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0CD86" w14:textId="6598279E" w:rsidR="00456073" w:rsidRPr="00EB0FC8" w:rsidRDefault="00EB0FC8" w:rsidP="00EB0FC8">
      <w:pPr>
        <w:pStyle w:val="NRCINSPECTIONMANUAL"/>
      </w:pPr>
      <w:r>
        <w:tab/>
      </w:r>
      <w:r w:rsidRPr="00EB0FC8">
        <w:rPr>
          <w:b/>
          <w:bCs/>
          <w:sz w:val="38"/>
          <w:szCs w:val="38"/>
        </w:rPr>
        <w:t>NRC INSPECTION MANUAL</w:t>
      </w:r>
      <w:r>
        <w:tab/>
      </w:r>
      <w:ins w:id="0" w:author="Author">
        <w:r w:rsidR="00977D1A">
          <w:t>APOB</w:t>
        </w:r>
      </w:ins>
    </w:p>
    <w:p w14:paraId="7FD560E6" w14:textId="335DCE3B" w:rsidR="00456073" w:rsidRPr="00E6406E" w:rsidRDefault="00456073" w:rsidP="00EB0FC8">
      <w:pPr>
        <w:pStyle w:val="IMCIP"/>
      </w:pPr>
      <w:r w:rsidRPr="00E6406E">
        <w:t>INSPECTION MANUAL CHAPTER 0609 APPENDIX F ATTACHMENT 2</w:t>
      </w:r>
    </w:p>
    <w:p w14:paraId="27939E2C" w14:textId="0E2748FF" w:rsidR="00456073" w:rsidRPr="00E6406E" w:rsidRDefault="00456073" w:rsidP="00EB0FC8">
      <w:pPr>
        <w:pStyle w:val="Title"/>
      </w:pPr>
      <w:r w:rsidRPr="00E6406E">
        <w:t>DEGRADATION RATING GUIDANCE</w:t>
      </w:r>
    </w:p>
    <w:p w14:paraId="6FD7322B" w14:textId="43A0D89E" w:rsidR="009F2FBD" w:rsidRPr="009F2FBD" w:rsidRDefault="0087246E" w:rsidP="006F6CE2">
      <w:pPr>
        <w:pStyle w:val="EffectiveDate"/>
      </w:pPr>
      <w:r>
        <w:t xml:space="preserve">Effective Date: </w:t>
      </w:r>
      <w:ins w:id="1" w:author="Author">
        <w:r>
          <w:t>January 1, 2025</w:t>
        </w:r>
      </w:ins>
    </w:p>
    <w:p w14:paraId="3CAF3DB0" w14:textId="77777777" w:rsidR="00456073" w:rsidRPr="00E6406E" w:rsidRDefault="00456073" w:rsidP="00456073">
      <w:pPr>
        <w:rPr>
          <w:rFonts w:cs="Arial"/>
          <w:szCs w:val="22"/>
        </w:rPr>
        <w:sectPr w:rsidR="00456073" w:rsidRPr="00E6406E" w:rsidSect="00111ADC">
          <w:footerReference w:type="default" r:id="rId11"/>
          <w:pgSz w:w="12240" w:h="15840"/>
          <w:pgMar w:top="1440" w:right="1440" w:bottom="1440" w:left="1440" w:header="720" w:footer="720" w:gutter="0"/>
          <w:cols w:space="720"/>
          <w:noEndnote/>
          <w:docGrid w:linePitch="326"/>
        </w:sectPr>
      </w:pPr>
    </w:p>
    <w:p w14:paraId="39B2793C" w14:textId="5B8302C4" w:rsidR="006C3EA8" w:rsidRPr="00CC6D42" w:rsidRDefault="006C3EA8" w:rsidP="00932F0F">
      <w:pPr>
        <w:pStyle w:val="Heading1"/>
        <w:spacing w:before="0"/>
        <w:rPr>
          <w:ins w:id="2" w:author="Author"/>
        </w:rPr>
      </w:pPr>
      <w:bookmarkStart w:id="3" w:name="_Toc478462616"/>
      <w:bookmarkStart w:id="4" w:name="_Toc149646634"/>
      <w:ins w:id="5" w:author="Author">
        <w:r w:rsidRPr="00905073">
          <w:lastRenderedPageBreak/>
          <w:t>0609F</w:t>
        </w:r>
        <w:r w:rsidRPr="00CC6D42">
          <w:t>.2-01</w:t>
        </w:r>
        <w:r w:rsidRPr="00CC6D42">
          <w:tab/>
          <w:t>PURPOSE</w:t>
        </w:r>
        <w:bookmarkEnd w:id="3"/>
        <w:bookmarkEnd w:id="4"/>
      </w:ins>
    </w:p>
    <w:p w14:paraId="53D4A554" w14:textId="0BE246E0" w:rsidR="006416E7" w:rsidRPr="00CC6D42" w:rsidRDefault="006416E7" w:rsidP="00EB0FC8">
      <w:pPr>
        <w:pStyle w:val="BodyText"/>
      </w:pPr>
      <w:r w:rsidRPr="00CC6D42">
        <w:t>This</w:t>
      </w:r>
      <w:r w:rsidRPr="00CC6D42" w:rsidDel="00765505">
        <w:t xml:space="preserve"> </w:t>
      </w:r>
      <w:ins w:id="6" w:author="Author">
        <w:r w:rsidR="00765505">
          <w:t>attachment</w:t>
        </w:r>
        <w:r w:rsidR="00765505" w:rsidRPr="00CC6D42">
          <w:t xml:space="preserve"> </w:t>
        </w:r>
      </w:ins>
      <w:r w:rsidRPr="00CC6D42">
        <w:t xml:space="preserve">provides guidance on the assignment of a </w:t>
      </w:r>
      <w:r w:rsidR="000C2563" w:rsidRPr="00CC6D42">
        <w:t xml:space="preserve">low </w:t>
      </w:r>
      <w:r w:rsidR="00662F49" w:rsidRPr="00CC6D42">
        <w:t xml:space="preserve">or high </w:t>
      </w:r>
      <w:r w:rsidRPr="00CC6D42">
        <w:t>degradation rating to various findings.</w:t>
      </w:r>
      <w:r w:rsidR="00662F49" w:rsidRPr="00CC6D42">
        <w:t xml:space="preserve"> </w:t>
      </w:r>
      <w:r w:rsidRPr="00CC6D42">
        <w:t xml:space="preserve">Degradation rating guidance is provided for </w:t>
      </w:r>
      <w:r w:rsidR="00803B83" w:rsidRPr="00CC6D42">
        <w:t>most</w:t>
      </w:r>
      <w:r w:rsidRPr="00CC6D42">
        <w:t xml:space="preserve"> of the finding categories defined in Step 1.</w:t>
      </w:r>
      <w:r w:rsidR="00761B96" w:rsidRPr="00CC6D42">
        <w:t>3</w:t>
      </w:r>
      <w:ins w:id="7" w:author="Author">
        <w:r w:rsidR="00783751" w:rsidRPr="00CC6D42">
          <w:t xml:space="preserve"> of the Fire Protection Significance Determination Process</w:t>
        </w:r>
        <w:r w:rsidR="00543C3E" w:rsidRPr="00CC6D42">
          <w:t xml:space="preserve"> (SDP)</w:t>
        </w:r>
        <w:r w:rsidR="00783751" w:rsidRPr="00CC6D42">
          <w:t xml:space="preserve">, </w:t>
        </w:r>
        <w:r w:rsidR="002B185B" w:rsidRPr="00CC6D42">
          <w:t xml:space="preserve">IMC </w:t>
        </w:r>
        <w:r w:rsidR="00783751" w:rsidRPr="00CC6D42">
          <w:t>0609 Appendix F</w:t>
        </w:r>
      </w:ins>
      <w:r w:rsidRPr="00CC6D42">
        <w:t>.</w:t>
      </w:r>
      <w:r w:rsidR="00761B96" w:rsidRPr="00CC6D42">
        <w:t xml:space="preserve"> </w:t>
      </w:r>
      <w:r w:rsidR="0078700F" w:rsidRPr="00CC6D42">
        <w:t xml:space="preserve">This attachment does </w:t>
      </w:r>
      <w:r w:rsidR="00003117" w:rsidRPr="00CC6D42">
        <w:t>not provide a complete list of all potential types of degradation</w:t>
      </w:r>
      <w:r w:rsidR="0078700F" w:rsidRPr="00CC6D42">
        <w:t xml:space="preserve">. The inspector should use the criteria provided along with their professional judgement when assigning a degradation rating. </w:t>
      </w:r>
      <w:r w:rsidR="00761B96" w:rsidRPr="00CC6D42">
        <w:t xml:space="preserve">Depending on the type or location of degradation, a finding that could be categorized as low degradation per the guidance below, may be more problematic </w:t>
      </w:r>
      <w:r w:rsidR="00003117" w:rsidRPr="00CC6D42">
        <w:t xml:space="preserve">than anticipated by the guidance </w:t>
      </w:r>
      <w:r w:rsidR="00761B96" w:rsidRPr="00CC6D42">
        <w:t>and should be considered a high degradation item</w:t>
      </w:r>
      <w:r w:rsidR="00003117" w:rsidRPr="00CC6D42">
        <w:t xml:space="preserve"> at the discretion of the </w:t>
      </w:r>
      <w:ins w:id="8" w:author="Author">
        <w:r w:rsidR="00543C3E" w:rsidRPr="00CC6D42">
          <w:t>inspector</w:t>
        </w:r>
      </w:ins>
      <w:r w:rsidR="00761B96" w:rsidRPr="00CC6D42">
        <w:t xml:space="preserve">. </w:t>
      </w:r>
    </w:p>
    <w:p w14:paraId="749C6BF5" w14:textId="4C0DFB13" w:rsidR="00B14D8A" w:rsidRPr="00CC6D42" w:rsidRDefault="00B14D8A" w:rsidP="00CB17B0">
      <w:pPr>
        <w:pStyle w:val="Heading1"/>
        <w:rPr>
          <w:ins w:id="9" w:author="Author"/>
        </w:rPr>
      </w:pPr>
      <w:ins w:id="10" w:author="Author">
        <w:r w:rsidRPr="00CC6D42">
          <w:t>0609F.2-02</w:t>
        </w:r>
        <w:r w:rsidRPr="00CC6D42">
          <w:tab/>
        </w:r>
        <w:r w:rsidR="00D466AD" w:rsidRPr="00CC6D42">
          <w:t xml:space="preserve">DEGRADATION RATING </w:t>
        </w:r>
        <w:r w:rsidRPr="00CC6D42">
          <w:t>GUIDANCE</w:t>
        </w:r>
        <w:r w:rsidR="00D466AD" w:rsidRPr="00CC6D42">
          <w:t xml:space="preserve"> BY FINDING CATEGORY</w:t>
        </w:r>
      </w:ins>
    </w:p>
    <w:p w14:paraId="2739F527" w14:textId="7E447DA9" w:rsidR="006416E7" w:rsidRPr="00CC6D42" w:rsidRDefault="00A755C3" w:rsidP="00A755C3">
      <w:pPr>
        <w:pStyle w:val="Heading2"/>
      </w:pPr>
      <w:ins w:id="11" w:author="Author">
        <w:r>
          <w:t>02.01</w:t>
        </w:r>
        <w:r>
          <w:tab/>
        </w:r>
      </w:ins>
      <w:r w:rsidR="00CD2601" w:rsidRPr="00CC6D42">
        <w:t xml:space="preserve">Fire Prevention and </w:t>
      </w:r>
      <w:r w:rsidR="00CD2601" w:rsidRPr="00A755C3">
        <w:t>Administrative</w:t>
      </w:r>
      <w:r w:rsidR="00CD2601" w:rsidRPr="00CC6D42">
        <w:t xml:space="preserve"> Controls Program</w:t>
      </w:r>
      <w:ins w:id="12" w:author="Author">
        <w:r w:rsidR="001A630F">
          <w:t xml:space="preserve"> Category</w:t>
        </w:r>
        <w:r w:rsidR="00D9690B">
          <w:t xml:space="preserve"> Findings</w:t>
        </w:r>
      </w:ins>
    </w:p>
    <w:p w14:paraId="6110539D" w14:textId="0E2CDEDE" w:rsidR="006416E7" w:rsidRPr="00CC6D42" w:rsidRDefault="006416E7" w:rsidP="00F464BE">
      <w:pPr>
        <w:pStyle w:val="BodyText"/>
      </w:pPr>
      <w:r w:rsidRPr="00A3248B">
        <w:t>This section provides guidance on assignment of a degradation rating to findings against the plant fire prevention program and other administrative controls (e.g., hot work permitting, transient combustible</w:t>
      </w:r>
      <w:r w:rsidRPr="00CC6D42">
        <w:t xml:space="preserve"> control programs, fire watches, etc.).</w:t>
      </w:r>
    </w:p>
    <w:p w14:paraId="4A648C72" w14:textId="55EB5312" w:rsidR="006416E7" w:rsidRPr="00CC6D42" w:rsidRDefault="00650B77" w:rsidP="00632332">
      <w:pPr>
        <w:pStyle w:val="Heading3"/>
      </w:pPr>
      <w:ins w:id="13" w:author="Author">
        <w:r>
          <w:t>02.01.01</w:t>
        </w:r>
        <w:r>
          <w:tab/>
        </w:r>
      </w:ins>
      <w:r w:rsidR="006416E7" w:rsidRPr="00CC6D42">
        <w:t xml:space="preserve">Findings </w:t>
      </w:r>
      <w:r w:rsidR="005B7ACD">
        <w:t>A</w:t>
      </w:r>
      <w:r w:rsidR="006416E7" w:rsidRPr="00CC6D42">
        <w:t xml:space="preserve">gainst </w:t>
      </w:r>
      <w:r w:rsidR="005B7ACD">
        <w:t>H</w:t>
      </w:r>
      <w:r w:rsidR="006416E7" w:rsidRPr="00CC6D42">
        <w:t xml:space="preserve">ot </w:t>
      </w:r>
      <w:r w:rsidR="005B7ACD">
        <w:t>W</w:t>
      </w:r>
      <w:r w:rsidR="006416E7" w:rsidRPr="00CC6D42">
        <w:t xml:space="preserve">ork </w:t>
      </w:r>
      <w:r w:rsidR="005B7ACD">
        <w:t>P</w:t>
      </w:r>
      <w:r w:rsidR="006416E7" w:rsidRPr="00CC6D42">
        <w:t xml:space="preserve">ermitting or </w:t>
      </w:r>
      <w:r w:rsidR="005B7ACD">
        <w:t>F</w:t>
      </w:r>
      <w:r w:rsidR="006416E7" w:rsidRPr="00CC6D42">
        <w:t xml:space="preserve">ire </w:t>
      </w:r>
      <w:r w:rsidR="005B7ACD">
        <w:t>W</w:t>
      </w:r>
      <w:r w:rsidR="006416E7" w:rsidRPr="00CC6D42">
        <w:t xml:space="preserve">atch </w:t>
      </w:r>
      <w:r w:rsidR="005B7ACD">
        <w:t>P</w:t>
      </w:r>
      <w:r w:rsidR="006416E7" w:rsidRPr="00CC6D42">
        <w:t>rovisions</w:t>
      </w:r>
    </w:p>
    <w:p w14:paraId="4F65AE28" w14:textId="5BF41589" w:rsidR="006416E7" w:rsidRPr="00CC6D42" w:rsidRDefault="006416E7" w:rsidP="00F464BE">
      <w:pPr>
        <w:pStyle w:val="BodyText"/>
      </w:pPr>
      <w:r>
        <w:t xml:space="preserve">Low degradations are warranted for inspection </w:t>
      </w:r>
      <w:ins w:id="14" w:author="Author">
        <w:r w:rsidR="03C8AA94">
          <w:t xml:space="preserve">findings </w:t>
        </w:r>
      </w:ins>
      <w:r>
        <w:t xml:space="preserve">that will not have any significant effect on the likelihood that a fire might occur, or that a fire which does </w:t>
      </w:r>
      <w:ins w:id="15" w:author="Author">
        <w:r w:rsidR="5E0B3D16">
          <w:t>occur</w:t>
        </w:r>
      </w:ins>
      <w:r>
        <w:t xml:space="preserve"> might not be promptly suppressed. Examples of low degradations are as follows:</w:t>
      </w:r>
    </w:p>
    <w:p w14:paraId="77A2806E" w14:textId="6F5D394C" w:rsidR="006416E7" w:rsidRPr="00CC6D42" w:rsidRDefault="006416E7" w:rsidP="00CB17B0">
      <w:pPr>
        <w:pStyle w:val="ListBullet2"/>
      </w:pPr>
      <w:r w:rsidRPr="00CC6D42">
        <w:t xml:space="preserve">Fire watch </w:t>
      </w:r>
      <w:r w:rsidR="00D1086E" w:rsidRPr="00CC6D42">
        <w:t>is not familiar</w:t>
      </w:r>
      <w:r w:rsidRPr="00CC6D42">
        <w:t xml:space="preserve"> with the facility at the location of the hot work</w:t>
      </w:r>
      <w:r w:rsidR="00D1086E" w:rsidRPr="00CC6D42">
        <w:t xml:space="preserve"> and does not know</w:t>
      </w:r>
      <w:r w:rsidRPr="00CC6D42">
        <w:t xml:space="preserve"> the hazards of the work and procedures for sounding an alarm</w:t>
      </w:r>
      <w:r w:rsidR="000C2563" w:rsidRPr="00CC6D42">
        <w:t>.</w:t>
      </w:r>
    </w:p>
    <w:p w14:paraId="3B8CD17C" w14:textId="26CB093C" w:rsidR="006416E7" w:rsidRPr="00CB17B0" w:rsidRDefault="00925B39" w:rsidP="00CB17B0">
      <w:pPr>
        <w:pStyle w:val="ListBullet2"/>
      </w:pPr>
      <w:r w:rsidRPr="00CB17B0">
        <w:t xml:space="preserve">The individual performing </w:t>
      </w:r>
      <w:r w:rsidR="006416E7" w:rsidRPr="00CB17B0">
        <w:t xml:space="preserve">fire watch </w:t>
      </w:r>
      <w:r w:rsidRPr="00CB17B0">
        <w:t xml:space="preserve">duties had improper </w:t>
      </w:r>
      <w:r w:rsidR="006416E7" w:rsidRPr="00CB17B0">
        <w:t>training consisting of records showing a lack of required basic courses, refresher courses, and practice drills</w:t>
      </w:r>
      <w:r w:rsidR="000C2563" w:rsidRPr="00CB17B0">
        <w:t>.</w:t>
      </w:r>
    </w:p>
    <w:p w14:paraId="48B66F06" w14:textId="5E2273DE" w:rsidR="006416E7" w:rsidRPr="00CC6D42" w:rsidRDefault="006416E7" w:rsidP="00CB17B0">
      <w:pPr>
        <w:pStyle w:val="ListBullet2"/>
        <w:rPr>
          <w:rFonts w:cs="Arial"/>
          <w:szCs w:val="22"/>
        </w:rPr>
      </w:pPr>
      <w:r w:rsidRPr="00CB17B0">
        <w:t xml:space="preserve">Cases where a portable extinguisher of the proper type is nearby (within 30 </w:t>
      </w:r>
      <w:r w:rsidR="00390E5E" w:rsidRPr="00CB17B0">
        <w:t xml:space="preserve">ft. </w:t>
      </w:r>
      <w:r w:rsidR="00E323D5" w:rsidRPr="00CB17B0">
        <w:t>of unobstructed</w:t>
      </w:r>
      <w:r w:rsidRPr="00CB17B0">
        <w:t xml:space="preserve"> distance) even though </w:t>
      </w:r>
      <w:ins w:id="16" w:author="Author">
        <w:r w:rsidR="00F84299" w:rsidRPr="00CB17B0">
          <w:t xml:space="preserve">the </w:t>
        </w:r>
        <w:r w:rsidR="00EB6576" w:rsidRPr="00CB17B0">
          <w:t xml:space="preserve">fire </w:t>
        </w:r>
      </w:ins>
      <w:r w:rsidRPr="00CB17B0">
        <w:t>watch</w:t>
      </w:r>
      <w:ins w:id="17" w:author="Author">
        <w:r w:rsidR="00977D1A">
          <w:t xml:space="preserve"> is</w:t>
        </w:r>
      </w:ins>
      <w:r w:rsidRPr="00CB17B0">
        <w:t xml:space="preserve"> inadequately equipped with fire extinguishers or other required equipment. This includes cases where the proper porta</w:t>
      </w:r>
      <w:r w:rsidRPr="00CC6D42">
        <w:rPr>
          <w:rFonts w:cs="Arial"/>
          <w:szCs w:val="22"/>
        </w:rPr>
        <w:t>ble extinguisher is nearby even though</w:t>
      </w:r>
      <w:r w:rsidR="00581A3F" w:rsidRPr="00CC6D42">
        <w:rPr>
          <w:rFonts w:cs="Arial"/>
          <w:szCs w:val="22"/>
        </w:rPr>
        <w:t xml:space="preserve"> the relevant staff</w:t>
      </w:r>
      <w:r w:rsidRPr="00CC6D42">
        <w:rPr>
          <w:rFonts w:cs="Arial"/>
          <w:szCs w:val="22"/>
        </w:rPr>
        <w:t>:</w:t>
      </w:r>
    </w:p>
    <w:p w14:paraId="79D4286A" w14:textId="77777777" w:rsidR="00EC67CC" w:rsidRDefault="00581A3F" w:rsidP="00CB17B0">
      <w:pPr>
        <w:pStyle w:val="ListBullet3"/>
      </w:pPr>
      <w:r w:rsidRPr="00CC6D42">
        <w:t>Does n</w:t>
      </w:r>
      <w:r w:rsidR="006416E7" w:rsidRPr="00CC6D42">
        <w:t>ot hav</w:t>
      </w:r>
      <w:r w:rsidRPr="00CC6D42">
        <w:t>e</w:t>
      </w:r>
      <w:r w:rsidR="006416E7" w:rsidRPr="00CC6D42">
        <w:t xml:space="preserve"> a portable fire extinguisher on the watch when one is required by the hot work permit</w:t>
      </w:r>
      <w:r w:rsidR="00D437BF" w:rsidRPr="00CC6D42">
        <w:t>.</w:t>
      </w:r>
    </w:p>
    <w:p w14:paraId="3C0D6B29" w14:textId="64CF253B" w:rsidR="006416E7" w:rsidRPr="00CB17B0" w:rsidRDefault="006416E7" w:rsidP="00CB17B0">
      <w:pPr>
        <w:pStyle w:val="ListBullet3"/>
      </w:pPr>
      <w:r w:rsidRPr="00CB17B0">
        <w:t>Ha</w:t>
      </w:r>
      <w:r w:rsidR="00581A3F" w:rsidRPr="00CB17B0">
        <w:t>s only</w:t>
      </w:r>
      <w:r w:rsidRPr="00CB17B0">
        <w:t xml:space="preserve"> a discharged or inadequately charged extinguisher</w:t>
      </w:r>
      <w:r w:rsidR="00D437BF" w:rsidRPr="00CB17B0">
        <w:t>.</w:t>
      </w:r>
    </w:p>
    <w:p w14:paraId="239C45E1" w14:textId="0D5530F6" w:rsidR="006416E7" w:rsidRPr="00CC6D42" w:rsidRDefault="006416E7" w:rsidP="00CB17B0">
      <w:pPr>
        <w:pStyle w:val="ListBullet3"/>
        <w:rPr>
          <w:rFonts w:cs="Arial"/>
          <w:szCs w:val="22"/>
        </w:rPr>
      </w:pPr>
      <w:r w:rsidRPr="00CB17B0">
        <w:t>H</w:t>
      </w:r>
      <w:r w:rsidRPr="00CC6D42">
        <w:rPr>
          <w:rFonts w:cs="Arial"/>
          <w:szCs w:val="22"/>
        </w:rPr>
        <w:t>a</w:t>
      </w:r>
      <w:r w:rsidR="00581A3F" w:rsidRPr="00CC6D42">
        <w:rPr>
          <w:rFonts w:cs="Arial"/>
          <w:szCs w:val="22"/>
        </w:rPr>
        <w:t>s only</w:t>
      </w:r>
      <w:r w:rsidRPr="00CC6D42">
        <w:rPr>
          <w:rFonts w:cs="Arial"/>
          <w:szCs w:val="22"/>
        </w:rPr>
        <w:t xml:space="preserve"> the wrong type of extinguisher for the fire hazards involved or conditions at the site (</w:t>
      </w:r>
      <w:r w:rsidR="00D4534F" w:rsidRPr="00CC6D42">
        <w:rPr>
          <w:rFonts w:cs="Arial"/>
          <w:szCs w:val="22"/>
        </w:rPr>
        <w:t xml:space="preserve">e.g., </w:t>
      </w:r>
      <w:r w:rsidRPr="00CC6D42">
        <w:rPr>
          <w:rFonts w:cs="Arial"/>
          <w:szCs w:val="22"/>
        </w:rPr>
        <w:t>dry chemical in an area of high wind currents)</w:t>
      </w:r>
      <w:r w:rsidR="00D437BF" w:rsidRPr="00CC6D42">
        <w:rPr>
          <w:rFonts w:cs="Arial"/>
          <w:szCs w:val="22"/>
        </w:rPr>
        <w:t>.</w:t>
      </w:r>
    </w:p>
    <w:p w14:paraId="32458FD0" w14:textId="77777777" w:rsidR="006416E7" w:rsidRPr="00CC6D42" w:rsidRDefault="006416E7" w:rsidP="0049483F">
      <w:pPr>
        <w:pStyle w:val="ListBullet2"/>
        <w:rPr>
          <w:rFonts w:cs="Arial"/>
          <w:szCs w:val="22"/>
        </w:rPr>
      </w:pPr>
      <w:r w:rsidRPr="00CC6D42">
        <w:rPr>
          <w:rFonts w:cs="Arial"/>
          <w:szCs w:val="22"/>
        </w:rPr>
        <w:t>Violations of the hot work permitting program, but all normally required fire prevention measures (e.g., a properly equipped and trained fire watch) are in place.</w:t>
      </w:r>
    </w:p>
    <w:p w14:paraId="0492D56B" w14:textId="77777777" w:rsidR="006416E7" w:rsidRPr="00CC6D42" w:rsidRDefault="006416E7" w:rsidP="0049483F">
      <w:pPr>
        <w:pStyle w:val="ListBullet2"/>
        <w:rPr>
          <w:rFonts w:cs="Arial"/>
          <w:szCs w:val="22"/>
        </w:rPr>
      </w:pPr>
      <w:r w:rsidRPr="00CC6D42">
        <w:rPr>
          <w:rFonts w:cs="Arial"/>
          <w:szCs w:val="22"/>
        </w:rPr>
        <w:t>Violations associated with hot work record keeping.</w:t>
      </w:r>
    </w:p>
    <w:p w14:paraId="1F30F135" w14:textId="73D6922B" w:rsidR="006416E7" w:rsidRDefault="006416E7" w:rsidP="000470FB">
      <w:pPr>
        <w:pStyle w:val="BodyText"/>
      </w:pPr>
      <w:r w:rsidRPr="00CC6D42">
        <w:rPr>
          <w:bCs/>
        </w:rPr>
        <w:t>High</w:t>
      </w:r>
      <w:r w:rsidRPr="00CC6D42">
        <w:t xml:space="preserve"> degradation implies that early suppression (by the fire watch) is not available. Examples of high degradations are as follows:</w:t>
      </w:r>
    </w:p>
    <w:p w14:paraId="6CACF1EF" w14:textId="77777777" w:rsidR="00EC67CC" w:rsidRDefault="006416E7" w:rsidP="00BE1A18">
      <w:pPr>
        <w:pStyle w:val="ListBullet2"/>
      </w:pPr>
      <w:r w:rsidRPr="00CC6D42">
        <w:lastRenderedPageBreak/>
        <w:t>Failures to implement a continuous fire watch in positions to observe all areas of vulnerability to a fire from the hot work operation</w:t>
      </w:r>
      <w:r w:rsidR="00870219" w:rsidRPr="00CC6D42">
        <w:t>.</w:t>
      </w:r>
    </w:p>
    <w:p w14:paraId="2BB568D9" w14:textId="7A17588C" w:rsidR="006416E7" w:rsidRPr="00EC67CC" w:rsidRDefault="006416E7" w:rsidP="00BE1A18">
      <w:pPr>
        <w:pStyle w:val="ListBullet2"/>
      </w:pPr>
      <w:r w:rsidRPr="00EC67CC">
        <w:t>Failure to implement a fire watch at the site</w:t>
      </w:r>
      <w:r w:rsidR="00870219" w:rsidRPr="00EC67CC">
        <w:t>.</w:t>
      </w:r>
    </w:p>
    <w:p w14:paraId="0A48AEA4" w14:textId="77777777" w:rsidR="006416E7" w:rsidRPr="00CC6D42" w:rsidRDefault="006416E7" w:rsidP="00BE1A18">
      <w:pPr>
        <w:pStyle w:val="ListBullet2"/>
      </w:pPr>
      <w:r w:rsidRPr="00CC6D42">
        <w:t>Fire watch that is inadequately equipped with fire extinguishers or other required equipment. Inadequately equipped includes:</w:t>
      </w:r>
    </w:p>
    <w:p w14:paraId="0B6E4D7F" w14:textId="77777777" w:rsidR="006416E7" w:rsidRPr="00F62D20" w:rsidRDefault="006416E7" w:rsidP="00F62D20">
      <w:pPr>
        <w:pStyle w:val="ListBullet3"/>
      </w:pPr>
      <w:r w:rsidRPr="00CC6D42">
        <w:rPr>
          <w:rFonts w:cs="Arial"/>
          <w:szCs w:val="22"/>
        </w:rPr>
        <w:t>N</w:t>
      </w:r>
      <w:r w:rsidRPr="00CB17B0">
        <w:t xml:space="preserve">ot having </w:t>
      </w:r>
      <w:r w:rsidRPr="00F62D20">
        <w:t>a portable fire extinguisher on the watch when one is required by the hot work permit</w:t>
      </w:r>
      <w:r w:rsidR="00870219" w:rsidRPr="00F62D20">
        <w:t>.</w:t>
      </w:r>
    </w:p>
    <w:p w14:paraId="08FA4487" w14:textId="77777777" w:rsidR="00F82C27" w:rsidRPr="00F62D20" w:rsidRDefault="006416E7" w:rsidP="00F62D20">
      <w:pPr>
        <w:pStyle w:val="ListBullet3"/>
      </w:pPr>
      <w:r w:rsidRPr="00F62D20">
        <w:t>Having a discharged or inadequately charged extinguisher</w:t>
      </w:r>
      <w:r w:rsidR="00870219" w:rsidRPr="00F62D20">
        <w:t>.</w:t>
      </w:r>
    </w:p>
    <w:p w14:paraId="658C0095" w14:textId="77777777" w:rsidR="006416E7" w:rsidRPr="00F62D20" w:rsidRDefault="006416E7" w:rsidP="00F62D20">
      <w:pPr>
        <w:pStyle w:val="ListBullet3"/>
      </w:pPr>
      <w:r w:rsidRPr="00F62D20">
        <w:t>Having the wrong type of extinguisher for the fire hazards involved or conditions at the site (</w:t>
      </w:r>
      <w:r w:rsidR="00390E5E" w:rsidRPr="00F62D20">
        <w:t xml:space="preserve">e.g., </w:t>
      </w:r>
      <w:r w:rsidRPr="00F62D20">
        <w:t>dry chemical in an area of high wind currents)</w:t>
      </w:r>
      <w:r w:rsidR="00870219" w:rsidRPr="00F62D20">
        <w:t>.</w:t>
      </w:r>
    </w:p>
    <w:p w14:paraId="494255DB" w14:textId="1D322C26" w:rsidR="006416E7" w:rsidRPr="00CC6D42" w:rsidRDefault="006416E7" w:rsidP="00F62D20">
      <w:pPr>
        <w:pStyle w:val="ListBullet2"/>
      </w:pPr>
      <w:r w:rsidRPr="00CC6D42">
        <w:t>Fire watch failing to maintain any one of the following safe conditions</w:t>
      </w:r>
      <w:r w:rsidRPr="00CC6D42">
        <w:rPr>
          <w:vertAlign w:val="superscript"/>
        </w:rPr>
        <w:footnoteReference w:id="2"/>
      </w:r>
      <w:r w:rsidRPr="00CC6D42">
        <w:t xml:space="preserve"> during hot work operations:</w:t>
      </w:r>
    </w:p>
    <w:p w14:paraId="2CB9C1E8" w14:textId="283CCADC" w:rsidR="006416E7" w:rsidRPr="00F62D20" w:rsidRDefault="00E37D5B" w:rsidP="00F62D20">
      <w:pPr>
        <w:pStyle w:val="ListBullet3"/>
      </w:pPr>
      <w:ins w:id="19" w:author="Author">
        <w:r w:rsidRPr="00F62D20">
          <w:t xml:space="preserve">Combustibles shall be </w:t>
        </w:r>
        <w:r w:rsidR="00A60316">
          <w:t>removed from a radius of</w:t>
        </w:r>
        <w:r w:rsidRPr="00F62D20">
          <w:t xml:space="preserve"> at least 35 ft (11 m) in all directions from the hot work area</w:t>
        </w:r>
        <w:r w:rsidR="00563AAD">
          <w:t xml:space="preserve"> (including above and below)</w:t>
        </w:r>
        <w:r w:rsidRPr="00F62D20">
          <w:t xml:space="preserve">. </w:t>
        </w:r>
        <w:r w:rsidR="00020CF0" w:rsidRPr="00F62D20">
          <w:t xml:space="preserve">If </w:t>
        </w:r>
        <w:r w:rsidR="00A60316">
          <w:t>removal</w:t>
        </w:r>
        <w:r w:rsidR="00020CF0" w:rsidRPr="00F62D20">
          <w:t xml:space="preserve"> is impractical, combustibles shall be shielded by a barrier constructed of noncombustible materials or otherwise protected by a listed welding curtain, welding blanket, welding pad, or equivalent.</w:t>
        </w:r>
      </w:ins>
    </w:p>
    <w:p w14:paraId="4B641A3D" w14:textId="77777777" w:rsidR="006416E7" w:rsidRPr="00F62D20" w:rsidRDefault="006416E7" w:rsidP="00F62D20">
      <w:pPr>
        <w:pStyle w:val="ListBullet3"/>
      </w:pPr>
      <w:r w:rsidRPr="00F62D20">
        <w:t>Hot work equipment to be used shall be in satisfactory operating condition and in good repair</w:t>
      </w:r>
      <w:r w:rsidR="00390E5E" w:rsidRPr="00F62D20">
        <w:t>.</w:t>
      </w:r>
    </w:p>
    <w:p w14:paraId="33B3CB3E" w14:textId="77777777" w:rsidR="006416E7" w:rsidRPr="00F62D20" w:rsidRDefault="006416E7" w:rsidP="00F62D20">
      <w:pPr>
        <w:pStyle w:val="ListBullet3"/>
      </w:pPr>
      <w:r w:rsidRPr="00F62D20">
        <w:t>Where combustible materials, such as paper clippings, wood shavings, or textile fibers are on the floor, the floor shall be swept clean for a radius of 35 ft</w:t>
      </w:r>
      <w:r w:rsidR="00390E5E" w:rsidRPr="00F62D20">
        <w:t>.</w:t>
      </w:r>
    </w:p>
    <w:p w14:paraId="052B3C99" w14:textId="02DF741A" w:rsidR="006416E7" w:rsidRPr="00CC6D42" w:rsidRDefault="006416E7" w:rsidP="00F62D20">
      <w:pPr>
        <w:pStyle w:val="ListBullet3"/>
        <w:rPr>
          <w:rFonts w:cs="Arial"/>
          <w:szCs w:val="22"/>
        </w:rPr>
      </w:pPr>
      <w:r w:rsidRPr="00F62D20">
        <w:t>Combustible floors wet down, covered with damp sand or fire-resistant sheets for a 35 ft. radius</w:t>
      </w:r>
      <w:r w:rsidR="00390E5E" w:rsidRPr="00F62D20">
        <w:t>.</w:t>
      </w:r>
      <w:ins w:id="20" w:author="Author">
        <w:r w:rsidR="00881B79" w:rsidRPr="00F62D20">
          <w:t xml:space="preserve"> Where floors have been wet</w:t>
        </w:r>
        <w:r w:rsidR="00881B79" w:rsidRPr="00CC6D42">
          <w:rPr>
            <w:rFonts w:cs="Arial"/>
            <w:szCs w:val="22"/>
          </w:rPr>
          <w:t xml:space="preserve"> down, personnel operating arc welding equipment or cutting equipment shall be protected from possible electric shock.</w:t>
        </w:r>
      </w:ins>
    </w:p>
    <w:p w14:paraId="01974DEF" w14:textId="77777777" w:rsidR="006416E7" w:rsidRPr="00CC6D42" w:rsidRDefault="006416E7" w:rsidP="00F62D20">
      <w:pPr>
        <w:pStyle w:val="ListBullet2"/>
      </w:pPr>
      <w:r w:rsidRPr="00CC6D42">
        <w:t xml:space="preserve">Fire watch failing to maintain fire watch for at least </w:t>
      </w:r>
      <w:r w:rsidR="00BB6007" w:rsidRPr="00CC6D42">
        <w:t>½</w:t>
      </w:r>
      <w:r w:rsidRPr="00CC6D42">
        <w:t xml:space="preserve"> hour after completion of hot work at all required observation points</w:t>
      </w:r>
      <w:r w:rsidR="00390E5E" w:rsidRPr="00CC6D42">
        <w:t>.</w:t>
      </w:r>
    </w:p>
    <w:p w14:paraId="137C611A" w14:textId="77777777" w:rsidR="006416E7" w:rsidRPr="00CC6D42" w:rsidRDefault="006416E7" w:rsidP="00207FF1">
      <w:pPr>
        <w:pStyle w:val="BodyText"/>
      </w:pPr>
      <w:r w:rsidRPr="00CC6D42">
        <w:t>Note that fire watches compensating for temporary loss of detection/suppression and/or barriers primarily impact early fire detection/suppression time for ignition sources other than hot work and are treated in their respective places in this document.</w:t>
      </w:r>
    </w:p>
    <w:p w14:paraId="659825A4" w14:textId="36670808" w:rsidR="006416E7" w:rsidRPr="00CC6D42" w:rsidRDefault="008B3679" w:rsidP="00A755C3">
      <w:pPr>
        <w:pStyle w:val="Heading3"/>
      </w:pPr>
      <w:ins w:id="21" w:author="Author">
        <w:r>
          <w:t>02.01.02</w:t>
        </w:r>
        <w:r>
          <w:tab/>
        </w:r>
      </w:ins>
      <w:r w:rsidR="006416E7" w:rsidRPr="00CC6D42">
        <w:t xml:space="preserve">Findings </w:t>
      </w:r>
      <w:r w:rsidR="009F5579">
        <w:t>A</w:t>
      </w:r>
      <w:r w:rsidR="006416E7" w:rsidRPr="00CC6D42">
        <w:t xml:space="preserve">gainst the </w:t>
      </w:r>
      <w:r w:rsidR="009F5579">
        <w:t>C</w:t>
      </w:r>
      <w:r w:rsidR="006416E7" w:rsidRPr="00CC6D42">
        <w:t xml:space="preserve">ombustible </w:t>
      </w:r>
      <w:r w:rsidR="009F5579">
        <w:t>C</w:t>
      </w:r>
      <w:r w:rsidR="006416E7" w:rsidRPr="00CC6D42">
        <w:t xml:space="preserve">ontrols </w:t>
      </w:r>
      <w:r w:rsidR="009F5579">
        <w:t>P</w:t>
      </w:r>
      <w:r w:rsidR="006416E7" w:rsidRPr="00CC6D42">
        <w:t>rogram:</w:t>
      </w:r>
    </w:p>
    <w:p w14:paraId="6BA8DACD" w14:textId="23BEE526" w:rsidR="002C18D2" w:rsidRDefault="006416E7" w:rsidP="00207FF1">
      <w:pPr>
        <w:pStyle w:val="BodyText"/>
      </w:pPr>
      <w:r w:rsidRPr="00CC6D42">
        <w:t xml:space="preserve">Another finding which </w:t>
      </w:r>
      <w:ins w:id="22" w:author="Author">
        <w:r w:rsidR="00236A23" w:rsidRPr="00CC6D42">
          <w:t xml:space="preserve">can </w:t>
        </w:r>
      </w:ins>
      <w:r w:rsidRPr="00CC6D42">
        <w:t>potentially</w:t>
      </w:r>
      <w:r w:rsidRPr="00CC6D42" w:rsidDel="00236A23">
        <w:t xml:space="preserve"> </w:t>
      </w:r>
      <w:r w:rsidRPr="00CC6D42">
        <w:t xml:space="preserve">affect </w:t>
      </w:r>
      <w:r w:rsidR="00B3188D" w:rsidRPr="00CC6D42">
        <w:t xml:space="preserve">fire ignition </w:t>
      </w:r>
      <w:r w:rsidRPr="00CC6D42">
        <w:t>frequency is violation of transient combustible control limits, specifically those combustibles which could result in the ignition of a fire from existing sources of heat or electrical energy. Transient combustibles of significance from a fire frequency standpoint are considered to be low flashpoint liquids (below 200</w:t>
      </w:r>
      <w:r w:rsidRPr="00CC6D42">
        <w:rPr>
          <w:rFonts w:ascii="Symbol" w:eastAsia="Symbol" w:hAnsi="Symbol" w:cs="Symbol"/>
        </w:rPr>
        <w:t>°</w:t>
      </w:r>
      <w:r w:rsidRPr="00CC6D42">
        <w:t xml:space="preserve">F) and </w:t>
      </w:r>
      <w:r w:rsidR="002272D3" w:rsidRPr="00CC6D42">
        <w:t>self-igniting</w:t>
      </w:r>
      <w:r w:rsidRPr="00CC6D42">
        <w:t xml:space="preserve"> combustibles (oily rags). In addition to combustibles, evidence of tobacco smoking or the existence of unauthorized heaters or heat sources can also be considered as adversely affecting compartment fire frequency.</w:t>
      </w:r>
    </w:p>
    <w:p w14:paraId="1659EFBA" w14:textId="46029206" w:rsidR="006416E7" w:rsidRPr="00CC6D42" w:rsidRDefault="006416E7" w:rsidP="00207FF1">
      <w:pPr>
        <w:pStyle w:val="BodyText"/>
      </w:pPr>
      <w:r w:rsidRPr="00CC6D42">
        <w:t>Degradations ratings for findings against the combustible controls program are either low or high. Examples of low and high degradations are as follows:</w:t>
      </w:r>
    </w:p>
    <w:p w14:paraId="42E41E10" w14:textId="77777777" w:rsidR="006416E7" w:rsidRPr="00CC6D42" w:rsidRDefault="006416E7" w:rsidP="00A47686">
      <w:pPr>
        <w:pStyle w:val="ListBullet2"/>
      </w:pPr>
      <w:r w:rsidRPr="00CC6D42">
        <w:rPr>
          <w:bCs/>
        </w:rPr>
        <w:lastRenderedPageBreak/>
        <w:t>Low</w:t>
      </w:r>
      <w:r w:rsidRPr="00CC6D42">
        <w:t xml:space="preserve"> degradation:</w:t>
      </w:r>
    </w:p>
    <w:p w14:paraId="06846FBD" w14:textId="77777777" w:rsidR="006416E7" w:rsidRPr="00CC6D42" w:rsidRDefault="006416E7" w:rsidP="00CB17B0">
      <w:pPr>
        <w:pStyle w:val="ListBullet3"/>
        <w:rPr>
          <w:rFonts w:cs="Arial"/>
          <w:szCs w:val="22"/>
        </w:rPr>
      </w:pPr>
      <w:r w:rsidRPr="00CB17B0">
        <w:t>Low</w:t>
      </w:r>
      <w:r w:rsidRPr="00CC6D42">
        <w:rPr>
          <w:rFonts w:cs="Arial"/>
          <w:szCs w:val="22"/>
        </w:rPr>
        <w:t xml:space="preserve"> flashpoint combustible liquids in quantities above those allowed by plant regulations but in approved containers</w:t>
      </w:r>
      <w:r w:rsidR="00D96A71" w:rsidRPr="00CC6D42">
        <w:rPr>
          <w:rFonts w:cs="Arial"/>
          <w:szCs w:val="22"/>
        </w:rPr>
        <w:t>.</w:t>
      </w:r>
    </w:p>
    <w:p w14:paraId="432D7802" w14:textId="77777777" w:rsidR="006416E7" w:rsidRPr="00CC6D42" w:rsidRDefault="006416E7" w:rsidP="00B34F2E">
      <w:pPr>
        <w:pStyle w:val="ListBullet2"/>
        <w:keepLines/>
      </w:pPr>
      <w:r w:rsidRPr="00CC6D42">
        <w:rPr>
          <w:bCs/>
        </w:rPr>
        <w:t>High</w:t>
      </w:r>
      <w:r w:rsidRPr="00CC6D42">
        <w:t xml:space="preserve"> degradation:</w:t>
      </w:r>
    </w:p>
    <w:p w14:paraId="3D793416" w14:textId="44EA8A64" w:rsidR="006416E7" w:rsidRPr="00A47686" w:rsidRDefault="006416E7" w:rsidP="00A47686">
      <w:pPr>
        <w:pStyle w:val="ListBullet3"/>
      </w:pPr>
      <w:r w:rsidRPr="00CB17B0">
        <w:t xml:space="preserve">A measurable quantity of a low </w:t>
      </w:r>
      <w:r w:rsidRPr="00A47686">
        <w:t>flashpoint (</w:t>
      </w:r>
      <w:ins w:id="23" w:author="Author">
        <w:r w:rsidR="00EE0DDF" w:rsidRPr="00A47686">
          <w:t>&lt;</w:t>
        </w:r>
      </w:ins>
      <w:r w:rsidRPr="00A47686">
        <w:t>200</w:t>
      </w:r>
      <w:r w:rsidRPr="00A47686">
        <w:rPr>
          <w:rFonts w:ascii="Symbol" w:eastAsia="Symbol" w:hAnsi="Symbol" w:cs="Symbol"/>
        </w:rPr>
        <w:t>°</w:t>
      </w:r>
      <w:r w:rsidRPr="00A47686">
        <w:t>F) combustible liquid beyond the quantity allowed by the plant</w:t>
      </w:r>
      <w:r w:rsidR="00BB6007" w:rsidRPr="00A47686">
        <w:t>’</w:t>
      </w:r>
      <w:r w:rsidRPr="00A47686">
        <w:t>s combustible loading controls, unattended, and not in an approved container.</w:t>
      </w:r>
    </w:p>
    <w:p w14:paraId="603B8BE1" w14:textId="202DCEE4" w:rsidR="006416E7" w:rsidRPr="00A47686" w:rsidRDefault="006416E7" w:rsidP="00A47686">
      <w:pPr>
        <w:pStyle w:val="ListBullet3"/>
      </w:pPr>
      <w:r w:rsidRPr="00A47686">
        <w:t xml:space="preserve">Unattended storage of </w:t>
      </w:r>
      <w:r w:rsidR="00D96A71" w:rsidRPr="00A47686">
        <w:t>self-</w:t>
      </w:r>
      <w:r w:rsidRPr="00A47686">
        <w:t>heating materials such as oily rags not in an approved container</w:t>
      </w:r>
      <w:r w:rsidR="00D96A71" w:rsidRPr="00A47686">
        <w:t>.</w:t>
      </w:r>
    </w:p>
    <w:p w14:paraId="1ED8C518" w14:textId="4D834C2C" w:rsidR="006416E7" w:rsidRPr="00A47686" w:rsidRDefault="006416E7" w:rsidP="00A47686">
      <w:pPr>
        <w:pStyle w:val="ListBullet3"/>
      </w:pPr>
      <w:r w:rsidRPr="00A47686">
        <w:t xml:space="preserve">Evidence of </w:t>
      </w:r>
      <w:r w:rsidR="004579D6" w:rsidRPr="00A47686">
        <w:t xml:space="preserve">recent </w:t>
      </w:r>
      <w:r w:rsidRPr="00A47686">
        <w:t>smoking in a non-smoking area</w:t>
      </w:r>
      <w:r w:rsidR="00D96A71" w:rsidRPr="00A47686">
        <w:t>.</w:t>
      </w:r>
    </w:p>
    <w:p w14:paraId="1A303EB7" w14:textId="77777777" w:rsidR="006416E7" w:rsidRPr="00CC6D42" w:rsidRDefault="006416E7" w:rsidP="00A47686">
      <w:pPr>
        <w:pStyle w:val="ListBullet3"/>
        <w:rPr>
          <w:rFonts w:cs="Arial"/>
          <w:szCs w:val="22"/>
        </w:rPr>
      </w:pPr>
      <w:r w:rsidRPr="00A47686">
        <w:t>An unapproved heater or heat sourc</w:t>
      </w:r>
      <w:r w:rsidRPr="00CC6D42">
        <w:rPr>
          <w:rFonts w:cs="Arial"/>
          <w:szCs w:val="22"/>
        </w:rPr>
        <w:t>e in the area</w:t>
      </w:r>
      <w:r w:rsidR="00D96A71" w:rsidRPr="00CC6D42">
        <w:rPr>
          <w:rFonts w:cs="Arial"/>
          <w:szCs w:val="22"/>
        </w:rPr>
        <w:t>.</w:t>
      </w:r>
    </w:p>
    <w:p w14:paraId="5EAEE689" w14:textId="4473725A" w:rsidR="006416E7" w:rsidRPr="00CC6D42" w:rsidRDefault="00D66A72" w:rsidP="00977D1A">
      <w:pPr>
        <w:pStyle w:val="Heading2"/>
      </w:pPr>
      <w:ins w:id="24" w:author="Author">
        <w:r>
          <w:t>02.02</w:t>
        </w:r>
        <w:r>
          <w:tab/>
        </w:r>
      </w:ins>
      <w:r w:rsidR="00B22FFA" w:rsidRPr="00CC6D42">
        <w:t>Fixed Fire Protection Systems</w:t>
      </w:r>
      <w:ins w:id="25" w:author="Author">
        <w:r w:rsidR="001A630F">
          <w:t xml:space="preserve"> Category</w:t>
        </w:r>
        <w:r w:rsidR="00D9690B">
          <w:t xml:space="preserve"> Findings</w:t>
        </w:r>
      </w:ins>
    </w:p>
    <w:p w14:paraId="7C4F3F64" w14:textId="07F0A191" w:rsidR="006416E7" w:rsidRPr="00CC6D42" w:rsidRDefault="008B3679" w:rsidP="00A755C3">
      <w:pPr>
        <w:pStyle w:val="Heading3"/>
      </w:pPr>
      <w:ins w:id="26" w:author="Author">
        <w:r>
          <w:t>02.02.01</w:t>
        </w:r>
        <w:r>
          <w:tab/>
        </w:r>
      </w:ins>
      <w:r w:rsidR="006416E7" w:rsidRPr="00CC6D42">
        <w:t>Fire Detection</w:t>
      </w:r>
      <w:ins w:id="27" w:author="Author">
        <w:r w:rsidR="00D66A72" w:rsidRPr="00D66A72">
          <w:t xml:space="preserve"> </w:t>
        </w:r>
        <w:r w:rsidR="00D66A72" w:rsidRPr="00CC6D42">
          <w:t>Findings</w:t>
        </w:r>
      </w:ins>
      <w:r w:rsidR="006416E7" w:rsidRPr="00CC6D42">
        <w:t>:</w:t>
      </w:r>
    </w:p>
    <w:p w14:paraId="38B4330D" w14:textId="77777777" w:rsidR="006416E7" w:rsidRPr="00CC6D42" w:rsidRDefault="006416E7" w:rsidP="009C1D7C">
      <w:pPr>
        <w:pStyle w:val="ListBullet2"/>
      </w:pPr>
      <w:r w:rsidRPr="00CC6D42">
        <w:rPr>
          <w:bCs/>
        </w:rPr>
        <w:t>Low</w:t>
      </w:r>
      <w:r w:rsidRPr="00CC6D42">
        <w:t xml:space="preserve"> degradation:</w:t>
      </w:r>
    </w:p>
    <w:p w14:paraId="424FC2E8" w14:textId="0DF8BC3D" w:rsidR="006416E7" w:rsidRPr="009C1D7C" w:rsidRDefault="006416E7" w:rsidP="009C1D7C">
      <w:pPr>
        <w:pStyle w:val="ListBullet3"/>
      </w:pPr>
      <w:r w:rsidRPr="00CC6D42">
        <w:rPr>
          <w:rFonts w:cs="Arial"/>
          <w:szCs w:val="22"/>
        </w:rPr>
        <w:t>L</w:t>
      </w:r>
      <w:r w:rsidRPr="00CB17B0">
        <w:t>ess than 10</w:t>
      </w:r>
      <w:r w:rsidR="00E85BA1">
        <w:t xml:space="preserve"> </w:t>
      </w:r>
      <w:ins w:id="28" w:author="Author">
        <w:r w:rsidR="00E85BA1">
          <w:t>percent</w:t>
        </w:r>
      </w:ins>
      <w:r w:rsidRPr="00CB17B0">
        <w:t xml:space="preserve"> of </w:t>
      </w:r>
      <w:r w:rsidRPr="009C1D7C">
        <w:t xml:space="preserve">smoke or heat detectors are degraded (nonfunctional, misplaced or missing), and functional detection is available near combustibles of concern. </w:t>
      </w:r>
      <w:ins w:id="29" w:author="Author">
        <w:r w:rsidR="007231DE" w:rsidRPr="009C1D7C">
          <w:t>This does not apply</w:t>
        </w:r>
      </w:ins>
      <w:r w:rsidRPr="009C1D7C">
        <w:t xml:space="preserve"> for areas with the potential for unconfined combustible or flammable liquid fire)</w:t>
      </w:r>
      <w:r w:rsidR="003C5034" w:rsidRPr="009C1D7C">
        <w:t>.</w:t>
      </w:r>
    </w:p>
    <w:p w14:paraId="3C01C213" w14:textId="707B0023" w:rsidR="006416E7" w:rsidRPr="00CC6D42" w:rsidRDefault="006416E7" w:rsidP="009C1D7C">
      <w:pPr>
        <w:pStyle w:val="ListBullet3"/>
        <w:rPr>
          <w:rFonts w:cs="Arial"/>
          <w:szCs w:val="22"/>
        </w:rPr>
      </w:pPr>
      <w:r w:rsidRPr="009C1D7C">
        <w:t>Less than 25</w:t>
      </w:r>
      <w:r w:rsidR="00E85BA1">
        <w:t xml:space="preserve"> </w:t>
      </w:r>
      <w:ins w:id="30" w:author="Author">
        <w:r w:rsidR="00E85BA1">
          <w:t>percent</w:t>
        </w:r>
      </w:ins>
      <w:r w:rsidRPr="009C1D7C">
        <w:t xml:space="preserve"> detectors (heat or smoke) degraded (nonfunctional, misplaced or missing) in continuously occupied areas</w:t>
      </w:r>
      <w:r w:rsidR="003C5034" w:rsidRPr="00CC6D42">
        <w:rPr>
          <w:rFonts w:cs="Arial"/>
          <w:szCs w:val="22"/>
        </w:rPr>
        <w:t>.</w:t>
      </w:r>
    </w:p>
    <w:p w14:paraId="5EDFF7B5" w14:textId="23076D9F" w:rsidR="00A755C3" w:rsidRDefault="006416E7" w:rsidP="009C1D7C">
      <w:pPr>
        <w:pStyle w:val="ListBullet2"/>
      </w:pPr>
      <w:r w:rsidRPr="00CC6D42">
        <w:rPr>
          <w:bCs/>
        </w:rPr>
        <w:t>High</w:t>
      </w:r>
      <w:r w:rsidR="00F94346" w:rsidRPr="00CC6D42">
        <w:t xml:space="preserve"> degradation: </w:t>
      </w:r>
    </w:p>
    <w:p w14:paraId="0EED5FA1" w14:textId="2DF9AFF4" w:rsidR="006416E7" w:rsidRPr="009C1D7C" w:rsidRDefault="006416E7" w:rsidP="009C1D7C">
      <w:pPr>
        <w:pStyle w:val="ListBullet3"/>
      </w:pPr>
      <w:r w:rsidRPr="009C1D7C">
        <w:t>System will fail to function</w:t>
      </w:r>
      <w:r w:rsidR="003C5034" w:rsidRPr="009C1D7C">
        <w:t>.</w:t>
      </w:r>
    </w:p>
    <w:p w14:paraId="48332A38" w14:textId="77777777" w:rsidR="006416E7" w:rsidRPr="009C1D7C" w:rsidRDefault="006416E7" w:rsidP="009C1D7C">
      <w:pPr>
        <w:pStyle w:val="ListBullet3"/>
      </w:pPr>
      <w:r w:rsidRPr="009C1D7C">
        <w:t>Power off</w:t>
      </w:r>
      <w:r w:rsidR="003C5034" w:rsidRPr="009C1D7C">
        <w:t>.</w:t>
      </w:r>
    </w:p>
    <w:p w14:paraId="674124D2" w14:textId="77777777" w:rsidR="006416E7" w:rsidRPr="009C1D7C" w:rsidRDefault="006416E7" w:rsidP="009C1D7C">
      <w:pPr>
        <w:pStyle w:val="ListBullet3"/>
      </w:pPr>
      <w:r w:rsidRPr="009C1D7C">
        <w:t>Detectors incompatible with system</w:t>
      </w:r>
      <w:r w:rsidR="003C5034" w:rsidRPr="009C1D7C">
        <w:t>.</w:t>
      </w:r>
    </w:p>
    <w:p w14:paraId="14BD49E7" w14:textId="77777777" w:rsidR="006416E7" w:rsidRPr="009C1D7C" w:rsidRDefault="006416E7" w:rsidP="009C1D7C">
      <w:pPr>
        <w:pStyle w:val="ListBullet3"/>
      </w:pPr>
      <w:r w:rsidRPr="009C1D7C">
        <w:t>Annunciators disabled, inaudible, or nonfunctional</w:t>
      </w:r>
      <w:r w:rsidR="003C5034" w:rsidRPr="009C1D7C">
        <w:t>.</w:t>
      </w:r>
    </w:p>
    <w:p w14:paraId="70F95458" w14:textId="2B8B7630" w:rsidR="00BC0FD5" w:rsidRPr="009C1D7C" w:rsidRDefault="00BC0FD5" w:rsidP="009C1D7C">
      <w:pPr>
        <w:pStyle w:val="ListBullet3"/>
      </w:pPr>
      <w:r w:rsidRPr="009C1D7C">
        <w:t>Greater than 10</w:t>
      </w:r>
      <w:r w:rsidR="00E85BA1">
        <w:t xml:space="preserve"> </w:t>
      </w:r>
      <w:ins w:id="31" w:author="Author">
        <w:r w:rsidR="00E85BA1">
          <w:t>percent</w:t>
        </w:r>
      </w:ins>
      <w:r w:rsidRPr="009C1D7C">
        <w:t xml:space="preserve"> of smoke or heat detectors are degraded, and functional detection is available near combustibles of concern.</w:t>
      </w:r>
    </w:p>
    <w:p w14:paraId="23407E13" w14:textId="68FC5A0B" w:rsidR="00BC0FD5" w:rsidRPr="00CC6D42" w:rsidRDefault="00BC0FD5" w:rsidP="009C1D7C">
      <w:pPr>
        <w:pStyle w:val="ListBullet3"/>
        <w:rPr>
          <w:rFonts w:cs="Arial"/>
          <w:szCs w:val="22"/>
        </w:rPr>
      </w:pPr>
      <w:r w:rsidRPr="009C1D7C">
        <w:t>Greater</w:t>
      </w:r>
      <w:r w:rsidRPr="00CC6D42">
        <w:rPr>
          <w:rFonts w:cs="Arial"/>
          <w:szCs w:val="22"/>
        </w:rPr>
        <w:t xml:space="preserve"> than 25</w:t>
      </w:r>
      <w:r w:rsidR="00E85BA1">
        <w:rPr>
          <w:rFonts w:cs="Arial"/>
          <w:szCs w:val="22"/>
        </w:rPr>
        <w:t xml:space="preserve"> </w:t>
      </w:r>
      <w:ins w:id="32" w:author="Author">
        <w:r w:rsidR="00E85BA1">
          <w:rPr>
            <w:rFonts w:cs="Arial"/>
            <w:szCs w:val="22"/>
          </w:rPr>
          <w:t>percent</w:t>
        </w:r>
      </w:ins>
      <w:r w:rsidRPr="00CC6D42">
        <w:rPr>
          <w:rFonts w:cs="Arial"/>
          <w:szCs w:val="22"/>
        </w:rPr>
        <w:t xml:space="preserve"> detectors degraded in continuously occupied areas.</w:t>
      </w:r>
    </w:p>
    <w:p w14:paraId="02F4CE6A" w14:textId="0CBA68AE" w:rsidR="006416E7" w:rsidRPr="00CC6D42" w:rsidRDefault="005A01E0" w:rsidP="00A755C3">
      <w:pPr>
        <w:pStyle w:val="Heading3"/>
      </w:pPr>
      <w:ins w:id="33" w:author="Author">
        <w:r>
          <w:t>02.02.02</w:t>
        </w:r>
        <w:r>
          <w:tab/>
        </w:r>
      </w:ins>
      <w:r w:rsidR="006416E7" w:rsidRPr="00CC6D42">
        <w:t>Water Based Suppression</w:t>
      </w:r>
      <w:ins w:id="34" w:author="Author">
        <w:r w:rsidR="00046F4F" w:rsidRPr="00CC6D42">
          <w:t xml:space="preserve"> Findings</w:t>
        </w:r>
      </w:ins>
      <w:r w:rsidR="006416E7" w:rsidRPr="00CC6D42">
        <w:t>:</w:t>
      </w:r>
    </w:p>
    <w:p w14:paraId="26BDEB8E" w14:textId="77777777" w:rsidR="00385F74" w:rsidRDefault="006416E7" w:rsidP="009C1D7C">
      <w:pPr>
        <w:pStyle w:val="ListBullet2"/>
      </w:pPr>
      <w:r w:rsidRPr="00CC6D42">
        <w:rPr>
          <w:bCs/>
        </w:rPr>
        <w:t>Low</w:t>
      </w:r>
      <w:r w:rsidRPr="00CC6D42">
        <w:t xml:space="preserve"> degradation:</w:t>
      </w:r>
    </w:p>
    <w:p w14:paraId="20E160F0" w14:textId="6C1223A7" w:rsidR="006416E7" w:rsidRPr="009C1D7C" w:rsidRDefault="00385F74" w:rsidP="009C1D7C">
      <w:pPr>
        <w:pStyle w:val="ListBullet3"/>
      </w:pPr>
      <w:r w:rsidRPr="009C1D7C">
        <w:t>Le</w:t>
      </w:r>
      <w:r w:rsidR="006416E7" w:rsidRPr="009C1D7C">
        <w:t>ss than 10</w:t>
      </w:r>
      <w:r w:rsidR="00E85BA1">
        <w:t xml:space="preserve"> </w:t>
      </w:r>
      <w:ins w:id="35" w:author="Author">
        <w:r w:rsidR="00E85BA1">
          <w:t>percent</w:t>
        </w:r>
      </w:ins>
      <w:r w:rsidR="006416E7" w:rsidRPr="009C1D7C">
        <w:t xml:space="preserve"> of heads are </w:t>
      </w:r>
      <w:r w:rsidR="00581223" w:rsidRPr="009C1D7C">
        <w:t xml:space="preserve">obstructed or </w:t>
      </w:r>
      <w:r w:rsidR="00573451" w:rsidRPr="009C1D7C">
        <w:t>non</w:t>
      </w:r>
      <w:ins w:id="36" w:author="Author">
        <w:r w:rsidR="00655A34" w:rsidRPr="009C1D7C">
          <w:t>functional</w:t>
        </w:r>
      </w:ins>
      <w:r w:rsidR="00573451" w:rsidRPr="009C1D7C">
        <w:t>,</w:t>
      </w:r>
      <w:r w:rsidR="006416E7" w:rsidRPr="009C1D7C">
        <w:t xml:space="preserve"> and</w:t>
      </w:r>
    </w:p>
    <w:p w14:paraId="0A65C79D" w14:textId="0EEF0C4D" w:rsidR="006416E7" w:rsidRPr="009C1D7C" w:rsidRDefault="006416E7" w:rsidP="009C1D7C">
      <w:pPr>
        <w:pStyle w:val="ListBullet3"/>
      </w:pPr>
      <w:r w:rsidRPr="009C1D7C">
        <w:t xml:space="preserve">There is a functional head within 10 </w:t>
      </w:r>
      <w:r w:rsidR="00573451" w:rsidRPr="009C1D7C">
        <w:t xml:space="preserve">ft. </w:t>
      </w:r>
      <w:r w:rsidRPr="009C1D7C">
        <w:t>of combustibles of concern</w:t>
      </w:r>
      <w:r w:rsidR="0048579C" w:rsidRPr="009C1D7C">
        <w:t xml:space="preserve"> (or the maximum spacing allowed between sprinklers by NFPA 13)</w:t>
      </w:r>
      <w:r w:rsidRPr="009C1D7C">
        <w:t>, and</w:t>
      </w:r>
    </w:p>
    <w:p w14:paraId="1F9CE58C" w14:textId="77777777" w:rsidR="006416E7" w:rsidRPr="00CC6D42" w:rsidRDefault="006416E7" w:rsidP="009C1D7C">
      <w:pPr>
        <w:pStyle w:val="ListBullet3"/>
        <w:rPr>
          <w:rFonts w:cs="Arial"/>
          <w:szCs w:val="22"/>
        </w:rPr>
      </w:pPr>
      <w:r w:rsidRPr="009C1D7C">
        <w:t>System</w:t>
      </w:r>
      <w:r w:rsidRPr="00CC6D42">
        <w:rPr>
          <w:rFonts w:cs="Arial"/>
          <w:szCs w:val="22"/>
        </w:rPr>
        <w:t xml:space="preserve"> is nominally code compliant.</w:t>
      </w:r>
    </w:p>
    <w:p w14:paraId="6DD18BEA" w14:textId="77777777" w:rsidR="006416E7" w:rsidRPr="00CC6D42" w:rsidRDefault="006416E7" w:rsidP="009C1D7C">
      <w:pPr>
        <w:pStyle w:val="ListBullet2"/>
      </w:pPr>
      <w:r w:rsidRPr="00CC6D42">
        <w:rPr>
          <w:bCs/>
        </w:rPr>
        <w:t>High</w:t>
      </w:r>
      <w:r w:rsidRPr="00CC6D42">
        <w:t xml:space="preserve"> degradation:</w:t>
      </w:r>
    </w:p>
    <w:p w14:paraId="40DFD1CF" w14:textId="640A13EC" w:rsidR="006416E7" w:rsidRPr="00887CB9" w:rsidRDefault="00573451" w:rsidP="00887CB9">
      <w:pPr>
        <w:pStyle w:val="ListBullet3"/>
      </w:pPr>
      <w:r w:rsidRPr="00887CB9">
        <w:t>Non</w:t>
      </w:r>
      <w:ins w:id="37" w:author="Author">
        <w:r w:rsidR="00655A34" w:rsidRPr="00887CB9">
          <w:t>functional</w:t>
        </w:r>
      </w:ins>
      <w:r w:rsidR="006416E7" w:rsidRPr="00887CB9">
        <w:t xml:space="preserve"> system, or</w:t>
      </w:r>
    </w:p>
    <w:p w14:paraId="19348C67" w14:textId="3E07238C" w:rsidR="006416E7" w:rsidRPr="00887CB9" w:rsidRDefault="00573451" w:rsidP="00887CB9">
      <w:pPr>
        <w:pStyle w:val="ListBullet3"/>
      </w:pPr>
      <w:r w:rsidRPr="00887CB9">
        <w:t>10</w:t>
      </w:r>
      <w:r w:rsidR="00E85BA1">
        <w:t xml:space="preserve"> </w:t>
      </w:r>
      <w:ins w:id="38" w:author="Author">
        <w:r w:rsidR="00E85BA1">
          <w:t>percent</w:t>
        </w:r>
      </w:ins>
      <w:r w:rsidR="006416E7" w:rsidRPr="00887CB9">
        <w:t xml:space="preserve"> or more of heads </w:t>
      </w:r>
      <w:r w:rsidR="00581223" w:rsidRPr="00887CB9">
        <w:t>obstructed or non</w:t>
      </w:r>
      <w:ins w:id="39" w:author="Author">
        <w:r w:rsidR="00655A34" w:rsidRPr="00887CB9">
          <w:t>functional</w:t>
        </w:r>
      </w:ins>
      <w:r w:rsidR="006416E7" w:rsidRPr="00887CB9">
        <w:t>, or</w:t>
      </w:r>
    </w:p>
    <w:p w14:paraId="2C6D3937" w14:textId="3A30D11E" w:rsidR="006416E7" w:rsidRPr="00CC6D42" w:rsidRDefault="006416E7" w:rsidP="00887CB9">
      <w:pPr>
        <w:pStyle w:val="ListBullet3"/>
        <w:rPr>
          <w:rFonts w:cs="Arial"/>
          <w:szCs w:val="22"/>
        </w:rPr>
      </w:pPr>
      <w:r w:rsidRPr="00887CB9">
        <w:lastRenderedPageBreak/>
        <w:t xml:space="preserve">Nearest head greater than </w:t>
      </w:r>
      <w:r w:rsidR="00573451" w:rsidRPr="00887CB9">
        <w:t>10 ft.</w:t>
      </w:r>
      <w:r w:rsidRPr="00887CB9">
        <w:t xml:space="preserve"> from combustibles of concern</w:t>
      </w:r>
      <w:r w:rsidR="0048579C" w:rsidRPr="00887CB9">
        <w:t xml:space="preserve"> (or the maximum spacing</w:t>
      </w:r>
      <w:r w:rsidR="0048579C" w:rsidRPr="00CC6D42">
        <w:rPr>
          <w:rFonts w:cs="Arial"/>
          <w:szCs w:val="22"/>
        </w:rPr>
        <w:t xml:space="preserve"> allowed between sprinklers by NFPA 13)</w:t>
      </w:r>
      <w:r w:rsidRPr="00CC6D42">
        <w:rPr>
          <w:rFonts w:cs="Arial"/>
          <w:szCs w:val="22"/>
        </w:rPr>
        <w:t>.</w:t>
      </w:r>
    </w:p>
    <w:p w14:paraId="1F08069C" w14:textId="249008B1" w:rsidR="006416E7" w:rsidRPr="00CC6D42" w:rsidRDefault="00900863" w:rsidP="00A755C3">
      <w:pPr>
        <w:pStyle w:val="Heading3"/>
      </w:pPr>
      <w:ins w:id="40" w:author="Author">
        <w:r>
          <w:t>02.02.03</w:t>
        </w:r>
        <w:r>
          <w:tab/>
        </w:r>
      </w:ins>
      <w:r w:rsidR="006416E7" w:rsidRPr="00CC6D42">
        <w:t>Gaseous Based Suppression</w:t>
      </w:r>
      <w:ins w:id="41" w:author="Author">
        <w:r w:rsidR="003231FE" w:rsidRPr="00CC6D42">
          <w:t xml:space="preserve"> Findings</w:t>
        </w:r>
      </w:ins>
      <w:r w:rsidR="006416E7" w:rsidRPr="00CC6D42">
        <w:t>:</w:t>
      </w:r>
    </w:p>
    <w:p w14:paraId="18E89A90" w14:textId="3F7EA073" w:rsidR="006416E7" w:rsidRPr="008512ED" w:rsidRDefault="00F94346" w:rsidP="00802898">
      <w:pPr>
        <w:pStyle w:val="BodyText"/>
        <w:rPr>
          <w:rStyle w:val="BodyTextChar"/>
        </w:rPr>
      </w:pPr>
      <w:r w:rsidRPr="008512ED">
        <w:rPr>
          <w:rStyle w:val="BodyTextChar"/>
        </w:rPr>
        <w:t xml:space="preserve">Note: </w:t>
      </w:r>
      <w:r w:rsidR="006416E7" w:rsidRPr="008512ED">
        <w:rPr>
          <w:rStyle w:val="BodyTextChar"/>
        </w:rPr>
        <w:t>Depending on the type of degradation, a</w:t>
      </w:r>
      <w:r w:rsidR="00761B96" w:rsidRPr="008512ED">
        <w:rPr>
          <w:rStyle w:val="BodyTextChar"/>
        </w:rPr>
        <w:t xml:space="preserve"> finding that could be categorized as</w:t>
      </w:r>
      <w:r w:rsidR="006416E7" w:rsidRPr="008512ED">
        <w:rPr>
          <w:rStyle w:val="BodyTextChar"/>
        </w:rPr>
        <w:t xml:space="preserve"> low degradation, may be </w:t>
      </w:r>
      <w:r w:rsidR="0078700F" w:rsidRPr="008512ED">
        <w:rPr>
          <w:rStyle w:val="BodyTextChar"/>
        </w:rPr>
        <w:t xml:space="preserve">more </w:t>
      </w:r>
      <w:r w:rsidR="006416E7" w:rsidRPr="008512ED">
        <w:rPr>
          <w:rStyle w:val="BodyTextChar"/>
        </w:rPr>
        <w:t>problematic</w:t>
      </w:r>
      <w:r w:rsidR="00761B96" w:rsidRPr="008512ED">
        <w:rPr>
          <w:rStyle w:val="BodyTextChar"/>
        </w:rPr>
        <w:t xml:space="preserve"> and should be considered a high degradation item</w:t>
      </w:r>
      <w:r w:rsidR="006416E7" w:rsidRPr="008512ED">
        <w:rPr>
          <w:rStyle w:val="BodyTextChar"/>
        </w:rPr>
        <w:t xml:space="preserve">. </w:t>
      </w:r>
      <w:r w:rsidR="00761B96" w:rsidRPr="008512ED">
        <w:rPr>
          <w:rStyle w:val="BodyTextChar"/>
        </w:rPr>
        <w:t xml:space="preserve">For example, a system with a hole that goes to the control room </w:t>
      </w:r>
      <w:r w:rsidR="006416E7" w:rsidRPr="008512ED">
        <w:rPr>
          <w:rStyle w:val="BodyTextChar"/>
        </w:rPr>
        <w:t>may be effective at extinguishing</w:t>
      </w:r>
      <w:r w:rsidR="00573451" w:rsidRPr="008512ED">
        <w:rPr>
          <w:rStyle w:val="BodyTextChar"/>
        </w:rPr>
        <w:t xml:space="preserve"> </w:t>
      </w:r>
      <w:r w:rsidR="0078700F" w:rsidRPr="008512ED">
        <w:rPr>
          <w:rStyle w:val="BodyTextChar"/>
        </w:rPr>
        <w:t xml:space="preserve">a fire </w:t>
      </w:r>
      <w:r w:rsidR="006416E7" w:rsidRPr="008512ED">
        <w:rPr>
          <w:rStyle w:val="BodyTextChar"/>
        </w:rPr>
        <w:t xml:space="preserve">but the system may cause control room evacuation or the donning of </w:t>
      </w:r>
      <w:ins w:id="42" w:author="Author">
        <w:r w:rsidR="0048083A" w:rsidRPr="008512ED">
          <w:rPr>
            <w:rStyle w:val="BodyTextChar"/>
          </w:rPr>
          <w:t>self-contained breathing apparatus (</w:t>
        </w:r>
      </w:ins>
      <w:r w:rsidR="006416E7" w:rsidRPr="008512ED">
        <w:rPr>
          <w:rStyle w:val="BodyTextChar"/>
        </w:rPr>
        <w:t>SCBAs</w:t>
      </w:r>
      <w:ins w:id="43" w:author="Author">
        <w:r w:rsidR="0048083A" w:rsidRPr="008512ED">
          <w:rPr>
            <w:rStyle w:val="BodyTextChar"/>
          </w:rPr>
          <w:t>)</w:t>
        </w:r>
      </w:ins>
      <w:r w:rsidR="006416E7" w:rsidRPr="008512ED">
        <w:rPr>
          <w:rStyle w:val="BodyTextChar"/>
        </w:rPr>
        <w:t xml:space="preserve"> by the control room operators</w:t>
      </w:r>
      <w:r w:rsidR="0078700F" w:rsidRPr="008512ED">
        <w:rPr>
          <w:rStyle w:val="BodyTextChar"/>
        </w:rPr>
        <w:t xml:space="preserve"> and therefore should be considered high degradation</w:t>
      </w:r>
      <w:r w:rsidR="006416E7" w:rsidRPr="008512ED">
        <w:rPr>
          <w:rStyle w:val="BodyTextChar"/>
        </w:rPr>
        <w:t>.</w:t>
      </w:r>
    </w:p>
    <w:p w14:paraId="3B64CD17" w14:textId="77777777" w:rsidR="006416E7" w:rsidRPr="00CC6D42" w:rsidRDefault="006416E7" w:rsidP="00887CB9">
      <w:pPr>
        <w:pStyle w:val="ListBullet2"/>
      </w:pPr>
      <w:r w:rsidRPr="00CC6D42">
        <w:rPr>
          <w:bCs/>
        </w:rPr>
        <w:t>Low</w:t>
      </w:r>
      <w:r w:rsidRPr="00CC6D42">
        <w:t xml:space="preserve"> degradation:</w:t>
      </w:r>
    </w:p>
    <w:p w14:paraId="4110AD42" w14:textId="585262A1" w:rsidR="00602F50" w:rsidRPr="00887CB9" w:rsidRDefault="00602F50" w:rsidP="00887CB9">
      <w:pPr>
        <w:pStyle w:val="ListBullet3"/>
      </w:pPr>
      <w:r w:rsidRPr="00CB17B0">
        <w:t xml:space="preserve">Hole in wall or floor </w:t>
      </w:r>
      <w:r w:rsidRPr="00887CB9">
        <w:t xml:space="preserve">with an area less than </w:t>
      </w:r>
      <w:r w:rsidR="00C57A43" w:rsidRPr="00887CB9">
        <w:t xml:space="preserve">a single </w:t>
      </w:r>
      <w:r w:rsidR="0048579C" w:rsidRPr="00887CB9">
        <w:t>five-</w:t>
      </w:r>
      <w:r w:rsidRPr="00887CB9">
        <w:t>inch diameter penetration seal (Not to control room or remote shutdown area).</w:t>
      </w:r>
    </w:p>
    <w:p w14:paraId="4BE4FA22" w14:textId="77777777" w:rsidR="00385F74" w:rsidRPr="00887CB9" w:rsidRDefault="00602F50" w:rsidP="00887CB9">
      <w:pPr>
        <w:pStyle w:val="ListBullet3"/>
      </w:pPr>
      <w:r w:rsidRPr="00887CB9">
        <w:t>Hole in ceiling up to 100 square inches (Not to control room or remote shutdown area).</w:t>
      </w:r>
    </w:p>
    <w:p w14:paraId="0391D886" w14:textId="52EC3CCA" w:rsidR="00602F50" w:rsidRPr="00887CB9" w:rsidRDefault="00602F50" w:rsidP="00887CB9">
      <w:pPr>
        <w:pStyle w:val="ListBullet3"/>
      </w:pPr>
      <w:r w:rsidRPr="00887CB9">
        <w:t>Time delay in system operation of exceeds design by 60 seconds or less.</w:t>
      </w:r>
    </w:p>
    <w:p w14:paraId="3631808D" w14:textId="26854812" w:rsidR="00602F50" w:rsidRPr="00887CB9" w:rsidRDefault="00602F50" w:rsidP="00887CB9">
      <w:pPr>
        <w:pStyle w:val="ListBullet3"/>
      </w:pPr>
      <w:r w:rsidRPr="00887CB9">
        <w:t>Discharge time exceeds allowable by less than 25</w:t>
      </w:r>
      <w:ins w:id="44" w:author="Author">
        <w:r w:rsidR="00E85BA1">
          <w:t>percent</w:t>
        </w:r>
      </w:ins>
      <w:r w:rsidRPr="00887CB9">
        <w:t>.</w:t>
      </w:r>
    </w:p>
    <w:p w14:paraId="1701A947" w14:textId="77777777" w:rsidR="00602F50" w:rsidRPr="00887CB9" w:rsidRDefault="00602F50" w:rsidP="00887CB9">
      <w:pPr>
        <w:pStyle w:val="ListBullet3"/>
      </w:pPr>
      <w:r w:rsidRPr="00887CB9">
        <w:t>Lack of test data.</w:t>
      </w:r>
    </w:p>
    <w:p w14:paraId="49E4DC5E" w14:textId="77777777" w:rsidR="00602F50" w:rsidRPr="00887CB9" w:rsidRDefault="00602F50" w:rsidP="00887CB9">
      <w:pPr>
        <w:pStyle w:val="ListBullet3"/>
      </w:pPr>
      <w:r w:rsidRPr="00887CB9">
        <w:t>Test data shows concentration for 15 minutes (where 20 minutes are required for licensing basis).</w:t>
      </w:r>
    </w:p>
    <w:p w14:paraId="147254FD" w14:textId="717BDB53" w:rsidR="00602F50" w:rsidRPr="00CC6D42" w:rsidRDefault="00602F50" w:rsidP="00887CB9">
      <w:pPr>
        <w:pStyle w:val="ListBullet3"/>
        <w:rPr>
          <w:rFonts w:cs="Arial"/>
          <w:szCs w:val="22"/>
        </w:rPr>
      </w:pPr>
      <w:r w:rsidRPr="00887CB9">
        <w:t>Achievable concentration is Halon 6</w:t>
      </w:r>
      <w:ins w:id="45" w:author="Author">
        <w:r w:rsidR="00E85BA1">
          <w:t xml:space="preserve"> percent</w:t>
        </w:r>
      </w:ins>
      <w:r w:rsidRPr="00887CB9">
        <w:t xml:space="preserve"> (where 7</w:t>
      </w:r>
      <w:ins w:id="46" w:author="Author">
        <w:r w:rsidR="00E85BA1">
          <w:t xml:space="preserve"> percent</w:t>
        </w:r>
      </w:ins>
      <w:r w:rsidRPr="00887CB9">
        <w:t xml:space="preserve"> is committed), or CO</w:t>
      </w:r>
      <w:r w:rsidRPr="00C03EBC">
        <w:rPr>
          <w:vertAlign w:val="subscript"/>
        </w:rPr>
        <w:t>2</w:t>
      </w:r>
      <w:r w:rsidRPr="00887CB9">
        <w:t xml:space="preserve"> 50</w:t>
      </w:r>
      <w:ins w:id="47" w:author="Author">
        <w:r w:rsidR="00E85BA1">
          <w:t xml:space="preserve"> percent</w:t>
        </w:r>
      </w:ins>
      <w:r w:rsidRPr="00887CB9">
        <w:t xml:space="preserve"> (where 60</w:t>
      </w:r>
      <w:ins w:id="48" w:author="Author">
        <w:r w:rsidR="00E85BA1">
          <w:t xml:space="preserve"> percent</w:t>
        </w:r>
      </w:ins>
      <w:r w:rsidRPr="00887CB9">
        <w:t xml:space="preserve"> is committed</w:t>
      </w:r>
      <w:r w:rsidRPr="00CC6D42">
        <w:rPr>
          <w:rFonts w:cs="Arial"/>
          <w:szCs w:val="22"/>
        </w:rPr>
        <w:t>).</w:t>
      </w:r>
    </w:p>
    <w:p w14:paraId="63F073C1" w14:textId="77777777" w:rsidR="009E4CCE" w:rsidRDefault="00602F50" w:rsidP="00887CB9">
      <w:pPr>
        <w:pStyle w:val="ListBullet2"/>
      </w:pPr>
      <w:r w:rsidRPr="009E4CCE">
        <w:rPr>
          <w:bCs/>
        </w:rPr>
        <w:t>High</w:t>
      </w:r>
      <w:r w:rsidRPr="00CC6D42">
        <w:t xml:space="preserve"> degradation:</w:t>
      </w:r>
    </w:p>
    <w:p w14:paraId="4C9B6B4F" w14:textId="4A3810FC" w:rsidR="00602F50" w:rsidRPr="00887CB9" w:rsidRDefault="00602F50" w:rsidP="00887CB9">
      <w:pPr>
        <w:pStyle w:val="ListBullet3"/>
      </w:pPr>
      <w:r w:rsidRPr="009E4CCE">
        <w:t>Power off.</w:t>
      </w:r>
    </w:p>
    <w:p w14:paraId="541BDB7A" w14:textId="3452F39A" w:rsidR="00602F50" w:rsidRPr="00887CB9" w:rsidRDefault="00602F50" w:rsidP="00887CB9">
      <w:pPr>
        <w:pStyle w:val="ListBullet3"/>
      </w:pPr>
      <w:r w:rsidRPr="00887CB9">
        <w:t>Inadequate agent to achieve required concentration for deep seated fires: Halon less than 5</w:t>
      </w:r>
      <w:ins w:id="49" w:author="Author">
        <w:r w:rsidR="00E85BA1">
          <w:t xml:space="preserve"> percent</w:t>
        </w:r>
      </w:ins>
      <w:r w:rsidRPr="00887CB9">
        <w:t>; CO</w:t>
      </w:r>
      <w:r w:rsidRPr="00C03EBC">
        <w:rPr>
          <w:vertAlign w:val="subscript"/>
        </w:rPr>
        <w:t>2</w:t>
      </w:r>
      <w:r w:rsidRPr="00887CB9">
        <w:t xml:space="preserve"> less than 40</w:t>
      </w:r>
      <w:ins w:id="50" w:author="Author">
        <w:r w:rsidR="00E85BA1">
          <w:t xml:space="preserve"> percent</w:t>
        </w:r>
      </w:ins>
      <w:r w:rsidRPr="00887CB9">
        <w:t>.</w:t>
      </w:r>
    </w:p>
    <w:p w14:paraId="171B6B15" w14:textId="77777777" w:rsidR="00602F50" w:rsidRPr="00887CB9" w:rsidRDefault="00602F50" w:rsidP="00887CB9">
      <w:pPr>
        <w:pStyle w:val="ListBullet3"/>
      </w:pPr>
      <w:r w:rsidRPr="00887CB9">
        <w:t>Design concentration achieved but cannot be maintained for sufficient time to ensure fire extinguishment.</w:t>
      </w:r>
    </w:p>
    <w:p w14:paraId="7093A565" w14:textId="374D8ADC" w:rsidR="0048579C" w:rsidRPr="00887CB9" w:rsidRDefault="0048579C" w:rsidP="00887CB9">
      <w:pPr>
        <w:pStyle w:val="ListBullet3"/>
      </w:pPr>
      <w:r w:rsidRPr="00887CB9">
        <w:t>Fully blocked discharge head where gas cannot be released. (</w:t>
      </w:r>
      <w:r w:rsidR="00C57A43" w:rsidRPr="00887CB9">
        <w:t xml:space="preserve">e.g., </w:t>
      </w:r>
      <w:r w:rsidRPr="00887CB9">
        <w:t xml:space="preserve">something tied around the head, or </w:t>
      </w:r>
      <w:r w:rsidR="00C57A43" w:rsidRPr="00887CB9">
        <w:t xml:space="preserve">a head that is </w:t>
      </w:r>
      <w:r w:rsidRPr="00887CB9">
        <w:t>encased in something.)</w:t>
      </w:r>
    </w:p>
    <w:p w14:paraId="2D13163D" w14:textId="2294A4D7" w:rsidR="0048579C" w:rsidRPr="00CC6D42" w:rsidRDefault="0048579C" w:rsidP="00887CB9">
      <w:pPr>
        <w:pStyle w:val="ListBullet3"/>
        <w:rPr>
          <w:rFonts w:cs="Arial"/>
          <w:iCs/>
          <w:szCs w:val="22"/>
        </w:rPr>
      </w:pPr>
      <w:r w:rsidRPr="00887CB9">
        <w:t>Hole in wall,</w:t>
      </w:r>
      <w:r w:rsidRPr="00CC6D42">
        <w:rPr>
          <w:rFonts w:cs="Arial"/>
          <w:iCs/>
          <w:szCs w:val="22"/>
        </w:rPr>
        <w:t xml:space="preserve"> floor, or ceiling greater than specified in the low degradation section.</w:t>
      </w:r>
    </w:p>
    <w:p w14:paraId="3E34C7BC" w14:textId="5BC515BD" w:rsidR="006416E7" w:rsidRPr="00CC6D42" w:rsidRDefault="00A755C3" w:rsidP="00A755C3">
      <w:pPr>
        <w:pStyle w:val="Heading2"/>
      </w:pPr>
      <w:ins w:id="51" w:author="Author">
        <w:r>
          <w:t>02.03</w:t>
        </w:r>
        <w:r>
          <w:tab/>
        </w:r>
      </w:ins>
      <w:r w:rsidR="00B22FFA" w:rsidRPr="00CC6D42">
        <w:t>Fire Confinement and Localized Cable or Component Protection</w:t>
      </w:r>
      <w:ins w:id="52" w:author="Author">
        <w:r w:rsidR="00B22FFA" w:rsidRPr="00CC6D42">
          <w:t xml:space="preserve"> </w:t>
        </w:r>
        <w:r w:rsidR="00D9690B">
          <w:t>Category Findings</w:t>
        </w:r>
      </w:ins>
      <w:r w:rsidR="00B22FFA" w:rsidRPr="00CC6D42">
        <w:t xml:space="preserve"> </w:t>
      </w:r>
    </w:p>
    <w:p w14:paraId="09740CA2" w14:textId="51F9C68E" w:rsidR="00D00C27" w:rsidRPr="008512ED" w:rsidRDefault="006416E7" w:rsidP="00802898">
      <w:pPr>
        <w:pStyle w:val="BodyText"/>
        <w:rPr>
          <w:rStyle w:val="BodyTextChar"/>
        </w:rPr>
      </w:pPr>
      <w:r w:rsidRPr="00CC6D42">
        <w:t xml:space="preserve">The </w:t>
      </w:r>
      <w:r w:rsidRPr="008512ED">
        <w:rPr>
          <w:rStyle w:val="BodyTextChar"/>
        </w:rPr>
        <w:t>approach to assigning a degradation rating to fire confinement and localized cable or component protection findings (see Step 1.</w:t>
      </w:r>
      <w:r w:rsidR="00004471" w:rsidRPr="008512ED">
        <w:rPr>
          <w:rStyle w:val="BodyTextChar"/>
        </w:rPr>
        <w:t>3</w:t>
      </w:r>
      <w:r w:rsidRPr="008512ED">
        <w:rPr>
          <w:rStyle w:val="BodyTextChar"/>
        </w:rPr>
        <w:t>) is similar. The analysis approach for quantifying these two finding categories is also similar. These two categories cover findings of degradation to any passive fire barrier feature.</w:t>
      </w:r>
      <w:r w:rsidR="00A65835" w:rsidRPr="008512ED">
        <w:rPr>
          <w:rStyle w:val="BodyTextChar"/>
        </w:rPr>
        <w:t xml:space="preserve"> </w:t>
      </w:r>
      <w:r w:rsidRPr="008512ED">
        <w:rPr>
          <w:rStyle w:val="BodyTextChar"/>
        </w:rPr>
        <w:t xml:space="preserve">The guidance for assigning </w:t>
      </w:r>
      <w:r w:rsidR="00875A2A" w:rsidRPr="008512ED">
        <w:rPr>
          <w:rStyle w:val="BodyTextChar"/>
        </w:rPr>
        <w:t>low or high</w:t>
      </w:r>
      <w:r w:rsidRPr="008512ED">
        <w:rPr>
          <w:rStyle w:val="BodyTextChar"/>
        </w:rPr>
        <w:t xml:space="preserve"> degradation levels depends on the type of fire barrier being considered. </w:t>
      </w:r>
      <w:r w:rsidR="00875A2A" w:rsidRPr="008512ED">
        <w:rPr>
          <w:rStyle w:val="BodyTextChar"/>
        </w:rPr>
        <w:t>E</w:t>
      </w:r>
      <w:r w:rsidRPr="008512ED">
        <w:rPr>
          <w:rStyle w:val="BodyTextChar"/>
        </w:rPr>
        <w:t xml:space="preserve">xamples </w:t>
      </w:r>
      <w:r w:rsidR="00875A2A" w:rsidRPr="008512ED">
        <w:rPr>
          <w:rStyle w:val="BodyTextChar"/>
        </w:rPr>
        <w:t xml:space="preserve">are provided below </w:t>
      </w:r>
      <w:r w:rsidRPr="008512ED">
        <w:rPr>
          <w:rStyle w:val="BodyTextChar"/>
        </w:rPr>
        <w:t xml:space="preserve">to illustrate how an observed degradation is correlated to a degradation rating for each of several fire barrier types. The </w:t>
      </w:r>
      <w:r w:rsidR="00B10B6F" w:rsidRPr="008512ED">
        <w:rPr>
          <w:rStyle w:val="BodyTextChar"/>
        </w:rPr>
        <w:t xml:space="preserve">analyst </w:t>
      </w:r>
      <w:r w:rsidRPr="008512ED">
        <w:rPr>
          <w:rStyle w:val="BodyTextChar"/>
        </w:rPr>
        <w:t>should select the fire barrier type that most closely matches the barrier being considered and continue the evaluation.</w:t>
      </w:r>
    </w:p>
    <w:p w14:paraId="7F3C419A" w14:textId="73D98409" w:rsidR="00EC4E03" w:rsidRPr="00CC6D42" w:rsidRDefault="0063760A" w:rsidP="00A755C3">
      <w:pPr>
        <w:pStyle w:val="Heading3"/>
      </w:pPr>
      <w:ins w:id="53" w:author="Author">
        <w:r>
          <w:lastRenderedPageBreak/>
          <w:t>02.03.01</w:t>
        </w:r>
        <w:r>
          <w:tab/>
        </w:r>
      </w:ins>
      <w:r w:rsidR="00EC4E03" w:rsidRPr="00CC6D42">
        <w:t>Low Density/High Density Elastomer (</w:t>
      </w:r>
      <w:r w:rsidR="009F5579">
        <w:t>E.g., Silicone Foam) Findings:</w:t>
      </w:r>
    </w:p>
    <w:p w14:paraId="32132055" w14:textId="77777777" w:rsidR="00EC4E03" w:rsidRPr="00CC6D42" w:rsidRDefault="00EC4E03" w:rsidP="00F26964">
      <w:pPr>
        <w:pStyle w:val="ListBullet2"/>
        <w:keepLines/>
      </w:pPr>
      <w:r w:rsidRPr="00CC6D42">
        <w:t>Low Degradation</w:t>
      </w:r>
    </w:p>
    <w:p w14:paraId="0B319280" w14:textId="2A9C7B96" w:rsidR="00EC4E03" w:rsidRPr="00887CB9" w:rsidRDefault="00EC4E03" w:rsidP="00887CB9">
      <w:pPr>
        <w:pStyle w:val="ListBullet3"/>
      </w:pPr>
      <w:r w:rsidRPr="00CB17B0">
        <w:t>Less than 10</w:t>
      </w:r>
      <w:ins w:id="54" w:author="Author">
        <w:r w:rsidR="00CC5B72">
          <w:t xml:space="preserve"> percent</w:t>
        </w:r>
      </w:ins>
      <w:r w:rsidRPr="00CB17B0">
        <w:t xml:space="preserve"> of required seal </w:t>
      </w:r>
      <w:r w:rsidRPr="00887CB9">
        <w:t>depth missing.</w:t>
      </w:r>
    </w:p>
    <w:p w14:paraId="00F9D1F9" w14:textId="77777777" w:rsidR="00EC4E03" w:rsidRPr="00887CB9" w:rsidRDefault="00EC4E03" w:rsidP="00887CB9">
      <w:pPr>
        <w:pStyle w:val="ListBullet3"/>
      </w:pPr>
      <w:r w:rsidRPr="00887CB9">
        <w:t>Barriers/components not in preventative maintenance program.</w:t>
      </w:r>
    </w:p>
    <w:p w14:paraId="4795142D" w14:textId="37283FE9" w:rsidR="00EC4E03" w:rsidRPr="00887CB9" w:rsidRDefault="00EC4E03" w:rsidP="00887CB9">
      <w:pPr>
        <w:pStyle w:val="ListBullet3"/>
      </w:pPr>
      <w:r w:rsidRPr="00887CB9">
        <w:t>Poor quality foam cell structure over &lt;25</w:t>
      </w:r>
      <w:ins w:id="55" w:author="Author">
        <w:r w:rsidR="00CC5B72">
          <w:t xml:space="preserve"> percent</w:t>
        </w:r>
      </w:ins>
      <w:r w:rsidRPr="00887CB9">
        <w:t xml:space="preserve"> of the surface area.</w:t>
      </w:r>
    </w:p>
    <w:p w14:paraId="0AF30F3C" w14:textId="15DADE29" w:rsidR="00EC4E03" w:rsidRPr="00887CB9" w:rsidRDefault="00EC4E03" w:rsidP="00887CB9">
      <w:pPr>
        <w:pStyle w:val="ListBullet3"/>
      </w:pPr>
      <w:r w:rsidRPr="00887CB9">
        <w:t>Through-cracks in seal material smaller than 1/8 inch that are less than 50</w:t>
      </w:r>
      <w:ins w:id="56" w:author="Author">
        <w:r w:rsidR="00CC5B72">
          <w:t xml:space="preserve"> percent</w:t>
        </w:r>
      </w:ins>
      <w:r w:rsidRPr="00887CB9">
        <w:t xml:space="preserve"> of the seal depth.</w:t>
      </w:r>
    </w:p>
    <w:p w14:paraId="64A7346E" w14:textId="77777777" w:rsidR="00EC4E03" w:rsidRPr="00CC6D42" w:rsidRDefault="00EC4E03" w:rsidP="00887CB9">
      <w:pPr>
        <w:pStyle w:val="ListBullet2"/>
      </w:pPr>
      <w:r w:rsidRPr="00CC6D42">
        <w:t>High Degradation</w:t>
      </w:r>
    </w:p>
    <w:p w14:paraId="1650A5CD" w14:textId="2284647B" w:rsidR="00EC4E03" w:rsidRPr="00887CB9" w:rsidRDefault="00EC4E03" w:rsidP="00887CB9">
      <w:pPr>
        <w:pStyle w:val="ListBullet3"/>
      </w:pPr>
      <w:r w:rsidRPr="00EB0FC8">
        <w:t xml:space="preserve">More </w:t>
      </w:r>
      <w:r w:rsidRPr="00887CB9">
        <w:t>than 10</w:t>
      </w:r>
      <w:ins w:id="57" w:author="Author">
        <w:r w:rsidR="00CC5B72">
          <w:t xml:space="preserve"> percent</w:t>
        </w:r>
      </w:ins>
      <w:r w:rsidRPr="00887CB9">
        <w:t xml:space="preserve"> of required seal depth is missing.</w:t>
      </w:r>
    </w:p>
    <w:p w14:paraId="159FAC17" w14:textId="7590E849" w:rsidR="00EC4E03" w:rsidRPr="00887CB9" w:rsidRDefault="00EC4E03" w:rsidP="00887CB9">
      <w:pPr>
        <w:pStyle w:val="ListBullet3"/>
      </w:pPr>
      <w:r w:rsidRPr="00887CB9">
        <w:t>Poor quality foam cell structure</w:t>
      </w:r>
      <w:r w:rsidRPr="00887CB9" w:rsidDel="006C595A">
        <w:t xml:space="preserve"> </w:t>
      </w:r>
      <w:r w:rsidRPr="00887CB9">
        <w:t>of approximately &gt;25</w:t>
      </w:r>
      <w:ins w:id="58" w:author="Author">
        <w:r w:rsidR="00CC5B72">
          <w:t xml:space="preserve"> percent</w:t>
        </w:r>
      </w:ins>
      <w:r w:rsidRPr="00887CB9">
        <w:t xml:space="preserve"> of the surface area.</w:t>
      </w:r>
    </w:p>
    <w:p w14:paraId="0854DDDD" w14:textId="77777777" w:rsidR="00EC4E03" w:rsidRPr="00887CB9" w:rsidRDefault="00EC4E03" w:rsidP="00887CB9">
      <w:pPr>
        <w:pStyle w:val="ListBullet3"/>
      </w:pPr>
      <w:r w:rsidRPr="00887CB9">
        <w:t>No tested or evaluated seal configuration and less than 11 inches of foam.</w:t>
      </w:r>
    </w:p>
    <w:p w14:paraId="5A2718F6" w14:textId="77777777" w:rsidR="00EC4E03" w:rsidRPr="00CC6D42" w:rsidRDefault="00EC4E03" w:rsidP="00887CB9">
      <w:pPr>
        <w:pStyle w:val="ListBullet3"/>
        <w:rPr>
          <w:rFonts w:cs="Arial"/>
          <w:szCs w:val="22"/>
        </w:rPr>
      </w:pPr>
      <w:r w:rsidRPr="00887CB9">
        <w:t>Greater than</w:t>
      </w:r>
      <w:r w:rsidRPr="00CC6D42">
        <w:rPr>
          <w:rFonts w:cs="Arial"/>
          <w:szCs w:val="22"/>
        </w:rPr>
        <w:t xml:space="preserve"> 3/8-inch cracks in seal material extend to opposite face.</w:t>
      </w:r>
    </w:p>
    <w:p w14:paraId="6E4A2CCC" w14:textId="49CB1FCA" w:rsidR="00EC4E03" w:rsidRPr="00CC6D42" w:rsidRDefault="00BC1717" w:rsidP="00A755C3">
      <w:pPr>
        <w:pStyle w:val="Heading3"/>
      </w:pPr>
      <w:ins w:id="59" w:author="Author">
        <w:r>
          <w:t>02.03.02</w:t>
        </w:r>
        <w:r>
          <w:tab/>
        </w:r>
      </w:ins>
      <w:r w:rsidR="00EC4E03" w:rsidRPr="00CC6D42">
        <w:t>Sacrificial and Non-sacrificial Board or Blanket (e.g., Mineral Wool or Ceramic Fiber)</w:t>
      </w:r>
      <w:ins w:id="60" w:author="Author">
        <w:r w:rsidR="001532ED" w:rsidRPr="00CC6D42">
          <w:t xml:space="preserve"> F</w:t>
        </w:r>
        <w:r w:rsidR="006E4274" w:rsidRPr="00CC6D42">
          <w:t>indings</w:t>
        </w:r>
      </w:ins>
      <w:r w:rsidR="00EC4E03" w:rsidRPr="00CC6D42">
        <w:t>:</w:t>
      </w:r>
    </w:p>
    <w:p w14:paraId="1F547031" w14:textId="77777777" w:rsidR="00EC4E03" w:rsidRPr="00CC6D42" w:rsidRDefault="00EC4E03" w:rsidP="00887CB9">
      <w:pPr>
        <w:pStyle w:val="ListBullet2"/>
      </w:pPr>
      <w:r w:rsidRPr="00CC6D42">
        <w:t>Low Degradation:</w:t>
      </w:r>
    </w:p>
    <w:p w14:paraId="6E925B35" w14:textId="7D9CE440" w:rsidR="00EC4E03" w:rsidRPr="00EB0FC8" w:rsidRDefault="00EC4E03" w:rsidP="00EB0FC8">
      <w:pPr>
        <w:pStyle w:val="ListBullet3"/>
      </w:pPr>
      <w:r w:rsidRPr="00EB0FC8">
        <w:t>&lt; 10</w:t>
      </w:r>
      <w:ins w:id="61" w:author="Author">
        <w:r w:rsidR="00CC5B72">
          <w:t xml:space="preserve"> percent</w:t>
        </w:r>
      </w:ins>
      <w:r w:rsidRPr="00EB0FC8">
        <w:t xml:space="preserve"> depth of barrier material removed or never installed.</w:t>
      </w:r>
    </w:p>
    <w:p w14:paraId="4EFD4CAB" w14:textId="77777777" w:rsidR="00EC4E03" w:rsidRPr="00EB0FC8" w:rsidRDefault="00EC4E03" w:rsidP="00EB0FC8">
      <w:pPr>
        <w:pStyle w:val="ListBullet3"/>
      </w:pPr>
      <w:r w:rsidRPr="00EB0FC8">
        <w:t>Through-crack of equivalent diameter of ½ inch or less.</w:t>
      </w:r>
    </w:p>
    <w:p w14:paraId="6A23B8C2" w14:textId="77777777" w:rsidR="00EC4E03" w:rsidRPr="00CC6D42" w:rsidRDefault="00EC4E03" w:rsidP="00EB0FC8">
      <w:pPr>
        <w:pStyle w:val="ListBullet3"/>
        <w:rPr>
          <w:rFonts w:cs="Arial"/>
          <w:szCs w:val="22"/>
        </w:rPr>
      </w:pPr>
      <w:r w:rsidRPr="00EB0FC8">
        <w:t>C</w:t>
      </w:r>
      <w:r w:rsidRPr="00CC6D42">
        <w:rPr>
          <w:rFonts w:cs="Arial"/>
          <w:szCs w:val="22"/>
        </w:rPr>
        <w:t>ompression of material.</w:t>
      </w:r>
    </w:p>
    <w:p w14:paraId="32FF3DE7" w14:textId="77777777" w:rsidR="00EC4E03" w:rsidRPr="00CC6D42" w:rsidRDefault="00EC4E03" w:rsidP="00887CB9">
      <w:pPr>
        <w:pStyle w:val="ListBullet2"/>
      </w:pPr>
      <w:r w:rsidRPr="00CC6D42">
        <w:t>High Degradation:</w:t>
      </w:r>
    </w:p>
    <w:p w14:paraId="0522FCE9" w14:textId="5DA075FD" w:rsidR="00EC4E03" w:rsidRPr="00EB0FC8" w:rsidRDefault="00EC4E03" w:rsidP="00EB0FC8">
      <w:pPr>
        <w:pStyle w:val="ListBullet3"/>
      </w:pPr>
      <w:r w:rsidRPr="00EB0FC8">
        <w:t>10</w:t>
      </w:r>
      <w:ins w:id="62" w:author="Author">
        <w:r w:rsidR="00CC5B72">
          <w:t xml:space="preserve"> percent</w:t>
        </w:r>
      </w:ins>
      <w:r w:rsidRPr="00EB0FC8">
        <w:t xml:space="preserve"> or more design depth of barrier material removed or never installed over 6 square inch area.</w:t>
      </w:r>
    </w:p>
    <w:p w14:paraId="6D2D7ABE" w14:textId="56794CA0" w:rsidR="00EC4E03" w:rsidRPr="00EB0FC8" w:rsidRDefault="00EC4E03" w:rsidP="00EB0FC8">
      <w:pPr>
        <w:pStyle w:val="ListBullet3"/>
      </w:pPr>
      <w:r w:rsidRPr="00EB0FC8">
        <w:t>Through</w:t>
      </w:r>
      <w:r w:rsidR="00A54675" w:rsidRPr="00EB0FC8">
        <w:t>-</w:t>
      </w:r>
      <w:r w:rsidRPr="00EB0FC8">
        <w:t>crack of equivalent diameter greater than ½ inch.</w:t>
      </w:r>
    </w:p>
    <w:p w14:paraId="6FF7E370" w14:textId="77777777" w:rsidR="00EC4E03" w:rsidRPr="00EB0FC8" w:rsidRDefault="00EC4E03" w:rsidP="00EB0FC8">
      <w:pPr>
        <w:pStyle w:val="ListBullet3"/>
      </w:pPr>
      <w:r w:rsidRPr="00EB0FC8">
        <w:t>Large metallic cross-section support or large cross-section cables entering wrap with less than 6 inches of wrap.</w:t>
      </w:r>
    </w:p>
    <w:p w14:paraId="2A7B790E" w14:textId="77777777" w:rsidR="00EC4E03" w:rsidRPr="00CC6D42" w:rsidRDefault="00EC4E03" w:rsidP="00EB0FC8">
      <w:pPr>
        <w:pStyle w:val="ListBullet3"/>
        <w:rPr>
          <w:rFonts w:cs="Arial"/>
          <w:szCs w:val="22"/>
        </w:rPr>
      </w:pPr>
      <w:r w:rsidRPr="00EB0FC8">
        <w:t>Bar</w:t>
      </w:r>
      <w:r w:rsidRPr="00CC6D42">
        <w:rPr>
          <w:rFonts w:cs="Arial"/>
          <w:szCs w:val="22"/>
        </w:rPr>
        <w:t>rier configuration not tested or evaluated.</w:t>
      </w:r>
    </w:p>
    <w:p w14:paraId="7116692C" w14:textId="00287A11" w:rsidR="00EC4E03" w:rsidRPr="00CC6D42" w:rsidRDefault="00383E22" w:rsidP="00A755C3">
      <w:pPr>
        <w:pStyle w:val="Heading3"/>
      </w:pPr>
      <w:ins w:id="63" w:author="Author">
        <w:r>
          <w:t>02.03.03</w:t>
        </w:r>
        <w:r>
          <w:tab/>
        </w:r>
      </w:ins>
      <w:r w:rsidR="00EC4E03" w:rsidRPr="00CC6D42">
        <w:t>Unique/Boot Seal</w:t>
      </w:r>
      <w:ins w:id="64" w:author="Author">
        <w:r w:rsidR="006E4274" w:rsidRPr="00CC6D42">
          <w:t xml:space="preserve"> Finding</w:t>
        </w:r>
      </w:ins>
      <w:r w:rsidR="00EC4E03" w:rsidRPr="00CC6D42">
        <w:t>s:</w:t>
      </w:r>
    </w:p>
    <w:p w14:paraId="06B48E0E" w14:textId="77777777" w:rsidR="00EC4E03" w:rsidRPr="00CC6D42" w:rsidRDefault="00EC4E03" w:rsidP="00887CB9">
      <w:pPr>
        <w:pStyle w:val="ListBullet2"/>
      </w:pPr>
      <w:r w:rsidRPr="00CC6D42">
        <w:t>Low Degradation:</w:t>
      </w:r>
    </w:p>
    <w:p w14:paraId="43794DF6" w14:textId="77777777" w:rsidR="009E4CCE" w:rsidRPr="00EB0FC8" w:rsidRDefault="00EC4E03" w:rsidP="00EB0FC8">
      <w:pPr>
        <w:pStyle w:val="ListBullet3"/>
      </w:pPr>
      <w:r w:rsidRPr="00CC6D42">
        <w:rPr>
          <w:rFonts w:cs="Arial"/>
          <w:szCs w:val="22"/>
        </w:rPr>
        <w:t>S</w:t>
      </w:r>
      <w:r w:rsidRPr="00EB0FC8">
        <w:t>evere tears, loose bands, open bands.</w:t>
      </w:r>
    </w:p>
    <w:p w14:paraId="02656ED9" w14:textId="433E2E0C" w:rsidR="00EC4E03" w:rsidRPr="009E4CCE" w:rsidRDefault="00EC4E03" w:rsidP="00EB0FC8">
      <w:pPr>
        <w:pStyle w:val="ListBullet3"/>
        <w:rPr>
          <w:rFonts w:cs="Arial"/>
          <w:szCs w:val="22"/>
        </w:rPr>
      </w:pPr>
      <w:r w:rsidRPr="00EB0FC8">
        <w:t>M</w:t>
      </w:r>
      <w:r w:rsidRPr="009E4CCE">
        <w:rPr>
          <w:rFonts w:cs="Arial"/>
          <w:szCs w:val="22"/>
        </w:rPr>
        <w:t>issing boot both sides.</w:t>
      </w:r>
    </w:p>
    <w:p w14:paraId="71B9B073" w14:textId="77777777" w:rsidR="0033315F" w:rsidRDefault="00EC4E03" w:rsidP="00887CB9">
      <w:pPr>
        <w:pStyle w:val="ListBullet2"/>
      </w:pPr>
      <w:r w:rsidRPr="00CC6D42">
        <w:t>High Degradation</w:t>
      </w:r>
    </w:p>
    <w:p w14:paraId="255DFDA2" w14:textId="77777777" w:rsidR="0033315F" w:rsidRPr="00887CB9" w:rsidRDefault="00EC4E03" w:rsidP="00887CB9">
      <w:pPr>
        <w:pStyle w:val="ListBullet3"/>
      </w:pPr>
      <w:r w:rsidRPr="00887CB9">
        <w:t>Support missing.</w:t>
      </w:r>
    </w:p>
    <w:p w14:paraId="249C5705" w14:textId="77777777" w:rsidR="0033315F" w:rsidRPr="00887CB9" w:rsidRDefault="00EC4E03" w:rsidP="00887CB9">
      <w:pPr>
        <w:pStyle w:val="ListBullet3"/>
      </w:pPr>
      <w:r w:rsidRPr="00887CB9">
        <w:t>Less than 3 inches of seal.</w:t>
      </w:r>
    </w:p>
    <w:p w14:paraId="61446210" w14:textId="3CAF1A9A" w:rsidR="00EC4E03" w:rsidRPr="0033315F" w:rsidRDefault="00EC4E03" w:rsidP="00887CB9">
      <w:pPr>
        <w:pStyle w:val="ListBullet3"/>
      </w:pPr>
      <w:r w:rsidRPr="00887CB9">
        <w:t>No ceramic</w:t>
      </w:r>
      <w:r w:rsidRPr="0033315F">
        <w:rPr>
          <w:rFonts w:cs="Arial"/>
          <w:szCs w:val="22"/>
        </w:rPr>
        <w:t xml:space="preserve"> fiber.</w:t>
      </w:r>
    </w:p>
    <w:p w14:paraId="2C1A6D15" w14:textId="52E72FB9" w:rsidR="00EC4E03" w:rsidRPr="00CC6D42" w:rsidRDefault="00383E22" w:rsidP="00A755C3">
      <w:pPr>
        <w:pStyle w:val="Heading3"/>
      </w:pPr>
      <w:ins w:id="65" w:author="Author">
        <w:r>
          <w:lastRenderedPageBreak/>
          <w:t>02.03.04</w:t>
        </w:r>
        <w:r>
          <w:tab/>
        </w:r>
      </w:ins>
      <w:r w:rsidR="00EC4E03" w:rsidRPr="00CC6D42">
        <w:t>Concrete and Cement-based Grout or Penetration Seal Material</w:t>
      </w:r>
      <w:ins w:id="66" w:author="Author">
        <w:r w:rsidR="006E4274" w:rsidRPr="00CC6D42">
          <w:t xml:space="preserve"> Finding</w:t>
        </w:r>
      </w:ins>
      <w:r w:rsidR="00EC4E03" w:rsidRPr="00CC6D42">
        <w:t>s:</w:t>
      </w:r>
    </w:p>
    <w:p w14:paraId="44B39444" w14:textId="77777777" w:rsidR="00EC4E03" w:rsidRPr="00CC6D42" w:rsidRDefault="00EC4E03" w:rsidP="005B16F6">
      <w:pPr>
        <w:pStyle w:val="ListBullet2"/>
      </w:pPr>
      <w:r w:rsidRPr="00CC6D42">
        <w:t>Low Degradation:</w:t>
      </w:r>
    </w:p>
    <w:p w14:paraId="6025EAF3" w14:textId="6F7914FE" w:rsidR="00EC4E03" w:rsidRPr="005B16F6" w:rsidRDefault="00EC4E03" w:rsidP="005B16F6">
      <w:pPr>
        <w:pStyle w:val="ListBullet3"/>
      </w:pPr>
      <w:r w:rsidRPr="005B16F6">
        <w:t>Through-cracks smaller than 1/8 inch in barrier that are not more than 50</w:t>
      </w:r>
      <w:ins w:id="67" w:author="Author">
        <w:r w:rsidR="00CC5B72">
          <w:t xml:space="preserve"> percent</w:t>
        </w:r>
      </w:ins>
      <w:r w:rsidRPr="005B16F6">
        <w:t xml:space="preserve"> of the required barrier thickness.</w:t>
      </w:r>
    </w:p>
    <w:p w14:paraId="60925C2B" w14:textId="77777777" w:rsidR="00EC4E03" w:rsidRPr="00225C49" w:rsidRDefault="00EC4E03" w:rsidP="005B16F6">
      <w:pPr>
        <w:pStyle w:val="ListBullet3"/>
        <w:rPr>
          <w:bCs/>
        </w:rPr>
      </w:pPr>
      <w:r w:rsidRPr="005B16F6">
        <w:t>1/16</w:t>
      </w:r>
      <w:r w:rsidRPr="00CC6D42">
        <w:t xml:space="preserve"> inch through barrier gaps or cracks.</w:t>
      </w:r>
    </w:p>
    <w:p w14:paraId="557A601F" w14:textId="77777777" w:rsidR="00EC4E03" w:rsidRPr="00CC6D42" w:rsidRDefault="00EC4E03" w:rsidP="005B16F6">
      <w:pPr>
        <w:pStyle w:val="ListBullet2"/>
      </w:pPr>
      <w:r w:rsidRPr="00CC6D42">
        <w:t>High Degradation:</w:t>
      </w:r>
    </w:p>
    <w:p w14:paraId="20776BE5" w14:textId="40DCA227" w:rsidR="00EC4E03" w:rsidRPr="00CC6D42" w:rsidRDefault="00EC4E03" w:rsidP="00EB0FC8">
      <w:pPr>
        <w:pStyle w:val="ListBullet3"/>
      </w:pPr>
      <w:r w:rsidRPr="00CC6D42">
        <w:t>Greater than 30</w:t>
      </w:r>
      <w:ins w:id="68" w:author="Author">
        <w:r w:rsidR="00CC5B72">
          <w:t xml:space="preserve"> percent</w:t>
        </w:r>
      </w:ins>
      <w:r w:rsidRPr="00CC6D42">
        <w:t xml:space="preserve"> of required concrete depth missing.</w:t>
      </w:r>
    </w:p>
    <w:p w14:paraId="7391DD69" w14:textId="30ED8878" w:rsidR="00EC4E03" w:rsidRPr="00EB0FC8" w:rsidRDefault="00EC4E03" w:rsidP="00EB0FC8">
      <w:pPr>
        <w:pStyle w:val="ListBullet3"/>
      </w:pPr>
      <w:r w:rsidRPr="00EB0FC8">
        <w:t>Large surface area deformations (over 50</w:t>
      </w:r>
      <w:ins w:id="69" w:author="Author">
        <w:r w:rsidR="00CC5B72">
          <w:t xml:space="preserve"> percent</w:t>
        </w:r>
      </w:ins>
      <w:r w:rsidRPr="00EB0FC8">
        <w:t xml:space="preserve"> of surface) which would cause higher heat absorptions.</w:t>
      </w:r>
    </w:p>
    <w:p w14:paraId="0675D7DD" w14:textId="77777777" w:rsidR="00EC4E03" w:rsidRPr="00EB0FC8" w:rsidRDefault="00EC4E03" w:rsidP="00EB0FC8">
      <w:pPr>
        <w:pStyle w:val="ListBullet3"/>
      </w:pPr>
      <w:r w:rsidRPr="00EB0FC8">
        <w:t>Cracks determined to interfere with structural integrity.</w:t>
      </w:r>
    </w:p>
    <w:p w14:paraId="4191B7F9" w14:textId="77777777" w:rsidR="00EC4E03" w:rsidRPr="00CC6D42" w:rsidRDefault="00EC4E03" w:rsidP="00EB0FC8">
      <w:pPr>
        <w:pStyle w:val="ListBullet3"/>
        <w:rPr>
          <w:rFonts w:cs="Arial"/>
          <w:szCs w:val="22"/>
        </w:rPr>
      </w:pPr>
      <w:r w:rsidRPr="00EB0FC8">
        <w:t>Thick</w:t>
      </w:r>
      <w:r w:rsidRPr="00CC6D42">
        <w:rPr>
          <w:rFonts w:cs="Arial"/>
          <w:szCs w:val="22"/>
        </w:rPr>
        <w:t>ness &lt; 4.5 inches.</w:t>
      </w:r>
    </w:p>
    <w:p w14:paraId="0425C7E9" w14:textId="01973927" w:rsidR="00EC4E03" w:rsidRPr="00CC6D42" w:rsidRDefault="00383E22" w:rsidP="00A755C3">
      <w:pPr>
        <w:pStyle w:val="Heading3"/>
      </w:pPr>
      <w:ins w:id="70" w:author="Author">
        <w:r>
          <w:t>02.03</w:t>
        </w:r>
        <w:r w:rsidR="00163AB6">
          <w:t>.05</w:t>
        </w:r>
        <w:r w:rsidR="00163AB6">
          <w:tab/>
        </w:r>
        <w:r w:rsidR="002C18A7" w:rsidRPr="00CC6D42">
          <w:t xml:space="preserve">Fire </w:t>
        </w:r>
      </w:ins>
      <w:r w:rsidR="00EC4E03" w:rsidRPr="00CC6D42">
        <w:t>Door</w:t>
      </w:r>
      <w:ins w:id="71" w:author="Author">
        <w:r w:rsidR="002C18A7" w:rsidRPr="00CC6D42">
          <w:t xml:space="preserve"> Finding</w:t>
        </w:r>
      </w:ins>
      <w:r w:rsidR="00EC4E03" w:rsidRPr="00CC6D42">
        <w:t>s:</w:t>
      </w:r>
    </w:p>
    <w:p w14:paraId="2AED615E" w14:textId="77777777" w:rsidR="00EC4E03" w:rsidRPr="00CC6D42" w:rsidRDefault="00EC4E03" w:rsidP="005B16F6">
      <w:pPr>
        <w:pStyle w:val="ListBullet2"/>
      </w:pPr>
      <w:r w:rsidRPr="00CC6D42">
        <w:t>Low Degradation:</w:t>
      </w:r>
    </w:p>
    <w:p w14:paraId="7441505F" w14:textId="25947D22" w:rsidR="00EC4E03" w:rsidRPr="00EB0FC8" w:rsidRDefault="00EC4E03" w:rsidP="00EB0FC8">
      <w:pPr>
        <w:pStyle w:val="ListBullet3"/>
      </w:pPr>
      <w:r w:rsidRPr="00CC6D42">
        <w:rPr>
          <w:rFonts w:cs="Arial"/>
          <w:szCs w:val="22"/>
        </w:rPr>
        <w:t>Do</w:t>
      </w:r>
      <w:r w:rsidRPr="00EB0FC8">
        <w:t>or gap not exceeding 25</w:t>
      </w:r>
      <w:ins w:id="72" w:author="Author">
        <w:r w:rsidR="00CC5B72">
          <w:t xml:space="preserve"> percent</w:t>
        </w:r>
      </w:ins>
      <w:r w:rsidRPr="00EB0FC8">
        <w:t xml:space="preserve"> of manufacturer's recommended specifications or up to 3/8 inch gap.</w:t>
      </w:r>
    </w:p>
    <w:p w14:paraId="2DD9DF67" w14:textId="77777777" w:rsidR="00EC4E03" w:rsidRPr="00CC6D42" w:rsidRDefault="00EC4E03" w:rsidP="00EB0FC8">
      <w:pPr>
        <w:pStyle w:val="ListBullet3"/>
        <w:rPr>
          <w:rFonts w:cs="Arial"/>
          <w:szCs w:val="22"/>
        </w:rPr>
      </w:pPr>
      <w:r w:rsidRPr="00EB0FC8">
        <w:t>Mul</w:t>
      </w:r>
      <w:r w:rsidRPr="00CC6D42">
        <w:rPr>
          <w:rFonts w:cs="Arial"/>
          <w:szCs w:val="22"/>
        </w:rPr>
        <w:t>tiple holes in door on one side of a door surface with less than 1/8 inch opening.</w:t>
      </w:r>
    </w:p>
    <w:p w14:paraId="5ED594F4" w14:textId="77777777" w:rsidR="00EC4E03" w:rsidRPr="00CC6D42" w:rsidRDefault="00EC4E03" w:rsidP="005B16F6">
      <w:pPr>
        <w:pStyle w:val="ListBullet2"/>
      </w:pPr>
      <w:r w:rsidRPr="00CC6D42">
        <w:t>High Degradation:</w:t>
      </w:r>
    </w:p>
    <w:p w14:paraId="6392C188" w14:textId="77777777" w:rsidR="00EC4E03" w:rsidRPr="00EB0FC8" w:rsidRDefault="00EC4E03" w:rsidP="00EB0FC8">
      <w:pPr>
        <w:pStyle w:val="ListBullet3"/>
      </w:pPr>
      <w:r w:rsidRPr="00CC6D42">
        <w:rPr>
          <w:rFonts w:cs="Arial"/>
          <w:szCs w:val="22"/>
        </w:rPr>
        <w:t>M</w:t>
      </w:r>
      <w:r w:rsidRPr="00EB0FC8">
        <w:t>ultiple holes in door surface with greater than 1 inch opening.</w:t>
      </w:r>
    </w:p>
    <w:p w14:paraId="2D52A747" w14:textId="0DD79DC1" w:rsidR="00EC4E03" w:rsidRPr="00EB0FC8" w:rsidRDefault="00EC4E03" w:rsidP="00EB0FC8">
      <w:pPr>
        <w:pStyle w:val="ListBullet3"/>
      </w:pPr>
      <w:r w:rsidRPr="00CC6D42">
        <w:t>Door propped open or broken latch.</w:t>
      </w:r>
    </w:p>
    <w:p w14:paraId="696254A9" w14:textId="7C56C9A8" w:rsidR="00A60BAC" w:rsidRPr="004C4D51" w:rsidRDefault="00A60BAC" w:rsidP="00EB0FC8">
      <w:pPr>
        <w:pStyle w:val="ListBullet3"/>
        <w:rPr>
          <w:bCs/>
        </w:rPr>
      </w:pPr>
      <w:r w:rsidRPr="00CC6D42">
        <w:t>Fire Door closure mechanism fails to secure the door shut.</w:t>
      </w:r>
    </w:p>
    <w:p w14:paraId="20AE4015" w14:textId="182D2BE5" w:rsidR="00EC4E03" w:rsidRPr="00CC6D42" w:rsidRDefault="00163AB6" w:rsidP="00A755C3">
      <w:pPr>
        <w:pStyle w:val="Heading3"/>
      </w:pPr>
      <w:ins w:id="73" w:author="Author">
        <w:r>
          <w:t>02.03.06</w:t>
        </w:r>
        <w:r>
          <w:tab/>
        </w:r>
      </w:ins>
      <w:r w:rsidR="00EC4E03" w:rsidRPr="00CC6D42">
        <w:t>Damper</w:t>
      </w:r>
      <w:ins w:id="74" w:author="Author">
        <w:r w:rsidR="008A516D" w:rsidRPr="00CC6D42">
          <w:t xml:space="preserve"> Finding</w:t>
        </w:r>
      </w:ins>
      <w:r w:rsidR="00EC4E03" w:rsidRPr="00CC6D42">
        <w:t>s:</w:t>
      </w:r>
    </w:p>
    <w:p w14:paraId="593E254A" w14:textId="77777777" w:rsidR="00EC4E03" w:rsidRPr="00CC6D42" w:rsidRDefault="00EC4E03" w:rsidP="005B16F6">
      <w:pPr>
        <w:pStyle w:val="ListBullet2"/>
      </w:pPr>
      <w:r w:rsidRPr="00CC6D42">
        <w:t>Low Degradation:</w:t>
      </w:r>
    </w:p>
    <w:p w14:paraId="0EC4C5D0" w14:textId="77777777" w:rsidR="00EC4E03" w:rsidRPr="00EB0FC8" w:rsidRDefault="00EC4E03" w:rsidP="00EB0FC8">
      <w:pPr>
        <w:pStyle w:val="ListBullet3"/>
      </w:pPr>
      <w:r w:rsidRPr="00CC6D42">
        <w:rPr>
          <w:rFonts w:cs="Arial"/>
          <w:szCs w:val="22"/>
        </w:rPr>
        <w:t>D</w:t>
      </w:r>
      <w:r w:rsidRPr="00EB0FC8">
        <w:t>amper not in maintenance inspection program.</w:t>
      </w:r>
    </w:p>
    <w:p w14:paraId="129177C8" w14:textId="77777777" w:rsidR="00EC4E03" w:rsidRPr="004C4D51" w:rsidRDefault="00EC4E03" w:rsidP="00A76042">
      <w:pPr>
        <w:pStyle w:val="ListBullet3"/>
        <w:contextualSpacing w:val="0"/>
        <w:rPr>
          <w:bCs/>
        </w:rPr>
      </w:pPr>
      <w:r w:rsidRPr="00CC6D42">
        <w:t>Damper can close completely.</w:t>
      </w:r>
    </w:p>
    <w:p w14:paraId="10FDD719" w14:textId="77777777" w:rsidR="00EC4E03" w:rsidRPr="00CC6D42" w:rsidRDefault="00EC4E03" w:rsidP="005B16F6">
      <w:pPr>
        <w:pStyle w:val="ListBullet2"/>
      </w:pPr>
      <w:r w:rsidRPr="00CC6D42">
        <w:t>High Degradation:</w:t>
      </w:r>
    </w:p>
    <w:p w14:paraId="07670BC4" w14:textId="77777777" w:rsidR="00EC4E03" w:rsidRPr="00EB0FC8" w:rsidRDefault="00EC4E03" w:rsidP="00EB0FC8">
      <w:pPr>
        <w:pStyle w:val="ListBullet3"/>
      </w:pPr>
      <w:r w:rsidRPr="00CC6D42">
        <w:rPr>
          <w:rFonts w:cs="Arial"/>
          <w:szCs w:val="22"/>
        </w:rPr>
        <w:t>Tem</w:t>
      </w:r>
      <w:r w:rsidRPr="00EB0FC8">
        <w:t>perature of fusible link excessively high or fusible link improperly installed.</w:t>
      </w:r>
    </w:p>
    <w:p w14:paraId="2883324F" w14:textId="767277C3" w:rsidR="00A60BAC" w:rsidRPr="00EB0FC8" w:rsidRDefault="00A60BAC" w:rsidP="00EB0FC8">
      <w:pPr>
        <w:pStyle w:val="ListBullet3"/>
      </w:pPr>
      <w:r w:rsidRPr="00EB0FC8">
        <w:t>Temperature of Electro</w:t>
      </w:r>
      <w:r w:rsidR="0048579C" w:rsidRPr="00EB0FC8">
        <w:t>-</w:t>
      </w:r>
      <w:r w:rsidRPr="00EB0FC8">
        <w:t>Thermal Link (ETL) is excessively high or ETL is improperly installed.</w:t>
      </w:r>
    </w:p>
    <w:p w14:paraId="4F811920" w14:textId="77777777" w:rsidR="00EC4E03" w:rsidRPr="00EB0FC8" w:rsidRDefault="00EC4E03" w:rsidP="00EB0FC8">
      <w:pPr>
        <w:pStyle w:val="ListBullet3"/>
      </w:pPr>
      <w:r w:rsidRPr="00EB0FC8">
        <w:t>Damper will not close completely.</w:t>
      </w:r>
    </w:p>
    <w:p w14:paraId="71DCF8A4" w14:textId="77777777" w:rsidR="00EC4E03" w:rsidRPr="00EB0FC8" w:rsidRDefault="00EC4E03" w:rsidP="00EB0FC8">
      <w:pPr>
        <w:pStyle w:val="ListBullet3"/>
      </w:pPr>
      <w:r w:rsidRPr="00EB0FC8">
        <w:t>No damper at fire barrier in steel duct work.</w:t>
      </w:r>
    </w:p>
    <w:p w14:paraId="1BEC7868" w14:textId="77777777" w:rsidR="00EC4E03" w:rsidRPr="00EB0FC8" w:rsidRDefault="00EC4E03" w:rsidP="00EB0FC8">
      <w:pPr>
        <w:pStyle w:val="ListBullet3"/>
      </w:pPr>
      <w:r w:rsidRPr="00EB0FC8">
        <w:t>Damper is not rated to close against anticipated ventilation.</w:t>
      </w:r>
    </w:p>
    <w:p w14:paraId="3415E8E1" w14:textId="77777777" w:rsidR="00EC4E03" w:rsidRPr="00EB0FC8" w:rsidRDefault="00EC4E03" w:rsidP="00EB0FC8">
      <w:pPr>
        <w:pStyle w:val="ListBullet3"/>
      </w:pPr>
      <w:r w:rsidRPr="00EB0FC8">
        <w:t>Broken latch (where latch required for closure).</w:t>
      </w:r>
    </w:p>
    <w:p w14:paraId="09FB6363" w14:textId="77777777" w:rsidR="00EC4E03" w:rsidRPr="004C4D51" w:rsidRDefault="00EC4E03" w:rsidP="00EB0FC8">
      <w:pPr>
        <w:pStyle w:val="ListBullet3"/>
        <w:rPr>
          <w:bCs/>
        </w:rPr>
      </w:pPr>
      <w:r w:rsidRPr="00CC6D42">
        <w:t>No damper installed.</w:t>
      </w:r>
    </w:p>
    <w:p w14:paraId="55D261E3" w14:textId="02EBF2AE" w:rsidR="00EC4E03" w:rsidRPr="00CC6D42" w:rsidRDefault="00163AB6" w:rsidP="00A755C3">
      <w:pPr>
        <w:pStyle w:val="Heading3"/>
      </w:pPr>
      <w:ins w:id="75" w:author="Author">
        <w:r>
          <w:lastRenderedPageBreak/>
          <w:t>02.03.0</w:t>
        </w:r>
        <w:r w:rsidR="001132DD">
          <w:t>7</w:t>
        </w:r>
        <w:r w:rsidR="001132DD">
          <w:tab/>
        </w:r>
      </w:ins>
      <w:r w:rsidR="00EC4E03" w:rsidRPr="00CC6D42">
        <w:t>Unsealed Conduit</w:t>
      </w:r>
      <w:ins w:id="76" w:author="Author">
        <w:r w:rsidR="00F54DDA" w:rsidRPr="00CC6D42">
          <w:t xml:space="preserve"> </w:t>
        </w:r>
        <w:r w:rsidR="00F54DDA" w:rsidRPr="00A755C3">
          <w:t>Finding</w:t>
        </w:r>
      </w:ins>
      <w:r w:rsidR="00EC4E03" w:rsidRPr="00A755C3">
        <w:t>s</w:t>
      </w:r>
      <w:r w:rsidR="00EC4E03" w:rsidRPr="00CC6D42">
        <w:t>:</w:t>
      </w:r>
    </w:p>
    <w:p w14:paraId="029C33FD" w14:textId="77777777" w:rsidR="00EC4E03" w:rsidRPr="00CC6D42" w:rsidRDefault="00EC4E03" w:rsidP="005B16F6">
      <w:pPr>
        <w:pStyle w:val="ListBullet2"/>
      </w:pPr>
      <w:r w:rsidRPr="00CC6D42">
        <w:t>Low Degradation:</w:t>
      </w:r>
    </w:p>
    <w:p w14:paraId="67FB9675" w14:textId="77777777" w:rsidR="00EC4E03" w:rsidRPr="00CC6D42" w:rsidRDefault="00EC4E03" w:rsidP="00A76042">
      <w:pPr>
        <w:pStyle w:val="ListBullet3"/>
        <w:contextualSpacing w:val="0"/>
        <w:rPr>
          <w:rFonts w:cs="Arial"/>
          <w:szCs w:val="22"/>
        </w:rPr>
      </w:pPr>
      <w:r w:rsidRPr="00CC6D42">
        <w:rPr>
          <w:rFonts w:cs="Arial"/>
          <w:szCs w:val="22"/>
        </w:rPr>
        <w:t>Conduits smaller than 1 inch with 3 feet on each side of barrier.</w:t>
      </w:r>
    </w:p>
    <w:p w14:paraId="45BC8D35" w14:textId="77777777" w:rsidR="00EC4E03" w:rsidRPr="00CC6D42" w:rsidRDefault="00EC4E03" w:rsidP="005B16F6">
      <w:pPr>
        <w:pStyle w:val="ListBullet2"/>
      </w:pPr>
      <w:r w:rsidRPr="00CC6D42">
        <w:t>High Degradation:</w:t>
      </w:r>
    </w:p>
    <w:p w14:paraId="2FFADD5B" w14:textId="20695AA5" w:rsidR="00EC4E03" w:rsidRPr="00CC6D42" w:rsidRDefault="00EC4E03" w:rsidP="00EB0FC8">
      <w:pPr>
        <w:pStyle w:val="ListBullet3"/>
        <w:rPr>
          <w:rFonts w:cs="Arial"/>
          <w:szCs w:val="22"/>
        </w:rPr>
      </w:pPr>
      <w:r w:rsidRPr="00CC6D42">
        <w:rPr>
          <w:rFonts w:cs="Arial"/>
          <w:szCs w:val="22"/>
        </w:rPr>
        <w:t xml:space="preserve">Conduits &gt; </w:t>
      </w:r>
      <w:r w:rsidR="00004471" w:rsidRPr="00CC6D42">
        <w:rPr>
          <w:rFonts w:cs="Arial"/>
          <w:szCs w:val="22"/>
        </w:rPr>
        <w:t xml:space="preserve">1 </w:t>
      </w:r>
      <w:r w:rsidRPr="00CC6D42">
        <w:rPr>
          <w:rFonts w:cs="Arial"/>
          <w:szCs w:val="22"/>
        </w:rPr>
        <w:t>inch regardless of length on each side of barrier.</w:t>
      </w:r>
    </w:p>
    <w:p w14:paraId="271A516F" w14:textId="75FD48D3" w:rsidR="00EC4E03" w:rsidRPr="00CC6D42" w:rsidRDefault="001132DD" w:rsidP="00A755C3">
      <w:pPr>
        <w:pStyle w:val="Heading3"/>
      </w:pPr>
      <w:ins w:id="77" w:author="Author">
        <w:r>
          <w:t>02.03.08</w:t>
        </w:r>
        <w:r>
          <w:tab/>
        </w:r>
      </w:ins>
      <w:r w:rsidR="00EC4E03" w:rsidRPr="00CC6D42">
        <w:t>Water Curtain</w:t>
      </w:r>
      <w:ins w:id="78" w:author="Author">
        <w:r w:rsidR="00F54DDA" w:rsidRPr="00CC6D42">
          <w:t xml:space="preserve"> Finding</w:t>
        </w:r>
      </w:ins>
      <w:r w:rsidR="00EC4E03" w:rsidRPr="00CC6D42">
        <w:t>s:</w:t>
      </w:r>
    </w:p>
    <w:p w14:paraId="63D616E1" w14:textId="77777777" w:rsidR="00EC4E03" w:rsidRPr="00CC6D42" w:rsidRDefault="00EC4E03" w:rsidP="005B16F6">
      <w:pPr>
        <w:pStyle w:val="ListBullet2"/>
      </w:pPr>
      <w:r w:rsidRPr="00CC6D42">
        <w:t>Low Degradation:</w:t>
      </w:r>
    </w:p>
    <w:p w14:paraId="4227D893" w14:textId="1B9153DE" w:rsidR="00EC4E03" w:rsidRPr="00CC6D42" w:rsidRDefault="00EC4E03" w:rsidP="00EB0FC8">
      <w:pPr>
        <w:pStyle w:val="ListBullet3"/>
        <w:rPr>
          <w:rFonts w:cs="Arial"/>
          <w:szCs w:val="22"/>
        </w:rPr>
      </w:pPr>
      <w:r w:rsidRPr="00CC6D42">
        <w:rPr>
          <w:rFonts w:cs="Arial"/>
          <w:szCs w:val="22"/>
        </w:rPr>
        <w:t xml:space="preserve">Less than 10 </w:t>
      </w:r>
      <w:ins w:id="79" w:author="Author">
        <w:r w:rsidR="00CC5B72">
          <w:rPr>
            <w:rFonts w:cs="Arial"/>
            <w:szCs w:val="22"/>
          </w:rPr>
          <w:t xml:space="preserve">percent </w:t>
        </w:r>
      </w:ins>
      <w:r w:rsidRPr="00CC6D42">
        <w:rPr>
          <w:rFonts w:cs="Arial"/>
          <w:szCs w:val="22"/>
        </w:rPr>
        <w:t>of heads obstructed or fouled, and no adjacent heads fouled.</w:t>
      </w:r>
    </w:p>
    <w:p w14:paraId="250E520C" w14:textId="77777777" w:rsidR="00EC4E03" w:rsidRPr="00CC6D42" w:rsidRDefault="00EC4E03" w:rsidP="005B16F6">
      <w:pPr>
        <w:pStyle w:val="ListBullet2"/>
      </w:pPr>
      <w:r w:rsidRPr="00CC6D42">
        <w:t>High Degradation:</w:t>
      </w:r>
    </w:p>
    <w:p w14:paraId="70A5D64E" w14:textId="7DD61A84" w:rsidR="00EC4E03" w:rsidRPr="00EB0FC8" w:rsidRDefault="00EC4E03" w:rsidP="00EB0FC8">
      <w:pPr>
        <w:pStyle w:val="ListBullet3"/>
      </w:pPr>
      <w:r w:rsidRPr="00EB0FC8">
        <w:t xml:space="preserve">Greater than 10 </w:t>
      </w:r>
      <w:ins w:id="80" w:author="Author">
        <w:r w:rsidR="00CC5B72">
          <w:t xml:space="preserve">percent </w:t>
        </w:r>
      </w:ins>
      <w:r w:rsidRPr="00EB0FC8">
        <w:t>of heads obstructed or fouled or two adjacent heads fouled or obstructed.</w:t>
      </w:r>
    </w:p>
    <w:p w14:paraId="2821B93E" w14:textId="77777777" w:rsidR="00EC4E03" w:rsidRPr="00CC6D42" w:rsidRDefault="00EC4E03" w:rsidP="00EB0FC8">
      <w:pPr>
        <w:pStyle w:val="ListBullet3"/>
        <w:rPr>
          <w:rFonts w:cs="Arial"/>
          <w:szCs w:val="22"/>
        </w:rPr>
      </w:pPr>
      <w:r w:rsidRPr="00EB0FC8">
        <w:t>S</w:t>
      </w:r>
      <w:r w:rsidRPr="00CC6D42">
        <w:rPr>
          <w:rFonts w:cs="Arial"/>
          <w:szCs w:val="22"/>
        </w:rPr>
        <w:t>ystem nonfunctional.</w:t>
      </w:r>
    </w:p>
    <w:p w14:paraId="2A5678EA" w14:textId="150AF178" w:rsidR="00EC4E03" w:rsidRPr="00CC6D42" w:rsidRDefault="001132DD" w:rsidP="00A755C3">
      <w:pPr>
        <w:pStyle w:val="Heading3"/>
      </w:pPr>
      <w:ins w:id="81" w:author="Author">
        <w:r>
          <w:t>02.03.09</w:t>
        </w:r>
        <w:r>
          <w:tab/>
        </w:r>
      </w:ins>
      <w:r w:rsidR="00EC4E03" w:rsidRPr="00CC6D42">
        <w:t>Radiant Energy Shield</w:t>
      </w:r>
      <w:ins w:id="82" w:author="Author">
        <w:r w:rsidR="00F54DDA" w:rsidRPr="00CC6D42">
          <w:t xml:space="preserve"> Finding</w:t>
        </w:r>
      </w:ins>
      <w:r w:rsidR="00EC4E03" w:rsidRPr="00CC6D42">
        <w:t>s:</w:t>
      </w:r>
    </w:p>
    <w:p w14:paraId="434DB29D" w14:textId="5A082FC1" w:rsidR="00EC4E03" w:rsidRPr="00CC6D42" w:rsidRDefault="00F94346" w:rsidP="00AB3F85">
      <w:r w:rsidRPr="00CC6D42">
        <w:t xml:space="preserve">Note: </w:t>
      </w:r>
      <w:r w:rsidR="00EC4E03" w:rsidRPr="00CC6D42">
        <w:t>If the radiant energy shield is a ‘Rated’ barrier (Darmatt, Interram), use the appropriate</w:t>
      </w:r>
      <w:r w:rsidR="008B1FEC" w:rsidRPr="00CC6D42">
        <w:t xml:space="preserve"> </w:t>
      </w:r>
      <w:r w:rsidR="00EC4E03" w:rsidRPr="00CC6D42">
        <w:t>barrier type from above.</w:t>
      </w:r>
    </w:p>
    <w:p w14:paraId="5F2A0F64" w14:textId="77777777" w:rsidR="00EC4E03" w:rsidRPr="00CC6D42" w:rsidRDefault="00EC4E03" w:rsidP="00F21289">
      <w:pPr>
        <w:pStyle w:val="ListBullet2"/>
      </w:pPr>
      <w:r w:rsidRPr="00CC6D42">
        <w:t>Low Degradation:</w:t>
      </w:r>
    </w:p>
    <w:p w14:paraId="0F6561C2" w14:textId="13F124F5" w:rsidR="00EC4E03" w:rsidRPr="00CC6D42" w:rsidRDefault="00EC4E03" w:rsidP="00EB0FC8">
      <w:pPr>
        <w:pStyle w:val="ListBullet3"/>
        <w:rPr>
          <w:rFonts w:cs="Arial"/>
          <w:szCs w:val="22"/>
        </w:rPr>
      </w:pPr>
      <w:r w:rsidRPr="00CC6D42">
        <w:rPr>
          <w:rFonts w:cs="Arial"/>
          <w:szCs w:val="22"/>
        </w:rPr>
        <w:t>Barrier completely obstructs line of sight between the target of interest and potential fire sources that could affect redundant targets, and it is non</w:t>
      </w:r>
      <w:ins w:id="83" w:author="Author">
        <w:r w:rsidR="00AC7086" w:rsidRPr="00CC6D42">
          <w:rPr>
            <w:rFonts w:cs="Arial"/>
            <w:szCs w:val="22"/>
          </w:rPr>
          <w:t>combustible</w:t>
        </w:r>
      </w:ins>
      <w:r w:rsidRPr="00CC6D42">
        <w:rPr>
          <w:rFonts w:cs="Arial"/>
          <w:szCs w:val="22"/>
        </w:rPr>
        <w:t>.</w:t>
      </w:r>
    </w:p>
    <w:p w14:paraId="7E7127E8" w14:textId="77777777" w:rsidR="00EC4E03" w:rsidRPr="00CC6D42" w:rsidRDefault="00EC4E03" w:rsidP="00F21289">
      <w:pPr>
        <w:pStyle w:val="ListBullet2"/>
      </w:pPr>
      <w:r w:rsidRPr="00CC6D42">
        <w:t>High Degradation:</w:t>
      </w:r>
    </w:p>
    <w:p w14:paraId="79F273DC" w14:textId="1F0B5466" w:rsidR="00EC4E03" w:rsidRPr="00CC6D42" w:rsidRDefault="00EC4E03" w:rsidP="00EB0FC8">
      <w:pPr>
        <w:pStyle w:val="ListBullet3"/>
        <w:rPr>
          <w:rFonts w:cs="Arial"/>
          <w:szCs w:val="22"/>
        </w:rPr>
      </w:pPr>
      <w:r w:rsidRPr="00EB0FC8">
        <w:t>Barrier</w:t>
      </w:r>
      <w:r w:rsidRPr="00CC6D42">
        <w:rPr>
          <w:rFonts w:cs="Arial"/>
          <w:szCs w:val="22"/>
        </w:rPr>
        <w:t xml:space="preserve"> provides </w:t>
      </w:r>
      <w:r w:rsidR="008B1FEC" w:rsidRPr="00CC6D42">
        <w:rPr>
          <w:rFonts w:cs="Arial"/>
          <w:szCs w:val="22"/>
        </w:rPr>
        <w:t xml:space="preserve">no more than </w:t>
      </w:r>
      <w:r w:rsidRPr="00CC6D42">
        <w:rPr>
          <w:rFonts w:cs="Arial"/>
          <w:szCs w:val="22"/>
        </w:rPr>
        <w:t>partial line of sight obstruction between target of interest and potential fire sources that could affect redundant targets, or</w:t>
      </w:r>
    </w:p>
    <w:p w14:paraId="5884A432" w14:textId="10B19BCF" w:rsidR="00EC4E03" w:rsidRPr="00CC6D42" w:rsidRDefault="00EC4E03" w:rsidP="00EB0FC8">
      <w:pPr>
        <w:pStyle w:val="ListBullet3"/>
        <w:rPr>
          <w:rFonts w:cs="Arial"/>
          <w:szCs w:val="22"/>
        </w:rPr>
      </w:pPr>
      <w:r w:rsidRPr="00CC6D42">
        <w:rPr>
          <w:rFonts w:cs="Arial"/>
          <w:szCs w:val="22"/>
        </w:rPr>
        <w:t xml:space="preserve">It </w:t>
      </w:r>
      <w:r w:rsidRPr="00EB0FC8">
        <w:t>is</w:t>
      </w:r>
      <w:r w:rsidRPr="00CC6D42">
        <w:rPr>
          <w:rFonts w:cs="Arial"/>
          <w:szCs w:val="22"/>
        </w:rPr>
        <w:t xml:space="preserve"> combustible.</w:t>
      </w:r>
    </w:p>
    <w:p w14:paraId="4268B520" w14:textId="12F4DD5C" w:rsidR="006416E7" w:rsidRPr="00CC6D42" w:rsidRDefault="00A755C3" w:rsidP="00977D1A">
      <w:pPr>
        <w:pStyle w:val="Heading2"/>
      </w:pPr>
      <w:ins w:id="84" w:author="Author">
        <w:r>
          <w:t>02.0</w:t>
        </w:r>
        <w:r w:rsidR="003D4C36">
          <w:t>4</w:t>
        </w:r>
        <w:r>
          <w:tab/>
        </w:r>
      </w:ins>
      <w:r w:rsidR="00B22FFA" w:rsidRPr="00CC6D42">
        <w:t>Post-Fire Safe Shutdown</w:t>
      </w:r>
      <w:ins w:id="85" w:author="Author">
        <w:r w:rsidR="001132DD">
          <w:t xml:space="preserve"> Category</w:t>
        </w:r>
        <w:r w:rsidR="00A715ED">
          <w:t xml:space="preserve"> Findings</w:t>
        </w:r>
      </w:ins>
    </w:p>
    <w:p w14:paraId="41F4EF75" w14:textId="0C66D162" w:rsidR="006416E7" w:rsidRPr="00CC6D42" w:rsidRDefault="00BA6C4D" w:rsidP="004E58C5">
      <w:pPr>
        <w:pStyle w:val="BodyText"/>
      </w:pPr>
      <w:r w:rsidRPr="00CC6D42">
        <w:t>Post-fire s</w:t>
      </w:r>
      <w:r w:rsidR="006416E7" w:rsidRPr="00CC6D42">
        <w:t>afe shutdown</w:t>
      </w:r>
      <w:r w:rsidRPr="00CC6D42">
        <w:t xml:space="preserve"> (SSD)</w:t>
      </w:r>
      <w:r w:rsidR="006416E7" w:rsidRPr="00CC6D42">
        <w:t xml:space="preserve"> findings are related to degradations in operational aspects of post</w:t>
      </w:r>
      <w:r w:rsidRPr="00CC6D42">
        <w:t>-</w:t>
      </w:r>
      <w:r w:rsidR="006416E7" w:rsidRPr="00CC6D42">
        <w:t xml:space="preserve">fire </w:t>
      </w:r>
      <w:r w:rsidRPr="00CC6D42">
        <w:t>SSD</w:t>
      </w:r>
      <w:r w:rsidR="006416E7" w:rsidRPr="00CC6D42">
        <w:t xml:space="preserve"> such as manual actions, analysis of associated circuits, analysis of required circuits, spurious operation, alternate shutdown, fire response procedures, the post-fire </w:t>
      </w:r>
      <w:r w:rsidRPr="00CC6D42">
        <w:t>SSD</w:t>
      </w:r>
      <w:r w:rsidR="006416E7" w:rsidRPr="00CC6D42">
        <w:t xml:space="preserve"> analysis, etc.</w:t>
      </w:r>
    </w:p>
    <w:p w14:paraId="7D5320C6" w14:textId="37798329" w:rsidR="006416E7" w:rsidRPr="00CC6D42" w:rsidRDefault="006416E7" w:rsidP="004E58C5">
      <w:pPr>
        <w:pStyle w:val="BodyText"/>
      </w:pPr>
      <w:r w:rsidRPr="00CC6D42">
        <w:t xml:space="preserve">The </w:t>
      </w:r>
      <w:r w:rsidR="00BA6C4D" w:rsidRPr="00CC6D42">
        <w:t>post-fire SSD</w:t>
      </w:r>
      <w:r w:rsidRPr="00CC6D42">
        <w:t xml:space="preserve"> finding category is not intended to cover findings against physical protection of the designated safe shutdown path such as passive fire barriers, fire detection, and fire suppression. Findings against physical protection features are covered under other finding categories.</w:t>
      </w:r>
    </w:p>
    <w:p w14:paraId="22F9CAEE" w14:textId="4BA99895" w:rsidR="00A65835" w:rsidRPr="00CC6D42" w:rsidRDefault="00A65835" w:rsidP="004E58C5">
      <w:pPr>
        <w:pStyle w:val="BodyText"/>
      </w:pPr>
      <w:r w:rsidRPr="00AB3F85">
        <w:t>Degradation</w:t>
      </w:r>
      <w:r w:rsidRPr="00CC6D42">
        <w:t xml:space="preserve"> ratings for findings against the licensee’s post-fire SSD program are either low or high. Examples of low and high degradations are as follows:</w:t>
      </w:r>
    </w:p>
    <w:p w14:paraId="5F0E1BEE" w14:textId="77777777" w:rsidR="00D25A97" w:rsidRPr="00CC6D42" w:rsidRDefault="00D25A97" w:rsidP="00F21289">
      <w:pPr>
        <w:pStyle w:val="ListBullet2"/>
      </w:pPr>
      <w:r w:rsidRPr="00CC6D42">
        <w:lastRenderedPageBreak/>
        <w:t>Low Degradation:</w:t>
      </w:r>
    </w:p>
    <w:p w14:paraId="2687042E" w14:textId="77777777" w:rsidR="00FB5DF9" w:rsidRPr="00CC6D42" w:rsidRDefault="00D25A97" w:rsidP="00EB0FC8">
      <w:pPr>
        <w:pStyle w:val="ListBullet3"/>
        <w:rPr>
          <w:rFonts w:cs="Arial"/>
          <w:szCs w:val="22"/>
        </w:rPr>
      </w:pPr>
      <w:r w:rsidRPr="00EB0FC8">
        <w:t>Minor</w:t>
      </w:r>
      <w:r w:rsidRPr="00CC6D42">
        <w:rPr>
          <w:rFonts w:cs="Arial"/>
          <w:szCs w:val="22"/>
        </w:rPr>
        <w:t xml:space="preserve"> procedural deficiencies that are compensated by operator experience or familiarity.</w:t>
      </w:r>
    </w:p>
    <w:p w14:paraId="6B29EB92" w14:textId="77777777" w:rsidR="00D25A97" w:rsidRPr="00CC6D42" w:rsidRDefault="00D25A97" w:rsidP="00F21289">
      <w:pPr>
        <w:pStyle w:val="ListBullet2"/>
      </w:pPr>
      <w:r w:rsidRPr="00CC6D42">
        <w:t>High Degradation:</w:t>
      </w:r>
    </w:p>
    <w:p w14:paraId="0E8AC7F8" w14:textId="5250495B" w:rsidR="00D25A97" w:rsidRPr="00EB0FC8" w:rsidRDefault="00D25A97" w:rsidP="00EB0FC8">
      <w:pPr>
        <w:pStyle w:val="ListBullet3"/>
      </w:pPr>
      <w:r w:rsidRPr="00CC6D42">
        <w:rPr>
          <w:rFonts w:cs="Arial"/>
          <w:szCs w:val="22"/>
        </w:rPr>
        <w:t>P</w:t>
      </w:r>
      <w:r w:rsidRPr="00EB0FC8">
        <w:t xml:space="preserve">rocedural inconsistencies between </w:t>
      </w:r>
      <w:ins w:id="86" w:author="Author">
        <w:r w:rsidR="0048083A" w:rsidRPr="00EB0FC8">
          <w:t>Emergency Operating Procedures (</w:t>
        </w:r>
      </w:ins>
      <w:r w:rsidRPr="00EB0FC8">
        <w:t>EOPs</w:t>
      </w:r>
      <w:ins w:id="87" w:author="Author">
        <w:r w:rsidR="0048083A" w:rsidRPr="00EB0FC8">
          <w:t>)</w:t>
        </w:r>
      </w:ins>
      <w:r w:rsidRPr="00EB0FC8">
        <w:t xml:space="preserve"> and Fire SSD procedures.</w:t>
      </w:r>
    </w:p>
    <w:p w14:paraId="3A936A5C" w14:textId="77777777" w:rsidR="00D25A97" w:rsidRPr="00EB0FC8" w:rsidRDefault="00D25A97" w:rsidP="00EB0FC8">
      <w:pPr>
        <w:pStyle w:val="ListBullet3"/>
      </w:pPr>
      <w:r w:rsidRPr="00EB0FC8">
        <w:t>Equipment or tools not staged or located as specified by procedures.</w:t>
      </w:r>
    </w:p>
    <w:p w14:paraId="50E50DC9" w14:textId="77777777" w:rsidR="00D25A97" w:rsidRPr="00EB0FC8" w:rsidRDefault="00D25A97" w:rsidP="00EB0FC8">
      <w:pPr>
        <w:pStyle w:val="ListBullet3"/>
      </w:pPr>
      <w:r w:rsidRPr="00EB0FC8">
        <w:t>Operator training on fire SSD procedures incomplete.</w:t>
      </w:r>
    </w:p>
    <w:p w14:paraId="2FAD6CB2" w14:textId="77777777" w:rsidR="00D25A97" w:rsidRPr="00EB0FC8" w:rsidRDefault="00D25A97" w:rsidP="00EB0FC8">
      <w:pPr>
        <w:pStyle w:val="ListBullet3"/>
      </w:pPr>
      <w:r w:rsidRPr="00EB0FC8">
        <w:t>Feasibility to perform specified manual actions with available staff is not apparent.</w:t>
      </w:r>
    </w:p>
    <w:p w14:paraId="5D99D655" w14:textId="77777777" w:rsidR="00D25A97" w:rsidRPr="00EB0FC8" w:rsidRDefault="00D25A97" w:rsidP="00EB0FC8">
      <w:pPr>
        <w:pStyle w:val="ListBullet3"/>
      </w:pPr>
      <w:r w:rsidRPr="00EB0FC8">
        <w:t>Post-fire SSD analysis is incomplete.</w:t>
      </w:r>
    </w:p>
    <w:p w14:paraId="7E617BC4" w14:textId="77777777" w:rsidR="00D25A97" w:rsidRPr="00EB0FC8" w:rsidRDefault="00D25A97" w:rsidP="00EB0FC8">
      <w:pPr>
        <w:pStyle w:val="ListBullet3"/>
      </w:pPr>
      <w:r w:rsidRPr="00EB0FC8">
        <w:t>Locations for actions required in SSD procedures are in environmentally challenging areas (e.g., low or high temperatures, high humidity).</w:t>
      </w:r>
    </w:p>
    <w:p w14:paraId="39EB096D" w14:textId="77777777" w:rsidR="00D25A97" w:rsidRPr="00EB0FC8" w:rsidRDefault="00D25A97" w:rsidP="00EB0FC8">
      <w:pPr>
        <w:pStyle w:val="ListBullet3"/>
      </w:pPr>
      <w:r w:rsidRPr="00EB0FC8">
        <w:t>Plant conditions cannot be assessed or readily inferred from information available to the operators or as addressed in Fire SSD or EOP procedures.</w:t>
      </w:r>
    </w:p>
    <w:p w14:paraId="00313ABE" w14:textId="77777777" w:rsidR="00D25A97" w:rsidRPr="00EB0FC8" w:rsidRDefault="00D25A97" w:rsidP="00EB0FC8">
      <w:pPr>
        <w:pStyle w:val="ListBullet3"/>
      </w:pPr>
      <w:r w:rsidRPr="00EB0FC8">
        <w:t>Plant design or component design severely impacts operator performance of SSD operations.</w:t>
      </w:r>
    </w:p>
    <w:p w14:paraId="59F8C777" w14:textId="7C088831" w:rsidR="00D25A97" w:rsidRPr="00CC6D42" w:rsidRDefault="00D25A97" w:rsidP="00EB0FC8">
      <w:pPr>
        <w:pStyle w:val="ListBullet3"/>
        <w:rPr>
          <w:rFonts w:cs="Arial"/>
          <w:szCs w:val="22"/>
        </w:rPr>
      </w:pPr>
      <w:r w:rsidRPr="00EB0FC8">
        <w:t>Lack of al</w:t>
      </w:r>
      <w:r w:rsidRPr="00CC6D42">
        <w:rPr>
          <w:rFonts w:cs="Arial"/>
          <w:szCs w:val="22"/>
        </w:rPr>
        <w:t>ternate shutdown procedure.</w:t>
      </w:r>
    </w:p>
    <w:p w14:paraId="53814318" w14:textId="40779D59" w:rsidR="00A71D50" w:rsidRPr="00E6406E" w:rsidRDefault="00816135" w:rsidP="007D13CB">
      <w:pPr>
        <w:pStyle w:val="END"/>
        <w:sectPr w:rsidR="00A71D50" w:rsidRPr="00E6406E" w:rsidSect="001877C8">
          <w:footerReference w:type="default" r:id="rId12"/>
          <w:pgSz w:w="12240" w:h="15840"/>
          <w:pgMar w:top="1440" w:right="1440" w:bottom="1440" w:left="1440" w:header="720" w:footer="720" w:gutter="0"/>
          <w:pgNumType w:start="1"/>
          <w:cols w:space="720"/>
          <w:noEndnote/>
          <w:docGrid w:linePitch="326"/>
        </w:sectPr>
      </w:pPr>
      <w:ins w:id="88" w:author="Author">
        <w:r>
          <w:t>END</w:t>
        </w:r>
      </w:ins>
    </w:p>
    <w:p w14:paraId="18942EA3" w14:textId="39BFEA61" w:rsidR="00A71D50" w:rsidRPr="00E6406E" w:rsidRDefault="00183A1D" w:rsidP="006A162E">
      <w:pPr>
        <w:pStyle w:val="attachmenttitle"/>
      </w:pPr>
      <w:r w:rsidRPr="00183A1D">
        <w:lastRenderedPageBreak/>
        <w:t>Attachment</w:t>
      </w:r>
      <w:r w:rsidR="00A71D50" w:rsidRPr="00E6406E">
        <w:t xml:space="preserve"> 1</w:t>
      </w:r>
      <w:r w:rsidR="006F7434">
        <w:t xml:space="preserve">: </w:t>
      </w:r>
      <w:r w:rsidR="00A71D50" w:rsidRPr="00E6406E">
        <w:t>Revision History for IMC 0609, Appendix F</w:t>
      </w:r>
      <w:r w:rsidR="006A162E">
        <w:t>,</w:t>
      </w:r>
      <w:r w:rsidR="00A71D50" w:rsidRPr="00E6406E">
        <w:t xml:space="preserve"> Attachment 2</w:t>
      </w:r>
    </w:p>
    <w:tbl>
      <w:tblPr>
        <w:tblStyle w:val="IM"/>
        <w:tblW w:w="13680" w:type="dxa"/>
        <w:tblLook w:val="04A0" w:firstRow="1" w:lastRow="0" w:firstColumn="1" w:lastColumn="0" w:noHBand="0" w:noVBand="1"/>
      </w:tblPr>
      <w:tblGrid>
        <w:gridCol w:w="1463"/>
        <w:gridCol w:w="1772"/>
        <w:gridCol w:w="6597"/>
        <w:gridCol w:w="1784"/>
        <w:gridCol w:w="2064"/>
      </w:tblGrid>
      <w:tr w:rsidR="00A71D50" w:rsidRPr="00A605E3" w14:paraId="6C6C93B6" w14:textId="77777777" w:rsidTr="006A162E">
        <w:trPr>
          <w:trHeight w:val="1291"/>
        </w:trPr>
        <w:tc>
          <w:tcPr>
            <w:tcW w:w="1463" w:type="dxa"/>
          </w:tcPr>
          <w:p w14:paraId="0B0EE472" w14:textId="507BBDCB" w:rsidR="00A71D50" w:rsidRPr="00A605E3" w:rsidRDefault="00A71D50" w:rsidP="00A605E3">
            <w:pPr>
              <w:pStyle w:val="BodyText-table"/>
            </w:pPr>
            <w:r w:rsidRPr="00A605E3">
              <w:t>Commitment</w:t>
            </w:r>
            <w:r w:rsidR="00E6727E" w:rsidRPr="00A605E3">
              <w:t xml:space="preserve"> </w:t>
            </w:r>
            <w:r w:rsidRPr="00A605E3">
              <w:t>Tracking</w:t>
            </w:r>
            <w:r w:rsidR="00E6727E" w:rsidRPr="00A605E3">
              <w:t xml:space="preserve"> </w:t>
            </w:r>
            <w:r w:rsidRPr="00A605E3">
              <w:t>Number</w:t>
            </w:r>
          </w:p>
        </w:tc>
        <w:tc>
          <w:tcPr>
            <w:tcW w:w="1772" w:type="dxa"/>
          </w:tcPr>
          <w:p w14:paraId="555E9998" w14:textId="77777777" w:rsidR="00A71D50" w:rsidRPr="00A605E3" w:rsidRDefault="00A71D50" w:rsidP="00A605E3">
            <w:pPr>
              <w:pStyle w:val="BodyText-table"/>
            </w:pPr>
            <w:r w:rsidRPr="00A605E3">
              <w:t>Accession Number</w:t>
            </w:r>
          </w:p>
          <w:p w14:paraId="36DB7EC8" w14:textId="364A6C73" w:rsidR="00E6727E" w:rsidRPr="00A605E3" w:rsidRDefault="00A71D50" w:rsidP="00A605E3">
            <w:pPr>
              <w:pStyle w:val="BodyText-table"/>
            </w:pPr>
            <w:r w:rsidRPr="00A605E3">
              <w:t>Issue Date</w:t>
            </w:r>
          </w:p>
          <w:p w14:paraId="29372E31" w14:textId="1D9B7F06" w:rsidR="00A71D50" w:rsidRPr="00A605E3" w:rsidRDefault="00A71D50" w:rsidP="00A605E3">
            <w:pPr>
              <w:pStyle w:val="BodyText-table"/>
            </w:pPr>
            <w:r w:rsidRPr="00A605E3">
              <w:t>Change Notice</w:t>
            </w:r>
          </w:p>
        </w:tc>
        <w:tc>
          <w:tcPr>
            <w:tcW w:w="6597" w:type="dxa"/>
          </w:tcPr>
          <w:p w14:paraId="44F3DCB3" w14:textId="77777777" w:rsidR="00A71D50" w:rsidRPr="00A605E3" w:rsidRDefault="00A71D50" w:rsidP="00A605E3">
            <w:pPr>
              <w:pStyle w:val="BodyText-table"/>
            </w:pPr>
            <w:r w:rsidRPr="00A605E3">
              <w:t>Description of Change</w:t>
            </w:r>
          </w:p>
        </w:tc>
        <w:tc>
          <w:tcPr>
            <w:tcW w:w="1784" w:type="dxa"/>
          </w:tcPr>
          <w:p w14:paraId="2E8D1C9B" w14:textId="75A43855" w:rsidR="00A71D50" w:rsidRPr="00A605E3" w:rsidRDefault="00A71D50" w:rsidP="00A605E3">
            <w:pPr>
              <w:pStyle w:val="BodyText-table"/>
            </w:pPr>
            <w:r w:rsidRPr="00A605E3">
              <w:t>Description of Training</w:t>
            </w:r>
            <w:r w:rsidR="00E6727E" w:rsidRPr="00A605E3">
              <w:t xml:space="preserve"> </w:t>
            </w:r>
            <w:r w:rsidRPr="00A605E3">
              <w:t>Required and Completion Date</w:t>
            </w:r>
          </w:p>
        </w:tc>
        <w:tc>
          <w:tcPr>
            <w:tcW w:w="2064" w:type="dxa"/>
          </w:tcPr>
          <w:p w14:paraId="768F2432" w14:textId="37C99949" w:rsidR="00A71D50" w:rsidRPr="00A605E3" w:rsidRDefault="00A71D50" w:rsidP="00A605E3">
            <w:pPr>
              <w:pStyle w:val="BodyText-table"/>
            </w:pPr>
            <w:r w:rsidRPr="00A605E3">
              <w:t>Comment</w:t>
            </w:r>
            <w:r w:rsidR="001877C8" w:rsidRPr="00A605E3">
              <w:t xml:space="preserve"> Resolution</w:t>
            </w:r>
            <w:r w:rsidRPr="00A605E3">
              <w:t xml:space="preserve"> and </w:t>
            </w:r>
            <w:r w:rsidR="001E2AB0" w:rsidRPr="00A605E3">
              <w:t xml:space="preserve">Closed </w:t>
            </w:r>
            <w:r w:rsidRPr="00A605E3">
              <w:t xml:space="preserve">Feedback </w:t>
            </w:r>
            <w:r w:rsidR="001877C8" w:rsidRPr="00A605E3">
              <w:t>Form</w:t>
            </w:r>
            <w:r w:rsidRPr="00A605E3">
              <w:t xml:space="preserve"> Accession Number</w:t>
            </w:r>
            <w:r w:rsidR="00736308" w:rsidRPr="00A605E3">
              <w:t xml:space="preserve"> (Pre-Decisional, Non-Public)</w:t>
            </w:r>
          </w:p>
        </w:tc>
      </w:tr>
      <w:tr w:rsidR="00A71D50" w:rsidRPr="00E6406E" w14:paraId="62AF305A" w14:textId="77777777" w:rsidTr="006A162E">
        <w:trPr>
          <w:tblHeader w:val="0"/>
        </w:trPr>
        <w:tc>
          <w:tcPr>
            <w:tcW w:w="1463" w:type="dxa"/>
          </w:tcPr>
          <w:p w14:paraId="1C6BAF92" w14:textId="7AE4B7CE" w:rsidR="00A71D50" w:rsidRPr="00E6406E" w:rsidRDefault="00A71D50" w:rsidP="00003F60">
            <w:pPr>
              <w:pStyle w:val="BodyText-table"/>
            </w:pPr>
          </w:p>
        </w:tc>
        <w:tc>
          <w:tcPr>
            <w:tcW w:w="1772" w:type="dxa"/>
          </w:tcPr>
          <w:p w14:paraId="02638720" w14:textId="1DB9764D" w:rsidR="00613246" w:rsidRDefault="00613246" w:rsidP="00003F60">
            <w:pPr>
              <w:pStyle w:val="BodyText-table"/>
              <w:rPr>
                <w:ins w:id="89" w:author="Author"/>
                <w:color w:val="000000"/>
              </w:rPr>
            </w:pPr>
            <w:ins w:id="90" w:author="Author">
              <w:r>
                <w:rPr>
                  <w:color w:val="000000"/>
                </w:rPr>
                <w:t>ML01075</w:t>
              </w:r>
              <w:r w:rsidR="00D832CD">
                <w:rPr>
                  <w:color w:val="000000"/>
                </w:rPr>
                <w:t>0258</w:t>
              </w:r>
            </w:ins>
          </w:p>
          <w:p w14:paraId="18DEB90C" w14:textId="1BA775EB" w:rsidR="00A71D50" w:rsidRPr="00E6406E" w:rsidRDefault="00A71D50" w:rsidP="00003F60">
            <w:pPr>
              <w:pStyle w:val="BodyText-table"/>
              <w:rPr>
                <w:color w:val="000000"/>
              </w:rPr>
            </w:pPr>
            <w:r w:rsidRPr="00E6406E">
              <w:rPr>
                <w:color w:val="000000"/>
              </w:rPr>
              <w:t>02/27/2001</w:t>
            </w:r>
          </w:p>
          <w:p w14:paraId="6A3B30A7" w14:textId="336DAF37" w:rsidR="000259D4" w:rsidRPr="00E6406E" w:rsidRDefault="000259D4" w:rsidP="00003F60">
            <w:pPr>
              <w:pStyle w:val="BodyText-table"/>
            </w:pPr>
            <w:r w:rsidRPr="00E6406E">
              <w:rPr>
                <w:color w:val="000000"/>
              </w:rPr>
              <w:t>CN 01-005</w:t>
            </w:r>
          </w:p>
        </w:tc>
        <w:tc>
          <w:tcPr>
            <w:tcW w:w="6597" w:type="dxa"/>
          </w:tcPr>
          <w:p w14:paraId="7BC674D8" w14:textId="28B6A461" w:rsidR="00A71D50" w:rsidRPr="00E6406E" w:rsidRDefault="00A71D50" w:rsidP="00003F60">
            <w:pPr>
              <w:pStyle w:val="BodyText-table"/>
            </w:pPr>
            <w:r w:rsidRPr="00E6406E">
              <w:rPr>
                <w:color w:val="000000"/>
              </w:rPr>
              <w:t>IMC 0609, App F, Att</w:t>
            </w:r>
            <w:r w:rsidR="00F02C6D" w:rsidRPr="00E6406E">
              <w:rPr>
                <w:color w:val="000000"/>
              </w:rPr>
              <w:t xml:space="preserve"> 2 “</w:t>
            </w:r>
            <w:r w:rsidRPr="00E6406E">
              <w:rPr>
                <w:color w:val="000000"/>
              </w:rPr>
              <w:t>Additional Guidance for the Assessment of Findings Using Significa</w:t>
            </w:r>
            <w:r w:rsidR="00F02C6D" w:rsidRPr="00E6406E">
              <w:rPr>
                <w:color w:val="000000"/>
              </w:rPr>
              <w:t>nce Determination Process Entry,”</w:t>
            </w:r>
            <w:r w:rsidRPr="00E6406E">
              <w:rPr>
                <w:color w:val="000000"/>
              </w:rPr>
              <w:t xml:space="preserve"> is issued to provide guidance to assess the level of degradation associated with defense in depth (DID) fire protection features, (e.g. fire brigade automatic and manual fire protection systems, fire barriers). The revision also provides some fire protection equipment installation guidance based on code requirements. These should always be verified against the code of record.</w:t>
            </w:r>
          </w:p>
        </w:tc>
        <w:tc>
          <w:tcPr>
            <w:tcW w:w="1784" w:type="dxa"/>
          </w:tcPr>
          <w:p w14:paraId="077D7E2E" w14:textId="77777777" w:rsidR="00A71D50" w:rsidRPr="00E6406E" w:rsidRDefault="00A71D50" w:rsidP="00003F60">
            <w:pPr>
              <w:pStyle w:val="BodyText-table"/>
            </w:pPr>
          </w:p>
        </w:tc>
        <w:tc>
          <w:tcPr>
            <w:tcW w:w="2064" w:type="dxa"/>
          </w:tcPr>
          <w:p w14:paraId="745E59FD" w14:textId="77777777" w:rsidR="00A71D50" w:rsidRPr="00E6406E" w:rsidRDefault="00A71D50" w:rsidP="00003F60">
            <w:pPr>
              <w:pStyle w:val="BodyText-table"/>
            </w:pPr>
          </w:p>
        </w:tc>
      </w:tr>
      <w:tr w:rsidR="00A71D50" w:rsidRPr="00E6406E" w14:paraId="35DF2B0F" w14:textId="77777777" w:rsidTr="006A162E">
        <w:trPr>
          <w:trHeight w:val="1511"/>
          <w:tblHeader w:val="0"/>
        </w:trPr>
        <w:tc>
          <w:tcPr>
            <w:tcW w:w="1463" w:type="dxa"/>
          </w:tcPr>
          <w:p w14:paraId="5028484E" w14:textId="5B2C7364" w:rsidR="00A71D50" w:rsidRPr="00E6406E" w:rsidRDefault="00A71D50" w:rsidP="00003F60">
            <w:pPr>
              <w:pStyle w:val="BodyText-table"/>
            </w:pPr>
          </w:p>
        </w:tc>
        <w:tc>
          <w:tcPr>
            <w:tcW w:w="1772" w:type="dxa"/>
          </w:tcPr>
          <w:p w14:paraId="6ADD14C7" w14:textId="77777777" w:rsidR="00613246" w:rsidRDefault="00613246" w:rsidP="00613246">
            <w:pPr>
              <w:pStyle w:val="BodyText-table"/>
              <w:rPr>
                <w:ins w:id="91" w:author="Author"/>
                <w:rFonts w:cs="Arial"/>
                <w:color w:val="000000"/>
              </w:rPr>
            </w:pPr>
            <w:ins w:id="92" w:author="Author">
              <w:r w:rsidRPr="0007586D">
                <w:rPr>
                  <w:rFonts w:cs="Arial"/>
                  <w:color w:val="000000"/>
                </w:rPr>
                <w:t>ML041</w:t>
              </w:r>
              <w:r>
                <w:rPr>
                  <w:rFonts w:cs="Arial"/>
                  <w:color w:val="000000"/>
                </w:rPr>
                <w:t>700310</w:t>
              </w:r>
            </w:ins>
          </w:p>
          <w:p w14:paraId="11E7B11E" w14:textId="77777777" w:rsidR="00A71D50" w:rsidRPr="00E6406E" w:rsidRDefault="00A71D50" w:rsidP="00003F60">
            <w:pPr>
              <w:pStyle w:val="BodyText-table"/>
              <w:rPr>
                <w:color w:val="000000"/>
              </w:rPr>
            </w:pPr>
            <w:r w:rsidRPr="00E6406E">
              <w:rPr>
                <w:color w:val="000000"/>
              </w:rPr>
              <w:t>05/28/2004</w:t>
            </w:r>
          </w:p>
          <w:p w14:paraId="346AC5CF" w14:textId="0082811A" w:rsidR="000259D4" w:rsidRPr="00E6406E" w:rsidRDefault="000259D4" w:rsidP="00003F60">
            <w:pPr>
              <w:pStyle w:val="BodyText-table"/>
            </w:pPr>
            <w:r w:rsidRPr="00E6406E">
              <w:rPr>
                <w:color w:val="000000"/>
              </w:rPr>
              <w:t>CN 04-016</w:t>
            </w:r>
          </w:p>
        </w:tc>
        <w:tc>
          <w:tcPr>
            <w:tcW w:w="6597" w:type="dxa"/>
          </w:tcPr>
          <w:p w14:paraId="7F335822" w14:textId="79CD085E" w:rsidR="00A71D50" w:rsidRPr="00E6406E" w:rsidRDefault="00A71D50" w:rsidP="00003F60">
            <w:pPr>
              <w:pStyle w:val="BodyText-table"/>
            </w:pPr>
            <w:r w:rsidRPr="00E6406E">
              <w:rPr>
                <w:color w:val="000000"/>
              </w:rPr>
              <w:t>IMC 0609, App</w:t>
            </w:r>
            <w:r w:rsidR="00F02C6D" w:rsidRPr="00E6406E">
              <w:rPr>
                <w:color w:val="000000"/>
              </w:rPr>
              <w:t xml:space="preserve"> F, Att 2 “</w:t>
            </w:r>
            <w:r w:rsidRPr="00E6406E">
              <w:rPr>
                <w:color w:val="000000"/>
              </w:rPr>
              <w:t>Degradation Rating Guidance Specific to Various F</w:t>
            </w:r>
            <w:r w:rsidR="00F02C6D" w:rsidRPr="00E6406E">
              <w:rPr>
                <w:color w:val="000000"/>
              </w:rPr>
              <w:t>ire Protection Program Elements,”</w:t>
            </w:r>
            <w:r w:rsidRPr="00E6406E">
              <w:rPr>
                <w:color w:val="000000"/>
              </w:rPr>
              <w:t xml:space="preserve"> is added to provide guidance on assignment of a degradation rating to findings against the plant fire protection program and other administrative controls such as hot work permitting, transient combustible control program, fire watches, etc.</w:t>
            </w:r>
          </w:p>
        </w:tc>
        <w:tc>
          <w:tcPr>
            <w:tcW w:w="1784" w:type="dxa"/>
          </w:tcPr>
          <w:p w14:paraId="6FC90A8F" w14:textId="77777777" w:rsidR="00A71D50" w:rsidRPr="00E6406E" w:rsidRDefault="00A71D50" w:rsidP="00003F60">
            <w:pPr>
              <w:pStyle w:val="BodyText-table"/>
            </w:pPr>
          </w:p>
        </w:tc>
        <w:tc>
          <w:tcPr>
            <w:tcW w:w="2064" w:type="dxa"/>
          </w:tcPr>
          <w:p w14:paraId="0EA6F3AF" w14:textId="77777777" w:rsidR="00A71D50" w:rsidRPr="00E6406E" w:rsidRDefault="00A71D50" w:rsidP="00003F60">
            <w:pPr>
              <w:pStyle w:val="BodyText-table"/>
            </w:pPr>
          </w:p>
        </w:tc>
      </w:tr>
      <w:tr w:rsidR="00A71D50" w:rsidRPr="00E6406E" w14:paraId="3D876228" w14:textId="77777777" w:rsidTr="006A162E">
        <w:trPr>
          <w:trHeight w:val="645"/>
          <w:tblHeader w:val="0"/>
        </w:trPr>
        <w:tc>
          <w:tcPr>
            <w:tcW w:w="1463" w:type="dxa"/>
          </w:tcPr>
          <w:p w14:paraId="7DF09AFA" w14:textId="3B3C2BDB" w:rsidR="00A71D50" w:rsidRPr="00E6406E" w:rsidRDefault="00A71D50" w:rsidP="00003F60">
            <w:pPr>
              <w:pStyle w:val="BodyText-table"/>
            </w:pPr>
          </w:p>
        </w:tc>
        <w:tc>
          <w:tcPr>
            <w:tcW w:w="1772" w:type="dxa"/>
          </w:tcPr>
          <w:p w14:paraId="24ECC885" w14:textId="77777777" w:rsidR="00D95685" w:rsidRDefault="00D95685" w:rsidP="00D95685">
            <w:pPr>
              <w:pStyle w:val="BodyText-table"/>
              <w:rPr>
                <w:ins w:id="93" w:author="Author"/>
                <w:rFonts w:cs="Arial"/>
                <w:color w:val="000000"/>
              </w:rPr>
            </w:pPr>
            <w:ins w:id="94" w:author="Author">
              <w:r w:rsidRPr="00F81022">
                <w:rPr>
                  <w:rFonts w:cs="Arial"/>
                  <w:color w:val="000000"/>
                </w:rPr>
                <w:t>ML050700212</w:t>
              </w:r>
            </w:ins>
          </w:p>
          <w:p w14:paraId="299F7493" w14:textId="77777777" w:rsidR="00A71D50" w:rsidRPr="00E6406E" w:rsidRDefault="00A71D50" w:rsidP="00003F60">
            <w:pPr>
              <w:pStyle w:val="BodyText-table"/>
              <w:rPr>
                <w:color w:val="000000"/>
              </w:rPr>
            </w:pPr>
            <w:r w:rsidRPr="00E6406E">
              <w:rPr>
                <w:color w:val="000000"/>
              </w:rPr>
              <w:t>02/28/2005</w:t>
            </w:r>
          </w:p>
          <w:p w14:paraId="127666B4" w14:textId="6547F2BC" w:rsidR="000259D4" w:rsidRPr="00E6406E" w:rsidRDefault="000259D4" w:rsidP="00003F60">
            <w:pPr>
              <w:pStyle w:val="BodyText-table"/>
            </w:pPr>
            <w:r w:rsidRPr="00E6406E">
              <w:rPr>
                <w:color w:val="000000"/>
              </w:rPr>
              <w:t>CN 05-007</w:t>
            </w:r>
          </w:p>
        </w:tc>
        <w:tc>
          <w:tcPr>
            <w:tcW w:w="6597" w:type="dxa"/>
          </w:tcPr>
          <w:p w14:paraId="634EC0DC" w14:textId="147B0F65" w:rsidR="00A71D50" w:rsidRPr="00E6406E" w:rsidRDefault="00A71D50" w:rsidP="00003F60">
            <w:pPr>
              <w:pStyle w:val="BodyText-table"/>
            </w:pPr>
            <w:r w:rsidRPr="00E6406E">
              <w:rPr>
                <w:color w:val="000000"/>
              </w:rPr>
              <w:t>IMC 0</w:t>
            </w:r>
            <w:r w:rsidR="00F02C6D" w:rsidRPr="00E6406E">
              <w:rPr>
                <w:color w:val="000000"/>
              </w:rPr>
              <w:t>609, App F, Att 2 “</w:t>
            </w:r>
            <w:r w:rsidRPr="00E6406E">
              <w:rPr>
                <w:color w:val="000000"/>
              </w:rPr>
              <w:t>Degradation Rating Guidance Specific to Various F</w:t>
            </w:r>
            <w:r w:rsidR="00F02C6D" w:rsidRPr="00E6406E">
              <w:rPr>
                <w:color w:val="000000"/>
              </w:rPr>
              <w:t>ire Protection Program Elements,”</w:t>
            </w:r>
            <w:r w:rsidRPr="00E6406E">
              <w:rPr>
                <w:color w:val="000000"/>
              </w:rPr>
              <w:t xml:space="preserve"> no changes - added for completeness.</w:t>
            </w:r>
          </w:p>
        </w:tc>
        <w:tc>
          <w:tcPr>
            <w:tcW w:w="1784" w:type="dxa"/>
          </w:tcPr>
          <w:p w14:paraId="5F499DF9" w14:textId="77777777" w:rsidR="00A71D50" w:rsidRPr="00E6406E" w:rsidRDefault="00A71D50" w:rsidP="00003F60">
            <w:pPr>
              <w:pStyle w:val="BodyText-table"/>
            </w:pPr>
          </w:p>
        </w:tc>
        <w:tc>
          <w:tcPr>
            <w:tcW w:w="2064" w:type="dxa"/>
          </w:tcPr>
          <w:p w14:paraId="263E426F" w14:textId="77777777" w:rsidR="00A71D50" w:rsidRPr="00E6406E" w:rsidRDefault="00A71D50" w:rsidP="00003F60">
            <w:pPr>
              <w:pStyle w:val="BodyText-table"/>
            </w:pPr>
          </w:p>
        </w:tc>
      </w:tr>
      <w:tr w:rsidR="00A71D50" w:rsidRPr="00E6406E" w14:paraId="048ED5B7" w14:textId="77777777" w:rsidTr="006A162E">
        <w:trPr>
          <w:trHeight w:val="1291"/>
          <w:tblHeader w:val="0"/>
        </w:trPr>
        <w:tc>
          <w:tcPr>
            <w:tcW w:w="1463" w:type="dxa"/>
          </w:tcPr>
          <w:p w14:paraId="3B3D491C" w14:textId="77777777" w:rsidR="00A71D50" w:rsidRPr="00E6406E" w:rsidRDefault="00A71D50" w:rsidP="00003F60">
            <w:pPr>
              <w:pStyle w:val="BodyText-table"/>
            </w:pPr>
          </w:p>
        </w:tc>
        <w:tc>
          <w:tcPr>
            <w:tcW w:w="1772" w:type="dxa"/>
          </w:tcPr>
          <w:p w14:paraId="54678DFB" w14:textId="77777777" w:rsidR="00A71D50" w:rsidRPr="00E6406E" w:rsidRDefault="001877C8" w:rsidP="00003F60">
            <w:pPr>
              <w:pStyle w:val="BodyText-table"/>
            </w:pPr>
            <w:r w:rsidRPr="00E6406E">
              <w:t>ML17089A419</w:t>
            </w:r>
          </w:p>
          <w:p w14:paraId="23BEAF20" w14:textId="77777777" w:rsidR="001E2AB0" w:rsidRPr="00E6406E" w:rsidRDefault="001E2AB0" w:rsidP="00003F60">
            <w:pPr>
              <w:pStyle w:val="BodyText-table"/>
            </w:pPr>
            <w:r w:rsidRPr="00E6406E">
              <w:t>DRAFT</w:t>
            </w:r>
          </w:p>
          <w:p w14:paraId="392A7A62" w14:textId="75AE38E5" w:rsidR="001E2AB0" w:rsidRPr="00E6406E" w:rsidRDefault="001E2AB0" w:rsidP="00003F60">
            <w:pPr>
              <w:pStyle w:val="BodyText-table"/>
            </w:pPr>
            <w:r w:rsidRPr="00E6406E">
              <w:t>CN 17-XXX</w:t>
            </w:r>
          </w:p>
        </w:tc>
        <w:tc>
          <w:tcPr>
            <w:tcW w:w="6597" w:type="dxa"/>
          </w:tcPr>
          <w:p w14:paraId="4F16ECCF" w14:textId="2EB6D15F" w:rsidR="00A71D50" w:rsidRPr="00E6406E" w:rsidRDefault="00F02C6D" w:rsidP="00003F60">
            <w:pPr>
              <w:pStyle w:val="BodyText-table"/>
            </w:pPr>
            <w:r w:rsidRPr="00E6406E">
              <w:t xml:space="preserve">Revised to remove moderate degradation rating guidance, as it is no longer used in the Phase 1 or Phase 2 process (findings are either assigned a low or high degradation rating). Revised to re-order the categories based on changes to Phase 1. </w:t>
            </w:r>
            <w:r w:rsidR="00165362" w:rsidRPr="00E6406E">
              <w:t>Renamed “Degradation Rating Guidance.”</w:t>
            </w:r>
          </w:p>
          <w:p w14:paraId="5FBC6102" w14:textId="77777777" w:rsidR="007560F2" w:rsidRPr="00E6406E" w:rsidRDefault="007560F2" w:rsidP="00003F60">
            <w:pPr>
              <w:pStyle w:val="BodyText-table"/>
            </w:pPr>
            <w:r w:rsidRPr="00E6406E">
              <w:t>CA Note sent 7/18/17 for information only, ML17191A681.</w:t>
            </w:r>
          </w:p>
          <w:p w14:paraId="2DA5D8D2" w14:textId="0162D438" w:rsidR="0047350C" w:rsidRPr="00E6406E" w:rsidRDefault="0047350C" w:rsidP="00003F60">
            <w:pPr>
              <w:pStyle w:val="BodyText-table"/>
            </w:pPr>
            <w:r w:rsidRPr="00E6406E">
              <w:t>Issued 10/11/17 as a draft publically available document to allow for public comments.</w:t>
            </w:r>
          </w:p>
        </w:tc>
        <w:tc>
          <w:tcPr>
            <w:tcW w:w="1784" w:type="dxa"/>
          </w:tcPr>
          <w:p w14:paraId="4E7BB440" w14:textId="65858A49" w:rsidR="00A71D50" w:rsidRPr="00E6406E" w:rsidRDefault="007560F2" w:rsidP="00003F60">
            <w:pPr>
              <w:pStyle w:val="BodyText-table"/>
            </w:pPr>
            <w:r w:rsidRPr="00E6406E">
              <w:t>November 2017</w:t>
            </w:r>
          </w:p>
        </w:tc>
        <w:tc>
          <w:tcPr>
            <w:tcW w:w="2064" w:type="dxa"/>
          </w:tcPr>
          <w:p w14:paraId="7ABECB6C" w14:textId="7656FF09" w:rsidR="00A71D50" w:rsidRPr="00E6406E" w:rsidRDefault="001877C8" w:rsidP="00003F60">
            <w:pPr>
              <w:pStyle w:val="BodyText-table"/>
            </w:pPr>
            <w:r w:rsidRPr="00E6406E">
              <w:t>ML17093A180</w:t>
            </w:r>
          </w:p>
        </w:tc>
      </w:tr>
      <w:tr w:rsidR="0047350C" w:rsidRPr="00A71D50" w14:paraId="587868FF" w14:textId="77777777" w:rsidTr="006A162E">
        <w:trPr>
          <w:trHeight w:val="1291"/>
          <w:tblHeader w:val="0"/>
        </w:trPr>
        <w:tc>
          <w:tcPr>
            <w:tcW w:w="1463" w:type="dxa"/>
          </w:tcPr>
          <w:p w14:paraId="7A66852D" w14:textId="77777777" w:rsidR="0047350C" w:rsidRPr="00E6406E" w:rsidRDefault="0047350C" w:rsidP="00003F60">
            <w:pPr>
              <w:pStyle w:val="BodyText-table"/>
            </w:pPr>
          </w:p>
        </w:tc>
        <w:tc>
          <w:tcPr>
            <w:tcW w:w="1772" w:type="dxa"/>
          </w:tcPr>
          <w:p w14:paraId="375DC982" w14:textId="77777777" w:rsidR="0047350C" w:rsidRPr="00E6406E" w:rsidRDefault="00111ADC" w:rsidP="00003F60">
            <w:pPr>
              <w:pStyle w:val="BodyText-table"/>
            </w:pPr>
            <w:r w:rsidRPr="00E6406E">
              <w:t>ML18087A404</w:t>
            </w:r>
          </w:p>
          <w:p w14:paraId="24085606" w14:textId="65B6B96C" w:rsidR="00111ADC" w:rsidRPr="00E6406E" w:rsidRDefault="004A062E" w:rsidP="00003F60">
            <w:pPr>
              <w:pStyle w:val="BodyText-table"/>
            </w:pPr>
            <w:r w:rsidRPr="00E6406E">
              <w:t>05/02/18</w:t>
            </w:r>
          </w:p>
          <w:p w14:paraId="4A100669" w14:textId="2DF452AE" w:rsidR="00111ADC" w:rsidRPr="00E6406E" w:rsidRDefault="00111ADC" w:rsidP="00003F60">
            <w:pPr>
              <w:pStyle w:val="BodyText-table"/>
            </w:pPr>
            <w:r w:rsidRPr="00E6406E">
              <w:t>CN 18-</w:t>
            </w:r>
            <w:r w:rsidR="004A062E" w:rsidRPr="00E6406E">
              <w:t>010</w:t>
            </w:r>
          </w:p>
        </w:tc>
        <w:tc>
          <w:tcPr>
            <w:tcW w:w="6597" w:type="dxa"/>
          </w:tcPr>
          <w:p w14:paraId="63D2B5BF" w14:textId="5D8EAFCC" w:rsidR="0047350C" w:rsidRPr="00E6406E" w:rsidRDefault="0047350C" w:rsidP="00003F60">
            <w:pPr>
              <w:pStyle w:val="BodyText-table"/>
            </w:pPr>
            <w:r w:rsidRPr="00E6406E">
              <w:t>Re-issued with new accession number in order to issue as an official revision after receipt of public comments</w:t>
            </w:r>
            <w:ins w:id="95" w:author="Author">
              <w:r w:rsidR="00867BE5">
                <w:t>.</w:t>
              </w:r>
            </w:ins>
          </w:p>
        </w:tc>
        <w:tc>
          <w:tcPr>
            <w:tcW w:w="1784" w:type="dxa"/>
          </w:tcPr>
          <w:p w14:paraId="259344CB" w14:textId="42A56909" w:rsidR="0047350C" w:rsidRPr="00E6406E" w:rsidRDefault="00E6727E" w:rsidP="00003F60">
            <w:pPr>
              <w:pStyle w:val="BodyText-table"/>
            </w:pPr>
            <w:r w:rsidRPr="00E6406E">
              <w:t>Gap training covering changes to the procedure completed November 2017</w:t>
            </w:r>
          </w:p>
        </w:tc>
        <w:tc>
          <w:tcPr>
            <w:tcW w:w="2064" w:type="dxa"/>
          </w:tcPr>
          <w:p w14:paraId="1DC2E282" w14:textId="495CE9B2" w:rsidR="0047350C" w:rsidRDefault="0047350C" w:rsidP="00003F60">
            <w:pPr>
              <w:pStyle w:val="BodyText-table"/>
            </w:pPr>
            <w:r w:rsidRPr="00E6406E">
              <w:t>ML17093A180</w:t>
            </w:r>
          </w:p>
        </w:tc>
      </w:tr>
      <w:tr w:rsidR="00871306" w:rsidRPr="00A71D50" w14:paraId="400F83B0" w14:textId="77777777" w:rsidTr="006A162E">
        <w:trPr>
          <w:trHeight w:val="1291"/>
          <w:tblHeader w:val="0"/>
        </w:trPr>
        <w:tc>
          <w:tcPr>
            <w:tcW w:w="1463" w:type="dxa"/>
          </w:tcPr>
          <w:p w14:paraId="70722056" w14:textId="77777777" w:rsidR="00871306" w:rsidRPr="00E6406E" w:rsidRDefault="00871306" w:rsidP="00003F60">
            <w:pPr>
              <w:pStyle w:val="BodyText-table"/>
            </w:pPr>
          </w:p>
        </w:tc>
        <w:tc>
          <w:tcPr>
            <w:tcW w:w="1772" w:type="dxa"/>
          </w:tcPr>
          <w:p w14:paraId="6E287ABB" w14:textId="5B168BA3" w:rsidR="00871306" w:rsidRDefault="00D17869" w:rsidP="00003F60">
            <w:pPr>
              <w:pStyle w:val="BodyText-table"/>
            </w:pPr>
            <w:r>
              <w:t>ML</w:t>
            </w:r>
            <w:r w:rsidR="007C546F">
              <w:t>24145A029</w:t>
            </w:r>
          </w:p>
          <w:p w14:paraId="2B6AB12D" w14:textId="7DF76614" w:rsidR="00D17869" w:rsidRDefault="00E87C5F" w:rsidP="00003F60">
            <w:pPr>
              <w:pStyle w:val="BodyText-table"/>
            </w:pPr>
            <w:r>
              <w:t>09/05/24</w:t>
            </w:r>
          </w:p>
          <w:p w14:paraId="654F80BF" w14:textId="6674EC7C" w:rsidR="00D17869" w:rsidRPr="00E6406E" w:rsidRDefault="00D17869" w:rsidP="00003F60">
            <w:pPr>
              <w:pStyle w:val="BodyText-table"/>
            </w:pPr>
            <w:r>
              <w:t>CN</w:t>
            </w:r>
            <w:r w:rsidR="00E87C5F">
              <w:t xml:space="preserve"> 24-024</w:t>
            </w:r>
          </w:p>
        </w:tc>
        <w:tc>
          <w:tcPr>
            <w:tcW w:w="6597" w:type="dxa"/>
          </w:tcPr>
          <w:p w14:paraId="360B02D1" w14:textId="2DF8E697" w:rsidR="00871306" w:rsidRPr="007A0E9B" w:rsidRDefault="007A0E9B" w:rsidP="00003F60">
            <w:pPr>
              <w:pStyle w:val="BodyText-table"/>
            </w:pPr>
            <w:r w:rsidRPr="003E2FC3">
              <w:t xml:space="preserve">This revision includes updating </w:t>
            </w:r>
            <w:r>
              <w:rPr>
                <w:iCs/>
              </w:rPr>
              <w:t>IMC 0609 Appendix F</w:t>
            </w:r>
            <w:r w:rsidR="009A305F">
              <w:rPr>
                <w:iCs/>
              </w:rPr>
              <w:t>,</w:t>
            </w:r>
            <w:r>
              <w:rPr>
                <w:iCs/>
              </w:rPr>
              <w:t xml:space="preserve"> its</w:t>
            </w:r>
            <w:r w:rsidRPr="003E2FC3">
              <w:rPr>
                <w:iCs/>
              </w:rPr>
              <w:t xml:space="preserve"> associated attachments and basis document to incorporate updated guidance for modeling transient fires per NUREG-2233, high energy arching faults per NUREG-2262, and electrical </w:t>
            </w:r>
            <w:r w:rsidR="00A604A8" w:rsidRPr="007C546F">
              <w:rPr>
                <w:iCs/>
              </w:rPr>
              <w:t>enclosure</w:t>
            </w:r>
            <w:r w:rsidRPr="007C546F">
              <w:rPr>
                <w:iCs/>
              </w:rPr>
              <w:t xml:space="preserve">, </w:t>
            </w:r>
            <w:r w:rsidRPr="003E2FC3">
              <w:rPr>
                <w:iCs/>
              </w:rPr>
              <w:t xml:space="preserve">electric motor, dry transformer and main control room fires per NUREG-2178 Volume 2. </w:t>
            </w:r>
          </w:p>
        </w:tc>
        <w:tc>
          <w:tcPr>
            <w:tcW w:w="1784" w:type="dxa"/>
          </w:tcPr>
          <w:p w14:paraId="5F77E730" w14:textId="77777777" w:rsidR="00871306" w:rsidRPr="00E6406E" w:rsidRDefault="00871306" w:rsidP="00003F60">
            <w:pPr>
              <w:pStyle w:val="BodyText-table"/>
            </w:pPr>
          </w:p>
        </w:tc>
        <w:tc>
          <w:tcPr>
            <w:tcW w:w="2064" w:type="dxa"/>
          </w:tcPr>
          <w:p w14:paraId="15ECFF6C" w14:textId="159DEF32" w:rsidR="00871306" w:rsidRPr="00E6406E" w:rsidRDefault="007C546F" w:rsidP="00003F60">
            <w:pPr>
              <w:pStyle w:val="BodyText-table"/>
            </w:pPr>
            <w:r>
              <w:t>ML24155A257</w:t>
            </w:r>
          </w:p>
        </w:tc>
      </w:tr>
    </w:tbl>
    <w:p w14:paraId="034ED399" w14:textId="65512967" w:rsidR="00226676" w:rsidRPr="00456073" w:rsidRDefault="00226676" w:rsidP="00593A54">
      <w:pPr>
        <w:jc w:val="both"/>
        <w:rPr>
          <w:rFonts w:cs="Arial"/>
          <w:szCs w:val="22"/>
        </w:rPr>
      </w:pPr>
    </w:p>
    <w:sectPr w:rsidR="00226676" w:rsidRPr="00456073" w:rsidSect="00A71D50">
      <w:footerReference w:type="default" r:id="rId1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6B8BE" w14:textId="77777777" w:rsidR="00B80431" w:rsidRDefault="00B80431">
      <w:r>
        <w:separator/>
      </w:r>
    </w:p>
  </w:endnote>
  <w:endnote w:type="continuationSeparator" w:id="0">
    <w:p w14:paraId="6F9EC41E" w14:textId="77777777" w:rsidR="00B80431" w:rsidRDefault="00B80431">
      <w:r>
        <w:continuationSeparator/>
      </w:r>
    </w:p>
  </w:endnote>
  <w:endnote w:type="continuationNotice" w:id="1">
    <w:p w14:paraId="1CB93F9D" w14:textId="77777777" w:rsidR="00B80431" w:rsidRDefault="00B80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30055" w14:textId="77777777" w:rsidR="00767E94" w:rsidRDefault="00767E94" w:rsidP="004F4B29">
    <w:pPr>
      <w:pStyle w:val="Footer"/>
      <w:tabs>
        <w:tab w:val="clear" w:pos="4320"/>
        <w:tab w:val="clear" w:pos="8640"/>
        <w:tab w:val="center" w:pos="4680"/>
        <w:tab w:val="right" w:pos="9360"/>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0A79C" w14:textId="30CC84F1" w:rsidR="00FB5DF9" w:rsidRPr="00803B83" w:rsidRDefault="00A20756" w:rsidP="00321631">
    <w:pPr>
      <w:pStyle w:val="Footer"/>
    </w:pPr>
    <w:r>
      <w:t xml:space="preserve">Issue Date: </w:t>
    </w:r>
    <w:r w:rsidR="00E87C5F">
      <w:t>09/05/24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0609</w:t>
    </w:r>
    <w:r w:rsidR="006A162E">
      <w:t xml:space="preserve"> App F </w:t>
    </w:r>
    <w:proofErr w:type="spellStart"/>
    <w:r w:rsidR="006A162E">
      <w:t>Att</w:t>
    </w:r>
    <w:proofErr w:type="spellEnd"/>
    <w:r w:rsidR="006A162E">
      <w:t xml:space="preserve"> 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39F6" w14:textId="1887E799" w:rsidR="00A71D50" w:rsidRPr="00803B83" w:rsidRDefault="00952704" w:rsidP="00E87AEC">
    <w:pPr>
      <w:pStyle w:val="Footer"/>
    </w:pPr>
    <w:r>
      <w:t>Issue Date:</w:t>
    </w:r>
    <w:r w:rsidR="004A062E">
      <w:t xml:space="preserve"> </w:t>
    </w:r>
    <w:r w:rsidR="00E87C5F">
      <w:t>09/05/24</w:t>
    </w:r>
    <w:r w:rsidR="00A71D50" w:rsidRPr="00321631">
      <w:ptab w:relativeTo="margin" w:alignment="center" w:leader="none"/>
    </w:r>
    <w:r w:rsidR="00A71D50" w:rsidRPr="00321631">
      <w:t>A</w:t>
    </w:r>
    <w:r w:rsidR="00126447" w:rsidRPr="00321631">
      <w:t>tt</w:t>
    </w:r>
    <w:r w:rsidR="00CF3744" w:rsidRPr="00321631">
      <w:t>1</w:t>
    </w:r>
    <w:r w:rsidR="00A71D50">
      <w:t>-</w:t>
    </w:r>
    <w:r w:rsidR="00A71D50" w:rsidRPr="00A71D50">
      <w:fldChar w:fldCharType="begin"/>
    </w:r>
    <w:r w:rsidR="00A71D50" w:rsidRPr="00A71D50">
      <w:instrText xml:space="preserve"> PAGE   \* MERGEFORMAT </w:instrText>
    </w:r>
    <w:r w:rsidR="00A71D50" w:rsidRPr="00A71D50">
      <w:fldChar w:fldCharType="separate"/>
    </w:r>
    <w:r w:rsidR="004A062E">
      <w:rPr>
        <w:noProof/>
      </w:rPr>
      <w:t>2</w:t>
    </w:r>
    <w:r w:rsidR="00A71D50" w:rsidRPr="00A71D50">
      <w:rPr>
        <w:noProof/>
      </w:rPr>
      <w:fldChar w:fldCharType="end"/>
    </w:r>
    <w:r w:rsidR="00A71D50" w:rsidRPr="00A71D50">
      <w:ptab w:relativeTo="margin" w:alignment="right" w:leader="none"/>
    </w:r>
    <w:r w:rsidR="00A71D50">
      <w:t xml:space="preserve">0609 App F </w:t>
    </w:r>
    <w:proofErr w:type="spellStart"/>
    <w:r w:rsidR="00A71D50">
      <w:t>Att</w:t>
    </w:r>
    <w:proofErr w:type="spellEnd"/>
    <w:r w:rsidR="00A71D50">
      <w:t xml:space="preserve">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48C2F" w14:textId="77777777" w:rsidR="00B80431" w:rsidRDefault="00B80431">
      <w:r>
        <w:separator/>
      </w:r>
    </w:p>
  </w:footnote>
  <w:footnote w:type="continuationSeparator" w:id="0">
    <w:p w14:paraId="7AAEBA79" w14:textId="77777777" w:rsidR="00B80431" w:rsidRDefault="00B80431">
      <w:r>
        <w:continuationSeparator/>
      </w:r>
    </w:p>
  </w:footnote>
  <w:footnote w:type="continuationNotice" w:id="1">
    <w:p w14:paraId="2B862AF0" w14:textId="77777777" w:rsidR="00B80431" w:rsidRDefault="00B80431"/>
  </w:footnote>
  <w:footnote w:id="2">
    <w:p w14:paraId="3D3D007F" w14:textId="25C28ABB" w:rsidR="00C438D8" w:rsidRPr="00BA6533" w:rsidRDefault="007C03C2" w:rsidP="00BA6533">
      <w:pPr>
        <w:pStyle w:val="FootnoteText"/>
      </w:pPr>
      <w:r>
        <w:rPr>
          <w:rStyle w:val="FootnoteReference"/>
          <w:rFonts w:cs="Arial"/>
          <w:szCs w:val="22"/>
          <w:vertAlign w:val="superscript"/>
        </w:rPr>
        <w:footnoteRef/>
      </w:r>
      <w:r>
        <w:t xml:space="preserve"> </w:t>
      </w:r>
      <w:r w:rsidRPr="00BA6533">
        <w:t xml:space="preserve">Safe conditions were obtained from list of conditions in subsection 3-3.2 in NFPA 51B, “Standard for Fire Prevention </w:t>
      </w:r>
      <w:r w:rsidR="00D4534F" w:rsidRPr="00BA6533">
        <w:t>during</w:t>
      </w:r>
      <w:r w:rsidRPr="00BA6533">
        <w:t xml:space="preserve"> Welding, Cutting, and Other Hot Work,” </w:t>
      </w:r>
      <w:ins w:id="18" w:author="Author">
        <w:r w:rsidR="009B1B1C" w:rsidRPr="00BA6533">
          <w:t>2024</w:t>
        </w:r>
      </w:ins>
      <w:r w:rsidRPr="00BA6533">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29E95DE"/>
    <w:lvl w:ilvl="0">
      <w:start w:val="1"/>
      <w:numFmt w:val="bullet"/>
      <w:pStyle w:val="ListBullet3"/>
      <w:lvlText w:val="○"/>
      <w:lvlJc w:val="left"/>
      <w:pPr>
        <w:ind w:left="1080" w:hanging="360"/>
      </w:pPr>
      <w:rPr>
        <w:rFonts w:ascii="Arial" w:hAnsi="Arial" w:cs="Arial" w:hint="default"/>
        <w:color w:val="auto"/>
        <w:sz w:val="24"/>
        <w:szCs w:val="24"/>
      </w:rPr>
    </w:lvl>
  </w:abstractNum>
  <w:abstractNum w:abstractNumId="1" w15:restartNumberingAfterBreak="0">
    <w:nsid w:val="FFFFFF83"/>
    <w:multiLevelType w:val="singleLevel"/>
    <w:tmpl w:val="E27C674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000001"/>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2"/>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4" w15:restartNumberingAfterBreak="0">
    <w:nsid w:val="00000003"/>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5" w15:restartNumberingAfterBreak="0">
    <w:nsid w:val="00000004"/>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6" w15:restartNumberingAfterBreak="0">
    <w:nsid w:val="00000005"/>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0000006"/>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8" w15:restartNumberingAfterBreak="0">
    <w:nsid w:val="00000007"/>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9" w15:restartNumberingAfterBreak="0">
    <w:nsid w:val="00000008"/>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0" w15:restartNumberingAfterBreak="0">
    <w:nsid w:val="00000009"/>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11" w15:restartNumberingAfterBreak="0">
    <w:nsid w:val="0000000A"/>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2" w15:restartNumberingAfterBreak="0">
    <w:nsid w:val="0000000B"/>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3" w15:restartNumberingAfterBreak="0">
    <w:nsid w:val="0000000C"/>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4" w15:restartNumberingAfterBreak="0">
    <w:nsid w:val="0000000D"/>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5" w15:restartNumberingAfterBreak="0">
    <w:nsid w:val="0000000E"/>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6" w15:restartNumberingAfterBreak="0">
    <w:nsid w:val="0000000F"/>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7" w15:restartNumberingAfterBreak="0">
    <w:nsid w:val="00000010"/>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8" w15:restartNumberingAfterBreak="0">
    <w:nsid w:val="00000011"/>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9" w15:restartNumberingAfterBreak="0">
    <w:nsid w:val="00000012"/>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0" w15:restartNumberingAfterBreak="0">
    <w:nsid w:val="00000013"/>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21" w15:restartNumberingAfterBreak="0">
    <w:nsid w:val="00000014"/>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2" w15:restartNumberingAfterBreak="0">
    <w:nsid w:val="00000015"/>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23" w15:restartNumberingAfterBreak="0">
    <w:nsid w:val="00000016"/>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4" w15:restartNumberingAfterBreak="0">
    <w:nsid w:val="00000017"/>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25" w15:restartNumberingAfterBreak="0">
    <w:nsid w:val="00000018"/>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6" w15:restartNumberingAfterBreak="0">
    <w:nsid w:val="00000019"/>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27" w15:restartNumberingAfterBreak="0">
    <w:nsid w:val="0000001A"/>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8" w15:restartNumberingAfterBreak="0">
    <w:nsid w:val="0000001B"/>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29" w15:restartNumberingAfterBreak="0">
    <w:nsid w:val="0000001C"/>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0" w15:restartNumberingAfterBreak="0">
    <w:nsid w:val="0000001D"/>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31" w15:restartNumberingAfterBreak="0">
    <w:nsid w:val="0000001E"/>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2" w15:restartNumberingAfterBreak="0">
    <w:nsid w:val="0000001F"/>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33" w15:restartNumberingAfterBreak="0">
    <w:nsid w:val="00000020"/>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4" w15:restartNumberingAfterBreak="0">
    <w:nsid w:val="00000021"/>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5" w15:restartNumberingAfterBreak="0">
    <w:nsid w:val="00000022"/>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6" w15:restartNumberingAfterBreak="0">
    <w:nsid w:val="00000023"/>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37" w15:restartNumberingAfterBreak="0">
    <w:nsid w:val="00000024"/>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8" w15:restartNumberingAfterBreak="0">
    <w:nsid w:val="00000025"/>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39" w15:restartNumberingAfterBreak="0">
    <w:nsid w:val="00000026"/>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0" w15:restartNumberingAfterBreak="0">
    <w:nsid w:val="00000027"/>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41" w15:restartNumberingAfterBreak="0">
    <w:nsid w:val="00000028"/>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2" w15:restartNumberingAfterBreak="0">
    <w:nsid w:val="00000029"/>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3" w15:restartNumberingAfterBreak="0">
    <w:nsid w:val="0000002A"/>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4" w15:restartNumberingAfterBreak="0">
    <w:nsid w:val="00567FC7"/>
    <w:multiLevelType w:val="hybridMultilevel"/>
    <w:tmpl w:val="11485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8BB121A"/>
    <w:multiLevelType w:val="hybridMultilevel"/>
    <w:tmpl w:val="1DDE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B8229BB"/>
    <w:multiLevelType w:val="hybridMultilevel"/>
    <w:tmpl w:val="A07A06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3A60561"/>
    <w:multiLevelType w:val="hybridMultilevel"/>
    <w:tmpl w:val="2E26C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8E4295B"/>
    <w:multiLevelType w:val="hybridMultilevel"/>
    <w:tmpl w:val="8848C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9C26967"/>
    <w:multiLevelType w:val="hybridMultilevel"/>
    <w:tmpl w:val="31DE5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E443E26"/>
    <w:multiLevelType w:val="hybridMultilevel"/>
    <w:tmpl w:val="0F4C3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7800487"/>
    <w:multiLevelType w:val="hybridMultilevel"/>
    <w:tmpl w:val="98E03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FF62882"/>
    <w:multiLevelType w:val="hybridMultilevel"/>
    <w:tmpl w:val="62F83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0014155"/>
    <w:multiLevelType w:val="hybridMultilevel"/>
    <w:tmpl w:val="14041BE2"/>
    <w:lvl w:ilvl="0" w:tplc="04090001">
      <w:start w:val="1"/>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0944868"/>
    <w:multiLevelType w:val="hybridMultilevel"/>
    <w:tmpl w:val="08469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7FC75F5"/>
    <w:multiLevelType w:val="hybridMultilevel"/>
    <w:tmpl w:val="EE34C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E102679"/>
    <w:multiLevelType w:val="hybridMultilevel"/>
    <w:tmpl w:val="DD9A0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4BE6AB8"/>
    <w:multiLevelType w:val="hybridMultilevel"/>
    <w:tmpl w:val="5560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5D95C1D"/>
    <w:multiLevelType w:val="hybridMultilevel"/>
    <w:tmpl w:val="C8C4B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DE22F22"/>
    <w:multiLevelType w:val="hybridMultilevel"/>
    <w:tmpl w:val="BBC4F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A9F402B"/>
    <w:multiLevelType w:val="hybridMultilevel"/>
    <w:tmpl w:val="A15E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466756"/>
    <w:multiLevelType w:val="hybridMultilevel"/>
    <w:tmpl w:val="51CEB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F06556"/>
    <w:multiLevelType w:val="hybridMultilevel"/>
    <w:tmpl w:val="C7A49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89157B1"/>
    <w:multiLevelType w:val="hybridMultilevel"/>
    <w:tmpl w:val="5CF0E958"/>
    <w:lvl w:ilvl="0" w:tplc="7F94B34C">
      <w:start w:val="1"/>
      <w:numFmt w:val="decimal"/>
      <w:pStyle w:val="Title2"/>
      <w:lvlText w:val="02.0%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CF7725A"/>
    <w:multiLevelType w:val="hybridMultilevel"/>
    <w:tmpl w:val="7040A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2770738">
    <w:abstractNumId w:val="53"/>
  </w:num>
  <w:num w:numId="2" w16cid:durableId="1828470450">
    <w:abstractNumId w:val="47"/>
  </w:num>
  <w:num w:numId="3" w16cid:durableId="2059429001">
    <w:abstractNumId w:val="49"/>
  </w:num>
  <w:num w:numId="4" w16cid:durableId="1749031704">
    <w:abstractNumId w:val="44"/>
  </w:num>
  <w:num w:numId="5" w16cid:durableId="483473516">
    <w:abstractNumId w:val="55"/>
  </w:num>
  <w:num w:numId="6" w16cid:durableId="1271740954">
    <w:abstractNumId w:val="58"/>
  </w:num>
  <w:num w:numId="7" w16cid:durableId="149903028">
    <w:abstractNumId w:val="61"/>
  </w:num>
  <w:num w:numId="8" w16cid:durableId="319115138">
    <w:abstractNumId w:val="46"/>
  </w:num>
  <w:num w:numId="9" w16cid:durableId="1043166975">
    <w:abstractNumId w:val="56"/>
  </w:num>
  <w:num w:numId="10" w16cid:durableId="1812861486">
    <w:abstractNumId w:val="51"/>
  </w:num>
  <w:num w:numId="11" w16cid:durableId="746538143">
    <w:abstractNumId w:val="52"/>
  </w:num>
  <w:num w:numId="12" w16cid:durableId="1659071601">
    <w:abstractNumId w:val="63"/>
  </w:num>
  <w:num w:numId="13" w16cid:durableId="562839674">
    <w:abstractNumId w:val="59"/>
  </w:num>
  <w:num w:numId="14" w16cid:durableId="1187989514">
    <w:abstractNumId w:val="64"/>
  </w:num>
  <w:num w:numId="15" w16cid:durableId="652876354">
    <w:abstractNumId w:val="50"/>
  </w:num>
  <w:num w:numId="16" w16cid:durableId="1744913331">
    <w:abstractNumId w:val="60"/>
  </w:num>
  <w:num w:numId="17" w16cid:durableId="1247494444">
    <w:abstractNumId w:val="45"/>
  </w:num>
  <w:num w:numId="18" w16cid:durableId="1297416662">
    <w:abstractNumId w:val="54"/>
  </w:num>
  <w:num w:numId="19" w16cid:durableId="1639263381">
    <w:abstractNumId w:val="48"/>
  </w:num>
  <w:num w:numId="20" w16cid:durableId="851533668">
    <w:abstractNumId w:val="57"/>
  </w:num>
  <w:num w:numId="21" w16cid:durableId="1839615246">
    <w:abstractNumId w:val="62"/>
  </w:num>
  <w:num w:numId="22" w16cid:durableId="395738910">
    <w:abstractNumId w:val="1"/>
  </w:num>
  <w:num w:numId="23" w16cid:durableId="1914854375">
    <w:abstractNumId w:val="0"/>
  </w:num>
  <w:num w:numId="24" w16cid:durableId="185754395">
    <w:abstractNumId w:val="1"/>
  </w:num>
  <w:num w:numId="25" w16cid:durableId="1916477628">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hideSpellingErrors/>
  <w:hideGrammatical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6E7"/>
    <w:rsid w:val="00003117"/>
    <w:rsid w:val="00003F60"/>
    <w:rsid w:val="00004471"/>
    <w:rsid w:val="0000465B"/>
    <w:rsid w:val="00015696"/>
    <w:rsid w:val="00016DCB"/>
    <w:rsid w:val="00020CF0"/>
    <w:rsid w:val="00025228"/>
    <w:rsid w:val="000259D4"/>
    <w:rsid w:val="000261DF"/>
    <w:rsid w:val="00046F4F"/>
    <w:rsid w:val="000470FB"/>
    <w:rsid w:val="000573F6"/>
    <w:rsid w:val="000666A5"/>
    <w:rsid w:val="00073F01"/>
    <w:rsid w:val="00077292"/>
    <w:rsid w:val="00092CC0"/>
    <w:rsid w:val="00093FBD"/>
    <w:rsid w:val="000B5767"/>
    <w:rsid w:val="000C2563"/>
    <w:rsid w:val="000C32F1"/>
    <w:rsid w:val="000D1EC5"/>
    <w:rsid w:val="000D5682"/>
    <w:rsid w:val="000F1945"/>
    <w:rsid w:val="000F733D"/>
    <w:rsid w:val="0010202D"/>
    <w:rsid w:val="00102F43"/>
    <w:rsid w:val="00110A9F"/>
    <w:rsid w:val="00111ADC"/>
    <w:rsid w:val="001132DD"/>
    <w:rsid w:val="00126447"/>
    <w:rsid w:val="001323D0"/>
    <w:rsid w:val="0013499D"/>
    <w:rsid w:val="0013574D"/>
    <w:rsid w:val="00135BC8"/>
    <w:rsid w:val="00141F5F"/>
    <w:rsid w:val="001532ED"/>
    <w:rsid w:val="00163AB6"/>
    <w:rsid w:val="00165362"/>
    <w:rsid w:val="00167569"/>
    <w:rsid w:val="00167C9F"/>
    <w:rsid w:val="0017385B"/>
    <w:rsid w:val="00180EEE"/>
    <w:rsid w:val="0018228F"/>
    <w:rsid w:val="00183A1D"/>
    <w:rsid w:val="00185855"/>
    <w:rsid w:val="00186322"/>
    <w:rsid w:val="001877C8"/>
    <w:rsid w:val="00194060"/>
    <w:rsid w:val="00196D09"/>
    <w:rsid w:val="001A2610"/>
    <w:rsid w:val="001A3BD9"/>
    <w:rsid w:val="001A4314"/>
    <w:rsid w:val="001A630F"/>
    <w:rsid w:val="001B23E7"/>
    <w:rsid w:val="001B4BEC"/>
    <w:rsid w:val="001C1F14"/>
    <w:rsid w:val="001C6518"/>
    <w:rsid w:val="001E2AB0"/>
    <w:rsid w:val="002006D6"/>
    <w:rsid w:val="00207FF1"/>
    <w:rsid w:val="00217AAF"/>
    <w:rsid w:val="00225C49"/>
    <w:rsid w:val="00226676"/>
    <w:rsid w:val="002272D3"/>
    <w:rsid w:val="002304D3"/>
    <w:rsid w:val="00236A23"/>
    <w:rsid w:val="00262C29"/>
    <w:rsid w:val="00267841"/>
    <w:rsid w:val="00271881"/>
    <w:rsid w:val="00274D8A"/>
    <w:rsid w:val="0029183F"/>
    <w:rsid w:val="002971BA"/>
    <w:rsid w:val="002B0026"/>
    <w:rsid w:val="002B185B"/>
    <w:rsid w:val="002C18A7"/>
    <w:rsid w:val="002C18D2"/>
    <w:rsid w:val="002E2B71"/>
    <w:rsid w:val="002E38D2"/>
    <w:rsid w:val="002E52D8"/>
    <w:rsid w:val="002E7534"/>
    <w:rsid w:val="00304566"/>
    <w:rsid w:val="00307B7D"/>
    <w:rsid w:val="00312334"/>
    <w:rsid w:val="00321631"/>
    <w:rsid w:val="003231FE"/>
    <w:rsid w:val="0033315F"/>
    <w:rsid w:val="00337963"/>
    <w:rsid w:val="00340B34"/>
    <w:rsid w:val="00346547"/>
    <w:rsid w:val="00350BFA"/>
    <w:rsid w:val="00356F68"/>
    <w:rsid w:val="00365287"/>
    <w:rsid w:val="00371732"/>
    <w:rsid w:val="003722F3"/>
    <w:rsid w:val="00373298"/>
    <w:rsid w:val="00380B43"/>
    <w:rsid w:val="00381672"/>
    <w:rsid w:val="00383E22"/>
    <w:rsid w:val="00385F74"/>
    <w:rsid w:val="00390E5E"/>
    <w:rsid w:val="003C4650"/>
    <w:rsid w:val="003C5034"/>
    <w:rsid w:val="003C6FF1"/>
    <w:rsid w:val="003D06DA"/>
    <w:rsid w:val="003D408F"/>
    <w:rsid w:val="003D4C36"/>
    <w:rsid w:val="003D74FB"/>
    <w:rsid w:val="003E0A00"/>
    <w:rsid w:val="003E2FC3"/>
    <w:rsid w:val="003F36AD"/>
    <w:rsid w:val="0041002D"/>
    <w:rsid w:val="004312DF"/>
    <w:rsid w:val="0043785C"/>
    <w:rsid w:val="004541E0"/>
    <w:rsid w:val="00456073"/>
    <w:rsid w:val="004579D6"/>
    <w:rsid w:val="00463850"/>
    <w:rsid w:val="00465D98"/>
    <w:rsid w:val="004715B5"/>
    <w:rsid w:val="00471AED"/>
    <w:rsid w:val="0047350C"/>
    <w:rsid w:val="0048083A"/>
    <w:rsid w:val="00481EDA"/>
    <w:rsid w:val="0048579C"/>
    <w:rsid w:val="004906D1"/>
    <w:rsid w:val="00490DCE"/>
    <w:rsid w:val="0049483F"/>
    <w:rsid w:val="0049500F"/>
    <w:rsid w:val="004A062E"/>
    <w:rsid w:val="004A21FB"/>
    <w:rsid w:val="004A42D1"/>
    <w:rsid w:val="004B160E"/>
    <w:rsid w:val="004B7AB7"/>
    <w:rsid w:val="004C0D2E"/>
    <w:rsid w:val="004C144E"/>
    <w:rsid w:val="004C379A"/>
    <w:rsid w:val="004C4D51"/>
    <w:rsid w:val="004D0C67"/>
    <w:rsid w:val="004D525D"/>
    <w:rsid w:val="004E58C5"/>
    <w:rsid w:val="004F4B29"/>
    <w:rsid w:val="004F7960"/>
    <w:rsid w:val="005060BB"/>
    <w:rsid w:val="0051125D"/>
    <w:rsid w:val="005414CD"/>
    <w:rsid w:val="00543C3E"/>
    <w:rsid w:val="00556699"/>
    <w:rsid w:val="005573C4"/>
    <w:rsid w:val="00563AAD"/>
    <w:rsid w:val="00567D60"/>
    <w:rsid w:val="00572CB9"/>
    <w:rsid w:val="00573451"/>
    <w:rsid w:val="00581223"/>
    <w:rsid w:val="00581A3F"/>
    <w:rsid w:val="0058774F"/>
    <w:rsid w:val="00593A54"/>
    <w:rsid w:val="005A01E0"/>
    <w:rsid w:val="005B16F6"/>
    <w:rsid w:val="005B5CCD"/>
    <w:rsid w:val="005B7ACD"/>
    <w:rsid w:val="005C1132"/>
    <w:rsid w:val="005E1302"/>
    <w:rsid w:val="005E4A0E"/>
    <w:rsid w:val="005E6F16"/>
    <w:rsid w:val="005F461D"/>
    <w:rsid w:val="005F5F88"/>
    <w:rsid w:val="00602F50"/>
    <w:rsid w:val="00613246"/>
    <w:rsid w:val="0061521E"/>
    <w:rsid w:val="00630C97"/>
    <w:rsid w:val="00632332"/>
    <w:rsid w:val="006324B0"/>
    <w:rsid w:val="00634B10"/>
    <w:rsid w:val="00634CB2"/>
    <w:rsid w:val="00634E33"/>
    <w:rsid w:val="0063760A"/>
    <w:rsid w:val="006416E7"/>
    <w:rsid w:val="00643BA0"/>
    <w:rsid w:val="00650B77"/>
    <w:rsid w:val="006552C1"/>
    <w:rsid w:val="00655A34"/>
    <w:rsid w:val="00662F49"/>
    <w:rsid w:val="00672A3E"/>
    <w:rsid w:val="006A162E"/>
    <w:rsid w:val="006C3EA8"/>
    <w:rsid w:val="006C595A"/>
    <w:rsid w:val="006E11B8"/>
    <w:rsid w:val="006E4274"/>
    <w:rsid w:val="006F6CE2"/>
    <w:rsid w:val="006F7434"/>
    <w:rsid w:val="006F7B5B"/>
    <w:rsid w:val="00704489"/>
    <w:rsid w:val="007057FE"/>
    <w:rsid w:val="0072123A"/>
    <w:rsid w:val="007231DE"/>
    <w:rsid w:val="0072553E"/>
    <w:rsid w:val="007267E0"/>
    <w:rsid w:val="00726C1E"/>
    <w:rsid w:val="00730752"/>
    <w:rsid w:val="00736308"/>
    <w:rsid w:val="00740F8C"/>
    <w:rsid w:val="00741821"/>
    <w:rsid w:val="00741EF4"/>
    <w:rsid w:val="007560F2"/>
    <w:rsid w:val="00761B96"/>
    <w:rsid w:val="00765505"/>
    <w:rsid w:val="00767E94"/>
    <w:rsid w:val="007749F0"/>
    <w:rsid w:val="0078008C"/>
    <w:rsid w:val="00783751"/>
    <w:rsid w:val="00786910"/>
    <w:rsid w:val="0078700F"/>
    <w:rsid w:val="007930B3"/>
    <w:rsid w:val="007A0E9B"/>
    <w:rsid w:val="007B3ABF"/>
    <w:rsid w:val="007C03C2"/>
    <w:rsid w:val="007C1470"/>
    <w:rsid w:val="007C546F"/>
    <w:rsid w:val="007D13CB"/>
    <w:rsid w:val="007D1685"/>
    <w:rsid w:val="007D2565"/>
    <w:rsid w:val="007E123E"/>
    <w:rsid w:val="007F6156"/>
    <w:rsid w:val="00802898"/>
    <w:rsid w:val="00803B83"/>
    <w:rsid w:val="00807034"/>
    <w:rsid w:val="00816135"/>
    <w:rsid w:val="008307F3"/>
    <w:rsid w:val="008407D4"/>
    <w:rsid w:val="008409CA"/>
    <w:rsid w:val="00845549"/>
    <w:rsid w:val="008512ED"/>
    <w:rsid w:val="00851BB5"/>
    <w:rsid w:val="008606DF"/>
    <w:rsid w:val="0086371B"/>
    <w:rsid w:val="00867BE5"/>
    <w:rsid w:val="00870219"/>
    <w:rsid w:val="00871306"/>
    <w:rsid w:val="0087246E"/>
    <w:rsid w:val="00874E72"/>
    <w:rsid w:val="00875A2A"/>
    <w:rsid w:val="00881B79"/>
    <w:rsid w:val="00887CB9"/>
    <w:rsid w:val="008920EA"/>
    <w:rsid w:val="00893A8E"/>
    <w:rsid w:val="008A1FCB"/>
    <w:rsid w:val="008A2541"/>
    <w:rsid w:val="008A516D"/>
    <w:rsid w:val="008A67A1"/>
    <w:rsid w:val="008A706B"/>
    <w:rsid w:val="008B16BE"/>
    <w:rsid w:val="008B1FEC"/>
    <w:rsid w:val="008B3679"/>
    <w:rsid w:val="008D6AC5"/>
    <w:rsid w:val="008E2BEE"/>
    <w:rsid w:val="008E2CB8"/>
    <w:rsid w:val="008E44A8"/>
    <w:rsid w:val="008F1716"/>
    <w:rsid w:val="008F2796"/>
    <w:rsid w:val="00900863"/>
    <w:rsid w:val="00903A66"/>
    <w:rsid w:val="00904B37"/>
    <w:rsid w:val="00910DBA"/>
    <w:rsid w:val="00925B39"/>
    <w:rsid w:val="009264B2"/>
    <w:rsid w:val="00932F0F"/>
    <w:rsid w:val="0093334D"/>
    <w:rsid w:val="009342CB"/>
    <w:rsid w:val="00934A4F"/>
    <w:rsid w:val="00936D98"/>
    <w:rsid w:val="009475AB"/>
    <w:rsid w:val="0094772D"/>
    <w:rsid w:val="00952704"/>
    <w:rsid w:val="00961200"/>
    <w:rsid w:val="00966692"/>
    <w:rsid w:val="0097018D"/>
    <w:rsid w:val="009743BF"/>
    <w:rsid w:val="00977D1A"/>
    <w:rsid w:val="00981B99"/>
    <w:rsid w:val="00990527"/>
    <w:rsid w:val="00991A77"/>
    <w:rsid w:val="009A0F27"/>
    <w:rsid w:val="009A133C"/>
    <w:rsid w:val="009A305F"/>
    <w:rsid w:val="009B1B1C"/>
    <w:rsid w:val="009B3ED0"/>
    <w:rsid w:val="009B412F"/>
    <w:rsid w:val="009C1D7C"/>
    <w:rsid w:val="009C28D4"/>
    <w:rsid w:val="009D3A39"/>
    <w:rsid w:val="009D7A22"/>
    <w:rsid w:val="009E4CCE"/>
    <w:rsid w:val="009E6DC3"/>
    <w:rsid w:val="009F2FBD"/>
    <w:rsid w:val="009F5579"/>
    <w:rsid w:val="00A0095B"/>
    <w:rsid w:val="00A10686"/>
    <w:rsid w:val="00A17887"/>
    <w:rsid w:val="00A20756"/>
    <w:rsid w:val="00A3248B"/>
    <w:rsid w:val="00A406F2"/>
    <w:rsid w:val="00A42E67"/>
    <w:rsid w:val="00A43735"/>
    <w:rsid w:val="00A45806"/>
    <w:rsid w:val="00A47686"/>
    <w:rsid w:val="00A54675"/>
    <w:rsid w:val="00A60316"/>
    <w:rsid w:val="00A604A8"/>
    <w:rsid w:val="00A605E3"/>
    <w:rsid w:val="00A60BAC"/>
    <w:rsid w:val="00A65835"/>
    <w:rsid w:val="00A715ED"/>
    <w:rsid w:val="00A71D50"/>
    <w:rsid w:val="00A755C3"/>
    <w:rsid w:val="00A76042"/>
    <w:rsid w:val="00A83AF2"/>
    <w:rsid w:val="00AA32A6"/>
    <w:rsid w:val="00AA5B24"/>
    <w:rsid w:val="00AA6647"/>
    <w:rsid w:val="00AA7798"/>
    <w:rsid w:val="00AB3F85"/>
    <w:rsid w:val="00AB7360"/>
    <w:rsid w:val="00AC3683"/>
    <w:rsid w:val="00AC7086"/>
    <w:rsid w:val="00AD7222"/>
    <w:rsid w:val="00AF1D39"/>
    <w:rsid w:val="00AF4822"/>
    <w:rsid w:val="00B04177"/>
    <w:rsid w:val="00B06E70"/>
    <w:rsid w:val="00B10B6F"/>
    <w:rsid w:val="00B14D8A"/>
    <w:rsid w:val="00B21EDF"/>
    <w:rsid w:val="00B22FFA"/>
    <w:rsid w:val="00B3188D"/>
    <w:rsid w:val="00B34119"/>
    <w:rsid w:val="00B34F2E"/>
    <w:rsid w:val="00B3502E"/>
    <w:rsid w:val="00B4590E"/>
    <w:rsid w:val="00B519F5"/>
    <w:rsid w:val="00B51B36"/>
    <w:rsid w:val="00B56D75"/>
    <w:rsid w:val="00B73C44"/>
    <w:rsid w:val="00B76645"/>
    <w:rsid w:val="00B80431"/>
    <w:rsid w:val="00B83DB8"/>
    <w:rsid w:val="00B9209E"/>
    <w:rsid w:val="00B94F56"/>
    <w:rsid w:val="00B958DF"/>
    <w:rsid w:val="00BA238F"/>
    <w:rsid w:val="00BA6533"/>
    <w:rsid w:val="00BA6C4D"/>
    <w:rsid w:val="00BB6007"/>
    <w:rsid w:val="00BC0FD5"/>
    <w:rsid w:val="00BC1717"/>
    <w:rsid w:val="00BC1D97"/>
    <w:rsid w:val="00BC7EDC"/>
    <w:rsid w:val="00BD35DA"/>
    <w:rsid w:val="00BE1759"/>
    <w:rsid w:val="00BE1A18"/>
    <w:rsid w:val="00BF13F7"/>
    <w:rsid w:val="00BF26BC"/>
    <w:rsid w:val="00BF652F"/>
    <w:rsid w:val="00C03EBC"/>
    <w:rsid w:val="00C10BBA"/>
    <w:rsid w:val="00C11D27"/>
    <w:rsid w:val="00C1223A"/>
    <w:rsid w:val="00C13883"/>
    <w:rsid w:val="00C254A6"/>
    <w:rsid w:val="00C32929"/>
    <w:rsid w:val="00C33757"/>
    <w:rsid w:val="00C42DCD"/>
    <w:rsid w:val="00C438D8"/>
    <w:rsid w:val="00C43C4E"/>
    <w:rsid w:val="00C4689A"/>
    <w:rsid w:val="00C4730C"/>
    <w:rsid w:val="00C540CD"/>
    <w:rsid w:val="00C54EAC"/>
    <w:rsid w:val="00C57A43"/>
    <w:rsid w:val="00C77BA0"/>
    <w:rsid w:val="00C96E1F"/>
    <w:rsid w:val="00CB17B0"/>
    <w:rsid w:val="00CC3336"/>
    <w:rsid w:val="00CC5B72"/>
    <w:rsid w:val="00CC6D42"/>
    <w:rsid w:val="00CD2601"/>
    <w:rsid w:val="00CD6F40"/>
    <w:rsid w:val="00CF3744"/>
    <w:rsid w:val="00D006CC"/>
    <w:rsid w:val="00D00C27"/>
    <w:rsid w:val="00D068C4"/>
    <w:rsid w:val="00D1086E"/>
    <w:rsid w:val="00D14D97"/>
    <w:rsid w:val="00D17869"/>
    <w:rsid w:val="00D25A97"/>
    <w:rsid w:val="00D33645"/>
    <w:rsid w:val="00D36A17"/>
    <w:rsid w:val="00D437BF"/>
    <w:rsid w:val="00D448E0"/>
    <w:rsid w:val="00D45155"/>
    <w:rsid w:val="00D4534F"/>
    <w:rsid w:val="00D466AD"/>
    <w:rsid w:val="00D51708"/>
    <w:rsid w:val="00D5622D"/>
    <w:rsid w:val="00D66A72"/>
    <w:rsid w:val="00D75DEE"/>
    <w:rsid w:val="00D8017D"/>
    <w:rsid w:val="00D832CD"/>
    <w:rsid w:val="00D8428D"/>
    <w:rsid w:val="00D862F7"/>
    <w:rsid w:val="00D879AF"/>
    <w:rsid w:val="00D92D4B"/>
    <w:rsid w:val="00D93D48"/>
    <w:rsid w:val="00D95685"/>
    <w:rsid w:val="00D9690B"/>
    <w:rsid w:val="00D96A71"/>
    <w:rsid w:val="00DA260D"/>
    <w:rsid w:val="00DA46A0"/>
    <w:rsid w:val="00DD4677"/>
    <w:rsid w:val="00DF121D"/>
    <w:rsid w:val="00E04FDB"/>
    <w:rsid w:val="00E10C9F"/>
    <w:rsid w:val="00E2464B"/>
    <w:rsid w:val="00E24B2F"/>
    <w:rsid w:val="00E31634"/>
    <w:rsid w:val="00E31831"/>
    <w:rsid w:val="00E323D5"/>
    <w:rsid w:val="00E33C66"/>
    <w:rsid w:val="00E37D5B"/>
    <w:rsid w:val="00E418E9"/>
    <w:rsid w:val="00E41FE6"/>
    <w:rsid w:val="00E42AA3"/>
    <w:rsid w:val="00E44FC5"/>
    <w:rsid w:val="00E47DB0"/>
    <w:rsid w:val="00E508FC"/>
    <w:rsid w:val="00E574C8"/>
    <w:rsid w:val="00E579E9"/>
    <w:rsid w:val="00E6406E"/>
    <w:rsid w:val="00E6727E"/>
    <w:rsid w:val="00E76C09"/>
    <w:rsid w:val="00E811E8"/>
    <w:rsid w:val="00E85BA1"/>
    <w:rsid w:val="00E87AEC"/>
    <w:rsid w:val="00E87C5F"/>
    <w:rsid w:val="00E92CB6"/>
    <w:rsid w:val="00EB0FC8"/>
    <w:rsid w:val="00EB1683"/>
    <w:rsid w:val="00EB616D"/>
    <w:rsid w:val="00EB6576"/>
    <w:rsid w:val="00EC1998"/>
    <w:rsid w:val="00EC4E03"/>
    <w:rsid w:val="00EC66AF"/>
    <w:rsid w:val="00EC67CC"/>
    <w:rsid w:val="00ED4E03"/>
    <w:rsid w:val="00ED65FA"/>
    <w:rsid w:val="00EE0DDF"/>
    <w:rsid w:val="00EE0DE9"/>
    <w:rsid w:val="00EE42C3"/>
    <w:rsid w:val="00EE63CB"/>
    <w:rsid w:val="00F0186A"/>
    <w:rsid w:val="00F0293B"/>
    <w:rsid w:val="00F02C6D"/>
    <w:rsid w:val="00F02DDD"/>
    <w:rsid w:val="00F134B8"/>
    <w:rsid w:val="00F1671B"/>
    <w:rsid w:val="00F21289"/>
    <w:rsid w:val="00F26964"/>
    <w:rsid w:val="00F31968"/>
    <w:rsid w:val="00F33486"/>
    <w:rsid w:val="00F45704"/>
    <w:rsid w:val="00F464BE"/>
    <w:rsid w:val="00F51AC2"/>
    <w:rsid w:val="00F54DDA"/>
    <w:rsid w:val="00F62D20"/>
    <w:rsid w:val="00F65218"/>
    <w:rsid w:val="00F6701D"/>
    <w:rsid w:val="00F67D2D"/>
    <w:rsid w:val="00F7364C"/>
    <w:rsid w:val="00F77437"/>
    <w:rsid w:val="00F81399"/>
    <w:rsid w:val="00F81B88"/>
    <w:rsid w:val="00F82C27"/>
    <w:rsid w:val="00F84299"/>
    <w:rsid w:val="00F94346"/>
    <w:rsid w:val="00FB38EE"/>
    <w:rsid w:val="00FB5DF9"/>
    <w:rsid w:val="00FC3B0B"/>
    <w:rsid w:val="00FC72D9"/>
    <w:rsid w:val="00FE288F"/>
    <w:rsid w:val="00FE4497"/>
    <w:rsid w:val="00FE56AC"/>
    <w:rsid w:val="00FF0420"/>
    <w:rsid w:val="02022181"/>
    <w:rsid w:val="03C8AA94"/>
    <w:rsid w:val="59496CA4"/>
    <w:rsid w:val="5E0B3D16"/>
    <w:rsid w:val="63F45B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C851EF"/>
  <w15:docId w15:val="{86E5C4F7-6490-4ACA-88AB-B77054C53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7B0"/>
    <w:pPr>
      <w:autoSpaceDE w:val="0"/>
      <w:autoSpaceDN w:val="0"/>
      <w:adjustRightInd w:val="0"/>
    </w:pPr>
    <w:rPr>
      <w:rFonts w:ascii="Arial" w:hAnsi="Arial"/>
      <w:sz w:val="22"/>
      <w:szCs w:val="24"/>
    </w:rPr>
  </w:style>
  <w:style w:type="paragraph" w:styleId="Heading1">
    <w:name w:val="heading 1"/>
    <w:next w:val="BodyText"/>
    <w:link w:val="Heading1Char"/>
    <w:qFormat/>
    <w:rsid w:val="009264B2"/>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CB17B0"/>
    <w:pPr>
      <w:keepNext/>
      <w:ind w:left="720" w:hanging="720"/>
      <w:outlineLvl w:val="1"/>
    </w:pPr>
    <w:rPr>
      <w:rFonts w:eastAsiaTheme="majorEastAsia" w:cstheme="majorBidi"/>
    </w:rPr>
  </w:style>
  <w:style w:type="paragraph" w:styleId="Heading3">
    <w:name w:val="heading 3"/>
    <w:basedOn w:val="Title3"/>
    <w:next w:val="BodyText"/>
    <w:link w:val="Heading3Char"/>
    <w:unhideWhenUsed/>
    <w:qFormat/>
    <w:rsid w:val="00163AB6"/>
    <w:pPr>
      <w:tabs>
        <w:tab w:val="left" w:pos="1080"/>
      </w:tabs>
      <w:spacing w:after="220"/>
      <w:ind w:left="1080" w:hanging="1080"/>
      <w:outlineLvl w:val="2"/>
    </w:pPr>
  </w:style>
  <w:style w:type="paragraph" w:styleId="Heading4">
    <w:name w:val="heading 4"/>
    <w:next w:val="BodyText"/>
    <w:link w:val="Heading4Char"/>
    <w:uiPriority w:val="9"/>
    <w:semiHidden/>
    <w:unhideWhenUsed/>
    <w:qFormat/>
    <w:rsid w:val="00CB17B0"/>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ind w:left="720" w:hanging="360"/>
    </w:pPr>
  </w:style>
  <w:style w:type="paragraph" w:customStyle="1" w:styleId="Level3">
    <w:name w:val="Level 3"/>
    <w:basedOn w:val="Normal"/>
    <w:pPr>
      <w:ind w:left="1440" w:hanging="360"/>
    </w:pPr>
  </w:style>
  <w:style w:type="paragraph" w:customStyle="1" w:styleId="Level5">
    <w:name w:val="Level 5"/>
    <w:basedOn w:val="Normal"/>
    <w:pPr>
      <w:ind w:left="2160" w:hanging="360"/>
    </w:pPr>
  </w:style>
  <w:style w:type="paragraph" w:customStyle="1" w:styleId="Level1">
    <w:name w:val="Level 1"/>
    <w:basedOn w:val="Normal"/>
    <w:pPr>
      <w:ind w:left="360" w:hanging="360"/>
    </w:pPr>
  </w:style>
  <w:style w:type="paragraph" w:customStyle="1" w:styleId="Level4">
    <w:name w:val="Level 4"/>
    <w:basedOn w:val="Normal"/>
    <w:pPr>
      <w:ind w:left="1440" w:hanging="360"/>
    </w:pPr>
  </w:style>
  <w:style w:type="character" w:customStyle="1" w:styleId="FootnoteRef">
    <w:name w:val="Footnote Ref"/>
    <w:rPr>
      <w:vertAlign w:val="superscript"/>
    </w:rPr>
  </w:style>
  <w:style w:type="paragraph" w:customStyle="1" w:styleId="FootnoteTex">
    <w:name w:val="Footnote Tex"/>
    <w:basedOn w:val="Normal"/>
  </w:style>
  <w:style w:type="paragraph" w:customStyle="1" w:styleId="Level6">
    <w:name w:val="Level 6"/>
    <w:basedOn w:val="Normal"/>
    <w:pPr>
      <w:ind w:left="2160" w:hanging="360"/>
    </w:pPr>
  </w:style>
  <w:style w:type="paragraph" w:styleId="DocumentMap">
    <w:name w:val="Document Map"/>
    <w:basedOn w:val="Normal"/>
    <w:semiHidden/>
    <w:rsid w:val="00AA7798"/>
    <w:pPr>
      <w:shd w:val="clear" w:color="auto" w:fill="000080"/>
    </w:pPr>
    <w:rPr>
      <w:rFonts w:ascii="Tahoma" w:hAnsi="Tahoma" w:cs="Tahoma"/>
      <w:sz w:val="20"/>
      <w:szCs w:val="20"/>
    </w:rPr>
  </w:style>
  <w:style w:type="paragraph" w:styleId="Header">
    <w:name w:val="header"/>
    <w:basedOn w:val="Normal"/>
    <w:rsid w:val="002E2B71"/>
    <w:pPr>
      <w:tabs>
        <w:tab w:val="center" w:pos="4320"/>
        <w:tab w:val="right" w:pos="8640"/>
      </w:tabs>
    </w:pPr>
  </w:style>
  <w:style w:type="paragraph" w:styleId="Footer">
    <w:name w:val="footer"/>
    <w:basedOn w:val="Normal"/>
    <w:link w:val="FooterChar"/>
    <w:uiPriority w:val="99"/>
    <w:rsid w:val="002E2B71"/>
    <w:pPr>
      <w:tabs>
        <w:tab w:val="center" w:pos="4320"/>
        <w:tab w:val="right" w:pos="8640"/>
      </w:tabs>
    </w:pPr>
  </w:style>
  <w:style w:type="character" w:styleId="PageNumber">
    <w:name w:val="page number"/>
    <w:basedOn w:val="DefaultParagraphFont"/>
    <w:rsid w:val="002E2B71"/>
  </w:style>
  <w:style w:type="paragraph" w:styleId="ListParagraph">
    <w:name w:val="List Paragraph"/>
    <w:basedOn w:val="Normal"/>
    <w:uiPriority w:val="34"/>
    <w:qFormat/>
    <w:rsid w:val="000C2563"/>
    <w:pPr>
      <w:ind w:left="720"/>
    </w:pPr>
  </w:style>
  <w:style w:type="paragraph" w:styleId="BalloonText">
    <w:name w:val="Balloon Text"/>
    <w:basedOn w:val="Normal"/>
    <w:link w:val="BalloonTextChar"/>
    <w:rsid w:val="00D437BF"/>
    <w:rPr>
      <w:rFonts w:ascii="Tahoma" w:hAnsi="Tahoma" w:cs="Tahoma"/>
      <w:sz w:val="16"/>
      <w:szCs w:val="16"/>
    </w:rPr>
  </w:style>
  <w:style w:type="character" w:customStyle="1" w:styleId="BalloonTextChar">
    <w:name w:val="Balloon Text Char"/>
    <w:link w:val="BalloonText"/>
    <w:rsid w:val="00D437BF"/>
    <w:rPr>
      <w:rFonts w:ascii="Tahoma" w:hAnsi="Tahoma" w:cs="Tahoma"/>
      <w:sz w:val="16"/>
      <w:szCs w:val="16"/>
    </w:rPr>
  </w:style>
  <w:style w:type="paragraph" w:styleId="FootnoteText">
    <w:name w:val="footnote text"/>
    <w:basedOn w:val="Normal"/>
    <w:link w:val="FootnoteTextChar"/>
    <w:rsid w:val="00390E5E"/>
    <w:rPr>
      <w:sz w:val="20"/>
      <w:szCs w:val="20"/>
    </w:rPr>
  </w:style>
  <w:style w:type="character" w:customStyle="1" w:styleId="FootnoteTextChar">
    <w:name w:val="Footnote Text Char"/>
    <w:link w:val="FootnoteText"/>
    <w:rsid w:val="00390E5E"/>
    <w:rPr>
      <w:rFonts w:ascii="Arial" w:hAnsi="Arial"/>
    </w:rPr>
  </w:style>
  <w:style w:type="character" w:styleId="CommentReference">
    <w:name w:val="annotation reference"/>
    <w:basedOn w:val="DefaultParagraphFont"/>
    <w:semiHidden/>
    <w:unhideWhenUsed/>
    <w:rsid w:val="00581A3F"/>
    <w:rPr>
      <w:sz w:val="16"/>
      <w:szCs w:val="16"/>
    </w:rPr>
  </w:style>
  <w:style w:type="paragraph" w:styleId="CommentText">
    <w:name w:val="annotation text"/>
    <w:basedOn w:val="Normal"/>
    <w:link w:val="CommentTextChar"/>
    <w:unhideWhenUsed/>
    <w:rsid w:val="00581A3F"/>
    <w:rPr>
      <w:sz w:val="20"/>
      <w:szCs w:val="20"/>
    </w:rPr>
  </w:style>
  <w:style w:type="character" w:customStyle="1" w:styleId="CommentTextChar">
    <w:name w:val="Comment Text Char"/>
    <w:basedOn w:val="DefaultParagraphFont"/>
    <w:link w:val="CommentText"/>
    <w:rsid w:val="00581A3F"/>
    <w:rPr>
      <w:rFonts w:ascii="Arial" w:hAnsi="Arial"/>
    </w:rPr>
  </w:style>
  <w:style w:type="paragraph" w:styleId="CommentSubject">
    <w:name w:val="annotation subject"/>
    <w:basedOn w:val="CommentText"/>
    <w:next w:val="CommentText"/>
    <w:link w:val="CommentSubjectChar"/>
    <w:semiHidden/>
    <w:unhideWhenUsed/>
    <w:rsid w:val="00581A3F"/>
    <w:rPr>
      <w:b/>
      <w:bCs/>
    </w:rPr>
  </w:style>
  <w:style w:type="character" w:customStyle="1" w:styleId="CommentSubjectChar">
    <w:name w:val="Comment Subject Char"/>
    <w:basedOn w:val="CommentTextChar"/>
    <w:link w:val="CommentSubject"/>
    <w:semiHidden/>
    <w:rsid w:val="00581A3F"/>
    <w:rPr>
      <w:rFonts w:ascii="Arial" w:hAnsi="Arial"/>
      <w:b/>
      <w:bCs/>
    </w:rPr>
  </w:style>
  <w:style w:type="character" w:customStyle="1" w:styleId="FooterChar">
    <w:name w:val="Footer Char"/>
    <w:link w:val="Footer"/>
    <w:uiPriority w:val="99"/>
    <w:rsid w:val="00456073"/>
    <w:rPr>
      <w:rFonts w:ascii="Arial" w:hAnsi="Arial"/>
      <w:sz w:val="24"/>
      <w:szCs w:val="24"/>
    </w:rPr>
  </w:style>
  <w:style w:type="paragraph" w:styleId="Revision">
    <w:name w:val="Revision"/>
    <w:hidden/>
    <w:uiPriority w:val="99"/>
    <w:semiHidden/>
    <w:rsid w:val="00EE0DDF"/>
    <w:rPr>
      <w:rFonts w:ascii="Arial" w:hAnsi="Arial"/>
      <w:sz w:val="24"/>
      <w:szCs w:val="24"/>
    </w:rPr>
  </w:style>
  <w:style w:type="character" w:customStyle="1" w:styleId="Heading1Char">
    <w:name w:val="Heading 1 Char"/>
    <w:basedOn w:val="DefaultParagraphFont"/>
    <w:link w:val="Heading1"/>
    <w:rsid w:val="009264B2"/>
    <w:rPr>
      <w:rFonts w:ascii="Arial" w:eastAsiaTheme="majorEastAsia" w:hAnsi="Arial" w:cstheme="majorBidi"/>
      <w:caps/>
      <w:sz w:val="22"/>
      <w:szCs w:val="22"/>
    </w:rPr>
  </w:style>
  <w:style w:type="paragraph" w:customStyle="1" w:styleId="Title2">
    <w:name w:val="Title 2"/>
    <w:basedOn w:val="Normal"/>
    <w:link w:val="Title2Char"/>
    <w:qFormat/>
    <w:rsid w:val="00F0186A"/>
    <w:pPr>
      <w:keepNext/>
      <w:keepLines/>
      <w:numPr>
        <w:numId w:val="12"/>
      </w:numPr>
      <w:outlineLvl w:val="0"/>
    </w:pPr>
    <w:rPr>
      <w:rFonts w:cs="Arial"/>
      <w:bCs/>
      <w:szCs w:val="22"/>
    </w:rPr>
  </w:style>
  <w:style w:type="character" w:customStyle="1" w:styleId="Title2Char">
    <w:name w:val="Title 2 Char"/>
    <w:basedOn w:val="DefaultParagraphFont"/>
    <w:link w:val="Title2"/>
    <w:rsid w:val="00F0186A"/>
    <w:rPr>
      <w:rFonts w:ascii="Arial" w:hAnsi="Arial" w:cs="Arial"/>
      <w:bCs/>
      <w:sz w:val="22"/>
      <w:szCs w:val="22"/>
    </w:rPr>
  </w:style>
  <w:style w:type="paragraph" w:styleId="Title">
    <w:name w:val="Title"/>
    <w:next w:val="BodyText"/>
    <w:link w:val="TitleChar"/>
    <w:qFormat/>
    <w:rsid w:val="00CB17B0"/>
    <w:pPr>
      <w:spacing w:before="220" w:after="220"/>
      <w:jc w:val="center"/>
    </w:pPr>
    <w:rPr>
      <w:rFonts w:ascii="Arial" w:hAnsi="Arial" w:cs="Arial"/>
      <w:sz w:val="22"/>
      <w:szCs w:val="22"/>
    </w:rPr>
  </w:style>
  <w:style w:type="character" w:customStyle="1" w:styleId="TitleChar">
    <w:name w:val="Title Char"/>
    <w:basedOn w:val="DefaultParagraphFont"/>
    <w:link w:val="Title"/>
    <w:rsid w:val="00CB17B0"/>
    <w:rPr>
      <w:rFonts w:ascii="Arial" w:hAnsi="Arial" w:cs="Arial"/>
      <w:sz w:val="22"/>
      <w:szCs w:val="22"/>
    </w:rPr>
  </w:style>
  <w:style w:type="paragraph" w:customStyle="1" w:styleId="Title3">
    <w:name w:val="Title 3"/>
    <w:basedOn w:val="Normal"/>
    <w:qFormat/>
    <w:rsid w:val="009E6DC3"/>
    <w:pPr>
      <w:keepNext/>
      <w:keepLines/>
      <w:outlineLvl w:val="0"/>
    </w:pPr>
    <w:rPr>
      <w:rFonts w:cs="Arial"/>
      <w:bCs/>
      <w:szCs w:val="22"/>
      <w:u w:val="single"/>
    </w:rPr>
  </w:style>
  <w:style w:type="paragraph" w:styleId="BodyText">
    <w:name w:val="Body Text"/>
    <w:link w:val="BodyTextChar"/>
    <w:rsid w:val="00CB17B0"/>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B17B0"/>
    <w:rPr>
      <w:rFonts w:ascii="Arial" w:eastAsiaTheme="minorHAnsi" w:hAnsi="Arial" w:cs="Arial"/>
      <w:sz w:val="22"/>
      <w:szCs w:val="22"/>
    </w:rPr>
  </w:style>
  <w:style w:type="paragraph" w:customStyle="1" w:styleId="Applicability">
    <w:name w:val="Applicability"/>
    <w:basedOn w:val="BodyText"/>
    <w:qFormat/>
    <w:rsid w:val="00CB17B0"/>
    <w:pPr>
      <w:spacing w:before="440"/>
      <w:ind w:left="2160" w:hanging="2160"/>
    </w:pPr>
  </w:style>
  <w:style w:type="paragraph" w:customStyle="1" w:styleId="attachmenttitle">
    <w:name w:val="attachment title"/>
    <w:next w:val="BodyText"/>
    <w:qFormat/>
    <w:rsid w:val="00CB17B0"/>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B17B0"/>
    <w:rPr>
      <w:rFonts w:ascii="Arial" w:eastAsiaTheme="minorHAnsi" w:hAnsi="Arial" w:cstheme="minorBidi"/>
      <w:sz w:val="22"/>
      <w:szCs w:val="22"/>
    </w:rPr>
  </w:style>
  <w:style w:type="paragraph" w:styleId="BodyText2">
    <w:name w:val="Body Text 2"/>
    <w:link w:val="BodyText2Char"/>
    <w:rsid w:val="00CB17B0"/>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B17B0"/>
    <w:rPr>
      <w:rFonts w:ascii="Arial" w:eastAsiaTheme="majorEastAsia" w:hAnsi="Arial" w:cstheme="majorBidi"/>
      <w:sz w:val="22"/>
      <w:szCs w:val="22"/>
    </w:rPr>
  </w:style>
  <w:style w:type="paragraph" w:styleId="BodyText3">
    <w:name w:val="Body Text 3"/>
    <w:basedOn w:val="BodyText"/>
    <w:link w:val="BodyText3Char"/>
    <w:rsid w:val="00CB17B0"/>
    <w:pPr>
      <w:ind w:left="720"/>
    </w:pPr>
    <w:rPr>
      <w:rFonts w:eastAsiaTheme="majorEastAsia" w:cstheme="majorBidi"/>
    </w:rPr>
  </w:style>
  <w:style w:type="character" w:customStyle="1" w:styleId="BodyText3Char">
    <w:name w:val="Body Text 3 Char"/>
    <w:basedOn w:val="DefaultParagraphFont"/>
    <w:link w:val="BodyText3"/>
    <w:rsid w:val="00CB17B0"/>
    <w:rPr>
      <w:rFonts w:ascii="Arial" w:eastAsiaTheme="majorEastAsia" w:hAnsi="Arial" w:cstheme="majorBidi"/>
      <w:sz w:val="22"/>
      <w:szCs w:val="22"/>
    </w:rPr>
  </w:style>
  <w:style w:type="character" w:customStyle="1" w:styleId="Commitment">
    <w:name w:val="Commitment"/>
    <w:basedOn w:val="BodyTextChar"/>
    <w:uiPriority w:val="1"/>
    <w:qFormat/>
    <w:rsid w:val="00CB17B0"/>
    <w:rPr>
      <w:rFonts w:ascii="Arial" w:eastAsiaTheme="minorHAnsi" w:hAnsi="Arial" w:cs="Arial"/>
      <w:i/>
      <w:iCs/>
      <w:sz w:val="22"/>
      <w:szCs w:val="22"/>
    </w:rPr>
  </w:style>
  <w:style w:type="paragraph" w:customStyle="1" w:styleId="CornerstoneBases">
    <w:name w:val="Cornerstone / Bases"/>
    <w:basedOn w:val="BodyText"/>
    <w:qFormat/>
    <w:rsid w:val="00CB17B0"/>
    <w:pPr>
      <w:ind w:left="2160" w:hanging="2160"/>
    </w:pPr>
  </w:style>
  <w:style w:type="paragraph" w:customStyle="1" w:styleId="EffectiveDate">
    <w:name w:val="Effective Date"/>
    <w:next w:val="BodyText"/>
    <w:qFormat/>
    <w:rsid w:val="00CB17B0"/>
    <w:pPr>
      <w:spacing w:before="220" w:after="440"/>
      <w:jc w:val="center"/>
    </w:pPr>
    <w:rPr>
      <w:rFonts w:ascii="Arial" w:hAnsi="Arial" w:cs="Arial"/>
      <w:sz w:val="22"/>
      <w:szCs w:val="22"/>
    </w:rPr>
  </w:style>
  <w:style w:type="paragraph" w:customStyle="1" w:styleId="END">
    <w:name w:val="END"/>
    <w:next w:val="BodyText"/>
    <w:qFormat/>
    <w:rsid w:val="00CB17B0"/>
    <w:pPr>
      <w:autoSpaceDE w:val="0"/>
      <w:autoSpaceDN w:val="0"/>
      <w:adjustRightInd w:val="0"/>
      <w:spacing w:before="440" w:after="440"/>
      <w:jc w:val="center"/>
    </w:pPr>
    <w:rPr>
      <w:rFonts w:ascii="Arial" w:hAnsi="Arial" w:cs="Arial"/>
      <w:sz w:val="22"/>
      <w:szCs w:val="22"/>
    </w:rPr>
  </w:style>
  <w:style w:type="character" w:customStyle="1" w:styleId="Heading2Char">
    <w:name w:val="Heading 2 Char"/>
    <w:basedOn w:val="DefaultParagraphFont"/>
    <w:link w:val="Heading2"/>
    <w:rsid w:val="00CB17B0"/>
    <w:rPr>
      <w:rFonts w:ascii="Arial" w:eastAsiaTheme="majorEastAsia" w:hAnsi="Arial" w:cstheme="majorBidi"/>
      <w:sz w:val="22"/>
      <w:szCs w:val="22"/>
    </w:rPr>
  </w:style>
  <w:style w:type="character" w:customStyle="1" w:styleId="Heading3Char">
    <w:name w:val="Heading 3 Char"/>
    <w:basedOn w:val="DefaultParagraphFont"/>
    <w:link w:val="Heading3"/>
    <w:rsid w:val="00A76042"/>
    <w:rPr>
      <w:rFonts w:ascii="Arial" w:hAnsi="Arial" w:cs="Arial"/>
      <w:bCs/>
      <w:sz w:val="22"/>
      <w:szCs w:val="22"/>
      <w:u w:val="single"/>
    </w:rPr>
  </w:style>
  <w:style w:type="character" w:customStyle="1" w:styleId="Heading4Char">
    <w:name w:val="Heading 4 Char"/>
    <w:basedOn w:val="DefaultParagraphFont"/>
    <w:link w:val="Heading4"/>
    <w:uiPriority w:val="9"/>
    <w:semiHidden/>
    <w:rsid w:val="00CB17B0"/>
    <w:rPr>
      <w:rFonts w:asciiTheme="majorHAnsi" w:eastAsiaTheme="majorEastAsia" w:hAnsiTheme="majorHAnsi" w:cstheme="majorBidi"/>
      <w:iCs/>
      <w:sz w:val="22"/>
      <w:szCs w:val="22"/>
    </w:rPr>
  </w:style>
  <w:style w:type="table" w:customStyle="1" w:styleId="IM">
    <w:name w:val="IM"/>
    <w:basedOn w:val="TableNormal"/>
    <w:uiPriority w:val="99"/>
    <w:rsid w:val="00CB17B0"/>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CB17B0"/>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CB17B0"/>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B17B0"/>
    <w:rPr>
      <w:rFonts w:ascii="Arial" w:eastAsiaTheme="minorHAnsi" w:hAnsi="Arial" w:cs="Arial"/>
      <w:szCs w:val="22"/>
    </w:rPr>
  </w:style>
  <w:style w:type="paragraph" w:customStyle="1" w:styleId="Requirement">
    <w:name w:val="Requirement"/>
    <w:basedOn w:val="BodyText3"/>
    <w:qFormat/>
    <w:rsid w:val="00CB17B0"/>
    <w:pPr>
      <w:keepNext/>
    </w:pPr>
    <w:rPr>
      <w:b/>
      <w:bCs/>
    </w:rPr>
  </w:style>
  <w:style w:type="paragraph" w:customStyle="1" w:styleId="SpecificGuidance">
    <w:name w:val="Specific Guidance"/>
    <w:basedOn w:val="BodyText3"/>
    <w:qFormat/>
    <w:rsid w:val="00CB17B0"/>
    <w:pPr>
      <w:keepNext/>
    </w:pPr>
    <w:rPr>
      <w:u w:val="single"/>
    </w:rPr>
  </w:style>
  <w:style w:type="paragraph" w:styleId="ListBullet2">
    <w:name w:val="List Bullet 2"/>
    <w:unhideWhenUsed/>
    <w:rsid w:val="00F26964"/>
    <w:pPr>
      <w:keepNext/>
      <w:numPr>
        <w:numId w:val="22"/>
      </w:numPr>
      <w:spacing w:after="220"/>
      <w:contextualSpacing/>
    </w:pPr>
    <w:rPr>
      <w:rFonts w:ascii="Arial" w:hAnsi="Arial"/>
      <w:sz w:val="22"/>
      <w:szCs w:val="24"/>
    </w:rPr>
  </w:style>
  <w:style w:type="paragraph" w:styleId="ListBullet3">
    <w:name w:val="List Bullet 3"/>
    <w:basedOn w:val="Normal"/>
    <w:unhideWhenUsed/>
    <w:rsid w:val="005414CD"/>
    <w:pPr>
      <w:numPr>
        <w:numId w:val="23"/>
      </w:numPr>
      <w:spacing w:after="220"/>
      <w:contextualSpacing/>
    </w:pPr>
  </w:style>
  <w:style w:type="character" w:styleId="UnresolvedMention">
    <w:name w:val="Unresolved Mention"/>
    <w:basedOn w:val="DefaultParagraphFont"/>
    <w:uiPriority w:val="99"/>
    <w:unhideWhenUsed/>
    <w:rsid w:val="008920EA"/>
    <w:rPr>
      <w:color w:val="605E5C"/>
      <w:shd w:val="clear" w:color="auto" w:fill="E1DFDD"/>
    </w:rPr>
  </w:style>
  <w:style w:type="character" w:styleId="Mention">
    <w:name w:val="Mention"/>
    <w:basedOn w:val="DefaultParagraphFont"/>
    <w:uiPriority w:val="99"/>
    <w:unhideWhenUsed/>
    <w:rsid w:val="008920E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739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F6F3DD-8D67-4378-A772-89708D9C3677}">
  <ds:schemaRefs>
    <ds:schemaRef ds:uri="http://schemas.openxmlformats.org/officeDocument/2006/bibliography"/>
  </ds:schemaRefs>
</ds:datastoreItem>
</file>

<file path=customXml/itemProps2.xml><?xml version="1.0" encoding="utf-8"?>
<ds:datastoreItem xmlns:ds="http://schemas.openxmlformats.org/officeDocument/2006/customXml" ds:itemID="{35F4A44F-4C9D-45E2-B889-C574E198C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10CA47-D122-49CD-9B01-B83C7B90E0E5}">
  <ds:schemaRefs>
    <ds:schemaRef ds:uri="http://purl.org/dc/elements/1.1/"/>
    <ds:schemaRef ds:uri="http://schemas.openxmlformats.org/package/2006/metadata/core-properties"/>
    <ds:schemaRef ds:uri="4ebc427b-1bcf-4856-a750-efc6bf2bcca6"/>
    <ds:schemaRef ds:uri="http://purl.org/dc/terms/"/>
    <ds:schemaRef ds:uri="http://schemas.microsoft.com/office/2006/metadata/properties"/>
    <ds:schemaRef ds:uri="http://schemas.microsoft.com/office/2006/documentManagement/types"/>
    <ds:schemaRef ds:uri="bd536709-b854-4f3b-a247-393f1123cff3"/>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F615BA4-B7DE-4D4B-B346-516C10E64655}">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11</Pages>
  <Words>2712</Words>
  <Characters>15462</Characters>
  <Application>Microsoft Office Word</Application>
  <DocSecurity>2</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2024-09-03T18:07:00Z</dcterms:created>
  <dcterms:modified xsi:type="dcterms:W3CDTF">2024-09-03T18:09:00Z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9a7b655a-5eb4-479b-97c0-9842c92b08aa</vt:lpwstr>
  </property>
</Properties>
</file>