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F3529" w14:textId="4053B25A" w:rsidR="007E1D1B" w:rsidRPr="00DB3EAF" w:rsidRDefault="007E1D1B" w:rsidP="00D10CE9">
      <w:pPr>
        <w:pStyle w:val="NRCINSPECTIONMANUAL"/>
      </w:pPr>
      <w:r>
        <w:tab/>
      </w:r>
      <w:r w:rsidRPr="00A553BE">
        <w:rPr>
          <w:b/>
          <w:bCs/>
          <w:sz w:val="38"/>
          <w:szCs w:val="38"/>
        </w:rPr>
        <w:t>NRC INSPECTION MANUAL</w:t>
      </w:r>
      <w:r>
        <w:tab/>
      </w:r>
      <w:r w:rsidRPr="007E1D1B">
        <w:t>NMSS/</w:t>
      </w:r>
      <w:ins w:id="0" w:author="Author">
        <w:r w:rsidR="004E5B62">
          <w:t>DFM</w:t>
        </w:r>
      </w:ins>
    </w:p>
    <w:p w14:paraId="7387FB2A" w14:textId="77777777" w:rsidR="00F416BE" w:rsidRPr="007E1D1B" w:rsidRDefault="00F416BE" w:rsidP="00F416BE">
      <w:pPr>
        <w:pStyle w:val="IMCIP"/>
      </w:pPr>
      <w:ins w:id="1" w:author="Author">
        <w:r>
          <w:t xml:space="preserve">INSPECTION </w:t>
        </w:r>
      </w:ins>
      <w:r w:rsidRPr="007E1D1B">
        <w:t>MANUAL CHAPTER 1247 APPENDIX C3</w:t>
      </w:r>
    </w:p>
    <w:p w14:paraId="05224A08" w14:textId="3E006D84" w:rsidR="00A553BE" w:rsidRPr="00A553BE" w:rsidRDefault="007E1D1B" w:rsidP="00CF4AFC">
      <w:pPr>
        <w:pStyle w:val="Title"/>
        <w:rPr>
          <w:ins w:id="2" w:author="Author"/>
        </w:rPr>
      </w:pPr>
      <w:r w:rsidRPr="007E1D1B">
        <w:t>FUEL FACILITY EMERGENCY PREPAREDNESS INSPECTOR TECHNICAL PROFICIENCY TRAINING AND QUALIFICATION JOURNAL</w:t>
      </w:r>
    </w:p>
    <w:p w14:paraId="5421D760" w14:textId="6D3A7F52" w:rsidR="00A553BE" w:rsidRPr="00A553BE" w:rsidRDefault="00A553BE" w:rsidP="00A553BE">
      <w:pPr>
        <w:pStyle w:val="EffectiveDate"/>
      </w:pPr>
      <w:ins w:id="3" w:author="Author">
        <w:r>
          <w:t>Effective Date:</w:t>
        </w:r>
        <w:r w:rsidR="0011344A">
          <w:t xml:space="preserve"> 07/24/2024</w:t>
        </w:r>
      </w:ins>
    </w:p>
    <w:p w14:paraId="33BF3537" w14:textId="6C3A9AAB" w:rsidR="003A3167" w:rsidRDefault="003A3167" w:rsidP="003A31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rPr>
          <w:ins w:id="4" w:author="Author"/>
          <w:rFonts w:cs="Arial"/>
          <w:b/>
          <w:sz w:val="22"/>
          <w:szCs w:val="22"/>
        </w:rPr>
        <w:sectPr w:rsidR="003A3167" w:rsidSect="003C7B2F">
          <w:footerReference w:type="even" r:id="rId11"/>
          <w:pgSz w:w="12240" w:h="15840" w:code="1"/>
          <w:pgMar w:top="1440" w:right="1440" w:bottom="1440" w:left="1440" w:header="720" w:footer="720" w:gutter="0"/>
          <w:cols w:space="720"/>
          <w:noEndnote/>
          <w:docGrid w:linePitch="326"/>
        </w:sectPr>
      </w:pPr>
    </w:p>
    <w:sdt>
      <w:sdtPr>
        <w:rPr>
          <w:rFonts w:eastAsia="Times New Roman" w:cs="Times New Roman"/>
          <w:caps w:val="0"/>
          <w:sz w:val="24"/>
          <w:szCs w:val="24"/>
        </w:rPr>
        <w:id w:val="-742490422"/>
        <w:docPartObj>
          <w:docPartGallery w:val="Table of Contents"/>
          <w:docPartUnique/>
        </w:docPartObj>
      </w:sdtPr>
      <w:sdtEndPr>
        <w:rPr>
          <w:rFonts w:eastAsiaTheme="minorHAnsi" w:cs="Arial"/>
          <w:noProof/>
          <w:sz w:val="22"/>
          <w:szCs w:val="22"/>
        </w:rPr>
      </w:sdtEndPr>
      <w:sdtContent>
        <w:p w14:paraId="5C8D375A" w14:textId="37AFAF29" w:rsidR="00F87650" w:rsidRDefault="00F87650" w:rsidP="007C13F4">
          <w:pPr>
            <w:pStyle w:val="TOCHeading"/>
          </w:pPr>
          <w:r>
            <w:t>Table of Contents</w:t>
          </w:r>
        </w:p>
        <w:p w14:paraId="0EC5E962" w14:textId="344940EE" w:rsidR="00563A8E" w:rsidRPr="00EE4A16" w:rsidRDefault="00F87650">
          <w:pPr>
            <w:pStyle w:val="TOC1"/>
            <w:tabs>
              <w:tab w:val="right" w:leader="dot" w:pos="935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67969812" w:history="1">
            <w:r w:rsidR="00563A8E" w:rsidRPr="00EE4A16">
              <w:rPr>
                <w:rStyle w:val="Hyperlink"/>
                <w:noProof/>
              </w:rPr>
              <w:t>Introduction</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_Toc167969812 \h </w:instrText>
            </w:r>
            <w:r w:rsidR="00563A8E" w:rsidRPr="00EE4A16">
              <w:rPr>
                <w:noProof/>
                <w:webHidden/>
              </w:rPr>
            </w:r>
            <w:r w:rsidR="00563A8E" w:rsidRPr="00EE4A16">
              <w:rPr>
                <w:noProof/>
                <w:webHidden/>
              </w:rPr>
              <w:fldChar w:fldCharType="separate"/>
            </w:r>
            <w:r w:rsidR="00740999">
              <w:rPr>
                <w:noProof/>
                <w:webHidden/>
              </w:rPr>
              <w:t>1</w:t>
            </w:r>
            <w:r w:rsidR="00563A8E" w:rsidRPr="00EE4A16">
              <w:rPr>
                <w:noProof/>
                <w:webHidden/>
              </w:rPr>
              <w:fldChar w:fldCharType="end"/>
            </w:r>
          </w:hyperlink>
        </w:p>
        <w:p w14:paraId="5996FB43" w14:textId="6A2B2739" w:rsidR="00563A8E" w:rsidRPr="00EE4A16" w:rsidRDefault="00D327B1">
          <w:pPr>
            <w:pStyle w:val="TOC1"/>
            <w:tabs>
              <w:tab w:val="right" w:leader="dot" w:pos="9350"/>
            </w:tabs>
            <w:rPr>
              <w:rFonts w:eastAsiaTheme="minorEastAsia"/>
              <w:noProof/>
              <w:kern w:val="2"/>
              <w:sz w:val="24"/>
              <w:szCs w:val="24"/>
              <w14:ligatures w14:val="standardContextual"/>
            </w:rPr>
          </w:pPr>
          <w:hyperlink w:anchor="_Toc167969813" w:history="1">
            <w:r w:rsidR="00563A8E" w:rsidRPr="00EE4A16">
              <w:rPr>
                <w:rStyle w:val="Hyperlink"/>
                <w:bCs/>
                <w:noProof/>
              </w:rPr>
              <w:t>Required Emergency Preparedness Inspector Training Courses</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_Toc167969813 \h </w:instrText>
            </w:r>
            <w:r w:rsidR="00563A8E" w:rsidRPr="00EE4A16">
              <w:rPr>
                <w:noProof/>
                <w:webHidden/>
              </w:rPr>
            </w:r>
            <w:r w:rsidR="00563A8E" w:rsidRPr="00EE4A16">
              <w:rPr>
                <w:noProof/>
                <w:webHidden/>
              </w:rPr>
              <w:fldChar w:fldCharType="separate"/>
            </w:r>
            <w:r w:rsidR="00740999">
              <w:rPr>
                <w:noProof/>
                <w:webHidden/>
              </w:rPr>
              <w:t>1</w:t>
            </w:r>
            <w:r w:rsidR="00563A8E" w:rsidRPr="00EE4A16">
              <w:rPr>
                <w:noProof/>
                <w:webHidden/>
              </w:rPr>
              <w:fldChar w:fldCharType="end"/>
            </w:r>
          </w:hyperlink>
        </w:p>
        <w:p w14:paraId="10322F0E" w14:textId="583FDFB6" w:rsidR="00563A8E" w:rsidRPr="00EE4A16" w:rsidRDefault="00D327B1">
          <w:pPr>
            <w:pStyle w:val="TOC1"/>
            <w:tabs>
              <w:tab w:val="right" w:leader="dot" w:pos="9350"/>
            </w:tabs>
            <w:rPr>
              <w:rFonts w:eastAsiaTheme="minorEastAsia"/>
              <w:noProof/>
              <w:kern w:val="2"/>
              <w:sz w:val="24"/>
              <w:szCs w:val="24"/>
              <w14:ligatures w14:val="standardContextual"/>
            </w:rPr>
          </w:pPr>
          <w:hyperlink w:anchor="_Toc167969814" w:history="1">
            <w:r w:rsidR="00563A8E" w:rsidRPr="00EE4A16">
              <w:rPr>
                <w:rStyle w:val="Hyperlink"/>
                <w:bCs/>
                <w:noProof/>
              </w:rPr>
              <w:t>Required Refresher Training:</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_Toc167969814 \h </w:instrText>
            </w:r>
            <w:r w:rsidR="00563A8E" w:rsidRPr="00EE4A16">
              <w:rPr>
                <w:noProof/>
                <w:webHidden/>
              </w:rPr>
            </w:r>
            <w:r w:rsidR="00563A8E" w:rsidRPr="00EE4A16">
              <w:rPr>
                <w:noProof/>
                <w:webHidden/>
              </w:rPr>
              <w:fldChar w:fldCharType="separate"/>
            </w:r>
            <w:r w:rsidR="00740999">
              <w:rPr>
                <w:noProof/>
                <w:webHidden/>
              </w:rPr>
              <w:t>1</w:t>
            </w:r>
            <w:r w:rsidR="00563A8E" w:rsidRPr="00EE4A16">
              <w:rPr>
                <w:noProof/>
                <w:webHidden/>
              </w:rPr>
              <w:fldChar w:fldCharType="end"/>
            </w:r>
          </w:hyperlink>
        </w:p>
        <w:p w14:paraId="7043ED45" w14:textId="666D9D00" w:rsidR="00563A8E" w:rsidRPr="00EE4A16" w:rsidRDefault="00D327B1">
          <w:pPr>
            <w:pStyle w:val="TOC1"/>
            <w:tabs>
              <w:tab w:val="right" w:leader="dot" w:pos="9350"/>
            </w:tabs>
            <w:rPr>
              <w:rFonts w:eastAsiaTheme="minorEastAsia"/>
              <w:noProof/>
              <w:kern w:val="2"/>
              <w:sz w:val="24"/>
              <w:szCs w:val="24"/>
              <w14:ligatures w14:val="standardContextual"/>
            </w:rPr>
          </w:pPr>
          <w:hyperlink w:anchor="_Toc167969815" w:history="1">
            <w:r w:rsidR="00563A8E" w:rsidRPr="00EE4A16">
              <w:rPr>
                <w:rStyle w:val="Hyperlink"/>
                <w:noProof/>
              </w:rPr>
              <w:t>Continuing Training:</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_Toc167969815 \h </w:instrText>
            </w:r>
            <w:r w:rsidR="00563A8E" w:rsidRPr="00EE4A16">
              <w:rPr>
                <w:noProof/>
                <w:webHidden/>
              </w:rPr>
            </w:r>
            <w:r w:rsidR="00563A8E" w:rsidRPr="00EE4A16">
              <w:rPr>
                <w:noProof/>
                <w:webHidden/>
              </w:rPr>
              <w:fldChar w:fldCharType="separate"/>
            </w:r>
            <w:r w:rsidR="00740999">
              <w:rPr>
                <w:noProof/>
                <w:webHidden/>
              </w:rPr>
              <w:t>1</w:t>
            </w:r>
            <w:r w:rsidR="00563A8E" w:rsidRPr="00EE4A16">
              <w:rPr>
                <w:noProof/>
                <w:webHidden/>
              </w:rPr>
              <w:fldChar w:fldCharType="end"/>
            </w:r>
          </w:hyperlink>
        </w:p>
        <w:p w14:paraId="78F27151" w14:textId="7F733A34" w:rsidR="00563A8E" w:rsidRPr="00EE4A16" w:rsidRDefault="00D327B1" w:rsidP="00196609">
          <w:pPr>
            <w:pStyle w:val="TOC2"/>
            <w:rPr>
              <w:rFonts w:eastAsiaTheme="minorEastAsia"/>
              <w:noProof/>
              <w:kern w:val="2"/>
              <w14:ligatures w14:val="standardContextual"/>
            </w:rPr>
          </w:pPr>
          <w:hyperlink w:anchor="_Toc167969816" w:history="1">
            <w:r w:rsidR="00563A8E" w:rsidRPr="00EE4A16">
              <w:rPr>
                <w:rStyle w:val="Hyperlink"/>
                <w:rFonts w:cs="Arial"/>
                <w:noProof/>
              </w:rPr>
              <w:t>(SG-EP-1) Code of Federal Regulations for Emergency Preparedness Inspectors</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_Toc167969816 \h </w:instrText>
            </w:r>
            <w:r w:rsidR="00563A8E" w:rsidRPr="00EE4A16">
              <w:rPr>
                <w:noProof/>
                <w:webHidden/>
              </w:rPr>
            </w:r>
            <w:r w:rsidR="00563A8E" w:rsidRPr="00EE4A16">
              <w:rPr>
                <w:noProof/>
                <w:webHidden/>
              </w:rPr>
              <w:fldChar w:fldCharType="separate"/>
            </w:r>
            <w:r w:rsidR="00740999">
              <w:rPr>
                <w:noProof/>
                <w:webHidden/>
              </w:rPr>
              <w:t>4</w:t>
            </w:r>
            <w:r w:rsidR="00563A8E" w:rsidRPr="00EE4A16">
              <w:rPr>
                <w:noProof/>
                <w:webHidden/>
              </w:rPr>
              <w:fldChar w:fldCharType="end"/>
            </w:r>
          </w:hyperlink>
        </w:p>
        <w:p w14:paraId="07F21702" w14:textId="2518257C" w:rsidR="00563A8E" w:rsidRPr="00EE4A16" w:rsidRDefault="00D327B1" w:rsidP="00196609">
          <w:pPr>
            <w:pStyle w:val="TOC2"/>
            <w:rPr>
              <w:rFonts w:eastAsiaTheme="minorEastAsia"/>
              <w:noProof/>
              <w:kern w:val="2"/>
              <w14:ligatures w14:val="standardContextual"/>
            </w:rPr>
          </w:pPr>
          <w:hyperlink w:anchor="_Toc167969817" w:history="1">
            <w:r w:rsidR="00563A8E" w:rsidRPr="00EE4A16">
              <w:rPr>
                <w:rStyle w:val="Hyperlink"/>
                <w:rFonts w:cs="Arial"/>
                <w:noProof/>
              </w:rPr>
              <w:t>(SG-EP-2) Preparation and Evaluation of Radiological Emergency Plans</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_Toc167969817 \h </w:instrText>
            </w:r>
            <w:r w:rsidR="00563A8E" w:rsidRPr="00EE4A16">
              <w:rPr>
                <w:noProof/>
                <w:webHidden/>
              </w:rPr>
            </w:r>
            <w:r w:rsidR="00563A8E" w:rsidRPr="00EE4A16">
              <w:rPr>
                <w:noProof/>
                <w:webHidden/>
              </w:rPr>
              <w:fldChar w:fldCharType="separate"/>
            </w:r>
            <w:r w:rsidR="00740999">
              <w:rPr>
                <w:noProof/>
                <w:webHidden/>
              </w:rPr>
              <w:t>6</w:t>
            </w:r>
            <w:r w:rsidR="00563A8E" w:rsidRPr="00EE4A16">
              <w:rPr>
                <w:noProof/>
                <w:webHidden/>
              </w:rPr>
              <w:fldChar w:fldCharType="end"/>
            </w:r>
          </w:hyperlink>
        </w:p>
        <w:p w14:paraId="6D694E76" w14:textId="3C117D8F" w:rsidR="00563A8E" w:rsidRPr="00EE4A16" w:rsidRDefault="00D327B1" w:rsidP="00196609">
          <w:pPr>
            <w:pStyle w:val="TOC2"/>
            <w:rPr>
              <w:rFonts w:eastAsiaTheme="minorEastAsia"/>
              <w:noProof/>
              <w:kern w:val="2"/>
              <w14:ligatures w14:val="standardContextual"/>
            </w:rPr>
          </w:pPr>
          <w:hyperlink w:anchor="_Toc167969818" w:history="1">
            <w:r w:rsidR="00563A8E" w:rsidRPr="00EE4A16">
              <w:rPr>
                <w:rStyle w:val="Hyperlink"/>
                <w:rFonts w:cs="Arial"/>
                <w:noProof/>
              </w:rPr>
              <w:t>(SG-EP-3) Manual of Protective Action Guides and Protective Actions for Nuclear Incidents</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_Toc167969818 \h </w:instrText>
            </w:r>
            <w:r w:rsidR="00563A8E" w:rsidRPr="00EE4A16">
              <w:rPr>
                <w:noProof/>
                <w:webHidden/>
              </w:rPr>
            </w:r>
            <w:r w:rsidR="00563A8E" w:rsidRPr="00EE4A16">
              <w:rPr>
                <w:noProof/>
                <w:webHidden/>
              </w:rPr>
              <w:fldChar w:fldCharType="separate"/>
            </w:r>
            <w:r w:rsidR="00740999">
              <w:rPr>
                <w:noProof/>
                <w:webHidden/>
              </w:rPr>
              <w:t>8</w:t>
            </w:r>
            <w:r w:rsidR="00563A8E" w:rsidRPr="00EE4A16">
              <w:rPr>
                <w:noProof/>
                <w:webHidden/>
              </w:rPr>
              <w:fldChar w:fldCharType="end"/>
            </w:r>
          </w:hyperlink>
        </w:p>
        <w:p w14:paraId="7BF4018B" w14:textId="3C48AB4E" w:rsidR="00563A8E" w:rsidRPr="00EE4A16" w:rsidRDefault="00D327B1" w:rsidP="00196609">
          <w:pPr>
            <w:pStyle w:val="TOC2"/>
            <w:rPr>
              <w:rFonts w:eastAsiaTheme="minorEastAsia"/>
              <w:noProof/>
              <w:kern w:val="2"/>
              <w14:ligatures w14:val="standardContextual"/>
            </w:rPr>
          </w:pPr>
          <w:hyperlink w:anchor="_Toc167969819" w:history="1">
            <w:r w:rsidR="00563A8E" w:rsidRPr="00EE4A16">
              <w:rPr>
                <w:rStyle w:val="Hyperlink"/>
                <w:rFonts w:cs="Arial"/>
                <w:noProof/>
              </w:rPr>
              <w:t>(OJT-EP-1) Licensee Emergency Plan Documents</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_Toc167969819 \h </w:instrText>
            </w:r>
            <w:r w:rsidR="00563A8E" w:rsidRPr="00EE4A16">
              <w:rPr>
                <w:noProof/>
                <w:webHidden/>
              </w:rPr>
            </w:r>
            <w:r w:rsidR="00563A8E" w:rsidRPr="00EE4A16">
              <w:rPr>
                <w:noProof/>
                <w:webHidden/>
              </w:rPr>
              <w:fldChar w:fldCharType="separate"/>
            </w:r>
            <w:r w:rsidR="00740999">
              <w:rPr>
                <w:noProof/>
                <w:webHidden/>
              </w:rPr>
              <w:t>12</w:t>
            </w:r>
            <w:r w:rsidR="00563A8E" w:rsidRPr="00EE4A16">
              <w:rPr>
                <w:noProof/>
                <w:webHidden/>
              </w:rPr>
              <w:fldChar w:fldCharType="end"/>
            </w:r>
          </w:hyperlink>
        </w:p>
        <w:p w14:paraId="5AEC3B4A" w14:textId="65EC3184" w:rsidR="00563A8E" w:rsidRPr="00EE4A16" w:rsidRDefault="00D327B1" w:rsidP="00196609">
          <w:pPr>
            <w:pStyle w:val="TOC2"/>
            <w:rPr>
              <w:rFonts w:eastAsiaTheme="minorEastAsia"/>
              <w:noProof/>
              <w:kern w:val="2"/>
              <w14:ligatures w14:val="standardContextual"/>
            </w:rPr>
          </w:pPr>
          <w:hyperlink w:anchor="_Toc167969820" w:history="1">
            <w:r w:rsidR="00563A8E" w:rsidRPr="00EE4A16">
              <w:rPr>
                <w:rStyle w:val="Hyperlink"/>
                <w:rFonts w:cs="Arial"/>
                <w:noProof/>
              </w:rPr>
              <w:t>(OJT-EP-2) Emergency Action Level and Emergency Plan Changes</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_Toc167969820 \h </w:instrText>
            </w:r>
            <w:r w:rsidR="00563A8E" w:rsidRPr="00EE4A16">
              <w:rPr>
                <w:noProof/>
                <w:webHidden/>
              </w:rPr>
            </w:r>
            <w:r w:rsidR="00563A8E" w:rsidRPr="00EE4A16">
              <w:rPr>
                <w:noProof/>
                <w:webHidden/>
              </w:rPr>
              <w:fldChar w:fldCharType="separate"/>
            </w:r>
            <w:r w:rsidR="00740999">
              <w:rPr>
                <w:noProof/>
                <w:webHidden/>
              </w:rPr>
              <w:t>14</w:t>
            </w:r>
            <w:r w:rsidR="00563A8E" w:rsidRPr="00EE4A16">
              <w:rPr>
                <w:noProof/>
                <w:webHidden/>
              </w:rPr>
              <w:fldChar w:fldCharType="end"/>
            </w:r>
          </w:hyperlink>
        </w:p>
        <w:p w14:paraId="33AB6139" w14:textId="71BFAAF2" w:rsidR="00563A8E" w:rsidRPr="00EE4A16" w:rsidRDefault="00D327B1" w:rsidP="00196609">
          <w:pPr>
            <w:pStyle w:val="TOC2"/>
            <w:rPr>
              <w:rFonts w:eastAsiaTheme="minorEastAsia"/>
              <w:noProof/>
              <w:kern w:val="2"/>
              <w14:ligatures w14:val="standardContextual"/>
            </w:rPr>
          </w:pPr>
          <w:hyperlink w:anchor="_Toc167969821" w:history="1">
            <w:r w:rsidR="00563A8E" w:rsidRPr="00EE4A16">
              <w:rPr>
                <w:rStyle w:val="Hyperlink"/>
                <w:rFonts w:cs="Arial"/>
                <w:noProof/>
              </w:rPr>
              <w:t>(OJT-EP-3) Emergency Drill/Exercise Evaluation</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_Toc167969821 \h </w:instrText>
            </w:r>
            <w:r w:rsidR="00563A8E" w:rsidRPr="00EE4A16">
              <w:rPr>
                <w:noProof/>
                <w:webHidden/>
              </w:rPr>
            </w:r>
            <w:r w:rsidR="00563A8E" w:rsidRPr="00EE4A16">
              <w:rPr>
                <w:noProof/>
                <w:webHidden/>
              </w:rPr>
              <w:fldChar w:fldCharType="separate"/>
            </w:r>
            <w:r w:rsidR="00740999">
              <w:rPr>
                <w:noProof/>
                <w:webHidden/>
              </w:rPr>
              <w:t>16</w:t>
            </w:r>
            <w:r w:rsidR="00563A8E" w:rsidRPr="00EE4A16">
              <w:rPr>
                <w:noProof/>
                <w:webHidden/>
              </w:rPr>
              <w:fldChar w:fldCharType="end"/>
            </w:r>
          </w:hyperlink>
        </w:p>
        <w:p w14:paraId="50BD8B4B" w14:textId="423EE7E0" w:rsidR="00563A8E" w:rsidRDefault="00D327B1" w:rsidP="00196609">
          <w:pPr>
            <w:pStyle w:val="TOC2"/>
            <w:rPr>
              <w:rFonts w:asciiTheme="minorHAnsi" w:eastAsiaTheme="minorEastAsia" w:hAnsiTheme="minorHAnsi" w:cstheme="minorBidi"/>
              <w:noProof/>
              <w:kern w:val="2"/>
              <w14:ligatures w14:val="standardContextual"/>
            </w:rPr>
          </w:pPr>
          <w:hyperlink w:anchor="_Toc167969822" w:history="1">
            <w:r w:rsidR="00563A8E" w:rsidRPr="00EE4A16">
              <w:rPr>
                <w:rStyle w:val="Hyperlink"/>
                <w:rFonts w:cs="Arial"/>
                <w:noProof/>
              </w:rPr>
              <w:t>(OJT-EP-4) Corrective Actions for Emergency Preparedness Weaknesses</w:t>
            </w:r>
            <w:r w:rsidR="00563A8E" w:rsidRPr="00EE4A16">
              <w:rPr>
                <w:noProof/>
                <w:webHidden/>
              </w:rPr>
              <w:tab/>
            </w:r>
            <w:r w:rsidR="00563A8E" w:rsidRPr="00EE4A16">
              <w:rPr>
                <w:noProof/>
                <w:webHidden/>
              </w:rPr>
              <w:fldChar w:fldCharType="begin"/>
            </w:r>
            <w:r w:rsidR="00563A8E" w:rsidRPr="00EE4A16">
              <w:rPr>
                <w:noProof/>
                <w:webHidden/>
              </w:rPr>
              <w:instrText xml:space="preserve"> PAGEREF _Toc167969822 \h </w:instrText>
            </w:r>
            <w:r w:rsidR="00563A8E" w:rsidRPr="00EE4A16">
              <w:rPr>
                <w:noProof/>
                <w:webHidden/>
              </w:rPr>
            </w:r>
            <w:r w:rsidR="00563A8E" w:rsidRPr="00EE4A16">
              <w:rPr>
                <w:noProof/>
                <w:webHidden/>
              </w:rPr>
              <w:fldChar w:fldCharType="separate"/>
            </w:r>
            <w:r w:rsidR="00740999">
              <w:rPr>
                <w:noProof/>
                <w:webHidden/>
              </w:rPr>
              <w:t>20</w:t>
            </w:r>
            <w:r w:rsidR="00563A8E" w:rsidRPr="00EE4A16">
              <w:rPr>
                <w:noProof/>
                <w:webHidden/>
              </w:rPr>
              <w:fldChar w:fldCharType="end"/>
            </w:r>
          </w:hyperlink>
        </w:p>
        <w:p w14:paraId="12958FF2" w14:textId="10B585CA" w:rsidR="00563A8E" w:rsidRDefault="00D327B1">
          <w:pPr>
            <w:pStyle w:val="TOC3"/>
            <w:rPr>
              <w:rFonts w:asciiTheme="minorHAnsi" w:eastAsiaTheme="minorEastAsia" w:hAnsiTheme="minorHAnsi" w:cstheme="minorBidi"/>
              <w:noProof/>
              <w:kern w:val="2"/>
              <w14:ligatures w14:val="standardContextual"/>
            </w:rPr>
          </w:pPr>
          <w:hyperlink w:anchor="_Toc167969823" w:history="1">
            <w:r w:rsidR="00563A8E" w:rsidRPr="00232A15">
              <w:rPr>
                <w:rStyle w:val="Hyperlink"/>
                <w:noProof/>
              </w:rPr>
              <w:t>Fuel Facility Emergency Preparedness Inspector Technical Proficiency Level Signature Card and Certification</w:t>
            </w:r>
            <w:r w:rsidR="00563A8E">
              <w:rPr>
                <w:noProof/>
                <w:webHidden/>
              </w:rPr>
              <w:tab/>
            </w:r>
            <w:r w:rsidR="00563A8E">
              <w:rPr>
                <w:noProof/>
                <w:webHidden/>
              </w:rPr>
              <w:fldChar w:fldCharType="begin"/>
            </w:r>
            <w:r w:rsidR="00563A8E">
              <w:rPr>
                <w:noProof/>
                <w:webHidden/>
              </w:rPr>
              <w:instrText xml:space="preserve"> PAGEREF _Toc167969823 \h </w:instrText>
            </w:r>
            <w:r w:rsidR="00563A8E">
              <w:rPr>
                <w:noProof/>
                <w:webHidden/>
              </w:rPr>
            </w:r>
            <w:r w:rsidR="00563A8E">
              <w:rPr>
                <w:noProof/>
                <w:webHidden/>
              </w:rPr>
              <w:fldChar w:fldCharType="separate"/>
            </w:r>
            <w:r w:rsidR="00740999">
              <w:rPr>
                <w:noProof/>
                <w:webHidden/>
              </w:rPr>
              <w:t>23</w:t>
            </w:r>
            <w:r w:rsidR="00563A8E">
              <w:rPr>
                <w:noProof/>
                <w:webHidden/>
              </w:rPr>
              <w:fldChar w:fldCharType="end"/>
            </w:r>
          </w:hyperlink>
        </w:p>
        <w:p w14:paraId="0EBFE646" w14:textId="6AD7EFCF" w:rsidR="00563A8E" w:rsidRDefault="00D327B1">
          <w:pPr>
            <w:pStyle w:val="TOC3"/>
            <w:rPr>
              <w:rFonts w:asciiTheme="minorHAnsi" w:eastAsiaTheme="minorEastAsia" w:hAnsiTheme="minorHAnsi" w:cstheme="minorBidi"/>
              <w:noProof/>
              <w:kern w:val="2"/>
              <w14:ligatures w14:val="standardContextual"/>
            </w:rPr>
          </w:pPr>
          <w:hyperlink w:anchor="_Toc167969824" w:history="1">
            <w:r w:rsidR="00563A8E" w:rsidRPr="00232A15">
              <w:rPr>
                <w:rStyle w:val="Hyperlink"/>
                <w:noProof/>
              </w:rPr>
              <w:t>Form 1: Fuel Facility Emergency Preparedness Inspector Technical Proficiency-Level Equivalency Justification</w:t>
            </w:r>
            <w:r w:rsidR="00563A8E">
              <w:rPr>
                <w:noProof/>
                <w:webHidden/>
              </w:rPr>
              <w:tab/>
            </w:r>
            <w:r w:rsidR="00563A8E">
              <w:rPr>
                <w:noProof/>
                <w:webHidden/>
              </w:rPr>
              <w:fldChar w:fldCharType="begin"/>
            </w:r>
            <w:r w:rsidR="00563A8E">
              <w:rPr>
                <w:noProof/>
                <w:webHidden/>
              </w:rPr>
              <w:instrText xml:space="preserve"> PAGEREF _Toc167969824 \h </w:instrText>
            </w:r>
            <w:r w:rsidR="00563A8E">
              <w:rPr>
                <w:noProof/>
                <w:webHidden/>
              </w:rPr>
            </w:r>
            <w:r w:rsidR="00563A8E">
              <w:rPr>
                <w:noProof/>
                <w:webHidden/>
              </w:rPr>
              <w:fldChar w:fldCharType="separate"/>
            </w:r>
            <w:r w:rsidR="00740999">
              <w:rPr>
                <w:noProof/>
                <w:webHidden/>
              </w:rPr>
              <w:t>24</w:t>
            </w:r>
            <w:r w:rsidR="00563A8E">
              <w:rPr>
                <w:noProof/>
                <w:webHidden/>
              </w:rPr>
              <w:fldChar w:fldCharType="end"/>
            </w:r>
          </w:hyperlink>
        </w:p>
        <w:p w14:paraId="72F1B71C" w14:textId="192152D7" w:rsidR="00563A8E" w:rsidRDefault="00D327B1">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67969825" w:history="1">
            <w:r w:rsidR="00563A8E" w:rsidRPr="00232A15">
              <w:rPr>
                <w:rStyle w:val="Hyperlink"/>
                <w:noProof/>
              </w:rPr>
              <w:t>Attachment 1: Revision History for IMC 1247 Appendix C-3</w:t>
            </w:r>
            <w:r w:rsidR="00563A8E">
              <w:rPr>
                <w:noProof/>
                <w:webHidden/>
              </w:rPr>
              <w:tab/>
            </w:r>
            <w:r w:rsidR="003A19CB">
              <w:rPr>
                <w:noProof/>
                <w:webHidden/>
              </w:rPr>
              <w:t>Att1-</w:t>
            </w:r>
            <w:r w:rsidR="00563A8E">
              <w:rPr>
                <w:noProof/>
                <w:webHidden/>
              </w:rPr>
              <w:fldChar w:fldCharType="begin"/>
            </w:r>
            <w:r w:rsidR="00563A8E">
              <w:rPr>
                <w:noProof/>
                <w:webHidden/>
              </w:rPr>
              <w:instrText xml:space="preserve"> PAGEREF _Toc167969825 \h </w:instrText>
            </w:r>
            <w:r w:rsidR="00563A8E">
              <w:rPr>
                <w:noProof/>
                <w:webHidden/>
              </w:rPr>
            </w:r>
            <w:r w:rsidR="00563A8E">
              <w:rPr>
                <w:noProof/>
                <w:webHidden/>
              </w:rPr>
              <w:fldChar w:fldCharType="separate"/>
            </w:r>
            <w:r w:rsidR="00740999">
              <w:rPr>
                <w:noProof/>
                <w:webHidden/>
              </w:rPr>
              <w:t>1</w:t>
            </w:r>
            <w:r w:rsidR="00563A8E">
              <w:rPr>
                <w:noProof/>
                <w:webHidden/>
              </w:rPr>
              <w:fldChar w:fldCharType="end"/>
            </w:r>
          </w:hyperlink>
        </w:p>
        <w:p w14:paraId="33BF3549" w14:textId="7E8714AF" w:rsidR="00B21A54" w:rsidRPr="003C7B2F" w:rsidRDefault="00F87650" w:rsidP="00F416BE">
          <w:pPr>
            <w:pStyle w:val="BodyText"/>
          </w:pPr>
          <w:r>
            <w:rPr>
              <w:noProof/>
            </w:rPr>
            <w:fldChar w:fldCharType="end"/>
          </w:r>
        </w:p>
      </w:sdtContent>
    </w:sdt>
    <w:p w14:paraId="33BF354A" w14:textId="77777777" w:rsidR="00C62880" w:rsidRDefault="00C62880" w:rsidP="00F416BE">
      <w:pPr>
        <w:pStyle w:val="BodyText"/>
        <w:sectPr w:rsidR="00C62880" w:rsidSect="00213767">
          <w:headerReference w:type="default"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noEndnote/>
          <w:docGrid w:linePitch="326"/>
        </w:sectPr>
      </w:pPr>
    </w:p>
    <w:p w14:paraId="33BF354C" w14:textId="420D35E1" w:rsidR="00BE0D78" w:rsidRPr="00E80E22" w:rsidRDefault="00BE0D78" w:rsidP="00F37260">
      <w:pPr>
        <w:pStyle w:val="Heading1"/>
        <w:spacing w:before="0"/>
      </w:pPr>
      <w:bookmarkStart w:id="23" w:name="_Toc167969812"/>
      <w:r w:rsidRPr="008332CE">
        <w:lastRenderedPageBreak/>
        <w:t>Introduction</w:t>
      </w:r>
      <w:bookmarkEnd w:id="23"/>
    </w:p>
    <w:p w14:paraId="33BF354E" w14:textId="0B211197" w:rsidR="00E5782F" w:rsidRPr="008332CE" w:rsidRDefault="00E5782F" w:rsidP="00377360">
      <w:pPr>
        <w:pStyle w:val="BodyText"/>
        <w:rPr>
          <w:b/>
          <w:bCs/>
        </w:rPr>
      </w:pPr>
      <w:r w:rsidRPr="008332CE">
        <w:t xml:space="preserve">Consult with your supervisor prior to beginning the activities or completing the courses in this qualification journal. </w:t>
      </w:r>
      <w:ins w:id="24" w:author="Author">
        <w:r w:rsidR="00135E73">
          <w:t>Y</w:t>
        </w:r>
        <w:r w:rsidR="00135E73" w:rsidRPr="008332CE">
          <w:t xml:space="preserve">ou </w:t>
        </w:r>
      </w:ins>
      <w:r w:rsidRPr="008332CE">
        <w:t>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14:paraId="33BF354F" w14:textId="0EAC7C04" w:rsidR="00E5782F" w:rsidRPr="008332CE" w:rsidRDefault="00E5782F" w:rsidP="005837F1">
      <w:pPr>
        <w:pStyle w:val="BodyText"/>
      </w:pPr>
      <w:r w:rsidRPr="008332CE">
        <w:t xml:space="preserve">Several of the topics have both an individual study </w:t>
      </w:r>
      <w:ins w:id="25" w:author="Author">
        <w:r w:rsidR="00C82665">
          <w:t xml:space="preserve">activities </w:t>
        </w:r>
      </w:ins>
      <w:r w:rsidRPr="008332CE">
        <w:t>and on-the-job training. You must complete the individual study guide before beginning the corresponding on-the-job training.</w:t>
      </w:r>
    </w:p>
    <w:p w14:paraId="33BF3552" w14:textId="4E9E72C8" w:rsidR="00BE0D78" w:rsidRPr="00A91762" w:rsidRDefault="00E5782F" w:rsidP="00A91762">
      <w:pPr>
        <w:pStyle w:val="BodyText"/>
      </w:pPr>
      <w:r w:rsidRPr="008332CE">
        <w:t>Before signing up for any course, be sure that you have met any prerequisites.</w:t>
      </w:r>
    </w:p>
    <w:p w14:paraId="2EC91BB0" w14:textId="77777777" w:rsidR="00824D75" w:rsidRDefault="00BE0D78" w:rsidP="004A014B">
      <w:pPr>
        <w:pStyle w:val="Heading1"/>
        <w:rPr>
          <w:bCs/>
        </w:rPr>
      </w:pPr>
      <w:bookmarkStart w:id="26" w:name="_Toc167969813"/>
      <w:r w:rsidRPr="004F2E16">
        <w:rPr>
          <w:bCs/>
        </w:rPr>
        <w:t>Required Emergency Preparedness Inspector Training Courses</w:t>
      </w:r>
      <w:bookmarkEnd w:id="26"/>
    </w:p>
    <w:p w14:paraId="33BF3554" w14:textId="69932EC6" w:rsidR="00BE0D78" w:rsidRPr="008332CE" w:rsidRDefault="004A014B" w:rsidP="00186992">
      <w:pPr>
        <w:pStyle w:val="BodyText2"/>
      </w:pPr>
      <w:r w:rsidRPr="008332CE">
        <w:t>(</w:t>
      </w:r>
      <w:ins w:id="27" w:author="Author">
        <w:r w:rsidR="007A326A">
          <w:t>T</w:t>
        </w:r>
      </w:ins>
      <w:r w:rsidRPr="008332CE">
        <w:t xml:space="preserve">hese courses have the completion of </w:t>
      </w:r>
      <w:r w:rsidR="00B711D6">
        <w:t>A</w:t>
      </w:r>
      <w:r w:rsidRPr="008332CE">
        <w:t xml:space="preserve">ppendix </w:t>
      </w:r>
      <w:r w:rsidR="00285698">
        <w:t>A</w:t>
      </w:r>
      <w:r w:rsidRPr="008332CE">
        <w:t xml:space="preserve"> of </w:t>
      </w:r>
      <w:ins w:id="28" w:author="Author">
        <w:r w:rsidR="007A326A">
          <w:t>I</w:t>
        </w:r>
        <w:r w:rsidR="00AA5985">
          <w:t xml:space="preserve">nspection </w:t>
        </w:r>
        <w:r w:rsidR="007A326A">
          <w:t>M</w:t>
        </w:r>
        <w:r w:rsidR="00AA5985">
          <w:t xml:space="preserve">anual </w:t>
        </w:r>
        <w:r w:rsidR="007A326A">
          <w:t>C</w:t>
        </w:r>
        <w:r w:rsidR="00AA5985">
          <w:t>hapter</w:t>
        </w:r>
        <w:r w:rsidR="00763624">
          <w:t xml:space="preserve"> (IMC)</w:t>
        </w:r>
        <w:r w:rsidR="00285698">
          <w:t> </w:t>
        </w:r>
      </w:ins>
      <w:r w:rsidRPr="008332CE">
        <w:t>1247 as a prerequisite)</w:t>
      </w:r>
    </w:p>
    <w:p w14:paraId="33BF3556" w14:textId="0F6136CC" w:rsidR="00BE0D78" w:rsidRDefault="00BE0D78" w:rsidP="0026353E">
      <w:pPr>
        <w:pStyle w:val="ListBullet2"/>
        <w:contextualSpacing/>
        <w:rPr>
          <w:ins w:id="29" w:author="Author"/>
        </w:rPr>
      </w:pPr>
      <w:r w:rsidRPr="005B3548">
        <w:t xml:space="preserve">(F-206S) </w:t>
      </w:r>
      <w:r w:rsidRPr="005B3548">
        <w:tab/>
        <w:t>Fire Protection for Fuel Cycle Facilities Self-Study Course</w:t>
      </w:r>
    </w:p>
    <w:p w14:paraId="0418F03E" w14:textId="09673DFD" w:rsidR="004B0731" w:rsidRPr="00E05460" w:rsidRDefault="004B0731" w:rsidP="00E05460">
      <w:pPr>
        <w:pStyle w:val="ListBullet2"/>
        <w:contextualSpacing/>
        <w:rPr>
          <w:ins w:id="30" w:author="Author"/>
        </w:rPr>
      </w:pPr>
      <w:ins w:id="31" w:author="Author">
        <w:r w:rsidRPr="00E05460">
          <w:t>(H-309)</w:t>
        </w:r>
        <w:r w:rsidRPr="00E05460">
          <w:tab/>
          <w:t>Health Physics in Radiation Emergencies</w:t>
        </w:r>
      </w:ins>
    </w:p>
    <w:p w14:paraId="40BAB5CB" w14:textId="50C8DDA7" w:rsidR="00CC28C8" w:rsidRPr="00E05460" w:rsidRDefault="00742B96" w:rsidP="00E05460">
      <w:pPr>
        <w:pStyle w:val="ListBullet2"/>
        <w:contextualSpacing/>
        <w:rPr>
          <w:ins w:id="32" w:author="Author"/>
        </w:rPr>
      </w:pPr>
      <w:ins w:id="33" w:author="Author">
        <w:r>
          <w:t>(H-107)</w:t>
        </w:r>
        <w:r>
          <w:tab/>
        </w:r>
        <w:r w:rsidR="001807C6">
          <w:t>Introduction to Emergency Preparedness Course</w:t>
        </w:r>
      </w:ins>
    </w:p>
    <w:p w14:paraId="78C2B6A4" w14:textId="60E5B899" w:rsidR="00AE6C85" w:rsidRPr="00E05460" w:rsidRDefault="00AE6C85" w:rsidP="00E05460">
      <w:pPr>
        <w:pStyle w:val="ListBullet2"/>
        <w:contextualSpacing/>
      </w:pPr>
      <w:ins w:id="34" w:author="Author">
        <w:r w:rsidRPr="0007436F">
          <w:t>(H-203)</w:t>
        </w:r>
        <w:r>
          <w:tab/>
        </w:r>
        <w:r w:rsidRPr="0007436F">
          <w:t xml:space="preserve">Emergency Preparedness </w:t>
        </w:r>
        <w:r>
          <w:t>Technology</w:t>
        </w:r>
      </w:ins>
    </w:p>
    <w:p w14:paraId="5A9F0815" w14:textId="02A81E72" w:rsidR="00A777FB" w:rsidRDefault="00BE0D78" w:rsidP="00E05460">
      <w:pPr>
        <w:pStyle w:val="Heading1"/>
        <w:rPr>
          <w:bCs/>
        </w:rPr>
      </w:pPr>
      <w:bookmarkStart w:id="35" w:name="_Toc167969814"/>
      <w:r w:rsidRPr="004F2E16">
        <w:rPr>
          <w:bCs/>
        </w:rPr>
        <w:t>Required Refresher Training:</w:t>
      </w:r>
      <w:bookmarkEnd w:id="35"/>
    </w:p>
    <w:p w14:paraId="33BF355A" w14:textId="503330F2" w:rsidR="00E5782F" w:rsidRPr="008332CE" w:rsidRDefault="00E05460" w:rsidP="007A326A">
      <w:pPr>
        <w:pStyle w:val="BodyText2"/>
      </w:pPr>
      <w:r w:rsidRPr="008332CE">
        <w:t>(</w:t>
      </w:r>
      <w:ins w:id="36" w:author="Author">
        <w:r w:rsidR="007A326A" w:rsidRPr="008332CE">
          <w:t>To</w:t>
        </w:r>
      </w:ins>
      <w:r w:rsidRPr="008332CE">
        <w:t xml:space="preserve"> be completed every three years)</w:t>
      </w:r>
    </w:p>
    <w:p w14:paraId="33BF355C" w14:textId="7A57108E" w:rsidR="00522082" w:rsidRDefault="00522082" w:rsidP="00E05460">
      <w:pPr>
        <w:pStyle w:val="ListBullet2"/>
        <w:contextualSpacing/>
        <w:rPr>
          <w:ins w:id="37" w:author="Author"/>
        </w:rPr>
      </w:pPr>
      <w:ins w:id="38" w:author="Author">
        <w:r>
          <w:t xml:space="preserve">(8 hours) </w:t>
        </w:r>
        <w:r w:rsidRPr="006B6991">
          <w:t>OSHA HAZWOP</w:t>
        </w:r>
        <w:r w:rsidR="00CE00BB">
          <w:t>E</w:t>
        </w:r>
        <w:r w:rsidRPr="006B6991">
          <w:t>R Refresher Cours</w:t>
        </w:r>
        <w:r w:rsidRPr="00EB6932">
          <w:t xml:space="preserve">e or </w:t>
        </w:r>
        <w:r w:rsidR="00720867">
          <w:t>TMS</w:t>
        </w:r>
        <w:r w:rsidRPr="00A54BB9">
          <w:t xml:space="preserve"> Health and Safety Training Suite as identified in</w:t>
        </w:r>
        <w:r>
          <w:t xml:space="preserve"> Memorandum d</w:t>
        </w:r>
        <w:r w:rsidRPr="00A54BB9">
          <w:t>ated May 7, 2010, from Catherine Haney to NMSS Branch Chiefs (See ADAMS Accession No. ML100200563</w:t>
        </w:r>
        <w:r>
          <w:t xml:space="preserve"> </w:t>
        </w:r>
        <w:r w:rsidRPr="00B85447">
          <w:t xml:space="preserve">for details of equivalent </w:t>
        </w:r>
        <w:r w:rsidR="00720867">
          <w:t>TMS</w:t>
        </w:r>
        <w:r w:rsidRPr="00B85447">
          <w:t xml:space="preserve"> training modules</w:t>
        </w:r>
        <w:r w:rsidRPr="00A54BB9">
          <w:t>).</w:t>
        </w:r>
      </w:ins>
    </w:p>
    <w:p w14:paraId="57A8BD3E" w14:textId="0E1C375A" w:rsidR="00050910" w:rsidRPr="00050910" w:rsidRDefault="00FE3C64" w:rsidP="00E05460">
      <w:pPr>
        <w:pStyle w:val="ListBullet2"/>
        <w:contextualSpacing/>
        <w:rPr>
          <w:ins w:id="39" w:author="Author"/>
        </w:rPr>
      </w:pPr>
      <w:ins w:id="40" w:author="Author">
        <w:r w:rsidRPr="4489456C">
          <w:t>(16 Hours)</w:t>
        </w:r>
        <w:r>
          <w:tab/>
        </w:r>
        <w:r w:rsidRPr="4489456C">
          <w:t>Refresher Technical Training Seminar as approved by supervisor</w:t>
        </w:r>
      </w:ins>
    </w:p>
    <w:p w14:paraId="1DD4B67F" w14:textId="3FAAEE9A" w:rsidR="00292C3C" w:rsidRDefault="00FC2931" w:rsidP="00E05460">
      <w:pPr>
        <w:pStyle w:val="Heading1"/>
      </w:pPr>
      <w:bookmarkStart w:id="41" w:name="_Toc167969815"/>
      <w:ins w:id="42" w:author="Author">
        <w:r w:rsidRPr="00991EE9">
          <w:t>Continuing Training:</w:t>
        </w:r>
      </w:ins>
      <w:bookmarkEnd w:id="41"/>
    </w:p>
    <w:p w14:paraId="3E83BC90" w14:textId="7801082C" w:rsidR="4489456C" w:rsidDel="00174C9F" w:rsidRDefault="00975220" w:rsidP="00292C3C">
      <w:pPr>
        <w:pStyle w:val="BodyText2"/>
        <w:rPr>
          <w:ins w:id="43" w:author="Author"/>
          <w:del w:id="44" w:author="Author"/>
        </w:rPr>
      </w:pPr>
      <w:ins w:id="45" w:author="Author">
        <w:r w:rsidRPr="00991EE9">
          <w:t>(</w:t>
        </w:r>
        <w:r w:rsidR="007A326A" w:rsidRPr="00991EE9">
          <w:t>These</w:t>
        </w:r>
        <w:r w:rsidR="00991EE9" w:rsidRPr="00991EE9">
          <w:t xml:space="preserve"> classes are suggested for continuing training for inspectors, following completion of qualification and post-qualification training courses. You may propose alternate courses in additional topic areas to your supervisor.</w:t>
        </w:r>
        <w:r w:rsidRPr="00991EE9">
          <w:t>)</w:t>
        </w:r>
      </w:ins>
    </w:p>
    <w:p w14:paraId="3AB8EEE9" w14:textId="2B7EF392" w:rsidR="001F5B2E" w:rsidRPr="00E05460" w:rsidRDefault="001F5B2E" w:rsidP="001C2CBD">
      <w:pPr>
        <w:pStyle w:val="ListBullet2"/>
        <w:contextualSpacing/>
      </w:pPr>
      <w:ins w:id="46" w:author="Author">
        <w:r w:rsidRPr="00E05460">
          <w:t>Continuity of Operations: ERG and DERG Training - 2020</w:t>
        </w:r>
      </w:ins>
    </w:p>
    <w:p w14:paraId="442319E6" w14:textId="77777777" w:rsidR="005006CC" w:rsidRPr="00E05460" w:rsidRDefault="005006CC" w:rsidP="001C2CBD">
      <w:pPr>
        <w:pStyle w:val="ListBullet2"/>
        <w:contextualSpacing/>
        <w:rPr>
          <w:ins w:id="47" w:author="Author"/>
        </w:rPr>
      </w:pPr>
      <w:ins w:id="48" w:author="Author">
        <w:r w:rsidRPr="00E05460">
          <w:t>Emergency and Disaster Preparedness (on-line via TMS)</w:t>
        </w:r>
      </w:ins>
    </w:p>
    <w:p w14:paraId="2650A926" w14:textId="6F652255" w:rsidR="00EB6D6F" w:rsidRDefault="00B347B7" w:rsidP="001C2CBD">
      <w:pPr>
        <w:pStyle w:val="ListBullet2"/>
        <w:contextualSpacing/>
        <w:rPr>
          <w:ins w:id="49" w:author="Author"/>
        </w:rPr>
      </w:pPr>
      <w:ins w:id="50" w:author="Author">
        <w:r>
          <w:t xml:space="preserve">External Emergency Preparedness Training (See EP Community of Practice for </w:t>
        </w:r>
        <w:r w:rsidR="005D30BC">
          <w:t xml:space="preserve">Help </w:t>
        </w:r>
        <w:r w:rsidR="00B711D6">
          <w:t>w</w:t>
        </w:r>
        <w:r w:rsidR="005D30BC">
          <w:t xml:space="preserve">ith </w:t>
        </w:r>
        <w:r>
          <w:t>Suggestions</w:t>
        </w:r>
        <w:r w:rsidR="005D30BC">
          <w:t>)</w:t>
        </w:r>
      </w:ins>
    </w:p>
    <w:p w14:paraId="523EAA48" w14:textId="58C1BE11" w:rsidR="00042A19" w:rsidRPr="00E013AD" w:rsidRDefault="00042A19" w:rsidP="001C2CBD">
      <w:pPr>
        <w:pStyle w:val="ListBullet2"/>
        <w:contextualSpacing/>
        <w:rPr>
          <w:ins w:id="51" w:author="Author"/>
        </w:rPr>
      </w:pPr>
      <w:ins w:id="52" w:author="Author">
        <w:r w:rsidRPr="00E05460">
          <w:t xml:space="preserve">RASCAL, </w:t>
        </w:r>
        <w:r w:rsidR="00420423">
          <w:t xml:space="preserve">(see </w:t>
        </w:r>
        <w:r w:rsidR="0075353A">
          <w:t xml:space="preserve">the Region </w:t>
        </w:r>
        <w:r w:rsidR="00797B99">
          <w:t>II</w:t>
        </w:r>
        <w:r w:rsidR="0075353A">
          <w:t xml:space="preserve"> Emergency Response Coordinator)</w:t>
        </w:r>
      </w:ins>
    </w:p>
    <w:p w14:paraId="2D8A3E08" w14:textId="1BA583FF" w:rsidR="00E013AD" w:rsidRPr="00621A78" w:rsidRDefault="00E013AD" w:rsidP="001C2CBD">
      <w:pPr>
        <w:pStyle w:val="ListBullet2"/>
        <w:contextualSpacing/>
        <w:rPr>
          <w:ins w:id="53" w:author="Author"/>
        </w:rPr>
      </w:pPr>
      <w:ins w:id="54" w:author="Author">
        <w:r w:rsidRPr="00E05460">
          <w:t xml:space="preserve">SAFER, </w:t>
        </w:r>
        <w:r>
          <w:t>(see the Region</w:t>
        </w:r>
        <w:r w:rsidR="00797B99">
          <w:t xml:space="preserve"> II</w:t>
        </w:r>
        <w:r>
          <w:t xml:space="preserve"> Emergency Response Coordinator)</w:t>
        </w:r>
      </w:ins>
    </w:p>
    <w:p w14:paraId="58255171" w14:textId="77777777" w:rsidR="00AB05FA" w:rsidRPr="00E05460" w:rsidRDefault="00B91EA2" w:rsidP="001C2CBD">
      <w:pPr>
        <w:pStyle w:val="ListBullet2"/>
        <w:contextualSpacing/>
        <w:rPr>
          <w:ins w:id="55" w:author="Author"/>
        </w:rPr>
      </w:pPr>
      <w:ins w:id="56" w:author="Author">
        <w:r w:rsidRPr="00E05460">
          <w:t>(E-111)</w:t>
        </w:r>
        <w:r w:rsidRPr="00E05460">
          <w:tab/>
          <w:t>Emergency Diesel Generators Course</w:t>
        </w:r>
      </w:ins>
    </w:p>
    <w:p w14:paraId="26D1E8DA" w14:textId="37C57DBE" w:rsidR="00042A19" w:rsidRPr="00E05460" w:rsidRDefault="003B46D1" w:rsidP="001C2CBD">
      <w:pPr>
        <w:pStyle w:val="ListBullet2"/>
        <w:contextualSpacing/>
        <w:rPr>
          <w:ins w:id="57" w:author="Author"/>
        </w:rPr>
      </w:pPr>
      <w:ins w:id="58" w:author="Author">
        <w:r w:rsidRPr="00E05460">
          <w:t>(H-303)</w:t>
        </w:r>
        <w:r w:rsidRPr="00E05460">
          <w:tab/>
          <w:t>Radiological Emergency Response and Operations</w:t>
        </w:r>
      </w:ins>
    </w:p>
    <w:p w14:paraId="491CE8D6" w14:textId="77777777" w:rsidR="005006CC" w:rsidRDefault="005006CC" w:rsidP="001C2CBD">
      <w:pPr>
        <w:pStyle w:val="ListBullet2"/>
        <w:contextualSpacing/>
        <w:rPr>
          <w:ins w:id="59" w:author="Author"/>
        </w:rPr>
      </w:pPr>
      <w:ins w:id="60" w:author="Author">
        <w:r w:rsidRPr="00ED3519">
          <w:t>(H-320)</w:t>
        </w:r>
        <w:r>
          <w:tab/>
        </w:r>
        <w:r w:rsidRPr="00AF4C50">
          <w:t>Advanced Dose Assessment and PARs</w:t>
        </w:r>
      </w:ins>
    </w:p>
    <w:p w14:paraId="155BDE48" w14:textId="1367F4E7" w:rsidR="005006CC" w:rsidRDefault="005006CC" w:rsidP="001C2CBD">
      <w:pPr>
        <w:pStyle w:val="ListBullet2"/>
        <w:contextualSpacing/>
        <w:rPr>
          <w:ins w:id="61" w:author="Author"/>
        </w:rPr>
      </w:pPr>
      <w:ins w:id="62" w:author="Author">
        <w:r w:rsidRPr="008A6283">
          <w:t>(H-321</w:t>
        </w:r>
        <w:r>
          <w:t>)</w:t>
        </w:r>
        <w:r>
          <w:tab/>
        </w:r>
        <w:r w:rsidRPr="000B3A53">
          <w:t>Advanced EALS for EP Inspectors</w:t>
        </w:r>
      </w:ins>
    </w:p>
    <w:p w14:paraId="162AFF5D" w14:textId="19C9B3AD" w:rsidR="00F606B8" w:rsidRDefault="00F606B8" w:rsidP="001C2CBD">
      <w:pPr>
        <w:pStyle w:val="ListBullet2"/>
        <w:contextualSpacing/>
        <w:rPr>
          <w:ins w:id="63" w:author="Author"/>
        </w:rPr>
      </w:pPr>
      <w:ins w:id="64" w:author="Author">
        <w:r w:rsidRPr="00F606B8">
          <w:lastRenderedPageBreak/>
          <w:t>(H-323)</w:t>
        </w:r>
        <w:r>
          <w:tab/>
        </w:r>
        <w:r w:rsidR="00620D25" w:rsidRPr="00620D25">
          <w:t xml:space="preserve">Advanced EP </w:t>
        </w:r>
        <w:r w:rsidR="00620D25">
          <w:t>I</w:t>
        </w:r>
        <w:r w:rsidR="00620D25" w:rsidRPr="00620D25">
          <w:t xml:space="preserve">nspection </w:t>
        </w:r>
        <w:r w:rsidR="00620D25">
          <w:t>P</w:t>
        </w:r>
        <w:r w:rsidR="00620D25" w:rsidRPr="00620D25">
          <w:t>rocedures</w:t>
        </w:r>
      </w:ins>
    </w:p>
    <w:p w14:paraId="4FDE2804" w14:textId="06117166" w:rsidR="004F749A" w:rsidRDefault="004F749A" w:rsidP="001C2CBD">
      <w:pPr>
        <w:pStyle w:val="ListBullet2"/>
        <w:contextualSpacing/>
        <w:rPr>
          <w:ins w:id="65" w:author="Author"/>
        </w:rPr>
      </w:pPr>
      <w:ins w:id="66" w:author="Author">
        <w:r>
          <w:t>(H-324)</w:t>
        </w:r>
        <w:r>
          <w:tab/>
        </w:r>
        <w:r w:rsidRPr="004F749A">
          <w:t xml:space="preserve">Advanced Concepts in Emergency Response Staffing </w:t>
        </w:r>
        <w:r>
          <w:t>&amp; Facilities</w:t>
        </w:r>
      </w:ins>
    </w:p>
    <w:p w14:paraId="5C0F0141" w14:textId="608EDEEF" w:rsidR="005006CC" w:rsidRPr="00E05460" w:rsidRDefault="005006CC" w:rsidP="001C2CBD">
      <w:pPr>
        <w:pStyle w:val="ListBullet2"/>
        <w:contextualSpacing/>
        <w:rPr>
          <w:ins w:id="67" w:author="Author"/>
        </w:rPr>
      </w:pPr>
      <w:ins w:id="68" w:author="Author">
        <w:r w:rsidRPr="00E05460">
          <w:t>(H-402)</w:t>
        </w:r>
        <w:r w:rsidRPr="00E05460">
          <w:tab/>
          <w:t xml:space="preserve">Emergency Preparedness Special </w:t>
        </w:r>
        <w:r w:rsidR="00193DB9" w:rsidRPr="00E05460">
          <w:t>Topics</w:t>
        </w:r>
      </w:ins>
    </w:p>
    <w:p w14:paraId="33BF3566" w14:textId="77777777" w:rsidR="00C62880" w:rsidRPr="006A012F" w:rsidRDefault="00C62880" w:rsidP="006A012F">
      <w:pPr>
        <w:pStyle w:val="ListBullet2"/>
        <w:numPr>
          <w:ilvl w:val="0"/>
          <w:numId w:val="0"/>
        </w:numPr>
        <w:ind w:left="360"/>
        <w:contextualSpacing/>
        <w:rPr>
          <w:ins w:id="69" w:author="Author"/>
        </w:rPr>
        <w:sectPr w:rsidR="00C62880" w:rsidRPr="006A012F" w:rsidSect="00213767">
          <w:headerReference w:type="default" r:id="rId16"/>
          <w:footerReference w:type="default" r:id="rId17"/>
          <w:headerReference w:type="first" r:id="rId18"/>
          <w:footerReference w:type="first" r:id="rId19"/>
          <w:pgSz w:w="12240" w:h="15840" w:code="1"/>
          <w:pgMar w:top="1440" w:right="1440" w:bottom="1440" w:left="1440" w:header="720" w:footer="720" w:gutter="0"/>
          <w:pgNumType w:start="1"/>
          <w:cols w:space="720"/>
          <w:noEndnote/>
          <w:docGrid w:linePitch="326"/>
        </w:sectPr>
      </w:pPr>
    </w:p>
    <w:p w14:paraId="759CB71D" w14:textId="17CDEAD7" w:rsidR="00C62880" w:rsidRDefault="00E5782F" w:rsidP="00FF74AE">
      <w:pPr>
        <w:pStyle w:val="SectionTitlePage"/>
        <w:rPr>
          <w:rFonts w:cs="Arial"/>
          <w:szCs w:val="22"/>
        </w:rPr>
      </w:pPr>
      <w:r w:rsidRPr="008332CE">
        <w:lastRenderedPageBreak/>
        <w:t xml:space="preserve">Fuel Facility </w:t>
      </w:r>
      <w:r w:rsidR="00BE0D78" w:rsidRPr="008332CE">
        <w:t>Emergency Preparedness Inspector</w:t>
      </w:r>
      <w:r w:rsidR="00591B23">
        <w:t xml:space="preserve"> </w:t>
      </w:r>
      <w:ins w:id="88" w:author="Author">
        <w:r w:rsidR="00C82665">
          <w:t xml:space="preserve">Individual </w:t>
        </w:r>
      </w:ins>
      <w:r w:rsidR="00BE0D78" w:rsidRPr="00591B23">
        <w:rPr>
          <w:rFonts w:cs="Arial"/>
          <w:bCs/>
          <w:szCs w:val="22"/>
        </w:rPr>
        <w:t xml:space="preserve">Study </w:t>
      </w:r>
      <w:ins w:id="89" w:author="Author">
        <w:r w:rsidR="00C82665">
          <w:rPr>
            <w:rFonts w:cs="Arial"/>
            <w:bCs/>
            <w:szCs w:val="22"/>
          </w:rPr>
          <w:t>Activities</w:t>
        </w:r>
      </w:ins>
    </w:p>
    <w:p w14:paraId="4C24CA25" w14:textId="77777777" w:rsidR="00FE2059" w:rsidRDefault="00FE2059" w:rsidP="00FF74AE">
      <w:pPr>
        <w:pStyle w:val="SectionTitlePage"/>
        <w:sectPr w:rsidR="00FE2059" w:rsidSect="00887532">
          <w:headerReference w:type="first" r:id="rId20"/>
          <w:footerReference w:type="first" r:id="rId21"/>
          <w:pgSz w:w="12240" w:h="15840" w:code="1"/>
          <w:pgMar w:top="1440" w:right="1440" w:bottom="1440" w:left="1440" w:header="720" w:footer="720" w:gutter="0"/>
          <w:cols w:space="720"/>
          <w:vAlign w:val="center"/>
          <w:noEndnote/>
          <w:docGrid w:linePitch="326"/>
        </w:sectPr>
      </w:pPr>
    </w:p>
    <w:p w14:paraId="33BF3584" w14:textId="6EB61848" w:rsidR="00BE0D78" w:rsidRPr="008332CE" w:rsidRDefault="00BE0D78" w:rsidP="00426FA7">
      <w:pPr>
        <w:pStyle w:val="JournalTOPIC"/>
      </w:pPr>
      <w:bookmarkStart w:id="108" w:name="_Toc167969816"/>
      <w:r w:rsidRPr="00850C9B">
        <w:lastRenderedPageBreak/>
        <w:t>(</w:t>
      </w:r>
      <w:ins w:id="109" w:author="Author">
        <w:r w:rsidR="00C82665">
          <w:t>ISA-</w:t>
        </w:r>
      </w:ins>
      <w:r w:rsidRPr="00850C9B">
        <w:t>EP-1) Code of Federal Regulations for Emergency Preparedness Inspectors</w:t>
      </w:r>
      <w:bookmarkEnd w:id="108"/>
    </w:p>
    <w:p w14:paraId="0F1C5362" w14:textId="4C6E851C" w:rsidR="00B34CA1" w:rsidRDefault="00BE0D78" w:rsidP="00B34CA1">
      <w:pPr>
        <w:pStyle w:val="JOURNALHeading2"/>
      </w:pPr>
      <w:r w:rsidRPr="008332CE">
        <w:t>PURPOSE</w:t>
      </w:r>
      <w:r w:rsidR="00B34CA1">
        <w:t>:</w:t>
      </w:r>
    </w:p>
    <w:p w14:paraId="33BF3586" w14:textId="17F11A42" w:rsidR="00BE0D78" w:rsidRPr="008332CE" w:rsidRDefault="00BE0D78" w:rsidP="00426FA7">
      <w:pPr>
        <w:pStyle w:val="BodyText"/>
      </w:pPr>
      <w:r w:rsidRPr="008332CE">
        <w:t xml:space="preserve">The purpose of this activity is to familiarize you with the regulations having direct application to emergency preparedness inspections and the licensee’s emergency management program. By ensuring that the site is in compliance with requirements in the </w:t>
      </w:r>
      <w:r w:rsidRPr="00863158">
        <w:rPr>
          <w:i/>
          <w:iCs/>
        </w:rPr>
        <w:t>Code of Federal Regulations</w:t>
      </w:r>
      <w:r w:rsidRPr="008332CE">
        <w:t xml:space="preserve"> (CFR), we can determine </w:t>
      </w:r>
      <w:ins w:id="110" w:author="Author">
        <w:r w:rsidR="00083323">
          <w:t xml:space="preserve">if </w:t>
        </w:r>
      </w:ins>
      <w:r w:rsidRPr="008332CE">
        <w:t>the emergency management program is adequate and maintained in a state of readiness to protect workers, the public, and the environment.</w:t>
      </w:r>
    </w:p>
    <w:p w14:paraId="33BF358A" w14:textId="1F466FDE" w:rsidR="00BE0D78" w:rsidRPr="00346E6B" w:rsidRDefault="00BE0D78" w:rsidP="00346E6B">
      <w:pPr>
        <w:pStyle w:val="JOURNALHeading2"/>
        <w:rPr>
          <w:bCs w:val="0"/>
        </w:rPr>
      </w:pPr>
      <w:r w:rsidRPr="002E694B">
        <w:rPr>
          <w:bCs w:val="0"/>
        </w:rPr>
        <w:t>COMPETENCY</w:t>
      </w:r>
      <w:r w:rsidR="00B625AB" w:rsidRPr="002E694B">
        <w:rPr>
          <w:bCs w:val="0"/>
        </w:rPr>
        <w:t xml:space="preserve"> </w:t>
      </w:r>
      <w:r w:rsidRPr="002E694B">
        <w:rPr>
          <w:bCs w:val="0"/>
        </w:rPr>
        <w:t>AREA:</w:t>
      </w:r>
      <w:r w:rsidRPr="002E694B">
        <w:rPr>
          <w:bCs w:val="0"/>
        </w:rPr>
        <w:tab/>
        <w:t>REGULATORY FRAMEWORK</w:t>
      </w:r>
      <w:r w:rsidR="00C13DC9">
        <w:rPr>
          <w:bCs w:val="0"/>
        </w:rPr>
        <w:br/>
      </w:r>
      <w:r w:rsidRPr="008332CE">
        <w:t xml:space="preserve">TECHNICAL </w:t>
      </w:r>
      <w:ins w:id="111" w:author="Author">
        <w:r w:rsidR="0023598A">
          <w:t xml:space="preserve">AREA </w:t>
        </w:r>
      </w:ins>
      <w:r w:rsidRPr="008332CE">
        <w:t>EXPERTISE</w:t>
      </w:r>
    </w:p>
    <w:p w14:paraId="33BF358D" w14:textId="7EB7CE06" w:rsidR="00BE0D78" w:rsidRPr="00426FA7" w:rsidRDefault="00BE0D78" w:rsidP="00426FA7">
      <w:pPr>
        <w:pStyle w:val="JOURNALHeading2"/>
        <w:rPr>
          <w:bCs w:val="0"/>
        </w:rPr>
      </w:pPr>
      <w:r w:rsidRPr="002E694B">
        <w:rPr>
          <w:bCs w:val="0"/>
        </w:rPr>
        <w:t>LEVEL OF</w:t>
      </w:r>
      <w:r w:rsidR="00B625AB" w:rsidRPr="002E694B">
        <w:rPr>
          <w:bCs w:val="0"/>
        </w:rPr>
        <w:t xml:space="preserve"> </w:t>
      </w:r>
      <w:r w:rsidRPr="002E694B">
        <w:rPr>
          <w:bCs w:val="0"/>
        </w:rPr>
        <w:t>EFFORT:</w:t>
      </w:r>
      <w:r w:rsidRPr="002E694B">
        <w:rPr>
          <w:bCs w:val="0"/>
        </w:rPr>
        <w:tab/>
        <w:t>8 hours</w:t>
      </w:r>
    </w:p>
    <w:p w14:paraId="23CFC6EA" w14:textId="77777777" w:rsidR="0094745F" w:rsidRPr="006A5E79" w:rsidRDefault="00BE0D78" w:rsidP="008B14DA">
      <w:pPr>
        <w:pStyle w:val="JOURNALHeading2"/>
      </w:pPr>
      <w:r w:rsidRPr="006A5E79">
        <w:t>REFERENCES:</w:t>
      </w:r>
    </w:p>
    <w:p w14:paraId="33BF358F" w14:textId="6CB146D9" w:rsidR="00BE0D78" w:rsidRPr="00236385" w:rsidRDefault="00BE0D78" w:rsidP="00AA5985">
      <w:pPr>
        <w:pStyle w:val="ListBullet2"/>
      </w:pPr>
      <w:r w:rsidRPr="00236385">
        <w:t xml:space="preserve">10 CFR Part 70.22, “Contents of Applications” </w:t>
      </w:r>
      <w:ins w:id="112" w:author="Author">
        <w:r w:rsidR="00C82665">
          <w:t>S</w:t>
        </w:r>
      </w:ins>
      <w:r w:rsidRPr="00236385">
        <w:t>ubsection (</w:t>
      </w:r>
      <w:proofErr w:type="spellStart"/>
      <w:r w:rsidRPr="00236385">
        <w:t>i</w:t>
      </w:r>
      <w:proofErr w:type="spellEnd"/>
      <w:r w:rsidRPr="00236385">
        <w:t>)(3)</w:t>
      </w:r>
    </w:p>
    <w:p w14:paraId="33BF3591" w14:textId="665EF6E2" w:rsidR="00BE0D78" w:rsidRPr="008332CE" w:rsidRDefault="00BE0D78" w:rsidP="00AA5985">
      <w:pPr>
        <w:pStyle w:val="ListBullet2"/>
      </w:pPr>
      <w:r w:rsidRPr="008332CE">
        <w:t xml:space="preserve">10 CFR Part 70.32, “Conditions of Licenses” </w:t>
      </w:r>
      <w:ins w:id="113" w:author="Author">
        <w:r w:rsidR="00C82665">
          <w:t>S</w:t>
        </w:r>
      </w:ins>
      <w:r w:rsidRPr="008332CE">
        <w:t>ubsection (</w:t>
      </w:r>
      <w:proofErr w:type="spellStart"/>
      <w:r w:rsidRPr="008332CE">
        <w:t>i</w:t>
      </w:r>
      <w:proofErr w:type="spellEnd"/>
      <w:r w:rsidRPr="008332CE">
        <w:t>)</w:t>
      </w:r>
    </w:p>
    <w:p w14:paraId="33BF3593" w14:textId="1F383DDB" w:rsidR="00BE0D78" w:rsidRPr="00041C96" w:rsidRDefault="00BE0D78" w:rsidP="00AA5985">
      <w:pPr>
        <w:pStyle w:val="ListBullet2"/>
      </w:pPr>
      <w:r w:rsidRPr="008332CE">
        <w:t xml:space="preserve">10 CFR Part 40.31, “Application for Specific Licenses” </w:t>
      </w:r>
      <w:ins w:id="114" w:author="Author">
        <w:r w:rsidR="00C82665">
          <w:t>S</w:t>
        </w:r>
      </w:ins>
      <w:r w:rsidRPr="008332CE">
        <w:t>ubsection (j)(3)</w:t>
      </w:r>
    </w:p>
    <w:p w14:paraId="33BF3595" w14:textId="080B8C90" w:rsidR="00BE0D78" w:rsidRPr="00332365" w:rsidRDefault="00BE0D78" w:rsidP="00AA5985">
      <w:pPr>
        <w:pStyle w:val="ListBullet2"/>
      </w:pPr>
      <w:r w:rsidRPr="008332CE">
        <w:t xml:space="preserve">10 CFR Part 40.35, “Conditions of Specific Licenses Issued Pursuant to Subsection 40.34” </w:t>
      </w:r>
      <w:ins w:id="115" w:author="Author">
        <w:r w:rsidR="00C82665">
          <w:t>S</w:t>
        </w:r>
        <w:r w:rsidR="00C82665" w:rsidRPr="008332CE">
          <w:t xml:space="preserve">ubsection </w:t>
        </w:r>
      </w:ins>
      <w:r w:rsidRPr="008332CE">
        <w:t>(f)</w:t>
      </w:r>
    </w:p>
    <w:p w14:paraId="33BF359B" w14:textId="39C7AE83" w:rsidR="00BE0D78" w:rsidRPr="00332365" w:rsidRDefault="00BE0D78" w:rsidP="00AA5985">
      <w:pPr>
        <w:pStyle w:val="ListBullet2"/>
      </w:pPr>
      <w:r w:rsidRPr="008332CE">
        <w:t>NUREG-1520, “Standard Review Plan for the Review of a License Application for a Fuel Cycle Facility</w:t>
      </w:r>
      <w:ins w:id="116" w:author="Author">
        <w:r w:rsidR="00B87613">
          <w:t>,</w:t>
        </w:r>
      </w:ins>
      <w:r w:rsidRPr="008332CE">
        <w:t xml:space="preserve">” </w:t>
      </w:r>
      <w:ins w:id="117" w:author="Author">
        <w:r w:rsidR="006C4625">
          <w:t xml:space="preserve">Rev. 2 </w:t>
        </w:r>
      </w:ins>
      <w:r w:rsidRPr="008332CE">
        <w:t>(</w:t>
      </w:r>
      <w:ins w:id="118" w:author="Author">
        <w:r w:rsidR="00340ECA" w:rsidRPr="008332CE">
          <w:t>ML</w:t>
        </w:r>
        <w:r w:rsidR="00340ECA">
          <w:t>15176A258</w:t>
        </w:r>
        <w:r w:rsidR="00EF4A95">
          <w:t>)</w:t>
        </w:r>
      </w:ins>
    </w:p>
    <w:p w14:paraId="5A106590" w14:textId="567DC8DD" w:rsidR="0094745F" w:rsidRPr="002E694B" w:rsidRDefault="00BE0D78" w:rsidP="002E694B">
      <w:pPr>
        <w:pStyle w:val="JOURNALHeading2"/>
        <w:rPr>
          <w:bCs w:val="0"/>
        </w:rPr>
      </w:pPr>
      <w:r w:rsidRPr="002E694B">
        <w:rPr>
          <w:bCs w:val="0"/>
        </w:rPr>
        <w:t>EVALUATION CRITERIA:</w:t>
      </w:r>
    </w:p>
    <w:p w14:paraId="33BF359E" w14:textId="4E2C7793" w:rsidR="00BE0D78" w:rsidRPr="008B2358" w:rsidRDefault="000326D4" w:rsidP="008B2358">
      <w:pPr>
        <w:pStyle w:val="BodyText2"/>
        <w:rPr>
          <w:b/>
        </w:rPr>
      </w:pPr>
      <w:r w:rsidRPr="008332CE">
        <w:t xml:space="preserve">Upon </w:t>
      </w:r>
      <w:r w:rsidR="00BE0D78" w:rsidRPr="008332CE">
        <w:t>completion of this SG, the inspector should be able to:</w:t>
      </w:r>
    </w:p>
    <w:p w14:paraId="33BF35A0" w14:textId="45782548" w:rsidR="00BE0D78" w:rsidRPr="008B2358" w:rsidRDefault="00BE0D78" w:rsidP="00AA5985">
      <w:pPr>
        <w:pStyle w:val="ListBullet2"/>
      </w:pPr>
      <w:r w:rsidRPr="008332CE">
        <w:t xml:space="preserve">Describe each of the </w:t>
      </w:r>
      <w:ins w:id="119" w:author="Author">
        <w:r w:rsidR="0079139E">
          <w:t xml:space="preserve">emergency planning </w:t>
        </w:r>
        <w:r w:rsidR="00630878">
          <w:t>requirements</w:t>
        </w:r>
      </w:ins>
      <w:r w:rsidRPr="008332CE">
        <w:t xml:space="preserve"> for an emergency response plan.</w:t>
      </w:r>
    </w:p>
    <w:p w14:paraId="33BF35A1" w14:textId="293CAE22" w:rsidR="00BE0D78" w:rsidRPr="00ED6EF7" w:rsidRDefault="006F1E45" w:rsidP="00AA5985">
      <w:pPr>
        <w:pStyle w:val="ListBullet2"/>
      </w:pPr>
      <w:ins w:id="120" w:author="Author">
        <w:r>
          <w:t xml:space="preserve">For </w:t>
        </w:r>
        <w:r w:rsidR="00C33C0F">
          <w:t xml:space="preserve">an </w:t>
        </w:r>
        <w:r>
          <w:t>emergency response, d</w:t>
        </w:r>
      </w:ins>
      <w:r w:rsidR="00BE0D78" w:rsidRPr="008332CE">
        <w:t xml:space="preserve">iscuss which emergency planning </w:t>
      </w:r>
      <w:ins w:id="121" w:author="Author">
        <w:r w:rsidR="00BC4F55">
          <w:t>requir</w:t>
        </w:r>
        <w:r w:rsidR="00ED6EF7">
          <w:t>ements</w:t>
        </w:r>
      </w:ins>
      <w:r w:rsidR="00BE0D78" w:rsidRPr="00ED6EF7">
        <w:t xml:space="preserve"> are </w:t>
      </w:r>
      <w:ins w:id="122" w:author="Author">
        <w:r w:rsidR="00EF4A95" w:rsidRPr="00ED6EF7">
          <w:t xml:space="preserve">more </w:t>
        </w:r>
      </w:ins>
      <w:r w:rsidR="00B21A54" w:rsidRPr="00ED6EF7">
        <w:t>r</w:t>
      </w:r>
      <w:r w:rsidR="00BE0D78" w:rsidRPr="00ED6EF7">
        <w:t>isk significant.</w:t>
      </w:r>
    </w:p>
    <w:p w14:paraId="33BF35A5" w14:textId="43367A0B" w:rsidR="00BE0D78" w:rsidRPr="008B2358" w:rsidRDefault="00BE0D78" w:rsidP="00AA5985">
      <w:pPr>
        <w:pStyle w:val="ListBullet2"/>
      </w:pPr>
      <w:r w:rsidRPr="008332CE">
        <w:t>Explain the requirements for making changes to the Emergency Plans as presented in 10 CFR Part 40</w:t>
      </w:r>
      <w:ins w:id="123" w:author="Author">
        <w:r w:rsidR="003831D6">
          <w:t xml:space="preserve"> and</w:t>
        </w:r>
      </w:ins>
      <w:r w:rsidRPr="008332CE">
        <w:t xml:space="preserve"> 10 CFR Part 70</w:t>
      </w:r>
      <w:r w:rsidR="007441F1">
        <w:t>.</w:t>
      </w:r>
    </w:p>
    <w:p w14:paraId="59E0DC83" w14:textId="4168BCB0" w:rsidR="007E716B" w:rsidRPr="00340295" w:rsidRDefault="00BE0D78" w:rsidP="00AA5985">
      <w:pPr>
        <w:pStyle w:val="ListBullet2"/>
        <w:rPr>
          <w:rStyle w:val="CommentReference"/>
          <w:bCs/>
          <w:sz w:val="22"/>
          <w:szCs w:val="22"/>
        </w:rPr>
      </w:pPr>
      <w:r w:rsidRPr="008332CE">
        <w:t xml:space="preserve">Discuss the limits for exposure to the </w:t>
      </w:r>
      <w:proofErr w:type="gramStart"/>
      <w:r w:rsidRPr="008332CE">
        <w:t>general public</w:t>
      </w:r>
      <w:proofErr w:type="gramEnd"/>
      <w:r w:rsidRPr="008332CE">
        <w:t xml:space="preserve"> during an event</w:t>
      </w:r>
      <w:ins w:id="124" w:author="Author">
        <w:r w:rsidR="00E22580">
          <w:t xml:space="preserve"> (</w:t>
        </w:r>
        <w:r w:rsidR="00E22580" w:rsidRPr="00E22580">
          <w:t>10 CFR 20.1301</w:t>
        </w:r>
        <w:r w:rsidR="00E22580">
          <w:t>)</w:t>
        </w:r>
      </w:ins>
      <w:r w:rsidRPr="008332CE">
        <w:t>.</w:t>
      </w:r>
    </w:p>
    <w:p w14:paraId="5FA3E54F" w14:textId="76A2AD57" w:rsidR="002E694B" w:rsidRPr="002E694B" w:rsidRDefault="00BE0D78" w:rsidP="00340295">
      <w:pPr>
        <w:pStyle w:val="JOURNALHeading2"/>
      </w:pPr>
      <w:r w:rsidRPr="002E694B">
        <w:lastRenderedPageBreak/>
        <w:t>TASKS</w:t>
      </w:r>
    </w:p>
    <w:p w14:paraId="33BF35A9" w14:textId="1DF6EABD" w:rsidR="00BE0D78" w:rsidRPr="00340295" w:rsidRDefault="00BE0D78" w:rsidP="00AA5985">
      <w:pPr>
        <w:pStyle w:val="ListBullet2"/>
      </w:pPr>
      <w:r w:rsidRPr="008332CE">
        <w:t xml:space="preserve">Review pertinent </w:t>
      </w:r>
      <w:ins w:id="125" w:author="Author">
        <w:r w:rsidR="00C82665">
          <w:t>S</w:t>
        </w:r>
        <w:r w:rsidR="00C82665" w:rsidRPr="008332CE">
          <w:t xml:space="preserve">ections </w:t>
        </w:r>
      </w:ins>
      <w:r w:rsidRPr="008332CE">
        <w:t>of 10 CFR Part 40.31</w:t>
      </w:r>
      <w:ins w:id="126" w:author="Author">
        <w:r w:rsidR="00E416DA">
          <w:t xml:space="preserve"> and</w:t>
        </w:r>
      </w:ins>
      <w:r w:rsidRPr="008332CE">
        <w:t xml:space="preserve"> 10 CFR Part 70.22</w:t>
      </w:r>
      <w:r w:rsidR="00D07008">
        <w:t xml:space="preserve"> </w:t>
      </w:r>
      <w:r w:rsidRPr="008332CE">
        <w:t>to familiarize yourself with the information which must be contained in Emergency Plans.</w:t>
      </w:r>
    </w:p>
    <w:p w14:paraId="33BF35AB" w14:textId="29A9ED57" w:rsidR="00BE0D78" w:rsidRPr="00340295" w:rsidRDefault="00BE0D78" w:rsidP="00AA5985">
      <w:pPr>
        <w:pStyle w:val="ListBullet2"/>
      </w:pPr>
      <w:r w:rsidRPr="008332CE">
        <w:t xml:space="preserve">Review </w:t>
      </w:r>
      <w:ins w:id="127" w:author="Author">
        <w:r w:rsidR="00C82665">
          <w:t>S</w:t>
        </w:r>
      </w:ins>
      <w:r w:rsidRPr="008332CE">
        <w:t>ection 8 of NUREG-1520 for contents of an Emergency Plan considered acceptable by license reviewers.</w:t>
      </w:r>
    </w:p>
    <w:p w14:paraId="33BF35AD" w14:textId="0BD5FA22" w:rsidR="00BE0D78" w:rsidRPr="00340295" w:rsidRDefault="00BE0D78" w:rsidP="00AA5985">
      <w:pPr>
        <w:pStyle w:val="ListBullet2"/>
      </w:pPr>
      <w:r w:rsidRPr="00D71F4A">
        <w:t xml:space="preserve">Meet with your supervisor, </w:t>
      </w:r>
      <w:r w:rsidR="005C2BA7" w:rsidRPr="00D71F4A">
        <w:t>the person designated as a resource</w:t>
      </w:r>
      <w:r w:rsidRPr="00D71F4A">
        <w:t xml:space="preserve">, or a qualified </w:t>
      </w:r>
      <w:ins w:id="128" w:author="Author">
        <w:r w:rsidR="00EA1DD3" w:rsidRPr="00D71F4A">
          <w:t>f</w:t>
        </w:r>
      </w:ins>
      <w:r w:rsidR="005C2BA7" w:rsidRPr="00D71F4A">
        <w:t xml:space="preserve">uel </w:t>
      </w:r>
      <w:ins w:id="129" w:author="Author">
        <w:r w:rsidR="00EA1DD3" w:rsidRPr="00D71F4A">
          <w:t>f</w:t>
        </w:r>
      </w:ins>
      <w:r w:rsidR="005C2BA7" w:rsidRPr="00D71F4A">
        <w:t xml:space="preserve">acility </w:t>
      </w:r>
      <w:ins w:id="130" w:author="Author">
        <w:r w:rsidR="00EA1DD3" w:rsidRPr="00D71F4A">
          <w:t>e</w:t>
        </w:r>
      </w:ins>
      <w:r w:rsidRPr="00D71F4A">
        <w:t xml:space="preserve">mergency </w:t>
      </w:r>
      <w:ins w:id="131" w:author="Author">
        <w:r w:rsidR="00EA1DD3" w:rsidRPr="00D71F4A">
          <w:t>p</w:t>
        </w:r>
      </w:ins>
      <w:r w:rsidRPr="00D71F4A">
        <w:t xml:space="preserve">reparedness Inspector to discuss any questions you may have </w:t>
      </w:r>
      <w:proofErr w:type="gramStart"/>
      <w:r w:rsidRPr="00D71F4A">
        <w:t>as a result of</w:t>
      </w:r>
      <w:proofErr w:type="gramEnd"/>
      <w:r w:rsidRPr="00D71F4A">
        <w:t xml:space="preserve"> these activities. Discuss the answers to the questions listed under the Evaluation Criteria </w:t>
      </w:r>
      <w:ins w:id="132" w:author="Author">
        <w:r w:rsidR="00C82665">
          <w:t>S</w:t>
        </w:r>
      </w:ins>
      <w:del w:id="133" w:author="Author">
        <w:r w:rsidRPr="00D71F4A" w:rsidDel="00C82665">
          <w:delText>s</w:delText>
        </w:r>
      </w:del>
      <w:r w:rsidRPr="00D71F4A">
        <w:t>ection of this study guide with your supervisor</w:t>
      </w:r>
      <w:ins w:id="134" w:author="Author">
        <w:r w:rsidR="009D6169" w:rsidRPr="00D71F4A">
          <w:t>,</w:t>
        </w:r>
        <w:r w:rsidR="00DD5EA2" w:rsidRPr="00D71F4A">
          <w:t xml:space="preserve"> </w:t>
        </w:r>
      </w:ins>
      <w:r w:rsidR="007D45E4" w:rsidRPr="00D71F4A">
        <w:t>the person designated as a resource</w:t>
      </w:r>
      <w:ins w:id="135" w:author="Author">
        <w:r w:rsidR="009D6169" w:rsidRPr="00D71F4A">
          <w:t xml:space="preserve">, or a qualified </w:t>
        </w:r>
        <w:r w:rsidR="00EA1DD3" w:rsidRPr="00D71F4A">
          <w:t>f</w:t>
        </w:r>
        <w:r w:rsidR="009D6169" w:rsidRPr="00D71F4A">
          <w:t xml:space="preserve">uel </w:t>
        </w:r>
        <w:r w:rsidR="00EA1DD3" w:rsidRPr="00D71F4A">
          <w:t>f</w:t>
        </w:r>
        <w:r w:rsidR="009D6169" w:rsidRPr="00D71F4A">
          <w:t xml:space="preserve">acility </w:t>
        </w:r>
        <w:r w:rsidR="00EA1DD3" w:rsidRPr="00D71F4A">
          <w:t>e</w:t>
        </w:r>
        <w:r w:rsidR="009D6169" w:rsidRPr="00D71F4A">
          <w:t xml:space="preserve">mergency </w:t>
        </w:r>
        <w:r w:rsidR="00EA1DD3" w:rsidRPr="00D71F4A">
          <w:t>p</w:t>
        </w:r>
        <w:r w:rsidR="009D6169" w:rsidRPr="00D71F4A">
          <w:t>reparedness</w:t>
        </w:r>
        <w:r w:rsidR="00EA1DD3" w:rsidRPr="00D71F4A">
          <w:t xml:space="preserve"> inspector</w:t>
        </w:r>
      </w:ins>
      <w:r w:rsidRPr="00D71F4A">
        <w:t>.</w:t>
      </w:r>
    </w:p>
    <w:p w14:paraId="33BF35AE" w14:textId="3772FEBA" w:rsidR="00BE0D78" w:rsidRPr="00CD3927" w:rsidRDefault="00BE0D78" w:rsidP="00CD3927">
      <w:pPr>
        <w:pStyle w:val="JOURNALHeading2"/>
        <w:rPr>
          <w:bCs w:val="0"/>
        </w:rPr>
      </w:pPr>
      <w:r w:rsidRPr="002E694B">
        <w:rPr>
          <w:bCs w:val="0"/>
        </w:rPr>
        <w:t>DOCUMENTATION:</w:t>
      </w:r>
      <w:r w:rsidR="00CD3927">
        <w:rPr>
          <w:bCs w:val="0"/>
        </w:rPr>
        <w:tab/>
      </w:r>
      <w:r w:rsidR="007D45E4" w:rsidRPr="008332CE">
        <w:t xml:space="preserve">Fuel Facility </w:t>
      </w:r>
      <w:r w:rsidRPr="008332CE">
        <w:t>Emergency Preparedness Inspector Proficiency Level Qualification Signature Card</w:t>
      </w:r>
      <w:r w:rsidR="007D45E4" w:rsidRPr="008332CE">
        <w:t>,</w:t>
      </w:r>
      <w:r w:rsidRPr="008332CE">
        <w:t xml:space="preserve"> Item </w:t>
      </w:r>
      <w:ins w:id="136" w:author="Author">
        <w:r w:rsidR="00EF1072">
          <w:t>ISA-</w:t>
        </w:r>
      </w:ins>
      <w:r w:rsidRPr="008332CE">
        <w:t>EP-1.</w:t>
      </w:r>
    </w:p>
    <w:p w14:paraId="33BF35B6" w14:textId="489CC6AD" w:rsidR="00BE0D78" w:rsidRPr="008332CE" w:rsidRDefault="00BE0D78" w:rsidP="00E95546">
      <w:pPr>
        <w:pStyle w:val="JournalTOPIC"/>
      </w:pPr>
      <w:bookmarkStart w:id="137" w:name="_Toc167969817"/>
      <w:r w:rsidRPr="00F87C73">
        <w:lastRenderedPageBreak/>
        <w:t>(</w:t>
      </w:r>
      <w:ins w:id="138" w:author="Author">
        <w:r w:rsidR="00C82665">
          <w:t>ISA-</w:t>
        </w:r>
      </w:ins>
      <w:r w:rsidRPr="00F87C73">
        <w:t>EP-2) Preparation and Evaluation of Radiological Emergency Plans</w:t>
      </w:r>
      <w:bookmarkEnd w:id="137"/>
    </w:p>
    <w:p w14:paraId="17482739" w14:textId="12E0322D" w:rsidR="00EE5A04" w:rsidRDefault="00BE0D78" w:rsidP="00231103">
      <w:pPr>
        <w:pStyle w:val="JOURNALHeading2"/>
      </w:pPr>
      <w:r w:rsidRPr="008332CE">
        <w:t>PURPOSE:</w:t>
      </w:r>
    </w:p>
    <w:p w14:paraId="33BF35B8" w14:textId="41199304" w:rsidR="00BE0D78" w:rsidRPr="008332CE" w:rsidRDefault="00BE0D78" w:rsidP="00EC71E7">
      <w:pPr>
        <w:pStyle w:val="BodyText"/>
      </w:pPr>
      <w:r w:rsidRPr="008332CE">
        <w:t>The purpose of this activity is to familiarize you with the criteria used by NRC</w:t>
      </w:r>
      <w:ins w:id="139" w:author="Author">
        <w:r w:rsidR="00815F64">
          <w:t>-</w:t>
        </w:r>
      </w:ins>
      <w:r w:rsidRPr="008332CE">
        <w:t>licensed facilities to develop radiological Emergency Plans and improve emergency preparedness.</w:t>
      </w:r>
      <w:r w:rsidR="00625CD7" w:rsidRPr="008332CE">
        <w:t xml:space="preserve"> </w:t>
      </w:r>
      <w:r w:rsidRPr="008332CE">
        <w:t xml:space="preserve">Emergency Plans submitted under 10 CFR Parts 40 </w:t>
      </w:r>
      <w:ins w:id="140" w:author="Author">
        <w:r w:rsidR="00587F76">
          <w:t xml:space="preserve">and </w:t>
        </w:r>
      </w:ins>
      <w:r w:rsidRPr="008332CE">
        <w:t>70</w:t>
      </w:r>
      <w:r w:rsidR="00D07008">
        <w:t xml:space="preserve"> </w:t>
      </w:r>
      <w:r w:rsidRPr="008332CE">
        <w:t xml:space="preserve">must include the </w:t>
      </w:r>
      <w:ins w:id="141" w:author="Author">
        <w:r w:rsidR="000A1274">
          <w:t xml:space="preserve">emergency </w:t>
        </w:r>
      </w:ins>
      <w:r w:rsidRPr="008332CE">
        <w:t xml:space="preserve">planning </w:t>
      </w:r>
      <w:ins w:id="142" w:author="Author">
        <w:r w:rsidR="000A1274">
          <w:t>requirement</w:t>
        </w:r>
        <w:r w:rsidR="000A1274" w:rsidRPr="008332CE">
          <w:t xml:space="preserve">s </w:t>
        </w:r>
      </w:ins>
      <w:r w:rsidRPr="008332CE">
        <w:t>listed in 10 CFR Parts 40.31</w:t>
      </w:r>
      <w:r w:rsidR="00D07008">
        <w:t xml:space="preserve"> </w:t>
      </w:r>
      <w:ins w:id="143" w:author="Author">
        <w:r w:rsidR="00587F76">
          <w:t>and</w:t>
        </w:r>
      </w:ins>
      <w:r w:rsidRPr="008332CE">
        <w:t xml:space="preserve"> 70.22</w:t>
      </w:r>
      <w:r w:rsidR="00D07008">
        <w:t>.</w:t>
      </w:r>
    </w:p>
    <w:p w14:paraId="33BF35BC" w14:textId="121C4774" w:rsidR="00BE0D78" w:rsidRPr="008332CE" w:rsidRDefault="00BE0D78" w:rsidP="00E95546">
      <w:pPr>
        <w:pStyle w:val="JOURNALHeading2"/>
      </w:pPr>
      <w:r w:rsidRPr="008332CE">
        <w:t>COMPETENCY</w:t>
      </w:r>
      <w:r w:rsidR="00EE5A04">
        <w:t xml:space="preserve"> </w:t>
      </w:r>
      <w:r w:rsidRPr="008332CE">
        <w:t>AREA:</w:t>
      </w:r>
      <w:r w:rsidRPr="008332CE">
        <w:tab/>
      </w:r>
      <w:ins w:id="144" w:author="Author">
        <w:r w:rsidR="006D0869" w:rsidRPr="008332CE">
          <w:t xml:space="preserve">REGULATORY FRAMEWORK </w:t>
        </w:r>
      </w:ins>
      <w:r w:rsidR="0029717F">
        <w:br/>
      </w:r>
      <w:r w:rsidRPr="008332CE">
        <w:t>TECHNICAL AREA EXPERTISE</w:t>
      </w:r>
    </w:p>
    <w:p w14:paraId="33BF35C0" w14:textId="5016B69E" w:rsidR="00BE0D78" w:rsidRPr="008332CE" w:rsidRDefault="00BE0D78" w:rsidP="00E95546">
      <w:pPr>
        <w:pStyle w:val="JOURNALHeading2"/>
      </w:pPr>
      <w:r w:rsidRPr="008332CE">
        <w:t>LEVEL OF EFFORT:</w:t>
      </w:r>
      <w:r w:rsidRPr="008332CE">
        <w:tab/>
        <w:t>16 hour</w:t>
      </w:r>
      <w:r w:rsidR="0067505D">
        <w:t>s</w:t>
      </w:r>
    </w:p>
    <w:p w14:paraId="103EFF54" w14:textId="3F6608E9" w:rsidR="003D57CC" w:rsidRDefault="00BE0D78" w:rsidP="00231103">
      <w:pPr>
        <w:pStyle w:val="JOURNALHeading2"/>
      </w:pPr>
      <w:r w:rsidRPr="008332CE">
        <w:t>REFERENCES:</w:t>
      </w:r>
    </w:p>
    <w:p w14:paraId="33BF35C2" w14:textId="61EDD97F" w:rsidR="00BE0D78" w:rsidRPr="00340295" w:rsidRDefault="00BE0D78" w:rsidP="00AA5985">
      <w:pPr>
        <w:pStyle w:val="ListBullet2"/>
      </w:pPr>
      <w:r w:rsidRPr="008332CE">
        <w:t>Regulatory Guide (RG) 3.67, “Standard Format and Content for Emergency Plans for Fuel Cycle and Material Facilities</w:t>
      </w:r>
      <w:ins w:id="145" w:author="Author">
        <w:r w:rsidR="006705B4">
          <w:t>,</w:t>
        </w:r>
      </w:ins>
      <w:r w:rsidRPr="008332CE">
        <w:t>”</w:t>
      </w:r>
      <w:ins w:id="146" w:author="Author">
        <w:r w:rsidR="006705B4">
          <w:t xml:space="preserve"> Rev. 1</w:t>
        </w:r>
      </w:ins>
      <w:r w:rsidRPr="008332CE">
        <w:t xml:space="preserve"> (ML</w:t>
      </w:r>
      <w:ins w:id="147" w:author="Author">
        <w:r w:rsidR="00B87613">
          <w:t>103360487</w:t>
        </w:r>
      </w:ins>
      <w:r w:rsidRPr="008332CE">
        <w:t>)</w:t>
      </w:r>
    </w:p>
    <w:p w14:paraId="33BF35C4" w14:textId="7CBDCB5A" w:rsidR="00BE0D78" w:rsidRPr="00340295" w:rsidRDefault="00BE0D78" w:rsidP="00AA5985">
      <w:pPr>
        <w:pStyle w:val="ListBullet2"/>
      </w:pPr>
      <w:r w:rsidRPr="008332CE">
        <w:t>NUREG-1520, “Standard Review Plan for the Review of a License Application for a Fuel Cycle Facility</w:t>
      </w:r>
      <w:ins w:id="148" w:author="Author">
        <w:r w:rsidR="00283A0E">
          <w:t>,</w:t>
        </w:r>
      </w:ins>
      <w:r w:rsidRPr="008332CE">
        <w:t>”</w:t>
      </w:r>
      <w:ins w:id="149" w:author="Author">
        <w:r w:rsidR="00283A0E">
          <w:t xml:space="preserve"> Rev. 2</w:t>
        </w:r>
      </w:ins>
      <w:r w:rsidRPr="008332CE">
        <w:t xml:space="preserve"> (</w:t>
      </w:r>
      <w:ins w:id="150" w:author="Author">
        <w:r w:rsidR="00B87613" w:rsidRPr="008332CE">
          <w:t>ML</w:t>
        </w:r>
        <w:r w:rsidR="00B87613">
          <w:t>15176A258</w:t>
        </w:r>
      </w:ins>
      <w:r w:rsidRPr="008332CE">
        <w:t>)</w:t>
      </w:r>
    </w:p>
    <w:p w14:paraId="33BF35C6" w14:textId="6AFC9D42" w:rsidR="00BE0D78" w:rsidRPr="0067505D" w:rsidRDefault="00BE0D78" w:rsidP="00AA5985">
      <w:pPr>
        <w:pStyle w:val="ListBullet2"/>
      </w:pPr>
      <w:r w:rsidRPr="008332CE">
        <w:t>NUREG-1140, “A Regulatory Analysis of Emergency Preparedness for Fuel Cycle and Other Radioactive Material Licensees” (ML062020791</w:t>
      </w:r>
      <w:ins w:id="151" w:author="Author">
        <w:r w:rsidR="00F64348">
          <w:t xml:space="preserve"> and</w:t>
        </w:r>
        <w:r w:rsidR="00D03588">
          <w:t>/or</w:t>
        </w:r>
        <w:r w:rsidR="00F64348">
          <w:t xml:space="preserve"> </w:t>
        </w:r>
        <w:r w:rsidR="00EF1A72" w:rsidRPr="00EF1A72">
          <w:t>ML101460227</w:t>
        </w:r>
      </w:ins>
      <w:r w:rsidRPr="008332CE">
        <w:t>)</w:t>
      </w:r>
    </w:p>
    <w:p w14:paraId="09DA9359" w14:textId="2A233C80" w:rsidR="003908E3" w:rsidRPr="003908E3" w:rsidRDefault="00BE0D78" w:rsidP="00231103">
      <w:pPr>
        <w:pStyle w:val="JOURNALHeading2"/>
      </w:pPr>
      <w:r w:rsidRPr="008332CE">
        <w:t>EVALUATION</w:t>
      </w:r>
      <w:r w:rsidR="003908E3">
        <w:t xml:space="preserve"> </w:t>
      </w:r>
      <w:r w:rsidRPr="4489456C">
        <w:t>CRITERIA:</w:t>
      </w:r>
    </w:p>
    <w:p w14:paraId="33BF35C9" w14:textId="737BB890" w:rsidR="00BE0D78" w:rsidRPr="008332CE" w:rsidRDefault="000326D4" w:rsidP="00340295">
      <w:pPr>
        <w:pStyle w:val="BodyText2"/>
      </w:pPr>
      <w:r w:rsidRPr="00521531">
        <w:t>Upon</w:t>
      </w:r>
      <w:r w:rsidRPr="4489456C">
        <w:rPr>
          <w:b/>
          <w:bCs/>
        </w:rPr>
        <w:t xml:space="preserve"> </w:t>
      </w:r>
      <w:r w:rsidR="00BE0D78" w:rsidRPr="4489456C">
        <w:t>the completion of this SG, the inspector should be able to:</w:t>
      </w:r>
    </w:p>
    <w:p w14:paraId="33BF35CB" w14:textId="544B2930" w:rsidR="00BE0D78" w:rsidRPr="00340295" w:rsidRDefault="00BE0D78" w:rsidP="00AA5985">
      <w:pPr>
        <w:pStyle w:val="ListBullet2"/>
      </w:pPr>
      <w:r w:rsidRPr="008332CE">
        <w:t>Discuss key elements of the basis for emergency planning.</w:t>
      </w:r>
    </w:p>
    <w:p w14:paraId="33BF35CD" w14:textId="182F4351" w:rsidR="00BE0D78" w:rsidRPr="00340295" w:rsidRDefault="00BE0D78" w:rsidP="00AA5985">
      <w:pPr>
        <w:pStyle w:val="ListBullet2"/>
      </w:pPr>
      <w:r w:rsidRPr="008332CE">
        <w:t xml:space="preserve">Discuss the general topics of the emergency planning </w:t>
      </w:r>
      <w:ins w:id="152" w:author="Author">
        <w:r w:rsidR="001359B4">
          <w:t>requirement</w:t>
        </w:r>
        <w:r w:rsidR="001359B4" w:rsidRPr="008332CE">
          <w:t>s</w:t>
        </w:r>
      </w:ins>
      <w:r w:rsidRPr="008332CE">
        <w:t>.</w:t>
      </w:r>
    </w:p>
    <w:p w14:paraId="33BF35CF" w14:textId="7B37089E" w:rsidR="00BE0D78" w:rsidRPr="00340295" w:rsidRDefault="00BE0D78" w:rsidP="00AA5985">
      <w:pPr>
        <w:pStyle w:val="ListBullet2"/>
      </w:pPr>
      <w:r w:rsidRPr="008332CE">
        <w:t>Discuss the difference between the two emergency classification levels in terms of safety significance to the public</w:t>
      </w:r>
      <w:ins w:id="153" w:author="Author">
        <w:r w:rsidR="00301C30">
          <w:t>.</w:t>
        </w:r>
      </w:ins>
    </w:p>
    <w:p w14:paraId="0BADAA10" w14:textId="77777777" w:rsidR="00340295" w:rsidRDefault="00BE0D78" w:rsidP="00AA5985">
      <w:pPr>
        <w:pStyle w:val="ListBullet2"/>
      </w:pPr>
      <w:r w:rsidRPr="008332CE">
        <w:t>Discuss the key functions performed by members of the licensee’s emergency response organization, including the personnel responsible for emergency classification during normal operations</w:t>
      </w:r>
      <w:r w:rsidR="0067505D">
        <w:t xml:space="preserve"> </w:t>
      </w:r>
      <w:r w:rsidRPr="008332CE">
        <w:t>and back shifts.</w:t>
      </w:r>
    </w:p>
    <w:p w14:paraId="0DD3A339" w14:textId="77777777" w:rsidR="00591060" w:rsidRDefault="00BE0D78" w:rsidP="00AA5985">
      <w:pPr>
        <w:pStyle w:val="ListBullet2"/>
      </w:pPr>
      <w:r w:rsidRPr="4489456C">
        <w:t>Discuss the notification process and timeliness for completing offsite notifications (</w:t>
      </w:r>
      <w:ins w:id="154" w:author="Author">
        <w:r w:rsidR="00033E7A">
          <w:t>federal</w:t>
        </w:r>
        <w:r w:rsidR="004201B5">
          <w:t>, state, and local</w:t>
        </w:r>
      </w:ins>
      <w:r w:rsidRPr="4489456C">
        <w:t>).</w:t>
      </w:r>
    </w:p>
    <w:p w14:paraId="33BF35D4" w14:textId="17FC7DC5" w:rsidR="00BE0D78" w:rsidRPr="008332CE" w:rsidRDefault="00BE0D78" w:rsidP="00D07008">
      <w:pPr>
        <w:pStyle w:val="ListBullet2"/>
      </w:pPr>
      <w:r w:rsidRPr="008332CE">
        <w:t>Discuss response plans for restoring the facility to a safe status following an accident.</w:t>
      </w:r>
    </w:p>
    <w:p w14:paraId="731F5F39" w14:textId="466F3E30" w:rsidR="003908E3" w:rsidRDefault="00BE0D78" w:rsidP="00231103">
      <w:pPr>
        <w:pStyle w:val="JOURNALHeading2"/>
      </w:pPr>
      <w:r w:rsidRPr="008332CE">
        <w:lastRenderedPageBreak/>
        <w:t>TASKS:</w:t>
      </w:r>
    </w:p>
    <w:p w14:paraId="33BF35D6" w14:textId="521CD211" w:rsidR="00BE0D78" w:rsidRPr="00340295" w:rsidRDefault="00BE0D78" w:rsidP="00AA5985">
      <w:pPr>
        <w:pStyle w:val="ListBullet2"/>
      </w:pPr>
      <w:r w:rsidRPr="008332CE">
        <w:t>Obtain a copy of NUREG-1520</w:t>
      </w:r>
      <w:ins w:id="155" w:author="Author">
        <w:r w:rsidR="00E220CA">
          <w:t>, Rev. 2</w:t>
        </w:r>
      </w:ins>
      <w:r w:rsidRPr="008332CE">
        <w:t xml:space="preserve"> </w:t>
      </w:r>
      <w:ins w:id="156" w:author="Author">
        <w:r w:rsidR="000C5EF7">
          <w:t>(ML1517</w:t>
        </w:r>
        <w:r w:rsidR="00B373EE">
          <w:t>6A258)</w:t>
        </w:r>
        <w:r w:rsidR="00F56ED8">
          <w:t xml:space="preserve"> </w:t>
        </w:r>
      </w:ins>
      <w:r w:rsidRPr="008332CE">
        <w:t xml:space="preserve">and review </w:t>
      </w:r>
      <w:r w:rsidR="00D07008">
        <w:t>s</w:t>
      </w:r>
      <w:r w:rsidRPr="008332CE">
        <w:t>ection 8.0.</w:t>
      </w:r>
    </w:p>
    <w:p w14:paraId="33BF35D8" w14:textId="391046D1" w:rsidR="00BE0D78" w:rsidRPr="00340295" w:rsidRDefault="00BE0D78" w:rsidP="00AA5985">
      <w:pPr>
        <w:pStyle w:val="ListBullet2"/>
      </w:pPr>
      <w:r w:rsidRPr="008332CE">
        <w:t>Obtain a copy of RG 3.67</w:t>
      </w:r>
      <w:ins w:id="157" w:author="Author">
        <w:r w:rsidR="00E220CA">
          <w:t>, Rev. 1</w:t>
        </w:r>
      </w:ins>
      <w:r w:rsidRPr="008332CE">
        <w:t xml:space="preserve"> </w:t>
      </w:r>
      <w:ins w:id="158" w:author="Author">
        <w:r w:rsidR="00113296">
          <w:t>(ML103360</w:t>
        </w:r>
        <w:r w:rsidR="00DB3BF1">
          <w:t xml:space="preserve">487) </w:t>
        </w:r>
      </w:ins>
      <w:r w:rsidRPr="008332CE">
        <w:t>and read it in its entirety.</w:t>
      </w:r>
    </w:p>
    <w:p w14:paraId="33BF35DA" w14:textId="67070360" w:rsidR="00BE0D78" w:rsidRPr="00340295" w:rsidRDefault="00BE0D78" w:rsidP="00AA5985">
      <w:pPr>
        <w:pStyle w:val="ListBullet2"/>
      </w:pPr>
      <w:r w:rsidRPr="008332CE">
        <w:t xml:space="preserve">Obtain a copy of NUREG-1140 </w:t>
      </w:r>
      <w:ins w:id="159" w:author="Author">
        <w:r w:rsidR="00666843">
          <w:t>(</w:t>
        </w:r>
        <w:r w:rsidR="00014B10" w:rsidRPr="008332CE">
          <w:t>ML062020791</w:t>
        </w:r>
        <w:r w:rsidR="00014B10">
          <w:t xml:space="preserve"> and/or </w:t>
        </w:r>
        <w:r w:rsidR="00666843">
          <w:t xml:space="preserve">ML101460227) </w:t>
        </w:r>
      </w:ins>
      <w:r w:rsidRPr="008332CE">
        <w:t xml:space="preserve">and read </w:t>
      </w:r>
      <w:r w:rsidR="00D07008">
        <w:t>s</w:t>
      </w:r>
      <w:r w:rsidRPr="008332CE">
        <w:t>ections 1.0 and 2.0.</w:t>
      </w:r>
    </w:p>
    <w:p w14:paraId="33BF35DC" w14:textId="2AD49523" w:rsidR="00BE0D78" w:rsidRPr="008332CE" w:rsidRDefault="00BE0D78" w:rsidP="00AA5985">
      <w:pPr>
        <w:pStyle w:val="ListBullet2"/>
      </w:pPr>
      <w:r w:rsidRPr="008332CE">
        <w:t xml:space="preserve">Meet with your supervisor, </w:t>
      </w:r>
      <w:r w:rsidR="005C2BA7" w:rsidRPr="008332CE">
        <w:t>the person designated as a resource</w:t>
      </w:r>
      <w:r w:rsidRPr="008332CE">
        <w:t xml:space="preserve">, or a qualified </w:t>
      </w:r>
      <w:ins w:id="160" w:author="Author">
        <w:r w:rsidR="00AE036D">
          <w:t>f</w:t>
        </w:r>
      </w:ins>
      <w:r w:rsidR="005C2BA7" w:rsidRPr="008332CE">
        <w:t xml:space="preserve">uel </w:t>
      </w:r>
      <w:ins w:id="161" w:author="Author">
        <w:r w:rsidR="00AE036D">
          <w:t>f</w:t>
        </w:r>
      </w:ins>
      <w:r w:rsidR="005C2BA7" w:rsidRPr="008332CE">
        <w:t xml:space="preserve">acility </w:t>
      </w:r>
      <w:ins w:id="162" w:author="Author">
        <w:r w:rsidR="00AE036D">
          <w:t>e</w:t>
        </w:r>
      </w:ins>
      <w:r w:rsidRPr="008332CE">
        <w:t xml:space="preserve">mergency </w:t>
      </w:r>
      <w:ins w:id="163" w:author="Author">
        <w:r w:rsidR="00AE036D">
          <w:t>p</w:t>
        </w:r>
      </w:ins>
      <w:r w:rsidRPr="008332CE">
        <w:t xml:space="preserve">reparedness </w:t>
      </w:r>
      <w:ins w:id="164" w:author="Author">
        <w:r w:rsidR="00AE036D">
          <w:t>i</w:t>
        </w:r>
      </w:ins>
      <w:r w:rsidRPr="008332CE">
        <w:t xml:space="preserve">nspector to discuss any questions you may have </w:t>
      </w:r>
      <w:proofErr w:type="gramStart"/>
      <w:r w:rsidRPr="008332CE">
        <w:t>as a result of</w:t>
      </w:r>
      <w:proofErr w:type="gramEnd"/>
      <w:r w:rsidRPr="008332CE">
        <w:t xml:space="preserve"> these activities. Discuss the answers to the questions listed under the Evaluation Criteria section of this study guide with your supervisor</w:t>
      </w:r>
      <w:ins w:id="165" w:author="Author">
        <w:r w:rsidR="00AE036D">
          <w:t xml:space="preserve">, </w:t>
        </w:r>
      </w:ins>
      <w:r w:rsidR="007D45E4" w:rsidRPr="008332CE">
        <w:t>the person designated as a resource</w:t>
      </w:r>
      <w:ins w:id="166" w:author="Author">
        <w:r w:rsidR="00AE036D">
          <w:t>, or a qualified fuel facility emergency preparedness inspector</w:t>
        </w:r>
      </w:ins>
      <w:r w:rsidRPr="008332CE">
        <w:t>.</w:t>
      </w:r>
    </w:p>
    <w:p w14:paraId="33BF35E1" w14:textId="59E03F50" w:rsidR="00BE0D78" w:rsidRPr="008332CE" w:rsidRDefault="00BE0D78" w:rsidP="00C23690">
      <w:pPr>
        <w:pStyle w:val="JOURNALHeading2"/>
      </w:pPr>
      <w:r w:rsidRPr="00231103">
        <w:rPr>
          <w:bCs w:val="0"/>
        </w:rPr>
        <w:t>DOCUMENTATION:</w:t>
      </w:r>
      <w:r w:rsidRPr="008332CE">
        <w:tab/>
      </w:r>
      <w:r w:rsidR="007D45E4" w:rsidRPr="008332CE">
        <w:t xml:space="preserve">Fuel Facility </w:t>
      </w:r>
      <w:r w:rsidRPr="008332CE">
        <w:t>Emergency Preparedness Inspector Proficiency Level Qualification Signature Card</w:t>
      </w:r>
      <w:r w:rsidR="007D45E4" w:rsidRPr="008332CE">
        <w:t>,</w:t>
      </w:r>
      <w:r w:rsidRPr="008332CE">
        <w:t xml:space="preserve"> Item </w:t>
      </w:r>
      <w:ins w:id="167" w:author="Author">
        <w:r w:rsidR="00EF1072">
          <w:t>ISA-</w:t>
        </w:r>
      </w:ins>
      <w:r w:rsidRPr="008332CE">
        <w:t>EP-2</w:t>
      </w:r>
    </w:p>
    <w:p w14:paraId="33BF35E7" w14:textId="05F4AEFA" w:rsidR="00BE0D78" w:rsidRPr="00502677" w:rsidRDefault="00BE0D78" w:rsidP="00D86CC5">
      <w:pPr>
        <w:pStyle w:val="JournalTOPIC"/>
      </w:pPr>
      <w:bookmarkStart w:id="168" w:name="_Toc167969818"/>
      <w:r w:rsidRPr="006C6BD5">
        <w:lastRenderedPageBreak/>
        <w:t>(</w:t>
      </w:r>
      <w:ins w:id="169" w:author="Author">
        <w:r w:rsidR="00C82665">
          <w:t>ISA-</w:t>
        </w:r>
      </w:ins>
      <w:r w:rsidRPr="006C6BD5">
        <w:t>EP-3) Manual of Protective Action Guides and Protective</w:t>
      </w:r>
      <w:r w:rsidR="00A91AE9">
        <w:br/>
      </w:r>
      <w:r w:rsidRPr="006C6BD5">
        <w:t>Actions for Nuclear Incidents</w:t>
      </w:r>
      <w:bookmarkEnd w:id="168"/>
    </w:p>
    <w:p w14:paraId="2AC1C5C6" w14:textId="77777777" w:rsidR="00D86CC5" w:rsidRDefault="00BE0D78" w:rsidP="00A84833">
      <w:pPr>
        <w:pStyle w:val="JOURNALHeading2"/>
      </w:pPr>
      <w:r w:rsidRPr="4489456C">
        <w:t>PURPOSE:</w:t>
      </w:r>
    </w:p>
    <w:p w14:paraId="33BF35E9" w14:textId="571B9C9D" w:rsidR="00BE0D78" w:rsidRPr="00502677" w:rsidRDefault="00BE0D78" w:rsidP="005444D0">
      <w:pPr>
        <w:pStyle w:val="BodyText"/>
      </w:pPr>
      <w:r w:rsidRPr="4489456C">
        <w:t xml:space="preserve">The purpose of this activity is to familiarize you with the guidance used by decision makers for </w:t>
      </w:r>
      <w:ins w:id="170" w:author="Author">
        <w:r w:rsidR="003444FB">
          <w:t>federal</w:t>
        </w:r>
        <w:r w:rsidR="004201B5">
          <w:t>, state, and local</w:t>
        </w:r>
        <w:r w:rsidR="003444FB">
          <w:t xml:space="preserve"> agencies</w:t>
        </w:r>
      </w:ins>
      <w:r w:rsidRPr="4489456C">
        <w:t xml:space="preserve"> regarding the appropriate protective action recommendations (PARs) in the event of a radiological emergency.</w:t>
      </w:r>
    </w:p>
    <w:p w14:paraId="33BF35ED" w14:textId="51F30A82" w:rsidR="00BE0D78" w:rsidRPr="00DE6309" w:rsidRDefault="00BE0D78" w:rsidP="00E50EF0">
      <w:pPr>
        <w:pStyle w:val="JOURNALHeading2"/>
        <w:rPr>
          <w:b/>
        </w:rPr>
      </w:pPr>
      <w:r w:rsidRPr="00E50EF0">
        <w:rPr>
          <w:bCs w:val="0"/>
        </w:rPr>
        <w:t>COMPETENCY</w:t>
      </w:r>
      <w:r w:rsidR="00D86CC5" w:rsidRPr="00E50EF0">
        <w:rPr>
          <w:bCs w:val="0"/>
        </w:rPr>
        <w:t xml:space="preserve"> </w:t>
      </w:r>
      <w:r w:rsidRPr="00E50EF0">
        <w:rPr>
          <w:bCs w:val="0"/>
        </w:rPr>
        <w:t>AREA:</w:t>
      </w:r>
      <w:r w:rsidRPr="00E50EF0">
        <w:rPr>
          <w:bCs w:val="0"/>
        </w:rPr>
        <w:tab/>
        <w:t xml:space="preserve">INSPECTION </w:t>
      </w:r>
      <w:r w:rsidR="00D86CC5" w:rsidRPr="00E50EF0">
        <w:rPr>
          <w:bCs w:val="0"/>
        </w:rPr>
        <w:br/>
      </w:r>
      <w:r w:rsidRPr="00502677">
        <w:t>TECHNICAL AREA EXPERTISE</w:t>
      </w:r>
    </w:p>
    <w:p w14:paraId="33BF35F1" w14:textId="73E70AD8" w:rsidR="00BE0D78" w:rsidRPr="00E50EF0" w:rsidRDefault="00BE0D78" w:rsidP="00E50EF0">
      <w:pPr>
        <w:pStyle w:val="JOURNALHeading2"/>
        <w:rPr>
          <w:bCs w:val="0"/>
        </w:rPr>
      </w:pPr>
      <w:r w:rsidRPr="00E50EF0">
        <w:rPr>
          <w:bCs w:val="0"/>
        </w:rPr>
        <w:t>LEVEL OF</w:t>
      </w:r>
      <w:r w:rsidR="00DE6309" w:rsidRPr="00E50EF0">
        <w:rPr>
          <w:bCs w:val="0"/>
        </w:rPr>
        <w:t xml:space="preserve"> </w:t>
      </w:r>
      <w:r w:rsidRPr="00E50EF0">
        <w:rPr>
          <w:bCs w:val="0"/>
        </w:rPr>
        <w:t>EFFORT:</w:t>
      </w:r>
      <w:r w:rsidRPr="00E50EF0">
        <w:rPr>
          <w:bCs w:val="0"/>
        </w:rPr>
        <w:tab/>
        <w:t>24 hour</w:t>
      </w:r>
      <w:ins w:id="171" w:author="Author">
        <w:r w:rsidR="00F40A8B">
          <w:rPr>
            <w:bCs w:val="0"/>
          </w:rPr>
          <w:t>s</w:t>
        </w:r>
      </w:ins>
    </w:p>
    <w:p w14:paraId="648C6477" w14:textId="77777777" w:rsidR="00DE6309" w:rsidRPr="00E50EF0" w:rsidRDefault="00BE0D78" w:rsidP="00E50EF0">
      <w:pPr>
        <w:pStyle w:val="JOURNALHeading2"/>
        <w:rPr>
          <w:bCs w:val="0"/>
        </w:rPr>
      </w:pPr>
      <w:r w:rsidRPr="00E50EF0">
        <w:rPr>
          <w:bCs w:val="0"/>
        </w:rPr>
        <w:t>REFERENCES:</w:t>
      </w:r>
    </w:p>
    <w:p w14:paraId="33BF35F3" w14:textId="6C64500A" w:rsidR="00BE0D78" w:rsidRPr="004D58FA" w:rsidRDefault="00BE0D78" w:rsidP="00AA5985">
      <w:pPr>
        <w:pStyle w:val="ListBullet2"/>
      </w:pPr>
      <w:r w:rsidRPr="4489456C">
        <w:t>EPA 400-R-</w:t>
      </w:r>
      <w:ins w:id="172" w:author="Author">
        <w:r w:rsidR="00086DE5">
          <w:t>17</w:t>
        </w:r>
      </w:ins>
      <w:r w:rsidRPr="4489456C">
        <w:t>-001, “</w:t>
      </w:r>
      <w:ins w:id="173" w:author="Author">
        <w:r w:rsidR="00007E89">
          <w:t xml:space="preserve">PAG </w:t>
        </w:r>
      </w:ins>
      <w:r w:rsidRPr="4489456C">
        <w:t>Manual</w:t>
      </w:r>
      <w:ins w:id="174" w:author="Author">
        <w:r w:rsidR="005E5FF2">
          <w:t>:</w:t>
        </w:r>
      </w:ins>
      <w:r w:rsidRPr="4489456C">
        <w:t xml:space="preserve"> Protective Action Guides and </w:t>
      </w:r>
      <w:ins w:id="175" w:author="Author">
        <w:r w:rsidR="001F6D04">
          <w:t>Planning Guidance</w:t>
        </w:r>
      </w:ins>
      <w:r w:rsidRPr="4489456C">
        <w:t xml:space="preserve"> for </w:t>
      </w:r>
      <w:ins w:id="176" w:author="Author">
        <w:r w:rsidR="001F6D04">
          <w:t xml:space="preserve">Radiological </w:t>
        </w:r>
      </w:ins>
      <w:r w:rsidRPr="4489456C">
        <w:t xml:space="preserve">Incidents” </w:t>
      </w:r>
      <w:hyperlink r:id="rId22" w:history="1">
        <w:r w:rsidR="00612A4E" w:rsidRPr="000E4CF0">
          <w:rPr>
            <w:rStyle w:val="Hyperlink"/>
          </w:rPr>
          <w:t>https://www.epa.gov/sites/default/files/2017-01/documents/epa_pag_manual_final_revisions_01-11-2017_cover_disclaimer_8.pdf</w:t>
        </w:r>
      </w:hyperlink>
    </w:p>
    <w:p w14:paraId="33BF35F5" w14:textId="5320EFBA" w:rsidR="00BE0D78" w:rsidRPr="004D58FA" w:rsidRDefault="00BE0D78" w:rsidP="00AA5985">
      <w:pPr>
        <w:pStyle w:val="ListBullet2"/>
      </w:pPr>
      <w:r w:rsidRPr="00502677">
        <w:t>NRC Response Technical Manual (RTM)</w:t>
      </w:r>
      <w:ins w:id="177" w:author="Author">
        <w:r w:rsidR="00354F38">
          <w:t xml:space="preserve"> </w:t>
        </w:r>
        <w:r w:rsidR="00354F38" w:rsidRPr="00354F38">
          <w:t>- NUREG/BR-0150, Volume 1, Revision 4 (RTM-96) (ML091980341)</w:t>
        </w:r>
      </w:ins>
    </w:p>
    <w:p w14:paraId="33BF35F7" w14:textId="12A1A447" w:rsidR="00BE0D78" w:rsidRPr="004D58FA" w:rsidRDefault="00BE0D78" w:rsidP="00AA5985">
      <w:pPr>
        <w:pStyle w:val="ListBullet2"/>
      </w:pPr>
      <w:r w:rsidRPr="00502677">
        <w:t>NUREG-1140,</w:t>
      </w:r>
      <w:r w:rsidR="000065CD" w:rsidRPr="00502677">
        <w:t xml:space="preserve"> </w:t>
      </w:r>
      <w:r w:rsidRPr="00502677">
        <w:t>“A Regulatory Analysis on Emergency Preparedness for Fuel Cycle and other Radioactive Material Licensees” (ML062020791</w:t>
      </w:r>
      <w:ins w:id="178" w:author="Author">
        <w:r w:rsidR="002662A4">
          <w:t xml:space="preserve"> and/or ML101460227</w:t>
        </w:r>
      </w:ins>
      <w:r w:rsidRPr="00502677">
        <w:t>)</w:t>
      </w:r>
    </w:p>
    <w:p w14:paraId="33BF35F9" w14:textId="5F5F86D8" w:rsidR="00BE0D78" w:rsidRPr="004D58FA" w:rsidRDefault="00BE0D78" w:rsidP="00AA5985">
      <w:pPr>
        <w:pStyle w:val="ListBullet2"/>
      </w:pPr>
      <w:r w:rsidRPr="00502677">
        <w:t>Defense Nuclear Facilities Safety Board letter regarding red oil dated November 13, 2003</w:t>
      </w:r>
      <w:ins w:id="179" w:author="Author">
        <w:r w:rsidR="007336C1">
          <w:t xml:space="preserve"> </w:t>
        </w:r>
      </w:ins>
      <w:hyperlink r:id="rId23" w:history="1">
        <w:r w:rsidR="000A03BD" w:rsidRPr="000E4CF0">
          <w:rPr>
            <w:rStyle w:val="Hyperlink"/>
          </w:rPr>
          <w:t>https://www.dnfsb.gov/documents/reports/technical-reports/control-red-oil-explosions-defense-nuclear-facilities</w:t>
        </w:r>
      </w:hyperlink>
    </w:p>
    <w:p w14:paraId="33BF35FB" w14:textId="20F6B0B4" w:rsidR="00BE0D78" w:rsidRPr="004D58FA" w:rsidRDefault="00BE0D78" w:rsidP="00AA5985">
      <w:pPr>
        <w:pStyle w:val="ListBullet2"/>
      </w:pPr>
      <w:r w:rsidRPr="00502677">
        <w:t>Memorandum dated March 10, 2003, “Regulatory Authority Over</w:t>
      </w:r>
      <w:r w:rsidR="000065CD" w:rsidRPr="00502677">
        <w:t xml:space="preserve"> </w:t>
      </w:r>
      <w:r w:rsidRPr="004D58FA">
        <w:t>Chemical</w:t>
      </w:r>
      <w:r w:rsidR="000065CD" w:rsidRPr="004D58FA">
        <w:t xml:space="preserve"> </w:t>
      </w:r>
      <w:r w:rsidRPr="004D58FA">
        <w:t>Hazards</w:t>
      </w:r>
      <w:r w:rsidR="000065CD" w:rsidRPr="004D58FA">
        <w:t xml:space="preserve"> </w:t>
      </w:r>
      <w:r w:rsidR="000A03BD">
        <w:t>a</w:t>
      </w:r>
      <w:r w:rsidRPr="004D58FA">
        <w:t>t</w:t>
      </w:r>
      <w:r w:rsidR="000065CD" w:rsidRPr="004D58FA">
        <w:t xml:space="preserve"> </w:t>
      </w:r>
      <w:r w:rsidRPr="004D58FA">
        <w:t>Fuel</w:t>
      </w:r>
      <w:r w:rsidR="000065CD" w:rsidRPr="004D58FA">
        <w:t xml:space="preserve"> </w:t>
      </w:r>
      <w:r w:rsidRPr="004D58FA">
        <w:t>Cycle</w:t>
      </w:r>
      <w:r w:rsidR="000065CD" w:rsidRPr="004D58FA">
        <w:t xml:space="preserve"> </w:t>
      </w:r>
      <w:r w:rsidRPr="004D58FA">
        <w:t>Facilities” (ML030700317)</w:t>
      </w:r>
    </w:p>
    <w:p w14:paraId="33BF35FD" w14:textId="1F09B993" w:rsidR="00BE0D78" w:rsidRPr="004D58FA" w:rsidRDefault="00BE0D78" w:rsidP="00AA5985">
      <w:pPr>
        <w:pStyle w:val="ListBullet2"/>
      </w:pPr>
      <w:r w:rsidRPr="00502677">
        <w:t xml:space="preserve">SECY 02-0216, “Proposed Process </w:t>
      </w:r>
      <w:r w:rsidR="000A03BD">
        <w:t>f</w:t>
      </w:r>
      <w:r w:rsidRPr="00502677">
        <w:t xml:space="preserve">or Providing Information </w:t>
      </w:r>
      <w:r w:rsidR="000A03BD">
        <w:t>o</w:t>
      </w:r>
      <w:r w:rsidRPr="00502677">
        <w:t xml:space="preserve">n Significant Nuclear Materials Issues </w:t>
      </w:r>
      <w:r w:rsidR="00A91AE9">
        <w:t>a</w:t>
      </w:r>
      <w:r w:rsidRPr="00502677">
        <w:t>nd Adverse Licensee Performance” (ML022410435)</w:t>
      </w:r>
    </w:p>
    <w:p w14:paraId="79101A8D" w14:textId="5E15091C" w:rsidR="00DE6309" w:rsidRPr="00E50EF0" w:rsidRDefault="00BE0D78" w:rsidP="00E50EF0">
      <w:pPr>
        <w:pStyle w:val="JOURNALHeading2"/>
        <w:rPr>
          <w:bCs w:val="0"/>
        </w:rPr>
      </w:pPr>
      <w:r w:rsidRPr="00E50EF0">
        <w:rPr>
          <w:bCs w:val="0"/>
        </w:rPr>
        <w:t>EVALUATION</w:t>
      </w:r>
      <w:r w:rsidR="00DE6309" w:rsidRPr="00E50EF0">
        <w:rPr>
          <w:bCs w:val="0"/>
        </w:rPr>
        <w:t xml:space="preserve"> </w:t>
      </w:r>
      <w:r w:rsidRPr="00E50EF0">
        <w:rPr>
          <w:bCs w:val="0"/>
        </w:rPr>
        <w:t>CRITERIA:</w:t>
      </w:r>
    </w:p>
    <w:p w14:paraId="33BF3600" w14:textId="6EC4E601" w:rsidR="00BE0D78" w:rsidRPr="00063918" w:rsidRDefault="000326D4" w:rsidP="00063918">
      <w:pPr>
        <w:pStyle w:val="BodyText2"/>
        <w:rPr>
          <w:b/>
        </w:rPr>
      </w:pPr>
      <w:r w:rsidRPr="00502677">
        <w:t xml:space="preserve">Upon </w:t>
      </w:r>
      <w:r w:rsidR="00BE0D78" w:rsidRPr="00502677">
        <w:t>completion of this Study Guide, the inspector should be able to:</w:t>
      </w:r>
    </w:p>
    <w:p w14:paraId="33BF3602" w14:textId="35DEE3D0" w:rsidR="00BE0D78" w:rsidRPr="00063918" w:rsidRDefault="00BE0D78" w:rsidP="00AA5985">
      <w:pPr>
        <w:pStyle w:val="ListBullet2"/>
      </w:pPr>
      <w:r w:rsidRPr="00502677">
        <w:t>Discuss protective action guides (PAGs) and the use of PAGs in planning for protective actions to safeguard the public and environment.</w:t>
      </w:r>
    </w:p>
    <w:p w14:paraId="33BF3604" w14:textId="3AE29B86" w:rsidR="00BE0D78" w:rsidRPr="00063918" w:rsidRDefault="00BE0D78" w:rsidP="00AA5985">
      <w:pPr>
        <w:pStyle w:val="ListBullet2"/>
      </w:pPr>
      <w:r w:rsidRPr="00502677">
        <w:t>Discuss the different phases of an accident.</w:t>
      </w:r>
    </w:p>
    <w:p w14:paraId="762B6C60" w14:textId="0D5FA744" w:rsidR="00EC25EE" w:rsidRPr="00063918" w:rsidRDefault="00BE0D78" w:rsidP="00AA5985">
      <w:pPr>
        <w:pStyle w:val="ListBullet2"/>
      </w:pPr>
      <w:r w:rsidRPr="00502677">
        <w:t>Discuss the PAGs for the early phase of an accident.</w:t>
      </w:r>
    </w:p>
    <w:p w14:paraId="33BF3607" w14:textId="28276CCC" w:rsidR="00BE0D78" w:rsidRPr="00063918" w:rsidRDefault="00BE0D78" w:rsidP="00AA5985">
      <w:pPr>
        <w:pStyle w:val="ListBullet2"/>
      </w:pPr>
      <w:r w:rsidRPr="00502677">
        <w:t>Discuss</w:t>
      </w:r>
      <w:r w:rsidR="000065CD" w:rsidRPr="00502677">
        <w:t xml:space="preserve"> </w:t>
      </w:r>
      <w:r w:rsidRPr="00502677">
        <w:t>the</w:t>
      </w:r>
      <w:r w:rsidR="000065CD" w:rsidRPr="00502677">
        <w:t xml:space="preserve"> </w:t>
      </w:r>
      <w:r w:rsidRPr="00502677">
        <w:t>range</w:t>
      </w:r>
      <w:r w:rsidR="000065CD" w:rsidRPr="00502677">
        <w:t xml:space="preserve"> </w:t>
      </w:r>
      <w:r w:rsidRPr="00502677">
        <w:t>of</w:t>
      </w:r>
      <w:r w:rsidR="000065CD" w:rsidRPr="00502677">
        <w:t xml:space="preserve"> </w:t>
      </w:r>
      <w:r w:rsidRPr="00502677">
        <w:t>possible</w:t>
      </w:r>
      <w:r w:rsidR="000065CD" w:rsidRPr="00502677">
        <w:t xml:space="preserve"> </w:t>
      </w:r>
      <w:r w:rsidRPr="00502677">
        <w:t>protective</w:t>
      </w:r>
      <w:r w:rsidR="000065CD" w:rsidRPr="00502677">
        <w:t xml:space="preserve"> </w:t>
      </w:r>
      <w:r w:rsidRPr="00502677">
        <w:t>action recommendations</w:t>
      </w:r>
      <w:ins w:id="180" w:author="Author">
        <w:r w:rsidR="008D78EA">
          <w:t xml:space="preserve"> (PARs)</w:t>
        </w:r>
      </w:ins>
      <w:r w:rsidRPr="00502677">
        <w:t>.</w:t>
      </w:r>
    </w:p>
    <w:p w14:paraId="33BF3609" w14:textId="1EF09E97" w:rsidR="00BE0D78" w:rsidRPr="00063918" w:rsidRDefault="00BE0D78" w:rsidP="00AA5985">
      <w:pPr>
        <w:pStyle w:val="ListBullet2"/>
      </w:pPr>
      <w:r w:rsidRPr="00502677">
        <w:lastRenderedPageBreak/>
        <w:t>Discuss possible exceptions to implementing the protective actions.</w:t>
      </w:r>
    </w:p>
    <w:p w14:paraId="33BF360B" w14:textId="28426641" w:rsidR="00BE0D78" w:rsidRPr="00063918" w:rsidRDefault="00BE0D78" w:rsidP="00AA5985">
      <w:pPr>
        <w:pStyle w:val="ListBullet2"/>
      </w:pPr>
      <w:r w:rsidRPr="00502677">
        <w:t>Discuss the PAGs for the late phase of an accident</w:t>
      </w:r>
    </w:p>
    <w:p w14:paraId="33BF360D" w14:textId="33A6F61A" w:rsidR="00BE0D78" w:rsidRPr="00063918" w:rsidRDefault="00BE0D78" w:rsidP="00AA5985">
      <w:pPr>
        <w:pStyle w:val="ListBullet2"/>
      </w:pPr>
      <w:r w:rsidRPr="00502677">
        <w:t>Discuss the various exposure pathways.</w:t>
      </w:r>
    </w:p>
    <w:p w14:paraId="33BF360F" w14:textId="1A0FF66E" w:rsidR="00BE0D78" w:rsidRPr="00063918" w:rsidRDefault="00BE0D78" w:rsidP="00AA5985">
      <w:pPr>
        <w:pStyle w:val="ListBullet2"/>
      </w:pPr>
      <w:r w:rsidRPr="4489456C">
        <w:t xml:space="preserve">Discuss fuel cycle events, offsite consequences, and the anticipated response by </w:t>
      </w:r>
      <w:ins w:id="181" w:author="Author">
        <w:r w:rsidR="00153B96">
          <w:t xml:space="preserve">federal, state, and local </w:t>
        </w:r>
      </w:ins>
      <w:r w:rsidRPr="4489456C">
        <w:t>authorities.</w:t>
      </w:r>
    </w:p>
    <w:p w14:paraId="33BF3611" w14:textId="4DE33CE1" w:rsidR="00BE0D78" w:rsidRPr="00063918" w:rsidRDefault="00BE0D78" w:rsidP="00AA5985">
      <w:pPr>
        <w:pStyle w:val="ListBullet2"/>
      </w:pPr>
      <w:r w:rsidRPr="00502677">
        <w:t>Discuss the possible consequences of a uranium hexafluoride (UF</w:t>
      </w:r>
      <w:r w:rsidRPr="00AA5985">
        <w:t>6</w:t>
      </w:r>
      <w:r w:rsidRPr="00502677">
        <w:t>) release and determine the need for protective actions.</w:t>
      </w:r>
    </w:p>
    <w:p w14:paraId="33BF3613" w14:textId="1E1776C1" w:rsidR="00BE0D78" w:rsidRPr="00063918" w:rsidRDefault="00BE0D78" w:rsidP="00AA5985">
      <w:pPr>
        <w:pStyle w:val="ListBullet2"/>
      </w:pPr>
      <w:r w:rsidRPr="00502677">
        <w:t>Describe the concern with the red oil phenomenon and how facilities protect against it.</w:t>
      </w:r>
    </w:p>
    <w:p w14:paraId="33BF3615" w14:textId="6E30E45B" w:rsidR="00BE0D78" w:rsidRPr="00063918" w:rsidRDefault="00BE0D78" w:rsidP="00AA5985">
      <w:pPr>
        <w:pStyle w:val="ListBullet2"/>
      </w:pPr>
      <w:r w:rsidRPr="00502677">
        <w:t xml:space="preserve">Describe your </w:t>
      </w:r>
      <w:ins w:id="182" w:author="Author">
        <w:r w:rsidR="00D414EC">
          <w:t>r</w:t>
        </w:r>
      </w:ins>
      <w:r w:rsidRPr="00502677">
        <w:t xml:space="preserve">egulatory </w:t>
      </w:r>
      <w:ins w:id="183" w:author="Author">
        <w:r w:rsidR="00D414EC">
          <w:t>a</w:t>
        </w:r>
      </w:ins>
      <w:r w:rsidRPr="00502677">
        <w:t xml:space="preserve">uthority </w:t>
      </w:r>
      <w:ins w:id="184" w:author="Author">
        <w:r w:rsidR="00D414EC">
          <w:t>o</w:t>
        </w:r>
      </w:ins>
      <w:r w:rsidRPr="00502677">
        <w:t xml:space="preserve">ver </w:t>
      </w:r>
      <w:ins w:id="185" w:author="Author">
        <w:r w:rsidR="00D414EC">
          <w:t>c</w:t>
        </w:r>
      </w:ins>
      <w:r w:rsidRPr="00502677">
        <w:t xml:space="preserve">hemical </w:t>
      </w:r>
      <w:ins w:id="186" w:author="Author">
        <w:r w:rsidR="00D414EC">
          <w:t>h</w:t>
        </w:r>
      </w:ins>
      <w:r w:rsidRPr="00502677">
        <w:t xml:space="preserve">azards </w:t>
      </w:r>
      <w:ins w:id="187" w:author="Author">
        <w:r w:rsidR="00D414EC">
          <w:t>a</w:t>
        </w:r>
      </w:ins>
      <w:r w:rsidRPr="00502677">
        <w:t xml:space="preserve">t </w:t>
      </w:r>
      <w:ins w:id="188" w:author="Author">
        <w:r w:rsidR="00D414EC">
          <w:t>f</w:t>
        </w:r>
      </w:ins>
      <w:r w:rsidRPr="00502677">
        <w:t xml:space="preserve">uel </w:t>
      </w:r>
      <w:ins w:id="189" w:author="Author">
        <w:r w:rsidR="00D414EC">
          <w:t>c</w:t>
        </w:r>
      </w:ins>
      <w:r w:rsidRPr="00502677">
        <w:t xml:space="preserve">ycle </w:t>
      </w:r>
      <w:ins w:id="190" w:author="Author">
        <w:r w:rsidR="00D414EC">
          <w:t>f</w:t>
        </w:r>
      </w:ins>
      <w:r w:rsidRPr="00502677">
        <w:t>acilities</w:t>
      </w:r>
      <w:r w:rsidR="000065CD" w:rsidRPr="00502677">
        <w:t>.</w:t>
      </w:r>
    </w:p>
    <w:p w14:paraId="33BF3617" w14:textId="60969746" w:rsidR="00BE0D78" w:rsidRPr="00063918" w:rsidRDefault="00482BAE" w:rsidP="00AA5985">
      <w:pPr>
        <w:pStyle w:val="ListBullet2"/>
      </w:pPr>
      <w:ins w:id="191" w:author="Author">
        <w:r>
          <w:rPr>
            <w:bCs/>
          </w:rPr>
          <w:t>Discuss</w:t>
        </w:r>
        <w:r w:rsidR="001A1F48">
          <w:rPr>
            <w:bCs/>
          </w:rPr>
          <w:t xml:space="preserve"> </w:t>
        </w:r>
      </w:ins>
      <w:r w:rsidR="00BE0D78" w:rsidRPr="00502677">
        <w:rPr>
          <w:bCs/>
        </w:rPr>
        <w:t>Chemical Safety Training from the University of Illinois at Chicago on Hydrofluoric Acid</w:t>
      </w:r>
      <w:ins w:id="192" w:author="Author">
        <w:r w:rsidR="00664F2B">
          <w:rPr>
            <w:bCs/>
          </w:rPr>
          <w:t>.</w:t>
        </w:r>
        <w:r w:rsidR="006B6BB0">
          <w:rPr>
            <w:bCs/>
          </w:rPr>
          <w:t xml:space="preserve"> </w:t>
        </w:r>
      </w:ins>
      <w:hyperlink r:id="rId24" w:history="1">
        <w:r w:rsidR="000A03BD" w:rsidRPr="000E4CF0">
          <w:rPr>
            <w:rStyle w:val="Hyperlink"/>
            <w:bCs/>
          </w:rPr>
          <w:t>https://drs.illinois.edu/Page/SafetyLibrary/HydrofluoricAcid</w:t>
        </w:r>
      </w:hyperlink>
    </w:p>
    <w:p w14:paraId="33BF3619" w14:textId="22955A45" w:rsidR="00BE0D78" w:rsidRPr="00063918" w:rsidRDefault="00482BAE" w:rsidP="00AA5985">
      <w:pPr>
        <w:pStyle w:val="ListBullet2"/>
        <w:rPr>
          <w:bCs/>
        </w:rPr>
      </w:pPr>
      <w:ins w:id="193" w:author="Author">
        <w:r>
          <w:rPr>
            <w:bCs/>
          </w:rPr>
          <w:t>Discuss</w:t>
        </w:r>
        <w:r w:rsidR="0004480A">
          <w:rPr>
            <w:bCs/>
          </w:rPr>
          <w:t xml:space="preserve"> </w:t>
        </w:r>
      </w:ins>
      <w:r w:rsidR="00BE0D78" w:rsidRPr="00502677">
        <w:rPr>
          <w:bCs/>
        </w:rPr>
        <w:t>Honeywell Hydrofluoric Acid</w:t>
      </w:r>
      <w:r w:rsidR="000A03BD">
        <w:rPr>
          <w:bCs/>
        </w:rPr>
        <w:t xml:space="preserve"> </w:t>
      </w:r>
      <w:hyperlink r:id="rId25" w:history="1">
        <w:r w:rsidR="000A03BD" w:rsidRPr="000E4CF0">
          <w:rPr>
            <w:rStyle w:val="Hyperlink"/>
            <w:bCs/>
          </w:rPr>
          <w:t>https://www.drs.illinois.edu/site-documents/HFMedicalTreatmentGuide.pdf</w:t>
        </w:r>
      </w:hyperlink>
    </w:p>
    <w:p w14:paraId="33BF361A" w14:textId="7194B0EE" w:rsidR="00BE0D78" w:rsidRPr="00502677" w:rsidRDefault="00BE0D78" w:rsidP="00AA5985">
      <w:pPr>
        <w:pStyle w:val="ListBullet2"/>
      </w:pPr>
      <w:r w:rsidRPr="00502677">
        <w:rPr>
          <w:bCs/>
        </w:rPr>
        <w:t>Interim Guidance</w:t>
      </w:r>
      <w:r w:rsidR="00F35CD8">
        <w:rPr>
          <w:bCs/>
        </w:rPr>
        <w:t xml:space="preserve"> </w:t>
      </w:r>
      <w:ins w:id="194" w:author="Author">
        <w:r w:rsidR="00DF0E61">
          <w:rPr>
            <w:bCs/>
          </w:rPr>
          <w:t xml:space="preserve">Discuss </w:t>
        </w:r>
        <w:r w:rsidR="00DE2AE2">
          <w:rPr>
            <w:bCs/>
          </w:rPr>
          <w:t>“</w:t>
        </w:r>
      </w:ins>
      <w:r w:rsidRPr="00502677">
        <w:rPr>
          <w:bCs/>
        </w:rPr>
        <w:t>Inspector Duties/Responsibilities During Terrorist-Based Threats/Attacks at Region II Reactor and Fuel Facilities</w:t>
      </w:r>
      <w:ins w:id="195" w:author="Author">
        <w:r w:rsidR="00DE2AE2">
          <w:rPr>
            <w:bCs/>
          </w:rPr>
          <w:t>”</w:t>
        </w:r>
        <w:r w:rsidR="00715C3F">
          <w:rPr>
            <w:bCs/>
          </w:rPr>
          <w:t>.</w:t>
        </w:r>
      </w:ins>
    </w:p>
    <w:p w14:paraId="5F39FFB3" w14:textId="77777777" w:rsidR="00DE6309" w:rsidRPr="00E50EF0" w:rsidRDefault="00BE0D78" w:rsidP="00E50EF0">
      <w:pPr>
        <w:pStyle w:val="JOURNALHeading2"/>
        <w:rPr>
          <w:bCs w:val="0"/>
        </w:rPr>
      </w:pPr>
      <w:r w:rsidRPr="00E50EF0">
        <w:rPr>
          <w:bCs w:val="0"/>
        </w:rPr>
        <w:t>TASKS:</w:t>
      </w:r>
    </w:p>
    <w:p w14:paraId="33BF361D" w14:textId="12B8B6E4" w:rsidR="00BE0D78" w:rsidRPr="005C125C" w:rsidRDefault="00BE0D78" w:rsidP="00AA5985">
      <w:pPr>
        <w:pStyle w:val="ListBullet2"/>
      </w:pPr>
      <w:r w:rsidRPr="4489456C">
        <w:t>Obtain a copy of EPA 400-R-</w:t>
      </w:r>
      <w:ins w:id="196" w:author="Author">
        <w:r w:rsidR="15819AB9" w:rsidRPr="458CA49F">
          <w:t>17</w:t>
        </w:r>
      </w:ins>
      <w:r w:rsidRPr="4489456C">
        <w:t>-001 and read chapters 1 through 5.</w:t>
      </w:r>
      <w:ins w:id="197" w:author="Author">
        <w:r w:rsidR="00EE64AE">
          <w:t xml:space="preserve"> </w:t>
        </w:r>
      </w:ins>
      <w:hyperlink r:id="rId26" w:history="1">
        <w:r w:rsidR="004647F3" w:rsidRPr="000E4CF0">
          <w:rPr>
            <w:rStyle w:val="Hyperlink"/>
          </w:rPr>
          <w:t>https://www.epa.gov/sites/default/files/2017-01/documents/epa_pag_manual_final_revisions_01-11-2017_cover_disclaimer_8.pdf</w:t>
        </w:r>
      </w:hyperlink>
    </w:p>
    <w:p w14:paraId="33BF361F" w14:textId="39A50D5D" w:rsidR="00BE0D78" w:rsidRPr="005C125C" w:rsidRDefault="00BE0D78" w:rsidP="00AA5985">
      <w:pPr>
        <w:pStyle w:val="ListBullet2"/>
      </w:pPr>
      <w:r w:rsidRPr="00502677">
        <w:t>Obtain a current copy of the NRC RTM</w:t>
      </w:r>
      <w:ins w:id="198" w:author="Author">
        <w:r w:rsidR="00225871">
          <w:t>-96</w:t>
        </w:r>
      </w:ins>
      <w:r w:rsidRPr="00502677">
        <w:t xml:space="preserve"> and review </w:t>
      </w:r>
      <w:r w:rsidR="00F35CD8">
        <w:t>t</w:t>
      </w:r>
      <w:r w:rsidRPr="00502677">
        <w:t xml:space="preserve">able B-6, </w:t>
      </w:r>
      <w:r w:rsidR="00F35CD8">
        <w:t>s</w:t>
      </w:r>
      <w:r w:rsidRPr="00502677">
        <w:t>ection E, and Methods E.1, E.2, E.3, and E.4.</w:t>
      </w:r>
    </w:p>
    <w:p w14:paraId="33BF3621" w14:textId="59C93E8A" w:rsidR="00BE0D78" w:rsidRPr="005C125C" w:rsidRDefault="00BE0D78" w:rsidP="00AA5985">
      <w:pPr>
        <w:pStyle w:val="ListBullet2"/>
      </w:pPr>
      <w:r w:rsidRPr="00502677">
        <w:t xml:space="preserve">Review </w:t>
      </w:r>
      <w:ins w:id="199" w:author="Author">
        <w:r w:rsidR="00C82665">
          <w:t>S</w:t>
        </w:r>
      </w:ins>
      <w:del w:id="200" w:author="Author">
        <w:r w:rsidR="004647F3" w:rsidDel="00C82665">
          <w:delText>s</w:delText>
        </w:r>
      </w:del>
      <w:r w:rsidRPr="00502677">
        <w:t>ection 2.0 of NUREG-1140</w:t>
      </w:r>
      <w:ins w:id="201" w:author="Author">
        <w:r w:rsidR="00CA1BA1">
          <w:t xml:space="preserve"> (</w:t>
        </w:r>
        <w:r w:rsidR="00CA1BA1" w:rsidRPr="008332CE">
          <w:t>ML062020791</w:t>
        </w:r>
        <w:r w:rsidR="00CA1BA1">
          <w:t xml:space="preserve"> and/or ML101460227)</w:t>
        </w:r>
      </w:ins>
      <w:r w:rsidRPr="00502677">
        <w:t>.</w:t>
      </w:r>
    </w:p>
    <w:p w14:paraId="33BF3623" w14:textId="65305A33" w:rsidR="00BE0D78" w:rsidRPr="005C125C" w:rsidRDefault="00BE0D78" w:rsidP="00AA5985">
      <w:pPr>
        <w:pStyle w:val="ListBullet2"/>
      </w:pPr>
      <w:r w:rsidRPr="00502677">
        <w:t>Obtain a copy of Defense Nuclear Facilities Safety Board letter regarding red oil dated November 13, 2003, and review the safety measure to prevent red oil.</w:t>
      </w:r>
      <w:ins w:id="202" w:author="Author">
        <w:r w:rsidR="0097466A">
          <w:t xml:space="preserve"> </w:t>
        </w:r>
      </w:ins>
      <w:hyperlink r:id="rId27" w:history="1">
        <w:r w:rsidR="00F35CD8" w:rsidRPr="000E4CF0">
          <w:rPr>
            <w:rStyle w:val="Hyperlink"/>
          </w:rPr>
          <w:t>https://www.dnfsb.gov/documents/reports/technical-reports/control-red-oil-explosions-defense-nuclear-facilities</w:t>
        </w:r>
      </w:hyperlink>
    </w:p>
    <w:p w14:paraId="33BF3625" w14:textId="20E51B79" w:rsidR="00BE0D78" w:rsidRPr="005C125C" w:rsidRDefault="00BE0D78" w:rsidP="00AA5985">
      <w:pPr>
        <w:pStyle w:val="ListBullet2"/>
      </w:pPr>
      <w:r w:rsidRPr="00502677">
        <w:t>Obtain a copy of references on hydrofluoric acid and describe the precautions necessary to prevent a chemical hazard.</w:t>
      </w:r>
    </w:p>
    <w:p w14:paraId="21EA33EE" w14:textId="2BFCB533" w:rsidR="00EC25EE" w:rsidRPr="005C125C" w:rsidRDefault="00BE0D78" w:rsidP="00AA5985">
      <w:pPr>
        <w:pStyle w:val="ListBullet2"/>
        <w:rPr>
          <w:bCs/>
        </w:rPr>
      </w:pPr>
      <w:r w:rsidRPr="00F8201B">
        <w:t xml:space="preserve">Review and describe the Interim Guidance on </w:t>
      </w:r>
      <w:r w:rsidRPr="00F8201B">
        <w:rPr>
          <w:bCs/>
        </w:rPr>
        <w:t>Inspector Duties/Responsibilities During Terrorist-Based Threats/Attacks at Region II Reactor and Fuel Facilities.</w:t>
      </w:r>
    </w:p>
    <w:p w14:paraId="33BF3629" w14:textId="6619FF44" w:rsidR="00BE0D78" w:rsidRPr="005C125C" w:rsidRDefault="00BE0D78" w:rsidP="00AA5985">
      <w:pPr>
        <w:pStyle w:val="ListBullet2"/>
      </w:pPr>
      <w:r w:rsidRPr="00502677">
        <w:t>Meet with your supervisor</w:t>
      </w:r>
      <w:r w:rsidR="00027B4A" w:rsidRPr="00502677">
        <w:t>, the person designated as a resource</w:t>
      </w:r>
      <w:ins w:id="203" w:author="Author">
        <w:r w:rsidR="0094305E">
          <w:t>,</w:t>
        </w:r>
      </w:ins>
      <w:r w:rsidRPr="00502677">
        <w:t xml:space="preserve"> or a qualified </w:t>
      </w:r>
      <w:ins w:id="204" w:author="Author">
        <w:r w:rsidR="0094305E">
          <w:t>f</w:t>
        </w:r>
      </w:ins>
      <w:r w:rsidR="005C2BA7" w:rsidRPr="00502677">
        <w:t xml:space="preserve">uel </w:t>
      </w:r>
      <w:ins w:id="205" w:author="Author">
        <w:r w:rsidR="0094305E">
          <w:t>f</w:t>
        </w:r>
      </w:ins>
      <w:r w:rsidR="005C2BA7" w:rsidRPr="00502677">
        <w:t xml:space="preserve">acility </w:t>
      </w:r>
      <w:ins w:id="206" w:author="Author">
        <w:r w:rsidR="0094305E">
          <w:t>e</w:t>
        </w:r>
      </w:ins>
      <w:r w:rsidRPr="00502677">
        <w:t xml:space="preserve">mergency </w:t>
      </w:r>
      <w:ins w:id="207" w:author="Author">
        <w:r w:rsidR="0094305E">
          <w:t>p</w:t>
        </w:r>
      </w:ins>
      <w:r w:rsidRPr="00502677">
        <w:t xml:space="preserve">reparedness </w:t>
      </w:r>
      <w:ins w:id="208" w:author="Author">
        <w:r w:rsidR="0094305E">
          <w:t>i</w:t>
        </w:r>
      </w:ins>
      <w:r w:rsidRPr="00502677">
        <w:t xml:space="preserve">nspector to discuss any questions you may have </w:t>
      </w:r>
      <w:proofErr w:type="gramStart"/>
      <w:r w:rsidRPr="00502677">
        <w:t>as a result of</w:t>
      </w:r>
      <w:proofErr w:type="gramEnd"/>
      <w:r w:rsidRPr="00502677">
        <w:t xml:space="preserve"> these activities. Discuss the answers to the questions listed under the </w:t>
      </w:r>
      <w:r w:rsidRPr="00502677">
        <w:lastRenderedPageBreak/>
        <w:t>Evaluation Criteria section of this study guide with your supervisor</w:t>
      </w:r>
      <w:ins w:id="209" w:author="Author">
        <w:r w:rsidR="0094305E">
          <w:t>,</w:t>
        </w:r>
      </w:ins>
      <w:r w:rsidR="00027B4A" w:rsidRPr="00502677">
        <w:t xml:space="preserve"> the person designated as a resource</w:t>
      </w:r>
      <w:ins w:id="210" w:author="Author">
        <w:r w:rsidR="0094305E">
          <w:t>, or a qualified fuel facility emergency preparedness inspector</w:t>
        </w:r>
      </w:ins>
      <w:r w:rsidRPr="00502677">
        <w:t>.</w:t>
      </w:r>
    </w:p>
    <w:p w14:paraId="33BF362A" w14:textId="5195B6BC" w:rsidR="00BE0D78" w:rsidRPr="00502677" w:rsidRDefault="00BE0D78" w:rsidP="00E50EF0">
      <w:pPr>
        <w:pStyle w:val="JOURNALHeading2"/>
      </w:pPr>
      <w:r w:rsidRPr="00E50EF0">
        <w:rPr>
          <w:bCs w:val="0"/>
        </w:rPr>
        <w:t>DOCUMENTATION:</w:t>
      </w:r>
      <w:r w:rsidRPr="00E50EF0">
        <w:rPr>
          <w:bCs w:val="0"/>
        </w:rPr>
        <w:tab/>
      </w:r>
      <w:r w:rsidR="00027B4A" w:rsidRPr="00E50EF0">
        <w:rPr>
          <w:bCs w:val="0"/>
        </w:rPr>
        <w:t xml:space="preserve">Fuel Facility </w:t>
      </w:r>
      <w:r w:rsidRPr="00E50EF0">
        <w:rPr>
          <w:bCs w:val="0"/>
        </w:rPr>
        <w:t>Emergency Preparedness Inspector Proficiency</w:t>
      </w:r>
      <w:r w:rsidRPr="00502677">
        <w:t xml:space="preserve"> Level Qualification Signature Card</w:t>
      </w:r>
      <w:r w:rsidR="00027B4A" w:rsidRPr="00502677">
        <w:t>,</w:t>
      </w:r>
      <w:r w:rsidRPr="00502677">
        <w:t xml:space="preserve"> Item </w:t>
      </w:r>
      <w:r w:rsidR="00EF1072">
        <w:t>ISA-</w:t>
      </w:r>
      <w:r w:rsidRPr="00502677">
        <w:t>EP-3</w:t>
      </w:r>
    </w:p>
    <w:p w14:paraId="43E3FF8A" w14:textId="77777777" w:rsidR="00591060" w:rsidRDefault="00591060" w:rsidP="00535FE9">
      <w:pPr>
        <w:pStyle w:val="BodyText"/>
      </w:pPr>
    </w:p>
    <w:p w14:paraId="33BF362B" w14:textId="0DAD13F9" w:rsidR="005C125C" w:rsidRDefault="005C125C" w:rsidP="00535FE9">
      <w:pPr>
        <w:pStyle w:val="BodyText"/>
        <w:rPr>
          <w:ins w:id="211" w:author="Author"/>
        </w:rPr>
        <w:sectPr w:rsidR="005C125C" w:rsidSect="00213767">
          <w:headerReference w:type="first" r:id="rId28"/>
          <w:footerReference w:type="first" r:id="rId29"/>
          <w:pgSz w:w="12240" w:h="15840" w:code="1"/>
          <w:pgMar w:top="1440" w:right="1440" w:bottom="1440" w:left="1440" w:header="720" w:footer="720" w:gutter="0"/>
          <w:cols w:space="720"/>
          <w:noEndnote/>
          <w:docGrid w:linePitch="326"/>
        </w:sectPr>
      </w:pPr>
    </w:p>
    <w:p w14:paraId="33BF3644" w14:textId="05011C10" w:rsidR="00BE0D78" w:rsidRPr="00103821" w:rsidRDefault="00027B4A" w:rsidP="00FF74AE">
      <w:pPr>
        <w:pStyle w:val="SectionTitlePage"/>
      </w:pPr>
      <w:r w:rsidRPr="008332CE">
        <w:lastRenderedPageBreak/>
        <w:t xml:space="preserve">Fuel Facility </w:t>
      </w:r>
      <w:r w:rsidR="00BE0D78" w:rsidRPr="008332CE">
        <w:t>Emergency Preparedness Inspector</w:t>
      </w:r>
      <w:r w:rsidR="00F0195C">
        <w:br/>
      </w:r>
      <w:r w:rsidR="00BE0D78" w:rsidRPr="00F0195C">
        <w:rPr>
          <w:rFonts w:cs="Arial"/>
          <w:bCs/>
          <w:szCs w:val="22"/>
        </w:rPr>
        <w:t>On-the-Job Training Activities</w:t>
      </w:r>
    </w:p>
    <w:p w14:paraId="33BF3647" w14:textId="77777777" w:rsidR="00591060" w:rsidRDefault="00591060" w:rsidP="00535FE9">
      <w:pPr>
        <w:pStyle w:val="BodyText"/>
        <w:rPr>
          <w:ins w:id="230" w:author="Author"/>
        </w:rPr>
        <w:sectPr w:rsidR="00591060" w:rsidSect="006D5901">
          <w:headerReference w:type="first" r:id="rId30"/>
          <w:footerReference w:type="first" r:id="rId31"/>
          <w:pgSz w:w="12240" w:h="15840" w:code="1"/>
          <w:pgMar w:top="1440" w:right="1440" w:bottom="1440" w:left="1440" w:header="720" w:footer="720" w:gutter="0"/>
          <w:cols w:space="720"/>
          <w:vAlign w:val="center"/>
          <w:noEndnote/>
          <w:docGrid w:linePitch="326"/>
        </w:sectPr>
      </w:pPr>
    </w:p>
    <w:p w14:paraId="1C014EE7" w14:textId="37551363" w:rsidR="00D821BC" w:rsidRDefault="00D821BC" w:rsidP="007603A9">
      <w:pPr>
        <w:pStyle w:val="JournalTOPIC"/>
        <w:rPr>
          <w:ins w:id="249" w:author="Author"/>
        </w:rPr>
      </w:pPr>
      <w:bookmarkStart w:id="250" w:name="_Toc167969819"/>
      <w:ins w:id="251" w:author="Author">
        <w:r w:rsidRPr="00112C4B">
          <w:lastRenderedPageBreak/>
          <w:t>(</w:t>
        </w:r>
        <w:r>
          <w:t>OJT</w:t>
        </w:r>
        <w:r w:rsidRPr="00112C4B">
          <w:t>-EP-</w:t>
        </w:r>
        <w:r>
          <w:t>1</w:t>
        </w:r>
        <w:r w:rsidRPr="00112C4B">
          <w:t>) Licensee Emergency Plan Documents</w:t>
        </w:r>
        <w:bookmarkEnd w:id="250"/>
      </w:ins>
    </w:p>
    <w:p w14:paraId="31B02B76" w14:textId="77777777" w:rsidR="007603A9" w:rsidRDefault="00D821BC" w:rsidP="00B01069">
      <w:pPr>
        <w:pStyle w:val="JOURNALHeading2"/>
      </w:pPr>
      <w:ins w:id="252" w:author="Author">
        <w:r w:rsidRPr="00034117">
          <w:t>PURPOSE</w:t>
        </w:r>
        <w:r w:rsidRPr="00112C4B">
          <w:t>:</w:t>
        </w:r>
      </w:ins>
    </w:p>
    <w:p w14:paraId="67EF1F7D" w14:textId="258FA9BB" w:rsidR="00D821BC" w:rsidRDefault="00D821BC" w:rsidP="002764E3">
      <w:pPr>
        <w:pStyle w:val="BodyText"/>
        <w:rPr>
          <w:ins w:id="253" w:author="Author"/>
        </w:rPr>
      </w:pPr>
      <w:ins w:id="254" w:author="Author">
        <w:r w:rsidRPr="00112C4B">
          <w:t>The purpose of this activity is to become familiar with examples of an Emergency Plan and supporting licensee documents. Supporting documents are used to either implement the Plan during a drill/exercise/actual emergency event; to maintain emergency response facilities and equipment in an acceptable state of operational readiness;</w:t>
        </w:r>
      </w:ins>
      <w:r w:rsidR="00123A91">
        <w:t xml:space="preserve"> </w:t>
      </w:r>
      <w:ins w:id="255" w:author="Author">
        <w:r w:rsidRPr="00112C4B">
          <w:t>or, to gather and assess performance indicator information.</w:t>
        </w:r>
      </w:ins>
    </w:p>
    <w:p w14:paraId="29A085FA" w14:textId="1212A6FC" w:rsidR="00D821BC" w:rsidRPr="002764E3" w:rsidRDefault="00D821BC" w:rsidP="002764E3">
      <w:pPr>
        <w:pStyle w:val="JOURNALHeading2"/>
        <w:rPr>
          <w:ins w:id="256" w:author="Author"/>
          <w:b/>
        </w:rPr>
      </w:pPr>
      <w:ins w:id="257" w:author="Author">
        <w:r w:rsidRPr="00B01069">
          <w:rPr>
            <w:bCs w:val="0"/>
          </w:rPr>
          <w:t>COMPETENCY</w:t>
        </w:r>
      </w:ins>
      <w:r w:rsidR="007603A9" w:rsidRPr="00B01069">
        <w:rPr>
          <w:bCs w:val="0"/>
        </w:rPr>
        <w:t xml:space="preserve"> </w:t>
      </w:r>
      <w:ins w:id="258" w:author="Author">
        <w:r w:rsidRPr="00B01069">
          <w:rPr>
            <w:bCs w:val="0"/>
          </w:rPr>
          <w:t>AREA:</w:t>
        </w:r>
        <w:r w:rsidRPr="00B01069">
          <w:rPr>
            <w:bCs w:val="0"/>
          </w:rPr>
          <w:tab/>
          <w:t>INSPECTION</w:t>
        </w:r>
      </w:ins>
      <w:r w:rsidR="007603A9" w:rsidRPr="00B01069">
        <w:rPr>
          <w:bCs w:val="0"/>
        </w:rPr>
        <w:br/>
      </w:r>
      <w:ins w:id="259" w:author="Author">
        <w:r w:rsidRPr="00112C4B">
          <w:t>TECHNICAL AREA EXPERTISE</w:t>
        </w:r>
      </w:ins>
    </w:p>
    <w:p w14:paraId="226EB07C" w14:textId="6039BA3A" w:rsidR="00D821BC" w:rsidRDefault="00D821BC" w:rsidP="002764E3">
      <w:pPr>
        <w:pStyle w:val="JOURNALHeading2"/>
        <w:rPr>
          <w:ins w:id="260" w:author="Author"/>
        </w:rPr>
      </w:pPr>
      <w:ins w:id="261" w:author="Author">
        <w:r w:rsidRPr="00B01069">
          <w:t>LEVEL OF</w:t>
        </w:r>
      </w:ins>
      <w:r w:rsidR="007603A9" w:rsidRPr="00B01069">
        <w:t xml:space="preserve"> </w:t>
      </w:r>
      <w:ins w:id="262" w:author="Author">
        <w:r w:rsidRPr="00B01069">
          <w:t>EFFORT:</w:t>
        </w:r>
      </w:ins>
      <w:r w:rsidR="00A14CCD" w:rsidRPr="00B01069">
        <w:tab/>
      </w:r>
      <w:ins w:id="263" w:author="Author">
        <w:r w:rsidRPr="00B01069">
          <w:t>40 hours</w:t>
        </w:r>
      </w:ins>
    </w:p>
    <w:p w14:paraId="2D63A718" w14:textId="2360BEDC" w:rsidR="00A14CCD" w:rsidRPr="00B01069" w:rsidRDefault="00D821BC" w:rsidP="00B01069">
      <w:pPr>
        <w:pStyle w:val="JOURNALHeading2"/>
      </w:pPr>
      <w:ins w:id="264" w:author="Author">
        <w:r w:rsidRPr="00B01069">
          <w:t>REFERENCES:</w:t>
        </w:r>
      </w:ins>
    </w:p>
    <w:p w14:paraId="2B11BDD6" w14:textId="3AF2E041" w:rsidR="00D821BC" w:rsidRDefault="00D821BC" w:rsidP="00D13ABF">
      <w:pPr>
        <w:pStyle w:val="ListBullet2"/>
        <w:rPr>
          <w:ins w:id="265" w:author="Author"/>
        </w:rPr>
      </w:pPr>
      <w:ins w:id="266" w:author="Author">
        <w:r w:rsidRPr="00112C4B">
          <w:t>Emergency Plan</w:t>
        </w:r>
      </w:ins>
    </w:p>
    <w:p w14:paraId="0F434708" w14:textId="1EC68659" w:rsidR="00D821BC" w:rsidRDefault="00D821BC" w:rsidP="00D13ABF">
      <w:pPr>
        <w:pStyle w:val="ListBullet2"/>
        <w:rPr>
          <w:ins w:id="267" w:author="Author"/>
        </w:rPr>
      </w:pPr>
      <w:ins w:id="268" w:author="Author">
        <w:r w:rsidRPr="00112C4B">
          <w:t>Emergency Plan Implementing Procedures (EPIP)</w:t>
        </w:r>
      </w:ins>
    </w:p>
    <w:p w14:paraId="2110BCB0" w14:textId="3722F444" w:rsidR="00D821BC" w:rsidRDefault="00D821BC" w:rsidP="00D13ABF">
      <w:pPr>
        <w:pStyle w:val="ListBullet2"/>
        <w:rPr>
          <w:ins w:id="269" w:author="Author"/>
        </w:rPr>
      </w:pPr>
      <w:ins w:id="270" w:author="Author">
        <w:r w:rsidRPr="00112C4B">
          <w:t>Site-specific Emergency Action Levels (EAL) technical bases document</w:t>
        </w:r>
      </w:ins>
    </w:p>
    <w:p w14:paraId="5C3DDE17" w14:textId="749EB54D" w:rsidR="00D821BC" w:rsidRDefault="00D821BC" w:rsidP="00D13ABF">
      <w:pPr>
        <w:pStyle w:val="ListBullet2"/>
        <w:rPr>
          <w:ins w:id="271" w:author="Author"/>
        </w:rPr>
      </w:pPr>
      <w:ins w:id="272" w:author="Author">
        <w:r w:rsidRPr="00112C4B">
          <w:t>Emergency Plan equipment inventory and surveillance procedures</w:t>
        </w:r>
      </w:ins>
    </w:p>
    <w:p w14:paraId="179BB003" w14:textId="57C335A2" w:rsidR="00D821BC" w:rsidRDefault="00D821BC" w:rsidP="00D13ABF">
      <w:pPr>
        <w:pStyle w:val="ListBullet2"/>
        <w:rPr>
          <w:ins w:id="273" w:author="Author"/>
        </w:rPr>
      </w:pPr>
      <w:ins w:id="274" w:author="Author">
        <w:r w:rsidRPr="00112C4B">
          <w:t>Emergency Response Organization (ERO) training program procedures</w:t>
        </w:r>
      </w:ins>
    </w:p>
    <w:p w14:paraId="0D863329" w14:textId="0050D5C4" w:rsidR="00A14CCD" w:rsidRPr="00B01069" w:rsidRDefault="00D821BC" w:rsidP="001B3082">
      <w:pPr>
        <w:pStyle w:val="JOURNALHeading2"/>
      </w:pPr>
      <w:ins w:id="275" w:author="Author">
        <w:r w:rsidRPr="00B01069">
          <w:t>EVALUATION</w:t>
        </w:r>
      </w:ins>
      <w:r w:rsidR="00A14CCD" w:rsidRPr="00B01069">
        <w:t xml:space="preserve"> </w:t>
      </w:r>
      <w:ins w:id="276" w:author="Author">
        <w:r w:rsidRPr="00B01069">
          <w:rPr>
            <w:u w:val="single"/>
          </w:rPr>
          <w:t>CRITERIA</w:t>
        </w:r>
        <w:r w:rsidRPr="00B01069">
          <w:t>:</w:t>
        </w:r>
        <w:r w:rsidRPr="00B01069">
          <w:tab/>
        </w:r>
      </w:ins>
    </w:p>
    <w:p w14:paraId="46991790" w14:textId="0DC71DE8" w:rsidR="00D821BC" w:rsidRPr="002934E6" w:rsidRDefault="00D821BC" w:rsidP="002934E6">
      <w:pPr>
        <w:pStyle w:val="BodyText2"/>
        <w:rPr>
          <w:ins w:id="277" w:author="Author"/>
          <w:b/>
          <w:bCs/>
        </w:rPr>
      </w:pPr>
      <w:ins w:id="278" w:author="Author">
        <w:r w:rsidRPr="00112C4B">
          <w:t>At the completion of this activity, you should be able to:</w:t>
        </w:r>
      </w:ins>
    </w:p>
    <w:p w14:paraId="4A935E60" w14:textId="6C8B5FA2" w:rsidR="00D821BC" w:rsidRPr="002934E6" w:rsidRDefault="00D821BC" w:rsidP="00D13ABF">
      <w:pPr>
        <w:pStyle w:val="ListBullet2"/>
        <w:rPr>
          <w:ins w:id="279" w:author="Author"/>
        </w:rPr>
      </w:pPr>
      <w:ins w:id="280" w:author="Author">
        <w:r w:rsidRPr="00112C4B">
          <w:t xml:space="preserve">Discuss how a designated licensee’s Emergency Plan was </w:t>
        </w:r>
        <w:r w:rsidRPr="002934E6">
          <w:t>organized and designed to satisfy emergency preparedness regulatory requirements and guidance.</w:t>
        </w:r>
      </w:ins>
    </w:p>
    <w:p w14:paraId="7B6BD403" w14:textId="7AB2300F" w:rsidR="00D821BC" w:rsidRPr="00B8147A" w:rsidRDefault="00D821BC" w:rsidP="00D13ABF">
      <w:pPr>
        <w:pStyle w:val="ListBullet2"/>
        <w:rPr>
          <w:ins w:id="281" w:author="Author"/>
        </w:rPr>
      </w:pPr>
      <w:ins w:id="282" w:author="Author">
        <w:r w:rsidRPr="00112C4B">
          <w:t xml:space="preserve">Discuss how this licensee’s Emergency Plan commitments would be </w:t>
        </w:r>
        <w:r w:rsidRPr="00B8147A">
          <w:t>implemented and fulfilled through its use of EPIPs.</w:t>
        </w:r>
      </w:ins>
    </w:p>
    <w:p w14:paraId="3E271B27" w14:textId="40CCFF0D" w:rsidR="00D821BC" w:rsidRPr="0022657D" w:rsidRDefault="00D821BC" w:rsidP="00D13ABF">
      <w:pPr>
        <w:pStyle w:val="ListBullet2"/>
        <w:rPr>
          <w:ins w:id="283" w:author="Author"/>
        </w:rPr>
      </w:pPr>
      <w:ins w:id="284" w:author="Author">
        <w:r w:rsidRPr="00112C4B">
          <w:t xml:space="preserve">Discuss how this licensee developed and maintains site-specific </w:t>
        </w:r>
        <w:r w:rsidRPr="00B8147A">
          <w:t>EALs consistent with regulatory requirements and applicable regulatory guidance.</w:t>
        </w:r>
      </w:ins>
    </w:p>
    <w:p w14:paraId="734C6390" w14:textId="4DE4F213" w:rsidR="00D821BC" w:rsidRPr="0022657D" w:rsidRDefault="00D821BC" w:rsidP="00D13ABF">
      <w:pPr>
        <w:pStyle w:val="ListBullet2"/>
        <w:rPr>
          <w:ins w:id="285" w:author="Author"/>
        </w:rPr>
      </w:pPr>
      <w:ins w:id="286" w:author="Author">
        <w:r w:rsidRPr="00112C4B">
          <w:t xml:space="preserve">Discuss how this licensee has </w:t>
        </w:r>
        <w:r w:rsidR="00E37A9B">
          <w:t>“</w:t>
        </w:r>
        <w:r w:rsidRPr="00112C4B">
          <w:t>proceduralized</w:t>
        </w:r>
        <w:r w:rsidR="00E37A9B">
          <w:t>”</w:t>
        </w:r>
        <w:r w:rsidRPr="00112C4B">
          <w:t xml:space="preserve"> equipment inventory </w:t>
        </w:r>
        <w:r w:rsidRPr="0022657D">
          <w:t>and surveillance tests to ensure that its emergency response facilities and equipment would be maintained in an acceptable state of operational readiness per Emergency Plan commitments.</w:t>
        </w:r>
      </w:ins>
    </w:p>
    <w:p w14:paraId="2CBE1F7A" w14:textId="6327947F" w:rsidR="00D821BC" w:rsidRPr="00BC0FCB" w:rsidRDefault="00D821BC" w:rsidP="00D13ABF">
      <w:pPr>
        <w:pStyle w:val="ListBullet2"/>
        <w:rPr>
          <w:ins w:id="287" w:author="Author"/>
        </w:rPr>
      </w:pPr>
      <w:ins w:id="288" w:author="Author">
        <w:r w:rsidRPr="00112C4B">
          <w:t xml:space="preserve">Discuss how this licensee has established an ERO training program </w:t>
        </w:r>
        <w:r w:rsidRPr="0022657D">
          <w:t>to meet regulatory requirements and to fulfill Emergency Plan commitments.</w:t>
        </w:r>
      </w:ins>
    </w:p>
    <w:p w14:paraId="781A153D" w14:textId="0122B610" w:rsidR="00D821BC" w:rsidRDefault="00D821BC" w:rsidP="00D13ABF">
      <w:pPr>
        <w:pStyle w:val="ListBullet2"/>
        <w:rPr>
          <w:ins w:id="289" w:author="Author"/>
        </w:rPr>
      </w:pPr>
      <w:ins w:id="290" w:author="Author">
        <w:r>
          <w:lastRenderedPageBreak/>
          <w:t>Review</w:t>
        </w:r>
        <w:r w:rsidRPr="00112C4B">
          <w:t xml:space="preserve"> </w:t>
        </w:r>
        <w:r w:rsidRPr="00742614">
          <w:t xml:space="preserve">and discuss a designated licensee’s </w:t>
        </w:r>
        <w:r>
          <w:t>license application chapter(</w:t>
        </w:r>
        <w:r w:rsidRPr="00742614">
          <w:t>s</w:t>
        </w:r>
        <w:r>
          <w:t>) related to emergency preparedness program</w:t>
        </w:r>
        <w:r w:rsidRPr="00742614">
          <w:t>.</w:t>
        </w:r>
      </w:ins>
    </w:p>
    <w:p w14:paraId="0E92F273" w14:textId="737A0AD3" w:rsidR="00E00FC5" w:rsidRPr="001B3082" w:rsidRDefault="00D821BC" w:rsidP="001B3082">
      <w:pPr>
        <w:pStyle w:val="JOURNALHeading2"/>
        <w:rPr>
          <w:bCs w:val="0"/>
        </w:rPr>
      </w:pPr>
      <w:ins w:id="291" w:author="Author">
        <w:r w:rsidRPr="001B3082">
          <w:rPr>
            <w:bCs w:val="0"/>
          </w:rPr>
          <w:t>TASKS:</w:t>
        </w:r>
      </w:ins>
    </w:p>
    <w:p w14:paraId="747C3253" w14:textId="3A0A8D27" w:rsidR="00D821BC" w:rsidRPr="00E62C43" w:rsidRDefault="00D821BC" w:rsidP="00D13ABF">
      <w:pPr>
        <w:pStyle w:val="ListBullet2"/>
        <w:rPr>
          <w:ins w:id="292" w:author="Author"/>
        </w:rPr>
      </w:pPr>
      <w:ins w:id="293" w:author="Author">
        <w:r w:rsidRPr="00112C4B">
          <w:t xml:space="preserve">Review copies of </w:t>
        </w:r>
        <w:r>
          <w:t>a licensee’s</w:t>
        </w:r>
        <w:r w:rsidRPr="00112C4B">
          <w:t xml:space="preserve"> Emergency</w:t>
        </w:r>
        <w:r>
          <w:t xml:space="preserve"> </w:t>
        </w:r>
        <w:r w:rsidRPr="00112C4B">
          <w:t>Plan designated by your supervisor.</w:t>
        </w:r>
      </w:ins>
    </w:p>
    <w:p w14:paraId="2DB60EC5" w14:textId="4C06F81B" w:rsidR="00D821BC" w:rsidRPr="00E62C43" w:rsidRDefault="00D821BC" w:rsidP="00D13ABF">
      <w:pPr>
        <w:pStyle w:val="ListBullet2"/>
        <w:rPr>
          <w:ins w:id="294" w:author="Author"/>
        </w:rPr>
      </w:pPr>
      <w:ins w:id="295" w:author="Author">
        <w:r w:rsidRPr="00112C4B">
          <w:t>Review copies of the same licensee’s EPIPs.</w:t>
        </w:r>
      </w:ins>
    </w:p>
    <w:p w14:paraId="01550ECB" w14:textId="4AAC359B" w:rsidR="00D821BC" w:rsidRPr="00E62C43" w:rsidRDefault="00D821BC" w:rsidP="00D13ABF">
      <w:pPr>
        <w:pStyle w:val="ListBullet2"/>
        <w:rPr>
          <w:ins w:id="296" w:author="Author"/>
        </w:rPr>
      </w:pPr>
      <w:ins w:id="297" w:author="Author">
        <w:r w:rsidRPr="00112C4B">
          <w:t>Review the same licensee’s technical bases document for its site</w:t>
        </w:r>
        <w:r>
          <w:t xml:space="preserve"> </w:t>
        </w:r>
        <w:r w:rsidRPr="00112C4B">
          <w:t>specific EALs.</w:t>
        </w:r>
      </w:ins>
    </w:p>
    <w:p w14:paraId="78E08140" w14:textId="790389AD" w:rsidR="00D821BC" w:rsidRPr="00E62C43" w:rsidRDefault="00D821BC" w:rsidP="00D13ABF">
      <w:pPr>
        <w:pStyle w:val="ListBullet2"/>
        <w:rPr>
          <w:ins w:id="298" w:author="Author"/>
        </w:rPr>
      </w:pPr>
      <w:ins w:id="299" w:author="Author">
        <w:r w:rsidRPr="00112C4B">
          <w:t xml:space="preserve">Review the same licensee’s procedures for inventories and </w:t>
        </w:r>
        <w:r w:rsidRPr="00E62C43">
          <w:t>surveillance tests that would be done to maintain its emergency response facilities and equipment in an acceptable state of operational readiness.</w:t>
        </w:r>
      </w:ins>
    </w:p>
    <w:p w14:paraId="3472EA20" w14:textId="2D319669" w:rsidR="00D821BC" w:rsidRPr="00E62C43" w:rsidRDefault="00D821BC" w:rsidP="00D13ABF">
      <w:pPr>
        <w:pStyle w:val="ListBullet2"/>
        <w:rPr>
          <w:ins w:id="300" w:author="Author"/>
        </w:rPr>
      </w:pPr>
      <w:ins w:id="301" w:author="Author">
        <w:r w:rsidRPr="00112C4B">
          <w:t xml:space="preserve">Review the same licensee’s procedures for training its personnel on </w:t>
        </w:r>
        <w:r w:rsidRPr="00E62C43">
          <w:t>their assigned emergency response duties.</w:t>
        </w:r>
      </w:ins>
    </w:p>
    <w:p w14:paraId="1D9BB24B" w14:textId="0423CDBD" w:rsidR="00D821BC" w:rsidRPr="00E62C43" w:rsidRDefault="00D821BC" w:rsidP="00D13ABF">
      <w:pPr>
        <w:pStyle w:val="ListBullet2"/>
        <w:rPr>
          <w:ins w:id="302" w:author="Author"/>
        </w:rPr>
      </w:pPr>
      <w:ins w:id="303" w:author="Author">
        <w:r w:rsidRPr="00112C4B">
          <w:t>Review</w:t>
        </w:r>
        <w:r>
          <w:t xml:space="preserve"> </w:t>
        </w:r>
        <w:r w:rsidRPr="006D6985">
          <w:t>a</w:t>
        </w:r>
        <w:r w:rsidRPr="005C522F">
          <w:t xml:space="preserve"> designated licensee’s </w:t>
        </w:r>
        <w:r>
          <w:t>license application</w:t>
        </w:r>
        <w:r w:rsidRPr="005C522F">
          <w:t xml:space="preserve"> for </w:t>
        </w:r>
        <w:r w:rsidRPr="00E62C43">
          <w:t>statements on its emergency plan commitments, as applicable.</w:t>
        </w:r>
      </w:ins>
    </w:p>
    <w:p w14:paraId="79139A1F" w14:textId="2A390B35" w:rsidR="00D821BC" w:rsidRDefault="00D821BC" w:rsidP="001B3082">
      <w:pPr>
        <w:pStyle w:val="JOURNALHeading2"/>
        <w:rPr>
          <w:ins w:id="304" w:author="Author"/>
        </w:rPr>
      </w:pPr>
      <w:ins w:id="305" w:author="Author">
        <w:r w:rsidRPr="00B01069">
          <w:rPr>
            <w:bCs w:val="0"/>
          </w:rPr>
          <w:t>DOCUMENTATION:</w:t>
        </w:r>
        <w:r w:rsidRPr="00B01069">
          <w:rPr>
            <w:bCs w:val="0"/>
          </w:rPr>
          <w:tab/>
          <w:t>Fuel Facility Emergency Preparedness Inspector Proficiency Level</w:t>
        </w:r>
        <w:r w:rsidRPr="00502677">
          <w:t xml:space="preserve"> Qualification Signature Card, Item OJT-EP-</w:t>
        </w:r>
        <w:r w:rsidR="00B954C6">
          <w:t>1</w:t>
        </w:r>
      </w:ins>
    </w:p>
    <w:p w14:paraId="034E7A93" w14:textId="6D461323" w:rsidR="00D821BC" w:rsidRPr="00502677" w:rsidRDefault="00D821BC" w:rsidP="00136417">
      <w:pPr>
        <w:pStyle w:val="JournalTOPIC"/>
        <w:rPr>
          <w:ins w:id="306" w:author="Author"/>
        </w:rPr>
      </w:pPr>
      <w:bookmarkStart w:id="307" w:name="_Toc167969820"/>
      <w:ins w:id="308" w:author="Author">
        <w:r w:rsidRPr="00502677">
          <w:lastRenderedPageBreak/>
          <w:t>(OJT-EP-</w:t>
        </w:r>
        <w:r>
          <w:t>2</w:t>
        </w:r>
        <w:r w:rsidRPr="00502677">
          <w:t>) Emergency Action Level and Emergency Plan Changes</w:t>
        </w:r>
        <w:bookmarkEnd w:id="307"/>
      </w:ins>
    </w:p>
    <w:p w14:paraId="2C1B12D9" w14:textId="376732F3" w:rsidR="00A64FCB" w:rsidRPr="00A64FCB" w:rsidRDefault="00D821BC" w:rsidP="00FF6DAF">
      <w:pPr>
        <w:pStyle w:val="JOURNALHeading2"/>
      </w:pPr>
      <w:ins w:id="309" w:author="Author">
        <w:r w:rsidRPr="00A64FCB">
          <w:t>PURPOSE:</w:t>
        </w:r>
      </w:ins>
    </w:p>
    <w:p w14:paraId="2E683648" w14:textId="281D0042" w:rsidR="00D821BC" w:rsidRPr="00502677" w:rsidRDefault="00D821BC" w:rsidP="00136417">
      <w:pPr>
        <w:pStyle w:val="BodyText"/>
        <w:rPr>
          <w:ins w:id="310" w:author="Author"/>
        </w:rPr>
      </w:pPr>
      <w:ins w:id="311" w:author="Author">
        <w:r w:rsidRPr="00502677">
          <w:t>Licensee Emergency Plans provide a description of the personnel, facilities, activities, and methods used to respond to any site postulated emergency condition. Emergency Action Levels (EALs) provide entry criteria for classifying emergency conditions based on measurable and/or observable conditions. Standards for contents of Emergency Plans and EALs are found in NRC regulations and other guidance documents. In accordance with 10 CFR Parts 40.35(f), 70.32(</w:t>
        </w:r>
        <w:proofErr w:type="spellStart"/>
        <w:r w:rsidRPr="00502677">
          <w:t>i</w:t>
        </w:r>
        <w:proofErr w:type="spellEnd"/>
        <w:r w:rsidRPr="00502677">
          <w:t>), licensees are allowed to make changes to their Emergency Plan and EALs without NRC prior approval if the changes do not decrease the effectiveness of the Plan. Upon completion of this on-the-job training (OJT), you will be able to determine whether licensee Emergency Plan changes are in accordance with the requirements in 10 CFR Parts 40 and 70.</w:t>
        </w:r>
      </w:ins>
    </w:p>
    <w:p w14:paraId="1B0BEF25" w14:textId="7CCDAD6D" w:rsidR="00D821BC" w:rsidRPr="00502677" w:rsidRDefault="00D821BC" w:rsidP="00FF6DAF">
      <w:pPr>
        <w:pStyle w:val="JOURNALHeading2"/>
        <w:rPr>
          <w:ins w:id="312" w:author="Author"/>
        </w:rPr>
      </w:pPr>
      <w:ins w:id="313" w:author="Author">
        <w:r w:rsidRPr="00FF6DAF">
          <w:t>COMPETENCY</w:t>
        </w:r>
      </w:ins>
      <w:r w:rsidR="00A64FCB" w:rsidRPr="00FF6DAF">
        <w:t xml:space="preserve"> </w:t>
      </w:r>
      <w:ins w:id="314" w:author="Author">
        <w:r w:rsidRPr="00FF6DAF">
          <w:t>AREA:</w:t>
        </w:r>
      </w:ins>
      <w:r w:rsidR="00FF6DAF">
        <w:tab/>
      </w:r>
      <w:ins w:id="315" w:author="Author">
        <w:r w:rsidRPr="00FF6DAF">
          <w:t xml:space="preserve">INSPECTION </w:t>
        </w:r>
      </w:ins>
      <w:r w:rsidR="00FF6DAF" w:rsidRPr="00FF6DAF">
        <w:br/>
      </w:r>
      <w:ins w:id="316" w:author="Author">
        <w:r w:rsidRPr="00502677">
          <w:t xml:space="preserve">REGULATORY FRAMEWORK </w:t>
        </w:r>
      </w:ins>
      <w:r w:rsidR="00FF6DAF">
        <w:br/>
      </w:r>
      <w:ins w:id="317" w:author="Author">
        <w:r w:rsidRPr="00502677">
          <w:t>TECHNICAL AREA EXPERTIS</w:t>
        </w:r>
        <w:r w:rsidR="00C82665">
          <w:t>E</w:t>
        </w:r>
      </w:ins>
    </w:p>
    <w:p w14:paraId="2ED3F2F1" w14:textId="724637CF" w:rsidR="00D821BC" w:rsidRPr="00502677" w:rsidRDefault="00D821BC" w:rsidP="00FF6DAF">
      <w:pPr>
        <w:pStyle w:val="JOURNALHeading2"/>
        <w:rPr>
          <w:ins w:id="318" w:author="Author"/>
        </w:rPr>
      </w:pPr>
      <w:ins w:id="319" w:author="Author">
        <w:r w:rsidRPr="00FF6DAF">
          <w:t>LEVEL OF EFFORT:</w:t>
        </w:r>
        <w:r w:rsidRPr="00FF6DAF">
          <w:tab/>
          <w:t>32 hours</w:t>
        </w:r>
      </w:ins>
    </w:p>
    <w:p w14:paraId="506464E3" w14:textId="77777777" w:rsidR="00FF6DAF" w:rsidRPr="00FF6DAF" w:rsidRDefault="00D821BC" w:rsidP="00FF6DAF">
      <w:pPr>
        <w:pStyle w:val="JOURNALHeading2"/>
      </w:pPr>
      <w:ins w:id="320" w:author="Author">
        <w:r w:rsidRPr="00FF6DAF">
          <w:t>REFERENCES:</w:t>
        </w:r>
      </w:ins>
    </w:p>
    <w:p w14:paraId="0CF30762" w14:textId="555A68EC" w:rsidR="00D821BC" w:rsidRPr="00212085" w:rsidRDefault="00D821BC" w:rsidP="00D13ABF">
      <w:pPr>
        <w:pStyle w:val="ListBullet2"/>
        <w:rPr>
          <w:ins w:id="321" w:author="Author"/>
        </w:rPr>
      </w:pPr>
      <w:ins w:id="322" w:author="Author">
        <w:r w:rsidRPr="00502677">
          <w:t>RG 3.67, “Standard Format and Content for Emergency Plans for Fuel Cycle and Material Facilities</w:t>
        </w:r>
        <w:r>
          <w:t>,</w:t>
        </w:r>
        <w:r w:rsidRPr="008332CE">
          <w:t>”</w:t>
        </w:r>
        <w:r>
          <w:t xml:space="preserve"> Rev. 1</w:t>
        </w:r>
        <w:r w:rsidRPr="008332CE">
          <w:t xml:space="preserve"> (ML</w:t>
        </w:r>
        <w:r>
          <w:t>103360487</w:t>
        </w:r>
        <w:r w:rsidRPr="008332CE">
          <w:t>)</w:t>
        </w:r>
      </w:ins>
    </w:p>
    <w:p w14:paraId="5493883B" w14:textId="0E9721EF" w:rsidR="00D821BC" w:rsidRPr="00212085" w:rsidRDefault="00D821BC" w:rsidP="00D13ABF">
      <w:pPr>
        <w:pStyle w:val="ListBullet2"/>
        <w:rPr>
          <w:ins w:id="323" w:author="Author"/>
        </w:rPr>
      </w:pPr>
      <w:ins w:id="324" w:author="Author">
        <w:r w:rsidRPr="00502677">
          <w:t>NUREG-1520, “Standard Review Plan for the Review of a License Application for a Fuel Facility</w:t>
        </w:r>
        <w:r>
          <w:t>,</w:t>
        </w:r>
        <w:r w:rsidRPr="00502677">
          <w:t>” ()</w:t>
        </w:r>
        <w:r>
          <w:t xml:space="preserve"> Rev. 2 </w:t>
        </w:r>
        <w:r w:rsidRPr="008332CE">
          <w:t>(ML</w:t>
        </w:r>
        <w:r>
          <w:t>15176A258)</w:t>
        </w:r>
      </w:ins>
    </w:p>
    <w:p w14:paraId="75D85FF6" w14:textId="1A83906E" w:rsidR="00D821BC" w:rsidRPr="00212085" w:rsidRDefault="00D821BC" w:rsidP="00D13ABF">
      <w:pPr>
        <w:pStyle w:val="ListBullet2"/>
        <w:rPr>
          <w:ins w:id="325" w:author="Author"/>
        </w:rPr>
      </w:pPr>
      <w:ins w:id="326" w:author="Author">
        <w:r w:rsidRPr="00502677">
          <w:t>10 CFR Parts 40.31</w:t>
        </w:r>
        <w:r>
          <w:t xml:space="preserve"> and</w:t>
        </w:r>
        <w:r w:rsidRPr="00502677">
          <w:t xml:space="preserve"> 70.22</w:t>
        </w:r>
      </w:ins>
    </w:p>
    <w:p w14:paraId="067E7089" w14:textId="2B2497B1" w:rsidR="00D821BC" w:rsidRPr="00212085" w:rsidRDefault="00D821BC" w:rsidP="00D13ABF">
      <w:pPr>
        <w:pStyle w:val="ListBullet2"/>
        <w:rPr>
          <w:ins w:id="327" w:author="Author"/>
          <w:rFonts w:eastAsia="Arial"/>
        </w:rPr>
      </w:pPr>
      <w:ins w:id="328" w:author="Author">
        <w:r w:rsidRPr="4489456C">
          <w:t>EPA 400-R-</w:t>
        </w:r>
        <w:r w:rsidRPr="6AE018F1">
          <w:t>17</w:t>
        </w:r>
        <w:r w:rsidRPr="4489456C">
          <w:t>-001, “</w:t>
        </w:r>
        <w:r>
          <w:t xml:space="preserve">PAG </w:t>
        </w:r>
        <w:r w:rsidRPr="4489456C">
          <w:t>Manual</w:t>
        </w:r>
        <w:r>
          <w:t>:</w:t>
        </w:r>
        <w:r w:rsidRPr="4489456C">
          <w:t xml:space="preserve"> Protective Action Guides and </w:t>
        </w:r>
        <w:r>
          <w:t>Planning Guidance</w:t>
        </w:r>
        <w:r w:rsidRPr="4489456C">
          <w:t xml:space="preserve"> for </w:t>
        </w:r>
        <w:r>
          <w:t xml:space="preserve">Radiological </w:t>
        </w:r>
        <w:r w:rsidRPr="4489456C">
          <w:t xml:space="preserve">Incidents” </w:t>
        </w:r>
      </w:ins>
      <w:hyperlink r:id="rId32" w:history="1">
        <w:r w:rsidR="004A2D0D" w:rsidRPr="000E4CF0">
          <w:rPr>
            <w:rStyle w:val="Hyperlink"/>
          </w:rPr>
          <w:t>https://www.epa.gov/sites/default/files/2017-01/documents/epa_pag_manual_final_revisions_01-11-2017_cover_disclaimer_8.pdf</w:t>
        </w:r>
      </w:hyperlink>
    </w:p>
    <w:p w14:paraId="662B89B4" w14:textId="3B20E21E" w:rsidR="00D821BC" w:rsidRPr="00212085" w:rsidRDefault="00D821BC" w:rsidP="00D13ABF">
      <w:pPr>
        <w:pStyle w:val="ListBullet2"/>
        <w:rPr>
          <w:ins w:id="329" w:author="Author"/>
        </w:rPr>
      </w:pPr>
      <w:ins w:id="330" w:author="Author">
        <w:r w:rsidRPr="00502677">
          <w:t>Site Integrated Safety Analysis or Safety Analysis Report</w:t>
        </w:r>
      </w:ins>
    </w:p>
    <w:p w14:paraId="798B4F0E" w14:textId="07394637" w:rsidR="00D821BC" w:rsidRPr="00212085" w:rsidRDefault="00D821BC" w:rsidP="00D13ABF">
      <w:pPr>
        <w:pStyle w:val="ListBullet2"/>
        <w:rPr>
          <w:ins w:id="331" w:author="Author"/>
        </w:rPr>
      </w:pPr>
      <w:ins w:id="332" w:author="Author">
        <w:r w:rsidRPr="00502677">
          <w:t>Site Emergency Plan</w:t>
        </w:r>
      </w:ins>
    </w:p>
    <w:p w14:paraId="62A28B39" w14:textId="625F60D5" w:rsidR="00D821BC" w:rsidRPr="00212085" w:rsidRDefault="00D821BC" w:rsidP="00D13ABF">
      <w:pPr>
        <w:pStyle w:val="ListBullet2"/>
        <w:rPr>
          <w:ins w:id="333" w:author="Author"/>
        </w:rPr>
      </w:pPr>
      <w:ins w:id="334" w:author="Author">
        <w:r w:rsidRPr="008179D0">
          <w:t>Regulatory Information Summary (RIS) 2005-02, “Clarifying the Process for Making Plan Changes”, Rev. 1 (ML100340545)</w:t>
        </w:r>
      </w:ins>
    </w:p>
    <w:p w14:paraId="469E3C4A" w14:textId="5D2EC81C" w:rsidR="00D821BC" w:rsidRPr="00212085" w:rsidRDefault="00D821BC" w:rsidP="00D13ABF">
      <w:pPr>
        <w:pStyle w:val="ListBullet2"/>
        <w:rPr>
          <w:ins w:id="335" w:author="Author"/>
        </w:rPr>
      </w:pPr>
      <w:ins w:id="336" w:author="Author">
        <w:r w:rsidRPr="00502677">
          <w:t xml:space="preserve">NUREG-1140, “A Regulatory Analysis on Emergency Preparedness for Fuel Cycle and Other Radioactive </w:t>
        </w:r>
        <w:r>
          <w:t xml:space="preserve">Material Licensees” (ML062020791 and/or </w:t>
        </w:r>
        <w:r w:rsidRPr="00EF1A72">
          <w:t>ML101460227</w:t>
        </w:r>
        <w:r w:rsidRPr="00502677">
          <w:t>)</w:t>
        </w:r>
      </w:ins>
    </w:p>
    <w:p w14:paraId="08DB98B1" w14:textId="4BA21744" w:rsidR="00D821BC" w:rsidRPr="00FF6DAF" w:rsidRDefault="00D821BC" w:rsidP="00D13ABF">
      <w:pPr>
        <w:pStyle w:val="ListBullet2"/>
        <w:rPr>
          <w:ins w:id="337" w:author="Author"/>
        </w:rPr>
      </w:pPr>
      <w:ins w:id="338" w:author="Author">
        <w:r w:rsidRPr="4489456C">
          <w:t xml:space="preserve">Licensee procedures for evaluating and making changes to the Emergency Plan and emergency action levels and for evaluating a potential reduction </w:t>
        </w:r>
        <w:r w:rsidRPr="72BD7CE3">
          <w:t>in</w:t>
        </w:r>
        <w:r w:rsidRPr="4489456C">
          <w:t xml:space="preserve"> effectiveness of the Plan and implementing procedures.</w:t>
        </w:r>
      </w:ins>
    </w:p>
    <w:p w14:paraId="20A21DB0" w14:textId="77777777" w:rsidR="00FF6DAF" w:rsidRPr="00FF6DAF" w:rsidRDefault="00D821BC" w:rsidP="00FF6DAF">
      <w:pPr>
        <w:pStyle w:val="JOURNALHeading2"/>
      </w:pPr>
      <w:ins w:id="339" w:author="Author">
        <w:r w:rsidRPr="00FF6DAF">
          <w:lastRenderedPageBreak/>
          <w:t>EVALUATION</w:t>
        </w:r>
      </w:ins>
      <w:r w:rsidR="00FF6DAF" w:rsidRPr="00FF6DAF">
        <w:t xml:space="preserve"> </w:t>
      </w:r>
      <w:ins w:id="340" w:author="Author">
        <w:r w:rsidRPr="00FF6DAF">
          <w:t>CRITERIA:</w:t>
        </w:r>
      </w:ins>
    </w:p>
    <w:p w14:paraId="49571060" w14:textId="0078C4ED" w:rsidR="00D821BC" w:rsidRPr="00FF6DAF" w:rsidRDefault="00D821BC" w:rsidP="00FF6DAF">
      <w:pPr>
        <w:pStyle w:val="BodyText2"/>
        <w:rPr>
          <w:ins w:id="341" w:author="Author"/>
          <w:b/>
        </w:rPr>
      </w:pPr>
      <w:ins w:id="342" w:author="Author">
        <w:r w:rsidRPr="00502677">
          <w:t>Upon completion of the tasks in this OJT, you should be able to:</w:t>
        </w:r>
      </w:ins>
    </w:p>
    <w:p w14:paraId="01C617EF" w14:textId="6D722C0D" w:rsidR="00D821BC" w:rsidRPr="00212085" w:rsidRDefault="00D821BC" w:rsidP="00D13ABF">
      <w:pPr>
        <w:pStyle w:val="ListBullet2"/>
        <w:rPr>
          <w:ins w:id="343" w:author="Author"/>
        </w:rPr>
      </w:pPr>
      <w:ins w:id="344" w:author="Author">
        <w:r w:rsidRPr="00502677">
          <w:t>Describe the NRC process for an in-depth review of Emergency Action Level and Emergency Plan changes that have been submitted to the NRC</w:t>
        </w:r>
      </w:ins>
    </w:p>
    <w:p w14:paraId="7D96AA57" w14:textId="34276415" w:rsidR="00D821BC" w:rsidRPr="00212085" w:rsidRDefault="00D821BC" w:rsidP="00D13ABF">
      <w:pPr>
        <w:pStyle w:val="ListBullet2"/>
        <w:rPr>
          <w:ins w:id="345" w:author="Author"/>
        </w:rPr>
      </w:pPr>
      <w:ins w:id="346" w:author="Author">
        <w:r w:rsidRPr="4489456C">
          <w:t xml:space="preserve">Describe what is meant by a “reduction in effectiveness” of the Emergency Plan, EALs, and/or Emergency Plan </w:t>
        </w:r>
        <w:r>
          <w:t>i</w:t>
        </w:r>
        <w:r w:rsidRPr="4489456C">
          <w:t xml:space="preserve">mplementing </w:t>
        </w:r>
        <w:r>
          <w:t>p</w:t>
        </w:r>
        <w:r w:rsidRPr="4489456C">
          <w:t>rocedures (EPIPs).</w:t>
        </w:r>
      </w:ins>
    </w:p>
    <w:p w14:paraId="7C2C684F" w14:textId="2B3A9D26" w:rsidR="00D821BC" w:rsidRPr="00FD7BF1" w:rsidRDefault="00D821BC" w:rsidP="00D13ABF">
      <w:pPr>
        <w:pStyle w:val="ListBullet2"/>
        <w:rPr>
          <w:ins w:id="347" w:author="Author"/>
        </w:rPr>
      </w:pPr>
      <w:ins w:id="348" w:author="Author">
        <w:r w:rsidRPr="00502677">
          <w:t>Describe the regulatory requirements for licensees to make and implement changes to their Emergency Plan and/or EALs.</w:t>
        </w:r>
      </w:ins>
    </w:p>
    <w:p w14:paraId="7F4EDBBD" w14:textId="4157F9D5" w:rsidR="00D821BC" w:rsidRPr="00FD7BF1" w:rsidRDefault="00D821BC" w:rsidP="00D13ABF">
      <w:pPr>
        <w:pStyle w:val="ListBullet2"/>
        <w:rPr>
          <w:ins w:id="349" w:author="Author"/>
        </w:rPr>
      </w:pPr>
      <w:ins w:id="350" w:author="Author">
        <w:r w:rsidRPr="00502677">
          <w:t>Describe where to find the regulatory requirements for the contents of Emergency Plans and where to find regulatory guidance.</w:t>
        </w:r>
      </w:ins>
    </w:p>
    <w:p w14:paraId="2B1B6272" w14:textId="3C611910" w:rsidR="00D821BC" w:rsidRPr="00FD7BF1" w:rsidRDefault="00D821BC" w:rsidP="00D13ABF">
      <w:pPr>
        <w:pStyle w:val="ListBullet2"/>
        <w:rPr>
          <w:ins w:id="351" w:author="Author"/>
        </w:rPr>
      </w:pPr>
      <w:ins w:id="352" w:author="Author">
        <w:r w:rsidRPr="00502677">
          <w:t>Review a submitted Emergency Plan change and determine whether the change requires an in-depth review.</w:t>
        </w:r>
      </w:ins>
    </w:p>
    <w:p w14:paraId="14BA6F3F" w14:textId="78D8DBDD" w:rsidR="00D821BC" w:rsidRPr="00502677" w:rsidRDefault="00D821BC" w:rsidP="00D13ABF">
      <w:pPr>
        <w:pStyle w:val="ListBullet2"/>
        <w:rPr>
          <w:ins w:id="353" w:author="Author"/>
        </w:rPr>
      </w:pPr>
      <w:ins w:id="354" w:author="Author">
        <w:r w:rsidRPr="4489456C">
          <w:t>Review a submitted Emergency Plan or EAL change to determine if the change results in a reduction in effectiveness of the Emergency Plan.</w:t>
        </w:r>
      </w:ins>
    </w:p>
    <w:p w14:paraId="5B44F037" w14:textId="77777777" w:rsidR="00FF6DAF" w:rsidRPr="00FF6DAF" w:rsidRDefault="00D821BC" w:rsidP="00FF6DAF">
      <w:pPr>
        <w:pStyle w:val="JOURNALHeading2"/>
      </w:pPr>
      <w:ins w:id="355" w:author="Author">
        <w:r w:rsidRPr="00FF6DAF">
          <w:t>TASKS:</w:t>
        </w:r>
      </w:ins>
    </w:p>
    <w:p w14:paraId="75A9E9C6" w14:textId="3DBCC09C" w:rsidR="00D821BC" w:rsidRPr="002B2428" w:rsidRDefault="00D821BC" w:rsidP="00D13ABF">
      <w:pPr>
        <w:pStyle w:val="BodyText"/>
        <w:numPr>
          <w:ilvl w:val="0"/>
          <w:numId w:val="2"/>
        </w:numPr>
        <w:rPr>
          <w:ins w:id="356" w:author="Author"/>
        </w:rPr>
      </w:pPr>
      <w:ins w:id="357" w:author="Author">
        <w:r w:rsidRPr="00502677">
          <w:t xml:space="preserve">Review RIS 2005-02 </w:t>
        </w:r>
        <w:r>
          <w:t xml:space="preserve">(ML100340545) </w:t>
        </w:r>
        <w:r w:rsidRPr="00502677">
          <w:t>to identify the attributes used to determine if a change to an Emergency Plan or EAL constitutes a decrease in effectiveness.</w:t>
        </w:r>
      </w:ins>
    </w:p>
    <w:p w14:paraId="127A5328" w14:textId="548EDCA0" w:rsidR="00D821BC" w:rsidRPr="00502677" w:rsidRDefault="00D821BC" w:rsidP="00D13ABF">
      <w:pPr>
        <w:pStyle w:val="BodyText"/>
        <w:numPr>
          <w:ilvl w:val="0"/>
          <w:numId w:val="2"/>
        </w:numPr>
        <w:rPr>
          <w:ins w:id="358" w:author="Author"/>
        </w:rPr>
      </w:pPr>
      <w:ins w:id="359" w:author="Author">
        <w:r w:rsidRPr="00502677">
          <w:t>Become familiar with the co</w:t>
        </w:r>
        <w:r>
          <w:t xml:space="preserve">ntent of the following guidance </w:t>
        </w:r>
        <w:r w:rsidRPr="00502677">
          <w:t>documents for the development of PARs in the event of Emergency Plan changes involving PARs:</w:t>
        </w:r>
      </w:ins>
    </w:p>
    <w:p w14:paraId="79D4F3AE" w14:textId="66374502" w:rsidR="00D821BC" w:rsidRPr="006C5EA9" w:rsidRDefault="00D821BC" w:rsidP="00B87D0B">
      <w:pPr>
        <w:pStyle w:val="BodyText"/>
        <w:numPr>
          <w:ilvl w:val="1"/>
          <w:numId w:val="2"/>
        </w:numPr>
        <w:rPr>
          <w:ins w:id="360" w:author="Author"/>
        </w:rPr>
      </w:pPr>
      <w:ins w:id="361" w:author="Author">
        <w:r w:rsidRPr="006C5EA9">
          <w:t>EPA 400-R-</w:t>
        </w:r>
        <w:r>
          <w:t>17</w:t>
        </w:r>
        <w:r w:rsidRPr="006C5EA9">
          <w:t xml:space="preserve">-001, Chapters 1, 2, and 5 </w:t>
        </w:r>
      </w:ins>
      <w:hyperlink r:id="rId33" w:history="1">
        <w:r w:rsidR="00DC5F45" w:rsidRPr="000E4CF0">
          <w:rPr>
            <w:rStyle w:val="Hyperlink"/>
          </w:rPr>
          <w:t>https://www.epa.gov/sites/production/files/2017-01/documents/epa_pag_manual_final_revisions_01-11-2017_cover_disclaimer_8.pdf</w:t>
        </w:r>
      </w:hyperlink>
    </w:p>
    <w:p w14:paraId="0BAA50A5" w14:textId="27D265B9" w:rsidR="00D821BC" w:rsidRPr="002B2428" w:rsidRDefault="00D821BC" w:rsidP="00B87D0B">
      <w:pPr>
        <w:pStyle w:val="BodyText"/>
        <w:numPr>
          <w:ilvl w:val="1"/>
          <w:numId w:val="2"/>
        </w:numPr>
        <w:rPr>
          <w:ins w:id="362" w:author="Author"/>
        </w:rPr>
      </w:pPr>
      <w:ins w:id="363" w:author="Author">
        <w:r w:rsidRPr="00502677">
          <w:t xml:space="preserve">NUREG-1140 “A Regulatory Analysis on Emergency Preparedness for Fuel Cycle and Other Radioactive Material Licensees” </w:t>
        </w:r>
        <w:r>
          <w:t>(</w:t>
        </w:r>
        <w:r w:rsidRPr="008332CE">
          <w:t>ML062020791</w:t>
        </w:r>
        <w:r>
          <w:t xml:space="preserve"> and/or ML101460227)</w:t>
        </w:r>
      </w:ins>
    </w:p>
    <w:p w14:paraId="1FE47A6C" w14:textId="715F38B9" w:rsidR="00D821BC" w:rsidRDefault="00D821BC" w:rsidP="00D13ABF">
      <w:pPr>
        <w:pStyle w:val="BodyText"/>
        <w:numPr>
          <w:ilvl w:val="0"/>
          <w:numId w:val="2"/>
        </w:numPr>
        <w:rPr>
          <w:ins w:id="364" w:author="Author"/>
        </w:rPr>
      </w:pPr>
      <w:ins w:id="365" w:author="Author">
        <w:r w:rsidRPr="4489456C">
          <w:t>If available, obtain and review one NRC inspection report detailing the inspection of changes to a licensee’s EALs or Emergency Plan.</w:t>
        </w:r>
        <w:r>
          <w:t xml:space="preserve"> Also, review the respective change(s) and independently assess whether the change(s) would constitute a reduction in effectiveness.</w:t>
        </w:r>
      </w:ins>
    </w:p>
    <w:p w14:paraId="7FA77941" w14:textId="6A03C856" w:rsidR="00D821BC" w:rsidRPr="00136417" w:rsidRDefault="00D821BC" w:rsidP="00D13ABF">
      <w:pPr>
        <w:pStyle w:val="BodyText"/>
        <w:numPr>
          <w:ilvl w:val="0"/>
          <w:numId w:val="2"/>
        </w:numPr>
        <w:rPr>
          <w:ins w:id="366" w:author="Author"/>
        </w:rPr>
      </w:pPr>
      <w:ins w:id="367" w:author="Author">
        <w:r w:rsidRPr="00502677">
          <w:t>Meet with your supervisor, the person designated as a resource</w:t>
        </w:r>
        <w:r>
          <w:t>,</w:t>
        </w:r>
        <w:r w:rsidRPr="00502677">
          <w:t xml:space="preserve"> or a qualified </w:t>
        </w:r>
        <w:r>
          <w:t>f</w:t>
        </w:r>
        <w:r w:rsidRPr="00502677">
          <w:t xml:space="preserve">uel </w:t>
        </w:r>
        <w:r>
          <w:t>f</w:t>
        </w:r>
        <w:r w:rsidRPr="00502677">
          <w:t xml:space="preserve">acility </w:t>
        </w:r>
        <w:r>
          <w:t>e</w:t>
        </w:r>
        <w:r w:rsidRPr="00502677">
          <w:t xml:space="preserve">mergency </w:t>
        </w:r>
        <w:r>
          <w:t>p</w:t>
        </w:r>
        <w:r w:rsidRPr="00502677">
          <w:t xml:space="preserve">reparedness </w:t>
        </w:r>
        <w:r>
          <w:t>i</w:t>
        </w:r>
        <w:r w:rsidRPr="00502677">
          <w:t xml:space="preserve">nspector to discuss any questions that you may have </w:t>
        </w:r>
        <w:proofErr w:type="gramStart"/>
        <w:r w:rsidRPr="00502677">
          <w:t>as a result of</w:t>
        </w:r>
        <w:proofErr w:type="gramEnd"/>
        <w:r w:rsidRPr="00502677">
          <w:t xml:space="preserve"> these activities and demonstrate that you can meet the evaluation criteria listed above.</w:t>
        </w:r>
      </w:ins>
    </w:p>
    <w:p w14:paraId="7A474E26" w14:textId="2C61AF47" w:rsidR="00D821BC" w:rsidRDefault="00D821BC" w:rsidP="003B4CB4">
      <w:pPr>
        <w:pStyle w:val="JOURNALHeading2"/>
        <w:rPr>
          <w:ins w:id="368" w:author="Author"/>
        </w:rPr>
      </w:pPr>
      <w:ins w:id="369" w:author="Author">
        <w:r w:rsidRPr="00FF6DAF">
          <w:t>DOCUMENTATION:</w:t>
        </w:r>
        <w:r w:rsidRPr="00FF6DAF">
          <w:tab/>
          <w:t>Fuel Facility Emergency Preparedness Inspector Proficiency Level</w:t>
        </w:r>
        <w:r w:rsidRPr="00502677">
          <w:t xml:space="preserve"> Qualification Signature Card, Item OJT-EP-</w:t>
        </w:r>
        <w:r w:rsidR="00B954C6">
          <w:t>2</w:t>
        </w:r>
      </w:ins>
    </w:p>
    <w:p w14:paraId="33BF364B" w14:textId="77B0D77D" w:rsidR="00BE0D78" w:rsidRPr="008332CE" w:rsidRDefault="00BE0D78" w:rsidP="00EE1A55">
      <w:pPr>
        <w:pStyle w:val="JournalTOPIC"/>
      </w:pPr>
      <w:bookmarkStart w:id="370" w:name="_Toc167969821"/>
      <w:r w:rsidRPr="008332CE">
        <w:lastRenderedPageBreak/>
        <w:t>(OJT-EP-</w:t>
      </w:r>
      <w:ins w:id="371" w:author="Author">
        <w:r w:rsidR="00AC1A6C">
          <w:t>3</w:t>
        </w:r>
      </w:ins>
      <w:r w:rsidRPr="008332CE">
        <w:t>) Emergency Drill/Exercise Evaluation</w:t>
      </w:r>
      <w:bookmarkEnd w:id="370"/>
    </w:p>
    <w:p w14:paraId="7D25C882" w14:textId="77777777" w:rsidR="00070D04" w:rsidRDefault="00BE0D78" w:rsidP="00EE1A55">
      <w:pPr>
        <w:pStyle w:val="JOURNALHeading2"/>
      </w:pPr>
      <w:r w:rsidRPr="00070D04">
        <w:t>PURPOSE:</w:t>
      </w:r>
    </w:p>
    <w:p w14:paraId="33BF364D" w14:textId="0C131641" w:rsidR="00BE0D78" w:rsidRPr="008332CE" w:rsidRDefault="55BD9886" w:rsidP="00EE1A55">
      <w:pPr>
        <w:pStyle w:val="BodyText"/>
      </w:pPr>
      <w:ins w:id="372" w:author="Author">
        <w:r w:rsidRPr="00EE1A55">
          <w:t xml:space="preserve">The conduct of </w:t>
        </w:r>
        <w:r w:rsidR="430BD5F7" w:rsidRPr="00EE1A55">
          <w:t>an</w:t>
        </w:r>
        <w:r w:rsidR="45F09EF2" w:rsidRPr="00070D04">
          <w:t>y</w:t>
        </w:r>
        <w:r w:rsidRPr="00EE1A55">
          <w:t xml:space="preserve"> emergency drill</w:t>
        </w:r>
        <w:r w:rsidR="6F9BF649" w:rsidRPr="00070D04">
          <w:t xml:space="preserve"> or </w:t>
        </w:r>
        <w:r w:rsidR="173007B2" w:rsidRPr="00070D04">
          <w:t xml:space="preserve">an </w:t>
        </w:r>
        <w:r w:rsidR="6F9BF649" w:rsidRPr="00070D04">
          <w:t xml:space="preserve">emergency </w:t>
        </w:r>
        <w:r w:rsidR="430BD5F7" w:rsidRPr="00EE1A55">
          <w:t>exercise</w:t>
        </w:r>
        <w:r w:rsidR="3DC67063" w:rsidRPr="00070D04">
          <w:t xml:space="preserve"> (conducted</w:t>
        </w:r>
        <w:r w:rsidR="3DC67063" w:rsidRPr="4CE5AE9C">
          <w:t xml:space="preserve"> bie</w:t>
        </w:r>
        <w:r w:rsidR="25B17E58" w:rsidRPr="4CE5AE9C">
          <w:t>n</w:t>
        </w:r>
        <w:r w:rsidR="3DC67063" w:rsidRPr="4CE5AE9C">
          <w:t>nially)</w:t>
        </w:r>
        <w:r w:rsidRPr="00EE1A55">
          <w:t xml:space="preserve"> allows the </w:t>
        </w:r>
        <w:r w:rsidR="7FFDEAF6" w:rsidRPr="4CE5AE9C">
          <w:t>licensee</w:t>
        </w:r>
        <w:r w:rsidRPr="00EE1A55">
          <w:t xml:space="preserve"> to test and assess its emergency responder</w:t>
        </w:r>
        <w:r w:rsidR="5C242EEA" w:rsidRPr="00EE1A55">
          <w:t>s</w:t>
        </w:r>
        <w:r w:rsidR="570C96FC" w:rsidRPr="4CE5AE9C">
          <w:t>’</w:t>
        </w:r>
        <w:r w:rsidR="5C242EEA" w:rsidRPr="00EE1A55">
          <w:t xml:space="preserve"> performance and to identify and correct program and performance concerns</w:t>
        </w:r>
        <w:r w:rsidR="5C242EEA">
          <w:t xml:space="preserve">. </w:t>
        </w:r>
      </w:ins>
      <w:r w:rsidR="00BE0D78" w:rsidRPr="4CE5AE9C">
        <w:t xml:space="preserve">Fuel facilities are required to conduct emergency exercises biennially. The biennial exercise is a full-scale test of the entire onsite emergency response </w:t>
      </w:r>
      <w:proofErr w:type="gramStart"/>
      <w:r w:rsidR="00BE0D78" w:rsidRPr="4CE5AE9C">
        <w:t>organization</w:t>
      </w:r>
      <w:proofErr w:type="gramEnd"/>
      <w:r w:rsidR="00BE0D78" w:rsidRPr="4CE5AE9C">
        <w:t xml:space="preserve"> and the offsite support organizations are invited to participate. The performance of a full-scale exercise using scenarios that are not known by exercise participants provides the licensee with an opportunity to assess the performance of the emergency organization to identify and correct </w:t>
      </w:r>
      <w:r w:rsidR="00B42555" w:rsidRPr="4CE5AE9C">
        <w:t xml:space="preserve">areas of </w:t>
      </w:r>
      <w:r w:rsidR="00BE0D78" w:rsidRPr="4CE5AE9C">
        <w:t xml:space="preserve">deficiencies. </w:t>
      </w:r>
      <w:r w:rsidR="00B42555" w:rsidRPr="4CE5AE9C">
        <w:t>D</w:t>
      </w:r>
      <w:r w:rsidR="00BE0D78" w:rsidRPr="4CE5AE9C">
        <w:t>eficiencies may include personnel performance, equipme</w:t>
      </w:r>
      <w:r w:rsidR="006E5E9E" w:rsidRPr="4CE5AE9C">
        <w:t xml:space="preserve">nt operability, and training. </w:t>
      </w:r>
      <w:r w:rsidR="00BE0D78" w:rsidRPr="4CE5AE9C">
        <w:t>Upon completion of this on-the-job training (OJT), you should be able to evaluate the adequacy of a licensee’s emergency response program and the effectiveness of the licensee to self-identify and resolve problems related to their emergency preparedness program.</w:t>
      </w:r>
    </w:p>
    <w:p w14:paraId="33BF3651" w14:textId="6D101561" w:rsidR="00BE0D78" w:rsidRPr="008332CE" w:rsidRDefault="00BE0D78" w:rsidP="00EE1A55">
      <w:pPr>
        <w:pStyle w:val="JOURNALHeading2"/>
      </w:pPr>
      <w:r w:rsidRPr="00EE1A55">
        <w:t>COMPETENCY</w:t>
      </w:r>
      <w:r w:rsidR="00EE1A55">
        <w:t xml:space="preserve"> </w:t>
      </w:r>
      <w:r w:rsidRPr="00EE1A55">
        <w:t>AREA:</w:t>
      </w:r>
      <w:r w:rsidRPr="00EE1A55">
        <w:tab/>
        <w:t xml:space="preserve">INSPECTION </w:t>
      </w:r>
      <w:r w:rsidR="00EE1A55">
        <w:br/>
      </w:r>
      <w:r w:rsidRPr="008332CE">
        <w:t>TECHNICAL AREA EXPERTISE</w:t>
      </w:r>
    </w:p>
    <w:p w14:paraId="33BF3655" w14:textId="534973BC" w:rsidR="00BE0D78" w:rsidRPr="008332CE" w:rsidRDefault="00BE0D78" w:rsidP="00C30E5D">
      <w:pPr>
        <w:pStyle w:val="JOURNALHeading2"/>
      </w:pPr>
      <w:r w:rsidRPr="00EE1A55">
        <w:t>LEVEL OF EFFORT:</w:t>
      </w:r>
      <w:r w:rsidRPr="00EE1A55">
        <w:tab/>
      </w:r>
      <w:ins w:id="373" w:author="Author">
        <w:r w:rsidR="0035118F" w:rsidRPr="00EE1A55">
          <w:t>80</w:t>
        </w:r>
      </w:ins>
      <w:r w:rsidRPr="00EE1A55">
        <w:t xml:space="preserve"> hours</w:t>
      </w:r>
    </w:p>
    <w:p w14:paraId="0FDCE7AA" w14:textId="3A2D0783" w:rsidR="00EE1A55" w:rsidRDefault="00BE0D78" w:rsidP="00C30E5D">
      <w:pPr>
        <w:pStyle w:val="JOURNALHeading2"/>
      </w:pPr>
      <w:r w:rsidRPr="00EE1A55">
        <w:t>REFERENCES:</w:t>
      </w:r>
    </w:p>
    <w:p w14:paraId="33BF3657" w14:textId="7BB76626" w:rsidR="00BE0D78" w:rsidRPr="00B25ECD" w:rsidRDefault="00BE0D78" w:rsidP="00A01268">
      <w:pPr>
        <w:pStyle w:val="ListBullet2"/>
      </w:pPr>
      <w:r w:rsidRPr="00EE1A55">
        <w:t>RG 3.67, “Standard Format and Content for Emergency Plans for</w:t>
      </w:r>
      <w:r w:rsidRPr="008332CE">
        <w:t xml:space="preserve"> Fuel Cycle and Material Facilities</w:t>
      </w:r>
      <w:ins w:id="374" w:author="Author">
        <w:r w:rsidR="00B1449A">
          <w:t>,</w:t>
        </w:r>
      </w:ins>
      <w:r w:rsidRPr="008332CE">
        <w:t>”</w:t>
      </w:r>
      <w:ins w:id="375" w:author="Author">
        <w:r w:rsidR="00B1449A">
          <w:t xml:space="preserve"> Rev. 1</w:t>
        </w:r>
      </w:ins>
      <w:r w:rsidRPr="008332CE">
        <w:t xml:space="preserve"> (</w:t>
      </w:r>
      <w:ins w:id="376" w:author="Author">
        <w:r w:rsidR="00FB4A43" w:rsidRPr="008332CE">
          <w:t>ML</w:t>
        </w:r>
        <w:r w:rsidR="00FB4A43">
          <w:t>103360</w:t>
        </w:r>
        <w:r w:rsidR="00113296">
          <w:t>487</w:t>
        </w:r>
      </w:ins>
      <w:r w:rsidRPr="008332CE">
        <w:t>)</w:t>
      </w:r>
    </w:p>
    <w:p w14:paraId="33BF3659" w14:textId="45D6CB9F" w:rsidR="00BE0D78" w:rsidRPr="00B25ECD" w:rsidRDefault="00BE0D78" w:rsidP="00A01268">
      <w:pPr>
        <w:pStyle w:val="ListBullet2"/>
      </w:pPr>
      <w:r w:rsidRPr="008332CE">
        <w:t>NUREG-1520, “Standard Review Plan for the Review of a License Application for a Fuel Facility</w:t>
      </w:r>
      <w:ins w:id="377" w:author="Author">
        <w:r w:rsidR="007270F8">
          <w:t>,</w:t>
        </w:r>
      </w:ins>
      <w:r w:rsidRPr="008332CE">
        <w:t xml:space="preserve">” </w:t>
      </w:r>
      <w:ins w:id="378" w:author="Author">
        <w:r w:rsidR="007270F8">
          <w:t xml:space="preserve">Rev. 2 </w:t>
        </w:r>
        <w:r w:rsidR="007270F8" w:rsidRPr="008332CE">
          <w:t>(ML</w:t>
        </w:r>
        <w:r w:rsidR="007270F8">
          <w:t>15176A258)</w:t>
        </w:r>
      </w:ins>
    </w:p>
    <w:p w14:paraId="33BF365B" w14:textId="5C4E6A80" w:rsidR="00BE0D78" w:rsidRPr="00B25ECD" w:rsidRDefault="00BE0D78" w:rsidP="00A01268">
      <w:pPr>
        <w:pStyle w:val="ListBullet2"/>
      </w:pPr>
      <w:r w:rsidRPr="008332CE">
        <w:t xml:space="preserve">10 CFR Parts </w:t>
      </w:r>
      <w:ins w:id="379" w:author="Author">
        <w:r w:rsidR="007270F8">
          <w:t xml:space="preserve">40.31 and </w:t>
        </w:r>
      </w:ins>
      <w:r w:rsidRPr="008332CE">
        <w:t>70.22</w:t>
      </w:r>
    </w:p>
    <w:p w14:paraId="33BF365D" w14:textId="7AF9100D" w:rsidR="00BE0D78" w:rsidRPr="00B25ECD" w:rsidRDefault="00D004B2" w:rsidP="00A01268">
      <w:pPr>
        <w:pStyle w:val="ListBullet2"/>
      </w:pPr>
      <w:r w:rsidRPr="008332CE">
        <w:t>IP 88050, “Emergency Preparedness</w:t>
      </w:r>
      <w:ins w:id="380" w:author="Author">
        <w:r w:rsidR="009A560B">
          <w:t>”</w:t>
        </w:r>
      </w:ins>
    </w:p>
    <w:p w14:paraId="33BF365F" w14:textId="6F06545D" w:rsidR="00BE0D78" w:rsidRPr="00762B8D" w:rsidRDefault="00BE0D78" w:rsidP="00A01268">
      <w:pPr>
        <w:pStyle w:val="ListBullet2"/>
        <w:rPr>
          <w:bCs/>
        </w:rPr>
      </w:pPr>
      <w:r w:rsidRPr="00762B8D">
        <w:rPr>
          <w:bCs/>
        </w:rPr>
        <w:t>Site Emergency Plan</w:t>
      </w:r>
    </w:p>
    <w:p w14:paraId="33BF3661" w14:textId="1D1113F7" w:rsidR="00BE0D78" w:rsidRPr="00B25ECD" w:rsidRDefault="0005621F" w:rsidP="00A01268">
      <w:pPr>
        <w:pStyle w:val="ListBullet2"/>
      </w:pPr>
      <w:r w:rsidRPr="008332CE">
        <w:t>IP 88051, “Evaluation of Exercises and Drills</w:t>
      </w:r>
      <w:ins w:id="381" w:author="Author">
        <w:r w:rsidR="009A560B">
          <w:t>”</w:t>
        </w:r>
      </w:ins>
    </w:p>
    <w:p w14:paraId="33BF3663" w14:textId="5F58C111" w:rsidR="00BE0D78" w:rsidRPr="00B25ECD" w:rsidRDefault="00BE0D78" w:rsidP="00A01268">
      <w:pPr>
        <w:pStyle w:val="ListBullet2"/>
      </w:pPr>
      <w:r w:rsidRPr="00A42872">
        <w:t>Office of Investigation and Enforcement, Information Notice No. 89-46, “Confidentiality of Exercise Scenarios”</w:t>
      </w:r>
      <w:ins w:id="382" w:author="Author">
        <w:r w:rsidR="00A42872">
          <w:t xml:space="preserve"> </w:t>
        </w:r>
      </w:ins>
      <w:hyperlink r:id="rId34" w:history="1">
        <w:r w:rsidR="00A04209" w:rsidRPr="000E4CF0">
          <w:rPr>
            <w:rStyle w:val="Hyperlink"/>
          </w:rPr>
          <w:t>https://www.nrc.gov/reading-rm/doc-collections/gen-comm/info-notices/1989/in89046.html</w:t>
        </w:r>
      </w:hyperlink>
    </w:p>
    <w:p w14:paraId="46B5BADC" w14:textId="6005F5A1" w:rsidR="00050D31" w:rsidRPr="00B25ECD" w:rsidRDefault="00BE0D78" w:rsidP="00A01268">
      <w:pPr>
        <w:pStyle w:val="ListBullet2"/>
      </w:pPr>
      <w:r w:rsidRPr="00B25ECD">
        <w:rPr>
          <w:bCs/>
        </w:rPr>
        <w:t>NRC Letter (Edward McAlpine) to all Fuel Facilities dated November</w:t>
      </w:r>
      <w:r w:rsidRPr="008332CE">
        <w:t xml:space="preserve"> 20, 1996, “Submittal of Exercise Objectives and Scenario Details”</w:t>
      </w:r>
      <w:ins w:id="383" w:author="Author">
        <w:r w:rsidR="00C82665">
          <w:t xml:space="preserve"> </w:t>
        </w:r>
        <w:r w:rsidR="00320514" w:rsidRPr="001218E9">
          <w:t>(</w:t>
        </w:r>
        <w:r w:rsidR="00320514" w:rsidRPr="001218E9">
          <w:rPr>
            <w:shd w:val="clear" w:color="auto" w:fill="FFFFFF"/>
          </w:rPr>
          <w:t>ML20134Q109</w:t>
        </w:r>
        <w:r w:rsidR="00320514" w:rsidRPr="001218E9">
          <w:t>)</w:t>
        </w:r>
      </w:ins>
    </w:p>
    <w:p w14:paraId="33C935DF" w14:textId="77777777" w:rsidR="00C30E5D" w:rsidRPr="00C30E5D" w:rsidRDefault="00BE0D78" w:rsidP="00C30E5D">
      <w:pPr>
        <w:pStyle w:val="JOURNALHeading2"/>
      </w:pPr>
      <w:r w:rsidRPr="00C30E5D">
        <w:t>EVALUATION</w:t>
      </w:r>
      <w:r w:rsidR="00C30E5D" w:rsidRPr="00C30E5D">
        <w:t xml:space="preserve"> </w:t>
      </w:r>
      <w:r w:rsidRPr="00C30E5D">
        <w:t>CRITERIA:</w:t>
      </w:r>
    </w:p>
    <w:p w14:paraId="33BF3669" w14:textId="3337A999" w:rsidR="00BE0D78" w:rsidRPr="00C30E5D" w:rsidRDefault="00BE0D78" w:rsidP="00C30E5D">
      <w:pPr>
        <w:pStyle w:val="BodyText2"/>
        <w:rPr>
          <w:b/>
        </w:rPr>
      </w:pPr>
      <w:r w:rsidRPr="008332CE">
        <w:t>Upon completion of the tasks in this OJT, you should be able to:</w:t>
      </w:r>
    </w:p>
    <w:p w14:paraId="33BF366B" w14:textId="11C376F4" w:rsidR="00BE0D78" w:rsidRPr="00B25ECD" w:rsidRDefault="00BE0D78" w:rsidP="00A01268">
      <w:pPr>
        <w:pStyle w:val="ListBullet2"/>
      </w:pPr>
      <w:r w:rsidRPr="008332CE">
        <w:lastRenderedPageBreak/>
        <w:t>Review a</w:t>
      </w:r>
      <w:ins w:id="384" w:author="Author">
        <w:r w:rsidR="004D645F">
          <w:t>t least two</w:t>
        </w:r>
      </w:ins>
      <w:r w:rsidRPr="008332CE">
        <w:t xml:space="preserve"> licensee’s </w:t>
      </w:r>
      <w:ins w:id="385" w:author="Author">
        <w:r w:rsidR="00537E42">
          <w:t xml:space="preserve">drill or </w:t>
        </w:r>
      </w:ins>
      <w:r w:rsidRPr="008332CE">
        <w:t>exercise scenario submittal package</w:t>
      </w:r>
      <w:ins w:id="386" w:author="Author">
        <w:r w:rsidR="00F54F4D">
          <w:t>s</w:t>
        </w:r>
      </w:ins>
      <w:r w:rsidRPr="008332CE">
        <w:t xml:space="preserve"> to determine if the scenario details would provide an adequate test of the Emergency Plan, </w:t>
      </w:r>
      <w:r w:rsidR="004E48D7">
        <w:t xml:space="preserve">Plan </w:t>
      </w:r>
      <w:r w:rsidRPr="008332CE">
        <w:t>implementing procedures, and equipment.</w:t>
      </w:r>
    </w:p>
    <w:p w14:paraId="33BF366D" w14:textId="6124B566" w:rsidR="00BE0D78" w:rsidRPr="00B25ECD" w:rsidRDefault="00BE0D78" w:rsidP="00A01268">
      <w:pPr>
        <w:pStyle w:val="ListBullet2"/>
      </w:pPr>
      <w:r w:rsidRPr="008332CE">
        <w:t>Discuss the time</w:t>
      </w:r>
      <w:del w:id="387" w:author="Author">
        <w:r w:rsidRPr="008332CE" w:rsidDel="004E48D7">
          <w:delText>-</w:delText>
        </w:r>
      </w:del>
      <w:r w:rsidRPr="008332CE">
        <w:t>line requirements for exercise scenario submittal packages and how submittals should be submitted to the NRC.</w:t>
      </w:r>
    </w:p>
    <w:p w14:paraId="33BF366F" w14:textId="20B56018" w:rsidR="00BE0D78" w:rsidRPr="00B25ECD" w:rsidRDefault="00BE0D78" w:rsidP="00A01268">
      <w:pPr>
        <w:pStyle w:val="ListBullet2"/>
      </w:pPr>
      <w:r w:rsidRPr="533819B1">
        <w:t xml:space="preserve">Evaluate the performance of </w:t>
      </w:r>
      <w:ins w:id="388" w:author="Author">
        <w:r w:rsidR="00042344">
          <w:t xml:space="preserve">drill or </w:t>
        </w:r>
      </w:ins>
      <w:r w:rsidRPr="533819B1">
        <w:t>exercise participants in areas such as: emergency classification, offsite notifications, protective action recommendations (PARs), command and control, press release, and other areas as appropriate (see IP 88051).</w:t>
      </w:r>
    </w:p>
    <w:p w14:paraId="33BF3671" w14:textId="2AE115C8" w:rsidR="00BE0D78" w:rsidRPr="00B25ECD" w:rsidRDefault="00BE0D78" w:rsidP="00A01268">
      <w:pPr>
        <w:pStyle w:val="ListBullet2"/>
      </w:pPr>
      <w:r w:rsidRPr="008332CE">
        <w:t>Compare your independently identified performance concerns against the licensee’s identified concerns to determine whether the licensee is critically assessing the response and self-identifying performance weaknesses and deficiencies, particularly with respect to the risk significant topics of emergency</w:t>
      </w:r>
      <w:r w:rsidR="0089550E">
        <w:t xml:space="preserve"> </w:t>
      </w:r>
      <w:ins w:id="389" w:author="Author">
        <w:r w:rsidR="0089550E">
          <w:t>classification</w:t>
        </w:r>
      </w:ins>
      <w:r w:rsidR="004E48D7">
        <w:t xml:space="preserve">, </w:t>
      </w:r>
      <w:r w:rsidRPr="008332CE">
        <w:t>declaration</w:t>
      </w:r>
      <w:r w:rsidR="0089550E">
        <w:t xml:space="preserve">, </w:t>
      </w:r>
      <w:r w:rsidRPr="008332CE">
        <w:t>notification, and PARs.</w:t>
      </w:r>
    </w:p>
    <w:p w14:paraId="33BF3673" w14:textId="4C5D9293" w:rsidR="00BE0D78" w:rsidRPr="00B25ECD" w:rsidRDefault="00BE0D78" w:rsidP="00A01268">
      <w:pPr>
        <w:pStyle w:val="ListBullet2"/>
      </w:pPr>
      <w:r w:rsidRPr="008332CE">
        <w:t>Determine if the licensee’s critique of exercise performance is effective in identifying exercise performance weaknesses and deficiencies, as well as concerns of lesser significance, for corrective action and prioritizing items for resolution.</w:t>
      </w:r>
    </w:p>
    <w:p w14:paraId="33BF3675" w14:textId="69344631" w:rsidR="00BE0D78" w:rsidRPr="00DF09E7" w:rsidRDefault="00BE0D78" w:rsidP="00A01268">
      <w:pPr>
        <w:pStyle w:val="ListBullet2"/>
      </w:pPr>
      <w:r w:rsidRPr="4489456C">
        <w:t>Compare the biennial exercise scenario’s narrative summary and time</w:t>
      </w:r>
      <w:del w:id="390" w:author="Author">
        <w:r w:rsidRPr="4489456C" w:rsidDel="00745977">
          <w:delText xml:space="preserve"> </w:delText>
        </w:r>
      </w:del>
      <w:r w:rsidRPr="4489456C">
        <w:t xml:space="preserve">line to scenarios used previously by the licensee during quarterly drills, practice exercises, or the previous biennial exercise to determine if the scenario </w:t>
      </w:r>
      <w:ins w:id="391" w:author="Author">
        <w:r w:rsidR="69026DF8" w:rsidRPr="4489456C">
          <w:t xml:space="preserve">is unacceptably </w:t>
        </w:r>
        <w:proofErr w:type="gramStart"/>
        <w:r w:rsidR="69026DF8" w:rsidRPr="4489456C">
          <w:t>similar to</w:t>
        </w:r>
        <w:proofErr w:type="gramEnd"/>
        <w:r w:rsidR="69026DF8" w:rsidRPr="4489456C">
          <w:t xml:space="preserve"> previously used scenarios.</w:t>
        </w:r>
      </w:ins>
    </w:p>
    <w:p w14:paraId="33BF3677" w14:textId="60E16F06" w:rsidR="00BE0D78" w:rsidRPr="00804112" w:rsidRDefault="00BE0D78" w:rsidP="00A01268">
      <w:pPr>
        <w:pStyle w:val="ListBullet2"/>
      </w:pPr>
      <w:r w:rsidRPr="008332CE">
        <w:t xml:space="preserve">Identify trends in poor performance during an emergency drill/exercise that may represent failures to correct weaknesses and deficiencies identified during the </w:t>
      </w:r>
      <w:proofErr w:type="gramStart"/>
      <w:r w:rsidRPr="008332CE">
        <w:t>time period</w:t>
      </w:r>
      <w:proofErr w:type="gramEnd"/>
      <w:r w:rsidRPr="008332CE">
        <w:t xml:space="preserve"> beginning with the previous biennial exercise.</w:t>
      </w:r>
    </w:p>
    <w:p w14:paraId="33BF367A" w14:textId="1575BEF6" w:rsidR="00BE0D78" w:rsidRPr="00804112" w:rsidRDefault="00BE0D78" w:rsidP="00A01268">
      <w:pPr>
        <w:pStyle w:val="ListBullet2"/>
      </w:pPr>
      <w:r w:rsidRPr="008332CE">
        <w:t>Determine if the licensee has demonstrated an adequate capability for providing reasonable assurance that on-site and off-site protective measures can be taken in the event of a radiological emergency</w:t>
      </w:r>
      <w:ins w:id="392" w:author="Author">
        <w:r w:rsidR="008E1DDC">
          <w:t xml:space="preserve"> </w:t>
        </w:r>
      </w:ins>
      <w:r w:rsidRPr="008332CE">
        <w:t>or if a recommendation to NRC management should be made that the licensee conduct a remedial drill.</w:t>
      </w:r>
    </w:p>
    <w:p w14:paraId="44D353FD" w14:textId="77777777" w:rsidR="00C30E5D" w:rsidRPr="00C30E5D" w:rsidRDefault="00BE0D78" w:rsidP="00C30E5D">
      <w:pPr>
        <w:pStyle w:val="JOURNALHeading2"/>
      </w:pPr>
      <w:r w:rsidRPr="00C30E5D">
        <w:t>TASKS:</w:t>
      </w:r>
    </w:p>
    <w:p w14:paraId="33BF367C" w14:textId="2192B950" w:rsidR="00BE0D78" w:rsidRPr="00804112" w:rsidRDefault="00BE0D78" w:rsidP="00A01268">
      <w:pPr>
        <w:pStyle w:val="ListBullet2"/>
      </w:pPr>
      <w:r w:rsidRPr="4489456C">
        <w:t>Review IP 88051, “Evaluation of Exercises and Drills,” and IP 88050, “Emergency Preparedness,” to identify the inspection attributes provided for drill/exercise performance evaluations. Discuss any questions with your supervisor</w:t>
      </w:r>
      <w:r w:rsidR="00027B4A" w:rsidRPr="4489456C">
        <w:t>, the person designated as a resource</w:t>
      </w:r>
      <w:ins w:id="393" w:author="Author">
        <w:r w:rsidR="00B211DA" w:rsidRPr="4489456C">
          <w:t>,</w:t>
        </w:r>
      </w:ins>
      <w:r w:rsidRPr="4489456C">
        <w:t xml:space="preserve"> or a qualified </w:t>
      </w:r>
      <w:ins w:id="394" w:author="Author">
        <w:r w:rsidR="00745977">
          <w:t>f</w:t>
        </w:r>
      </w:ins>
      <w:r w:rsidR="005C2BA7" w:rsidRPr="4489456C">
        <w:t xml:space="preserve">uel </w:t>
      </w:r>
      <w:ins w:id="395" w:author="Author">
        <w:r w:rsidR="00745977">
          <w:t>f</w:t>
        </w:r>
      </w:ins>
      <w:r w:rsidR="005C2BA7" w:rsidRPr="4489456C">
        <w:t xml:space="preserve">acility </w:t>
      </w:r>
      <w:ins w:id="396" w:author="Author">
        <w:r w:rsidR="00745977">
          <w:t>e</w:t>
        </w:r>
      </w:ins>
      <w:r w:rsidRPr="4489456C">
        <w:t xml:space="preserve">mergency </w:t>
      </w:r>
      <w:ins w:id="397" w:author="Author">
        <w:r w:rsidR="00745977">
          <w:t>p</w:t>
        </w:r>
      </w:ins>
      <w:r w:rsidRPr="4489456C">
        <w:t xml:space="preserve">reparedness </w:t>
      </w:r>
      <w:ins w:id="398" w:author="Author">
        <w:r w:rsidR="00745977">
          <w:t>i</w:t>
        </w:r>
      </w:ins>
      <w:r w:rsidRPr="4489456C">
        <w:t>nspector.</w:t>
      </w:r>
    </w:p>
    <w:p w14:paraId="33BF367E" w14:textId="56CD9604" w:rsidR="00BE0D78" w:rsidRPr="00804112" w:rsidRDefault="00BE0D78" w:rsidP="00A01268">
      <w:pPr>
        <w:pStyle w:val="ListBullet2"/>
      </w:pPr>
      <w:r w:rsidRPr="008332CE">
        <w:t xml:space="preserve">Review licensee final exercise submittal package and become familiar with exercise objectives and the evaluation criteria for determining if objectives were met. </w:t>
      </w:r>
      <w:ins w:id="399" w:author="Author">
        <w:r w:rsidR="00CE5FF0">
          <w:t>Do this for two licensees, preferably two different types of fuel facilities (conversion, enrichment, fuel fabrication).</w:t>
        </w:r>
      </w:ins>
      <w:r w:rsidR="00CE5FF0" w:rsidRPr="008332CE">
        <w:t xml:space="preserve"> </w:t>
      </w:r>
      <w:r w:rsidRPr="008332CE">
        <w:t>Discuss any questions with your supervisor</w:t>
      </w:r>
      <w:r w:rsidR="00027B4A" w:rsidRPr="008332CE">
        <w:t>, the person designated as a resource</w:t>
      </w:r>
      <w:ins w:id="400" w:author="Author">
        <w:r w:rsidR="00AC05DB">
          <w:t>,</w:t>
        </w:r>
      </w:ins>
      <w:r w:rsidRPr="008332CE">
        <w:t xml:space="preserve"> or a qualified </w:t>
      </w:r>
      <w:ins w:id="401" w:author="Author">
        <w:r w:rsidR="00745977">
          <w:t>f</w:t>
        </w:r>
      </w:ins>
      <w:r w:rsidR="005C2BA7" w:rsidRPr="008332CE">
        <w:t xml:space="preserve">uel </w:t>
      </w:r>
      <w:ins w:id="402" w:author="Author">
        <w:r w:rsidR="00745977">
          <w:t>f</w:t>
        </w:r>
      </w:ins>
      <w:r w:rsidR="005C2BA7" w:rsidRPr="008332CE">
        <w:t xml:space="preserve">acility </w:t>
      </w:r>
      <w:ins w:id="403" w:author="Author">
        <w:r w:rsidR="00745977">
          <w:t>e</w:t>
        </w:r>
      </w:ins>
      <w:r w:rsidRPr="008332CE">
        <w:t xml:space="preserve">mergency </w:t>
      </w:r>
      <w:ins w:id="404" w:author="Author">
        <w:r w:rsidR="00745977">
          <w:t>p</w:t>
        </w:r>
      </w:ins>
      <w:r w:rsidRPr="008332CE">
        <w:t xml:space="preserve">reparedness </w:t>
      </w:r>
      <w:ins w:id="405" w:author="Author">
        <w:r w:rsidR="00745977">
          <w:t>i</w:t>
        </w:r>
      </w:ins>
      <w:r w:rsidRPr="008332CE">
        <w:t>nspector.</w:t>
      </w:r>
    </w:p>
    <w:p w14:paraId="33BF3680" w14:textId="3658A594" w:rsidR="00BE0D78" w:rsidRPr="0030071A" w:rsidRDefault="00BE0D78" w:rsidP="00A01268">
      <w:pPr>
        <w:pStyle w:val="ListBullet2"/>
      </w:pPr>
      <w:r w:rsidRPr="008332CE">
        <w:t>Review the regulatory requirements with regard</w:t>
      </w:r>
      <w:ins w:id="406" w:author="Author">
        <w:r w:rsidR="00BD0B27">
          <w:t>s</w:t>
        </w:r>
      </w:ins>
      <w:r w:rsidRPr="008332CE">
        <w:t xml:space="preserve"> to an exercise contained within 10 CFR Parts 40.3</w:t>
      </w:r>
      <w:r w:rsidR="00C86F47">
        <w:t xml:space="preserve">1 </w:t>
      </w:r>
      <w:ins w:id="407" w:author="Author">
        <w:r w:rsidR="00DA3E61">
          <w:t xml:space="preserve">and </w:t>
        </w:r>
      </w:ins>
      <w:r w:rsidRPr="008332CE">
        <w:t>70.22.</w:t>
      </w:r>
      <w:r w:rsidR="00AB1ABC" w:rsidRPr="00AB1ABC">
        <w:t xml:space="preserve"> </w:t>
      </w:r>
      <w:ins w:id="408" w:author="Author">
        <w:r w:rsidR="00114CA2" w:rsidRPr="008332CE">
          <w:t>Discuss any questions with your supervisor, the person designated as a resource</w:t>
        </w:r>
        <w:r w:rsidR="00114CA2">
          <w:t>,</w:t>
        </w:r>
        <w:r w:rsidR="00114CA2" w:rsidRPr="008332CE">
          <w:t xml:space="preserve"> or a qualified </w:t>
        </w:r>
        <w:r w:rsidR="00114CA2">
          <w:t>f</w:t>
        </w:r>
        <w:r w:rsidR="00114CA2" w:rsidRPr="008332CE">
          <w:t xml:space="preserve">uel </w:t>
        </w:r>
        <w:r w:rsidR="00114CA2">
          <w:t>f</w:t>
        </w:r>
        <w:r w:rsidR="00114CA2" w:rsidRPr="008332CE">
          <w:t xml:space="preserve">acility </w:t>
        </w:r>
        <w:r w:rsidR="00114CA2">
          <w:t>e</w:t>
        </w:r>
        <w:r w:rsidR="00114CA2" w:rsidRPr="008332CE">
          <w:t xml:space="preserve">mergency </w:t>
        </w:r>
        <w:r w:rsidR="00114CA2">
          <w:t>p</w:t>
        </w:r>
        <w:r w:rsidR="00114CA2" w:rsidRPr="008332CE">
          <w:t xml:space="preserve">reparedness </w:t>
        </w:r>
        <w:r w:rsidR="00114CA2">
          <w:t>i</w:t>
        </w:r>
        <w:r w:rsidR="00114CA2" w:rsidRPr="008332CE">
          <w:t>nspector.</w:t>
        </w:r>
      </w:ins>
    </w:p>
    <w:p w14:paraId="33BF3682" w14:textId="0092D900" w:rsidR="00BE0D78" w:rsidRPr="0030071A" w:rsidRDefault="009F6715" w:rsidP="00A01268">
      <w:pPr>
        <w:pStyle w:val="ListBullet2"/>
      </w:pPr>
      <w:ins w:id="409" w:author="Author">
        <w:r>
          <w:lastRenderedPageBreak/>
          <w:t>P</w:t>
        </w:r>
        <w:r w:rsidR="005D016C">
          <w:t>articipate in at least two drill/</w:t>
        </w:r>
        <w:r>
          <w:t>exercises</w:t>
        </w:r>
        <w:r w:rsidR="003137FB">
          <w:t xml:space="preserve">. </w:t>
        </w:r>
      </w:ins>
      <w:r w:rsidR="00BE0D78" w:rsidRPr="008332CE">
        <w:t xml:space="preserve">Coordinate with your supervisor or the lead inspector </w:t>
      </w:r>
      <w:ins w:id="410" w:author="Author">
        <w:r w:rsidR="00831B0E">
          <w:t xml:space="preserve">to identify </w:t>
        </w:r>
      </w:ins>
      <w:r w:rsidR="00BE0D78" w:rsidRPr="008332CE">
        <w:t>wh</w:t>
      </w:r>
      <w:ins w:id="411" w:author="Author">
        <w:r w:rsidR="00025C40">
          <w:t>ich</w:t>
        </w:r>
      </w:ins>
      <w:r w:rsidR="00BE0D78" w:rsidRPr="008332CE">
        <w:t xml:space="preserve"> area</w:t>
      </w:r>
      <w:ins w:id="412" w:author="Author">
        <w:r w:rsidR="00831B0E">
          <w:t>(s)</w:t>
        </w:r>
      </w:ins>
      <w:r w:rsidR="00BE0D78" w:rsidRPr="008332CE">
        <w:t xml:space="preserve"> of the licensee’s performance you may observe during the exercise based on the type of accident that is postulated</w:t>
      </w:r>
      <w:ins w:id="413" w:author="Author">
        <w:r w:rsidR="00114CA2" w:rsidRPr="008332CE">
          <w:t xml:space="preserve">. </w:t>
        </w:r>
        <w:r w:rsidR="00114CA2">
          <w:t xml:space="preserve">At a minimum, observe the drill/exercise from at least three (3) vantage points (emergency operations center, incident command post, field team dispatch location such as fire/rescue squad, health physics personnel, environmental personnel, security personnel, etc.). </w:t>
        </w:r>
      </w:ins>
      <w:r w:rsidR="00BE0D78" w:rsidRPr="008332CE">
        <w:t>Refer to IP 88051.</w:t>
      </w:r>
    </w:p>
    <w:p w14:paraId="33BF3684" w14:textId="17A6ECC9" w:rsidR="00BE0D78" w:rsidRPr="0030071A" w:rsidRDefault="00BE0D78" w:rsidP="00A01268">
      <w:pPr>
        <w:pStyle w:val="ListBullet2"/>
      </w:pPr>
      <w:r w:rsidRPr="4489456C">
        <w:t xml:space="preserve">Based on the scenario details, become familiar with relevant portions of the licensee’s Emergency Plan and Plan </w:t>
      </w:r>
      <w:ins w:id="414" w:author="Author">
        <w:r w:rsidR="00745977">
          <w:t>i</w:t>
        </w:r>
      </w:ins>
      <w:r w:rsidRPr="4489456C">
        <w:t xml:space="preserve">mplementing </w:t>
      </w:r>
      <w:ins w:id="415" w:author="Author">
        <w:r w:rsidR="00745977">
          <w:t>p</w:t>
        </w:r>
      </w:ins>
      <w:r w:rsidRPr="4489456C">
        <w:t xml:space="preserve">rocedures which provide requirements for classification, </w:t>
      </w:r>
      <w:ins w:id="416" w:author="Author">
        <w:r w:rsidR="583EF9DE" w:rsidRPr="5EE021F6">
          <w:t xml:space="preserve">declaration, </w:t>
        </w:r>
      </w:ins>
      <w:r w:rsidRPr="5EE021F6">
        <w:t>notification</w:t>
      </w:r>
      <w:r w:rsidRPr="4489456C">
        <w:t>, and PARs to determine if the appropriate actions are taken.</w:t>
      </w:r>
    </w:p>
    <w:p w14:paraId="33BF3686" w14:textId="35DC3658" w:rsidR="00BE0D78" w:rsidRPr="0030071A" w:rsidRDefault="00BE0D78" w:rsidP="00A01268">
      <w:pPr>
        <w:pStyle w:val="ListBullet2"/>
      </w:pPr>
      <w:r w:rsidRPr="008332CE">
        <w:t xml:space="preserve">Review the exercise objectives and scenario details to determine if the postulated accident would provide an adequate test of the Plan. </w:t>
      </w:r>
      <w:ins w:id="417" w:author="Author">
        <w:r w:rsidR="00CF2607">
          <w:t>Do this for two licensees</w:t>
        </w:r>
        <w:r w:rsidR="000D4F2F">
          <w:t xml:space="preserve">, </w:t>
        </w:r>
        <w:r w:rsidR="00BB79AC">
          <w:t>pref</w:t>
        </w:r>
        <w:r w:rsidR="00B85B9A">
          <w:t xml:space="preserve">erably </w:t>
        </w:r>
        <w:r w:rsidR="001F37EA">
          <w:t>two different types of fuel facilities (conversion, enrichment, fuel fabrication)</w:t>
        </w:r>
        <w:r w:rsidR="00CF2607">
          <w:t>.</w:t>
        </w:r>
      </w:ins>
      <w:r w:rsidRPr="008332CE">
        <w:t xml:space="preserve"> In the event you believe</w:t>
      </w:r>
      <w:ins w:id="418" w:author="Author">
        <w:r w:rsidR="003F25A4">
          <w:t xml:space="preserve"> </w:t>
        </w:r>
        <w:r w:rsidR="002467EB">
          <w:t xml:space="preserve">the exercise objectives and/or scenario </w:t>
        </w:r>
        <w:proofErr w:type="spellStart"/>
        <w:r w:rsidR="002467EB">
          <w:t>details</w:t>
        </w:r>
      </w:ins>
      <w:del w:id="419" w:author="Author">
        <w:r w:rsidRPr="008332CE" w:rsidDel="003F25A4">
          <w:delText xml:space="preserve"> </w:delText>
        </w:r>
      </w:del>
      <w:ins w:id="420" w:author="Author">
        <w:r w:rsidR="002467EB">
          <w:t>are</w:t>
        </w:r>
      </w:ins>
      <w:proofErr w:type="spellEnd"/>
      <w:r w:rsidRPr="008332CE">
        <w:t xml:space="preserve"> inadequate, notify your supervisor</w:t>
      </w:r>
      <w:r w:rsidR="005C2BA7" w:rsidRPr="008332CE">
        <w:t>, the lead inspector</w:t>
      </w:r>
      <w:ins w:id="421" w:author="Author">
        <w:r w:rsidR="00C32A22">
          <w:t>,</w:t>
        </w:r>
      </w:ins>
      <w:r w:rsidRPr="008332CE">
        <w:t xml:space="preserve"> and the licensee to discuss the appropriate actions associated with performing a remedial drill (refer to IP 88051).</w:t>
      </w:r>
      <w:r w:rsidR="000065CD" w:rsidRPr="008332CE">
        <w:t xml:space="preserve"> </w:t>
      </w:r>
      <w:r w:rsidRPr="008332CE">
        <w:t>Identify opportunities for event recognition,</w:t>
      </w:r>
      <w:ins w:id="422" w:author="Author">
        <w:r w:rsidR="003A3F0E">
          <w:t xml:space="preserve"> declaration,</w:t>
        </w:r>
      </w:ins>
      <w:r w:rsidRPr="008332CE">
        <w:t xml:space="preserve"> classification, notification, and PAR development, and the licensee’s criteria for determining performance success versus failure.</w:t>
      </w:r>
    </w:p>
    <w:p w14:paraId="33BF3688" w14:textId="1E916123" w:rsidR="00BE0D78" w:rsidRPr="0030071A" w:rsidRDefault="00BE0D78" w:rsidP="00A01268">
      <w:pPr>
        <w:pStyle w:val="ListBullet2"/>
      </w:pPr>
      <w:r w:rsidRPr="4489456C">
        <w:t xml:space="preserve">In the event weaknesses </w:t>
      </w:r>
      <w:ins w:id="423" w:author="Author">
        <w:r w:rsidR="5745D7BA" w:rsidRPr="4489456C">
          <w:t>or</w:t>
        </w:r>
        <w:r w:rsidR="4C5E78E8" w:rsidRPr="4489456C">
          <w:t xml:space="preserve"> deficiencies </w:t>
        </w:r>
      </w:ins>
      <w:r w:rsidRPr="4489456C">
        <w:t xml:space="preserve">were identified during the previous exercise, review the corrective actions taken by the licensee and identify performance areas for observation to determine the adequacy of the corrective actions in response to </w:t>
      </w:r>
      <w:ins w:id="424" w:author="Author">
        <w:r w:rsidR="55DCE3E6" w:rsidRPr="4489456C">
          <w:t xml:space="preserve">any identified </w:t>
        </w:r>
      </w:ins>
      <w:r w:rsidRPr="4489456C">
        <w:t>weakness</w:t>
      </w:r>
      <w:ins w:id="425" w:author="Author">
        <w:r w:rsidR="25BA2D34" w:rsidRPr="4489456C">
          <w:t xml:space="preserve">es </w:t>
        </w:r>
        <w:r w:rsidR="38D17E2C" w:rsidRPr="4489456C">
          <w:t>or</w:t>
        </w:r>
        <w:r w:rsidR="25BA2D34" w:rsidRPr="4489456C">
          <w:t xml:space="preserve"> deficiencies</w:t>
        </w:r>
        <w:r w:rsidR="14F091C2" w:rsidRPr="4489456C">
          <w:t>.</w:t>
        </w:r>
      </w:ins>
    </w:p>
    <w:p w14:paraId="33BF368B" w14:textId="16126C7C" w:rsidR="00BE0D78" w:rsidRPr="0030071A" w:rsidRDefault="00BE0D78" w:rsidP="00A01268">
      <w:pPr>
        <w:pStyle w:val="ListBullet2"/>
      </w:pPr>
      <w:r w:rsidRPr="008332CE">
        <w:t>During the exercise, do not interfere with the exercise players. Do not “prompt” exercise players or voice your opinions of players’ performance during the exercise (see IP 88051). The NRC assessments and comments must be held confidential until after the licensee’s critique presentation to the inspectors.</w:t>
      </w:r>
    </w:p>
    <w:p w14:paraId="33BF368D" w14:textId="5C1DAE07" w:rsidR="00BE0D78" w:rsidRPr="0030071A" w:rsidRDefault="00BE0D78" w:rsidP="00A01268">
      <w:pPr>
        <w:pStyle w:val="ListBullet2"/>
      </w:pPr>
      <w:r w:rsidRPr="4489456C">
        <w:t>Document examples (include the time) where licensee Controller or Evaluator observed prompting of exercise player(s) during the exercise. Refer to IP 88051.</w:t>
      </w:r>
    </w:p>
    <w:p w14:paraId="33BF368F" w14:textId="29AE770D" w:rsidR="00BE0D78" w:rsidRPr="0030071A" w:rsidRDefault="00BE0D78" w:rsidP="00A01268">
      <w:pPr>
        <w:pStyle w:val="ListBullet2"/>
      </w:pPr>
      <w:r w:rsidRPr="008332CE">
        <w:t>Obtain copies of any checklists and forms used by the emergency</w:t>
      </w:r>
      <w:r w:rsidR="000065CD" w:rsidRPr="008332CE">
        <w:t xml:space="preserve"> </w:t>
      </w:r>
      <w:r w:rsidRPr="008332CE">
        <w:t>response</w:t>
      </w:r>
      <w:r w:rsidR="000065CD" w:rsidRPr="008332CE">
        <w:t xml:space="preserve"> </w:t>
      </w:r>
      <w:r w:rsidRPr="008332CE">
        <w:t>organization</w:t>
      </w:r>
      <w:r w:rsidR="000065CD" w:rsidRPr="008332CE">
        <w:t xml:space="preserve"> </w:t>
      </w:r>
      <w:r w:rsidRPr="008332CE">
        <w:t>during</w:t>
      </w:r>
      <w:r w:rsidR="000065CD" w:rsidRPr="008332CE">
        <w:t xml:space="preserve"> </w:t>
      </w:r>
      <w:r w:rsidRPr="008332CE">
        <w:t>exercise performance with regard</w:t>
      </w:r>
      <w:ins w:id="426" w:author="Author">
        <w:r w:rsidR="002D6B2D">
          <w:t>s</w:t>
        </w:r>
      </w:ins>
      <w:r w:rsidRPr="008332CE">
        <w:t xml:space="preserve"> to event </w:t>
      </w:r>
      <w:ins w:id="427" w:author="Author">
        <w:r w:rsidR="001B4026" w:rsidRPr="008332CE">
          <w:t>classification</w:t>
        </w:r>
        <w:r w:rsidR="001B4026">
          <w:t xml:space="preserve">, </w:t>
        </w:r>
        <w:r w:rsidR="002D6B2D">
          <w:t>declaration,</w:t>
        </w:r>
      </w:ins>
      <w:r w:rsidRPr="008332CE">
        <w:t xml:space="preserve"> notification, dose projection, PARs, and press releases.</w:t>
      </w:r>
    </w:p>
    <w:p w14:paraId="33BF3691" w14:textId="79AA1722" w:rsidR="00BE0D78" w:rsidRPr="0030071A" w:rsidRDefault="00BE0D78" w:rsidP="00A01268">
      <w:pPr>
        <w:pStyle w:val="ListBullet2"/>
      </w:pPr>
      <w:r w:rsidRPr="008332CE">
        <w:t xml:space="preserve">Obtain records of other observed areas in which you suspect corrective actions may be necessary. Identify if the weakness indicates a programmatic problem to the point that an emergency planning </w:t>
      </w:r>
      <w:ins w:id="428" w:author="Author">
        <w:r w:rsidR="001359B4">
          <w:t>requirement</w:t>
        </w:r>
        <w:r w:rsidR="001359B4" w:rsidRPr="008332CE">
          <w:t xml:space="preserve"> </w:t>
        </w:r>
      </w:ins>
      <w:r w:rsidRPr="008332CE">
        <w:t>was not met.</w:t>
      </w:r>
    </w:p>
    <w:p w14:paraId="33BF3693" w14:textId="3C60375A" w:rsidR="00BE0D78" w:rsidRPr="0030071A" w:rsidRDefault="00BE0D78" w:rsidP="00A01268">
      <w:pPr>
        <w:pStyle w:val="ListBullet2"/>
      </w:pPr>
      <w:r w:rsidRPr="008332CE">
        <w:t xml:space="preserve">Attend licensee evaluator meetings and critiques. Determine if the licensee’s critique identified similar performance concerns as identified by the NRC. Pay particular attention to the characterization of response in areas such as event, </w:t>
      </w:r>
      <w:ins w:id="429" w:author="Author">
        <w:r w:rsidR="00D51AB1">
          <w:t xml:space="preserve">classification, </w:t>
        </w:r>
        <w:r w:rsidR="00DF3A4D" w:rsidRPr="008332CE">
          <w:t>declaration</w:t>
        </w:r>
        <w:r w:rsidR="00DF3A4D">
          <w:t>,</w:t>
        </w:r>
        <w:r w:rsidR="00DF3A4D" w:rsidRPr="008332CE">
          <w:t xml:space="preserve"> </w:t>
        </w:r>
      </w:ins>
      <w:r w:rsidRPr="008332CE">
        <w:t>notification, PAR, corrective action failures, and other areas identified as needing improvements.</w:t>
      </w:r>
    </w:p>
    <w:p w14:paraId="33BF3697" w14:textId="18918DCA" w:rsidR="00BE0D78" w:rsidRPr="0030071A" w:rsidRDefault="00BE0D78" w:rsidP="00A01268">
      <w:pPr>
        <w:pStyle w:val="ListBullet2"/>
      </w:pPr>
      <w:r w:rsidRPr="008332CE">
        <w:lastRenderedPageBreak/>
        <w:t>Provide your observations and concerns to the lead inspector. Discuss your observations and provide a recommendation as to whether the licensee demonstrated the capability of providing reasonable assurance that adequate protective measures can be taken in the event of an emergency, or if a remedial exercise should be recommended to NRC management and the basis for the recommendation.</w:t>
      </w:r>
    </w:p>
    <w:p w14:paraId="33BF369A" w14:textId="418B1F19" w:rsidR="00502677" w:rsidRPr="00C30E5D" w:rsidRDefault="00BE0D78" w:rsidP="00A01268">
      <w:pPr>
        <w:pStyle w:val="ListBullet2"/>
      </w:pPr>
      <w:r w:rsidRPr="008332CE">
        <w:t>Meet with your supervisor</w:t>
      </w:r>
      <w:r w:rsidR="00027B4A" w:rsidRPr="008332CE">
        <w:t>, the person designated as a resource</w:t>
      </w:r>
      <w:ins w:id="430" w:author="Author">
        <w:r w:rsidR="004B5075">
          <w:t>,</w:t>
        </w:r>
      </w:ins>
      <w:r w:rsidRPr="008332CE">
        <w:t xml:space="preserve"> or a qualified </w:t>
      </w:r>
      <w:ins w:id="431" w:author="Author">
        <w:r w:rsidR="00807C49">
          <w:t>f</w:t>
        </w:r>
      </w:ins>
      <w:r w:rsidR="005C2BA7" w:rsidRPr="008332CE">
        <w:t xml:space="preserve">uel </w:t>
      </w:r>
      <w:ins w:id="432" w:author="Author">
        <w:r w:rsidR="00807C49">
          <w:t>f</w:t>
        </w:r>
      </w:ins>
      <w:r w:rsidR="005C2BA7" w:rsidRPr="008332CE">
        <w:t xml:space="preserve">acility </w:t>
      </w:r>
      <w:ins w:id="433" w:author="Author">
        <w:r w:rsidR="00807C49">
          <w:t>e</w:t>
        </w:r>
      </w:ins>
      <w:r w:rsidRPr="008332CE">
        <w:t xml:space="preserve">mergency </w:t>
      </w:r>
      <w:ins w:id="434" w:author="Author">
        <w:r w:rsidR="00807C49">
          <w:t>p</w:t>
        </w:r>
      </w:ins>
      <w:r w:rsidRPr="008332CE">
        <w:t xml:space="preserve">reparedness </w:t>
      </w:r>
      <w:ins w:id="435" w:author="Author">
        <w:r w:rsidR="00807C49">
          <w:t>i</w:t>
        </w:r>
      </w:ins>
      <w:r w:rsidRPr="008332CE">
        <w:t xml:space="preserve">nspector to discuss any questions that you may have </w:t>
      </w:r>
      <w:proofErr w:type="gramStart"/>
      <w:r w:rsidRPr="008332CE">
        <w:t>as a result of</w:t>
      </w:r>
      <w:proofErr w:type="gramEnd"/>
      <w:r w:rsidRPr="008332CE">
        <w:t xml:space="preserve"> these activities and to demonstrate that you can meet the evaluation criteria for this OJT.</w:t>
      </w:r>
    </w:p>
    <w:p w14:paraId="33BF369B" w14:textId="0E0914E6" w:rsidR="00BE0D78" w:rsidRPr="008332CE" w:rsidRDefault="00BE0D78" w:rsidP="00C30E5D">
      <w:pPr>
        <w:pStyle w:val="JOURNALHeading2"/>
      </w:pPr>
      <w:r>
        <w:t>DOCUMENTATION:</w:t>
      </w:r>
      <w:r>
        <w:tab/>
      </w:r>
      <w:r w:rsidR="00027B4A">
        <w:t xml:space="preserve">Fuel Facility </w:t>
      </w:r>
      <w:r>
        <w:t>Emergency Preparedness Inspector Proficiency Level Qualification Signature Card</w:t>
      </w:r>
      <w:r w:rsidR="00027B4A">
        <w:t>,</w:t>
      </w:r>
      <w:r>
        <w:t xml:space="preserve"> Item OJT-EP-</w:t>
      </w:r>
      <w:ins w:id="436" w:author="Author">
        <w:r w:rsidR="00B954C6">
          <w:t>3</w:t>
        </w:r>
      </w:ins>
    </w:p>
    <w:p w14:paraId="33BF36A1" w14:textId="28B482A4" w:rsidR="00BE0D78" w:rsidRPr="008332CE" w:rsidRDefault="00BE0D78" w:rsidP="00926963">
      <w:pPr>
        <w:pStyle w:val="JournalTOPIC"/>
      </w:pPr>
      <w:bookmarkStart w:id="437" w:name="_Toc167969822"/>
      <w:r w:rsidRPr="008332CE">
        <w:lastRenderedPageBreak/>
        <w:t>(OJT-EP-</w:t>
      </w:r>
      <w:ins w:id="438" w:author="Author">
        <w:r w:rsidR="00336BD5">
          <w:t>4</w:t>
        </w:r>
      </w:ins>
      <w:r w:rsidRPr="008332CE">
        <w:t>) Corrective Actions for Emergency Preparedness Weaknesses</w:t>
      </w:r>
      <w:bookmarkEnd w:id="437"/>
    </w:p>
    <w:p w14:paraId="22C8AF8E" w14:textId="5BFBB805" w:rsidR="00FC7AFA" w:rsidRPr="00FC7AFA" w:rsidRDefault="00BE0D78" w:rsidP="00FC7AFA">
      <w:pPr>
        <w:pStyle w:val="JOURNALHeading2"/>
      </w:pPr>
      <w:r w:rsidRPr="00FC7AFA">
        <w:t>PURPOSE:</w:t>
      </w:r>
    </w:p>
    <w:p w14:paraId="33BF36A3" w14:textId="78B54C1B" w:rsidR="00BE0D78" w:rsidRPr="008332CE" w:rsidRDefault="00BE0D78" w:rsidP="00FC7AFA">
      <w:pPr>
        <w:pStyle w:val="BodyText"/>
      </w:pPr>
      <w:r w:rsidRPr="008332CE">
        <w:t>Fuel facilities are required to identify and correct weaknesses and deficiencies discovered during events and through their emergency drill and exercise program. Upon completion of this OJT, you should be able to evaluate the overall ability of a licensee to self-identify and resolve problems related to their emergency preparedness program.</w:t>
      </w:r>
    </w:p>
    <w:p w14:paraId="33BF36A7" w14:textId="7BB56123" w:rsidR="00BE0D78" w:rsidRPr="00FC7AFA" w:rsidRDefault="00BE0D78" w:rsidP="00FC7AFA">
      <w:pPr>
        <w:pStyle w:val="JOURNALHeading2"/>
        <w:rPr>
          <w:b/>
        </w:rPr>
      </w:pPr>
      <w:r w:rsidRPr="00FC7AFA">
        <w:t>COMPETENCY</w:t>
      </w:r>
      <w:r w:rsidR="00FC7AFA" w:rsidRPr="00FC7AFA">
        <w:t xml:space="preserve"> </w:t>
      </w:r>
      <w:r w:rsidRPr="00FC7AFA">
        <w:t>AREA:</w:t>
      </w:r>
      <w:r w:rsidRPr="00FC7AFA">
        <w:tab/>
        <w:t xml:space="preserve">INSPECTION </w:t>
      </w:r>
      <w:r w:rsidR="00FC7AFA" w:rsidRPr="00FC7AFA">
        <w:br/>
      </w:r>
      <w:r w:rsidRPr="008332CE">
        <w:t>TECHNICAL AREA EXPERTISE</w:t>
      </w:r>
    </w:p>
    <w:p w14:paraId="33BF36AB" w14:textId="352C7CE8" w:rsidR="00BE0D78" w:rsidRPr="008332CE" w:rsidRDefault="00BE0D78" w:rsidP="00FC7AFA">
      <w:pPr>
        <w:pStyle w:val="JOURNALHeading2"/>
      </w:pPr>
      <w:r w:rsidRPr="00FC7AFA">
        <w:t>LEVEL OF EFFORT:</w:t>
      </w:r>
      <w:r w:rsidRPr="00FC7AFA">
        <w:tab/>
        <w:t>24 hours</w:t>
      </w:r>
    </w:p>
    <w:p w14:paraId="15D2D584" w14:textId="17C0E561" w:rsidR="00FC7AFA" w:rsidRPr="00E73010" w:rsidRDefault="00BE0D78" w:rsidP="00E73010">
      <w:pPr>
        <w:pStyle w:val="JOURNALHeading2"/>
      </w:pPr>
      <w:r w:rsidRPr="00E73010">
        <w:t>REFERENCES:</w:t>
      </w:r>
      <w:r w:rsidRPr="00E73010">
        <w:tab/>
      </w:r>
    </w:p>
    <w:p w14:paraId="33BF36AD" w14:textId="4ABD955F" w:rsidR="00BE0D78" w:rsidRPr="007C6FDA" w:rsidRDefault="00BE0D78" w:rsidP="00A01268">
      <w:pPr>
        <w:pStyle w:val="ListBullet2"/>
      </w:pPr>
      <w:r w:rsidRPr="008332CE">
        <w:t>RG 3.67, “Standard Format and Content for Emergency Plans for Fuel Cycle and Material Facilities</w:t>
      </w:r>
      <w:ins w:id="439" w:author="Author">
        <w:r w:rsidR="000F6D3D">
          <w:t>,</w:t>
        </w:r>
        <w:r w:rsidR="000F6D3D" w:rsidRPr="008332CE">
          <w:t>”</w:t>
        </w:r>
        <w:r w:rsidR="000F6D3D">
          <w:t xml:space="preserve"> Rev. 1</w:t>
        </w:r>
        <w:r w:rsidR="000F6D3D" w:rsidRPr="008332CE">
          <w:t xml:space="preserve"> (ML</w:t>
        </w:r>
        <w:r w:rsidR="000F6D3D">
          <w:t>103360487</w:t>
        </w:r>
        <w:r w:rsidR="000F6D3D" w:rsidRPr="008332CE">
          <w:t>)</w:t>
        </w:r>
      </w:ins>
      <w:r w:rsidRPr="008332CE">
        <w:t>”</w:t>
      </w:r>
    </w:p>
    <w:p w14:paraId="33BF36AF" w14:textId="66184150" w:rsidR="00BE0D78" w:rsidRPr="007C6FDA" w:rsidRDefault="00BE0D78" w:rsidP="00A01268">
      <w:pPr>
        <w:pStyle w:val="ListBullet2"/>
      </w:pPr>
      <w:r w:rsidRPr="008332CE">
        <w:t>NUREG-1520, “Standard Review Plan for the Review of a License Application for a Fuel Facility</w:t>
      </w:r>
      <w:ins w:id="440" w:author="Author">
        <w:r w:rsidR="000F6D3D">
          <w:t>,</w:t>
        </w:r>
        <w:r w:rsidR="000F6D3D" w:rsidRPr="008332CE">
          <w:t xml:space="preserve">” </w:t>
        </w:r>
        <w:r w:rsidR="000F6D3D">
          <w:t xml:space="preserve">Rev. 2 </w:t>
        </w:r>
        <w:r w:rsidR="000F6D3D" w:rsidRPr="008332CE">
          <w:t>(ML</w:t>
        </w:r>
        <w:r w:rsidR="000F6D3D">
          <w:t>15176A258)</w:t>
        </w:r>
      </w:ins>
      <w:r w:rsidRPr="008332CE">
        <w:t>”</w:t>
      </w:r>
    </w:p>
    <w:p w14:paraId="33BF36B1" w14:textId="4B8E982B" w:rsidR="00BE0D78" w:rsidRPr="007C6FDA" w:rsidRDefault="00BE0D78" w:rsidP="00A01268">
      <w:pPr>
        <w:pStyle w:val="ListBullet2"/>
      </w:pPr>
      <w:r w:rsidRPr="008332CE">
        <w:t xml:space="preserve">10 CFR Parts </w:t>
      </w:r>
      <w:ins w:id="441" w:author="Author">
        <w:r w:rsidR="000F6D3D">
          <w:t xml:space="preserve">40.31 and </w:t>
        </w:r>
      </w:ins>
      <w:r w:rsidRPr="008332CE">
        <w:t>70.22</w:t>
      </w:r>
    </w:p>
    <w:p w14:paraId="33BF36B3" w14:textId="0E459EA2" w:rsidR="00BE0D78" w:rsidRPr="007C6FDA" w:rsidRDefault="00BE0D78" w:rsidP="00A01268">
      <w:pPr>
        <w:pStyle w:val="ListBullet2"/>
      </w:pPr>
      <w:r w:rsidRPr="008332CE">
        <w:t>Emergency Plan Quality Assurance Audit</w:t>
      </w:r>
    </w:p>
    <w:p w14:paraId="33BF36B5" w14:textId="0E8F9AC3" w:rsidR="00BE0D78" w:rsidRPr="007C6FDA" w:rsidRDefault="00BE0D78" w:rsidP="00A01268">
      <w:pPr>
        <w:pStyle w:val="ListBullet2"/>
      </w:pPr>
      <w:r w:rsidRPr="008332CE">
        <w:t>Site Emergency Plan</w:t>
      </w:r>
    </w:p>
    <w:p w14:paraId="33BF36B7" w14:textId="68247E08" w:rsidR="00BE0D78" w:rsidRPr="007C6FDA" w:rsidRDefault="00807C49" w:rsidP="00A01268">
      <w:pPr>
        <w:pStyle w:val="ListBullet2"/>
      </w:pPr>
      <w:r w:rsidRPr="008332CE">
        <w:t>IP 88050, “Emergency Preparedness”</w:t>
      </w:r>
    </w:p>
    <w:p w14:paraId="33BF36B9" w14:textId="32671751" w:rsidR="00BE0D78" w:rsidRPr="00E73010" w:rsidRDefault="00807C49" w:rsidP="00A01268">
      <w:pPr>
        <w:pStyle w:val="ListBullet2"/>
      </w:pPr>
      <w:r w:rsidRPr="008332CE">
        <w:t>IP 88051, “Evaluation of Exercise and Drills”</w:t>
      </w:r>
    </w:p>
    <w:p w14:paraId="2CE3825D" w14:textId="77777777" w:rsidR="00E73010" w:rsidRPr="00E73010" w:rsidRDefault="00BE0D78" w:rsidP="00E73010">
      <w:pPr>
        <w:pStyle w:val="JOURNALHeading2"/>
      </w:pPr>
      <w:r w:rsidRPr="00E73010">
        <w:t>EVALUATION</w:t>
      </w:r>
      <w:r w:rsidR="00E73010" w:rsidRPr="00E73010">
        <w:t xml:space="preserve"> </w:t>
      </w:r>
      <w:r w:rsidRPr="00E73010">
        <w:t>CRITERIA:</w:t>
      </w:r>
    </w:p>
    <w:p w14:paraId="33BF36BC" w14:textId="28A6C4DF" w:rsidR="00BE0D78" w:rsidRPr="00E73010" w:rsidRDefault="00BE0D78" w:rsidP="00E73010">
      <w:pPr>
        <w:pStyle w:val="BodyText2"/>
        <w:rPr>
          <w:b/>
        </w:rPr>
      </w:pPr>
      <w:r w:rsidRPr="008332CE">
        <w:t>Upon completion of the tasks in this OJT, you should be able to:</w:t>
      </w:r>
    </w:p>
    <w:p w14:paraId="33BF36BE" w14:textId="60B18C3A" w:rsidR="00BE0D78" w:rsidRPr="007C6FDA" w:rsidRDefault="00BE0D78" w:rsidP="00A01268">
      <w:pPr>
        <w:pStyle w:val="ListBullet2"/>
      </w:pPr>
      <w:r w:rsidRPr="008332CE">
        <w:t>Discuss emergency preparedness regulatory requirements for the identification and correction of deficiencies, weaknesses, and issues found during drill and event critiques.</w:t>
      </w:r>
    </w:p>
    <w:p w14:paraId="33BF36C0" w14:textId="2B087005" w:rsidR="00BE0D78" w:rsidRPr="007C6FDA" w:rsidRDefault="00BE0D78" w:rsidP="00A01268">
      <w:pPr>
        <w:pStyle w:val="ListBullet2"/>
      </w:pPr>
      <w:r w:rsidRPr="008332CE">
        <w:t>Provide examples where a licensee failed to properly capture an item in its corrective action system.</w:t>
      </w:r>
    </w:p>
    <w:p w14:paraId="44DA01F9" w14:textId="52EEF2E9" w:rsidR="00D80CD7" w:rsidRPr="007C6FDA" w:rsidRDefault="00BE0D78" w:rsidP="00A01268">
      <w:pPr>
        <w:pStyle w:val="ListBullet2"/>
      </w:pPr>
      <w:r w:rsidRPr="008332CE">
        <w:t>Discuss method(s) for verifying the adequacy of corrective actions.</w:t>
      </w:r>
    </w:p>
    <w:p w14:paraId="33BF36C4" w14:textId="33E9AD70" w:rsidR="00BE0D78" w:rsidRPr="008332CE" w:rsidRDefault="00BE0D78" w:rsidP="00A01268">
      <w:pPr>
        <w:pStyle w:val="ListBullet2"/>
      </w:pPr>
      <w:r w:rsidRPr="45314A87">
        <w:t>Discuss with your supervisor</w:t>
      </w:r>
      <w:ins w:id="442" w:author="Author">
        <w:r w:rsidR="00A53B47" w:rsidRPr="45314A87">
          <w:t>,</w:t>
        </w:r>
        <w:r w:rsidR="00D76B01" w:rsidRPr="45314A87">
          <w:t xml:space="preserve"> </w:t>
        </w:r>
      </w:ins>
      <w:r w:rsidR="00027B4A" w:rsidRPr="45314A87">
        <w:t>the person designated</w:t>
      </w:r>
      <w:ins w:id="443" w:author="Author">
        <w:r w:rsidR="00480B50" w:rsidRPr="45314A87">
          <w:t xml:space="preserve"> as a resource</w:t>
        </w:r>
        <w:r w:rsidR="00A53B47" w:rsidRPr="45314A87">
          <w:t xml:space="preserve">, or a qualified </w:t>
        </w:r>
        <w:r w:rsidR="005975F6" w:rsidRPr="45314A87">
          <w:t>f</w:t>
        </w:r>
        <w:r w:rsidR="00A53B47" w:rsidRPr="45314A87">
          <w:t xml:space="preserve">uel </w:t>
        </w:r>
        <w:r w:rsidR="005975F6" w:rsidRPr="45314A87">
          <w:t>f</w:t>
        </w:r>
        <w:r w:rsidR="00A53B47" w:rsidRPr="45314A87">
          <w:t xml:space="preserve">acility </w:t>
        </w:r>
        <w:r w:rsidR="005975F6" w:rsidRPr="45314A87">
          <w:t>e</w:t>
        </w:r>
        <w:r w:rsidR="00A53B47" w:rsidRPr="45314A87">
          <w:t xml:space="preserve">mergency </w:t>
        </w:r>
        <w:r w:rsidR="005975F6" w:rsidRPr="45314A87">
          <w:t>p</w:t>
        </w:r>
        <w:r w:rsidR="00A53B47" w:rsidRPr="45314A87">
          <w:t xml:space="preserve">reparedness </w:t>
        </w:r>
        <w:r w:rsidR="005975F6" w:rsidRPr="45314A87">
          <w:t>i</w:t>
        </w:r>
        <w:r w:rsidR="00A53B47" w:rsidRPr="45314A87">
          <w:t xml:space="preserve">nspector </w:t>
        </w:r>
      </w:ins>
      <w:r w:rsidRPr="45314A87">
        <w:t xml:space="preserve">the overall effectiveness of a licensee’s corrective actions as it relates to emergency preparedness following a review of </w:t>
      </w:r>
      <w:r w:rsidRPr="45314A87">
        <w:lastRenderedPageBreak/>
        <w:t>corrective action documentation, interviews, and/or performance observation during an event, emergency drill, or exercise.</w:t>
      </w:r>
    </w:p>
    <w:p w14:paraId="2E6380E1" w14:textId="77777777" w:rsidR="0031607B" w:rsidRPr="0031607B" w:rsidRDefault="00BE0D78" w:rsidP="0031607B">
      <w:pPr>
        <w:pStyle w:val="JOURNALHeading2"/>
      </w:pPr>
      <w:r w:rsidRPr="0031607B">
        <w:t>TASKS:</w:t>
      </w:r>
    </w:p>
    <w:p w14:paraId="18BF56B5" w14:textId="38184CA8" w:rsidR="005975F6" w:rsidRPr="007C6FDA" w:rsidRDefault="00BE0D78" w:rsidP="00B50677">
      <w:pPr>
        <w:pStyle w:val="BodyText"/>
        <w:numPr>
          <w:ilvl w:val="0"/>
          <w:numId w:val="3"/>
        </w:numPr>
      </w:pPr>
      <w:r w:rsidRPr="008332CE">
        <w:t>Review the following documents</w:t>
      </w:r>
      <w:r w:rsidR="00D004B2">
        <w:t xml:space="preserve"> </w:t>
      </w:r>
      <w:r w:rsidRPr="008332CE">
        <w:t>for expectations associated with correcting weaknesses and deficiencies from emergency drills and exercises:</w:t>
      </w:r>
    </w:p>
    <w:p w14:paraId="33BF36C6" w14:textId="2780A8CC" w:rsidR="00BE0D78" w:rsidRPr="008332CE" w:rsidRDefault="00BE0D78" w:rsidP="00B50677">
      <w:pPr>
        <w:pStyle w:val="BodyText"/>
        <w:numPr>
          <w:ilvl w:val="1"/>
          <w:numId w:val="3"/>
        </w:numPr>
      </w:pPr>
      <w:r w:rsidRPr="008332CE">
        <w:t xml:space="preserve">RG 3.67 </w:t>
      </w:r>
      <w:r w:rsidR="00C82665">
        <w:t>S</w:t>
      </w:r>
      <w:r w:rsidR="00C82665" w:rsidRPr="008332CE">
        <w:t xml:space="preserve">ection </w:t>
      </w:r>
      <w:r w:rsidRPr="008332CE">
        <w:t>7.4</w:t>
      </w:r>
    </w:p>
    <w:p w14:paraId="33BF36C7" w14:textId="333EF1F7" w:rsidR="00BE0D78" w:rsidRPr="008332CE" w:rsidRDefault="00BE0D78" w:rsidP="00B50677">
      <w:pPr>
        <w:pStyle w:val="BodyText"/>
        <w:numPr>
          <w:ilvl w:val="1"/>
          <w:numId w:val="3"/>
        </w:numPr>
      </w:pPr>
      <w:r w:rsidRPr="008332CE">
        <w:t xml:space="preserve">NUREG-1520 </w:t>
      </w:r>
      <w:r w:rsidR="00C82665">
        <w:t>S</w:t>
      </w:r>
      <w:r w:rsidR="00C82665" w:rsidRPr="008332CE">
        <w:t xml:space="preserve">ection </w:t>
      </w:r>
      <w:r w:rsidRPr="008332CE">
        <w:t>8.4.3.1.13</w:t>
      </w:r>
    </w:p>
    <w:p w14:paraId="33BF36C8" w14:textId="77777777" w:rsidR="00BE0D78" w:rsidRPr="008332CE" w:rsidRDefault="00BE0D78" w:rsidP="00B50677">
      <w:pPr>
        <w:pStyle w:val="BodyText"/>
        <w:numPr>
          <w:ilvl w:val="1"/>
          <w:numId w:val="3"/>
        </w:numPr>
      </w:pPr>
      <w:r w:rsidRPr="008332CE">
        <w:t>10 CFR 70.22 (</w:t>
      </w:r>
      <w:proofErr w:type="spellStart"/>
      <w:r w:rsidRPr="008332CE">
        <w:t>i</w:t>
      </w:r>
      <w:proofErr w:type="spellEnd"/>
      <w:r w:rsidRPr="008332CE">
        <w:t>)(3)(xii)</w:t>
      </w:r>
    </w:p>
    <w:p w14:paraId="33BF36CB" w14:textId="0DD85BF0" w:rsidR="00BE0D78" w:rsidRPr="007C6FDA" w:rsidRDefault="00BE0D78" w:rsidP="00B50677">
      <w:pPr>
        <w:pStyle w:val="BodyText"/>
        <w:numPr>
          <w:ilvl w:val="1"/>
          <w:numId w:val="3"/>
        </w:numPr>
      </w:pPr>
      <w:r w:rsidRPr="008332CE">
        <w:t>10 CFR 40.31 (j)(3)(xii)</w:t>
      </w:r>
    </w:p>
    <w:p w14:paraId="33BF36CD" w14:textId="030D0FB0" w:rsidR="00BE0D78" w:rsidRPr="007C6FDA" w:rsidRDefault="00BE0D78" w:rsidP="00B50677">
      <w:pPr>
        <w:pStyle w:val="BodyText"/>
        <w:numPr>
          <w:ilvl w:val="0"/>
          <w:numId w:val="3"/>
        </w:numPr>
      </w:pPr>
      <w:r w:rsidRPr="008332CE">
        <w:t>As determined by your supervisor</w:t>
      </w:r>
      <w:r w:rsidR="00027B4A" w:rsidRPr="008332CE">
        <w:t xml:space="preserve"> or the person designated as a resource</w:t>
      </w:r>
      <w:r w:rsidRPr="008332CE">
        <w:t xml:space="preserve">, perform the following tasks under the guidance of a qualified </w:t>
      </w:r>
      <w:ins w:id="444" w:author="Author">
        <w:r w:rsidR="00CC7E16">
          <w:t>f</w:t>
        </w:r>
      </w:ins>
      <w:r w:rsidR="00027B4A" w:rsidRPr="008332CE">
        <w:t xml:space="preserve">uel </w:t>
      </w:r>
      <w:ins w:id="445" w:author="Author">
        <w:r w:rsidR="00CC7E16">
          <w:t>f</w:t>
        </w:r>
      </w:ins>
      <w:r w:rsidR="00027B4A" w:rsidRPr="008332CE">
        <w:t xml:space="preserve">acility </w:t>
      </w:r>
      <w:ins w:id="446" w:author="Author">
        <w:r w:rsidR="00CC7E16">
          <w:t>e</w:t>
        </w:r>
      </w:ins>
      <w:r w:rsidRPr="008332CE">
        <w:t xml:space="preserve">mergency </w:t>
      </w:r>
      <w:ins w:id="447" w:author="Author">
        <w:r w:rsidR="00CC7E16">
          <w:t>p</w:t>
        </w:r>
      </w:ins>
      <w:r w:rsidRPr="008332CE">
        <w:t xml:space="preserve">reparedness </w:t>
      </w:r>
      <w:ins w:id="448" w:author="Author">
        <w:r w:rsidR="00CC7E16">
          <w:t>i</w:t>
        </w:r>
      </w:ins>
      <w:r w:rsidRPr="008332CE">
        <w:t>nspector:</w:t>
      </w:r>
    </w:p>
    <w:p w14:paraId="6C544C96" w14:textId="271F8F2F" w:rsidR="00CC7E16" w:rsidRPr="007C6FDA" w:rsidRDefault="00BE0D78" w:rsidP="00B50677">
      <w:pPr>
        <w:pStyle w:val="BodyText"/>
        <w:numPr>
          <w:ilvl w:val="1"/>
          <w:numId w:val="3"/>
        </w:numPr>
      </w:pPr>
      <w:r w:rsidRPr="008332CE">
        <w:t>Review the licensee’s corrective action program to determine if emergency preparedness issues are being tracked</w:t>
      </w:r>
      <w:r w:rsidR="00F716CF" w:rsidRPr="008332CE">
        <w:t xml:space="preserve"> </w:t>
      </w:r>
      <w:r w:rsidRPr="008332CE">
        <w:t>for</w:t>
      </w:r>
      <w:r w:rsidR="00F716CF" w:rsidRPr="008332CE">
        <w:t xml:space="preserve"> </w:t>
      </w:r>
      <w:r w:rsidRPr="008332CE">
        <w:t>resolution.</w:t>
      </w:r>
      <w:r w:rsidR="00F716CF" w:rsidRPr="008332CE">
        <w:t xml:space="preserve"> </w:t>
      </w:r>
      <w:r w:rsidRPr="008332CE">
        <w:t>Review</w:t>
      </w:r>
      <w:r w:rsidR="00F716CF" w:rsidRPr="008332CE">
        <w:t xml:space="preserve"> </w:t>
      </w:r>
      <w:r w:rsidRPr="008332CE">
        <w:t>if</w:t>
      </w:r>
      <w:r w:rsidR="00F716CF" w:rsidRPr="008332CE">
        <w:t xml:space="preserve"> </w:t>
      </w:r>
      <w:r w:rsidRPr="008332CE">
        <w:t>emergency preparedness issues are prioritized according to importance.</w:t>
      </w:r>
    </w:p>
    <w:p w14:paraId="35A6E820" w14:textId="0D467654" w:rsidR="00CC7E16" w:rsidRDefault="00BE0D78" w:rsidP="00B50677">
      <w:pPr>
        <w:pStyle w:val="BodyText"/>
        <w:numPr>
          <w:ilvl w:val="1"/>
          <w:numId w:val="3"/>
        </w:numPr>
      </w:pPr>
      <w:r w:rsidRPr="008332CE">
        <w:t xml:space="preserve">Obtain and review a copy of the exercise and/or drill critique items </w:t>
      </w:r>
      <w:proofErr w:type="gramStart"/>
      <w:r w:rsidRPr="008332CE">
        <w:t>entered into</w:t>
      </w:r>
      <w:proofErr w:type="gramEnd"/>
      <w:r w:rsidRPr="008332CE">
        <w:t xml:space="preserve"> the licensee’s corrective action program since the previous inspection. Determine if the data</w:t>
      </w:r>
      <w:r w:rsidR="00F716CF" w:rsidRPr="008332CE">
        <w:t xml:space="preserve"> </w:t>
      </w:r>
      <w:r w:rsidRPr="008332CE">
        <w:t>indicates</w:t>
      </w:r>
      <w:r w:rsidR="00F716CF" w:rsidRPr="008332CE">
        <w:t xml:space="preserve"> </w:t>
      </w:r>
      <w:r w:rsidRPr="008332CE">
        <w:t>trends</w:t>
      </w:r>
      <w:r w:rsidR="00F716CF" w:rsidRPr="008332CE">
        <w:t xml:space="preserve"> </w:t>
      </w:r>
      <w:r w:rsidRPr="008332CE">
        <w:t>in</w:t>
      </w:r>
      <w:r w:rsidR="00F716CF" w:rsidRPr="008332CE">
        <w:t xml:space="preserve"> </w:t>
      </w:r>
      <w:r w:rsidRPr="008332CE">
        <w:t>areas</w:t>
      </w:r>
      <w:r w:rsidR="00F716CF" w:rsidRPr="008332CE">
        <w:t xml:space="preserve"> </w:t>
      </w:r>
      <w:r w:rsidRPr="008332CE">
        <w:t>such</w:t>
      </w:r>
      <w:r w:rsidR="00F716CF" w:rsidRPr="008332CE">
        <w:t xml:space="preserve"> </w:t>
      </w:r>
      <w:r w:rsidRPr="008332CE">
        <w:t>as</w:t>
      </w:r>
      <w:r w:rsidR="00F716CF" w:rsidRPr="008332CE">
        <w:t xml:space="preserve"> </w:t>
      </w:r>
      <w:r w:rsidRPr="008332CE">
        <w:t>event classification,</w:t>
      </w:r>
      <w:r w:rsidR="00F716CF" w:rsidRPr="008332CE">
        <w:t xml:space="preserve"> </w:t>
      </w:r>
      <w:r w:rsidRPr="008332CE">
        <w:t>notification,</w:t>
      </w:r>
      <w:r w:rsidR="00F716CF" w:rsidRPr="008332CE">
        <w:t xml:space="preserve"> </w:t>
      </w:r>
      <w:r w:rsidRPr="008332CE">
        <w:t>protective</w:t>
      </w:r>
      <w:r w:rsidR="00F716CF" w:rsidRPr="008332CE">
        <w:t xml:space="preserve"> </w:t>
      </w:r>
      <w:r w:rsidRPr="008332CE">
        <w:t>action recommendation</w:t>
      </w:r>
      <w:ins w:id="449" w:author="Author">
        <w:r w:rsidR="00A00D23">
          <w:t>(s)</w:t>
        </w:r>
      </w:ins>
      <w:r w:rsidRPr="008332CE">
        <w:t xml:space="preserve">, monitoring, and command and control. Discuss your conclusions with a qualified </w:t>
      </w:r>
      <w:ins w:id="450" w:author="Author">
        <w:r w:rsidR="000C6B3D">
          <w:t>f</w:t>
        </w:r>
      </w:ins>
      <w:r w:rsidR="00027B4A" w:rsidRPr="008332CE">
        <w:t xml:space="preserve">uel </w:t>
      </w:r>
      <w:ins w:id="451" w:author="Author">
        <w:r w:rsidR="000C6B3D">
          <w:t>f</w:t>
        </w:r>
      </w:ins>
      <w:r w:rsidR="00027B4A" w:rsidRPr="008332CE">
        <w:t xml:space="preserve">acility </w:t>
      </w:r>
      <w:ins w:id="452" w:author="Author">
        <w:r w:rsidR="000C6B3D">
          <w:t>e</w:t>
        </w:r>
      </w:ins>
      <w:r w:rsidRPr="008332CE">
        <w:t xml:space="preserve">mergency </w:t>
      </w:r>
      <w:ins w:id="453" w:author="Author">
        <w:r w:rsidR="000C6B3D">
          <w:t>p</w:t>
        </w:r>
      </w:ins>
      <w:r w:rsidRPr="008332CE">
        <w:t xml:space="preserve">reparedness </w:t>
      </w:r>
      <w:ins w:id="454" w:author="Author">
        <w:r w:rsidR="000C6B3D">
          <w:t>i</w:t>
        </w:r>
      </w:ins>
      <w:r w:rsidRPr="008332CE">
        <w:t>nspector.</w:t>
      </w:r>
    </w:p>
    <w:p w14:paraId="76693E19" w14:textId="48D570DB" w:rsidR="001B1B0B" w:rsidRPr="007C6FDA" w:rsidRDefault="00D95933" w:rsidP="00B50677">
      <w:pPr>
        <w:pStyle w:val="BodyText"/>
        <w:numPr>
          <w:ilvl w:val="1"/>
          <w:numId w:val="3"/>
        </w:numPr>
      </w:pPr>
      <w:r>
        <w:t xml:space="preserve">If available review documentation </w:t>
      </w:r>
      <w:r w:rsidR="00EF6064">
        <w:t>associated with an activation of the emergency response organi</w:t>
      </w:r>
      <w:r w:rsidR="00062AA7">
        <w:t>zation in response to an actual emergency classification,</w:t>
      </w:r>
      <w:r w:rsidR="00C2645F">
        <w:t xml:space="preserve"> </w:t>
      </w:r>
      <w:proofErr w:type="gramStart"/>
      <w:r w:rsidR="00062AA7">
        <w:t>Determine</w:t>
      </w:r>
      <w:proofErr w:type="gramEnd"/>
      <w:r w:rsidR="00062AA7">
        <w:t xml:space="preserve"> if documentation </w:t>
      </w:r>
      <w:r w:rsidR="009C36F6">
        <w:t>was adequate to support independent conclusion concerning the following:</w:t>
      </w:r>
    </w:p>
    <w:p w14:paraId="6F220C24" w14:textId="40AD907E" w:rsidR="00CD3287" w:rsidRPr="00880156" w:rsidRDefault="00BE0D78" w:rsidP="00512035">
      <w:pPr>
        <w:pStyle w:val="BodyText"/>
        <w:numPr>
          <w:ilvl w:val="2"/>
          <w:numId w:val="3"/>
        </w:numPr>
      </w:pPr>
      <w:r w:rsidRPr="008332CE">
        <w:t>Were the classification and offsite notifications performed correctly?</w:t>
      </w:r>
    </w:p>
    <w:p w14:paraId="22C5AC3C" w14:textId="7263430D" w:rsidR="005D7F37" w:rsidRPr="00880156" w:rsidRDefault="00BE0D78" w:rsidP="00512035">
      <w:pPr>
        <w:pStyle w:val="BodyText"/>
        <w:numPr>
          <w:ilvl w:val="2"/>
          <w:numId w:val="3"/>
        </w:numPr>
        <w:rPr>
          <w:ins w:id="455" w:author="Author"/>
        </w:rPr>
      </w:pPr>
      <w:r w:rsidRPr="008332CE">
        <w:t>Were there problems associated with Emergency Plan implementation during the event(s)?</w:t>
      </w:r>
    </w:p>
    <w:p w14:paraId="400C12F3" w14:textId="4BEFDF17" w:rsidR="005D7F37" w:rsidRPr="008332CE" w:rsidRDefault="00BE0D78" w:rsidP="00B50677">
      <w:pPr>
        <w:pStyle w:val="BodyText"/>
        <w:numPr>
          <w:ilvl w:val="0"/>
          <w:numId w:val="3"/>
        </w:numPr>
      </w:pPr>
      <w:r w:rsidRPr="008332CE">
        <w:t xml:space="preserve">Determine if negative performance or program issues were identified and captured in the corrective action program. Discuss your conclusions with a qualified </w:t>
      </w:r>
      <w:r w:rsidR="00027B4A" w:rsidRPr="008332CE">
        <w:t xml:space="preserve">Fuel Facility </w:t>
      </w:r>
      <w:r w:rsidRPr="008332CE">
        <w:t>Emergency Preparedness Inspector.</w:t>
      </w:r>
    </w:p>
    <w:p w14:paraId="7A0BC8BF" w14:textId="4C4E62FA" w:rsidR="00D80CD7" w:rsidRPr="00882B09" w:rsidRDefault="00BE0D78" w:rsidP="00B50677">
      <w:pPr>
        <w:pStyle w:val="BodyText"/>
        <w:numPr>
          <w:ilvl w:val="1"/>
          <w:numId w:val="3"/>
        </w:numPr>
      </w:pPr>
      <w:r w:rsidRPr="00D80CD7">
        <w:t xml:space="preserve">Review the most recent independent audit </w:t>
      </w:r>
      <w:ins w:id="456" w:author="Author">
        <w:r w:rsidR="00D91B85">
          <w:t>and self-assessment</w:t>
        </w:r>
        <w:r w:rsidR="007735EF">
          <w:t xml:space="preserve"> </w:t>
        </w:r>
      </w:ins>
      <w:r w:rsidRPr="00D80CD7">
        <w:t>required by the Emergency Plan</w:t>
      </w:r>
      <w:ins w:id="457" w:author="Author">
        <w:r w:rsidR="009C4820">
          <w:t>/Emergency Preparedness Program</w:t>
        </w:r>
      </w:ins>
      <w:r w:rsidRPr="00D80CD7">
        <w:t>. Verify that performance or program issues identified in the audit were captured in the corrective action program.</w:t>
      </w:r>
    </w:p>
    <w:p w14:paraId="33BF36D6" w14:textId="1A068AEE" w:rsidR="00BE0D78" w:rsidRDefault="00BE0D78" w:rsidP="00B50677">
      <w:pPr>
        <w:pStyle w:val="BodyText"/>
        <w:numPr>
          <w:ilvl w:val="1"/>
          <w:numId w:val="3"/>
        </w:numPr>
      </w:pPr>
      <w:r w:rsidRPr="008332CE">
        <w:t>Request for review the final report or critique comments from an emergency drill or actual event for the period(s) in which the emergency response facility was activated since the last inspection. If reviewing a drill or exercise, review the following details:</w:t>
      </w:r>
    </w:p>
    <w:p w14:paraId="33BF36D7" w14:textId="51B0882D" w:rsidR="00BE0D78" w:rsidRPr="008332CE" w:rsidRDefault="00BE0D78" w:rsidP="00AD6189">
      <w:pPr>
        <w:pStyle w:val="BodyText"/>
        <w:numPr>
          <w:ilvl w:val="2"/>
          <w:numId w:val="3"/>
        </w:numPr>
      </w:pPr>
      <w:r w:rsidRPr="008332CE">
        <w:lastRenderedPageBreak/>
        <w:t>Drill scenario</w:t>
      </w:r>
    </w:p>
    <w:p w14:paraId="33BF36D8" w14:textId="534654F5" w:rsidR="00BE0D78" w:rsidRPr="008332CE" w:rsidRDefault="00BE0D78" w:rsidP="00AD6189">
      <w:pPr>
        <w:pStyle w:val="BodyText"/>
        <w:numPr>
          <w:ilvl w:val="2"/>
          <w:numId w:val="3"/>
        </w:numPr>
      </w:pPr>
      <w:r w:rsidRPr="008332CE">
        <w:t>Participant and evaluator logs</w:t>
      </w:r>
    </w:p>
    <w:p w14:paraId="33BF36D9" w14:textId="226532FF" w:rsidR="00BE0D78" w:rsidRPr="008332CE" w:rsidRDefault="00BE0D78" w:rsidP="00AD6189">
      <w:pPr>
        <w:pStyle w:val="BodyText"/>
        <w:numPr>
          <w:ilvl w:val="2"/>
          <w:numId w:val="3"/>
        </w:numPr>
      </w:pPr>
      <w:r w:rsidRPr="008332CE">
        <w:t>Offsite notification forms</w:t>
      </w:r>
    </w:p>
    <w:p w14:paraId="33BF36DA" w14:textId="72808DA5" w:rsidR="00BE0D78" w:rsidRPr="008332CE" w:rsidRDefault="00BE0D78" w:rsidP="00AD6189">
      <w:pPr>
        <w:pStyle w:val="BodyText"/>
        <w:numPr>
          <w:ilvl w:val="2"/>
          <w:numId w:val="3"/>
        </w:numPr>
      </w:pPr>
      <w:r w:rsidRPr="008332CE">
        <w:t>Dose projection worksheets</w:t>
      </w:r>
    </w:p>
    <w:p w14:paraId="33BF36DB" w14:textId="22B93A17" w:rsidR="00BE0D78" w:rsidRPr="008332CE" w:rsidRDefault="00BE0D78" w:rsidP="00AD6189">
      <w:pPr>
        <w:pStyle w:val="BodyText"/>
        <w:numPr>
          <w:ilvl w:val="2"/>
          <w:numId w:val="3"/>
        </w:numPr>
      </w:pPr>
      <w:r w:rsidRPr="008332CE">
        <w:t>Environmental monitoring team sheets</w:t>
      </w:r>
    </w:p>
    <w:p w14:paraId="33BF36DC" w14:textId="12BE06AF" w:rsidR="00BE0D78" w:rsidRPr="008332CE" w:rsidRDefault="00BE0D78" w:rsidP="00AD6189">
      <w:pPr>
        <w:pStyle w:val="BodyText"/>
        <w:numPr>
          <w:ilvl w:val="2"/>
          <w:numId w:val="3"/>
        </w:numPr>
      </w:pPr>
      <w:r w:rsidRPr="008332CE">
        <w:t>Significant event logs</w:t>
      </w:r>
    </w:p>
    <w:p w14:paraId="2757FE2D" w14:textId="489AEC0F" w:rsidR="005D7F37" w:rsidRPr="00724E6B" w:rsidRDefault="00BE0D78" w:rsidP="00AD6189">
      <w:pPr>
        <w:pStyle w:val="BodyText"/>
        <w:numPr>
          <w:ilvl w:val="2"/>
          <w:numId w:val="3"/>
        </w:numPr>
      </w:pPr>
      <w:r w:rsidRPr="008332CE">
        <w:t>Post-drill critique notes and comment forms</w:t>
      </w:r>
    </w:p>
    <w:p w14:paraId="5B704AB4" w14:textId="455F0CD0" w:rsidR="00C343F5" w:rsidRPr="008332CE" w:rsidRDefault="00BE0D78" w:rsidP="00B50677">
      <w:pPr>
        <w:pStyle w:val="BodyText"/>
        <w:numPr>
          <w:ilvl w:val="0"/>
          <w:numId w:val="3"/>
        </w:numPr>
      </w:pPr>
      <w:r w:rsidRPr="008332CE">
        <w:t xml:space="preserve">Determine if all performance or program issues that were reviewed in the documentation were captured in the exercise report and the corrective action program. Discuss your conclusions with a qualified </w:t>
      </w:r>
      <w:ins w:id="458" w:author="Author">
        <w:r w:rsidR="00C343F5">
          <w:t>f</w:t>
        </w:r>
      </w:ins>
      <w:r w:rsidR="00027B4A" w:rsidRPr="008332CE">
        <w:t xml:space="preserve">uel </w:t>
      </w:r>
      <w:ins w:id="459" w:author="Author">
        <w:r w:rsidR="00C343F5">
          <w:t>f</w:t>
        </w:r>
      </w:ins>
      <w:r w:rsidR="00027B4A" w:rsidRPr="008332CE">
        <w:t xml:space="preserve">acility </w:t>
      </w:r>
      <w:ins w:id="460" w:author="Author">
        <w:r w:rsidR="00C343F5">
          <w:t>e</w:t>
        </w:r>
      </w:ins>
      <w:r w:rsidRPr="008332CE">
        <w:t>mergency</w:t>
      </w:r>
      <w:r w:rsidR="00F716CF" w:rsidRPr="008332CE">
        <w:t xml:space="preserve"> </w:t>
      </w:r>
      <w:ins w:id="461" w:author="Author">
        <w:r w:rsidR="00C343F5">
          <w:t>p</w:t>
        </w:r>
      </w:ins>
      <w:r w:rsidRPr="008332CE">
        <w:t>reparedness</w:t>
      </w:r>
      <w:r w:rsidR="00F716CF" w:rsidRPr="008332CE">
        <w:t xml:space="preserve"> </w:t>
      </w:r>
      <w:ins w:id="462" w:author="Author">
        <w:r w:rsidR="00C343F5">
          <w:t>i</w:t>
        </w:r>
      </w:ins>
      <w:r w:rsidRPr="008332CE">
        <w:t>nspector</w:t>
      </w:r>
      <w:r w:rsidR="00027B4A" w:rsidRPr="008332CE">
        <w:t>,</w:t>
      </w:r>
      <w:r w:rsidR="00F716CF" w:rsidRPr="008332CE">
        <w:t xml:space="preserve"> </w:t>
      </w:r>
      <w:r w:rsidR="00027B4A" w:rsidRPr="008332CE">
        <w:t>the</w:t>
      </w:r>
      <w:r w:rsidR="00F716CF" w:rsidRPr="008332CE">
        <w:t xml:space="preserve"> </w:t>
      </w:r>
      <w:r w:rsidR="00027B4A" w:rsidRPr="008332CE">
        <w:t>person designated as a resource</w:t>
      </w:r>
      <w:ins w:id="463" w:author="Author">
        <w:r w:rsidR="006F7C7A">
          <w:t>,</w:t>
        </w:r>
      </w:ins>
      <w:r w:rsidRPr="008332CE">
        <w:t xml:space="preserve"> or your supervisor.</w:t>
      </w:r>
    </w:p>
    <w:p w14:paraId="4AEA7BC0" w14:textId="6338B745" w:rsidR="00C343F5" w:rsidRPr="00724E6B" w:rsidRDefault="00BE0D78" w:rsidP="00B50677">
      <w:pPr>
        <w:pStyle w:val="BodyText"/>
        <w:numPr>
          <w:ilvl w:val="1"/>
          <w:numId w:val="3"/>
        </w:numPr>
      </w:pPr>
      <w:r w:rsidRPr="008332CE">
        <w:t>During a site visit, select corrective actions associated with an emergency organization activation (drill or event) and obtain the detailed corrective action descriptions. As a guide for selection of corrective actions to review, consider items associated with emergency planning</w:t>
      </w:r>
      <w:r w:rsidR="009E4F7B">
        <w:t xml:space="preserve"> </w:t>
      </w:r>
      <w:ins w:id="464" w:author="Author">
        <w:r w:rsidR="001359B4">
          <w:t>requirement</w:t>
        </w:r>
        <w:r w:rsidR="001359B4" w:rsidRPr="008332CE">
          <w:t xml:space="preserve">s </w:t>
        </w:r>
      </w:ins>
      <w:r w:rsidRPr="008332CE">
        <w:t>(e.g.</w:t>
      </w:r>
      <w:ins w:id="465" w:author="Author">
        <w:r w:rsidR="00AF6925">
          <w:t>,</w:t>
        </w:r>
      </w:ins>
      <w:r w:rsidRPr="008332CE">
        <w:t xml:space="preserve"> emergency classification, notification, protective action recommendations). Verify the actions taken were adequate.</w:t>
      </w:r>
    </w:p>
    <w:p w14:paraId="33BF36E0" w14:textId="150868D3" w:rsidR="00BE0D78" w:rsidRPr="008332CE" w:rsidRDefault="00BE0D78" w:rsidP="00B50677">
      <w:pPr>
        <w:pStyle w:val="BodyText"/>
        <w:numPr>
          <w:ilvl w:val="1"/>
          <w:numId w:val="3"/>
        </w:numPr>
      </w:pPr>
      <w:r w:rsidRPr="008332CE">
        <w:t>If available for review, observe the adequacy of corrective actions during a performance activity such as a drill or exercise. As an alternative, depending on the issue, a walkthrough with response personnel may be used in place of a drill or exercise. Obtain the description of the corrective action and verify the completion of each corrective action through direct observation.</w:t>
      </w:r>
    </w:p>
    <w:p w14:paraId="33BF36E3" w14:textId="4322B1CE" w:rsidR="00BE0D78" w:rsidRPr="00724E6B" w:rsidRDefault="00BE0D78" w:rsidP="00B50677">
      <w:pPr>
        <w:pStyle w:val="BodyText"/>
        <w:numPr>
          <w:ilvl w:val="0"/>
          <w:numId w:val="3"/>
        </w:numPr>
      </w:pPr>
      <w:r w:rsidRPr="008332CE">
        <w:t>Meet with your supervisor</w:t>
      </w:r>
      <w:r w:rsidR="00027B4A" w:rsidRPr="008332CE">
        <w:t>, the person designated as a resource</w:t>
      </w:r>
      <w:ins w:id="466" w:author="Author">
        <w:r w:rsidR="006F3EE2">
          <w:t>,</w:t>
        </w:r>
      </w:ins>
      <w:r w:rsidRPr="008332CE">
        <w:t xml:space="preserve"> or a qualified </w:t>
      </w:r>
      <w:ins w:id="467" w:author="Author">
        <w:r w:rsidR="00C343F5">
          <w:t>f</w:t>
        </w:r>
      </w:ins>
      <w:r w:rsidR="00027B4A" w:rsidRPr="008332CE">
        <w:t xml:space="preserve">uel </w:t>
      </w:r>
      <w:ins w:id="468" w:author="Author">
        <w:r w:rsidR="00C343F5">
          <w:t>f</w:t>
        </w:r>
      </w:ins>
      <w:r w:rsidR="00027B4A" w:rsidRPr="008332CE">
        <w:t xml:space="preserve">acility </w:t>
      </w:r>
      <w:ins w:id="469" w:author="Author">
        <w:r w:rsidR="00C343F5">
          <w:t>e</w:t>
        </w:r>
      </w:ins>
      <w:r w:rsidRPr="008332CE">
        <w:t xml:space="preserve">mergency </w:t>
      </w:r>
      <w:ins w:id="470" w:author="Author">
        <w:r w:rsidR="00C343F5">
          <w:t>p</w:t>
        </w:r>
      </w:ins>
      <w:r w:rsidRPr="008332CE">
        <w:t xml:space="preserve">reparedness </w:t>
      </w:r>
      <w:ins w:id="471" w:author="Author">
        <w:r w:rsidR="00C343F5">
          <w:t>i</w:t>
        </w:r>
      </w:ins>
      <w:r w:rsidRPr="008332CE">
        <w:t xml:space="preserve">nspector to discuss any questions that you may have </w:t>
      </w:r>
      <w:proofErr w:type="gramStart"/>
      <w:r w:rsidRPr="008332CE">
        <w:t>as a result of</w:t>
      </w:r>
      <w:proofErr w:type="gramEnd"/>
      <w:r w:rsidRPr="008332CE">
        <w:t xml:space="preserve"> these activities and demonstrate that you can meet the evaluation criteria listed above.</w:t>
      </w:r>
    </w:p>
    <w:p w14:paraId="33BF36E4" w14:textId="5FD712FD" w:rsidR="00BE0D78" w:rsidRPr="008332CE" w:rsidDel="00B954C6" w:rsidRDefault="00BE0D78" w:rsidP="0031607B">
      <w:pPr>
        <w:pStyle w:val="JOURNALHeading2"/>
        <w:rPr>
          <w:del w:id="472" w:author="Author"/>
        </w:rPr>
      </w:pPr>
      <w:r w:rsidRPr="0031607B">
        <w:t>DOCUMENTATION:</w:t>
      </w:r>
      <w:r w:rsidRPr="0031607B">
        <w:tab/>
      </w:r>
      <w:r w:rsidR="00027B4A" w:rsidRPr="0031607B">
        <w:t xml:space="preserve">Fuel Facility </w:t>
      </w:r>
      <w:r w:rsidRPr="0031607B">
        <w:t>Emergency Preparedness Inspector Proficiency Level</w:t>
      </w:r>
      <w:r w:rsidRPr="008332CE">
        <w:t xml:space="preserve"> Qualification Signature Card</w:t>
      </w:r>
      <w:r w:rsidR="00027B4A" w:rsidRPr="008332CE">
        <w:t>,</w:t>
      </w:r>
      <w:r w:rsidRPr="008332CE">
        <w:t xml:space="preserve"> Item OJT-EP-</w:t>
      </w:r>
      <w:ins w:id="473" w:author="Author">
        <w:r w:rsidR="00B954C6">
          <w:t>4</w:t>
        </w:r>
      </w:ins>
    </w:p>
    <w:p w14:paraId="33BF3727" w14:textId="3113E997" w:rsidR="00BE0D78" w:rsidRPr="00FD49F8" w:rsidRDefault="00B954C6" w:rsidP="00FD49F8">
      <w:pPr>
        <w:pStyle w:val="Heading3"/>
      </w:pPr>
      <w:bookmarkStart w:id="474" w:name="_Toc167969823"/>
      <w:r>
        <w:lastRenderedPageBreak/>
        <w:t>F</w:t>
      </w:r>
      <w:r w:rsidR="00027B4A" w:rsidRPr="008332CE">
        <w:t>uel Facility E</w:t>
      </w:r>
      <w:r w:rsidR="00BE0D78" w:rsidRPr="008332CE">
        <w:t>mergency Preparedness Inspector Technical Proficiency Level</w:t>
      </w:r>
      <w:r w:rsidR="00FD49F8">
        <w:br/>
      </w:r>
      <w:r w:rsidR="00BE0D78" w:rsidRPr="00FD49F8">
        <w:t>Signature Card and Certification</w:t>
      </w:r>
      <w:bookmarkEnd w:id="474"/>
    </w:p>
    <w:tbl>
      <w:tblPr>
        <w:tblW w:w="9488" w:type="dxa"/>
        <w:jc w:val="center"/>
        <w:tblLayout w:type="fixed"/>
        <w:tblCellMar>
          <w:left w:w="120" w:type="dxa"/>
          <w:right w:w="120" w:type="dxa"/>
        </w:tblCellMar>
        <w:tblLook w:val="0000" w:firstRow="0" w:lastRow="0" w:firstColumn="0" w:lastColumn="0" w:noHBand="0" w:noVBand="0"/>
      </w:tblPr>
      <w:tblGrid>
        <w:gridCol w:w="5882"/>
        <w:gridCol w:w="1782"/>
        <w:gridCol w:w="1695"/>
        <w:gridCol w:w="129"/>
      </w:tblGrid>
      <w:tr w:rsidR="00BE0D78" w:rsidRPr="00557DCA" w14:paraId="33BF372D" w14:textId="77777777" w:rsidTr="00E265B0">
        <w:trPr>
          <w:gridAfter w:val="1"/>
          <w:wAfter w:w="129" w:type="dxa"/>
          <w:trHeight w:val="595"/>
          <w:jc w:val="center"/>
        </w:trPr>
        <w:tc>
          <w:tcPr>
            <w:tcW w:w="5882" w:type="dxa"/>
            <w:tcBorders>
              <w:top w:val="single" w:sz="7" w:space="0" w:color="000000"/>
              <w:left w:val="single" w:sz="7" w:space="0" w:color="000000"/>
              <w:bottom w:val="single" w:sz="7" w:space="0" w:color="000000"/>
              <w:right w:val="single" w:sz="7" w:space="0" w:color="000000"/>
            </w:tcBorders>
            <w:vAlign w:val="bottom"/>
          </w:tcPr>
          <w:p w14:paraId="33BF3728" w14:textId="7F9E4BC7" w:rsidR="00BE0D78" w:rsidRPr="00557DCA" w:rsidRDefault="00BE0D78" w:rsidP="00557DCA">
            <w:pPr>
              <w:pStyle w:val="BodyText-table"/>
            </w:pPr>
            <w:r w:rsidRPr="00557DCA">
              <w:t>Inspector Name</w:t>
            </w:r>
            <w:r w:rsidR="00027B4A" w:rsidRPr="00557DCA">
              <w:t>:</w:t>
            </w:r>
            <w:r w:rsidRPr="00557DCA">
              <w:t xml:space="preserve"> </w:t>
            </w:r>
          </w:p>
        </w:tc>
        <w:tc>
          <w:tcPr>
            <w:tcW w:w="1782" w:type="dxa"/>
            <w:tcBorders>
              <w:top w:val="single" w:sz="7" w:space="0" w:color="000000"/>
              <w:left w:val="single" w:sz="7" w:space="0" w:color="000000"/>
              <w:bottom w:val="single" w:sz="7" w:space="0" w:color="000000"/>
              <w:right w:val="single" w:sz="7" w:space="0" w:color="000000"/>
            </w:tcBorders>
            <w:vAlign w:val="bottom"/>
          </w:tcPr>
          <w:p w14:paraId="33BF3729" w14:textId="77777777" w:rsidR="00BE0D78" w:rsidRPr="00557DCA" w:rsidRDefault="00BE0D78" w:rsidP="00557DCA">
            <w:pPr>
              <w:pStyle w:val="BodyText-table"/>
            </w:pPr>
            <w:r w:rsidRPr="00557DCA">
              <w:t>Employee</w:t>
            </w:r>
          </w:p>
          <w:p w14:paraId="33BF372A" w14:textId="77777777" w:rsidR="00BE0D78" w:rsidRPr="00557DCA" w:rsidRDefault="00BE0D78" w:rsidP="00557DCA">
            <w:pPr>
              <w:pStyle w:val="BodyText-table"/>
            </w:pPr>
            <w:r w:rsidRPr="00557DCA">
              <w:t>Initials / Date</w:t>
            </w:r>
          </w:p>
        </w:tc>
        <w:tc>
          <w:tcPr>
            <w:tcW w:w="1695" w:type="dxa"/>
            <w:tcBorders>
              <w:top w:val="single" w:sz="7" w:space="0" w:color="000000"/>
              <w:left w:val="single" w:sz="7" w:space="0" w:color="000000"/>
              <w:bottom w:val="single" w:sz="7" w:space="0" w:color="000000"/>
              <w:right w:val="single" w:sz="7" w:space="0" w:color="000000"/>
            </w:tcBorders>
            <w:vAlign w:val="bottom"/>
          </w:tcPr>
          <w:p w14:paraId="33BF372B" w14:textId="61F3F31A" w:rsidR="00BE0D78" w:rsidRPr="00557DCA" w:rsidRDefault="00BE0D78" w:rsidP="00557DCA">
            <w:pPr>
              <w:pStyle w:val="BodyText-table"/>
            </w:pPr>
            <w:r w:rsidRPr="00557DCA">
              <w:t>Supervisor’s</w:t>
            </w:r>
          </w:p>
          <w:p w14:paraId="33BF372C" w14:textId="77777777" w:rsidR="00BE0D78" w:rsidRPr="00557DCA" w:rsidRDefault="00BE0D78" w:rsidP="00557DCA">
            <w:pPr>
              <w:pStyle w:val="BodyText-table"/>
            </w:pPr>
            <w:r w:rsidRPr="00557DCA">
              <w:t>Signature / Date</w:t>
            </w:r>
          </w:p>
        </w:tc>
      </w:tr>
      <w:tr w:rsidR="00BE0D78" w:rsidRPr="00557DCA" w14:paraId="33BF372F" w14:textId="77777777" w:rsidTr="00E265B0">
        <w:trPr>
          <w:gridAfter w:val="1"/>
          <w:wAfter w:w="129" w:type="dxa"/>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vAlign w:val="bottom"/>
          </w:tcPr>
          <w:p w14:paraId="33BF372E" w14:textId="0F1D6E95" w:rsidR="00BE0D78" w:rsidRPr="00557DCA" w:rsidRDefault="00BB5589" w:rsidP="00557DCA">
            <w:pPr>
              <w:pStyle w:val="BodyText-table"/>
            </w:pPr>
            <w:r w:rsidRPr="00557DCA">
              <w:t xml:space="preserve">A. </w:t>
            </w:r>
            <w:r w:rsidR="00BE0D78" w:rsidRPr="00557DCA">
              <w:t>Training Courses</w:t>
            </w:r>
          </w:p>
        </w:tc>
      </w:tr>
      <w:tr w:rsidR="00BE0D78" w:rsidRPr="00557DCA" w14:paraId="33BF3733" w14:textId="77777777" w:rsidTr="00E265B0">
        <w:trPr>
          <w:gridAfter w:val="1"/>
          <w:wAfter w:w="129" w:type="dxa"/>
          <w:trHeight w:val="379"/>
          <w:jc w:val="center"/>
        </w:trPr>
        <w:tc>
          <w:tcPr>
            <w:tcW w:w="5882" w:type="dxa"/>
            <w:tcBorders>
              <w:top w:val="single" w:sz="7" w:space="0" w:color="000000"/>
              <w:left w:val="single" w:sz="7" w:space="0" w:color="000000"/>
              <w:bottom w:val="single" w:sz="7" w:space="0" w:color="000000"/>
              <w:right w:val="single" w:sz="7" w:space="0" w:color="000000"/>
            </w:tcBorders>
            <w:vAlign w:val="bottom"/>
          </w:tcPr>
          <w:p w14:paraId="33BF3730" w14:textId="4B9776F6" w:rsidR="00BE0D78" w:rsidRPr="00557DCA" w:rsidRDefault="00E265B0" w:rsidP="00557DCA">
            <w:pPr>
              <w:pStyle w:val="BodyText-table"/>
            </w:pPr>
            <w:ins w:id="475" w:author="Author">
              <w:r>
                <w:t xml:space="preserve">(F-206S) </w:t>
              </w:r>
            </w:ins>
            <w:r w:rsidR="00BE0D78" w:rsidRPr="00557DCA">
              <w:t>Fire Protection for Fuel Cycle Facilities</w:t>
            </w:r>
          </w:p>
        </w:tc>
        <w:tc>
          <w:tcPr>
            <w:tcW w:w="1782" w:type="dxa"/>
            <w:tcBorders>
              <w:top w:val="single" w:sz="7" w:space="0" w:color="000000"/>
              <w:left w:val="single" w:sz="7" w:space="0" w:color="000000"/>
              <w:bottom w:val="single" w:sz="7" w:space="0" w:color="000000"/>
              <w:right w:val="single" w:sz="7" w:space="0" w:color="000000"/>
            </w:tcBorders>
            <w:vAlign w:val="bottom"/>
          </w:tcPr>
          <w:p w14:paraId="33BF3731" w14:textId="77777777" w:rsidR="00BE0D78" w:rsidRPr="00557DCA" w:rsidRDefault="00BE0D78" w:rsidP="00557DCA">
            <w:pPr>
              <w:pStyle w:val="BodyText-table"/>
            </w:pPr>
          </w:p>
        </w:tc>
        <w:tc>
          <w:tcPr>
            <w:tcW w:w="1695" w:type="dxa"/>
            <w:tcBorders>
              <w:top w:val="single" w:sz="7" w:space="0" w:color="000000"/>
              <w:left w:val="single" w:sz="7" w:space="0" w:color="000000"/>
              <w:bottom w:val="single" w:sz="7" w:space="0" w:color="000000"/>
              <w:right w:val="single" w:sz="7" w:space="0" w:color="000000"/>
            </w:tcBorders>
            <w:vAlign w:val="bottom"/>
          </w:tcPr>
          <w:p w14:paraId="33BF3732" w14:textId="77777777" w:rsidR="00BE0D78" w:rsidRPr="00557DCA" w:rsidRDefault="00BE0D78" w:rsidP="00557DCA">
            <w:pPr>
              <w:pStyle w:val="BodyText-table"/>
            </w:pPr>
          </w:p>
        </w:tc>
      </w:tr>
      <w:tr w:rsidR="00E265B0" w:rsidRPr="00557DCA" w14:paraId="10B3CD31" w14:textId="77777777" w:rsidTr="00E265B0">
        <w:trPr>
          <w:gridAfter w:val="1"/>
          <w:wAfter w:w="129" w:type="dxa"/>
          <w:trHeight w:val="379"/>
          <w:jc w:val="center"/>
          <w:ins w:id="476" w:author="Author"/>
        </w:trPr>
        <w:tc>
          <w:tcPr>
            <w:tcW w:w="5882" w:type="dxa"/>
            <w:tcBorders>
              <w:top w:val="single" w:sz="7" w:space="0" w:color="000000"/>
              <w:left w:val="single" w:sz="7" w:space="0" w:color="000000"/>
              <w:bottom w:val="single" w:sz="7" w:space="0" w:color="000000"/>
              <w:right w:val="single" w:sz="7" w:space="0" w:color="000000"/>
            </w:tcBorders>
            <w:vAlign w:val="bottom"/>
          </w:tcPr>
          <w:p w14:paraId="773783AA" w14:textId="40CE79AB" w:rsidR="00E265B0" w:rsidRPr="00557DCA" w:rsidRDefault="00E265B0" w:rsidP="00557DCA">
            <w:pPr>
              <w:pStyle w:val="BodyText-table"/>
              <w:rPr>
                <w:ins w:id="477" w:author="Author"/>
              </w:rPr>
            </w:pPr>
            <w:ins w:id="478" w:author="Author">
              <w:r>
                <w:t>H-309) Health Physics in Radiation Emergencies</w:t>
              </w:r>
            </w:ins>
          </w:p>
        </w:tc>
        <w:tc>
          <w:tcPr>
            <w:tcW w:w="1782" w:type="dxa"/>
            <w:tcBorders>
              <w:top w:val="single" w:sz="7" w:space="0" w:color="000000"/>
              <w:left w:val="single" w:sz="7" w:space="0" w:color="000000"/>
              <w:bottom w:val="single" w:sz="7" w:space="0" w:color="000000"/>
              <w:right w:val="single" w:sz="7" w:space="0" w:color="000000"/>
            </w:tcBorders>
            <w:vAlign w:val="bottom"/>
          </w:tcPr>
          <w:p w14:paraId="27C31994" w14:textId="77777777" w:rsidR="00E265B0" w:rsidRPr="00557DCA" w:rsidRDefault="00E265B0" w:rsidP="00557DCA">
            <w:pPr>
              <w:pStyle w:val="BodyText-table"/>
              <w:rPr>
                <w:ins w:id="479" w:author="Author"/>
              </w:rPr>
            </w:pPr>
          </w:p>
        </w:tc>
        <w:tc>
          <w:tcPr>
            <w:tcW w:w="1695" w:type="dxa"/>
            <w:tcBorders>
              <w:top w:val="single" w:sz="7" w:space="0" w:color="000000"/>
              <w:left w:val="single" w:sz="7" w:space="0" w:color="000000"/>
              <w:bottom w:val="single" w:sz="7" w:space="0" w:color="000000"/>
              <w:right w:val="single" w:sz="7" w:space="0" w:color="000000"/>
            </w:tcBorders>
            <w:vAlign w:val="bottom"/>
          </w:tcPr>
          <w:p w14:paraId="02B91052" w14:textId="77777777" w:rsidR="00E265B0" w:rsidRPr="00557DCA" w:rsidRDefault="00E265B0" w:rsidP="00557DCA">
            <w:pPr>
              <w:pStyle w:val="BodyText-table"/>
              <w:rPr>
                <w:ins w:id="480" w:author="Author"/>
              </w:rPr>
            </w:pPr>
          </w:p>
        </w:tc>
      </w:tr>
      <w:tr w:rsidR="00E265B0" w:rsidRPr="00557DCA" w14:paraId="68AD7C4E" w14:textId="77777777" w:rsidTr="00E265B0">
        <w:trPr>
          <w:gridAfter w:val="1"/>
          <w:wAfter w:w="129" w:type="dxa"/>
          <w:trHeight w:val="379"/>
          <w:jc w:val="center"/>
          <w:ins w:id="481" w:author="Author"/>
        </w:trPr>
        <w:tc>
          <w:tcPr>
            <w:tcW w:w="5882" w:type="dxa"/>
            <w:tcBorders>
              <w:top w:val="single" w:sz="7" w:space="0" w:color="000000"/>
              <w:left w:val="single" w:sz="7" w:space="0" w:color="000000"/>
              <w:bottom w:val="single" w:sz="7" w:space="0" w:color="000000"/>
              <w:right w:val="single" w:sz="7" w:space="0" w:color="000000"/>
            </w:tcBorders>
            <w:vAlign w:val="bottom"/>
          </w:tcPr>
          <w:p w14:paraId="21C91E31" w14:textId="11FFD062" w:rsidR="00E265B0" w:rsidRPr="00557DCA" w:rsidRDefault="00E265B0" w:rsidP="00E265B0">
            <w:pPr>
              <w:pStyle w:val="BodyText-table"/>
              <w:rPr>
                <w:ins w:id="482" w:author="Author"/>
              </w:rPr>
            </w:pPr>
            <w:ins w:id="483" w:author="Author">
              <w:r>
                <w:t>(H-107) Introduction to Emergency Preparedness Course</w:t>
              </w:r>
            </w:ins>
          </w:p>
        </w:tc>
        <w:tc>
          <w:tcPr>
            <w:tcW w:w="1782" w:type="dxa"/>
            <w:tcBorders>
              <w:top w:val="single" w:sz="7" w:space="0" w:color="000000"/>
              <w:left w:val="single" w:sz="7" w:space="0" w:color="000000"/>
              <w:bottom w:val="single" w:sz="7" w:space="0" w:color="000000"/>
              <w:right w:val="single" w:sz="7" w:space="0" w:color="000000"/>
            </w:tcBorders>
            <w:vAlign w:val="bottom"/>
          </w:tcPr>
          <w:p w14:paraId="3B980E46" w14:textId="77777777" w:rsidR="00E265B0" w:rsidRPr="00557DCA" w:rsidRDefault="00E265B0" w:rsidP="00E265B0">
            <w:pPr>
              <w:pStyle w:val="BodyText-table"/>
              <w:rPr>
                <w:ins w:id="484" w:author="Author"/>
              </w:rPr>
            </w:pPr>
          </w:p>
        </w:tc>
        <w:tc>
          <w:tcPr>
            <w:tcW w:w="1695" w:type="dxa"/>
            <w:tcBorders>
              <w:top w:val="single" w:sz="7" w:space="0" w:color="000000"/>
              <w:left w:val="single" w:sz="7" w:space="0" w:color="000000"/>
              <w:bottom w:val="single" w:sz="7" w:space="0" w:color="000000"/>
              <w:right w:val="single" w:sz="7" w:space="0" w:color="000000"/>
            </w:tcBorders>
            <w:vAlign w:val="bottom"/>
          </w:tcPr>
          <w:p w14:paraId="5368706A" w14:textId="77777777" w:rsidR="00E265B0" w:rsidRPr="00557DCA" w:rsidRDefault="00E265B0" w:rsidP="00E265B0">
            <w:pPr>
              <w:pStyle w:val="BodyText-table"/>
              <w:rPr>
                <w:ins w:id="485" w:author="Author"/>
              </w:rPr>
            </w:pPr>
          </w:p>
        </w:tc>
      </w:tr>
      <w:tr w:rsidR="00E265B0" w:rsidRPr="00557DCA" w14:paraId="5EEB20B5" w14:textId="77777777" w:rsidTr="00E265B0">
        <w:trPr>
          <w:gridAfter w:val="1"/>
          <w:wAfter w:w="129" w:type="dxa"/>
          <w:trHeight w:val="379"/>
          <w:jc w:val="center"/>
          <w:ins w:id="486" w:author="Author"/>
        </w:trPr>
        <w:tc>
          <w:tcPr>
            <w:tcW w:w="5882" w:type="dxa"/>
            <w:tcBorders>
              <w:top w:val="single" w:sz="7" w:space="0" w:color="000000"/>
              <w:left w:val="single" w:sz="7" w:space="0" w:color="000000"/>
              <w:bottom w:val="single" w:sz="7" w:space="0" w:color="000000"/>
              <w:right w:val="single" w:sz="7" w:space="0" w:color="000000"/>
            </w:tcBorders>
            <w:vAlign w:val="bottom"/>
          </w:tcPr>
          <w:p w14:paraId="6129B8C8" w14:textId="1672A8D1" w:rsidR="00E265B0" w:rsidRDefault="00E265B0" w:rsidP="00E265B0">
            <w:pPr>
              <w:pStyle w:val="BodyText-table"/>
              <w:rPr>
                <w:ins w:id="487" w:author="Author"/>
              </w:rPr>
            </w:pPr>
            <w:ins w:id="488" w:author="Author">
              <w:r>
                <w:t>(H-203) Emergency Preparedness Technology</w:t>
              </w:r>
            </w:ins>
          </w:p>
        </w:tc>
        <w:tc>
          <w:tcPr>
            <w:tcW w:w="1782" w:type="dxa"/>
            <w:tcBorders>
              <w:top w:val="single" w:sz="7" w:space="0" w:color="000000"/>
              <w:left w:val="single" w:sz="7" w:space="0" w:color="000000"/>
              <w:bottom w:val="single" w:sz="7" w:space="0" w:color="000000"/>
              <w:right w:val="single" w:sz="7" w:space="0" w:color="000000"/>
            </w:tcBorders>
            <w:vAlign w:val="bottom"/>
          </w:tcPr>
          <w:p w14:paraId="18A2C266" w14:textId="77777777" w:rsidR="00E265B0" w:rsidRPr="00557DCA" w:rsidRDefault="00E265B0" w:rsidP="00E265B0">
            <w:pPr>
              <w:pStyle w:val="BodyText-table"/>
              <w:rPr>
                <w:ins w:id="489" w:author="Author"/>
              </w:rPr>
            </w:pPr>
          </w:p>
        </w:tc>
        <w:tc>
          <w:tcPr>
            <w:tcW w:w="1695" w:type="dxa"/>
            <w:tcBorders>
              <w:top w:val="single" w:sz="7" w:space="0" w:color="000000"/>
              <w:left w:val="single" w:sz="7" w:space="0" w:color="000000"/>
              <w:bottom w:val="single" w:sz="7" w:space="0" w:color="000000"/>
              <w:right w:val="single" w:sz="7" w:space="0" w:color="000000"/>
            </w:tcBorders>
            <w:vAlign w:val="bottom"/>
          </w:tcPr>
          <w:p w14:paraId="3708928E" w14:textId="77777777" w:rsidR="00E265B0" w:rsidRPr="00557DCA" w:rsidRDefault="00E265B0" w:rsidP="00E265B0">
            <w:pPr>
              <w:pStyle w:val="BodyText-table"/>
              <w:rPr>
                <w:ins w:id="490" w:author="Author"/>
              </w:rPr>
            </w:pPr>
          </w:p>
        </w:tc>
      </w:tr>
      <w:tr w:rsidR="00E265B0" w:rsidRPr="00557DCA" w14:paraId="33BF3735" w14:textId="77777777" w:rsidTr="00E265B0">
        <w:trPr>
          <w:gridAfter w:val="1"/>
          <w:wAfter w:w="129" w:type="dxa"/>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vAlign w:val="bottom"/>
          </w:tcPr>
          <w:p w14:paraId="33BF3734" w14:textId="35C7212A" w:rsidR="00E265B0" w:rsidRPr="00557DCA" w:rsidRDefault="00E265B0" w:rsidP="00E265B0">
            <w:pPr>
              <w:pStyle w:val="BodyText-table"/>
            </w:pPr>
            <w:r w:rsidRPr="00557DCA">
              <w:t xml:space="preserve">B. </w:t>
            </w:r>
            <w:ins w:id="491" w:author="Author">
              <w:r>
                <w:t xml:space="preserve">Individual </w:t>
              </w:r>
            </w:ins>
            <w:r w:rsidRPr="00557DCA">
              <w:t>Study</w:t>
            </w:r>
            <w:ins w:id="492" w:author="Author">
              <w:r>
                <w:t xml:space="preserve"> Activities</w:t>
              </w:r>
            </w:ins>
            <w:r w:rsidRPr="00557DCA">
              <w:t xml:space="preserve"> </w:t>
            </w:r>
          </w:p>
        </w:tc>
      </w:tr>
      <w:tr w:rsidR="00E265B0" w:rsidRPr="00557DCA" w14:paraId="33BF3739" w14:textId="77777777" w:rsidTr="00E265B0">
        <w:trPr>
          <w:gridAfter w:val="1"/>
          <w:wAfter w:w="129" w:type="dxa"/>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14:paraId="33BF3736" w14:textId="63363B79" w:rsidR="00E265B0" w:rsidRPr="00557DCA" w:rsidRDefault="00E265B0" w:rsidP="00E265B0">
            <w:pPr>
              <w:pStyle w:val="BodyText-table"/>
            </w:pPr>
            <w:r w:rsidRPr="00557DCA">
              <w:t>(SG-EP-1) Code of Federal Regulations for Emergency Preparedness Inspectors</w:t>
            </w:r>
          </w:p>
        </w:tc>
        <w:tc>
          <w:tcPr>
            <w:tcW w:w="1782" w:type="dxa"/>
            <w:tcBorders>
              <w:top w:val="single" w:sz="7" w:space="0" w:color="000000"/>
              <w:left w:val="single" w:sz="7" w:space="0" w:color="000000"/>
              <w:bottom w:val="single" w:sz="7" w:space="0" w:color="000000"/>
              <w:right w:val="single" w:sz="7" w:space="0" w:color="000000"/>
            </w:tcBorders>
            <w:vAlign w:val="bottom"/>
          </w:tcPr>
          <w:p w14:paraId="33BF3737" w14:textId="77777777" w:rsidR="00E265B0" w:rsidRPr="00557DCA" w:rsidRDefault="00E265B0" w:rsidP="00E265B0">
            <w:pPr>
              <w:pStyle w:val="BodyText-table"/>
            </w:pPr>
          </w:p>
        </w:tc>
        <w:tc>
          <w:tcPr>
            <w:tcW w:w="1695" w:type="dxa"/>
            <w:tcBorders>
              <w:top w:val="single" w:sz="7" w:space="0" w:color="000000"/>
              <w:left w:val="single" w:sz="7" w:space="0" w:color="000000"/>
              <w:bottom w:val="single" w:sz="7" w:space="0" w:color="000000"/>
              <w:right w:val="single" w:sz="7" w:space="0" w:color="000000"/>
            </w:tcBorders>
            <w:vAlign w:val="bottom"/>
          </w:tcPr>
          <w:p w14:paraId="33BF3738" w14:textId="77777777" w:rsidR="00E265B0" w:rsidRPr="00557DCA" w:rsidRDefault="00E265B0" w:rsidP="00E265B0">
            <w:pPr>
              <w:pStyle w:val="BodyText-table"/>
            </w:pPr>
          </w:p>
        </w:tc>
      </w:tr>
      <w:tr w:rsidR="00E265B0" w:rsidRPr="00557DCA" w14:paraId="33BF373D" w14:textId="77777777" w:rsidTr="00E265B0">
        <w:trPr>
          <w:gridAfter w:val="1"/>
          <w:wAfter w:w="129" w:type="dxa"/>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14:paraId="33BF373A" w14:textId="32946B52" w:rsidR="00E265B0" w:rsidRPr="00557DCA" w:rsidRDefault="00E265B0" w:rsidP="00E265B0">
            <w:pPr>
              <w:pStyle w:val="BodyText-table"/>
            </w:pPr>
            <w:r w:rsidRPr="00557DCA">
              <w:t>(SG-EP-2) Preparation and Evaluation of Radiological Emergency Plans</w:t>
            </w:r>
          </w:p>
        </w:tc>
        <w:tc>
          <w:tcPr>
            <w:tcW w:w="1782" w:type="dxa"/>
            <w:tcBorders>
              <w:top w:val="single" w:sz="7" w:space="0" w:color="000000"/>
              <w:left w:val="single" w:sz="7" w:space="0" w:color="000000"/>
              <w:bottom w:val="single" w:sz="7" w:space="0" w:color="000000"/>
              <w:right w:val="single" w:sz="7" w:space="0" w:color="000000"/>
            </w:tcBorders>
            <w:vAlign w:val="bottom"/>
          </w:tcPr>
          <w:p w14:paraId="33BF373B" w14:textId="77777777" w:rsidR="00E265B0" w:rsidRPr="00557DCA" w:rsidRDefault="00E265B0" w:rsidP="00E265B0">
            <w:pPr>
              <w:pStyle w:val="BodyText-table"/>
            </w:pPr>
          </w:p>
        </w:tc>
        <w:tc>
          <w:tcPr>
            <w:tcW w:w="1695" w:type="dxa"/>
            <w:tcBorders>
              <w:top w:val="single" w:sz="7" w:space="0" w:color="000000"/>
              <w:left w:val="single" w:sz="7" w:space="0" w:color="000000"/>
              <w:bottom w:val="single" w:sz="7" w:space="0" w:color="000000"/>
              <w:right w:val="single" w:sz="7" w:space="0" w:color="000000"/>
            </w:tcBorders>
            <w:vAlign w:val="bottom"/>
          </w:tcPr>
          <w:p w14:paraId="33BF373C" w14:textId="77777777" w:rsidR="00E265B0" w:rsidRPr="00557DCA" w:rsidRDefault="00E265B0" w:rsidP="00E265B0">
            <w:pPr>
              <w:pStyle w:val="BodyText-table"/>
            </w:pPr>
          </w:p>
        </w:tc>
      </w:tr>
      <w:tr w:rsidR="00E265B0" w:rsidRPr="00557DCA" w14:paraId="33BF3741" w14:textId="77777777" w:rsidTr="00E265B0">
        <w:trPr>
          <w:gridAfter w:val="1"/>
          <w:wAfter w:w="129" w:type="dxa"/>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14:paraId="33BF373E" w14:textId="02E604E1" w:rsidR="00E265B0" w:rsidRPr="00557DCA" w:rsidRDefault="00E265B0" w:rsidP="00E265B0">
            <w:pPr>
              <w:pStyle w:val="BodyText-table"/>
            </w:pPr>
            <w:r w:rsidRPr="00557DCA">
              <w:t>(SG-EP-3) Manual of Protection Action Guides and Protective Actions for Nuclear Incidents</w:t>
            </w:r>
          </w:p>
        </w:tc>
        <w:tc>
          <w:tcPr>
            <w:tcW w:w="1782" w:type="dxa"/>
            <w:tcBorders>
              <w:top w:val="single" w:sz="7" w:space="0" w:color="000000"/>
              <w:left w:val="single" w:sz="7" w:space="0" w:color="000000"/>
              <w:bottom w:val="single" w:sz="7" w:space="0" w:color="000000"/>
              <w:right w:val="single" w:sz="7" w:space="0" w:color="000000"/>
            </w:tcBorders>
            <w:vAlign w:val="bottom"/>
          </w:tcPr>
          <w:p w14:paraId="33BF373F" w14:textId="77777777" w:rsidR="00E265B0" w:rsidRPr="00557DCA" w:rsidRDefault="00E265B0" w:rsidP="00E265B0">
            <w:pPr>
              <w:pStyle w:val="BodyText-table"/>
            </w:pPr>
          </w:p>
        </w:tc>
        <w:tc>
          <w:tcPr>
            <w:tcW w:w="1695" w:type="dxa"/>
            <w:tcBorders>
              <w:top w:val="single" w:sz="7" w:space="0" w:color="000000"/>
              <w:left w:val="single" w:sz="7" w:space="0" w:color="000000"/>
              <w:bottom w:val="single" w:sz="7" w:space="0" w:color="000000"/>
              <w:right w:val="single" w:sz="7" w:space="0" w:color="000000"/>
            </w:tcBorders>
            <w:vAlign w:val="bottom"/>
          </w:tcPr>
          <w:p w14:paraId="33BF3740" w14:textId="77777777" w:rsidR="00E265B0" w:rsidRPr="00557DCA" w:rsidRDefault="00E265B0" w:rsidP="00E265B0">
            <w:pPr>
              <w:pStyle w:val="BodyText-table"/>
            </w:pPr>
          </w:p>
        </w:tc>
      </w:tr>
      <w:tr w:rsidR="00E265B0" w:rsidRPr="00557DCA" w14:paraId="33BF3743" w14:textId="77777777" w:rsidTr="00E265B0">
        <w:trPr>
          <w:gridAfter w:val="1"/>
          <w:wAfter w:w="129" w:type="dxa"/>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vAlign w:val="bottom"/>
          </w:tcPr>
          <w:p w14:paraId="33BF3742" w14:textId="31CE435A" w:rsidR="00E265B0" w:rsidRPr="00557DCA" w:rsidRDefault="00E265B0" w:rsidP="00E265B0">
            <w:pPr>
              <w:pStyle w:val="BodyText-table"/>
            </w:pPr>
            <w:r w:rsidRPr="00557DCA">
              <w:t>C. On-the-Job Activities</w:t>
            </w:r>
          </w:p>
        </w:tc>
      </w:tr>
      <w:tr w:rsidR="00E265B0" w:rsidRPr="00557DCA" w14:paraId="33BF3747" w14:textId="77777777" w:rsidTr="00E265B0">
        <w:trPr>
          <w:gridAfter w:val="1"/>
          <w:wAfter w:w="129" w:type="dxa"/>
          <w:trHeight w:val="352"/>
          <w:jc w:val="center"/>
        </w:trPr>
        <w:tc>
          <w:tcPr>
            <w:tcW w:w="5882" w:type="dxa"/>
            <w:tcBorders>
              <w:top w:val="single" w:sz="7" w:space="0" w:color="000000"/>
              <w:left w:val="single" w:sz="7" w:space="0" w:color="000000"/>
              <w:bottom w:val="single" w:sz="7" w:space="0" w:color="000000"/>
              <w:right w:val="single" w:sz="7" w:space="0" w:color="000000"/>
            </w:tcBorders>
            <w:vAlign w:val="bottom"/>
          </w:tcPr>
          <w:p w14:paraId="33BF3744" w14:textId="571850FF" w:rsidR="00E265B0" w:rsidRPr="00557DCA" w:rsidRDefault="00E265B0" w:rsidP="00E265B0">
            <w:pPr>
              <w:pStyle w:val="BodyText-table"/>
            </w:pPr>
            <w:ins w:id="493" w:author="Author">
              <w:r w:rsidRPr="00557DCA">
                <w:t>(OJT-EP-1) Licensee Emergency Plan Documents</w:t>
              </w:r>
            </w:ins>
          </w:p>
        </w:tc>
        <w:tc>
          <w:tcPr>
            <w:tcW w:w="1782" w:type="dxa"/>
            <w:tcBorders>
              <w:top w:val="single" w:sz="7" w:space="0" w:color="000000"/>
              <w:left w:val="single" w:sz="7" w:space="0" w:color="000000"/>
              <w:bottom w:val="single" w:sz="7" w:space="0" w:color="000000"/>
              <w:right w:val="single" w:sz="7" w:space="0" w:color="000000"/>
            </w:tcBorders>
            <w:vAlign w:val="bottom"/>
          </w:tcPr>
          <w:p w14:paraId="33BF3745" w14:textId="77777777" w:rsidR="00E265B0" w:rsidRPr="00557DCA" w:rsidRDefault="00E265B0" w:rsidP="00E265B0">
            <w:pPr>
              <w:pStyle w:val="BodyText-table"/>
            </w:pPr>
          </w:p>
        </w:tc>
        <w:tc>
          <w:tcPr>
            <w:tcW w:w="1695" w:type="dxa"/>
            <w:tcBorders>
              <w:top w:val="single" w:sz="7" w:space="0" w:color="000000"/>
              <w:left w:val="single" w:sz="7" w:space="0" w:color="000000"/>
              <w:bottom w:val="single" w:sz="7" w:space="0" w:color="000000"/>
              <w:right w:val="single" w:sz="7" w:space="0" w:color="000000"/>
            </w:tcBorders>
            <w:vAlign w:val="bottom"/>
          </w:tcPr>
          <w:p w14:paraId="33BF3746" w14:textId="77777777" w:rsidR="00E265B0" w:rsidRPr="00557DCA" w:rsidRDefault="00E265B0" w:rsidP="00E265B0">
            <w:pPr>
              <w:pStyle w:val="BodyText-table"/>
            </w:pPr>
          </w:p>
        </w:tc>
      </w:tr>
      <w:tr w:rsidR="00E265B0" w:rsidRPr="00557DCA" w14:paraId="33BF374B" w14:textId="77777777" w:rsidTr="00E265B0">
        <w:trPr>
          <w:gridAfter w:val="1"/>
          <w:wAfter w:w="129" w:type="dxa"/>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14:paraId="33BF3748" w14:textId="2B2C7F97" w:rsidR="00E265B0" w:rsidRPr="00557DCA" w:rsidRDefault="00E265B0" w:rsidP="00E265B0">
            <w:pPr>
              <w:pStyle w:val="BodyText-table"/>
            </w:pPr>
            <w:ins w:id="494" w:author="Author">
              <w:r w:rsidRPr="00557DCA">
                <w:t>(OJT-EP-2) Emergency Action Level and Emergency Plan Changes</w:t>
              </w:r>
            </w:ins>
          </w:p>
        </w:tc>
        <w:tc>
          <w:tcPr>
            <w:tcW w:w="1782" w:type="dxa"/>
            <w:tcBorders>
              <w:top w:val="single" w:sz="7" w:space="0" w:color="000000"/>
              <w:left w:val="single" w:sz="7" w:space="0" w:color="000000"/>
              <w:bottom w:val="single" w:sz="7" w:space="0" w:color="000000"/>
              <w:right w:val="single" w:sz="7" w:space="0" w:color="000000"/>
            </w:tcBorders>
            <w:vAlign w:val="bottom"/>
          </w:tcPr>
          <w:p w14:paraId="33BF3749" w14:textId="77777777" w:rsidR="00E265B0" w:rsidRPr="00557DCA" w:rsidRDefault="00E265B0" w:rsidP="00E265B0">
            <w:pPr>
              <w:pStyle w:val="BodyText-table"/>
            </w:pPr>
          </w:p>
        </w:tc>
        <w:tc>
          <w:tcPr>
            <w:tcW w:w="1695" w:type="dxa"/>
            <w:tcBorders>
              <w:top w:val="single" w:sz="7" w:space="0" w:color="000000"/>
              <w:left w:val="single" w:sz="7" w:space="0" w:color="000000"/>
              <w:bottom w:val="single" w:sz="7" w:space="0" w:color="000000"/>
              <w:right w:val="single" w:sz="7" w:space="0" w:color="000000"/>
            </w:tcBorders>
            <w:vAlign w:val="bottom"/>
          </w:tcPr>
          <w:p w14:paraId="33BF374A" w14:textId="77777777" w:rsidR="00E265B0" w:rsidRPr="00557DCA" w:rsidRDefault="00E265B0" w:rsidP="00E265B0">
            <w:pPr>
              <w:pStyle w:val="BodyText-table"/>
            </w:pPr>
          </w:p>
        </w:tc>
      </w:tr>
      <w:tr w:rsidR="00E265B0" w:rsidRPr="00557DCA" w14:paraId="33BF374F" w14:textId="77777777" w:rsidTr="00E265B0">
        <w:trPr>
          <w:gridAfter w:val="1"/>
          <w:wAfter w:w="129" w:type="dxa"/>
          <w:trHeight w:val="352"/>
          <w:jc w:val="center"/>
        </w:trPr>
        <w:tc>
          <w:tcPr>
            <w:tcW w:w="5882" w:type="dxa"/>
            <w:tcBorders>
              <w:top w:val="single" w:sz="7" w:space="0" w:color="000000"/>
              <w:left w:val="single" w:sz="7" w:space="0" w:color="000000"/>
              <w:bottom w:val="single" w:sz="7" w:space="0" w:color="000000"/>
              <w:right w:val="single" w:sz="7" w:space="0" w:color="000000"/>
            </w:tcBorders>
            <w:vAlign w:val="bottom"/>
          </w:tcPr>
          <w:p w14:paraId="33BF374C" w14:textId="6EEB5B7A" w:rsidR="00E265B0" w:rsidRPr="00557DCA" w:rsidRDefault="00E265B0" w:rsidP="00E265B0">
            <w:pPr>
              <w:pStyle w:val="BodyText-table"/>
            </w:pPr>
            <w:ins w:id="495" w:author="Author">
              <w:r w:rsidRPr="00557DCA">
                <w:t>(OJT-EP-3) Emergency Drill/Exercise Evaluation</w:t>
              </w:r>
            </w:ins>
          </w:p>
        </w:tc>
        <w:tc>
          <w:tcPr>
            <w:tcW w:w="1782" w:type="dxa"/>
            <w:tcBorders>
              <w:top w:val="single" w:sz="7" w:space="0" w:color="000000"/>
              <w:left w:val="single" w:sz="7" w:space="0" w:color="000000"/>
              <w:bottom w:val="single" w:sz="7" w:space="0" w:color="000000"/>
              <w:right w:val="single" w:sz="7" w:space="0" w:color="000000"/>
            </w:tcBorders>
            <w:vAlign w:val="bottom"/>
          </w:tcPr>
          <w:p w14:paraId="33BF374D" w14:textId="77777777" w:rsidR="00E265B0" w:rsidRPr="00557DCA" w:rsidRDefault="00E265B0" w:rsidP="00E265B0">
            <w:pPr>
              <w:pStyle w:val="BodyText-table"/>
            </w:pPr>
          </w:p>
        </w:tc>
        <w:tc>
          <w:tcPr>
            <w:tcW w:w="1695" w:type="dxa"/>
            <w:tcBorders>
              <w:top w:val="single" w:sz="7" w:space="0" w:color="000000"/>
              <w:left w:val="single" w:sz="7" w:space="0" w:color="000000"/>
              <w:bottom w:val="single" w:sz="7" w:space="0" w:color="000000"/>
              <w:right w:val="single" w:sz="7" w:space="0" w:color="000000"/>
            </w:tcBorders>
            <w:vAlign w:val="bottom"/>
          </w:tcPr>
          <w:p w14:paraId="33BF374E" w14:textId="77777777" w:rsidR="00E265B0" w:rsidRPr="00557DCA" w:rsidRDefault="00E265B0" w:rsidP="00E265B0">
            <w:pPr>
              <w:pStyle w:val="BodyText-table"/>
            </w:pPr>
          </w:p>
        </w:tc>
      </w:tr>
      <w:tr w:rsidR="00E265B0" w:rsidRPr="001D2DCE" w14:paraId="70FB202D" w14:textId="77777777" w:rsidTr="00E265B0">
        <w:trPr>
          <w:trHeight w:val="163"/>
          <w:jc w:val="center"/>
          <w:ins w:id="496" w:author="Author"/>
        </w:trPr>
        <w:tc>
          <w:tcPr>
            <w:tcW w:w="5882" w:type="dxa"/>
            <w:tcBorders>
              <w:top w:val="single" w:sz="7" w:space="0" w:color="000000"/>
              <w:left w:val="single" w:sz="7" w:space="0" w:color="000000"/>
              <w:bottom w:val="single" w:sz="7" w:space="0" w:color="000000"/>
              <w:right w:val="single" w:sz="7" w:space="0" w:color="000000"/>
            </w:tcBorders>
            <w:vAlign w:val="bottom"/>
          </w:tcPr>
          <w:p w14:paraId="0287A14C" w14:textId="15381182" w:rsidR="00E265B0" w:rsidRPr="00557DCA" w:rsidRDefault="00E265B0" w:rsidP="00E265B0">
            <w:pPr>
              <w:pStyle w:val="BodyText-table"/>
              <w:rPr>
                <w:ins w:id="497" w:author="Author"/>
              </w:rPr>
            </w:pPr>
            <w:ins w:id="498" w:author="Author">
              <w:r w:rsidRPr="00557DCA">
                <w:t>(OJT</w:t>
              </w:r>
              <w:del w:id="499" w:author="Author">
                <w:r w:rsidRPr="00557DCA" w:rsidDel="00EF1072">
                  <w:delText>-</w:delText>
                </w:r>
              </w:del>
              <w:r w:rsidRPr="00557DCA">
                <w:t>EP-4) Corrective Actions for Emergency Preparedness Weaknesses</w:t>
              </w:r>
            </w:ins>
          </w:p>
        </w:tc>
        <w:tc>
          <w:tcPr>
            <w:tcW w:w="1782" w:type="dxa"/>
            <w:tcBorders>
              <w:top w:val="single" w:sz="7" w:space="0" w:color="000000"/>
              <w:left w:val="single" w:sz="7" w:space="0" w:color="000000"/>
              <w:bottom w:val="single" w:sz="7" w:space="0" w:color="000000"/>
              <w:right w:val="single" w:sz="7" w:space="0" w:color="000000"/>
            </w:tcBorders>
            <w:vAlign w:val="bottom"/>
          </w:tcPr>
          <w:p w14:paraId="284390A4" w14:textId="77777777" w:rsidR="00E265B0" w:rsidRPr="00557DCA" w:rsidRDefault="00E265B0" w:rsidP="00E265B0">
            <w:pPr>
              <w:pStyle w:val="BodyText-table"/>
              <w:rPr>
                <w:ins w:id="500" w:author="Author"/>
              </w:rPr>
            </w:pPr>
          </w:p>
        </w:tc>
        <w:tc>
          <w:tcPr>
            <w:tcW w:w="1824" w:type="dxa"/>
            <w:gridSpan w:val="2"/>
            <w:tcBorders>
              <w:top w:val="single" w:sz="7" w:space="0" w:color="000000"/>
              <w:left w:val="single" w:sz="7" w:space="0" w:color="000000"/>
              <w:bottom w:val="single" w:sz="7" w:space="0" w:color="000000"/>
              <w:right w:val="single" w:sz="7" w:space="0" w:color="000000"/>
            </w:tcBorders>
            <w:vAlign w:val="bottom"/>
          </w:tcPr>
          <w:p w14:paraId="4310A79E" w14:textId="77777777" w:rsidR="00E265B0" w:rsidRPr="00557DCA" w:rsidRDefault="00E265B0" w:rsidP="00E265B0">
            <w:pPr>
              <w:pStyle w:val="BodyText-table"/>
              <w:rPr>
                <w:ins w:id="501" w:author="Author"/>
              </w:rPr>
            </w:pPr>
          </w:p>
        </w:tc>
      </w:tr>
    </w:tbl>
    <w:p w14:paraId="33BF3751" w14:textId="77777777"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33BF3754" w14:textId="4205FDE5" w:rsidR="00BE0D78" w:rsidRPr="008332CE" w:rsidRDefault="00BE0D78" w:rsidP="00586842">
      <w:pPr>
        <w:pStyle w:val="BodyText"/>
      </w:pPr>
      <w:r w:rsidRPr="008332CE">
        <w:t>Supervisor’s signature indicates successful completion of all required courses and activities listed in this journal and readiness to appear before the Oral Board.</w:t>
      </w:r>
    </w:p>
    <w:p w14:paraId="33BF3755" w14:textId="77777777" w:rsidR="00BE0D78" w:rsidRPr="008332CE" w:rsidRDefault="00BE0D78" w:rsidP="00E632CE">
      <w:pPr>
        <w:pStyle w:val="Signatureline"/>
      </w:pPr>
      <w:r w:rsidRPr="008332CE">
        <w:t>Supervisor’s Signature: ________________________________ Date: _____________</w:t>
      </w:r>
    </w:p>
    <w:p w14:paraId="33BF3757" w14:textId="77777777" w:rsidR="00BE0D78" w:rsidRDefault="00BE0D78" w:rsidP="004B50CF">
      <w:pPr>
        <w:pStyle w:val="BodyText"/>
      </w:pPr>
      <w:r w:rsidRPr="008332CE">
        <w:t xml:space="preserve">This signature card and certification must be accompanied by Form 1, </w:t>
      </w:r>
      <w:r w:rsidR="00BB5589" w:rsidRPr="008332CE">
        <w:t xml:space="preserve">Fuel Facility </w:t>
      </w:r>
      <w:r w:rsidRPr="008332CE">
        <w:t>Emergency Preparedness Inspector Technical Proficiency Level Equivalency Justification, if applicable.</w:t>
      </w:r>
    </w:p>
    <w:tbl>
      <w:tblPr>
        <w:tblW w:w="0" w:type="auto"/>
        <w:jc w:val="center"/>
        <w:tblLayout w:type="fixed"/>
        <w:tblCellMar>
          <w:left w:w="120" w:type="dxa"/>
          <w:right w:w="120" w:type="dxa"/>
        </w:tblCellMar>
        <w:tblLook w:val="0000" w:firstRow="0" w:lastRow="0" w:firstColumn="0" w:lastColumn="0" w:noHBand="0" w:noVBand="0"/>
      </w:tblPr>
      <w:tblGrid>
        <w:gridCol w:w="4992"/>
        <w:gridCol w:w="4368"/>
      </w:tblGrid>
      <w:tr w:rsidR="00BE0D78" w:rsidRPr="008332CE" w14:paraId="33BF375E" w14:textId="77777777" w:rsidTr="0041591B">
        <w:trPr>
          <w:trHeight w:val="720"/>
          <w:jc w:val="center"/>
        </w:trPr>
        <w:tc>
          <w:tcPr>
            <w:tcW w:w="9360" w:type="dxa"/>
            <w:gridSpan w:val="2"/>
            <w:tcBorders>
              <w:bottom w:val="single" w:sz="4" w:space="0" w:color="auto"/>
            </w:tcBorders>
            <w:vAlign w:val="bottom"/>
          </w:tcPr>
          <w:p w14:paraId="33BF375D" w14:textId="172257AC" w:rsidR="00BE0D78" w:rsidRPr="00EF1072" w:rsidRDefault="00BE0D78" w:rsidP="00EF1072">
            <w:pPr>
              <w:pStyle w:val="Heading3"/>
            </w:pPr>
            <w:bookmarkStart w:id="502" w:name="_Toc167969824"/>
            <w:r w:rsidRPr="00EF1072">
              <w:lastRenderedPageBreak/>
              <w:t xml:space="preserve">Form 1: </w:t>
            </w:r>
            <w:r w:rsidR="00BB5589" w:rsidRPr="00EF1072">
              <w:t xml:space="preserve">Fuel Facility </w:t>
            </w:r>
            <w:r w:rsidRPr="00EF1072">
              <w:t>Emergency Preparedness Inspector</w:t>
            </w:r>
            <w:r w:rsidR="00C1347A" w:rsidRPr="00EF1072">
              <w:t xml:space="preserve"> </w:t>
            </w:r>
            <w:r w:rsidRPr="00EF1072">
              <w:t xml:space="preserve">Technical </w:t>
            </w:r>
            <w:r w:rsidR="003A2001" w:rsidRPr="00EF1072">
              <w:br/>
            </w:r>
            <w:r w:rsidRPr="00EF1072">
              <w:t>Proficiency-Level Equivalency Justification</w:t>
            </w:r>
            <w:bookmarkEnd w:id="502"/>
            <w:r w:rsidRPr="00EF1072">
              <w:t xml:space="preserve"> </w:t>
            </w:r>
          </w:p>
        </w:tc>
      </w:tr>
      <w:tr w:rsidR="00BE0D78" w:rsidRPr="008332CE" w14:paraId="33BF3761" w14:textId="77777777" w:rsidTr="0041591B">
        <w:trPr>
          <w:trHeight w:val="576"/>
          <w:jc w:val="center"/>
        </w:trPr>
        <w:tc>
          <w:tcPr>
            <w:tcW w:w="4992" w:type="dxa"/>
            <w:tcBorders>
              <w:top w:val="single" w:sz="4" w:space="0" w:color="auto"/>
              <w:left w:val="single" w:sz="4" w:space="0" w:color="auto"/>
              <w:bottom w:val="single" w:sz="4" w:space="0" w:color="auto"/>
              <w:right w:val="single" w:sz="4" w:space="0" w:color="auto"/>
            </w:tcBorders>
            <w:vAlign w:val="bottom"/>
          </w:tcPr>
          <w:p w14:paraId="33BF375F" w14:textId="2E9A06A5" w:rsidR="00BE0D78" w:rsidRPr="002927DE" w:rsidRDefault="00BE0D78" w:rsidP="0041591B">
            <w:pPr>
              <w:pStyle w:val="BodyText-table"/>
            </w:pPr>
            <w:r w:rsidRPr="00C5607F">
              <w:t>Inspector Name</w:t>
            </w:r>
            <w:r w:rsidR="00BB5589" w:rsidRPr="008332CE">
              <w:rPr>
                <w:i/>
              </w:rPr>
              <w:t>:</w:t>
            </w:r>
          </w:p>
        </w:tc>
        <w:tc>
          <w:tcPr>
            <w:tcW w:w="4368" w:type="dxa"/>
            <w:tcBorders>
              <w:top w:val="single" w:sz="4" w:space="0" w:color="auto"/>
              <w:left w:val="single" w:sz="4" w:space="0" w:color="auto"/>
              <w:bottom w:val="single" w:sz="4" w:space="0" w:color="auto"/>
              <w:right w:val="single" w:sz="4" w:space="0" w:color="auto"/>
            </w:tcBorders>
            <w:vAlign w:val="bottom"/>
          </w:tcPr>
          <w:p w14:paraId="33BF3760" w14:textId="77777777" w:rsidR="00BE0D78" w:rsidRPr="00C5607F" w:rsidRDefault="00BE0D78" w:rsidP="0041591B">
            <w:pPr>
              <w:pStyle w:val="BodyText-table"/>
            </w:pPr>
            <w:r w:rsidRPr="00C5607F">
              <w:t>Identify equivalent training and experience for which the inspector is to be given credit.</w:t>
            </w:r>
          </w:p>
        </w:tc>
      </w:tr>
      <w:tr w:rsidR="00BE0D78" w:rsidRPr="008332CE" w14:paraId="33BF3763" w14:textId="77777777" w:rsidTr="0041591B">
        <w:trPr>
          <w:trHeight w:val="432"/>
          <w:jc w:val="center"/>
        </w:trPr>
        <w:tc>
          <w:tcPr>
            <w:tcW w:w="9360" w:type="dxa"/>
            <w:gridSpan w:val="2"/>
            <w:tcBorders>
              <w:top w:val="single" w:sz="4" w:space="0" w:color="auto"/>
              <w:left w:val="single" w:sz="7" w:space="0" w:color="000000"/>
              <w:bottom w:val="single" w:sz="7" w:space="0" w:color="000000"/>
              <w:right w:val="single" w:sz="7" w:space="0" w:color="000000"/>
            </w:tcBorders>
            <w:vAlign w:val="bottom"/>
          </w:tcPr>
          <w:p w14:paraId="33BF3762" w14:textId="15844646" w:rsidR="00BE0D78" w:rsidRPr="00E64F1F" w:rsidRDefault="00BB5589" w:rsidP="0041591B">
            <w:pPr>
              <w:pStyle w:val="BodyText-table"/>
              <w:rPr>
                <w:bCs/>
              </w:rPr>
            </w:pPr>
            <w:r w:rsidRPr="00E64F1F">
              <w:rPr>
                <w:bCs/>
              </w:rPr>
              <w:t xml:space="preserve">A. </w:t>
            </w:r>
            <w:r w:rsidR="00BE0D78" w:rsidRPr="00E64F1F">
              <w:rPr>
                <w:bCs/>
              </w:rPr>
              <w:t>Training Courses</w:t>
            </w:r>
          </w:p>
        </w:tc>
      </w:tr>
      <w:tr w:rsidR="00BE0D78" w:rsidRPr="008332CE" w14:paraId="33BF3767" w14:textId="77777777"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14:paraId="33BF3765" w14:textId="759DC155" w:rsidR="00BE0D78" w:rsidRPr="008332CE" w:rsidRDefault="00F36758" w:rsidP="0041591B">
            <w:pPr>
              <w:pStyle w:val="BodyText-table"/>
            </w:pPr>
            <w:ins w:id="503" w:author="Author">
              <w:r>
                <w:t xml:space="preserve">(F-206S) </w:t>
              </w:r>
            </w:ins>
            <w:r w:rsidR="00BE0D78" w:rsidRPr="008332CE">
              <w:t>Fire Protection for Fuel Cycle Facilities</w:t>
            </w:r>
          </w:p>
        </w:tc>
        <w:tc>
          <w:tcPr>
            <w:tcW w:w="4368" w:type="dxa"/>
            <w:tcBorders>
              <w:top w:val="single" w:sz="7" w:space="0" w:color="000000"/>
              <w:left w:val="single" w:sz="7" w:space="0" w:color="000000"/>
              <w:bottom w:val="single" w:sz="7" w:space="0" w:color="000000"/>
              <w:right w:val="single" w:sz="7" w:space="0" w:color="000000"/>
            </w:tcBorders>
            <w:vAlign w:val="bottom"/>
          </w:tcPr>
          <w:p w14:paraId="33BF3766" w14:textId="77777777" w:rsidR="00BE0D78" w:rsidRPr="008332CE" w:rsidRDefault="00BE0D78" w:rsidP="0041591B">
            <w:pPr>
              <w:pStyle w:val="BodyText-table"/>
            </w:pPr>
          </w:p>
        </w:tc>
      </w:tr>
      <w:tr w:rsidR="003F4A11" w:rsidRPr="008332CE" w14:paraId="6E80F157" w14:textId="77777777" w:rsidTr="00694827">
        <w:trPr>
          <w:trHeight w:val="432"/>
          <w:jc w:val="center"/>
          <w:ins w:id="504" w:author="Author"/>
        </w:trPr>
        <w:tc>
          <w:tcPr>
            <w:tcW w:w="4992" w:type="dxa"/>
            <w:tcBorders>
              <w:top w:val="single" w:sz="7" w:space="0" w:color="000000"/>
              <w:left w:val="single" w:sz="7" w:space="0" w:color="000000"/>
              <w:bottom w:val="single" w:sz="7" w:space="0" w:color="000000"/>
              <w:right w:val="single" w:sz="7" w:space="0" w:color="000000"/>
            </w:tcBorders>
            <w:vAlign w:val="bottom"/>
          </w:tcPr>
          <w:p w14:paraId="3674EE2A" w14:textId="64681396" w:rsidR="003F4A11" w:rsidRPr="008332CE" w:rsidRDefault="003F4A11" w:rsidP="0041591B">
            <w:pPr>
              <w:pStyle w:val="BodyText-table"/>
              <w:rPr>
                <w:ins w:id="505" w:author="Author"/>
              </w:rPr>
            </w:pPr>
            <w:ins w:id="506" w:author="Author">
              <w:r>
                <w:t>(H-309 Health Phys</w:t>
              </w:r>
              <w:r w:rsidR="002D4014">
                <w:t>ics in Radiation Emergencies</w:t>
              </w:r>
            </w:ins>
          </w:p>
        </w:tc>
        <w:tc>
          <w:tcPr>
            <w:tcW w:w="4368" w:type="dxa"/>
            <w:tcBorders>
              <w:top w:val="single" w:sz="7" w:space="0" w:color="000000"/>
              <w:left w:val="single" w:sz="7" w:space="0" w:color="000000"/>
              <w:bottom w:val="single" w:sz="7" w:space="0" w:color="000000"/>
              <w:right w:val="single" w:sz="7" w:space="0" w:color="000000"/>
            </w:tcBorders>
            <w:vAlign w:val="bottom"/>
          </w:tcPr>
          <w:p w14:paraId="3EE190E8" w14:textId="77777777" w:rsidR="003F4A11" w:rsidRPr="008332CE" w:rsidRDefault="003F4A11" w:rsidP="0041591B">
            <w:pPr>
              <w:pStyle w:val="BodyText-table"/>
              <w:rPr>
                <w:ins w:id="507" w:author="Author"/>
              </w:rPr>
            </w:pPr>
          </w:p>
        </w:tc>
      </w:tr>
      <w:tr w:rsidR="003F4A11" w:rsidRPr="008332CE" w14:paraId="32DD3207" w14:textId="77777777" w:rsidTr="00694827">
        <w:trPr>
          <w:trHeight w:val="432"/>
          <w:jc w:val="center"/>
          <w:ins w:id="508" w:author="Author"/>
        </w:trPr>
        <w:tc>
          <w:tcPr>
            <w:tcW w:w="4992" w:type="dxa"/>
            <w:tcBorders>
              <w:top w:val="single" w:sz="7" w:space="0" w:color="000000"/>
              <w:left w:val="single" w:sz="7" w:space="0" w:color="000000"/>
              <w:bottom w:val="single" w:sz="7" w:space="0" w:color="000000"/>
              <w:right w:val="single" w:sz="7" w:space="0" w:color="000000"/>
            </w:tcBorders>
            <w:vAlign w:val="bottom"/>
          </w:tcPr>
          <w:p w14:paraId="52CB8169" w14:textId="2C18453C" w:rsidR="003F4A11" w:rsidRPr="008332CE" w:rsidRDefault="002D4014" w:rsidP="0041591B">
            <w:pPr>
              <w:pStyle w:val="BodyText-table"/>
              <w:rPr>
                <w:ins w:id="509" w:author="Author"/>
              </w:rPr>
            </w:pPr>
            <w:ins w:id="510" w:author="Author">
              <w:r>
                <w:t>(H-107) Introduction to Emergency Preparedness Co</w:t>
              </w:r>
              <w:r w:rsidR="000E7DD8">
                <w:t>urse</w:t>
              </w:r>
            </w:ins>
          </w:p>
        </w:tc>
        <w:tc>
          <w:tcPr>
            <w:tcW w:w="4368" w:type="dxa"/>
            <w:tcBorders>
              <w:top w:val="single" w:sz="7" w:space="0" w:color="000000"/>
              <w:left w:val="single" w:sz="7" w:space="0" w:color="000000"/>
              <w:bottom w:val="single" w:sz="7" w:space="0" w:color="000000"/>
              <w:right w:val="single" w:sz="7" w:space="0" w:color="000000"/>
            </w:tcBorders>
            <w:vAlign w:val="bottom"/>
          </w:tcPr>
          <w:p w14:paraId="64307AA0" w14:textId="77777777" w:rsidR="003F4A11" w:rsidRPr="008332CE" w:rsidRDefault="003F4A11" w:rsidP="0041591B">
            <w:pPr>
              <w:pStyle w:val="BodyText-table"/>
              <w:rPr>
                <w:ins w:id="511" w:author="Author"/>
              </w:rPr>
            </w:pPr>
          </w:p>
        </w:tc>
      </w:tr>
      <w:tr w:rsidR="003F4A11" w:rsidRPr="008332CE" w14:paraId="796CBB6B" w14:textId="77777777" w:rsidTr="00694827">
        <w:trPr>
          <w:trHeight w:val="432"/>
          <w:jc w:val="center"/>
          <w:ins w:id="512" w:author="Author"/>
        </w:trPr>
        <w:tc>
          <w:tcPr>
            <w:tcW w:w="4992" w:type="dxa"/>
            <w:tcBorders>
              <w:top w:val="single" w:sz="7" w:space="0" w:color="000000"/>
              <w:left w:val="single" w:sz="7" w:space="0" w:color="000000"/>
              <w:bottom w:val="single" w:sz="7" w:space="0" w:color="000000"/>
              <w:right w:val="single" w:sz="7" w:space="0" w:color="000000"/>
            </w:tcBorders>
            <w:vAlign w:val="bottom"/>
          </w:tcPr>
          <w:p w14:paraId="2D63E5C4" w14:textId="6C9E8CC2" w:rsidR="003F4A11" w:rsidRPr="008332CE" w:rsidRDefault="000E7DD8" w:rsidP="0041591B">
            <w:pPr>
              <w:pStyle w:val="BodyText-table"/>
              <w:rPr>
                <w:ins w:id="513" w:author="Author"/>
              </w:rPr>
            </w:pPr>
            <w:ins w:id="514" w:author="Author">
              <w:r>
                <w:t>(H-203) Emergency Preparedness Tech</w:t>
              </w:r>
              <w:r w:rsidR="00F36758">
                <w:t>nology</w:t>
              </w:r>
            </w:ins>
          </w:p>
        </w:tc>
        <w:tc>
          <w:tcPr>
            <w:tcW w:w="4368" w:type="dxa"/>
            <w:tcBorders>
              <w:top w:val="single" w:sz="7" w:space="0" w:color="000000"/>
              <w:left w:val="single" w:sz="7" w:space="0" w:color="000000"/>
              <w:bottom w:val="single" w:sz="7" w:space="0" w:color="000000"/>
              <w:right w:val="single" w:sz="7" w:space="0" w:color="000000"/>
            </w:tcBorders>
            <w:vAlign w:val="bottom"/>
          </w:tcPr>
          <w:p w14:paraId="6C72567C" w14:textId="77777777" w:rsidR="003F4A11" w:rsidRPr="008332CE" w:rsidRDefault="003F4A11" w:rsidP="0041591B">
            <w:pPr>
              <w:pStyle w:val="BodyText-table"/>
              <w:rPr>
                <w:ins w:id="515" w:author="Author"/>
              </w:rPr>
            </w:pPr>
          </w:p>
        </w:tc>
      </w:tr>
      <w:tr w:rsidR="00BE0D78" w:rsidRPr="008332CE" w14:paraId="33BF3769" w14:textId="77777777" w:rsidTr="00694827">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14:paraId="33BF3768" w14:textId="54CABA1B" w:rsidR="00BE0D78" w:rsidRPr="00E64F1F" w:rsidRDefault="00BB5589" w:rsidP="0041591B">
            <w:pPr>
              <w:pStyle w:val="BodyText-table"/>
              <w:rPr>
                <w:bCs/>
              </w:rPr>
            </w:pPr>
            <w:r w:rsidRPr="00E64F1F">
              <w:rPr>
                <w:bCs/>
              </w:rPr>
              <w:t xml:space="preserve">B. </w:t>
            </w:r>
            <w:ins w:id="516" w:author="Author">
              <w:r w:rsidR="003F4A11">
                <w:rPr>
                  <w:bCs/>
                </w:rPr>
                <w:t xml:space="preserve">Individual </w:t>
              </w:r>
            </w:ins>
            <w:r w:rsidR="00BE0D78" w:rsidRPr="00E64F1F">
              <w:rPr>
                <w:bCs/>
              </w:rPr>
              <w:t xml:space="preserve">Study </w:t>
            </w:r>
            <w:ins w:id="517" w:author="Author">
              <w:r w:rsidR="003F4A11">
                <w:rPr>
                  <w:bCs/>
                </w:rPr>
                <w:t>Activities</w:t>
              </w:r>
            </w:ins>
          </w:p>
        </w:tc>
      </w:tr>
      <w:tr w:rsidR="00BE0D78" w:rsidRPr="008332CE" w14:paraId="33BF376C" w14:textId="77777777" w:rsidTr="0041591B">
        <w:trPr>
          <w:trHeight w:val="595"/>
          <w:jc w:val="center"/>
        </w:trPr>
        <w:tc>
          <w:tcPr>
            <w:tcW w:w="4992" w:type="dxa"/>
            <w:tcBorders>
              <w:top w:val="single" w:sz="7" w:space="0" w:color="000000"/>
              <w:left w:val="single" w:sz="7" w:space="0" w:color="000000"/>
              <w:bottom w:val="single" w:sz="7" w:space="0" w:color="000000"/>
              <w:right w:val="single" w:sz="7" w:space="0" w:color="000000"/>
            </w:tcBorders>
            <w:vAlign w:val="bottom"/>
          </w:tcPr>
          <w:p w14:paraId="33BF376A" w14:textId="70FECD06" w:rsidR="00BE0D78" w:rsidRPr="008332CE" w:rsidRDefault="00BE0D78" w:rsidP="0041591B">
            <w:pPr>
              <w:pStyle w:val="BodyText-table"/>
            </w:pPr>
            <w:r w:rsidRPr="008332CE">
              <w:t>(SG-EP-1) Code of Federal Regulations for Emergency Preparedness Inspectors</w:t>
            </w:r>
          </w:p>
        </w:tc>
        <w:tc>
          <w:tcPr>
            <w:tcW w:w="4368" w:type="dxa"/>
            <w:tcBorders>
              <w:top w:val="single" w:sz="7" w:space="0" w:color="000000"/>
              <w:left w:val="single" w:sz="7" w:space="0" w:color="000000"/>
              <w:bottom w:val="single" w:sz="7" w:space="0" w:color="000000"/>
              <w:right w:val="single" w:sz="7" w:space="0" w:color="000000"/>
            </w:tcBorders>
            <w:vAlign w:val="bottom"/>
          </w:tcPr>
          <w:p w14:paraId="33BF376B" w14:textId="77777777" w:rsidR="00BE0D78" w:rsidRPr="008332CE" w:rsidRDefault="00BE0D78" w:rsidP="0041591B">
            <w:pPr>
              <w:pStyle w:val="BodyText-table"/>
            </w:pPr>
          </w:p>
        </w:tc>
      </w:tr>
      <w:tr w:rsidR="00BE0D78" w:rsidRPr="008332CE" w14:paraId="33BF3770" w14:textId="77777777"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14:paraId="33BF376E" w14:textId="32E7077F" w:rsidR="00BE0D78" w:rsidRPr="008332CE" w:rsidRDefault="00BE0D78" w:rsidP="0041591B">
            <w:pPr>
              <w:pStyle w:val="BodyText-table"/>
            </w:pPr>
            <w:r w:rsidRPr="008332CE">
              <w:t>(SG-EP-2) Preparation and Evaluation of Radiological Emergency Plans</w:t>
            </w:r>
          </w:p>
        </w:tc>
        <w:tc>
          <w:tcPr>
            <w:tcW w:w="4368" w:type="dxa"/>
            <w:tcBorders>
              <w:top w:val="single" w:sz="7" w:space="0" w:color="000000"/>
              <w:left w:val="single" w:sz="7" w:space="0" w:color="000000"/>
              <w:bottom w:val="single" w:sz="7" w:space="0" w:color="000000"/>
              <w:right w:val="single" w:sz="7" w:space="0" w:color="000000"/>
            </w:tcBorders>
            <w:vAlign w:val="bottom"/>
          </w:tcPr>
          <w:p w14:paraId="33BF376F" w14:textId="77777777" w:rsidR="00BE0D78" w:rsidRPr="008332CE" w:rsidRDefault="00BE0D78" w:rsidP="0041591B">
            <w:pPr>
              <w:pStyle w:val="BodyText-table"/>
            </w:pPr>
          </w:p>
        </w:tc>
      </w:tr>
      <w:tr w:rsidR="00BE0D78" w:rsidRPr="008332CE" w14:paraId="33BF3773" w14:textId="77777777"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14:paraId="33BF3771" w14:textId="4826FF2D" w:rsidR="00BE0D78" w:rsidRPr="008332CE" w:rsidRDefault="00BE0D78" w:rsidP="0041591B">
            <w:pPr>
              <w:pStyle w:val="BodyText-table"/>
            </w:pPr>
            <w:r w:rsidRPr="008332CE">
              <w:t>(SG-EP-3) Manual of Protection Action Guides and Protective Actions for Nuclear Incidents</w:t>
            </w:r>
          </w:p>
        </w:tc>
        <w:tc>
          <w:tcPr>
            <w:tcW w:w="4368" w:type="dxa"/>
            <w:tcBorders>
              <w:top w:val="single" w:sz="7" w:space="0" w:color="000000"/>
              <w:left w:val="single" w:sz="7" w:space="0" w:color="000000"/>
              <w:bottom w:val="single" w:sz="7" w:space="0" w:color="000000"/>
              <w:right w:val="single" w:sz="7" w:space="0" w:color="000000"/>
            </w:tcBorders>
            <w:vAlign w:val="bottom"/>
          </w:tcPr>
          <w:p w14:paraId="33BF3772" w14:textId="77777777" w:rsidR="00BE0D78" w:rsidRPr="008332CE" w:rsidRDefault="00BE0D78" w:rsidP="0041591B">
            <w:pPr>
              <w:pStyle w:val="BodyText-table"/>
            </w:pPr>
          </w:p>
        </w:tc>
      </w:tr>
      <w:tr w:rsidR="00BE0D78" w:rsidRPr="008332CE" w14:paraId="33BF3775" w14:textId="77777777" w:rsidTr="00694827">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14:paraId="33BF3774" w14:textId="0E88B743" w:rsidR="00BE0D78" w:rsidRPr="00E64F1F" w:rsidRDefault="00BB5589" w:rsidP="0041591B">
            <w:pPr>
              <w:pStyle w:val="BodyText-table"/>
              <w:rPr>
                <w:bCs/>
              </w:rPr>
            </w:pPr>
            <w:r w:rsidRPr="00E64F1F">
              <w:rPr>
                <w:bCs/>
              </w:rPr>
              <w:t xml:space="preserve">C. </w:t>
            </w:r>
            <w:r w:rsidR="00BE0D78" w:rsidRPr="00E64F1F">
              <w:rPr>
                <w:bCs/>
              </w:rPr>
              <w:t>On-the-Job Activities</w:t>
            </w:r>
          </w:p>
        </w:tc>
      </w:tr>
      <w:tr w:rsidR="00B13D45" w:rsidRPr="008332CE" w14:paraId="33BF3778" w14:textId="77777777"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14:paraId="33BF3776" w14:textId="20E0B2EB" w:rsidR="00B13D45" w:rsidRPr="008332CE" w:rsidRDefault="00B13D45" w:rsidP="0041591B">
            <w:pPr>
              <w:pStyle w:val="BodyText-table"/>
            </w:pPr>
            <w:ins w:id="518" w:author="Author">
              <w:r w:rsidRPr="008332CE">
                <w:t>(OJT-EP-</w:t>
              </w:r>
              <w:r>
                <w:t>1</w:t>
              </w:r>
              <w:r w:rsidRPr="008332CE">
                <w:t>)</w:t>
              </w:r>
              <w:r>
                <w:t xml:space="preserve"> Licensee</w:t>
              </w:r>
              <w:r w:rsidRPr="008332CE">
                <w:t xml:space="preserve"> Emergency Plan </w:t>
              </w:r>
              <w:r>
                <w:t>Documents</w:t>
              </w:r>
            </w:ins>
          </w:p>
        </w:tc>
        <w:tc>
          <w:tcPr>
            <w:tcW w:w="4368" w:type="dxa"/>
            <w:tcBorders>
              <w:top w:val="single" w:sz="7" w:space="0" w:color="000000"/>
              <w:left w:val="single" w:sz="7" w:space="0" w:color="000000"/>
              <w:bottom w:val="single" w:sz="7" w:space="0" w:color="000000"/>
              <w:right w:val="single" w:sz="7" w:space="0" w:color="000000"/>
            </w:tcBorders>
            <w:vAlign w:val="bottom"/>
          </w:tcPr>
          <w:p w14:paraId="33BF3777" w14:textId="77777777" w:rsidR="00B13D45" w:rsidRPr="008332CE" w:rsidRDefault="00B13D45" w:rsidP="0041591B">
            <w:pPr>
              <w:pStyle w:val="BodyText-table"/>
            </w:pPr>
          </w:p>
        </w:tc>
      </w:tr>
      <w:tr w:rsidR="00B13D45" w:rsidRPr="008332CE" w14:paraId="33BF377B" w14:textId="77777777"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14:paraId="33BF3779" w14:textId="3B9AA7F4" w:rsidR="00B13D45" w:rsidRPr="008332CE" w:rsidRDefault="00B13D45" w:rsidP="0041591B">
            <w:pPr>
              <w:pStyle w:val="BodyText-table"/>
            </w:pPr>
            <w:ins w:id="519" w:author="Author">
              <w:r w:rsidRPr="008332CE">
                <w:t>(OJT-EP-</w:t>
              </w:r>
              <w:r>
                <w:t>2</w:t>
              </w:r>
              <w:r w:rsidRPr="008332CE">
                <w:t>) Emergency Action Level and Emergency Plan Changes</w:t>
              </w:r>
            </w:ins>
          </w:p>
        </w:tc>
        <w:tc>
          <w:tcPr>
            <w:tcW w:w="4368" w:type="dxa"/>
            <w:tcBorders>
              <w:top w:val="single" w:sz="7" w:space="0" w:color="000000"/>
              <w:left w:val="single" w:sz="7" w:space="0" w:color="000000"/>
              <w:bottom w:val="single" w:sz="7" w:space="0" w:color="000000"/>
              <w:right w:val="single" w:sz="7" w:space="0" w:color="000000"/>
            </w:tcBorders>
            <w:vAlign w:val="bottom"/>
          </w:tcPr>
          <w:p w14:paraId="33BF377A" w14:textId="77777777" w:rsidR="00B13D45" w:rsidRPr="008332CE" w:rsidRDefault="00B13D45" w:rsidP="0041591B">
            <w:pPr>
              <w:pStyle w:val="BodyText-table"/>
            </w:pPr>
          </w:p>
        </w:tc>
      </w:tr>
      <w:tr w:rsidR="00B13D45" w:rsidRPr="008332CE" w14:paraId="33BF377E" w14:textId="77777777"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14:paraId="33BF377C" w14:textId="7C4D0E9C" w:rsidR="00B13D45" w:rsidRPr="008332CE" w:rsidRDefault="00B13D45" w:rsidP="0041591B">
            <w:pPr>
              <w:pStyle w:val="BodyText-table"/>
            </w:pPr>
            <w:ins w:id="520" w:author="Author">
              <w:r w:rsidRPr="008332CE">
                <w:t>(OJT-EP-</w:t>
              </w:r>
              <w:r>
                <w:t>3</w:t>
              </w:r>
              <w:r w:rsidRPr="008332CE">
                <w:t>) Emergency Drill/Exercise Evaluation</w:t>
              </w:r>
            </w:ins>
          </w:p>
        </w:tc>
        <w:tc>
          <w:tcPr>
            <w:tcW w:w="4368" w:type="dxa"/>
            <w:tcBorders>
              <w:top w:val="single" w:sz="7" w:space="0" w:color="000000"/>
              <w:left w:val="single" w:sz="7" w:space="0" w:color="000000"/>
              <w:bottom w:val="single" w:sz="7" w:space="0" w:color="000000"/>
              <w:right w:val="single" w:sz="7" w:space="0" w:color="000000"/>
            </w:tcBorders>
            <w:vAlign w:val="bottom"/>
          </w:tcPr>
          <w:p w14:paraId="33BF377D" w14:textId="77777777" w:rsidR="00B13D45" w:rsidRPr="008332CE" w:rsidRDefault="00B13D45" w:rsidP="0041591B">
            <w:pPr>
              <w:pStyle w:val="BodyText-table"/>
            </w:pPr>
          </w:p>
        </w:tc>
      </w:tr>
      <w:tr w:rsidR="00B13D45" w:rsidRPr="008332CE" w14:paraId="77167B75" w14:textId="77777777" w:rsidTr="00A12E2B">
        <w:trPr>
          <w:trHeight w:val="432"/>
          <w:jc w:val="center"/>
          <w:ins w:id="521" w:author="Author"/>
        </w:trPr>
        <w:tc>
          <w:tcPr>
            <w:tcW w:w="4992" w:type="dxa"/>
            <w:tcBorders>
              <w:top w:val="single" w:sz="7" w:space="0" w:color="000000"/>
              <w:left w:val="single" w:sz="7" w:space="0" w:color="000000"/>
              <w:bottom w:val="single" w:sz="7" w:space="0" w:color="000000"/>
              <w:right w:val="single" w:sz="7" w:space="0" w:color="000000"/>
            </w:tcBorders>
            <w:vAlign w:val="bottom"/>
          </w:tcPr>
          <w:p w14:paraId="0D823A1C" w14:textId="0B619531" w:rsidR="00B13D45" w:rsidRPr="008332CE" w:rsidRDefault="00B13D45" w:rsidP="0041591B">
            <w:pPr>
              <w:pStyle w:val="BodyText-table"/>
              <w:rPr>
                <w:ins w:id="522" w:author="Author"/>
              </w:rPr>
            </w:pPr>
            <w:ins w:id="523" w:author="Author">
              <w:r w:rsidRPr="008332CE">
                <w:t>(OJT-EP-</w:t>
              </w:r>
              <w:r>
                <w:t>4</w:t>
              </w:r>
              <w:r w:rsidRPr="008332CE">
                <w:t>) Corrective Actions for Emergency Preparedness Weaknesses</w:t>
              </w:r>
            </w:ins>
          </w:p>
        </w:tc>
        <w:tc>
          <w:tcPr>
            <w:tcW w:w="4368" w:type="dxa"/>
            <w:tcBorders>
              <w:top w:val="single" w:sz="7" w:space="0" w:color="000000"/>
              <w:left w:val="single" w:sz="7" w:space="0" w:color="000000"/>
              <w:bottom w:val="single" w:sz="7" w:space="0" w:color="000000"/>
              <w:right w:val="single" w:sz="7" w:space="0" w:color="000000"/>
            </w:tcBorders>
            <w:vAlign w:val="bottom"/>
          </w:tcPr>
          <w:p w14:paraId="57FBEF41" w14:textId="77777777" w:rsidR="00B13D45" w:rsidRPr="008332CE" w:rsidRDefault="00B13D45" w:rsidP="0041591B">
            <w:pPr>
              <w:pStyle w:val="BodyText-table"/>
              <w:rPr>
                <w:ins w:id="524" w:author="Author"/>
              </w:rPr>
            </w:pPr>
          </w:p>
        </w:tc>
      </w:tr>
    </w:tbl>
    <w:p w14:paraId="515E9A7B" w14:textId="77777777" w:rsidR="001A4B1C" w:rsidRPr="008332CE" w:rsidRDefault="001A4B1C" w:rsidP="0041591B">
      <w:pPr>
        <w:pStyle w:val="Signatureline"/>
      </w:pPr>
      <w:r w:rsidRPr="008332CE">
        <w:t>Supervisor’s Signature: ________________________________ Date: _____________</w:t>
      </w:r>
    </w:p>
    <w:p w14:paraId="35594B4F" w14:textId="77777777" w:rsidR="001A4B1C" w:rsidRPr="008332CE" w:rsidRDefault="001A4B1C" w:rsidP="001A4B1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33BF3787" w14:textId="05B0808C" w:rsidR="00BE0D78" w:rsidRPr="008332CE" w:rsidRDefault="00BE0D78" w:rsidP="00A4407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cs="Arial"/>
          <w:sz w:val="22"/>
          <w:szCs w:val="22"/>
        </w:rPr>
        <w:sectPr w:rsidR="00BE0D78" w:rsidRPr="008332CE" w:rsidSect="00213767">
          <w:headerReference w:type="even" r:id="rId35"/>
          <w:footerReference w:type="even" r:id="rId36"/>
          <w:headerReference w:type="first" r:id="rId37"/>
          <w:footerReference w:type="first" r:id="rId38"/>
          <w:pgSz w:w="12240" w:h="15840" w:code="1"/>
          <w:pgMar w:top="1440" w:right="1440" w:bottom="1440" w:left="1440" w:header="720" w:footer="720" w:gutter="0"/>
          <w:cols w:space="720"/>
          <w:docGrid w:linePitch="326"/>
        </w:sectPr>
      </w:pPr>
    </w:p>
    <w:p w14:paraId="33BF378A" w14:textId="0D3A5035" w:rsidR="00D70531" w:rsidRPr="00562EA4" w:rsidRDefault="00A540D0" w:rsidP="00A540D0">
      <w:pPr>
        <w:pStyle w:val="attachmenttitle"/>
      </w:pPr>
      <w:bookmarkStart w:id="543" w:name="_Toc167969825"/>
      <w:r>
        <w:lastRenderedPageBreak/>
        <w:t xml:space="preserve">Attachment 1: </w:t>
      </w:r>
      <w:r w:rsidR="00D70531" w:rsidRPr="00562EA4">
        <w:t>Revision History for IMC 1247 Appendix C-3</w:t>
      </w:r>
      <w:bookmarkEnd w:id="543"/>
    </w:p>
    <w:tbl>
      <w:tblPr>
        <w:tblStyle w:val="IM"/>
        <w:tblW w:w="12345" w:type="dxa"/>
        <w:tblLayout w:type="fixed"/>
        <w:tblLook w:val="0000" w:firstRow="0" w:lastRow="0" w:firstColumn="0" w:lastColumn="0" w:noHBand="0" w:noVBand="0"/>
      </w:tblPr>
      <w:tblGrid>
        <w:gridCol w:w="1435"/>
        <w:gridCol w:w="1710"/>
        <w:gridCol w:w="5040"/>
        <w:gridCol w:w="1800"/>
        <w:gridCol w:w="2360"/>
      </w:tblGrid>
      <w:tr w:rsidR="0022769A" w:rsidRPr="008332CE" w14:paraId="33BF3796" w14:textId="77777777" w:rsidTr="00A63E85">
        <w:tc>
          <w:tcPr>
            <w:tcW w:w="1435" w:type="dxa"/>
          </w:tcPr>
          <w:p w14:paraId="33BF378E" w14:textId="77777777" w:rsidR="0022769A" w:rsidRPr="008332CE" w:rsidRDefault="0022769A" w:rsidP="00E64ECE">
            <w:pPr>
              <w:pStyle w:val="BodyText-table"/>
            </w:pPr>
            <w:r w:rsidRPr="008332CE">
              <w:t>Commitment Tracking Number</w:t>
            </w:r>
          </w:p>
        </w:tc>
        <w:tc>
          <w:tcPr>
            <w:tcW w:w="1710" w:type="dxa"/>
          </w:tcPr>
          <w:p w14:paraId="33BF378F" w14:textId="3C7DAFEF" w:rsidR="0022769A" w:rsidRDefault="0022769A" w:rsidP="00E64ECE">
            <w:pPr>
              <w:pStyle w:val="BodyText-table"/>
            </w:pPr>
            <w:r>
              <w:t>Accession Number</w:t>
            </w:r>
          </w:p>
          <w:p w14:paraId="33BF3790" w14:textId="3CD334F9" w:rsidR="0022769A" w:rsidRDefault="0022769A" w:rsidP="00E64ECE">
            <w:pPr>
              <w:pStyle w:val="BodyText-table"/>
            </w:pPr>
            <w:r>
              <w:t>Issue Date</w:t>
            </w:r>
          </w:p>
          <w:p w14:paraId="33BF3791" w14:textId="77777777" w:rsidR="0022769A" w:rsidRPr="008332CE" w:rsidRDefault="0022769A" w:rsidP="00E64ECE">
            <w:pPr>
              <w:pStyle w:val="BodyText-table"/>
            </w:pPr>
            <w:r>
              <w:t xml:space="preserve">Change Notice </w:t>
            </w:r>
          </w:p>
        </w:tc>
        <w:tc>
          <w:tcPr>
            <w:tcW w:w="5040" w:type="dxa"/>
          </w:tcPr>
          <w:p w14:paraId="33BF3792" w14:textId="77777777" w:rsidR="0022769A" w:rsidRPr="008332CE" w:rsidRDefault="0022769A" w:rsidP="00E64ECE">
            <w:pPr>
              <w:pStyle w:val="BodyText-table"/>
            </w:pPr>
            <w:r w:rsidRPr="008332CE">
              <w:t>Description of Change</w:t>
            </w:r>
          </w:p>
        </w:tc>
        <w:tc>
          <w:tcPr>
            <w:tcW w:w="1800" w:type="dxa"/>
          </w:tcPr>
          <w:p w14:paraId="33BF3793" w14:textId="0DA4036F" w:rsidR="0022769A" w:rsidRDefault="0022769A" w:rsidP="00E64ECE">
            <w:pPr>
              <w:pStyle w:val="BodyText-table"/>
            </w:pPr>
            <w:r>
              <w:t>Description of Training Required and Completion Date</w:t>
            </w:r>
          </w:p>
          <w:p w14:paraId="33BF3794" w14:textId="77777777" w:rsidR="0022769A" w:rsidRPr="008332CE" w:rsidRDefault="0022769A" w:rsidP="00E64ECE">
            <w:pPr>
              <w:pStyle w:val="BodyText-table"/>
            </w:pPr>
          </w:p>
        </w:tc>
        <w:tc>
          <w:tcPr>
            <w:tcW w:w="2360" w:type="dxa"/>
          </w:tcPr>
          <w:p w14:paraId="0ACA9520" w14:textId="77777777" w:rsidR="00A63E85" w:rsidRDefault="00A63E85" w:rsidP="00A63E85">
            <w:pPr>
              <w:pStyle w:val="BodyText-table"/>
            </w:pPr>
            <w:r>
              <w:t>Comment Resolution and Closed Feedback Form Accession Number</w:t>
            </w:r>
          </w:p>
          <w:p w14:paraId="33BF3795" w14:textId="18C7B037" w:rsidR="0022769A" w:rsidRPr="008332CE" w:rsidRDefault="00A63E85" w:rsidP="00A63E85">
            <w:pPr>
              <w:pStyle w:val="BodyText-table"/>
            </w:pPr>
            <w:r>
              <w:t>(Pre-Decisional Non-Public Information)</w:t>
            </w:r>
          </w:p>
        </w:tc>
      </w:tr>
      <w:tr w:rsidR="0022769A" w:rsidRPr="008332CE" w14:paraId="33BF379F" w14:textId="77777777" w:rsidTr="00A63E85">
        <w:trPr>
          <w:tblHeader w:val="0"/>
        </w:trPr>
        <w:tc>
          <w:tcPr>
            <w:tcW w:w="1435" w:type="dxa"/>
          </w:tcPr>
          <w:p w14:paraId="33BF3797" w14:textId="77777777" w:rsidR="0022769A" w:rsidRPr="008332CE" w:rsidRDefault="0022769A" w:rsidP="00E64ECE">
            <w:pPr>
              <w:pStyle w:val="BodyText-table"/>
            </w:pPr>
            <w:r w:rsidRPr="008332CE">
              <w:t>N/A</w:t>
            </w:r>
          </w:p>
        </w:tc>
        <w:tc>
          <w:tcPr>
            <w:tcW w:w="1710" w:type="dxa"/>
          </w:tcPr>
          <w:p w14:paraId="33BF3798" w14:textId="77777777" w:rsidR="0022769A" w:rsidRPr="008332CE" w:rsidRDefault="0022769A" w:rsidP="00E64ECE">
            <w:pPr>
              <w:pStyle w:val="BodyText-table"/>
            </w:pPr>
            <w:r w:rsidRPr="008332CE">
              <w:t>02/18/09</w:t>
            </w:r>
          </w:p>
          <w:p w14:paraId="33BF3799" w14:textId="77777777" w:rsidR="0022769A" w:rsidRPr="008332CE" w:rsidRDefault="0022769A" w:rsidP="00E64ECE">
            <w:pPr>
              <w:pStyle w:val="BodyText-table"/>
            </w:pPr>
            <w:r w:rsidRPr="008332CE">
              <w:t>CN 09-006</w:t>
            </w:r>
          </w:p>
        </w:tc>
        <w:tc>
          <w:tcPr>
            <w:tcW w:w="5040" w:type="dxa"/>
          </w:tcPr>
          <w:p w14:paraId="33BF379A" w14:textId="77777777" w:rsidR="0022769A" w:rsidRPr="008332CE" w:rsidRDefault="0022769A" w:rsidP="00E64ECE">
            <w:pPr>
              <w:pStyle w:val="BodyText-table"/>
            </w:pPr>
            <w:r w:rsidRPr="008332CE">
              <w:t>Researched commitments for 4 years and found none.</w:t>
            </w:r>
          </w:p>
          <w:p w14:paraId="33BF379B" w14:textId="77777777" w:rsidR="0022769A" w:rsidRPr="008332CE" w:rsidRDefault="0022769A" w:rsidP="00E64ECE">
            <w:pPr>
              <w:pStyle w:val="BodyText-table"/>
            </w:pPr>
          </w:p>
          <w:p w14:paraId="33BF379C" w14:textId="5FB4F87E" w:rsidR="0022769A" w:rsidRPr="008332CE" w:rsidRDefault="0022769A" w:rsidP="00E64ECE">
            <w:pPr>
              <w:pStyle w:val="BodyText-table"/>
            </w:pPr>
            <w:r w:rsidRPr="008332CE">
              <w:t xml:space="preserve">New </w:t>
            </w:r>
            <w:r w:rsidR="004F74F9">
              <w:t>IMC</w:t>
            </w:r>
            <w:r w:rsidRPr="008332CE">
              <w:t xml:space="preserve"> to specify qualification requirements for NRC fuel facility operations, health physics, emergency preparedness, security, material control and accounting, and construction inspectors.</w:t>
            </w:r>
          </w:p>
        </w:tc>
        <w:tc>
          <w:tcPr>
            <w:tcW w:w="1800" w:type="dxa"/>
          </w:tcPr>
          <w:p w14:paraId="33BF379D" w14:textId="77777777" w:rsidR="0022769A" w:rsidRPr="008332CE" w:rsidRDefault="0022769A" w:rsidP="00E64ECE">
            <w:pPr>
              <w:pStyle w:val="BodyText-table"/>
            </w:pPr>
            <w:r w:rsidRPr="008332CE">
              <w:t>N/A</w:t>
            </w:r>
          </w:p>
        </w:tc>
        <w:tc>
          <w:tcPr>
            <w:tcW w:w="2360" w:type="dxa"/>
          </w:tcPr>
          <w:p w14:paraId="33BF379E" w14:textId="77777777" w:rsidR="0022769A" w:rsidRPr="008332CE" w:rsidRDefault="0022769A" w:rsidP="00E64ECE">
            <w:pPr>
              <w:pStyle w:val="BodyText-table"/>
            </w:pPr>
            <w:r w:rsidRPr="008332CE">
              <w:t>ML090400917</w:t>
            </w:r>
          </w:p>
        </w:tc>
      </w:tr>
      <w:tr w:rsidR="00D31E60" w:rsidRPr="00D31E60" w14:paraId="33BF37A7" w14:textId="77777777" w:rsidTr="00A63E85">
        <w:trPr>
          <w:tblHeader w:val="0"/>
        </w:trPr>
        <w:tc>
          <w:tcPr>
            <w:tcW w:w="1435" w:type="dxa"/>
          </w:tcPr>
          <w:p w14:paraId="33BF37A0" w14:textId="77777777" w:rsidR="0022769A" w:rsidRPr="00D31E60" w:rsidRDefault="0022769A" w:rsidP="00E64ECE">
            <w:pPr>
              <w:pStyle w:val="BodyText-table"/>
            </w:pPr>
            <w:r w:rsidRPr="00D31E60">
              <w:t>N/A</w:t>
            </w:r>
          </w:p>
        </w:tc>
        <w:tc>
          <w:tcPr>
            <w:tcW w:w="1710" w:type="dxa"/>
          </w:tcPr>
          <w:p w14:paraId="33BF37A1" w14:textId="77777777" w:rsidR="0022769A" w:rsidRPr="00D31E60" w:rsidRDefault="0022769A" w:rsidP="00E64ECE">
            <w:pPr>
              <w:pStyle w:val="BodyText-table"/>
            </w:pPr>
            <w:r w:rsidRPr="00D31E60">
              <w:t>ML13217A219</w:t>
            </w:r>
          </w:p>
          <w:p w14:paraId="33BF37A2" w14:textId="77777777" w:rsidR="0022769A" w:rsidRPr="00D31E60" w:rsidRDefault="00591060" w:rsidP="00E64ECE">
            <w:pPr>
              <w:pStyle w:val="BodyText-table"/>
            </w:pPr>
            <w:r w:rsidRPr="00D31E60">
              <w:t>06/11/14</w:t>
            </w:r>
          </w:p>
          <w:p w14:paraId="33BF37A3" w14:textId="77777777" w:rsidR="0022769A" w:rsidRPr="00D31E60" w:rsidRDefault="0022769A" w:rsidP="00E64ECE">
            <w:pPr>
              <w:pStyle w:val="BodyText-table"/>
            </w:pPr>
            <w:r w:rsidRPr="00D31E60">
              <w:t xml:space="preserve">CN </w:t>
            </w:r>
            <w:r w:rsidR="00591060" w:rsidRPr="00D31E60">
              <w:t>14-012</w:t>
            </w:r>
          </w:p>
        </w:tc>
        <w:tc>
          <w:tcPr>
            <w:tcW w:w="5040" w:type="dxa"/>
          </w:tcPr>
          <w:p w14:paraId="33BF37A4" w14:textId="77777777" w:rsidR="0022769A" w:rsidRPr="00D31E60" w:rsidRDefault="0022769A" w:rsidP="00E64ECE">
            <w:pPr>
              <w:pStyle w:val="BodyText-table"/>
            </w:pPr>
            <w:r w:rsidRPr="00D31E60">
              <w:t>This document has been revised to update the refresher training req</w:t>
            </w:r>
            <w:r w:rsidR="00380068" w:rsidRPr="00D31E60">
              <w:t>uirements. Some of the training is</w:t>
            </w:r>
            <w:r w:rsidRPr="00D31E60">
              <w:t xml:space="preserve"> no longer available. 16 hours of Refresher Technical Training seminar has been added as a Refresher training requirement.</w:t>
            </w:r>
          </w:p>
        </w:tc>
        <w:tc>
          <w:tcPr>
            <w:tcW w:w="1800" w:type="dxa"/>
          </w:tcPr>
          <w:p w14:paraId="33BF37A5" w14:textId="77777777" w:rsidR="0022769A" w:rsidRPr="00D31E60" w:rsidRDefault="0022769A" w:rsidP="00E64ECE">
            <w:pPr>
              <w:pStyle w:val="BodyText-table"/>
            </w:pPr>
            <w:r w:rsidRPr="00D31E60">
              <w:t>None</w:t>
            </w:r>
          </w:p>
        </w:tc>
        <w:tc>
          <w:tcPr>
            <w:tcW w:w="2360" w:type="dxa"/>
          </w:tcPr>
          <w:p w14:paraId="33BF37A6" w14:textId="77777777" w:rsidR="0022769A" w:rsidRPr="00D31E60" w:rsidRDefault="00522082" w:rsidP="00E64ECE">
            <w:pPr>
              <w:pStyle w:val="BodyText-table"/>
            </w:pPr>
            <w:r w:rsidRPr="00D31E60">
              <w:t>ML14084A481</w:t>
            </w:r>
          </w:p>
        </w:tc>
      </w:tr>
      <w:tr w:rsidR="006B1609" w:rsidRPr="00D31E60" w14:paraId="1F412622" w14:textId="77777777" w:rsidTr="00A63E85">
        <w:trPr>
          <w:tblHeader w:val="0"/>
        </w:trPr>
        <w:tc>
          <w:tcPr>
            <w:tcW w:w="1435" w:type="dxa"/>
          </w:tcPr>
          <w:p w14:paraId="399C2AF8" w14:textId="77777777" w:rsidR="006B1609" w:rsidRPr="00D31E60" w:rsidRDefault="006B1609" w:rsidP="00E64ECE">
            <w:pPr>
              <w:pStyle w:val="BodyText-table"/>
              <w:rPr>
                <w:rFonts w:cs="Arial"/>
              </w:rPr>
            </w:pPr>
          </w:p>
        </w:tc>
        <w:tc>
          <w:tcPr>
            <w:tcW w:w="1710" w:type="dxa"/>
          </w:tcPr>
          <w:p w14:paraId="71AAE2D5" w14:textId="77777777" w:rsidR="006B1609" w:rsidRDefault="001944F3" w:rsidP="00E64ECE">
            <w:pPr>
              <w:pStyle w:val="BodyText-table"/>
              <w:rPr>
                <w:rFonts w:cs="Arial"/>
              </w:rPr>
            </w:pPr>
            <w:r>
              <w:rPr>
                <w:rFonts w:cs="Arial"/>
              </w:rPr>
              <w:t>ML</w:t>
            </w:r>
            <w:r w:rsidR="004F29C5">
              <w:rPr>
                <w:rFonts w:cs="Arial"/>
              </w:rPr>
              <w:t>24082A162</w:t>
            </w:r>
          </w:p>
          <w:p w14:paraId="1FA7A0BC" w14:textId="255F74F3" w:rsidR="004F74F9" w:rsidRDefault="00EE5BAB" w:rsidP="00E64ECE">
            <w:pPr>
              <w:pStyle w:val="BodyText-table"/>
              <w:rPr>
                <w:rFonts w:cs="Arial"/>
              </w:rPr>
            </w:pPr>
            <w:r>
              <w:rPr>
                <w:rFonts w:cs="Arial"/>
              </w:rPr>
              <w:t>07/24/24</w:t>
            </w:r>
          </w:p>
          <w:p w14:paraId="3729452F" w14:textId="1F14051E" w:rsidR="004F74F9" w:rsidRPr="00D31E60" w:rsidRDefault="004F74F9" w:rsidP="00E64ECE">
            <w:pPr>
              <w:pStyle w:val="BodyText-table"/>
              <w:rPr>
                <w:rFonts w:cs="Arial"/>
              </w:rPr>
            </w:pPr>
            <w:r>
              <w:rPr>
                <w:rFonts w:cs="Arial"/>
              </w:rPr>
              <w:t xml:space="preserve">CN </w:t>
            </w:r>
            <w:r w:rsidR="00067B1A">
              <w:rPr>
                <w:rFonts w:cs="Arial"/>
              </w:rPr>
              <w:t>24-021</w:t>
            </w:r>
          </w:p>
        </w:tc>
        <w:tc>
          <w:tcPr>
            <w:tcW w:w="5040" w:type="dxa"/>
          </w:tcPr>
          <w:p w14:paraId="454FF4CA" w14:textId="0F27F279" w:rsidR="006B1609" w:rsidRPr="00D31E60" w:rsidRDefault="003D2385" w:rsidP="00E64ECE">
            <w:pPr>
              <w:pStyle w:val="BodyText-table"/>
              <w:rPr>
                <w:rFonts w:cs="Arial"/>
              </w:rPr>
            </w:pPr>
            <w:r w:rsidRPr="00E64C10">
              <w:rPr>
                <w:rFonts w:cs="Arial"/>
                <w:color w:val="000000" w:themeColor="text1"/>
              </w:rPr>
              <w:t>Revised to update training courses, references, evaluation criteria, and tasks for many SGs and OJTs. Updated for current IMC formatting requirements</w:t>
            </w:r>
            <w:r w:rsidR="009E46CE">
              <w:rPr>
                <w:rFonts w:cs="Arial"/>
                <w:color w:val="000000" w:themeColor="text1"/>
              </w:rPr>
              <w:t>.</w:t>
            </w:r>
          </w:p>
        </w:tc>
        <w:tc>
          <w:tcPr>
            <w:tcW w:w="1800" w:type="dxa"/>
          </w:tcPr>
          <w:p w14:paraId="276EC59F" w14:textId="4A8DEFF6" w:rsidR="006B1609" w:rsidRPr="00D31E60" w:rsidRDefault="003D2385" w:rsidP="00E64ECE">
            <w:pPr>
              <w:pStyle w:val="BodyText-table"/>
              <w:rPr>
                <w:rFonts w:cs="Arial"/>
              </w:rPr>
            </w:pPr>
            <w:r>
              <w:rPr>
                <w:rFonts w:cs="Arial"/>
              </w:rPr>
              <w:t>None</w:t>
            </w:r>
          </w:p>
        </w:tc>
        <w:tc>
          <w:tcPr>
            <w:tcW w:w="2360" w:type="dxa"/>
          </w:tcPr>
          <w:p w14:paraId="5FA02F3D" w14:textId="768FEB98" w:rsidR="006B1609" w:rsidRPr="00D31E60" w:rsidRDefault="004F29C5" w:rsidP="00E64ECE">
            <w:pPr>
              <w:pStyle w:val="BodyText-table"/>
              <w:rPr>
                <w:rFonts w:cs="Arial"/>
              </w:rPr>
            </w:pPr>
            <w:r>
              <w:rPr>
                <w:rFonts w:cs="Arial"/>
              </w:rPr>
              <w:t>N/A</w:t>
            </w:r>
          </w:p>
        </w:tc>
      </w:tr>
    </w:tbl>
    <w:p w14:paraId="33BF37A8" w14:textId="77777777" w:rsidR="00BE0D78" w:rsidRPr="008332CE" w:rsidRDefault="00BE0D78" w:rsidP="00E64ECE">
      <w:pPr>
        <w:pStyle w:val="BodyText"/>
      </w:pPr>
    </w:p>
    <w:sectPr w:rsidR="00BE0D78" w:rsidRPr="008332CE" w:rsidSect="00213767">
      <w:headerReference w:type="default" r:id="rId39"/>
      <w:footerReference w:type="even" r:id="rId40"/>
      <w:footerReference w:type="default" r:id="rId41"/>
      <w:headerReference w:type="first" r:id="rId42"/>
      <w:footerReference w:type="first" r:id="rId43"/>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1D942" w14:textId="77777777" w:rsidR="00771025" w:rsidRDefault="00771025">
      <w:r>
        <w:separator/>
      </w:r>
    </w:p>
  </w:endnote>
  <w:endnote w:type="continuationSeparator" w:id="0">
    <w:p w14:paraId="7D8539E5" w14:textId="77777777" w:rsidR="00771025" w:rsidRDefault="00771025">
      <w:r>
        <w:continuationSeparator/>
      </w:r>
    </w:p>
  </w:endnote>
  <w:endnote w:type="continuationNotice" w:id="1">
    <w:p w14:paraId="731D8A1F" w14:textId="77777777" w:rsidR="00771025" w:rsidRDefault="00771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37AF" w14:textId="77777777" w:rsidR="000F08DC" w:rsidRPr="00F75B74" w:rsidRDefault="000F08DC" w:rsidP="004B0453">
    <w:pPr>
      <w:pStyle w:val="Footer"/>
      <w:tabs>
        <w:tab w:val="clear" w:pos="8640"/>
        <w:tab w:val="right" w:pos="9360"/>
      </w:tabs>
      <w:rPr>
        <w:rFonts w:cs="Arial"/>
      </w:rPr>
    </w:pPr>
    <w:r>
      <w:rPr>
        <w:rFonts w:cs="Arial"/>
      </w:rPr>
      <w:t>Issue Date:  02/18/09</w:t>
    </w:r>
    <w:r>
      <w:rPr>
        <w:rFonts w:cs="Arial"/>
      </w:rPr>
      <w:tab/>
      <w:t>C3-</w:t>
    </w:r>
    <w:r w:rsidRPr="00F75B74">
      <w:rPr>
        <w:rStyle w:val="PageNumber"/>
        <w:rFonts w:cs="Arial"/>
      </w:rPr>
      <w:fldChar w:fldCharType="begin"/>
    </w:r>
    <w:r w:rsidRPr="00F75B74">
      <w:rPr>
        <w:rStyle w:val="PageNumber"/>
        <w:rFonts w:cs="Arial"/>
      </w:rPr>
      <w:instrText xml:space="preserve"> PAGE </w:instrText>
    </w:r>
    <w:r w:rsidRPr="00F75B74">
      <w:rPr>
        <w:rStyle w:val="PageNumber"/>
        <w:rFonts w:cs="Arial"/>
      </w:rPr>
      <w:fldChar w:fldCharType="separate"/>
    </w:r>
    <w:r>
      <w:rPr>
        <w:rStyle w:val="PageNumber"/>
        <w:rFonts w:cs="Arial"/>
        <w:noProof/>
      </w:rPr>
      <w:t>2</w:t>
    </w:r>
    <w:r w:rsidRPr="00F75B74">
      <w:rPr>
        <w:rStyle w:val="PageNumber"/>
        <w:rFonts w:cs="Arial"/>
      </w:rPr>
      <w:fldChar w:fldCharType="end"/>
    </w:r>
    <w:r>
      <w:rPr>
        <w:rStyle w:val="PageNumber"/>
        <w:rFonts w:cs="Arial"/>
      </w:rPr>
      <w:tab/>
      <w:t>1247</w:t>
    </w:r>
  </w:p>
  <w:p w14:paraId="33BF37B0" w14:textId="77777777" w:rsidR="000F08DC" w:rsidRDefault="000F08D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534" w:author="Author">
        <w:tblPr>
          <w:tblStyle w:val="TableGrid"/>
          <w:tblW w:w="0" w:type="nil"/>
          <w:tblLayout w:type="fixed"/>
          <w:tblLook w:val="06A0" w:firstRow="1" w:lastRow="0" w:firstColumn="1" w:lastColumn="0" w:noHBand="1" w:noVBand="1"/>
        </w:tblPr>
      </w:tblPrChange>
    </w:tblPr>
    <w:tblGrid>
      <w:gridCol w:w="3120"/>
      <w:gridCol w:w="3120"/>
      <w:gridCol w:w="3120"/>
      <w:tblGridChange w:id="535">
        <w:tblGrid>
          <w:gridCol w:w="35"/>
          <w:gridCol w:w="3085"/>
          <w:gridCol w:w="35"/>
          <w:gridCol w:w="3085"/>
          <w:gridCol w:w="35"/>
          <w:gridCol w:w="3085"/>
          <w:gridCol w:w="35"/>
        </w:tblGrid>
      </w:tblGridChange>
    </w:tblGrid>
    <w:tr w:rsidR="000F08DC" w14:paraId="324644A8" w14:textId="77777777" w:rsidTr="00502FC4">
      <w:trPr>
        <w:trPrChange w:id="536" w:author="Author">
          <w:trPr>
            <w:gridBefore w:val="1"/>
          </w:trPr>
        </w:trPrChange>
      </w:trPr>
      <w:tc>
        <w:tcPr>
          <w:tcW w:w="3120" w:type="dxa"/>
          <w:tcPrChange w:id="537" w:author="Author">
            <w:tcPr>
              <w:tcW w:w="3120" w:type="dxa"/>
              <w:gridSpan w:val="2"/>
            </w:tcPr>
          </w:tcPrChange>
        </w:tcPr>
        <w:p w14:paraId="54E71D1D" w14:textId="7B6B793B" w:rsidR="000F08DC" w:rsidRDefault="000F08DC">
          <w:pPr>
            <w:pStyle w:val="Header"/>
            <w:ind w:left="-115"/>
            <w:pPrChange w:id="538" w:author="Author">
              <w:pPr/>
            </w:pPrChange>
          </w:pPr>
        </w:p>
      </w:tc>
      <w:tc>
        <w:tcPr>
          <w:tcW w:w="3120" w:type="dxa"/>
          <w:tcPrChange w:id="539" w:author="Author">
            <w:tcPr>
              <w:tcW w:w="3120" w:type="dxa"/>
              <w:gridSpan w:val="2"/>
            </w:tcPr>
          </w:tcPrChange>
        </w:tcPr>
        <w:p w14:paraId="52138E55" w14:textId="466DB12F" w:rsidR="000F08DC" w:rsidRDefault="000F08DC">
          <w:pPr>
            <w:pStyle w:val="Header"/>
            <w:jc w:val="center"/>
            <w:pPrChange w:id="540" w:author="Author">
              <w:pPr/>
            </w:pPrChange>
          </w:pPr>
        </w:p>
      </w:tc>
      <w:tc>
        <w:tcPr>
          <w:tcW w:w="3120" w:type="dxa"/>
          <w:tcPrChange w:id="541" w:author="Author">
            <w:tcPr>
              <w:tcW w:w="3120" w:type="dxa"/>
              <w:gridSpan w:val="2"/>
            </w:tcPr>
          </w:tcPrChange>
        </w:tcPr>
        <w:p w14:paraId="6F395795" w14:textId="594B70AB" w:rsidR="000F08DC" w:rsidRDefault="000F08DC">
          <w:pPr>
            <w:pStyle w:val="Header"/>
            <w:ind w:right="-115"/>
            <w:jc w:val="right"/>
            <w:pPrChange w:id="542" w:author="Author">
              <w:pPr/>
            </w:pPrChange>
          </w:pPr>
        </w:p>
      </w:tc>
    </w:tr>
  </w:tbl>
  <w:p w14:paraId="4F08F129" w14:textId="74D58973" w:rsidR="000F08DC" w:rsidRDefault="000F08DC">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37CA" w14:textId="77777777" w:rsidR="000F08DC" w:rsidRDefault="000F08DC" w:rsidP="00BE0D78">
    <w:pPr>
      <w:pStyle w:val="Footer"/>
      <w:tabs>
        <w:tab w:val="clear" w:pos="4320"/>
        <w:tab w:val="clear" w:pos="8640"/>
        <w:tab w:val="center" w:pos="6480"/>
        <w:tab w:val="right" w:pos="12960"/>
      </w:tabs>
    </w:pPr>
    <w:r>
      <w:t>Issue Date: 02/18/09</w:t>
    </w:r>
    <w:r>
      <w:tab/>
    </w:r>
    <w:proofErr w:type="spellStart"/>
    <w:r>
      <w:t>Att</w:t>
    </w:r>
    <w:proofErr w:type="spellEnd"/>
    <w:r>
      <w:t>-</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37CB" w14:textId="0F1486B0" w:rsidR="000F08DC" w:rsidRPr="006E5E9E" w:rsidRDefault="000F08DC" w:rsidP="00BE0D78">
    <w:pPr>
      <w:tabs>
        <w:tab w:val="center" w:pos="6480"/>
        <w:tab w:val="right" w:pos="12960"/>
      </w:tabs>
      <w:rPr>
        <w:rFonts w:cs="Arial"/>
        <w:sz w:val="22"/>
        <w:szCs w:val="22"/>
      </w:rPr>
    </w:pPr>
    <w:r w:rsidRPr="006E5E9E">
      <w:rPr>
        <w:rFonts w:cs="Arial"/>
        <w:sz w:val="22"/>
        <w:szCs w:val="22"/>
      </w:rPr>
      <w:t xml:space="preserve">Issue Date: </w:t>
    </w:r>
    <w:r w:rsidR="00EE5BAB">
      <w:rPr>
        <w:rFonts w:cs="Arial"/>
        <w:sz w:val="22"/>
        <w:szCs w:val="22"/>
      </w:rPr>
      <w:t>07/24/24</w:t>
    </w:r>
    <w:r w:rsidRPr="006E5E9E">
      <w:rPr>
        <w:rFonts w:cs="Arial"/>
        <w:sz w:val="22"/>
        <w:szCs w:val="22"/>
      </w:rPr>
      <w:tab/>
      <w:t>Att1-</w:t>
    </w:r>
    <w:r w:rsidRPr="006E5E9E">
      <w:rPr>
        <w:rStyle w:val="PageNumber"/>
        <w:sz w:val="22"/>
        <w:szCs w:val="22"/>
      </w:rPr>
      <w:fldChar w:fldCharType="begin"/>
    </w:r>
    <w:r w:rsidRPr="006E5E9E">
      <w:rPr>
        <w:rStyle w:val="PageNumber"/>
        <w:sz w:val="22"/>
        <w:szCs w:val="22"/>
      </w:rPr>
      <w:instrText xml:space="preserve"> PAGE </w:instrText>
    </w:r>
    <w:r w:rsidRPr="006E5E9E">
      <w:rPr>
        <w:rStyle w:val="PageNumber"/>
        <w:sz w:val="22"/>
        <w:szCs w:val="22"/>
      </w:rPr>
      <w:fldChar w:fldCharType="separate"/>
    </w:r>
    <w:r>
      <w:rPr>
        <w:rStyle w:val="PageNumber"/>
        <w:noProof/>
        <w:sz w:val="22"/>
        <w:szCs w:val="22"/>
      </w:rPr>
      <w:t>1</w:t>
    </w:r>
    <w:r w:rsidRPr="006E5E9E">
      <w:rPr>
        <w:rStyle w:val="PageNumber"/>
        <w:sz w:val="22"/>
        <w:szCs w:val="22"/>
      </w:rPr>
      <w:fldChar w:fldCharType="end"/>
    </w:r>
    <w:r w:rsidRPr="006E5E9E">
      <w:rPr>
        <w:rStyle w:val="PageNumber"/>
        <w:sz w:val="22"/>
        <w:szCs w:val="22"/>
      </w:rPr>
      <w:tab/>
      <w:t>124</w:t>
    </w:r>
    <w:r w:rsidRPr="006E5E9E">
      <w:rPr>
        <w:rFonts w:cs="Arial"/>
        <w:sz w:val="22"/>
        <w:szCs w:val="22"/>
      </w:rPr>
      <w:t>7 App C3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553" w:author="Author">
        <w:tblPr>
          <w:tblStyle w:val="TableGrid"/>
          <w:tblW w:w="0" w:type="nil"/>
          <w:tblLayout w:type="fixed"/>
          <w:tblLook w:val="06A0" w:firstRow="1" w:lastRow="0" w:firstColumn="1" w:lastColumn="0" w:noHBand="1" w:noVBand="1"/>
        </w:tblPr>
      </w:tblPrChange>
    </w:tblPr>
    <w:tblGrid>
      <w:gridCol w:w="4320"/>
      <w:gridCol w:w="4320"/>
      <w:gridCol w:w="4320"/>
      <w:tblGridChange w:id="554">
        <w:tblGrid>
          <w:gridCol w:w="35"/>
          <w:gridCol w:w="4285"/>
          <w:gridCol w:w="35"/>
          <w:gridCol w:w="4285"/>
          <w:gridCol w:w="35"/>
          <w:gridCol w:w="4285"/>
          <w:gridCol w:w="35"/>
        </w:tblGrid>
      </w:tblGridChange>
    </w:tblGrid>
    <w:tr w:rsidR="000F08DC" w14:paraId="319E4F24" w14:textId="77777777" w:rsidTr="00502FC4">
      <w:trPr>
        <w:trPrChange w:id="555" w:author="Author">
          <w:trPr>
            <w:gridBefore w:val="1"/>
          </w:trPr>
        </w:trPrChange>
      </w:trPr>
      <w:tc>
        <w:tcPr>
          <w:tcW w:w="4320" w:type="dxa"/>
          <w:tcPrChange w:id="556" w:author="Author">
            <w:tcPr>
              <w:tcW w:w="4320" w:type="dxa"/>
              <w:gridSpan w:val="2"/>
            </w:tcPr>
          </w:tcPrChange>
        </w:tcPr>
        <w:p w14:paraId="10BFE434" w14:textId="1D4C6979" w:rsidR="000F08DC" w:rsidRDefault="000F08DC">
          <w:pPr>
            <w:pStyle w:val="Header"/>
            <w:ind w:left="-115"/>
            <w:pPrChange w:id="557" w:author="Author">
              <w:pPr/>
            </w:pPrChange>
          </w:pPr>
        </w:p>
      </w:tc>
      <w:tc>
        <w:tcPr>
          <w:tcW w:w="4320" w:type="dxa"/>
          <w:tcPrChange w:id="558" w:author="Author">
            <w:tcPr>
              <w:tcW w:w="4320" w:type="dxa"/>
              <w:gridSpan w:val="2"/>
            </w:tcPr>
          </w:tcPrChange>
        </w:tcPr>
        <w:p w14:paraId="1BC06DDA" w14:textId="2D1207BB" w:rsidR="000F08DC" w:rsidRDefault="000F08DC">
          <w:pPr>
            <w:pStyle w:val="Header"/>
            <w:jc w:val="center"/>
            <w:pPrChange w:id="559" w:author="Author">
              <w:pPr/>
            </w:pPrChange>
          </w:pPr>
        </w:p>
      </w:tc>
      <w:tc>
        <w:tcPr>
          <w:tcW w:w="4320" w:type="dxa"/>
          <w:tcPrChange w:id="560" w:author="Author">
            <w:tcPr>
              <w:tcW w:w="4320" w:type="dxa"/>
              <w:gridSpan w:val="2"/>
            </w:tcPr>
          </w:tcPrChange>
        </w:tcPr>
        <w:p w14:paraId="13AB7ECD" w14:textId="7F588C69" w:rsidR="000F08DC" w:rsidRDefault="000F08DC">
          <w:pPr>
            <w:pStyle w:val="Header"/>
            <w:ind w:right="-115"/>
            <w:jc w:val="right"/>
            <w:pPrChange w:id="561" w:author="Author">
              <w:pPr/>
            </w:pPrChange>
          </w:pPr>
        </w:p>
      </w:tc>
    </w:tr>
  </w:tbl>
  <w:p w14:paraId="6531C197" w14:textId="4E6FA2F6" w:rsidR="000F08DC" w:rsidRDefault="000F0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37B2" w14:textId="09A8D62E" w:rsidR="000F08DC" w:rsidRPr="006E5E9E" w:rsidRDefault="000F08DC"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sidR="0011344A">
      <w:rPr>
        <w:rFonts w:cs="Arial"/>
        <w:sz w:val="22"/>
        <w:szCs w:val="22"/>
      </w:rPr>
      <w:t>07/24/24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i</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 C3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4" w:author="Author">
        <w:tblPr>
          <w:tblStyle w:val="TableGrid"/>
          <w:tblW w:w="0" w:type="nil"/>
          <w:tblLayout w:type="fixed"/>
          <w:tblLook w:val="06A0" w:firstRow="1" w:lastRow="0" w:firstColumn="1" w:lastColumn="0" w:noHBand="1" w:noVBand="1"/>
        </w:tblPr>
      </w:tblPrChange>
    </w:tblPr>
    <w:tblGrid>
      <w:gridCol w:w="3120"/>
      <w:gridCol w:w="3120"/>
      <w:gridCol w:w="3120"/>
      <w:tblGridChange w:id="15">
        <w:tblGrid>
          <w:gridCol w:w="35"/>
          <w:gridCol w:w="3085"/>
          <w:gridCol w:w="35"/>
          <w:gridCol w:w="3085"/>
          <w:gridCol w:w="35"/>
          <w:gridCol w:w="3085"/>
          <w:gridCol w:w="35"/>
        </w:tblGrid>
      </w:tblGridChange>
    </w:tblGrid>
    <w:tr w:rsidR="000F08DC" w14:paraId="22E9665B" w14:textId="77777777" w:rsidTr="00502FC4">
      <w:trPr>
        <w:trPrChange w:id="16" w:author="Author">
          <w:trPr>
            <w:gridBefore w:val="1"/>
          </w:trPr>
        </w:trPrChange>
      </w:trPr>
      <w:tc>
        <w:tcPr>
          <w:tcW w:w="3120" w:type="dxa"/>
          <w:tcPrChange w:id="17" w:author="Author">
            <w:tcPr>
              <w:tcW w:w="3120" w:type="dxa"/>
              <w:gridSpan w:val="2"/>
            </w:tcPr>
          </w:tcPrChange>
        </w:tcPr>
        <w:p w14:paraId="7E974593" w14:textId="06701AB5" w:rsidR="000F08DC" w:rsidRDefault="000F08DC">
          <w:pPr>
            <w:pStyle w:val="Header"/>
            <w:ind w:left="-115"/>
            <w:pPrChange w:id="18" w:author="Author">
              <w:pPr/>
            </w:pPrChange>
          </w:pPr>
        </w:p>
      </w:tc>
      <w:tc>
        <w:tcPr>
          <w:tcW w:w="3120" w:type="dxa"/>
          <w:tcPrChange w:id="19" w:author="Author">
            <w:tcPr>
              <w:tcW w:w="3120" w:type="dxa"/>
              <w:gridSpan w:val="2"/>
            </w:tcPr>
          </w:tcPrChange>
        </w:tcPr>
        <w:p w14:paraId="6519ABFD" w14:textId="51498A54" w:rsidR="000F08DC" w:rsidRDefault="000F08DC">
          <w:pPr>
            <w:pStyle w:val="Header"/>
            <w:jc w:val="center"/>
            <w:pPrChange w:id="20" w:author="Author">
              <w:pPr/>
            </w:pPrChange>
          </w:pPr>
        </w:p>
      </w:tc>
      <w:tc>
        <w:tcPr>
          <w:tcW w:w="3120" w:type="dxa"/>
          <w:tcPrChange w:id="21" w:author="Author">
            <w:tcPr>
              <w:tcW w:w="3120" w:type="dxa"/>
              <w:gridSpan w:val="2"/>
            </w:tcPr>
          </w:tcPrChange>
        </w:tcPr>
        <w:p w14:paraId="47CAC260" w14:textId="7E038801" w:rsidR="000F08DC" w:rsidRDefault="000F08DC">
          <w:pPr>
            <w:pStyle w:val="Header"/>
            <w:ind w:right="-115"/>
            <w:jc w:val="right"/>
            <w:pPrChange w:id="22" w:author="Author">
              <w:pPr/>
            </w:pPrChange>
          </w:pPr>
        </w:p>
      </w:tc>
    </w:tr>
  </w:tbl>
  <w:p w14:paraId="43927BCE" w14:textId="280CE963" w:rsidR="000F08DC" w:rsidRDefault="000F08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37B3" w14:textId="496DDB20" w:rsidR="000F08DC" w:rsidRPr="006E5E9E" w:rsidRDefault="000F08DC"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sidR="0011344A">
      <w:rPr>
        <w:rFonts w:cs="Arial"/>
        <w:sz w:val="22"/>
        <w:szCs w:val="22"/>
      </w:rPr>
      <w:t>07/24/24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 C3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9" w:author="Author">
        <w:tblPr>
          <w:tblStyle w:val="TableGrid"/>
          <w:tblW w:w="0" w:type="nil"/>
          <w:tblLayout w:type="fixed"/>
          <w:tblLook w:val="06A0" w:firstRow="1" w:lastRow="0" w:firstColumn="1" w:lastColumn="0" w:noHBand="1" w:noVBand="1"/>
        </w:tblPr>
      </w:tblPrChange>
    </w:tblPr>
    <w:tblGrid>
      <w:gridCol w:w="3120"/>
      <w:gridCol w:w="3120"/>
      <w:gridCol w:w="3120"/>
      <w:tblGridChange w:id="80">
        <w:tblGrid>
          <w:gridCol w:w="35"/>
          <w:gridCol w:w="3085"/>
          <w:gridCol w:w="35"/>
          <w:gridCol w:w="3085"/>
          <w:gridCol w:w="35"/>
          <w:gridCol w:w="3085"/>
          <w:gridCol w:w="35"/>
        </w:tblGrid>
      </w:tblGridChange>
    </w:tblGrid>
    <w:tr w:rsidR="000F08DC" w14:paraId="63263533" w14:textId="77777777" w:rsidTr="00502FC4">
      <w:trPr>
        <w:trPrChange w:id="81" w:author="Author">
          <w:trPr>
            <w:gridBefore w:val="1"/>
          </w:trPr>
        </w:trPrChange>
      </w:trPr>
      <w:tc>
        <w:tcPr>
          <w:tcW w:w="3120" w:type="dxa"/>
          <w:tcPrChange w:id="82" w:author="Author">
            <w:tcPr>
              <w:tcW w:w="3120" w:type="dxa"/>
              <w:gridSpan w:val="2"/>
            </w:tcPr>
          </w:tcPrChange>
        </w:tcPr>
        <w:p w14:paraId="12867191" w14:textId="595C1752" w:rsidR="000F08DC" w:rsidRDefault="000F08DC">
          <w:pPr>
            <w:pStyle w:val="Header"/>
            <w:ind w:left="-115"/>
            <w:pPrChange w:id="83" w:author="Author">
              <w:pPr/>
            </w:pPrChange>
          </w:pPr>
        </w:p>
      </w:tc>
      <w:tc>
        <w:tcPr>
          <w:tcW w:w="3120" w:type="dxa"/>
          <w:tcPrChange w:id="84" w:author="Author">
            <w:tcPr>
              <w:tcW w:w="3120" w:type="dxa"/>
              <w:gridSpan w:val="2"/>
            </w:tcPr>
          </w:tcPrChange>
        </w:tcPr>
        <w:p w14:paraId="1694FC86" w14:textId="2754C67A" w:rsidR="000F08DC" w:rsidRDefault="000F08DC">
          <w:pPr>
            <w:pStyle w:val="Header"/>
            <w:jc w:val="center"/>
            <w:pPrChange w:id="85" w:author="Author">
              <w:pPr/>
            </w:pPrChange>
          </w:pPr>
        </w:p>
      </w:tc>
      <w:tc>
        <w:tcPr>
          <w:tcW w:w="3120" w:type="dxa"/>
          <w:tcPrChange w:id="86" w:author="Author">
            <w:tcPr>
              <w:tcW w:w="3120" w:type="dxa"/>
              <w:gridSpan w:val="2"/>
            </w:tcPr>
          </w:tcPrChange>
        </w:tcPr>
        <w:p w14:paraId="4DF470D4" w14:textId="4089A91C" w:rsidR="000F08DC" w:rsidRDefault="000F08DC">
          <w:pPr>
            <w:pStyle w:val="Header"/>
            <w:ind w:right="-115"/>
            <w:jc w:val="right"/>
            <w:pPrChange w:id="87" w:author="Author">
              <w:pPr/>
            </w:pPrChange>
          </w:pPr>
        </w:p>
      </w:tc>
    </w:tr>
  </w:tbl>
  <w:p w14:paraId="5DE78719" w14:textId="7AD8EB6D" w:rsidR="000F08DC" w:rsidRDefault="000F08D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9" w:author="Author">
        <w:tblPr>
          <w:tblStyle w:val="TableGrid"/>
          <w:tblW w:w="0" w:type="nil"/>
          <w:tblLayout w:type="fixed"/>
          <w:tblLook w:val="06A0" w:firstRow="1" w:lastRow="0" w:firstColumn="1" w:lastColumn="0" w:noHBand="1" w:noVBand="1"/>
        </w:tblPr>
      </w:tblPrChange>
    </w:tblPr>
    <w:tblGrid>
      <w:gridCol w:w="3120"/>
      <w:gridCol w:w="3120"/>
      <w:gridCol w:w="3120"/>
      <w:tblGridChange w:id="100">
        <w:tblGrid>
          <w:gridCol w:w="35"/>
          <w:gridCol w:w="3085"/>
          <w:gridCol w:w="35"/>
          <w:gridCol w:w="3085"/>
          <w:gridCol w:w="35"/>
          <w:gridCol w:w="3085"/>
          <w:gridCol w:w="35"/>
        </w:tblGrid>
      </w:tblGridChange>
    </w:tblGrid>
    <w:tr w:rsidR="000F08DC" w14:paraId="641340E8" w14:textId="77777777" w:rsidTr="00502FC4">
      <w:trPr>
        <w:trPrChange w:id="101" w:author="Author">
          <w:trPr>
            <w:gridBefore w:val="1"/>
          </w:trPr>
        </w:trPrChange>
      </w:trPr>
      <w:tc>
        <w:tcPr>
          <w:tcW w:w="3120" w:type="dxa"/>
          <w:tcPrChange w:id="102" w:author="Author">
            <w:tcPr>
              <w:tcW w:w="3120" w:type="dxa"/>
              <w:gridSpan w:val="2"/>
            </w:tcPr>
          </w:tcPrChange>
        </w:tcPr>
        <w:p w14:paraId="181285FD" w14:textId="26B5C2B6" w:rsidR="000F08DC" w:rsidRDefault="000F08DC">
          <w:pPr>
            <w:pStyle w:val="Header"/>
            <w:ind w:left="-115"/>
            <w:pPrChange w:id="103" w:author="Author">
              <w:pPr/>
            </w:pPrChange>
          </w:pPr>
        </w:p>
      </w:tc>
      <w:tc>
        <w:tcPr>
          <w:tcW w:w="3120" w:type="dxa"/>
          <w:tcPrChange w:id="104" w:author="Author">
            <w:tcPr>
              <w:tcW w:w="3120" w:type="dxa"/>
              <w:gridSpan w:val="2"/>
            </w:tcPr>
          </w:tcPrChange>
        </w:tcPr>
        <w:p w14:paraId="35944824" w14:textId="7F9C5691" w:rsidR="000F08DC" w:rsidRDefault="000F08DC">
          <w:pPr>
            <w:pStyle w:val="Header"/>
            <w:jc w:val="center"/>
            <w:pPrChange w:id="105" w:author="Author">
              <w:pPr/>
            </w:pPrChange>
          </w:pPr>
        </w:p>
      </w:tc>
      <w:tc>
        <w:tcPr>
          <w:tcW w:w="3120" w:type="dxa"/>
          <w:tcPrChange w:id="106" w:author="Author">
            <w:tcPr>
              <w:tcW w:w="3120" w:type="dxa"/>
              <w:gridSpan w:val="2"/>
            </w:tcPr>
          </w:tcPrChange>
        </w:tcPr>
        <w:p w14:paraId="368B9AA8" w14:textId="3B8DC0E3" w:rsidR="000F08DC" w:rsidRDefault="000F08DC">
          <w:pPr>
            <w:pStyle w:val="Header"/>
            <w:ind w:right="-115"/>
            <w:jc w:val="right"/>
            <w:pPrChange w:id="107" w:author="Author">
              <w:pPr/>
            </w:pPrChange>
          </w:pPr>
        </w:p>
      </w:tc>
    </w:tr>
  </w:tbl>
  <w:p w14:paraId="3CE8F36E" w14:textId="48187189" w:rsidR="000F08DC" w:rsidRDefault="000F08D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1" w:author="Author">
        <w:tblPr>
          <w:tblStyle w:val="TableGrid"/>
          <w:tblW w:w="0" w:type="nil"/>
          <w:tblLayout w:type="fixed"/>
          <w:tblLook w:val="06A0" w:firstRow="1" w:lastRow="0" w:firstColumn="1" w:lastColumn="0" w:noHBand="1" w:noVBand="1"/>
        </w:tblPr>
      </w:tblPrChange>
    </w:tblPr>
    <w:tblGrid>
      <w:gridCol w:w="3120"/>
      <w:gridCol w:w="3120"/>
      <w:gridCol w:w="3120"/>
      <w:tblGridChange w:id="222">
        <w:tblGrid>
          <w:gridCol w:w="35"/>
          <w:gridCol w:w="3085"/>
          <w:gridCol w:w="35"/>
          <w:gridCol w:w="3085"/>
          <w:gridCol w:w="35"/>
          <w:gridCol w:w="3085"/>
          <w:gridCol w:w="35"/>
        </w:tblGrid>
      </w:tblGridChange>
    </w:tblGrid>
    <w:tr w:rsidR="000F08DC" w14:paraId="65AF9E6B" w14:textId="77777777" w:rsidTr="00502FC4">
      <w:trPr>
        <w:trPrChange w:id="223" w:author="Author">
          <w:trPr>
            <w:gridBefore w:val="1"/>
          </w:trPr>
        </w:trPrChange>
      </w:trPr>
      <w:tc>
        <w:tcPr>
          <w:tcW w:w="3120" w:type="dxa"/>
          <w:tcPrChange w:id="224" w:author="Author">
            <w:tcPr>
              <w:tcW w:w="3120" w:type="dxa"/>
              <w:gridSpan w:val="2"/>
            </w:tcPr>
          </w:tcPrChange>
        </w:tcPr>
        <w:p w14:paraId="19E48F76" w14:textId="7C52FD00" w:rsidR="000F08DC" w:rsidRDefault="000F08DC">
          <w:pPr>
            <w:pStyle w:val="Header"/>
            <w:ind w:left="-115"/>
            <w:pPrChange w:id="225" w:author="Author">
              <w:pPr/>
            </w:pPrChange>
          </w:pPr>
        </w:p>
      </w:tc>
      <w:tc>
        <w:tcPr>
          <w:tcW w:w="3120" w:type="dxa"/>
          <w:tcPrChange w:id="226" w:author="Author">
            <w:tcPr>
              <w:tcW w:w="3120" w:type="dxa"/>
              <w:gridSpan w:val="2"/>
            </w:tcPr>
          </w:tcPrChange>
        </w:tcPr>
        <w:p w14:paraId="0B9F6498" w14:textId="5FBCDBD0" w:rsidR="000F08DC" w:rsidRDefault="000F08DC">
          <w:pPr>
            <w:pStyle w:val="Header"/>
            <w:jc w:val="center"/>
            <w:pPrChange w:id="227" w:author="Author">
              <w:pPr/>
            </w:pPrChange>
          </w:pPr>
        </w:p>
      </w:tc>
      <w:tc>
        <w:tcPr>
          <w:tcW w:w="3120" w:type="dxa"/>
          <w:tcPrChange w:id="228" w:author="Author">
            <w:tcPr>
              <w:tcW w:w="3120" w:type="dxa"/>
              <w:gridSpan w:val="2"/>
            </w:tcPr>
          </w:tcPrChange>
        </w:tcPr>
        <w:p w14:paraId="3AF47C1D" w14:textId="6DBD1279" w:rsidR="000F08DC" w:rsidRDefault="000F08DC">
          <w:pPr>
            <w:pStyle w:val="Header"/>
            <w:ind w:right="-115"/>
            <w:jc w:val="right"/>
            <w:pPrChange w:id="229" w:author="Author">
              <w:pPr/>
            </w:pPrChange>
          </w:pPr>
        </w:p>
      </w:tc>
    </w:tr>
  </w:tbl>
  <w:p w14:paraId="133EBF2D" w14:textId="69765D25" w:rsidR="000F08DC" w:rsidRDefault="000F08D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40" w:author="Author">
        <w:tblPr>
          <w:tblStyle w:val="TableGrid"/>
          <w:tblW w:w="0" w:type="nil"/>
          <w:tblLayout w:type="fixed"/>
          <w:tblLook w:val="06A0" w:firstRow="1" w:lastRow="0" w:firstColumn="1" w:lastColumn="0" w:noHBand="1" w:noVBand="1"/>
        </w:tblPr>
      </w:tblPrChange>
    </w:tblPr>
    <w:tblGrid>
      <w:gridCol w:w="3120"/>
      <w:gridCol w:w="3120"/>
      <w:gridCol w:w="3120"/>
      <w:tblGridChange w:id="241">
        <w:tblGrid>
          <w:gridCol w:w="35"/>
          <w:gridCol w:w="3085"/>
          <w:gridCol w:w="35"/>
          <w:gridCol w:w="3085"/>
          <w:gridCol w:w="35"/>
          <w:gridCol w:w="3085"/>
          <w:gridCol w:w="35"/>
        </w:tblGrid>
      </w:tblGridChange>
    </w:tblGrid>
    <w:tr w:rsidR="000F08DC" w14:paraId="55338FE1" w14:textId="77777777" w:rsidTr="00502FC4">
      <w:trPr>
        <w:trPrChange w:id="242" w:author="Author">
          <w:trPr>
            <w:gridBefore w:val="1"/>
          </w:trPr>
        </w:trPrChange>
      </w:trPr>
      <w:tc>
        <w:tcPr>
          <w:tcW w:w="3120" w:type="dxa"/>
          <w:tcPrChange w:id="243" w:author="Author">
            <w:tcPr>
              <w:tcW w:w="3120" w:type="dxa"/>
              <w:gridSpan w:val="2"/>
            </w:tcPr>
          </w:tcPrChange>
        </w:tcPr>
        <w:p w14:paraId="314DDB0F" w14:textId="4F015457" w:rsidR="000F08DC" w:rsidRDefault="000F08DC">
          <w:pPr>
            <w:pStyle w:val="Header"/>
            <w:ind w:left="-115"/>
            <w:pPrChange w:id="244" w:author="Author">
              <w:pPr/>
            </w:pPrChange>
          </w:pPr>
        </w:p>
      </w:tc>
      <w:tc>
        <w:tcPr>
          <w:tcW w:w="3120" w:type="dxa"/>
          <w:tcPrChange w:id="245" w:author="Author">
            <w:tcPr>
              <w:tcW w:w="3120" w:type="dxa"/>
              <w:gridSpan w:val="2"/>
            </w:tcPr>
          </w:tcPrChange>
        </w:tcPr>
        <w:p w14:paraId="18437488" w14:textId="0C120502" w:rsidR="000F08DC" w:rsidRDefault="000F08DC">
          <w:pPr>
            <w:pStyle w:val="Header"/>
            <w:jc w:val="center"/>
            <w:pPrChange w:id="246" w:author="Author">
              <w:pPr/>
            </w:pPrChange>
          </w:pPr>
        </w:p>
      </w:tc>
      <w:tc>
        <w:tcPr>
          <w:tcW w:w="3120" w:type="dxa"/>
          <w:tcPrChange w:id="247" w:author="Author">
            <w:tcPr>
              <w:tcW w:w="3120" w:type="dxa"/>
              <w:gridSpan w:val="2"/>
            </w:tcPr>
          </w:tcPrChange>
        </w:tcPr>
        <w:p w14:paraId="787C665F" w14:textId="51AE4CE5" w:rsidR="000F08DC" w:rsidRDefault="000F08DC">
          <w:pPr>
            <w:pStyle w:val="Header"/>
            <w:ind w:right="-115"/>
            <w:jc w:val="right"/>
            <w:pPrChange w:id="248" w:author="Author">
              <w:pPr/>
            </w:pPrChange>
          </w:pPr>
        </w:p>
      </w:tc>
    </w:tr>
  </w:tbl>
  <w:p w14:paraId="519BF0D0" w14:textId="44D7FCFB" w:rsidR="000F08DC" w:rsidRDefault="000F08D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37C8" w14:textId="77777777" w:rsidR="000F08DC" w:rsidRPr="00F75B74" w:rsidRDefault="000F08DC" w:rsidP="004B0453">
    <w:pPr>
      <w:pStyle w:val="Footer"/>
      <w:tabs>
        <w:tab w:val="clear" w:pos="8640"/>
        <w:tab w:val="right" w:pos="9360"/>
      </w:tabs>
      <w:rPr>
        <w:rFonts w:cs="Arial"/>
      </w:rPr>
    </w:pPr>
    <w:r>
      <w:rPr>
        <w:rFonts w:cs="Arial"/>
      </w:rPr>
      <w:t>Issue Date:  02/18/09</w:t>
    </w:r>
    <w:r>
      <w:rPr>
        <w:rFonts w:cs="Arial"/>
      </w:rPr>
      <w:tab/>
      <w:t>C3-</w:t>
    </w:r>
    <w:r w:rsidRPr="00F75B74">
      <w:rPr>
        <w:rStyle w:val="PageNumber"/>
        <w:rFonts w:cs="Arial"/>
      </w:rPr>
      <w:fldChar w:fldCharType="begin"/>
    </w:r>
    <w:r w:rsidRPr="00F75B74">
      <w:rPr>
        <w:rStyle w:val="PageNumber"/>
        <w:rFonts w:cs="Arial"/>
      </w:rPr>
      <w:instrText xml:space="preserve"> PAGE </w:instrText>
    </w:r>
    <w:r w:rsidRPr="00F75B74">
      <w:rPr>
        <w:rStyle w:val="PageNumber"/>
        <w:rFonts w:cs="Arial"/>
      </w:rPr>
      <w:fldChar w:fldCharType="separate"/>
    </w:r>
    <w:r>
      <w:rPr>
        <w:rStyle w:val="PageNumber"/>
        <w:rFonts w:cs="Arial"/>
        <w:noProof/>
      </w:rPr>
      <w:t>26</w:t>
    </w:r>
    <w:r w:rsidRPr="00F75B74">
      <w:rPr>
        <w:rStyle w:val="PageNumber"/>
        <w:rFonts w:cs="Arial"/>
      </w:rPr>
      <w:fldChar w:fldCharType="end"/>
    </w:r>
    <w:r>
      <w:rPr>
        <w:rStyle w:val="PageNumber"/>
        <w:rFonts w:cs="Arial"/>
      </w:rPr>
      <w:tab/>
      <w:t>1247</w:t>
    </w:r>
  </w:p>
  <w:p w14:paraId="33BF37C9" w14:textId="77777777" w:rsidR="000F08DC" w:rsidRDefault="000F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6B167" w14:textId="77777777" w:rsidR="00771025" w:rsidRDefault="00771025">
      <w:r>
        <w:separator/>
      </w:r>
    </w:p>
  </w:footnote>
  <w:footnote w:type="continuationSeparator" w:id="0">
    <w:p w14:paraId="0C6EA4A6" w14:textId="77777777" w:rsidR="00771025" w:rsidRDefault="00771025">
      <w:r>
        <w:continuationSeparator/>
      </w:r>
    </w:p>
  </w:footnote>
  <w:footnote w:type="continuationNotice" w:id="1">
    <w:p w14:paraId="5C9E1269" w14:textId="77777777" w:rsidR="00771025" w:rsidRDefault="007710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F2289" w14:textId="46413D5D" w:rsidR="000F08DC" w:rsidRDefault="000F08DC" w:rsidP="0040478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06C15" w14:textId="00772F74" w:rsidR="000F08DC" w:rsidRDefault="000F08DC" w:rsidP="0040478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544" w:author="Author">
        <w:tblPr>
          <w:tblStyle w:val="TableGrid"/>
          <w:tblW w:w="0" w:type="nil"/>
          <w:tblLayout w:type="fixed"/>
          <w:tblLook w:val="06A0" w:firstRow="1" w:lastRow="0" w:firstColumn="1" w:lastColumn="0" w:noHBand="1" w:noVBand="1"/>
        </w:tblPr>
      </w:tblPrChange>
    </w:tblPr>
    <w:tblGrid>
      <w:gridCol w:w="4320"/>
      <w:gridCol w:w="4320"/>
      <w:gridCol w:w="4320"/>
      <w:tblGridChange w:id="545">
        <w:tblGrid>
          <w:gridCol w:w="35"/>
          <w:gridCol w:w="4285"/>
          <w:gridCol w:w="35"/>
          <w:gridCol w:w="4285"/>
          <w:gridCol w:w="35"/>
          <w:gridCol w:w="4285"/>
          <w:gridCol w:w="35"/>
        </w:tblGrid>
      </w:tblGridChange>
    </w:tblGrid>
    <w:tr w:rsidR="000F08DC" w14:paraId="487E498E" w14:textId="77777777" w:rsidTr="00502FC4">
      <w:trPr>
        <w:trPrChange w:id="546" w:author="Author">
          <w:trPr>
            <w:gridBefore w:val="1"/>
          </w:trPr>
        </w:trPrChange>
      </w:trPr>
      <w:tc>
        <w:tcPr>
          <w:tcW w:w="4320" w:type="dxa"/>
          <w:tcPrChange w:id="547" w:author="Author">
            <w:tcPr>
              <w:tcW w:w="4320" w:type="dxa"/>
              <w:gridSpan w:val="2"/>
            </w:tcPr>
          </w:tcPrChange>
        </w:tcPr>
        <w:p w14:paraId="5ED73330" w14:textId="387FD05E" w:rsidR="000F08DC" w:rsidRDefault="000F08DC">
          <w:pPr>
            <w:pStyle w:val="Header"/>
            <w:ind w:left="-115"/>
            <w:pPrChange w:id="548" w:author="Author">
              <w:pPr/>
            </w:pPrChange>
          </w:pPr>
        </w:p>
      </w:tc>
      <w:tc>
        <w:tcPr>
          <w:tcW w:w="4320" w:type="dxa"/>
          <w:tcPrChange w:id="549" w:author="Author">
            <w:tcPr>
              <w:tcW w:w="4320" w:type="dxa"/>
              <w:gridSpan w:val="2"/>
            </w:tcPr>
          </w:tcPrChange>
        </w:tcPr>
        <w:p w14:paraId="2FAF4721" w14:textId="56D8BEFC" w:rsidR="000F08DC" w:rsidRDefault="000F08DC">
          <w:pPr>
            <w:pStyle w:val="Header"/>
            <w:jc w:val="center"/>
            <w:pPrChange w:id="550" w:author="Author">
              <w:pPr/>
            </w:pPrChange>
          </w:pPr>
        </w:p>
      </w:tc>
      <w:tc>
        <w:tcPr>
          <w:tcW w:w="4320" w:type="dxa"/>
          <w:tcPrChange w:id="551" w:author="Author">
            <w:tcPr>
              <w:tcW w:w="4320" w:type="dxa"/>
              <w:gridSpan w:val="2"/>
            </w:tcPr>
          </w:tcPrChange>
        </w:tcPr>
        <w:p w14:paraId="4CC2B1EF" w14:textId="3575C785" w:rsidR="000F08DC" w:rsidRDefault="000F08DC">
          <w:pPr>
            <w:pStyle w:val="Header"/>
            <w:ind w:right="-115"/>
            <w:jc w:val="right"/>
            <w:pPrChange w:id="552" w:author="Author">
              <w:pPr/>
            </w:pPrChange>
          </w:pPr>
        </w:p>
      </w:tc>
    </w:tr>
  </w:tbl>
  <w:p w14:paraId="1D1D29BC" w14:textId="18947FE0" w:rsidR="000F08DC" w:rsidRDefault="000F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5" w:author="Author">
        <w:tblPr>
          <w:tblStyle w:val="TableGrid"/>
          <w:tblW w:w="0" w:type="nil"/>
          <w:tblLayout w:type="fixed"/>
          <w:tblLook w:val="06A0" w:firstRow="1" w:lastRow="0" w:firstColumn="1" w:lastColumn="0" w:noHBand="1" w:noVBand="1"/>
        </w:tblPr>
      </w:tblPrChange>
    </w:tblPr>
    <w:tblGrid>
      <w:gridCol w:w="3120"/>
      <w:gridCol w:w="3120"/>
      <w:gridCol w:w="3120"/>
      <w:tblGridChange w:id="6">
        <w:tblGrid>
          <w:gridCol w:w="35"/>
          <w:gridCol w:w="3085"/>
          <w:gridCol w:w="35"/>
          <w:gridCol w:w="3085"/>
          <w:gridCol w:w="35"/>
          <w:gridCol w:w="3085"/>
          <w:gridCol w:w="35"/>
        </w:tblGrid>
      </w:tblGridChange>
    </w:tblGrid>
    <w:tr w:rsidR="000F08DC" w14:paraId="19832AF0" w14:textId="77777777" w:rsidTr="00502FC4">
      <w:trPr>
        <w:trPrChange w:id="7" w:author="Author">
          <w:trPr>
            <w:gridBefore w:val="1"/>
          </w:trPr>
        </w:trPrChange>
      </w:trPr>
      <w:tc>
        <w:tcPr>
          <w:tcW w:w="3120" w:type="dxa"/>
          <w:tcPrChange w:id="8" w:author="Author">
            <w:tcPr>
              <w:tcW w:w="3120" w:type="dxa"/>
              <w:gridSpan w:val="2"/>
            </w:tcPr>
          </w:tcPrChange>
        </w:tcPr>
        <w:p w14:paraId="6185A7A1" w14:textId="361D059C" w:rsidR="000F08DC" w:rsidRDefault="000F08DC">
          <w:pPr>
            <w:pStyle w:val="Header"/>
            <w:ind w:left="-115"/>
            <w:pPrChange w:id="9" w:author="Author">
              <w:pPr/>
            </w:pPrChange>
          </w:pPr>
        </w:p>
      </w:tc>
      <w:tc>
        <w:tcPr>
          <w:tcW w:w="3120" w:type="dxa"/>
          <w:tcPrChange w:id="10" w:author="Author">
            <w:tcPr>
              <w:tcW w:w="3120" w:type="dxa"/>
              <w:gridSpan w:val="2"/>
            </w:tcPr>
          </w:tcPrChange>
        </w:tcPr>
        <w:p w14:paraId="153E8965" w14:textId="1118592B" w:rsidR="000F08DC" w:rsidRDefault="000F08DC">
          <w:pPr>
            <w:pStyle w:val="Header"/>
            <w:jc w:val="center"/>
            <w:pPrChange w:id="11" w:author="Author">
              <w:pPr/>
            </w:pPrChange>
          </w:pPr>
        </w:p>
      </w:tc>
      <w:tc>
        <w:tcPr>
          <w:tcW w:w="3120" w:type="dxa"/>
          <w:tcPrChange w:id="12" w:author="Author">
            <w:tcPr>
              <w:tcW w:w="3120" w:type="dxa"/>
              <w:gridSpan w:val="2"/>
            </w:tcPr>
          </w:tcPrChange>
        </w:tcPr>
        <w:p w14:paraId="45A54CB3" w14:textId="0827EC81" w:rsidR="000F08DC" w:rsidRDefault="000F08DC">
          <w:pPr>
            <w:pStyle w:val="Header"/>
            <w:ind w:right="-115"/>
            <w:jc w:val="right"/>
            <w:pPrChange w:id="13" w:author="Author">
              <w:pPr/>
            </w:pPrChange>
          </w:pPr>
        </w:p>
      </w:tc>
    </w:tr>
  </w:tbl>
  <w:p w14:paraId="46E9116E" w14:textId="1A42BC67" w:rsidR="000F08DC" w:rsidRDefault="000F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87E4D" w14:textId="404F4496" w:rsidR="000F08DC" w:rsidRDefault="000F08DC" w:rsidP="004047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0" w:author="Author">
        <w:tblPr>
          <w:tblStyle w:val="TableGrid"/>
          <w:tblW w:w="0" w:type="nil"/>
          <w:tblLayout w:type="fixed"/>
          <w:tblLook w:val="06A0" w:firstRow="1" w:lastRow="0" w:firstColumn="1" w:lastColumn="0" w:noHBand="1" w:noVBand="1"/>
        </w:tblPr>
      </w:tblPrChange>
    </w:tblPr>
    <w:tblGrid>
      <w:gridCol w:w="3120"/>
      <w:gridCol w:w="3120"/>
      <w:gridCol w:w="3120"/>
      <w:tblGridChange w:id="71">
        <w:tblGrid>
          <w:gridCol w:w="35"/>
          <w:gridCol w:w="3085"/>
          <w:gridCol w:w="35"/>
          <w:gridCol w:w="3085"/>
          <w:gridCol w:w="35"/>
          <w:gridCol w:w="3085"/>
          <w:gridCol w:w="35"/>
        </w:tblGrid>
      </w:tblGridChange>
    </w:tblGrid>
    <w:tr w:rsidR="000F08DC" w14:paraId="117FF419" w14:textId="77777777" w:rsidTr="00502FC4">
      <w:trPr>
        <w:trPrChange w:id="72" w:author="Author">
          <w:trPr>
            <w:gridBefore w:val="1"/>
          </w:trPr>
        </w:trPrChange>
      </w:trPr>
      <w:tc>
        <w:tcPr>
          <w:tcW w:w="3120" w:type="dxa"/>
          <w:tcPrChange w:id="73" w:author="Author">
            <w:tcPr>
              <w:tcW w:w="3120" w:type="dxa"/>
              <w:gridSpan w:val="2"/>
            </w:tcPr>
          </w:tcPrChange>
        </w:tcPr>
        <w:p w14:paraId="5A22352E" w14:textId="53A71832" w:rsidR="000F08DC" w:rsidRDefault="000F08DC">
          <w:pPr>
            <w:pStyle w:val="Header"/>
            <w:ind w:left="-115"/>
            <w:pPrChange w:id="74" w:author="Author">
              <w:pPr/>
            </w:pPrChange>
          </w:pPr>
        </w:p>
      </w:tc>
      <w:tc>
        <w:tcPr>
          <w:tcW w:w="3120" w:type="dxa"/>
          <w:tcPrChange w:id="75" w:author="Author">
            <w:tcPr>
              <w:tcW w:w="3120" w:type="dxa"/>
              <w:gridSpan w:val="2"/>
            </w:tcPr>
          </w:tcPrChange>
        </w:tcPr>
        <w:p w14:paraId="59651F70" w14:textId="056040DE" w:rsidR="000F08DC" w:rsidRDefault="000F08DC">
          <w:pPr>
            <w:pStyle w:val="Header"/>
            <w:jc w:val="center"/>
            <w:pPrChange w:id="76" w:author="Author">
              <w:pPr/>
            </w:pPrChange>
          </w:pPr>
        </w:p>
      </w:tc>
      <w:tc>
        <w:tcPr>
          <w:tcW w:w="3120" w:type="dxa"/>
          <w:tcPrChange w:id="77" w:author="Author">
            <w:tcPr>
              <w:tcW w:w="3120" w:type="dxa"/>
              <w:gridSpan w:val="2"/>
            </w:tcPr>
          </w:tcPrChange>
        </w:tcPr>
        <w:p w14:paraId="67BFDBC5" w14:textId="367EAEA3" w:rsidR="000F08DC" w:rsidRDefault="000F08DC">
          <w:pPr>
            <w:pStyle w:val="Header"/>
            <w:ind w:right="-115"/>
            <w:jc w:val="right"/>
            <w:pPrChange w:id="78" w:author="Author">
              <w:pPr/>
            </w:pPrChange>
          </w:pPr>
        </w:p>
      </w:tc>
    </w:tr>
  </w:tbl>
  <w:p w14:paraId="6AE17F8F" w14:textId="4371B965" w:rsidR="000F08DC" w:rsidRDefault="000F08D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0" w:author="Author">
        <w:tblPr>
          <w:tblStyle w:val="TableGrid"/>
          <w:tblW w:w="0" w:type="nil"/>
          <w:tblLayout w:type="fixed"/>
          <w:tblLook w:val="06A0" w:firstRow="1" w:lastRow="0" w:firstColumn="1" w:lastColumn="0" w:noHBand="1" w:noVBand="1"/>
        </w:tblPr>
      </w:tblPrChange>
    </w:tblPr>
    <w:tblGrid>
      <w:gridCol w:w="3120"/>
      <w:gridCol w:w="3120"/>
      <w:gridCol w:w="3120"/>
      <w:tblGridChange w:id="91">
        <w:tblGrid>
          <w:gridCol w:w="35"/>
          <w:gridCol w:w="3085"/>
          <w:gridCol w:w="35"/>
          <w:gridCol w:w="3085"/>
          <w:gridCol w:w="35"/>
          <w:gridCol w:w="3085"/>
          <w:gridCol w:w="35"/>
        </w:tblGrid>
      </w:tblGridChange>
    </w:tblGrid>
    <w:tr w:rsidR="000F08DC" w14:paraId="4A8480BD" w14:textId="77777777" w:rsidTr="00502FC4">
      <w:trPr>
        <w:trPrChange w:id="92" w:author="Author">
          <w:trPr>
            <w:gridBefore w:val="1"/>
          </w:trPr>
        </w:trPrChange>
      </w:trPr>
      <w:tc>
        <w:tcPr>
          <w:tcW w:w="3120" w:type="dxa"/>
          <w:tcPrChange w:id="93" w:author="Author">
            <w:tcPr>
              <w:tcW w:w="3120" w:type="dxa"/>
              <w:gridSpan w:val="2"/>
            </w:tcPr>
          </w:tcPrChange>
        </w:tcPr>
        <w:p w14:paraId="0FD0EC7F" w14:textId="37CC68E5" w:rsidR="000F08DC" w:rsidRDefault="000F08DC">
          <w:pPr>
            <w:pStyle w:val="Header"/>
            <w:ind w:left="-115"/>
            <w:pPrChange w:id="94" w:author="Author">
              <w:pPr/>
            </w:pPrChange>
          </w:pPr>
        </w:p>
      </w:tc>
      <w:tc>
        <w:tcPr>
          <w:tcW w:w="3120" w:type="dxa"/>
          <w:tcPrChange w:id="95" w:author="Author">
            <w:tcPr>
              <w:tcW w:w="3120" w:type="dxa"/>
              <w:gridSpan w:val="2"/>
            </w:tcPr>
          </w:tcPrChange>
        </w:tcPr>
        <w:p w14:paraId="4A16A2C0" w14:textId="306876D0" w:rsidR="000F08DC" w:rsidRDefault="000F08DC">
          <w:pPr>
            <w:pStyle w:val="Header"/>
            <w:jc w:val="center"/>
            <w:pPrChange w:id="96" w:author="Author">
              <w:pPr/>
            </w:pPrChange>
          </w:pPr>
        </w:p>
      </w:tc>
      <w:tc>
        <w:tcPr>
          <w:tcW w:w="3120" w:type="dxa"/>
          <w:tcPrChange w:id="97" w:author="Author">
            <w:tcPr>
              <w:tcW w:w="3120" w:type="dxa"/>
              <w:gridSpan w:val="2"/>
            </w:tcPr>
          </w:tcPrChange>
        </w:tcPr>
        <w:p w14:paraId="6D4A4470" w14:textId="2FFD294F" w:rsidR="000F08DC" w:rsidRDefault="000F08DC">
          <w:pPr>
            <w:pStyle w:val="Header"/>
            <w:ind w:right="-115"/>
            <w:jc w:val="right"/>
            <w:pPrChange w:id="98" w:author="Author">
              <w:pPr/>
            </w:pPrChange>
          </w:pPr>
        </w:p>
      </w:tc>
    </w:tr>
  </w:tbl>
  <w:p w14:paraId="35871739" w14:textId="15DF734D" w:rsidR="000F08DC" w:rsidRDefault="000F08D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12" w:author="Author">
        <w:tblPr>
          <w:tblStyle w:val="TableGrid"/>
          <w:tblW w:w="0" w:type="nil"/>
          <w:tblLayout w:type="fixed"/>
          <w:tblLook w:val="06A0" w:firstRow="1" w:lastRow="0" w:firstColumn="1" w:lastColumn="0" w:noHBand="1" w:noVBand="1"/>
        </w:tblPr>
      </w:tblPrChange>
    </w:tblPr>
    <w:tblGrid>
      <w:gridCol w:w="3120"/>
      <w:gridCol w:w="3120"/>
      <w:gridCol w:w="3120"/>
      <w:tblGridChange w:id="213">
        <w:tblGrid>
          <w:gridCol w:w="35"/>
          <w:gridCol w:w="3085"/>
          <w:gridCol w:w="35"/>
          <w:gridCol w:w="3085"/>
          <w:gridCol w:w="35"/>
          <w:gridCol w:w="3085"/>
          <w:gridCol w:w="35"/>
        </w:tblGrid>
      </w:tblGridChange>
    </w:tblGrid>
    <w:tr w:rsidR="000F08DC" w14:paraId="0B6EEAFA" w14:textId="77777777" w:rsidTr="00502FC4">
      <w:trPr>
        <w:trPrChange w:id="214" w:author="Author">
          <w:trPr>
            <w:gridBefore w:val="1"/>
          </w:trPr>
        </w:trPrChange>
      </w:trPr>
      <w:tc>
        <w:tcPr>
          <w:tcW w:w="3120" w:type="dxa"/>
          <w:tcPrChange w:id="215" w:author="Author">
            <w:tcPr>
              <w:tcW w:w="3120" w:type="dxa"/>
              <w:gridSpan w:val="2"/>
            </w:tcPr>
          </w:tcPrChange>
        </w:tcPr>
        <w:p w14:paraId="060D6B53" w14:textId="672C4BD4" w:rsidR="000F08DC" w:rsidRDefault="000F08DC">
          <w:pPr>
            <w:pStyle w:val="Header"/>
            <w:ind w:left="-115"/>
            <w:pPrChange w:id="216" w:author="Author">
              <w:pPr/>
            </w:pPrChange>
          </w:pPr>
        </w:p>
      </w:tc>
      <w:tc>
        <w:tcPr>
          <w:tcW w:w="3120" w:type="dxa"/>
          <w:tcPrChange w:id="217" w:author="Author">
            <w:tcPr>
              <w:tcW w:w="3120" w:type="dxa"/>
              <w:gridSpan w:val="2"/>
            </w:tcPr>
          </w:tcPrChange>
        </w:tcPr>
        <w:p w14:paraId="1730AA1E" w14:textId="041479DC" w:rsidR="000F08DC" w:rsidRDefault="000F08DC">
          <w:pPr>
            <w:pStyle w:val="Header"/>
            <w:jc w:val="center"/>
            <w:pPrChange w:id="218" w:author="Author">
              <w:pPr/>
            </w:pPrChange>
          </w:pPr>
        </w:p>
      </w:tc>
      <w:tc>
        <w:tcPr>
          <w:tcW w:w="3120" w:type="dxa"/>
          <w:tcPrChange w:id="219" w:author="Author">
            <w:tcPr>
              <w:tcW w:w="3120" w:type="dxa"/>
              <w:gridSpan w:val="2"/>
            </w:tcPr>
          </w:tcPrChange>
        </w:tcPr>
        <w:p w14:paraId="35E08077" w14:textId="74705F96" w:rsidR="000F08DC" w:rsidRDefault="000F08DC">
          <w:pPr>
            <w:pStyle w:val="Header"/>
            <w:ind w:right="-115"/>
            <w:jc w:val="right"/>
            <w:pPrChange w:id="220" w:author="Author">
              <w:pPr/>
            </w:pPrChange>
          </w:pPr>
        </w:p>
      </w:tc>
    </w:tr>
  </w:tbl>
  <w:p w14:paraId="65AA3AB5" w14:textId="16B11A71" w:rsidR="000F08DC" w:rsidRDefault="000F08D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31" w:author="Author">
        <w:tblPr>
          <w:tblStyle w:val="TableGrid"/>
          <w:tblW w:w="0" w:type="nil"/>
          <w:tblLayout w:type="fixed"/>
          <w:tblLook w:val="06A0" w:firstRow="1" w:lastRow="0" w:firstColumn="1" w:lastColumn="0" w:noHBand="1" w:noVBand="1"/>
        </w:tblPr>
      </w:tblPrChange>
    </w:tblPr>
    <w:tblGrid>
      <w:gridCol w:w="3120"/>
      <w:gridCol w:w="3120"/>
      <w:gridCol w:w="3120"/>
      <w:tblGridChange w:id="232">
        <w:tblGrid>
          <w:gridCol w:w="35"/>
          <w:gridCol w:w="3085"/>
          <w:gridCol w:w="35"/>
          <w:gridCol w:w="3085"/>
          <w:gridCol w:w="35"/>
          <w:gridCol w:w="3085"/>
          <w:gridCol w:w="35"/>
        </w:tblGrid>
      </w:tblGridChange>
    </w:tblGrid>
    <w:tr w:rsidR="000F08DC" w14:paraId="5CA003BD" w14:textId="77777777" w:rsidTr="00502FC4">
      <w:trPr>
        <w:trPrChange w:id="233" w:author="Author">
          <w:trPr>
            <w:gridBefore w:val="1"/>
          </w:trPr>
        </w:trPrChange>
      </w:trPr>
      <w:tc>
        <w:tcPr>
          <w:tcW w:w="3120" w:type="dxa"/>
          <w:tcPrChange w:id="234" w:author="Author">
            <w:tcPr>
              <w:tcW w:w="3120" w:type="dxa"/>
              <w:gridSpan w:val="2"/>
            </w:tcPr>
          </w:tcPrChange>
        </w:tcPr>
        <w:p w14:paraId="1180B09E" w14:textId="4094761B" w:rsidR="000F08DC" w:rsidRDefault="000F08DC">
          <w:pPr>
            <w:pStyle w:val="Header"/>
            <w:ind w:left="-115"/>
            <w:pPrChange w:id="235" w:author="Author">
              <w:pPr/>
            </w:pPrChange>
          </w:pPr>
        </w:p>
      </w:tc>
      <w:tc>
        <w:tcPr>
          <w:tcW w:w="3120" w:type="dxa"/>
          <w:tcPrChange w:id="236" w:author="Author">
            <w:tcPr>
              <w:tcW w:w="3120" w:type="dxa"/>
              <w:gridSpan w:val="2"/>
            </w:tcPr>
          </w:tcPrChange>
        </w:tcPr>
        <w:p w14:paraId="1C179FA7" w14:textId="088668D4" w:rsidR="000F08DC" w:rsidRDefault="000F08DC">
          <w:pPr>
            <w:pStyle w:val="Header"/>
            <w:jc w:val="center"/>
            <w:pPrChange w:id="237" w:author="Author">
              <w:pPr/>
            </w:pPrChange>
          </w:pPr>
        </w:p>
      </w:tc>
      <w:tc>
        <w:tcPr>
          <w:tcW w:w="3120" w:type="dxa"/>
          <w:tcPrChange w:id="238" w:author="Author">
            <w:tcPr>
              <w:tcW w:w="3120" w:type="dxa"/>
              <w:gridSpan w:val="2"/>
            </w:tcPr>
          </w:tcPrChange>
        </w:tcPr>
        <w:p w14:paraId="33EBF9E0" w14:textId="2DB60D96" w:rsidR="000F08DC" w:rsidRDefault="000F08DC">
          <w:pPr>
            <w:pStyle w:val="Header"/>
            <w:ind w:right="-115"/>
            <w:jc w:val="right"/>
            <w:pPrChange w:id="239" w:author="Author">
              <w:pPr/>
            </w:pPrChange>
          </w:pPr>
        </w:p>
      </w:tc>
    </w:tr>
  </w:tbl>
  <w:p w14:paraId="3B5617DA" w14:textId="4692EC10" w:rsidR="000F08DC" w:rsidRDefault="000F08D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37C7" w14:textId="77777777" w:rsidR="000F08DC" w:rsidRDefault="000F08D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525" w:author="Author">
        <w:tblPr>
          <w:tblStyle w:val="TableGrid"/>
          <w:tblW w:w="0" w:type="nil"/>
          <w:tblLayout w:type="fixed"/>
          <w:tblLook w:val="06A0" w:firstRow="1" w:lastRow="0" w:firstColumn="1" w:lastColumn="0" w:noHBand="1" w:noVBand="1"/>
        </w:tblPr>
      </w:tblPrChange>
    </w:tblPr>
    <w:tblGrid>
      <w:gridCol w:w="3120"/>
      <w:gridCol w:w="3120"/>
      <w:gridCol w:w="3120"/>
      <w:tblGridChange w:id="526">
        <w:tblGrid>
          <w:gridCol w:w="35"/>
          <w:gridCol w:w="3085"/>
          <w:gridCol w:w="35"/>
          <w:gridCol w:w="3085"/>
          <w:gridCol w:w="35"/>
          <w:gridCol w:w="3085"/>
          <w:gridCol w:w="35"/>
        </w:tblGrid>
      </w:tblGridChange>
    </w:tblGrid>
    <w:tr w:rsidR="000F08DC" w14:paraId="295C87E0" w14:textId="77777777" w:rsidTr="00502FC4">
      <w:trPr>
        <w:trPrChange w:id="527" w:author="Author">
          <w:trPr>
            <w:gridBefore w:val="1"/>
          </w:trPr>
        </w:trPrChange>
      </w:trPr>
      <w:tc>
        <w:tcPr>
          <w:tcW w:w="3120" w:type="dxa"/>
          <w:tcPrChange w:id="528" w:author="Author">
            <w:tcPr>
              <w:tcW w:w="3120" w:type="dxa"/>
              <w:gridSpan w:val="2"/>
            </w:tcPr>
          </w:tcPrChange>
        </w:tcPr>
        <w:p w14:paraId="1DBE9E39" w14:textId="6DA8F9B2" w:rsidR="000F08DC" w:rsidRDefault="000F08DC">
          <w:pPr>
            <w:pStyle w:val="Header"/>
            <w:ind w:left="-115"/>
            <w:pPrChange w:id="529" w:author="Author">
              <w:pPr/>
            </w:pPrChange>
          </w:pPr>
        </w:p>
      </w:tc>
      <w:tc>
        <w:tcPr>
          <w:tcW w:w="3120" w:type="dxa"/>
          <w:tcPrChange w:id="530" w:author="Author">
            <w:tcPr>
              <w:tcW w:w="3120" w:type="dxa"/>
              <w:gridSpan w:val="2"/>
            </w:tcPr>
          </w:tcPrChange>
        </w:tcPr>
        <w:p w14:paraId="03625465" w14:textId="61356F7D" w:rsidR="000F08DC" w:rsidRDefault="000F08DC">
          <w:pPr>
            <w:pStyle w:val="Header"/>
            <w:jc w:val="center"/>
            <w:pPrChange w:id="531" w:author="Author">
              <w:pPr/>
            </w:pPrChange>
          </w:pPr>
        </w:p>
      </w:tc>
      <w:tc>
        <w:tcPr>
          <w:tcW w:w="3120" w:type="dxa"/>
          <w:tcPrChange w:id="532" w:author="Author">
            <w:tcPr>
              <w:tcW w:w="3120" w:type="dxa"/>
              <w:gridSpan w:val="2"/>
            </w:tcPr>
          </w:tcPrChange>
        </w:tcPr>
        <w:p w14:paraId="3909F9B0" w14:textId="71BD0091" w:rsidR="000F08DC" w:rsidRDefault="000F08DC">
          <w:pPr>
            <w:pStyle w:val="Header"/>
            <w:ind w:right="-115"/>
            <w:jc w:val="right"/>
            <w:pPrChange w:id="533" w:author="Author">
              <w:pPr/>
            </w:pPrChange>
          </w:pPr>
        </w:p>
      </w:tc>
    </w:tr>
  </w:tbl>
  <w:p w14:paraId="4831A2AF" w14:textId="0E72AF51" w:rsidR="000F08DC" w:rsidRDefault="000F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12673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4D256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F2E7AF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CEAD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E8F5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B4A5E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6A38E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7D220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F81B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B2188"/>
    <w:multiLevelType w:val="multilevel"/>
    <w:tmpl w:val="B492C32C"/>
    <w:lvl w:ilvl="0">
      <w:start w:val="1"/>
      <w:numFmt w:val="decimal"/>
      <w:lvlText w:val="%1."/>
      <w:lvlJc w:val="left"/>
      <w:pPr>
        <w:ind w:left="720" w:hanging="360"/>
      </w:pPr>
      <w:rPr>
        <w:rFonts w:ascii="Arial" w:hAnsi="Arial" w:cs="Times New Roman" w:hint="default"/>
        <w:b w:val="0"/>
        <w:bCs/>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 w15:restartNumberingAfterBreak="0">
    <w:nsid w:val="18D149B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 w15:restartNumberingAfterBreak="0">
    <w:nsid w:val="36CC5C71"/>
    <w:multiLevelType w:val="hybridMultilevel"/>
    <w:tmpl w:val="39BC55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F6948"/>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48691E92"/>
    <w:multiLevelType w:val="hybridMultilevel"/>
    <w:tmpl w:val="F97A4762"/>
    <w:lvl w:ilvl="0" w:tplc="FC3054DE">
      <w:start w:val="1"/>
      <w:numFmt w:val="bullet"/>
      <w:lvlText w:val=""/>
      <w:lvlJc w:val="left"/>
      <w:pPr>
        <w:ind w:left="1440" w:hanging="360"/>
      </w:pPr>
      <w:rPr>
        <w:rFonts w:ascii="Symbol" w:hAnsi="Symbol"/>
      </w:rPr>
    </w:lvl>
    <w:lvl w:ilvl="1" w:tplc="1A1C0DEC">
      <w:start w:val="1"/>
      <w:numFmt w:val="bullet"/>
      <w:lvlText w:val=""/>
      <w:lvlJc w:val="left"/>
      <w:pPr>
        <w:ind w:left="1440" w:hanging="360"/>
      </w:pPr>
      <w:rPr>
        <w:rFonts w:ascii="Symbol" w:hAnsi="Symbol"/>
      </w:rPr>
    </w:lvl>
    <w:lvl w:ilvl="2" w:tplc="9ABA4F10">
      <w:start w:val="1"/>
      <w:numFmt w:val="bullet"/>
      <w:lvlText w:val=""/>
      <w:lvlJc w:val="left"/>
      <w:pPr>
        <w:ind w:left="1440" w:hanging="360"/>
      </w:pPr>
      <w:rPr>
        <w:rFonts w:ascii="Symbol" w:hAnsi="Symbol"/>
      </w:rPr>
    </w:lvl>
    <w:lvl w:ilvl="3" w:tplc="7BAE386A">
      <w:start w:val="1"/>
      <w:numFmt w:val="bullet"/>
      <w:lvlText w:val=""/>
      <w:lvlJc w:val="left"/>
      <w:pPr>
        <w:ind w:left="1440" w:hanging="360"/>
      </w:pPr>
      <w:rPr>
        <w:rFonts w:ascii="Symbol" w:hAnsi="Symbol"/>
      </w:rPr>
    </w:lvl>
    <w:lvl w:ilvl="4" w:tplc="A7AA9126">
      <w:start w:val="1"/>
      <w:numFmt w:val="bullet"/>
      <w:lvlText w:val=""/>
      <w:lvlJc w:val="left"/>
      <w:pPr>
        <w:ind w:left="1440" w:hanging="360"/>
      </w:pPr>
      <w:rPr>
        <w:rFonts w:ascii="Symbol" w:hAnsi="Symbol"/>
      </w:rPr>
    </w:lvl>
    <w:lvl w:ilvl="5" w:tplc="0C02215A">
      <w:start w:val="1"/>
      <w:numFmt w:val="bullet"/>
      <w:lvlText w:val=""/>
      <w:lvlJc w:val="left"/>
      <w:pPr>
        <w:ind w:left="1440" w:hanging="360"/>
      </w:pPr>
      <w:rPr>
        <w:rFonts w:ascii="Symbol" w:hAnsi="Symbol"/>
      </w:rPr>
    </w:lvl>
    <w:lvl w:ilvl="6" w:tplc="C82CB67A">
      <w:start w:val="1"/>
      <w:numFmt w:val="bullet"/>
      <w:lvlText w:val=""/>
      <w:lvlJc w:val="left"/>
      <w:pPr>
        <w:ind w:left="1440" w:hanging="360"/>
      </w:pPr>
      <w:rPr>
        <w:rFonts w:ascii="Symbol" w:hAnsi="Symbol"/>
      </w:rPr>
    </w:lvl>
    <w:lvl w:ilvl="7" w:tplc="DA7AF868">
      <w:start w:val="1"/>
      <w:numFmt w:val="bullet"/>
      <w:lvlText w:val=""/>
      <w:lvlJc w:val="left"/>
      <w:pPr>
        <w:ind w:left="1440" w:hanging="360"/>
      </w:pPr>
      <w:rPr>
        <w:rFonts w:ascii="Symbol" w:hAnsi="Symbol"/>
      </w:rPr>
    </w:lvl>
    <w:lvl w:ilvl="8" w:tplc="769CCA72">
      <w:start w:val="1"/>
      <w:numFmt w:val="bullet"/>
      <w:lvlText w:val=""/>
      <w:lvlJc w:val="left"/>
      <w:pPr>
        <w:ind w:left="1440" w:hanging="360"/>
      </w:pPr>
      <w:rPr>
        <w:rFonts w:ascii="Symbol" w:hAnsi="Symbol"/>
      </w:rPr>
    </w:lvl>
  </w:abstractNum>
  <w:abstractNum w:abstractNumId="15" w15:restartNumberingAfterBreak="0">
    <w:nsid w:val="4B2E6E4D"/>
    <w:multiLevelType w:val="hybridMultilevel"/>
    <w:tmpl w:val="94BEA0AC"/>
    <w:name w:val="AutoList22"/>
    <w:lvl w:ilvl="0" w:tplc="0B40D540">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CCD80876">
      <w:start w:val="2"/>
      <w:numFmt w:val="decimal"/>
      <w:lvlText w:val="%4."/>
      <w:lvlJc w:val="left"/>
      <w:pPr>
        <w:tabs>
          <w:tab w:val="num" w:pos="2880"/>
        </w:tabs>
        <w:ind w:left="2880" w:hanging="360"/>
      </w:pPr>
      <w:rPr>
        <w:rFonts w:ascii="Arial" w:hAnsi="Arial" w:hint="default"/>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B5A0745"/>
    <w:multiLevelType w:val="hybridMultilevel"/>
    <w:tmpl w:val="29C02274"/>
    <w:lvl w:ilvl="0" w:tplc="FFFFFFF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CC29EB"/>
    <w:multiLevelType w:val="hybridMultilevel"/>
    <w:tmpl w:val="CCC8B6D6"/>
    <w:lvl w:ilvl="0" w:tplc="C10A50B6">
      <w:start w:val="1"/>
      <w:numFmt w:val="bullet"/>
      <w:lvlText w:val=""/>
      <w:lvlJc w:val="left"/>
      <w:pPr>
        <w:ind w:left="1440" w:hanging="360"/>
      </w:pPr>
      <w:rPr>
        <w:rFonts w:ascii="Symbol" w:hAnsi="Symbol"/>
      </w:rPr>
    </w:lvl>
    <w:lvl w:ilvl="1" w:tplc="A7E0EA9E">
      <w:start w:val="1"/>
      <w:numFmt w:val="bullet"/>
      <w:lvlText w:val=""/>
      <w:lvlJc w:val="left"/>
      <w:pPr>
        <w:ind w:left="1440" w:hanging="360"/>
      </w:pPr>
      <w:rPr>
        <w:rFonts w:ascii="Symbol" w:hAnsi="Symbol"/>
      </w:rPr>
    </w:lvl>
    <w:lvl w:ilvl="2" w:tplc="6CA6AFBC">
      <w:start w:val="1"/>
      <w:numFmt w:val="bullet"/>
      <w:lvlText w:val=""/>
      <w:lvlJc w:val="left"/>
      <w:pPr>
        <w:ind w:left="1440" w:hanging="360"/>
      </w:pPr>
      <w:rPr>
        <w:rFonts w:ascii="Symbol" w:hAnsi="Symbol"/>
      </w:rPr>
    </w:lvl>
    <w:lvl w:ilvl="3" w:tplc="4D504A7A">
      <w:start w:val="1"/>
      <w:numFmt w:val="bullet"/>
      <w:lvlText w:val=""/>
      <w:lvlJc w:val="left"/>
      <w:pPr>
        <w:ind w:left="1440" w:hanging="360"/>
      </w:pPr>
      <w:rPr>
        <w:rFonts w:ascii="Symbol" w:hAnsi="Symbol"/>
      </w:rPr>
    </w:lvl>
    <w:lvl w:ilvl="4" w:tplc="8174D5BC">
      <w:start w:val="1"/>
      <w:numFmt w:val="bullet"/>
      <w:lvlText w:val=""/>
      <w:lvlJc w:val="left"/>
      <w:pPr>
        <w:ind w:left="1440" w:hanging="360"/>
      </w:pPr>
      <w:rPr>
        <w:rFonts w:ascii="Symbol" w:hAnsi="Symbol"/>
      </w:rPr>
    </w:lvl>
    <w:lvl w:ilvl="5" w:tplc="4E2C5B8A">
      <w:start w:val="1"/>
      <w:numFmt w:val="bullet"/>
      <w:lvlText w:val=""/>
      <w:lvlJc w:val="left"/>
      <w:pPr>
        <w:ind w:left="1440" w:hanging="360"/>
      </w:pPr>
      <w:rPr>
        <w:rFonts w:ascii="Symbol" w:hAnsi="Symbol"/>
      </w:rPr>
    </w:lvl>
    <w:lvl w:ilvl="6" w:tplc="4A646404">
      <w:start w:val="1"/>
      <w:numFmt w:val="bullet"/>
      <w:lvlText w:val=""/>
      <w:lvlJc w:val="left"/>
      <w:pPr>
        <w:ind w:left="1440" w:hanging="360"/>
      </w:pPr>
      <w:rPr>
        <w:rFonts w:ascii="Symbol" w:hAnsi="Symbol"/>
      </w:rPr>
    </w:lvl>
    <w:lvl w:ilvl="7" w:tplc="5C9C4522">
      <w:start w:val="1"/>
      <w:numFmt w:val="bullet"/>
      <w:lvlText w:val=""/>
      <w:lvlJc w:val="left"/>
      <w:pPr>
        <w:ind w:left="1440" w:hanging="360"/>
      </w:pPr>
      <w:rPr>
        <w:rFonts w:ascii="Symbol" w:hAnsi="Symbol"/>
      </w:rPr>
    </w:lvl>
    <w:lvl w:ilvl="8" w:tplc="B0181A76">
      <w:start w:val="1"/>
      <w:numFmt w:val="bullet"/>
      <w:lvlText w:val=""/>
      <w:lvlJc w:val="left"/>
      <w:pPr>
        <w:ind w:left="1440" w:hanging="360"/>
      </w:pPr>
      <w:rPr>
        <w:rFonts w:ascii="Symbol" w:hAnsi="Symbol"/>
      </w:rPr>
    </w:lvl>
  </w:abstractNum>
  <w:abstractNum w:abstractNumId="18" w15:restartNumberingAfterBreak="0">
    <w:nsid w:val="63E64843"/>
    <w:multiLevelType w:val="hybridMultilevel"/>
    <w:tmpl w:val="D4E4D5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265CBE"/>
    <w:multiLevelType w:val="hybridMultilevel"/>
    <w:tmpl w:val="7A4C462A"/>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765F7137"/>
    <w:multiLevelType w:val="hybridMultilevel"/>
    <w:tmpl w:val="2AC66F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9786652">
    <w:abstractNumId w:val="13"/>
  </w:num>
  <w:num w:numId="2" w16cid:durableId="1519807790">
    <w:abstractNumId w:val="11"/>
  </w:num>
  <w:num w:numId="3" w16cid:durableId="2087456821">
    <w:abstractNumId w:val="10"/>
  </w:num>
  <w:num w:numId="4" w16cid:durableId="1163398629">
    <w:abstractNumId w:val="16"/>
  </w:num>
  <w:num w:numId="5" w16cid:durableId="1660110735">
    <w:abstractNumId w:val="19"/>
  </w:num>
  <w:num w:numId="6" w16cid:durableId="1260678080">
    <w:abstractNumId w:val="7"/>
  </w:num>
  <w:num w:numId="7" w16cid:durableId="1786731209">
    <w:abstractNumId w:val="6"/>
  </w:num>
  <w:num w:numId="8" w16cid:durableId="1382678593">
    <w:abstractNumId w:val="20"/>
  </w:num>
  <w:num w:numId="9" w16cid:durableId="1159079739">
    <w:abstractNumId w:val="12"/>
  </w:num>
  <w:num w:numId="10" w16cid:durableId="1817189022">
    <w:abstractNumId w:val="18"/>
  </w:num>
  <w:num w:numId="11" w16cid:durableId="1900752157">
    <w:abstractNumId w:val="9"/>
  </w:num>
  <w:num w:numId="12" w16cid:durableId="1953781393">
    <w:abstractNumId w:val="5"/>
  </w:num>
  <w:num w:numId="13" w16cid:durableId="223371684">
    <w:abstractNumId w:val="4"/>
  </w:num>
  <w:num w:numId="14" w16cid:durableId="562788165">
    <w:abstractNumId w:val="8"/>
  </w:num>
  <w:num w:numId="15" w16cid:durableId="825510142">
    <w:abstractNumId w:val="3"/>
  </w:num>
  <w:num w:numId="16" w16cid:durableId="272247602">
    <w:abstractNumId w:val="2"/>
  </w:num>
  <w:num w:numId="17" w16cid:durableId="309791116">
    <w:abstractNumId w:val="1"/>
  </w:num>
  <w:num w:numId="18" w16cid:durableId="528878095">
    <w:abstractNumId w:val="0"/>
  </w:num>
  <w:num w:numId="19" w16cid:durableId="1503352598">
    <w:abstractNumId w:val="8"/>
  </w:num>
  <w:num w:numId="20" w16cid:durableId="102389187">
    <w:abstractNumId w:val="3"/>
  </w:num>
  <w:num w:numId="21" w16cid:durableId="1996641269">
    <w:abstractNumId w:val="2"/>
  </w:num>
  <w:num w:numId="22" w16cid:durableId="670371095">
    <w:abstractNumId w:val="1"/>
  </w:num>
  <w:num w:numId="23" w16cid:durableId="865679622">
    <w:abstractNumId w:val="0"/>
  </w:num>
  <w:num w:numId="24" w16cid:durableId="185406884">
    <w:abstractNumId w:val="8"/>
  </w:num>
  <w:num w:numId="25" w16cid:durableId="1165900657">
    <w:abstractNumId w:val="3"/>
  </w:num>
  <w:num w:numId="26" w16cid:durableId="1898666380">
    <w:abstractNumId w:val="2"/>
  </w:num>
  <w:num w:numId="27" w16cid:durableId="2110008636">
    <w:abstractNumId w:val="1"/>
  </w:num>
  <w:num w:numId="28" w16cid:durableId="1644461358">
    <w:abstractNumId w:val="0"/>
  </w:num>
  <w:num w:numId="29" w16cid:durableId="1433017591">
    <w:abstractNumId w:val="8"/>
  </w:num>
  <w:num w:numId="30" w16cid:durableId="1893498077">
    <w:abstractNumId w:val="3"/>
  </w:num>
  <w:num w:numId="31" w16cid:durableId="730735451">
    <w:abstractNumId w:val="2"/>
  </w:num>
  <w:num w:numId="32" w16cid:durableId="465901616">
    <w:abstractNumId w:val="1"/>
  </w:num>
  <w:num w:numId="33" w16cid:durableId="283275922">
    <w:abstractNumId w:val="0"/>
  </w:num>
  <w:num w:numId="34" w16cid:durableId="445736528">
    <w:abstractNumId w:val="14"/>
  </w:num>
  <w:num w:numId="35" w16cid:durableId="1020855569">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removeDateAndTim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60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EC7"/>
    <w:rsid w:val="00000FD5"/>
    <w:rsid w:val="000012FB"/>
    <w:rsid w:val="00004E1C"/>
    <w:rsid w:val="000063EA"/>
    <w:rsid w:val="000065CD"/>
    <w:rsid w:val="00006D9D"/>
    <w:rsid w:val="0000767C"/>
    <w:rsid w:val="00007D35"/>
    <w:rsid w:val="00007E89"/>
    <w:rsid w:val="0001164E"/>
    <w:rsid w:val="000121C0"/>
    <w:rsid w:val="00013419"/>
    <w:rsid w:val="00014B10"/>
    <w:rsid w:val="00014CAB"/>
    <w:rsid w:val="000150A2"/>
    <w:rsid w:val="000201F1"/>
    <w:rsid w:val="000206E1"/>
    <w:rsid w:val="00020E12"/>
    <w:rsid w:val="00022C0F"/>
    <w:rsid w:val="00022EE3"/>
    <w:rsid w:val="00023113"/>
    <w:rsid w:val="00023D58"/>
    <w:rsid w:val="00023D94"/>
    <w:rsid w:val="00023F38"/>
    <w:rsid w:val="00025C40"/>
    <w:rsid w:val="0002669D"/>
    <w:rsid w:val="00027781"/>
    <w:rsid w:val="000279F1"/>
    <w:rsid w:val="00027B4A"/>
    <w:rsid w:val="00031F7C"/>
    <w:rsid w:val="000326D4"/>
    <w:rsid w:val="00033611"/>
    <w:rsid w:val="00033CC5"/>
    <w:rsid w:val="00033E7A"/>
    <w:rsid w:val="00034117"/>
    <w:rsid w:val="000352A5"/>
    <w:rsid w:val="000358C7"/>
    <w:rsid w:val="000405D7"/>
    <w:rsid w:val="00041A98"/>
    <w:rsid w:val="00041C96"/>
    <w:rsid w:val="00042344"/>
    <w:rsid w:val="00042A19"/>
    <w:rsid w:val="00042A3A"/>
    <w:rsid w:val="00042D80"/>
    <w:rsid w:val="00043175"/>
    <w:rsid w:val="0004480A"/>
    <w:rsid w:val="000453F7"/>
    <w:rsid w:val="00045E95"/>
    <w:rsid w:val="000460F9"/>
    <w:rsid w:val="00046CFF"/>
    <w:rsid w:val="00047740"/>
    <w:rsid w:val="00047BB7"/>
    <w:rsid w:val="00050087"/>
    <w:rsid w:val="00050910"/>
    <w:rsid w:val="00050D31"/>
    <w:rsid w:val="000518D8"/>
    <w:rsid w:val="000533E2"/>
    <w:rsid w:val="0005399A"/>
    <w:rsid w:val="0005621F"/>
    <w:rsid w:val="000564FE"/>
    <w:rsid w:val="000566E6"/>
    <w:rsid w:val="000569BC"/>
    <w:rsid w:val="00060885"/>
    <w:rsid w:val="00061B97"/>
    <w:rsid w:val="00062AA7"/>
    <w:rsid w:val="00063918"/>
    <w:rsid w:val="00064554"/>
    <w:rsid w:val="00065CBB"/>
    <w:rsid w:val="00066101"/>
    <w:rsid w:val="00066491"/>
    <w:rsid w:val="00066F82"/>
    <w:rsid w:val="000674F6"/>
    <w:rsid w:val="00067B1A"/>
    <w:rsid w:val="00067BC9"/>
    <w:rsid w:val="00070D04"/>
    <w:rsid w:val="00070DCA"/>
    <w:rsid w:val="00070DFE"/>
    <w:rsid w:val="00071D10"/>
    <w:rsid w:val="000730BE"/>
    <w:rsid w:val="00074BA1"/>
    <w:rsid w:val="00075D30"/>
    <w:rsid w:val="00076C15"/>
    <w:rsid w:val="00077C2B"/>
    <w:rsid w:val="00077DCA"/>
    <w:rsid w:val="00080E13"/>
    <w:rsid w:val="00083323"/>
    <w:rsid w:val="0008366D"/>
    <w:rsid w:val="00083891"/>
    <w:rsid w:val="00084977"/>
    <w:rsid w:val="00086949"/>
    <w:rsid w:val="00086DE5"/>
    <w:rsid w:val="00086F59"/>
    <w:rsid w:val="000918BF"/>
    <w:rsid w:val="000957BD"/>
    <w:rsid w:val="00096036"/>
    <w:rsid w:val="000964CE"/>
    <w:rsid w:val="00097F5B"/>
    <w:rsid w:val="000A03BD"/>
    <w:rsid w:val="000A0CFE"/>
    <w:rsid w:val="000A1274"/>
    <w:rsid w:val="000A229D"/>
    <w:rsid w:val="000A49FC"/>
    <w:rsid w:val="000A533D"/>
    <w:rsid w:val="000A74D3"/>
    <w:rsid w:val="000A7C58"/>
    <w:rsid w:val="000B1A5A"/>
    <w:rsid w:val="000B25D9"/>
    <w:rsid w:val="000B396B"/>
    <w:rsid w:val="000B3A53"/>
    <w:rsid w:val="000B4074"/>
    <w:rsid w:val="000B74EF"/>
    <w:rsid w:val="000C01AA"/>
    <w:rsid w:val="000C0C8F"/>
    <w:rsid w:val="000C14DD"/>
    <w:rsid w:val="000C15C1"/>
    <w:rsid w:val="000C1BB3"/>
    <w:rsid w:val="000C2805"/>
    <w:rsid w:val="000C317A"/>
    <w:rsid w:val="000C5EF7"/>
    <w:rsid w:val="000C6B3D"/>
    <w:rsid w:val="000C766A"/>
    <w:rsid w:val="000D0337"/>
    <w:rsid w:val="000D4F2F"/>
    <w:rsid w:val="000D558F"/>
    <w:rsid w:val="000D5774"/>
    <w:rsid w:val="000D5E34"/>
    <w:rsid w:val="000D5E92"/>
    <w:rsid w:val="000D6A71"/>
    <w:rsid w:val="000E02B6"/>
    <w:rsid w:val="000E1B8B"/>
    <w:rsid w:val="000E4A14"/>
    <w:rsid w:val="000E57A2"/>
    <w:rsid w:val="000E7DD8"/>
    <w:rsid w:val="000F08DC"/>
    <w:rsid w:val="000F31F6"/>
    <w:rsid w:val="000F3EC7"/>
    <w:rsid w:val="000F5905"/>
    <w:rsid w:val="000F6D3D"/>
    <w:rsid w:val="000F6DEE"/>
    <w:rsid w:val="000F71BF"/>
    <w:rsid w:val="00100BF3"/>
    <w:rsid w:val="0010321E"/>
    <w:rsid w:val="00103821"/>
    <w:rsid w:val="00103843"/>
    <w:rsid w:val="00105F4C"/>
    <w:rsid w:val="001074ED"/>
    <w:rsid w:val="00107639"/>
    <w:rsid w:val="001109F5"/>
    <w:rsid w:val="0011126C"/>
    <w:rsid w:val="0011184E"/>
    <w:rsid w:val="00111C0A"/>
    <w:rsid w:val="00112C4B"/>
    <w:rsid w:val="00113296"/>
    <w:rsid w:val="0011344A"/>
    <w:rsid w:val="00113606"/>
    <w:rsid w:val="001137F1"/>
    <w:rsid w:val="00114CA2"/>
    <w:rsid w:val="00115627"/>
    <w:rsid w:val="00115FB5"/>
    <w:rsid w:val="001160E4"/>
    <w:rsid w:val="00116CFB"/>
    <w:rsid w:val="00120A2B"/>
    <w:rsid w:val="001218E9"/>
    <w:rsid w:val="00122EAF"/>
    <w:rsid w:val="00122F02"/>
    <w:rsid w:val="00123A91"/>
    <w:rsid w:val="00124571"/>
    <w:rsid w:val="00124C7E"/>
    <w:rsid w:val="001252AD"/>
    <w:rsid w:val="00126EF2"/>
    <w:rsid w:val="001300C4"/>
    <w:rsid w:val="00130B56"/>
    <w:rsid w:val="00132594"/>
    <w:rsid w:val="00133EC6"/>
    <w:rsid w:val="00134595"/>
    <w:rsid w:val="00135323"/>
    <w:rsid w:val="00135627"/>
    <w:rsid w:val="001359B4"/>
    <w:rsid w:val="00135E73"/>
    <w:rsid w:val="00136417"/>
    <w:rsid w:val="00137426"/>
    <w:rsid w:val="00140D67"/>
    <w:rsid w:val="00140ED1"/>
    <w:rsid w:val="00140F9C"/>
    <w:rsid w:val="00143703"/>
    <w:rsid w:val="00144632"/>
    <w:rsid w:val="0014526F"/>
    <w:rsid w:val="00145680"/>
    <w:rsid w:val="001463F4"/>
    <w:rsid w:val="00147430"/>
    <w:rsid w:val="0015206C"/>
    <w:rsid w:val="00153B96"/>
    <w:rsid w:val="00154D5E"/>
    <w:rsid w:val="00157ADF"/>
    <w:rsid w:val="00160369"/>
    <w:rsid w:val="00161276"/>
    <w:rsid w:val="00162276"/>
    <w:rsid w:val="00162563"/>
    <w:rsid w:val="00162A4E"/>
    <w:rsid w:val="00163598"/>
    <w:rsid w:val="00163B16"/>
    <w:rsid w:val="00164779"/>
    <w:rsid w:val="001655EE"/>
    <w:rsid w:val="0016574C"/>
    <w:rsid w:val="00165C67"/>
    <w:rsid w:val="00170801"/>
    <w:rsid w:val="0017085A"/>
    <w:rsid w:val="00170C13"/>
    <w:rsid w:val="00171278"/>
    <w:rsid w:val="00171470"/>
    <w:rsid w:val="00171489"/>
    <w:rsid w:val="00171EEE"/>
    <w:rsid w:val="00172A4A"/>
    <w:rsid w:val="00173D02"/>
    <w:rsid w:val="00174C9F"/>
    <w:rsid w:val="00176E05"/>
    <w:rsid w:val="00177C20"/>
    <w:rsid w:val="001807C6"/>
    <w:rsid w:val="00180E62"/>
    <w:rsid w:val="001822C9"/>
    <w:rsid w:val="001823A6"/>
    <w:rsid w:val="0018463E"/>
    <w:rsid w:val="00185449"/>
    <w:rsid w:val="00186992"/>
    <w:rsid w:val="00187910"/>
    <w:rsid w:val="001902E0"/>
    <w:rsid w:val="0019045A"/>
    <w:rsid w:val="0019134B"/>
    <w:rsid w:val="001919BE"/>
    <w:rsid w:val="00191B55"/>
    <w:rsid w:val="00193DB9"/>
    <w:rsid w:val="001944F3"/>
    <w:rsid w:val="00196609"/>
    <w:rsid w:val="00197910"/>
    <w:rsid w:val="001A0026"/>
    <w:rsid w:val="001A076B"/>
    <w:rsid w:val="001A1373"/>
    <w:rsid w:val="001A16AE"/>
    <w:rsid w:val="001A1F48"/>
    <w:rsid w:val="001A2F09"/>
    <w:rsid w:val="001A4B1C"/>
    <w:rsid w:val="001A53E3"/>
    <w:rsid w:val="001B054B"/>
    <w:rsid w:val="001B1AE4"/>
    <w:rsid w:val="001B1B0B"/>
    <w:rsid w:val="001B3082"/>
    <w:rsid w:val="001B4026"/>
    <w:rsid w:val="001B522F"/>
    <w:rsid w:val="001B55E6"/>
    <w:rsid w:val="001B65B2"/>
    <w:rsid w:val="001C0C22"/>
    <w:rsid w:val="001C140E"/>
    <w:rsid w:val="001C1EB3"/>
    <w:rsid w:val="001C2CBD"/>
    <w:rsid w:val="001C3DF3"/>
    <w:rsid w:val="001C489B"/>
    <w:rsid w:val="001C545D"/>
    <w:rsid w:val="001C66A1"/>
    <w:rsid w:val="001C7801"/>
    <w:rsid w:val="001C7E0A"/>
    <w:rsid w:val="001D2DCE"/>
    <w:rsid w:val="001D3265"/>
    <w:rsid w:val="001D4B69"/>
    <w:rsid w:val="001D4F33"/>
    <w:rsid w:val="001D7B8C"/>
    <w:rsid w:val="001D7FA7"/>
    <w:rsid w:val="001E0203"/>
    <w:rsid w:val="001E04E9"/>
    <w:rsid w:val="001E060A"/>
    <w:rsid w:val="001E0B70"/>
    <w:rsid w:val="001E14DD"/>
    <w:rsid w:val="001E220C"/>
    <w:rsid w:val="001E36E2"/>
    <w:rsid w:val="001E4FF0"/>
    <w:rsid w:val="001E508A"/>
    <w:rsid w:val="001E59AE"/>
    <w:rsid w:val="001E6047"/>
    <w:rsid w:val="001E65EE"/>
    <w:rsid w:val="001E6834"/>
    <w:rsid w:val="001E6FAB"/>
    <w:rsid w:val="001F1DDE"/>
    <w:rsid w:val="001F2A5A"/>
    <w:rsid w:val="001F37EA"/>
    <w:rsid w:val="001F5B2E"/>
    <w:rsid w:val="001F5FF0"/>
    <w:rsid w:val="001F60D6"/>
    <w:rsid w:val="001F699D"/>
    <w:rsid w:val="001F69FE"/>
    <w:rsid w:val="001F6D04"/>
    <w:rsid w:val="001F741D"/>
    <w:rsid w:val="00202B43"/>
    <w:rsid w:val="002032FF"/>
    <w:rsid w:val="00203AF9"/>
    <w:rsid w:val="002050E8"/>
    <w:rsid w:val="00205F73"/>
    <w:rsid w:val="002068DA"/>
    <w:rsid w:val="00211BE9"/>
    <w:rsid w:val="00211F64"/>
    <w:rsid w:val="00212085"/>
    <w:rsid w:val="00213767"/>
    <w:rsid w:val="0021622E"/>
    <w:rsid w:val="00216398"/>
    <w:rsid w:val="00217ACD"/>
    <w:rsid w:val="0022170D"/>
    <w:rsid w:val="00221AE2"/>
    <w:rsid w:val="00221EA8"/>
    <w:rsid w:val="002228D7"/>
    <w:rsid w:val="00225871"/>
    <w:rsid w:val="0022657D"/>
    <w:rsid w:val="0022769A"/>
    <w:rsid w:val="002276E1"/>
    <w:rsid w:val="00231103"/>
    <w:rsid w:val="00231AD6"/>
    <w:rsid w:val="00231CA6"/>
    <w:rsid w:val="002341C9"/>
    <w:rsid w:val="0023598A"/>
    <w:rsid w:val="00236385"/>
    <w:rsid w:val="00243B67"/>
    <w:rsid w:val="002448FE"/>
    <w:rsid w:val="002467EB"/>
    <w:rsid w:val="00251353"/>
    <w:rsid w:val="00251F0C"/>
    <w:rsid w:val="00252C34"/>
    <w:rsid w:val="00253471"/>
    <w:rsid w:val="0025444B"/>
    <w:rsid w:val="00260AC3"/>
    <w:rsid w:val="00262CAC"/>
    <w:rsid w:val="0026353E"/>
    <w:rsid w:val="00263556"/>
    <w:rsid w:val="002640AF"/>
    <w:rsid w:val="00265DC6"/>
    <w:rsid w:val="002662A4"/>
    <w:rsid w:val="002671CF"/>
    <w:rsid w:val="002714D1"/>
    <w:rsid w:val="00274763"/>
    <w:rsid w:val="00275E01"/>
    <w:rsid w:val="002764E3"/>
    <w:rsid w:val="00276B1F"/>
    <w:rsid w:val="00277BDA"/>
    <w:rsid w:val="00281746"/>
    <w:rsid w:val="002828B7"/>
    <w:rsid w:val="00282DD9"/>
    <w:rsid w:val="00283194"/>
    <w:rsid w:val="00283A0E"/>
    <w:rsid w:val="00283B4E"/>
    <w:rsid w:val="00284650"/>
    <w:rsid w:val="00285181"/>
    <w:rsid w:val="00285698"/>
    <w:rsid w:val="002859B0"/>
    <w:rsid w:val="00287D43"/>
    <w:rsid w:val="002920BE"/>
    <w:rsid w:val="002927DE"/>
    <w:rsid w:val="00292C3C"/>
    <w:rsid w:val="00292D20"/>
    <w:rsid w:val="002934E6"/>
    <w:rsid w:val="00295743"/>
    <w:rsid w:val="0029584A"/>
    <w:rsid w:val="00295898"/>
    <w:rsid w:val="0029717F"/>
    <w:rsid w:val="002A1424"/>
    <w:rsid w:val="002A1910"/>
    <w:rsid w:val="002A1FC5"/>
    <w:rsid w:val="002A20EB"/>
    <w:rsid w:val="002A244D"/>
    <w:rsid w:val="002A62E7"/>
    <w:rsid w:val="002A753F"/>
    <w:rsid w:val="002B0771"/>
    <w:rsid w:val="002B2428"/>
    <w:rsid w:val="002B419C"/>
    <w:rsid w:val="002B6E1E"/>
    <w:rsid w:val="002B7373"/>
    <w:rsid w:val="002B7591"/>
    <w:rsid w:val="002C0A3B"/>
    <w:rsid w:val="002C44F7"/>
    <w:rsid w:val="002C4C8C"/>
    <w:rsid w:val="002C529B"/>
    <w:rsid w:val="002D1001"/>
    <w:rsid w:val="002D3E5A"/>
    <w:rsid w:val="002D4014"/>
    <w:rsid w:val="002D4684"/>
    <w:rsid w:val="002D6B2D"/>
    <w:rsid w:val="002D74F5"/>
    <w:rsid w:val="002E1606"/>
    <w:rsid w:val="002E1E4A"/>
    <w:rsid w:val="002E3830"/>
    <w:rsid w:val="002E5B43"/>
    <w:rsid w:val="002E694B"/>
    <w:rsid w:val="002E6D41"/>
    <w:rsid w:val="002F0276"/>
    <w:rsid w:val="002F23A3"/>
    <w:rsid w:val="002F421A"/>
    <w:rsid w:val="002F48AB"/>
    <w:rsid w:val="002F55BD"/>
    <w:rsid w:val="002F5673"/>
    <w:rsid w:val="002F6007"/>
    <w:rsid w:val="002F63AC"/>
    <w:rsid w:val="0030071A"/>
    <w:rsid w:val="003012DD"/>
    <w:rsid w:val="00301534"/>
    <w:rsid w:val="00301C30"/>
    <w:rsid w:val="00304A93"/>
    <w:rsid w:val="0030671A"/>
    <w:rsid w:val="003112E6"/>
    <w:rsid w:val="003126ED"/>
    <w:rsid w:val="003137FB"/>
    <w:rsid w:val="0031607B"/>
    <w:rsid w:val="00316549"/>
    <w:rsid w:val="00317E1A"/>
    <w:rsid w:val="00320514"/>
    <w:rsid w:val="0032136A"/>
    <w:rsid w:val="003213A1"/>
    <w:rsid w:val="0032149C"/>
    <w:rsid w:val="00321906"/>
    <w:rsid w:val="00323310"/>
    <w:rsid w:val="00326451"/>
    <w:rsid w:val="0033000D"/>
    <w:rsid w:val="00330C55"/>
    <w:rsid w:val="00330D3C"/>
    <w:rsid w:val="00332365"/>
    <w:rsid w:val="003334D6"/>
    <w:rsid w:val="003338A4"/>
    <w:rsid w:val="00334D1A"/>
    <w:rsid w:val="003356EE"/>
    <w:rsid w:val="00335AAB"/>
    <w:rsid w:val="003360C5"/>
    <w:rsid w:val="00336252"/>
    <w:rsid w:val="003362A7"/>
    <w:rsid w:val="0033652A"/>
    <w:rsid w:val="00336BD5"/>
    <w:rsid w:val="00340295"/>
    <w:rsid w:val="00340ECA"/>
    <w:rsid w:val="00342893"/>
    <w:rsid w:val="003444FB"/>
    <w:rsid w:val="003447DF"/>
    <w:rsid w:val="00346E6B"/>
    <w:rsid w:val="0034775A"/>
    <w:rsid w:val="00347D8C"/>
    <w:rsid w:val="0035118F"/>
    <w:rsid w:val="00354F38"/>
    <w:rsid w:val="00355A09"/>
    <w:rsid w:val="00355BAC"/>
    <w:rsid w:val="00356030"/>
    <w:rsid w:val="00356A6F"/>
    <w:rsid w:val="0035718C"/>
    <w:rsid w:val="00357D8C"/>
    <w:rsid w:val="003616BE"/>
    <w:rsid w:val="00363415"/>
    <w:rsid w:val="00364DB6"/>
    <w:rsid w:val="00367240"/>
    <w:rsid w:val="00370CB0"/>
    <w:rsid w:val="003734D8"/>
    <w:rsid w:val="00374009"/>
    <w:rsid w:val="00377296"/>
    <w:rsid w:val="00377360"/>
    <w:rsid w:val="00380068"/>
    <w:rsid w:val="00380139"/>
    <w:rsid w:val="00380858"/>
    <w:rsid w:val="0038136F"/>
    <w:rsid w:val="00381897"/>
    <w:rsid w:val="0038242F"/>
    <w:rsid w:val="00382B45"/>
    <w:rsid w:val="003831D6"/>
    <w:rsid w:val="00383D38"/>
    <w:rsid w:val="00383E31"/>
    <w:rsid w:val="00385DF3"/>
    <w:rsid w:val="003908E3"/>
    <w:rsid w:val="00391CC1"/>
    <w:rsid w:val="00393AC4"/>
    <w:rsid w:val="00394491"/>
    <w:rsid w:val="00394F5F"/>
    <w:rsid w:val="003950D0"/>
    <w:rsid w:val="003956B6"/>
    <w:rsid w:val="00395E08"/>
    <w:rsid w:val="003A19CB"/>
    <w:rsid w:val="003A2001"/>
    <w:rsid w:val="003A20A2"/>
    <w:rsid w:val="003A2C4B"/>
    <w:rsid w:val="003A3167"/>
    <w:rsid w:val="003A3BAC"/>
    <w:rsid w:val="003A3F0E"/>
    <w:rsid w:val="003A4F95"/>
    <w:rsid w:val="003A6B90"/>
    <w:rsid w:val="003A71ED"/>
    <w:rsid w:val="003B01D7"/>
    <w:rsid w:val="003B0EA7"/>
    <w:rsid w:val="003B1BEF"/>
    <w:rsid w:val="003B1F7A"/>
    <w:rsid w:val="003B22B9"/>
    <w:rsid w:val="003B3FC6"/>
    <w:rsid w:val="003B46D1"/>
    <w:rsid w:val="003B498D"/>
    <w:rsid w:val="003B4CB4"/>
    <w:rsid w:val="003B7043"/>
    <w:rsid w:val="003B751F"/>
    <w:rsid w:val="003B7EAD"/>
    <w:rsid w:val="003C02A8"/>
    <w:rsid w:val="003C044C"/>
    <w:rsid w:val="003C1514"/>
    <w:rsid w:val="003C6241"/>
    <w:rsid w:val="003C7B2F"/>
    <w:rsid w:val="003C7D33"/>
    <w:rsid w:val="003D2385"/>
    <w:rsid w:val="003D57CC"/>
    <w:rsid w:val="003D5E38"/>
    <w:rsid w:val="003D798A"/>
    <w:rsid w:val="003E0E7A"/>
    <w:rsid w:val="003E2ECE"/>
    <w:rsid w:val="003E5C9F"/>
    <w:rsid w:val="003E7412"/>
    <w:rsid w:val="003F0E95"/>
    <w:rsid w:val="003F14A7"/>
    <w:rsid w:val="003F192B"/>
    <w:rsid w:val="003F1FB3"/>
    <w:rsid w:val="003F254D"/>
    <w:rsid w:val="003F25A4"/>
    <w:rsid w:val="003F4A11"/>
    <w:rsid w:val="003F5C6C"/>
    <w:rsid w:val="003F7F7E"/>
    <w:rsid w:val="0040011E"/>
    <w:rsid w:val="0040147B"/>
    <w:rsid w:val="00401C9E"/>
    <w:rsid w:val="00401DE6"/>
    <w:rsid w:val="00403D08"/>
    <w:rsid w:val="0040478E"/>
    <w:rsid w:val="00411C16"/>
    <w:rsid w:val="004121A6"/>
    <w:rsid w:val="00412FCD"/>
    <w:rsid w:val="0041375F"/>
    <w:rsid w:val="00414A77"/>
    <w:rsid w:val="0041591B"/>
    <w:rsid w:val="00416AF2"/>
    <w:rsid w:val="004200E3"/>
    <w:rsid w:val="004201B5"/>
    <w:rsid w:val="00420423"/>
    <w:rsid w:val="00421533"/>
    <w:rsid w:val="00421BB0"/>
    <w:rsid w:val="0042298B"/>
    <w:rsid w:val="004242A4"/>
    <w:rsid w:val="00425292"/>
    <w:rsid w:val="004265A2"/>
    <w:rsid w:val="00426916"/>
    <w:rsid w:val="00426FA7"/>
    <w:rsid w:val="004278B1"/>
    <w:rsid w:val="00427F8A"/>
    <w:rsid w:val="0043077D"/>
    <w:rsid w:val="0043082E"/>
    <w:rsid w:val="00432825"/>
    <w:rsid w:val="00433E56"/>
    <w:rsid w:val="00433F01"/>
    <w:rsid w:val="00434534"/>
    <w:rsid w:val="0043472E"/>
    <w:rsid w:val="00434B52"/>
    <w:rsid w:val="004350E0"/>
    <w:rsid w:val="00437691"/>
    <w:rsid w:val="00441FE4"/>
    <w:rsid w:val="00442C2F"/>
    <w:rsid w:val="00442C3A"/>
    <w:rsid w:val="00443003"/>
    <w:rsid w:val="00443013"/>
    <w:rsid w:val="00443DA3"/>
    <w:rsid w:val="00444D3A"/>
    <w:rsid w:val="00445110"/>
    <w:rsid w:val="00445616"/>
    <w:rsid w:val="004467C5"/>
    <w:rsid w:val="00447454"/>
    <w:rsid w:val="00450907"/>
    <w:rsid w:val="00451051"/>
    <w:rsid w:val="00451962"/>
    <w:rsid w:val="004545B8"/>
    <w:rsid w:val="00456CED"/>
    <w:rsid w:val="00457453"/>
    <w:rsid w:val="004577A8"/>
    <w:rsid w:val="0046259E"/>
    <w:rsid w:val="004647F3"/>
    <w:rsid w:val="00471030"/>
    <w:rsid w:val="004740D8"/>
    <w:rsid w:val="004771E6"/>
    <w:rsid w:val="00480B50"/>
    <w:rsid w:val="0048179D"/>
    <w:rsid w:val="004827B5"/>
    <w:rsid w:val="00482BAE"/>
    <w:rsid w:val="0048315F"/>
    <w:rsid w:val="00487F55"/>
    <w:rsid w:val="004903BE"/>
    <w:rsid w:val="00492EBE"/>
    <w:rsid w:val="00494FAA"/>
    <w:rsid w:val="00496868"/>
    <w:rsid w:val="00496C47"/>
    <w:rsid w:val="004A014B"/>
    <w:rsid w:val="004A0352"/>
    <w:rsid w:val="004A15CE"/>
    <w:rsid w:val="004A2D0D"/>
    <w:rsid w:val="004A35D8"/>
    <w:rsid w:val="004A69D3"/>
    <w:rsid w:val="004A6B43"/>
    <w:rsid w:val="004B0453"/>
    <w:rsid w:val="004B0731"/>
    <w:rsid w:val="004B12E0"/>
    <w:rsid w:val="004B1752"/>
    <w:rsid w:val="004B26B6"/>
    <w:rsid w:val="004B36F0"/>
    <w:rsid w:val="004B4FB6"/>
    <w:rsid w:val="004B5075"/>
    <w:rsid w:val="004B50CF"/>
    <w:rsid w:val="004B5373"/>
    <w:rsid w:val="004B5EA7"/>
    <w:rsid w:val="004C2B23"/>
    <w:rsid w:val="004C382A"/>
    <w:rsid w:val="004C46B8"/>
    <w:rsid w:val="004C5012"/>
    <w:rsid w:val="004C563B"/>
    <w:rsid w:val="004C6AED"/>
    <w:rsid w:val="004C7D3F"/>
    <w:rsid w:val="004C7DDD"/>
    <w:rsid w:val="004D0DDC"/>
    <w:rsid w:val="004D3355"/>
    <w:rsid w:val="004D58FA"/>
    <w:rsid w:val="004D645F"/>
    <w:rsid w:val="004D6613"/>
    <w:rsid w:val="004D77DB"/>
    <w:rsid w:val="004D79CB"/>
    <w:rsid w:val="004D7A6C"/>
    <w:rsid w:val="004D7D5D"/>
    <w:rsid w:val="004E1835"/>
    <w:rsid w:val="004E4204"/>
    <w:rsid w:val="004E48D7"/>
    <w:rsid w:val="004E5B62"/>
    <w:rsid w:val="004E6646"/>
    <w:rsid w:val="004E6D22"/>
    <w:rsid w:val="004F085D"/>
    <w:rsid w:val="004F0ADE"/>
    <w:rsid w:val="004F29C5"/>
    <w:rsid w:val="004F2E16"/>
    <w:rsid w:val="004F5510"/>
    <w:rsid w:val="004F67B4"/>
    <w:rsid w:val="004F749A"/>
    <w:rsid w:val="004F74F9"/>
    <w:rsid w:val="0050019B"/>
    <w:rsid w:val="005006CC"/>
    <w:rsid w:val="00502677"/>
    <w:rsid w:val="00502FC4"/>
    <w:rsid w:val="00504CE6"/>
    <w:rsid w:val="005071CC"/>
    <w:rsid w:val="00510D69"/>
    <w:rsid w:val="00512035"/>
    <w:rsid w:val="00513C82"/>
    <w:rsid w:val="00513E10"/>
    <w:rsid w:val="00515634"/>
    <w:rsid w:val="005203F1"/>
    <w:rsid w:val="00520A86"/>
    <w:rsid w:val="00521358"/>
    <w:rsid w:val="00521531"/>
    <w:rsid w:val="00521719"/>
    <w:rsid w:val="00521CBA"/>
    <w:rsid w:val="00522082"/>
    <w:rsid w:val="0052212A"/>
    <w:rsid w:val="0052280D"/>
    <w:rsid w:val="005251E5"/>
    <w:rsid w:val="005260C4"/>
    <w:rsid w:val="00526C01"/>
    <w:rsid w:val="00526D49"/>
    <w:rsid w:val="00527440"/>
    <w:rsid w:val="00527854"/>
    <w:rsid w:val="00527BC5"/>
    <w:rsid w:val="00530CDA"/>
    <w:rsid w:val="00532AEE"/>
    <w:rsid w:val="00532E12"/>
    <w:rsid w:val="00533CC4"/>
    <w:rsid w:val="00534C08"/>
    <w:rsid w:val="00535FE9"/>
    <w:rsid w:val="00536556"/>
    <w:rsid w:val="00536688"/>
    <w:rsid w:val="0053686E"/>
    <w:rsid w:val="00537E42"/>
    <w:rsid w:val="00540163"/>
    <w:rsid w:val="00540348"/>
    <w:rsid w:val="00540A6C"/>
    <w:rsid w:val="00541D7E"/>
    <w:rsid w:val="005444D0"/>
    <w:rsid w:val="00545595"/>
    <w:rsid w:val="00545D72"/>
    <w:rsid w:val="00546985"/>
    <w:rsid w:val="00552A1C"/>
    <w:rsid w:val="00552BA4"/>
    <w:rsid w:val="005542FD"/>
    <w:rsid w:val="00554515"/>
    <w:rsid w:val="00554D16"/>
    <w:rsid w:val="00554EB5"/>
    <w:rsid w:val="0055576B"/>
    <w:rsid w:val="0055686C"/>
    <w:rsid w:val="0055692F"/>
    <w:rsid w:val="00556C34"/>
    <w:rsid w:val="005578B2"/>
    <w:rsid w:val="00557DCA"/>
    <w:rsid w:val="0056146C"/>
    <w:rsid w:val="00562435"/>
    <w:rsid w:val="00562EA4"/>
    <w:rsid w:val="00563A8E"/>
    <w:rsid w:val="00564AD3"/>
    <w:rsid w:val="005665D3"/>
    <w:rsid w:val="00566B25"/>
    <w:rsid w:val="00570428"/>
    <w:rsid w:val="005728D5"/>
    <w:rsid w:val="00573CBA"/>
    <w:rsid w:val="005743B0"/>
    <w:rsid w:val="0057473F"/>
    <w:rsid w:val="00575502"/>
    <w:rsid w:val="005765D8"/>
    <w:rsid w:val="005824BB"/>
    <w:rsid w:val="005824E4"/>
    <w:rsid w:val="00582ED6"/>
    <w:rsid w:val="005837F1"/>
    <w:rsid w:val="00583AEE"/>
    <w:rsid w:val="00583D2F"/>
    <w:rsid w:val="00586842"/>
    <w:rsid w:val="00586933"/>
    <w:rsid w:val="005869D2"/>
    <w:rsid w:val="005875F7"/>
    <w:rsid w:val="00587F76"/>
    <w:rsid w:val="00590521"/>
    <w:rsid w:val="00591060"/>
    <w:rsid w:val="00591552"/>
    <w:rsid w:val="0059188B"/>
    <w:rsid w:val="005918E6"/>
    <w:rsid w:val="00591B23"/>
    <w:rsid w:val="005942E5"/>
    <w:rsid w:val="00594938"/>
    <w:rsid w:val="00595DB3"/>
    <w:rsid w:val="005965FA"/>
    <w:rsid w:val="0059739A"/>
    <w:rsid w:val="005975F6"/>
    <w:rsid w:val="005A0ED5"/>
    <w:rsid w:val="005A0F42"/>
    <w:rsid w:val="005A2CC9"/>
    <w:rsid w:val="005A374C"/>
    <w:rsid w:val="005A4B8E"/>
    <w:rsid w:val="005A630C"/>
    <w:rsid w:val="005A66A5"/>
    <w:rsid w:val="005A746D"/>
    <w:rsid w:val="005B0526"/>
    <w:rsid w:val="005B0D27"/>
    <w:rsid w:val="005B3548"/>
    <w:rsid w:val="005B775D"/>
    <w:rsid w:val="005B78B1"/>
    <w:rsid w:val="005C0951"/>
    <w:rsid w:val="005C125C"/>
    <w:rsid w:val="005C2BA7"/>
    <w:rsid w:val="005C4972"/>
    <w:rsid w:val="005C522F"/>
    <w:rsid w:val="005C6387"/>
    <w:rsid w:val="005C6D8A"/>
    <w:rsid w:val="005D016C"/>
    <w:rsid w:val="005D01CB"/>
    <w:rsid w:val="005D30BC"/>
    <w:rsid w:val="005D37DC"/>
    <w:rsid w:val="005D496E"/>
    <w:rsid w:val="005D4EE9"/>
    <w:rsid w:val="005D7D69"/>
    <w:rsid w:val="005D7F37"/>
    <w:rsid w:val="005E05C3"/>
    <w:rsid w:val="005E063E"/>
    <w:rsid w:val="005E069A"/>
    <w:rsid w:val="005E4074"/>
    <w:rsid w:val="005E43DA"/>
    <w:rsid w:val="005E5FF2"/>
    <w:rsid w:val="005E7CDF"/>
    <w:rsid w:val="005F29C2"/>
    <w:rsid w:val="005F2E53"/>
    <w:rsid w:val="005F64BF"/>
    <w:rsid w:val="006010BE"/>
    <w:rsid w:val="00601D3A"/>
    <w:rsid w:val="00602A64"/>
    <w:rsid w:val="00603DF4"/>
    <w:rsid w:val="00604671"/>
    <w:rsid w:val="00612A4E"/>
    <w:rsid w:val="00614972"/>
    <w:rsid w:val="00620D25"/>
    <w:rsid w:val="00620DCF"/>
    <w:rsid w:val="00621A78"/>
    <w:rsid w:val="00621F09"/>
    <w:rsid w:val="00622B25"/>
    <w:rsid w:val="00623184"/>
    <w:rsid w:val="00625CD7"/>
    <w:rsid w:val="00630878"/>
    <w:rsid w:val="00631093"/>
    <w:rsid w:val="00632973"/>
    <w:rsid w:val="00636135"/>
    <w:rsid w:val="006368F3"/>
    <w:rsid w:val="00640A91"/>
    <w:rsid w:val="00641A34"/>
    <w:rsid w:val="00641BB1"/>
    <w:rsid w:val="00642409"/>
    <w:rsid w:val="00643811"/>
    <w:rsid w:val="00646091"/>
    <w:rsid w:val="006525EB"/>
    <w:rsid w:val="0065606E"/>
    <w:rsid w:val="00657C39"/>
    <w:rsid w:val="00657FC2"/>
    <w:rsid w:val="0066072B"/>
    <w:rsid w:val="00660D6F"/>
    <w:rsid w:val="00661A1E"/>
    <w:rsid w:val="00662BFE"/>
    <w:rsid w:val="00664F2B"/>
    <w:rsid w:val="006660D1"/>
    <w:rsid w:val="006663D3"/>
    <w:rsid w:val="00666843"/>
    <w:rsid w:val="00666BBD"/>
    <w:rsid w:val="006705B4"/>
    <w:rsid w:val="00670838"/>
    <w:rsid w:val="00671D13"/>
    <w:rsid w:val="00672390"/>
    <w:rsid w:val="00672E36"/>
    <w:rsid w:val="0067505D"/>
    <w:rsid w:val="00675E01"/>
    <w:rsid w:val="006764DD"/>
    <w:rsid w:val="00676F76"/>
    <w:rsid w:val="00680BF3"/>
    <w:rsid w:val="00680D03"/>
    <w:rsid w:val="00680F60"/>
    <w:rsid w:val="006816F1"/>
    <w:rsid w:val="0068183A"/>
    <w:rsid w:val="00682C92"/>
    <w:rsid w:val="00682E93"/>
    <w:rsid w:val="006834A1"/>
    <w:rsid w:val="00684B48"/>
    <w:rsid w:val="0068510D"/>
    <w:rsid w:val="006859DB"/>
    <w:rsid w:val="00686B09"/>
    <w:rsid w:val="00687079"/>
    <w:rsid w:val="00690778"/>
    <w:rsid w:val="00690B5F"/>
    <w:rsid w:val="00690EE3"/>
    <w:rsid w:val="00691D6B"/>
    <w:rsid w:val="006931AE"/>
    <w:rsid w:val="00693B78"/>
    <w:rsid w:val="00693BEF"/>
    <w:rsid w:val="00694827"/>
    <w:rsid w:val="00694DF8"/>
    <w:rsid w:val="00696BBC"/>
    <w:rsid w:val="006A012F"/>
    <w:rsid w:val="006A1C77"/>
    <w:rsid w:val="006A3681"/>
    <w:rsid w:val="006A480F"/>
    <w:rsid w:val="006A48E4"/>
    <w:rsid w:val="006A5D16"/>
    <w:rsid w:val="006A5E79"/>
    <w:rsid w:val="006A7476"/>
    <w:rsid w:val="006A7E7A"/>
    <w:rsid w:val="006B13E9"/>
    <w:rsid w:val="006B1609"/>
    <w:rsid w:val="006B21BE"/>
    <w:rsid w:val="006B52B8"/>
    <w:rsid w:val="006B6BB0"/>
    <w:rsid w:val="006B778A"/>
    <w:rsid w:val="006C1DDF"/>
    <w:rsid w:val="006C23FD"/>
    <w:rsid w:val="006C2C4F"/>
    <w:rsid w:val="006C331F"/>
    <w:rsid w:val="006C4625"/>
    <w:rsid w:val="006C5EA9"/>
    <w:rsid w:val="006C5F98"/>
    <w:rsid w:val="006C6442"/>
    <w:rsid w:val="006C6BD5"/>
    <w:rsid w:val="006D0331"/>
    <w:rsid w:val="006D0869"/>
    <w:rsid w:val="006D0C4E"/>
    <w:rsid w:val="006D2D7C"/>
    <w:rsid w:val="006D2EB0"/>
    <w:rsid w:val="006D5901"/>
    <w:rsid w:val="006D5E89"/>
    <w:rsid w:val="006D6985"/>
    <w:rsid w:val="006D6D70"/>
    <w:rsid w:val="006D79B7"/>
    <w:rsid w:val="006E45A4"/>
    <w:rsid w:val="006E4D61"/>
    <w:rsid w:val="006E5874"/>
    <w:rsid w:val="006E5E9E"/>
    <w:rsid w:val="006F1AE6"/>
    <w:rsid w:val="006F1E45"/>
    <w:rsid w:val="006F2040"/>
    <w:rsid w:val="006F2B44"/>
    <w:rsid w:val="006F3EE2"/>
    <w:rsid w:val="006F532B"/>
    <w:rsid w:val="006F668D"/>
    <w:rsid w:val="006F7C7A"/>
    <w:rsid w:val="007018C9"/>
    <w:rsid w:val="00702CCC"/>
    <w:rsid w:val="00702D49"/>
    <w:rsid w:val="00705BDD"/>
    <w:rsid w:val="00707A33"/>
    <w:rsid w:val="0071061B"/>
    <w:rsid w:val="00710BD8"/>
    <w:rsid w:val="00710CC9"/>
    <w:rsid w:val="00711D72"/>
    <w:rsid w:val="00713265"/>
    <w:rsid w:val="00713DB1"/>
    <w:rsid w:val="00715C3F"/>
    <w:rsid w:val="00715D77"/>
    <w:rsid w:val="00717859"/>
    <w:rsid w:val="00720867"/>
    <w:rsid w:val="007212F6"/>
    <w:rsid w:val="00721839"/>
    <w:rsid w:val="00721990"/>
    <w:rsid w:val="0072254F"/>
    <w:rsid w:val="00722B0B"/>
    <w:rsid w:val="0072337E"/>
    <w:rsid w:val="00724B1B"/>
    <w:rsid w:val="00724E6B"/>
    <w:rsid w:val="00725339"/>
    <w:rsid w:val="007256EA"/>
    <w:rsid w:val="0072681D"/>
    <w:rsid w:val="00726F1B"/>
    <w:rsid w:val="007270F8"/>
    <w:rsid w:val="00727A8E"/>
    <w:rsid w:val="00731277"/>
    <w:rsid w:val="007315E5"/>
    <w:rsid w:val="0073270B"/>
    <w:rsid w:val="00732E95"/>
    <w:rsid w:val="007334E2"/>
    <w:rsid w:val="007336C1"/>
    <w:rsid w:val="0073515D"/>
    <w:rsid w:val="0073538B"/>
    <w:rsid w:val="007357BF"/>
    <w:rsid w:val="007376D0"/>
    <w:rsid w:val="00740999"/>
    <w:rsid w:val="00742614"/>
    <w:rsid w:val="00742B96"/>
    <w:rsid w:val="007431FB"/>
    <w:rsid w:val="007437F7"/>
    <w:rsid w:val="007441F1"/>
    <w:rsid w:val="0074457B"/>
    <w:rsid w:val="0074547F"/>
    <w:rsid w:val="007456EC"/>
    <w:rsid w:val="00745977"/>
    <w:rsid w:val="007467C1"/>
    <w:rsid w:val="00746A9F"/>
    <w:rsid w:val="00747B52"/>
    <w:rsid w:val="007514F0"/>
    <w:rsid w:val="00751805"/>
    <w:rsid w:val="00752A43"/>
    <w:rsid w:val="0075353A"/>
    <w:rsid w:val="00754652"/>
    <w:rsid w:val="007547C9"/>
    <w:rsid w:val="0075562E"/>
    <w:rsid w:val="00755695"/>
    <w:rsid w:val="00756A1E"/>
    <w:rsid w:val="00756FE3"/>
    <w:rsid w:val="00757CCF"/>
    <w:rsid w:val="007603A9"/>
    <w:rsid w:val="007615DC"/>
    <w:rsid w:val="00761B4D"/>
    <w:rsid w:val="00762B8D"/>
    <w:rsid w:val="00763624"/>
    <w:rsid w:val="007645DD"/>
    <w:rsid w:val="0076651F"/>
    <w:rsid w:val="00767063"/>
    <w:rsid w:val="0076770F"/>
    <w:rsid w:val="00771025"/>
    <w:rsid w:val="00773513"/>
    <w:rsid w:val="007735EF"/>
    <w:rsid w:val="00773902"/>
    <w:rsid w:val="00774BF7"/>
    <w:rsid w:val="00775077"/>
    <w:rsid w:val="0077729E"/>
    <w:rsid w:val="00781FE5"/>
    <w:rsid w:val="00782CB5"/>
    <w:rsid w:val="00783A75"/>
    <w:rsid w:val="00783D9A"/>
    <w:rsid w:val="00785C3C"/>
    <w:rsid w:val="00786876"/>
    <w:rsid w:val="0078693B"/>
    <w:rsid w:val="007872AB"/>
    <w:rsid w:val="0078738B"/>
    <w:rsid w:val="0079139E"/>
    <w:rsid w:val="00792D64"/>
    <w:rsid w:val="00797913"/>
    <w:rsid w:val="00797B99"/>
    <w:rsid w:val="00797E81"/>
    <w:rsid w:val="007A06B3"/>
    <w:rsid w:val="007A1760"/>
    <w:rsid w:val="007A1EC4"/>
    <w:rsid w:val="007A326A"/>
    <w:rsid w:val="007A3BA6"/>
    <w:rsid w:val="007A3C9F"/>
    <w:rsid w:val="007A418B"/>
    <w:rsid w:val="007A559E"/>
    <w:rsid w:val="007A6A4D"/>
    <w:rsid w:val="007A7715"/>
    <w:rsid w:val="007B13C2"/>
    <w:rsid w:val="007B19E4"/>
    <w:rsid w:val="007B3AC6"/>
    <w:rsid w:val="007B4238"/>
    <w:rsid w:val="007B434E"/>
    <w:rsid w:val="007B4A0E"/>
    <w:rsid w:val="007B4E8B"/>
    <w:rsid w:val="007B58D0"/>
    <w:rsid w:val="007B636F"/>
    <w:rsid w:val="007B755F"/>
    <w:rsid w:val="007C13F4"/>
    <w:rsid w:val="007C209A"/>
    <w:rsid w:val="007C4038"/>
    <w:rsid w:val="007C6D27"/>
    <w:rsid w:val="007C6FDA"/>
    <w:rsid w:val="007C7F6F"/>
    <w:rsid w:val="007D2821"/>
    <w:rsid w:val="007D4474"/>
    <w:rsid w:val="007D45E4"/>
    <w:rsid w:val="007D57FD"/>
    <w:rsid w:val="007D5EEC"/>
    <w:rsid w:val="007E02C3"/>
    <w:rsid w:val="007E0385"/>
    <w:rsid w:val="007E07F8"/>
    <w:rsid w:val="007E1D1B"/>
    <w:rsid w:val="007E369F"/>
    <w:rsid w:val="007E3C36"/>
    <w:rsid w:val="007E5ABE"/>
    <w:rsid w:val="007E6278"/>
    <w:rsid w:val="007E716B"/>
    <w:rsid w:val="007F0346"/>
    <w:rsid w:val="007F128C"/>
    <w:rsid w:val="007F1BE7"/>
    <w:rsid w:val="007F1DA5"/>
    <w:rsid w:val="007F3099"/>
    <w:rsid w:val="007F391B"/>
    <w:rsid w:val="007F638D"/>
    <w:rsid w:val="007F69A2"/>
    <w:rsid w:val="00801C9E"/>
    <w:rsid w:val="00801D0F"/>
    <w:rsid w:val="00802C6F"/>
    <w:rsid w:val="00804112"/>
    <w:rsid w:val="00804374"/>
    <w:rsid w:val="008055CC"/>
    <w:rsid w:val="008075A7"/>
    <w:rsid w:val="00807C49"/>
    <w:rsid w:val="0081105E"/>
    <w:rsid w:val="008128F1"/>
    <w:rsid w:val="0081437A"/>
    <w:rsid w:val="0081539A"/>
    <w:rsid w:val="00815A32"/>
    <w:rsid w:val="00815F64"/>
    <w:rsid w:val="00816652"/>
    <w:rsid w:val="008173B0"/>
    <w:rsid w:val="008179D0"/>
    <w:rsid w:val="00817B42"/>
    <w:rsid w:val="00822ED8"/>
    <w:rsid w:val="00823005"/>
    <w:rsid w:val="00823769"/>
    <w:rsid w:val="0082439B"/>
    <w:rsid w:val="00824D75"/>
    <w:rsid w:val="008268AB"/>
    <w:rsid w:val="00826ED8"/>
    <w:rsid w:val="00827211"/>
    <w:rsid w:val="00830606"/>
    <w:rsid w:val="00831B0E"/>
    <w:rsid w:val="00832320"/>
    <w:rsid w:val="008332CE"/>
    <w:rsid w:val="00834CC9"/>
    <w:rsid w:val="00846B57"/>
    <w:rsid w:val="00847C4B"/>
    <w:rsid w:val="008506BA"/>
    <w:rsid w:val="00850C9B"/>
    <w:rsid w:val="00852C02"/>
    <w:rsid w:val="008531DF"/>
    <w:rsid w:val="008549B6"/>
    <w:rsid w:val="00854C99"/>
    <w:rsid w:val="008553D6"/>
    <w:rsid w:val="008575FD"/>
    <w:rsid w:val="0086080D"/>
    <w:rsid w:val="00861247"/>
    <w:rsid w:val="00861C74"/>
    <w:rsid w:val="00861D36"/>
    <w:rsid w:val="00861D4C"/>
    <w:rsid w:val="008620FC"/>
    <w:rsid w:val="0086289B"/>
    <w:rsid w:val="00863158"/>
    <w:rsid w:val="00863F59"/>
    <w:rsid w:val="00864436"/>
    <w:rsid w:val="00864660"/>
    <w:rsid w:val="00865935"/>
    <w:rsid w:val="00865C54"/>
    <w:rsid w:val="00866460"/>
    <w:rsid w:val="00866EB0"/>
    <w:rsid w:val="0086738A"/>
    <w:rsid w:val="0087440F"/>
    <w:rsid w:val="00875198"/>
    <w:rsid w:val="008765A8"/>
    <w:rsid w:val="00876EB1"/>
    <w:rsid w:val="00877EA0"/>
    <w:rsid w:val="00880156"/>
    <w:rsid w:val="00880F00"/>
    <w:rsid w:val="0088230C"/>
    <w:rsid w:val="00882B09"/>
    <w:rsid w:val="00883FA2"/>
    <w:rsid w:val="008874BB"/>
    <w:rsid w:val="00887532"/>
    <w:rsid w:val="00887CA0"/>
    <w:rsid w:val="00887EDB"/>
    <w:rsid w:val="00891455"/>
    <w:rsid w:val="0089173E"/>
    <w:rsid w:val="00891E66"/>
    <w:rsid w:val="008927A7"/>
    <w:rsid w:val="00892BD9"/>
    <w:rsid w:val="008932FA"/>
    <w:rsid w:val="00893E1B"/>
    <w:rsid w:val="00894691"/>
    <w:rsid w:val="0089550E"/>
    <w:rsid w:val="0089600E"/>
    <w:rsid w:val="00896046"/>
    <w:rsid w:val="00896EE6"/>
    <w:rsid w:val="00896F7C"/>
    <w:rsid w:val="0089715A"/>
    <w:rsid w:val="00897D60"/>
    <w:rsid w:val="008A3E07"/>
    <w:rsid w:val="008A3F9C"/>
    <w:rsid w:val="008A61F1"/>
    <w:rsid w:val="008A6246"/>
    <w:rsid w:val="008A6283"/>
    <w:rsid w:val="008A75CE"/>
    <w:rsid w:val="008A77FE"/>
    <w:rsid w:val="008A7CA3"/>
    <w:rsid w:val="008A7DEB"/>
    <w:rsid w:val="008B0319"/>
    <w:rsid w:val="008B14DA"/>
    <w:rsid w:val="008B2313"/>
    <w:rsid w:val="008B2358"/>
    <w:rsid w:val="008B4298"/>
    <w:rsid w:val="008B571A"/>
    <w:rsid w:val="008B5867"/>
    <w:rsid w:val="008B6259"/>
    <w:rsid w:val="008C25B9"/>
    <w:rsid w:val="008C32E1"/>
    <w:rsid w:val="008C5A71"/>
    <w:rsid w:val="008C5DC9"/>
    <w:rsid w:val="008C6D13"/>
    <w:rsid w:val="008C74ED"/>
    <w:rsid w:val="008C753A"/>
    <w:rsid w:val="008C795F"/>
    <w:rsid w:val="008C7A4C"/>
    <w:rsid w:val="008D08AB"/>
    <w:rsid w:val="008D0CB7"/>
    <w:rsid w:val="008D137A"/>
    <w:rsid w:val="008D2BF5"/>
    <w:rsid w:val="008D4A71"/>
    <w:rsid w:val="008D78EA"/>
    <w:rsid w:val="008E1A8D"/>
    <w:rsid w:val="008E1DDC"/>
    <w:rsid w:val="008E2A59"/>
    <w:rsid w:val="008E2E2C"/>
    <w:rsid w:val="008E3906"/>
    <w:rsid w:val="008E45A2"/>
    <w:rsid w:val="008E4709"/>
    <w:rsid w:val="008E5ACE"/>
    <w:rsid w:val="008E6430"/>
    <w:rsid w:val="008F06EA"/>
    <w:rsid w:val="008F2730"/>
    <w:rsid w:val="008F3066"/>
    <w:rsid w:val="008F4168"/>
    <w:rsid w:val="008F54B6"/>
    <w:rsid w:val="008F557E"/>
    <w:rsid w:val="008F6226"/>
    <w:rsid w:val="008F69FE"/>
    <w:rsid w:val="00900B9A"/>
    <w:rsid w:val="009012B2"/>
    <w:rsid w:val="0090227B"/>
    <w:rsid w:val="00902F20"/>
    <w:rsid w:val="0090434C"/>
    <w:rsid w:val="00907AFD"/>
    <w:rsid w:val="009101CA"/>
    <w:rsid w:val="009102FD"/>
    <w:rsid w:val="00910A8D"/>
    <w:rsid w:val="00912327"/>
    <w:rsid w:val="0091345D"/>
    <w:rsid w:val="009135E7"/>
    <w:rsid w:val="00920723"/>
    <w:rsid w:val="00920A0E"/>
    <w:rsid w:val="00922B08"/>
    <w:rsid w:val="00924DB9"/>
    <w:rsid w:val="0092615C"/>
    <w:rsid w:val="0092665F"/>
    <w:rsid w:val="00926963"/>
    <w:rsid w:val="009315B5"/>
    <w:rsid w:val="009316F6"/>
    <w:rsid w:val="009341E4"/>
    <w:rsid w:val="009357D8"/>
    <w:rsid w:val="00937234"/>
    <w:rsid w:val="009377A3"/>
    <w:rsid w:val="009402FE"/>
    <w:rsid w:val="0094305E"/>
    <w:rsid w:val="00943555"/>
    <w:rsid w:val="00945E27"/>
    <w:rsid w:val="00947331"/>
    <w:rsid w:val="0094745F"/>
    <w:rsid w:val="00947BFC"/>
    <w:rsid w:val="00951129"/>
    <w:rsid w:val="00953AEA"/>
    <w:rsid w:val="00953FDE"/>
    <w:rsid w:val="00954356"/>
    <w:rsid w:val="0095542E"/>
    <w:rsid w:val="009558D7"/>
    <w:rsid w:val="00955E6F"/>
    <w:rsid w:val="00956FD6"/>
    <w:rsid w:val="0095738F"/>
    <w:rsid w:val="00957442"/>
    <w:rsid w:val="00961818"/>
    <w:rsid w:val="0096481D"/>
    <w:rsid w:val="00964A0F"/>
    <w:rsid w:val="00964D4B"/>
    <w:rsid w:val="009656C1"/>
    <w:rsid w:val="00966020"/>
    <w:rsid w:val="0096701A"/>
    <w:rsid w:val="00967676"/>
    <w:rsid w:val="009708D5"/>
    <w:rsid w:val="009723C3"/>
    <w:rsid w:val="0097466A"/>
    <w:rsid w:val="009751A9"/>
    <w:rsid w:val="00975220"/>
    <w:rsid w:val="00975E7E"/>
    <w:rsid w:val="0097702C"/>
    <w:rsid w:val="00980076"/>
    <w:rsid w:val="0098100B"/>
    <w:rsid w:val="009850C0"/>
    <w:rsid w:val="00986314"/>
    <w:rsid w:val="00986378"/>
    <w:rsid w:val="009872DB"/>
    <w:rsid w:val="0099110D"/>
    <w:rsid w:val="009919B5"/>
    <w:rsid w:val="00991EE9"/>
    <w:rsid w:val="00994604"/>
    <w:rsid w:val="009956C2"/>
    <w:rsid w:val="00995B3B"/>
    <w:rsid w:val="00996911"/>
    <w:rsid w:val="009971F2"/>
    <w:rsid w:val="00997237"/>
    <w:rsid w:val="009A02F1"/>
    <w:rsid w:val="009A057B"/>
    <w:rsid w:val="009A07CF"/>
    <w:rsid w:val="009A1DBD"/>
    <w:rsid w:val="009A2A1E"/>
    <w:rsid w:val="009A4F86"/>
    <w:rsid w:val="009A560B"/>
    <w:rsid w:val="009B0605"/>
    <w:rsid w:val="009B06E2"/>
    <w:rsid w:val="009B1694"/>
    <w:rsid w:val="009B2E11"/>
    <w:rsid w:val="009B4358"/>
    <w:rsid w:val="009B4588"/>
    <w:rsid w:val="009B5030"/>
    <w:rsid w:val="009B54E5"/>
    <w:rsid w:val="009B5FBF"/>
    <w:rsid w:val="009B6756"/>
    <w:rsid w:val="009B6E43"/>
    <w:rsid w:val="009C0DB1"/>
    <w:rsid w:val="009C1131"/>
    <w:rsid w:val="009C15D4"/>
    <w:rsid w:val="009C1680"/>
    <w:rsid w:val="009C1B11"/>
    <w:rsid w:val="009C1C5B"/>
    <w:rsid w:val="009C2F54"/>
    <w:rsid w:val="009C36F6"/>
    <w:rsid w:val="009C3E07"/>
    <w:rsid w:val="009C4820"/>
    <w:rsid w:val="009C4EC6"/>
    <w:rsid w:val="009C734E"/>
    <w:rsid w:val="009D1FDC"/>
    <w:rsid w:val="009D2873"/>
    <w:rsid w:val="009D3513"/>
    <w:rsid w:val="009D6169"/>
    <w:rsid w:val="009D61ED"/>
    <w:rsid w:val="009E0251"/>
    <w:rsid w:val="009E1788"/>
    <w:rsid w:val="009E207F"/>
    <w:rsid w:val="009E223A"/>
    <w:rsid w:val="009E416C"/>
    <w:rsid w:val="009E46CE"/>
    <w:rsid w:val="009E4E7F"/>
    <w:rsid w:val="009E4F7B"/>
    <w:rsid w:val="009E54CA"/>
    <w:rsid w:val="009E56D7"/>
    <w:rsid w:val="009E5B1E"/>
    <w:rsid w:val="009F0707"/>
    <w:rsid w:val="009F0A6E"/>
    <w:rsid w:val="009F0AAD"/>
    <w:rsid w:val="009F1711"/>
    <w:rsid w:val="009F2A6F"/>
    <w:rsid w:val="009F3979"/>
    <w:rsid w:val="009F449E"/>
    <w:rsid w:val="009F646B"/>
    <w:rsid w:val="009F6665"/>
    <w:rsid w:val="009F6715"/>
    <w:rsid w:val="009F73C3"/>
    <w:rsid w:val="009F7430"/>
    <w:rsid w:val="00A00D23"/>
    <w:rsid w:val="00A00D9F"/>
    <w:rsid w:val="00A01268"/>
    <w:rsid w:val="00A017E3"/>
    <w:rsid w:val="00A02C52"/>
    <w:rsid w:val="00A03C16"/>
    <w:rsid w:val="00A0406D"/>
    <w:rsid w:val="00A04209"/>
    <w:rsid w:val="00A0491B"/>
    <w:rsid w:val="00A070D6"/>
    <w:rsid w:val="00A0798E"/>
    <w:rsid w:val="00A07E93"/>
    <w:rsid w:val="00A105B0"/>
    <w:rsid w:val="00A11462"/>
    <w:rsid w:val="00A11D9B"/>
    <w:rsid w:val="00A12E2B"/>
    <w:rsid w:val="00A130F5"/>
    <w:rsid w:val="00A13CD1"/>
    <w:rsid w:val="00A14CCD"/>
    <w:rsid w:val="00A212C9"/>
    <w:rsid w:val="00A2313A"/>
    <w:rsid w:val="00A30A96"/>
    <w:rsid w:val="00A33E8B"/>
    <w:rsid w:val="00A34B23"/>
    <w:rsid w:val="00A3650B"/>
    <w:rsid w:val="00A369CC"/>
    <w:rsid w:val="00A36A4F"/>
    <w:rsid w:val="00A36BC6"/>
    <w:rsid w:val="00A36CE5"/>
    <w:rsid w:val="00A36DD7"/>
    <w:rsid w:val="00A37421"/>
    <w:rsid w:val="00A40381"/>
    <w:rsid w:val="00A403BF"/>
    <w:rsid w:val="00A42872"/>
    <w:rsid w:val="00A42921"/>
    <w:rsid w:val="00A432CA"/>
    <w:rsid w:val="00A43CA4"/>
    <w:rsid w:val="00A44078"/>
    <w:rsid w:val="00A456B1"/>
    <w:rsid w:val="00A46519"/>
    <w:rsid w:val="00A47A55"/>
    <w:rsid w:val="00A525DA"/>
    <w:rsid w:val="00A53B47"/>
    <w:rsid w:val="00A540D0"/>
    <w:rsid w:val="00A547A5"/>
    <w:rsid w:val="00A553BE"/>
    <w:rsid w:val="00A5636F"/>
    <w:rsid w:val="00A6078D"/>
    <w:rsid w:val="00A60952"/>
    <w:rsid w:val="00A61C8A"/>
    <w:rsid w:val="00A63E85"/>
    <w:rsid w:val="00A64FCB"/>
    <w:rsid w:val="00A656A5"/>
    <w:rsid w:val="00A65FCD"/>
    <w:rsid w:val="00A67698"/>
    <w:rsid w:val="00A67EA9"/>
    <w:rsid w:val="00A70A97"/>
    <w:rsid w:val="00A73022"/>
    <w:rsid w:val="00A748A7"/>
    <w:rsid w:val="00A766B2"/>
    <w:rsid w:val="00A76BB8"/>
    <w:rsid w:val="00A777FB"/>
    <w:rsid w:val="00A84398"/>
    <w:rsid w:val="00A844C4"/>
    <w:rsid w:val="00A84833"/>
    <w:rsid w:val="00A8762A"/>
    <w:rsid w:val="00A91188"/>
    <w:rsid w:val="00A91762"/>
    <w:rsid w:val="00A91AE9"/>
    <w:rsid w:val="00A9308B"/>
    <w:rsid w:val="00A933B9"/>
    <w:rsid w:val="00A9585A"/>
    <w:rsid w:val="00A96745"/>
    <w:rsid w:val="00A96BD6"/>
    <w:rsid w:val="00AA049F"/>
    <w:rsid w:val="00AA071D"/>
    <w:rsid w:val="00AA0B5F"/>
    <w:rsid w:val="00AA478C"/>
    <w:rsid w:val="00AA5455"/>
    <w:rsid w:val="00AA5764"/>
    <w:rsid w:val="00AA5985"/>
    <w:rsid w:val="00AA7570"/>
    <w:rsid w:val="00AA7862"/>
    <w:rsid w:val="00AA7B8D"/>
    <w:rsid w:val="00AB05FA"/>
    <w:rsid w:val="00AB13E7"/>
    <w:rsid w:val="00AB1ABC"/>
    <w:rsid w:val="00AB201B"/>
    <w:rsid w:val="00AB40EC"/>
    <w:rsid w:val="00AB46C4"/>
    <w:rsid w:val="00AB70BB"/>
    <w:rsid w:val="00AB73DF"/>
    <w:rsid w:val="00AB7C39"/>
    <w:rsid w:val="00AB7C75"/>
    <w:rsid w:val="00AC0043"/>
    <w:rsid w:val="00AC05DB"/>
    <w:rsid w:val="00AC06AC"/>
    <w:rsid w:val="00AC087A"/>
    <w:rsid w:val="00AC0AA1"/>
    <w:rsid w:val="00AC12F9"/>
    <w:rsid w:val="00AC1A6C"/>
    <w:rsid w:val="00AC29A8"/>
    <w:rsid w:val="00AC3F7C"/>
    <w:rsid w:val="00AC54B5"/>
    <w:rsid w:val="00AC6084"/>
    <w:rsid w:val="00AC70ED"/>
    <w:rsid w:val="00AC76FA"/>
    <w:rsid w:val="00AC7885"/>
    <w:rsid w:val="00AC7C05"/>
    <w:rsid w:val="00AD0B0A"/>
    <w:rsid w:val="00AD4331"/>
    <w:rsid w:val="00AD6097"/>
    <w:rsid w:val="00AD6189"/>
    <w:rsid w:val="00AD6718"/>
    <w:rsid w:val="00AD6833"/>
    <w:rsid w:val="00AD6CE6"/>
    <w:rsid w:val="00AE036D"/>
    <w:rsid w:val="00AE1EF9"/>
    <w:rsid w:val="00AE23BF"/>
    <w:rsid w:val="00AE2B57"/>
    <w:rsid w:val="00AE5080"/>
    <w:rsid w:val="00AE5144"/>
    <w:rsid w:val="00AE519B"/>
    <w:rsid w:val="00AE6C85"/>
    <w:rsid w:val="00AF03B1"/>
    <w:rsid w:val="00AF1D9D"/>
    <w:rsid w:val="00AF2372"/>
    <w:rsid w:val="00AF3EC2"/>
    <w:rsid w:val="00AF4C50"/>
    <w:rsid w:val="00AF5560"/>
    <w:rsid w:val="00AF58F2"/>
    <w:rsid w:val="00AF6925"/>
    <w:rsid w:val="00AF69A9"/>
    <w:rsid w:val="00AF6C32"/>
    <w:rsid w:val="00AF7B18"/>
    <w:rsid w:val="00AF7E46"/>
    <w:rsid w:val="00B01026"/>
    <w:rsid w:val="00B01069"/>
    <w:rsid w:val="00B02C1D"/>
    <w:rsid w:val="00B03212"/>
    <w:rsid w:val="00B04214"/>
    <w:rsid w:val="00B06EAD"/>
    <w:rsid w:val="00B073CF"/>
    <w:rsid w:val="00B1136B"/>
    <w:rsid w:val="00B1201A"/>
    <w:rsid w:val="00B12613"/>
    <w:rsid w:val="00B13D45"/>
    <w:rsid w:val="00B1449A"/>
    <w:rsid w:val="00B1773D"/>
    <w:rsid w:val="00B20BE0"/>
    <w:rsid w:val="00B211DA"/>
    <w:rsid w:val="00B21A54"/>
    <w:rsid w:val="00B222C9"/>
    <w:rsid w:val="00B222D6"/>
    <w:rsid w:val="00B22B31"/>
    <w:rsid w:val="00B231D8"/>
    <w:rsid w:val="00B235C8"/>
    <w:rsid w:val="00B25B8F"/>
    <w:rsid w:val="00B25CAA"/>
    <w:rsid w:val="00B25DBD"/>
    <w:rsid w:val="00B25ECD"/>
    <w:rsid w:val="00B261E0"/>
    <w:rsid w:val="00B3127E"/>
    <w:rsid w:val="00B3136E"/>
    <w:rsid w:val="00B317FB"/>
    <w:rsid w:val="00B32734"/>
    <w:rsid w:val="00B32AE4"/>
    <w:rsid w:val="00B347B7"/>
    <w:rsid w:val="00B34CA1"/>
    <w:rsid w:val="00B34E17"/>
    <w:rsid w:val="00B366A5"/>
    <w:rsid w:val="00B373EE"/>
    <w:rsid w:val="00B409B2"/>
    <w:rsid w:val="00B42555"/>
    <w:rsid w:val="00B42AE0"/>
    <w:rsid w:val="00B42C35"/>
    <w:rsid w:val="00B432BE"/>
    <w:rsid w:val="00B44C1D"/>
    <w:rsid w:val="00B450B6"/>
    <w:rsid w:val="00B4750C"/>
    <w:rsid w:val="00B50677"/>
    <w:rsid w:val="00B50D6F"/>
    <w:rsid w:val="00B5136D"/>
    <w:rsid w:val="00B52479"/>
    <w:rsid w:val="00B57B40"/>
    <w:rsid w:val="00B6236B"/>
    <w:rsid w:val="00B625AB"/>
    <w:rsid w:val="00B63E59"/>
    <w:rsid w:val="00B6466E"/>
    <w:rsid w:val="00B649FB"/>
    <w:rsid w:val="00B65FD3"/>
    <w:rsid w:val="00B67505"/>
    <w:rsid w:val="00B71043"/>
    <w:rsid w:val="00B711D6"/>
    <w:rsid w:val="00B71395"/>
    <w:rsid w:val="00B71B43"/>
    <w:rsid w:val="00B738C4"/>
    <w:rsid w:val="00B74CDD"/>
    <w:rsid w:val="00B76096"/>
    <w:rsid w:val="00B77DA3"/>
    <w:rsid w:val="00B80160"/>
    <w:rsid w:val="00B80304"/>
    <w:rsid w:val="00B8147A"/>
    <w:rsid w:val="00B83D75"/>
    <w:rsid w:val="00B84903"/>
    <w:rsid w:val="00B85B9A"/>
    <w:rsid w:val="00B85DFC"/>
    <w:rsid w:val="00B86C97"/>
    <w:rsid w:val="00B86CF5"/>
    <w:rsid w:val="00B8717D"/>
    <w:rsid w:val="00B87613"/>
    <w:rsid w:val="00B87D0B"/>
    <w:rsid w:val="00B90AC7"/>
    <w:rsid w:val="00B91EA2"/>
    <w:rsid w:val="00B9230C"/>
    <w:rsid w:val="00B9333E"/>
    <w:rsid w:val="00B954C6"/>
    <w:rsid w:val="00B955BB"/>
    <w:rsid w:val="00B96603"/>
    <w:rsid w:val="00B96C2D"/>
    <w:rsid w:val="00BA0308"/>
    <w:rsid w:val="00BA2A22"/>
    <w:rsid w:val="00BA3126"/>
    <w:rsid w:val="00BA54AD"/>
    <w:rsid w:val="00BA70B9"/>
    <w:rsid w:val="00BB3E20"/>
    <w:rsid w:val="00BB4199"/>
    <w:rsid w:val="00BB5589"/>
    <w:rsid w:val="00BB66F6"/>
    <w:rsid w:val="00BB7184"/>
    <w:rsid w:val="00BB71F6"/>
    <w:rsid w:val="00BB72CC"/>
    <w:rsid w:val="00BB7745"/>
    <w:rsid w:val="00BB79AC"/>
    <w:rsid w:val="00BB7D85"/>
    <w:rsid w:val="00BC0EC4"/>
    <w:rsid w:val="00BC0FCB"/>
    <w:rsid w:val="00BC213E"/>
    <w:rsid w:val="00BC449B"/>
    <w:rsid w:val="00BC477E"/>
    <w:rsid w:val="00BC4F55"/>
    <w:rsid w:val="00BC6825"/>
    <w:rsid w:val="00BD0852"/>
    <w:rsid w:val="00BD0B27"/>
    <w:rsid w:val="00BD225A"/>
    <w:rsid w:val="00BD3DF2"/>
    <w:rsid w:val="00BD3F64"/>
    <w:rsid w:val="00BD41C5"/>
    <w:rsid w:val="00BD4B7C"/>
    <w:rsid w:val="00BD4F3C"/>
    <w:rsid w:val="00BD50CF"/>
    <w:rsid w:val="00BD54EA"/>
    <w:rsid w:val="00BD57D5"/>
    <w:rsid w:val="00BD58F0"/>
    <w:rsid w:val="00BD5A3B"/>
    <w:rsid w:val="00BE0236"/>
    <w:rsid w:val="00BE0858"/>
    <w:rsid w:val="00BE0D78"/>
    <w:rsid w:val="00BE0F19"/>
    <w:rsid w:val="00BE2BB2"/>
    <w:rsid w:val="00BE3C0C"/>
    <w:rsid w:val="00BE6B86"/>
    <w:rsid w:val="00BF1588"/>
    <w:rsid w:val="00BF5387"/>
    <w:rsid w:val="00C001B0"/>
    <w:rsid w:val="00C00E03"/>
    <w:rsid w:val="00C01CB2"/>
    <w:rsid w:val="00C020C0"/>
    <w:rsid w:val="00C060D6"/>
    <w:rsid w:val="00C0647C"/>
    <w:rsid w:val="00C07B27"/>
    <w:rsid w:val="00C1014D"/>
    <w:rsid w:val="00C1241B"/>
    <w:rsid w:val="00C1347A"/>
    <w:rsid w:val="00C13739"/>
    <w:rsid w:val="00C13B90"/>
    <w:rsid w:val="00C13DC9"/>
    <w:rsid w:val="00C14342"/>
    <w:rsid w:val="00C171D8"/>
    <w:rsid w:val="00C17444"/>
    <w:rsid w:val="00C17E0D"/>
    <w:rsid w:val="00C205BE"/>
    <w:rsid w:val="00C21377"/>
    <w:rsid w:val="00C223E7"/>
    <w:rsid w:val="00C2272B"/>
    <w:rsid w:val="00C23690"/>
    <w:rsid w:val="00C243CD"/>
    <w:rsid w:val="00C260CB"/>
    <w:rsid w:val="00C2645F"/>
    <w:rsid w:val="00C278E0"/>
    <w:rsid w:val="00C27DF4"/>
    <w:rsid w:val="00C3067B"/>
    <w:rsid w:val="00C30BA6"/>
    <w:rsid w:val="00C30E5D"/>
    <w:rsid w:val="00C3132C"/>
    <w:rsid w:val="00C32776"/>
    <w:rsid w:val="00C32A22"/>
    <w:rsid w:val="00C33C0F"/>
    <w:rsid w:val="00C33D54"/>
    <w:rsid w:val="00C33DBC"/>
    <w:rsid w:val="00C33FEA"/>
    <w:rsid w:val="00C342FC"/>
    <w:rsid w:val="00C343F5"/>
    <w:rsid w:val="00C34CF9"/>
    <w:rsid w:val="00C416F1"/>
    <w:rsid w:val="00C435FB"/>
    <w:rsid w:val="00C44F30"/>
    <w:rsid w:val="00C45E74"/>
    <w:rsid w:val="00C4688E"/>
    <w:rsid w:val="00C468DE"/>
    <w:rsid w:val="00C47E90"/>
    <w:rsid w:val="00C53BCD"/>
    <w:rsid w:val="00C5607F"/>
    <w:rsid w:val="00C5670A"/>
    <w:rsid w:val="00C57A2C"/>
    <w:rsid w:val="00C615BD"/>
    <w:rsid w:val="00C6170B"/>
    <w:rsid w:val="00C62880"/>
    <w:rsid w:val="00C63974"/>
    <w:rsid w:val="00C640EE"/>
    <w:rsid w:val="00C64191"/>
    <w:rsid w:val="00C6488D"/>
    <w:rsid w:val="00C65A78"/>
    <w:rsid w:val="00C6719F"/>
    <w:rsid w:val="00C73059"/>
    <w:rsid w:val="00C73DA4"/>
    <w:rsid w:val="00C74054"/>
    <w:rsid w:val="00C75BA5"/>
    <w:rsid w:val="00C75E27"/>
    <w:rsid w:val="00C76339"/>
    <w:rsid w:val="00C82665"/>
    <w:rsid w:val="00C82823"/>
    <w:rsid w:val="00C84545"/>
    <w:rsid w:val="00C84751"/>
    <w:rsid w:val="00C84EA5"/>
    <w:rsid w:val="00C85758"/>
    <w:rsid w:val="00C867BF"/>
    <w:rsid w:val="00C86F47"/>
    <w:rsid w:val="00C86FCE"/>
    <w:rsid w:val="00C87C8B"/>
    <w:rsid w:val="00C87E2C"/>
    <w:rsid w:val="00C908E8"/>
    <w:rsid w:val="00C929A3"/>
    <w:rsid w:val="00C92F69"/>
    <w:rsid w:val="00C95F5E"/>
    <w:rsid w:val="00C97530"/>
    <w:rsid w:val="00CA1BA1"/>
    <w:rsid w:val="00CA3A9A"/>
    <w:rsid w:val="00CA6735"/>
    <w:rsid w:val="00CB2F77"/>
    <w:rsid w:val="00CB38DC"/>
    <w:rsid w:val="00CB4504"/>
    <w:rsid w:val="00CB4CC0"/>
    <w:rsid w:val="00CB792B"/>
    <w:rsid w:val="00CC0899"/>
    <w:rsid w:val="00CC0E0D"/>
    <w:rsid w:val="00CC1DAA"/>
    <w:rsid w:val="00CC24DF"/>
    <w:rsid w:val="00CC28C8"/>
    <w:rsid w:val="00CC2B00"/>
    <w:rsid w:val="00CC38A9"/>
    <w:rsid w:val="00CC7E16"/>
    <w:rsid w:val="00CD063C"/>
    <w:rsid w:val="00CD1BBE"/>
    <w:rsid w:val="00CD1EC6"/>
    <w:rsid w:val="00CD2A37"/>
    <w:rsid w:val="00CD2EAB"/>
    <w:rsid w:val="00CD3287"/>
    <w:rsid w:val="00CD36AA"/>
    <w:rsid w:val="00CD3927"/>
    <w:rsid w:val="00CD5162"/>
    <w:rsid w:val="00CD6326"/>
    <w:rsid w:val="00CD6824"/>
    <w:rsid w:val="00CE00BB"/>
    <w:rsid w:val="00CE1350"/>
    <w:rsid w:val="00CE1566"/>
    <w:rsid w:val="00CE17BD"/>
    <w:rsid w:val="00CE353C"/>
    <w:rsid w:val="00CE3620"/>
    <w:rsid w:val="00CE3858"/>
    <w:rsid w:val="00CE472B"/>
    <w:rsid w:val="00CE5FF0"/>
    <w:rsid w:val="00CF15AD"/>
    <w:rsid w:val="00CF2607"/>
    <w:rsid w:val="00CF2EDC"/>
    <w:rsid w:val="00CF44A2"/>
    <w:rsid w:val="00CF4A4E"/>
    <w:rsid w:val="00CF4AFC"/>
    <w:rsid w:val="00CF5720"/>
    <w:rsid w:val="00CF6CC9"/>
    <w:rsid w:val="00CF6FC8"/>
    <w:rsid w:val="00CF7857"/>
    <w:rsid w:val="00CF7BE2"/>
    <w:rsid w:val="00D004B2"/>
    <w:rsid w:val="00D027E8"/>
    <w:rsid w:val="00D03588"/>
    <w:rsid w:val="00D0579F"/>
    <w:rsid w:val="00D06C26"/>
    <w:rsid w:val="00D07008"/>
    <w:rsid w:val="00D10CE9"/>
    <w:rsid w:val="00D122B7"/>
    <w:rsid w:val="00D13ABF"/>
    <w:rsid w:val="00D14068"/>
    <w:rsid w:val="00D14874"/>
    <w:rsid w:val="00D15344"/>
    <w:rsid w:val="00D16149"/>
    <w:rsid w:val="00D17E74"/>
    <w:rsid w:val="00D211D6"/>
    <w:rsid w:val="00D22DB9"/>
    <w:rsid w:val="00D249C5"/>
    <w:rsid w:val="00D250BA"/>
    <w:rsid w:val="00D251C1"/>
    <w:rsid w:val="00D27458"/>
    <w:rsid w:val="00D30408"/>
    <w:rsid w:val="00D31E60"/>
    <w:rsid w:val="00D326F3"/>
    <w:rsid w:val="00D327B1"/>
    <w:rsid w:val="00D3406F"/>
    <w:rsid w:val="00D3771E"/>
    <w:rsid w:val="00D414EC"/>
    <w:rsid w:val="00D42614"/>
    <w:rsid w:val="00D43784"/>
    <w:rsid w:val="00D43FF0"/>
    <w:rsid w:val="00D45B2A"/>
    <w:rsid w:val="00D46344"/>
    <w:rsid w:val="00D464E7"/>
    <w:rsid w:val="00D46C8D"/>
    <w:rsid w:val="00D471DA"/>
    <w:rsid w:val="00D4721C"/>
    <w:rsid w:val="00D506F0"/>
    <w:rsid w:val="00D5137A"/>
    <w:rsid w:val="00D51AB1"/>
    <w:rsid w:val="00D537D4"/>
    <w:rsid w:val="00D541A3"/>
    <w:rsid w:val="00D54B25"/>
    <w:rsid w:val="00D55446"/>
    <w:rsid w:val="00D55B4C"/>
    <w:rsid w:val="00D57E1B"/>
    <w:rsid w:val="00D6109F"/>
    <w:rsid w:val="00D62A64"/>
    <w:rsid w:val="00D651C2"/>
    <w:rsid w:val="00D65BAB"/>
    <w:rsid w:val="00D65CD6"/>
    <w:rsid w:val="00D66824"/>
    <w:rsid w:val="00D6728F"/>
    <w:rsid w:val="00D67D2E"/>
    <w:rsid w:val="00D70531"/>
    <w:rsid w:val="00D7138C"/>
    <w:rsid w:val="00D7180F"/>
    <w:rsid w:val="00D71E4E"/>
    <w:rsid w:val="00D71F4A"/>
    <w:rsid w:val="00D72F2D"/>
    <w:rsid w:val="00D7366D"/>
    <w:rsid w:val="00D75226"/>
    <w:rsid w:val="00D76B01"/>
    <w:rsid w:val="00D76ED8"/>
    <w:rsid w:val="00D76F62"/>
    <w:rsid w:val="00D77D3C"/>
    <w:rsid w:val="00D77F5B"/>
    <w:rsid w:val="00D80310"/>
    <w:rsid w:val="00D8045A"/>
    <w:rsid w:val="00D80CD7"/>
    <w:rsid w:val="00D821BC"/>
    <w:rsid w:val="00D82D5F"/>
    <w:rsid w:val="00D82D91"/>
    <w:rsid w:val="00D82FE1"/>
    <w:rsid w:val="00D86CC5"/>
    <w:rsid w:val="00D875EB"/>
    <w:rsid w:val="00D90147"/>
    <w:rsid w:val="00D91B85"/>
    <w:rsid w:val="00D9524A"/>
    <w:rsid w:val="00D954C4"/>
    <w:rsid w:val="00D95933"/>
    <w:rsid w:val="00DA0FD9"/>
    <w:rsid w:val="00DA3E3E"/>
    <w:rsid w:val="00DA3E61"/>
    <w:rsid w:val="00DA4152"/>
    <w:rsid w:val="00DA66C3"/>
    <w:rsid w:val="00DB0093"/>
    <w:rsid w:val="00DB06F2"/>
    <w:rsid w:val="00DB14C9"/>
    <w:rsid w:val="00DB2B54"/>
    <w:rsid w:val="00DB3BF1"/>
    <w:rsid w:val="00DB3EAF"/>
    <w:rsid w:val="00DB3F8E"/>
    <w:rsid w:val="00DB411C"/>
    <w:rsid w:val="00DB51A5"/>
    <w:rsid w:val="00DB7929"/>
    <w:rsid w:val="00DB7A82"/>
    <w:rsid w:val="00DC5043"/>
    <w:rsid w:val="00DC5866"/>
    <w:rsid w:val="00DC5F45"/>
    <w:rsid w:val="00DC643F"/>
    <w:rsid w:val="00DC68EF"/>
    <w:rsid w:val="00DD03C5"/>
    <w:rsid w:val="00DD10AA"/>
    <w:rsid w:val="00DD11CA"/>
    <w:rsid w:val="00DD3653"/>
    <w:rsid w:val="00DD37BC"/>
    <w:rsid w:val="00DD4CB2"/>
    <w:rsid w:val="00DD5EA2"/>
    <w:rsid w:val="00DE19C4"/>
    <w:rsid w:val="00DE2AE2"/>
    <w:rsid w:val="00DE3637"/>
    <w:rsid w:val="00DE3AE2"/>
    <w:rsid w:val="00DE6309"/>
    <w:rsid w:val="00DF09E7"/>
    <w:rsid w:val="00DF0A6E"/>
    <w:rsid w:val="00DF0B8A"/>
    <w:rsid w:val="00DF0E61"/>
    <w:rsid w:val="00DF221E"/>
    <w:rsid w:val="00DF2ADC"/>
    <w:rsid w:val="00DF3A4D"/>
    <w:rsid w:val="00DF52BB"/>
    <w:rsid w:val="00E00BCB"/>
    <w:rsid w:val="00E00F10"/>
    <w:rsid w:val="00E00FC5"/>
    <w:rsid w:val="00E013AD"/>
    <w:rsid w:val="00E023FA"/>
    <w:rsid w:val="00E02E66"/>
    <w:rsid w:val="00E0444E"/>
    <w:rsid w:val="00E046BD"/>
    <w:rsid w:val="00E05460"/>
    <w:rsid w:val="00E06ADC"/>
    <w:rsid w:val="00E06FF6"/>
    <w:rsid w:val="00E1241C"/>
    <w:rsid w:val="00E12635"/>
    <w:rsid w:val="00E127D1"/>
    <w:rsid w:val="00E12EF8"/>
    <w:rsid w:val="00E13CEE"/>
    <w:rsid w:val="00E17B91"/>
    <w:rsid w:val="00E220CA"/>
    <w:rsid w:val="00E22580"/>
    <w:rsid w:val="00E22E69"/>
    <w:rsid w:val="00E265B0"/>
    <w:rsid w:val="00E26E51"/>
    <w:rsid w:val="00E308D4"/>
    <w:rsid w:val="00E311CB"/>
    <w:rsid w:val="00E31B23"/>
    <w:rsid w:val="00E3218B"/>
    <w:rsid w:val="00E32CE5"/>
    <w:rsid w:val="00E33F63"/>
    <w:rsid w:val="00E36AFE"/>
    <w:rsid w:val="00E37A9B"/>
    <w:rsid w:val="00E408FD"/>
    <w:rsid w:val="00E416DA"/>
    <w:rsid w:val="00E42D85"/>
    <w:rsid w:val="00E440F2"/>
    <w:rsid w:val="00E44A09"/>
    <w:rsid w:val="00E46D03"/>
    <w:rsid w:val="00E50EF0"/>
    <w:rsid w:val="00E515F9"/>
    <w:rsid w:val="00E537EF"/>
    <w:rsid w:val="00E53D03"/>
    <w:rsid w:val="00E55594"/>
    <w:rsid w:val="00E56D25"/>
    <w:rsid w:val="00E57705"/>
    <w:rsid w:val="00E5782F"/>
    <w:rsid w:val="00E60729"/>
    <w:rsid w:val="00E609CF"/>
    <w:rsid w:val="00E624FB"/>
    <w:rsid w:val="00E62C43"/>
    <w:rsid w:val="00E632CE"/>
    <w:rsid w:val="00E64B7F"/>
    <w:rsid w:val="00E64ECE"/>
    <w:rsid w:val="00E64F1F"/>
    <w:rsid w:val="00E653A7"/>
    <w:rsid w:val="00E66D94"/>
    <w:rsid w:val="00E70E4F"/>
    <w:rsid w:val="00E71409"/>
    <w:rsid w:val="00E73010"/>
    <w:rsid w:val="00E74163"/>
    <w:rsid w:val="00E7626B"/>
    <w:rsid w:val="00E773BF"/>
    <w:rsid w:val="00E80286"/>
    <w:rsid w:val="00E80AC8"/>
    <w:rsid w:val="00E80E22"/>
    <w:rsid w:val="00E8155E"/>
    <w:rsid w:val="00E83739"/>
    <w:rsid w:val="00E874DD"/>
    <w:rsid w:val="00E91571"/>
    <w:rsid w:val="00E940EF"/>
    <w:rsid w:val="00E95546"/>
    <w:rsid w:val="00E968E0"/>
    <w:rsid w:val="00E97796"/>
    <w:rsid w:val="00EA0619"/>
    <w:rsid w:val="00EA0988"/>
    <w:rsid w:val="00EA1BB7"/>
    <w:rsid w:val="00EA1DD3"/>
    <w:rsid w:val="00EA5BA2"/>
    <w:rsid w:val="00EA703C"/>
    <w:rsid w:val="00EA75C6"/>
    <w:rsid w:val="00EB1A26"/>
    <w:rsid w:val="00EB1E3C"/>
    <w:rsid w:val="00EB2725"/>
    <w:rsid w:val="00EB2D1A"/>
    <w:rsid w:val="00EB33CE"/>
    <w:rsid w:val="00EB3C09"/>
    <w:rsid w:val="00EB4278"/>
    <w:rsid w:val="00EB5189"/>
    <w:rsid w:val="00EB5D70"/>
    <w:rsid w:val="00EB5EA6"/>
    <w:rsid w:val="00EB6D6F"/>
    <w:rsid w:val="00EB731B"/>
    <w:rsid w:val="00EC0D1A"/>
    <w:rsid w:val="00EC0D40"/>
    <w:rsid w:val="00EC25EE"/>
    <w:rsid w:val="00EC2C21"/>
    <w:rsid w:val="00EC2F1C"/>
    <w:rsid w:val="00EC4839"/>
    <w:rsid w:val="00EC4F25"/>
    <w:rsid w:val="00EC6A22"/>
    <w:rsid w:val="00EC71E7"/>
    <w:rsid w:val="00EC7FB1"/>
    <w:rsid w:val="00ED1387"/>
    <w:rsid w:val="00ED1BD3"/>
    <w:rsid w:val="00ED1D88"/>
    <w:rsid w:val="00ED3057"/>
    <w:rsid w:val="00ED3086"/>
    <w:rsid w:val="00ED331E"/>
    <w:rsid w:val="00ED3519"/>
    <w:rsid w:val="00ED3961"/>
    <w:rsid w:val="00ED432B"/>
    <w:rsid w:val="00ED4506"/>
    <w:rsid w:val="00ED5C47"/>
    <w:rsid w:val="00ED629D"/>
    <w:rsid w:val="00ED6C4C"/>
    <w:rsid w:val="00ED6EF7"/>
    <w:rsid w:val="00ED71C1"/>
    <w:rsid w:val="00EE1A55"/>
    <w:rsid w:val="00EE1C62"/>
    <w:rsid w:val="00EE1CA6"/>
    <w:rsid w:val="00EE308C"/>
    <w:rsid w:val="00EE4A16"/>
    <w:rsid w:val="00EE4DF4"/>
    <w:rsid w:val="00EE5A04"/>
    <w:rsid w:val="00EE5BAB"/>
    <w:rsid w:val="00EE5C6F"/>
    <w:rsid w:val="00EE64AE"/>
    <w:rsid w:val="00EE689E"/>
    <w:rsid w:val="00EF0CB1"/>
    <w:rsid w:val="00EF1072"/>
    <w:rsid w:val="00EF1400"/>
    <w:rsid w:val="00EF1A72"/>
    <w:rsid w:val="00EF2526"/>
    <w:rsid w:val="00EF4A95"/>
    <w:rsid w:val="00EF570D"/>
    <w:rsid w:val="00EF6064"/>
    <w:rsid w:val="00EF7311"/>
    <w:rsid w:val="00EF76D8"/>
    <w:rsid w:val="00EF7896"/>
    <w:rsid w:val="00F0195C"/>
    <w:rsid w:val="00F019FF"/>
    <w:rsid w:val="00F0448E"/>
    <w:rsid w:val="00F045BF"/>
    <w:rsid w:val="00F04762"/>
    <w:rsid w:val="00F055EF"/>
    <w:rsid w:val="00F05974"/>
    <w:rsid w:val="00F06F36"/>
    <w:rsid w:val="00F075CA"/>
    <w:rsid w:val="00F07F20"/>
    <w:rsid w:val="00F10A40"/>
    <w:rsid w:val="00F10DD6"/>
    <w:rsid w:val="00F13497"/>
    <w:rsid w:val="00F17B49"/>
    <w:rsid w:val="00F206DD"/>
    <w:rsid w:val="00F211F0"/>
    <w:rsid w:val="00F30239"/>
    <w:rsid w:val="00F3193E"/>
    <w:rsid w:val="00F32F4B"/>
    <w:rsid w:val="00F33345"/>
    <w:rsid w:val="00F35308"/>
    <w:rsid w:val="00F35857"/>
    <w:rsid w:val="00F35CD8"/>
    <w:rsid w:val="00F36758"/>
    <w:rsid w:val="00F37260"/>
    <w:rsid w:val="00F37A7F"/>
    <w:rsid w:val="00F37FD2"/>
    <w:rsid w:val="00F40A8B"/>
    <w:rsid w:val="00F416BE"/>
    <w:rsid w:val="00F448BC"/>
    <w:rsid w:val="00F45224"/>
    <w:rsid w:val="00F4652B"/>
    <w:rsid w:val="00F50408"/>
    <w:rsid w:val="00F50EDC"/>
    <w:rsid w:val="00F52C42"/>
    <w:rsid w:val="00F53047"/>
    <w:rsid w:val="00F54F4D"/>
    <w:rsid w:val="00F55C82"/>
    <w:rsid w:val="00F563ED"/>
    <w:rsid w:val="00F56ED8"/>
    <w:rsid w:val="00F57415"/>
    <w:rsid w:val="00F574AC"/>
    <w:rsid w:val="00F606B8"/>
    <w:rsid w:val="00F62B37"/>
    <w:rsid w:val="00F6301C"/>
    <w:rsid w:val="00F640BD"/>
    <w:rsid w:val="00F642B5"/>
    <w:rsid w:val="00F64348"/>
    <w:rsid w:val="00F6513A"/>
    <w:rsid w:val="00F66D93"/>
    <w:rsid w:val="00F716CF"/>
    <w:rsid w:val="00F71724"/>
    <w:rsid w:val="00F737F7"/>
    <w:rsid w:val="00F74E7F"/>
    <w:rsid w:val="00F75771"/>
    <w:rsid w:val="00F76270"/>
    <w:rsid w:val="00F76EFD"/>
    <w:rsid w:val="00F77F11"/>
    <w:rsid w:val="00F8198E"/>
    <w:rsid w:val="00F8201B"/>
    <w:rsid w:val="00F8221D"/>
    <w:rsid w:val="00F82349"/>
    <w:rsid w:val="00F82485"/>
    <w:rsid w:val="00F83BA1"/>
    <w:rsid w:val="00F85C21"/>
    <w:rsid w:val="00F87650"/>
    <w:rsid w:val="00F87C73"/>
    <w:rsid w:val="00F90406"/>
    <w:rsid w:val="00F91E80"/>
    <w:rsid w:val="00F9436F"/>
    <w:rsid w:val="00F957C0"/>
    <w:rsid w:val="00F95EFE"/>
    <w:rsid w:val="00F9729B"/>
    <w:rsid w:val="00FA0056"/>
    <w:rsid w:val="00FA06D2"/>
    <w:rsid w:val="00FA14A5"/>
    <w:rsid w:val="00FA1B2A"/>
    <w:rsid w:val="00FA1D89"/>
    <w:rsid w:val="00FA5137"/>
    <w:rsid w:val="00FA6018"/>
    <w:rsid w:val="00FA65D4"/>
    <w:rsid w:val="00FA790B"/>
    <w:rsid w:val="00FA7EAF"/>
    <w:rsid w:val="00FB1D98"/>
    <w:rsid w:val="00FB38E5"/>
    <w:rsid w:val="00FB3AAE"/>
    <w:rsid w:val="00FB424F"/>
    <w:rsid w:val="00FB4A43"/>
    <w:rsid w:val="00FB4C48"/>
    <w:rsid w:val="00FB70E6"/>
    <w:rsid w:val="00FC23D7"/>
    <w:rsid w:val="00FC24FE"/>
    <w:rsid w:val="00FC2931"/>
    <w:rsid w:val="00FC35CB"/>
    <w:rsid w:val="00FC3850"/>
    <w:rsid w:val="00FC69AB"/>
    <w:rsid w:val="00FC6FED"/>
    <w:rsid w:val="00FC7AFA"/>
    <w:rsid w:val="00FD1283"/>
    <w:rsid w:val="00FD49F8"/>
    <w:rsid w:val="00FD5463"/>
    <w:rsid w:val="00FD747E"/>
    <w:rsid w:val="00FD7A8C"/>
    <w:rsid w:val="00FD7BF1"/>
    <w:rsid w:val="00FE1773"/>
    <w:rsid w:val="00FE2059"/>
    <w:rsid w:val="00FE230E"/>
    <w:rsid w:val="00FE33A9"/>
    <w:rsid w:val="00FE3C64"/>
    <w:rsid w:val="00FE5C39"/>
    <w:rsid w:val="00FE5E88"/>
    <w:rsid w:val="00FE5EC3"/>
    <w:rsid w:val="00FF05FD"/>
    <w:rsid w:val="00FF2278"/>
    <w:rsid w:val="00FF4455"/>
    <w:rsid w:val="00FF453F"/>
    <w:rsid w:val="00FF6DAF"/>
    <w:rsid w:val="00FF74AE"/>
    <w:rsid w:val="00FF75A6"/>
    <w:rsid w:val="014D6FCD"/>
    <w:rsid w:val="021283DC"/>
    <w:rsid w:val="02665D36"/>
    <w:rsid w:val="03118966"/>
    <w:rsid w:val="042A56D5"/>
    <w:rsid w:val="04508B29"/>
    <w:rsid w:val="048E3EEC"/>
    <w:rsid w:val="04D34A37"/>
    <w:rsid w:val="06D830F7"/>
    <w:rsid w:val="06F1144B"/>
    <w:rsid w:val="06F29565"/>
    <w:rsid w:val="08EEF081"/>
    <w:rsid w:val="09F2CD9A"/>
    <w:rsid w:val="0B4DD0B3"/>
    <w:rsid w:val="0B6E7AE6"/>
    <w:rsid w:val="0D04581F"/>
    <w:rsid w:val="0DE5B026"/>
    <w:rsid w:val="0EC0E234"/>
    <w:rsid w:val="0F3417CD"/>
    <w:rsid w:val="0F47FF00"/>
    <w:rsid w:val="0F925FA2"/>
    <w:rsid w:val="0FE2F9FC"/>
    <w:rsid w:val="127F9FC2"/>
    <w:rsid w:val="13EE6093"/>
    <w:rsid w:val="141B7023"/>
    <w:rsid w:val="14B783E4"/>
    <w:rsid w:val="14F091C2"/>
    <w:rsid w:val="15819AB9"/>
    <w:rsid w:val="1686B7F7"/>
    <w:rsid w:val="173007B2"/>
    <w:rsid w:val="176A4B9C"/>
    <w:rsid w:val="1A1B4671"/>
    <w:rsid w:val="1B19B876"/>
    <w:rsid w:val="1B7E749A"/>
    <w:rsid w:val="1CD67CFC"/>
    <w:rsid w:val="1D73C652"/>
    <w:rsid w:val="1E9468FC"/>
    <w:rsid w:val="1EE82BCF"/>
    <w:rsid w:val="1F18AA8E"/>
    <w:rsid w:val="203C455E"/>
    <w:rsid w:val="209D248D"/>
    <w:rsid w:val="2133F724"/>
    <w:rsid w:val="214E9FE5"/>
    <w:rsid w:val="223D0603"/>
    <w:rsid w:val="2261D9BB"/>
    <w:rsid w:val="23D4C54F"/>
    <w:rsid w:val="250F970D"/>
    <w:rsid w:val="25226188"/>
    <w:rsid w:val="25242987"/>
    <w:rsid w:val="25B17E58"/>
    <w:rsid w:val="25BA2D34"/>
    <w:rsid w:val="292F0E35"/>
    <w:rsid w:val="2A84BCAA"/>
    <w:rsid w:val="2C0A76D6"/>
    <w:rsid w:val="3103A17B"/>
    <w:rsid w:val="315F25CC"/>
    <w:rsid w:val="328BB0F3"/>
    <w:rsid w:val="38D17E2C"/>
    <w:rsid w:val="3B1C177E"/>
    <w:rsid w:val="3BBBB3D2"/>
    <w:rsid w:val="3DA9BB3E"/>
    <w:rsid w:val="3DC45887"/>
    <w:rsid w:val="3DC67063"/>
    <w:rsid w:val="3DF41795"/>
    <w:rsid w:val="3FA432BD"/>
    <w:rsid w:val="3FE800BD"/>
    <w:rsid w:val="4170029E"/>
    <w:rsid w:val="41785125"/>
    <w:rsid w:val="417FFF1B"/>
    <w:rsid w:val="430BD5F7"/>
    <w:rsid w:val="4326AEBB"/>
    <w:rsid w:val="440DDB71"/>
    <w:rsid w:val="4489456C"/>
    <w:rsid w:val="44A47FCA"/>
    <w:rsid w:val="45314A87"/>
    <w:rsid w:val="455A63D3"/>
    <w:rsid w:val="458CA49F"/>
    <w:rsid w:val="45F09EF2"/>
    <w:rsid w:val="464A5995"/>
    <w:rsid w:val="467A8CD0"/>
    <w:rsid w:val="469E4420"/>
    <w:rsid w:val="46FE4F9D"/>
    <w:rsid w:val="497CAB12"/>
    <w:rsid w:val="4AFDBC87"/>
    <w:rsid w:val="4BA25EE3"/>
    <w:rsid w:val="4C345D92"/>
    <w:rsid w:val="4C5E78E8"/>
    <w:rsid w:val="4CE5AE9C"/>
    <w:rsid w:val="4E07C84F"/>
    <w:rsid w:val="533819B1"/>
    <w:rsid w:val="5353C0F4"/>
    <w:rsid w:val="535B0816"/>
    <w:rsid w:val="54C7680F"/>
    <w:rsid w:val="55BD9886"/>
    <w:rsid w:val="55DCE3E6"/>
    <w:rsid w:val="56E49E58"/>
    <w:rsid w:val="570C96FC"/>
    <w:rsid w:val="5745D7BA"/>
    <w:rsid w:val="57AC09CC"/>
    <w:rsid w:val="583EF9DE"/>
    <w:rsid w:val="597F3720"/>
    <w:rsid w:val="599AD932"/>
    <w:rsid w:val="59A81C27"/>
    <w:rsid w:val="5B1CE0E6"/>
    <w:rsid w:val="5BC13EF4"/>
    <w:rsid w:val="5C242EEA"/>
    <w:rsid w:val="5C7353F1"/>
    <w:rsid w:val="5C844ABA"/>
    <w:rsid w:val="5CAEB3C7"/>
    <w:rsid w:val="5EE021F6"/>
    <w:rsid w:val="605AEFA7"/>
    <w:rsid w:val="6062A3BB"/>
    <w:rsid w:val="60C1EC0A"/>
    <w:rsid w:val="61C2453A"/>
    <w:rsid w:val="66D2A2F6"/>
    <w:rsid w:val="6726528B"/>
    <w:rsid w:val="6858F49A"/>
    <w:rsid w:val="68DAD822"/>
    <w:rsid w:val="69026DF8"/>
    <w:rsid w:val="6A2CDFF9"/>
    <w:rsid w:val="6AA4BFEF"/>
    <w:rsid w:val="6AD79E61"/>
    <w:rsid w:val="6AE018F1"/>
    <w:rsid w:val="6B83612C"/>
    <w:rsid w:val="6C389808"/>
    <w:rsid w:val="6CB9EFD5"/>
    <w:rsid w:val="6D38EA85"/>
    <w:rsid w:val="6DD22B4C"/>
    <w:rsid w:val="6E0B9F7B"/>
    <w:rsid w:val="6EA897FD"/>
    <w:rsid w:val="6F9BF649"/>
    <w:rsid w:val="70CDD3FA"/>
    <w:rsid w:val="71EE87A4"/>
    <w:rsid w:val="721C1433"/>
    <w:rsid w:val="728E08A4"/>
    <w:rsid w:val="72BA409A"/>
    <w:rsid w:val="72BD7CE3"/>
    <w:rsid w:val="73207017"/>
    <w:rsid w:val="7375D07D"/>
    <w:rsid w:val="74179E1C"/>
    <w:rsid w:val="75810218"/>
    <w:rsid w:val="79C8F3B7"/>
    <w:rsid w:val="7CDD8BDD"/>
    <w:rsid w:val="7FD660C1"/>
    <w:rsid w:val="7FFDEA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BF3528"/>
  <w15:docId w15:val="{76FDBB5C-28A4-49A1-A8B5-A1C73CDB9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6BE"/>
    <w:pPr>
      <w:widowControl w:val="0"/>
      <w:autoSpaceDE w:val="0"/>
      <w:autoSpaceDN w:val="0"/>
      <w:adjustRightInd w:val="0"/>
    </w:pPr>
    <w:rPr>
      <w:rFonts w:ascii="Arial" w:hAnsi="Arial"/>
      <w:sz w:val="24"/>
      <w:szCs w:val="24"/>
    </w:rPr>
  </w:style>
  <w:style w:type="paragraph" w:styleId="Heading1">
    <w:name w:val="heading 1"/>
    <w:basedOn w:val="BodyText"/>
    <w:next w:val="BodyText"/>
    <w:link w:val="Heading1Char"/>
    <w:qFormat/>
    <w:rsid w:val="00D10CE9"/>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D10CE9"/>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10CE9"/>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F3EC7"/>
    <w:rPr>
      <w:rFonts w:ascii="Tahoma" w:hAnsi="Tahoma" w:cs="Tahoma"/>
      <w:sz w:val="16"/>
      <w:szCs w:val="16"/>
    </w:rPr>
  </w:style>
  <w:style w:type="paragraph" w:styleId="Header">
    <w:name w:val="header"/>
    <w:basedOn w:val="Normal"/>
    <w:link w:val="HeaderChar"/>
    <w:rsid w:val="00D10CE9"/>
    <w:pPr>
      <w:tabs>
        <w:tab w:val="center" w:pos="4320"/>
        <w:tab w:val="right" w:pos="8640"/>
      </w:tabs>
    </w:pPr>
    <w:rPr>
      <w:rFonts w:cs="Arial"/>
      <w:sz w:val="22"/>
      <w:szCs w:val="22"/>
    </w:rPr>
  </w:style>
  <w:style w:type="character" w:customStyle="1" w:styleId="HeaderChar">
    <w:name w:val="Header Char"/>
    <w:basedOn w:val="DefaultParagraphFont"/>
    <w:link w:val="Header"/>
    <w:rsid w:val="00D10CE9"/>
    <w:rPr>
      <w:rFonts w:ascii="Arial" w:hAnsi="Arial" w:cs="Arial"/>
      <w:sz w:val="22"/>
      <w:szCs w:val="22"/>
    </w:rPr>
  </w:style>
  <w:style w:type="paragraph" w:styleId="Footer">
    <w:name w:val="footer"/>
    <w:basedOn w:val="Normal"/>
    <w:link w:val="FooterChar"/>
    <w:rsid w:val="00EC2F1C"/>
    <w:pPr>
      <w:tabs>
        <w:tab w:val="center" w:pos="4320"/>
        <w:tab w:val="right" w:pos="8640"/>
      </w:tabs>
    </w:pPr>
  </w:style>
  <w:style w:type="character" w:customStyle="1" w:styleId="FooterChar">
    <w:name w:val="Footer Char"/>
    <w:basedOn w:val="DefaultParagraphFont"/>
    <w:link w:val="Footer"/>
    <w:rsid w:val="00EC2F1C"/>
    <w:rPr>
      <w:sz w:val="24"/>
      <w:szCs w:val="24"/>
    </w:rPr>
  </w:style>
  <w:style w:type="paragraph" w:customStyle="1" w:styleId="Level1">
    <w:name w:val="Level 1"/>
    <w:basedOn w:val="Normal"/>
    <w:rsid w:val="00EC2F1C"/>
    <w:pPr>
      <w:tabs>
        <w:tab w:val="num" w:pos="360"/>
      </w:tabs>
      <w:ind w:left="2610" w:hanging="450"/>
      <w:outlineLvl w:val="0"/>
    </w:pPr>
  </w:style>
  <w:style w:type="character" w:styleId="CommentReference">
    <w:name w:val="annotation reference"/>
    <w:basedOn w:val="DefaultParagraphFont"/>
    <w:rsid w:val="00EC2F1C"/>
    <w:rPr>
      <w:sz w:val="16"/>
      <w:szCs w:val="16"/>
    </w:rPr>
  </w:style>
  <w:style w:type="paragraph" w:styleId="CommentText">
    <w:name w:val="annotation text"/>
    <w:basedOn w:val="Normal"/>
    <w:link w:val="CommentTextChar"/>
    <w:rsid w:val="00EC2F1C"/>
    <w:pPr>
      <w:widowControl/>
      <w:autoSpaceDE/>
      <w:autoSpaceDN/>
      <w:adjustRightInd/>
    </w:pPr>
    <w:rPr>
      <w:sz w:val="20"/>
      <w:szCs w:val="20"/>
    </w:rPr>
  </w:style>
  <w:style w:type="character" w:customStyle="1" w:styleId="CommentTextChar">
    <w:name w:val="Comment Text Char"/>
    <w:basedOn w:val="DefaultParagraphFont"/>
    <w:link w:val="CommentText"/>
    <w:rsid w:val="00EC2F1C"/>
    <w:rPr>
      <w:rFonts w:ascii="Arial" w:hAnsi="Arial"/>
    </w:rPr>
  </w:style>
  <w:style w:type="paragraph" w:styleId="Revision">
    <w:name w:val="Revision"/>
    <w:hidden/>
    <w:uiPriority w:val="99"/>
    <w:semiHidden/>
    <w:rsid w:val="00EC2F1C"/>
    <w:rPr>
      <w:sz w:val="24"/>
      <w:szCs w:val="24"/>
    </w:rPr>
  </w:style>
  <w:style w:type="paragraph" w:styleId="CommentSubject">
    <w:name w:val="annotation subject"/>
    <w:basedOn w:val="CommentText"/>
    <w:next w:val="CommentText"/>
    <w:semiHidden/>
    <w:rsid w:val="00D46344"/>
    <w:pPr>
      <w:widowControl w:val="0"/>
      <w:autoSpaceDE w:val="0"/>
      <w:autoSpaceDN w:val="0"/>
      <w:adjustRightInd w:val="0"/>
    </w:pPr>
    <w:rPr>
      <w:rFonts w:ascii="Times New Roman" w:hAnsi="Times New Roman"/>
      <w:b/>
      <w:bCs/>
    </w:rPr>
  </w:style>
  <w:style w:type="character" w:styleId="PageNumber">
    <w:name w:val="page number"/>
    <w:basedOn w:val="DefaultParagraphFont"/>
    <w:rsid w:val="00BE0D78"/>
  </w:style>
  <w:style w:type="paragraph" w:styleId="TOC1">
    <w:name w:val="toc 1"/>
    <w:basedOn w:val="Normal"/>
    <w:next w:val="Normal"/>
    <w:autoRedefine/>
    <w:uiPriority w:val="39"/>
    <w:unhideWhenUsed/>
    <w:rsid w:val="002228D7"/>
    <w:pPr>
      <w:spacing w:after="120"/>
      <w:contextualSpacing/>
    </w:pPr>
    <w:rPr>
      <w:rFonts w:eastAsiaTheme="minorHAnsi" w:cs="Arial"/>
      <w:sz w:val="22"/>
      <w:szCs w:val="22"/>
    </w:rPr>
  </w:style>
  <w:style w:type="paragraph" w:styleId="TOC2">
    <w:name w:val="toc 2"/>
    <w:basedOn w:val="Normal"/>
    <w:next w:val="Normal"/>
    <w:autoRedefine/>
    <w:uiPriority w:val="39"/>
    <w:rsid w:val="00196609"/>
    <w:pPr>
      <w:tabs>
        <w:tab w:val="right" w:leader="dot" w:pos="9350"/>
      </w:tabs>
      <w:spacing w:after="120"/>
      <w:ind w:left="1080" w:hanging="720"/>
      <w:contextualSpacing/>
    </w:pPr>
    <w:rPr>
      <w:sz w:val="22"/>
    </w:rPr>
  </w:style>
  <w:style w:type="paragraph" w:styleId="ListParagraph">
    <w:name w:val="List Paragraph"/>
    <w:basedOn w:val="Normal"/>
    <w:uiPriority w:val="34"/>
    <w:qFormat/>
    <w:rsid w:val="005B3548"/>
    <w:pPr>
      <w:ind w:left="720"/>
      <w:contextualSpacing/>
    </w:pPr>
  </w:style>
  <w:style w:type="paragraph" w:customStyle="1" w:styleId="Default">
    <w:name w:val="Default"/>
    <w:rsid w:val="0022769A"/>
    <w:pPr>
      <w:autoSpaceDE w:val="0"/>
      <w:autoSpaceDN w:val="0"/>
      <w:adjustRightInd w:val="0"/>
    </w:pPr>
    <w:rPr>
      <w:rFonts w:ascii="Arial" w:hAnsi="Arial" w:cs="Arial"/>
      <w:color w:val="000000"/>
      <w:sz w:val="24"/>
      <w:szCs w:val="24"/>
    </w:rPr>
  </w:style>
  <w:style w:type="paragraph" w:customStyle="1" w:styleId="courses">
    <w:name w:val="courses"/>
    <w:basedOn w:val="Normal"/>
    <w:rsid w:val="005220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3" w:hanging="1267"/>
    </w:pPr>
  </w:style>
  <w:style w:type="table" w:styleId="TableGrid">
    <w:name w:val="Table Grid"/>
    <w:basedOn w:val="TableNormal"/>
    <w:rsid w:val="007E1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0CE9"/>
    <w:rPr>
      <w:color w:val="0000FF" w:themeColor="hyperlink"/>
      <w:u w:val="single"/>
    </w:rPr>
  </w:style>
  <w:style w:type="character" w:styleId="UnresolvedMention">
    <w:name w:val="Unresolved Mention"/>
    <w:basedOn w:val="DefaultParagraphFont"/>
    <w:uiPriority w:val="99"/>
    <w:unhideWhenUsed/>
    <w:rsid w:val="007336C1"/>
    <w:rPr>
      <w:color w:val="605E5C"/>
      <w:shd w:val="clear" w:color="auto" w:fill="E1DFDD"/>
    </w:rPr>
  </w:style>
  <w:style w:type="character" w:styleId="Mention">
    <w:name w:val="Mention"/>
    <w:basedOn w:val="DefaultParagraphFont"/>
    <w:uiPriority w:val="99"/>
    <w:unhideWhenUsed/>
    <w:rsid w:val="001E14DD"/>
    <w:rPr>
      <w:color w:val="2B579A"/>
      <w:shd w:val="clear" w:color="auto" w:fill="E1DFDD"/>
    </w:rPr>
  </w:style>
  <w:style w:type="paragraph" w:customStyle="1" w:styleId="paragraph">
    <w:name w:val="paragraph"/>
    <w:basedOn w:val="Normal"/>
    <w:rsid w:val="00666BBD"/>
    <w:pPr>
      <w:widowControl/>
      <w:autoSpaceDE/>
      <w:autoSpaceDN/>
      <w:adjustRightInd/>
      <w:spacing w:before="100" w:beforeAutospacing="1" w:after="100" w:afterAutospacing="1"/>
    </w:pPr>
    <w:rPr>
      <w:rFonts w:ascii="Times New Roman" w:hAnsi="Times New Roman"/>
    </w:rPr>
  </w:style>
  <w:style w:type="character" w:customStyle="1" w:styleId="normaltextrun">
    <w:name w:val="normaltextrun"/>
    <w:basedOn w:val="DefaultParagraphFont"/>
    <w:rsid w:val="00666BBD"/>
  </w:style>
  <w:style w:type="character" w:customStyle="1" w:styleId="eop">
    <w:name w:val="eop"/>
    <w:basedOn w:val="DefaultParagraphFont"/>
    <w:rsid w:val="00666BBD"/>
  </w:style>
  <w:style w:type="paragraph" w:customStyle="1" w:styleId="attachmenttitle">
    <w:name w:val="attachment title"/>
    <w:next w:val="BodyText"/>
    <w:qFormat/>
    <w:rsid w:val="00D10CE9"/>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D10CE9"/>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10CE9"/>
    <w:rPr>
      <w:rFonts w:ascii="Arial" w:eastAsiaTheme="minorHAnsi" w:hAnsi="Arial" w:cs="Arial"/>
      <w:sz w:val="22"/>
      <w:szCs w:val="22"/>
    </w:rPr>
  </w:style>
  <w:style w:type="paragraph" w:customStyle="1" w:styleId="BodyText-table">
    <w:name w:val="Body Text - table"/>
    <w:qFormat/>
    <w:rsid w:val="00D10CE9"/>
    <w:rPr>
      <w:rFonts w:ascii="Arial" w:eastAsiaTheme="minorHAnsi" w:hAnsi="Arial" w:cstheme="minorBidi"/>
      <w:sz w:val="22"/>
      <w:szCs w:val="22"/>
    </w:rPr>
  </w:style>
  <w:style w:type="paragraph" w:styleId="BodyText2">
    <w:name w:val="Body Text 2"/>
    <w:basedOn w:val="Normal"/>
    <w:link w:val="BodyText2Char"/>
    <w:rsid w:val="00D10CE9"/>
    <w:pPr>
      <w:widowControl/>
      <w:spacing w:after="220"/>
      <w:ind w:left="360"/>
    </w:pPr>
    <w:rPr>
      <w:rFonts w:cs="Arial"/>
      <w:sz w:val="22"/>
      <w:szCs w:val="22"/>
    </w:rPr>
  </w:style>
  <w:style w:type="character" w:customStyle="1" w:styleId="BodyText2Char">
    <w:name w:val="Body Text 2 Char"/>
    <w:basedOn w:val="DefaultParagraphFont"/>
    <w:link w:val="BodyText2"/>
    <w:rsid w:val="00D10CE9"/>
    <w:rPr>
      <w:rFonts w:ascii="Arial" w:hAnsi="Arial" w:cs="Arial"/>
      <w:sz w:val="22"/>
      <w:szCs w:val="22"/>
    </w:rPr>
  </w:style>
  <w:style w:type="paragraph" w:customStyle="1" w:styleId="EffectiveDate">
    <w:name w:val="Effective Date"/>
    <w:next w:val="BodyText"/>
    <w:qFormat/>
    <w:rsid w:val="00D10CE9"/>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D10CE9"/>
    <w:rPr>
      <w:rFonts w:ascii="Arial" w:eastAsiaTheme="majorEastAsia" w:hAnsi="Arial" w:cstheme="majorBidi"/>
      <w:caps/>
      <w:sz w:val="22"/>
      <w:szCs w:val="22"/>
    </w:rPr>
  </w:style>
  <w:style w:type="character" w:customStyle="1" w:styleId="Heading2Char">
    <w:name w:val="Heading 2 Char"/>
    <w:basedOn w:val="DefaultParagraphFont"/>
    <w:link w:val="Heading2"/>
    <w:rsid w:val="00D10CE9"/>
    <w:rPr>
      <w:rFonts w:ascii="Arial" w:eastAsiaTheme="majorEastAsia" w:hAnsi="Arial" w:cstheme="majorBidi"/>
      <w:sz w:val="22"/>
      <w:szCs w:val="26"/>
    </w:rPr>
  </w:style>
  <w:style w:type="character" w:customStyle="1" w:styleId="Heading3Char">
    <w:name w:val="Heading 3 Char"/>
    <w:basedOn w:val="DefaultParagraphFont"/>
    <w:link w:val="Heading3"/>
    <w:rsid w:val="00D10CE9"/>
    <w:rPr>
      <w:rFonts w:ascii="Arial" w:eastAsiaTheme="minorHAnsi" w:hAnsi="Arial" w:cs="Arial"/>
      <w:sz w:val="22"/>
      <w:szCs w:val="22"/>
    </w:rPr>
  </w:style>
  <w:style w:type="paragraph" w:customStyle="1" w:styleId="IMCIP">
    <w:name w:val="IMC/IP #"/>
    <w:rsid w:val="00D10CE9"/>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D10CE9"/>
    <w:pPr>
      <w:keepNext/>
      <w:spacing w:before="440"/>
      <w:ind w:left="2520" w:hanging="2520"/>
    </w:pPr>
    <w:rPr>
      <w:bCs/>
    </w:rPr>
  </w:style>
  <w:style w:type="paragraph" w:customStyle="1" w:styleId="JournalTOPIC">
    <w:name w:val="Journal TOPIC"/>
    <w:basedOn w:val="Normal"/>
    <w:qFormat/>
    <w:rsid w:val="00D10CE9"/>
    <w:pPr>
      <w:keepNext/>
      <w:keepLines/>
      <w:pageBreakBefore/>
      <w:spacing w:after="220"/>
      <w:jc w:val="center"/>
      <w:outlineLvl w:val="1"/>
    </w:pPr>
    <w:rPr>
      <w:rFonts w:eastAsiaTheme="minorHAnsi" w:cs="Arial"/>
      <w:sz w:val="22"/>
      <w:szCs w:val="22"/>
    </w:rPr>
  </w:style>
  <w:style w:type="paragraph" w:styleId="ListBullet2">
    <w:name w:val="List Bullet 2"/>
    <w:unhideWhenUsed/>
    <w:rsid w:val="00D10CE9"/>
    <w:pPr>
      <w:numPr>
        <w:numId w:val="6"/>
      </w:numPr>
      <w:spacing w:after="220"/>
    </w:pPr>
    <w:rPr>
      <w:rFonts w:ascii="Arial" w:eastAsiaTheme="minorHAnsi" w:hAnsi="Arial" w:cs="Arial"/>
      <w:sz w:val="22"/>
      <w:szCs w:val="22"/>
    </w:rPr>
  </w:style>
  <w:style w:type="paragraph" w:customStyle="1" w:styleId="NRCINSPECTIONMANUAL">
    <w:name w:val="NRC INSPECTION MANUAL"/>
    <w:next w:val="BodyText"/>
    <w:link w:val="NRCINSPECTIONMANUALChar"/>
    <w:qFormat/>
    <w:rsid w:val="00D10CE9"/>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10CE9"/>
    <w:rPr>
      <w:rFonts w:ascii="Arial" w:eastAsiaTheme="minorHAnsi" w:hAnsi="Arial" w:cs="Arial"/>
      <w:szCs w:val="22"/>
    </w:rPr>
  </w:style>
  <w:style w:type="paragraph" w:styleId="Title">
    <w:name w:val="Title"/>
    <w:basedOn w:val="Normal"/>
    <w:next w:val="Normal"/>
    <w:link w:val="TitleChar"/>
    <w:qFormat/>
    <w:rsid w:val="00D10CE9"/>
    <w:pPr>
      <w:widowControl/>
      <w:spacing w:before="220" w:after="220"/>
      <w:jc w:val="center"/>
    </w:pPr>
    <w:rPr>
      <w:rFonts w:cs="Arial"/>
      <w:sz w:val="22"/>
      <w:szCs w:val="22"/>
    </w:rPr>
  </w:style>
  <w:style w:type="character" w:customStyle="1" w:styleId="TitleChar">
    <w:name w:val="Title Char"/>
    <w:basedOn w:val="DefaultParagraphFont"/>
    <w:link w:val="Title"/>
    <w:rsid w:val="00D10CE9"/>
    <w:rPr>
      <w:rFonts w:ascii="Arial" w:hAnsi="Arial" w:cs="Arial"/>
      <w:sz w:val="22"/>
      <w:szCs w:val="22"/>
    </w:rPr>
  </w:style>
  <w:style w:type="paragraph" w:customStyle="1" w:styleId="SectionTitlePage">
    <w:name w:val="Section Title Page"/>
    <w:basedOn w:val="BodyText"/>
    <w:rsid w:val="00FF74AE"/>
    <w:pPr>
      <w:jc w:val="center"/>
      <w:outlineLvl w:val="0"/>
    </w:pPr>
    <w:rPr>
      <w:rFonts w:eastAsia="Times New Roman" w:cs="Times New Roman"/>
      <w:szCs w:val="20"/>
    </w:rPr>
  </w:style>
  <w:style w:type="paragraph" w:styleId="TOCHeading">
    <w:name w:val="TOC Heading"/>
    <w:basedOn w:val="Heading1"/>
    <w:next w:val="Normal"/>
    <w:uiPriority w:val="39"/>
    <w:unhideWhenUsed/>
    <w:qFormat/>
    <w:rsid w:val="002228D7"/>
    <w:pPr>
      <w:spacing w:before="0"/>
      <w:ind w:left="0" w:firstLine="0"/>
      <w:jc w:val="center"/>
      <w:outlineLvl w:val="9"/>
    </w:pPr>
    <w:rPr>
      <w:szCs w:val="32"/>
    </w:rPr>
  </w:style>
  <w:style w:type="paragraph" w:styleId="TOC3">
    <w:name w:val="toc 3"/>
    <w:basedOn w:val="Normal"/>
    <w:next w:val="Normal"/>
    <w:autoRedefine/>
    <w:uiPriority w:val="39"/>
    <w:unhideWhenUsed/>
    <w:rsid w:val="009D3513"/>
    <w:pPr>
      <w:tabs>
        <w:tab w:val="right" w:leader="dot" w:pos="9350"/>
      </w:tabs>
      <w:spacing w:after="120"/>
      <w:ind w:left="720"/>
      <w:contextualSpacing/>
    </w:pPr>
    <w:rPr>
      <w:sz w:val="22"/>
    </w:rPr>
  </w:style>
  <w:style w:type="paragraph" w:styleId="BlockText">
    <w:name w:val="Block Text"/>
    <w:basedOn w:val="Normal"/>
    <w:unhideWhenUsed/>
    <w:rsid w:val="004B50C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Emphasis">
    <w:name w:val="Emphasis"/>
    <w:basedOn w:val="DefaultParagraphFont"/>
    <w:rsid w:val="00D10CE9"/>
    <w:rPr>
      <w:i/>
      <w:iCs/>
    </w:rPr>
  </w:style>
  <w:style w:type="table" w:customStyle="1" w:styleId="IM">
    <w:name w:val="IM"/>
    <w:basedOn w:val="TableNormal"/>
    <w:uiPriority w:val="99"/>
    <w:rsid w:val="00D10CE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D10CE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ista">
    <w:name w:val="List a"/>
    <w:basedOn w:val="BodyText"/>
    <w:rsid w:val="00D10CE9"/>
    <w:pPr>
      <w:widowControl w:val="0"/>
      <w:autoSpaceDE w:val="0"/>
      <w:autoSpaceDN w:val="0"/>
      <w:adjustRightInd w:val="0"/>
    </w:pPr>
    <w:rPr>
      <w:rFonts w:eastAsia="Times New Roman" w:cs="Times New Roman"/>
      <w:szCs w:val="20"/>
    </w:rPr>
  </w:style>
  <w:style w:type="paragraph" w:styleId="ListBullet3">
    <w:name w:val="List Bullet 3"/>
    <w:basedOn w:val="Normal"/>
    <w:uiPriority w:val="99"/>
    <w:unhideWhenUsed/>
    <w:rsid w:val="00D10CE9"/>
    <w:pPr>
      <w:widowControl/>
      <w:numPr>
        <w:numId w:val="7"/>
      </w:numPr>
      <w:spacing w:after="220"/>
    </w:pPr>
    <w:rPr>
      <w:rFonts w:eastAsiaTheme="minorHAnsi" w:cs="Arial"/>
      <w:sz w:val="22"/>
      <w:szCs w:val="22"/>
    </w:rPr>
  </w:style>
  <w:style w:type="paragraph" w:customStyle="1" w:styleId="Signatureline">
    <w:name w:val="Signature line"/>
    <w:basedOn w:val="BodyText"/>
    <w:qFormat/>
    <w:rsid w:val="00D10CE9"/>
    <w:pPr>
      <w:keepLines/>
      <w:widowControl w:val="0"/>
      <w:spacing w:before="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7737">
      <w:bodyDiv w:val="1"/>
      <w:marLeft w:val="0"/>
      <w:marRight w:val="0"/>
      <w:marTop w:val="0"/>
      <w:marBottom w:val="0"/>
      <w:divBdr>
        <w:top w:val="none" w:sz="0" w:space="0" w:color="auto"/>
        <w:left w:val="none" w:sz="0" w:space="0" w:color="auto"/>
        <w:bottom w:val="none" w:sz="0" w:space="0" w:color="auto"/>
        <w:right w:val="none" w:sz="0" w:space="0" w:color="auto"/>
      </w:divBdr>
    </w:div>
    <w:div w:id="161434322">
      <w:bodyDiv w:val="1"/>
      <w:marLeft w:val="0"/>
      <w:marRight w:val="0"/>
      <w:marTop w:val="0"/>
      <w:marBottom w:val="0"/>
      <w:divBdr>
        <w:top w:val="none" w:sz="0" w:space="0" w:color="auto"/>
        <w:left w:val="none" w:sz="0" w:space="0" w:color="auto"/>
        <w:bottom w:val="none" w:sz="0" w:space="0" w:color="auto"/>
        <w:right w:val="none" w:sz="0" w:space="0" w:color="auto"/>
      </w:divBdr>
    </w:div>
    <w:div w:id="365179672">
      <w:bodyDiv w:val="1"/>
      <w:marLeft w:val="0"/>
      <w:marRight w:val="0"/>
      <w:marTop w:val="0"/>
      <w:marBottom w:val="0"/>
      <w:divBdr>
        <w:top w:val="none" w:sz="0" w:space="0" w:color="auto"/>
        <w:left w:val="none" w:sz="0" w:space="0" w:color="auto"/>
        <w:bottom w:val="none" w:sz="0" w:space="0" w:color="auto"/>
        <w:right w:val="none" w:sz="0" w:space="0" w:color="auto"/>
      </w:divBdr>
    </w:div>
    <w:div w:id="1074008876">
      <w:bodyDiv w:val="1"/>
      <w:marLeft w:val="0"/>
      <w:marRight w:val="0"/>
      <w:marTop w:val="0"/>
      <w:marBottom w:val="0"/>
      <w:divBdr>
        <w:top w:val="none" w:sz="0" w:space="0" w:color="auto"/>
        <w:left w:val="none" w:sz="0" w:space="0" w:color="auto"/>
        <w:bottom w:val="none" w:sz="0" w:space="0" w:color="auto"/>
        <w:right w:val="none" w:sz="0" w:space="0" w:color="auto"/>
      </w:divBdr>
    </w:div>
    <w:div w:id="1360274706">
      <w:bodyDiv w:val="1"/>
      <w:marLeft w:val="0"/>
      <w:marRight w:val="0"/>
      <w:marTop w:val="0"/>
      <w:marBottom w:val="0"/>
      <w:divBdr>
        <w:top w:val="none" w:sz="0" w:space="0" w:color="auto"/>
        <w:left w:val="none" w:sz="0" w:space="0" w:color="auto"/>
        <w:bottom w:val="none" w:sz="0" w:space="0" w:color="auto"/>
        <w:right w:val="none" w:sz="0" w:space="0" w:color="auto"/>
      </w:divBdr>
    </w:div>
    <w:div w:id="1993676501">
      <w:bodyDiv w:val="1"/>
      <w:marLeft w:val="0"/>
      <w:marRight w:val="0"/>
      <w:marTop w:val="0"/>
      <w:marBottom w:val="0"/>
      <w:divBdr>
        <w:top w:val="none" w:sz="0" w:space="0" w:color="auto"/>
        <w:left w:val="none" w:sz="0" w:space="0" w:color="auto"/>
        <w:bottom w:val="none" w:sz="0" w:space="0" w:color="auto"/>
        <w:right w:val="none" w:sz="0" w:space="0" w:color="auto"/>
      </w:divBdr>
      <w:divsChild>
        <w:div w:id="1528640305">
          <w:marLeft w:val="0"/>
          <w:marRight w:val="0"/>
          <w:marTop w:val="0"/>
          <w:marBottom w:val="0"/>
          <w:divBdr>
            <w:top w:val="none" w:sz="0" w:space="0" w:color="auto"/>
            <w:left w:val="none" w:sz="0" w:space="0" w:color="auto"/>
            <w:bottom w:val="none" w:sz="0" w:space="0" w:color="auto"/>
            <w:right w:val="none" w:sz="0" w:space="0" w:color="auto"/>
          </w:divBdr>
        </w:div>
        <w:div w:id="1950694043">
          <w:marLeft w:val="0"/>
          <w:marRight w:val="0"/>
          <w:marTop w:val="0"/>
          <w:marBottom w:val="0"/>
          <w:divBdr>
            <w:top w:val="none" w:sz="0" w:space="0" w:color="auto"/>
            <w:left w:val="none" w:sz="0" w:space="0" w:color="auto"/>
            <w:bottom w:val="none" w:sz="0" w:space="0" w:color="auto"/>
            <w:right w:val="none" w:sz="0" w:space="0" w:color="auto"/>
          </w:divBdr>
        </w:div>
      </w:divsChild>
    </w:div>
    <w:div w:id="204513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yperlink" Target="https://www.epa.gov/sites/default/files/2017-01/documents/epa_pag_manual_final_revisions_01-11-2017_cover_disclaimer_8.pdf" TargetMode="Externa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https://www.nrc.gov/reading-rm/doc-collections/gen-comm/info-notices/1989/in89046.html" TargetMode="External"/><Relationship Id="rId42"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yperlink" Target="https://www.drs.illinois.edu/site-documents/HFMedicalTreatmentGuide.pdf" TargetMode="External"/><Relationship Id="rId33" Type="http://schemas.openxmlformats.org/officeDocument/2006/relationships/hyperlink" Target="https://www.epa.gov/sites/production/files/2017-01/documents/epa_pag_manual_final_revisions_01-11-2017_cover_disclaimer_8.pdf" TargetMode="Externa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drs.illinois.edu/Page/SafetyLibrary/HydrofluoricAcid" TargetMode="External"/><Relationship Id="rId32" Type="http://schemas.openxmlformats.org/officeDocument/2006/relationships/hyperlink" Target="https://www.epa.gov/sites/default/files/2017-01/documents/epa_pag_manual_final_revisions_01-11-2017_cover_disclaimer_8.pdf" TargetMode="External"/><Relationship Id="rId37" Type="http://schemas.openxmlformats.org/officeDocument/2006/relationships/header" Target="header9.xml"/><Relationship Id="rId40" Type="http://schemas.openxmlformats.org/officeDocument/2006/relationships/footer" Target="foot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www.dnfsb.gov/documents/reports/technical-reports/control-red-oil-explosions-defense-nuclear-facilities" TargetMode="External"/><Relationship Id="rId28" Type="http://schemas.openxmlformats.org/officeDocument/2006/relationships/header" Target="header6.xm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8.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epa.gov/sites/default/files/2017-01/documents/epa_pag_manual_final_revisions_01-11-2017_cover_disclaimer_8.pdf" TargetMode="External"/><Relationship Id="rId27" Type="http://schemas.openxmlformats.org/officeDocument/2006/relationships/hyperlink" Target="https://www.dnfsb.gov/documents/reports/technical-reports/control-red-oil-explosions-defense-nuclear-facilities" TargetMode="External"/><Relationship Id="rId30" Type="http://schemas.openxmlformats.org/officeDocument/2006/relationships/header" Target="header7.xml"/><Relationship Id="rId35" Type="http://schemas.openxmlformats.org/officeDocument/2006/relationships/header" Target="header8.xml"/><Relationship Id="rId43" Type="http://schemas.openxmlformats.org/officeDocument/2006/relationships/footer" Target="foot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Charles Murray</DisplayName>
        <AccountId>1006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DAA3D2-8AB5-4652-8F9C-DFAB502438BD}">
  <ds:schemaRefs>
    <ds:schemaRef ds:uri="http://schemas.openxmlformats.org/officeDocument/2006/bibliography"/>
  </ds:schemaRefs>
</ds:datastoreItem>
</file>

<file path=customXml/itemProps2.xml><?xml version="1.0" encoding="utf-8"?>
<ds:datastoreItem xmlns:ds="http://schemas.openxmlformats.org/officeDocument/2006/customXml" ds:itemID="{6812EC77-084B-41FA-8278-C8F9CCB0BA86}">
  <ds:schemaRefs>
    <ds:schemaRef ds:uri="http://schemas.microsoft.com/office/2006/metadata/properties"/>
    <ds:schemaRef ds:uri="http://purl.org/dc/elements/1.1/"/>
    <ds:schemaRef ds:uri="bd536709-b854-4f3b-a247-393f1123cff3"/>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4AC5FD6-BA71-4001-B543-72CCC04F029B}">
  <ds:schemaRefs>
    <ds:schemaRef ds:uri="http://schemas.microsoft.com/sharepoint/v3/contenttype/forms"/>
  </ds:schemaRefs>
</ds:datastoreItem>
</file>

<file path=customXml/itemProps4.xml><?xml version="1.0" encoding="utf-8"?>
<ds:datastoreItem xmlns:ds="http://schemas.openxmlformats.org/officeDocument/2006/customXml" ds:itemID="{8CC0CA16-9731-49B1-BB55-2F15D7ABA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4</TotalTime>
  <Pages>27</Pages>
  <Words>5044</Words>
  <Characters>34260</Characters>
  <Application>Microsoft Office Word</Application>
  <DocSecurity>2</DocSecurity>
  <Lines>285</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39226</CharactersWithSpaces>
  <SharedDoc>false</SharedDoc>
  <HLinks>
    <vt:vector size="144" baseType="variant">
      <vt:variant>
        <vt:i4>8060991</vt:i4>
      </vt:variant>
      <vt:variant>
        <vt:i4>114</vt:i4>
      </vt:variant>
      <vt:variant>
        <vt:i4>0</vt:i4>
      </vt:variant>
      <vt:variant>
        <vt:i4>5</vt:i4>
      </vt:variant>
      <vt:variant>
        <vt:lpwstr>https://adamsxt.nrc.gov/navigator/AdamsXT/content/downloadContent.faces?objectStoreName=MainLibrary&amp;vsId=%7b6E3C3FCC-4E91-CC9D-B01A-72114BF00002%7d&amp;ForceBrowserDownloadMgrPrompt=false</vt:lpwstr>
      </vt:variant>
      <vt:variant>
        <vt:lpwstr/>
      </vt:variant>
      <vt:variant>
        <vt:i4>3014752</vt:i4>
      </vt:variant>
      <vt:variant>
        <vt:i4>111</vt:i4>
      </vt:variant>
      <vt:variant>
        <vt:i4>0</vt:i4>
      </vt:variant>
      <vt:variant>
        <vt:i4>5</vt:i4>
      </vt:variant>
      <vt:variant>
        <vt:lpwstr>https://www.nrc.gov/reading-rm/doc-collections/gen-comm/info-notices/1989/in89046.html</vt:lpwstr>
      </vt:variant>
      <vt:variant>
        <vt:lpwstr/>
      </vt:variant>
      <vt:variant>
        <vt:i4>1310751</vt:i4>
      </vt:variant>
      <vt:variant>
        <vt:i4>108</vt:i4>
      </vt:variant>
      <vt:variant>
        <vt:i4>0</vt:i4>
      </vt:variant>
      <vt:variant>
        <vt:i4>5</vt:i4>
      </vt:variant>
      <vt:variant>
        <vt:lpwstr>https://www.epa.gov/sites/production/files/2017-01/documents/epa_pag_manual_final_revisions_01-11-2017_cover_disclaimer_8.pdf</vt:lpwstr>
      </vt:variant>
      <vt:variant>
        <vt:lpwstr/>
      </vt:variant>
      <vt:variant>
        <vt:i4>3407921</vt:i4>
      </vt:variant>
      <vt:variant>
        <vt:i4>105</vt:i4>
      </vt:variant>
      <vt:variant>
        <vt:i4>0</vt:i4>
      </vt:variant>
      <vt:variant>
        <vt:i4>5</vt:i4>
      </vt:variant>
      <vt:variant>
        <vt:lpwstr>https://www.epa.gov/sites/default/files/2017-01/documents/epa_pag_manual_final_revisions_01-11-2017_cover_disclaimer_8.pdf</vt:lpwstr>
      </vt:variant>
      <vt:variant>
        <vt:lpwstr/>
      </vt:variant>
      <vt:variant>
        <vt:i4>7471205</vt:i4>
      </vt:variant>
      <vt:variant>
        <vt:i4>102</vt:i4>
      </vt:variant>
      <vt:variant>
        <vt:i4>0</vt:i4>
      </vt:variant>
      <vt:variant>
        <vt:i4>5</vt:i4>
      </vt:variant>
      <vt:variant>
        <vt:lpwstr>https://www.dnfsb.gov/documents/reports/technical-reports/control-red-oil-explosions-defense-nuclear-facilities</vt:lpwstr>
      </vt:variant>
      <vt:variant>
        <vt:lpwstr/>
      </vt:variant>
      <vt:variant>
        <vt:i4>3407921</vt:i4>
      </vt:variant>
      <vt:variant>
        <vt:i4>99</vt:i4>
      </vt:variant>
      <vt:variant>
        <vt:i4>0</vt:i4>
      </vt:variant>
      <vt:variant>
        <vt:i4>5</vt:i4>
      </vt:variant>
      <vt:variant>
        <vt:lpwstr>https://www.epa.gov/sites/default/files/2017-01/documents/epa_pag_manual_final_revisions_01-11-2017_cover_disclaimer_8.pdf</vt:lpwstr>
      </vt:variant>
      <vt:variant>
        <vt:lpwstr/>
      </vt:variant>
      <vt:variant>
        <vt:i4>3604526</vt:i4>
      </vt:variant>
      <vt:variant>
        <vt:i4>96</vt:i4>
      </vt:variant>
      <vt:variant>
        <vt:i4>0</vt:i4>
      </vt:variant>
      <vt:variant>
        <vt:i4>5</vt:i4>
      </vt:variant>
      <vt:variant>
        <vt:lpwstr>https://www.drs.illinois.edu/site-documents/HFMedicalTreatmentGuide.pdf</vt:lpwstr>
      </vt:variant>
      <vt:variant>
        <vt:lpwstr/>
      </vt:variant>
      <vt:variant>
        <vt:i4>4784194</vt:i4>
      </vt:variant>
      <vt:variant>
        <vt:i4>93</vt:i4>
      </vt:variant>
      <vt:variant>
        <vt:i4>0</vt:i4>
      </vt:variant>
      <vt:variant>
        <vt:i4>5</vt:i4>
      </vt:variant>
      <vt:variant>
        <vt:lpwstr>https://drs.illinois.edu/Page/SafetyLibrary/HydrofluoricAcid</vt:lpwstr>
      </vt:variant>
      <vt:variant>
        <vt:lpwstr/>
      </vt:variant>
      <vt:variant>
        <vt:i4>7471205</vt:i4>
      </vt:variant>
      <vt:variant>
        <vt:i4>90</vt:i4>
      </vt:variant>
      <vt:variant>
        <vt:i4>0</vt:i4>
      </vt:variant>
      <vt:variant>
        <vt:i4>5</vt:i4>
      </vt:variant>
      <vt:variant>
        <vt:lpwstr>https://www.dnfsb.gov/documents/reports/technical-reports/control-red-oil-explosions-defense-nuclear-facilities</vt:lpwstr>
      </vt:variant>
      <vt:variant>
        <vt:lpwstr/>
      </vt:variant>
      <vt:variant>
        <vt:i4>3407921</vt:i4>
      </vt:variant>
      <vt:variant>
        <vt:i4>87</vt:i4>
      </vt:variant>
      <vt:variant>
        <vt:i4>0</vt:i4>
      </vt:variant>
      <vt:variant>
        <vt:i4>5</vt:i4>
      </vt:variant>
      <vt:variant>
        <vt:lpwstr>https://www.epa.gov/sites/default/files/2017-01/documents/epa_pag_manual_final_revisions_01-11-2017_cover_disclaimer_8.pdf</vt:lpwstr>
      </vt:variant>
      <vt:variant>
        <vt:lpwstr/>
      </vt:variant>
      <vt:variant>
        <vt:i4>1376311</vt:i4>
      </vt:variant>
      <vt:variant>
        <vt:i4>80</vt:i4>
      </vt:variant>
      <vt:variant>
        <vt:i4>0</vt:i4>
      </vt:variant>
      <vt:variant>
        <vt:i4>5</vt:i4>
      </vt:variant>
      <vt:variant>
        <vt:lpwstr/>
      </vt:variant>
      <vt:variant>
        <vt:lpwstr>_Toc130474118</vt:lpwstr>
      </vt:variant>
      <vt:variant>
        <vt:i4>1376311</vt:i4>
      </vt:variant>
      <vt:variant>
        <vt:i4>74</vt:i4>
      </vt:variant>
      <vt:variant>
        <vt:i4>0</vt:i4>
      </vt:variant>
      <vt:variant>
        <vt:i4>5</vt:i4>
      </vt:variant>
      <vt:variant>
        <vt:lpwstr/>
      </vt:variant>
      <vt:variant>
        <vt:lpwstr>_Toc130474117</vt:lpwstr>
      </vt:variant>
      <vt:variant>
        <vt:i4>1376311</vt:i4>
      </vt:variant>
      <vt:variant>
        <vt:i4>68</vt:i4>
      </vt:variant>
      <vt:variant>
        <vt:i4>0</vt:i4>
      </vt:variant>
      <vt:variant>
        <vt:i4>5</vt:i4>
      </vt:variant>
      <vt:variant>
        <vt:lpwstr/>
      </vt:variant>
      <vt:variant>
        <vt:lpwstr>_Toc130474116</vt:lpwstr>
      </vt:variant>
      <vt:variant>
        <vt:i4>1376311</vt:i4>
      </vt:variant>
      <vt:variant>
        <vt:i4>62</vt:i4>
      </vt:variant>
      <vt:variant>
        <vt:i4>0</vt:i4>
      </vt:variant>
      <vt:variant>
        <vt:i4>5</vt:i4>
      </vt:variant>
      <vt:variant>
        <vt:lpwstr/>
      </vt:variant>
      <vt:variant>
        <vt:lpwstr>_Toc130474115</vt:lpwstr>
      </vt:variant>
      <vt:variant>
        <vt:i4>1376311</vt:i4>
      </vt:variant>
      <vt:variant>
        <vt:i4>56</vt:i4>
      </vt:variant>
      <vt:variant>
        <vt:i4>0</vt:i4>
      </vt:variant>
      <vt:variant>
        <vt:i4>5</vt:i4>
      </vt:variant>
      <vt:variant>
        <vt:lpwstr/>
      </vt:variant>
      <vt:variant>
        <vt:lpwstr>_Toc130474114</vt:lpwstr>
      </vt:variant>
      <vt:variant>
        <vt:i4>1376311</vt:i4>
      </vt:variant>
      <vt:variant>
        <vt:i4>50</vt:i4>
      </vt:variant>
      <vt:variant>
        <vt:i4>0</vt:i4>
      </vt:variant>
      <vt:variant>
        <vt:i4>5</vt:i4>
      </vt:variant>
      <vt:variant>
        <vt:lpwstr/>
      </vt:variant>
      <vt:variant>
        <vt:lpwstr>_Toc130474113</vt:lpwstr>
      </vt:variant>
      <vt:variant>
        <vt:i4>1376311</vt:i4>
      </vt:variant>
      <vt:variant>
        <vt:i4>44</vt:i4>
      </vt:variant>
      <vt:variant>
        <vt:i4>0</vt:i4>
      </vt:variant>
      <vt:variant>
        <vt:i4>5</vt:i4>
      </vt:variant>
      <vt:variant>
        <vt:lpwstr/>
      </vt:variant>
      <vt:variant>
        <vt:lpwstr>_Toc130474112</vt:lpwstr>
      </vt:variant>
      <vt:variant>
        <vt:i4>1376311</vt:i4>
      </vt:variant>
      <vt:variant>
        <vt:i4>38</vt:i4>
      </vt:variant>
      <vt:variant>
        <vt:i4>0</vt:i4>
      </vt:variant>
      <vt:variant>
        <vt:i4>5</vt:i4>
      </vt:variant>
      <vt:variant>
        <vt:lpwstr/>
      </vt:variant>
      <vt:variant>
        <vt:lpwstr>_Toc130474111</vt:lpwstr>
      </vt:variant>
      <vt:variant>
        <vt:i4>1376311</vt:i4>
      </vt:variant>
      <vt:variant>
        <vt:i4>32</vt:i4>
      </vt:variant>
      <vt:variant>
        <vt:i4>0</vt:i4>
      </vt:variant>
      <vt:variant>
        <vt:i4>5</vt:i4>
      </vt:variant>
      <vt:variant>
        <vt:lpwstr/>
      </vt:variant>
      <vt:variant>
        <vt:lpwstr>_Toc130474110</vt:lpwstr>
      </vt:variant>
      <vt:variant>
        <vt:i4>1310775</vt:i4>
      </vt:variant>
      <vt:variant>
        <vt:i4>26</vt:i4>
      </vt:variant>
      <vt:variant>
        <vt:i4>0</vt:i4>
      </vt:variant>
      <vt:variant>
        <vt:i4>5</vt:i4>
      </vt:variant>
      <vt:variant>
        <vt:lpwstr/>
      </vt:variant>
      <vt:variant>
        <vt:lpwstr>_Toc130474109</vt:lpwstr>
      </vt:variant>
      <vt:variant>
        <vt:i4>1310775</vt:i4>
      </vt:variant>
      <vt:variant>
        <vt:i4>20</vt:i4>
      </vt:variant>
      <vt:variant>
        <vt:i4>0</vt:i4>
      </vt:variant>
      <vt:variant>
        <vt:i4>5</vt:i4>
      </vt:variant>
      <vt:variant>
        <vt:lpwstr/>
      </vt:variant>
      <vt:variant>
        <vt:lpwstr>_Toc130474108</vt:lpwstr>
      </vt:variant>
      <vt:variant>
        <vt:i4>1310775</vt:i4>
      </vt:variant>
      <vt:variant>
        <vt:i4>14</vt:i4>
      </vt:variant>
      <vt:variant>
        <vt:i4>0</vt:i4>
      </vt:variant>
      <vt:variant>
        <vt:i4>5</vt:i4>
      </vt:variant>
      <vt:variant>
        <vt:lpwstr/>
      </vt:variant>
      <vt:variant>
        <vt:lpwstr>_Toc130474107</vt:lpwstr>
      </vt:variant>
      <vt:variant>
        <vt:i4>1310775</vt:i4>
      </vt:variant>
      <vt:variant>
        <vt:i4>8</vt:i4>
      </vt:variant>
      <vt:variant>
        <vt:i4>0</vt:i4>
      </vt:variant>
      <vt:variant>
        <vt:i4>5</vt:i4>
      </vt:variant>
      <vt:variant>
        <vt:lpwstr/>
      </vt:variant>
      <vt:variant>
        <vt:lpwstr>_Toc130474106</vt:lpwstr>
      </vt:variant>
      <vt:variant>
        <vt:i4>1310775</vt:i4>
      </vt:variant>
      <vt:variant>
        <vt:i4>2</vt:i4>
      </vt:variant>
      <vt:variant>
        <vt:i4>0</vt:i4>
      </vt:variant>
      <vt:variant>
        <vt:i4>5</vt:i4>
      </vt:variant>
      <vt:variant>
        <vt:lpwstr/>
      </vt:variant>
      <vt:variant>
        <vt:lpwstr>_Toc130474105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4</cp:revision>
  <dcterms:created xsi:type="dcterms:W3CDTF">2024-07-24T17:11:00Z</dcterms:created>
  <dcterms:modified xsi:type="dcterms:W3CDTF">2024-07-24T17:19:00Z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900</vt:r8>
  </property>
  <property fmtid="{D5CDD505-2E9C-101B-9397-08002B2CF9AE}" pid="3" name="xd_ProgID">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TemplateUrl">
    <vt:lpwstr/>
  </property>
  <property fmtid="{D5CDD505-2E9C-101B-9397-08002B2CF9AE}" pid="7" name="_dlc_DocIdItemGuid">
    <vt:lpwstr>b0a6a9e5-29a7-4d40-8a54-6c9cf5d44b02</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