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B74C5DE" w14:textId="5188BFF9" w:rsidR="00B60F5E" w:rsidRDefault="00B60F5E" w:rsidP="00373B72">
      <w:pPr>
        <w:pStyle w:val="NRCINSPECTIONMANUAL"/>
        <w:spacing w:after="0"/>
        <w:contextualSpacing/>
      </w:pPr>
      <w:r w:rsidRPr="00C050BB">
        <w:rPr>
          <w:szCs w:val="20"/>
        </w:rPr>
        <w:tab/>
      </w:r>
      <w:r w:rsidRPr="00B60F5E">
        <w:rPr>
          <w:b/>
          <w:bCs/>
          <w:sz w:val="38"/>
          <w:szCs w:val="38"/>
        </w:rPr>
        <w:t>NRC</w:t>
      </w:r>
      <w:r w:rsidRPr="00B17379">
        <w:rPr>
          <w:b/>
          <w:sz w:val="38"/>
        </w:rPr>
        <w:t xml:space="preserve"> </w:t>
      </w:r>
      <w:r w:rsidRPr="00B60F5E">
        <w:rPr>
          <w:b/>
          <w:bCs/>
          <w:sz w:val="38"/>
          <w:szCs w:val="38"/>
        </w:rPr>
        <w:t>INSPECTION</w:t>
      </w:r>
      <w:r w:rsidRPr="00B17379">
        <w:rPr>
          <w:b/>
          <w:sz w:val="38"/>
        </w:rPr>
        <w:t xml:space="preserve"> </w:t>
      </w:r>
      <w:r w:rsidRPr="00B60F5E">
        <w:rPr>
          <w:b/>
          <w:bCs/>
          <w:sz w:val="38"/>
          <w:szCs w:val="38"/>
        </w:rPr>
        <w:t>MANUAL</w:t>
      </w:r>
      <w:r w:rsidRPr="00310461">
        <w:tab/>
      </w:r>
      <w:r w:rsidR="00D9224D" w:rsidRPr="00A9797A">
        <w:t>NSIR/DSO</w:t>
      </w:r>
    </w:p>
    <w:p w14:paraId="49D7DFBE" w14:textId="2767690E" w:rsidR="00B97C09" w:rsidRPr="00B17379" w:rsidRDefault="00B97C09" w:rsidP="0026652E">
      <w:pPr>
        <w:pStyle w:val="IMCIP"/>
        <w:widowControl/>
        <w:spacing w:after="0"/>
        <w:contextualSpacing/>
      </w:pPr>
      <w:r w:rsidRPr="009F4B79">
        <w:t xml:space="preserve">INSPECTION </w:t>
      </w:r>
      <w:r w:rsidR="00D9224D" w:rsidRPr="00D9224D">
        <w:t>PROCEDURE 71130.09</w:t>
      </w:r>
    </w:p>
    <w:p w14:paraId="79AF4CDE" w14:textId="5A34459D" w:rsidR="00065785" w:rsidRPr="00A95949" w:rsidRDefault="00D9224D" w:rsidP="008E1698">
      <w:pPr>
        <w:pStyle w:val="Title"/>
      </w:pPr>
      <w:r w:rsidRPr="00A95949">
        <w:t>SECURITY PLAN CHANGES</w:t>
      </w:r>
    </w:p>
    <w:p w14:paraId="732E2E1E" w14:textId="456355B2" w:rsidR="00EC06C3" w:rsidRPr="00A95949" w:rsidRDefault="00373AC9" w:rsidP="008E1698">
      <w:pPr>
        <w:pStyle w:val="EffectiveDate"/>
      </w:pPr>
      <w:r w:rsidRPr="00A95949">
        <w:t>Effective Date:</w:t>
      </w:r>
      <w:r w:rsidR="00370FFC" w:rsidRPr="00A95949">
        <w:t xml:space="preserve"> </w:t>
      </w:r>
      <w:r w:rsidR="00B55F54">
        <w:t>07/09/2024</w:t>
      </w:r>
    </w:p>
    <w:p w14:paraId="5E5D7189" w14:textId="27D941EE" w:rsidR="00B76EB7" w:rsidRPr="00A95949" w:rsidRDefault="00D9224D" w:rsidP="003E6BDF">
      <w:pPr>
        <w:pStyle w:val="Applicability"/>
      </w:pPr>
      <w:r w:rsidRPr="00A95949">
        <w:t>PROGRAM APPLICABILITY:</w:t>
      </w:r>
      <w:r w:rsidR="00370FFC" w:rsidRPr="00A95949">
        <w:t xml:space="preserve"> </w:t>
      </w:r>
      <w:r w:rsidRPr="00A95949">
        <w:t>IMC</w:t>
      </w:r>
      <w:r w:rsidR="00AA45E4" w:rsidRPr="00A95949">
        <w:t> </w:t>
      </w:r>
      <w:r w:rsidRPr="00A95949">
        <w:t>2201</w:t>
      </w:r>
      <w:r w:rsidR="00AA45E4" w:rsidRPr="00A95949">
        <w:t> </w:t>
      </w:r>
      <w:r w:rsidRPr="00A95949">
        <w:t>A</w:t>
      </w:r>
    </w:p>
    <w:p w14:paraId="5C088D1D" w14:textId="3C68CA8B" w:rsidR="00D40A06" w:rsidRPr="008E1698" w:rsidRDefault="00D9224D" w:rsidP="008E1698">
      <w:pPr>
        <w:pStyle w:val="Heading1"/>
        <w:rPr>
          <w:caps/>
        </w:rPr>
      </w:pPr>
      <w:r w:rsidRPr="008E1698">
        <w:rPr>
          <w:caps/>
        </w:rPr>
        <w:t>71130.09</w:t>
      </w:r>
      <w:r w:rsidR="00A7612B" w:rsidRPr="008E1698">
        <w:rPr>
          <w:caps/>
        </w:rPr>
        <w:t>-0</w:t>
      </w:r>
      <w:r w:rsidR="00BA6552" w:rsidRPr="008E1698">
        <w:rPr>
          <w:caps/>
        </w:rPr>
        <w:t>1</w:t>
      </w:r>
      <w:r w:rsidR="00A33E41" w:rsidRPr="008E1698">
        <w:rPr>
          <w:caps/>
        </w:rPr>
        <w:tab/>
      </w:r>
      <w:r w:rsidR="00BA6552" w:rsidRPr="008E1698">
        <w:rPr>
          <w:caps/>
        </w:rPr>
        <w:t xml:space="preserve">INSPECTION </w:t>
      </w:r>
      <w:r w:rsidR="00A33E41" w:rsidRPr="008E1698">
        <w:rPr>
          <w:caps/>
        </w:rPr>
        <w:t>OBJECTIVES</w:t>
      </w:r>
    </w:p>
    <w:p w14:paraId="00750C31" w14:textId="5B186737" w:rsidR="00EE180A" w:rsidRPr="00A95949" w:rsidRDefault="00C03834" w:rsidP="003E6BDF">
      <w:pPr>
        <w:pStyle w:val="BodyText2"/>
      </w:pPr>
      <w:r w:rsidRPr="00A95949">
        <w:t>01.01</w:t>
      </w:r>
      <w:r w:rsidRPr="00A95949">
        <w:tab/>
      </w:r>
      <w:r w:rsidR="00D9224D" w:rsidRPr="00A95949">
        <w:t xml:space="preserve">To verify </w:t>
      </w:r>
      <w:r w:rsidR="00842B85" w:rsidRPr="00A95949">
        <w:t>that</w:t>
      </w:r>
      <w:r w:rsidR="00D9224D" w:rsidRPr="00A95949">
        <w:t xml:space="preserve"> changes to the licensee’s </w:t>
      </w:r>
      <w:ins w:id="0" w:author="Author">
        <w:r w:rsidR="002C7300" w:rsidRPr="00A95949">
          <w:t xml:space="preserve">physical security plan, training and qualification plan, </w:t>
        </w:r>
        <w:r w:rsidR="001C3512" w:rsidRPr="00A95949">
          <w:t xml:space="preserve">and </w:t>
        </w:r>
        <w:r w:rsidR="002C7300" w:rsidRPr="00A95949">
          <w:t>safeguards contingency plan</w:t>
        </w:r>
      </w:ins>
      <w:r w:rsidR="002C7300" w:rsidRPr="00A95949">
        <w:t xml:space="preserve"> </w:t>
      </w:r>
      <w:r w:rsidR="00D9224D" w:rsidRPr="00A95949">
        <w:t>have not decreased the safeguards effectiveness</w:t>
      </w:r>
      <w:ins w:id="1" w:author="Author">
        <w:r w:rsidR="003C476C" w:rsidRPr="00A95949">
          <w:t>,</w:t>
        </w:r>
      </w:ins>
      <w:r w:rsidR="00D9224D" w:rsidRPr="00A95949">
        <w:t xml:space="preserve"> as required by Title</w:t>
      </w:r>
      <w:r w:rsidR="005C1D6D" w:rsidRPr="00A95949">
        <w:t> </w:t>
      </w:r>
      <w:r w:rsidR="00D9224D" w:rsidRPr="00A95949">
        <w:t>10</w:t>
      </w:r>
      <w:r w:rsidR="005C1D6D" w:rsidRPr="00A95949">
        <w:t> </w:t>
      </w:r>
      <w:r w:rsidR="00D9224D" w:rsidRPr="00A95949">
        <w:t>of</w:t>
      </w:r>
      <w:r w:rsidR="005C1D6D" w:rsidRPr="00A95949">
        <w:t> </w:t>
      </w:r>
      <w:r w:rsidR="00D9224D" w:rsidRPr="00A95949">
        <w:t xml:space="preserve">the </w:t>
      </w:r>
      <w:r w:rsidR="00D9224D" w:rsidRPr="00A95949">
        <w:rPr>
          <w:i/>
        </w:rPr>
        <w:t xml:space="preserve">Code of </w:t>
      </w:r>
      <w:r w:rsidR="00D9224D" w:rsidRPr="00A95949">
        <w:rPr>
          <w:i/>
          <w:iCs/>
        </w:rPr>
        <w:t>Federal Regulations</w:t>
      </w:r>
      <w:r w:rsidR="00D9224D" w:rsidRPr="00A95949">
        <w:t xml:space="preserve"> (10 CFR)</w:t>
      </w:r>
      <w:r w:rsidR="0063072C" w:rsidRPr="00A95949">
        <w:t> </w:t>
      </w:r>
      <w:r w:rsidR="00D9224D" w:rsidRPr="00A95949">
        <w:t>50.54(p)(2).</w:t>
      </w:r>
    </w:p>
    <w:p w14:paraId="3EDB8A21" w14:textId="4C2C1709" w:rsidR="006419D0" w:rsidRPr="00A95949" w:rsidRDefault="003E6BDF" w:rsidP="003E6BDF">
      <w:pPr>
        <w:pStyle w:val="BodyText2"/>
      </w:pPr>
      <w:r>
        <w:rPr>
          <w:spacing w:val="1"/>
        </w:rPr>
        <w:t>01.02</w:t>
      </w:r>
      <w:r>
        <w:rPr>
          <w:spacing w:val="1"/>
        </w:rPr>
        <w:tab/>
      </w:r>
      <w:r w:rsidR="00D9224D" w:rsidRPr="00A95949">
        <w:rPr>
          <w:spacing w:val="1"/>
        </w:rPr>
        <w:t xml:space="preserve">To verify and assess </w:t>
      </w:r>
      <w:ins w:id="2" w:author="Author">
        <w:r w:rsidR="00A22480" w:rsidRPr="00A95949">
          <w:t>the</w:t>
        </w:r>
      </w:ins>
      <w:r w:rsidR="00A22480" w:rsidRPr="00A95949">
        <w:t xml:space="preserve"> </w:t>
      </w:r>
      <w:r w:rsidR="00D9224D" w:rsidRPr="00A95949">
        <w:t>licensee</w:t>
      </w:r>
      <w:ins w:id="3" w:author="Author">
        <w:r w:rsidR="00A22480" w:rsidRPr="00A95949">
          <w:t>’s</w:t>
        </w:r>
      </w:ins>
      <w:r w:rsidR="00D9224D" w:rsidRPr="00A95949">
        <w:t xml:space="preserve"> implementation of the change process</w:t>
      </w:r>
      <w:ins w:id="4" w:author="Author">
        <w:r w:rsidR="00F943FB" w:rsidRPr="00A95949">
          <w:t>,</w:t>
        </w:r>
      </w:ins>
      <w:r w:rsidR="00D9224D" w:rsidRPr="00A95949">
        <w:t xml:space="preserve"> in accordance with 10</w:t>
      </w:r>
      <w:r w:rsidR="00EB3968" w:rsidRPr="00A95949">
        <w:t> </w:t>
      </w:r>
      <w:r w:rsidR="00D9224D" w:rsidRPr="00A95949">
        <w:t>CFR</w:t>
      </w:r>
      <w:r w:rsidR="0063072C" w:rsidRPr="00A95949">
        <w:t> </w:t>
      </w:r>
      <w:r w:rsidR="00D9224D" w:rsidRPr="00A95949">
        <w:t>50.54(p)(2).</w:t>
      </w:r>
    </w:p>
    <w:p w14:paraId="448A688E" w14:textId="35D9A524" w:rsidR="00D40A06" w:rsidRPr="00A95949" w:rsidRDefault="00D9224D" w:rsidP="008E1698">
      <w:pPr>
        <w:pStyle w:val="Heading1"/>
        <w:rPr>
          <w:rFonts w:cs="Arial"/>
        </w:rPr>
      </w:pPr>
      <w:r w:rsidRPr="00A95949">
        <w:rPr>
          <w:rFonts w:cs="Arial"/>
        </w:rPr>
        <w:t>71130.09</w:t>
      </w:r>
      <w:r w:rsidR="00B12F98" w:rsidRPr="00A95949">
        <w:rPr>
          <w:rFonts w:cs="Arial"/>
        </w:rPr>
        <w:t>-0</w:t>
      </w:r>
      <w:r w:rsidR="00BA6552" w:rsidRPr="00A95949">
        <w:rPr>
          <w:rFonts w:cs="Arial"/>
        </w:rPr>
        <w:t>2</w:t>
      </w:r>
      <w:r w:rsidR="00B12F98" w:rsidRPr="00A95949">
        <w:rPr>
          <w:rFonts w:cs="Arial"/>
        </w:rPr>
        <w:tab/>
      </w:r>
      <w:r w:rsidR="00BA6552" w:rsidRPr="00A95949">
        <w:rPr>
          <w:rFonts w:cs="Arial"/>
        </w:rPr>
        <w:t>INSPECTION REQUIREMENTS</w:t>
      </w:r>
    </w:p>
    <w:p w14:paraId="01EBA3CB" w14:textId="7F7E954D" w:rsidR="000B43C1" w:rsidRPr="00A95949" w:rsidRDefault="00BA6552" w:rsidP="00BF43E2">
      <w:pPr>
        <w:pStyle w:val="BodyText"/>
        <w:rPr>
          <w:rFonts w:eastAsia="Arial"/>
        </w:rPr>
      </w:pPr>
      <w:r w:rsidRPr="00A95949">
        <w:rPr>
          <w:rFonts w:eastAsia="Arial"/>
          <w:u w:val="single"/>
        </w:rPr>
        <w:t xml:space="preserve">General </w:t>
      </w:r>
      <w:r w:rsidR="001C6980" w:rsidRPr="00A95949">
        <w:rPr>
          <w:rFonts w:eastAsia="Arial"/>
          <w:u w:val="single"/>
        </w:rPr>
        <w:t>Guidance</w:t>
      </w:r>
      <w:r w:rsidR="001C6980" w:rsidRPr="00A95949">
        <w:rPr>
          <w:rFonts w:eastAsia="Arial"/>
        </w:rPr>
        <w:t>.</w:t>
      </w:r>
    </w:p>
    <w:p w14:paraId="0760716F" w14:textId="04B1404B" w:rsidR="00334462" w:rsidRDefault="00BA6552" w:rsidP="008E1698">
      <w:pPr>
        <w:pStyle w:val="BodyText"/>
        <w:rPr>
          <w:rFonts w:eastAsia="Arial"/>
        </w:rPr>
      </w:pPr>
      <w:r w:rsidRPr="00A95949">
        <w:rPr>
          <w:rFonts w:eastAsia="Arial"/>
        </w:rPr>
        <w:t xml:space="preserve">Each </w:t>
      </w:r>
      <w:ins w:id="5" w:author="Author">
        <w:r w:rsidR="0035160A" w:rsidRPr="00A95949">
          <w:rPr>
            <w:rFonts w:eastAsia="Arial"/>
          </w:rPr>
          <w:t>applicant</w:t>
        </w:r>
      </w:ins>
      <w:r w:rsidR="003D5A38" w:rsidRPr="00A95949">
        <w:rPr>
          <w:rFonts w:eastAsia="Arial"/>
        </w:rPr>
        <w:t xml:space="preserve"> </w:t>
      </w:r>
      <w:r w:rsidRPr="00A95949">
        <w:rPr>
          <w:rFonts w:eastAsia="Arial"/>
        </w:rPr>
        <w:t xml:space="preserve">for an operating license </w:t>
      </w:r>
      <w:ins w:id="6" w:author="Author">
        <w:r w:rsidR="003D5A38" w:rsidRPr="00A95949">
          <w:rPr>
            <w:rFonts w:eastAsia="Arial"/>
          </w:rPr>
          <w:t>or</w:t>
        </w:r>
        <w:r w:rsidR="000C18E8" w:rsidRPr="00A95949">
          <w:rPr>
            <w:rFonts w:eastAsia="Arial"/>
          </w:rPr>
          <w:t xml:space="preserve"> combined license</w:t>
        </w:r>
        <w:r w:rsidR="00015AF7" w:rsidRPr="00A95949">
          <w:rPr>
            <w:rFonts w:eastAsia="Arial"/>
          </w:rPr>
          <w:t>,</w:t>
        </w:r>
      </w:ins>
      <w:r w:rsidR="000C18E8" w:rsidRPr="00A95949">
        <w:rPr>
          <w:rFonts w:eastAsia="Arial"/>
        </w:rPr>
        <w:t xml:space="preserve"> </w:t>
      </w:r>
      <w:r w:rsidRPr="00A95949">
        <w:rPr>
          <w:rFonts w:eastAsia="Arial"/>
        </w:rPr>
        <w:t xml:space="preserve">subject to the provisions of </w:t>
      </w:r>
      <w:bookmarkStart w:id="7" w:name="_Hlk26521893"/>
      <w:r w:rsidRPr="00A95949">
        <w:rPr>
          <w:rFonts w:eastAsia="Arial"/>
        </w:rPr>
        <w:t>10</w:t>
      </w:r>
      <w:r w:rsidR="0063072C" w:rsidRPr="00A95949">
        <w:rPr>
          <w:rFonts w:eastAsia="Arial"/>
        </w:rPr>
        <w:t> </w:t>
      </w:r>
      <w:r w:rsidRPr="00A95949">
        <w:rPr>
          <w:rFonts w:eastAsia="Arial"/>
        </w:rPr>
        <w:t>CFR</w:t>
      </w:r>
      <w:bookmarkEnd w:id="7"/>
      <w:r w:rsidR="0063072C" w:rsidRPr="00A95949">
        <w:rPr>
          <w:rFonts w:eastAsia="Arial"/>
        </w:rPr>
        <w:t> </w:t>
      </w:r>
      <w:r w:rsidRPr="00A95949">
        <w:rPr>
          <w:rFonts w:eastAsia="Arial"/>
        </w:rPr>
        <w:t xml:space="preserve">73.55, </w:t>
      </w:r>
      <w:ins w:id="8" w:author="Author">
        <w:r w:rsidR="00F0493B" w:rsidRPr="00A95949">
          <w:rPr>
            <w:rFonts w:eastAsia="Arial"/>
          </w:rPr>
          <w:t>and in accordance with 10 CFR</w:t>
        </w:r>
        <w:r w:rsidR="00C25FC9" w:rsidRPr="00A95949">
          <w:rPr>
            <w:rFonts w:eastAsia="Arial"/>
          </w:rPr>
          <w:t> </w:t>
        </w:r>
        <w:r w:rsidR="00F0493B" w:rsidRPr="00A95949">
          <w:rPr>
            <w:rFonts w:eastAsia="Arial"/>
          </w:rPr>
          <w:t>50.34(c) and (d) and 10</w:t>
        </w:r>
        <w:r w:rsidR="00C25FC9" w:rsidRPr="00A95949">
          <w:rPr>
            <w:rFonts w:eastAsia="Arial"/>
          </w:rPr>
          <w:t> </w:t>
        </w:r>
        <w:r w:rsidR="00F0493B" w:rsidRPr="00A95949">
          <w:rPr>
            <w:rFonts w:eastAsia="Arial"/>
          </w:rPr>
          <w:t>CFR</w:t>
        </w:r>
        <w:r w:rsidR="00C25FC9" w:rsidRPr="00A95949">
          <w:rPr>
            <w:rFonts w:eastAsia="Arial"/>
          </w:rPr>
          <w:t> </w:t>
        </w:r>
        <w:r w:rsidR="00F0493B" w:rsidRPr="00A95949">
          <w:rPr>
            <w:rFonts w:eastAsia="Arial"/>
          </w:rPr>
          <w:t>52.79(a)(35) and (36)</w:t>
        </w:r>
        <w:r w:rsidR="006977E6" w:rsidRPr="00A95949">
          <w:rPr>
            <w:rFonts w:eastAsia="Arial"/>
          </w:rPr>
          <w:t>,</w:t>
        </w:r>
      </w:ins>
      <w:r w:rsidR="006977E6" w:rsidRPr="00A95949">
        <w:rPr>
          <w:rFonts w:eastAsia="Arial"/>
        </w:rPr>
        <w:t xml:space="preserve"> </w:t>
      </w:r>
      <w:r w:rsidRPr="00A95949">
        <w:rPr>
          <w:rFonts w:eastAsia="Arial"/>
        </w:rPr>
        <w:t xml:space="preserve">must </w:t>
      </w:r>
      <w:ins w:id="9" w:author="Author">
        <w:r w:rsidR="00ED33E1" w:rsidRPr="00A95949">
          <w:rPr>
            <w:rFonts w:eastAsia="Arial"/>
          </w:rPr>
          <w:t>submit</w:t>
        </w:r>
        <w:r w:rsidR="00D01BF0" w:rsidRPr="00A95949">
          <w:rPr>
            <w:rFonts w:eastAsia="Arial"/>
          </w:rPr>
          <w:t xml:space="preserve"> for NRC approval</w:t>
        </w:r>
      </w:ins>
      <w:r w:rsidR="00ED33E1" w:rsidRPr="00A95949">
        <w:rPr>
          <w:rFonts w:eastAsia="Arial"/>
        </w:rPr>
        <w:t xml:space="preserve"> </w:t>
      </w:r>
      <w:r w:rsidRPr="00A95949">
        <w:rPr>
          <w:rFonts w:eastAsia="Arial"/>
        </w:rPr>
        <w:t xml:space="preserve">a </w:t>
      </w:r>
      <w:r w:rsidR="00144469" w:rsidRPr="00A95949">
        <w:rPr>
          <w:rFonts w:eastAsia="Arial"/>
        </w:rPr>
        <w:t>physical security plan, training and qualification plan, safeguards contingency plan, and cyber security plan</w:t>
      </w:r>
      <w:ins w:id="10" w:author="Author">
        <w:r w:rsidR="0034286A" w:rsidRPr="00A95949">
          <w:rPr>
            <w:rFonts w:eastAsia="Arial"/>
          </w:rPr>
          <w:t>,</w:t>
        </w:r>
        <w:r w:rsidR="009333CA" w:rsidRPr="00A95949">
          <w:rPr>
            <w:rFonts w:eastAsia="Arial"/>
          </w:rPr>
          <w:t xml:space="preserve"> as</w:t>
        </w:r>
        <w:r w:rsidR="001F14B6" w:rsidRPr="00A95949">
          <w:rPr>
            <w:rFonts w:eastAsia="Arial"/>
          </w:rPr>
          <w:t xml:space="preserve"> a</w:t>
        </w:r>
        <w:r w:rsidR="009333CA" w:rsidRPr="00A95949">
          <w:rPr>
            <w:rFonts w:eastAsia="Arial"/>
          </w:rPr>
          <w:t xml:space="preserve"> part of </w:t>
        </w:r>
        <w:r w:rsidR="00FB2509" w:rsidRPr="00A95949">
          <w:rPr>
            <w:rFonts w:eastAsia="Arial"/>
          </w:rPr>
          <w:t>their</w:t>
        </w:r>
        <w:r w:rsidR="009333CA" w:rsidRPr="00A95949">
          <w:rPr>
            <w:rFonts w:eastAsia="Arial"/>
          </w:rPr>
          <w:t xml:space="preserve"> licensing basis</w:t>
        </w:r>
      </w:ins>
      <w:r w:rsidRPr="00A95949">
        <w:rPr>
          <w:rFonts w:eastAsia="Arial"/>
        </w:rPr>
        <w:t>.</w:t>
      </w:r>
      <w:r w:rsidR="00370FFC" w:rsidRPr="00A95949">
        <w:rPr>
          <w:rFonts w:eastAsia="Arial"/>
        </w:rPr>
        <w:t xml:space="preserve"> </w:t>
      </w:r>
      <w:r w:rsidRPr="00A95949">
        <w:rPr>
          <w:rFonts w:eastAsia="Arial"/>
        </w:rPr>
        <w:t xml:space="preserve">These four plans describe the licensee's physical protection program that </w:t>
      </w:r>
      <w:ins w:id="11" w:author="Author">
        <w:r w:rsidR="00694C12" w:rsidRPr="00A95949">
          <w:rPr>
            <w:rFonts w:eastAsia="Arial"/>
          </w:rPr>
          <w:t>is</w:t>
        </w:r>
      </w:ins>
      <w:r w:rsidRPr="00A95949">
        <w:rPr>
          <w:rFonts w:eastAsia="Arial"/>
        </w:rPr>
        <w:t xml:space="preserve"> implemented to prevent </w:t>
      </w:r>
      <w:ins w:id="12" w:author="Author">
        <w:r w:rsidR="00C30863" w:rsidRPr="00A95949">
          <w:rPr>
            <w:rFonts w:eastAsia="Arial"/>
          </w:rPr>
          <w:t>the design basis threat (DBT)</w:t>
        </w:r>
        <w:r w:rsidR="00DE44CC" w:rsidRPr="00A95949">
          <w:rPr>
            <w:rFonts w:eastAsia="Arial"/>
          </w:rPr>
          <w:t xml:space="preserve"> of</w:t>
        </w:r>
      </w:ins>
      <w:r w:rsidR="00DE44CC" w:rsidRPr="00A95949">
        <w:rPr>
          <w:rFonts w:eastAsia="Arial"/>
        </w:rPr>
        <w:t xml:space="preserve"> </w:t>
      </w:r>
      <w:r w:rsidRPr="00A95949">
        <w:rPr>
          <w:rFonts w:eastAsia="Arial"/>
        </w:rPr>
        <w:t>radiological sabotage</w:t>
      </w:r>
      <w:ins w:id="13" w:author="Author">
        <w:r w:rsidR="00FB2509" w:rsidRPr="00A95949">
          <w:rPr>
            <w:rFonts w:eastAsia="Arial"/>
          </w:rPr>
          <w:t>,</w:t>
        </w:r>
      </w:ins>
      <w:r w:rsidRPr="00A95949">
        <w:rPr>
          <w:rFonts w:eastAsia="Arial"/>
        </w:rPr>
        <w:t xml:space="preserve"> in accordance with Commission requirements.</w:t>
      </w:r>
      <w:r w:rsidR="00370FFC" w:rsidRPr="00A95949">
        <w:rPr>
          <w:rFonts w:eastAsia="Arial"/>
        </w:rPr>
        <w:t xml:space="preserve"> </w:t>
      </w:r>
      <w:r w:rsidRPr="00A95949">
        <w:rPr>
          <w:rFonts w:eastAsia="Arial"/>
        </w:rPr>
        <w:t xml:space="preserve">These </w:t>
      </w:r>
      <w:ins w:id="14" w:author="Author">
        <w:r w:rsidR="00C8594A" w:rsidRPr="00A95949">
          <w:rPr>
            <w:rFonts w:eastAsia="Arial"/>
          </w:rPr>
          <w:t>four</w:t>
        </w:r>
      </w:ins>
      <w:r w:rsidR="00C8594A" w:rsidRPr="00A95949">
        <w:rPr>
          <w:rFonts w:eastAsia="Arial"/>
        </w:rPr>
        <w:t xml:space="preserve"> </w:t>
      </w:r>
      <w:r w:rsidRPr="00A95949">
        <w:rPr>
          <w:rFonts w:eastAsia="Arial"/>
        </w:rPr>
        <w:t xml:space="preserve">plans are collectively referred to as the </w:t>
      </w:r>
      <w:ins w:id="15" w:author="Author">
        <w:r w:rsidR="005041CC" w:rsidRPr="00A95949">
          <w:rPr>
            <w:rFonts w:eastAsia="Arial"/>
          </w:rPr>
          <w:t>licensee</w:t>
        </w:r>
        <w:r w:rsidR="003D0E18" w:rsidRPr="00A95949">
          <w:rPr>
            <w:rFonts w:eastAsia="Arial"/>
          </w:rPr>
          <w:t>’</w:t>
        </w:r>
        <w:r w:rsidR="005041CC" w:rsidRPr="00A95949">
          <w:rPr>
            <w:rFonts w:eastAsia="Arial"/>
          </w:rPr>
          <w:t>s</w:t>
        </w:r>
      </w:ins>
      <w:r w:rsidR="005041CC" w:rsidRPr="00A95949">
        <w:rPr>
          <w:rFonts w:eastAsia="Arial"/>
        </w:rPr>
        <w:t xml:space="preserve"> </w:t>
      </w:r>
      <w:r w:rsidR="000975FC" w:rsidRPr="00A95949">
        <w:rPr>
          <w:rFonts w:eastAsia="Arial"/>
        </w:rPr>
        <w:t>“</w:t>
      </w:r>
      <w:r w:rsidR="005041CC" w:rsidRPr="00A95949">
        <w:rPr>
          <w:rFonts w:eastAsia="Arial"/>
        </w:rPr>
        <w:t>security plan</w:t>
      </w:r>
      <w:r w:rsidRPr="00A95949">
        <w:rPr>
          <w:rFonts w:eastAsia="Arial"/>
        </w:rPr>
        <w:t>.</w:t>
      </w:r>
      <w:r w:rsidR="000975FC" w:rsidRPr="00A95949">
        <w:rPr>
          <w:rFonts w:eastAsia="Arial"/>
        </w:rPr>
        <w:t>”</w:t>
      </w:r>
    </w:p>
    <w:p w14:paraId="4EFE1189" w14:textId="1763440C" w:rsidR="00BA6552" w:rsidRPr="00A95949" w:rsidRDefault="00334462" w:rsidP="008E1698">
      <w:pPr>
        <w:pStyle w:val="BodyText"/>
        <w:rPr>
          <w:rFonts w:eastAsia="Arial"/>
        </w:rPr>
      </w:pPr>
      <w:ins w:id="16" w:author="Author">
        <w:r w:rsidRPr="00A95949">
          <w:rPr>
            <w:rFonts w:eastAsia="Arial"/>
          </w:rPr>
          <w:t>The NRC’s inspection of 10 CFR 50.54(p)(2) security plan changes verify that the licensee</w:t>
        </w:r>
        <w:r w:rsidR="006113FA" w:rsidRPr="00A95949">
          <w:rPr>
            <w:rFonts w:eastAsia="Arial"/>
          </w:rPr>
          <w:t>’s</w:t>
        </w:r>
        <w:r w:rsidRPr="00A95949">
          <w:rPr>
            <w:rFonts w:eastAsia="Arial"/>
          </w:rPr>
          <w:t xml:space="preserve"> changes did not decrease the safeguards effectiveness of its security plan. </w:t>
        </w:r>
        <w:r w:rsidR="00DA6AF0" w:rsidRPr="00A95949">
          <w:rPr>
            <w:rFonts w:eastAsia="Arial"/>
          </w:rPr>
          <w:t>(Note: Inspection of cyber sec</w:t>
        </w:r>
        <w:r w:rsidR="003E28C2" w:rsidRPr="00A95949">
          <w:rPr>
            <w:rFonts w:eastAsia="Arial"/>
          </w:rPr>
          <w:t>urity plan related 10</w:t>
        </w:r>
        <w:r w:rsidR="002845C1" w:rsidRPr="00A95949">
          <w:rPr>
            <w:rFonts w:eastAsia="Arial"/>
          </w:rPr>
          <w:t> </w:t>
        </w:r>
        <w:r w:rsidR="003E28C2" w:rsidRPr="00A95949">
          <w:rPr>
            <w:rFonts w:eastAsia="Arial"/>
          </w:rPr>
          <w:t>CFR</w:t>
        </w:r>
        <w:r w:rsidR="002845C1" w:rsidRPr="00A95949">
          <w:rPr>
            <w:rFonts w:eastAsia="Arial"/>
          </w:rPr>
          <w:t> </w:t>
        </w:r>
        <w:r w:rsidR="003E28C2" w:rsidRPr="00A95949">
          <w:rPr>
            <w:rFonts w:eastAsia="Arial"/>
          </w:rPr>
          <w:t xml:space="preserve">50.54(p)(2) changes are conducted under </w:t>
        </w:r>
        <w:r w:rsidR="009E1FCD" w:rsidRPr="00A95949">
          <w:rPr>
            <w:rFonts w:eastAsia="Arial"/>
          </w:rPr>
          <w:t>Inspection Procedure (</w:t>
        </w:r>
        <w:r w:rsidR="003E28C2" w:rsidRPr="00A95949">
          <w:rPr>
            <w:rFonts w:eastAsia="Arial"/>
          </w:rPr>
          <w:t>IP</w:t>
        </w:r>
        <w:r w:rsidR="009E1FCD" w:rsidRPr="00A95949">
          <w:rPr>
            <w:rFonts w:eastAsia="Arial"/>
          </w:rPr>
          <w:t>)</w:t>
        </w:r>
        <w:r w:rsidR="003E28C2" w:rsidRPr="00A95949">
          <w:rPr>
            <w:rFonts w:eastAsia="Arial"/>
          </w:rPr>
          <w:t> 71130.10, “</w:t>
        </w:r>
        <w:r w:rsidR="00A512E0" w:rsidRPr="00A95949">
          <w:rPr>
            <w:rFonts w:eastAsia="Arial"/>
          </w:rPr>
          <w:t>Cybersecurity</w:t>
        </w:r>
        <w:r w:rsidR="00E172D2" w:rsidRPr="00A95949">
          <w:rPr>
            <w:rFonts w:eastAsia="Arial"/>
          </w:rPr>
          <w:t xml:space="preserve">.”) </w:t>
        </w:r>
        <w:r w:rsidRPr="00A95949">
          <w:rPr>
            <w:rFonts w:eastAsia="Arial"/>
          </w:rPr>
          <w:t>The</w:t>
        </w:r>
        <w:r w:rsidR="00D30E7E" w:rsidRPr="00A95949">
          <w:rPr>
            <w:rFonts w:eastAsia="Arial"/>
          </w:rPr>
          <w:t>se</w:t>
        </w:r>
        <w:r w:rsidRPr="00A95949">
          <w:rPr>
            <w:rFonts w:eastAsia="Arial"/>
          </w:rPr>
          <w:t xml:space="preserve"> inspections </w:t>
        </w:r>
        <w:r w:rsidR="0091561F" w:rsidRPr="00A95949">
          <w:rPr>
            <w:rFonts w:eastAsia="Arial"/>
          </w:rPr>
          <w:t>ensure</w:t>
        </w:r>
        <w:r w:rsidRPr="00A95949">
          <w:rPr>
            <w:rFonts w:eastAsia="Arial"/>
          </w:rPr>
          <w:t xml:space="preserve"> that the licensee’s security plan change mechanism threshold (i.e.,</w:t>
        </w:r>
        <w:r w:rsidR="000521CA" w:rsidRPr="00A95949">
          <w:rPr>
            <w:rFonts w:eastAsia="Arial"/>
          </w:rPr>
          <w:t> </w:t>
        </w:r>
        <w:r w:rsidRPr="00A95949">
          <w:rPr>
            <w:rFonts w:eastAsia="Arial"/>
          </w:rPr>
          <w:t>safeguards effectiveness) has been maintained and that the changes implemented did not require prior Commission approval (as contrasted with license amendment request</w:t>
        </w:r>
        <w:r w:rsidR="00D30E7E" w:rsidRPr="00A95949">
          <w:rPr>
            <w:rFonts w:eastAsia="Arial"/>
          </w:rPr>
          <w:t>s,</w:t>
        </w:r>
        <w:r w:rsidRPr="00A95949">
          <w:rPr>
            <w:rFonts w:eastAsia="Arial"/>
          </w:rPr>
          <w:t xml:space="preserve"> in accordance with the provisions of 10 CFR</w:t>
        </w:r>
        <w:r w:rsidR="00E0781C" w:rsidRPr="00A95949">
          <w:rPr>
            <w:rFonts w:eastAsia="Arial"/>
          </w:rPr>
          <w:t> </w:t>
        </w:r>
        <w:r w:rsidRPr="00A95949">
          <w:rPr>
            <w:rFonts w:eastAsia="Arial"/>
          </w:rPr>
          <w:t>50.90). Because 10</w:t>
        </w:r>
        <w:r w:rsidR="00E0781C" w:rsidRPr="00A95949">
          <w:rPr>
            <w:rFonts w:eastAsia="Arial"/>
          </w:rPr>
          <w:t> </w:t>
        </w:r>
        <w:r w:rsidRPr="00A95949">
          <w:rPr>
            <w:rFonts w:eastAsia="Arial"/>
          </w:rPr>
          <w:t>CFR</w:t>
        </w:r>
        <w:r w:rsidR="00E0781C" w:rsidRPr="00A95949">
          <w:rPr>
            <w:rFonts w:eastAsia="Arial"/>
          </w:rPr>
          <w:t> </w:t>
        </w:r>
        <w:r w:rsidRPr="00A95949">
          <w:rPr>
            <w:rFonts w:eastAsia="Arial"/>
          </w:rPr>
          <w:t>50.54(p)(2) changes would not decrease the</w:t>
        </w:r>
        <w:r w:rsidR="00130B22" w:rsidRPr="00A95949">
          <w:rPr>
            <w:rFonts w:eastAsia="Arial"/>
          </w:rPr>
          <w:t xml:space="preserve"> safeguards</w:t>
        </w:r>
        <w:r w:rsidRPr="00A95949">
          <w:rPr>
            <w:rFonts w:eastAsia="Arial"/>
          </w:rPr>
          <w:t xml:space="preserve"> effectiveness of the licensee’s security plan, the NRC expects the changes to have a minimal impact on the agency’s reasonable assurance of adequate protection determination.</w:t>
        </w:r>
      </w:ins>
    </w:p>
    <w:p w14:paraId="3519C129" w14:textId="74251C5F" w:rsidR="00BA6552" w:rsidRPr="00A95949" w:rsidRDefault="007E14CE" w:rsidP="008E1698">
      <w:pPr>
        <w:pStyle w:val="BodyText"/>
        <w:rPr>
          <w:rFonts w:eastAsia="Arial"/>
        </w:rPr>
      </w:pPr>
      <w:r w:rsidRPr="00A95949">
        <w:rPr>
          <w:rFonts w:eastAsia="Arial"/>
        </w:rPr>
        <w:t>A</w:t>
      </w:r>
      <w:r w:rsidR="00BA6552" w:rsidRPr="00A95949">
        <w:rPr>
          <w:rFonts w:eastAsia="Arial"/>
        </w:rPr>
        <w:t xml:space="preserve"> licensee can change an element of </w:t>
      </w:r>
      <w:r w:rsidR="00F20F46" w:rsidRPr="00A95949">
        <w:rPr>
          <w:rFonts w:eastAsia="Arial"/>
        </w:rPr>
        <w:t>its</w:t>
      </w:r>
      <w:r w:rsidR="00BA6552" w:rsidRPr="00A95949">
        <w:rPr>
          <w:rFonts w:eastAsia="Arial"/>
        </w:rPr>
        <w:t xml:space="preserve"> </w:t>
      </w:r>
      <w:ins w:id="17" w:author="Author">
        <w:r w:rsidR="00A5258B" w:rsidRPr="00A95949">
          <w:rPr>
            <w:rFonts w:eastAsia="Arial"/>
          </w:rPr>
          <w:t>security</w:t>
        </w:r>
      </w:ins>
      <w:r w:rsidR="00A5258B" w:rsidRPr="00A95949">
        <w:rPr>
          <w:rFonts w:eastAsia="Arial"/>
        </w:rPr>
        <w:t xml:space="preserve"> </w:t>
      </w:r>
      <w:r w:rsidR="00BA6552" w:rsidRPr="00A95949">
        <w:rPr>
          <w:rFonts w:eastAsia="Arial"/>
        </w:rPr>
        <w:t>plan</w:t>
      </w:r>
      <w:r w:rsidR="009D3730" w:rsidRPr="00A95949">
        <w:rPr>
          <w:rFonts w:eastAsia="Arial"/>
        </w:rPr>
        <w:t>,</w:t>
      </w:r>
      <w:r w:rsidR="00BA6552" w:rsidRPr="00A95949">
        <w:rPr>
          <w:rFonts w:eastAsia="Arial"/>
        </w:rPr>
        <w:t xml:space="preserve"> if an evaluation is performed </w:t>
      </w:r>
      <w:r w:rsidR="00171F0D" w:rsidRPr="00A95949">
        <w:rPr>
          <w:rFonts w:eastAsia="Arial"/>
        </w:rPr>
        <w:t xml:space="preserve">by the licensee </w:t>
      </w:r>
      <w:r w:rsidR="00BA6552" w:rsidRPr="00A95949">
        <w:rPr>
          <w:rFonts w:eastAsia="Arial"/>
        </w:rPr>
        <w:t xml:space="preserve">to demonstrate that </w:t>
      </w:r>
      <w:ins w:id="18" w:author="Author">
        <w:r w:rsidR="00CF73E8" w:rsidRPr="00A95949">
          <w:rPr>
            <w:rFonts w:eastAsia="Arial"/>
          </w:rPr>
          <w:t>its</w:t>
        </w:r>
      </w:ins>
      <w:r w:rsidR="00BA6552" w:rsidRPr="00A95949">
        <w:rPr>
          <w:rFonts w:eastAsia="Arial"/>
        </w:rPr>
        <w:t xml:space="preserve"> plan change continues to ensure </w:t>
      </w:r>
      <w:bookmarkStart w:id="19" w:name="_Hlk23755264"/>
      <w:r w:rsidR="00BA6552" w:rsidRPr="00A95949">
        <w:rPr>
          <w:rFonts w:eastAsia="Arial"/>
        </w:rPr>
        <w:t>the licensee’s capability for detection, assessment, interdiction, and neutralization is maintained to adequately protect against the DBT of radiological sabotage.</w:t>
      </w:r>
      <w:bookmarkEnd w:id="19"/>
      <w:r w:rsidR="00370FFC" w:rsidRPr="00A95949">
        <w:rPr>
          <w:rFonts w:eastAsia="Arial"/>
        </w:rPr>
        <w:t xml:space="preserve"> </w:t>
      </w:r>
      <w:r w:rsidR="00BA6552" w:rsidRPr="00A95949">
        <w:rPr>
          <w:rFonts w:eastAsia="Arial"/>
        </w:rPr>
        <w:t>This change can be submitted as a 10</w:t>
      </w:r>
      <w:r w:rsidR="00171F0D" w:rsidRPr="00A95949">
        <w:rPr>
          <w:rFonts w:eastAsia="Arial"/>
        </w:rPr>
        <w:t> </w:t>
      </w:r>
      <w:r w:rsidR="00BA6552" w:rsidRPr="00A95949">
        <w:rPr>
          <w:rFonts w:eastAsia="Arial"/>
        </w:rPr>
        <w:t>CFR</w:t>
      </w:r>
      <w:r w:rsidR="00171F0D" w:rsidRPr="00A95949">
        <w:rPr>
          <w:rFonts w:eastAsia="Arial"/>
        </w:rPr>
        <w:t> </w:t>
      </w:r>
      <w:r w:rsidR="00BA6552" w:rsidRPr="00A95949">
        <w:rPr>
          <w:rFonts w:eastAsia="Arial"/>
        </w:rPr>
        <w:t>50.54(p)(2) change</w:t>
      </w:r>
      <w:r w:rsidR="003A5D79" w:rsidRPr="00A95949">
        <w:rPr>
          <w:rFonts w:eastAsia="Arial"/>
        </w:rPr>
        <w:t>,</w:t>
      </w:r>
      <w:r w:rsidR="00BA6552" w:rsidRPr="00A95949">
        <w:rPr>
          <w:rFonts w:eastAsia="Arial"/>
        </w:rPr>
        <w:t xml:space="preserve"> if in addition to the above, the change meets all regulations and considers site</w:t>
      </w:r>
      <w:r w:rsidR="003A5D79" w:rsidRPr="00A95949">
        <w:rPr>
          <w:rFonts w:eastAsia="Arial"/>
        </w:rPr>
        <w:noBreakHyphen/>
      </w:r>
      <w:r w:rsidR="00BA6552" w:rsidRPr="00A95949">
        <w:rPr>
          <w:rFonts w:eastAsia="Arial"/>
        </w:rPr>
        <w:t>specific conditions (</w:t>
      </w:r>
      <w:ins w:id="20" w:author="Author">
        <w:r w:rsidR="00211D51" w:rsidRPr="00A95949">
          <w:rPr>
            <w:rFonts w:eastAsia="Arial"/>
          </w:rPr>
          <w:t>e.g</w:t>
        </w:r>
        <w:r w:rsidR="009228A5" w:rsidRPr="00A95949">
          <w:rPr>
            <w:rFonts w:eastAsia="Arial"/>
          </w:rPr>
          <w:t>.,</w:t>
        </w:r>
      </w:ins>
      <w:r w:rsidR="009228A5" w:rsidRPr="00A95949">
        <w:rPr>
          <w:rFonts w:eastAsia="Arial"/>
        </w:rPr>
        <w:t> </w:t>
      </w:r>
      <w:r w:rsidR="00BA6552" w:rsidRPr="00A95949">
        <w:rPr>
          <w:rFonts w:eastAsia="Arial"/>
        </w:rPr>
        <w:t>site characteristics, location, size, etc.).</w:t>
      </w:r>
      <w:r w:rsidR="00370FFC" w:rsidRPr="00A95949">
        <w:rPr>
          <w:rFonts w:eastAsia="Arial"/>
        </w:rPr>
        <w:t xml:space="preserve"> </w:t>
      </w:r>
      <w:r w:rsidR="00BA6552" w:rsidRPr="00A95949">
        <w:rPr>
          <w:rFonts w:eastAsia="Arial"/>
        </w:rPr>
        <w:t xml:space="preserve">If a plan change </w:t>
      </w:r>
      <w:r w:rsidR="00BA6552" w:rsidRPr="00A95949">
        <w:rPr>
          <w:rFonts w:eastAsia="Arial"/>
        </w:rPr>
        <w:lastRenderedPageBreak/>
        <w:t>can meet these criteria, it is not considered a decrease in safeguards effectiveness.</w:t>
      </w:r>
      <w:r w:rsidR="00370FFC" w:rsidRPr="00A95949">
        <w:rPr>
          <w:rFonts w:eastAsia="Arial"/>
        </w:rPr>
        <w:t xml:space="preserve"> </w:t>
      </w:r>
      <w:r w:rsidR="00BA6552" w:rsidRPr="00A95949">
        <w:rPr>
          <w:rFonts w:eastAsia="Arial"/>
        </w:rPr>
        <w:t xml:space="preserve">If the change cannot meet these criteria, it must be submitted as a license amendment request under </w:t>
      </w:r>
      <w:r w:rsidR="0063072C" w:rsidRPr="00A95949">
        <w:rPr>
          <w:rFonts w:eastAsia="Arial"/>
        </w:rPr>
        <w:t xml:space="preserve">10 CFR 50.90 </w:t>
      </w:r>
      <w:r w:rsidR="00BA6552" w:rsidRPr="00A95949">
        <w:rPr>
          <w:rFonts w:eastAsia="Arial"/>
        </w:rPr>
        <w:t>and receive NRC</w:t>
      </w:r>
      <w:r w:rsidR="005C2CDC">
        <w:rPr>
          <w:rFonts w:eastAsia="Arial"/>
        </w:rPr>
        <w:t xml:space="preserve"> </w:t>
      </w:r>
      <w:r w:rsidR="00BA6552" w:rsidRPr="00A95949">
        <w:rPr>
          <w:rFonts w:eastAsia="Arial"/>
        </w:rPr>
        <w:t>approval prior to implementation.</w:t>
      </w:r>
    </w:p>
    <w:p w14:paraId="78BC0990" w14:textId="62F24FF5" w:rsidR="008B2E8F" w:rsidRPr="00A95949" w:rsidRDefault="00BA6552" w:rsidP="008E1698">
      <w:pPr>
        <w:pStyle w:val="BodyText"/>
      </w:pPr>
      <w:r w:rsidRPr="00A95949">
        <w:rPr>
          <w:rFonts w:eastAsia="Arial"/>
        </w:rPr>
        <w:t xml:space="preserve">The licensee’s </w:t>
      </w:r>
      <w:ins w:id="21" w:author="Author">
        <w:r w:rsidR="00E25E1D" w:rsidRPr="00A95949">
          <w:rPr>
            <w:rFonts w:eastAsia="Arial"/>
          </w:rPr>
          <w:t>evaluation</w:t>
        </w:r>
      </w:ins>
      <w:r w:rsidRPr="00A95949">
        <w:rPr>
          <w:rFonts w:eastAsia="Arial"/>
        </w:rPr>
        <w:t xml:space="preserve"> regarding whether the change constitutes a decrease in safeguards effectiveness is used by the </w:t>
      </w:r>
      <w:ins w:id="22" w:author="Author">
        <w:r w:rsidR="00061AFC" w:rsidRPr="00A95949">
          <w:rPr>
            <w:rFonts w:eastAsia="Arial"/>
          </w:rPr>
          <w:t>NRC</w:t>
        </w:r>
      </w:ins>
      <w:r w:rsidRPr="00A95949">
        <w:rPr>
          <w:rFonts w:eastAsia="Arial"/>
        </w:rPr>
        <w:t xml:space="preserve"> to determine whether the licensee has the authority to implement the change without prior NRC approval</w:t>
      </w:r>
      <w:r w:rsidR="0049385F" w:rsidRPr="00A95949">
        <w:rPr>
          <w:rFonts w:eastAsia="Arial"/>
        </w:rPr>
        <w:t>,</w:t>
      </w:r>
      <w:r w:rsidRPr="00A95949">
        <w:rPr>
          <w:rFonts w:eastAsia="Arial"/>
        </w:rPr>
        <w:t xml:space="preserve"> under 10</w:t>
      </w:r>
      <w:r w:rsidR="0063072C" w:rsidRPr="00A95949">
        <w:rPr>
          <w:rFonts w:eastAsia="Arial"/>
        </w:rPr>
        <w:t> </w:t>
      </w:r>
      <w:r w:rsidRPr="00A95949">
        <w:rPr>
          <w:rFonts w:eastAsia="Arial"/>
        </w:rPr>
        <w:t>CFR</w:t>
      </w:r>
      <w:r w:rsidR="0063072C" w:rsidRPr="00A95949">
        <w:rPr>
          <w:rFonts w:eastAsia="Arial"/>
        </w:rPr>
        <w:t> </w:t>
      </w:r>
      <w:r w:rsidRPr="00A95949">
        <w:rPr>
          <w:rFonts w:eastAsia="Arial"/>
        </w:rPr>
        <w:t>50.54(p)(2)</w:t>
      </w:r>
      <w:r w:rsidR="00B27C27" w:rsidRPr="00A95949">
        <w:rPr>
          <w:rFonts w:eastAsia="Arial"/>
        </w:rPr>
        <w:t>,</w:t>
      </w:r>
      <w:r w:rsidRPr="00A95949">
        <w:rPr>
          <w:rFonts w:eastAsia="Arial"/>
        </w:rPr>
        <w:t xml:space="preserve"> or </w:t>
      </w:r>
      <w:ins w:id="23" w:author="Author">
        <w:r w:rsidR="0049385F" w:rsidRPr="00A95949">
          <w:rPr>
            <w:rFonts w:eastAsia="Arial"/>
          </w:rPr>
          <w:t xml:space="preserve">whether </w:t>
        </w:r>
        <w:r w:rsidR="00BE356C" w:rsidRPr="00A95949">
          <w:rPr>
            <w:rFonts w:eastAsia="Arial"/>
          </w:rPr>
          <w:t>the lice</w:t>
        </w:r>
        <w:r w:rsidR="008A77A6" w:rsidRPr="00A95949">
          <w:rPr>
            <w:rFonts w:eastAsia="Arial"/>
          </w:rPr>
          <w:t>nsee</w:t>
        </w:r>
      </w:ins>
      <w:r w:rsidR="00F26A13" w:rsidRPr="00A95949">
        <w:rPr>
          <w:rFonts w:eastAsia="Arial"/>
        </w:rPr>
        <w:t xml:space="preserve"> </w:t>
      </w:r>
      <w:r w:rsidRPr="00A95949">
        <w:rPr>
          <w:rFonts w:eastAsia="Arial"/>
        </w:rPr>
        <w:t xml:space="preserve">must </w:t>
      </w:r>
      <w:ins w:id="24" w:author="Author">
        <w:r w:rsidR="00385292" w:rsidRPr="00A95949">
          <w:rPr>
            <w:rFonts w:eastAsia="Arial"/>
          </w:rPr>
          <w:t>receive</w:t>
        </w:r>
      </w:ins>
      <w:r w:rsidRPr="00A95949">
        <w:rPr>
          <w:rFonts w:eastAsia="Arial"/>
        </w:rPr>
        <w:t xml:space="preserve"> NRC</w:t>
      </w:r>
      <w:r w:rsidR="005C2CDC">
        <w:rPr>
          <w:rFonts w:eastAsia="Arial"/>
        </w:rPr>
        <w:t xml:space="preserve"> </w:t>
      </w:r>
      <w:r w:rsidRPr="00A95949">
        <w:rPr>
          <w:rFonts w:eastAsia="Arial"/>
        </w:rPr>
        <w:t xml:space="preserve">approval </w:t>
      </w:r>
      <w:ins w:id="25" w:author="Author">
        <w:r w:rsidR="00385292" w:rsidRPr="00A95949">
          <w:rPr>
            <w:rFonts w:eastAsia="Arial"/>
          </w:rPr>
          <w:t>prior to implementation</w:t>
        </w:r>
      </w:ins>
      <w:r w:rsidR="00385292" w:rsidRPr="00A95949">
        <w:rPr>
          <w:rFonts w:eastAsia="Arial"/>
        </w:rPr>
        <w:t xml:space="preserve"> </w:t>
      </w:r>
      <w:r w:rsidRPr="00A95949">
        <w:rPr>
          <w:rFonts w:eastAsia="Arial"/>
        </w:rPr>
        <w:t xml:space="preserve">under </w:t>
      </w:r>
      <w:r w:rsidR="0063072C" w:rsidRPr="00A95949">
        <w:rPr>
          <w:rFonts w:eastAsia="Arial"/>
        </w:rPr>
        <w:t>10 CFR 50.90</w:t>
      </w:r>
      <w:r w:rsidRPr="00A95949">
        <w:rPr>
          <w:rFonts w:eastAsia="Arial"/>
        </w:rPr>
        <w:t>.</w:t>
      </w:r>
      <w:r w:rsidR="00BD2F8F" w:rsidRPr="00A95949">
        <w:rPr>
          <w:rFonts w:eastAsia="Arial"/>
        </w:rPr>
        <w:t xml:space="preserve"> </w:t>
      </w:r>
      <w:r w:rsidR="00F82573" w:rsidRPr="00A95949">
        <w:t>Licensee submittals</w:t>
      </w:r>
      <w:r w:rsidR="00B86D81" w:rsidRPr="00A95949">
        <w:t xml:space="preserve"> </w:t>
      </w:r>
      <w:r w:rsidR="00F82573" w:rsidRPr="00A95949">
        <w:t xml:space="preserve">that require </w:t>
      </w:r>
      <w:ins w:id="26" w:author="Author">
        <w:r w:rsidR="00E52826" w:rsidRPr="00A95949">
          <w:t>prior</w:t>
        </w:r>
      </w:ins>
      <w:r w:rsidR="00E52826" w:rsidRPr="00A95949">
        <w:t xml:space="preserve"> </w:t>
      </w:r>
      <w:r w:rsidR="00F82573" w:rsidRPr="00A95949">
        <w:t>NRC</w:t>
      </w:r>
      <w:r w:rsidR="005C2CDC">
        <w:t xml:space="preserve"> </w:t>
      </w:r>
      <w:r w:rsidR="00F82573" w:rsidRPr="00A95949">
        <w:t>approval</w:t>
      </w:r>
      <w:r w:rsidR="00B86D81" w:rsidRPr="00A95949">
        <w:t>,</w:t>
      </w:r>
      <w:r w:rsidR="00F82573" w:rsidRPr="00A95949">
        <w:t xml:space="preserve"> </w:t>
      </w:r>
      <w:r w:rsidR="00B86D81" w:rsidRPr="00A95949">
        <w:t xml:space="preserve">such as </w:t>
      </w:r>
      <w:ins w:id="27" w:author="Author">
        <w:r w:rsidR="001F1056" w:rsidRPr="00A95949">
          <w:t>license</w:t>
        </w:r>
      </w:ins>
      <w:r w:rsidR="001F1056" w:rsidRPr="00A95949">
        <w:t xml:space="preserve"> </w:t>
      </w:r>
      <w:r w:rsidR="00B86D81" w:rsidRPr="00A95949">
        <w:t>amendments</w:t>
      </w:r>
      <w:r w:rsidR="001F1056" w:rsidRPr="00A95949">
        <w:t xml:space="preserve"> </w:t>
      </w:r>
      <w:ins w:id="28" w:author="Author">
        <w:r w:rsidR="0006394F" w:rsidRPr="00A95949">
          <w:t xml:space="preserve">required </w:t>
        </w:r>
        <w:r w:rsidR="001F1056" w:rsidRPr="00A95949">
          <w:t>under 10</w:t>
        </w:r>
        <w:r w:rsidR="00967E2F" w:rsidRPr="00A95949">
          <w:t> </w:t>
        </w:r>
        <w:r w:rsidR="001F1056" w:rsidRPr="00A95949">
          <w:t>CFR</w:t>
        </w:r>
        <w:r w:rsidR="00967E2F" w:rsidRPr="00A95949">
          <w:t> </w:t>
        </w:r>
        <w:r w:rsidR="00217314" w:rsidRPr="00A95949">
          <w:t>50.</w:t>
        </w:r>
        <w:r w:rsidR="003427B4" w:rsidRPr="00A95949">
          <w:t>90</w:t>
        </w:r>
      </w:ins>
      <w:r w:rsidR="00B86D81" w:rsidRPr="00A95949">
        <w:t xml:space="preserve">, </w:t>
      </w:r>
      <w:r w:rsidR="00F82573" w:rsidRPr="00A95949">
        <w:t xml:space="preserve">are not subject to this inspection procedure and will be reviewed and approved by </w:t>
      </w:r>
      <w:ins w:id="29" w:author="Author">
        <w:r w:rsidR="00A76133" w:rsidRPr="00A95949">
          <w:t>the</w:t>
        </w:r>
      </w:ins>
      <w:r w:rsidR="00A76133" w:rsidRPr="00A95949">
        <w:t xml:space="preserve"> </w:t>
      </w:r>
      <w:r w:rsidR="00812E85" w:rsidRPr="00A95949">
        <w:t>Office of Nuclear Security and Incident Response (</w:t>
      </w:r>
      <w:r w:rsidR="00F82573" w:rsidRPr="00A95949">
        <w:t>NSIR</w:t>
      </w:r>
      <w:r w:rsidR="00812E85" w:rsidRPr="00A95949">
        <w:t>)</w:t>
      </w:r>
      <w:r w:rsidR="00F82573" w:rsidRPr="00A95949">
        <w:t>.</w:t>
      </w:r>
    </w:p>
    <w:p w14:paraId="5F5537D8" w14:textId="1BEF4F3D" w:rsidR="00C5765A" w:rsidRPr="00A95949" w:rsidRDefault="00C5765A" w:rsidP="008E1698">
      <w:pPr>
        <w:pStyle w:val="BodyText"/>
      </w:pPr>
      <w:r w:rsidRPr="00A95949">
        <w:t xml:space="preserve">NRC’s </w:t>
      </w:r>
      <w:r w:rsidR="00F82573" w:rsidRPr="00A95949">
        <w:t>inspection</w:t>
      </w:r>
      <w:r w:rsidRPr="00A95949">
        <w:t xml:space="preserve"> of 10</w:t>
      </w:r>
      <w:r w:rsidR="00217DB5" w:rsidRPr="00A95949">
        <w:t> </w:t>
      </w:r>
      <w:r w:rsidRPr="00A95949">
        <w:t>CFR</w:t>
      </w:r>
      <w:r w:rsidR="00217DB5" w:rsidRPr="00A95949">
        <w:t> </w:t>
      </w:r>
      <w:r w:rsidRPr="00A95949">
        <w:t xml:space="preserve">50.54(p)(2) </w:t>
      </w:r>
      <w:ins w:id="30" w:author="Author">
        <w:r w:rsidR="00217DB5" w:rsidRPr="00A95949">
          <w:t>security</w:t>
        </w:r>
      </w:ins>
      <w:r w:rsidR="00217DB5" w:rsidRPr="00A95949">
        <w:t xml:space="preserve"> </w:t>
      </w:r>
      <w:r w:rsidRPr="00A95949">
        <w:t xml:space="preserve">plan changes should verify that </w:t>
      </w:r>
      <w:ins w:id="31" w:author="Author">
        <w:r w:rsidR="00027EF5" w:rsidRPr="00A95949">
          <w:t>modifications</w:t>
        </w:r>
        <w:r w:rsidR="00027EF5" w:rsidRPr="00A95949" w:rsidDel="00027EF5">
          <w:t xml:space="preserve"> </w:t>
        </w:r>
      </w:ins>
      <w:r w:rsidRPr="00A95949">
        <w:t xml:space="preserve">to </w:t>
      </w:r>
      <w:ins w:id="32" w:author="Author">
        <w:r w:rsidR="00EA7F61" w:rsidRPr="00A95949">
          <w:t>physical protection</w:t>
        </w:r>
      </w:ins>
      <w:r w:rsidR="00EA7F61" w:rsidRPr="00A95949">
        <w:rPr>
          <w:rFonts w:eastAsia="Arial"/>
        </w:rPr>
        <w:t xml:space="preserve"> </w:t>
      </w:r>
      <w:r w:rsidRPr="00A95949">
        <w:t>programs did not result in</w:t>
      </w:r>
      <w:r w:rsidRPr="00A95949">
        <w:rPr>
          <w:rFonts w:eastAsia="Arial"/>
        </w:rPr>
        <w:t>:</w:t>
      </w:r>
      <w:r w:rsidRPr="00A95949">
        <w:t xml:space="preserve"> (1)</w:t>
      </w:r>
      <w:r w:rsidRPr="00A95949">
        <w:rPr>
          <w:rFonts w:eastAsia="Arial"/>
        </w:rPr>
        <w:t> </w:t>
      </w:r>
      <w:r w:rsidRPr="00A95949">
        <w:t>a noncompliance or violation of established regulatory</w:t>
      </w:r>
      <w:r w:rsidRPr="00A95949">
        <w:rPr>
          <w:rFonts w:eastAsia="Arial"/>
        </w:rPr>
        <w:t xml:space="preserve"> </w:t>
      </w:r>
      <w:r w:rsidRPr="00A95949">
        <w:t>requirements</w:t>
      </w:r>
      <w:r w:rsidRPr="00A95949">
        <w:rPr>
          <w:rFonts w:eastAsia="Arial"/>
        </w:rPr>
        <w:t>;</w:t>
      </w:r>
      <w:r w:rsidRPr="00A95949">
        <w:t xml:space="preserve"> (2)</w:t>
      </w:r>
      <w:r w:rsidR="00793F24" w:rsidRPr="00A95949">
        <w:t> </w:t>
      </w:r>
      <w:r w:rsidR="001F6873" w:rsidRPr="00A95949">
        <w:t>an adverse</w:t>
      </w:r>
      <w:r w:rsidRPr="00A95949">
        <w:t xml:space="preserve"> impact </w:t>
      </w:r>
      <w:r w:rsidR="001F6873" w:rsidRPr="00A95949">
        <w:t>to</w:t>
      </w:r>
      <w:r w:rsidR="00307218" w:rsidRPr="00A95949">
        <w:t xml:space="preserve"> </w:t>
      </w:r>
      <w:r w:rsidRPr="00A95949">
        <w:t xml:space="preserve">the </w:t>
      </w:r>
      <w:r w:rsidR="00DE6C94" w:rsidRPr="00A95949">
        <w:t>licensee</w:t>
      </w:r>
      <w:r w:rsidR="00307218" w:rsidRPr="00A95949">
        <w:t xml:space="preserve">’s </w:t>
      </w:r>
      <w:ins w:id="33" w:author="Author">
        <w:r w:rsidR="00A96F40" w:rsidRPr="00A95949">
          <w:t>capability for</w:t>
        </w:r>
      </w:ins>
      <w:r w:rsidR="00A96F40" w:rsidRPr="00A95949">
        <w:t xml:space="preserve"> </w:t>
      </w:r>
      <w:r w:rsidR="00DE6C94" w:rsidRPr="00A95949">
        <w:t>detect</w:t>
      </w:r>
      <w:ins w:id="34" w:author="Author">
        <w:r w:rsidR="00A96F40" w:rsidRPr="00A95949">
          <w:t>ion</w:t>
        </w:r>
      </w:ins>
      <w:r w:rsidR="00DE6C94" w:rsidRPr="00A95949">
        <w:t>, asses</w:t>
      </w:r>
      <w:r w:rsidR="00307218" w:rsidRPr="00A95949">
        <w:t>s</w:t>
      </w:r>
      <w:ins w:id="35" w:author="Author">
        <w:r w:rsidR="00A96F40" w:rsidRPr="00A95949">
          <w:t>ment</w:t>
        </w:r>
      </w:ins>
      <w:r w:rsidR="00DE6C94" w:rsidRPr="00A95949">
        <w:t>, interdict</w:t>
      </w:r>
      <w:ins w:id="36" w:author="Author">
        <w:r w:rsidR="00A96F40" w:rsidRPr="00A95949">
          <w:t>ion</w:t>
        </w:r>
      </w:ins>
      <w:r w:rsidR="00DE6C94" w:rsidRPr="00A95949">
        <w:t xml:space="preserve">, </w:t>
      </w:r>
      <w:ins w:id="37" w:author="Author">
        <w:r w:rsidR="005E0779" w:rsidRPr="00A95949">
          <w:t>or</w:t>
        </w:r>
        <w:r w:rsidR="002541A0" w:rsidRPr="00A95949">
          <w:t xml:space="preserve"> </w:t>
        </w:r>
        <w:r w:rsidR="00CD5DB2" w:rsidRPr="00A95949">
          <w:t>neutralization</w:t>
        </w:r>
      </w:ins>
      <w:r w:rsidR="00CD5DB2" w:rsidRPr="00A95949">
        <w:t xml:space="preserve"> </w:t>
      </w:r>
      <w:r w:rsidR="00DE6C94" w:rsidRPr="00A95949">
        <w:t xml:space="preserve">to </w:t>
      </w:r>
      <w:ins w:id="38" w:author="Author">
        <w:r w:rsidR="00CD5DB2" w:rsidRPr="00A95949">
          <w:t>adequately</w:t>
        </w:r>
      </w:ins>
      <w:r w:rsidR="00CD5DB2" w:rsidRPr="00A95949">
        <w:t xml:space="preserve"> </w:t>
      </w:r>
      <w:r w:rsidR="00DE6C94" w:rsidRPr="00A95949">
        <w:t>protect against</w:t>
      </w:r>
      <w:r w:rsidRPr="00A95949">
        <w:t xml:space="preserve"> the </w:t>
      </w:r>
      <w:r w:rsidR="005C7309" w:rsidRPr="00A95949">
        <w:t>DBT</w:t>
      </w:r>
      <w:r w:rsidR="00DE6C94" w:rsidRPr="00A95949">
        <w:t xml:space="preserve"> of radiological sabotage</w:t>
      </w:r>
      <w:r w:rsidR="00076174" w:rsidRPr="00A95949">
        <w:t>;</w:t>
      </w:r>
      <w:r w:rsidR="004E75EC" w:rsidRPr="00A95949">
        <w:t xml:space="preserve"> </w:t>
      </w:r>
      <w:ins w:id="39" w:author="Author">
        <w:r w:rsidR="00CD5DB2" w:rsidRPr="00A95949">
          <w:t>or</w:t>
        </w:r>
      </w:ins>
      <w:r w:rsidR="00CD5DB2" w:rsidRPr="00A95949">
        <w:t xml:space="preserve"> </w:t>
      </w:r>
      <w:r w:rsidRPr="00A95949">
        <w:t>(3)</w:t>
      </w:r>
      <w:r w:rsidR="00793F24" w:rsidRPr="00A95949">
        <w:t> </w:t>
      </w:r>
      <w:r w:rsidRPr="00A95949">
        <w:t xml:space="preserve">a </w:t>
      </w:r>
      <w:r w:rsidR="00A12ED3" w:rsidRPr="00A95949">
        <w:t>site</w:t>
      </w:r>
      <w:r w:rsidR="007B514C" w:rsidRPr="00A95949">
        <w:noBreakHyphen/>
      </w:r>
      <w:r w:rsidR="00A12ED3" w:rsidRPr="00A95949">
        <w:t>specific</w:t>
      </w:r>
      <w:r w:rsidR="00834203" w:rsidRPr="00A95949">
        <w:t xml:space="preserve"> vulnerability</w:t>
      </w:r>
      <w:r w:rsidRPr="00A95949">
        <w:t>.</w:t>
      </w:r>
    </w:p>
    <w:p w14:paraId="361CF22E" w14:textId="7DA47C95" w:rsidR="00BA6552" w:rsidRPr="00A95949" w:rsidRDefault="00BA6552" w:rsidP="008E1698">
      <w:pPr>
        <w:pStyle w:val="BodyText"/>
        <w:rPr>
          <w:rFonts w:eastAsia="Arial"/>
        </w:rPr>
      </w:pPr>
      <w:r w:rsidRPr="00A95949">
        <w:rPr>
          <w:rFonts w:eastAsia="Arial"/>
        </w:rPr>
        <w:t>As an example, a licensee has 15 armed responders, which exceeds the minimum number of required armed responders of ten</w:t>
      </w:r>
      <w:ins w:id="40" w:author="Author">
        <w:r w:rsidR="00274429" w:rsidRPr="00A95949">
          <w:rPr>
            <w:rFonts w:eastAsia="Arial"/>
          </w:rPr>
          <w:t>,</w:t>
        </w:r>
      </w:ins>
      <w:r w:rsidRPr="00A95949">
        <w:rPr>
          <w:rFonts w:eastAsia="Arial"/>
        </w:rPr>
        <w:t xml:space="preserve"> </w:t>
      </w:r>
      <w:ins w:id="41" w:author="Author">
        <w:r w:rsidR="00550B94" w:rsidRPr="00A95949">
          <w:rPr>
            <w:rFonts w:eastAsia="Arial"/>
          </w:rPr>
          <w:t>as prescribed</w:t>
        </w:r>
      </w:ins>
      <w:r w:rsidR="00550B94" w:rsidRPr="00A95949">
        <w:rPr>
          <w:rFonts w:eastAsia="Arial"/>
        </w:rPr>
        <w:t xml:space="preserve"> </w:t>
      </w:r>
      <w:r w:rsidRPr="00A95949">
        <w:rPr>
          <w:rFonts w:eastAsia="Arial"/>
        </w:rPr>
        <w:t>in 10</w:t>
      </w:r>
      <w:r w:rsidR="00AA45E4" w:rsidRPr="00A95949">
        <w:rPr>
          <w:rFonts w:eastAsia="Arial"/>
        </w:rPr>
        <w:t> </w:t>
      </w:r>
      <w:r w:rsidRPr="00A95949">
        <w:rPr>
          <w:rFonts w:eastAsia="Arial"/>
        </w:rPr>
        <w:t>CFR</w:t>
      </w:r>
      <w:r w:rsidR="00AA45E4" w:rsidRPr="00A95949">
        <w:rPr>
          <w:rFonts w:eastAsia="Arial"/>
        </w:rPr>
        <w:t> </w:t>
      </w:r>
      <w:r w:rsidRPr="00A95949">
        <w:rPr>
          <w:rFonts w:eastAsia="Arial"/>
        </w:rPr>
        <w:t>73.55(k</w:t>
      </w:r>
      <w:r w:rsidR="00C45F24" w:rsidRPr="00A95949">
        <w:t>)</w:t>
      </w:r>
      <w:ins w:id="42" w:author="Author">
        <w:r w:rsidR="004B1B7D" w:rsidRPr="00A95949">
          <w:rPr>
            <w:rFonts w:eastAsia="Arial"/>
          </w:rPr>
          <w:t>(5)(ii)</w:t>
        </w:r>
        <w:r w:rsidRPr="00A95949">
          <w:rPr>
            <w:rFonts w:eastAsia="Arial"/>
          </w:rPr>
          <w:t>.</w:t>
        </w:r>
      </w:ins>
      <w:r w:rsidR="00370FFC" w:rsidRPr="00A95949">
        <w:rPr>
          <w:rFonts w:eastAsia="Arial"/>
        </w:rPr>
        <w:t xml:space="preserve"> </w:t>
      </w:r>
      <w:r w:rsidRPr="00A95949">
        <w:rPr>
          <w:rFonts w:eastAsia="Arial"/>
        </w:rPr>
        <w:t xml:space="preserve">The licensee submits a </w:t>
      </w:r>
      <w:r w:rsidR="009047D6" w:rsidRPr="00A95949">
        <w:rPr>
          <w:rFonts w:eastAsia="Arial"/>
        </w:rPr>
        <w:t xml:space="preserve">10 CFR 50.54(p)(2) </w:t>
      </w:r>
      <w:r w:rsidRPr="00A95949">
        <w:rPr>
          <w:rFonts w:eastAsia="Arial"/>
        </w:rPr>
        <w:t xml:space="preserve">change to reduce </w:t>
      </w:r>
      <w:ins w:id="43" w:author="Author">
        <w:r w:rsidR="00460D2C" w:rsidRPr="00A95949">
          <w:rPr>
            <w:rFonts w:eastAsia="Arial"/>
          </w:rPr>
          <w:t>its</w:t>
        </w:r>
      </w:ins>
      <w:r w:rsidR="00460D2C" w:rsidRPr="00A95949">
        <w:rPr>
          <w:rFonts w:eastAsia="Arial"/>
        </w:rPr>
        <w:t xml:space="preserve"> </w:t>
      </w:r>
      <w:r w:rsidRPr="00A95949">
        <w:rPr>
          <w:rFonts w:eastAsia="Arial"/>
        </w:rPr>
        <w:t>number</w:t>
      </w:r>
      <w:ins w:id="44" w:author="Author">
        <w:r w:rsidR="00460D2C" w:rsidRPr="00A95949">
          <w:rPr>
            <w:rFonts w:eastAsia="Arial"/>
          </w:rPr>
          <w:t>s</w:t>
        </w:r>
      </w:ins>
      <w:r w:rsidRPr="00A95949">
        <w:rPr>
          <w:rFonts w:eastAsia="Arial"/>
        </w:rPr>
        <w:t xml:space="preserve"> to ten.</w:t>
      </w:r>
      <w:r w:rsidR="00370FFC" w:rsidRPr="00A95949">
        <w:rPr>
          <w:rFonts w:eastAsia="Arial"/>
        </w:rPr>
        <w:t xml:space="preserve"> </w:t>
      </w:r>
      <w:r w:rsidRPr="00A95949">
        <w:rPr>
          <w:rFonts w:eastAsia="Arial"/>
        </w:rPr>
        <w:t>Since the regulatory requirements are considered the baseline for the change threshold, the licensee could use 10</w:t>
      </w:r>
      <w:r w:rsidR="00EC24A6" w:rsidRPr="00A95949">
        <w:rPr>
          <w:rFonts w:eastAsia="Arial"/>
        </w:rPr>
        <w:t> </w:t>
      </w:r>
      <w:r w:rsidRPr="00A95949">
        <w:rPr>
          <w:rFonts w:eastAsia="Arial"/>
        </w:rPr>
        <w:t>CFR</w:t>
      </w:r>
      <w:r w:rsidR="009047D6" w:rsidRPr="00A95949">
        <w:rPr>
          <w:rFonts w:eastAsia="Arial"/>
        </w:rPr>
        <w:t> </w:t>
      </w:r>
      <w:r w:rsidRPr="00A95949">
        <w:rPr>
          <w:rFonts w:eastAsia="Arial"/>
        </w:rPr>
        <w:t xml:space="preserve">50.54(p)(2) to reduce </w:t>
      </w:r>
      <w:ins w:id="45" w:author="Author">
        <w:r w:rsidR="00460D2C" w:rsidRPr="00A95949">
          <w:rPr>
            <w:rFonts w:eastAsia="Arial"/>
          </w:rPr>
          <w:t>its responder</w:t>
        </w:r>
      </w:ins>
      <w:r w:rsidR="00460D2C" w:rsidRPr="00A95949">
        <w:rPr>
          <w:rFonts w:eastAsia="Arial"/>
        </w:rPr>
        <w:t xml:space="preserve"> </w:t>
      </w:r>
      <w:r w:rsidRPr="00A95949">
        <w:rPr>
          <w:rFonts w:eastAsia="Arial"/>
        </w:rPr>
        <w:t>number</w:t>
      </w:r>
      <w:ins w:id="46" w:author="Author">
        <w:r w:rsidR="009A5B8B" w:rsidRPr="00A95949">
          <w:rPr>
            <w:rFonts w:eastAsia="Arial"/>
          </w:rPr>
          <w:t>s</w:t>
        </w:r>
      </w:ins>
      <w:r w:rsidRPr="00A95949">
        <w:rPr>
          <w:rFonts w:eastAsia="Arial"/>
        </w:rPr>
        <w:t xml:space="preserve"> if the </w:t>
      </w:r>
      <w:ins w:id="47" w:author="Author">
        <w:r w:rsidR="00B42D7E" w:rsidRPr="00A95949">
          <w:rPr>
            <w:rFonts w:eastAsia="Arial"/>
          </w:rPr>
          <w:t>licensee</w:t>
        </w:r>
        <w:r w:rsidR="00127969" w:rsidRPr="00A95949">
          <w:rPr>
            <w:rFonts w:eastAsia="Arial"/>
          </w:rPr>
          <w:t>’</w:t>
        </w:r>
        <w:r w:rsidR="00B42D7E" w:rsidRPr="00A95949">
          <w:rPr>
            <w:rFonts w:eastAsia="Arial"/>
          </w:rPr>
          <w:t>s</w:t>
        </w:r>
      </w:ins>
      <w:r w:rsidR="00B42D7E" w:rsidRPr="00A95949">
        <w:rPr>
          <w:rFonts w:eastAsia="Arial"/>
        </w:rPr>
        <w:t xml:space="preserve"> </w:t>
      </w:r>
      <w:r w:rsidRPr="00A95949">
        <w:rPr>
          <w:rFonts w:eastAsia="Arial"/>
        </w:rPr>
        <w:t>site</w:t>
      </w:r>
      <w:r w:rsidR="004409A9" w:rsidRPr="00A95949">
        <w:rPr>
          <w:rFonts w:eastAsia="Arial"/>
        </w:rPr>
        <w:noBreakHyphen/>
      </w:r>
      <w:r w:rsidRPr="00A95949">
        <w:rPr>
          <w:rFonts w:eastAsia="Arial"/>
        </w:rPr>
        <w:t>specific evaluation determines that the requirements of 10</w:t>
      </w:r>
      <w:r w:rsidR="00AA45E4" w:rsidRPr="00A95949">
        <w:rPr>
          <w:rFonts w:eastAsia="Arial"/>
        </w:rPr>
        <w:t> </w:t>
      </w:r>
      <w:r w:rsidRPr="00A95949">
        <w:rPr>
          <w:rFonts w:eastAsia="Arial"/>
        </w:rPr>
        <w:t>CFR</w:t>
      </w:r>
      <w:r w:rsidR="00AA45E4" w:rsidRPr="00A95949">
        <w:rPr>
          <w:rFonts w:eastAsia="Arial"/>
        </w:rPr>
        <w:t> </w:t>
      </w:r>
      <w:r w:rsidRPr="00A95949">
        <w:rPr>
          <w:rFonts w:eastAsia="Arial"/>
        </w:rPr>
        <w:t xml:space="preserve">73.55 are met and </w:t>
      </w:r>
      <w:ins w:id="48" w:author="Author">
        <w:r w:rsidR="009F6248" w:rsidRPr="00A95949">
          <w:rPr>
            <w:rFonts w:eastAsia="Arial"/>
          </w:rPr>
          <w:t xml:space="preserve">the change </w:t>
        </w:r>
        <w:r w:rsidR="00D9201B" w:rsidRPr="00A95949">
          <w:rPr>
            <w:rFonts w:eastAsia="Arial"/>
          </w:rPr>
          <w:t>results in</w:t>
        </w:r>
      </w:ins>
      <w:r w:rsidR="009F6248" w:rsidRPr="00A95949">
        <w:rPr>
          <w:rFonts w:eastAsia="Arial"/>
        </w:rPr>
        <w:t xml:space="preserve"> </w:t>
      </w:r>
      <w:r w:rsidRPr="00A95949">
        <w:rPr>
          <w:rFonts w:eastAsia="Arial"/>
        </w:rPr>
        <w:t xml:space="preserve">no adverse impact to the licensee’s capability to detect, assess, interdict, </w:t>
      </w:r>
      <w:ins w:id="49" w:author="Author">
        <w:r w:rsidR="00CC105D" w:rsidRPr="00A95949">
          <w:rPr>
            <w:rFonts w:eastAsia="Arial"/>
          </w:rPr>
          <w:t>or</w:t>
        </w:r>
      </w:ins>
      <w:r w:rsidR="00CC105D" w:rsidRPr="00A95949">
        <w:rPr>
          <w:rFonts w:eastAsia="Arial"/>
        </w:rPr>
        <w:t xml:space="preserve"> </w:t>
      </w:r>
      <w:r w:rsidRPr="00A95949">
        <w:rPr>
          <w:rFonts w:eastAsia="Arial"/>
        </w:rPr>
        <w:t>neutralize.</w:t>
      </w:r>
    </w:p>
    <w:p w14:paraId="58126553" w14:textId="46BFB08F" w:rsidR="00342AF9" w:rsidRPr="00A95949" w:rsidRDefault="00342AF9" w:rsidP="008E1698">
      <w:pPr>
        <w:pStyle w:val="BodyText"/>
        <w:rPr>
          <w:rFonts w:eastAsia="Arial"/>
        </w:rPr>
      </w:pPr>
      <w:ins w:id="50" w:author="Author">
        <w:r w:rsidRPr="00A95949">
          <w:rPr>
            <w:rFonts w:eastAsia="Arial"/>
          </w:rPr>
          <w:t xml:space="preserve">NRC staff performing the inspection of the changes should be knowledgeable of previous changes to the security plan that have occurred over time, to ensure that a deterioration of the established licensing basis (e.g., multiple security plan changes that accumulatively impact the licensing basis) </w:t>
        </w:r>
        <w:r w:rsidR="003F77DC" w:rsidRPr="00A95949">
          <w:rPr>
            <w:rFonts w:eastAsia="Arial"/>
          </w:rPr>
          <w:t>does</w:t>
        </w:r>
        <w:r w:rsidRPr="00A95949">
          <w:rPr>
            <w:rFonts w:eastAsia="Arial"/>
          </w:rPr>
          <w:t xml:space="preserve"> not occur. </w:t>
        </w:r>
        <w:r w:rsidR="00966FED" w:rsidRPr="00A95949">
          <w:rPr>
            <w:rFonts w:eastAsia="Arial"/>
          </w:rPr>
          <w:t xml:space="preserve">A change would not maintain safeguards effectiveness if a licensee made a change </w:t>
        </w:r>
        <w:r w:rsidR="00A55A46" w:rsidRPr="00A95949">
          <w:rPr>
            <w:rFonts w:eastAsia="Arial"/>
          </w:rPr>
          <w:t>in such a manner that</w:t>
        </w:r>
        <w:r w:rsidR="00966FED" w:rsidRPr="00A95949">
          <w:rPr>
            <w:rFonts w:eastAsia="Arial"/>
          </w:rPr>
          <w:t xml:space="preserve"> the capabilities to detect, assess, interdict, </w:t>
        </w:r>
        <w:r w:rsidR="00DB4F62" w:rsidRPr="00A95949">
          <w:rPr>
            <w:rFonts w:eastAsia="Arial"/>
          </w:rPr>
          <w:t>or</w:t>
        </w:r>
        <w:r w:rsidR="00966FED" w:rsidRPr="00A95949">
          <w:rPr>
            <w:rFonts w:eastAsia="Arial"/>
          </w:rPr>
          <w:t xml:space="preserve"> neutralize were reduced or eliminated without compensating changes</w:t>
        </w:r>
        <w:r w:rsidR="00CD5F67" w:rsidRPr="00A95949">
          <w:rPr>
            <w:rFonts w:eastAsia="Arial"/>
          </w:rPr>
          <w:t>,</w:t>
        </w:r>
        <w:r w:rsidR="006300B2" w:rsidRPr="00A95949">
          <w:rPr>
            <w:rFonts w:eastAsia="Arial"/>
          </w:rPr>
          <w:t xml:space="preserve"> </w:t>
        </w:r>
        <w:r w:rsidR="00966FED" w:rsidRPr="00A95949">
          <w:rPr>
            <w:rFonts w:eastAsia="Arial"/>
          </w:rPr>
          <w:t>such that the licensee would no longer be able to ensure the effectiveness of the physical protection program.</w:t>
        </w:r>
      </w:ins>
    </w:p>
    <w:p w14:paraId="483982A7" w14:textId="2BBDAD45" w:rsidR="00BA6552" w:rsidRPr="00A95949" w:rsidRDefault="00BA6552" w:rsidP="008E1698">
      <w:pPr>
        <w:pStyle w:val="BodyText"/>
        <w:rPr>
          <w:rFonts w:eastAsia="Arial"/>
        </w:rPr>
      </w:pPr>
      <w:r w:rsidRPr="00A95949">
        <w:rPr>
          <w:rFonts w:eastAsia="Arial"/>
        </w:rPr>
        <w:t xml:space="preserve">To prepare for </w:t>
      </w:r>
      <w:ins w:id="51" w:author="Author">
        <w:r w:rsidR="00CF1474" w:rsidRPr="00A95949">
          <w:rPr>
            <w:rFonts w:eastAsia="Arial"/>
          </w:rPr>
          <w:t>this</w:t>
        </w:r>
      </w:ins>
      <w:r w:rsidR="00CF1474" w:rsidRPr="00A95949">
        <w:rPr>
          <w:rFonts w:eastAsia="Arial"/>
        </w:rPr>
        <w:t xml:space="preserve"> </w:t>
      </w:r>
      <w:r w:rsidRPr="00A95949">
        <w:rPr>
          <w:rFonts w:eastAsia="Arial"/>
        </w:rPr>
        <w:t>inspection activity, inspector</w:t>
      </w:r>
      <w:ins w:id="52" w:author="Author">
        <w:r w:rsidR="007F3BCA" w:rsidRPr="00A95949">
          <w:rPr>
            <w:rFonts w:eastAsia="Arial"/>
          </w:rPr>
          <w:t>(</w:t>
        </w:r>
        <w:r w:rsidRPr="00A95949">
          <w:rPr>
            <w:rFonts w:eastAsia="Arial"/>
          </w:rPr>
          <w:t>s</w:t>
        </w:r>
        <w:r w:rsidR="007F3BCA" w:rsidRPr="00A95949">
          <w:rPr>
            <w:rFonts w:eastAsia="Arial"/>
          </w:rPr>
          <w:t>)</w:t>
        </w:r>
      </w:ins>
      <w:r w:rsidRPr="00A95949">
        <w:rPr>
          <w:rFonts w:eastAsia="Arial"/>
        </w:rPr>
        <w:t xml:space="preserve"> should review previous security plan revision</w:t>
      </w:r>
      <w:ins w:id="53" w:author="Author">
        <w:r w:rsidR="00CF1474" w:rsidRPr="00A95949">
          <w:rPr>
            <w:rFonts w:eastAsia="Arial"/>
          </w:rPr>
          <w:t>s</w:t>
        </w:r>
      </w:ins>
      <w:r w:rsidRPr="00A95949">
        <w:rPr>
          <w:rFonts w:eastAsia="Arial"/>
        </w:rPr>
        <w:t xml:space="preserve"> in effect at the time of the last baseline inspection to gain a better understanding of the nature of the change</w:t>
      </w:r>
      <w:ins w:id="54" w:author="Author">
        <w:r w:rsidR="0022131B" w:rsidRPr="00A95949">
          <w:rPr>
            <w:rFonts w:eastAsia="Arial"/>
          </w:rPr>
          <w:t>(</w:t>
        </w:r>
      </w:ins>
      <w:r w:rsidRPr="00A95949">
        <w:rPr>
          <w:rFonts w:eastAsia="Arial"/>
        </w:rPr>
        <w:t>s</w:t>
      </w:r>
      <w:ins w:id="55" w:author="Author">
        <w:r w:rsidR="0022131B" w:rsidRPr="00A95949">
          <w:rPr>
            <w:rFonts w:eastAsia="Arial"/>
          </w:rPr>
          <w:t>)</w:t>
        </w:r>
      </w:ins>
      <w:r w:rsidRPr="00A95949">
        <w:rPr>
          <w:rFonts w:eastAsia="Arial"/>
        </w:rPr>
        <w:t>.</w:t>
      </w:r>
      <w:ins w:id="56" w:author="Author">
        <w:r w:rsidR="002B5E13" w:rsidRPr="00A95949">
          <w:rPr>
            <w:rFonts w:eastAsia="Arial"/>
          </w:rPr>
          <w:t xml:space="preserve"> In addition,</w:t>
        </w:r>
        <w:r w:rsidR="001636BC" w:rsidRPr="00A95949">
          <w:t xml:space="preserve"> </w:t>
        </w:r>
        <w:r w:rsidR="002B5E13" w:rsidRPr="00A95949">
          <w:rPr>
            <w:rFonts w:eastAsia="Arial"/>
          </w:rPr>
          <w:t>inspector</w:t>
        </w:r>
        <w:r w:rsidR="0065061B" w:rsidRPr="00A95949">
          <w:rPr>
            <w:rFonts w:eastAsia="Arial"/>
          </w:rPr>
          <w:t>(</w:t>
        </w:r>
        <w:r w:rsidR="002B5E13" w:rsidRPr="00A95949">
          <w:rPr>
            <w:rFonts w:eastAsia="Arial"/>
          </w:rPr>
          <w:t>s</w:t>
        </w:r>
        <w:r w:rsidR="0065061B" w:rsidRPr="00A95949">
          <w:rPr>
            <w:rFonts w:eastAsia="Arial"/>
          </w:rPr>
          <w:t>)</w:t>
        </w:r>
        <w:r w:rsidR="002B5E13" w:rsidRPr="00A95949">
          <w:rPr>
            <w:rFonts w:eastAsia="Arial"/>
          </w:rPr>
          <w:t xml:space="preserve"> should review all </w:t>
        </w:r>
        <w:r w:rsidR="00EE2B85" w:rsidRPr="00A95949">
          <w:rPr>
            <w:rFonts w:eastAsia="Arial"/>
          </w:rPr>
          <w:t xml:space="preserve">10 CFR 50.54(p)(2) </w:t>
        </w:r>
        <w:r w:rsidR="00357729" w:rsidRPr="00A95949">
          <w:rPr>
            <w:rFonts w:eastAsia="Arial"/>
          </w:rPr>
          <w:t xml:space="preserve">NSIR </w:t>
        </w:r>
        <w:r w:rsidR="00516807" w:rsidRPr="00A95949">
          <w:rPr>
            <w:rFonts w:eastAsia="Arial"/>
          </w:rPr>
          <w:t xml:space="preserve">Screening Reviews </w:t>
        </w:r>
        <w:r w:rsidR="00AF79D9" w:rsidRPr="00A95949">
          <w:rPr>
            <w:rFonts w:eastAsia="Arial"/>
          </w:rPr>
          <w:t xml:space="preserve">that have been </w:t>
        </w:r>
        <w:r w:rsidR="00516807" w:rsidRPr="00A95949">
          <w:rPr>
            <w:rFonts w:eastAsia="Arial"/>
          </w:rPr>
          <w:t xml:space="preserve">completed </w:t>
        </w:r>
        <w:bookmarkStart w:id="57" w:name="_Hlk160016700"/>
        <w:r w:rsidR="00ED2A6A" w:rsidRPr="00A95949">
          <w:rPr>
            <w:rFonts w:eastAsia="Arial"/>
          </w:rPr>
          <w:t xml:space="preserve">since the last </w:t>
        </w:r>
        <w:r w:rsidR="00A607DA" w:rsidRPr="00A95949">
          <w:rPr>
            <w:rFonts w:eastAsia="Arial"/>
          </w:rPr>
          <w:t xml:space="preserve">baseline </w:t>
        </w:r>
        <w:r w:rsidR="00ED2A6A" w:rsidRPr="00A95949">
          <w:rPr>
            <w:rFonts w:eastAsia="Arial"/>
          </w:rPr>
          <w:t>i</w:t>
        </w:r>
        <w:r w:rsidR="00C228B6" w:rsidRPr="00A95949">
          <w:rPr>
            <w:rFonts w:eastAsia="Arial"/>
          </w:rPr>
          <w:t>nspection</w:t>
        </w:r>
        <w:bookmarkEnd w:id="57"/>
        <w:r w:rsidR="00C228B6" w:rsidRPr="00A95949">
          <w:rPr>
            <w:rFonts w:eastAsia="Arial"/>
          </w:rPr>
          <w:t>.</w:t>
        </w:r>
      </w:ins>
    </w:p>
    <w:p w14:paraId="41C1E230" w14:textId="24E06420" w:rsidR="00BA6552" w:rsidRPr="00A95949" w:rsidRDefault="00BA6552" w:rsidP="008E1698">
      <w:pPr>
        <w:pStyle w:val="BodyText"/>
        <w:rPr>
          <w:rFonts w:eastAsia="Arial"/>
        </w:rPr>
      </w:pPr>
      <w:r w:rsidRPr="00A95949">
        <w:rPr>
          <w:rFonts w:eastAsia="Arial"/>
        </w:rPr>
        <w:t>If the inspector</w:t>
      </w:r>
      <w:ins w:id="58" w:author="Author">
        <w:r w:rsidR="00BE5AD6" w:rsidRPr="00A95949">
          <w:rPr>
            <w:rFonts w:eastAsia="Arial"/>
          </w:rPr>
          <w:t>(s)</w:t>
        </w:r>
      </w:ins>
      <w:r w:rsidRPr="00A95949">
        <w:rPr>
          <w:rFonts w:eastAsia="Arial"/>
        </w:rPr>
        <w:t xml:space="preserve"> anticipate the inspection of all security plan changes would likely exceed the 8-hour resource allocation, the inspector</w:t>
      </w:r>
      <w:ins w:id="59" w:author="Author">
        <w:r w:rsidR="00BE5AD6" w:rsidRPr="00A95949">
          <w:rPr>
            <w:rFonts w:eastAsia="Arial"/>
          </w:rPr>
          <w:t>(s)</w:t>
        </w:r>
      </w:ins>
      <w:r w:rsidRPr="00A95949">
        <w:rPr>
          <w:rFonts w:eastAsia="Arial"/>
        </w:rPr>
        <w:t xml:space="preserve"> should contact NSIR for support.</w:t>
      </w:r>
    </w:p>
    <w:p w14:paraId="62A96B05" w14:textId="25CAF457" w:rsidR="00BA6552" w:rsidRPr="00A95949" w:rsidRDefault="00BA6552" w:rsidP="008E1698">
      <w:pPr>
        <w:pStyle w:val="BodyText"/>
        <w:rPr>
          <w:rFonts w:eastAsia="Arial"/>
        </w:rPr>
      </w:pPr>
      <w:r w:rsidRPr="00A95949">
        <w:rPr>
          <w:rFonts w:eastAsia="Arial"/>
        </w:rPr>
        <w:t>This procedure can be conducted in</w:t>
      </w:r>
      <w:r w:rsidR="00085ED3" w:rsidRPr="00A95949">
        <w:rPr>
          <w:rFonts w:eastAsia="Arial"/>
        </w:rPr>
        <w:t xml:space="preserve"> </w:t>
      </w:r>
      <w:r w:rsidRPr="00A95949">
        <w:rPr>
          <w:rFonts w:eastAsia="Arial"/>
        </w:rPr>
        <w:t>office, on</w:t>
      </w:r>
      <w:r w:rsidR="00085ED3" w:rsidRPr="00A95949">
        <w:rPr>
          <w:rFonts w:eastAsia="Arial"/>
        </w:rPr>
        <w:t xml:space="preserve"> </w:t>
      </w:r>
      <w:r w:rsidRPr="00A95949">
        <w:rPr>
          <w:rFonts w:eastAsia="Arial"/>
        </w:rPr>
        <w:t>site, or a combination of both.</w:t>
      </w:r>
    </w:p>
    <w:p w14:paraId="53BC779C" w14:textId="7D1487F6" w:rsidR="00BA6552" w:rsidRPr="00A95949" w:rsidRDefault="00BA6552" w:rsidP="008E1698">
      <w:pPr>
        <w:pStyle w:val="Heading2"/>
        <w:rPr>
          <w:rFonts w:eastAsia="Arial" w:cs="Arial"/>
        </w:rPr>
      </w:pPr>
      <w:r w:rsidRPr="00A95949">
        <w:rPr>
          <w:rFonts w:eastAsia="Calibri" w:cs="Arial"/>
        </w:rPr>
        <w:t>02.01</w:t>
      </w:r>
      <w:r w:rsidRPr="00A95949">
        <w:rPr>
          <w:rFonts w:eastAsia="Calibri" w:cs="Arial"/>
        </w:rPr>
        <w:tab/>
      </w:r>
      <w:r w:rsidRPr="00A95949">
        <w:rPr>
          <w:rFonts w:eastAsia="Arial" w:cs="Arial"/>
          <w:u w:val="single"/>
        </w:rPr>
        <w:t>Review Security Plan</w:t>
      </w:r>
      <w:r w:rsidRPr="00A95949">
        <w:rPr>
          <w:rFonts w:eastAsia="Arial" w:cs="Arial"/>
          <w:spacing w:val="-16"/>
          <w:u w:val="single"/>
        </w:rPr>
        <w:t xml:space="preserve"> </w:t>
      </w:r>
      <w:r w:rsidRPr="00A95949">
        <w:rPr>
          <w:rFonts w:eastAsia="Arial" w:cs="Arial"/>
          <w:u w:val="single"/>
        </w:rPr>
        <w:t>Changes</w:t>
      </w:r>
    </w:p>
    <w:p w14:paraId="023BA577" w14:textId="19A1621A" w:rsidR="00BA6552" w:rsidRPr="00A95949" w:rsidRDefault="00BA6552" w:rsidP="008E1698">
      <w:pPr>
        <w:pStyle w:val="BodyText"/>
        <w:rPr>
          <w:rFonts w:eastAsia="Arial"/>
        </w:rPr>
      </w:pPr>
      <w:r w:rsidRPr="00A95949">
        <w:rPr>
          <w:rFonts w:eastAsia="Arial"/>
        </w:rPr>
        <w:t>For this portion of the inspection, the inspector(s) should review the licensee’s documented security plan.</w:t>
      </w:r>
      <w:r w:rsidR="00370FFC" w:rsidRPr="00A95949">
        <w:rPr>
          <w:rFonts w:eastAsia="Arial"/>
        </w:rPr>
        <w:t xml:space="preserve"> </w:t>
      </w:r>
      <w:r w:rsidRPr="00A95949">
        <w:rPr>
          <w:rFonts w:eastAsia="Arial"/>
        </w:rPr>
        <w:t xml:space="preserve">The inspector(s) should also review all security plan changes that have been submitted to the NRC since the last </w:t>
      </w:r>
      <w:ins w:id="60" w:author="Author">
        <w:r w:rsidR="00D33768" w:rsidRPr="00A95949">
          <w:rPr>
            <w:rFonts w:eastAsia="Arial"/>
          </w:rPr>
          <w:t>baseline</w:t>
        </w:r>
      </w:ins>
      <w:r w:rsidR="00D33768" w:rsidRPr="00A95949">
        <w:rPr>
          <w:rFonts w:eastAsia="Arial"/>
        </w:rPr>
        <w:t xml:space="preserve"> </w:t>
      </w:r>
      <w:r w:rsidRPr="00A95949">
        <w:rPr>
          <w:rFonts w:eastAsia="Arial"/>
        </w:rPr>
        <w:t>inspection.</w:t>
      </w:r>
    </w:p>
    <w:p w14:paraId="2F98A846" w14:textId="09F6FE48" w:rsidR="00BA6552" w:rsidRPr="00A95949" w:rsidRDefault="00BA6552" w:rsidP="001C2240">
      <w:pPr>
        <w:pStyle w:val="Requirement"/>
        <w:numPr>
          <w:ilvl w:val="0"/>
          <w:numId w:val="14"/>
        </w:numPr>
        <w:outlineLvl w:val="2"/>
      </w:pPr>
      <w:r w:rsidRPr="00A95949">
        <w:lastRenderedPageBreak/>
        <w:t>Verify the licensee submits reports associated with security plan change(s) under 10 CFR</w:t>
      </w:r>
      <w:r w:rsidR="00EE2B85" w:rsidRPr="00A95949">
        <w:t> </w:t>
      </w:r>
      <w:r w:rsidRPr="00A95949">
        <w:t xml:space="preserve">50.54(p)(2) to the NRC within two months after the change </w:t>
      </w:r>
      <w:r w:rsidR="00D03ED2" w:rsidRPr="00A95949">
        <w:t>is</w:t>
      </w:r>
      <w:r w:rsidRPr="00A95949">
        <w:t xml:space="preserve"> made. </w:t>
      </w:r>
      <w:r w:rsidR="00D860B4" w:rsidRPr="00A95949">
        <w:t>(</w:t>
      </w:r>
      <w:r w:rsidR="00120C93" w:rsidRPr="00A95949">
        <w:t>10</w:t>
      </w:r>
      <w:r w:rsidR="00EE2B85" w:rsidRPr="00A95949">
        <w:t> </w:t>
      </w:r>
      <w:r w:rsidRPr="00A95949">
        <w:t>CFR</w:t>
      </w:r>
      <w:r w:rsidR="00EE2B85" w:rsidRPr="00A95949">
        <w:t> </w:t>
      </w:r>
      <w:r w:rsidRPr="00A95949">
        <w:t>50.54(p)(2</w:t>
      </w:r>
      <w:r w:rsidR="00120C93" w:rsidRPr="00A95949">
        <w:t>)</w:t>
      </w:r>
      <w:r w:rsidR="00D860B4" w:rsidRPr="00A95949">
        <w:t>)</w:t>
      </w:r>
    </w:p>
    <w:p w14:paraId="6C036C96" w14:textId="44E404D6" w:rsidR="0033234D" w:rsidRPr="00A95949" w:rsidRDefault="00EE180A" w:rsidP="001C2240">
      <w:pPr>
        <w:pStyle w:val="SpecificGuidance"/>
      </w:pPr>
      <w:r w:rsidRPr="00A95949">
        <w:t xml:space="preserve">Specific </w:t>
      </w:r>
      <w:r w:rsidR="001C6980" w:rsidRPr="00A95949">
        <w:t>Guidance.</w:t>
      </w:r>
    </w:p>
    <w:p w14:paraId="4930DC62" w14:textId="0A710ECF" w:rsidR="00300592" w:rsidRPr="00A95949" w:rsidRDefault="00BA6552" w:rsidP="00BF43E2">
      <w:pPr>
        <w:pStyle w:val="BodyText3"/>
        <w:rPr>
          <w:rFonts w:cs="Arial"/>
        </w:rPr>
      </w:pPr>
      <w:r w:rsidRPr="00A95949">
        <w:rPr>
          <w:rFonts w:cs="Arial"/>
        </w:rPr>
        <w:t xml:space="preserve">Inspector(s) should review </w:t>
      </w:r>
      <w:ins w:id="61" w:author="Author">
        <w:r w:rsidR="00C778A1" w:rsidRPr="00A95949">
          <w:rPr>
            <w:rFonts w:cs="Arial"/>
          </w:rPr>
          <w:t>each</w:t>
        </w:r>
      </w:ins>
      <w:r w:rsidRPr="00A95949">
        <w:rPr>
          <w:rFonts w:cs="Arial"/>
        </w:rPr>
        <w:t xml:space="preserve"> report submitted </w:t>
      </w:r>
      <w:r w:rsidR="00BF406E" w:rsidRPr="00A95949">
        <w:rPr>
          <w:rFonts w:cs="Arial"/>
        </w:rPr>
        <w:t xml:space="preserve">to the NRC </w:t>
      </w:r>
      <w:r w:rsidRPr="00A95949">
        <w:rPr>
          <w:rFonts w:cs="Arial"/>
        </w:rPr>
        <w:t>that documents change</w:t>
      </w:r>
      <w:ins w:id="62" w:author="Author">
        <w:r w:rsidR="00606659" w:rsidRPr="00A95949">
          <w:rPr>
            <w:rFonts w:cs="Arial"/>
          </w:rPr>
          <w:t>(s)</w:t>
        </w:r>
      </w:ins>
      <w:r w:rsidRPr="00A95949">
        <w:rPr>
          <w:rFonts w:cs="Arial"/>
        </w:rPr>
        <w:t xml:space="preserve"> associated with </w:t>
      </w:r>
      <w:ins w:id="63" w:author="Author">
        <w:r w:rsidR="00872E28" w:rsidRPr="00A95949">
          <w:rPr>
            <w:rFonts w:cs="Arial"/>
          </w:rPr>
          <w:t>the</w:t>
        </w:r>
      </w:ins>
      <w:r w:rsidR="00872E28" w:rsidRPr="00A95949">
        <w:rPr>
          <w:rFonts w:cs="Arial"/>
        </w:rPr>
        <w:t xml:space="preserve"> </w:t>
      </w:r>
      <w:r w:rsidRPr="00A95949">
        <w:rPr>
          <w:rFonts w:cs="Arial"/>
        </w:rPr>
        <w:t>licensee’s implementation of its physical protection program.</w:t>
      </w:r>
      <w:r w:rsidR="00370FFC" w:rsidRPr="00A95949">
        <w:rPr>
          <w:rFonts w:cs="Arial"/>
        </w:rPr>
        <w:t xml:space="preserve"> </w:t>
      </w:r>
      <w:r w:rsidR="004C71B3" w:rsidRPr="00A95949">
        <w:rPr>
          <w:rFonts w:cs="Arial"/>
        </w:rPr>
        <w:t>I</w:t>
      </w:r>
      <w:r w:rsidRPr="00A95949">
        <w:rPr>
          <w:rFonts w:cs="Arial"/>
        </w:rPr>
        <w:t xml:space="preserve">nspector(s) should verify that the submittal was provided to the NRC within the required two-month </w:t>
      </w:r>
      <w:r w:rsidR="00846C0C" w:rsidRPr="00A95949">
        <w:rPr>
          <w:rFonts w:cs="Arial"/>
        </w:rPr>
        <w:t>timeframe</w:t>
      </w:r>
      <w:r w:rsidRPr="00A95949">
        <w:rPr>
          <w:rFonts w:cs="Arial"/>
        </w:rPr>
        <w:t>.</w:t>
      </w:r>
    </w:p>
    <w:p w14:paraId="38799F02" w14:textId="4ECCF5BB" w:rsidR="00300592" w:rsidRPr="00A95949" w:rsidRDefault="00F15263" w:rsidP="001C2240">
      <w:pPr>
        <w:pStyle w:val="Requirement"/>
        <w:numPr>
          <w:ilvl w:val="0"/>
          <w:numId w:val="14"/>
        </w:numPr>
        <w:outlineLvl w:val="2"/>
        <w:rPr>
          <w:b w:val="0"/>
          <w:bCs w:val="0"/>
        </w:rPr>
      </w:pPr>
      <w:ins w:id="64" w:author="Author">
        <w:r w:rsidRPr="00A95949">
          <w:t xml:space="preserve">Verify the licensee submits reports associated with security plan change(s) under 10 CFR 50.54(p)(2) to </w:t>
        </w:r>
        <w:r w:rsidR="00F26F69" w:rsidRPr="00A95949">
          <w:t xml:space="preserve">the NRC’s Document Control Desk, with a copy to the appropriate </w:t>
        </w:r>
        <w:r w:rsidR="00812728" w:rsidRPr="00A95949">
          <w:t>R</w:t>
        </w:r>
        <w:r w:rsidR="00C2382B" w:rsidRPr="00A95949">
          <w:t xml:space="preserve">egional </w:t>
        </w:r>
        <w:r w:rsidR="00E55710" w:rsidRPr="00A95949">
          <w:t>O</w:t>
        </w:r>
        <w:r w:rsidR="00C2382B" w:rsidRPr="00A95949">
          <w:t>ffice</w:t>
        </w:r>
        <w:r w:rsidRPr="00A95949">
          <w:t xml:space="preserve">. </w:t>
        </w:r>
        <w:r w:rsidR="00D860B4" w:rsidRPr="00A95949">
          <w:t>(</w:t>
        </w:r>
        <w:r w:rsidR="00120C93" w:rsidRPr="00A95949">
          <w:t>10</w:t>
        </w:r>
        <w:r w:rsidR="00147275" w:rsidRPr="00A95949">
          <w:t> CFR 50.4(b)(4) and</w:t>
        </w:r>
        <w:r w:rsidR="000C15A1" w:rsidRPr="00A95949">
          <w:t xml:space="preserve"> 10 CFR 52.3(b)(4</w:t>
        </w:r>
        <w:r w:rsidR="00120C93" w:rsidRPr="00A95949">
          <w:t>)</w:t>
        </w:r>
        <w:r w:rsidR="00D860B4" w:rsidRPr="00A95949">
          <w:t>)</w:t>
        </w:r>
      </w:ins>
    </w:p>
    <w:p w14:paraId="760D7CA8" w14:textId="068FE62D" w:rsidR="00F82C0F" w:rsidRPr="00A95949" w:rsidRDefault="00F82C0F" w:rsidP="001C2240">
      <w:pPr>
        <w:pStyle w:val="SpecificGuidance"/>
        <w:rPr>
          <w:ins w:id="65" w:author="Author"/>
          <w:rFonts w:cs="Arial"/>
        </w:rPr>
      </w:pPr>
      <w:ins w:id="66" w:author="Author">
        <w:r w:rsidRPr="00A95949">
          <w:rPr>
            <w:rFonts w:cs="Arial"/>
          </w:rPr>
          <w:t>Specific Guidance</w:t>
        </w:r>
        <w:r w:rsidR="001C6980" w:rsidRPr="00A95949">
          <w:rPr>
            <w:rFonts w:cs="Arial"/>
          </w:rPr>
          <w:t>.</w:t>
        </w:r>
      </w:ins>
    </w:p>
    <w:p w14:paraId="55ADFD75" w14:textId="3BDFB70C" w:rsidR="00BA6552" w:rsidRPr="00A95949" w:rsidRDefault="00820D36" w:rsidP="00BF43E2">
      <w:pPr>
        <w:pStyle w:val="BodyText3"/>
        <w:rPr>
          <w:ins w:id="67" w:author="Author"/>
          <w:rFonts w:eastAsiaTheme="minorHAnsi" w:cs="Arial"/>
        </w:rPr>
      </w:pPr>
      <w:ins w:id="68" w:author="Author">
        <w:r w:rsidRPr="00A95949">
          <w:rPr>
            <w:rFonts w:eastAsiaTheme="minorHAnsi" w:cs="Arial"/>
          </w:rPr>
          <w:t xml:space="preserve">Ensure all security plan </w:t>
        </w:r>
        <w:r w:rsidR="006939E5" w:rsidRPr="00A95949">
          <w:rPr>
            <w:rFonts w:eastAsiaTheme="minorHAnsi" w:cs="Arial"/>
          </w:rPr>
          <w:t>report</w:t>
        </w:r>
        <w:r w:rsidRPr="00A95949">
          <w:rPr>
            <w:rFonts w:eastAsiaTheme="minorHAnsi" w:cs="Arial"/>
          </w:rPr>
          <w:t xml:space="preserve">s </w:t>
        </w:r>
        <w:r w:rsidR="0084084A" w:rsidRPr="00A95949">
          <w:rPr>
            <w:rFonts w:eastAsiaTheme="minorHAnsi" w:cs="Arial"/>
          </w:rPr>
          <w:t xml:space="preserve">were </w:t>
        </w:r>
        <w:r w:rsidR="009E2410" w:rsidRPr="00A95949">
          <w:rPr>
            <w:rFonts w:eastAsiaTheme="minorHAnsi" w:cs="Arial"/>
          </w:rPr>
          <w:t>correctly</w:t>
        </w:r>
        <w:r w:rsidRPr="00A95949">
          <w:rPr>
            <w:rFonts w:eastAsiaTheme="minorHAnsi" w:cs="Arial"/>
          </w:rPr>
          <w:t xml:space="preserve"> </w:t>
        </w:r>
        <w:r w:rsidR="00D04209" w:rsidRPr="00A95949">
          <w:rPr>
            <w:rFonts w:eastAsiaTheme="minorHAnsi" w:cs="Arial"/>
          </w:rPr>
          <w:t>submitted</w:t>
        </w:r>
        <w:r w:rsidRPr="00A95949">
          <w:rPr>
            <w:rFonts w:eastAsiaTheme="minorHAnsi" w:cs="Arial"/>
          </w:rPr>
          <w:t xml:space="preserve"> to the NRC’s Document Control Desk</w:t>
        </w:r>
        <w:r w:rsidR="00CB73C3" w:rsidRPr="00A95949">
          <w:rPr>
            <w:rFonts w:eastAsiaTheme="minorHAnsi" w:cs="Arial"/>
          </w:rPr>
          <w:t xml:space="preserve"> (i.e.,</w:t>
        </w:r>
        <w:r w:rsidR="00D04209" w:rsidRPr="00A95949">
          <w:rPr>
            <w:rFonts w:eastAsiaTheme="minorHAnsi" w:cs="Arial"/>
          </w:rPr>
          <w:t> </w:t>
        </w:r>
        <w:r w:rsidR="00CB73C3" w:rsidRPr="00A95949">
          <w:rPr>
            <w:rFonts w:eastAsiaTheme="minorHAnsi" w:cs="Arial"/>
          </w:rPr>
          <w:t>NRC Headquarters)</w:t>
        </w:r>
        <w:r w:rsidRPr="00A95949">
          <w:rPr>
            <w:rFonts w:eastAsiaTheme="minorHAnsi" w:cs="Arial"/>
          </w:rPr>
          <w:t xml:space="preserve">, with a copy to the appropriate </w:t>
        </w:r>
        <w:r w:rsidR="00812728" w:rsidRPr="00A95949">
          <w:rPr>
            <w:rFonts w:eastAsiaTheme="minorHAnsi" w:cs="Arial"/>
          </w:rPr>
          <w:t>R</w:t>
        </w:r>
        <w:r w:rsidRPr="00A95949">
          <w:rPr>
            <w:rFonts w:eastAsiaTheme="minorHAnsi" w:cs="Arial"/>
          </w:rPr>
          <w:t xml:space="preserve">egional </w:t>
        </w:r>
        <w:r w:rsidR="00E55710" w:rsidRPr="00A95949">
          <w:rPr>
            <w:rFonts w:eastAsiaTheme="minorHAnsi" w:cs="Arial"/>
          </w:rPr>
          <w:t>O</w:t>
        </w:r>
        <w:r w:rsidRPr="00A95949">
          <w:rPr>
            <w:rFonts w:eastAsiaTheme="minorHAnsi" w:cs="Arial"/>
          </w:rPr>
          <w:t xml:space="preserve">ffice. </w:t>
        </w:r>
        <w:r w:rsidR="004B1C98" w:rsidRPr="00A95949">
          <w:rPr>
            <w:rFonts w:eastAsiaTheme="minorHAnsi" w:cs="Arial"/>
          </w:rPr>
          <w:t xml:space="preserve">Inspector(s) should </w:t>
        </w:r>
        <w:r w:rsidR="00E001A2" w:rsidRPr="00A95949">
          <w:rPr>
            <w:rFonts w:eastAsiaTheme="minorHAnsi" w:cs="Arial"/>
          </w:rPr>
          <w:t>confirm</w:t>
        </w:r>
        <w:r w:rsidR="004B1C98" w:rsidRPr="00A95949">
          <w:rPr>
            <w:rFonts w:eastAsiaTheme="minorHAnsi" w:cs="Arial"/>
          </w:rPr>
          <w:t xml:space="preserve"> that the licensee submitted a copy of its security plan changes by </w:t>
        </w:r>
        <w:r w:rsidR="00B1579A" w:rsidRPr="00A95949">
          <w:rPr>
            <w:rFonts w:eastAsiaTheme="minorHAnsi" w:cs="Arial"/>
          </w:rPr>
          <w:t>comparing the one provided to them to</w:t>
        </w:r>
        <w:r w:rsidR="004B1C98" w:rsidRPr="00A95949">
          <w:rPr>
            <w:rFonts w:eastAsiaTheme="minorHAnsi" w:cs="Arial"/>
          </w:rPr>
          <w:t xml:space="preserve"> the most recent version in</w:t>
        </w:r>
        <w:r w:rsidR="00E001A2" w:rsidRPr="00A95949">
          <w:rPr>
            <w:rFonts w:eastAsiaTheme="minorHAnsi" w:cs="Arial"/>
          </w:rPr>
          <w:t xml:space="preserve"> </w:t>
        </w:r>
        <w:r w:rsidR="007439FD" w:rsidRPr="00A95949">
          <w:rPr>
            <w:rFonts w:eastAsiaTheme="minorHAnsi" w:cs="Arial"/>
          </w:rPr>
          <w:t>the Safeguards LAN and Electronic Safe (</w:t>
        </w:r>
        <w:r w:rsidR="00E001A2" w:rsidRPr="00A95949">
          <w:rPr>
            <w:rFonts w:eastAsiaTheme="minorHAnsi" w:cs="Arial"/>
          </w:rPr>
          <w:t>SLES</w:t>
        </w:r>
        <w:r w:rsidR="007439FD" w:rsidRPr="00A95949">
          <w:rPr>
            <w:rFonts w:eastAsiaTheme="minorHAnsi" w:cs="Arial"/>
          </w:rPr>
          <w:t>)</w:t>
        </w:r>
        <w:r w:rsidR="00034992" w:rsidRPr="00A95949">
          <w:rPr>
            <w:rFonts w:eastAsiaTheme="minorHAnsi" w:cs="Arial"/>
          </w:rPr>
          <w:t xml:space="preserve">. </w:t>
        </w:r>
        <w:r w:rsidR="00422F94" w:rsidRPr="00A95949">
          <w:rPr>
            <w:rFonts w:cs="Arial"/>
          </w:rPr>
          <w:t>10 CFR 50.4</w:t>
        </w:r>
        <w:r w:rsidR="00F4305D" w:rsidRPr="00A95949">
          <w:rPr>
            <w:rFonts w:cs="Arial"/>
          </w:rPr>
          <w:t xml:space="preserve"> </w:t>
        </w:r>
        <w:r w:rsidR="00422F94" w:rsidRPr="00A95949">
          <w:rPr>
            <w:rFonts w:cs="Arial"/>
          </w:rPr>
          <w:t xml:space="preserve">and 10 CFR 52.3, </w:t>
        </w:r>
        <w:r w:rsidR="00E667FE" w:rsidRPr="00A95949">
          <w:rPr>
            <w:rFonts w:cs="Arial"/>
          </w:rPr>
          <w:t>“</w:t>
        </w:r>
        <w:r w:rsidR="00422F94" w:rsidRPr="00A95949">
          <w:rPr>
            <w:rFonts w:cs="Arial"/>
          </w:rPr>
          <w:t>Written communications,</w:t>
        </w:r>
        <w:r w:rsidR="00E667FE" w:rsidRPr="00A95949">
          <w:rPr>
            <w:rFonts w:cs="Arial"/>
          </w:rPr>
          <w:t>”</w:t>
        </w:r>
        <w:r w:rsidR="00422F94" w:rsidRPr="00A95949">
          <w:rPr>
            <w:rFonts w:cs="Arial"/>
          </w:rPr>
          <w:t xml:space="preserve"> specify the general requirements for submission of all correspondence, reports, applications</w:t>
        </w:r>
        <w:r w:rsidR="003A1F95" w:rsidRPr="00A95949">
          <w:rPr>
            <w:rFonts w:cs="Arial"/>
          </w:rPr>
          <w:t>,</w:t>
        </w:r>
        <w:r w:rsidR="00422F94" w:rsidRPr="00A95949">
          <w:rPr>
            <w:rFonts w:cs="Arial"/>
          </w:rPr>
          <w:t xml:space="preserve"> and other written communications from an applicant or licensee to the NRC. </w:t>
        </w:r>
        <w:r w:rsidR="00422F94" w:rsidRPr="00A95949">
          <w:rPr>
            <w:rFonts w:eastAsiaTheme="minorHAnsi" w:cs="Arial"/>
          </w:rPr>
          <w:t>10</w:t>
        </w:r>
        <w:r w:rsidR="000A709D" w:rsidRPr="00A95949">
          <w:rPr>
            <w:rFonts w:eastAsiaTheme="minorHAnsi" w:cs="Arial"/>
          </w:rPr>
          <w:t> </w:t>
        </w:r>
        <w:r w:rsidR="00422F94" w:rsidRPr="00A95949">
          <w:rPr>
            <w:rFonts w:eastAsiaTheme="minorHAnsi" w:cs="Arial"/>
          </w:rPr>
          <w:t>CFR</w:t>
        </w:r>
        <w:r w:rsidR="000A709D" w:rsidRPr="00A95949">
          <w:rPr>
            <w:rFonts w:eastAsiaTheme="minorHAnsi" w:cs="Arial"/>
          </w:rPr>
          <w:t> </w:t>
        </w:r>
        <w:r w:rsidR="00422F94" w:rsidRPr="00A95949">
          <w:rPr>
            <w:rFonts w:eastAsiaTheme="minorHAnsi" w:cs="Arial"/>
          </w:rPr>
          <w:t xml:space="preserve">50.4(b)(4) </w:t>
        </w:r>
        <w:r w:rsidR="00422F94" w:rsidRPr="00A95949">
          <w:rPr>
            <w:rFonts w:cs="Arial"/>
          </w:rPr>
          <w:t xml:space="preserve">and </w:t>
        </w:r>
        <w:r w:rsidR="000A709D" w:rsidRPr="00A95949">
          <w:rPr>
            <w:rFonts w:eastAsiaTheme="minorHAnsi" w:cs="Arial"/>
          </w:rPr>
          <w:t>10 CFR </w:t>
        </w:r>
        <w:r w:rsidR="00422F94" w:rsidRPr="00A95949">
          <w:rPr>
            <w:rFonts w:eastAsiaTheme="minorHAnsi" w:cs="Arial"/>
          </w:rPr>
          <w:t xml:space="preserve">52.3(b)(4), </w:t>
        </w:r>
        <w:r w:rsidR="0043435E" w:rsidRPr="00A95949">
          <w:rPr>
            <w:rFonts w:eastAsiaTheme="minorHAnsi" w:cs="Arial"/>
          </w:rPr>
          <w:t>“</w:t>
        </w:r>
        <w:r w:rsidR="00422F94" w:rsidRPr="00A95949">
          <w:rPr>
            <w:rFonts w:eastAsiaTheme="minorHAnsi" w:cs="Arial"/>
          </w:rPr>
          <w:t>Security plan and related submissions,</w:t>
        </w:r>
        <w:r w:rsidR="00E667FE" w:rsidRPr="00A95949">
          <w:rPr>
            <w:rFonts w:eastAsiaTheme="minorHAnsi" w:cs="Arial"/>
          </w:rPr>
          <w:t>”</w:t>
        </w:r>
        <w:r w:rsidR="00422F94" w:rsidRPr="00A95949">
          <w:rPr>
            <w:rFonts w:eastAsiaTheme="minorHAnsi" w:cs="Arial"/>
          </w:rPr>
          <w:t xml:space="preserve"> specifically states, </w:t>
        </w:r>
        <w:r w:rsidR="00DB77A3" w:rsidRPr="00A95949">
          <w:rPr>
            <w:rFonts w:eastAsiaTheme="minorHAnsi" w:cs="Arial"/>
          </w:rPr>
          <w:t>“</w:t>
        </w:r>
        <w:r w:rsidR="00E667FE" w:rsidRPr="00A95949">
          <w:rPr>
            <w:rFonts w:eastAsiaTheme="minorHAnsi" w:cs="Arial"/>
          </w:rPr>
          <w:t>“</w:t>
        </w:r>
        <w:r w:rsidR="00422F94" w:rsidRPr="00A95949">
          <w:rPr>
            <w:rFonts w:eastAsiaTheme="minorHAnsi" w:cs="Arial"/>
          </w:rPr>
          <w:t>Written communications,</w:t>
        </w:r>
        <w:r w:rsidR="00E667FE" w:rsidRPr="00A95949">
          <w:rPr>
            <w:rFonts w:eastAsiaTheme="minorHAnsi" w:cs="Arial"/>
          </w:rPr>
          <w:t>”</w:t>
        </w:r>
        <w:r w:rsidR="00422F94" w:rsidRPr="00A95949">
          <w:rPr>
            <w:rFonts w:eastAsiaTheme="minorHAnsi" w:cs="Arial"/>
          </w:rPr>
          <w:t xml:space="preserve"> as defined in paragraphs (b)(4)(i) through (iv) of this section, </w:t>
        </w:r>
        <w:r w:rsidR="00422F94" w:rsidRPr="00A95949">
          <w:rPr>
            <w:rFonts w:eastAsiaTheme="minorHAnsi" w:cs="Arial"/>
            <w:u w:val="single"/>
          </w:rPr>
          <w:t>must be submitted to the NRC’s Document Control Desk</w:t>
        </w:r>
        <w:r w:rsidR="00422F94" w:rsidRPr="00A95949">
          <w:rPr>
            <w:rFonts w:eastAsiaTheme="minorHAnsi" w:cs="Arial"/>
          </w:rPr>
          <w:t>, with a copy to the appropriate Regional Office. If the communication is on paper, the submission to the Document Control Desk must be the signed original.</w:t>
        </w:r>
        <w:r w:rsidR="00B43CAD" w:rsidRPr="00A95949">
          <w:rPr>
            <w:rFonts w:eastAsiaTheme="minorHAnsi" w:cs="Arial"/>
          </w:rPr>
          <w:t>”</w:t>
        </w:r>
        <w:r w:rsidR="00422F94" w:rsidRPr="00A95949">
          <w:rPr>
            <w:rFonts w:eastAsiaTheme="minorHAnsi" w:cs="Arial"/>
          </w:rPr>
          <w:t xml:space="preserve"> Changes to security plans made without prior Commission approval under 10 CFR 50.54(p)(2) are included in th</w:t>
        </w:r>
        <w:r w:rsidR="00772009" w:rsidRPr="00A95949">
          <w:rPr>
            <w:rFonts w:eastAsiaTheme="minorHAnsi" w:cs="Arial"/>
          </w:rPr>
          <w:t>ese</w:t>
        </w:r>
        <w:r w:rsidR="00422F94" w:rsidRPr="00A95949">
          <w:rPr>
            <w:rFonts w:eastAsiaTheme="minorHAnsi" w:cs="Arial"/>
          </w:rPr>
          <w:t xml:space="preserve"> requirement</w:t>
        </w:r>
        <w:r w:rsidR="00772009" w:rsidRPr="00A95949">
          <w:rPr>
            <w:rFonts w:eastAsiaTheme="minorHAnsi" w:cs="Arial"/>
          </w:rPr>
          <w:t>s</w:t>
        </w:r>
        <w:r w:rsidR="00422F94" w:rsidRPr="00A95949">
          <w:rPr>
            <w:rFonts w:eastAsiaTheme="minorHAnsi" w:cs="Arial"/>
          </w:rPr>
          <w:t>.</w:t>
        </w:r>
      </w:ins>
    </w:p>
    <w:p w14:paraId="2716FCB1" w14:textId="74D49DE2" w:rsidR="00EE180A" w:rsidRPr="00A95949" w:rsidRDefault="00F951FA" w:rsidP="001C2240">
      <w:pPr>
        <w:pStyle w:val="Requirement"/>
        <w:numPr>
          <w:ilvl w:val="0"/>
          <w:numId w:val="14"/>
        </w:numPr>
        <w:outlineLvl w:val="2"/>
        <w:rPr>
          <w:b w:val="0"/>
          <w:u w:val="single"/>
        </w:rPr>
      </w:pPr>
      <w:r w:rsidRPr="008E1698">
        <w:t>Verify</w:t>
      </w:r>
      <w:r w:rsidRPr="00A95949">
        <w:t xml:space="preserve"> </w:t>
      </w:r>
      <w:r w:rsidR="00BA6552" w:rsidRPr="00A95949">
        <w:t xml:space="preserve">each security plan </w:t>
      </w:r>
      <w:ins w:id="69" w:author="Author">
        <w:r w:rsidR="004F433D" w:rsidRPr="00A95949">
          <w:t>report</w:t>
        </w:r>
        <w:r w:rsidR="009B7F6B" w:rsidRPr="00A95949">
          <w:t xml:space="preserve"> </w:t>
        </w:r>
        <w:r w:rsidR="0013113A" w:rsidRPr="00A95949">
          <w:t>submitted</w:t>
        </w:r>
        <w:r w:rsidR="004F6458" w:rsidRPr="00A95949">
          <w:t xml:space="preserve"> </w:t>
        </w:r>
        <w:r w:rsidR="00256E8E" w:rsidRPr="00A95949">
          <w:t>to ensure</w:t>
        </w:r>
      </w:ins>
      <w:r w:rsidR="00256E8E" w:rsidRPr="00A95949">
        <w:t xml:space="preserve"> </w:t>
      </w:r>
      <w:r w:rsidR="001766FD" w:rsidRPr="00A95949">
        <w:t>change</w:t>
      </w:r>
      <w:ins w:id="70" w:author="Author">
        <w:r w:rsidR="00FE20B0" w:rsidRPr="00A95949">
          <w:t>s</w:t>
        </w:r>
        <w:r w:rsidR="0049539C" w:rsidRPr="00A95949">
          <w:t xml:space="preserve"> made</w:t>
        </w:r>
      </w:ins>
      <w:r w:rsidR="00BA6552" w:rsidRPr="00A95949">
        <w:t xml:space="preserve"> </w:t>
      </w:r>
      <w:r w:rsidR="001766FD" w:rsidRPr="00A95949">
        <w:t>do</w:t>
      </w:r>
      <w:r w:rsidR="00BA6552" w:rsidRPr="00A95949">
        <w:t xml:space="preserve"> not decrease the safeguards effectiveness of the </w:t>
      </w:r>
      <w:ins w:id="71" w:author="Author">
        <w:r w:rsidR="00DD5E98" w:rsidRPr="00A95949">
          <w:t xml:space="preserve">licensee’s </w:t>
        </w:r>
        <w:r w:rsidR="00A35B6E" w:rsidRPr="00A95949">
          <w:t>security</w:t>
        </w:r>
      </w:ins>
      <w:r w:rsidR="00A35B6E" w:rsidRPr="00A95949">
        <w:t xml:space="preserve"> </w:t>
      </w:r>
      <w:r w:rsidR="00BA6552" w:rsidRPr="00A95949">
        <w:t xml:space="preserve">plan. </w:t>
      </w:r>
      <w:r w:rsidR="00D860B4" w:rsidRPr="00A95949">
        <w:t>(</w:t>
      </w:r>
      <w:r w:rsidR="00120C93" w:rsidRPr="00A95949">
        <w:t>10</w:t>
      </w:r>
      <w:r w:rsidR="00A5457C" w:rsidRPr="00A95949">
        <w:t> </w:t>
      </w:r>
      <w:r w:rsidR="00BA6552" w:rsidRPr="00A95949">
        <w:t>CFR</w:t>
      </w:r>
      <w:r w:rsidR="00A5457C" w:rsidRPr="00A95949">
        <w:t> </w:t>
      </w:r>
      <w:r w:rsidR="00BA6552" w:rsidRPr="00A95949">
        <w:t>50.54(p)(2</w:t>
      </w:r>
      <w:r w:rsidR="00120C93" w:rsidRPr="00A95949">
        <w:t>)</w:t>
      </w:r>
      <w:r w:rsidR="00D860B4" w:rsidRPr="00A95949">
        <w:t>)</w:t>
      </w:r>
    </w:p>
    <w:p w14:paraId="6275F875" w14:textId="3BE2AD93" w:rsidR="0033234D" w:rsidRPr="00A95949" w:rsidRDefault="00EE180A" w:rsidP="001C2240">
      <w:pPr>
        <w:pStyle w:val="SpecificGuidance"/>
        <w:rPr>
          <w:rFonts w:cs="Arial"/>
        </w:rPr>
      </w:pPr>
      <w:r w:rsidRPr="00A95949">
        <w:rPr>
          <w:rFonts w:cs="Arial"/>
        </w:rPr>
        <w:t xml:space="preserve">Specific </w:t>
      </w:r>
      <w:r w:rsidR="001C6980" w:rsidRPr="00A95949">
        <w:rPr>
          <w:rFonts w:cs="Arial"/>
        </w:rPr>
        <w:t>Guidance.</w:t>
      </w:r>
    </w:p>
    <w:p w14:paraId="5EA59536" w14:textId="1356CB2B" w:rsidR="00BA6552" w:rsidRPr="00A95949" w:rsidRDefault="00BA6552" w:rsidP="00BF43E2">
      <w:pPr>
        <w:pStyle w:val="BodyText3"/>
        <w:rPr>
          <w:rFonts w:cs="Arial"/>
        </w:rPr>
      </w:pPr>
      <w:r w:rsidRPr="00A95949">
        <w:rPr>
          <w:rFonts w:cs="Arial"/>
        </w:rPr>
        <w:t xml:space="preserve">Inspector(s) should request supporting documentation </w:t>
      </w:r>
      <w:ins w:id="72" w:author="Author">
        <w:r w:rsidR="00294470" w:rsidRPr="00A95949">
          <w:rPr>
            <w:rFonts w:cs="Arial"/>
          </w:rPr>
          <w:t>or evaluation</w:t>
        </w:r>
        <w:r w:rsidR="00A43A8A" w:rsidRPr="00A95949">
          <w:rPr>
            <w:rFonts w:cs="Arial"/>
          </w:rPr>
          <w:t>s</w:t>
        </w:r>
      </w:ins>
      <w:r w:rsidR="00294470" w:rsidRPr="00A95949">
        <w:rPr>
          <w:rFonts w:cs="Arial"/>
        </w:rPr>
        <w:t xml:space="preserve"> </w:t>
      </w:r>
      <w:r w:rsidRPr="00A95949">
        <w:rPr>
          <w:rFonts w:cs="Arial"/>
        </w:rPr>
        <w:t xml:space="preserve">that </w:t>
      </w:r>
      <w:r w:rsidR="00BA6B9D" w:rsidRPr="00A95949">
        <w:rPr>
          <w:rFonts w:cs="Arial"/>
        </w:rPr>
        <w:t>demonstrate</w:t>
      </w:r>
      <w:r w:rsidRPr="00A95949">
        <w:rPr>
          <w:rFonts w:cs="Arial"/>
        </w:rPr>
        <w:t xml:space="preserve"> the change</w:t>
      </w:r>
      <w:ins w:id="73" w:author="Author">
        <w:r w:rsidR="009053DA" w:rsidRPr="00A95949">
          <w:rPr>
            <w:rFonts w:cs="Arial"/>
          </w:rPr>
          <w:t xml:space="preserve">(s) </w:t>
        </w:r>
        <w:r w:rsidR="00995ED8" w:rsidRPr="00A95949">
          <w:rPr>
            <w:rFonts w:cs="Arial"/>
          </w:rPr>
          <w:t>do</w:t>
        </w:r>
      </w:ins>
      <w:r w:rsidRPr="00A95949">
        <w:rPr>
          <w:rFonts w:cs="Arial"/>
        </w:rPr>
        <w:t xml:space="preserve"> not represent a decrease in safeguards effectiveness of the security </w:t>
      </w:r>
      <w:r w:rsidR="00C5343C" w:rsidRPr="00A95949">
        <w:rPr>
          <w:rFonts w:cs="Arial"/>
        </w:rPr>
        <w:t>plan</w:t>
      </w:r>
      <w:r w:rsidRPr="00A95949">
        <w:rPr>
          <w:rFonts w:cs="Arial"/>
        </w:rPr>
        <w:t xml:space="preserve"> and how the change</w:t>
      </w:r>
      <w:ins w:id="74" w:author="Author">
        <w:r w:rsidR="00060782" w:rsidRPr="00A95949">
          <w:rPr>
            <w:rFonts w:cs="Arial"/>
          </w:rPr>
          <w:t>(s)</w:t>
        </w:r>
      </w:ins>
      <w:r w:rsidR="00060782" w:rsidRPr="00A95949">
        <w:rPr>
          <w:rFonts w:cs="Arial"/>
        </w:rPr>
        <w:t xml:space="preserve"> </w:t>
      </w:r>
      <w:r w:rsidR="00BA6B9D" w:rsidRPr="00A95949">
        <w:rPr>
          <w:rFonts w:cs="Arial"/>
        </w:rPr>
        <w:t>continue</w:t>
      </w:r>
      <w:r w:rsidRPr="00A95949">
        <w:rPr>
          <w:rFonts w:cs="Arial"/>
        </w:rPr>
        <w:t xml:space="preserve"> to provide reasonable assurance through the effective implementation of the security </w:t>
      </w:r>
      <w:r w:rsidR="00060782" w:rsidRPr="00A95949">
        <w:rPr>
          <w:rFonts w:cs="Arial"/>
        </w:rPr>
        <w:t>plan</w:t>
      </w:r>
      <w:r w:rsidRPr="00A95949">
        <w:rPr>
          <w:rFonts w:cs="Arial"/>
        </w:rPr>
        <w:t xml:space="preserve"> and site</w:t>
      </w:r>
      <w:ins w:id="75" w:author="Author">
        <w:r w:rsidR="00A5446B" w:rsidRPr="00A95949">
          <w:rPr>
            <w:rFonts w:cs="Arial"/>
          </w:rPr>
          <w:t>’s</w:t>
        </w:r>
      </w:ins>
      <w:r w:rsidRPr="00A95949">
        <w:rPr>
          <w:rFonts w:cs="Arial"/>
        </w:rPr>
        <w:t xml:space="preserve"> protective strategy.</w:t>
      </w:r>
      <w:r w:rsidR="00370FFC" w:rsidRPr="00A95949">
        <w:rPr>
          <w:rFonts w:cs="Arial"/>
        </w:rPr>
        <w:t xml:space="preserve"> </w:t>
      </w:r>
      <w:r w:rsidRPr="00A95949">
        <w:rPr>
          <w:rFonts w:cs="Arial"/>
        </w:rPr>
        <w:t xml:space="preserve">Types of documentation </w:t>
      </w:r>
      <w:ins w:id="76" w:author="Author">
        <w:r w:rsidR="00A8331F" w:rsidRPr="00A95949">
          <w:rPr>
            <w:rFonts w:cs="Arial"/>
          </w:rPr>
          <w:t>or evaluation</w:t>
        </w:r>
        <w:r w:rsidR="0007502F" w:rsidRPr="00A95949">
          <w:rPr>
            <w:rFonts w:cs="Arial"/>
          </w:rPr>
          <w:t>s</w:t>
        </w:r>
      </w:ins>
      <w:r w:rsidR="00A8331F" w:rsidRPr="00A95949">
        <w:rPr>
          <w:rFonts w:cs="Arial"/>
        </w:rPr>
        <w:t xml:space="preserve"> </w:t>
      </w:r>
      <w:r w:rsidRPr="00A95949">
        <w:rPr>
          <w:rFonts w:cs="Arial"/>
        </w:rPr>
        <w:t>may include drill and exercise reports, self</w:t>
      </w:r>
      <w:r w:rsidR="00C57AB5" w:rsidRPr="00A95949">
        <w:rPr>
          <w:rFonts w:cs="Arial"/>
        </w:rPr>
        <w:noBreakHyphen/>
      </w:r>
      <w:r w:rsidRPr="00A95949">
        <w:rPr>
          <w:rFonts w:cs="Arial"/>
        </w:rPr>
        <w:t>assessments, blast analyses, maps, corrective action documentation, procedures, and lesson plans.</w:t>
      </w:r>
    </w:p>
    <w:p w14:paraId="48E47445" w14:textId="7F7F2A04" w:rsidR="00BA6552" w:rsidRPr="00A95949" w:rsidRDefault="00BA6552" w:rsidP="00BF43E2">
      <w:pPr>
        <w:pStyle w:val="BodyText3"/>
        <w:rPr>
          <w:rFonts w:cs="Arial"/>
          <w:spacing w:val="1"/>
        </w:rPr>
      </w:pPr>
      <w:r w:rsidRPr="00A95949">
        <w:rPr>
          <w:rFonts w:cs="Arial"/>
        </w:rPr>
        <w:t>T</w:t>
      </w:r>
      <w:r w:rsidRPr="00A95949">
        <w:rPr>
          <w:rFonts w:cs="Arial"/>
          <w:spacing w:val="1"/>
        </w:rPr>
        <w:t>he inspector</w:t>
      </w:r>
      <w:ins w:id="77" w:author="Author">
        <w:r w:rsidR="00D251D6" w:rsidRPr="00A95949">
          <w:rPr>
            <w:rFonts w:cs="Arial"/>
            <w:spacing w:val="1"/>
          </w:rPr>
          <w:t>(s)</w:t>
        </w:r>
      </w:ins>
      <w:r w:rsidRPr="00A95949">
        <w:rPr>
          <w:rFonts w:cs="Arial"/>
          <w:spacing w:val="1"/>
        </w:rPr>
        <w:t xml:space="preserve"> shall perform an in-depth review of selected items within the security plan change which could potentially result in a decrease in safeguards effectiveness</w:t>
      </w:r>
      <w:ins w:id="78" w:author="Author">
        <w:r w:rsidR="00861A68" w:rsidRPr="00A95949">
          <w:rPr>
            <w:rFonts w:cs="Arial"/>
            <w:spacing w:val="1"/>
          </w:rPr>
          <w:t xml:space="preserve">, to include </w:t>
        </w:r>
        <w:r w:rsidR="001274FF" w:rsidRPr="00A95949">
          <w:rPr>
            <w:rFonts w:cs="Arial"/>
            <w:spacing w:val="1"/>
          </w:rPr>
          <w:t>inspections and/or walkdowns of the physical aspects of the change(s)</w:t>
        </w:r>
        <w:r w:rsidR="002B0B29" w:rsidRPr="00A95949">
          <w:rPr>
            <w:rFonts w:cs="Arial"/>
            <w:spacing w:val="1"/>
          </w:rPr>
          <w:t xml:space="preserve"> documented</w:t>
        </w:r>
        <w:r w:rsidR="00B55487" w:rsidRPr="00A95949">
          <w:rPr>
            <w:rFonts w:cs="Arial"/>
            <w:spacing w:val="1"/>
          </w:rPr>
          <w:t xml:space="preserve"> (as applicable)</w:t>
        </w:r>
      </w:ins>
      <w:r w:rsidRPr="00A95949">
        <w:rPr>
          <w:rFonts w:cs="Arial"/>
          <w:spacing w:val="1"/>
        </w:rPr>
        <w:t>.</w:t>
      </w:r>
      <w:r w:rsidR="004407BB" w:rsidRPr="00A95949">
        <w:rPr>
          <w:rFonts w:cs="Arial"/>
          <w:spacing w:val="1"/>
        </w:rPr>
        <w:t xml:space="preserve"> </w:t>
      </w:r>
      <w:r w:rsidRPr="00A95949">
        <w:rPr>
          <w:rFonts w:cs="Arial"/>
          <w:spacing w:val="1"/>
        </w:rPr>
        <w:t>Selected items for review should not be administrative (e.g.,</w:t>
      </w:r>
      <w:r w:rsidR="005C4DA3" w:rsidRPr="00A95949">
        <w:rPr>
          <w:rFonts w:cs="Arial"/>
          <w:spacing w:val="1"/>
        </w:rPr>
        <w:t> </w:t>
      </w:r>
      <w:r w:rsidRPr="00A95949">
        <w:rPr>
          <w:rFonts w:cs="Arial"/>
          <w:spacing w:val="1"/>
        </w:rPr>
        <w:t>typographical corrections).</w:t>
      </w:r>
    </w:p>
    <w:p w14:paraId="537488D3" w14:textId="7FCC68C6" w:rsidR="00BA6552" w:rsidRPr="00A95949" w:rsidRDefault="00BA6552" w:rsidP="001C2240">
      <w:pPr>
        <w:pStyle w:val="Requirement"/>
        <w:numPr>
          <w:ilvl w:val="0"/>
          <w:numId w:val="14"/>
        </w:numPr>
        <w:outlineLvl w:val="2"/>
        <w:rPr>
          <w:b w:val="0"/>
        </w:rPr>
      </w:pPr>
      <w:r w:rsidRPr="00A95949">
        <w:rPr>
          <w:spacing w:val="2"/>
        </w:rPr>
        <w:lastRenderedPageBreak/>
        <w:t xml:space="preserve">Verify that prior to implementing </w:t>
      </w:r>
      <w:ins w:id="79" w:author="Author">
        <w:r w:rsidR="00B971B5" w:rsidRPr="00A95949">
          <w:rPr>
            <w:spacing w:val="2"/>
          </w:rPr>
          <w:t>security</w:t>
        </w:r>
      </w:ins>
      <w:r w:rsidR="00B971B5" w:rsidRPr="00A95949">
        <w:rPr>
          <w:spacing w:val="2"/>
        </w:rPr>
        <w:t xml:space="preserve"> </w:t>
      </w:r>
      <w:r w:rsidRPr="00A95949">
        <w:rPr>
          <w:spacing w:val="2"/>
        </w:rPr>
        <w:t xml:space="preserve">plan change(s), the licensee ensured all safeguards capabilities specified in the safeguards contingency plan </w:t>
      </w:r>
      <w:ins w:id="80" w:author="Author">
        <w:r w:rsidR="00DC799A" w:rsidRPr="00A95949">
          <w:rPr>
            <w:spacing w:val="2"/>
          </w:rPr>
          <w:t xml:space="preserve">were </w:t>
        </w:r>
      </w:ins>
      <w:r w:rsidRPr="00A95949">
        <w:rPr>
          <w:spacing w:val="2"/>
        </w:rPr>
        <w:t xml:space="preserve">available and functional. </w:t>
      </w:r>
      <w:r w:rsidR="00D860B4" w:rsidRPr="00A95949">
        <w:rPr>
          <w:spacing w:val="2"/>
        </w:rPr>
        <w:t>(</w:t>
      </w:r>
      <w:r w:rsidR="00120C93" w:rsidRPr="00A95949">
        <w:rPr>
          <w:spacing w:val="2"/>
        </w:rPr>
        <w:t>10</w:t>
      </w:r>
      <w:r w:rsidR="00640133" w:rsidRPr="00A95949">
        <w:rPr>
          <w:spacing w:val="2"/>
        </w:rPr>
        <w:t> </w:t>
      </w:r>
      <w:r w:rsidRPr="00A95949">
        <w:rPr>
          <w:spacing w:val="2"/>
        </w:rPr>
        <w:t>CFR</w:t>
      </w:r>
      <w:r w:rsidR="00640133" w:rsidRPr="00A95949">
        <w:rPr>
          <w:spacing w:val="2"/>
        </w:rPr>
        <w:t> </w:t>
      </w:r>
      <w:r w:rsidRPr="00A95949">
        <w:rPr>
          <w:spacing w:val="2"/>
        </w:rPr>
        <w:t>50.54(p)(2)(i</w:t>
      </w:r>
      <w:r w:rsidR="00120C93" w:rsidRPr="00A95949">
        <w:rPr>
          <w:spacing w:val="2"/>
        </w:rPr>
        <w:t>)</w:t>
      </w:r>
      <w:r w:rsidR="00D860B4" w:rsidRPr="00A95949">
        <w:rPr>
          <w:spacing w:val="2"/>
        </w:rPr>
        <w:t>)</w:t>
      </w:r>
    </w:p>
    <w:p w14:paraId="5C707250" w14:textId="454664B8" w:rsidR="00EE180A" w:rsidRPr="00A95949" w:rsidRDefault="00EE180A" w:rsidP="001C2240">
      <w:pPr>
        <w:pStyle w:val="SpecificGuidance"/>
        <w:rPr>
          <w:rFonts w:cs="Arial"/>
        </w:rPr>
      </w:pPr>
      <w:r w:rsidRPr="00A95949">
        <w:rPr>
          <w:rFonts w:cs="Arial"/>
        </w:rPr>
        <w:t xml:space="preserve">Specific </w:t>
      </w:r>
      <w:r w:rsidR="001C6980" w:rsidRPr="00A95949">
        <w:rPr>
          <w:rFonts w:cs="Arial"/>
        </w:rPr>
        <w:t>Guidance.</w:t>
      </w:r>
    </w:p>
    <w:p w14:paraId="70A5A28F" w14:textId="187A40A1" w:rsidR="00BA6552" w:rsidRPr="00A95949" w:rsidRDefault="00BA6552" w:rsidP="00BF43E2">
      <w:pPr>
        <w:pStyle w:val="BodyText3"/>
        <w:rPr>
          <w:rFonts w:cs="Arial"/>
        </w:rPr>
      </w:pPr>
      <w:r w:rsidRPr="00A95949">
        <w:rPr>
          <w:rFonts w:cs="Arial"/>
        </w:rPr>
        <w:t xml:space="preserve">For this requirement, inspector(s) should review </w:t>
      </w:r>
      <w:ins w:id="81" w:author="Author">
        <w:r w:rsidR="00306EB0" w:rsidRPr="00A95949">
          <w:rPr>
            <w:rFonts w:cs="Arial"/>
          </w:rPr>
          <w:t xml:space="preserve">supporting </w:t>
        </w:r>
      </w:ins>
      <w:r w:rsidRPr="00A95949">
        <w:rPr>
          <w:rFonts w:cs="Arial"/>
        </w:rPr>
        <w:t>documentation</w:t>
      </w:r>
      <w:r w:rsidR="00755775" w:rsidRPr="00A95949">
        <w:rPr>
          <w:rFonts w:cs="Arial"/>
        </w:rPr>
        <w:t xml:space="preserve"> </w:t>
      </w:r>
      <w:ins w:id="82" w:author="Author">
        <w:r w:rsidR="00755775" w:rsidRPr="00A95949">
          <w:rPr>
            <w:rFonts w:cs="Arial"/>
          </w:rPr>
          <w:t>or evaluations</w:t>
        </w:r>
      </w:ins>
      <w:r w:rsidRPr="00A95949">
        <w:rPr>
          <w:rFonts w:cs="Arial"/>
        </w:rPr>
        <w:t xml:space="preserve"> that describe the licensee’s implementation of the </w:t>
      </w:r>
      <w:ins w:id="83" w:author="Author">
        <w:r w:rsidR="00D865D6" w:rsidRPr="00A95949">
          <w:rPr>
            <w:rFonts w:cs="Arial"/>
          </w:rPr>
          <w:t>security</w:t>
        </w:r>
      </w:ins>
      <w:r w:rsidR="00D865D6" w:rsidRPr="00A95949">
        <w:rPr>
          <w:rFonts w:cs="Arial"/>
        </w:rPr>
        <w:t xml:space="preserve"> </w:t>
      </w:r>
      <w:r w:rsidRPr="00A95949">
        <w:rPr>
          <w:rFonts w:cs="Arial"/>
        </w:rPr>
        <w:t>plan change</w:t>
      </w:r>
      <w:ins w:id="84" w:author="Author">
        <w:r w:rsidR="009D7B90" w:rsidRPr="00A95949">
          <w:rPr>
            <w:rFonts w:cs="Arial"/>
          </w:rPr>
          <w:t>(s)</w:t>
        </w:r>
        <w:r w:rsidR="004B00CA" w:rsidRPr="00A95949">
          <w:rPr>
            <w:rFonts w:cs="Arial"/>
          </w:rPr>
          <w:t>, to include inspections and/or walkdowns of the physical aspects of the change(s) documented</w:t>
        </w:r>
        <w:r w:rsidR="00B55487" w:rsidRPr="00A95949">
          <w:rPr>
            <w:rFonts w:cs="Arial"/>
          </w:rPr>
          <w:t xml:space="preserve"> (as applicable)</w:t>
        </w:r>
        <w:r w:rsidRPr="00A95949">
          <w:rPr>
            <w:rFonts w:cs="Arial"/>
          </w:rPr>
          <w:t>.</w:t>
        </w:r>
        <w:r w:rsidR="00D73B3F" w:rsidRPr="00A95949">
          <w:rPr>
            <w:rFonts w:cs="Arial"/>
          </w:rPr>
          <w:t xml:space="preserve"> </w:t>
        </w:r>
        <w:r w:rsidR="00D865D6" w:rsidRPr="00A95949">
          <w:rPr>
            <w:rFonts w:cs="Arial"/>
          </w:rPr>
          <w:t>The</w:t>
        </w:r>
      </w:ins>
      <w:r w:rsidR="00D865D6" w:rsidRPr="00A95949">
        <w:rPr>
          <w:rFonts w:cs="Arial"/>
        </w:rPr>
        <w:t xml:space="preserve"> </w:t>
      </w:r>
      <w:r w:rsidRPr="00A95949">
        <w:rPr>
          <w:rFonts w:cs="Arial"/>
        </w:rPr>
        <w:t>documentation</w:t>
      </w:r>
      <w:r w:rsidR="00D865D6" w:rsidRPr="00A95949">
        <w:rPr>
          <w:rFonts w:cs="Arial"/>
        </w:rPr>
        <w:t xml:space="preserve"> </w:t>
      </w:r>
      <w:ins w:id="85" w:author="Author">
        <w:r w:rsidR="00D865D6" w:rsidRPr="00A95949">
          <w:rPr>
            <w:rFonts w:cs="Arial"/>
          </w:rPr>
          <w:t>or evaluations</w:t>
        </w:r>
      </w:ins>
      <w:r w:rsidRPr="00A95949">
        <w:rPr>
          <w:rFonts w:cs="Arial"/>
        </w:rPr>
        <w:t xml:space="preserve"> should cover areas of implementation</w:t>
      </w:r>
      <w:r w:rsidR="00A96E00" w:rsidRPr="00A95949">
        <w:rPr>
          <w:rFonts w:cs="Arial"/>
        </w:rPr>
        <w:t>,</w:t>
      </w:r>
      <w:r w:rsidRPr="00A95949">
        <w:rPr>
          <w:rFonts w:cs="Arial"/>
        </w:rPr>
        <w:t xml:space="preserve"> such as impacts associated with contingency response, physical protective measures, communication capabilities, and other areas that may have been impacted by the change</w:t>
      </w:r>
      <w:ins w:id="86" w:author="Author">
        <w:r w:rsidR="009F2948" w:rsidRPr="00A95949">
          <w:rPr>
            <w:rFonts w:cs="Arial"/>
          </w:rPr>
          <w:t>(s)</w:t>
        </w:r>
        <w:r w:rsidRPr="00A95949">
          <w:rPr>
            <w:rFonts w:cs="Arial"/>
          </w:rPr>
          <w:t>.</w:t>
        </w:r>
      </w:ins>
      <w:r w:rsidR="00370FFC" w:rsidRPr="00A95949">
        <w:rPr>
          <w:rFonts w:cs="Arial"/>
        </w:rPr>
        <w:t xml:space="preserve"> </w:t>
      </w:r>
      <w:r w:rsidRPr="00A95949">
        <w:rPr>
          <w:rFonts w:cs="Arial"/>
        </w:rPr>
        <w:t>The inspector(s) should conduct interviews with security personnel responsible for implementing the plan change</w:t>
      </w:r>
      <w:ins w:id="87" w:author="Author">
        <w:r w:rsidR="009F2948" w:rsidRPr="00A95949">
          <w:rPr>
            <w:rFonts w:cs="Arial"/>
          </w:rPr>
          <w:t>(s)</w:t>
        </w:r>
        <w:r w:rsidRPr="00A95949">
          <w:rPr>
            <w:rFonts w:cs="Arial"/>
          </w:rPr>
          <w:t>.</w:t>
        </w:r>
      </w:ins>
      <w:r w:rsidR="00370FFC" w:rsidRPr="00A95949">
        <w:rPr>
          <w:rFonts w:cs="Arial"/>
        </w:rPr>
        <w:t xml:space="preserve"> </w:t>
      </w:r>
      <w:r w:rsidRPr="00A95949">
        <w:rPr>
          <w:rFonts w:cs="Arial"/>
        </w:rPr>
        <w:t>The inspector(s) may also request that the licensee provide a protective strategy overview/briefing that addresses the impacts of the plan change(s) on the site protective strategy and all supporting physical protection measures and security equipment that the licensee employs in support of its protective strategy.</w:t>
      </w:r>
      <w:r w:rsidR="00370FFC" w:rsidRPr="00A95949">
        <w:rPr>
          <w:rFonts w:cs="Arial"/>
        </w:rPr>
        <w:t xml:space="preserve"> </w:t>
      </w:r>
      <w:r w:rsidRPr="00A95949">
        <w:rPr>
          <w:rFonts w:cs="Arial"/>
        </w:rPr>
        <w:t xml:space="preserve">The documentation </w:t>
      </w:r>
      <w:ins w:id="88" w:author="Author">
        <w:r w:rsidR="008D0B82" w:rsidRPr="00A95949">
          <w:rPr>
            <w:rFonts w:cs="Arial"/>
          </w:rPr>
          <w:t>or evaluations</w:t>
        </w:r>
      </w:ins>
      <w:r w:rsidR="008D0B82" w:rsidRPr="00A95949">
        <w:rPr>
          <w:rFonts w:cs="Arial"/>
        </w:rPr>
        <w:t xml:space="preserve"> </w:t>
      </w:r>
      <w:r w:rsidRPr="00A95949">
        <w:rPr>
          <w:rFonts w:cs="Arial"/>
        </w:rPr>
        <w:t xml:space="preserve">review should provide insights pertaining to the </w:t>
      </w:r>
      <w:ins w:id="89" w:author="Author">
        <w:r w:rsidR="00D02C29" w:rsidRPr="00A95949">
          <w:rPr>
            <w:rFonts w:cs="Arial"/>
          </w:rPr>
          <w:t xml:space="preserve">impact </w:t>
        </w:r>
        <w:r w:rsidR="00D02C29">
          <w:rPr>
            <w:rFonts w:cs="Arial"/>
          </w:rPr>
          <w:t>of</w:t>
        </w:r>
      </w:ins>
      <w:r w:rsidR="00D02C29">
        <w:rPr>
          <w:rFonts w:cs="Arial"/>
        </w:rPr>
        <w:t xml:space="preserve"> </w:t>
      </w:r>
      <w:r w:rsidRPr="00A95949">
        <w:rPr>
          <w:rFonts w:cs="Arial"/>
        </w:rPr>
        <w:t xml:space="preserve">plan </w:t>
      </w:r>
      <w:ins w:id="90" w:author="Author">
        <w:r w:rsidRPr="00A95949">
          <w:rPr>
            <w:rFonts w:cs="Arial"/>
          </w:rPr>
          <w:t>change</w:t>
        </w:r>
        <w:r w:rsidR="000910C0" w:rsidRPr="00A95949">
          <w:rPr>
            <w:rFonts w:cs="Arial"/>
          </w:rPr>
          <w:t>(</w:t>
        </w:r>
        <w:r w:rsidRPr="00A95949">
          <w:rPr>
            <w:rFonts w:cs="Arial"/>
          </w:rPr>
          <w:t>s</w:t>
        </w:r>
        <w:r w:rsidR="000910C0" w:rsidRPr="00A95949">
          <w:rPr>
            <w:rFonts w:cs="Arial"/>
          </w:rPr>
          <w:t>)</w:t>
        </w:r>
        <w:r w:rsidR="00D02C29">
          <w:rPr>
            <w:rFonts w:cs="Arial"/>
          </w:rPr>
          <w:t xml:space="preserve"> on</w:t>
        </w:r>
      </w:ins>
      <w:r w:rsidRPr="00A95949">
        <w:rPr>
          <w:rFonts w:cs="Arial"/>
        </w:rPr>
        <w:t xml:space="preserve"> the licensee's protective strategy and </w:t>
      </w:r>
      <w:r w:rsidR="00A760F8" w:rsidRPr="00A95949">
        <w:rPr>
          <w:rFonts w:cs="Arial"/>
        </w:rPr>
        <w:t xml:space="preserve">should </w:t>
      </w:r>
      <w:ins w:id="91" w:author="Author">
        <w:r w:rsidR="00A760F8" w:rsidRPr="00A95949">
          <w:rPr>
            <w:rFonts w:cs="Arial"/>
          </w:rPr>
          <w:t xml:space="preserve">confirm </w:t>
        </w:r>
        <w:r w:rsidR="00C72975" w:rsidRPr="00A95949">
          <w:rPr>
            <w:rFonts w:cs="Arial"/>
          </w:rPr>
          <w:t xml:space="preserve">all </w:t>
        </w:r>
        <w:r w:rsidR="00C5462A" w:rsidRPr="00A95949">
          <w:rPr>
            <w:rFonts w:cs="Arial"/>
            <w:bCs/>
            <w:spacing w:val="2"/>
          </w:rPr>
          <w:t xml:space="preserve">security equipment and </w:t>
        </w:r>
        <w:r w:rsidR="00C5462A" w:rsidRPr="00A95949">
          <w:rPr>
            <w:rFonts w:cs="Arial"/>
          </w:rPr>
          <w:t xml:space="preserve">physical protection measures </w:t>
        </w:r>
        <w:r w:rsidR="00A1212C" w:rsidRPr="00A95949">
          <w:rPr>
            <w:rFonts w:cs="Arial"/>
            <w:bCs/>
            <w:spacing w:val="2"/>
          </w:rPr>
          <w:t>specified</w:t>
        </w:r>
        <w:r w:rsidR="00A1212C" w:rsidRPr="00A95949">
          <w:rPr>
            <w:rFonts w:cs="Arial"/>
            <w:b/>
            <w:spacing w:val="2"/>
          </w:rPr>
          <w:t xml:space="preserve"> </w:t>
        </w:r>
        <w:r w:rsidR="00752DE2" w:rsidRPr="00A95949">
          <w:rPr>
            <w:rFonts w:cs="Arial"/>
          </w:rPr>
          <w:t>were available and functional</w:t>
        </w:r>
        <w:r w:rsidR="00F309E0" w:rsidRPr="00A95949">
          <w:rPr>
            <w:rFonts w:cs="Arial"/>
          </w:rPr>
          <w:t xml:space="preserve"> </w:t>
        </w:r>
        <w:r w:rsidR="00257788" w:rsidRPr="00A95949">
          <w:rPr>
            <w:rFonts w:cs="Arial"/>
          </w:rPr>
          <w:t>when the</w:t>
        </w:r>
        <w:r w:rsidR="00F309E0" w:rsidRPr="00A95949">
          <w:rPr>
            <w:rFonts w:cs="Arial"/>
          </w:rPr>
          <w:t xml:space="preserve"> plan </w:t>
        </w:r>
        <w:r w:rsidR="00281940" w:rsidRPr="00A95949">
          <w:rPr>
            <w:rFonts w:cs="Arial"/>
          </w:rPr>
          <w:t xml:space="preserve">was </w:t>
        </w:r>
        <w:r w:rsidR="0031689B" w:rsidRPr="00A95949">
          <w:rPr>
            <w:rFonts w:cs="Arial"/>
          </w:rPr>
          <w:t>implemented</w:t>
        </w:r>
      </w:ins>
      <w:r w:rsidRPr="00A95949">
        <w:rPr>
          <w:rFonts w:cs="Arial"/>
        </w:rPr>
        <w:t>.</w:t>
      </w:r>
    </w:p>
    <w:p w14:paraId="28335883" w14:textId="4D127206" w:rsidR="00BA6552" w:rsidRPr="00A95949" w:rsidRDefault="00BA6552" w:rsidP="001C2240">
      <w:pPr>
        <w:pStyle w:val="Requirement"/>
        <w:numPr>
          <w:ilvl w:val="0"/>
          <w:numId w:val="14"/>
        </w:numPr>
        <w:outlineLvl w:val="2"/>
        <w:rPr>
          <w:b w:val="0"/>
        </w:rPr>
      </w:pPr>
      <w:r w:rsidRPr="00A95949">
        <w:t xml:space="preserve">Verify that the licensee has developed new or revised procedures according to Appendix C to Part 73 associated with the plan change(s), as appropriate. </w:t>
      </w:r>
      <w:bookmarkStart w:id="92" w:name="_Hlk22107226"/>
      <w:r w:rsidR="00D860B4" w:rsidRPr="00A95949">
        <w:t>(</w:t>
      </w:r>
      <w:r w:rsidR="00120C93" w:rsidRPr="00A95949">
        <w:t>10</w:t>
      </w:r>
      <w:r w:rsidR="00E166F9" w:rsidRPr="00A95949">
        <w:t> </w:t>
      </w:r>
      <w:r w:rsidRPr="00A95949">
        <w:t>CFR</w:t>
      </w:r>
      <w:r w:rsidR="00640133" w:rsidRPr="00A95949">
        <w:t> </w:t>
      </w:r>
      <w:r w:rsidRPr="00A95949">
        <w:t>50.54(p)(2)(ii</w:t>
      </w:r>
      <w:r w:rsidR="00120C93" w:rsidRPr="00A95949">
        <w:t>)</w:t>
      </w:r>
      <w:r w:rsidR="00D860B4" w:rsidRPr="00A95949">
        <w:t>)</w:t>
      </w:r>
      <w:bookmarkEnd w:id="92"/>
    </w:p>
    <w:p w14:paraId="679AEDA2" w14:textId="42F7A217" w:rsidR="00E166F9" w:rsidRPr="00A95949" w:rsidRDefault="00EE180A" w:rsidP="001C2240">
      <w:pPr>
        <w:pStyle w:val="SpecificGuidance"/>
        <w:rPr>
          <w:rFonts w:cs="Arial"/>
        </w:rPr>
      </w:pPr>
      <w:r w:rsidRPr="00A95949">
        <w:rPr>
          <w:rFonts w:cs="Arial"/>
        </w:rPr>
        <w:t xml:space="preserve">Specific </w:t>
      </w:r>
      <w:r w:rsidR="001C6980" w:rsidRPr="00A95949">
        <w:rPr>
          <w:rFonts w:cs="Arial"/>
        </w:rPr>
        <w:t>Guidance.</w:t>
      </w:r>
    </w:p>
    <w:p w14:paraId="6C955C35" w14:textId="1F840705" w:rsidR="00BA6552" w:rsidRPr="00A95949" w:rsidRDefault="00BA6552" w:rsidP="00BF43E2">
      <w:pPr>
        <w:pStyle w:val="BodyText3"/>
        <w:rPr>
          <w:rFonts w:cs="Arial"/>
        </w:rPr>
      </w:pPr>
      <w:r w:rsidRPr="00A95949">
        <w:rPr>
          <w:rFonts w:cs="Arial"/>
        </w:rPr>
        <w:t>Inspector(s) should review licensee procedures associated with recent plan change</w:t>
      </w:r>
      <w:r w:rsidR="002E109A" w:rsidRPr="00A95949">
        <w:rPr>
          <w:rFonts w:cs="Arial"/>
        </w:rPr>
        <w:t>(</w:t>
      </w:r>
      <w:r w:rsidRPr="00A95949">
        <w:rPr>
          <w:rFonts w:cs="Arial"/>
        </w:rPr>
        <w:t>s</w:t>
      </w:r>
      <w:r w:rsidR="002E109A" w:rsidRPr="00A95949">
        <w:rPr>
          <w:rFonts w:cs="Arial"/>
        </w:rPr>
        <w:t>)</w:t>
      </w:r>
      <w:r w:rsidRPr="00A95949">
        <w:rPr>
          <w:rFonts w:cs="Arial"/>
        </w:rPr>
        <w:t>.</w:t>
      </w:r>
      <w:r w:rsidR="00370FFC" w:rsidRPr="00A95949">
        <w:rPr>
          <w:rFonts w:cs="Arial"/>
        </w:rPr>
        <w:t xml:space="preserve"> </w:t>
      </w:r>
      <w:r w:rsidRPr="00A95949">
        <w:rPr>
          <w:rFonts w:cs="Arial"/>
        </w:rPr>
        <w:t>Specifically, inspector</w:t>
      </w:r>
      <w:r w:rsidR="00D251D6" w:rsidRPr="00A95949">
        <w:rPr>
          <w:rFonts w:cs="Arial"/>
        </w:rPr>
        <w:t>(</w:t>
      </w:r>
      <w:r w:rsidRPr="00A95949">
        <w:rPr>
          <w:rFonts w:cs="Arial"/>
        </w:rPr>
        <w:t>s</w:t>
      </w:r>
      <w:r w:rsidR="00D251D6" w:rsidRPr="00A95949">
        <w:rPr>
          <w:rFonts w:cs="Arial"/>
        </w:rPr>
        <w:t>)</w:t>
      </w:r>
      <w:r w:rsidRPr="00A95949">
        <w:rPr>
          <w:rFonts w:cs="Arial"/>
        </w:rPr>
        <w:t xml:space="preserve"> should ensure the procedures reflect the plan change and align with licensee implementation practices.</w:t>
      </w:r>
      <w:r w:rsidR="00370FFC" w:rsidRPr="00A95949">
        <w:rPr>
          <w:rFonts w:cs="Arial"/>
        </w:rPr>
        <w:t xml:space="preserve"> </w:t>
      </w:r>
      <w:r w:rsidRPr="00A95949">
        <w:rPr>
          <w:rFonts w:cs="Arial"/>
        </w:rPr>
        <w:t>Inspector</w:t>
      </w:r>
      <w:r w:rsidR="00D251D6" w:rsidRPr="00A95949">
        <w:rPr>
          <w:rFonts w:cs="Arial"/>
        </w:rPr>
        <w:t>(</w:t>
      </w:r>
      <w:r w:rsidRPr="00A95949">
        <w:rPr>
          <w:rFonts w:cs="Arial"/>
        </w:rPr>
        <w:t>s</w:t>
      </w:r>
      <w:r w:rsidR="00D251D6" w:rsidRPr="00A95949">
        <w:rPr>
          <w:rFonts w:cs="Arial"/>
        </w:rPr>
        <w:t>)</w:t>
      </w:r>
      <w:r w:rsidRPr="00A95949">
        <w:rPr>
          <w:rFonts w:cs="Arial"/>
        </w:rPr>
        <w:t xml:space="preserve"> should consider conducting observations of activities associated with the plan change</w:t>
      </w:r>
      <w:r w:rsidR="002E109A" w:rsidRPr="00A95949">
        <w:rPr>
          <w:rFonts w:cs="Arial"/>
        </w:rPr>
        <w:t>(</w:t>
      </w:r>
      <w:r w:rsidR="00DC6CDE" w:rsidRPr="00A95949">
        <w:rPr>
          <w:rFonts w:cs="Arial"/>
        </w:rPr>
        <w:t>s)</w:t>
      </w:r>
      <w:r w:rsidRPr="00A95949">
        <w:rPr>
          <w:rFonts w:cs="Arial"/>
        </w:rPr>
        <w:t xml:space="preserve"> to verify the licensee</w:t>
      </w:r>
      <w:r w:rsidR="00DC6CDE" w:rsidRPr="00A95949">
        <w:rPr>
          <w:rFonts w:cs="Arial"/>
        </w:rPr>
        <w:t>’s</w:t>
      </w:r>
      <w:r w:rsidRPr="00A95949">
        <w:rPr>
          <w:rFonts w:cs="Arial"/>
        </w:rPr>
        <w:t xml:space="preserve"> implementation aligns with the plan change(s).</w:t>
      </w:r>
    </w:p>
    <w:p w14:paraId="334A55F3" w14:textId="526F65BB" w:rsidR="00BA6552" w:rsidRPr="00A95949" w:rsidRDefault="00BA6552" w:rsidP="001C2240">
      <w:pPr>
        <w:pStyle w:val="Requirement"/>
        <w:numPr>
          <w:ilvl w:val="0"/>
          <w:numId w:val="14"/>
        </w:numPr>
        <w:outlineLvl w:val="2"/>
        <w:rPr>
          <w:b w:val="0"/>
        </w:rPr>
      </w:pPr>
      <w:r w:rsidRPr="00A95949">
        <w:t>Verify that licensee personnel impacted by the plan change(s) have been trained to respond to safeguards events</w:t>
      </w:r>
      <w:r w:rsidR="007F5298" w:rsidRPr="00A95949">
        <w:t>,</w:t>
      </w:r>
      <w:r w:rsidRPr="00A95949">
        <w:t xml:space="preserve"> as outlined in the plan</w:t>
      </w:r>
      <w:r w:rsidR="007F5298" w:rsidRPr="00A95949">
        <w:t>,</w:t>
      </w:r>
      <w:r w:rsidRPr="00A95949">
        <w:t xml:space="preserve"> and specified in procedures. </w:t>
      </w:r>
      <w:r w:rsidR="00D860B4" w:rsidRPr="00A95949">
        <w:t>(</w:t>
      </w:r>
      <w:r w:rsidR="00120C93" w:rsidRPr="00A95949">
        <w:t>10</w:t>
      </w:r>
      <w:r w:rsidR="00EE180A" w:rsidRPr="00A95949">
        <w:t> </w:t>
      </w:r>
      <w:r w:rsidRPr="00A95949">
        <w:t>CFR</w:t>
      </w:r>
      <w:r w:rsidR="00640133" w:rsidRPr="00A95949">
        <w:t> </w:t>
      </w:r>
      <w:r w:rsidRPr="00A95949">
        <w:t>50.54(p)(2)(iii</w:t>
      </w:r>
      <w:r w:rsidR="00120C93" w:rsidRPr="00A95949">
        <w:t>)</w:t>
      </w:r>
      <w:r w:rsidR="00D860B4" w:rsidRPr="00A95949">
        <w:t>)</w:t>
      </w:r>
    </w:p>
    <w:p w14:paraId="1ECF88D1" w14:textId="4615F990" w:rsidR="00E166F9" w:rsidRPr="00A95949" w:rsidRDefault="00EE180A" w:rsidP="001C2240">
      <w:pPr>
        <w:pStyle w:val="SpecificGuidance"/>
        <w:rPr>
          <w:rFonts w:cs="Arial"/>
        </w:rPr>
      </w:pPr>
      <w:r w:rsidRPr="00A95949">
        <w:rPr>
          <w:rFonts w:cs="Arial"/>
        </w:rPr>
        <w:t xml:space="preserve">Specific </w:t>
      </w:r>
      <w:r w:rsidR="001C6980" w:rsidRPr="00A95949">
        <w:rPr>
          <w:rFonts w:cs="Arial"/>
        </w:rPr>
        <w:t>Guidance.</w:t>
      </w:r>
    </w:p>
    <w:p w14:paraId="5058C7F5" w14:textId="38970C30" w:rsidR="000C4116" w:rsidRPr="00A95949" w:rsidRDefault="00BA6552" w:rsidP="00BF43E2">
      <w:pPr>
        <w:pStyle w:val="BodyText3"/>
        <w:rPr>
          <w:rFonts w:cs="Arial"/>
        </w:rPr>
      </w:pPr>
      <w:r w:rsidRPr="00A95949">
        <w:rPr>
          <w:rFonts w:cs="Arial"/>
        </w:rPr>
        <w:t xml:space="preserve">Inspector(s) should conduct interviews with a sample of licensee personnel to determine the methodology the licensee used to ensure it has appropriately trained </w:t>
      </w:r>
      <w:ins w:id="93" w:author="Author">
        <w:r w:rsidR="002D2355" w:rsidRPr="00A95949">
          <w:rPr>
            <w:rFonts w:cs="Arial"/>
          </w:rPr>
          <w:t>its</w:t>
        </w:r>
      </w:ins>
      <w:r w:rsidRPr="00A95949">
        <w:rPr>
          <w:rFonts w:cs="Arial"/>
        </w:rPr>
        <w:t xml:space="preserve"> personnel responsible for implementation of </w:t>
      </w:r>
      <w:ins w:id="94" w:author="Author">
        <w:r w:rsidR="00A00A2E" w:rsidRPr="00A95949">
          <w:rPr>
            <w:rFonts w:cs="Arial"/>
          </w:rPr>
          <w:t>security</w:t>
        </w:r>
      </w:ins>
      <w:r w:rsidR="00A00A2E" w:rsidRPr="00A95949">
        <w:rPr>
          <w:rFonts w:cs="Arial"/>
        </w:rPr>
        <w:t xml:space="preserve"> </w:t>
      </w:r>
      <w:r w:rsidRPr="00A95949">
        <w:rPr>
          <w:rFonts w:cs="Arial"/>
        </w:rPr>
        <w:t>plan change(s).</w:t>
      </w:r>
      <w:r w:rsidR="00370FFC" w:rsidRPr="00A95949">
        <w:rPr>
          <w:rFonts w:cs="Arial"/>
        </w:rPr>
        <w:t xml:space="preserve"> </w:t>
      </w:r>
      <w:r w:rsidRPr="00A95949">
        <w:rPr>
          <w:rFonts w:cs="Arial"/>
        </w:rPr>
        <w:t>Additionally, inspector(s) should review training material</w:t>
      </w:r>
      <w:r w:rsidR="00832B73" w:rsidRPr="00A95949">
        <w:rPr>
          <w:rFonts w:cs="Arial"/>
        </w:rPr>
        <w:t>s</w:t>
      </w:r>
      <w:r w:rsidR="00E24AED" w:rsidRPr="00A95949">
        <w:rPr>
          <w:rFonts w:cs="Arial"/>
        </w:rPr>
        <w:t xml:space="preserve"> </w:t>
      </w:r>
      <w:r w:rsidRPr="00A95949">
        <w:rPr>
          <w:rFonts w:cs="Arial"/>
        </w:rPr>
        <w:t>(i.e.</w:t>
      </w:r>
      <w:r w:rsidR="007D0705" w:rsidRPr="00A95949">
        <w:rPr>
          <w:rFonts w:cs="Arial"/>
        </w:rPr>
        <w:t>,</w:t>
      </w:r>
      <w:r w:rsidR="00B81A76" w:rsidRPr="00A95949">
        <w:rPr>
          <w:rFonts w:cs="Arial"/>
        </w:rPr>
        <w:t> </w:t>
      </w:r>
      <w:r w:rsidRPr="00A95949">
        <w:rPr>
          <w:rFonts w:cs="Arial"/>
        </w:rPr>
        <w:t>lesson plans, briefing materials, computer</w:t>
      </w:r>
      <w:r w:rsidR="00AC657C">
        <w:rPr>
          <w:rFonts w:cs="Arial"/>
        </w:rPr>
        <w:noBreakHyphen/>
      </w:r>
      <w:r w:rsidRPr="00A95949">
        <w:rPr>
          <w:rFonts w:cs="Arial"/>
        </w:rPr>
        <w:t>based training)</w:t>
      </w:r>
      <w:ins w:id="95" w:author="Author">
        <w:r w:rsidR="0084479D" w:rsidRPr="00A95949">
          <w:rPr>
            <w:rFonts w:cs="Arial"/>
          </w:rPr>
          <w:t>,</w:t>
        </w:r>
      </w:ins>
      <w:r w:rsidRPr="00A95949">
        <w:rPr>
          <w:rFonts w:cs="Arial"/>
        </w:rPr>
        <w:t xml:space="preserve"> </w:t>
      </w:r>
      <w:r w:rsidR="00D94808" w:rsidRPr="00A95949">
        <w:rPr>
          <w:rFonts w:cs="Arial"/>
        </w:rPr>
        <w:t xml:space="preserve">developed </w:t>
      </w:r>
      <w:r w:rsidR="00B47131" w:rsidRPr="00A95949">
        <w:rPr>
          <w:rFonts w:cs="Arial"/>
        </w:rPr>
        <w:t xml:space="preserve">to </w:t>
      </w:r>
      <w:ins w:id="96" w:author="Author">
        <w:r w:rsidR="00977051" w:rsidRPr="00A95949">
          <w:rPr>
            <w:rFonts w:cs="Arial"/>
          </w:rPr>
          <w:t>educate</w:t>
        </w:r>
      </w:ins>
      <w:r w:rsidR="002611B0" w:rsidRPr="00A95949">
        <w:rPr>
          <w:rFonts w:cs="Arial"/>
        </w:rPr>
        <w:t xml:space="preserve"> </w:t>
      </w:r>
      <w:r w:rsidRPr="00A95949">
        <w:rPr>
          <w:rFonts w:cs="Arial"/>
        </w:rPr>
        <w:t>licensee personnel responsible for implementing the plan change(s).</w:t>
      </w:r>
    </w:p>
    <w:p w14:paraId="70F0761C" w14:textId="5E44872F" w:rsidR="00DA0312" w:rsidRPr="00A95949" w:rsidRDefault="001B1CD0" w:rsidP="008E1698">
      <w:pPr>
        <w:pStyle w:val="Heading2"/>
        <w:rPr>
          <w:ins w:id="97" w:author="Author"/>
          <w:rFonts w:cs="Arial"/>
        </w:rPr>
      </w:pPr>
      <w:ins w:id="98" w:author="Author">
        <w:r w:rsidRPr="00A95949">
          <w:rPr>
            <w:rFonts w:cs="Arial"/>
          </w:rPr>
          <w:t>02.02</w:t>
        </w:r>
        <w:r w:rsidR="00FA487A" w:rsidRPr="00A95949">
          <w:rPr>
            <w:rFonts w:cs="Arial"/>
          </w:rPr>
          <w:tab/>
        </w:r>
        <w:r w:rsidR="00AE7233" w:rsidRPr="00A95949">
          <w:rPr>
            <w:rFonts w:cs="Arial"/>
            <w:u w:val="single"/>
          </w:rPr>
          <w:t>Reviews</w:t>
        </w:r>
      </w:ins>
    </w:p>
    <w:p w14:paraId="63872890" w14:textId="399221C0" w:rsidR="003A6D6F" w:rsidRPr="00A95949" w:rsidRDefault="003A6D6F" w:rsidP="00F96BDF">
      <w:pPr>
        <w:pStyle w:val="Requirement"/>
        <w:rPr>
          <w:ins w:id="99" w:author="Author"/>
          <w:rFonts w:eastAsiaTheme="minorHAnsi"/>
        </w:rPr>
      </w:pPr>
      <w:ins w:id="100" w:author="Author">
        <w:r w:rsidRPr="00A95949">
          <w:rPr>
            <w:rFonts w:eastAsiaTheme="minorHAnsi"/>
            <w:u w:val="single"/>
          </w:rPr>
          <w:t>Events and Logs</w:t>
        </w:r>
        <w:r w:rsidRPr="00A95949">
          <w:rPr>
            <w:rFonts w:eastAsiaTheme="minorHAnsi"/>
          </w:rPr>
          <w:t>. Review and evaluate the licensee’s physical security event log for the previous 12</w:t>
        </w:r>
        <w:r w:rsidR="00FB491A" w:rsidRPr="00A95949">
          <w:rPr>
            <w:rFonts w:eastAsiaTheme="minorHAnsi"/>
          </w:rPr>
          <w:t> </w:t>
        </w:r>
        <w:r w:rsidRPr="00A95949">
          <w:rPr>
            <w:rFonts w:eastAsiaTheme="minorHAnsi"/>
          </w:rPr>
          <w:t xml:space="preserve">months, or since the last inspection, for events associated with security plan changes and follow up, if appropriate. In conjunction with </w:t>
        </w:r>
        <w:r w:rsidRPr="00A95949">
          <w:rPr>
            <w:rFonts w:eastAsiaTheme="minorHAnsi"/>
          </w:rPr>
          <w:lastRenderedPageBreak/>
          <w:t xml:space="preserve">IP 71153, </w:t>
        </w:r>
        <w:r w:rsidR="00FB491A" w:rsidRPr="00A95949">
          <w:rPr>
            <w:rFonts w:eastAsiaTheme="minorHAnsi"/>
          </w:rPr>
          <w:t>“</w:t>
        </w:r>
        <w:r w:rsidRPr="00A95949">
          <w:rPr>
            <w:rFonts w:eastAsiaTheme="minorHAnsi"/>
          </w:rPr>
          <w:t>Follow up of Events and Notices of Enforcement Discretion,</w:t>
        </w:r>
        <w:r w:rsidR="00FB491A" w:rsidRPr="00A95949">
          <w:rPr>
            <w:rFonts w:eastAsiaTheme="minorHAnsi"/>
          </w:rPr>
          <w:t>”</w:t>
        </w:r>
        <w:r w:rsidRPr="00A95949">
          <w:rPr>
            <w:rFonts w:eastAsiaTheme="minorHAnsi"/>
          </w:rPr>
          <w:t xml:space="preserve"> review any written follow</w:t>
        </w:r>
        <w:r w:rsidR="00FB491A" w:rsidRPr="00A95949">
          <w:rPr>
            <w:rFonts w:eastAsiaTheme="minorHAnsi"/>
          </w:rPr>
          <w:noBreakHyphen/>
        </w:r>
        <w:r w:rsidRPr="00A95949">
          <w:rPr>
            <w:rFonts w:eastAsiaTheme="minorHAnsi"/>
          </w:rPr>
          <w:t>up reports of physical security events associated with security plan changes. (10</w:t>
        </w:r>
        <w:r w:rsidR="00123E60" w:rsidRPr="00A95949">
          <w:rPr>
            <w:rFonts w:eastAsiaTheme="minorHAnsi"/>
          </w:rPr>
          <w:t> </w:t>
        </w:r>
        <w:r w:rsidRPr="00A95949">
          <w:rPr>
            <w:rFonts w:eastAsiaTheme="minorHAnsi"/>
          </w:rPr>
          <w:t>CFR</w:t>
        </w:r>
        <w:r w:rsidR="00123E60" w:rsidRPr="00A95949">
          <w:rPr>
            <w:rFonts w:eastAsiaTheme="minorHAnsi"/>
          </w:rPr>
          <w:t> </w:t>
        </w:r>
        <w:r w:rsidRPr="00A95949">
          <w:rPr>
            <w:rFonts w:eastAsiaTheme="minorHAnsi"/>
          </w:rPr>
          <w:t>73.55(b)(10),</w:t>
        </w:r>
        <w:r w:rsidR="007E2790" w:rsidRPr="00A95949">
          <w:rPr>
            <w:rFonts w:eastAsiaTheme="minorHAnsi"/>
          </w:rPr>
          <w:t xml:space="preserve"> </w:t>
        </w:r>
        <w:r w:rsidRPr="00A95949">
          <w:rPr>
            <w:rFonts w:eastAsiaTheme="minorHAnsi"/>
          </w:rPr>
          <w:t>10</w:t>
        </w:r>
        <w:r w:rsidR="00123E60" w:rsidRPr="00A95949">
          <w:rPr>
            <w:rFonts w:eastAsiaTheme="minorHAnsi"/>
          </w:rPr>
          <w:t> </w:t>
        </w:r>
        <w:r w:rsidRPr="00A95949">
          <w:rPr>
            <w:rFonts w:eastAsiaTheme="minorHAnsi"/>
          </w:rPr>
          <w:t>CFR</w:t>
        </w:r>
        <w:r w:rsidR="00123E60" w:rsidRPr="00A95949">
          <w:rPr>
            <w:rFonts w:eastAsiaTheme="minorHAnsi"/>
          </w:rPr>
          <w:t> </w:t>
        </w:r>
        <w:r w:rsidRPr="00A95949">
          <w:rPr>
            <w:rFonts w:eastAsiaTheme="minorHAnsi"/>
          </w:rPr>
          <w:t>73.1205, 10</w:t>
        </w:r>
        <w:r w:rsidR="00123E60" w:rsidRPr="00A95949">
          <w:rPr>
            <w:rFonts w:eastAsiaTheme="minorHAnsi"/>
          </w:rPr>
          <w:t> </w:t>
        </w:r>
        <w:r w:rsidRPr="00A95949">
          <w:rPr>
            <w:rFonts w:eastAsiaTheme="minorHAnsi"/>
          </w:rPr>
          <w:t>CFR</w:t>
        </w:r>
        <w:r w:rsidR="00123E60" w:rsidRPr="00A95949">
          <w:rPr>
            <w:rFonts w:eastAsiaTheme="minorHAnsi"/>
          </w:rPr>
          <w:t> </w:t>
        </w:r>
        <w:r w:rsidRPr="00A95949">
          <w:rPr>
            <w:rFonts w:eastAsiaTheme="minorHAnsi"/>
          </w:rPr>
          <w:t>73.1210)</w:t>
        </w:r>
      </w:ins>
    </w:p>
    <w:p w14:paraId="5D4EF122" w14:textId="60ACE870" w:rsidR="003A6D6F" w:rsidRPr="00A95949" w:rsidRDefault="003A6D6F" w:rsidP="00F96BDF">
      <w:pPr>
        <w:pStyle w:val="Requirement"/>
        <w:rPr>
          <w:ins w:id="101" w:author="Author"/>
          <w:rFonts w:eastAsiaTheme="minorHAnsi"/>
        </w:rPr>
      </w:pPr>
      <w:ins w:id="102" w:author="Author">
        <w:r w:rsidRPr="00A95949">
          <w:rPr>
            <w:rFonts w:eastAsiaTheme="minorHAnsi"/>
            <w:u w:val="single"/>
          </w:rPr>
          <w:t>Security Program Reviews</w:t>
        </w:r>
        <w:r w:rsidRPr="00A95949">
          <w:rPr>
            <w:rFonts w:eastAsiaTheme="minorHAnsi"/>
          </w:rPr>
          <w:t>. Verify that the licensee is conducting security program reviews in accordance with 10</w:t>
        </w:r>
        <w:r w:rsidR="00123E60" w:rsidRPr="00A95949">
          <w:rPr>
            <w:rFonts w:eastAsiaTheme="minorHAnsi"/>
          </w:rPr>
          <w:t> </w:t>
        </w:r>
        <w:r w:rsidRPr="00A95949">
          <w:rPr>
            <w:rFonts w:eastAsiaTheme="minorHAnsi"/>
          </w:rPr>
          <w:t>CFR</w:t>
        </w:r>
        <w:r w:rsidR="00123E60" w:rsidRPr="00A95949">
          <w:rPr>
            <w:rFonts w:eastAsiaTheme="minorHAnsi"/>
          </w:rPr>
          <w:t> </w:t>
        </w:r>
        <w:r w:rsidRPr="00A95949">
          <w:rPr>
            <w:rFonts w:eastAsiaTheme="minorHAnsi"/>
          </w:rPr>
          <w:t>73.55(m) and that the licensee’s security plan changes were included in a review</w:t>
        </w:r>
        <w:r w:rsidR="000452D3" w:rsidRPr="00A95949">
          <w:rPr>
            <w:rFonts w:eastAsiaTheme="minorHAnsi"/>
          </w:rPr>
          <w:t>,</w:t>
        </w:r>
        <w:r w:rsidRPr="00A95949">
          <w:rPr>
            <w:rFonts w:eastAsiaTheme="minorHAnsi"/>
          </w:rPr>
          <w:t xml:space="preserve"> as required by the regulation. (10</w:t>
        </w:r>
        <w:r w:rsidR="000452D3" w:rsidRPr="00A95949">
          <w:rPr>
            <w:rFonts w:eastAsiaTheme="minorHAnsi"/>
          </w:rPr>
          <w:t> </w:t>
        </w:r>
        <w:r w:rsidRPr="00A95949">
          <w:rPr>
            <w:rFonts w:eastAsiaTheme="minorHAnsi"/>
          </w:rPr>
          <w:t>CFR</w:t>
        </w:r>
        <w:r w:rsidR="000452D3" w:rsidRPr="00A95949">
          <w:rPr>
            <w:rFonts w:eastAsiaTheme="minorHAnsi"/>
          </w:rPr>
          <w:t> </w:t>
        </w:r>
        <w:r w:rsidRPr="00A95949">
          <w:rPr>
            <w:rFonts w:eastAsiaTheme="minorHAnsi"/>
          </w:rPr>
          <w:t>73.55(m))</w:t>
        </w:r>
      </w:ins>
    </w:p>
    <w:p w14:paraId="3885943F" w14:textId="71EB2531" w:rsidR="003A6D6F" w:rsidRPr="00A95949" w:rsidRDefault="003A6D6F" w:rsidP="00F96BDF">
      <w:pPr>
        <w:pStyle w:val="Requirement"/>
        <w:rPr>
          <w:ins w:id="103" w:author="Author"/>
          <w:rFonts w:eastAsiaTheme="minorHAnsi"/>
        </w:rPr>
      </w:pPr>
      <w:ins w:id="104" w:author="Author">
        <w:r w:rsidRPr="00A95949">
          <w:rPr>
            <w:rFonts w:eastAsiaTheme="minorHAnsi"/>
            <w:u w:val="single"/>
          </w:rPr>
          <w:t>Identification and Resolution of Problems</w:t>
        </w:r>
        <w:r w:rsidRPr="00A95949">
          <w:rPr>
            <w:rFonts w:eastAsiaTheme="minorHAnsi"/>
          </w:rPr>
          <w:t>. Verify that the licensee is identifying issues related to security plan changes at an appropriate threshold and entering them in the licensee’s problem identification and resolution program. Verify that the licensee has appropriately resolved issues regarding regulatory requirements for a selected sample of problems associated with security plan changes. (10</w:t>
        </w:r>
        <w:r w:rsidR="00400A7F" w:rsidRPr="00A95949">
          <w:rPr>
            <w:rFonts w:eastAsiaTheme="minorHAnsi"/>
          </w:rPr>
          <w:t> </w:t>
        </w:r>
        <w:r w:rsidRPr="00A95949">
          <w:rPr>
            <w:rFonts w:eastAsiaTheme="minorHAnsi"/>
          </w:rPr>
          <w:t>CFR</w:t>
        </w:r>
        <w:r w:rsidR="00400A7F" w:rsidRPr="00A95949">
          <w:rPr>
            <w:rFonts w:eastAsiaTheme="minorHAnsi"/>
          </w:rPr>
          <w:t> </w:t>
        </w:r>
        <w:r w:rsidRPr="00A95949">
          <w:rPr>
            <w:rFonts w:eastAsiaTheme="minorHAnsi"/>
          </w:rPr>
          <w:t>73.55(b)(10))</w:t>
        </w:r>
      </w:ins>
    </w:p>
    <w:p w14:paraId="7C4E08AE" w14:textId="66CADA50" w:rsidR="003A6D6F" w:rsidRPr="00A95949" w:rsidRDefault="003A6D6F" w:rsidP="00F96BDF">
      <w:pPr>
        <w:pStyle w:val="SpecificGuidance"/>
        <w:rPr>
          <w:ins w:id="105" w:author="Author"/>
          <w:rFonts w:eastAsiaTheme="minorHAnsi"/>
        </w:rPr>
      </w:pPr>
      <w:ins w:id="106" w:author="Author">
        <w:r w:rsidRPr="00A95949">
          <w:rPr>
            <w:rFonts w:eastAsiaTheme="minorHAnsi"/>
          </w:rPr>
          <w:t>Specific Guidance.</w:t>
        </w:r>
      </w:ins>
    </w:p>
    <w:p w14:paraId="58B00321" w14:textId="475DC1BA" w:rsidR="003A6D6F" w:rsidRPr="00A95949" w:rsidRDefault="003A6D6F" w:rsidP="00BF43E2">
      <w:pPr>
        <w:pStyle w:val="BodyText3"/>
        <w:rPr>
          <w:ins w:id="107" w:author="Author"/>
          <w:rFonts w:eastAsiaTheme="minorHAnsi" w:cs="Arial"/>
        </w:rPr>
      </w:pPr>
      <w:ins w:id="108" w:author="Author">
        <w:r w:rsidRPr="00A95949">
          <w:rPr>
            <w:rFonts w:eastAsiaTheme="minorHAnsi" w:cs="Arial"/>
          </w:rPr>
          <w:t>Before the inspection, the inspector should determine if a Security Event Report (SER), in accordance with 10</w:t>
        </w:r>
        <w:r w:rsidR="00400A7F" w:rsidRPr="00A95949">
          <w:rPr>
            <w:rFonts w:eastAsiaTheme="minorHAnsi" w:cs="Arial"/>
          </w:rPr>
          <w:t> </w:t>
        </w:r>
        <w:r w:rsidRPr="00A95949">
          <w:rPr>
            <w:rFonts w:eastAsiaTheme="minorHAnsi" w:cs="Arial"/>
          </w:rPr>
          <w:t>CFR</w:t>
        </w:r>
        <w:r w:rsidR="00400A7F" w:rsidRPr="00A95949">
          <w:rPr>
            <w:rFonts w:eastAsiaTheme="minorHAnsi" w:cs="Arial"/>
          </w:rPr>
          <w:t> </w:t>
        </w:r>
        <w:r w:rsidRPr="00A95949">
          <w:rPr>
            <w:rFonts w:eastAsiaTheme="minorHAnsi" w:cs="Arial"/>
          </w:rPr>
          <w:t>73.1205 has been submitted to the NRC by the licensee. Closeout of SERs is performed under Section</w:t>
        </w:r>
        <w:r w:rsidR="00400A7F" w:rsidRPr="00A95949">
          <w:rPr>
            <w:rFonts w:eastAsiaTheme="minorHAnsi" w:cs="Arial"/>
          </w:rPr>
          <w:t> </w:t>
        </w:r>
        <w:r w:rsidRPr="00A95949">
          <w:rPr>
            <w:rFonts w:eastAsiaTheme="minorHAnsi" w:cs="Arial"/>
          </w:rPr>
          <w:t>03.02 of IP</w:t>
        </w:r>
        <w:r w:rsidR="00400A7F" w:rsidRPr="00A95949">
          <w:rPr>
            <w:rFonts w:eastAsiaTheme="minorHAnsi" w:cs="Arial"/>
          </w:rPr>
          <w:t> </w:t>
        </w:r>
        <w:r w:rsidRPr="00A95949">
          <w:rPr>
            <w:rFonts w:eastAsiaTheme="minorHAnsi" w:cs="Arial"/>
          </w:rPr>
          <w:t>71153; however, assess if additional follow</w:t>
        </w:r>
        <w:r w:rsidR="005F584B" w:rsidRPr="00A95949">
          <w:rPr>
            <w:rFonts w:eastAsiaTheme="minorHAnsi" w:cs="Arial"/>
          </w:rPr>
          <w:noBreakHyphen/>
        </w:r>
        <w:r w:rsidRPr="00A95949">
          <w:rPr>
            <w:rFonts w:eastAsiaTheme="minorHAnsi" w:cs="Arial"/>
          </w:rPr>
          <w:t>up under this IP is warranted for the conditions or corrective actions associated with the SER.</w:t>
        </w:r>
      </w:ins>
    </w:p>
    <w:p w14:paraId="690E8F94" w14:textId="5ADDB045" w:rsidR="003A6D6F" w:rsidRPr="00A95949" w:rsidRDefault="003A6D6F" w:rsidP="00BF43E2">
      <w:pPr>
        <w:pStyle w:val="BodyText3"/>
        <w:rPr>
          <w:ins w:id="109" w:author="Author"/>
          <w:rFonts w:eastAsiaTheme="minorHAnsi" w:cs="Arial"/>
        </w:rPr>
      </w:pPr>
      <w:ins w:id="110" w:author="Author">
        <w:r w:rsidRPr="00A95949">
          <w:rPr>
            <w:rFonts w:eastAsiaTheme="minorHAnsi" w:cs="Arial"/>
          </w:rPr>
          <w:t>The inspector(s) should review and evaluate licensee physical security event log entries documented in accordance with 10</w:t>
        </w:r>
        <w:r w:rsidR="005F584B" w:rsidRPr="00A95949">
          <w:rPr>
            <w:rFonts w:eastAsiaTheme="minorHAnsi" w:cs="Arial"/>
          </w:rPr>
          <w:t> </w:t>
        </w:r>
        <w:r w:rsidRPr="00A95949">
          <w:rPr>
            <w:rFonts w:eastAsiaTheme="minorHAnsi" w:cs="Arial"/>
          </w:rPr>
          <w:t>CFR</w:t>
        </w:r>
        <w:r w:rsidR="005F584B" w:rsidRPr="00A95949">
          <w:rPr>
            <w:rFonts w:eastAsiaTheme="minorHAnsi" w:cs="Arial"/>
          </w:rPr>
          <w:t> </w:t>
        </w:r>
        <w:r w:rsidRPr="00A95949">
          <w:rPr>
            <w:rFonts w:eastAsiaTheme="minorHAnsi" w:cs="Arial"/>
          </w:rPr>
          <w:t>73.1210, since at least the last inspection, that are associated with security plan changes. If discrepancies or deficiencies are identified during this review, the inspector(s) should follow</w:t>
        </w:r>
        <w:r w:rsidR="009C3974" w:rsidRPr="00A95949">
          <w:rPr>
            <w:rFonts w:eastAsiaTheme="minorHAnsi" w:cs="Arial"/>
          </w:rPr>
          <w:noBreakHyphen/>
        </w:r>
        <w:r w:rsidRPr="00A95949">
          <w:rPr>
            <w:rFonts w:eastAsiaTheme="minorHAnsi" w:cs="Arial"/>
          </w:rPr>
          <w:t>up</w:t>
        </w:r>
        <w:r w:rsidR="009C3974" w:rsidRPr="00A95949">
          <w:rPr>
            <w:rFonts w:eastAsiaTheme="minorHAnsi" w:cs="Arial"/>
          </w:rPr>
          <w:t>,</w:t>
        </w:r>
        <w:r w:rsidRPr="00A95949">
          <w:rPr>
            <w:rFonts w:eastAsiaTheme="minorHAnsi" w:cs="Arial"/>
          </w:rPr>
          <w:t xml:space="preserve"> as necessary.</w:t>
        </w:r>
      </w:ins>
    </w:p>
    <w:p w14:paraId="19BD3D65" w14:textId="5DFDF432" w:rsidR="003A6D6F" w:rsidRPr="00A95949" w:rsidRDefault="003A6D6F" w:rsidP="00BF43E2">
      <w:pPr>
        <w:pStyle w:val="BodyText3"/>
        <w:rPr>
          <w:ins w:id="111" w:author="Author"/>
          <w:rFonts w:eastAsiaTheme="minorHAnsi" w:cs="Arial"/>
        </w:rPr>
      </w:pPr>
      <w:ins w:id="112" w:author="Author">
        <w:r w:rsidRPr="00A95949">
          <w:rPr>
            <w:rFonts w:eastAsiaTheme="minorHAnsi" w:cs="Arial"/>
          </w:rPr>
          <w:t>The inspector(s) should review the documented results of the security program reviews or audits performed by the licensee to ensure the continued effectiveness of its security plan changes. The inspector(s) should ensure that the reviews have been conducted in accordance with the requirements of 10</w:t>
        </w:r>
        <w:r w:rsidR="009C3974" w:rsidRPr="00A95949">
          <w:rPr>
            <w:rFonts w:eastAsiaTheme="minorHAnsi" w:cs="Arial"/>
          </w:rPr>
          <w:t> </w:t>
        </w:r>
        <w:r w:rsidRPr="00A95949">
          <w:rPr>
            <w:rFonts w:eastAsiaTheme="minorHAnsi" w:cs="Arial"/>
          </w:rPr>
          <w:t>CFR</w:t>
        </w:r>
        <w:r w:rsidR="009C3974" w:rsidRPr="00A95949">
          <w:rPr>
            <w:rFonts w:eastAsiaTheme="minorHAnsi" w:cs="Arial"/>
          </w:rPr>
          <w:t> </w:t>
        </w:r>
        <w:r w:rsidRPr="00A95949">
          <w:rPr>
            <w:rFonts w:eastAsiaTheme="minorHAnsi" w:cs="Arial"/>
          </w:rPr>
          <w:t>73.55(m). The inspector(s) should also request that the licensee provide a copy of the report that was developed and provided to licensee management for review. The inspector(s) should review the report to identify any findings that were identified via the review or audit to ensure the findings were entered in the licensee’s corrective action program.</w:t>
        </w:r>
      </w:ins>
    </w:p>
    <w:p w14:paraId="041EEB78" w14:textId="66042187" w:rsidR="003A6D6F" w:rsidRPr="00A95949" w:rsidRDefault="003A6D6F" w:rsidP="00BF43E2">
      <w:pPr>
        <w:pStyle w:val="BodyText3"/>
        <w:rPr>
          <w:ins w:id="113" w:author="Author"/>
          <w:rFonts w:eastAsiaTheme="minorHAnsi" w:cs="Arial"/>
        </w:rPr>
      </w:pPr>
      <w:ins w:id="114" w:author="Author">
        <w:r w:rsidRPr="00A95949">
          <w:rPr>
            <w:rFonts w:eastAsiaTheme="minorHAnsi" w:cs="Arial"/>
          </w:rPr>
          <w:t>The inspector(s) should review a sample of entries in the licensee’s Problem Identification and Resolution program associated with security plan changes. The intent of this review is to verify that the licensee is identifying deficiencies at the appropriate threshold, tracking deficiencies for trending, and correcting deficiencies commensurate with their security significance. Inspectors can follow</w:t>
        </w:r>
        <w:r w:rsidR="00223204" w:rsidRPr="00A95949">
          <w:rPr>
            <w:rFonts w:eastAsiaTheme="minorHAnsi" w:cs="Arial"/>
          </w:rPr>
          <w:noBreakHyphen/>
        </w:r>
        <w:r w:rsidRPr="00A95949">
          <w:rPr>
            <w:rFonts w:eastAsiaTheme="minorHAnsi" w:cs="Arial"/>
          </w:rPr>
          <w:t>up on select samples in accordance with this procedure to ensure corrective actions are commensurate with the significance of the issue. Refer to IP</w:t>
        </w:r>
        <w:r w:rsidR="007D5765">
          <w:rPr>
            <w:rFonts w:eastAsiaTheme="minorHAnsi" w:cs="Arial"/>
          </w:rPr>
          <w:t> </w:t>
        </w:r>
        <w:r w:rsidRPr="00A95949">
          <w:rPr>
            <w:rFonts w:eastAsiaTheme="minorHAnsi" w:cs="Arial"/>
          </w:rPr>
          <w:t xml:space="preserve">71152, </w:t>
        </w:r>
        <w:r w:rsidR="00223204" w:rsidRPr="00A95949">
          <w:rPr>
            <w:rFonts w:eastAsiaTheme="minorHAnsi" w:cs="Arial"/>
          </w:rPr>
          <w:t>“</w:t>
        </w:r>
        <w:r w:rsidRPr="00A95949">
          <w:rPr>
            <w:rFonts w:eastAsiaTheme="minorHAnsi" w:cs="Arial"/>
          </w:rPr>
          <w:t>Problem Identification and Resolution,</w:t>
        </w:r>
        <w:r w:rsidR="00223204" w:rsidRPr="00A95949">
          <w:rPr>
            <w:rFonts w:eastAsiaTheme="minorHAnsi" w:cs="Arial"/>
          </w:rPr>
          <w:t>”</w:t>
        </w:r>
        <w:r w:rsidRPr="00A95949">
          <w:rPr>
            <w:rFonts w:eastAsiaTheme="minorHAnsi" w:cs="Arial"/>
          </w:rPr>
          <w:t xml:space="preserve"> </w:t>
        </w:r>
        <w:r w:rsidR="00223204" w:rsidRPr="00A95949">
          <w:rPr>
            <w:rFonts w:eastAsiaTheme="minorHAnsi" w:cs="Arial"/>
          </w:rPr>
          <w:t>S</w:t>
        </w:r>
        <w:r w:rsidRPr="00A95949">
          <w:rPr>
            <w:rFonts w:eastAsiaTheme="minorHAnsi" w:cs="Arial"/>
          </w:rPr>
          <w:t>ection</w:t>
        </w:r>
        <w:r w:rsidR="007D5765">
          <w:rPr>
            <w:rFonts w:eastAsiaTheme="minorHAnsi" w:cs="Arial"/>
          </w:rPr>
          <w:t> </w:t>
        </w:r>
        <w:r w:rsidRPr="00A95949">
          <w:rPr>
            <w:rFonts w:eastAsiaTheme="minorHAnsi" w:cs="Arial"/>
          </w:rPr>
          <w:t>03.01 for additional guidance.</w:t>
        </w:r>
      </w:ins>
    </w:p>
    <w:p w14:paraId="71AF1951" w14:textId="73E6F07F" w:rsidR="000C4116" w:rsidRPr="00A95949" w:rsidRDefault="00D9224D" w:rsidP="008E1698">
      <w:pPr>
        <w:pStyle w:val="Heading1"/>
        <w:rPr>
          <w:rFonts w:cs="Arial"/>
        </w:rPr>
      </w:pPr>
      <w:r w:rsidRPr="00A95949">
        <w:rPr>
          <w:rFonts w:cs="Arial"/>
        </w:rPr>
        <w:lastRenderedPageBreak/>
        <w:t>71130.09</w:t>
      </w:r>
      <w:r w:rsidR="00575891" w:rsidRPr="00A95949">
        <w:rPr>
          <w:rFonts w:cs="Arial"/>
        </w:rPr>
        <w:t>-0</w:t>
      </w:r>
      <w:r w:rsidR="00BA6552" w:rsidRPr="00A95949">
        <w:rPr>
          <w:rFonts w:cs="Arial"/>
        </w:rPr>
        <w:t>3</w:t>
      </w:r>
      <w:r w:rsidR="00575891" w:rsidRPr="00A95949">
        <w:rPr>
          <w:rFonts w:cs="Arial"/>
        </w:rPr>
        <w:tab/>
      </w:r>
      <w:r w:rsidR="00EE180A" w:rsidRPr="00A95949">
        <w:rPr>
          <w:rFonts w:cs="Arial"/>
        </w:rPr>
        <w:t>PROCEDURE COMPLETION</w:t>
      </w:r>
    </w:p>
    <w:p w14:paraId="025AC553" w14:textId="2160778A" w:rsidR="00EE180A" w:rsidRPr="00A95949" w:rsidRDefault="008E2D97" w:rsidP="00BF43E2">
      <w:pPr>
        <w:pStyle w:val="BodyText"/>
        <w:keepNext/>
        <w:keepLines/>
      </w:pPr>
      <w:ins w:id="115" w:author="Author">
        <w:r w:rsidRPr="00A95949">
          <w:t xml:space="preserve">A prerequisite </w:t>
        </w:r>
        <w:r w:rsidR="0054287C" w:rsidRPr="00A95949">
          <w:t xml:space="preserve">to conduct </w:t>
        </w:r>
        <w:r w:rsidR="008D5311" w:rsidRPr="00A95949">
          <w:t xml:space="preserve">this </w:t>
        </w:r>
        <w:r w:rsidR="007D07C9" w:rsidRPr="00A95949">
          <w:t>inspection</w:t>
        </w:r>
        <w:r w:rsidR="008D5311" w:rsidRPr="00A95949">
          <w:t xml:space="preserve"> is </w:t>
        </w:r>
        <w:r w:rsidR="00793CFA" w:rsidRPr="00A95949">
          <w:t xml:space="preserve">a 10 CFR 50.54(p)(2) </w:t>
        </w:r>
        <w:r w:rsidR="008D5311" w:rsidRPr="00A95949">
          <w:t xml:space="preserve">plan change </w:t>
        </w:r>
        <w:r w:rsidR="00781725" w:rsidRPr="00A95949">
          <w:t xml:space="preserve">submittal by the licensee </w:t>
        </w:r>
        <w:r w:rsidR="00F03270" w:rsidRPr="00A95949">
          <w:t>since the last baseline inspection was completed.</w:t>
        </w:r>
      </w:ins>
      <w:r w:rsidR="00F03270" w:rsidRPr="00A95949">
        <w:t xml:space="preserve"> </w:t>
      </w:r>
      <w:r w:rsidR="00EE180A" w:rsidRPr="00A95949">
        <w:t>The security plan change review</w:t>
      </w:r>
      <w:ins w:id="116" w:author="Author">
        <w:r w:rsidR="00161905" w:rsidRPr="00A95949">
          <w:t>(</w:t>
        </w:r>
      </w:ins>
      <w:r w:rsidR="00EE180A" w:rsidRPr="00A95949">
        <w:t>s</w:t>
      </w:r>
      <w:ins w:id="117" w:author="Author">
        <w:r w:rsidR="00161905" w:rsidRPr="00A95949">
          <w:t>)</w:t>
        </w:r>
      </w:ins>
      <w:r w:rsidR="00EE180A" w:rsidRPr="00A95949">
        <w:t xml:space="preserve"> should be documented in an inspection report in accordance with Inspection Manual Chapter</w:t>
      </w:r>
      <w:r w:rsidR="008C3E47" w:rsidRPr="00A95949">
        <w:t> </w:t>
      </w:r>
      <w:r w:rsidR="00EE180A" w:rsidRPr="00A95949">
        <w:t>0611</w:t>
      </w:r>
      <w:ins w:id="118" w:author="Author">
        <w:r w:rsidR="0009395D" w:rsidRPr="00A95949">
          <w:t>, “Power Reactor Inspection Reports</w:t>
        </w:r>
        <w:r w:rsidR="00C87DE5" w:rsidRPr="00A95949">
          <w:t>.”</w:t>
        </w:r>
      </w:ins>
      <w:r w:rsidR="00C87DE5" w:rsidRPr="00A95949">
        <w:t xml:space="preserve"> </w:t>
      </w:r>
      <w:r w:rsidR="00EE180A" w:rsidRPr="00A95949">
        <w:t>Performance of this inspection procedure change review does not constitute approval of the security plan change</w:t>
      </w:r>
      <w:ins w:id="119" w:author="Author">
        <w:r w:rsidR="00161905" w:rsidRPr="00A95949">
          <w:t>(</w:t>
        </w:r>
      </w:ins>
      <w:r w:rsidR="00EE180A" w:rsidRPr="00A95949">
        <w:t>s</w:t>
      </w:r>
      <w:ins w:id="120" w:author="Author">
        <w:r w:rsidR="00161905" w:rsidRPr="00A95949">
          <w:t>)</w:t>
        </w:r>
      </w:ins>
      <w:r w:rsidR="00EE180A" w:rsidRPr="00A95949">
        <w:t>.</w:t>
      </w:r>
      <w:r w:rsidR="00370FFC" w:rsidRPr="00A95949">
        <w:t xml:space="preserve"> </w:t>
      </w:r>
      <w:r w:rsidR="00EE180A" w:rsidRPr="00A95949">
        <w:t>Sample documentation wording for security plan change</w:t>
      </w:r>
      <w:ins w:id="121" w:author="Author">
        <w:r w:rsidR="00106A3E" w:rsidRPr="00A95949">
          <w:t>(</w:t>
        </w:r>
      </w:ins>
      <w:r w:rsidR="00EE180A" w:rsidRPr="00A95949">
        <w:t>s</w:t>
      </w:r>
      <w:ins w:id="122" w:author="Author">
        <w:r w:rsidR="00106A3E" w:rsidRPr="00A95949">
          <w:t>)</w:t>
        </w:r>
      </w:ins>
      <w:r w:rsidR="00EE180A" w:rsidRPr="00A95949">
        <w:t xml:space="preserve"> with no apparent decrease in safeguards effectiveness is as follows:</w:t>
      </w:r>
    </w:p>
    <w:p w14:paraId="6F50ADE2" w14:textId="01434F73" w:rsidR="00EE180A" w:rsidRPr="00A95949" w:rsidRDefault="000975FC" w:rsidP="008E1698">
      <w:pPr>
        <w:pStyle w:val="BodyText3"/>
        <w:rPr>
          <w:rFonts w:cs="Arial"/>
        </w:rPr>
      </w:pPr>
      <w:r w:rsidRPr="008E1698">
        <w:t>“</w:t>
      </w:r>
      <w:r w:rsidR="00EE180A" w:rsidRPr="008E1698">
        <w:t xml:space="preserve">Since the last NRC </w:t>
      </w:r>
      <w:ins w:id="123" w:author="Author">
        <w:r w:rsidR="0057747B" w:rsidRPr="008E1698">
          <w:t>baseline</w:t>
        </w:r>
      </w:ins>
      <w:r w:rsidR="0057747B" w:rsidRPr="008E1698">
        <w:t xml:space="preserve"> </w:t>
      </w:r>
      <w:r w:rsidR="00EE180A" w:rsidRPr="008E1698">
        <w:t>inspection of this program area, Security Plan</w:t>
      </w:r>
      <w:r w:rsidR="00EE180A" w:rsidRPr="00A95949">
        <w:rPr>
          <w:rFonts w:cs="Arial"/>
        </w:rPr>
        <w:t xml:space="preserve"> Revision XX to XX </w:t>
      </w:r>
      <w:ins w:id="124" w:author="Author">
        <w:r w:rsidR="00993238" w:rsidRPr="00A95949">
          <w:rPr>
            <w:rFonts w:cs="Arial"/>
          </w:rPr>
          <w:t>was</w:t>
        </w:r>
      </w:ins>
      <w:r w:rsidR="00993238" w:rsidRPr="00A95949">
        <w:rPr>
          <w:rFonts w:cs="Arial"/>
        </w:rPr>
        <w:t xml:space="preserve"> </w:t>
      </w:r>
      <w:r w:rsidR="00EE180A" w:rsidRPr="00A95949">
        <w:rPr>
          <w:rFonts w:cs="Arial"/>
        </w:rPr>
        <w:t>implemented</w:t>
      </w:r>
      <w:ins w:id="125" w:author="Author">
        <w:r w:rsidR="0060652F" w:rsidRPr="00A95949">
          <w:rPr>
            <w:rFonts w:cs="Arial"/>
          </w:rPr>
          <w:t>.</w:t>
        </w:r>
      </w:ins>
      <w:r w:rsidR="0060652F" w:rsidRPr="00A95949">
        <w:rPr>
          <w:rFonts w:cs="Arial"/>
        </w:rPr>
        <w:t xml:space="preserve"> B</w:t>
      </w:r>
      <w:r w:rsidR="00EE180A" w:rsidRPr="00A95949">
        <w:rPr>
          <w:rFonts w:cs="Arial"/>
        </w:rPr>
        <w:t xml:space="preserve">ased on </w:t>
      </w:r>
      <w:ins w:id="126" w:author="Author">
        <w:r w:rsidR="00956A38" w:rsidRPr="00E07AFE">
          <w:rPr>
            <w:rFonts w:cs="Arial"/>
          </w:rPr>
          <w:t>[</w:t>
        </w:r>
        <w:r w:rsidR="0002024E" w:rsidRPr="00E07AFE">
          <w:rPr>
            <w:rFonts w:cs="Arial"/>
          </w:rPr>
          <w:t>LICENSEE’S</w:t>
        </w:r>
        <w:r w:rsidR="00956A38" w:rsidRPr="00E07AFE">
          <w:rPr>
            <w:rFonts w:cs="Arial"/>
          </w:rPr>
          <w:t>]</w:t>
        </w:r>
        <w:r w:rsidR="00EE180A" w:rsidRPr="00A95949">
          <w:rPr>
            <w:rFonts w:cs="Arial"/>
          </w:rPr>
          <w:t xml:space="preserve"> </w:t>
        </w:r>
        <w:r w:rsidR="00B62437" w:rsidRPr="00A95949">
          <w:rPr>
            <w:rFonts w:cs="Arial"/>
          </w:rPr>
          <w:t>evaluation</w:t>
        </w:r>
      </w:ins>
      <w:r w:rsidR="00EE180A" w:rsidRPr="00A95949">
        <w:rPr>
          <w:rFonts w:cs="Arial"/>
        </w:rPr>
        <w:t xml:space="preserve">, </w:t>
      </w:r>
      <w:r w:rsidR="00E5438E" w:rsidRPr="00A95949">
        <w:rPr>
          <w:rFonts w:cs="Arial"/>
        </w:rPr>
        <w:t xml:space="preserve">and </w:t>
      </w:r>
      <w:r w:rsidR="00EE180A" w:rsidRPr="00A95949">
        <w:rPr>
          <w:rFonts w:cs="Arial"/>
        </w:rPr>
        <w:t>in accordance with 10</w:t>
      </w:r>
      <w:r w:rsidR="00E5438E" w:rsidRPr="00A95949">
        <w:rPr>
          <w:rFonts w:cs="Arial"/>
        </w:rPr>
        <w:t> </w:t>
      </w:r>
      <w:r w:rsidR="00EE180A" w:rsidRPr="00A95949">
        <w:rPr>
          <w:rFonts w:cs="Arial"/>
        </w:rPr>
        <w:t>CFR</w:t>
      </w:r>
      <w:r w:rsidR="00E5438E" w:rsidRPr="00A95949">
        <w:rPr>
          <w:rFonts w:cs="Arial"/>
        </w:rPr>
        <w:t> </w:t>
      </w:r>
      <w:r w:rsidR="00EE180A" w:rsidRPr="00A95949">
        <w:rPr>
          <w:rFonts w:cs="Arial"/>
        </w:rPr>
        <w:t>50.54(p)(2), the change</w:t>
      </w:r>
      <w:ins w:id="127" w:author="Author">
        <w:r w:rsidR="00D54E94" w:rsidRPr="00A95949">
          <w:rPr>
            <w:rFonts w:cs="Arial"/>
          </w:rPr>
          <w:t>(</w:t>
        </w:r>
      </w:ins>
      <w:r w:rsidR="00EE180A" w:rsidRPr="00A95949">
        <w:rPr>
          <w:rFonts w:cs="Arial"/>
        </w:rPr>
        <w:t>s</w:t>
      </w:r>
      <w:ins w:id="128" w:author="Author">
        <w:r w:rsidR="00D54E94" w:rsidRPr="00A95949">
          <w:rPr>
            <w:rFonts w:cs="Arial"/>
          </w:rPr>
          <w:t>)</w:t>
        </w:r>
      </w:ins>
      <w:r w:rsidR="00EE180A" w:rsidRPr="00A95949">
        <w:rPr>
          <w:rFonts w:cs="Arial"/>
        </w:rPr>
        <w:t xml:space="preserve"> resulted in no decrease in safeguards effectiveness of the security plan and </w:t>
      </w:r>
      <w:r w:rsidR="00592DF2" w:rsidRPr="00A95949">
        <w:rPr>
          <w:rFonts w:cs="Arial"/>
        </w:rPr>
        <w:t>t</w:t>
      </w:r>
      <w:r w:rsidR="00EE180A" w:rsidRPr="00A95949">
        <w:rPr>
          <w:rFonts w:cs="Arial"/>
        </w:rPr>
        <w:t xml:space="preserve">he revised security plan </w:t>
      </w:r>
      <w:r w:rsidR="008C32D7" w:rsidRPr="00A95949">
        <w:rPr>
          <w:rFonts w:cs="Arial"/>
        </w:rPr>
        <w:t>change</w:t>
      </w:r>
      <w:ins w:id="129" w:author="Author">
        <w:r w:rsidR="00EF4A46" w:rsidRPr="00A95949">
          <w:rPr>
            <w:rFonts w:cs="Arial"/>
          </w:rPr>
          <w:t>(s)</w:t>
        </w:r>
      </w:ins>
      <w:r w:rsidR="008C32D7" w:rsidRPr="00A95949">
        <w:rPr>
          <w:rFonts w:cs="Arial"/>
        </w:rPr>
        <w:t xml:space="preserve"> </w:t>
      </w:r>
      <w:r w:rsidR="00EE180A" w:rsidRPr="00A95949">
        <w:rPr>
          <w:rFonts w:cs="Arial"/>
        </w:rPr>
        <w:t>continue to meet the requirements of 10</w:t>
      </w:r>
      <w:r w:rsidR="00C5506F" w:rsidRPr="00A95949">
        <w:rPr>
          <w:rFonts w:cs="Arial"/>
        </w:rPr>
        <w:t> </w:t>
      </w:r>
      <w:r w:rsidR="00EE180A" w:rsidRPr="00A95949">
        <w:rPr>
          <w:rFonts w:cs="Arial"/>
        </w:rPr>
        <w:t>CFR</w:t>
      </w:r>
      <w:r w:rsidR="00C5506F" w:rsidRPr="00A95949">
        <w:rPr>
          <w:rFonts w:cs="Arial"/>
        </w:rPr>
        <w:t> </w:t>
      </w:r>
      <w:r w:rsidR="00EE180A" w:rsidRPr="00A95949">
        <w:rPr>
          <w:rFonts w:cs="Arial"/>
        </w:rPr>
        <w:t>73.55(b).</w:t>
      </w:r>
      <w:r w:rsidR="00370FFC" w:rsidRPr="00A95949">
        <w:rPr>
          <w:rFonts w:cs="Arial"/>
        </w:rPr>
        <w:t xml:space="preserve"> </w:t>
      </w:r>
      <w:r w:rsidR="00EE180A" w:rsidRPr="00A95949">
        <w:rPr>
          <w:rFonts w:cs="Arial"/>
        </w:rPr>
        <w:t>The inspector</w:t>
      </w:r>
      <w:ins w:id="130" w:author="Author">
        <w:r w:rsidR="000630AB" w:rsidRPr="00A95949">
          <w:rPr>
            <w:rFonts w:cs="Arial"/>
          </w:rPr>
          <w:t>(</w:t>
        </w:r>
        <w:r w:rsidR="00EE180A" w:rsidRPr="00A95949">
          <w:rPr>
            <w:rFonts w:cs="Arial"/>
          </w:rPr>
          <w:t>s</w:t>
        </w:r>
        <w:r w:rsidR="000630AB" w:rsidRPr="00A95949">
          <w:rPr>
            <w:rFonts w:cs="Arial"/>
          </w:rPr>
          <w:t>)</w:t>
        </w:r>
      </w:ins>
      <w:r w:rsidR="00EE180A" w:rsidRPr="00A95949">
        <w:rPr>
          <w:rFonts w:cs="Arial"/>
        </w:rPr>
        <w:t xml:space="preserve"> conducted a review of the security plan change</w:t>
      </w:r>
      <w:ins w:id="131" w:author="Author">
        <w:r w:rsidR="004034A4" w:rsidRPr="00A95949">
          <w:rPr>
            <w:rFonts w:cs="Arial"/>
          </w:rPr>
          <w:t>(</w:t>
        </w:r>
      </w:ins>
      <w:r w:rsidR="00EE180A" w:rsidRPr="00A95949">
        <w:rPr>
          <w:rFonts w:cs="Arial"/>
        </w:rPr>
        <w:t>s</w:t>
      </w:r>
      <w:ins w:id="132" w:author="Author">
        <w:r w:rsidR="004034A4" w:rsidRPr="00A95949">
          <w:rPr>
            <w:rFonts w:cs="Arial"/>
          </w:rPr>
          <w:t>)</w:t>
        </w:r>
      </w:ins>
      <w:r w:rsidR="00EE180A" w:rsidRPr="00A95949">
        <w:rPr>
          <w:rFonts w:cs="Arial"/>
        </w:rPr>
        <w:t xml:space="preserve"> to evaluate for </w:t>
      </w:r>
      <w:ins w:id="133" w:author="Author">
        <w:r w:rsidR="00F2185B" w:rsidRPr="00A95949">
          <w:rPr>
            <w:rFonts w:cs="Arial"/>
          </w:rPr>
          <w:t>a</w:t>
        </w:r>
      </w:ins>
      <w:r w:rsidR="00F2185B" w:rsidRPr="00A95949">
        <w:rPr>
          <w:rFonts w:cs="Arial"/>
        </w:rPr>
        <w:t xml:space="preserve"> </w:t>
      </w:r>
      <w:r w:rsidR="00EE180A" w:rsidRPr="00A95949">
        <w:rPr>
          <w:rFonts w:cs="Arial"/>
        </w:rPr>
        <w:t>potential decrease in safeguards effectiveness of the security plan</w:t>
      </w:r>
      <w:ins w:id="134" w:author="Author">
        <w:r w:rsidR="005A499E" w:rsidRPr="00A95949">
          <w:rPr>
            <w:rFonts w:cs="Arial"/>
          </w:rPr>
          <w:t>;</w:t>
        </w:r>
      </w:ins>
      <w:r w:rsidR="005A499E" w:rsidRPr="00A95949">
        <w:rPr>
          <w:rFonts w:cs="Arial"/>
        </w:rPr>
        <w:t xml:space="preserve"> h</w:t>
      </w:r>
      <w:r w:rsidR="00EE180A" w:rsidRPr="00A95949">
        <w:rPr>
          <w:rFonts w:cs="Arial"/>
        </w:rPr>
        <w:t>owever, this review does not constitute formal NRC approval of th</w:t>
      </w:r>
      <w:ins w:id="135" w:author="Author">
        <w:r w:rsidR="001A55A4" w:rsidRPr="00A95949">
          <w:rPr>
            <w:rFonts w:cs="Arial"/>
          </w:rPr>
          <w:t>os</w:t>
        </w:r>
      </w:ins>
      <w:r w:rsidR="00EE180A" w:rsidRPr="00A95949">
        <w:rPr>
          <w:rFonts w:cs="Arial"/>
        </w:rPr>
        <w:t>e change</w:t>
      </w:r>
      <w:ins w:id="136" w:author="Author">
        <w:r w:rsidR="004034A4" w:rsidRPr="00A95949">
          <w:rPr>
            <w:rFonts w:cs="Arial"/>
          </w:rPr>
          <w:t>(</w:t>
        </w:r>
      </w:ins>
      <w:r w:rsidR="00EE180A" w:rsidRPr="00A95949">
        <w:rPr>
          <w:rFonts w:cs="Arial"/>
        </w:rPr>
        <w:t>s</w:t>
      </w:r>
      <w:ins w:id="137" w:author="Author">
        <w:r w:rsidR="004034A4" w:rsidRPr="00A95949">
          <w:rPr>
            <w:rFonts w:cs="Arial"/>
          </w:rPr>
          <w:t>)</w:t>
        </w:r>
      </w:ins>
      <w:r w:rsidR="00EE180A" w:rsidRPr="00A95949">
        <w:rPr>
          <w:rFonts w:cs="Arial"/>
        </w:rPr>
        <w:t>.</w:t>
      </w:r>
      <w:r w:rsidR="00370FFC" w:rsidRPr="00A95949">
        <w:rPr>
          <w:rFonts w:cs="Arial"/>
        </w:rPr>
        <w:t xml:space="preserve"> </w:t>
      </w:r>
      <w:r w:rsidR="00EE180A" w:rsidRPr="00A95949">
        <w:rPr>
          <w:rFonts w:cs="Arial"/>
        </w:rPr>
        <w:t>Therefore, the change</w:t>
      </w:r>
      <w:ins w:id="138" w:author="Author">
        <w:r w:rsidR="004034A4" w:rsidRPr="00A95949">
          <w:rPr>
            <w:rFonts w:cs="Arial"/>
          </w:rPr>
          <w:t>(</w:t>
        </w:r>
      </w:ins>
      <w:r w:rsidR="00EE180A" w:rsidRPr="00A95949">
        <w:rPr>
          <w:rFonts w:cs="Arial"/>
        </w:rPr>
        <w:t>s</w:t>
      </w:r>
      <w:ins w:id="139" w:author="Author">
        <w:r w:rsidR="004034A4" w:rsidRPr="00A95949">
          <w:rPr>
            <w:rFonts w:cs="Arial"/>
          </w:rPr>
          <w:t>)</w:t>
        </w:r>
      </w:ins>
      <w:r w:rsidR="00EE180A" w:rsidRPr="00A95949">
        <w:rPr>
          <w:rFonts w:cs="Arial"/>
        </w:rPr>
        <w:t xml:space="preserve"> remain subject to future NRC inspection in their entirety.</w:t>
      </w:r>
      <w:r w:rsidRPr="00A95949">
        <w:rPr>
          <w:rFonts w:cs="Arial"/>
        </w:rPr>
        <w:t>”</w:t>
      </w:r>
    </w:p>
    <w:p w14:paraId="337DEBA8" w14:textId="2521A323" w:rsidR="000A47FE" w:rsidRPr="00A95949" w:rsidRDefault="00EE180A" w:rsidP="008E1698">
      <w:pPr>
        <w:pStyle w:val="BodyText"/>
      </w:pPr>
      <w:r w:rsidRPr="00A95949">
        <w:t>This procedure is considered complete when the inspection requirements listed in the procedure have been satisfied</w:t>
      </w:r>
      <w:r w:rsidR="0070359D" w:rsidRPr="00A95949">
        <w:t xml:space="preserve"> </w:t>
      </w:r>
      <w:ins w:id="140" w:author="Author">
        <w:r w:rsidR="0070359D" w:rsidRPr="00A95949">
          <w:t xml:space="preserve">or if no security plan changes were submitted </w:t>
        </w:r>
        <w:r w:rsidR="004912A1" w:rsidRPr="00A95949">
          <w:t>since the last baseline</w:t>
        </w:r>
        <w:r w:rsidR="0070359D" w:rsidRPr="00A95949">
          <w:t xml:space="preserve"> </w:t>
        </w:r>
        <w:r w:rsidR="00FD2E96" w:rsidRPr="00A95949">
          <w:t>inspectio</w:t>
        </w:r>
        <w:r w:rsidR="00D176DE" w:rsidRPr="00A95949">
          <w:t>n was completed</w:t>
        </w:r>
      </w:ins>
      <w:r w:rsidRPr="00A95949">
        <w:t>.</w:t>
      </w:r>
    </w:p>
    <w:p w14:paraId="6E3BE349" w14:textId="079B01B1" w:rsidR="000A47FE" w:rsidRPr="00A95949" w:rsidRDefault="00D9224D" w:rsidP="008E1698">
      <w:pPr>
        <w:pStyle w:val="Heading1"/>
        <w:rPr>
          <w:rFonts w:cs="Arial"/>
        </w:rPr>
      </w:pPr>
      <w:r w:rsidRPr="008E1698">
        <w:rPr>
          <w:caps/>
        </w:rPr>
        <w:t>71130</w:t>
      </w:r>
      <w:r w:rsidRPr="00A95949">
        <w:rPr>
          <w:rFonts w:cs="Arial"/>
        </w:rPr>
        <w:t>.09</w:t>
      </w:r>
      <w:r w:rsidR="00E529B5" w:rsidRPr="00A95949">
        <w:rPr>
          <w:rFonts w:cs="Arial"/>
        </w:rPr>
        <w:t>-0</w:t>
      </w:r>
      <w:r w:rsidR="00BA6552" w:rsidRPr="00A95949">
        <w:rPr>
          <w:rFonts w:cs="Arial"/>
        </w:rPr>
        <w:t>4</w:t>
      </w:r>
      <w:r w:rsidR="00E529B5" w:rsidRPr="00A95949">
        <w:rPr>
          <w:rFonts w:cs="Arial"/>
        </w:rPr>
        <w:tab/>
      </w:r>
      <w:r w:rsidR="00EE180A" w:rsidRPr="00A95949">
        <w:rPr>
          <w:rFonts w:cs="Arial"/>
        </w:rPr>
        <w:t>RESOURCE ESTIMATE</w:t>
      </w:r>
    </w:p>
    <w:p w14:paraId="156BBACA" w14:textId="1347F844" w:rsidR="00EE180A" w:rsidRPr="00A95949" w:rsidRDefault="00EE180A" w:rsidP="008E1698">
      <w:pPr>
        <w:pStyle w:val="BodyText"/>
      </w:pPr>
      <w:bookmarkStart w:id="141" w:name="_Hlk20916953"/>
      <w:r w:rsidRPr="00A95949">
        <w:t>The resource estimate for completion of this procedure consists of a range between 6-8 hours of direct inspection effort.</w:t>
      </w:r>
      <w:r w:rsidR="00370FFC" w:rsidRPr="00A95949">
        <w:t xml:space="preserve"> </w:t>
      </w:r>
      <w:r w:rsidRPr="00A95949">
        <w:t xml:space="preserve">The resource allocation </w:t>
      </w:r>
      <w:ins w:id="142" w:author="Author">
        <w:r w:rsidR="00C93E96" w:rsidRPr="00A95949">
          <w:t>accounts for</w:t>
        </w:r>
      </w:ins>
      <w:r w:rsidR="00C93E96" w:rsidRPr="00A95949">
        <w:t xml:space="preserve"> </w:t>
      </w:r>
      <w:r w:rsidRPr="00A95949">
        <w:t>multiple security plan changes submitted to the NRC</w:t>
      </w:r>
      <w:ins w:id="143" w:author="Author">
        <w:r w:rsidR="004E11BD" w:rsidRPr="00A95949">
          <w:t>,</w:t>
        </w:r>
      </w:ins>
      <w:r w:rsidRPr="00A95949">
        <w:t xml:space="preserve"> since the last</w:t>
      </w:r>
      <w:r w:rsidR="00E42514" w:rsidRPr="00A95949">
        <w:t xml:space="preserve"> </w:t>
      </w:r>
      <w:ins w:id="144" w:author="Author">
        <w:r w:rsidR="00E42514" w:rsidRPr="00A95949">
          <w:t>baseline</w:t>
        </w:r>
      </w:ins>
      <w:r w:rsidRPr="00A95949">
        <w:t xml:space="preserve"> inspection. The frequency at which this inspection activity is to be conducted is annually (once per year).</w:t>
      </w:r>
      <w:r w:rsidR="00370FFC" w:rsidRPr="00A95949">
        <w:t xml:space="preserve"> </w:t>
      </w:r>
      <w:r w:rsidRPr="00A95949">
        <w:t>The sample size for this procedure is one.</w:t>
      </w:r>
    </w:p>
    <w:p w14:paraId="537DA889" w14:textId="0F33CAC5" w:rsidR="004A50C4" w:rsidRPr="00A95949" w:rsidRDefault="004A50C4" w:rsidP="00BF43E2">
      <w:pPr>
        <w:pStyle w:val="END"/>
        <w:autoSpaceDE w:val="0"/>
        <w:autoSpaceDN w:val="0"/>
        <w:adjustRightInd w:val="0"/>
        <w:rPr>
          <w:ins w:id="145" w:author="Author"/>
        </w:rPr>
      </w:pPr>
      <w:ins w:id="146" w:author="Author">
        <w:r w:rsidRPr="00A95949">
          <w:t>END</w:t>
        </w:r>
      </w:ins>
    </w:p>
    <w:bookmarkEnd w:id="141"/>
    <w:p w14:paraId="69953235" w14:textId="3B900CA7" w:rsidR="00053D1A" w:rsidRPr="00A95949" w:rsidRDefault="00C34CDA" w:rsidP="00F96BDF">
      <w:pPr>
        <w:pStyle w:val="BodyText2"/>
      </w:pPr>
      <w:ins w:id="147" w:author="Author">
        <w:r w:rsidRPr="00A95949">
          <w:t>Attachment</w:t>
        </w:r>
        <w:r w:rsidR="002A64F4">
          <w:t> </w:t>
        </w:r>
        <w:r w:rsidR="00E103C1" w:rsidRPr="00A95949">
          <w:t>1:</w:t>
        </w:r>
        <w:r w:rsidR="00525A94">
          <w:t xml:space="preserve"> </w:t>
        </w:r>
        <w:r w:rsidR="00E103C1" w:rsidRPr="00A95949">
          <w:t>Revision History for IP</w:t>
        </w:r>
        <w:r w:rsidR="002A64F4">
          <w:t> </w:t>
        </w:r>
        <w:r w:rsidR="00E103C1" w:rsidRPr="00A95949">
          <w:t>71130.09</w:t>
        </w:r>
        <w:r w:rsidR="00435013" w:rsidRPr="00A95949">
          <w:t>, “Security Plan Changes”</w:t>
        </w:r>
      </w:ins>
    </w:p>
    <w:p w14:paraId="1BB40F78" w14:textId="77777777" w:rsidR="00EC5319" w:rsidRPr="00997A71" w:rsidRDefault="00EC5319" w:rsidP="00997A71">
      <w:pPr>
        <w:pStyle w:val="BodyText"/>
        <w:spacing w:after="0"/>
        <w:contextualSpacing/>
        <w:sectPr w:rsidR="00EC5319" w:rsidRPr="00997A71" w:rsidSect="008014C2">
          <w:footerReference w:type="default" r:id="rId11"/>
          <w:pgSz w:w="12240" w:h="15840"/>
          <w:pgMar w:top="1440" w:right="1440" w:bottom="1440" w:left="1440" w:header="720" w:footer="720" w:gutter="0"/>
          <w:cols w:space="720"/>
          <w:docGrid w:linePitch="360"/>
        </w:sectPr>
      </w:pPr>
    </w:p>
    <w:p w14:paraId="7F199A4E" w14:textId="025A0D73" w:rsidR="00F96BDF" w:rsidRDefault="00F96BDF" w:rsidP="00F96BDF">
      <w:pPr>
        <w:pStyle w:val="attachmenttitle"/>
      </w:pPr>
      <w:r w:rsidRPr="00066D07">
        <w:rPr>
          <w:rFonts w:eastAsiaTheme="minorHAnsi"/>
        </w:rPr>
        <w:lastRenderedPageBreak/>
        <w:t>Attachment 1:</w:t>
      </w:r>
      <w:r>
        <w:rPr>
          <w:rFonts w:eastAsiaTheme="minorHAnsi"/>
        </w:rPr>
        <w:t xml:space="preserve"> </w:t>
      </w:r>
      <w:r w:rsidRPr="00066D07">
        <w:rPr>
          <w:rFonts w:eastAsiaTheme="minorHAnsi"/>
        </w:rPr>
        <w:t xml:space="preserve">Revision History for IP </w:t>
      </w:r>
      <w:r w:rsidRPr="00066D07">
        <w:t>71130.09</w:t>
      </w:r>
    </w:p>
    <w:tbl>
      <w:tblPr>
        <w:tblStyle w:val="TableGrid4"/>
        <w:tblW w:w="5000" w:type="pct"/>
        <w:tblLayout w:type="fixed"/>
        <w:tblCellMar>
          <w:top w:w="58" w:type="dxa"/>
          <w:left w:w="58" w:type="dxa"/>
          <w:bottom w:w="58" w:type="dxa"/>
          <w:right w:w="58" w:type="dxa"/>
        </w:tblCellMar>
        <w:tblLook w:val="04A0" w:firstRow="1" w:lastRow="0" w:firstColumn="1" w:lastColumn="0" w:noHBand="0" w:noVBand="1"/>
      </w:tblPr>
      <w:tblGrid>
        <w:gridCol w:w="1435"/>
        <w:gridCol w:w="1620"/>
        <w:gridCol w:w="6030"/>
        <w:gridCol w:w="1530"/>
        <w:gridCol w:w="2335"/>
      </w:tblGrid>
      <w:tr w:rsidR="00D73914" w:rsidRPr="00262E79" w14:paraId="1FF2FBD8" w14:textId="77777777" w:rsidTr="008B4B96">
        <w:trPr>
          <w:tblHeader/>
        </w:trPr>
        <w:tc>
          <w:tcPr>
            <w:tcW w:w="1435" w:type="dxa"/>
          </w:tcPr>
          <w:p w14:paraId="67CC4E3B" w14:textId="77777777" w:rsidR="00436A19" w:rsidRPr="00262E79" w:rsidRDefault="00436A19" w:rsidP="00F96BDF">
            <w:pPr>
              <w:pStyle w:val="BodyText-table"/>
              <w:rPr>
                <w:rFonts w:cs="Arial"/>
                <w:sz w:val="22"/>
                <w:szCs w:val="22"/>
              </w:rPr>
            </w:pPr>
            <w:r w:rsidRPr="00262E79">
              <w:rPr>
                <w:rFonts w:cs="Arial"/>
                <w:sz w:val="22"/>
                <w:szCs w:val="22"/>
              </w:rPr>
              <w:t>Commitment Tracking Number</w:t>
            </w:r>
          </w:p>
        </w:tc>
        <w:tc>
          <w:tcPr>
            <w:tcW w:w="1620" w:type="dxa"/>
          </w:tcPr>
          <w:p w14:paraId="29A6A9B6" w14:textId="78447A1C" w:rsidR="008B4B96" w:rsidRDefault="00436A19" w:rsidP="00F96BDF">
            <w:pPr>
              <w:pStyle w:val="BodyText-table"/>
              <w:rPr>
                <w:rFonts w:cs="Arial"/>
                <w:sz w:val="22"/>
                <w:szCs w:val="22"/>
              </w:rPr>
            </w:pPr>
            <w:r w:rsidRPr="00262E79">
              <w:rPr>
                <w:rFonts w:cs="Arial"/>
                <w:sz w:val="22"/>
                <w:szCs w:val="22"/>
              </w:rPr>
              <w:t>Accession N</w:t>
            </w:r>
            <w:r w:rsidR="008B4B96">
              <w:rPr>
                <w:rFonts w:cs="Arial"/>
                <w:sz w:val="22"/>
                <w:szCs w:val="22"/>
              </w:rPr>
              <w:t>umber</w:t>
            </w:r>
          </w:p>
          <w:p w14:paraId="786EE55F" w14:textId="79C98075" w:rsidR="00D8415C" w:rsidRDefault="00436A19" w:rsidP="00F96BDF">
            <w:pPr>
              <w:pStyle w:val="BodyText-table"/>
              <w:rPr>
                <w:rFonts w:cs="Arial"/>
                <w:sz w:val="22"/>
                <w:szCs w:val="22"/>
              </w:rPr>
            </w:pPr>
            <w:r w:rsidRPr="00262E79">
              <w:rPr>
                <w:rFonts w:cs="Arial"/>
                <w:sz w:val="22"/>
                <w:szCs w:val="22"/>
              </w:rPr>
              <w:t>Issue Date</w:t>
            </w:r>
          </w:p>
          <w:p w14:paraId="65DF7B4A" w14:textId="0D0AF53D" w:rsidR="00436A19" w:rsidRPr="00262E79" w:rsidRDefault="00436A19" w:rsidP="00F96BDF">
            <w:pPr>
              <w:pStyle w:val="BodyText-table"/>
              <w:rPr>
                <w:rFonts w:cs="Arial"/>
                <w:sz w:val="22"/>
                <w:szCs w:val="22"/>
              </w:rPr>
            </w:pPr>
            <w:r w:rsidRPr="00262E79">
              <w:rPr>
                <w:rFonts w:cs="Arial"/>
                <w:sz w:val="22"/>
                <w:szCs w:val="22"/>
              </w:rPr>
              <w:t>Change Notice</w:t>
            </w:r>
          </w:p>
        </w:tc>
        <w:tc>
          <w:tcPr>
            <w:tcW w:w="6030" w:type="dxa"/>
          </w:tcPr>
          <w:p w14:paraId="4989ADF5" w14:textId="77777777" w:rsidR="00436A19" w:rsidRPr="00262E79" w:rsidRDefault="00436A19" w:rsidP="00F96BDF">
            <w:pPr>
              <w:pStyle w:val="BodyText-table"/>
              <w:rPr>
                <w:rFonts w:cs="Arial"/>
                <w:sz w:val="22"/>
                <w:szCs w:val="22"/>
              </w:rPr>
            </w:pPr>
            <w:r w:rsidRPr="00262E79">
              <w:rPr>
                <w:rFonts w:cs="Arial"/>
                <w:sz w:val="22"/>
                <w:szCs w:val="22"/>
              </w:rPr>
              <w:t>Description of Change</w:t>
            </w:r>
          </w:p>
        </w:tc>
        <w:tc>
          <w:tcPr>
            <w:tcW w:w="1530" w:type="dxa"/>
          </w:tcPr>
          <w:p w14:paraId="41E3754F" w14:textId="77777777" w:rsidR="00436A19" w:rsidRPr="00262E79" w:rsidRDefault="00436A19" w:rsidP="00F96BDF">
            <w:pPr>
              <w:pStyle w:val="BodyText-table"/>
              <w:rPr>
                <w:rFonts w:cs="Arial"/>
                <w:sz w:val="22"/>
                <w:szCs w:val="22"/>
              </w:rPr>
            </w:pPr>
            <w:r w:rsidRPr="00262E79">
              <w:rPr>
                <w:rFonts w:cs="Arial"/>
                <w:sz w:val="22"/>
                <w:szCs w:val="22"/>
              </w:rPr>
              <w:t>Description of Training Required and Completion Date</w:t>
            </w:r>
          </w:p>
        </w:tc>
        <w:tc>
          <w:tcPr>
            <w:tcW w:w="2335" w:type="dxa"/>
          </w:tcPr>
          <w:p w14:paraId="0EC468BE" w14:textId="5B2E81DD" w:rsidR="00436A19" w:rsidRPr="00262E79" w:rsidRDefault="00436A19" w:rsidP="00F96BDF">
            <w:pPr>
              <w:pStyle w:val="BodyText-table"/>
              <w:rPr>
                <w:rFonts w:cs="Arial"/>
                <w:sz w:val="22"/>
                <w:szCs w:val="22"/>
              </w:rPr>
            </w:pPr>
            <w:r w:rsidRPr="00262E79">
              <w:rPr>
                <w:rFonts w:cs="Arial"/>
                <w:sz w:val="22"/>
                <w:szCs w:val="22"/>
              </w:rPr>
              <w:t xml:space="preserve">Comment Resolution </w:t>
            </w:r>
            <w:r w:rsidR="004F2C1D">
              <w:rPr>
                <w:rFonts w:cs="Arial"/>
                <w:sz w:val="22"/>
                <w:szCs w:val="22"/>
              </w:rPr>
              <w:t>and</w:t>
            </w:r>
            <w:r w:rsidRPr="00262E79">
              <w:rPr>
                <w:rFonts w:cs="Arial"/>
                <w:sz w:val="22"/>
                <w:szCs w:val="22"/>
              </w:rPr>
              <w:t xml:space="preserve"> Closed Feedback</w:t>
            </w:r>
            <w:r w:rsidR="00E079F0" w:rsidRPr="00262E79">
              <w:rPr>
                <w:rFonts w:cs="Arial"/>
                <w:sz w:val="22"/>
                <w:szCs w:val="22"/>
              </w:rPr>
              <w:t xml:space="preserve"> </w:t>
            </w:r>
            <w:r w:rsidRPr="00262E79">
              <w:rPr>
                <w:rFonts w:cs="Arial"/>
                <w:sz w:val="22"/>
                <w:szCs w:val="22"/>
              </w:rPr>
              <w:t>Form Accession</w:t>
            </w:r>
            <w:r w:rsidR="00E079F0" w:rsidRPr="00262E79">
              <w:rPr>
                <w:rFonts w:cs="Arial"/>
                <w:sz w:val="22"/>
                <w:szCs w:val="22"/>
              </w:rPr>
              <w:t xml:space="preserve"> </w:t>
            </w:r>
            <w:r w:rsidRPr="00262E79">
              <w:rPr>
                <w:rFonts w:cs="Arial"/>
                <w:sz w:val="22"/>
                <w:szCs w:val="22"/>
              </w:rPr>
              <w:t>N</w:t>
            </w:r>
            <w:r w:rsidR="00D8415C" w:rsidRPr="00262E79">
              <w:rPr>
                <w:rFonts w:cs="Arial"/>
                <w:sz w:val="22"/>
                <w:szCs w:val="22"/>
              </w:rPr>
              <w:t>o.</w:t>
            </w:r>
            <w:r w:rsidR="00A06CD1" w:rsidRPr="00262E79">
              <w:rPr>
                <w:rFonts w:cs="Arial"/>
                <w:sz w:val="22"/>
                <w:szCs w:val="22"/>
              </w:rPr>
              <w:t xml:space="preserve"> </w:t>
            </w:r>
            <w:r w:rsidRPr="00262E79">
              <w:rPr>
                <w:rFonts w:cs="Arial"/>
                <w:sz w:val="22"/>
                <w:szCs w:val="22"/>
              </w:rPr>
              <w:t>(Pre</w:t>
            </w:r>
            <w:r w:rsidR="00140877" w:rsidRPr="00262E79">
              <w:rPr>
                <w:rFonts w:cs="Arial"/>
                <w:sz w:val="22"/>
                <w:szCs w:val="22"/>
              </w:rPr>
              <w:noBreakHyphen/>
            </w:r>
            <w:r w:rsidRPr="00262E79">
              <w:rPr>
                <w:rFonts w:cs="Arial"/>
                <w:sz w:val="22"/>
                <w:szCs w:val="22"/>
              </w:rPr>
              <w:t>Decisional Non</w:t>
            </w:r>
            <w:r w:rsidR="006E250F" w:rsidRPr="00262E79">
              <w:rPr>
                <w:rFonts w:cs="Arial"/>
                <w:sz w:val="22"/>
                <w:szCs w:val="22"/>
              </w:rPr>
              <w:noBreakHyphen/>
            </w:r>
            <w:r w:rsidRPr="00262E79">
              <w:rPr>
                <w:rFonts w:cs="Arial"/>
                <w:sz w:val="22"/>
                <w:szCs w:val="22"/>
              </w:rPr>
              <w:t>Public Information)</w:t>
            </w:r>
          </w:p>
        </w:tc>
      </w:tr>
      <w:tr w:rsidR="00A9797A" w:rsidRPr="00262E79" w14:paraId="7219049F" w14:textId="77777777" w:rsidTr="004F2C1D">
        <w:tc>
          <w:tcPr>
            <w:tcW w:w="1435" w:type="dxa"/>
          </w:tcPr>
          <w:p w14:paraId="74EA8EC6" w14:textId="50EB269A" w:rsidR="006F45D1" w:rsidRPr="00262E79" w:rsidRDefault="006F45D1" w:rsidP="00F96BDF">
            <w:pPr>
              <w:pStyle w:val="BodyText-table"/>
              <w:rPr>
                <w:rFonts w:cs="Arial"/>
                <w:sz w:val="22"/>
                <w:szCs w:val="22"/>
              </w:rPr>
            </w:pPr>
            <w:r w:rsidRPr="00262E79">
              <w:rPr>
                <w:rFonts w:cs="Arial"/>
                <w:sz w:val="22"/>
                <w:szCs w:val="22"/>
              </w:rPr>
              <w:t>N/A</w:t>
            </w:r>
          </w:p>
        </w:tc>
        <w:tc>
          <w:tcPr>
            <w:tcW w:w="1620" w:type="dxa"/>
          </w:tcPr>
          <w:p w14:paraId="6834D02A" w14:textId="77777777" w:rsidR="006F45D1" w:rsidRPr="00262E79" w:rsidRDefault="006F45D1" w:rsidP="00F96BDF">
            <w:pPr>
              <w:pStyle w:val="BodyText-table"/>
              <w:rPr>
                <w:rFonts w:cs="Arial"/>
                <w:sz w:val="22"/>
                <w:szCs w:val="22"/>
              </w:rPr>
            </w:pPr>
            <w:r w:rsidRPr="00262E79">
              <w:rPr>
                <w:rFonts w:cs="Arial"/>
                <w:sz w:val="22"/>
                <w:szCs w:val="22"/>
              </w:rPr>
              <w:t>ML040680601</w:t>
            </w:r>
          </w:p>
          <w:p w14:paraId="4D22BC84" w14:textId="77777777" w:rsidR="006F45D1" w:rsidRPr="00262E79" w:rsidRDefault="006F45D1" w:rsidP="00F96BDF">
            <w:pPr>
              <w:pStyle w:val="BodyText-table"/>
              <w:rPr>
                <w:rFonts w:cs="Arial"/>
                <w:sz w:val="22"/>
                <w:szCs w:val="22"/>
              </w:rPr>
            </w:pPr>
            <w:r w:rsidRPr="00262E79">
              <w:rPr>
                <w:rFonts w:cs="Arial"/>
                <w:sz w:val="22"/>
                <w:szCs w:val="22"/>
              </w:rPr>
              <w:t>02/19/04</w:t>
            </w:r>
          </w:p>
          <w:p w14:paraId="65742FD9" w14:textId="48A6E4F3" w:rsidR="006F45D1" w:rsidRPr="00262E79" w:rsidRDefault="006F45D1" w:rsidP="00F96BDF">
            <w:pPr>
              <w:pStyle w:val="BodyText-table"/>
              <w:rPr>
                <w:rFonts w:cs="Arial"/>
                <w:sz w:val="22"/>
                <w:szCs w:val="22"/>
              </w:rPr>
            </w:pPr>
            <w:r w:rsidRPr="00262E79">
              <w:rPr>
                <w:rFonts w:cs="Arial"/>
                <w:sz w:val="22"/>
                <w:szCs w:val="22"/>
              </w:rPr>
              <w:t>CN 04-007</w:t>
            </w:r>
          </w:p>
        </w:tc>
        <w:tc>
          <w:tcPr>
            <w:tcW w:w="6030" w:type="dxa"/>
          </w:tcPr>
          <w:p w14:paraId="355C83A8" w14:textId="089EC63E" w:rsidR="006F45D1" w:rsidRPr="00262E79" w:rsidRDefault="006F45D1" w:rsidP="00F96BDF">
            <w:pPr>
              <w:pStyle w:val="BodyText-table"/>
              <w:rPr>
                <w:rFonts w:cs="Arial"/>
                <w:sz w:val="22"/>
                <w:szCs w:val="22"/>
              </w:rPr>
            </w:pPr>
            <w:r w:rsidRPr="00262E79">
              <w:rPr>
                <w:rFonts w:cs="Arial"/>
                <w:sz w:val="22"/>
                <w:szCs w:val="22"/>
              </w:rPr>
              <w:t>Prior to October 2006, NRC regional inspectors had the discretion to audit security plan changes made under 10 CFR 50.54(p) during the normal inspection cycle in accordance with IP 71130.06. IP 71130.06</w:t>
            </w:r>
            <w:r w:rsidR="00BD39A7" w:rsidRPr="00262E79">
              <w:rPr>
                <w:rFonts w:cs="Arial"/>
                <w:sz w:val="22"/>
                <w:szCs w:val="22"/>
              </w:rPr>
              <w:t>,</w:t>
            </w:r>
            <w:r w:rsidRPr="00262E79">
              <w:rPr>
                <w:rFonts w:cs="Arial"/>
                <w:sz w:val="22"/>
                <w:szCs w:val="22"/>
              </w:rPr>
              <w:t xml:space="preserve"> </w:t>
            </w:r>
            <w:r w:rsidR="000975FC" w:rsidRPr="00262E79">
              <w:rPr>
                <w:rFonts w:cs="Arial"/>
                <w:sz w:val="22"/>
                <w:szCs w:val="22"/>
              </w:rPr>
              <w:t>“</w:t>
            </w:r>
            <w:r w:rsidRPr="00262E79">
              <w:rPr>
                <w:rFonts w:cs="Arial"/>
                <w:sz w:val="22"/>
                <w:szCs w:val="22"/>
              </w:rPr>
              <w:t>Inspection of Security Plan Changes</w:t>
            </w:r>
            <w:r w:rsidR="00BD39A7" w:rsidRPr="00262E79">
              <w:rPr>
                <w:rFonts w:cs="Arial"/>
                <w:sz w:val="22"/>
                <w:szCs w:val="22"/>
              </w:rPr>
              <w:t>,</w:t>
            </w:r>
            <w:r w:rsidR="000975FC" w:rsidRPr="00262E79">
              <w:rPr>
                <w:rFonts w:cs="Arial"/>
                <w:sz w:val="22"/>
                <w:szCs w:val="22"/>
              </w:rPr>
              <w:t>”</w:t>
            </w:r>
            <w:r w:rsidRPr="00262E79">
              <w:rPr>
                <w:rFonts w:cs="Arial"/>
                <w:sz w:val="22"/>
                <w:szCs w:val="22"/>
              </w:rPr>
              <w:t xml:space="preserve"> was rescinded.</w:t>
            </w:r>
          </w:p>
        </w:tc>
        <w:tc>
          <w:tcPr>
            <w:tcW w:w="1530" w:type="dxa"/>
          </w:tcPr>
          <w:p w14:paraId="3933861E" w14:textId="285A80A4" w:rsidR="006F45D1" w:rsidRPr="00262E79" w:rsidRDefault="006F45D1" w:rsidP="00F96BDF">
            <w:pPr>
              <w:pStyle w:val="BodyText-table"/>
              <w:rPr>
                <w:rFonts w:cs="Arial"/>
                <w:sz w:val="22"/>
                <w:szCs w:val="22"/>
              </w:rPr>
            </w:pPr>
            <w:r w:rsidRPr="00262E79">
              <w:rPr>
                <w:rFonts w:cs="Arial"/>
                <w:sz w:val="22"/>
                <w:szCs w:val="22"/>
              </w:rPr>
              <w:t>N/A</w:t>
            </w:r>
          </w:p>
        </w:tc>
        <w:tc>
          <w:tcPr>
            <w:tcW w:w="2335" w:type="dxa"/>
          </w:tcPr>
          <w:p w14:paraId="08AD0EAF" w14:textId="3305D8E3" w:rsidR="006F45D1" w:rsidRPr="00262E79" w:rsidRDefault="006F45D1" w:rsidP="00F96BDF">
            <w:pPr>
              <w:pStyle w:val="BodyText-table"/>
              <w:rPr>
                <w:rFonts w:cs="Arial"/>
                <w:sz w:val="22"/>
                <w:szCs w:val="22"/>
              </w:rPr>
            </w:pPr>
            <w:r w:rsidRPr="00262E79">
              <w:rPr>
                <w:rFonts w:cs="Arial"/>
                <w:sz w:val="22"/>
                <w:szCs w:val="22"/>
              </w:rPr>
              <w:t>N/A</w:t>
            </w:r>
          </w:p>
        </w:tc>
      </w:tr>
      <w:tr w:rsidR="00EC5ECD" w:rsidRPr="00262E79" w14:paraId="626CEFFA" w14:textId="77777777" w:rsidTr="004F2C1D">
        <w:tc>
          <w:tcPr>
            <w:tcW w:w="1435" w:type="dxa"/>
          </w:tcPr>
          <w:p w14:paraId="20630D1C" w14:textId="025E56FB" w:rsidR="006F45D1" w:rsidRPr="00262E79" w:rsidRDefault="006F45D1" w:rsidP="00F96BDF">
            <w:pPr>
              <w:pStyle w:val="BodyText-table"/>
              <w:rPr>
                <w:rFonts w:cs="Arial"/>
                <w:sz w:val="22"/>
                <w:szCs w:val="22"/>
              </w:rPr>
            </w:pPr>
            <w:r w:rsidRPr="00262E79">
              <w:rPr>
                <w:rFonts w:cs="Arial"/>
                <w:sz w:val="22"/>
                <w:szCs w:val="22"/>
              </w:rPr>
              <w:t>N/A</w:t>
            </w:r>
          </w:p>
        </w:tc>
        <w:tc>
          <w:tcPr>
            <w:tcW w:w="1620" w:type="dxa"/>
          </w:tcPr>
          <w:p w14:paraId="783B9ED7" w14:textId="77777777" w:rsidR="006F45D1" w:rsidRPr="00262E79" w:rsidRDefault="006F45D1" w:rsidP="00F96BDF">
            <w:pPr>
              <w:pStyle w:val="BodyText-table"/>
              <w:rPr>
                <w:rFonts w:cs="Arial"/>
                <w:sz w:val="22"/>
                <w:szCs w:val="22"/>
              </w:rPr>
            </w:pPr>
            <w:r w:rsidRPr="00262E79">
              <w:rPr>
                <w:rFonts w:cs="Arial"/>
                <w:sz w:val="22"/>
                <w:szCs w:val="22"/>
              </w:rPr>
              <w:t>ML040680626</w:t>
            </w:r>
          </w:p>
          <w:p w14:paraId="22499F23" w14:textId="77777777" w:rsidR="006F45D1" w:rsidRPr="00262E79" w:rsidRDefault="006F45D1" w:rsidP="00F96BDF">
            <w:pPr>
              <w:pStyle w:val="BodyText-table"/>
              <w:rPr>
                <w:rFonts w:cs="Arial"/>
                <w:sz w:val="22"/>
                <w:szCs w:val="22"/>
              </w:rPr>
            </w:pPr>
            <w:r w:rsidRPr="00262E79">
              <w:rPr>
                <w:rFonts w:cs="Arial"/>
                <w:sz w:val="22"/>
                <w:szCs w:val="22"/>
              </w:rPr>
              <w:t>02/19/04</w:t>
            </w:r>
          </w:p>
          <w:p w14:paraId="12FAA7F1" w14:textId="7D6AC406" w:rsidR="006F45D1" w:rsidRPr="00262E79" w:rsidRDefault="006F45D1" w:rsidP="00F96BDF">
            <w:pPr>
              <w:pStyle w:val="BodyText-table"/>
              <w:rPr>
                <w:rFonts w:cs="Arial"/>
                <w:sz w:val="22"/>
                <w:szCs w:val="22"/>
              </w:rPr>
            </w:pPr>
            <w:r w:rsidRPr="00262E79">
              <w:rPr>
                <w:rFonts w:cs="Arial"/>
                <w:sz w:val="22"/>
                <w:szCs w:val="22"/>
              </w:rPr>
              <w:t>CN 04-007</w:t>
            </w:r>
          </w:p>
        </w:tc>
        <w:tc>
          <w:tcPr>
            <w:tcW w:w="6030" w:type="dxa"/>
          </w:tcPr>
          <w:p w14:paraId="350987F1" w14:textId="3B94B267" w:rsidR="006F45D1" w:rsidRPr="00262E79" w:rsidRDefault="006F45D1" w:rsidP="00F96BDF">
            <w:pPr>
              <w:pStyle w:val="BodyText-table"/>
              <w:rPr>
                <w:rFonts w:cs="Arial"/>
                <w:sz w:val="22"/>
                <w:szCs w:val="22"/>
              </w:rPr>
            </w:pPr>
            <w:r w:rsidRPr="00262E79">
              <w:rPr>
                <w:rFonts w:cs="Arial"/>
                <w:sz w:val="22"/>
                <w:szCs w:val="22"/>
              </w:rPr>
              <w:t xml:space="preserve">Document issued as </w:t>
            </w:r>
            <w:r w:rsidR="00334F88" w:rsidRPr="00262E79">
              <w:rPr>
                <w:rFonts w:cs="Arial"/>
                <w:sz w:val="22"/>
                <w:szCs w:val="22"/>
              </w:rPr>
              <w:t>non-publicly</w:t>
            </w:r>
            <w:r w:rsidRPr="00262E79">
              <w:rPr>
                <w:rFonts w:cs="Arial"/>
                <w:sz w:val="22"/>
                <w:szCs w:val="22"/>
              </w:rPr>
              <w:t xml:space="preserve"> available IP for inspection of </w:t>
            </w:r>
            <w:r w:rsidR="000975FC" w:rsidRPr="00262E79">
              <w:rPr>
                <w:rFonts w:cs="Arial"/>
                <w:sz w:val="22"/>
                <w:szCs w:val="22"/>
              </w:rPr>
              <w:t>“</w:t>
            </w:r>
            <w:r w:rsidR="00714764" w:rsidRPr="00262E79">
              <w:rPr>
                <w:rFonts w:cs="Arial"/>
                <w:sz w:val="22"/>
                <w:szCs w:val="22"/>
              </w:rPr>
              <w:t>Owner Controlled Area Controls</w:t>
            </w:r>
            <w:r w:rsidRPr="00262E79">
              <w:rPr>
                <w:rFonts w:cs="Arial"/>
                <w:sz w:val="22"/>
                <w:szCs w:val="22"/>
              </w:rPr>
              <w:t>.</w:t>
            </w:r>
            <w:r w:rsidR="000975FC" w:rsidRPr="00262E79">
              <w:rPr>
                <w:rFonts w:cs="Arial"/>
                <w:sz w:val="22"/>
                <w:szCs w:val="22"/>
              </w:rPr>
              <w:t>”</w:t>
            </w:r>
          </w:p>
        </w:tc>
        <w:tc>
          <w:tcPr>
            <w:tcW w:w="1530" w:type="dxa"/>
          </w:tcPr>
          <w:p w14:paraId="49B0F5A7" w14:textId="0566E3B4" w:rsidR="006F45D1" w:rsidRPr="00262E79" w:rsidRDefault="006F45D1" w:rsidP="00F96BDF">
            <w:pPr>
              <w:pStyle w:val="BodyText-table"/>
              <w:rPr>
                <w:rFonts w:cs="Arial"/>
                <w:sz w:val="22"/>
                <w:szCs w:val="22"/>
              </w:rPr>
            </w:pPr>
            <w:r w:rsidRPr="00262E79">
              <w:rPr>
                <w:rFonts w:cs="Arial"/>
                <w:sz w:val="22"/>
                <w:szCs w:val="22"/>
              </w:rPr>
              <w:t>N/A</w:t>
            </w:r>
          </w:p>
        </w:tc>
        <w:tc>
          <w:tcPr>
            <w:tcW w:w="2335" w:type="dxa"/>
          </w:tcPr>
          <w:p w14:paraId="24CCDDFD" w14:textId="7ECC4487" w:rsidR="006F45D1" w:rsidRPr="00262E79" w:rsidRDefault="00133DA0" w:rsidP="00F96BDF">
            <w:pPr>
              <w:pStyle w:val="BodyText-table"/>
              <w:rPr>
                <w:rFonts w:cs="Arial"/>
                <w:sz w:val="22"/>
                <w:szCs w:val="22"/>
              </w:rPr>
            </w:pPr>
            <w:r w:rsidRPr="00262E79">
              <w:rPr>
                <w:rFonts w:cs="Arial"/>
                <w:sz w:val="22"/>
                <w:szCs w:val="22"/>
              </w:rPr>
              <w:t>N/A</w:t>
            </w:r>
          </w:p>
        </w:tc>
      </w:tr>
      <w:tr w:rsidR="00EC5ECD" w:rsidRPr="00262E79" w14:paraId="118FB104" w14:textId="77777777" w:rsidTr="004F2C1D">
        <w:tc>
          <w:tcPr>
            <w:tcW w:w="1435" w:type="dxa"/>
          </w:tcPr>
          <w:p w14:paraId="63750BAF" w14:textId="6A5F85C3" w:rsidR="006F45D1" w:rsidRPr="00262E79" w:rsidRDefault="006F45D1" w:rsidP="00F96BDF">
            <w:pPr>
              <w:pStyle w:val="BodyText-table"/>
              <w:rPr>
                <w:rFonts w:cs="Arial"/>
                <w:sz w:val="22"/>
                <w:szCs w:val="22"/>
              </w:rPr>
            </w:pPr>
            <w:r w:rsidRPr="00262E79">
              <w:rPr>
                <w:rFonts w:cs="Arial"/>
                <w:sz w:val="22"/>
                <w:szCs w:val="22"/>
              </w:rPr>
              <w:t>N/A</w:t>
            </w:r>
          </w:p>
        </w:tc>
        <w:tc>
          <w:tcPr>
            <w:tcW w:w="1620" w:type="dxa"/>
          </w:tcPr>
          <w:p w14:paraId="6D9B6ED7" w14:textId="77777777" w:rsidR="006F45D1" w:rsidRPr="00262E79" w:rsidRDefault="006F45D1" w:rsidP="00F96BDF">
            <w:pPr>
              <w:pStyle w:val="BodyText-table"/>
              <w:rPr>
                <w:rFonts w:cs="Arial"/>
                <w:sz w:val="22"/>
                <w:szCs w:val="22"/>
              </w:rPr>
            </w:pPr>
            <w:r w:rsidRPr="00262E79">
              <w:rPr>
                <w:rFonts w:cs="Arial"/>
                <w:sz w:val="22"/>
                <w:szCs w:val="22"/>
              </w:rPr>
              <w:t>ML083450113</w:t>
            </w:r>
          </w:p>
          <w:p w14:paraId="7EF8289C" w14:textId="77777777" w:rsidR="006F45D1" w:rsidRPr="00262E79" w:rsidRDefault="006F45D1" w:rsidP="00F96BDF">
            <w:pPr>
              <w:pStyle w:val="BodyText-table"/>
              <w:rPr>
                <w:rFonts w:cs="Arial"/>
                <w:sz w:val="22"/>
                <w:szCs w:val="22"/>
              </w:rPr>
            </w:pPr>
            <w:r w:rsidRPr="00262E79">
              <w:rPr>
                <w:rFonts w:cs="Arial"/>
                <w:sz w:val="22"/>
                <w:szCs w:val="22"/>
              </w:rPr>
              <w:t>12/10/08</w:t>
            </w:r>
          </w:p>
          <w:p w14:paraId="1C4E16B0" w14:textId="113AE847" w:rsidR="006F45D1" w:rsidRPr="00262E79" w:rsidRDefault="006F45D1" w:rsidP="00F96BDF">
            <w:pPr>
              <w:pStyle w:val="BodyText-table"/>
              <w:rPr>
                <w:rFonts w:cs="Arial"/>
                <w:sz w:val="22"/>
                <w:szCs w:val="22"/>
              </w:rPr>
            </w:pPr>
            <w:r w:rsidRPr="00262E79">
              <w:rPr>
                <w:rFonts w:cs="Arial"/>
                <w:sz w:val="22"/>
                <w:szCs w:val="22"/>
              </w:rPr>
              <w:t>CN 08-035</w:t>
            </w:r>
          </w:p>
        </w:tc>
        <w:tc>
          <w:tcPr>
            <w:tcW w:w="6030" w:type="dxa"/>
          </w:tcPr>
          <w:p w14:paraId="7AC916CE" w14:textId="616CE6AE" w:rsidR="006F45D1" w:rsidRPr="00262E79" w:rsidRDefault="006F45D1" w:rsidP="00F96BDF">
            <w:pPr>
              <w:pStyle w:val="BodyText-table"/>
              <w:rPr>
                <w:rFonts w:cs="Arial"/>
                <w:sz w:val="22"/>
                <w:szCs w:val="22"/>
              </w:rPr>
            </w:pPr>
            <w:r w:rsidRPr="00262E79">
              <w:rPr>
                <w:rFonts w:cs="Arial"/>
                <w:sz w:val="22"/>
                <w:szCs w:val="22"/>
              </w:rPr>
              <w:t xml:space="preserve">IP deleted as </w:t>
            </w:r>
            <w:r w:rsidR="000975FC" w:rsidRPr="00262E79">
              <w:rPr>
                <w:rFonts w:cs="Arial"/>
                <w:sz w:val="22"/>
                <w:szCs w:val="22"/>
              </w:rPr>
              <w:t>“</w:t>
            </w:r>
            <w:r w:rsidR="005E5C14" w:rsidRPr="00262E79">
              <w:rPr>
                <w:rFonts w:cs="Arial"/>
                <w:sz w:val="22"/>
                <w:szCs w:val="22"/>
              </w:rPr>
              <w:t>Owner-Controlled-Area Controls,</w:t>
            </w:r>
            <w:r w:rsidR="000975FC" w:rsidRPr="00262E79">
              <w:rPr>
                <w:rFonts w:cs="Arial"/>
                <w:sz w:val="22"/>
                <w:szCs w:val="22"/>
              </w:rPr>
              <w:t>”</w:t>
            </w:r>
            <w:r w:rsidRPr="00262E79">
              <w:rPr>
                <w:rFonts w:cs="Arial"/>
                <w:sz w:val="22"/>
                <w:szCs w:val="22"/>
              </w:rPr>
              <w:t xml:space="preserve"> all inspection requirements were added to IP 71130.05</w:t>
            </w:r>
            <w:r w:rsidR="00EE750C" w:rsidRPr="00262E79">
              <w:rPr>
                <w:rFonts w:cs="Arial"/>
                <w:sz w:val="22"/>
                <w:szCs w:val="22"/>
              </w:rPr>
              <w:t xml:space="preserve">, </w:t>
            </w:r>
            <w:r w:rsidR="000975FC" w:rsidRPr="00262E79">
              <w:rPr>
                <w:rFonts w:cs="Arial"/>
                <w:sz w:val="22"/>
                <w:szCs w:val="22"/>
              </w:rPr>
              <w:t>“</w:t>
            </w:r>
            <w:r w:rsidR="00EE750C" w:rsidRPr="00262E79">
              <w:rPr>
                <w:rFonts w:cs="Arial"/>
                <w:sz w:val="22"/>
                <w:szCs w:val="22"/>
              </w:rPr>
              <w:t>Protective Strategy Evaluation.</w:t>
            </w:r>
            <w:r w:rsidR="000975FC" w:rsidRPr="00262E79">
              <w:rPr>
                <w:rFonts w:cs="Arial"/>
                <w:sz w:val="22"/>
                <w:szCs w:val="22"/>
              </w:rPr>
              <w:t>”</w:t>
            </w:r>
          </w:p>
        </w:tc>
        <w:tc>
          <w:tcPr>
            <w:tcW w:w="1530" w:type="dxa"/>
          </w:tcPr>
          <w:p w14:paraId="0F7CD7DF" w14:textId="07F2557F" w:rsidR="006F45D1" w:rsidRPr="00262E79" w:rsidRDefault="006F45D1" w:rsidP="00F96BDF">
            <w:pPr>
              <w:pStyle w:val="BodyText-table"/>
              <w:rPr>
                <w:rFonts w:cs="Arial"/>
                <w:sz w:val="22"/>
                <w:szCs w:val="22"/>
              </w:rPr>
            </w:pPr>
            <w:r w:rsidRPr="00262E79">
              <w:rPr>
                <w:rFonts w:cs="Arial"/>
                <w:sz w:val="22"/>
                <w:szCs w:val="22"/>
              </w:rPr>
              <w:t>N/A</w:t>
            </w:r>
          </w:p>
        </w:tc>
        <w:tc>
          <w:tcPr>
            <w:tcW w:w="2335" w:type="dxa"/>
          </w:tcPr>
          <w:p w14:paraId="43724361" w14:textId="343E5BAC" w:rsidR="006F45D1" w:rsidRPr="00262E79" w:rsidRDefault="009263C0" w:rsidP="00F96BDF">
            <w:pPr>
              <w:pStyle w:val="BodyText-table"/>
              <w:rPr>
                <w:rFonts w:cs="Arial"/>
                <w:sz w:val="22"/>
                <w:szCs w:val="22"/>
              </w:rPr>
            </w:pPr>
            <w:r w:rsidRPr="00262E79">
              <w:rPr>
                <w:rFonts w:cs="Arial"/>
                <w:sz w:val="22"/>
                <w:szCs w:val="22"/>
              </w:rPr>
              <w:t>ML080030435</w:t>
            </w:r>
          </w:p>
        </w:tc>
      </w:tr>
      <w:tr w:rsidR="00EC5ECD" w:rsidRPr="00262E79" w14:paraId="30BC2708" w14:textId="77777777" w:rsidTr="004F2C1D">
        <w:tc>
          <w:tcPr>
            <w:tcW w:w="1435" w:type="dxa"/>
          </w:tcPr>
          <w:p w14:paraId="19A1A183" w14:textId="3F6422D3" w:rsidR="006F45D1" w:rsidRPr="00262E79" w:rsidRDefault="006F45D1" w:rsidP="00F96BDF">
            <w:pPr>
              <w:pStyle w:val="BodyText-table"/>
              <w:rPr>
                <w:rFonts w:cs="Arial"/>
                <w:sz w:val="22"/>
                <w:szCs w:val="22"/>
              </w:rPr>
            </w:pPr>
            <w:r w:rsidRPr="00262E79">
              <w:rPr>
                <w:rFonts w:cs="Arial"/>
                <w:sz w:val="22"/>
                <w:szCs w:val="22"/>
              </w:rPr>
              <w:t>N/A</w:t>
            </w:r>
          </w:p>
        </w:tc>
        <w:tc>
          <w:tcPr>
            <w:tcW w:w="1620" w:type="dxa"/>
          </w:tcPr>
          <w:p w14:paraId="09B65C3A" w14:textId="77777777" w:rsidR="00D73914" w:rsidRPr="00262E79" w:rsidRDefault="008073C5" w:rsidP="00F96BDF">
            <w:pPr>
              <w:pStyle w:val="BodyText-table"/>
              <w:rPr>
                <w:rFonts w:cs="Arial"/>
                <w:sz w:val="22"/>
                <w:szCs w:val="22"/>
              </w:rPr>
            </w:pPr>
            <w:r w:rsidRPr="00262E79">
              <w:rPr>
                <w:rFonts w:cs="Arial"/>
                <w:sz w:val="22"/>
                <w:szCs w:val="22"/>
              </w:rPr>
              <w:t>ML13072A127</w:t>
            </w:r>
          </w:p>
          <w:p w14:paraId="23EA07CB" w14:textId="710856A9" w:rsidR="006F45D1" w:rsidRPr="00262E79" w:rsidRDefault="006F45D1" w:rsidP="00F96BDF">
            <w:pPr>
              <w:pStyle w:val="BodyText-table"/>
              <w:rPr>
                <w:rFonts w:cs="Arial"/>
                <w:sz w:val="22"/>
                <w:szCs w:val="22"/>
              </w:rPr>
            </w:pPr>
            <w:r w:rsidRPr="00262E79">
              <w:rPr>
                <w:rFonts w:cs="Arial"/>
                <w:sz w:val="22"/>
                <w:szCs w:val="22"/>
              </w:rPr>
              <w:t>03/13/13</w:t>
            </w:r>
          </w:p>
          <w:p w14:paraId="68BDE15A" w14:textId="6439C0B3" w:rsidR="006F45D1" w:rsidRPr="00262E79" w:rsidRDefault="006F45D1" w:rsidP="00F96BDF">
            <w:pPr>
              <w:pStyle w:val="BodyText-table"/>
              <w:rPr>
                <w:rFonts w:cs="Arial"/>
                <w:sz w:val="22"/>
                <w:szCs w:val="22"/>
              </w:rPr>
            </w:pPr>
            <w:r w:rsidRPr="00262E79">
              <w:rPr>
                <w:rFonts w:cs="Arial"/>
                <w:sz w:val="22"/>
                <w:szCs w:val="22"/>
              </w:rPr>
              <w:t>CN 13-009</w:t>
            </w:r>
          </w:p>
        </w:tc>
        <w:tc>
          <w:tcPr>
            <w:tcW w:w="6030" w:type="dxa"/>
          </w:tcPr>
          <w:p w14:paraId="577B18F7" w14:textId="57E6B9E0" w:rsidR="006F45D1" w:rsidRPr="00262E79" w:rsidRDefault="00221FD0" w:rsidP="00F96BDF">
            <w:pPr>
              <w:pStyle w:val="BodyText-table"/>
              <w:rPr>
                <w:rFonts w:cs="Arial"/>
                <w:sz w:val="22"/>
                <w:szCs w:val="22"/>
              </w:rPr>
            </w:pPr>
            <w:r w:rsidRPr="00262E79">
              <w:rPr>
                <w:rFonts w:cs="Arial"/>
                <w:sz w:val="22"/>
                <w:szCs w:val="22"/>
              </w:rPr>
              <w:t xml:space="preserve">IP 71130.09, </w:t>
            </w:r>
            <w:r w:rsidR="000975FC" w:rsidRPr="00262E79">
              <w:rPr>
                <w:rFonts w:cs="Arial"/>
                <w:sz w:val="22"/>
                <w:szCs w:val="22"/>
              </w:rPr>
              <w:t>“</w:t>
            </w:r>
            <w:r w:rsidR="006F45D1" w:rsidRPr="00262E79">
              <w:rPr>
                <w:rFonts w:cs="Arial"/>
                <w:sz w:val="22"/>
                <w:szCs w:val="22"/>
              </w:rPr>
              <w:t>Licensee Performance Evaluation Program</w:t>
            </w:r>
            <w:r w:rsidRPr="00262E79">
              <w:rPr>
                <w:rFonts w:cs="Arial"/>
                <w:sz w:val="22"/>
                <w:szCs w:val="22"/>
              </w:rPr>
              <w:t>,</w:t>
            </w:r>
            <w:r w:rsidR="000975FC" w:rsidRPr="00262E79">
              <w:rPr>
                <w:rFonts w:cs="Arial"/>
                <w:sz w:val="22"/>
                <w:szCs w:val="22"/>
              </w:rPr>
              <w:t>”</w:t>
            </w:r>
            <w:r w:rsidR="006F45D1" w:rsidRPr="00262E79">
              <w:rPr>
                <w:rFonts w:cs="Arial"/>
                <w:sz w:val="22"/>
                <w:szCs w:val="22"/>
              </w:rPr>
              <w:t xml:space="preserve"> issued as a </w:t>
            </w:r>
            <w:r w:rsidRPr="00262E79">
              <w:rPr>
                <w:rFonts w:cs="Arial"/>
                <w:sz w:val="22"/>
                <w:szCs w:val="22"/>
              </w:rPr>
              <w:t>pilot</w:t>
            </w:r>
            <w:r w:rsidR="006F45D1" w:rsidRPr="00262E79">
              <w:rPr>
                <w:rFonts w:cs="Arial"/>
                <w:sz w:val="22"/>
                <w:szCs w:val="22"/>
              </w:rPr>
              <w:t>; following the pilot period requirements were combined into IP</w:t>
            </w:r>
            <w:r w:rsidRPr="00262E79">
              <w:rPr>
                <w:rFonts w:cs="Arial"/>
                <w:sz w:val="22"/>
                <w:szCs w:val="22"/>
              </w:rPr>
              <w:t> </w:t>
            </w:r>
            <w:r w:rsidR="006F45D1" w:rsidRPr="00262E79">
              <w:rPr>
                <w:rFonts w:cs="Arial"/>
                <w:sz w:val="22"/>
                <w:szCs w:val="22"/>
              </w:rPr>
              <w:t xml:space="preserve">71130.05 for efficiency and </w:t>
            </w:r>
            <w:r w:rsidRPr="00262E79">
              <w:rPr>
                <w:rFonts w:cs="Arial"/>
                <w:sz w:val="22"/>
                <w:szCs w:val="22"/>
              </w:rPr>
              <w:t xml:space="preserve">pilot </w:t>
            </w:r>
            <w:r w:rsidR="006F45D1" w:rsidRPr="00262E79">
              <w:rPr>
                <w:rFonts w:cs="Arial"/>
                <w:sz w:val="22"/>
                <w:szCs w:val="22"/>
              </w:rPr>
              <w:t>IP deleted.</w:t>
            </w:r>
          </w:p>
        </w:tc>
        <w:tc>
          <w:tcPr>
            <w:tcW w:w="1530" w:type="dxa"/>
          </w:tcPr>
          <w:p w14:paraId="2879A708" w14:textId="71D25FD3" w:rsidR="006F45D1" w:rsidRPr="00262E79" w:rsidRDefault="006F45D1" w:rsidP="00F96BDF">
            <w:pPr>
              <w:pStyle w:val="BodyText-table"/>
              <w:rPr>
                <w:rFonts w:cs="Arial"/>
                <w:sz w:val="22"/>
                <w:szCs w:val="22"/>
              </w:rPr>
            </w:pPr>
            <w:r w:rsidRPr="00262E79">
              <w:rPr>
                <w:rFonts w:cs="Arial"/>
                <w:sz w:val="22"/>
                <w:szCs w:val="22"/>
              </w:rPr>
              <w:t>N/A</w:t>
            </w:r>
          </w:p>
        </w:tc>
        <w:tc>
          <w:tcPr>
            <w:tcW w:w="2335" w:type="dxa"/>
          </w:tcPr>
          <w:p w14:paraId="5E099594" w14:textId="2EB3138B" w:rsidR="006F45D1" w:rsidRPr="00262E79" w:rsidRDefault="006F45D1" w:rsidP="00F96BDF">
            <w:pPr>
              <w:pStyle w:val="BodyText-table"/>
              <w:rPr>
                <w:rFonts w:cs="Arial"/>
                <w:sz w:val="22"/>
                <w:szCs w:val="22"/>
              </w:rPr>
            </w:pPr>
            <w:r w:rsidRPr="00262E79">
              <w:rPr>
                <w:rFonts w:cs="Arial"/>
                <w:sz w:val="22"/>
                <w:szCs w:val="22"/>
              </w:rPr>
              <w:t>ML12353A596</w:t>
            </w:r>
          </w:p>
        </w:tc>
      </w:tr>
      <w:tr w:rsidR="00EC5ECD" w:rsidRPr="00262E79" w14:paraId="6725DA12" w14:textId="77777777" w:rsidTr="004F2C1D">
        <w:tc>
          <w:tcPr>
            <w:tcW w:w="1435" w:type="dxa"/>
          </w:tcPr>
          <w:p w14:paraId="53042C36" w14:textId="68FE58C3" w:rsidR="006F45D1" w:rsidRPr="00262E79" w:rsidRDefault="008E22D6" w:rsidP="00F96BDF">
            <w:pPr>
              <w:pStyle w:val="BodyText-table"/>
              <w:rPr>
                <w:rFonts w:cs="Arial"/>
                <w:sz w:val="22"/>
                <w:szCs w:val="22"/>
              </w:rPr>
            </w:pPr>
            <w:r w:rsidRPr="00262E79">
              <w:rPr>
                <w:rFonts w:cs="Arial"/>
                <w:sz w:val="22"/>
                <w:szCs w:val="22"/>
              </w:rPr>
              <w:t>N/A</w:t>
            </w:r>
          </w:p>
        </w:tc>
        <w:tc>
          <w:tcPr>
            <w:tcW w:w="1620" w:type="dxa"/>
          </w:tcPr>
          <w:p w14:paraId="270198EF" w14:textId="57833BB3" w:rsidR="006F45D1" w:rsidRPr="00262E79" w:rsidRDefault="00FD2495" w:rsidP="00F96BDF">
            <w:pPr>
              <w:pStyle w:val="BodyText-table"/>
              <w:rPr>
                <w:rFonts w:cs="Arial"/>
                <w:sz w:val="22"/>
                <w:szCs w:val="22"/>
              </w:rPr>
            </w:pPr>
            <w:r w:rsidRPr="00262E79">
              <w:rPr>
                <w:rFonts w:cs="Arial"/>
                <w:sz w:val="22"/>
                <w:szCs w:val="22"/>
              </w:rPr>
              <w:t xml:space="preserve">ML13352A537 </w:t>
            </w:r>
            <w:r w:rsidR="006F45D1" w:rsidRPr="00262E79">
              <w:rPr>
                <w:rFonts w:cs="Arial"/>
                <w:sz w:val="22"/>
                <w:szCs w:val="22"/>
              </w:rPr>
              <w:t>12/1</w:t>
            </w:r>
            <w:r w:rsidR="00BA75B6" w:rsidRPr="00262E79">
              <w:rPr>
                <w:rFonts w:cs="Arial"/>
                <w:sz w:val="22"/>
                <w:szCs w:val="22"/>
              </w:rPr>
              <w:t>9</w:t>
            </w:r>
            <w:r w:rsidR="006F45D1" w:rsidRPr="00262E79">
              <w:rPr>
                <w:rFonts w:cs="Arial"/>
                <w:sz w:val="22"/>
                <w:szCs w:val="22"/>
              </w:rPr>
              <w:t>/13</w:t>
            </w:r>
          </w:p>
          <w:p w14:paraId="6221079B" w14:textId="0354CFB6" w:rsidR="006F45D1" w:rsidRPr="00262E79" w:rsidRDefault="006F45D1" w:rsidP="00F96BDF">
            <w:pPr>
              <w:pStyle w:val="BodyText-table"/>
              <w:rPr>
                <w:rFonts w:cs="Arial"/>
                <w:sz w:val="22"/>
                <w:szCs w:val="22"/>
              </w:rPr>
            </w:pPr>
            <w:r w:rsidRPr="00262E79">
              <w:rPr>
                <w:rFonts w:cs="Arial"/>
                <w:sz w:val="22"/>
                <w:szCs w:val="22"/>
              </w:rPr>
              <w:t>CN 13-029</w:t>
            </w:r>
          </w:p>
        </w:tc>
        <w:tc>
          <w:tcPr>
            <w:tcW w:w="6030" w:type="dxa"/>
          </w:tcPr>
          <w:p w14:paraId="282DA60B" w14:textId="67B12626" w:rsidR="006F45D1" w:rsidRPr="00262E79" w:rsidRDefault="006F45D1" w:rsidP="00F96BDF">
            <w:pPr>
              <w:pStyle w:val="BodyText-table"/>
              <w:rPr>
                <w:rFonts w:cs="Arial"/>
                <w:sz w:val="22"/>
                <w:szCs w:val="22"/>
              </w:rPr>
            </w:pPr>
            <w:r w:rsidRPr="00262E79">
              <w:rPr>
                <w:rFonts w:cs="Arial"/>
                <w:sz w:val="22"/>
                <w:szCs w:val="22"/>
              </w:rPr>
              <w:t>IP deleted as Licensee Performance Evaluation Program – all inspection requirements were added to IP 71130.05.</w:t>
            </w:r>
          </w:p>
        </w:tc>
        <w:tc>
          <w:tcPr>
            <w:tcW w:w="1530" w:type="dxa"/>
          </w:tcPr>
          <w:p w14:paraId="7A47BA93" w14:textId="0B6E4AF8" w:rsidR="006F45D1" w:rsidRPr="00262E79" w:rsidRDefault="00861A02" w:rsidP="00F96BDF">
            <w:pPr>
              <w:pStyle w:val="BodyText-table"/>
              <w:rPr>
                <w:rFonts w:cs="Arial"/>
                <w:sz w:val="22"/>
                <w:szCs w:val="22"/>
              </w:rPr>
            </w:pPr>
            <w:r w:rsidRPr="00262E79">
              <w:rPr>
                <w:rFonts w:cs="Arial"/>
                <w:sz w:val="22"/>
                <w:szCs w:val="22"/>
              </w:rPr>
              <w:t>N/A</w:t>
            </w:r>
          </w:p>
        </w:tc>
        <w:tc>
          <w:tcPr>
            <w:tcW w:w="2335" w:type="dxa"/>
          </w:tcPr>
          <w:p w14:paraId="2CCD9DA7" w14:textId="16F998F7" w:rsidR="006F45D1" w:rsidRPr="00262E79" w:rsidRDefault="003D3FC0" w:rsidP="00F96BDF">
            <w:pPr>
              <w:pStyle w:val="BodyText-table"/>
              <w:rPr>
                <w:rFonts w:cs="Arial"/>
                <w:sz w:val="22"/>
                <w:szCs w:val="22"/>
              </w:rPr>
            </w:pPr>
            <w:r w:rsidRPr="00262E79">
              <w:rPr>
                <w:rFonts w:cs="Arial"/>
                <w:sz w:val="22"/>
                <w:szCs w:val="22"/>
              </w:rPr>
              <w:t>ML12353A490</w:t>
            </w:r>
          </w:p>
        </w:tc>
      </w:tr>
      <w:tr w:rsidR="00EC5ECD" w:rsidRPr="00262E79" w14:paraId="39BD4AA9" w14:textId="77777777" w:rsidTr="004F2C1D">
        <w:tc>
          <w:tcPr>
            <w:tcW w:w="1435" w:type="dxa"/>
          </w:tcPr>
          <w:p w14:paraId="753FDDD7" w14:textId="6B21399A" w:rsidR="00677B84" w:rsidRPr="00262E79" w:rsidRDefault="00677B84" w:rsidP="00F96BDF">
            <w:pPr>
              <w:pStyle w:val="BodyText-table"/>
              <w:rPr>
                <w:rFonts w:cs="Arial"/>
                <w:sz w:val="22"/>
                <w:szCs w:val="22"/>
              </w:rPr>
            </w:pPr>
            <w:r w:rsidRPr="00262E79">
              <w:rPr>
                <w:rFonts w:cs="Arial"/>
                <w:sz w:val="22"/>
                <w:szCs w:val="22"/>
              </w:rPr>
              <w:t>N/A</w:t>
            </w:r>
          </w:p>
        </w:tc>
        <w:tc>
          <w:tcPr>
            <w:tcW w:w="1620" w:type="dxa"/>
          </w:tcPr>
          <w:p w14:paraId="74ABC4F3" w14:textId="77777777" w:rsidR="00677B84" w:rsidRPr="00262E79" w:rsidRDefault="00677B84" w:rsidP="00F96BDF">
            <w:pPr>
              <w:pStyle w:val="BodyText-table"/>
              <w:rPr>
                <w:rFonts w:cs="Arial"/>
                <w:sz w:val="22"/>
                <w:szCs w:val="22"/>
              </w:rPr>
            </w:pPr>
            <w:r w:rsidRPr="00262E79">
              <w:rPr>
                <w:rFonts w:cs="Arial"/>
                <w:sz w:val="22"/>
                <w:szCs w:val="22"/>
              </w:rPr>
              <w:t>ML19276D748</w:t>
            </w:r>
          </w:p>
          <w:p w14:paraId="7CAF8FCA" w14:textId="77777777" w:rsidR="00677B84" w:rsidRPr="00262E79" w:rsidRDefault="00677B84" w:rsidP="00F96BDF">
            <w:pPr>
              <w:pStyle w:val="BodyText-table"/>
              <w:rPr>
                <w:rFonts w:cs="Arial"/>
                <w:sz w:val="22"/>
                <w:szCs w:val="22"/>
              </w:rPr>
            </w:pPr>
            <w:r w:rsidRPr="00262E79">
              <w:rPr>
                <w:rFonts w:cs="Arial"/>
                <w:sz w:val="22"/>
                <w:szCs w:val="22"/>
              </w:rPr>
              <w:t>01/29/20</w:t>
            </w:r>
          </w:p>
          <w:p w14:paraId="2E2E8129" w14:textId="762C3FC6" w:rsidR="00677B84" w:rsidRPr="00262E79" w:rsidRDefault="00677B84" w:rsidP="00F96BDF">
            <w:pPr>
              <w:pStyle w:val="BodyText-table"/>
              <w:rPr>
                <w:rFonts w:cs="Arial"/>
                <w:sz w:val="22"/>
                <w:szCs w:val="22"/>
              </w:rPr>
            </w:pPr>
            <w:r w:rsidRPr="00262E79">
              <w:rPr>
                <w:rFonts w:cs="Arial"/>
                <w:sz w:val="22"/>
                <w:szCs w:val="22"/>
              </w:rPr>
              <w:t>CN 20-006</w:t>
            </w:r>
          </w:p>
        </w:tc>
        <w:tc>
          <w:tcPr>
            <w:tcW w:w="6030" w:type="dxa"/>
          </w:tcPr>
          <w:p w14:paraId="491DC5B4" w14:textId="4BB6DBC2" w:rsidR="00677B84" w:rsidRPr="00262E79" w:rsidRDefault="00677B84" w:rsidP="00F96BDF">
            <w:pPr>
              <w:pStyle w:val="BodyText-table"/>
              <w:rPr>
                <w:rFonts w:cs="Arial"/>
                <w:sz w:val="22"/>
                <w:szCs w:val="22"/>
              </w:rPr>
            </w:pPr>
            <w:r w:rsidRPr="00262E79">
              <w:rPr>
                <w:rFonts w:cs="Arial"/>
                <w:sz w:val="22"/>
                <w:szCs w:val="22"/>
              </w:rPr>
              <w:t>Inspection procedure developed for inspection of security plan changes</w:t>
            </w:r>
            <w:r w:rsidR="00056D67" w:rsidRPr="00262E79">
              <w:rPr>
                <w:rFonts w:cs="Arial"/>
                <w:sz w:val="22"/>
                <w:szCs w:val="22"/>
              </w:rPr>
              <w:t>,</w:t>
            </w:r>
            <w:r w:rsidRPr="00262E79">
              <w:rPr>
                <w:rFonts w:cs="Arial"/>
                <w:sz w:val="22"/>
                <w:szCs w:val="22"/>
              </w:rPr>
              <w:t xml:space="preserve"> marking a transition of review associated with security plan changes from Headquarters staff to their regional counterparts.</w:t>
            </w:r>
          </w:p>
        </w:tc>
        <w:tc>
          <w:tcPr>
            <w:tcW w:w="1530" w:type="dxa"/>
          </w:tcPr>
          <w:p w14:paraId="163672FE" w14:textId="3FEBC84D" w:rsidR="00677B84" w:rsidRPr="00262E79" w:rsidRDefault="00677B84" w:rsidP="00F96BDF">
            <w:pPr>
              <w:pStyle w:val="BodyText-table"/>
              <w:rPr>
                <w:rFonts w:cs="Arial"/>
                <w:sz w:val="22"/>
                <w:szCs w:val="22"/>
              </w:rPr>
            </w:pPr>
            <w:r w:rsidRPr="00262E79">
              <w:rPr>
                <w:rFonts w:cs="Arial"/>
                <w:color w:val="000000" w:themeColor="text1"/>
                <w:sz w:val="22"/>
                <w:szCs w:val="22"/>
              </w:rPr>
              <w:t xml:space="preserve">Briefings </w:t>
            </w:r>
            <w:r w:rsidR="00162EAF" w:rsidRPr="00262E79">
              <w:rPr>
                <w:rFonts w:cs="Arial"/>
                <w:color w:val="000000" w:themeColor="text1"/>
                <w:sz w:val="22"/>
                <w:szCs w:val="22"/>
              </w:rPr>
              <w:t>were</w:t>
            </w:r>
            <w:r w:rsidRPr="00262E79">
              <w:rPr>
                <w:rFonts w:cs="Arial"/>
                <w:color w:val="000000" w:themeColor="text1"/>
                <w:sz w:val="22"/>
                <w:szCs w:val="22"/>
              </w:rPr>
              <w:t xml:space="preserve"> conducted with </w:t>
            </w:r>
            <w:r w:rsidR="00162EAF" w:rsidRPr="00262E79">
              <w:rPr>
                <w:rFonts w:cs="Arial"/>
                <w:color w:val="000000" w:themeColor="text1"/>
                <w:sz w:val="22"/>
                <w:szCs w:val="22"/>
              </w:rPr>
              <w:t>i</w:t>
            </w:r>
            <w:r w:rsidRPr="00262E79">
              <w:rPr>
                <w:rFonts w:cs="Arial"/>
                <w:color w:val="000000" w:themeColor="text1"/>
                <w:sz w:val="22"/>
                <w:szCs w:val="22"/>
              </w:rPr>
              <w:t xml:space="preserve">nspectors </w:t>
            </w:r>
            <w:r w:rsidR="00162EAF" w:rsidRPr="00262E79">
              <w:rPr>
                <w:rFonts w:cs="Arial"/>
                <w:color w:val="000000" w:themeColor="text1"/>
                <w:sz w:val="22"/>
                <w:szCs w:val="22"/>
              </w:rPr>
              <w:t>in</w:t>
            </w:r>
            <w:r w:rsidRPr="00262E79">
              <w:rPr>
                <w:rFonts w:cs="Arial"/>
                <w:color w:val="000000" w:themeColor="text1"/>
                <w:sz w:val="22"/>
                <w:szCs w:val="22"/>
              </w:rPr>
              <w:t xml:space="preserve"> January</w:t>
            </w:r>
            <w:r w:rsidR="00162EAF" w:rsidRPr="00262E79">
              <w:rPr>
                <w:rFonts w:cs="Arial"/>
                <w:color w:val="000000" w:themeColor="text1"/>
                <w:sz w:val="22"/>
                <w:szCs w:val="22"/>
              </w:rPr>
              <w:t> </w:t>
            </w:r>
            <w:r w:rsidRPr="00262E79">
              <w:rPr>
                <w:rFonts w:cs="Arial"/>
                <w:color w:val="000000" w:themeColor="text1"/>
                <w:sz w:val="22"/>
                <w:szCs w:val="22"/>
              </w:rPr>
              <w:t>2020</w:t>
            </w:r>
          </w:p>
        </w:tc>
        <w:tc>
          <w:tcPr>
            <w:tcW w:w="2335" w:type="dxa"/>
          </w:tcPr>
          <w:p w14:paraId="41E643A1" w14:textId="07C8E3C3" w:rsidR="00677B84" w:rsidRPr="00262E79" w:rsidRDefault="00677B84" w:rsidP="00F96BDF">
            <w:pPr>
              <w:pStyle w:val="BodyText-table"/>
              <w:rPr>
                <w:rFonts w:cs="Arial"/>
                <w:sz w:val="22"/>
                <w:szCs w:val="22"/>
              </w:rPr>
            </w:pPr>
            <w:r w:rsidRPr="00262E79">
              <w:rPr>
                <w:rFonts w:cs="Arial"/>
                <w:sz w:val="22"/>
                <w:szCs w:val="22"/>
              </w:rPr>
              <w:t>ML19276D751</w:t>
            </w:r>
          </w:p>
        </w:tc>
      </w:tr>
      <w:tr w:rsidR="00EC5ECD" w:rsidRPr="00262E79" w14:paraId="164177EC" w14:textId="77777777" w:rsidTr="008B4B96">
        <w:trPr>
          <w:cantSplit/>
        </w:trPr>
        <w:tc>
          <w:tcPr>
            <w:tcW w:w="1435" w:type="dxa"/>
          </w:tcPr>
          <w:p w14:paraId="7617D597" w14:textId="5787FF7C" w:rsidR="00677B84" w:rsidRPr="00262E79" w:rsidRDefault="00B11988" w:rsidP="00F96BDF">
            <w:pPr>
              <w:pStyle w:val="BodyText-table"/>
              <w:rPr>
                <w:rFonts w:cs="Arial"/>
                <w:sz w:val="22"/>
                <w:szCs w:val="22"/>
              </w:rPr>
            </w:pPr>
            <w:r w:rsidRPr="00262E79">
              <w:rPr>
                <w:rFonts w:cs="Arial"/>
                <w:sz w:val="22"/>
                <w:szCs w:val="22"/>
              </w:rPr>
              <w:lastRenderedPageBreak/>
              <w:t>N/A</w:t>
            </w:r>
          </w:p>
        </w:tc>
        <w:tc>
          <w:tcPr>
            <w:tcW w:w="1620" w:type="dxa"/>
          </w:tcPr>
          <w:p w14:paraId="429A310E" w14:textId="77777777" w:rsidR="002E4C2E" w:rsidRPr="00262E79" w:rsidRDefault="002E4C2E" w:rsidP="00F96BDF">
            <w:pPr>
              <w:pStyle w:val="BodyText-table"/>
              <w:rPr>
                <w:rFonts w:cs="Arial"/>
                <w:sz w:val="22"/>
                <w:szCs w:val="22"/>
              </w:rPr>
            </w:pPr>
            <w:r w:rsidRPr="00262E79">
              <w:rPr>
                <w:rFonts w:cs="Arial"/>
                <w:sz w:val="22"/>
                <w:szCs w:val="22"/>
              </w:rPr>
              <w:t>ML24107B092</w:t>
            </w:r>
          </w:p>
          <w:p w14:paraId="36F7C958" w14:textId="5C57A6F2" w:rsidR="00B11988" w:rsidRPr="00262E79" w:rsidRDefault="00B55F54" w:rsidP="00F96BDF">
            <w:pPr>
              <w:pStyle w:val="BodyText-table"/>
              <w:rPr>
                <w:rFonts w:cs="Arial"/>
                <w:sz w:val="22"/>
                <w:szCs w:val="22"/>
              </w:rPr>
            </w:pPr>
            <w:r w:rsidRPr="001965DC">
              <w:rPr>
                <w:rFonts w:cs="Arial"/>
                <w:sz w:val="22"/>
                <w:szCs w:val="22"/>
              </w:rPr>
              <w:t>07/09</w:t>
            </w:r>
            <w:r w:rsidR="00B11988" w:rsidRPr="001965DC">
              <w:rPr>
                <w:rFonts w:cs="Arial"/>
                <w:sz w:val="22"/>
                <w:szCs w:val="22"/>
              </w:rPr>
              <w:t>/24</w:t>
            </w:r>
          </w:p>
          <w:p w14:paraId="0B69F759" w14:textId="72148127" w:rsidR="00677B84" w:rsidRPr="00262E79" w:rsidRDefault="00B11988" w:rsidP="00F96BDF">
            <w:pPr>
              <w:pStyle w:val="BodyText-table"/>
              <w:rPr>
                <w:rFonts w:cs="Arial"/>
                <w:sz w:val="22"/>
                <w:szCs w:val="22"/>
              </w:rPr>
            </w:pPr>
            <w:r w:rsidRPr="00262E79">
              <w:rPr>
                <w:rFonts w:cs="Arial"/>
                <w:sz w:val="22"/>
                <w:szCs w:val="22"/>
              </w:rPr>
              <w:t>CN 24-</w:t>
            </w:r>
            <w:r w:rsidR="00B55F54">
              <w:rPr>
                <w:rFonts w:cs="Arial"/>
                <w:sz w:val="22"/>
                <w:szCs w:val="22"/>
              </w:rPr>
              <w:t>020</w:t>
            </w:r>
          </w:p>
        </w:tc>
        <w:tc>
          <w:tcPr>
            <w:tcW w:w="6030" w:type="dxa"/>
          </w:tcPr>
          <w:p w14:paraId="7B42BD9D" w14:textId="525A500D" w:rsidR="00677B84" w:rsidRPr="00262E79" w:rsidRDefault="00730415" w:rsidP="00F96BDF">
            <w:pPr>
              <w:pStyle w:val="BodyText-table"/>
              <w:rPr>
                <w:rFonts w:cs="Arial"/>
                <w:sz w:val="22"/>
                <w:szCs w:val="22"/>
              </w:rPr>
            </w:pPr>
            <w:r w:rsidRPr="00262E79">
              <w:rPr>
                <w:rFonts w:cs="Arial"/>
                <w:sz w:val="22"/>
                <w:szCs w:val="22"/>
              </w:rPr>
              <w:t xml:space="preserve">This </w:t>
            </w:r>
            <w:r w:rsidR="006E04E7" w:rsidRPr="00262E79">
              <w:rPr>
                <w:rFonts w:cs="Arial"/>
                <w:sz w:val="22"/>
                <w:szCs w:val="22"/>
              </w:rPr>
              <w:t>IP</w:t>
            </w:r>
            <w:r w:rsidRPr="00262E79">
              <w:rPr>
                <w:rFonts w:cs="Arial"/>
                <w:sz w:val="22"/>
                <w:szCs w:val="22"/>
              </w:rPr>
              <w:t xml:space="preserve"> was revised to meet the </w:t>
            </w:r>
            <w:proofErr w:type="gramStart"/>
            <w:r w:rsidRPr="00262E79">
              <w:rPr>
                <w:rFonts w:cs="Arial"/>
                <w:sz w:val="22"/>
                <w:szCs w:val="22"/>
              </w:rPr>
              <w:t>5 year</w:t>
            </w:r>
            <w:proofErr w:type="gramEnd"/>
            <w:r w:rsidRPr="00262E79">
              <w:rPr>
                <w:rFonts w:cs="Arial"/>
                <w:sz w:val="22"/>
                <w:szCs w:val="22"/>
              </w:rPr>
              <w:t xml:space="preserve"> periodic review and consist</w:t>
            </w:r>
            <w:r w:rsidR="00FE0CE2" w:rsidRPr="00262E79">
              <w:rPr>
                <w:rFonts w:cs="Arial"/>
                <w:sz w:val="22"/>
                <w:szCs w:val="22"/>
              </w:rPr>
              <w:t>ed</w:t>
            </w:r>
            <w:r w:rsidRPr="00262E79">
              <w:rPr>
                <w:rFonts w:cs="Arial"/>
                <w:sz w:val="22"/>
                <w:szCs w:val="22"/>
              </w:rPr>
              <w:t xml:space="preserve"> </w:t>
            </w:r>
            <w:r w:rsidR="00A04B17" w:rsidRPr="00262E79">
              <w:rPr>
                <w:rFonts w:cs="Arial"/>
                <w:sz w:val="22"/>
                <w:szCs w:val="22"/>
              </w:rPr>
              <w:t xml:space="preserve">mostly </w:t>
            </w:r>
            <w:r w:rsidRPr="00262E79">
              <w:rPr>
                <w:rFonts w:cs="Arial"/>
                <w:sz w:val="22"/>
                <w:szCs w:val="22"/>
              </w:rPr>
              <w:t>o</w:t>
            </w:r>
            <w:r w:rsidR="006E04E7" w:rsidRPr="00262E79">
              <w:rPr>
                <w:rFonts w:cs="Arial"/>
                <w:sz w:val="22"/>
                <w:szCs w:val="22"/>
              </w:rPr>
              <w:t>f</w:t>
            </w:r>
            <w:r w:rsidRPr="00262E79">
              <w:rPr>
                <w:rFonts w:cs="Arial"/>
                <w:sz w:val="22"/>
                <w:szCs w:val="22"/>
              </w:rPr>
              <w:t xml:space="preserve"> </w:t>
            </w:r>
            <w:r w:rsidR="00976465" w:rsidRPr="00262E79">
              <w:rPr>
                <w:rFonts w:cs="Arial"/>
                <w:sz w:val="22"/>
                <w:szCs w:val="22"/>
              </w:rPr>
              <w:t xml:space="preserve">moderate </w:t>
            </w:r>
            <w:r w:rsidRPr="00262E79">
              <w:rPr>
                <w:rFonts w:cs="Arial"/>
                <w:sz w:val="22"/>
                <w:szCs w:val="22"/>
              </w:rPr>
              <w:t xml:space="preserve">administrative </w:t>
            </w:r>
            <w:r w:rsidR="00AF6755" w:rsidRPr="00262E79">
              <w:rPr>
                <w:rFonts w:cs="Arial"/>
                <w:sz w:val="22"/>
                <w:szCs w:val="22"/>
              </w:rPr>
              <w:t>and guidance updates</w:t>
            </w:r>
            <w:r w:rsidRPr="00262E79">
              <w:rPr>
                <w:rFonts w:cs="Arial"/>
                <w:sz w:val="22"/>
                <w:szCs w:val="22"/>
              </w:rPr>
              <w:t xml:space="preserve">. </w:t>
            </w:r>
            <w:r w:rsidR="006E04E7" w:rsidRPr="00262E79">
              <w:rPr>
                <w:rFonts w:cs="Arial"/>
                <w:sz w:val="22"/>
                <w:szCs w:val="22"/>
              </w:rPr>
              <w:t xml:space="preserve">Additionally, it was </w:t>
            </w:r>
            <w:r w:rsidR="00FE0CE2" w:rsidRPr="00262E79">
              <w:rPr>
                <w:rFonts w:cs="Arial"/>
                <w:sz w:val="22"/>
                <w:szCs w:val="22"/>
              </w:rPr>
              <w:t>revis</w:t>
            </w:r>
            <w:r w:rsidR="00115A9C" w:rsidRPr="00262E79">
              <w:rPr>
                <w:rFonts w:cs="Arial"/>
                <w:sz w:val="22"/>
                <w:szCs w:val="22"/>
              </w:rPr>
              <w:t>ed to reflect current IMC</w:t>
            </w:r>
            <w:r w:rsidR="00130D8D" w:rsidRPr="00262E79">
              <w:rPr>
                <w:rFonts w:cs="Arial"/>
                <w:sz w:val="22"/>
                <w:szCs w:val="22"/>
              </w:rPr>
              <w:t> </w:t>
            </w:r>
            <w:r w:rsidR="00115A9C" w:rsidRPr="00262E79">
              <w:rPr>
                <w:rFonts w:cs="Arial"/>
                <w:sz w:val="22"/>
                <w:szCs w:val="22"/>
              </w:rPr>
              <w:t>0040 format and references.</w:t>
            </w:r>
          </w:p>
        </w:tc>
        <w:tc>
          <w:tcPr>
            <w:tcW w:w="1530" w:type="dxa"/>
          </w:tcPr>
          <w:p w14:paraId="4A711749" w14:textId="24F58951" w:rsidR="00677B84" w:rsidRPr="00262E79" w:rsidRDefault="00EC5ECD" w:rsidP="00F96BDF">
            <w:pPr>
              <w:pStyle w:val="BodyText-table"/>
              <w:rPr>
                <w:rFonts w:cs="Arial"/>
                <w:sz w:val="22"/>
                <w:szCs w:val="22"/>
              </w:rPr>
            </w:pPr>
            <w:r w:rsidRPr="00262E79">
              <w:rPr>
                <w:rFonts w:cs="Arial"/>
                <w:sz w:val="22"/>
                <w:szCs w:val="22"/>
              </w:rPr>
              <w:t>N/A</w:t>
            </w:r>
          </w:p>
        </w:tc>
        <w:tc>
          <w:tcPr>
            <w:tcW w:w="2335" w:type="dxa"/>
          </w:tcPr>
          <w:p w14:paraId="6F97310B" w14:textId="45E369BF" w:rsidR="00677B84" w:rsidRPr="00262E79" w:rsidRDefault="00DB26B3" w:rsidP="00F96BDF">
            <w:pPr>
              <w:pStyle w:val="BodyText-table"/>
              <w:rPr>
                <w:rFonts w:cs="Arial"/>
                <w:sz w:val="22"/>
                <w:szCs w:val="22"/>
              </w:rPr>
            </w:pPr>
            <w:r w:rsidRPr="00262E79">
              <w:rPr>
                <w:rFonts w:cs="Arial"/>
                <w:sz w:val="22"/>
                <w:szCs w:val="22"/>
              </w:rPr>
              <w:t>ML24107B090</w:t>
            </w:r>
          </w:p>
        </w:tc>
      </w:tr>
    </w:tbl>
    <w:p w14:paraId="44D338AE" w14:textId="77777777" w:rsidR="00053D1A" w:rsidRPr="004D4471" w:rsidRDefault="00053D1A" w:rsidP="00997A71">
      <w:pPr>
        <w:pStyle w:val="BodyText"/>
        <w:spacing w:after="0"/>
        <w:contextualSpacing/>
        <w:rPr>
          <w:sz w:val="16"/>
          <w:szCs w:val="16"/>
        </w:rPr>
      </w:pPr>
    </w:p>
    <w:sectPr w:rsidR="00053D1A" w:rsidRPr="004D4471" w:rsidSect="008014C2">
      <w:headerReference w:type="default" r:id="rId12"/>
      <w:footerReference w:type="default" r:id="rId13"/>
      <w:pgSz w:w="15840" w:h="12240" w:orient="landscape"/>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792C1A" w14:textId="77777777" w:rsidR="00007AB3" w:rsidRDefault="00007AB3" w:rsidP="00436A19">
      <w:r>
        <w:separator/>
      </w:r>
    </w:p>
  </w:endnote>
  <w:endnote w:type="continuationSeparator" w:id="0">
    <w:p w14:paraId="093012D1" w14:textId="77777777" w:rsidR="00007AB3" w:rsidRDefault="00007AB3" w:rsidP="00436A19">
      <w:r>
        <w:continuationSeparator/>
      </w:r>
    </w:p>
  </w:endnote>
  <w:endnote w:type="continuationNotice" w:id="1">
    <w:p w14:paraId="22D50BA1" w14:textId="77777777" w:rsidR="00007AB3" w:rsidRDefault="00007AB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905C58" w14:textId="310B2255" w:rsidR="00436A19" w:rsidRDefault="00436A19" w:rsidP="00E26F44">
    <w:pPr>
      <w:pStyle w:val="Footer"/>
      <w:spacing w:after="0"/>
      <w:contextualSpacing/>
    </w:pPr>
    <w:r>
      <w:t>Issue Date</w:t>
    </w:r>
    <w:r w:rsidR="00BA6552">
      <w:t>:</w:t>
    </w:r>
    <w:r w:rsidR="00370FFC">
      <w:t xml:space="preserve"> </w:t>
    </w:r>
    <w:r w:rsidR="00B55F54">
      <w:t>07/09/24</w:t>
    </w:r>
    <w:r>
      <w:ptab w:relativeTo="margin" w:alignment="center" w:leader="none"/>
    </w:r>
    <w:r>
      <w:fldChar w:fldCharType="begin"/>
    </w:r>
    <w:r>
      <w:instrText xml:space="preserve"> PAGE   \* MERGEFORMAT </w:instrText>
    </w:r>
    <w:r>
      <w:fldChar w:fldCharType="separate"/>
    </w:r>
    <w:r>
      <w:rPr>
        <w:noProof/>
      </w:rPr>
      <w:t>1</w:t>
    </w:r>
    <w:r>
      <w:rPr>
        <w:noProof/>
      </w:rPr>
      <w:fldChar w:fldCharType="end"/>
    </w:r>
    <w:r>
      <w:ptab w:relativeTo="margin" w:alignment="right" w:leader="none"/>
    </w:r>
    <w:r w:rsidR="00BA6552" w:rsidRPr="00BA6552">
      <w:t>71130.09</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B4C07A" w14:textId="3ADE8DBB" w:rsidR="00421EC0" w:rsidRPr="00A9797A" w:rsidRDefault="000A70A7" w:rsidP="00E26F44">
    <w:pPr>
      <w:pStyle w:val="Footer"/>
      <w:spacing w:after="0"/>
      <w:contextualSpacing/>
    </w:pPr>
    <w:r w:rsidRPr="00A9797A">
      <w:t>Issue Date:</w:t>
    </w:r>
    <w:r>
      <w:t xml:space="preserve"> </w:t>
    </w:r>
    <w:r w:rsidR="00B55F54">
      <w:t>07/09/24</w:t>
    </w:r>
    <w:r w:rsidR="00936458">
      <w:ptab w:relativeTo="margin" w:alignment="center" w:leader="none"/>
    </w:r>
    <w:r w:rsidR="00936458">
      <w:t>Att1-</w:t>
    </w:r>
    <w:r w:rsidR="00936458">
      <w:fldChar w:fldCharType="begin"/>
    </w:r>
    <w:r w:rsidR="00936458">
      <w:instrText xml:space="preserve"> PAGE   \* MERGEFORMAT </w:instrText>
    </w:r>
    <w:r w:rsidR="00936458">
      <w:fldChar w:fldCharType="separate"/>
    </w:r>
    <w:r w:rsidR="00936458">
      <w:rPr>
        <w:noProof/>
      </w:rPr>
      <w:t>1</w:t>
    </w:r>
    <w:r w:rsidR="00936458">
      <w:rPr>
        <w:noProof/>
      </w:rPr>
      <w:fldChar w:fldCharType="end"/>
    </w:r>
    <w:r w:rsidR="00936458">
      <w:ptab w:relativeTo="margin" w:alignment="right" w:leader="none"/>
    </w:r>
    <w:r w:rsidR="008A050C" w:rsidRPr="00BA6552">
      <w:t>71130</w:t>
    </w:r>
    <w:r w:rsidR="008A050C" w:rsidRPr="00A9797A">
      <w:t>.09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C9EE63F" w14:textId="77777777" w:rsidR="00007AB3" w:rsidRDefault="00007AB3" w:rsidP="00436A19">
      <w:r>
        <w:separator/>
      </w:r>
    </w:p>
  </w:footnote>
  <w:footnote w:type="continuationSeparator" w:id="0">
    <w:p w14:paraId="203372C2" w14:textId="77777777" w:rsidR="00007AB3" w:rsidRDefault="00007AB3" w:rsidP="00436A19">
      <w:r>
        <w:continuationSeparator/>
      </w:r>
    </w:p>
  </w:footnote>
  <w:footnote w:type="continuationNotice" w:id="1">
    <w:p w14:paraId="00DF3626" w14:textId="77777777" w:rsidR="00007AB3" w:rsidRDefault="00007AB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8505E3" w14:textId="71BE6FB2" w:rsidR="00786A2F" w:rsidRDefault="00786A2F" w:rsidP="00AA358C">
    <w:pPr>
      <w:pStyle w:val="Title"/>
      <w:spacing w:before="0" w:after="0"/>
      <w:contextualSpac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280E2706"/>
    <w:lvl w:ilvl="0">
      <w:start w:val="1"/>
      <w:numFmt w:val="decimal"/>
      <w:lvlText w:val="%1."/>
      <w:lvlJc w:val="left"/>
    </w:lvl>
    <w:lvl w:ilvl="1">
      <w:start w:val="1"/>
      <w:numFmt w:val="lowerLetter"/>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numFmt w:val="decimal"/>
      <w:lvlText w:val=""/>
      <w:lvlJc w:val="left"/>
    </w:lvl>
  </w:abstractNum>
  <w:abstractNum w:abstractNumId="1" w15:restartNumberingAfterBreak="0">
    <w:nsid w:val="0000000D"/>
    <w:multiLevelType w:val="multilevel"/>
    <w:tmpl w:val="996AFF9E"/>
    <w:lvl w:ilvl="0">
      <w:start w:val="1"/>
      <w:numFmt w:val="lowerLetter"/>
      <w:lvlText w:val="%1."/>
      <w:lvlJc w:val="left"/>
    </w:lvl>
    <w:lvl w:ilvl="1">
      <w:start w:val="1"/>
      <w:numFmt w:val="lowerLetter"/>
      <w:lvlText w:val="%2."/>
      <w:lvlJc w:val="left"/>
    </w:lvl>
    <w:lvl w:ilvl="2">
      <w:start w:val="1"/>
      <w:numFmt w:val="decimal"/>
      <w:lvlText w:val="%3."/>
      <w:lvlJc w:val="left"/>
    </w:lvl>
    <w:lvl w:ilvl="3">
      <w:start w:val="1"/>
      <w:numFmt w:val="lowerLetter"/>
      <w:lvlText w:val="%4."/>
      <w:lvlJc w:val="left"/>
    </w:lvl>
    <w:lvl w:ilvl="4">
      <w:start w:val="1"/>
      <w:numFmt w:val="lowerLetter"/>
      <w:lvlText w:val="%5."/>
      <w:lvlJc w:val="left"/>
    </w:lvl>
    <w:lvl w:ilvl="5">
      <w:start w:val="1"/>
      <w:numFmt w:val="lowerLetter"/>
      <w:lvlText w:val="%6."/>
      <w:lvlJc w:val="left"/>
    </w:lvl>
    <w:lvl w:ilvl="6">
      <w:start w:val="1"/>
      <w:numFmt w:val="lowerLetter"/>
      <w:lvlText w:val="%7."/>
      <w:lvlJc w:val="left"/>
    </w:lvl>
    <w:lvl w:ilvl="7">
      <w:start w:val="1"/>
      <w:numFmt w:val="lowerLetter"/>
      <w:lvlText w:val="%8."/>
      <w:lvlJc w:val="left"/>
    </w:lvl>
    <w:lvl w:ilvl="8">
      <w:numFmt w:val="decimal"/>
      <w:lvlText w:val=""/>
      <w:lvlJc w:val="left"/>
    </w:lvl>
  </w:abstractNum>
  <w:abstractNum w:abstractNumId="2" w15:restartNumberingAfterBreak="0">
    <w:nsid w:val="07236FF8"/>
    <w:multiLevelType w:val="multilevel"/>
    <w:tmpl w:val="A676AFD6"/>
    <w:lvl w:ilvl="0">
      <w:start w:val="1"/>
      <w:numFmt w:val="decimal"/>
      <w:lvlText w:val="%1"/>
      <w:lvlJc w:val="left"/>
      <w:pPr>
        <w:ind w:left="121" w:hanging="836"/>
      </w:pPr>
      <w:rPr>
        <w:rFonts w:hint="default"/>
      </w:rPr>
    </w:lvl>
    <w:lvl w:ilvl="1">
      <w:start w:val="1"/>
      <w:numFmt w:val="decimal"/>
      <w:lvlText w:val="%1.%2"/>
      <w:lvlJc w:val="left"/>
      <w:pPr>
        <w:ind w:left="121" w:hanging="836"/>
      </w:pPr>
      <w:rPr>
        <w:rFonts w:ascii="Arial" w:eastAsia="Arial" w:hAnsi="Arial" w:cs="Arial" w:hint="default"/>
        <w:spacing w:val="-31"/>
        <w:w w:val="100"/>
        <w:sz w:val="24"/>
        <w:szCs w:val="24"/>
      </w:rPr>
    </w:lvl>
    <w:lvl w:ilvl="2">
      <w:numFmt w:val="bullet"/>
      <w:lvlText w:val="•"/>
      <w:lvlJc w:val="left"/>
      <w:pPr>
        <w:ind w:left="2024" w:hanging="836"/>
      </w:pPr>
      <w:rPr>
        <w:rFonts w:hint="default"/>
      </w:rPr>
    </w:lvl>
    <w:lvl w:ilvl="3">
      <w:numFmt w:val="bullet"/>
      <w:lvlText w:val="•"/>
      <w:lvlJc w:val="left"/>
      <w:pPr>
        <w:ind w:left="2976" w:hanging="836"/>
      </w:pPr>
      <w:rPr>
        <w:rFonts w:hint="default"/>
      </w:rPr>
    </w:lvl>
    <w:lvl w:ilvl="4">
      <w:numFmt w:val="bullet"/>
      <w:lvlText w:val="•"/>
      <w:lvlJc w:val="left"/>
      <w:pPr>
        <w:ind w:left="3928" w:hanging="836"/>
      </w:pPr>
      <w:rPr>
        <w:rFonts w:hint="default"/>
      </w:rPr>
    </w:lvl>
    <w:lvl w:ilvl="5">
      <w:numFmt w:val="bullet"/>
      <w:lvlText w:val="•"/>
      <w:lvlJc w:val="left"/>
      <w:pPr>
        <w:ind w:left="4880" w:hanging="836"/>
      </w:pPr>
      <w:rPr>
        <w:rFonts w:hint="default"/>
      </w:rPr>
    </w:lvl>
    <w:lvl w:ilvl="6">
      <w:numFmt w:val="bullet"/>
      <w:lvlText w:val="•"/>
      <w:lvlJc w:val="left"/>
      <w:pPr>
        <w:ind w:left="5832" w:hanging="836"/>
      </w:pPr>
      <w:rPr>
        <w:rFonts w:hint="default"/>
      </w:rPr>
    </w:lvl>
    <w:lvl w:ilvl="7">
      <w:numFmt w:val="bullet"/>
      <w:lvlText w:val="•"/>
      <w:lvlJc w:val="left"/>
      <w:pPr>
        <w:ind w:left="6784" w:hanging="836"/>
      </w:pPr>
      <w:rPr>
        <w:rFonts w:hint="default"/>
      </w:rPr>
    </w:lvl>
    <w:lvl w:ilvl="8">
      <w:numFmt w:val="bullet"/>
      <w:lvlText w:val="•"/>
      <w:lvlJc w:val="left"/>
      <w:pPr>
        <w:ind w:left="7736" w:hanging="836"/>
      </w:pPr>
      <w:rPr>
        <w:rFonts w:hint="default"/>
      </w:rPr>
    </w:lvl>
  </w:abstractNum>
  <w:abstractNum w:abstractNumId="3" w15:restartNumberingAfterBreak="0">
    <w:nsid w:val="14CF7F90"/>
    <w:multiLevelType w:val="multilevel"/>
    <w:tmpl w:val="1FA2CE6E"/>
    <w:lvl w:ilvl="0">
      <w:start w:val="1"/>
      <w:numFmt w:val="decimalZero"/>
      <w:lvlText w:val="%1"/>
      <w:lvlJc w:val="left"/>
      <w:pPr>
        <w:ind w:left="540" w:hanging="540"/>
      </w:pPr>
      <w:rPr>
        <w:rFonts w:cs="Times New Roman" w:hint="default"/>
      </w:rPr>
    </w:lvl>
    <w:lvl w:ilvl="1">
      <w:start w:val="2"/>
      <w:numFmt w:val="decimalZero"/>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 w15:restartNumberingAfterBreak="0">
    <w:nsid w:val="288F2E3B"/>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5" w15:restartNumberingAfterBreak="0">
    <w:nsid w:val="2AC62323"/>
    <w:multiLevelType w:val="multilevel"/>
    <w:tmpl w:val="76C03334"/>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Roman"/>
      <w:lvlText w:val="%5)"/>
      <w:lvlJc w:val="right"/>
      <w:pPr>
        <w:tabs>
          <w:tab w:val="num" w:pos="2880"/>
        </w:tabs>
        <w:ind w:left="2880" w:hanging="720"/>
      </w:pPr>
      <w:rPr>
        <w:rFonts w:hint="default"/>
      </w:rPr>
    </w:lvl>
    <w:lvl w:ilvl="5">
      <w:start w:val="1"/>
      <w:numFmt w:val="none"/>
      <w:lvlText w:val="%6"/>
      <w:lvlJc w:val="left"/>
      <w:pPr>
        <w:ind w:left="2880" w:firstLine="0"/>
      </w:pPr>
      <w:rPr>
        <w:rFonts w:hint="default"/>
      </w:rPr>
    </w:lvl>
    <w:lvl w:ilvl="6">
      <w:start w:val="1"/>
      <w:numFmt w:val="none"/>
      <w:lvlText w:val="%7"/>
      <w:lvlJc w:val="left"/>
      <w:pPr>
        <w:ind w:left="2880" w:firstLine="0"/>
      </w:pPr>
      <w:rPr>
        <w:rFonts w:hint="default"/>
      </w:rPr>
    </w:lvl>
    <w:lvl w:ilvl="7">
      <w:start w:val="1"/>
      <w:numFmt w:val="none"/>
      <w:lvlText w:val="%8"/>
      <w:lvlJc w:val="left"/>
      <w:pPr>
        <w:ind w:left="2880" w:firstLine="0"/>
      </w:pPr>
      <w:rPr>
        <w:rFonts w:hint="default"/>
      </w:rPr>
    </w:lvl>
    <w:lvl w:ilvl="8">
      <w:start w:val="1"/>
      <w:numFmt w:val="none"/>
      <w:lvlText w:val="%9"/>
      <w:lvlJc w:val="left"/>
      <w:pPr>
        <w:ind w:left="2880" w:firstLine="0"/>
      </w:pPr>
      <w:rPr>
        <w:rFonts w:hint="default"/>
      </w:rPr>
    </w:lvl>
  </w:abstractNum>
  <w:abstractNum w:abstractNumId="6" w15:restartNumberingAfterBreak="0">
    <w:nsid w:val="2E844A85"/>
    <w:multiLevelType w:val="multilevel"/>
    <w:tmpl w:val="2C7CFE2A"/>
    <w:lvl w:ilvl="0">
      <w:start w:val="1"/>
      <w:numFmt w:val="decimalZero"/>
      <w:lvlText w:val="%1"/>
      <w:lvlJc w:val="left"/>
      <w:pPr>
        <w:ind w:left="960" w:hanging="960"/>
      </w:pPr>
      <w:rPr>
        <w:rFonts w:hint="default"/>
      </w:rPr>
    </w:lvl>
    <w:lvl w:ilvl="1">
      <w:start w:val="1"/>
      <w:numFmt w:val="decimalZero"/>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80B0C96"/>
    <w:multiLevelType w:val="multilevel"/>
    <w:tmpl w:val="48B24F18"/>
    <w:lvl w:ilvl="0">
      <w:numFmt w:val="decimal"/>
      <w:lvlText w:val="%1"/>
      <w:lvlJc w:val="left"/>
      <w:pPr>
        <w:ind w:left="926" w:hanging="836"/>
      </w:pPr>
      <w:rPr>
        <w:rFonts w:hint="default"/>
      </w:rPr>
    </w:lvl>
    <w:lvl w:ilvl="1">
      <w:start w:val="1"/>
      <w:numFmt w:val="decimal"/>
      <w:lvlText w:val="%1.%2"/>
      <w:lvlJc w:val="left"/>
      <w:pPr>
        <w:ind w:left="957" w:hanging="836"/>
      </w:pPr>
      <w:rPr>
        <w:rFonts w:ascii="Arial" w:eastAsia="Arial" w:hAnsi="Arial" w:cs="Arial" w:hint="default"/>
        <w:spacing w:val="-3"/>
        <w:w w:val="100"/>
        <w:sz w:val="24"/>
        <w:szCs w:val="24"/>
      </w:rPr>
    </w:lvl>
    <w:lvl w:ilvl="2">
      <w:start w:val="3"/>
      <w:numFmt w:val="lowerLetter"/>
      <w:lvlText w:val="%3."/>
      <w:lvlJc w:val="left"/>
      <w:pPr>
        <w:ind w:left="1041" w:hanging="591"/>
      </w:pPr>
      <w:rPr>
        <w:rFonts w:ascii="Arial" w:eastAsia="Arial" w:hAnsi="Arial" w:cs="Arial" w:hint="default"/>
        <w:spacing w:val="-22"/>
        <w:w w:val="100"/>
        <w:sz w:val="22"/>
        <w:szCs w:val="22"/>
      </w:rPr>
    </w:lvl>
    <w:lvl w:ilvl="3">
      <w:numFmt w:val="bullet"/>
      <w:lvlText w:val="•"/>
      <w:lvlJc w:val="left"/>
      <w:pPr>
        <w:ind w:left="3564" w:hanging="591"/>
      </w:pPr>
      <w:rPr>
        <w:rFonts w:hint="default"/>
      </w:rPr>
    </w:lvl>
    <w:lvl w:ilvl="4">
      <w:numFmt w:val="bullet"/>
      <w:lvlText w:val="•"/>
      <w:lvlJc w:val="left"/>
      <w:pPr>
        <w:ind w:left="4432" w:hanging="591"/>
      </w:pPr>
      <w:rPr>
        <w:rFonts w:hint="default"/>
      </w:rPr>
    </w:lvl>
    <w:lvl w:ilvl="5">
      <w:numFmt w:val="bullet"/>
      <w:lvlText w:val="•"/>
      <w:lvlJc w:val="left"/>
      <w:pPr>
        <w:ind w:left="5300" w:hanging="591"/>
      </w:pPr>
      <w:rPr>
        <w:rFonts w:hint="default"/>
      </w:rPr>
    </w:lvl>
    <w:lvl w:ilvl="6">
      <w:numFmt w:val="bullet"/>
      <w:lvlText w:val="•"/>
      <w:lvlJc w:val="left"/>
      <w:pPr>
        <w:ind w:left="6168" w:hanging="591"/>
      </w:pPr>
      <w:rPr>
        <w:rFonts w:hint="default"/>
      </w:rPr>
    </w:lvl>
    <w:lvl w:ilvl="7">
      <w:numFmt w:val="bullet"/>
      <w:lvlText w:val="•"/>
      <w:lvlJc w:val="left"/>
      <w:pPr>
        <w:ind w:left="7036" w:hanging="591"/>
      </w:pPr>
      <w:rPr>
        <w:rFonts w:hint="default"/>
      </w:rPr>
    </w:lvl>
    <w:lvl w:ilvl="8">
      <w:numFmt w:val="bullet"/>
      <w:lvlText w:val="•"/>
      <w:lvlJc w:val="left"/>
      <w:pPr>
        <w:ind w:left="7904" w:hanging="591"/>
      </w:pPr>
      <w:rPr>
        <w:rFonts w:hint="default"/>
      </w:rPr>
    </w:lvl>
  </w:abstractNum>
  <w:abstractNum w:abstractNumId="8" w15:restartNumberingAfterBreak="0">
    <w:nsid w:val="4E0E2BE0"/>
    <w:multiLevelType w:val="multilevel"/>
    <w:tmpl w:val="F3D61B52"/>
    <w:lvl w:ilvl="0">
      <w:numFmt w:val="decimal"/>
      <w:lvlText w:val="%1"/>
      <w:lvlJc w:val="left"/>
      <w:pPr>
        <w:ind w:left="926" w:hanging="836"/>
      </w:pPr>
      <w:rPr>
        <w:rFonts w:hint="default"/>
      </w:rPr>
    </w:lvl>
    <w:lvl w:ilvl="1">
      <w:start w:val="1"/>
      <w:numFmt w:val="decimal"/>
      <w:lvlText w:val="%1.%2"/>
      <w:lvlJc w:val="left"/>
      <w:pPr>
        <w:ind w:left="957" w:hanging="836"/>
      </w:pPr>
      <w:rPr>
        <w:rFonts w:ascii="Arial" w:eastAsia="Arial" w:hAnsi="Arial" w:cs="Arial" w:hint="default"/>
        <w:spacing w:val="-3"/>
        <w:w w:val="100"/>
        <w:sz w:val="24"/>
        <w:szCs w:val="24"/>
      </w:rPr>
    </w:lvl>
    <w:lvl w:ilvl="2">
      <w:start w:val="1"/>
      <w:numFmt w:val="lowerLetter"/>
      <w:lvlText w:val="%3."/>
      <w:lvlJc w:val="left"/>
      <w:pPr>
        <w:ind w:left="957" w:hanging="591"/>
      </w:pPr>
      <w:rPr>
        <w:rFonts w:ascii="Arial" w:eastAsia="Arial" w:hAnsi="Arial" w:cs="Arial" w:hint="default"/>
        <w:spacing w:val="-22"/>
        <w:w w:val="100"/>
        <w:sz w:val="24"/>
        <w:szCs w:val="24"/>
      </w:rPr>
    </w:lvl>
    <w:lvl w:ilvl="3">
      <w:numFmt w:val="bullet"/>
      <w:lvlText w:val="•"/>
      <w:lvlJc w:val="left"/>
      <w:pPr>
        <w:ind w:left="3564" w:hanging="591"/>
      </w:pPr>
      <w:rPr>
        <w:rFonts w:hint="default"/>
      </w:rPr>
    </w:lvl>
    <w:lvl w:ilvl="4">
      <w:numFmt w:val="bullet"/>
      <w:lvlText w:val="•"/>
      <w:lvlJc w:val="left"/>
      <w:pPr>
        <w:ind w:left="4432" w:hanging="591"/>
      </w:pPr>
      <w:rPr>
        <w:rFonts w:hint="default"/>
      </w:rPr>
    </w:lvl>
    <w:lvl w:ilvl="5">
      <w:numFmt w:val="bullet"/>
      <w:lvlText w:val="•"/>
      <w:lvlJc w:val="left"/>
      <w:pPr>
        <w:ind w:left="5300" w:hanging="591"/>
      </w:pPr>
      <w:rPr>
        <w:rFonts w:hint="default"/>
      </w:rPr>
    </w:lvl>
    <w:lvl w:ilvl="6">
      <w:numFmt w:val="bullet"/>
      <w:lvlText w:val="•"/>
      <w:lvlJc w:val="left"/>
      <w:pPr>
        <w:ind w:left="6168" w:hanging="591"/>
      </w:pPr>
      <w:rPr>
        <w:rFonts w:hint="default"/>
      </w:rPr>
    </w:lvl>
    <w:lvl w:ilvl="7">
      <w:numFmt w:val="bullet"/>
      <w:lvlText w:val="•"/>
      <w:lvlJc w:val="left"/>
      <w:pPr>
        <w:ind w:left="7036" w:hanging="591"/>
      </w:pPr>
      <w:rPr>
        <w:rFonts w:hint="default"/>
      </w:rPr>
    </w:lvl>
    <w:lvl w:ilvl="8">
      <w:numFmt w:val="bullet"/>
      <w:lvlText w:val="•"/>
      <w:lvlJc w:val="left"/>
      <w:pPr>
        <w:ind w:left="7904" w:hanging="591"/>
      </w:pPr>
      <w:rPr>
        <w:rFonts w:hint="default"/>
      </w:rPr>
    </w:lvl>
  </w:abstractNum>
  <w:abstractNum w:abstractNumId="9" w15:restartNumberingAfterBreak="0">
    <w:nsid w:val="5A233408"/>
    <w:multiLevelType w:val="multilevel"/>
    <w:tmpl w:val="49BC04FA"/>
    <w:lvl w:ilvl="0">
      <w:start w:val="1"/>
      <w:numFmt w:val="lowerLetter"/>
      <w:lvlText w:val="%1."/>
      <w:lvlJc w:val="left"/>
      <w:pPr>
        <w:tabs>
          <w:tab w:val="num" w:pos="806"/>
        </w:tabs>
        <w:ind w:left="806" w:hanging="532"/>
      </w:pPr>
      <w:rPr>
        <w:rFonts w:ascii="Arial" w:hAnsi="Arial" w:hint="default"/>
        <w:b w:val="0"/>
        <w:i w:val="0"/>
        <w:sz w:val="22"/>
        <w:szCs w:val="22"/>
      </w:rPr>
    </w:lvl>
    <w:lvl w:ilvl="1">
      <w:start w:val="1"/>
      <w:numFmt w:val="decimal"/>
      <w:lvlText w:val="%2."/>
      <w:lvlJc w:val="left"/>
      <w:pPr>
        <w:tabs>
          <w:tab w:val="num" w:pos="1440"/>
        </w:tabs>
        <w:ind w:left="1440" w:hanging="634"/>
      </w:pPr>
      <w:rPr>
        <w:rFonts w:ascii="Arial" w:hAnsi="Arial" w:hint="default"/>
        <w:b w:val="0"/>
        <w:i w:val="0"/>
        <w:color w:val="auto"/>
        <w:sz w:val="22"/>
        <w:szCs w:val="22"/>
      </w:rPr>
    </w:lvl>
    <w:lvl w:ilvl="2">
      <w:start w:val="1"/>
      <w:numFmt w:val="lowerLetter"/>
      <w:lvlText w:val="(%3)"/>
      <w:lvlJc w:val="left"/>
      <w:pPr>
        <w:tabs>
          <w:tab w:val="num" w:pos="2074"/>
        </w:tabs>
        <w:ind w:left="2074" w:hanging="634"/>
      </w:pPr>
      <w:rPr>
        <w:rFonts w:ascii="Arial" w:hAnsi="Arial" w:hint="default"/>
        <w:b w:val="0"/>
        <w:i w:val="0"/>
        <w:sz w:val="22"/>
        <w:szCs w:val="22"/>
      </w:rPr>
    </w:lvl>
    <w:lvl w:ilvl="3">
      <w:start w:val="1"/>
      <w:numFmt w:val="none"/>
      <w:lvlText w:val=""/>
      <w:lvlJc w:val="left"/>
      <w:pPr>
        <w:tabs>
          <w:tab w:val="num" w:pos="1080"/>
        </w:tabs>
        <w:ind w:left="1080" w:hanging="360"/>
      </w:pPr>
      <w:rPr>
        <w:rFonts w:hint="default"/>
        <w:b w:val="0"/>
        <w:i w:val="0"/>
        <w:sz w:val="22"/>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3960"/>
        </w:tabs>
        <w:ind w:left="3600" w:firstLine="0"/>
      </w:pPr>
      <w:rPr>
        <w:rFonts w:hint="default"/>
      </w:rPr>
    </w:lvl>
    <w:lvl w:ilvl="6">
      <w:start w:val="1"/>
      <w:numFmt w:val="none"/>
      <w:lvlText w:val=""/>
      <w:lvlJc w:val="left"/>
      <w:pPr>
        <w:tabs>
          <w:tab w:val="num" w:pos="4680"/>
        </w:tabs>
        <w:ind w:left="4320" w:firstLine="0"/>
      </w:pPr>
      <w:rPr>
        <w:rFonts w:hint="default"/>
      </w:rPr>
    </w:lvl>
    <w:lvl w:ilvl="7">
      <w:start w:val="1"/>
      <w:numFmt w:val="none"/>
      <w:lvlText w:val=""/>
      <w:lvlJc w:val="left"/>
      <w:pPr>
        <w:tabs>
          <w:tab w:val="num" w:pos="5400"/>
        </w:tabs>
        <w:ind w:left="5040" w:firstLine="0"/>
      </w:pPr>
      <w:rPr>
        <w:rFonts w:hint="default"/>
      </w:rPr>
    </w:lvl>
    <w:lvl w:ilvl="8">
      <w:start w:val="1"/>
      <w:numFmt w:val="none"/>
      <w:lvlText w:val=""/>
      <w:lvlJc w:val="left"/>
      <w:pPr>
        <w:tabs>
          <w:tab w:val="num" w:pos="10080"/>
        </w:tabs>
        <w:ind w:left="10080" w:hanging="4320"/>
      </w:pPr>
      <w:rPr>
        <w:rFonts w:hint="default"/>
      </w:rPr>
    </w:lvl>
  </w:abstractNum>
  <w:abstractNum w:abstractNumId="10" w15:restartNumberingAfterBreak="0">
    <w:nsid w:val="70DB506F"/>
    <w:multiLevelType w:val="multilevel"/>
    <w:tmpl w:val="BCA80D0C"/>
    <w:lvl w:ilvl="0">
      <w:start w:val="2"/>
      <w:numFmt w:val="decimal"/>
      <w:lvlText w:val="%1"/>
      <w:lvlJc w:val="left"/>
      <w:pPr>
        <w:ind w:left="926" w:hanging="836"/>
      </w:pPr>
      <w:rPr>
        <w:rFonts w:hint="default"/>
      </w:rPr>
    </w:lvl>
    <w:lvl w:ilvl="1">
      <w:start w:val="1"/>
      <w:numFmt w:val="decimal"/>
      <w:lvlText w:val="%1.%2"/>
      <w:lvlJc w:val="left"/>
      <w:pPr>
        <w:ind w:left="957" w:hanging="836"/>
      </w:pPr>
      <w:rPr>
        <w:rFonts w:ascii="Arial" w:eastAsia="Arial" w:hAnsi="Arial" w:cs="Arial" w:hint="default"/>
        <w:spacing w:val="-3"/>
        <w:w w:val="100"/>
        <w:sz w:val="24"/>
        <w:szCs w:val="24"/>
      </w:rPr>
    </w:lvl>
    <w:lvl w:ilvl="2">
      <w:start w:val="1"/>
      <w:numFmt w:val="lowerLetter"/>
      <w:lvlText w:val="%3."/>
      <w:lvlJc w:val="left"/>
      <w:pPr>
        <w:ind w:left="1041" w:hanging="591"/>
      </w:pPr>
      <w:rPr>
        <w:rFonts w:ascii="Arial" w:eastAsia="Arial" w:hAnsi="Arial" w:cs="Arial" w:hint="default"/>
        <w:spacing w:val="-22"/>
        <w:w w:val="100"/>
        <w:sz w:val="22"/>
        <w:szCs w:val="22"/>
      </w:rPr>
    </w:lvl>
    <w:lvl w:ilvl="3">
      <w:numFmt w:val="bullet"/>
      <w:lvlText w:val="•"/>
      <w:lvlJc w:val="left"/>
      <w:pPr>
        <w:ind w:left="3564" w:hanging="591"/>
      </w:pPr>
      <w:rPr>
        <w:rFonts w:hint="default"/>
      </w:rPr>
    </w:lvl>
    <w:lvl w:ilvl="4">
      <w:numFmt w:val="bullet"/>
      <w:lvlText w:val="•"/>
      <w:lvlJc w:val="left"/>
      <w:pPr>
        <w:ind w:left="4432" w:hanging="591"/>
      </w:pPr>
      <w:rPr>
        <w:rFonts w:hint="default"/>
      </w:rPr>
    </w:lvl>
    <w:lvl w:ilvl="5">
      <w:numFmt w:val="bullet"/>
      <w:lvlText w:val="•"/>
      <w:lvlJc w:val="left"/>
      <w:pPr>
        <w:ind w:left="5300" w:hanging="591"/>
      </w:pPr>
      <w:rPr>
        <w:rFonts w:hint="default"/>
      </w:rPr>
    </w:lvl>
    <w:lvl w:ilvl="6">
      <w:numFmt w:val="bullet"/>
      <w:lvlText w:val="•"/>
      <w:lvlJc w:val="left"/>
      <w:pPr>
        <w:ind w:left="6168" w:hanging="591"/>
      </w:pPr>
      <w:rPr>
        <w:rFonts w:hint="default"/>
      </w:rPr>
    </w:lvl>
    <w:lvl w:ilvl="7">
      <w:numFmt w:val="bullet"/>
      <w:lvlText w:val="•"/>
      <w:lvlJc w:val="left"/>
      <w:pPr>
        <w:ind w:left="7036" w:hanging="591"/>
      </w:pPr>
      <w:rPr>
        <w:rFonts w:hint="default"/>
      </w:rPr>
    </w:lvl>
    <w:lvl w:ilvl="8">
      <w:numFmt w:val="bullet"/>
      <w:lvlText w:val="•"/>
      <w:lvlJc w:val="left"/>
      <w:pPr>
        <w:ind w:left="7904" w:hanging="591"/>
      </w:pPr>
      <w:rPr>
        <w:rFonts w:hint="default"/>
      </w:rPr>
    </w:lvl>
  </w:abstractNum>
  <w:num w:numId="1" w16cid:durableId="36707207">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2" w16cid:durableId="2144929273">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3" w16cid:durableId="943154206">
    <w:abstractNumId w:val="9"/>
  </w:num>
  <w:num w:numId="4" w16cid:durableId="899512241">
    <w:abstractNumId w:val="0"/>
    <w:lvlOverride w:ilvl="0">
      <w:startOverride w:val="1"/>
      <w:lvl w:ilvl="0">
        <w:start w:val="1"/>
        <w:numFmt w:val="decimal"/>
        <w:lvlText w:val="%1."/>
        <w:lvlJc w:val="left"/>
      </w:lvl>
    </w:lvlOverride>
    <w:lvlOverride w:ilvl="1">
      <w:startOverride w:val="1"/>
      <w:lvl w:ilvl="1">
        <w:start w:val="1"/>
        <w:numFmt w:val="lowerLetter"/>
        <w:lvlText w:val="%2."/>
        <w:lvlJc w:val="left"/>
      </w:lvl>
    </w:lvlOverride>
    <w:lvlOverride w:ilvl="2">
      <w:startOverride w:val="1"/>
      <w:lvl w:ilvl="2">
        <w:start w:val="1"/>
        <w:numFmt w:val="decimal"/>
        <w:lvlText w:val="%3."/>
        <w:lvlJc w:val="left"/>
      </w:lvl>
    </w:lvlOverride>
    <w:lvlOverride w:ilvl="3">
      <w:startOverride w:val="1"/>
      <w:lvl w:ilvl="3">
        <w:start w:val="1"/>
        <w:numFmt w:val="decimal"/>
        <w:lvlText w:val="%4."/>
        <w:lvlJc w:val="left"/>
      </w:lvl>
    </w:lvlOverride>
    <w:lvlOverride w:ilvl="4">
      <w:startOverride w:val="1"/>
      <w:lvl w:ilvl="4">
        <w:start w:val="1"/>
        <w:numFmt w:val="decimal"/>
        <w:lvlText w:val="%5."/>
        <w:lvlJc w:val="left"/>
      </w:lvl>
    </w:lvlOverride>
    <w:lvlOverride w:ilvl="5">
      <w:startOverride w:val="1"/>
      <w:lvl w:ilvl="5">
        <w:start w:val="1"/>
        <w:numFmt w:val="decimal"/>
        <w:lvlText w:val="%6."/>
        <w:lvlJc w:val="left"/>
      </w:lvl>
    </w:lvlOverride>
    <w:lvlOverride w:ilvl="6">
      <w:startOverride w:val="1"/>
      <w:lvl w:ilvl="6">
        <w:start w:val="1"/>
        <w:numFmt w:val="decimal"/>
        <w:lvlText w:val="%7."/>
        <w:lvlJc w:val="left"/>
      </w:lvl>
    </w:lvlOverride>
    <w:lvlOverride w:ilvl="7">
      <w:startOverride w:val="1"/>
      <w:lvl w:ilvl="7">
        <w:start w:val="1"/>
        <w:numFmt w:val="decimal"/>
        <w:lvlText w:val="%8."/>
        <w:lvlJc w:val="left"/>
      </w:lvl>
    </w:lvlOverride>
  </w:num>
  <w:num w:numId="5" w16cid:durableId="737169247">
    <w:abstractNumId w:val="1"/>
    <w:lvlOverride w:ilvl="0">
      <w:startOverride w:val="1"/>
      <w:lvl w:ilvl="0">
        <w:start w:val="1"/>
        <w:numFmt w:val="lowerLetter"/>
        <w:lvlText w:val="%1."/>
        <w:lvlJc w:val="left"/>
      </w:lvl>
    </w:lvlOverride>
    <w:lvlOverride w:ilvl="1">
      <w:startOverride w:val="1"/>
      <w:lvl w:ilvl="1">
        <w:start w:val="1"/>
        <w:numFmt w:val="lowerLetter"/>
        <w:lvlText w:val="%2."/>
        <w:lvlJc w:val="left"/>
      </w:lvl>
    </w:lvlOverride>
    <w:lvlOverride w:ilvl="2">
      <w:startOverride w:val="7"/>
      <w:lvl w:ilvl="2">
        <w:start w:val="7"/>
        <w:numFmt w:val="decimal"/>
        <w:lvlText w:val="%3."/>
        <w:lvlJc w:val="left"/>
      </w:lvl>
    </w:lvlOverride>
    <w:lvlOverride w:ilvl="3">
      <w:startOverride w:val="1"/>
      <w:lvl w:ilvl="3">
        <w:start w:val="1"/>
        <w:numFmt w:val="lowerLetter"/>
        <w:lvlText w:val="%4."/>
        <w:lvlJc w:val="left"/>
      </w:lvl>
    </w:lvlOverride>
    <w:lvlOverride w:ilvl="4">
      <w:startOverride w:val="1"/>
      <w:lvl w:ilvl="4">
        <w:start w:val="1"/>
        <w:numFmt w:val="lowerLetter"/>
        <w:lvlText w:val="%5."/>
        <w:lvlJc w:val="left"/>
      </w:lvl>
    </w:lvlOverride>
    <w:lvlOverride w:ilvl="5">
      <w:startOverride w:val="1"/>
      <w:lvl w:ilvl="5">
        <w:start w:val="1"/>
        <w:numFmt w:val="lowerLetter"/>
        <w:lvlText w:val="%6."/>
        <w:lvlJc w:val="left"/>
      </w:lvl>
    </w:lvlOverride>
    <w:lvlOverride w:ilvl="6">
      <w:startOverride w:val="1"/>
      <w:lvl w:ilvl="6">
        <w:start w:val="1"/>
        <w:numFmt w:val="lowerLetter"/>
        <w:lvlText w:val="%7."/>
        <w:lvlJc w:val="left"/>
      </w:lvl>
    </w:lvlOverride>
    <w:lvlOverride w:ilvl="7">
      <w:startOverride w:val="1"/>
      <w:lvl w:ilvl="7">
        <w:start w:val="1"/>
        <w:numFmt w:val="lowerLetter"/>
        <w:lvlText w:val="%8."/>
        <w:lvlJc w:val="left"/>
      </w:lvl>
    </w:lvlOverride>
  </w:num>
  <w:num w:numId="6" w16cid:durableId="298611225">
    <w:abstractNumId w:val="9"/>
  </w:num>
  <w:num w:numId="7" w16cid:durableId="304701046">
    <w:abstractNumId w:val="4"/>
  </w:num>
  <w:num w:numId="8" w16cid:durableId="1501197554">
    <w:abstractNumId w:val="10"/>
  </w:num>
  <w:num w:numId="9" w16cid:durableId="1321229252">
    <w:abstractNumId w:val="7"/>
  </w:num>
  <w:num w:numId="10" w16cid:durableId="589048139">
    <w:abstractNumId w:val="2"/>
  </w:num>
  <w:num w:numId="11" w16cid:durableId="1471827192">
    <w:abstractNumId w:val="6"/>
  </w:num>
  <w:num w:numId="12" w16cid:durableId="56825726">
    <w:abstractNumId w:val="8"/>
  </w:num>
  <w:num w:numId="13" w16cid:durableId="1819882358">
    <w:abstractNumId w:val="3"/>
  </w:num>
  <w:num w:numId="14" w16cid:durableId="84111856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writeProtection w:recommended="1"/>
  <w:zoom w:percent="120"/>
  <w:removeDateAndTim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224D"/>
    <w:rsid w:val="00003272"/>
    <w:rsid w:val="0000348D"/>
    <w:rsid w:val="00004BEE"/>
    <w:rsid w:val="000079D2"/>
    <w:rsid w:val="00007AB3"/>
    <w:rsid w:val="000100E2"/>
    <w:rsid w:val="0001021D"/>
    <w:rsid w:val="00011598"/>
    <w:rsid w:val="00011C41"/>
    <w:rsid w:val="00015952"/>
    <w:rsid w:val="00015AF7"/>
    <w:rsid w:val="00017E14"/>
    <w:rsid w:val="0002024E"/>
    <w:rsid w:val="00020E08"/>
    <w:rsid w:val="000263AE"/>
    <w:rsid w:val="00027615"/>
    <w:rsid w:val="00027917"/>
    <w:rsid w:val="00027EF5"/>
    <w:rsid w:val="00031FBB"/>
    <w:rsid w:val="00033557"/>
    <w:rsid w:val="00034992"/>
    <w:rsid w:val="00035502"/>
    <w:rsid w:val="000355C6"/>
    <w:rsid w:val="00035C09"/>
    <w:rsid w:val="00036110"/>
    <w:rsid w:val="00036E36"/>
    <w:rsid w:val="00037115"/>
    <w:rsid w:val="00042507"/>
    <w:rsid w:val="000452D3"/>
    <w:rsid w:val="00045472"/>
    <w:rsid w:val="000466C0"/>
    <w:rsid w:val="000468A3"/>
    <w:rsid w:val="00050FA7"/>
    <w:rsid w:val="000521CA"/>
    <w:rsid w:val="0005326D"/>
    <w:rsid w:val="00053A74"/>
    <w:rsid w:val="00053D1A"/>
    <w:rsid w:val="00054373"/>
    <w:rsid w:val="00056C84"/>
    <w:rsid w:val="00056D67"/>
    <w:rsid w:val="00060782"/>
    <w:rsid w:val="00060821"/>
    <w:rsid w:val="00061AFC"/>
    <w:rsid w:val="0006242C"/>
    <w:rsid w:val="000630AB"/>
    <w:rsid w:val="0006394F"/>
    <w:rsid w:val="00063E4C"/>
    <w:rsid w:val="0006476B"/>
    <w:rsid w:val="00064D4C"/>
    <w:rsid w:val="00064FDD"/>
    <w:rsid w:val="0006527F"/>
    <w:rsid w:val="00065785"/>
    <w:rsid w:val="00066D07"/>
    <w:rsid w:val="00067110"/>
    <w:rsid w:val="000702F7"/>
    <w:rsid w:val="0007216E"/>
    <w:rsid w:val="000722A7"/>
    <w:rsid w:val="00073B94"/>
    <w:rsid w:val="0007502F"/>
    <w:rsid w:val="000755D1"/>
    <w:rsid w:val="00075B87"/>
    <w:rsid w:val="00076174"/>
    <w:rsid w:val="000765E5"/>
    <w:rsid w:val="0007697A"/>
    <w:rsid w:val="000776C2"/>
    <w:rsid w:val="00080938"/>
    <w:rsid w:val="000835C5"/>
    <w:rsid w:val="0008378B"/>
    <w:rsid w:val="00085ED3"/>
    <w:rsid w:val="00086E2B"/>
    <w:rsid w:val="000910C0"/>
    <w:rsid w:val="00093822"/>
    <w:rsid w:val="0009395D"/>
    <w:rsid w:val="000975FC"/>
    <w:rsid w:val="00097D4C"/>
    <w:rsid w:val="000A0D1E"/>
    <w:rsid w:val="000A1A8B"/>
    <w:rsid w:val="000A47FE"/>
    <w:rsid w:val="000A4D1D"/>
    <w:rsid w:val="000A583C"/>
    <w:rsid w:val="000A709D"/>
    <w:rsid w:val="000A70A7"/>
    <w:rsid w:val="000B0A88"/>
    <w:rsid w:val="000B43C1"/>
    <w:rsid w:val="000B47F4"/>
    <w:rsid w:val="000C15A1"/>
    <w:rsid w:val="000C18E8"/>
    <w:rsid w:val="000C1ED2"/>
    <w:rsid w:val="000C230B"/>
    <w:rsid w:val="000C4116"/>
    <w:rsid w:val="000C65D3"/>
    <w:rsid w:val="000D0CC0"/>
    <w:rsid w:val="000D13C3"/>
    <w:rsid w:val="000D20E4"/>
    <w:rsid w:val="000D65DF"/>
    <w:rsid w:val="000D6B7B"/>
    <w:rsid w:val="000D6C6B"/>
    <w:rsid w:val="000E02B3"/>
    <w:rsid w:val="000E1531"/>
    <w:rsid w:val="000E1F5D"/>
    <w:rsid w:val="000E3FF2"/>
    <w:rsid w:val="000E4B97"/>
    <w:rsid w:val="000E508B"/>
    <w:rsid w:val="000E60F3"/>
    <w:rsid w:val="000E6E6E"/>
    <w:rsid w:val="000E6F9A"/>
    <w:rsid w:val="000F0F4D"/>
    <w:rsid w:val="000F37B7"/>
    <w:rsid w:val="000F38B6"/>
    <w:rsid w:val="000F3E08"/>
    <w:rsid w:val="000F4CA4"/>
    <w:rsid w:val="000F5303"/>
    <w:rsid w:val="000F56CD"/>
    <w:rsid w:val="000F7BD2"/>
    <w:rsid w:val="00100CB3"/>
    <w:rsid w:val="0010328E"/>
    <w:rsid w:val="0010553F"/>
    <w:rsid w:val="00105E01"/>
    <w:rsid w:val="00106421"/>
    <w:rsid w:val="00106A3E"/>
    <w:rsid w:val="00107D58"/>
    <w:rsid w:val="00107EDC"/>
    <w:rsid w:val="00110142"/>
    <w:rsid w:val="001116F9"/>
    <w:rsid w:val="001119D5"/>
    <w:rsid w:val="00115A9C"/>
    <w:rsid w:val="00116DE9"/>
    <w:rsid w:val="00120C93"/>
    <w:rsid w:val="00120E29"/>
    <w:rsid w:val="00121501"/>
    <w:rsid w:val="00122445"/>
    <w:rsid w:val="00123CAA"/>
    <w:rsid w:val="00123E60"/>
    <w:rsid w:val="0012414D"/>
    <w:rsid w:val="00124A8E"/>
    <w:rsid w:val="001251E3"/>
    <w:rsid w:val="001253FF"/>
    <w:rsid w:val="001274FF"/>
    <w:rsid w:val="00127969"/>
    <w:rsid w:val="00127CC7"/>
    <w:rsid w:val="00130B22"/>
    <w:rsid w:val="00130D8D"/>
    <w:rsid w:val="0013113A"/>
    <w:rsid w:val="00131234"/>
    <w:rsid w:val="001316CF"/>
    <w:rsid w:val="00132BA5"/>
    <w:rsid w:val="00133DA0"/>
    <w:rsid w:val="00137623"/>
    <w:rsid w:val="00140877"/>
    <w:rsid w:val="00143855"/>
    <w:rsid w:val="00144469"/>
    <w:rsid w:val="00144E58"/>
    <w:rsid w:val="00147275"/>
    <w:rsid w:val="00153126"/>
    <w:rsid w:val="00153485"/>
    <w:rsid w:val="00153A83"/>
    <w:rsid w:val="00154905"/>
    <w:rsid w:val="00156191"/>
    <w:rsid w:val="00156C8D"/>
    <w:rsid w:val="001609E3"/>
    <w:rsid w:val="00161905"/>
    <w:rsid w:val="00161D6E"/>
    <w:rsid w:val="00161E7B"/>
    <w:rsid w:val="001626C0"/>
    <w:rsid w:val="00162EAF"/>
    <w:rsid w:val="001636BC"/>
    <w:rsid w:val="00163AF9"/>
    <w:rsid w:val="001706B7"/>
    <w:rsid w:val="00171F0D"/>
    <w:rsid w:val="001752FF"/>
    <w:rsid w:val="001763EA"/>
    <w:rsid w:val="001766FD"/>
    <w:rsid w:val="00176A31"/>
    <w:rsid w:val="00177C6F"/>
    <w:rsid w:val="00177C8B"/>
    <w:rsid w:val="00182E36"/>
    <w:rsid w:val="001839E2"/>
    <w:rsid w:val="00187116"/>
    <w:rsid w:val="00190E3F"/>
    <w:rsid w:val="00193252"/>
    <w:rsid w:val="001965DC"/>
    <w:rsid w:val="001968CD"/>
    <w:rsid w:val="001970CE"/>
    <w:rsid w:val="00197C8D"/>
    <w:rsid w:val="001A13D3"/>
    <w:rsid w:val="001A1468"/>
    <w:rsid w:val="001A4CBE"/>
    <w:rsid w:val="001A55A4"/>
    <w:rsid w:val="001A5847"/>
    <w:rsid w:val="001A58BE"/>
    <w:rsid w:val="001A6ADA"/>
    <w:rsid w:val="001A7677"/>
    <w:rsid w:val="001B031B"/>
    <w:rsid w:val="001B1CD0"/>
    <w:rsid w:val="001B332F"/>
    <w:rsid w:val="001B3E44"/>
    <w:rsid w:val="001B54AB"/>
    <w:rsid w:val="001B610F"/>
    <w:rsid w:val="001B67CA"/>
    <w:rsid w:val="001C0622"/>
    <w:rsid w:val="001C0E4D"/>
    <w:rsid w:val="001C192F"/>
    <w:rsid w:val="001C2240"/>
    <w:rsid w:val="001C350F"/>
    <w:rsid w:val="001C3512"/>
    <w:rsid w:val="001C5848"/>
    <w:rsid w:val="001C6980"/>
    <w:rsid w:val="001C6989"/>
    <w:rsid w:val="001C7E9B"/>
    <w:rsid w:val="001D1884"/>
    <w:rsid w:val="001D1F72"/>
    <w:rsid w:val="001D34CB"/>
    <w:rsid w:val="001D398B"/>
    <w:rsid w:val="001D4722"/>
    <w:rsid w:val="001D54E5"/>
    <w:rsid w:val="001E2382"/>
    <w:rsid w:val="001E4CD0"/>
    <w:rsid w:val="001E6D92"/>
    <w:rsid w:val="001E6E4C"/>
    <w:rsid w:val="001F1056"/>
    <w:rsid w:val="001F13B3"/>
    <w:rsid w:val="001F14B6"/>
    <w:rsid w:val="001F2716"/>
    <w:rsid w:val="001F288F"/>
    <w:rsid w:val="001F29D9"/>
    <w:rsid w:val="001F4A9C"/>
    <w:rsid w:val="001F51AC"/>
    <w:rsid w:val="001F5C48"/>
    <w:rsid w:val="001F657D"/>
    <w:rsid w:val="001F6873"/>
    <w:rsid w:val="00204D71"/>
    <w:rsid w:val="0020654A"/>
    <w:rsid w:val="00211161"/>
    <w:rsid w:val="002112E1"/>
    <w:rsid w:val="00211D51"/>
    <w:rsid w:val="002122AD"/>
    <w:rsid w:val="00213973"/>
    <w:rsid w:val="002141BC"/>
    <w:rsid w:val="00215237"/>
    <w:rsid w:val="00216726"/>
    <w:rsid w:val="00217314"/>
    <w:rsid w:val="002177BE"/>
    <w:rsid w:val="00217DB5"/>
    <w:rsid w:val="0022131B"/>
    <w:rsid w:val="00221FD0"/>
    <w:rsid w:val="00223204"/>
    <w:rsid w:val="00224C8D"/>
    <w:rsid w:val="00225492"/>
    <w:rsid w:val="00227F2E"/>
    <w:rsid w:val="002316B5"/>
    <w:rsid w:val="0023244C"/>
    <w:rsid w:val="0023254B"/>
    <w:rsid w:val="00232C37"/>
    <w:rsid w:val="002334DB"/>
    <w:rsid w:val="002344A8"/>
    <w:rsid w:val="002355EA"/>
    <w:rsid w:val="00235DEA"/>
    <w:rsid w:val="002365C8"/>
    <w:rsid w:val="00236B6E"/>
    <w:rsid w:val="00236CFB"/>
    <w:rsid w:val="0023723F"/>
    <w:rsid w:val="0023789E"/>
    <w:rsid w:val="0024020F"/>
    <w:rsid w:val="00240335"/>
    <w:rsid w:val="00242208"/>
    <w:rsid w:val="00242482"/>
    <w:rsid w:val="002442B2"/>
    <w:rsid w:val="00244F4C"/>
    <w:rsid w:val="00247726"/>
    <w:rsid w:val="002525E0"/>
    <w:rsid w:val="00253D0C"/>
    <w:rsid w:val="00253DD9"/>
    <w:rsid w:val="002541A0"/>
    <w:rsid w:val="00254428"/>
    <w:rsid w:val="00256E8E"/>
    <w:rsid w:val="00257367"/>
    <w:rsid w:val="00257788"/>
    <w:rsid w:val="002603C6"/>
    <w:rsid w:val="002611B0"/>
    <w:rsid w:val="00262B68"/>
    <w:rsid w:val="00262E79"/>
    <w:rsid w:val="00263BD4"/>
    <w:rsid w:val="00263C23"/>
    <w:rsid w:val="0026611A"/>
    <w:rsid w:val="0026652E"/>
    <w:rsid w:val="002666C9"/>
    <w:rsid w:val="00271656"/>
    <w:rsid w:val="0027351B"/>
    <w:rsid w:val="00273D6C"/>
    <w:rsid w:val="00274429"/>
    <w:rsid w:val="002812BB"/>
    <w:rsid w:val="00281940"/>
    <w:rsid w:val="002819CB"/>
    <w:rsid w:val="00281E9E"/>
    <w:rsid w:val="002829A3"/>
    <w:rsid w:val="0028418F"/>
    <w:rsid w:val="002845C1"/>
    <w:rsid w:val="002871D7"/>
    <w:rsid w:val="00287808"/>
    <w:rsid w:val="002928AF"/>
    <w:rsid w:val="00292C47"/>
    <w:rsid w:val="002938CF"/>
    <w:rsid w:val="00294470"/>
    <w:rsid w:val="002961AB"/>
    <w:rsid w:val="002A02E7"/>
    <w:rsid w:val="002A0AF1"/>
    <w:rsid w:val="002A3B42"/>
    <w:rsid w:val="002A4D19"/>
    <w:rsid w:val="002A64F4"/>
    <w:rsid w:val="002A652C"/>
    <w:rsid w:val="002A7979"/>
    <w:rsid w:val="002B0839"/>
    <w:rsid w:val="002B0B29"/>
    <w:rsid w:val="002B1F19"/>
    <w:rsid w:val="002B2651"/>
    <w:rsid w:val="002B2C12"/>
    <w:rsid w:val="002B5E13"/>
    <w:rsid w:val="002B604B"/>
    <w:rsid w:val="002B647B"/>
    <w:rsid w:val="002B733C"/>
    <w:rsid w:val="002C143F"/>
    <w:rsid w:val="002C1D48"/>
    <w:rsid w:val="002C40C5"/>
    <w:rsid w:val="002C691F"/>
    <w:rsid w:val="002C6F7C"/>
    <w:rsid w:val="002C7300"/>
    <w:rsid w:val="002D008A"/>
    <w:rsid w:val="002D0A1A"/>
    <w:rsid w:val="002D2355"/>
    <w:rsid w:val="002D3C65"/>
    <w:rsid w:val="002D3CD7"/>
    <w:rsid w:val="002D5900"/>
    <w:rsid w:val="002D5D45"/>
    <w:rsid w:val="002E09E0"/>
    <w:rsid w:val="002E0F72"/>
    <w:rsid w:val="002E109A"/>
    <w:rsid w:val="002E193B"/>
    <w:rsid w:val="002E1EA7"/>
    <w:rsid w:val="002E3B24"/>
    <w:rsid w:val="002E3C64"/>
    <w:rsid w:val="002E4C2E"/>
    <w:rsid w:val="002E4F54"/>
    <w:rsid w:val="002E4F67"/>
    <w:rsid w:val="002E6E0A"/>
    <w:rsid w:val="002F2BE2"/>
    <w:rsid w:val="002F2C66"/>
    <w:rsid w:val="002F55A2"/>
    <w:rsid w:val="002F5F27"/>
    <w:rsid w:val="00300592"/>
    <w:rsid w:val="003013EE"/>
    <w:rsid w:val="0030181E"/>
    <w:rsid w:val="00302111"/>
    <w:rsid w:val="00302150"/>
    <w:rsid w:val="0030387C"/>
    <w:rsid w:val="00304F9E"/>
    <w:rsid w:val="00305BB4"/>
    <w:rsid w:val="003064F3"/>
    <w:rsid w:val="00306651"/>
    <w:rsid w:val="00306EB0"/>
    <w:rsid w:val="00307218"/>
    <w:rsid w:val="003103EC"/>
    <w:rsid w:val="00310B27"/>
    <w:rsid w:val="00310D65"/>
    <w:rsid w:val="00312A59"/>
    <w:rsid w:val="00312D0E"/>
    <w:rsid w:val="00312F6C"/>
    <w:rsid w:val="00315AA2"/>
    <w:rsid w:val="0031689B"/>
    <w:rsid w:val="003174F3"/>
    <w:rsid w:val="003177B4"/>
    <w:rsid w:val="0032027B"/>
    <w:rsid w:val="00320DA1"/>
    <w:rsid w:val="00323170"/>
    <w:rsid w:val="003231AD"/>
    <w:rsid w:val="003232BB"/>
    <w:rsid w:val="00327622"/>
    <w:rsid w:val="0033078F"/>
    <w:rsid w:val="0033234D"/>
    <w:rsid w:val="0033235C"/>
    <w:rsid w:val="00333094"/>
    <w:rsid w:val="003331C3"/>
    <w:rsid w:val="00333426"/>
    <w:rsid w:val="00333C3F"/>
    <w:rsid w:val="00334462"/>
    <w:rsid w:val="00334F88"/>
    <w:rsid w:val="003370CB"/>
    <w:rsid w:val="0034134A"/>
    <w:rsid w:val="003427B4"/>
    <w:rsid w:val="0034286A"/>
    <w:rsid w:val="00342AF9"/>
    <w:rsid w:val="00343693"/>
    <w:rsid w:val="0034473A"/>
    <w:rsid w:val="00344C4A"/>
    <w:rsid w:val="00344F21"/>
    <w:rsid w:val="00345694"/>
    <w:rsid w:val="003476CA"/>
    <w:rsid w:val="00350039"/>
    <w:rsid w:val="0035160A"/>
    <w:rsid w:val="00353E4D"/>
    <w:rsid w:val="00354A67"/>
    <w:rsid w:val="003563BC"/>
    <w:rsid w:val="00356562"/>
    <w:rsid w:val="00357729"/>
    <w:rsid w:val="0036103D"/>
    <w:rsid w:val="003629C0"/>
    <w:rsid w:val="00362AD5"/>
    <w:rsid w:val="00362CD6"/>
    <w:rsid w:val="00363210"/>
    <w:rsid w:val="0036392D"/>
    <w:rsid w:val="003654DB"/>
    <w:rsid w:val="003668CF"/>
    <w:rsid w:val="00370FFC"/>
    <w:rsid w:val="003717E9"/>
    <w:rsid w:val="00373AC9"/>
    <w:rsid w:val="00373B72"/>
    <w:rsid w:val="003756EB"/>
    <w:rsid w:val="003759B7"/>
    <w:rsid w:val="00377093"/>
    <w:rsid w:val="003772A5"/>
    <w:rsid w:val="00377D2C"/>
    <w:rsid w:val="00377F61"/>
    <w:rsid w:val="003811DF"/>
    <w:rsid w:val="0038128E"/>
    <w:rsid w:val="00381330"/>
    <w:rsid w:val="00384041"/>
    <w:rsid w:val="00385292"/>
    <w:rsid w:val="00385723"/>
    <w:rsid w:val="00386123"/>
    <w:rsid w:val="00390A49"/>
    <w:rsid w:val="0039173D"/>
    <w:rsid w:val="00392937"/>
    <w:rsid w:val="00394A92"/>
    <w:rsid w:val="00395F1D"/>
    <w:rsid w:val="003A1262"/>
    <w:rsid w:val="003A13B0"/>
    <w:rsid w:val="003A1D9A"/>
    <w:rsid w:val="003A1F95"/>
    <w:rsid w:val="003A2272"/>
    <w:rsid w:val="003A26E7"/>
    <w:rsid w:val="003A296D"/>
    <w:rsid w:val="003A3B7A"/>
    <w:rsid w:val="003A5D79"/>
    <w:rsid w:val="003A6D6F"/>
    <w:rsid w:val="003A71B9"/>
    <w:rsid w:val="003A7602"/>
    <w:rsid w:val="003B1AB0"/>
    <w:rsid w:val="003B1F00"/>
    <w:rsid w:val="003B26A0"/>
    <w:rsid w:val="003B3F51"/>
    <w:rsid w:val="003B4A69"/>
    <w:rsid w:val="003B6B2C"/>
    <w:rsid w:val="003C33FE"/>
    <w:rsid w:val="003C3983"/>
    <w:rsid w:val="003C3D97"/>
    <w:rsid w:val="003C476C"/>
    <w:rsid w:val="003C61D8"/>
    <w:rsid w:val="003C6382"/>
    <w:rsid w:val="003C676D"/>
    <w:rsid w:val="003D0E18"/>
    <w:rsid w:val="003D0F1E"/>
    <w:rsid w:val="003D11F1"/>
    <w:rsid w:val="003D3FC0"/>
    <w:rsid w:val="003D4975"/>
    <w:rsid w:val="003D5A38"/>
    <w:rsid w:val="003D6D18"/>
    <w:rsid w:val="003D7AF7"/>
    <w:rsid w:val="003E06D1"/>
    <w:rsid w:val="003E1B19"/>
    <w:rsid w:val="003E27D1"/>
    <w:rsid w:val="003E28C2"/>
    <w:rsid w:val="003E3B55"/>
    <w:rsid w:val="003E3B96"/>
    <w:rsid w:val="003E5CE2"/>
    <w:rsid w:val="003E6BDF"/>
    <w:rsid w:val="003F1897"/>
    <w:rsid w:val="003F1B0C"/>
    <w:rsid w:val="003F1E02"/>
    <w:rsid w:val="003F3BA6"/>
    <w:rsid w:val="003F3E8D"/>
    <w:rsid w:val="003F4E8A"/>
    <w:rsid w:val="003F688E"/>
    <w:rsid w:val="003F77DC"/>
    <w:rsid w:val="00400A7F"/>
    <w:rsid w:val="00400D10"/>
    <w:rsid w:val="00401263"/>
    <w:rsid w:val="004034A4"/>
    <w:rsid w:val="00403884"/>
    <w:rsid w:val="00407071"/>
    <w:rsid w:val="00407189"/>
    <w:rsid w:val="00412C6E"/>
    <w:rsid w:val="00413417"/>
    <w:rsid w:val="004144F6"/>
    <w:rsid w:val="00415285"/>
    <w:rsid w:val="004202C4"/>
    <w:rsid w:val="00420B88"/>
    <w:rsid w:val="00421EC0"/>
    <w:rsid w:val="00422EC0"/>
    <w:rsid w:val="00422F94"/>
    <w:rsid w:val="00423D66"/>
    <w:rsid w:val="0042608B"/>
    <w:rsid w:val="004261F1"/>
    <w:rsid w:val="00426523"/>
    <w:rsid w:val="00427437"/>
    <w:rsid w:val="0042781C"/>
    <w:rsid w:val="004279EB"/>
    <w:rsid w:val="00431169"/>
    <w:rsid w:val="00431B21"/>
    <w:rsid w:val="00431C59"/>
    <w:rsid w:val="00432D23"/>
    <w:rsid w:val="0043316F"/>
    <w:rsid w:val="0043383D"/>
    <w:rsid w:val="00434217"/>
    <w:rsid w:val="0043435E"/>
    <w:rsid w:val="00435013"/>
    <w:rsid w:val="00436A19"/>
    <w:rsid w:val="00436DAF"/>
    <w:rsid w:val="004407BB"/>
    <w:rsid w:val="004409A9"/>
    <w:rsid w:val="00441A31"/>
    <w:rsid w:val="00443C7F"/>
    <w:rsid w:val="0044554C"/>
    <w:rsid w:val="0044751D"/>
    <w:rsid w:val="00447D24"/>
    <w:rsid w:val="0045013D"/>
    <w:rsid w:val="00450D3B"/>
    <w:rsid w:val="00451B7A"/>
    <w:rsid w:val="00452CE7"/>
    <w:rsid w:val="00452FF2"/>
    <w:rsid w:val="00453A4A"/>
    <w:rsid w:val="004541C7"/>
    <w:rsid w:val="004555B4"/>
    <w:rsid w:val="00455708"/>
    <w:rsid w:val="00456E6B"/>
    <w:rsid w:val="0045760B"/>
    <w:rsid w:val="00457958"/>
    <w:rsid w:val="00460D2C"/>
    <w:rsid w:val="00463943"/>
    <w:rsid w:val="004645CE"/>
    <w:rsid w:val="00465880"/>
    <w:rsid w:val="00467B8D"/>
    <w:rsid w:val="00471469"/>
    <w:rsid w:val="004714EA"/>
    <w:rsid w:val="00474C1A"/>
    <w:rsid w:val="00475E51"/>
    <w:rsid w:val="004770FD"/>
    <w:rsid w:val="00477BED"/>
    <w:rsid w:val="00480762"/>
    <w:rsid w:val="00482767"/>
    <w:rsid w:val="00483372"/>
    <w:rsid w:val="0048464C"/>
    <w:rsid w:val="00486E67"/>
    <w:rsid w:val="00487C4B"/>
    <w:rsid w:val="004905CC"/>
    <w:rsid w:val="004912A1"/>
    <w:rsid w:val="00492C88"/>
    <w:rsid w:val="0049360B"/>
    <w:rsid w:val="0049385F"/>
    <w:rsid w:val="00494BD0"/>
    <w:rsid w:val="004950DB"/>
    <w:rsid w:val="004952F8"/>
    <w:rsid w:val="0049539C"/>
    <w:rsid w:val="0049591B"/>
    <w:rsid w:val="00495AFA"/>
    <w:rsid w:val="00497744"/>
    <w:rsid w:val="004A1FDF"/>
    <w:rsid w:val="004A2BA2"/>
    <w:rsid w:val="004A4544"/>
    <w:rsid w:val="004A481B"/>
    <w:rsid w:val="004A50C4"/>
    <w:rsid w:val="004A5EF2"/>
    <w:rsid w:val="004B00CA"/>
    <w:rsid w:val="004B07C0"/>
    <w:rsid w:val="004B0C57"/>
    <w:rsid w:val="004B1A99"/>
    <w:rsid w:val="004B1B7D"/>
    <w:rsid w:val="004B1C98"/>
    <w:rsid w:val="004B3003"/>
    <w:rsid w:val="004B51C9"/>
    <w:rsid w:val="004B6601"/>
    <w:rsid w:val="004C0EF4"/>
    <w:rsid w:val="004C62DB"/>
    <w:rsid w:val="004C71B3"/>
    <w:rsid w:val="004D00E2"/>
    <w:rsid w:val="004D354C"/>
    <w:rsid w:val="004D4471"/>
    <w:rsid w:val="004D5C29"/>
    <w:rsid w:val="004D75DB"/>
    <w:rsid w:val="004E079B"/>
    <w:rsid w:val="004E11B4"/>
    <w:rsid w:val="004E11BD"/>
    <w:rsid w:val="004E495E"/>
    <w:rsid w:val="004E6707"/>
    <w:rsid w:val="004E688B"/>
    <w:rsid w:val="004E75EC"/>
    <w:rsid w:val="004F29DA"/>
    <w:rsid w:val="004F2C1D"/>
    <w:rsid w:val="004F37FE"/>
    <w:rsid w:val="004F3E01"/>
    <w:rsid w:val="004F433D"/>
    <w:rsid w:val="004F4D48"/>
    <w:rsid w:val="004F563F"/>
    <w:rsid w:val="004F6458"/>
    <w:rsid w:val="004F6560"/>
    <w:rsid w:val="004F7295"/>
    <w:rsid w:val="004F7B20"/>
    <w:rsid w:val="004F7CCF"/>
    <w:rsid w:val="005008AD"/>
    <w:rsid w:val="00500F26"/>
    <w:rsid w:val="005041CC"/>
    <w:rsid w:val="005046C1"/>
    <w:rsid w:val="00504811"/>
    <w:rsid w:val="00504D09"/>
    <w:rsid w:val="005110EC"/>
    <w:rsid w:val="00512025"/>
    <w:rsid w:val="005139A3"/>
    <w:rsid w:val="005163D0"/>
    <w:rsid w:val="00516807"/>
    <w:rsid w:val="005236D8"/>
    <w:rsid w:val="00523AEA"/>
    <w:rsid w:val="005251F8"/>
    <w:rsid w:val="00525A94"/>
    <w:rsid w:val="00526496"/>
    <w:rsid w:val="005278AA"/>
    <w:rsid w:val="0053030A"/>
    <w:rsid w:val="00530D61"/>
    <w:rsid w:val="00534838"/>
    <w:rsid w:val="00535D66"/>
    <w:rsid w:val="00541022"/>
    <w:rsid w:val="0054287C"/>
    <w:rsid w:val="005433E2"/>
    <w:rsid w:val="0054518B"/>
    <w:rsid w:val="0054723C"/>
    <w:rsid w:val="00547E25"/>
    <w:rsid w:val="00550B94"/>
    <w:rsid w:val="00551DB7"/>
    <w:rsid w:val="00554E14"/>
    <w:rsid w:val="00555A33"/>
    <w:rsid w:val="00557A0A"/>
    <w:rsid w:val="005604C0"/>
    <w:rsid w:val="00563EA9"/>
    <w:rsid w:val="00566483"/>
    <w:rsid w:val="00566A05"/>
    <w:rsid w:val="005733FD"/>
    <w:rsid w:val="0057442B"/>
    <w:rsid w:val="00575891"/>
    <w:rsid w:val="00575D13"/>
    <w:rsid w:val="00576A0A"/>
    <w:rsid w:val="0057747B"/>
    <w:rsid w:val="00580DFA"/>
    <w:rsid w:val="00581763"/>
    <w:rsid w:val="00581783"/>
    <w:rsid w:val="00584B13"/>
    <w:rsid w:val="005850E8"/>
    <w:rsid w:val="00586E3C"/>
    <w:rsid w:val="00587C64"/>
    <w:rsid w:val="00587CEF"/>
    <w:rsid w:val="00591518"/>
    <w:rsid w:val="00592978"/>
    <w:rsid w:val="00592DF2"/>
    <w:rsid w:val="00592F4C"/>
    <w:rsid w:val="00594D5B"/>
    <w:rsid w:val="00594F0D"/>
    <w:rsid w:val="005A1C5B"/>
    <w:rsid w:val="005A352F"/>
    <w:rsid w:val="005A3799"/>
    <w:rsid w:val="005A499E"/>
    <w:rsid w:val="005A577F"/>
    <w:rsid w:val="005A5A5E"/>
    <w:rsid w:val="005A610E"/>
    <w:rsid w:val="005B0F68"/>
    <w:rsid w:val="005B3B93"/>
    <w:rsid w:val="005B3C80"/>
    <w:rsid w:val="005B78BF"/>
    <w:rsid w:val="005C1D6D"/>
    <w:rsid w:val="005C2B8E"/>
    <w:rsid w:val="005C2CDC"/>
    <w:rsid w:val="005C3692"/>
    <w:rsid w:val="005C4DA3"/>
    <w:rsid w:val="005C6C2B"/>
    <w:rsid w:val="005C7309"/>
    <w:rsid w:val="005D0583"/>
    <w:rsid w:val="005D21AE"/>
    <w:rsid w:val="005D259E"/>
    <w:rsid w:val="005D26A1"/>
    <w:rsid w:val="005D3549"/>
    <w:rsid w:val="005D5CEB"/>
    <w:rsid w:val="005D6290"/>
    <w:rsid w:val="005D6B67"/>
    <w:rsid w:val="005D7353"/>
    <w:rsid w:val="005D7A1F"/>
    <w:rsid w:val="005D7A46"/>
    <w:rsid w:val="005E0456"/>
    <w:rsid w:val="005E0779"/>
    <w:rsid w:val="005E3833"/>
    <w:rsid w:val="005E3C27"/>
    <w:rsid w:val="005E400F"/>
    <w:rsid w:val="005E5522"/>
    <w:rsid w:val="005E5C14"/>
    <w:rsid w:val="005E6DDB"/>
    <w:rsid w:val="005E7FC9"/>
    <w:rsid w:val="005F0372"/>
    <w:rsid w:val="005F0821"/>
    <w:rsid w:val="005F1777"/>
    <w:rsid w:val="005F30FC"/>
    <w:rsid w:val="005F337D"/>
    <w:rsid w:val="005F3482"/>
    <w:rsid w:val="005F54EB"/>
    <w:rsid w:val="005F584B"/>
    <w:rsid w:val="005F734C"/>
    <w:rsid w:val="00602097"/>
    <w:rsid w:val="00604647"/>
    <w:rsid w:val="006047A4"/>
    <w:rsid w:val="00604E32"/>
    <w:rsid w:val="006055CE"/>
    <w:rsid w:val="0060652F"/>
    <w:rsid w:val="00606659"/>
    <w:rsid w:val="00606E87"/>
    <w:rsid w:val="006113FA"/>
    <w:rsid w:val="00611BDF"/>
    <w:rsid w:val="00614498"/>
    <w:rsid w:val="00614618"/>
    <w:rsid w:val="006146FF"/>
    <w:rsid w:val="006161D8"/>
    <w:rsid w:val="006201BA"/>
    <w:rsid w:val="006300B2"/>
    <w:rsid w:val="0063072C"/>
    <w:rsid w:val="0063089A"/>
    <w:rsid w:val="00633662"/>
    <w:rsid w:val="00634FCC"/>
    <w:rsid w:val="006356BE"/>
    <w:rsid w:val="00636361"/>
    <w:rsid w:val="00640133"/>
    <w:rsid w:val="00640949"/>
    <w:rsid w:val="00640E9E"/>
    <w:rsid w:val="00641995"/>
    <w:rsid w:val="006419D0"/>
    <w:rsid w:val="00642CCE"/>
    <w:rsid w:val="0064375A"/>
    <w:rsid w:val="00643F08"/>
    <w:rsid w:val="006458B2"/>
    <w:rsid w:val="006502CF"/>
    <w:rsid w:val="0065041C"/>
    <w:rsid w:val="0065061B"/>
    <w:rsid w:val="006508D7"/>
    <w:rsid w:val="00651802"/>
    <w:rsid w:val="00652973"/>
    <w:rsid w:val="006615EA"/>
    <w:rsid w:val="00661C9D"/>
    <w:rsid w:val="006628B0"/>
    <w:rsid w:val="00662BCD"/>
    <w:rsid w:val="00662CD9"/>
    <w:rsid w:val="00663264"/>
    <w:rsid w:val="0066350A"/>
    <w:rsid w:val="00664286"/>
    <w:rsid w:val="00666998"/>
    <w:rsid w:val="00666C7E"/>
    <w:rsid w:val="00667070"/>
    <w:rsid w:val="006678C2"/>
    <w:rsid w:val="006703D1"/>
    <w:rsid w:val="006703FF"/>
    <w:rsid w:val="006712A5"/>
    <w:rsid w:val="00671A76"/>
    <w:rsid w:val="00671BC8"/>
    <w:rsid w:val="00674568"/>
    <w:rsid w:val="006745F1"/>
    <w:rsid w:val="00675536"/>
    <w:rsid w:val="0067571D"/>
    <w:rsid w:val="00675C19"/>
    <w:rsid w:val="00677B84"/>
    <w:rsid w:val="0068083A"/>
    <w:rsid w:val="0069051D"/>
    <w:rsid w:val="006914AA"/>
    <w:rsid w:val="00692CF2"/>
    <w:rsid w:val="006939E5"/>
    <w:rsid w:val="00693AB6"/>
    <w:rsid w:val="00693AE2"/>
    <w:rsid w:val="00694C12"/>
    <w:rsid w:val="00694C35"/>
    <w:rsid w:val="00695164"/>
    <w:rsid w:val="0069541B"/>
    <w:rsid w:val="006963E9"/>
    <w:rsid w:val="00696BD0"/>
    <w:rsid w:val="00697009"/>
    <w:rsid w:val="006977E6"/>
    <w:rsid w:val="006A129B"/>
    <w:rsid w:val="006A59D2"/>
    <w:rsid w:val="006B051F"/>
    <w:rsid w:val="006B4A07"/>
    <w:rsid w:val="006B6051"/>
    <w:rsid w:val="006B6F4C"/>
    <w:rsid w:val="006C0732"/>
    <w:rsid w:val="006C18D9"/>
    <w:rsid w:val="006C193C"/>
    <w:rsid w:val="006C3284"/>
    <w:rsid w:val="006C3B14"/>
    <w:rsid w:val="006C3E49"/>
    <w:rsid w:val="006C6886"/>
    <w:rsid w:val="006D0ED0"/>
    <w:rsid w:val="006D0F82"/>
    <w:rsid w:val="006D1A1C"/>
    <w:rsid w:val="006D3408"/>
    <w:rsid w:val="006D6EED"/>
    <w:rsid w:val="006E04E7"/>
    <w:rsid w:val="006E0696"/>
    <w:rsid w:val="006E250F"/>
    <w:rsid w:val="006E2D3B"/>
    <w:rsid w:val="006E337E"/>
    <w:rsid w:val="006E45A6"/>
    <w:rsid w:val="006E4BEA"/>
    <w:rsid w:val="006E5BFC"/>
    <w:rsid w:val="006E5D5B"/>
    <w:rsid w:val="006E7A5C"/>
    <w:rsid w:val="006F2C43"/>
    <w:rsid w:val="006F4390"/>
    <w:rsid w:val="006F45D1"/>
    <w:rsid w:val="006F49A7"/>
    <w:rsid w:val="006F4F4D"/>
    <w:rsid w:val="006F5B6C"/>
    <w:rsid w:val="006F6058"/>
    <w:rsid w:val="006F66B0"/>
    <w:rsid w:val="00700583"/>
    <w:rsid w:val="00701140"/>
    <w:rsid w:val="0070359D"/>
    <w:rsid w:val="007051F5"/>
    <w:rsid w:val="00705D5F"/>
    <w:rsid w:val="007110E6"/>
    <w:rsid w:val="00711711"/>
    <w:rsid w:val="00712AB0"/>
    <w:rsid w:val="007130E2"/>
    <w:rsid w:val="00713115"/>
    <w:rsid w:val="007143A6"/>
    <w:rsid w:val="00714764"/>
    <w:rsid w:val="00715684"/>
    <w:rsid w:val="00716BF8"/>
    <w:rsid w:val="00722192"/>
    <w:rsid w:val="007221B1"/>
    <w:rsid w:val="0072393F"/>
    <w:rsid w:val="00723D2A"/>
    <w:rsid w:val="00725FB5"/>
    <w:rsid w:val="007273D2"/>
    <w:rsid w:val="00727915"/>
    <w:rsid w:val="00727A3E"/>
    <w:rsid w:val="00730329"/>
    <w:rsid w:val="00730415"/>
    <w:rsid w:val="00732C8D"/>
    <w:rsid w:val="00732F3F"/>
    <w:rsid w:val="00733318"/>
    <w:rsid w:val="00736DE9"/>
    <w:rsid w:val="007406A2"/>
    <w:rsid w:val="007439FD"/>
    <w:rsid w:val="007472B1"/>
    <w:rsid w:val="007472D8"/>
    <w:rsid w:val="00751059"/>
    <w:rsid w:val="0075108C"/>
    <w:rsid w:val="00751FF8"/>
    <w:rsid w:val="007523E7"/>
    <w:rsid w:val="00752DE2"/>
    <w:rsid w:val="00753095"/>
    <w:rsid w:val="007530F5"/>
    <w:rsid w:val="00753EFD"/>
    <w:rsid w:val="00755775"/>
    <w:rsid w:val="00755D81"/>
    <w:rsid w:val="0075737B"/>
    <w:rsid w:val="00760794"/>
    <w:rsid w:val="0076091A"/>
    <w:rsid w:val="007613EE"/>
    <w:rsid w:val="00762F70"/>
    <w:rsid w:val="00764C5E"/>
    <w:rsid w:val="007651BC"/>
    <w:rsid w:val="00765983"/>
    <w:rsid w:val="00765E15"/>
    <w:rsid w:val="007672E4"/>
    <w:rsid w:val="0076754B"/>
    <w:rsid w:val="00771C2E"/>
    <w:rsid w:val="00772009"/>
    <w:rsid w:val="00772A2D"/>
    <w:rsid w:val="00773121"/>
    <w:rsid w:val="007757A7"/>
    <w:rsid w:val="007776AD"/>
    <w:rsid w:val="00781725"/>
    <w:rsid w:val="007817B7"/>
    <w:rsid w:val="0078199E"/>
    <w:rsid w:val="00782716"/>
    <w:rsid w:val="00783224"/>
    <w:rsid w:val="00783428"/>
    <w:rsid w:val="00783870"/>
    <w:rsid w:val="00783C40"/>
    <w:rsid w:val="00785023"/>
    <w:rsid w:val="0078670A"/>
    <w:rsid w:val="00786A2F"/>
    <w:rsid w:val="007879A3"/>
    <w:rsid w:val="00790367"/>
    <w:rsid w:val="00792A6B"/>
    <w:rsid w:val="007930F4"/>
    <w:rsid w:val="00793CFA"/>
    <w:rsid w:val="00793F24"/>
    <w:rsid w:val="0079498D"/>
    <w:rsid w:val="007976EC"/>
    <w:rsid w:val="007A1C22"/>
    <w:rsid w:val="007A2819"/>
    <w:rsid w:val="007A79B0"/>
    <w:rsid w:val="007A7A6D"/>
    <w:rsid w:val="007B0A8B"/>
    <w:rsid w:val="007B28E5"/>
    <w:rsid w:val="007B4729"/>
    <w:rsid w:val="007B514C"/>
    <w:rsid w:val="007B63C6"/>
    <w:rsid w:val="007B663E"/>
    <w:rsid w:val="007B754C"/>
    <w:rsid w:val="007C1022"/>
    <w:rsid w:val="007C361C"/>
    <w:rsid w:val="007C4560"/>
    <w:rsid w:val="007C5E02"/>
    <w:rsid w:val="007C6356"/>
    <w:rsid w:val="007D0705"/>
    <w:rsid w:val="007D07C9"/>
    <w:rsid w:val="007D2B9C"/>
    <w:rsid w:val="007D5248"/>
    <w:rsid w:val="007D56C3"/>
    <w:rsid w:val="007D5765"/>
    <w:rsid w:val="007D7616"/>
    <w:rsid w:val="007D7994"/>
    <w:rsid w:val="007D7BA3"/>
    <w:rsid w:val="007E00F5"/>
    <w:rsid w:val="007E14CE"/>
    <w:rsid w:val="007E2790"/>
    <w:rsid w:val="007E30BC"/>
    <w:rsid w:val="007E40AB"/>
    <w:rsid w:val="007F0733"/>
    <w:rsid w:val="007F3BCA"/>
    <w:rsid w:val="007F47A6"/>
    <w:rsid w:val="007F5298"/>
    <w:rsid w:val="007F7656"/>
    <w:rsid w:val="008002B1"/>
    <w:rsid w:val="00801181"/>
    <w:rsid w:val="0080140B"/>
    <w:rsid w:val="008014C2"/>
    <w:rsid w:val="00802960"/>
    <w:rsid w:val="0080591A"/>
    <w:rsid w:val="00806762"/>
    <w:rsid w:val="008073C5"/>
    <w:rsid w:val="008120FB"/>
    <w:rsid w:val="00812728"/>
    <w:rsid w:val="00812E85"/>
    <w:rsid w:val="008138B5"/>
    <w:rsid w:val="008144B9"/>
    <w:rsid w:val="0081481A"/>
    <w:rsid w:val="008156B1"/>
    <w:rsid w:val="00820D36"/>
    <w:rsid w:val="0082559A"/>
    <w:rsid w:val="00826091"/>
    <w:rsid w:val="0082690A"/>
    <w:rsid w:val="00826A6E"/>
    <w:rsid w:val="00832B73"/>
    <w:rsid w:val="00832F7C"/>
    <w:rsid w:val="00833482"/>
    <w:rsid w:val="00834203"/>
    <w:rsid w:val="00834650"/>
    <w:rsid w:val="00834B30"/>
    <w:rsid w:val="0084084A"/>
    <w:rsid w:val="008413B7"/>
    <w:rsid w:val="00842B85"/>
    <w:rsid w:val="00842DA1"/>
    <w:rsid w:val="0084479D"/>
    <w:rsid w:val="00846C0C"/>
    <w:rsid w:val="00851238"/>
    <w:rsid w:val="00851D50"/>
    <w:rsid w:val="008544D4"/>
    <w:rsid w:val="00855225"/>
    <w:rsid w:val="00855698"/>
    <w:rsid w:val="008574AA"/>
    <w:rsid w:val="0086104A"/>
    <w:rsid w:val="00861055"/>
    <w:rsid w:val="00861A02"/>
    <w:rsid w:val="00861A68"/>
    <w:rsid w:val="0086453D"/>
    <w:rsid w:val="00865D95"/>
    <w:rsid w:val="00866F85"/>
    <w:rsid w:val="00867AB9"/>
    <w:rsid w:val="00870D1F"/>
    <w:rsid w:val="00871732"/>
    <w:rsid w:val="008719EF"/>
    <w:rsid w:val="00872E28"/>
    <w:rsid w:val="008734ED"/>
    <w:rsid w:val="008745C3"/>
    <w:rsid w:val="008758D9"/>
    <w:rsid w:val="008763C1"/>
    <w:rsid w:val="0088047F"/>
    <w:rsid w:val="00880F52"/>
    <w:rsid w:val="008816CD"/>
    <w:rsid w:val="00893B21"/>
    <w:rsid w:val="008940A8"/>
    <w:rsid w:val="008947EC"/>
    <w:rsid w:val="008957B0"/>
    <w:rsid w:val="00896392"/>
    <w:rsid w:val="008969A3"/>
    <w:rsid w:val="008A050C"/>
    <w:rsid w:val="008A07A7"/>
    <w:rsid w:val="008A0A66"/>
    <w:rsid w:val="008A2649"/>
    <w:rsid w:val="008A2E3F"/>
    <w:rsid w:val="008A5831"/>
    <w:rsid w:val="008A7410"/>
    <w:rsid w:val="008A77A6"/>
    <w:rsid w:val="008B23A9"/>
    <w:rsid w:val="008B2E8F"/>
    <w:rsid w:val="008B3B1B"/>
    <w:rsid w:val="008B4B96"/>
    <w:rsid w:val="008B7505"/>
    <w:rsid w:val="008C2A97"/>
    <w:rsid w:val="008C2F20"/>
    <w:rsid w:val="008C32D7"/>
    <w:rsid w:val="008C3E47"/>
    <w:rsid w:val="008C6B94"/>
    <w:rsid w:val="008C6C78"/>
    <w:rsid w:val="008D0B82"/>
    <w:rsid w:val="008D16A2"/>
    <w:rsid w:val="008D2C23"/>
    <w:rsid w:val="008D3277"/>
    <w:rsid w:val="008D3F71"/>
    <w:rsid w:val="008D5311"/>
    <w:rsid w:val="008E0943"/>
    <w:rsid w:val="008E1113"/>
    <w:rsid w:val="008E1698"/>
    <w:rsid w:val="008E22D6"/>
    <w:rsid w:val="008E2D97"/>
    <w:rsid w:val="008E3684"/>
    <w:rsid w:val="008E637F"/>
    <w:rsid w:val="008E713C"/>
    <w:rsid w:val="008F0AD0"/>
    <w:rsid w:val="008F2A32"/>
    <w:rsid w:val="008F3D01"/>
    <w:rsid w:val="008F6E81"/>
    <w:rsid w:val="008F76E3"/>
    <w:rsid w:val="009016A5"/>
    <w:rsid w:val="00902397"/>
    <w:rsid w:val="009047D6"/>
    <w:rsid w:val="009053DA"/>
    <w:rsid w:val="00905F4F"/>
    <w:rsid w:val="009070A0"/>
    <w:rsid w:val="009075FD"/>
    <w:rsid w:val="00911127"/>
    <w:rsid w:val="0091230B"/>
    <w:rsid w:val="00912755"/>
    <w:rsid w:val="00912914"/>
    <w:rsid w:val="00912A3B"/>
    <w:rsid w:val="0091561F"/>
    <w:rsid w:val="00915F62"/>
    <w:rsid w:val="009160E9"/>
    <w:rsid w:val="00917335"/>
    <w:rsid w:val="00917F0B"/>
    <w:rsid w:val="009204C5"/>
    <w:rsid w:val="00920949"/>
    <w:rsid w:val="00921DD2"/>
    <w:rsid w:val="009228A5"/>
    <w:rsid w:val="00922AA9"/>
    <w:rsid w:val="00922BB6"/>
    <w:rsid w:val="00923DE7"/>
    <w:rsid w:val="0092559D"/>
    <w:rsid w:val="009263C0"/>
    <w:rsid w:val="00926821"/>
    <w:rsid w:val="009268F8"/>
    <w:rsid w:val="009269DC"/>
    <w:rsid w:val="00927AD5"/>
    <w:rsid w:val="009305A0"/>
    <w:rsid w:val="009329A8"/>
    <w:rsid w:val="009333CA"/>
    <w:rsid w:val="00936458"/>
    <w:rsid w:val="00941D89"/>
    <w:rsid w:val="00942AA2"/>
    <w:rsid w:val="009435F4"/>
    <w:rsid w:val="0094390E"/>
    <w:rsid w:val="009516EE"/>
    <w:rsid w:val="00952061"/>
    <w:rsid w:val="00952149"/>
    <w:rsid w:val="009541D7"/>
    <w:rsid w:val="0095551D"/>
    <w:rsid w:val="00956A38"/>
    <w:rsid w:val="00957449"/>
    <w:rsid w:val="0095770D"/>
    <w:rsid w:val="009608D1"/>
    <w:rsid w:val="00960D41"/>
    <w:rsid w:val="00961B24"/>
    <w:rsid w:val="00963B22"/>
    <w:rsid w:val="00966A2A"/>
    <w:rsid w:val="00966FED"/>
    <w:rsid w:val="00967E2F"/>
    <w:rsid w:val="0097086D"/>
    <w:rsid w:val="00970EDE"/>
    <w:rsid w:val="00970F96"/>
    <w:rsid w:val="00971020"/>
    <w:rsid w:val="00974ECD"/>
    <w:rsid w:val="00974EE3"/>
    <w:rsid w:val="0097507B"/>
    <w:rsid w:val="00976465"/>
    <w:rsid w:val="009764AF"/>
    <w:rsid w:val="009765A7"/>
    <w:rsid w:val="00976E56"/>
    <w:rsid w:val="00977051"/>
    <w:rsid w:val="0097773B"/>
    <w:rsid w:val="00977BC4"/>
    <w:rsid w:val="00981D04"/>
    <w:rsid w:val="009824EB"/>
    <w:rsid w:val="009826F4"/>
    <w:rsid w:val="0098621E"/>
    <w:rsid w:val="00987AA2"/>
    <w:rsid w:val="00993238"/>
    <w:rsid w:val="00993348"/>
    <w:rsid w:val="00994099"/>
    <w:rsid w:val="0099441E"/>
    <w:rsid w:val="00994E49"/>
    <w:rsid w:val="00995D4B"/>
    <w:rsid w:val="00995ED8"/>
    <w:rsid w:val="009966EB"/>
    <w:rsid w:val="00996C92"/>
    <w:rsid w:val="0099749F"/>
    <w:rsid w:val="00997A71"/>
    <w:rsid w:val="009A0CEA"/>
    <w:rsid w:val="009A1303"/>
    <w:rsid w:val="009A270F"/>
    <w:rsid w:val="009A472A"/>
    <w:rsid w:val="009A5B8B"/>
    <w:rsid w:val="009A60C5"/>
    <w:rsid w:val="009B0ECC"/>
    <w:rsid w:val="009B1B5E"/>
    <w:rsid w:val="009B4045"/>
    <w:rsid w:val="009B7F6B"/>
    <w:rsid w:val="009C07DB"/>
    <w:rsid w:val="009C098D"/>
    <w:rsid w:val="009C09E1"/>
    <w:rsid w:val="009C307F"/>
    <w:rsid w:val="009C3974"/>
    <w:rsid w:val="009C3E9E"/>
    <w:rsid w:val="009C4888"/>
    <w:rsid w:val="009C6443"/>
    <w:rsid w:val="009C71C9"/>
    <w:rsid w:val="009D0863"/>
    <w:rsid w:val="009D15C5"/>
    <w:rsid w:val="009D2569"/>
    <w:rsid w:val="009D3730"/>
    <w:rsid w:val="009D60DD"/>
    <w:rsid w:val="009D7B90"/>
    <w:rsid w:val="009E1CB5"/>
    <w:rsid w:val="009E1FCD"/>
    <w:rsid w:val="009E2410"/>
    <w:rsid w:val="009E3D91"/>
    <w:rsid w:val="009E423E"/>
    <w:rsid w:val="009E4549"/>
    <w:rsid w:val="009F051C"/>
    <w:rsid w:val="009F08FF"/>
    <w:rsid w:val="009F0CBC"/>
    <w:rsid w:val="009F278D"/>
    <w:rsid w:val="009F2948"/>
    <w:rsid w:val="009F4B79"/>
    <w:rsid w:val="009F6248"/>
    <w:rsid w:val="009F68D1"/>
    <w:rsid w:val="009F721F"/>
    <w:rsid w:val="00A00A2E"/>
    <w:rsid w:val="00A01ED1"/>
    <w:rsid w:val="00A04B17"/>
    <w:rsid w:val="00A0524A"/>
    <w:rsid w:val="00A06CD1"/>
    <w:rsid w:val="00A119FF"/>
    <w:rsid w:val="00A1212C"/>
    <w:rsid w:val="00A12ED3"/>
    <w:rsid w:val="00A13452"/>
    <w:rsid w:val="00A153B6"/>
    <w:rsid w:val="00A15E9B"/>
    <w:rsid w:val="00A164E7"/>
    <w:rsid w:val="00A201CD"/>
    <w:rsid w:val="00A21908"/>
    <w:rsid w:val="00A21E04"/>
    <w:rsid w:val="00A21EDD"/>
    <w:rsid w:val="00A22223"/>
    <w:rsid w:val="00A22480"/>
    <w:rsid w:val="00A22C11"/>
    <w:rsid w:val="00A22D99"/>
    <w:rsid w:val="00A232B4"/>
    <w:rsid w:val="00A23536"/>
    <w:rsid w:val="00A238BB"/>
    <w:rsid w:val="00A2507D"/>
    <w:rsid w:val="00A257ED"/>
    <w:rsid w:val="00A263A7"/>
    <w:rsid w:val="00A263E3"/>
    <w:rsid w:val="00A27E8E"/>
    <w:rsid w:val="00A33B10"/>
    <w:rsid w:val="00A33E41"/>
    <w:rsid w:val="00A35B6E"/>
    <w:rsid w:val="00A374E6"/>
    <w:rsid w:val="00A412A8"/>
    <w:rsid w:val="00A417C5"/>
    <w:rsid w:val="00A43A8A"/>
    <w:rsid w:val="00A44C0D"/>
    <w:rsid w:val="00A45F5A"/>
    <w:rsid w:val="00A464F7"/>
    <w:rsid w:val="00A46B8D"/>
    <w:rsid w:val="00A512E0"/>
    <w:rsid w:val="00A5258B"/>
    <w:rsid w:val="00A528C0"/>
    <w:rsid w:val="00A52B8A"/>
    <w:rsid w:val="00A52C6F"/>
    <w:rsid w:val="00A52F78"/>
    <w:rsid w:val="00A5446B"/>
    <w:rsid w:val="00A5457C"/>
    <w:rsid w:val="00A55168"/>
    <w:rsid w:val="00A55761"/>
    <w:rsid w:val="00A55A46"/>
    <w:rsid w:val="00A561AF"/>
    <w:rsid w:val="00A607DA"/>
    <w:rsid w:val="00A60BB0"/>
    <w:rsid w:val="00A66928"/>
    <w:rsid w:val="00A66E5B"/>
    <w:rsid w:val="00A70FDF"/>
    <w:rsid w:val="00A72B27"/>
    <w:rsid w:val="00A75FFC"/>
    <w:rsid w:val="00A760F8"/>
    <w:rsid w:val="00A7612B"/>
    <w:rsid w:val="00A76133"/>
    <w:rsid w:val="00A77810"/>
    <w:rsid w:val="00A82152"/>
    <w:rsid w:val="00A826F0"/>
    <w:rsid w:val="00A8331F"/>
    <w:rsid w:val="00A83ABE"/>
    <w:rsid w:val="00A83CDD"/>
    <w:rsid w:val="00A83EE1"/>
    <w:rsid w:val="00A86094"/>
    <w:rsid w:val="00A91F5D"/>
    <w:rsid w:val="00A924CD"/>
    <w:rsid w:val="00A93C0F"/>
    <w:rsid w:val="00A94250"/>
    <w:rsid w:val="00A943C7"/>
    <w:rsid w:val="00A94EA3"/>
    <w:rsid w:val="00A950A3"/>
    <w:rsid w:val="00A95949"/>
    <w:rsid w:val="00A96E00"/>
    <w:rsid w:val="00A96F40"/>
    <w:rsid w:val="00A9797A"/>
    <w:rsid w:val="00AA12D2"/>
    <w:rsid w:val="00AA319E"/>
    <w:rsid w:val="00AA358C"/>
    <w:rsid w:val="00AA4370"/>
    <w:rsid w:val="00AA45E4"/>
    <w:rsid w:val="00AB0ABB"/>
    <w:rsid w:val="00AB6459"/>
    <w:rsid w:val="00AB7EAA"/>
    <w:rsid w:val="00AC0E42"/>
    <w:rsid w:val="00AC1045"/>
    <w:rsid w:val="00AC1DD5"/>
    <w:rsid w:val="00AC1F40"/>
    <w:rsid w:val="00AC28D8"/>
    <w:rsid w:val="00AC2E36"/>
    <w:rsid w:val="00AC4D69"/>
    <w:rsid w:val="00AC657C"/>
    <w:rsid w:val="00AC7833"/>
    <w:rsid w:val="00AD1644"/>
    <w:rsid w:val="00AD1B2B"/>
    <w:rsid w:val="00AD1D61"/>
    <w:rsid w:val="00AD1DA6"/>
    <w:rsid w:val="00AD3218"/>
    <w:rsid w:val="00AD4640"/>
    <w:rsid w:val="00AD505D"/>
    <w:rsid w:val="00AD666E"/>
    <w:rsid w:val="00AE0E21"/>
    <w:rsid w:val="00AE3800"/>
    <w:rsid w:val="00AE452A"/>
    <w:rsid w:val="00AE5311"/>
    <w:rsid w:val="00AE60C6"/>
    <w:rsid w:val="00AE6AE4"/>
    <w:rsid w:val="00AE7233"/>
    <w:rsid w:val="00AF2282"/>
    <w:rsid w:val="00AF4FA3"/>
    <w:rsid w:val="00AF50F9"/>
    <w:rsid w:val="00AF6755"/>
    <w:rsid w:val="00AF79D9"/>
    <w:rsid w:val="00B000E8"/>
    <w:rsid w:val="00B00C38"/>
    <w:rsid w:val="00B033A1"/>
    <w:rsid w:val="00B0590C"/>
    <w:rsid w:val="00B05E39"/>
    <w:rsid w:val="00B1089B"/>
    <w:rsid w:val="00B11988"/>
    <w:rsid w:val="00B12F98"/>
    <w:rsid w:val="00B1579A"/>
    <w:rsid w:val="00B15F2B"/>
    <w:rsid w:val="00B1647D"/>
    <w:rsid w:val="00B17379"/>
    <w:rsid w:val="00B178E0"/>
    <w:rsid w:val="00B212B1"/>
    <w:rsid w:val="00B22191"/>
    <w:rsid w:val="00B23AA5"/>
    <w:rsid w:val="00B266D3"/>
    <w:rsid w:val="00B268A5"/>
    <w:rsid w:val="00B27C27"/>
    <w:rsid w:val="00B31250"/>
    <w:rsid w:val="00B3299E"/>
    <w:rsid w:val="00B331D2"/>
    <w:rsid w:val="00B347D5"/>
    <w:rsid w:val="00B34B84"/>
    <w:rsid w:val="00B34E4F"/>
    <w:rsid w:val="00B36AB1"/>
    <w:rsid w:val="00B375A5"/>
    <w:rsid w:val="00B40ECB"/>
    <w:rsid w:val="00B41534"/>
    <w:rsid w:val="00B41AA1"/>
    <w:rsid w:val="00B41B45"/>
    <w:rsid w:val="00B42D7E"/>
    <w:rsid w:val="00B42E52"/>
    <w:rsid w:val="00B4398D"/>
    <w:rsid w:val="00B43CAD"/>
    <w:rsid w:val="00B45834"/>
    <w:rsid w:val="00B45F07"/>
    <w:rsid w:val="00B47131"/>
    <w:rsid w:val="00B52EBA"/>
    <w:rsid w:val="00B55487"/>
    <w:rsid w:val="00B55F54"/>
    <w:rsid w:val="00B60F5E"/>
    <w:rsid w:val="00B619AD"/>
    <w:rsid w:val="00B62437"/>
    <w:rsid w:val="00B642AE"/>
    <w:rsid w:val="00B66317"/>
    <w:rsid w:val="00B66D76"/>
    <w:rsid w:val="00B67C66"/>
    <w:rsid w:val="00B70999"/>
    <w:rsid w:val="00B71C86"/>
    <w:rsid w:val="00B729A4"/>
    <w:rsid w:val="00B741C9"/>
    <w:rsid w:val="00B76EB7"/>
    <w:rsid w:val="00B8176B"/>
    <w:rsid w:val="00B81A76"/>
    <w:rsid w:val="00B8284D"/>
    <w:rsid w:val="00B85896"/>
    <w:rsid w:val="00B86061"/>
    <w:rsid w:val="00B86D81"/>
    <w:rsid w:val="00B90184"/>
    <w:rsid w:val="00B91039"/>
    <w:rsid w:val="00B92FB3"/>
    <w:rsid w:val="00B93DB3"/>
    <w:rsid w:val="00B93FA2"/>
    <w:rsid w:val="00B94199"/>
    <w:rsid w:val="00B9562B"/>
    <w:rsid w:val="00B956E0"/>
    <w:rsid w:val="00B957C9"/>
    <w:rsid w:val="00B97008"/>
    <w:rsid w:val="00B971B5"/>
    <w:rsid w:val="00B97C09"/>
    <w:rsid w:val="00BA0C92"/>
    <w:rsid w:val="00BA285B"/>
    <w:rsid w:val="00BA2957"/>
    <w:rsid w:val="00BA362F"/>
    <w:rsid w:val="00BA4563"/>
    <w:rsid w:val="00BA6552"/>
    <w:rsid w:val="00BA6880"/>
    <w:rsid w:val="00BA6B9D"/>
    <w:rsid w:val="00BA6F12"/>
    <w:rsid w:val="00BA75B6"/>
    <w:rsid w:val="00BB08AF"/>
    <w:rsid w:val="00BB1A02"/>
    <w:rsid w:val="00BB3BFD"/>
    <w:rsid w:val="00BB3C87"/>
    <w:rsid w:val="00BB3DF6"/>
    <w:rsid w:val="00BB4426"/>
    <w:rsid w:val="00BB4AB1"/>
    <w:rsid w:val="00BB53E6"/>
    <w:rsid w:val="00BB5903"/>
    <w:rsid w:val="00BC0647"/>
    <w:rsid w:val="00BC3516"/>
    <w:rsid w:val="00BC37A3"/>
    <w:rsid w:val="00BC4A65"/>
    <w:rsid w:val="00BC5338"/>
    <w:rsid w:val="00BC5CE0"/>
    <w:rsid w:val="00BD0CAF"/>
    <w:rsid w:val="00BD0E3C"/>
    <w:rsid w:val="00BD1E78"/>
    <w:rsid w:val="00BD2F8F"/>
    <w:rsid w:val="00BD39A7"/>
    <w:rsid w:val="00BD7DF5"/>
    <w:rsid w:val="00BE34E2"/>
    <w:rsid w:val="00BE356C"/>
    <w:rsid w:val="00BE4FA7"/>
    <w:rsid w:val="00BE56E4"/>
    <w:rsid w:val="00BE5979"/>
    <w:rsid w:val="00BE5AD6"/>
    <w:rsid w:val="00BE5E1E"/>
    <w:rsid w:val="00BE5F0A"/>
    <w:rsid w:val="00BE5FAE"/>
    <w:rsid w:val="00BE72D9"/>
    <w:rsid w:val="00BE74F9"/>
    <w:rsid w:val="00BE7C87"/>
    <w:rsid w:val="00BE7EB7"/>
    <w:rsid w:val="00BF1DF4"/>
    <w:rsid w:val="00BF21C7"/>
    <w:rsid w:val="00BF2B4A"/>
    <w:rsid w:val="00BF305A"/>
    <w:rsid w:val="00BF406E"/>
    <w:rsid w:val="00BF43E2"/>
    <w:rsid w:val="00BF6085"/>
    <w:rsid w:val="00BF668B"/>
    <w:rsid w:val="00BF7EE5"/>
    <w:rsid w:val="00C0152A"/>
    <w:rsid w:val="00C01929"/>
    <w:rsid w:val="00C01C27"/>
    <w:rsid w:val="00C03834"/>
    <w:rsid w:val="00C04EB5"/>
    <w:rsid w:val="00C050BB"/>
    <w:rsid w:val="00C06A28"/>
    <w:rsid w:val="00C1066C"/>
    <w:rsid w:val="00C106E7"/>
    <w:rsid w:val="00C12BA7"/>
    <w:rsid w:val="00C14FD8"/>
    <w:rsid w:val="00C15128"/>
    <w:rsid w:val="00C15215"/>
    <w:rsid w:val="00C1681D"/>
    <w:rsid w:val="00C17228"/>
    <w:rsid w:val="00C22336"/>
    <w:rsid w:val="00C228B6"/>
    <w:rsid w:val="00C2382B"/>
    <w:rsid w:val="00C243F5"/>
    <w:rsid w:val="00C25FC9"/>
    <w:rsid w:val="00C2790B"/>
    <w:rsid w:val="00C30863"/>
    <w:rsid w:val="00C31328"/>
    <w:rsid w:val="00C3210A"/>
    <w:rsid w:val="00C342EE"/>
    <w:rsid w:val="00C34CDA"/>
    <w:rsid w:val="00C36096"/>
    <w:rsid w:val="00C42671"/>
    <w:rsid w:val="00C429D3"/>
    <w:rsid w:val="00C45F24"/>
    <w:rsid w:val="00C504A5"/>
    <w:rsid w:val="00C50F90"/>
    <w:rsid w:val="00C5343C"/>
    <w:rsid w:val="00C54553"/>
    <w:rsid w:val="00C545EC"/>
    <w:rsid w:val="00C5462A"/>
    <w:rsid w:val="00C5506F"/>
    <w:rsid w:val="00C551CF"/>
    <w:rsid w:val="00C56CC4"/>
    <w:rsid w:val="00C56D68"/>
    <w:rsid w:val="00C5765A"/>
    <w:rsid w:val="00C57AB5"/>
    <w:rsid w:val="00C60111"/>
    <w:rsid w:val="00C60F82"/>
    <w:rsid w:val="00C61E2A"/>
    <w:rsid w:val="00C64FFB"/>
    <w:rsid w:val="00C663D4"/>
    <w:rsid w:val="00C666F0"/>
    <w:rsid w:val="00C6673C"/>
    <w:rsid w:val="00C70EAD"/>
    <w:rsid w:val="00C72630"/>
    <w:rsid w:val="00C72975"/>
    <w:rsid w:val="00C739ED"/>
    <w:rsid w:val="00C747E5"/>
    <w:rsid w:val="00C7719B"/>
    <w:rsid w:val="00C778A1"/>
    <w:rsid w:val="00C77911"/>
    <w:rsid w:val="00C77C0E"/>
    <w:rsid w:val="00C800E0"/>
    <w:rsid w:val="00C80C73"/>
    <w:rsid w:val="00C810FE"/>
    <w:rsid w:val="00C815DF"/>
    <w:rsid w:val="00C81986"/>
    <w:rsid w:val="00C82F5E"/>
    <w:rsid w:val="00C858D1"/>
    <w:rsid w:val="00C8594A"/>
    <w:rsid w:val="00C86D61"/>
    <w:rsid w:val="00C87CBF"/>
    <w:rsid w:val="00C87DE5"/>
    <w:rsid w:val="00C902AA"/>
    <w:rsid w:val="00C91050"/>
    <w:rsid w:val="00C92838"/>
    <w:rsid w:val="00C92A6C"/>
    <w:rsid w:val="00C93DC2"/>
    <w:rsid w:val="00C93E96"/>
    <w:rsid w:val="00C95025"/>
    <w:rsid w:val="00C9772A"/>
    <w:rsid w:val="00C97D52"/>
    <w:rsid w:val="00C97E4B"/>
    <w:rsid w:val="00CA1998"/>
    <w:rsid w:val="00CA2B7F"/>
    <w:rsid w:val="00CA39D1"/>
    <w:rsid w:val="00CA482F"/>
    <w:rsid w:val="00CA73E2"/>
    <w:rsid w:val="00CA7832"/>
    <w:rsid w:val="00CA7AA5"/>
    <w:rsid w:val="00CB1C2B"/>
    <w:rsid w:val="00CB2ACA"/>
    <w:rsid w:val="00CB35B7"/>
    <w:rsid w:val="00CB498D"/>
    <w:rsid w:val="00CB4F96"/>
    <w:rsid w:val="00CB73C3"/>
    <w:rsid w:val="00CB7DE6"/>
    <w:rsid w:val="00CC105D"/>
    <w:rsid w:val="00CC2F44"/>
    <w:rsid w:val="00CC520E"/>
    <w:rsid w:val="00CC60C3"/>
    <w:rsid w:val="00CC7B65"/>
    <w:rsid w:val="00CD141E"/>
    <w:rsid w:val="00CD265F"/>
    <w:rsid w:val="00CD3E87"/>
    <w:rsid w:val="00CD5DB2"/>
    <w:rsid w:val="00CD5F67"/>
    <w:rsid w:val="00CD6A80"/>
    <w:rsid w:val="00CE1669"/>
    <w:rsid w:val="00CE3A91"/>
    <w:rsid w:val="00CE56E0"/>
    <w:rsid w:val="00CE680D"/>
    <w:rsid w:val="00CE69D7"/>
    <w:rsid w:val="00CF1474"/>
    <w:rsid w:val="00CF1A91"/>
    <w:rsid w:val="00CF1CC1"/>
    <w:rsid w:val="00CF36A1"/>
    <w:rsid w:val="00CF3CFC"/>
    <w:rsid w:val="00CF40B2"/>
    <w:rsid w:val="00CF6AE2"/>
    <w:rsid w:val="00CF73E8"/>
    <w:rsid w:val="00D0035F"/>
    <w:rsid w:val="00D01BF0"/>
    <w:rsid w:val="00D02C29"/>
    <w:rsid w:val="00D03490"/>
    <w:rsid w:val="00D03613"/>
    <w:rsid w:val="00D03ED2"/>
    <w:rsid w:val="00D04209"/>
    <w:rsid w:val="00D069E1"/>
    <w:rsid w:val="00D06CA2"/>
    <w:rsid w:val="00D072A1"/>
    <w:rsid w:val="00D111E7"/>
    <w:rsid w:val="00D11491"/>
    <w:rsid w:val="00D11533"/>
    <w:rsid w:val="00D11C78"/>
    <w:rsid w:val="00D12B26"/>
    <w:rsid w:val="00D13C6F"/>
    <w:rsid w:val="00D14592"/>
    <w:rsid w:val="00D1559A"/>
    <w:rsid w:val="00D176DE"/>
    <w:rsid w:val="00D20716"/>
    <w:rsid w:val="00D20F25"/>
    <w:rsid w:val="00D2106F"/>
    <w:rsid w:val="00D2222A"/>
    <w:rsid w:val="00D251D6"/>
    <w:rsid w:val="00D2546E"/>
    <w:rsid w:val="00D26144"/>
    <w:rsid w:val="00D27C07"/>
    <w:rsid w:val="00D27DFE"/>
    <w:rsid w:val="00D27F19"/>
    <w:rsid w:val="00D30E7E"/>
    <w:rsid w:val="00D33768"/>
    <w:rsid w:val="00D3431D"/>
    <w:rsid w:val="00D3558E"/>
    <w:rsid w:val="00D35EA4"/>
    <w:rsid w:val="00D37582"/>
    <w:rsid w:val="00D37F7F"/>
    <w:rsid w:val="00D40A06"/>
    <w:rsid w:val="00D40C7A"/>
    <w:rsid w:val="00D42E3E"/>
    <w:rsid w:val="00D4369B"/>
    <w:rsid w:val="00D475A4"/>
    <w:rsid w:val="00D50284"/>
    <w:rsid w:val="00D508BB"/>
    <w:rsid w:val="00D525D4"/>
    <w:rsid w:val="00D545D4"/>
    <w:rsid w:val="00D54E94"/>
    <w:rsid w:val="00D55CE3"/>
    <w:rsid w:val="00D56272"/>
    <w:rsid w:val="00D6067C"/>
    <w:rsid w:val="00D60AB3"/>
    <w:rsid w:val="00D60F6A"/>
    <w:rsid w:val="00D62054"/>
    <w:rsid w:val="00D62398"/>
    <w:rsid w:val="00D629D2"/>
    <w:rsid w:val="00D63200"/>
    <w:rsid w:val="00D7016B"/>
    <w:rsid w:val="00D7025E"/>
    <w:rsid w:val="00D71153"/>
    <w:rsid w:val="00D73167"/>
    <w:rsid w:val="00D73658"/>
    <w:rsid w:val="00D73914"/>
    <w:rsid w:val="00D7393D"/>
    <w:rsid w:val="00D73B3F"/>
    <w:rsid w:val="00D83FAC"/>
    <w:rsid w:val="00D8415C"/>
    <w:rsid w:val="00D8435C"/>
    <w:rsid w:val="00D860B4"/>
    <w:rsid w:val="00D860BD"/>
    <w:rsid w:val="00D865D6"/>
    <w:rsid w:val="00D866C8"/>
    <w:rsid w:val="00D87C85"/>
    <w:rsid w:val="00D900F8"/>
    <w:rsid w:val="00D9201B"/>
    <w:rsid w:val="00D9224D"/>
    <w:rsid w:val="00D92768"/>
    <w:rsid w:val="00D94808"/>
    <w:rsid w:val="00D95C64"/>
    <w:rsid w:val="00D96113"/>
    <w:rsid w:val="00D96D23"/>
    <w:rsid w:val="00DA0312"/>
    <w:rsid w:val="00DA03BE"/>
    <w:rsid w:val="00DA2592"/>
    <w:rsid w:val="00DA34E3"/>
    <w:rsid w:val="00DA6AF0"/>
    <w:rsid w:val="00DA7ED3"/>
    <w:rsid w:val="00DB10BB"/>
    <w:rsid w:val="00DB26B3"/>
    <w:rsid w:val="00DB32B5"/>
    <w:rsid w:val="00DB38AC"/>
    <w:rsid w:val="00DB3B06"/>
    <w:rsid w:val="00DB3C90"/>
    <w:rsid w:val="00DB415B"/>
    <w:rsid w:val="00DB4D3C"/>
    <w:rsid w:val="00DB4F62"/>
    <w:rsid w:val="00DB5511"/>
    <w:rsid w:val="00DB77A3"/>
    <w:rsid w:val="00DC063C"/>
    <w:rsid w:val="00DC1C1C"/>
    <w:rsid w:val="00DC1F2A"/>
    <w:rsid w:val="00DC2B39"/>
    <w:rsid w:val="00DC3379"/>
    <w:rsid w:val="00DC52D7"/>
    <w:rsid w:val="00DC589B"/>
    <w:rsid w:val="00DC6CDE"/>
    <w:rsid w:val="00DC799A"/>
    <w:rsid w:val="00DD1893"/>
    <w:rsid w:val="00DD1C67"/>
    <w:rsid w:val="00DD2E08"/>
    <w:rsid w:val="00DD389B"/>
    <w:rsid w:val="00DD5E98"/>
    <w:rsid w:val="00DD7091"/>
    <w:rsid w:val="00DE2478"/>
    <w:rsid w:val="00DE29DC"/>
    <w:rsid w:val="00DE3371"/>
    <w:rsid w:val="00DE39B8"/>
    <w:rsid w:val="00DE44CC"/>
    <w:rsid w:val="00DE4A60"/>
    <w:rsid w:val="00DE4B49"/>
    <w:rsid w:val="00DE5058"/>
    <w:rsid w:val="00DE5F83"/>
    <w:rsid w:val="00DE62B8"/>
    <w:rsid w:val="00DE6C94"/>
    <w:rsid w:val="00DF2077"/>
    <w:rsid w:val="00DF280C"/>
    <w:rsid w:val="00DF56A8"/>
    <w:rsid w:val="00DF5E80"/>
    <w:rsid w:val="00DF6908"/>
    <w:rsid w:val="00DF71B2"/>
    <w:rsid w:val="00DF7D57"/>
    <w:rsid w:val="00E001A2"/>
    <w:rsid w:val="00E0123A"/>
    <w:rsid w:val="00E0195D"/>
    <w:rsid w:val="00E05404"/>
    <w:rsid w:val="00E06C3E"/>
    <w:rsid w:val="00E0781C"/>
    <w:rsid w:val="00E079F0"/>
    <w:rsid w:val="00E07AFE"/>
    <w:rsid w:val="00E103C1"/>
    <w:rsid w:val="00E1057B"/>
    <w:rsid w:val="00E11A43"/>
    <w:rsid w:val="00E11F86"/>
    <w:rsid w:val="00E1236F"/>
    <w:rsid w:val="00E12393"/>
    <w:rsid w:val="00E133E8"/>
    <w:rsid w:val="00E166F9"/>
    <w:rsid w:val="00E172D2"/>
    <w:rsid w:val="00E202CF"/>
    <w:rsid w:val="00E205DD"/>
    <w:rsid w:val="00E21373"/>
    <w:rsid w:val="00E22DF3"/>
    <w:rsid w:val="00E24AED"/>
    <w:rsid w:val="00E25E1D"/>
    <w:rsid w:val="00E265F3"/>
    <w:rsid w:val="00E26F44"/>
    <w:rsid w:val="00E275A1"/>
    <w:rsid w:val="00E2775B"/>
    <w:rsid w:val="00E30C2E"/>
    <w:rsid w:val="00E31F75"/>
    <w:rsid w:val="00E33071"/>
    <w:rsid w:val="00E33AB2"/>
    <w:rsid w:val="00E341A9"/>
    <w:rsid w:val="00E345E8"/>
    <w:rsid w:val="00E36B67"/>
    <w:rsid w:val="00E37C13"/>
    <w:rsid w:val="00E37DB0"/>
    <w:rsid w:val="00E40613"/>
    <w:rsid w:val="00E418EB"/>
    <w:rsid w:val="00E42514"/>
    <w:rsid w:val="00E425C2"/>
    <w:rsid w:val="00E425CA"/>
    <w:rsid w:val="00E450C2"/>
    <w:rsid w:val="00E4530D"/>
    <w:rsid w:val="00E50AF8"/>
    <w:rsid w:val="00E52826"/>
    <w:rsid w:val="00E528AD"/>
    <w:rsid w:val="00E529B5"/>
    <w:rsid w:val="00E5438E"/>
    <w:rsid w:val="00E55710"/>
    <w:rsid w:val="00E60358"/>
    <w:rsid w:val="00E61633"/>
    <w:rsid w:val="00E618CA"/>
    <w:rsid w:val="00E626EF"/>
    <w:rsid w:val="00E63803"/>
    <w:rsid w:val="00E647DE"/>
    <w:rsid w:val="00E64C10"/>
    <w:rsid w:val="00E65227"/>
    <w:rsid w:val="00E658FC"/>
    <w:rsid w:val="00E667FE"/>
    <w:rsid w:val="00E669D3"/>
    <w:rsid w:val="00E66A10"/>
    <w:rsid w:val="00E66FF8"/>
    <w:rsid w:val="00E70833"/>
    <w:rsid w:val="00E72A3D"/>
    <w:rsid w:val="00E748E1"/>
    <w:rsid w:val="00E750BB"/>
    <w:rsid w:val="00E761CA"/>
    <w:rsid w:val="00E77F02"/>
    <w:rsid w:val="00E8050D"/>
    <w:rsid w:val="00E82A6A"/>
    <w:rsid w:val="00E85E44"/>
    <w:rsid w:val="00E867AD"/>
    <w:rsid w:val="00E917CB"/>
    <w:rsid w:val="00E917E2"/>
    <w:rsid w:val="00E91803"/>
    <w:rsid w:val="00E918F1"/>
    <w:rsid w:val="00E91CE0"/>
    <w:rsid w:val="00E92E57"/>
    <w:rsid w:val="00E930F3"/>
    <w:rsid w:val="00E932D1"/>
    <w:rsid w:val="00E961D0"/>
    <w:rsid w:val="00E96758"/>
    <w:rsid w:val="00E97BD2"/>
    <w:rsid w:val="00EA0CBC"/>
    <w:rsid w:val="00EA0E5F"/>
    <w:rsid w:val="00EA1E36"/>
    <w:rsid w:val="00EA21F1"/>
    <w:rsid w:val="00EA3C08"/>
    <w:rsid w:val="00EA5DD3"/>
    <w:rsid w:val="00EA728C"/>
    <w:rsid w:val="00EA7F61"/>
    <w:rsid w:val="00EB2CC7"/>
    <w:rsid w:val="00EB371C"/>
    <w:rsid w:val="00EB3968"/>
    <w:rsid w:val="00EB4C7F"/>
    <w:rsid w:val="00EB4DBC"/>
    <w:rsid w:val="00EB64DD"/>
    <w:rsid w:val="00EB7640"/>
    <w:rsid w:val="00EC06C3"/>
    <w:rsid w:val="00EC07E7"/>
    <w:rsid w:val="00EC24A6"/>
    <w:rsid w:val="00EC2E88"/>
    <w:rsid w:val="00EC4F0C"/>
    <w:rsid w:val="00EC5319"/>
    <w:rsid w:val="00EC5ECD"/>
    <w:rsid w:val="00EC7D0B"/>
    <w:rsid w:val="00ED1725"/>
    <w:rsid w:val="00ED17CD"/>
    <w:rsid w:val="00ED1DF6"/>
    <w:rsid w:val="00ED2063"/>
    <w:rsid w:val="00ED2A6A"/>
    <w:rsid w:val="00ED2A8F"/>
    <w:rsid w:val="00ED322B"/>
    <w:rsid w:val="00ED33E1"/>
    <w:rsid w:val="00ED400B"/>
    <w:rsid w:val="00ED4607"/>
    <w:rsid w:val="00ED50AD"/>
    <w:rsid w:val="00ED59E9"/>
    <w:rsid w:val="00ED5CB0"/>
    <w:rsid w:val="00ED5D76"/>
    <w:rsid w:val="00ED78D6"/>
    <w:rsid w:val="00EE082B"/>
    <w:rsid w:val="00EE179C"/>
    <w:rsid w:val="00EE180A"/>
    <w:rsid w:val="00EE1C08"/>
    <w:rsid w:val="00EE1C1E"/>
    <w:rsid w:val="00EE2B85"/>
    <w:rsid w:val="00EE4C7C"/>
    <w:rsid w:val="00EE582C"/>
    <w:rsid w:val="00EE750C"/>
    <w:rsid w:val="00EF0C03"/>
    <w:rsid w:val="00EF278A"/>
    <w:rsid w:val="00EF4A46"/>
    <w:rsid w:val="00EF4B3D"/>
    <w:rsid w:val="00EF4C11"/>
    <w:rsid w:val="00EF608D"/>
    <w:rsid w:val="00EF6D97"/>
    <w:rsid w:val="00EF7313"/>
    <w:rsid w:val="00F02796"/>
    <w:rsid w:val="00F02CCC"/>
    <w:rsid w:val="00F03270"/>
    <w:rsid w:val="00F041EE"/>
    <w:rsid w:val="00F0493B"/>
    <w:rsid w:val="00F04F0B"/>
    <w:rsid w:val="00F06C70"/>
    <w:rsid w:val="00F115B1"/>
    <w:rsid w:val="00F11A7C"/>
    <w:rsid w:val="00F11C01"/>
    <w:rsid w:val="00F12B95"/>
    <w:rsid w:val="00F14D95"/>
    <w:rsid w:val="00F150E3"/>
    <w:rsid w:val="00F15263"/>
    <w:rsid w:val="00F2044E"/>
    <w:rsid w:val="00F20F46"/>
    <w:rsid w:val="00F2185B"/>
    <w:rsid w:val="00F22702"/>
    <w:rsid w:val="00F22838"/>
    <w:rsid w:val="00F22F11"/>
    <w:rsid w:val="00F23E33"/>
    <w:rsid w:val="00F26A13"/>
    <w:rsid w:val="00F26F69"/>
    <w:rsid w:val="00F279A3"/>
    <w:rsid w:val="00F3093D"/>
    <w:rsid w:val="00F309E0"/>
    <w:rsid w:val="00F428FF"/>
    <w:rsid w:val="00F4305D"/>
    <w:rsid w:val="00F446F6"/>
    <w:rsid w:val="00F45F21"/>
    <w:rsid w:val="00F47D17"/>
    <w:rsid w:val="00F50BF7"/>
    <w:rsid w:val="00F5118B"/>
    <w:rsid w:val="00F51627"/>
    <w:rsid w:val="00F53303"/>
    <w:rsid w:val="00F53311"/>
    <w:rsid w:val="00F53F34"/>
    <w:rsid w:val="00F54C37"/>
    <w:rsid w:val="00F55992"/>
    <w:rsid w:val="00F55CCD"/>
    <w:rsid w:val="00F55FE6"/>
    <w:rsid w:val="00F602E9"/>
    <w:rsid w:val="00F60EA8"/>
    <w:rsid w:val="00F61879"/>
    <w:rsid w:val="00F630BD"/>
    <w:rsid w:val="00F65D1B"/>
    <w:rsid w:val="00F67255"/>
    <w:rsid w:val="00F67B8C"/>
    <w:rsid w:val="00F708BB"/>
    <w:rsid w:val="00F73327"/>
    <w:rsid w:val="00F75D61"/>
    <w:rsid w:val="00F770EF"/>
    <w:rsid w:val="00F775AF"/>
    <w:rsid w:val="00F77E52"/>
    <w:rsid w:val="00F81F60"/>
    <w:rsid w:val="00F82573"/>
    <w:rsid w:val="00F82C0F"/>
    <w:rsid w:val="00F839F8"/>
    <w:rsid w:val="00F83FB1"/>
    <w:rsid w:val="00F8449C"/>
    <w:rsid w:val="00F9093B"/>
    <w:rsid w:val="00F90D97"/>
    <w:rsid w:val="00F91479"/>
    <w:rsid w:val="00F9186C"/>
    <w:rsid w:val="00F93913"/>
    <w:rsid w:val="00F943FB"/>
    <w:rsid w:val="00F94472"/>
    <w:rsid w:val="00F951FA"/>
    <w:rsid w:val="00F96BDF"/>
    <w:rsid w:val="00F97837"/>
    <w:rsid w:val="00F97FCC"/>
    <w:rsid w:val="00FA0353"/>
    <w:rsid w:val="00FA284B"/>
    <w:rsid w:val="00FA3DCE"/>
    <w:rsid w:val="00FA487A"/>
    <w:rsid w:val="00FA6194"/>
    <w:rsid w:val="00FA6A49"/>
    <w:rsid w:val="00FA7406"/>
    <w:rsid w:val="00FB2509"/>
    <w:rsid w:val="00FB2988"/>
    <w:rsid w:val="00FB33EC"/>
    <w:rsid w:val="00FB4210"/>
    <w:rsid w:val="00FB491A"/>
    <w:rsid w:val="00FB53D5"/>
    <w:rsid w:val="00FB6466"/>
    <w:rsid w:val="00FC0F42"/>
    <w:rsid w:val="00FC2B19"/>
    <w:rsid w:val="00FC2E0E"/>
    <w:rsid w:val="00FC35F0"/>
    <w:rsid w:val="00FC37CE"/>
    <w:rsid w:val="00FC594A"/>
    <w:rsid w:val="00FD0521"/>
    <w:rsid w:val="00FD05F6"/>
    <w:rsid w:val="00FD0886"/>
    <w:rsid w:val="00FD129F"/>
    <w:rsid w:val="00FD2495"/>
    <w:rsid w:val="00FD27AE"/>
    <w:rsid w:val="00FD2C2D"/>
    <w:rsid w:val="00FD2E96"/>
    <w:rsid w:val="00FD3FEA"/>
    <w:rsid w:val="00FD4F63"/>
    <w:rsid w:val="00FD6E3E"/>
    <w:rsid w:val="00FD76CA"/>
    <w:rsid w:val="00FE0CE2"/>
    <w:rsid w:val="00FE20B0"/>
    <w:rsid w:val="00FE2368"/>
    <w:rsid w:val="00FE3227"/>
    <w:rsid w:val="00FE36C9"/>
    <w:rsid w:val="00FE4CC0"/>
    <w:rsid w:val="00FE4DA7"/>
    <w:rsid w:val="00FE70C6"/>
    <w:rsid w:val="00FE7AE1"/>
    <w:rsid w:val="00FF2A53"/>
    <w:rsid w:val="00FF675E"/>
    <w:rsid w:val="00FF7277"/>
    <w:rsid w:val="010BBE1A"/>
    <w:rsid w:val="028C0262"/>
    <w:rsid w:val="03727CB9"/>
    <w:rsid w:val="05BE839F"/>
    <w:rsid w:val="0670B870"/>
    <w:rsid w:val="06CB4160"/>
    <w:rsid w:val="075E080E"/>
    <w:rsid w:val="096CA558"/>
    <w:rsid w:val="0C090211"/>
    <w:rsid w:val="0C1F4CD3"/>
    <w:rsid w:val="0C739011"/>
    <w:rsid w:val="0DE2DD23"/>
    <w:rsid w:val="0EC389EF"/>
    <w:rsid w:val="10C4B1EE"/>
    <w:rsid w:val="12E3FDCB"/>
    <w:rsid w:val="13CE1AC6"/>
    <w:rsid w:val="164A7FBC"/>
    <w:rsid w:val="1A09A12D"/>
    <w:rsid w:val="1A123F30"/>
    <w:rsid w:val="1DF35C73"/>
    <w:rsid w:val="1E294AC3"/>
    <w:rsid w:val="1EEDC464"/>
    <w:rsid w:val="1F915BEC"/>
    <w:rsid w:val="203D598E"/>
    <w:rsid w:val="22FC5179"/>
    <w:rsid w:val="244BEDAE"/>
    <w:rsid w:val="24D74E02"/>
    <w:rsid w:val="2B66134B"/>
    <w:rsid w:val="2E3DCA93"/>
    <w:rsid w:val="2E553CEB"/>
    <w:rsid w:val="2E798732"/>
    <w:rsid w:val="2F6FA77F"/>
    <w:rsid w:val="309F1262"/>
    <w:rsid w:val="340BECE6"/>
    <w:rsid w:val="385F6DF2"/>
    <w:rsid w:val="39EACAF2"/>
    <w:rsid w:val="3A9EDF64"/>
    <w:rsid w:val="3C12BC0D"/>
    <w:rsid w:val="3C513414"/>
    <w:rsid w:val="3C6B05F7"/>
    <w:rsid w:val="3D8E6140"/>
    <w:rsid w:val="3DC68244"/>
    <w:rsid w:val="40A6F7AC"/>
    <w:rsid w:val="41388DEB"/>
    <w:rsid w:val="4514C9AC"/>
    <w:rsid w:val="456E6B9C"/>
    <w:rsid w:val="461AB69F"/>
    <w:rsid w:val="47165927"/>
    <w:rsid w:val="475AB640"/>
    <w:rsid w:val="4C6994B8"/>
    <w:rsid w:val="4FA95777"/>
    <w:rsid w:val="505F34AA"/>
    <w:rsid w:val="5143B6C3"/>
    <w:rsid w:val="51F4F8BB"/>
    <w:rsid w:val="525EA692"/>
    <w:rsid w:val="54AB9923"/>
    <w:rsid w:val="556FB238"/>
    <w:rsid w:val="563303E6"/>
    <w:rsid w:val="57261C87"/>
    <w:rsid w:val="59559ECC"/>
    <w:rsid w:val="5BFCF6FD"/>
    <w:rsid w:val="5C56459C"/>
    <w:rsid w:val="5E3F8E4E"/>
    <w:rsid w:val="5E41CEE9"/>
    <w:rsid w:val="5F695DCE"/>
    <w:rsid w:val="610268DD"/>
    <w:rsid w:val="61B0087E"/>
    <w:rsid w:val="66BAC400"/>
    <w:rsid w:val="67BAB326"/>
    <w:rsid w:val="684FD3B0"/>
    <w:rsid w:val="69EC3D48"/>
    <w:rsid w:val="6F3B688D"/>
    <w:rsid w:val="6F4ADBC6"/>
    <w:rsid w:val="7099DD00"/>
    <w:rsid w:val="7459DB73"/>
    <w:rsid w:val="796F9729"/>
    <w:rsid w:val="79DF0DED"/>
    <w:rsid w:val="7DF384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C7F905"/>
  <w15:chartTrackingRefBased/>
  <w15:docId w15:val="{BC6138E2-C601-4C06-B6D9-BABDB2C5A4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20"/>
      </w:pPr>
    </w:pPrDefault>
  </w:docDefaults>
  <w:latentStyles w:defLockedState="0" w:defUIPriority="99" w:defSemiHidden="0" w:defUnhideWhenUsed="0" w:defQFormat="0" w:count="376">
    <w:lsdException w:name="Normal" w:uiPriority="1" w:qFormat="1"/>
    <w:lsdException w:name="heading 1" w:uiPriority="0" w:qFormat="1"/>
    <w:lsdException w:name="heading 2" w:uiPriority="0"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semiHidden="1" w:uiPriority="29" w:unhideWhenUsed="1" w:qFormat="1"/>
    <w:lsdException w:name="Intense Quote" w:uiPriority="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sid w:val="003E6BDF"/>
    <w:pPr>
      <w:spacing w:after="0"/>
    </w:pPr>
    <w:rPr>
      <w:rFonts w:ascii="Arial" w:eastAsia="Times New Roman" w:hAnsi="Arial" w:cs="Times New Roman"/>
      <w:szCs w:val="24"/>
    </w:rPr>
  </w:style>
  <w:style w:type="paragraph" w:styleId="Heading1">
    <w:name w:val="heading 1"/>
    <w:next w:val="BodyText"/>
    <w:link w:val="Heading1Char"/>
    <w:qFormat/>
    <w:rsid w:val="009160E9"/>
    <w:pPr>
      <w:keepNext/>
      <w:keepLines/>
      <w:widowControl w:val="0"/>
      <w:autoSpaceDE w:val="0"/>
      <w:autoSpaceDN w:val="0"/>
      <w:adjustRightInd w:val="0"/>
      <w:spacing w:before="440"/>
      <w:ind w:left="360" w:hanging="360"/>
      <w:outlineLvl w:val="0"/>
    </w:pPr>
    <w:rPr>
      <w:rFonts w:ascii="Arial" w:eastAsiaTheme="majorEastAsia" w:hAnsi="Arial" w:cstheme="majorBidi"/>
    </w:rPr>
  </w:style>
  <w:style w:type="paragraph" w:styleId="Heading2">
    <w:name w:val="heading 2"/>
    <w:basedOn w:val="BodyText"/>
    <w:next w:val="BodyText"/>
    <w:link w:val="Heading2Char"/>
    <w:qFormat/>
    <w:rsid w:val="00B60F5E"/>
    <w:pPr>
      <w:keepNext/>
      <w:ind w:left="720" w:hanging="720"/>
      <w:outlineLvl w:val="1"/>
    </w:pPr>
    <w:rPr>
      <w:rFonts w:eastAsiaTheme="majorEastAsia" w:cstheme="majorBidi"/>
    </w:rPr>
  </w:style>
  <w:style w:type="paragraph" w:styleId="Heading3">
    <w:name w:val="heading 3"/>
    <w:basedOn w:val="BodyText"/>
    <w:next w:val="BodyText"/>
    <w:link w:val="Heading3Char"/>
    <w:unhideWhenUsed/>
    <w:qFormat/>
    <w:rsid w:val="00B60F5E"/>
    <w:pPr>
      <w:outlineLvl w:val="2"/>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160E9"/>
    <w:rPr>
      <w:rFonts w:ascii="Arial" w:eastAsiaTheme="majorEastAsia" w:hAnsi="Arial" w:cstheme="majorBidi"/>
    </w:rPr>
  </w:style>
  <w:style w:type="paragraph" w:styleId="BodyText">
    <w:name w:val="Body Text"/>
    <w:link w:val="BodyTextChar"/>
    <w:qFormat/>
    <w:rsid w:val="00A9797A"/>
    <w:rPr>
      <w:rFonts w:ascii="Arial" w:hAnsi="Arial" w:cs="Arial"/>
    </w:rPr>
  </w:style>
  <w:style w:type="character" w:customStyle="1" w:styleId="BodyTextChar">
    <w:name w:val="Body Text Char"/>
    <w:basedOn w:val="DefaultParagraphFont"/>
    <w:link w:val="BodyText"/>
    <w:rsid w:val="00B60F5E"/>
    <w:rPr>
      <w:rFonts w:ascii="Arial" w:hAnsi="Arial" w:cs="Arial"/>
    </w:rPr>
  </w:style>
  <w:style w:type="table" w:customStyle="1" w:styleId="IM">
    <w:name w:val="IM"/>
    <w:basedOn w:val="TableNormal"/>
    <w:uiPriority w:val="99"/>
    <w:rsid w:val="00177C6F"/>
    <w:pPr>
      <w:spacing w:after="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cantSplit/>
      <w:tblHeader/>
    </w:trPr>
    <w:tcPr>
      <w:tcMar>
        <w:top w:w="58" w:type="dxa"/>
        <w:left w:w="58" w:type="dxa"/>
        <w:bottom w:w="58" w:type="dxa"/>
        <w:right w:w="58" w:type="dxa"/>
      </w:tcMar>
    </w:tcPr>
  </w:style>
  <w:style w:type="paragraph" w:customStyle="1" w:styleId="EffectiveDate">
    <w:name w:val="Effective Date"/>
    <w:next w:val="BodyText"/>
    <w:qFormat/>
    <w:rsid w:val="00B60F5E"/>
    <w:pPr>
      <w:spacing w:before="220" w:after="440"/>
      <w:jc w:val="center"/>
    </w:pPr>
    <w:rPr>
      <w:rFonts w:ascii="Arial" w:eastAsia="Times New Roman" w:hAnsi="Arial" w:cs="Arial"/>
    </w:rPr>
  </w:style>
  <w:style w:type="paragraph" w:customStyle="1" w:styleId="Lista">
    <w:name w:val="List a"/>
    <w:basedOn w:val="BodyText"/>
    <w:rsid w:val="00177C6F"/>
    <w:pPr>
      <w:widowControl w:val="0"/>
      <w:autoSpaceDE w:val="0"/>
      <w:autoSpaceDN w:val="0"/>
      <w:adjustRightInd w:val="0"/>
    </w:pPr>
    <w:rPr>
      <w:rFonts w:eastAsia="Times New Roman" w:cs="Times New Roman"/>
      <w:szCs w:val="20"/>
    </w:rPr>
  </w:style>
  <w:style w:type="paragraph" w:styleId="Header">
    <w:name w:val="header"/>
    <w:basedOn w:val="Normal"/>
    <w:link w:val="HeaderChar"/>
    <w:uiPriority w:val="99"/>
    <w:rsid w:val="00A9797A"/>
    <w:pPr>
      <w:tabs>
        <w:tab w:val="center" w:pos="4320"/>
        <w:tab w:val="right" w:pos="8640"/>
      </w:tabs>
    </w:pPr>
  </w:style>
  <w:style w:type="character" w:customStyle="1" w:styleId="HeaderChar">
    <w:name w:val="Header Char"/>
    <w:basedOn w:val="DefaultParagraphFont"/>
    <w:link w:val="Header"/>
    <w:uiPriority w:val="99"/>
    <w:rsid w:val="00177C6F"/>
    <w:rPr>
      <w:rFonts w:ascii="Arial" w:eastAsia="Times New Roman" w:hAnsi="Arial" w:cs="Times New Roman"/>
      <w:szCs w:val="24"/>
    </w:rPr>
  </w:style>
  <w:style w:type="character" w:styleId="PageNumber">
    <w:name w:val="page number"/>
    <w:basedOn w:val="DefaultParagraphFont"/>
    <w:rsid w:val="00177C6F"/>
  </w:style>
  <w:style w:type="paragraph" w:styleId="Title">
    <w:name w:val="Title"/>
    <w:next w:val="BodyText"/>
    <w:link w:val="TitleChar"/>
    <w:qFormat/>
    <w:rsid w:val="009160E9"/>
    <w:pPr>
      <w:autoSpaceDE w:val="0"/>
      <w:autoSpaceDN w:val="0"/>
      <w:adjustRightInd w:val="0"/>
      <w:spacing w:before="220"/>
      <w:jc w:val="center"/>
    </w:pPr>
    <w:rPr>
      <w:rFonts w:ascii="Arial" w:eastAsia="Times New Roman" w:hAnsi="Arial" w:cs="Arial"/>
    </w:rPr>
  </w:style>
  <w:style w:type="character" w:customStyle="1" w:styleId="TitleChar">
    <w:name w:val="Title Char"/>
    <w:basedOn w:val="DefaultParagraphFont"/>
    <w:link w:val="Title"/>
    <w:rsid w:val="009160E9"/>
    <w:rPr>
      <w:rFonts w:ascii="Arial" w:eastAsia="Times New Roman" w:hAnsi="Arial" w:cs="Arial"/>
    </w:rPr>
  </w:style>
  <w:style w:type="paragraph" w:styleId="BodyText2">
    <w:name w:val="Body Text 2"/>
    <w:link w:val="BodyText2Char"/>
    <w:rsid w:val="00B60F5E"/>
    <w:pPr>
      <w:ind w:left="720" w:hanging="720"/>
    </w:pPr>
    <w:rPr>
      <w:rFonts w:ascii="Arial" w:eastAsiaTheme="majorEastAsia" w:hAnsi="Arial" w:cstheme="majorBidi"/>
    </w:rPr>
  </w:style>
  <w:style w:type="character" w:customStyle="1" w:styleId="BodyText2Char">
    <w:name w:val="Body Text 2 Char"/>
    <w:basedOn w:val="DefaultParagraphFont"/>
    <w:link w:val="BodyText2"/>
    <w:rsid w:val="00B60F5E"/>
    <w:rPr>
      <w:rFonts w:ascii="Arial" w:eastAsiaTheme="majorEastAsia" w:hAnsi="Arial" w:cstheme="majorBidi"/>
    </w:rPr>
  </w:style>
  <w:style w:type="table" w:customStyle="1" w:styleId="TableGrid4">
    <w:name w:val="Table Grid4"/>
    <w:basedOn w:val="TableNormal"/>
    <w:next w:val="TableGrid"/>
    <w:uiPriority w:val="59"/>
    <w:rsid w:val="00BE34E2"/>
    <w:pPr>
      <w:spacing w:after="0"/>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BE34E2"/>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rsid w:val="00B60F5E"/>
    <w:rPr>
      <w:rFonts w:ascii="Arial" w:eastAsiaTheme="majorEastAsia" w:hAnsi="Arial" w:cstheme="majorBidi"/>
    </w:rPr>
  </w:style>
  <w:style w:type="paragraph" w:styleId="Footer">
    <w:name w:val="footer"/>
    <w:link w:val="FooterChar"/>
    <w:uiPriority w:val="99"/>
    <w:unhideWhenUsed/>
    <w:rsid w:val="00A9797A"/>
    <w:pPr>
      <w:widowControl w:val="0"/>
      <w:tabs>
        <w:tab w:val="center" w:pos="4680"/>
        <w:tab w:val="right" w:pos="9360"/>
      </w:tabs>
      <w:autoSpaceDE w:val="0"/>
      <w:autoSpaceDN w:val="0"/>
      <w:adjustRightInd w:val="0"/>
    </w:pPr>
    <w:rPr>
      <w:rFonts w:ascii="Arial" w:hAnsi="Arial" w:cs="Arial"/>
    </w:rPr>
  </w:style>
  <w:style w:type="character" w:customStyle="1" w:styleId="FooterChar">
    <w:name w:val="Footer Char"/>
    <w:basedOn w:val="DefaultParagraphFont"/>
    <w:link w:val="Footer"/>
    <w:uiPriority w:val="99"/>
    <w:rsid w:val="008A0A66"/>
    <w:rPr>
      <w:rFonts w:ascii="Arial" w:hAnsi="Arial" w:cs="Arial"/>
    </w:rPr>
  </w:style>
  <w:style w:type="paragraph" w:customStyle="1" w:styleId="Applicability">
    <w:name w:val="Applicability"/>
    <w:basedOn w:val="BodyText"/>
    <w:qFormat/>
    <w:rsid w:val="00B60F5E"/>
    <w:pPr>
      <w:spacing w:before="440"/>
      <w:ind w:left="2160" w:hanging="2160"/>
    </w:pPr>
  </w:style>
  <w:style w:type="paragraph" w:customStyle="1" w:styleId="BodyText-table">
    <w:name w:val="Body Text - table"/>
    <w:qFormat/>
    <w:rsid w:val="00B60F5E"/>
    <w:pPr>
      <w:spacing w:after="0"/>
    </w:pPr>
    <w:rPr>
      <w:rFonts w:ascii="Arial" w:hAnsi="Arial"/>
    </w:rPr>
  </w:style>
  <w:style w:type="paragraph" w:styleId="BodyText3">
    <w:name w:val="Body Text 3"/>
    <w:basedOn w:val="BodyText"/>
    <w:link w:val="BodyText3Char"/>
    <w:rsid w:val="00B60F5E"/>
    <w:pPr>
      <w:ind w:left="720"/>
    </w:pPr>
    <w:rPr>
      <w:rFonts w:eastAsiaTheme="majorEastAsia" w:cstheme="majorBidi"/>
    </w:rPr>
  </w:style>
  <w:style w:type="character" w:customStyle="1" w:styleId="BodyText3Char">
    <w:name w:val="Body Text 3 Char"/>
    <w:basedOn w:val="DefaultParagraphFont"/>
    <w:link w:val="BodyText3"/>
    <w:rsid w:val="00B60F5E"/>
    <w:rPr>
      <w:rFonts w:ascii="Arial" w:eastAsiaTheme="majorEastAsia" w:hAnsi="Arial" w:cstheme="majorBidi"/>
    </w:rPr>
  </w:style>
  <w:style w:type="character" w:customStyle="1" w:styleId="Commitment">
    <w:name w:val="Commitment"/>
    <w:basedOn w:val="DefaultParagraphFont"/>
    <w:uiPriority w:val="1"/>
    <w:qFormat/>
    <w:rsid w:val="008A0A66"/>
    <w:rPr>
      <w:rFonts w:ascii="Arial" w:hAnsi="Arial"/>
      <w:i/>
      <w:iCs/>
      <w:sz w:val="22"/>
    </w:rPr>
  </w:style>
  <w:style w:type="paragraph" w:customStyle="1" w:styleId="CornerstoneBases">
    <w:name w:val="Cornerstone / Bases"/>
    <w:basedOn w:val="BodyText"/>
    <w:qFormat/>
    <w:rsid w:val="00B60F5E"/>
    <w:pPr>
      <w:ind w:left="2160" w:hanging="2160"/>
    </w:pPr>
  </w:style>
  <w:style w:type="paragraph" w:customStyle="1" w:styleId="END">
    <w:name w:val="END"/>
    <w:next w:val="BodyText"/>
    <w:qFormat/>
    <w:rsid w:val="00E761CA"/>
    <w:pPr>
      <w:spacing w:before="440" w:after="440"/>
      <w:jc w:val="center"/>
    </w:pPr>
    <w:rPr>
      <w:rFonts w:ascii="Arial" w:eastAsia="Times New Roman" w:hAnsi="Arial" w:cs="Arial"/>
    </w:rPr>
  </w:style>
  <w:style w:type="character" w:customStyle="1" w:styleId="Heading3Char">
    <w:name w:val="Heading 3 Char"/>
    <w:basedOn w:val="DefaultParagraphFont"/>
    <w:link w:val="Heading3"/>
    <w:rsid w:val="009160E9"/>
    <w:rPr>
      <w:rFonts w:ascii="Arial" w:hAnsi="Arial" w:cs="Arial"/>
    </w:rPr>
  </w:style>
  <w:style w:type="paragraph" w:customStyle="1" w:styleId="IMCIP">
    <w:name w:val="IMC/IP #"/>
    <w:rsid w:val="00B60F5E"/>
    <w:pPr>
      <w:widowControl w:val="0"/>
      <w:pBdr>
        <w:top w:val="single" w:sz="8" w:space="3" w:color="auto"/>
        <w:bottom w:val="single" w:sz="8" w:space="3" w:color="auto"/>
      </w:pBdr>
      <w:jc w:val="center"/>
    </w:pPr>
    <w:rPr>
      <w:rFonts w:ascii="Arial" w:hAnsi="Arial" w:cs="Arial"/>
      <w:iCs/>
      <w:caps/>
    </w:rPr>
  </w:style>
  <w:style w:type="paragraph" w:customStyle="1" w:styleId="NRCINSPECTIONMANUAL">
    <w:name w:val="NRC INSPECTION MANUAL"/>
    <w:next w:val="BodyText"/>
    <w:link w:val="NRCINSPECTIONMANUALChar"/>
    <w:qFormat/>
    <w:rsid w:val="00B60F5E"/>
    <w:pPr>
      <w:tabs>
        <w:tab w:val="center" w:pos="4680"/>
        <w:tab w:val="right" w:pos="9360"/>
      </w:tabs>
    </w:pPr>
    <w:rPr>
      <w:rFonts w:ascii="Arial" w:hAnsi="Arial" w:cs="Arial"/>
      <w:sz w:val="20"/>
    </w:rPr>
  </w:style>
  <w:style w:type="character" w:customStyle="1" w:styleId="NRCINSPECTIONMANUALChar">
    <w:name w:val="NRC INSPECTION MANUAL Char"/>
    <w:basedOn w:val="DefaultParagraphFont"/>
    <w:link w:val="NRCINSPECTIONMANUAL"/>
    <w:rsid w:val="00B60F5E"/>
    <w:rPr>
      <w:rFonts w:ascii="Arial" w:hAnsi="Arial" w:cs="Arial"/>
      <w:sz w:val="20"/>
    </w:rPr>
  </w:style>
  <w:style w:type="paragraph" w:customStyle="1" w:styleId="Requirement">
    <w:name w:val="Requirement"/>
    <w:basedOn w:val="BodyText3"/>
    <w:qFormat/>
    <w:rsid w:val="00B60F5E"/>
    <w:pPr>
      <w:keepNext/>
    </w:pPr>
    <w:rPr>
      <w:b/>
      <w:bCs/>
    </w:rPr>
  </w:style>
  <w:style w:type="paragraph" w:customStyle="1" w:styleId="SpecificGuidance">
    <w:name w:val="Specific Guidance"/>
    <w:basedOn w:val="BodyText3"/>
    <w:qFormat/>
    <w:rsid w:val="00B60F5E"/>
    <w:pPr>
      <w:keepNext/>
    </w:pPr>
    <w:rPr>
      <w:u w:val="single"/>
    </w:rPr>
  </w:style>
  <w:style w:type="paragraph" w:styleId="Revision">
    <w:name w:val="Revision"/>
    <w:hidden/>
    <w:uiPriority w:val="99"/>
    <w:semiHidden/>
    <w:rsid w:val="00A9797A"/>
    <w:pPr>
      <w:spacing w:after="0"/>
    </w:pPr>
    <w:rPr>
      <w:rFonts w:ascii="Arial" w:eastAsia="Times New Roman" w:hAnsi="Arial" w:cs="Times New Roman"/>
      <w:szCs w:val="24"/>
    </w:rPr>
  </w:style>
  <w:style w:type="paragraph" w:customStyle="1" w:styleId="attachmenttitle">
    <w:name w:val="attachment title"/>
    <w:next w:val="BodyText"/>
    <w:qFormat/>
    <w:rsid w:val="00E761CA"/>
    <w:pPr>
      <w:jc w:val="center"/>
      <w:outlineLvl w:val="0"/>
    </w:pPr>
    <w:rPr>
      <w:rFonts w:ascii="Arial" w:eastAsia="Times New Roman" w:hAnsi="Arial" w:cs="Arial"/>
    </w:rPr>
  </w:style>
  <w:style w:type="paragraph" w:styleId="ListParagraph">
    <w:name w:val="List Paragraph"/>
    <w:basedOn w:val="Normal"/>
    <w:uiPriority w:val="1"/>
    <w:qFormat/>
    <w:rsid w:val="00A9797A"/>
    <w:pPr>
      <w:widowControl w:val="0"/>
      <w:autoSpaceDE w:val="0"/>
      <w:autoSpaceDN w:val="0"/>
      <w:spacing w:line="274" w:lineRule="exact"/>
      <w:ind w:left="957" w:right="153" w:hanging="591"/>
      <w:jc w:val="both"/>
    </w:pPr>
    <w:rPr>
      <w:rFonts w:eastAsia="Arial" w:cs="Arial"/>
      <w:szCs w:val="22"/>
    </w:rPr>
  </w:style>
  <w:style w:type="paragraph" w:customStyle="1" w:styleId="Default">
    <w:name w:val="Default"/>
    <w:rsid w:val="00A9797A"/>
    <w:pPr>
      <w:autoSpaceDE w:val="0"/>
      <w:autoSpaceDN w:val="0"/>
      <w:adjustRightInd w:val="0"/>
      <w:spacing w:after="0"/>
    </w:pPr>
    <w:rPr>
      <w:rFonts w:ascii="Arial" w:hAnsi="Arial" w:cs="Arial"/>
      <w:color w:val="000000"/>
      <w:sz w:val="24"/>
      <w:szCs w:val="24"/>
    </w:rPr>
  </w:style>
  <w:style w:type="character" w:styleId="CommentReference">
    <w:name w:val="annotation reference"/>
    <w:basedOn w:val="DefaultParagraphFont"/>
    <w:semiHidden/>
    <w:unhideWhenUsed/>
    <w:rsid w:val="00C747E5"/>
    <w:rPr>
      <w:sz w:val="16"/>
      <w:szCs w:val="16"/>
    </w:rPr>
  </w:style>
  <w:style w:type="paragraph" w:styleId="CommentText">
    <w:name w:val="annotation text"/>
    <w:basedOn w:val="Normal"/>
    <w:link w:val="CommentTextChar"/>
    <w:unhideWhenUsed/>
    <w:rsid w:val="00A9797A"/>
    <w:rPr>
      <w:sz w:val="20"/>
      <w:szCs w:val="20"/>
    </w:rPr>
  </w:style>
  <w:style w:type="character" w:customStyle="1" w:styleId="CommentTextChar">
    <w:name w:val="Comment Text Char"/>
    <w:basedOn w:val="DefaultParagraphFont"/>
    <w:link w:val="CommentText"/>
    <w:rsid w:val="00C747E5"/>
    <w:rPr>
      <w:rFonts w:ascii="Arial" w:eastAsia="Times New Roman" w:hAnsi="Arial" w:cs="Times New Roman"/>
      <w:sz w:val="20"/>
      <w:szCs w:val="20"/>
    </w:rPr>
  </w:style>
  <w:style w:type="paragraph" w:styleId="CommentSubject">
    <w:name w:val="annotation subject"/>
    <w:basedOn w:val="CommentText"/>
    <w:next w:val="CommentText"/>
    <w:link w:val="CommentSubjectChar"/>
    <w:uiPriority w:val="99"/>
    <w:semiHidden/>
    <w:unhideWhenUsed/>
    <w:rsid w:val="00C747E5"/>
    <w:rPr>
      <w:b/>
      <w:bCs/>
    </w:rPr>
  </w:style>
  <w:style w:type="character" w:customStyle="1" w:styleId="CommentSubjectChar">
    <w:name w:val="Comment Subject Char"/>
    <w:basedOn w:val="CommentTextChar"/>
    <w:link w:val="CommentSubject"/>
    <w:uiPriority w:val="99"/>
    <w:semiHidden/>
    <w:rsid w:val="00C747E5"/>
    <w:rPr>
      <w:rFonts w:ascii="Arial" w:eastAsia="Times New Roman" w:hAnsi="Arial" w:cs="Times New Roman"/>
      <w:b/>
      <w:bCs/>
      <w:sz w:val="20"/>
      <w:szCs w:val="20"/>
    </w:rPr>
  </w:style>
  <w:style w:type="paragraph" w:customStyle="1" w:styleId="TableParagraph">
    <w:name w:val="Table Paragraph"/>
    <w:basedOn w:val="Normal"/>
    <w:uiPriority w:val="1"/>
    <w:qFormat/>
    <w:rsid w:val="00A9797A"/>
    <w:pPr>
      <w:widowControl w:val="0"/>
      <w:autoSpaceDE w:val="0"/>
      <w:autoSpaceDN w:val="0"/>
    </w:pPr>
    <w:rPr>
      <w:rFonts w:eastAsia="Arial" w:cs="Arial"/>
      <w:szCs w:val="22"/>
    </w:rPr>
  </w:style>
  <w:style w:type="paragraph" w:styleId="BalloonText">
    <w:name w:val="Balloon Text"/>
    <w:basedOn w:val="Normal"/>
    <w:link w:val="BalloonTextChar"/>
    <w:uiPriority w:val="99"/>
    <w:semiHidden/>
    <w:unhideWhenUsed/>
    <w:rsid w:val="00A9797A"/>
    <w:pPr>
      <w:widowControl w:val="0"/>
      <w:autoSpaceDE w:val="0"/>
      <w:autoSpaceDN w:val="0"/>
    </w:pPr>
    <w:rPr>
      <w:rFonts w:ascii="Segoe UI" w:eastAsia="Arial" w:hAnsi="Segoe UI" w:cs="Segoe UI"/>
      <w:sz w:val="18"/>
      <w:szCs w:val="18"/>
    </w:rPr>
  </w:style>
  <w:style w:type="character" w:customStyle="1" w:styleId="BalloonTextChar">
    <w:name w:val="Balloon Text Char"/>
    <w:basedOn w:val="DefaultParagraphFont"/>
    <w:link w:val="BalloonText"/>
    <w:uiPriority w:val="99"/>
    <w:semiHidden/>
    <w:rsid w:val="00A9797A"/>
    <w:rPr>
      <w:rFonts w:ascii="Segoe UI" w:eastAsia="Arial" w:hAnsi="Segoe UI" w:cs="Segoe UI"/>
      <w:sz w:val="18"/>
      <w:szCs w:val="18"/>
    </w:rPr>
  </w:style>
  <w:style w:type="character" w:styleId="Mention">
    <w:name w:val="Mention"/>
    <w:basedOn w:val="DefaultParagraphFont"/>
    <w:uiPriority w:val="99"/>
    <w:unhideWhenUsed/>
    <w:rsid w:val="00253D0C"/>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1611344">
      <w:bodyDiv w:val="1"/>
      <w:marLeft w:val="0"/>
      <w:marRight w:val="0"/>
      <w:marTop w:val="0"/>
      <w:marBottom w:val="0"/>
      <w:divBdr>
        <w:top w:val="none" w:sz="0" w:space="0" w:color="auto"/>
        <w:left w:val="none" w:sz="0" w:space="0" w:color="auto"/>
        <w:bottom w:val="none" w:sz="0" w:space="0" w:color="auto"/>
        <w:right w:val="none" w:sz="0" w:space="0" w:color="auto"/>
      </w:divBdr>
    </w:div>
    <w:div w:id="653024745">
      <w:bodyDiv w:val="1"/>
      <w:marLeft w:val="0"/>
      <w:marRight w:val="0"/>
      <w:marTop w:val="0"/>
      <w:marBottom w:val="0"/>
      <w:divBdr>
        <w:top w:val="none" w:sz="0" w:space="0" w:color="auto"/>
        <w:left w:val="none" w:sz="0" w:space="0" w:color="auto"/>
        <w:bottom w:val="none" w:sz="0" w:space="0" w:color="auto"/>
        <w:right w:val="none" w:sz="0" w:space="0" w:color="auto"/>
      </w:divBdr>
    </w:div>
    <w:div w:id="1931739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TA1\AppData\Roaming\Microsoft\Templates\@IP%2000000%20Template%20(4).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29DB37CB91B52542B6AE2623451322B5" ma:contentTypeVersion="10" ma:contentTypeDescription="Create a new document." ma:contentTypeScope="" ma:versionID="0519381536a8801c490b437eae48fcad">
  <xsd:schema xmlns:xsd="http://www.w3.org/2001/XMLSchema" xmlns:xs="http://www.w3.org/2001/XMLSchema" xmlns:p="http://schemas.microsoft.com/office/2006/metadata/properties" xmlns:ns2="bd536709-b854-4f3b-a247-393f1123cff3" xmlns:ns3="4ebc427b-1bcf-4856-a750-efc6bf2bcca6" targetNamespace="http://schemas.microsoft.com/office/2006/metadata/properties" ma:root="true" ma:fieldsID="3c3b8f3c120a191360cdf5d1845a87f1" ns2:_="" ns3:_="">
    <xsd:import namespace="bd536709-b854-4f3b-a247-393f1123cff3"/>
    <xsd:import namespace="4ebc427b-1bcf-4856-a750-efc6bf2bcca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LengthInSeconds" minOccurs="0"/>
                <xsd:element ref="ns2:MediaServiceObjectDetectorVersions" minOccurs="0"/>
                <xsd:element ref="ns2:MediaServiceGenerationTime" minOccurs="0"/>
                <xsd:element ref="ns2:MediaServiceEventHashCode"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d536709-b854-4f3b-a247-393f1123cff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7"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ebc427b-1bcf-4856-a750-efc6bf2bcca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2D35802-6572-41D0-82F6-B949514F7004}">
  <ds:schemaRefs>
    <ds:schemaRef ds:uri="http://schemas.openxmlformats.org/officeDocument/2006/bibliography"/>
  </ds:schemaRefs>
</ds:datastoreItem>
</file>

<file path=customXml/itemProps2.xml><?xml version="1.0" encoding="utf-8"?>
<ds:datastoreItem xmlns:ds="http://schemas.openxmlformats.org/officeDocument/2006/customXml" ds:itemID="{A242A394-2B08-409C-A1CF-3AFC258D38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d536709-b854-4f3b-a247-393f1123cff3"/>
    <ds:schemaRef ds:uri="4ebc427b-1bcf-4856-a750-efc6bf2bcc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512073F-E55C-4EDE-83DF-5DF9F31E7BF5}">
  <ds:schemaRefs>
    <ds:schemaRef ds:uri="bd536709-b854-4f3b-a247-393f1123cff3"/>
    <ds:schemaRef ds:uri="http://schemas.openxmlformats.org/package/2006/metadata/core-properties"/>
    <ds:schemaRef ds:uri="http://purl.org/dc/terms/"/>
    <ds:schemaRef ds:uri="4ebc427b-1bcf-4856-a750-efc6bf2bcca6"/>
    <ds:schemaRef ds:uri="http://schemas.microsoft.com/office/2006/documentManagement/types"/>
    <ds:schemaRef ds:uri="http://schemas.microsoft.com/office/2006/metadata/properties"/>
    <ds:schemaRef ds:uri="http://purl.org/dc/elements/1.1/"/>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8C5C1783-BD83-4E80-B9D0-60DA1B1477F5}">
  <ds:schemaRefs>
    <ds:schemaRef ds:uri="http://schemas.microsoft.com/sharepoint/v3/contenttype/forms"/>
  </ds:schemaRefs>
</ds:datastoreItem>
</file>

<file path=docMetadata/LabelInfo.xml><?xml version="1.0" encoding="utf-8"?>
<clbl:labelList xmlns:clbl="http://schemas.microsoft.com/office/2020/mipLabelMetadata">
  <clbl:label id="{e8d01475-c3b5-436a-a065-5def4c64f52e}" enabled="0" method="" siteId="{e8d01475-c3b5-436a-a065-5def4c64f52e}" removed="1"/>
</clbl:labelList>
</file>

<file path=docProps/app.xml><?xml version="1.0" encoding="utf-8"?>
<Properties xmlns="http://schemas.openxmlformats.org/officeDocument/2006/extended-properties" xmlns:vt="http://schemas.openxmlformats.org/officeDocument/2006/docPropsVTypes">
  <Template>@IP 00000 Template (4)</Template>
  <TotalTime>3</TotalTime>
  <Pages>8</Pages>
  <Words>2806</Words>
  <Characters>15998</Characters>
  <Application>Microsoft Office Word</Application>
  <DocSecurity>2</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18767</CharactersWithSpaces>
  <SharedDoc>false</SharedDoc>
  <HLinks>
    <vt:vector size="6" baseType="variant">
      <vt:variant>
        <vt:i4>786539</vt:i4>
      </vt:variant>
      <vt:variant>
        <vt:i4>0</vt:i4>
      </vt:variant>
      <vt:variant>
        <vt:i4>0</vt:i4>
      </vt:variant>
      <vt:variant>
        <vt:i4>5</vt:i4>
      </vt:variant>
      <vt:variant>
        <vt:lpwstr>mailto:NXS3@NRC.GOV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Madeleine Arel (She/Her)</cp:lastModifiedBy>
  <cp:revision>3</cp:revision>
  <dcterms:created xsi:type="dcterms:W3CDTF">2024-07-08T17:38:00Z</dcterms:created>
  <dcterms:modified xsi:type="dcterms:W3CDTF">2024-07-08T17:42:00Z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2019-07-24T00:00:00Z</vt:filetime>
  </property>
  <property fmtid="{D5CDD505-2E9C-101B-9397-08002B2CF9AE}" pid="3" name="ContentTypeId">
    <vt:lpwstr>0x01010029DB37CB91B52542B6AE2623451322B5</vt:lpwstr>
  </property>
  <property fmtid="{D5CDD505-2E9C-101B-9397-08002B2CF9AE}" pid="4" name="ComplianceAssetId">
    <vt:lpwstr/>
  </property>
  <property fmtid="{D5CDD505-2E9C-101B-9397-08002B2CF9AE}" pid="5" name="_ExtendedDescription">
    <vt:lpwstr/>
  </property>
  <property fmtid="{D5CDD505-2E9C-101B-9397-08002B2CF9AE}" pid="6" name="TriggerFlowInfo">
    <vt:lpwstr/>
  </property>
  <property fmtid="{D5CDD505-2E9C-101B-9397-08002B2CF9AE}" pid="7" name="Created">
    <vt:filetime>2003-11-19T00:00:00Z</vt:filetime>
  </property>
</Properties>
</file>