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3B787" w14:textId="6A9023BA" w:rsidR="000211F6" w:rsidRPr="000211F6" w:rsidRDefault="000211F6" w:rsidP="006B4EAA">
      <w:pPr>
        <w:pStyle w:val="NRCINSPECTIONMANUAL"/>
        <w:rPr>
          <w:b/>
          <w:szCs w:val="20"/>
        </w:rPr>
      </w:pPr>
      <w:r>
        <w:tab/>
      </w:r>
      <w:r w:rsidRPr="006B4EAA">
        <w:rPr>
          <w:b/>
          <w:bCs/>
          <w:sz w:val="38"/>
          <w:szCs w:val="38"/>
        </w:rPr>
        <w:t>NRC INSPECTION MANUAL</w:t>
      </w:r>
      <w:r>
        <w:tab/>
      </w:r>
      <w:r w:rsidR="00D347E4" w:rsidRPr="00F54261">
        <w:rPr>
          <w:bCs/>
          <w:szCs w:val="20"/>
        </w:rPr>
        <w:t>UNPO</w:t>
      </w:r>
    </w:p>
    <w:p w14:paraId="79924991" w14:textId="2345F75B" w:rsidR="000211F6" w:rsidRPr="008D6CAE" w:rsidRDefault="00E95AE5" w:rsidP="006B4EAA">
      <w:pPr>
        <w:pStyle w:val="IMCIP"/>
        <w:pBdr>
          <w:bottom w:val="single" w:sz="8" w:space="4" w:color="auto"/>
        </w:pBdr>
      </w:pPr>
      <w:r>
        <w:t xml:space="preserve">INSPECTION </w:t>
      </w:r>
      <w:r w:rsidR="000211F6" w:rsidRPr="008D6CAE">
        <w:t xml:space="preserve">MANUAL CHAPTER </w:t>
      </w:r>
      <w:r w:rsidR="000211F6">
        <w:t>2550</w:t>
      </w:r>
    </w:p>
    <w:p w14:paraId="2E4F8375" w14:textId="756C1442" w:rsidR="00432869" w:rsidRPr="000D7344" w:rsidRDefault="0055096C" w:rsidP="000D7344">
      <w:pPr>
        <w:pStyle w:val="Title"/>
        <w:sectPr w:rsidR="00432869" w:rsidRPr="000D7344" w:rsidSect="00D8775A">
          <w:type w:val="continuous"/>
          <w:pgSz w:w="12240" w:h="15840"/>
          <w:pgMar w:top="1440" w:right="1440" w:bottom="1440" w:left="1440" w:header="720" w:footer="720" w:gutter="0"/>
          <w:pgNumType w:fmt="lowerRoman" w:start="1"/>
          <w:cols w:space="720"/>
          <w:noEndnote/>
          <w:docGrid w:linePitch="326"/>
        </w:sectPr>
      </w:pPr>
      <w:r w:rsidRPr="000D7344">
        <w:t xml:space="preserve">NON-POWER PRODUCTION AND UTILIZATION FACILITIES (NPUFs) </w:t>
      </w:r>
      <w:r w:rsidR="00FE0743" w:rsidRPr="000D7344">
        <w:t>LICENSED</w:t>
      </w:r>
      <w:r w:rsidR="0084502A" w:rsidRPr="000D7344">
        <w:br/>
      </w:r>
      <w:r w:rsidR="00FE0743" w:rsidRPr="000D7344">
        <w:t>UNDER 10</w:t>
      </w:r>
      <w:r w:rsidR="00971D4C" w:rsidRPr="000D7344">
        <w:t xml:space="preserve"> </w:t>
      </w:r>
      <w:r w:rsidR="00FE0743" w:rsidRPr="000D7344">
        <w:t>CFR</w:t>
      </w:r>
      <w:r w:rsidR="00BC5250" w:rsidRPr="000D7344">
        <w:t xml:space="preserve"> PART </w:t>
      </w:r>
      <w:r w:rsidR="00FE0743" w:rsidRPr="000D7344">
        <w:t>50:</w:t>
      </w:r>
      <w:r w:rsidR="00B604FA" w:rsidRPr="000D7344">
        <w:t xml:space="preserve"> </w:t>
      </w:r>
      <w:r w:rsidR="00FF1ED9" w:rsidRPr="000D7344">
        <w:t>CONSTRUCTION INSPECTION</w:t>
      </w:r>
      <w:r w:rsidR="00B604FA" w:rsidRPr="000D7344">
        <w:t xml:space="preserve"> PROGRAM</w:t>
      </w:r>
      <w:r w:rsidR="00FF1ED9" w:rsidRPr="000D7344">
        <w:t xml:space="preserve"> (CIP)</w:t>
      </w:r>
    </w:p>
    <w:sdt>
      <w:sdtPr>
        <w:rPr>
          <w:rFonts w:ascii="Shruti" w:eastAsia="Times New Roman" w:hAnsi="Shruti"/>
          <w:b/>
          <w:caps w:val="0"/>
          <w:sz w:val="24"/>
          <w:szCs w:val="24"/>
          <w:lang w:eastAsia="en-US"/>
        </w:rPr>
        <w:id w:val="-1530174606"/>
        <w:docPartObj>
          <w:docPartGallery w:val="Table of Contents"/>
          <w:docPartUnique/>
        </w:docPartObj>
      </w:sdtPr>
      <w:sdtEndPr>
        <w:rPr>
          <w:b w:val="0"/>
          <w:bCs/>
          <w:noProof/>
        </w:rPr>
      </w:sdtEndPr>
      <w:sdtContent>
        <w:p w14:paraId="0C4CFEEF" w14:textId="02CECB9E" w:rsidR="00BB6BDB" w:rsidRDefault="00BB6BDB">
          <w:pPr>
            <w:pStyle w:val="TOCHeading"/>
          </w:pPr>
          <w:r>
            <w:t>Contents</w:t>
          </w:r>
        </w:p>
        <w:p w14:paraId="3BE95FD9" w14:textId="0F639374" w:rsidR="00AC5129" w:rsidRDefault="00BB6BDB">
          <w:pPr>
            <w:pStyle w:val="TOC1"/>
            <w:rPr>
              <w:rFonts w:asciiTheme="minorHAnsi" w:eastAsiaTheme="minorEastAsia" w:hAnsiTheme="minorHAnsi" w:cstheme="minorBidi"/>
              <w:kern w:val="2"/>
              <w:szCs w:val="22"/>
              <w14:ligatures w14:val="standardContextual"/>
            </w:rPr>
          </w:pPr>
          <w:r>
            <w:fldChar w:fldCharType="begin"/>
          </w:r>
          <w:r>
            <w:instrText xml:space="preserve"> TOC \o "1-3" \h \z \u </w:instrText>
          </w:r>
          <w:r>
            <w:fldChar w:fldCharType="separate"/>
          </w:r>
          <w:hyperlink w:anchor="_Toc166660935" w:history="1">
            <w:r w:rsidR="00AC5129" w:rsidRPr="000D0F02">
              <w:rPr>
                <w:rStyle w:val="Hyperlink"/>
              </w:rPr>
              <w:t>2550-01</w:t>
            </w:r>
            <w:r w:rsidR="00AC5129">
              <w:rPr>
                <w:rFonts w:asciiTheme="minorHAnsi" w:eastAsiaTheme="minorEastAsia" w:hAnsiTheme="minorHAnsi" w:cstheme="minorBidi"/>
                <w:kern w:val="2"/>
                <w:szCs w:val="22"/>
                <w14:ligatures w14:val="standardContextual"/>
              </w:rPr>
              <w:tab/>
            </w:r>
            <w:r w:rsidR="00AC5129" w:rsidRPr="000D0F02">
              <w:rPr>
                <w:rStyle w:val="Hyperlink"/>
              </w:rPr>
              <w:t>PURPOSE</w:t>
            </w:r>
            <w:r w:rsidR="00AC5129">
              <w:rPr>
                <w:webHidden/>
              </w:rPr>
              <w:tab/>
            </w:r>
            <w:r w:rsidR="00AC5129">
              <w:rPr>
                <w:webHidden/>
              </w:rPr>
              <w:fldChar w:fldCharType="begin"/>
            </w:r>
            <w:r w:rsidR="00AC5129">
              <w:rPr>
                <w:webHidden/>
              </w:rPr>
              <w:instrText xml:space="preserve"> PAGEREF _Toc166660935 \h </w:instrText>
            </w:r>
            <w:r w:rsidR="00AC5129">
              <w:rPr>
                <w:webHidden/>
              </w:rPr>
            </w:r>
            <w:r w:rsidR="00AC5129">
              <w:rPr>
                <w:webHidden/>
              </w:rPr>
              <w:fldChar w:fldCharType="separate"/>
            </w:r>
            <w:r w:rsidR="00AC5129">
              <w:rPr>
                <w:webHidden/>
              </w:rPr>
              <w:t>1</w:t>
            </w:r>
            <w:r w:rsidR="00AC5129">
              <w:rPr>
                <w:webHidden/>
              </w:rPr>
              <w:fldChar w:fldCharType="end"/>
            </w:r>
          </w:hyperlink>
        </w:p>
        <w:p w14:paraId="030ECD85" w14:textId="70CF9025" w:rsidR="00AC5129" w:rsidRDefault="00000000">
          <w:pPr>
            <w:pStyle w:val="TOC1"/>
            <w:rPr>
              <w:rFonts w:asciiTheme="minorHAnsi" w:eastAsiaTheme="minorEastAsia" w:hAnsiTheme="minorHAnsi" w:cstheme="minorBidi"/>
              <w:kern w:val="2"/>
              <w:szCs w:val="22"/>
              <w14:ligatures w14:val="standardContextual"/>
            </w:rPr>
          </w:pPr>
          <w:hyperlink w:anchor="_Toc166660936" w:history="1">
            <w:r w:rsidR="00AC5129" w:rsidRPr="000D0F02">
              <w:rPr>
                <w:rStyle w:val="Hyperlink"/>
              </w:rPr>
              <w:t>2550-02</w:t>
            </w:r>
            <w:r w:rsidR="00AC5129">
              <w:rPr>
                <w:rFonts w:asciiTheme="minorHAnsi" w:eastAsiaTheme="minorEastAsia" w:hAnsiTheme="minorHAnsi" w:cstheme="minorBidi"/>
                <w:kern w:val="2"/>
                <w:szCs w:val="22"/>
                <w14:ligatures w14:val="standardContextual"/>
              </w:rPr>
              <w:tab/>
            </w:r>
            <w:r w:rsidR="00AC5129" w:rsidRPr="000D0F02">
              <w:rPr>
                <w:rStyle w:val="Hyperlink"/>
              </w:rPr>
              <w:t>OBJECTIVES</w:t>
            </w:r>
            <w:r w:rsidR="00AC5129">
              <w:rPr>
                <w:webHidden/>
              </w:rPr>
              <w:tab/>
            </w:r>
            <w:r w:rsidR="00AC5129">
              <w:rPr>
                <w:webHidden/>
              </w:rPr>
              <w:fldChar w:fldCharType="begin"/>
            </w:r>
            <w:r w:rsidR="00AC5129">
              <w:rPr>
                <w:webHidden/>
              </w:rPr>
              <w:instrText xml:space="preserve"> PAGEREF _Toc166660936 \h </w:instrText>
            </w:r>
            <w:r w:rsidR="00AC5129">
              <w:rPr>
                <w:webHidden/>
              </w:rPr>
            </w:r>
            <w:r w:rsidR="00AC5129">
              <w:rPr>
                <w:webHidden/>
              </w:rPr>
              <w:fldChar w:fldCharType="separate"/>
            </w:r>
            <w:r w:rsidR="00AC5129">
              <w:rPr>
                <w:webHidden/>
              </w:rPr>
              <w:t>1</w:t>
            </w:r>
            <w:r w:rsidR="00AC5129">
              <w:rPr>
                <w:webHidden/>
              </w:rPr>
              <w:fldChar w:fldCharType="end"/>
            </w:r>
          </w:hyperlink>
        </w:p>
        <w:p w14:paraId="69EF17F1" w14:textId="5879A163" w:rsidR="00AC5129" w:rsidRDefault="00000000">
          <w:pPr>
            <w:pStyle w:val="TOC1"/>
            <w:rPr>
              <w:rFonts w:asciiTheme="minorHAnsi" w:eastAsiaTheme="minorEastAsia" w:hAnsiTheme="minorHAnsi" w:cstheme="minorBidi"/>
              <w:kern w:val="2"/>
              <w:szCs w:val="22"/>
              <w14:ligatures w14:val="standardContextual"/>
            </w:rPr>
          </w:pPr>
          <w:hyperlink w:anchor="_Toc166660937" w:history="1">
            <w:r w:rsidR="00AC5129" w:rsidRPr="000D0F02">
              <w:rPr>
                <w:rStyle w:val="Hyperlink"/>
              </w:rPr>
              <w:t>2550-03</w:t>
            </w:r>
            <w:r w:rsidR="00AC5129">
              <w:rPr>
                <w:rFonts w:asciiTheme="minorHAnsi" w:eastAsiaTheme="minorEastAsia" w:hAnsiTheme="minorHAnsi" w:cstheme="minorBidi"/>
                <w:kern w:val="2"/>
                <w:szCs w:val="22"/>
                <w14:ligatures w14:val="standardContextual"/>
              </w:rPr>
              <w:tab/>
            </w:r>
            <w:r w:rsidR="00AC5129" w:rsidRPr="000D0F02">
              <w:rPr>
                <w:rStyle w:val="Hyperlink"/>
              </w:rPr>
              <w:t>APPLICABILITY</w:t>
            </w:r>
            <w:r w:rsidR="00AC5129">
              <w:rPr>
                <w:webHidden/>
              </w:rPr>
              <w:tab/>
            </w:r>
            <w:r w:rsidR="00AC5129">
              <w:rPr>
                <w:webHidden/>
              </w:rPr>
              <w:fldChar w:fldCharType="begin"/>
            </w:r>
            <w:r w:rsidR="00AC5129">
              <w:rPr>
                <w:webHidden/>
              </w:rPr>
              <w:instrText xml:space="preserve"> PAGEREF _Toc166660937 \h </w:instrText>
            </w:r>
            <w:r w:rsidR="00AC5129">
              <w:rPr>
                <w:webHidden/>
              </w:rPr>
            </w:r>
            <w:r w:rsidR="00AC5129">
              <w:rPr>
                <w:webHidden/>
              </w:rPr>
              <w:fldChar w:fldCharType="separate"/>
            </w:r>
            <w:r w:rsidR="00AC5129">
              <w:rPr>
                <w:webHidden/>
              </w:rPr>
              <w:t>1</w:t>
            </w:r>
            <w:r w:rsidR="00AC5129">
              <w:rPr>
                <w:webHidden/>
              </w:rPr>
              <w:fldChar w:fldCharType="end"/>
            </w:r>
          </w:hyperlink>
        </w:p>
        <w:p w14:paraId="14767456" w14:textId="1FB5738D" w:rsidR="00AC5129" w:rsidRDefault="00000000">
          <w:pPr>
            <w:pStyle w:val="TOC1"/>
            <w:rPr>
              <w:rFonts w:asciiTheme="minorHAnsi" w:eastAsiaTheme="minorEastAsia" w:hAnsiTheme="minorHAnsi" w:cstheme="minorBidi"/>
              <w:kern w:val="2"/>
              <w:szCs w:val="22"/>
              <w14:ligatures w14:val="standardContextual"/>
            </w:rPr>
          </w:pPr>
          <w:hyperlink w:anchor="_Toc166660938" w:history="1">
            <w:r w:rsidR="00AC5129" w:rsidRPr="000D0F02">
              <w:rPr>
                <w:rStyle w:val="Hyperlink"/>
              </w:rPr>
              <w:t>2550-04</w:t>
            </w:r>
            <w:r w:rsidR="00AC5129">
              <w:rPr>
                <w:rFonts w:asciiTheme="minorHAnsi" w:eastAsiaTheme="minorEastAsia" w:hAnsiTheme="minorHAnsi" w:cstheme="minorBidi"/>
                <w:kern w:val="2"/>
                <w:szCs w:val="22"/>
                <w14:ligatures w14:val="standardContextual"/>
              </w:rPr>
              <w:tab/>
            </w:r>
            <w:r w:rsidR="00AC5129" w:rsidRPr="000D0F02">
              <w:rPr>
                <w:rStyle w:val="Hyperlink"/>
              </w:rPr>
              <w:t>DEFINITIONS</w:t>
            </w:r>
            <w:r w:rsidR="00AC5129">
              <w:rPr>
                <w:webHidden/>
              </w:rPr>
              <w:tab/>
            </w:r>
            <w:r w:rsidR="00AC5129">
              <w:rPr>
                <w:webHidden/>
              </w:rPr>
              <w:fldChar w:fldCharType="begin"/>
            </w:r>
            <w:r w:rsidR="00AC5129">
              <w:rPr>
                <w:webHidden/>
              </w:rPr>
              <w:instrText xml:space="preserve"> PAGEREF _Toc166660938 \h </w:instrText>
            </w:r>
            <w:r w:rsidR="00AC5129">
              <w:rPr>
                <w:webHidden/>
              </w:rPr>
            </w:r>
            <w:r w:rsidR="00AC5129">
              <w:rPr>
                <w:webHidden/>
              </w:rPr>
              <w:fldChar w:fldCharType="separate"/>
            </w:r>
            <w:r w:rsidR="00AC5129">
              <w:rPr>
                <w:webHidden/>
              </w:rPr>
              <w:t>2</w:t>
            </w:r>
            <w:r w:rsidR="00AC5129">
              <w:rPr>
                <w:webHidden/>
              </w:rPr>
              <w:fldChar w:fldCharType="end"/>
            </w:r>
          </w:hyperlink>
        </w:p>
        <w:p w14:paraId="1F59D46C" w14:textId="5921FEF6" w:rsidR="00AC5129" w:rsidRDefault="00000000">
          <w:pPr>
            <w:pStyle w:val="TOC1"/>
            <w:rPr>
              <w:rFonts w:asciiTheme="minorHAnsi" w:eastAsiaTheme="minorEastAsia" w:hAnsiTheme="minorHAnsi" w:cstheme="minorBidi"/>
              <w:kern w:val="2"/>
              <w:szCs w:val="22"/>
              <w14:ligatures w14:val="standardContextual"/>
            </w:rPr>
          </w:pPr>
          <w:hyperlink w:anchor="_Toc166660939" w:history="1">
            <w:r w:rsidR="00AC5129" w:rsidRPr="000D0F02">
              <w:rPr>
                <w:rStyle w:val="Hyperlink"/>
              </w:rPr>
              <w:t>2550-05</w:t>
            </w:r>
            <w:r w:rsidR="00AC5129">
              <w:rPr>
                <w:rFonts w:asciiTheme="minorHAnsi" w:eastAsiaTheme="minorEastAsia" w:hAnsiTheme="minorHAnsi" w:cstheme="minorBidi"/>
                <w:kern w:val="2"/>
                <w:szCs w:val="22"/>
                <w14:ligatures w14:val="standardContextual"/>
              </w:rPr>
              <w:tab/>
            </w:r>
            <w:r w:rsidR="00AC5129" w:rsidRPr="000D0F02">
              <w:rPr>
                <w:rStyle w:val="Hyperlink"/>
              </w:rPr>
              <w:t>RESPONSIBILITIES AND AUTHORITIES</w:t>
            </w:r>
            <w:r w:rsidR="00AC5129">
              <w:rPr>
                <w:webHidden/>
              </w:rPr>
              <w:tab/>
            </w:r>
            <w:r w:rsidR="00AC5129">
              <w:rPr>
                <w:webHidden/>
              </w:rPr>
              <w:fldChar w:fldCharType="begin"/>
            </w:r>
            <w:r w:rsidR="00AC5129">
              <w:rPr>
                <w:webHidden/>
              </w:rPr>
              <w:instrText xml:space="preserve"> PAGEREF _Toc166660939 \h </w:instrText>
            </w:r>
            <w:r w:rsidR="00AC5129">
              <w:rPr>
                <w:webHidden/>
              </w:rPr>
            </w:r>
            <w:r w:rsidR="00AC5129">
              <w:rPr>
                <w:webHidden/>
              </w:rPr>
              <w:fldChar w:fldCharType="separate"/>
            </w:r>
            <w:r w:rsidR="00AC5129">
              <w:rPr>
                <w:webHidden/>
              </w:rPr>
              <w:t>2</w:t>
            </w:r>
            <w:r w:rsidR="00AC5129">
              <w:rPr>
                <w:webHidden/>
              </w:rPr>
              <w:fldChar w:fldCharType="end"/>
            </w:r>
          </w:hyperlink>
        </w:p>
        <w:p w14:paraId="5436EA28" w14:textId="4180411A" w:rsidR="00AC5129" w:rsidRDefault="00000000">
          <w:pPr>
            <w:pStyle w:val="TOC2"/>
            <w:rPr>
              <w:rFonts w:asciiTheme="minorHAnsi" w:eastAsiaTheme="minorEastAsia" w:hAnsiTheme="minorHAnsi" w:cstheme="minorBidi"/>
              <w:noProof/>
              <w:kern w:val="2"/>
              <w:szCs w:val="22"/>
              <w14:ligatures w14:val="standardContextual"/>
            </w:rPr>
          </w:pPr>
          <w:hyperlink w:anchor="_Toc166660940" w:history="1">
            <w:r w:rsidR="00AC5129" w:rsidRPr="000D0F02">
              <w:rPr>
                <w:rStyle w:val="Hyperlink"/>
                <w:noProof/>
              </w:rPr>
              <w:t>05.01</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Office of Nuclear Reactor Regulation (NRR)</w:t>
            </w:r>
            <w:r w:rsidR="00AC5129">
              <w:rPr>
                <w:noProof/>
                <w:webHidden/>
              </w:rPr>
              <w:tab/>
            </w:r>
            <w:r w:rsidR="00AC5129">
              <w:rPr>
                <w:noProof/>
                <w:webHidden/>
              </w:rPr>
              <w:fldChar w:fldCharType="begin"/>
            </w:r>
            <w:r w:rsidR="00AC5129">
              <w:rPr>
                <w:noProof/>
                <w:webHidden/>
              </w:rPr>
              <w:instrText xml:space="preserve"> PAGEREF _Toc166660940 \h </w:instrText>
            </w:r>
            <w:r w:rsidR="00AC5129">
              <w:rPr>
                <w:noProof/>
                <w:webHidden/>
              </w:rPr>
            </w:r>
            <w:r w:rsidR="00AC5129">
              <w:rPr>
                <w:noProof/>
                <w:webHidden/>
              </w:rPr>
              <w:fldChar w:fldCharType="separate"/>
            </w:r>
            <w:r w:rsidR="00AC5129">
              <w:rPr>
                <w:noProof/>
                <w:webHidden/>
              </w:rPr>
              <w:t>2</w:t>
            </w:r>
            <w:r w:rsidR="00AC5129">
              <w:rPr>
                <w:noProof/>
                <w:webHidden/>
              </w:rPr>
              <w:fldChar w:fldCharType="end"/>
            </w:r>
          </w:hyperlink>
        </w:p>
        <w:p w14:paraId="59C1DFD7" w14:textId="4828D958" w:rsidR="00AC5129" w:rsidRDefault="00000000">
          <w:pPr>
            <w:pStyle w:val="TOC2"/>
            <w:rPr>
              <w:rFonts w:asciiTheme="minorHAnsi" w:eastAsiaTheme="minorEastAsia" w:hAnsiTheme="minorHAnsi" w:cstheme="minorBidi"/>
              <w:noProof/>
              <w:kern w:val="2"/>
              <w:szCs w:val="22"/>
              <w14:ligatures w14:val="standardContextual"/>
            </w:rPr>
          </w:pPr>
          <w:hyperlink w:anchor="_Toc166660941" w:history="1">
            <w:r w:rsidR="00AC5129" w:rsidRPr="000D0F02">
              <w:rPr>
                <w:rStyle w:val="Hyperlink"/>
                <w:rFonts w:cs="Arial"/>
                <w:noProof/>
              </w:rPr>
              <w:t>05.02</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Region II</w:t>
            </w:r>
            <w:r w:rsidR="00AC5129">
              <w:rPr>
                <w:noProof/>
                <w:webHidden/>
              </w:rPr>
              <w:tab/>
            </w:r>
            <w:r w:rsidR="00AC5129">
              <w:rPr>
                <w:noProof/>
                <w:webHidden/>
              </w:rPr>
              <w:fldChar w:fldCharType="begin"/>
            </w:r>
            <w:r w:rsidR="00AC5129">
              <w:rPr>
                <w:noProof/>
                <w:webHidden/>
              </w:rPr>
              <w:instrText xml:space="preserve"> PAGEREF _Toc166660941 \h </w:instrText>
            </w:r>
            <w:r w:rsidR="00AC5129">
              <w:rPr>
                <w:noProof/>
                <w:webHidden/>
              </w:rPr>
            </w:r>
            <w:r w:rsidR="00AC5129">
              <w:rPr>
                <w:noProof/>
                <w:webHidden/>
              </w:rPr>
              <w:fldChar w:fldCharType="separate"/>
            </w:r>
            <w:r w:rsidR="00AC5129">
              <w:rPr>
                <w:noProof/>
                <w:webHidden/>
              </w:rPr>
              <w:t>3</w:t>
            </w:r>
            <w:r w:rsidR="00AC5129">
              <w:rPr>
                <w:noProof/>
                <w:webHidden/>
              </w:rPr>
              <w:fldChar w:fldCharType="end"/>
            </w:r>
          </w:hyperlink>
        </w:p>
        <w:p w14:paraId="7DB516BD" w14:textId="5E051504" w:rsidR="00AC5129" w:rsidRDefault="00000000">
          <w:pPr>
            <w:pStyle w:val="TOC2"/>
            <w:rPr>
              <w:rFonts w:asciiTheme="minorHAnsi" w:eastAsiaTheme="minorEastAsia" w:hAnsiTheme="minorHAnsi" w:cstheme="minorBidi"/>
              <w:noProof/>
              <w:kern w:val="2"/>
              <w:szCs w:val="22"/>
              <w14:ligatures w14:val="standardContextual"/>
            </w:rPr>
          </w:pPr>
          <w:hyperlink w:anchor="_Toc166660942" w:history="1">
            <w:r w:rsidR="00AC5129" w:rsidRPr="000D0F02">
              <w:rPr>
                <w:rStyle w:val="Hyperlink"/>
                <w:rFonts w:cs="Arial"/>
                <w:noProof/>
              </w:rPr>
              <w:t>05.03</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Office of Nuclear Security and Incident Response (NSIR)</w:t>
            </w:r>
            <w:r w:rsidR="00AC5129">
              <w:rPr>
                <w:noProof/>
                <w:webHidden/>
              </w:rPr>
              <w:tab/>
            </w:r>
            <w:r w:rsidR="00AC5129">
              <w:rPr>
                <w:noProof/>
                <w:webHidden/>
              </w:rPr>
              <w:fldChar w:fldCharType="begin"/>
            </w:r>
            <w:r w:rsidR="00AC5129">
              <w:rPr>
                <w:noProof/>
                <w:webHidden/>
              </w:rPr>
              <w:instrText xml:space="preserve"> PAGEREF _Toc166660942 \h </w:instrText>
            </w:r>
            <w:r w:rsidR="00AC5129">
              <w:rPr>
                <w:noProof/>
                <w:webHidden/>
              </w:rPr>
            </w:r>
            <w:r w:rsidR="00AC5129">
              <w:rPr>
                <w:noProof/>
                <w:webHidden/>
              </w:rPr>
              <w:fldChar w:fldCharType="separate"/>
            </w:r>
            <w:r w:rsidR="00AC5129">
              <w:rPr>
                <w:noProof/>
                <w:webHidden/>
              </w:rPr>
              <w:t>3</w:t>
            </w:r>
            <w:r w:rsidR="00AC5129">
              <w:rPr>
                <w:noProof/>
                <w:webHidden/>
              </w:rPr>
              <w:fldChar w:fldCharType="end"/>
            </w:r>
          </w:hyperlink>
        </w:p>
        <w:p w14:paraId="2736567C" w14:textId="3E2DCCC4" w:rsidR="00AC5129" w:rsidRDefault="00000000">
          <w:pPr>
            <w:pStyle w:val="TOC2"/>
            <w:rPr>
              <w:rFonts w:asciiTheme="minorHAnsi" w:eastAsiaTheme="minorEastAsia" w:hAnsiTheme="minorHAnsi" w:cstheme="minorBidi"/>
              <w:noProof/>
              <w:kern w:val="2"/>
              <w:szCs w:val="22"/>
              <w14:ligatures w14:val="standardContextual"/>
            </w:rPr>
          </w:pPr>
          <w:hyperlink w:anchor="_Toc166660943" w:history="1">
            <w:r w:rsidR="00AC5129" w:rsidRPr="000D0F02">
              <w:rPr>
                <w:rStyle w:val="Hyperlink"/>
                <w:noProof/>
              </w:rPr>
              <w:t>05.04</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Office of Nuclear Material Safety and Safeguards (NMSS)</w:t>
            </w:r>
            <w:r w:rsidR="00AC5129">
              <w:rPr>
                <w:noProof/>
                <w:webHidden/>
              </w:rPr>
              <w:tab/>
            </w:r>
            <w:r w:rsidR="00AC5129">
              <w:rPr>
                <w:noProof/>
                <w:webHidden/>
              </w:rPr>
              <w:fldChar w:fldCharType="begin"/>
            </w:r>
            <w:r w:rsidR="00AC5129">
              <w:rPr>
                <w:noProof/>
                <w:webHidden/>
              </w:rPr>
              <w:instrText xml:space="preserve"> PAGEREF _Toc166660943 \h </w:instrText>
            </w:r>
            <w:r w:rsidR="00AC5129">
              <w:rPr>
                <w:noProof/>
                <w:webHidden/>
              </w:rPr>
            </w:r>
            <w:r w:rsidR="00AC5129">
              <w:rPr>
                <w:noProof/>
                <w:webHidden/>
              </w:rPr>
              <w:fldChar w:fldCharType="separate"/>
            </w:r>
            <w:r w:rsidR="00AC5129">
              <w:rPr>
                <w:noProof/>
                <w:webHidden/>
              </w:rPr>
              <w:t>3</w:t>
            </w:r>
            <w:r w:rsidR="00AC5129">
              <w:rPr>
                <w:noProof/>
                <w:webHidden/>
              </w:rPr>
              <w:fldChar w:fldCharType="end"/>
            </w:r>
          </w:hyperlink>
        </w:p>
        <w:p w14:paraId="6AA09668" w14:textId="1D25468A" w:rsidR="00AC5129" w:rsidRDefault="00000000">
          <w:pPr>
            <w:pStyle w:val="TOC2"/>
            <w:rPr>
              <w:rFonts w:asciiTheme="minorHAnsi" w:eastAsiaTheme="minorEastAsia" w:hAnsiTheme="minorHAnsi" w:cstheme="minorBidi"/>
              <w:noProof/>
              <w:kern w:val="2"/>
              <w:szCs w:val="22"/>
              <w14:ligatures w14:val="standardContextual"/>
            </w:rPr>
          </w:pPr>
          <w:hyperlink w:anchor="_Toc166660944" w:history="1">
            <w:r w:rsidR="00AC5129" w:rsidRPr="000D0F02">
              <w:rPr>
                <w:rStyle w:val="Hyperlink"/>
                <w:noProof/>
              </w:rPr>
              <w:t>05</w:t>
            </w:r>
            <w:r w:rsidR="00AC5129" w:rsidRPr="000D0F02">
              <w:rPr>
                <w:rStyle w:val="Hyperlink"/>
                <w:rFonts w:cs="Arial"/>
                <w:noProof/>
              </w:rPr>
              <w:t>.05</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Director, Office of Enforcement (OE)</w:t>
            </w:r>
            <w:r w:rsidR="00AC5129">
              <w:rPr>
                <w:noProof/>
                <w:webHidden/>
              </w:rPr>
              <w:tab/>
            </w:r>
            <w:r w:rsidR="00AC5129">
              <w:rPr>
                <w:noProof/>
                <w:webHidden/>
              </w:rPr>
              <w:fldChar w:fldCharType="begin"/>
            </w:r>
            <w:r w:rsidR="00AC5129">
              <w:rPr>
                <w:noProof/>
                <w:webHidden/>
              </w:rPr>
              <w:instrText xml:space="preserve"> PAGEREF _Toc166660944 \h </w:instrText>
            </w:r>
            <w:r w:rsidR="00AC5129">
              <w:rPr>
                <w:noProof/>
                <w:webHidden/>
              </w:rPr>
            </w:r>
            <w:r w:rsidR="00AC5129">
              <w:rPr>
                <w:noProof/>
                <w:webHidden/>
              </w:rPr>
              <w:fldChar w:fldCharType="separate"/>
            </w:r>
            <w:r w:rsidR="00AC5129">
              <w:rPr>
                <w:noProof/>
                <w:webHidden/>
              </w:rPr>
              <w:t>3</w:t>
            </w:r>
            <w:r w:rsidR="00AC5129">
              <w:rPr>
                <w:noProof/>
                <w:webHidden/>
              </w:rPr>
              <w:fldChar w:fldCharType="end"/>
            </w:r>
          </w:hyperlink>
        </w:p>
        <w:p w14:paraId="2DB6F8F0" w14:textId="3A8D05EB" w:rsidR="00AC5129" w:rsidRDefault="00000000">
          <w:pPr>
            <w:pStyle w:val="TOC1"/>
            <w:rPr>
              <w:rFonts w:asciiTheme="minorHAnsi" w:eastAsiaTheme="minorEastAsia" w:hAnsiTheme="minorHAnsi" w:cstheme="minorBidi"/>
              <w:kern w:val="2"/>
              <w:szCs w:val="22"/>
              <w14:ligatures w14:val="standardContextual"/>
            </w:rPr>
          </w:pPr>
          <w:hyperlink w:anchor="_Toc166660945" w:history="1">
            <w:r w:rsidR="00AC5129" w:rsidRPr="000D0F02">
              <w:rPr>
                <w:rStyle w:val="Hyperlink"/>
              </w:rPr>
              <w:t>2550-06</w:t>
            </w:r>
            <w:r w:rsidR="00AC5129">
              <w:rPr>
                <w:rFonts w:asciiTheme="minorHAnsi" w:eastAsiaTheme="minorEastAsia" w:hAnsiTheme="minorHAnsi" w:cstheme="minorBidi"/>
                <w:kern w:val="2"/>
                <w:szCs w:val="22"/>
                <w14:ligatures w14:val="standardContextual"/>
              </w:rPr>
              <w:tab/>
            </w:r>
            <w:r w:rsidR="00AC5129" w:rsidRPr="000D0F02">
              <w:rPr>
                <w:rStyle w:val="Hyperlink"/>
              </w:rPr>
              <w:t>REQUIREMENTS</w:t>
            </w:r>
            <w:r w:rsidR="00AC5129">
              <w:rPr>
                <w:webHidden/>
              </w:rPr>
              <w:tab/>
            </w:r>
            <w:r w:rsidR="00AC5129">
              <w:rPr>
                <w:webHidden/>
              </w:rPr>
              <w:fldChar w:fldCharType="begin"/>
            </w:r>
            <w:r w:rsidR="00AC5129">
              <w:rPr>
                <w:webHidden/>
              </w:rPr>
              <w:instrText xml:space="preserve"> PAGEREF _Toc166660945 \h </w:instrText>
            </w:r>
            <w:r w:rsidR="00AC5129">
              <w:rPr>
                <w:webHidden/>
              </w:rPr>
            </w:r>
            <w:r w:rsidR="00AC5129">
              <w:rPr>
                <w:webHidden/>
              </w:rPr>
              <w:fldChar w:fldCharType="separate"/>
            </w:r>
            <w:r w:rsidR="00AC5129">
              <w:rPr>
                <w:webHidden/>
              </w:rPr>
              <w:t>4</w:t>
            </w:r>
            <w:r w:rsidR="00AC5129">
              <w:rPr>
                <w:webHidden/>
              </w:rPr>
              <w:fldChar w:fldCharType="end"/>
            </w:r>
          </w:hyperlink>
        </w:p>
        <w:p w14:paraId="5F78CAE7" w14:textId="08520BF6" w:rsidR="00AC5129" w:rsidRDefault="00000000">
          <w:pPr>
            <w:pStyle w:val="TOC2"/>
            <w:rPr>
              <w:rFonts w:asciiTheme="minorHAnsi" w:eastAsiaTheme="minorEastAsia" w:hAnsiTheme="minorHAnsi" w:cstheme="minorBidi"/>
              <w:noProof/>
              <w:kern w:val="2"/>
              <w:szCs w:val="22"/>
              <w14:ligatures w14:val="standardContextual"/>
            </w:rPr>
          </w:pPr>
          <w:hyperlink w:anchor="_Toc166660946" w:history="1">
            <w:r w:rsidR="00AC5129" w:rsidRPr="000D0F02">
              <w:rPr>
                <w:rStyle w:val="Hyperlink"/>
                <w:noProof/>
              </w:rPr>
              <w:t>06.01</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General</w:t>
            </w:r>
            <w:r w:rsidR="00AC5129">
              <w:rPr>
                <w:noProof/>
                <w:webHidden/>
              </w:rPr>
              <w:tab/>
            </w:r>
            <w:r w:rsidR="00AC5129">
              <w:rPr>
                <w:noProof/>
                <w:webHidden/>
              </w:rPr>
              <w:fldChar w:fldCharType="begin"/>
            </w:r>
            <w:r w:rsidR="00AC5129">
              <w:rPr>
                <w:noProof/>
                <w:webHidden/>
              </w:rPr>
              <w:instrText xml:space="preserve"> PAGEREF _Toc166660946 \h </w:instrText>
            </w:r>
            <w:r w:rsidR="00AC5129">
              <w:rPr>
                <w:noProof/>
                <w:webHidden/>
              </w:rPr>
            </w:r>
            <w:r w:rsidR="00AC5129">
              <w:rPr>
                <w:noProof/>
                <w:webHidden/>
              </w:rPr>
              <w:fldChar w:fldCharType="separate"/>
            </w:r>
            <w:r w:rsidR="00AC5129">
              <w:rPr>
                <w:noProof/>
                <w:webHidden/>
              </w:rPr>
              <w:t>4</w:t>
            </w:r>
            <w:r w:rsidR="00AC5129">
              <w:rPr>
                <w:noProof/>
                <w:webHidden/>
              </w:rPr>
              <w:fldChar w:fldCharType="end"/>
            </w:r>
          </w:hyperlink>
        </w:p>
        <w:p w14:paraId="380CF734" w14:textId="42F921BE" w:rsidR="00AC5129" w:rsidRDefault="00000000">
          <w:pPr>
            <w:pStyle w:val="TOC2"/>
            <w:rPr>
              <w:rFonts w:asciiTheme="minorHAnsi" w:eastAsiaTheme="minorEastAsia" w:hAnsiTheme="minorHAnsi" w:cstheme="minorBidi"/>
              <w:noProof/>
              <w:kern w:val="2"/>
              <w:szCs w:val="22"/>
              <w14:ligatures w14:val="standardContextual"/>
            </w:rPr>
          </w:pPr>
          <w:hyperlink w:anchor="_Toc166660947" w:history="1">
            <w:r w:rsidR="00AC5129" w:rsidRPr="000D0F02">
              <w:rPr>
                <w:rStyle w:val="Hyperlink"/>
                <w:rFonts w:cs="Arial"/>
                <w:noProof/>
              </w:rPr>
              <w:t>06.02</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NPUF Facility Specific Assessment and Review Group (FSARG)</w:t>
            </w:r>
            <w:r w:rsidR="00AC5129">
              <w:rPr>
                <w:noProof/>
                <w:webHidden/>
              </w:rPr>
              <w:tab/>
            </w:r>
            <w:r w:rsidR="00AC5129">
              <w:rPr>
                <w:noProof/>
                <w:webHidden/>
              </w:rPr>
              <w:fldChar w:fldCharType="begin"/>
            </w:r>
            <w:r w:rsidR="00AC5129">
              <w:rPr>
                <w:noProof/>
                <w:webHidden/>
              </w:rPr>
              <w:instrText xml:space="preserve"> PAGEREF _Toc166660947 \h </w:instrText>
            </w:r>
            <w:r w:rsidR="00AC5129">
              <w:rPr>
                <w:noProof/>
                <w:webHidden/>
              </w:rPr>
            </w:r>
            <w:r w:rsidR="00AC5129">
              <w:rPr>
                <w:noProof/>
                <w:webHidden/>
              </w:rPr>
              <w:fldChar w:fldCharType="separate"/>
            </w:r>
            <w:r w:rsidR="00AC5129">
              <w:rPr>
                <w:noProof/>
                <w:webHidden/>
              </w:rPr>
              <w:t>4</w:t>
            </w:r>
            <w:r w:rsidR="00AC5129">
              <w:rPr>
                <w:noProof/>
                <w:webHidden/>
              </w:rPr>
              <w:fldChar w:fldCharType="end"/>
            </w:r>
          </w:hyperlink>
        </w:p>
        <w:p w14:paraId="64746652" w14:textId="22B2BABF" w:rsidR="00AC5129" w:rsidRDefault="00000000">
          <w:pPr>
            <w:pStyle w:val="TOC2"/>
            <w:rPr>
              <w:rFonts w:asciiTheme="minorHAnsi" w:eastAsiaTheme="minorEastAsia" w:hAnsiTheme="minorHAnsi" w:cstheme="minorBidi"/>
              <w:noProof/>
              <w:kern w:val="2"/>
              <w:szCs w:val="22"/>
              <w14:ligatures w14:val="standardContextual"/>
            </w:rPr>
          </w:pPr>
          <w:hyperlink w:anchor="_Toc166660948" w:history="1">
            <w:r w:rsidR="00AC5129" w:rsidRPr="000D0F02">
              <w:rPr>
                <w:rStyle w:val="Hyperlink"/>
                <w:rFonts w:cs="Arial"/>
                <w:noProof/>
              </w:rPr>
              <w:t>06.03</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Planning and Scheduling Considerations</w:t>
            </w:r>
            <w:r w:rsidR="00AC5129">
              <w:rPr>
                <w:noProof/>
                <w:webHidden/>
              </w:rPr>
              <w:tab/>
            </w:r>
            <w:r w:rsidR="00AC5129">
              <w:rPr>
                <w:noProof/>
                <w:webHidden/>
              </w:rPr>
              <w:fldChar w:fldCharType="begin"/>
            </w:r>
            <w:r w:rsidR="00AC5129">
              <w:rPr>
                <w:noProof/>
                <w:webHidden/>
              </w:rPr>
              <w:instrText xml:space="preserve"> PAGEREF _Toc166660948 \h </w:instrText>
            </w:r>
            <w:r w:rsidR="00AC5129">
              <w:rPr>
                <w:noProof/>
                <w:webHidden/>
              </w:rPr>
            </w:r>
            <w:r w:rsidR="00AC5129">
              <w:rPr>
                <w:noProof/>
                <w:webHidden/>
              </w:rPr>
              <w:fldChar w:fldCharType="separate"/>
            </w:r>
            <w:r w:rsidR="00AC5129">
              <w:rPr>
                <w:noProof/>
                <w:webHidden/>
              </w:rPr>
              <w:t>4</w:t>
            </w:r>
            <w:r w:rsidR="00AC5129">
              <w:rPr>
                <w:noProof/>
                <w:webHidden/>
              </w:rPr>
              <w:fldChar w:fldCharType="end"/>
            </w:r>
          </w:hyperlink>
        </w:p>
        <w:p w14:paraId="60864F39" w14:textId="3C8D3427" w:rsidR="00AC5129" w:rsidRDefault="00000000">
          <w:pPr>
            <w:pStyle w:val="TOC2"/>
            <w:rPr>
              <w:rFonts w:asciiTheme="minorHAnsi" w:eastAsiaTheme="minorEastAsia" w:hAnsiTheme="minorHAnsi" w:cstheme="minorBidi"/>
              <w:noProof/>
              <w:kern w:val="2"/>
              <w:szCs w:val="22"/>
              <w14:ligatures w14:val="standardContextual"/>
            </w:rPr>
          </w:pPr>
          <w:hyperlink w:anchor="_Toc166660949" w:history="1">
            <w:r w:rsidR="00AC5129" w:rsidRPr="000D0F02">
              <w:rPr>
                <w:rStyle w:val="Hyperlink"/>
                <w:noProof/>
              </w:rPr>
              <w:t>06</w:t>
            </w:r>
            <w:r w:rsidR="00AC5129" w:rsidRPr="000D0F02">
              <w:rPr>
                <w:rStyle w:val="Hyperlink"/>
                <w:rFonts w:cs="Arial"/>
                <w:noProof/>
              </w:rPr>
              <w:t>.04</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and Technical Personnel Considerations</w:t>
            </w:r>
            <w:r w:rsidR="00AC5129">
              <w:rPr>
                <w:noProof/>
                <w:webHidden/>
              </w:rPr>
              <w:tab/>
            </w:r>
            <w:r w:rsidR="00AC5129">
              <w:rPr>
                <w:noProof/>
                <w:webHidden/>
              </w:rPr>
              <w:fldChar w:fldCharType="begin"/>
            </w:r>
            <w:r w:rsidR="00AC5129">
              <w:rPr>
                <w:noProof/>
                <w:webHidden/>
              </w:rPr>
              <w:instrText xml:space="preserve"> PAGEREF _Toc166660949 \h </w:instrText>
            </w:r>
            <w:r w:rsidR="00AC5129">
              <w:rPr>
                <w:noProof/>
                <w:webHidden/>
              </w:rPr>
            </w:r>
            <w:r w:rsidR="00AC5129">
              <w:rPr>
                <w:noProof/>
                <w:webHidden/>
              </w:rPr>
              <w:fldChar w:fldCharType="separate"/>
            </w:r>
            <w:r w:rsidR="00AC5129">
              <w:rPr>
                <w:noProof/>
                <w:webHidden/>
              </w:rPr>
              <w:t>5</w:t>
            </w:r>
            <w:r w:rsidR="00AC5129">
              <w:rPr>
                <w:noProof/>
                <w:webHidden/>
              </w:rPr>
              <w:fldChar w:fldCharType="end"/>
            </w:r>
          </w:hyperlink>
        </w:p>
        <w:p w14:paraId="1B9A2C14" w14:textId="4D902123" w:rsidR="00AC5129" w:rsidRDefault="00000000">
          <w:pPr>
            <w:pStyle w:val="TOC1"/>
            <w:rPr>
              <w:rFonts w:asciiTheme="minorHAnsi" w:eastAsiaTheme="minorEastAsia" w:hAnsiTheme="minorHAnsi" w:cstheme="minorBidi"/>
              <w:kern w:val="2"/>
              <w:szCs w:val="22"/>
              <w14:ligatures w14:val="standardContextual"/>
            </w:rPr>
          </w:pPr>
          <w:hyperlink w:anchor="_Toc166660950" w:history="1">
            <w:r w:rsidR="00AC5129" w:rsidRPr="000D0F02">
              <w:rPr>
                <w:rStyle w:val="Hyperlink"/>
              </w:rPr>
              <w:t>2550-07</w:t>
            </w:r>
            <w:r w:rsidR="00AC5129">
              <w:rPr>
                <w:rFonts w:asciiTheme="minorHAnsi" w:eastAsiaTheme="minorEastAsia" w:hAnsiTheme="minorHAnsi" w:cstheme="minorBidi"/>
                <w:kern w:val="2"/>
                <w:szCs w:val="22"/>
                <w14:ligatures w14:val="standardContextual"/>
              </w:rPr>
              <w:tab/>
            </w:r>
            <w:r w:rsidR="00AC5129" w:rsidRPr="000D0F02">
              <w:rPr>
                <w:rStyle w:val="Hyperlink"/>
              </w:rPr>
              <w:t>GUIDANCE</w:t>
            </w:r>
            <w:r w:rsidR="00AC5129">
              <w:rPr>
                <w:webHidden/>
              </w:rPr>
              <w:tab/>
            </w:r>
            <w:r w:rsidR="00AC5129">
              <w:rPr>
                <w:webHidden/>
              </w:rPr>
              <w:fldChar w:fldCharType="begin"/>
            </w:r>
            <w:r w:rsidR="00AC5129">
              <w:rPr>
                <w:webHidden/>
              </w:rPr>
              <w:instrText xml:space="preserve"> PAGEREF _Toc166660950 \h </w:instrText>
            </w:r>
            <w:r w:rsidR="00AC5129">
              <w:rPr>
                <w:webHidden/>
              </w:rPr>
            </w:r>
            <w:r w:rsidR="00AC5129">
              <w:rPr>
                <w:webHidden/>
              </w:rPr>
              <w:fldChar w:fldCharType="separate"/>
            </w:r>
            <w:r w:rsidR="00AC5129">
              <w:rPr>
                <w:webHidden/>
              </w:rPr>
              <w:t>5</w:t>
            </w:r>
            <w:r w:rsidR="00AC5129">
              <w:rPr>
                <w:webHidden/>
              </w:rPr>
              <w:fldChar w:fldCharType="end"/>
            </w:r>
          </w:hyperlink>
        </w:p>
        <w:p w14:paraId="0499C41A" w14:textId="405A27D5" w:rsidR="00AC5129" w:rsidRDefault="00000000">
          <w:pPr>
            <w:pStyle w:val="TOC2"/>
            <w:rPr>
              <w:rFonts w:asciiTheme="minorHAnsi" w:eastAsiaTheme="minorEastAsia" w:hAnsiTheme="minorHAnsi" w:cstheme="minorBidi"/>
              <w:noProof/>
              <w:kern w:val="2"/>
              <w:szCs w:val="22"/>
              <w14:ligatures w14:val="standardContextual"/>
            </w:rPr>
          </w:pPr>
          <w:hyperlink w:anchor="_Toc166660951" w:history="1">
            <w:r w:rsidR="00AC5129" w:rsidRPr="000D0F02">
              <w:rPr>
                <w:rStyle w:val="Hyperlink"/>
                <w:rFonts w:cs="Arial"/>
                <w:noProof/>
              </w:rPr>
              <w:t>07.01</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General</w:t>
            </w:r>
            <w:r w:rsidR="00AC5129">
              <w:rPr>
                <w:noProof/>
                <w:webHidden/>
              </w:rPr>
              <w:tab/>
            </w:r>
            <w:r w:rsidR="00AC5129">
              <w:rPr>
                <w:noProof/>
                <w:webHidden/>
              </w:rPr>
              <w:fldChar w:fldCharType="begin"/>
            </w:r>
            <w:r w:rsidR="00AC5129">
              <w:rPr>
                <w:noProof/>
                <w:webHidden/>
              </w:rPr>
              <w:instrText xml:space="preserve"> PAGEREF _Toc166660951 \h </w:instrText>
            </w:r>
            <w:r w:rsidR="00AC5129">
              <w:rPr>
                <w:noProof/>
                <w:webHidden/>
              </w:rPr>
            </w:r>
            <w:r w:rsidR="00AC5129">
              <w:rPr>
                <w:noProof/>
                <w:webHidden/>
              </w:rPr>
              <w:fldChar w:fldCharType="separate"/>
            </w:r>
            <w:r w:rsidR="00AC5129">
              <w:rPr>
                <w:noProof/>
                <w:webHidden/>
              </w:rPr>
              <w:t>5</w:t>
            </w:r>
            <w:r w:rsidR="00AC5129">
              <w:rPr>
                <w:noProof/>
                <w:webHidden/>
              </w:rPr>
              <w:fldChar w:fldCharType="end"/>
            </w:r>
          </w:hyperlink>
        </w:p>
        <w:p w14:paraId="1A04BBD7" w14:textId="0B026623" w:rsidR="00AC5129" w:rsidRDefault="00000000">
          <w:pPr>
            <w:pStyle w:val="TOC2"/>
            <w:rPr>
              <w:rFonts w:asciiTheme="minorHAnsi" w:eastAsiaTheme="minorEastAsia" w:hAnsiTheme="minorHAnsi" w:cstheme="minorBidi"/>
              <w:noProof/>
              <w:kern w:val="2"/>
              <w:szCs w:val="22"/>
              <w14:ligatures w14:val="standardContextual"/>
            </w:rPr>
          </w:pPr>
          <w:hyperlink w:anchor="_Toc166660952" w:history="1">
            <w:r w:rsidR="00AC5129" w:rsidRPr="000D0F02">
              <w:rPr>
                <w:rStyle w:val="Hyperlink"/>
                <w:noProof/>
              </w:rPr>
              <w:t>07</w:t>
            </w:r>
            <w:r w:rsidR="00AC5129" w:rsidRPr="000D0F02">
              <w:rPr>
                <w:rStyle w:val="Hyperlink"/>
                <w:rFonts w:cs="Arial"/>
                <w:noProof/>
              </w:rPr>
              <w:t>.02</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Areas</w:t>
            </w:r>
            <w:r w:rsidR="00AC5129">
              <w:rPr>
                <w:noProof/>
                <w:webHidden/>
              </w:rPr>
              <w:tab/>
            </w:r>
            <w:r w:rsidR="00AC5129">
              <w:rPr>
                <w:noProof/>
                <w:webHidden/>
              </w:rPr>
              <w:fldChar w:fldCharType="begin"/>
            </w:r>
            <w:r w:rsidR="00AC5129">
              <w:rPr>
                <w:noProof/>
                <w:webHidden/>
              </w:rPr>
              <w:instrText xml:space="preserve"> PAGEREF _Toc166660952 \h </w:instrText>
            </w:r>
            <w:r w:rsidR="00AC5129">
              <w:rPr>
                <w:noProof/>
                <w:webHidden/>
              </w:rPr>
            </w:r>
            <w:r w:rsidR="00AC5129">
              <w:rPr>
                <w:noProof/>
                <w:webHidden/>
              </w:rPr>
              <w:fldChar w:fldCharType="separate"/>
            </w:r>
            <w:r w:rsidR="00AC5129">
              <w:rPr>
                <w:noProof/>
                <w:webHidden/>
              </w:rPr>
              <w:t>5</w:t>
            </w:r>
            <w:r w:rsidR="00AC5129">
              <w:rPr>
                <w:noProof/>
                <w:webHidden/>
              </w:rPr>
              <w:fldChar w:fldCharType="end"/>
            </w:r>
          </w:hyperlink>
        </w:p>
        <w:p w14:paraId="42A6E8E5" w14:textId="391BCDED" w:rsidR="00AC5129" w:rsidRDefault="00000000">
          <w:pPr>
            <w:pStyle w:val="TOC2"/>
            <w:rPr>
              <w:rFonts w:asciiTheme="minorHAnsi" w:eastAsiaTheme="minorEastAsia" w:hAnsiTheme="minorHAnsi" w:cstheme="minorBidi"/>
              <w:noProof/>
              <w:kern w:val="2"/>
              <w:szCs w:val="22"/>
              <w14:ligatures w14:val="standardContextual"/>
            </w:rPr>
          </w:pPr>
          <w:hyperlink w:anchor="_Toc166660953" w:history="1">
            <w:r w:rsidR="00AC5129" w:rsidRPr="000D0F02">
              <w:rPr>
                <w:rStyle w:val="Hyperlink"/>
                <w:noProof/>
              </w:rPr>
              <w:t>07</w:t>
            </w:r>
            <w:r w:rsidR="00AC5129" w:rsidRPr="000D0F02">
              <w:rPr>
                <w:rStyle w:val="Hyperlink"/>
                <w:rFonts w:cs="Arial"/>
                <w:noProof/>
              </w:rPr>
              <w:t>.03</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Procedures (IPs)</w:t>
            </w:r>
            <w:r w:rsidR="00AC5129">
              <w:rPr>
                <w:noProof/>
                <w:webHidden/>
              </w:rPr>
              <w:tab/>
            </w:r>
            <w:r w:rsidR="00AC5129">
              <w:rPr>
                <w:noProof/>
                <w:webHidden/>
              </w:rPr>
              <w:fldChar w:fldCharType="begin"/>
            </w:r>
            <w:r w:rsidR="00AC5129">
              <w:rPr>
                <w:noProof/>
                <w:webHidden/>
              </w:rPr>
              <w:instrText xml:space="preserve"> PAGEREF _Toc166660953 \h </w:instrText>
            </w:r>
            <w:r w:rsidR="00AC5129">
              <w:rPr>
                <w:noProof/>
                <w:webHidden/>
              </w:rPr>
            </w:r>
            <w:r w:rsidR="00AC5129">
              <w:rPr>
                <w:noProof/>
                <w:webHidden/>
              </w:rPr>
              <w:fldChar w:fldCharType="separate"/>
            </w:r>
            <w:r w:rsidR="00AC5129">
              <w:rPr>
                <w:noProof/>
                <w:webHidden/>
              </w:rPr>
              <w:t>5</w:t>
            </w:r>
            <w:r w:rsidR="00AC5129">
              <w:rPr>
                <w:noProof/>
                <w:webHidden/>
              </w:rPr>
              <w:fldChar w:fldCharType="end"/>
            </w:r>
          </w:hyperlink>
        </w:p>
        <w:p w14:paraId="18415F1A" w14:textId="458C8530" w:rsidR="00AC5129" w:rsidRDefault="00000000">
          <w:pPr>
            <w:pStyle w:val="TOC2"/>
            <w:rPr>
              <w:rFonts w:asciiTheme="minorHAnsi" w:eastAsiaTheme="minorEastAsia" w:hAnsiTheme="minorHAnsi" w:cstheme="minorBidi"/>
              <w:noProof/>
              <w:kern w:val="2"/>
              <w:szCs w:val="22"/>
              <w14:ligatures w14:val="standardContextual"/>
            </w:rPr>
          </w:pPr>
          <w:hyperlink w:anchor="_Toc166660954" w:history="1">
            <w:r w:rsidR="00AC5129" w:rsidRPr="000D0F02">
              <w:rPr>
                <w:rStyle w:val="Hyperlink"/>
                <w:noProof/>
              </w:rPr>
              <w:t>07</w:t>
            </w:r>
            <w:r w:rsidR="00AC5129" w:rsidRPr="000D0F02">
              <w:rPr>
                <w:rStyle w:val="Hyperlink"/>
                <w:rFonts w:cs="Arial"/>
                <w:noProof/>
              </w:rPr>
              <w:t>.04</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Implementation</w:t>
            </w:r>
            <w:r w:rsidR="00AC5129">
              <w:rPr>
                <w:noProof/>
                <w:webHidden/>
              </w:rPr>
              <w:tab/>
            </w:r>
            <w:r w:rsidR="00AC5129">
              <w:rPr>
                <w:noProof/>
                <w:webHidden/>
              </w:rPr>
              <w:fldChar w:fldCharType="begin"/>
            </w:r>
            <w:r w:rsidR="00AC5129">
              <w:rPr>
                <w:noProof/>
                <w:webHidden/>
              </w:rPr>
              <w:instrText xml:space="preserve"> PAGEREF _Toc166660954 \h </w:instrText>
            </w:r>
            <w:r w:rsidR="00AC5129">
              <w:rPr>
                <w:noProof/>
                <w:webHidden/>
              </w:rPr>
            </w:r>
            <w:r w:rsidR="00AC5129">
              <w:rPr>
                <w:noProof/>
                <w:webHidden/>
              </w:rPr>
              <w:fldChar w:fldCharType="separate"/>
            </w:r>
            <w:r w:rsidR="00AC5129">
              <w:rPr>
                <w:noProof/>
                <w:webHidden/>
              </w:rPr>
              <w:t>6</w:t>
            </w:r>
            <w:r w:rsidR="00AC5129">
              <w:rPr>
                <w:noProof/>
                <w:webHidden/>
              </w:rPr>
              <w:fldChar w:fldCharType="end"/>
            </w:r>
          </w:hyperlink>
        </w:p>
        <w:p w14:paraId="1EEA2DFB" w14:textId="2A0E8545" w:rsidR="00AC5129" w:rsidRDefault="00000000">
          <w:pPr>
            <w:pStyle w:val="TOC2"/>
            <w:rPr>
              <w:rFonts w:asciiTheme="minorHAnsi" w:eastAsiaTheme="minorEastAsia" w:hAnsiTheme="minorHAnsi" w:cstheme="minorBidi"/>
              <w:noProof/>
              <w:kern w:val="2"/>
              <w:szCs w:val="22"/>
              <w14:ligatures w14:val="standardContextual"/>
            </w:rPr>
          </w:pPr>
          <w:hyperlink w:anchor="_Toc166660955" w:history="1">
            <w:r w:rsidR="00AC5129" w:rsidRPr="000D0F02">
              <w:rPr>
                <w:rStyle w:val="Hyperlink"/>
                <w:noProof/>
              </w:rPr>
              <w:t>07</w:t>
            </w:r>
            <w:r w:rsidR="00AC5129" w:rsidRPr="000D0F02">
              <w:rPr>
                <w:rStyle w:val="Hyperlink"/>
                <w:rFonts w:cs="Arial"/>
                <w:noProof/>
              </w:rPr>
              <w:t>.05</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Requirements</w:t>
            </w:r>
            <w:r w:rsidR="00AC5129">
              <w:rPr>
                <w:noProof/>
                <w:webHidden/>
              </w:rPr>
              <w:tab/>
            </w:r>
            <w:r w:rsidR="00AC5129">
              <w:rPr>
                <w:noProof/>
                <w:webHidden/>
              </w:rPr>
              <w:fldChar w:fldCharType="begin"/>
            </w:r>
            <w:r w:rsidR="00AC5129">
              <w:rPr>
                <w:noProof/>
                <w:webHidden/>
              </w:rPr>
              <w:instrText xml:space="preserve"> PAGEREF _Toc166660955 \h </w:instrText>
            </w:r>
            <w:r w:rsidR="00AC5129">
              <w:rPr>
                <w:noProof/>
                <w:webHidden/>
              </w:rPr>
            </w:r>
            <w:r w:rsidR="00AC5129">
              <w:rPr>
                <w:noProof/>
                <w:webHidden/>
              </w:rPr>
              <w:fldChar w:fldCharType="separate"/>
            </w:r>
            <w:r w:rsidR="00AC5129">
              <w:rPr>
                <w:noProof/>
                <w:webHidden/>
              </w:rPr>
              <w:t>6</w:t>
            </w:r>
            <w:r w:rsidR="00AC5129">
              <w:rPr>
                <w:noProof/>
                <w:webHidden/>
              </w:rPr>
              <w:fldChar w:fldCharType="end"/>
            </w:r>
          </w:hyperlink>
        </w:p>
        <w:p w14:paraId="18F2BF3E" w14:textId="576C3126" w:rsidR="00AC5129" w:rsidRDefault="00000000">
          <w:pPr>
            <w:pStyle w:val="TOC2"/>
            <w:rPr>
              <w:rFonts w:asciiTheme="minorHAnsi" w:eastAsiaTheme="minorEastAsia" w:hAnsiTheme="minorHAnsi" w:cstheme="minorBidi"/>
              <w:noProof/>
              <w:kern w:val="2"/>
              <w:szCs w:val="22"/>
              <w14:ligatures w14:val="standardContextual"/>
            </w:rPr>
          </w:pPr>
          <w:hyperlink w:anchor="_Toc166660956" w:history="1">
            <w:r w:rsidR="00AC5129" w:rsidRPr="000D0F02">
              <w:rPr>
                <w:rStyle w:val="Hyperlink"/>
                <w:rFonts w:cs="Arial"/>
                <w:noProof/>
              </w:rPr>
              <w:t>07.06</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Focus of Inspections</w:t>
            </w:r>
            <w:r w:rsidR="00AC5129">
              <w:rPr>
                <w:noProof/>
                <w:webHidden/>
              </w:rPr>
              <w:tab/>
            </w:r>
            <w:r w:rsidR="00AC5129">
              <w:rPr>
                <w:noProof/>
                <w:webHidden/>
              </w:rPr>
              <w:fldChar w:fldCharType="begin"/>
            </w:r>
            <w:r w:rsidR="00AC5129">
              <w:rPr>
                <w:noProof/>
                <w:webHidden/>
              </w:rPr>
              <w:instrText xml:space="preserve"> PAGEREF _Toc166660956 \h </w:instrText>
            </w:r>
            <w:r w:rsidR="00AC5129">
              <w:rPr>
                <w:noProof/>
                <w:webHidden/>
              </w:rPr>
            </w:r>
            <w:r w:rsidR="00AC5129">
              <w:rPr>
                <w:noProof/>
                <w:webHidden/>
              </w:rPr>
              <w:fldChar w:fldCharType="separate"/>
            </w:r>
            <w:r w:rsidR="00AC5129">
              <w:rPr>
                <w:noProof/>
                <w:webHidden/>
              </w:rPr>
              <w:t>6</w:t>
            </w:r>
            <w:r w:rsidR="00AC5129">
              <w:rPr>
                <w:noProof/>
                <w:webHidden/>
              </w:rPr>
              <w:fldChar w:fldCharType="end"/>
            </w:r>
          </w:hyperlink>
        </w:p>
        <w:p w14:paraId="339F64D2" w14:textId="2FFA3C17" w:rsidR="00AC5129" w:rsidRDefault="00000000">
          <w:pPr>
            <w:pStyle w:val="TOC2"/>
            <w:rPr>
              <w:rFonts w:asciiTheme="minorHAnsi" w:eastAsiaTheme="minorEastAsia" w:hAnsiTheme="minorHAnsi" w:cstheme="minorBidi"/>
              <w:noProof/>
              <w:kern w:val="2"/>
              <w:szCs w:val="22"/>
              <w14:ligatures w14:val="standardContextual"/>
            </w:rPr>
          </w:pPr>
          <w:hyperlink w:anchor="_Toc166660957" w:history="1">
            <w:r w:rsidR="00AC5129" w:rsidRPr="000D0F02">
              <w:rPr>
                <w:rStyle w:val="Hyperlink"/>
                <w:rFonts w:cs="Arial"/>
                <w:noProof/>
              </w:rPr>
              <w:t>07.07</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Management Entrance and Exit Meetings</w:t>
            </w:r>
            <w:r w:rsidR="00AC5129">
              <w:rPr>
                <w:noProof/>
                <w:webHidden/>
              </w:rPr>
              <w:tab/>
            </w:r>
            <w:r w:rsidR="00AC5129">
              <w:rPr>
                <w:noProof/>
                <w:webHidden/>
              </w:rPr>
              <w:fldChar w:fldCharType="begin"/>
            </w:r>
            <w:r w:rsidR="00AC5129">
              <w:rPr>
                <w:noProof/>
                <w:webHidden/>
              </w:rPr>
              <w:instrText xml:space="preserve"> PAGEREF _Toc166660957 \h </w:instrText>
            </w:r>
            <w:r w:rsidR="00AC5129">
              <w:rPr>
                <w:noProof/>
                <w:webHidden/>
              </w:rPr>
            </w:r>
            <w:r w:rsidR="00AC5129">
              <w:rPr>
                <w:noProof/>
                <w:webHidden/>
              </w:rPr>
              <w:fldChar w:fldCharType="separate"/>
            </w:r>
            <w:r w:rsidR="00AC5129">
              <w:rPr>
                <w:noProof/>
                <w:webHidden/>
              </w:rPr>
              <w:t>7</w:t>
            </w:r>
            <w:r w:rsidR="00AC5129">
              <w:rPr>
                <w:noProof/>
                <w:webHidden/>
              </w:rPr>
              <w:fldChar w:fldCharType="end"/>
            </w:r>
          </w:hyperlink>
        </w:p>
        <w:p w14:paraId="04EBA815" w14:textId="585BCFCB" w:rsidR="00AC5129" w:rsidRDefault="00000000">
          <w:pPr>
            <w:pStyle w:val="TOC2"/>
            <w:rPr>
              <w:rFonts w:asciiTheme="minorHAnsi" w:eastAsiaTheme="minorEastAsia" w:hAnsiTheme="minorHAnsi" w:cstheme="minorBidi"/>
              <w:noProof/>
              <w:kern w:val="2"/>
              <w:szCs w:val="22"/>
              <w14:ligatures w14:val="standardContextual"/>
            </w:rPr>
          </w:pPr>
          <w:hyperlink w:anchor="_Toc166660958" w:history="1">
            <w:r w:rsidR="00AC5129" w:rsidRPr="000D0F02">
              <w:rPr>
                <w:rStyle w:val="Hyperlink"/>
                <w:noProof/>
              </w:rPr>
              <w:t>07</w:t>
            </w:r>
            <w:r w:rsidR="00AC5129" w:rsidRPr="000D0F02">
              <w:rPr>
                <w:rStyle w:val="Hyperlink"/>
                <w:rFonts w:cs="Arial"/>
                <w:noProof/>
              </w:rPr>
              <w:t>.08</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Reports (IR)</w:t>
            </w:r>
            <w:r w:rsidR="00AC5129">
              <w:rPr>
                <w:noProof/>
                <w:webHidden/>
              </w:rPr>
              <w:tab/>
            </w:r>
            <w:r w:rsidR="00AC5129">
              <w:rPr>
                <w:noProof/>
                <w:webHidden/>
              </w:rPr>
              <w:fldChar w:fldCharType="begin"/>
            </w:r>
            <w:r w:rsidR="00AC5129">
              <w:rPr>
                <w:noProof/>
                <w:webHidden/>
              </w:rPr>
              <w:instrText xml:space="preserve"> PAGEREF _Toc166660958 \h </w:instrText>
            </w:r>
            <w:r w:rsidR="00AC5129">
              <w:rPr>
                <w:noProof/>
                <w:webHidden/>
              </w:rPr>
            </w:r>
            <w:r w:rsidR="00AC5129">
              <w:rPr>
                <w:noProof/>
                <w:webHidden/>
              </w:rPr>
              <w:fldChar w:fldCharType="separate"/>
            </w:r>
            <w:r w:rsidR="00AC5129">
              <w:rPr>
                <w:noProof/>
                <w:webHidden/>
              </w:rPr>
              <w:t>7</w:t>
            </w:r>
            <w:r w:rsidR="00AC5129">
              <w:rPr>
                <w:noProof/>
                <w:webHidden/>
              </w:rPr>
              <w:fldChar w:fldCharType="end"/>
            </w:r>
          </w:hyperlink>
        </w:p>
        <w:p w14:paraId="5F9BCE4C" w14:textId="7E82F3F6" w:rsidR="00AC5129" w:rsidRDefault="00000000">
          <w:pPr>
            <w:pStyle w:val="TOC2"/>
            <w:rPr>
              <w:rFonts w:asciiTheme="minorHAnsi" w:eastAsiaTheme="minorEastAsia" w:hAnsiTheme="minorHAnsi" w:cstheme="minorBidi"/>
              <w:noProof/>
              <w:kern w:val="2"/>
              <w:szCs w:val="22"/>
              <w14:ligatures w14:val="standardContextual"/>
            </w:rPr>
          </w:pPr>
          <w:hyperlink w:anchor="_Toc166660959" w:history="1">
            <w:r w:rsidR="00AC5129" w:rsidRPr="000D0F02">
              <w:rPr>
                <w:rStyle w:val="Hyperlink"/>
                <w:noProof/>
              </w:rPr>
              <w:t>07</w:t>
            </w:r>
            <w:r w:rsidR="00AC5129" w:rsidRPr="000D0F02">
              <w:rPr>
                <w:rStyle w:val="Hyperlink"/>
                <w:rFonts w:cs="Arial"/>
                <w:noProof/>
              </w:rPr>
              <w:t>.09</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Communication with State and Local Government</w:t>
            </w:r>
            <w:r w:rsidR="00AC5129">
              <w:rPr>
                <w:noProof/>
                <w:webHidden/>
              </w:rPr>
              <w:tab/>
            </w:r>
            <w:r w:rsidR="00AC5129">
              <w:rPr>
                <w:noProof/>
                <w:webHidden/>
              </w:rPr>
              <w:fldChar w:fldCharType="begin"/>
            </w:r>
            <w:r w:rsidR="00AC5129">
              <w:rPr>
                <w:noProof/>
                <w:webHidden/>
              </w:rPr>
              <w:instrText xml:space="preserve"> PAGEREF _Toc166660959 \h </w:instrText>
            </w:r>
            <w:r w:rsidR="00AC5129">
              <w:rPr>
                <w:noProof/>
                <w:webHidden/>
              </w:rPr>
            </w:r>
            <w:r w:rsidR="00AC5129">
              <w:rPr>
                <w:noProof/>
                <w:webHidden/>
              </w:rPr>
              <w:fldChar w:fldCharType="separate"/>
            </w:r>
            <w:r w:rsidR="00AC5129">
              <w:rPr>
                <w:noProof/>
                <w:webHidden/>
              </w:rPr>
              <w:t>7</w:t>
            </w:r>
            <w:r w:rsidR="00AC5129">
              <w:rPr>
                <w:noProof/>
                <w:webHidden/>
              </w:rPr>
              <w:fldChar w:fldCharType="end"/>
            </w:r>
          </w:hyperlink>
        </w:p>
        <w:p w14:paraId="77461AF0" w14:textId="421EF831" w:rsidR="00AC5129" w:rsidRDefault="00000000">
          <w:pPr>
            <w:pStyle w:val="TOC2"/>
            <w:rPr>
              <w:rFonts w:asciiTheme="minorHAnsi" w:eastAsiaTheme="minorEastAsia" w:hAnsiTheme="minorHAnsi" w:cstheme="minorBidi"/>
              <w:noProof/>
              <w:kern w:val="2"/>
              <w:szCs w:val="22"/>
              <w14:ligatures w14:val="standardContextual"/>
            </w:rPr>
          </w:pPr>
          <w:hyperlink w:anchor="_Toc166660960" w:history="1">
            <w:r w:rsidR="00AC5129" w:rsidRPr="000D0F02">
              <w:rPr>
                <w:rStyle w:val="Hyperlink"/>
                <w:noProof/>
              </w:rPr>
              <w:t>07</w:t>
            </w:r>
            <w:r w:rsidR="00AC5129" w:rsidRPr="000D0F02">
              <w:rPr>
                <w:rStyle w:val="Hyperlink"/>
                <w:rFonts w:cs="Arial"/>
                <w:noProof/>
              </w:rPr>
              <w:t>.10</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Inspection Findings and Enforcement</w:t>
            </w:r>
            <w:r w:rsidR="00AC5129">
              <w:rPr>
                <w:noProof/>
                <w:webHidden/>
              </w:rPr>
              <w:tab/>
            </w:r>
            <w:r w:rsidR="00AC5129">
              <w:rPr>
                <w:noProof/>
                <w:webHidden/>
              </w:rPr>
              <w:fldChar w:fldCharType="begin"/>
            </w:r>
            <w:r w:rsidR="00AC5129">
              <w:rPr>
                <w:noProof/>
                <w:webHidden/>
              </w:rPr>
              <w:instrText xml:space="preserve"> PAGEREF _Toc166660960 \h </w:instrText>
            </w:r>
            <w:r w:rsidR="00AC5129">
              <w:rPr>
                <w:noProof/>
                <w:webHidden/>
              </w:rPr>
            </w:r>
            <w:r w:rsidR="00AC5129">
              <w:rPr>
                <w:noProof/>
                <w:webHidden/>
              </w:rPr>
              <w:fldChar w:fldCharType="separate"/>
            </w:r>
            <w:r w:rsidR="00AC5129">
              <w:rPr>
                <w:noProof/>
                <w:webHidden/>
              </w:rPr>
              <w:t>7</w:t>
            </w:r>
            <w:r w:rsidR="00AC5129">
              <w:rPr>
                <w:noProof/>
                <w:webHidden/>
              </w:rPr>
              <w:fldChar w:fldCharType="end"/>
            </w:r>
          </w:hyperlink>
        </w:p>
        <w:p w14:paraId="57846784" w14:textId="50CDC04F" w:rsidR="00AC5129" w:rsidRDefault="00000000">
          <w:pPr>
            <w:pStyle w:val="TOC2"/>
            <w:rPr>
              <w:rFonts w:asciiTheme="minorHAnsi" w:eastAsiaTheme="minorEastAsia" w:hAnsiTheme="minorHAnsi" w:cstheme="minorBidi"/>
              <w:noProof/>
              <w:kern w:val="2"/>
              <w:szCs w:val="22"/>
              <w14:ligatures w14:val="standardContextual"/>
            </w:rPr>
          </w:pPr>
          <w:hyperlink w:anchor="_Toc166660961" w:history="1">
            <w:r w:rsidR="00AC5129" w:rsidRPr="000D0F02">
              <w:rPr>
                <w:rStyle w:val="Hyperlink"/>
                <w:noProof/>
              </w:rPr>
              <w:t>07</w:t>
            </w:r>
            <w:r w:rsidR="00AC5129" w:rsidRPr="000D0F02">
              <w:rPr>
                <w:rStyle w:val="Hyperlink"/>
                <w:rFonts w:cs="Arial"/>
                <w:noProof/>
              </w:rPr>
              <w:t>.11</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Assessment</w:t>
            </w:r>
            <w:r w:rsidR="00AC5129">
              <w:rPr>
                <w:noProof/>
                <w:webHidden/>
              </w:rPr>
              <w:tab/>
            </w:r>
            <w:r w:rsidR="00AC5129">
              <w:rPr>
                <w:noProof/>
                <w:webHidden/>
              </w:rPr>
              <w:fldChar w:fldCharType="begin"/>
            </w:r>
            <w:r w:rsidR="00AC5129">
              <w:rPr>
                <w:noProof/>
                <w:webHidden/>
              </w:rPr>
              <w:instrText xml:space="preserve"> PAGEREF _Toc166660961 \h </w:instrText>
            </w:r>
            <w:r w:rsidR="00AC5129">
              <w:rPr>
                <w:noProof/>
                <w:webHidden/>
              </w:rPr>
            </w:r>
            <w:r w:rsidR="00AC5129">
              <w:rPr>
                <w:noProof/>
                <w:webHidden/>
              </w:rPr>
              <w:fldChar w:fldCharType="separate"/>
            </w:r>
            <w:r w:rsidR="00AC5129">
              <w:rPr>
                <w:noProof/>
                <w:webHidden/>
              </w:rPr>
              <w:t>8</w:t>
            </w:r>
            <w:r w:rsidR="00AC5129">
              <w:rPr>
                <w:noProof/>
                <w:webHidden/>
              </w:rPr>
              <w:fldChar w:fldCharType="end"/>
            </w:r>
          </w:hyperlink>
        </w:p>
        <w:p w14:paraId="0D841663" w14:textId="792616E4" w:rsidR="00AC5129" w:rsidRDefault="00000000">
          <w:pPr>
            <w:pStyle w:val="TOC2"/>
            <w:rPr>
              <w:rFonts w:asciiTheme="minorHAnsi" w:eastAsiaTheme="minorEastAsia" w:hAnsiTheme="minorHAnsi" w:cstheme="minorBidi"/>
              <w:noProof/>
              <w:kern w:val="2"/>
              <w:szCs w:val="22"/>
              <w14:ligatures w14:val="standardContextual"/>
            </w:rPr>
          </w:pPr>
          <w:hyperlink w:anchor="_Toc166660962" w:history="1">
            <w:r w:rsidR="00AC5129" w:rsidRPr="000D0F02">
              <w:rPr>
                <w:rStyle w:val="Hyperlink"/>
                <w:noProof/>
              </w:rPr>
              <w:t>07</w:t>
            </w:r>
            <w:r w:rsidR="00AC5129" w:rsidRPr="000D0F02">
              <w:rPr>
                <w:rStyle w:val="Hyperlink"/>
                <w:rFonts w:cs="Arial"/>
                <w:noProof/>
              </w:rPr>
              <w:t>.12</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Operational Readiness Inspection</w:t>
            </w:r>
            <w:r w:rsidR="00AC5129">
              <w:rPr>
                <w:noProof/>
                <w:webHidden/>
              </w:rPr>
              <w:tab/>
            </w:r>
            <w:r w:rsidR="00AC5129">
              <w:rPr>
                <w:noProof/>
                <w:webHidden/>
              </w:rPr>
              <w:fldChar w:fldCharType="begin"/>
            </w:r>
            <w:r w:rsidR="00AC5129">
              <w:rPr>
                <w:noProof/>
                <w:webHidden/>
              </w:rPr>
              <w:instrText xml:space="preserve"> PAGEREF _Toc166660962 \h </w:instrText>
            </w:r>
            <w:r w:rsidR="00AC5129">
              <w:rPr>
                <w:noProof/>
                <w:webHidden/>
              </w:rPr>
            </w:r>
            <w:r w:rsidR="00AC5129">
              <w:rPr>
                <w:noProof/>
                <w:webHidden/>
              </w:rPr>
              <w:fldChar w:fldCharType="separate"/>
            </w:r>
            <w:r w:rsidR="00AC5129">
              <w:rPr>
                <w:noProof/>
                <w:webHidden/>
              </w:rPr>
              <w:t>9</w:t>
            </w:r>
            <w:r w:rsidR="00AC5129">
              <w:rPr>
                <w:noProof/>
                <w:webHidden/>
              </w:rPr>
              <w:fldChar w:fldCharType="end"/>
            </w:r>
          </w:hyperlink>
        </w:p>
        <w:p w14:paraId="1F5B88DE" w14:textId="47A41C56" w:rsidR="00AC5129" w:rsidRDefault="00000000">
          <w:pPr>
            <w:pStyle w:val="TOC2"/>
            <w:rPr>
              <w:rFonts w:asciiTheme="minorHAnsi" w:eastAsiaTheme="minorEastAsia" w:hAnsiTheme="minorHAnsi" w:cstheme="minorBidi"/>
              <w:noProof/>
              <w:kern w:val="2"/>
              <w:szCs w:val="22"/>
              <w14:ligatures w14:val="standardContextual"/>
            </w:rPr>
          </w:pPr>
          <w:hyperlink w:anchor="_Toc166660963" w:history="1">
            <w:r w:rsidR="00AC5129" w:rsidRPr="000D0F02">
              <w:rPr>
                <w:rStyle w:val="Hyperlink"/>
                <w:rFonts w:cs="Arial"/>
                <w:noProof/>
              </w:rPr>
              <w:t>07.13</w:t>
            </w:r>
            <w:r w:rsidR="00AC5129">
              <w:rPr>
                <w:rFonts w:asciiTheme="minorHAnsi" w:eastAsiaTheme="minorEastAsia" w:hAnsiTheme="minorHAnsi" w:cstheme="minorBidi"/>
                <w:noProof/>
                <w:kern w:val="2"/>
                <w:szCs w:val="22"/>
                <w14:ligatures w14:val="standardContextual"/>
              </w:rPr>
              <w:tab/>
            </w:r>
            <w:r w:rsidR="00AC5129" w:rsidRPr="000D0F02">
              <w:rPr>
                <w:rStyle w:val="Hyperlink"/>
                <w:rFonts w:cs="Arial"/>
                <w:noProof/>
              </w:rPr>
              <w:t>Transition to Operations</w:t>
            </w:r>
            <w:r w:rsidR="00AC5129">
              <w:rPr>
                <w:noProof/>
                <w:webHidden/>
              </w:rPr>
              <w:tab/>
            </w:r>
            <w:r w:rsidR="00AC5129">
              <w:rPr>
                <w:noProof/>
                <w:webHidden/>
              </w:rPr>
              <w:fldChar w:fldCharType="begin"/>
            </w:r>
            <w:r w:rsidR="00AC5129">
              <w:rPr>
                <w:noProof/>
                <w:webHidden/>
              </w:rPr>
              <w:instrText xml:space="preserve"> PAGEREF _Toc166660963 \h </w:instrText>
            </w:r>
            <w:r w:rsidR="00AC5129">
              <w:rPr>
                <w:noProof/>
                <w:webHidden/>
              </w:rPr>
            </w:r>
            <w:r w:rsidR="00AC5129">
              <w:rPr>
                <w:noProof/>
                <w:webHidden/>
              </w:rPr>
              <w:fldChar w:fldCharType="separate"/>
            </w:r>
            <w:r w:rsidR="00AC5129">
              <w:rPr>
                <w:noProof/>
                <w:webHidden/>
              </w:rPr>
              <w:t>9</w:t>
            </w:r>
            <w:r w:rsidR="00AC5129">
              <w:rPr>
                <w:noProof/>
                <w:webHidden/>
              </w:rPr>
              <w:fldChar w:fldCharType="end"/>
            </w:r>
          </w:hyperlink>
        </w:p>
        <w:p w14:paraId="159E6945" w14:textId="2FEDCBE4" w:rsidR="00AC5129" w:rsidRDefault="00000000">
          <w:pPr>
            <w:pStyle w:val="TOC1"/>
            <w:rPr>
              <w:rFonts w:asciiTheme="minorHAnsi" w:eastAsiaTheme="minorEastAsia" w:hAnsiTheme="minorHAnsi" w:cstheme="minorBidi"/>
              <w:kern w:val="2"/>
              <w:szCs w:val="22"/>
              <w14:ligatures w14:val="standardContextual"/>
            </w:rPr>
          </w:pPr>
          <w:hyperlink w:anchor="_Toc166660964" w:history="1">
            <w:r w:rsidR="00AC5129" w:rsidRPr="000D0F02">
              <w:rPr>
                <w:rStyle w:val="Hyperlink"/>
              </w:rPr>
              <w:t>2550-08</w:t>
            </w:r>
            <w:r w:rsidR="00AC5129">
              <w:rPr>
                <w:rFonts w:asciiTheme="minorHAnsi" w:eastAsiaTheme="minorEastAsia" w:hAnsiTheme="minorHAnsi" w:cstheme="minorBidi"/>
                <w:kern w:val="2"/>
                <w:szCs w:val="22"/>
                <w14:ligatures w14:val="standardContextual"/>
              </w:rPr>
              <w:tab/>
            </w:r>
            <w:r w:rsidR="00AC5129" w:rsidRPr="000D0F02">
              <w:rPr>
                <w:rStyle w:val="Hyperlink"/>
              </w:rPr>
              <w:t>REFERENCES</w:t>
            </w:r>
            <w:r w:rsidR="00AC5129">
              <w:rPr>
                <w:webHidden/>
              </w:rPr>
              <w:tab/>
            </w:r>
            <w:r w:rsidR="00AC5129">
              <w:rPr>
                <w:webHidden/>
              </w:rPr>
              <w:fldChar w:fldCharType="begin"/>
            </w:r>
            <w:r w:rsidR="00AC5129">
              <w:rPr>
                <w:webHidden/>
              </w:rPr>
              <w:instrText xml:space="preserve"> PAGEREF _Toc166660964 \h </w:instrText>
            </w:r>
            <w:r w:rsidR="00AC5129">
              <w:rPr>
                <w:webHidden/>
              </w:rPr>
            </w:r>
            <w:r w:rsidR="00AC5129">
              <w:rPr>
                <w:webHidden/>
              </w:rPr>
              <w:fldChar w:fldCharType="separate"/>
            </w:r>
            <w:r w:rsidR="00AC5129">
              <w:rPr>
                <w:webHidden/>
              </w:rPr>
              <w:t>11</w:t>
            </w:r>
            <w:r w:rsidR="00AC5129">
              <w:rPr>
                <w:webHidden/>
              </w:rPr>
              <w:fldChar w:fldCharType="end"/>
            </w:r>
          </w:hyperlink>
        </w:p>
        <w:p w14:paraId="79392D84" w14:textId="01B0526C" w:rsidR="00AC5129" w:rsidRDefault="00000000">
          <w:pPr>
            <w:pStyle w:val="TOC1"/>
            <w:rPr>
              <w:rFonts w:asciiTheme="minorHAnsi" w:eastAsiaTheme="minorEastAsia" w:hAnsiTheme="minorHAnsi" w:cstheme="minorBidi"/>
              <w:kern w:val="2"/>
              <w:szCs w:val="22"/>
              <w14:ligatures w14:val="standardContextual"/>
            </w:rPr>
          </w:pPr>
          <w:hyperlink w:anchor="_Toc166660965" w:history="1">
            <w:r w:rsidR="00AC5129" w:rsidRPr="000D0F02">
              <w:rPr>
                <w:rStyle w:val="Hyperlink"/>
              </w:rPr>
              <w:t>Appendix A: Inspection Procedures</w:t>
            </w:r>
            <w:r w:rsidR="00AC5129">
              <w:rPr>
                <w:webHidden/>
              </w:rPr>
              <w:tab/>
            </w:r>
            <w:r w:rsidR="00E86408">
              <w:rPr>
                <w:webHidden/>
              </w:rPr>
              <w:t>AppA-</w:t>
            </w:r>
            <w:r w:rsidR="00AC5129">
              <w:rPr>
                <w:webHidden/>
              </w:rPr>
              <w:fldChar w:fldCharType="begin"/>
            </w:r>
            <w:r w:rsidR="00AC5129">
              <w:rPr>
                <w:webHidden/>
              </w:rPr>
              <w:instrText xml:space="preserve"> PAGEREF _Toc166660965 \h </w:instrText>
            </w:r>
            <w:r w:rsidR="00AC5129">
              <w:rPr>
                <w:webHidden/>
              </w:rPr>
            </w:r>
            <w:r w:rsidR="00AC5129">
              <w:rPr>
                <w:webHidden/>
              </w:rPr>
              <w:fldChar w:fldCharType="separate"/>
            </w:r>
            <w:r w:rsidR="00AC5129">
              <w:rPr>
                <w:webHidden/>
              </w:rPr>
              <w:t>1</w:t>
            </w:r>
            <w:r w:rsidR="00AC5129">
              <w:rPr>
                <w:webHidden/>
              </w:rPr>
              <w:fldChar w:fldCharType="end"/>
            </w:r>
          </w:hyperlink>
        </w:p>
        <w:p w14:paraId="21941CA9" w14:textId="2138D34D" w:rsidR="00AC5129" w:rsidRDefault="00000000">
          <w:pPr>
            <w:pStyle w:val="TOC1"/>
            <w:rPr>
              <w:rFonts w:asciiTheme="minorHAnsi" w:eastAsiaTheme="minorEastAsia" w:hAnsiTheme="minorHAnsi" w:cstheme="minorBidi"/>
              <w:kern w:val="2"/>
              <w:szCs w:val="22"/>
              <w14:ligatures w14:val="standardContextual"/>
            </w:rPr>
          </w:pPr>
          <w:hyperlink w:anchor="_Toc166660966" w:history="1">
            <w:r w:rsidR="00AC5129" w:rsidRPr="000D0F02">
              <w:rPr>
                <w:rStyle w:val="Hyperlink"/>
              </w:rPr>
              <w:t>Appendix B: NPUF  Construction Inspection Reports</w:t>
            </w:r>
            <w:r w:rsidR="00AC5129">
              <w:rPr>
                <w:webHidden/>
              </w:rPr>
              <w:tab/>
            </w:r>
            <w:r w:rsidR="00E86408">
              <w:rPr>
                <w:webHidden/>
              </w:rPr>
              <w:t>AppB-</w:t>
            </w:r>
            <w:r w:rsidR="00AC5129">
              <w:rPr>
                <w:webHidden/>
              </w:rPr>
              <w:fldChar w:fldCharType="begin"/>
            </w:r>
            <w:r w:rsidR="00AC5129">
              <w:rPr>
                <w:webHidden/>
              </w:rPr>
              <w:instrText xml:space="preserve"> PAGEREF _Toc166660966 \h </w:instrText>
            </w:r>
            <w:r w:rsidR="00AC5129">
              <w:rPr>
                <w:webHidden/>
              </w:rPr>
            </w:r>
            <w:r w:rsidR="00AC5129">
              <w:rPr>
                <w:webHidden/>
              </w:rPr>
              <w:fldChar w:fldCharType="separate"/>
            </w:r>
            <w:r w:rsidR="00AC5129">
              <w:rPr>
                <w:webHidden/>
              </w:rPr>
              <w:t>2</w:t>
            </w:r>
            <w:r w:rsidR="00AC5129">
              <w:rPr>
                <w:webHidden/>
              </w:rPr>
              <w:fldChar w:fldCharType="end"/>
            </w:r>
          </w:hyperlink>
        </w:p>
        <w:p w14:paraId="4A1C550A" w14:textId="7E60CB13" w:rsidR="00AC5129" w:rsidRDefault="00000000">
          <w:pPr>
            <w:pStyle w:val="TOC2"/>
            <w:rPr>
              <w:rFonts w:asciiTheme="minorHAnsi" w:eastAsiaTheme="minorEastAsia" w:hAnsiTheme="minorHAnsi" w:cstheme="minorBidi"/>
              <w:noProof/>
              <w:kern w:val="2"/>
              <w:szCs w:val="22"/>
              <w14:ligatures w14:val="standardContextual"/>
            </w:rPr>
          </w:pPr>
          <w:hyperlink w:anchor="_Toc166660967" w:history="1">
            <w:r w:rsidR="00AC5129" w:rsidRPr="000D0F02">
              <w:rPr>
                <w:rStyle w:val="Hyperlink"/>
                <w:noProof/>
              </w:rPr>
              <w:t>1.0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PURPOSE</w:t>
            </w:r>
            <w:r w:rsidR="00AC5129">
              <w:rPr>
                <w:noProof/>
                <w:webHidden/>
              </w:rPr>
              <w:tab/>
            </w:r>
            <w:r w:rsidR="00E86408" w:rsidRPr="00E86408">
              <w:rPr>
                <w:noProof/>
                <w:webHidden/>
              </w:rPr>
              <w:t>AppB-</w:t>
            </w:r>
            <w:r w:rsidR="00AC5129">
              <w:rPr>
                <w:noProof/>
                <w:webHidden/>
              </w:rPr>
              <w:fldChar w:fldCharType="begin"/>
            </w:r>
            <w:r w:rsidR="00AC5129">
              <w:rPr>
                <w:noProof/>
                <w:webHidden/>
              </w:rPr>
              <w:instrText xml:space="preserve"> PAGEREF _Toc166660967 \h </w:instrText>
            </w:r>
            <w:r w:rsidR="00AC5129">
              <w:rPr>
                <w:noProof/>
                <w:webHidden/>
              </w:rPr>
            </w:r>
            <w:r w:rsidR="00AC5129">
              <w:rPr>
                <w:noProof/>
                <w:webHidden/>
              </w:rPr>
              <w:fldChar w:fldCharType="separate"/>
            </w:r>
            <w:r w:rsidR="00AC5129">
              <w:rPr>
                <w:noProof/>
                <w:webHidden/>
              </w:rPr>
              <w:t>2</w:t>
            </w:r>
            <w:r w:rsidR="00AC5129">
              <w:rPr>
                <w:noProof/>
                <w:webHidden/>
              </w:rPr>
              <w:fldChar w:fldCharType="end"/>
            </w:r>
          </w:hyperlink>
        </w:p>
        <w:p w14:paraId="3BF72BB6" w14:textId="625B8B97" w:rsidR="00AC5129" w:rsidRDefault="00000000">
          <w:pPr>
            <w:pStyle w:val="TOC2"/>
            <w:rPr>
              <w:rFonts w:asciiTheme="minorHAnsi" w:eastAsiaTheme="minorEastAsia" w:hAnsiTheme="minorHAnsi" w:cstheme="minorBidi"/>
              <w:noProof/>
              <w:kern w:val="2"/>
              <w:szCs w:val="22"/>
              <w14:ligatures w14:val="standardContextual"/>
            </w:rPr>
          </w:pPr>
          <w:hyperlink w:anchor="_Toc166660968" w:history="1">
            <w:r w:rsidR="00AC5129" w:rsidRPr="000D0F02">
              <w:rPr>
                <w:rStyle w:val="Hyperlink"/>
                <w:noProof/>
              </w:rPr>
              <w:t>2.0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OBJECTIVES</w:t>
            </w:r>
            <w:r w:rsidR="00AC5129">
              <w:rPr>
                <w:noProof/>
                <w:webHidden/>
              </w:rPr>
              <w:tab/>
            </w:r>
            <w:r w:rsidR="00E86408" w:rsidRPr="00E86408">
              <w:rPr>
                <w:noProof/>
                <w:webHidden/>
              </w:rPr>
              <w:t>AppB-</w:t>
            </w:r>
            <w:r w:rsidR="00AC5129">
              <w:rPr>
                <w:noProof/>
                <w:webHidden/>
              </w:rPr>
              <w:fldChar w:fldCharType="begin"/>
            </w:r>
            <w:r w:rsidR="00AC5129">
              <w:rPr>
                <w:noProof/>
                <w:webHidden/>
              </w:rPr>
              <w:instrText xml:space="preserve"> PAGEREF _Toc166660968 \h </w:instrText>
            </w:r>
            <w:r w:rsidR="00AC5129">
              <w:rPr>
                <w:noProof/>
                <w:webHidden/>
              </w:rPr>
            </w:r>
            <w:r w:rsidR="00AC5129">
              <w:rPr>
                <w:noProof/>
                <w:webHidden/>
              </w:rPr>
              <w:fldChar w:fldCharType="separate"/>
            </w:r>
            <w:r w:rsidR="00AC5129">
              <w:rPr>
                <w:noProof/>
                <w:webHidden/>
              </w:rPr>
              <w:t>2</w:t>
            </w:r>
            <w:r w:rsidR="00AC5129">
              <w:rPr>
                <w:noProof/>
                <w:webHidden/>
              </w:rPr>
              <w:fldChar w:fldCharType="end"/>
            </w:r>
          </w:hyperlink>
        </w:p>
        <w:p w14:paraId="1454BF1C" w14:textId="6D070B13" w:rsidR="00AC5129" w:rsidRDefault="00000000">
          <w:pPr>
            <w:pStyle w:val="TOC2"/>
            <w:rPr>
              <w:rFonts w:asciiTheme="minorHAnsi" w:eastAsiaTheme="minorEastAsia" w:hAnsiTheme="minorHAnsi" w:cstheme="minorBidi"/>
              <w:noProof/>
              <w:kern w:val="2"/>
              <w:szCs w:val="22"/>
              <w14:ligatures w14:val="standardContextual"/>
            </w:rPr>
          </w:pPr>
          <w:hyperlink w:anchor="_Toc166660969" w:history="1">
            <w:r w:rsidR="00AC5129" w:rsidRPr="000D0F02">
              <w:rPr>
                <w:rStyle w:val="Hyperlink"/>
                <w:noProof/>
              </w:rPr>
              <w:t>3.0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RESPONSIBILITIES</w:t>
            </w:r>
            <w:r w:rsidR="00AC5129">
              <w:rPr>
                <w:noProof/>
                <w:webHidden/>
              </w:rPr>
              <w:tab/>
            </w:r>
            <w:r w:rsidR="00E86408" w:rsidRPr="00E86408">
              <w:rPr>
                <w:noProof/>
                <w:webHidden/>
              </w:rPr>
              <w:t>AppB-</w:t>
            </w:r>
            <w:r w:rsidR="00AC5129">
              <w:rPr>
                <w:noProof/>
                <w:webHidden/>
              </w:rPr>
              <w:fldChar w:fldCharType="begin"/>
            </w:r>
            <w:r w:rsidR="00AC5129">
              <w:rPr>
                <w:noProof/>
                <w:webHidden/>
              </w:rPr>
              <w:instrText xml:space="preserve"> PAGEREF _Toc166660969 \h </w:instrText>
            </w:r>
            <w:r w:rsidR="00AC5129">
              <w:rPr>
                <w:noProof/>
                <w:webHidden/>
              </w:rPr>
            </w:r>
            <w:r w:rsidR="00AC5129">
              <w:rPr>
                <w:noProof/>
                <w:webHidden/>
              </w:rPr>
              <w:fldChar w:fldCharType="separate"/>
            </w:r>
            <w:r w:rsidR="00AC5129">
              <w:rPr>
                <w:noProof/>
                <w:webHidden/>
              </w:rPr>
              <w:t>2</w:t>
            </w:r>
            <w:r w:rsidR="00AC5129">
              <w:rPr>
                <w:noProof/>
                <w:webHidden/>
              </w:rPr>
              <w:fldChar w:fldCharType="end"/>
            </w:r>
          </w:hyperlink>
        </w:p>
        <w:p w14:paraId="12344E6C" w14:textId="4240D555" w:rsidR="00AC5129" w:rsidRDefault="00000000">
          <w:pPr>
            <w:pStyle w:val="TOC2"/>
            <w:rPr>
              <w:rFonts w:asciiTheme="minorHAnsi" w:eastAsiaTheme="minorEastAsia" w:hAnsiTheme="minorHAnsi" w:cstheme="minorBidi"/>
              <w:noProof/>
              <w:kern w:val="2"/>
              <w:szCs w:val="22"/>
              <w14:ligatures w14:val="standardContextual"/>
            </w:rPr>
          </w:pPr>
          <w:hyperlink w:anchor="_Toc166660970" w:history="1">
            <w:r w:rsidR="00AC5129" w:rsidRPr="000D0F02">
              <w:rPr>
                <w:rStyle w:val="Hyperlink"/>
                <w:noProof/>
              </w:rPr>
              <w:t>4.0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GUIDANCE FOR INSPECTION REPORT CONTENT</w:t>
            </w:r>
            <w:r w:rsidR="00AC5129">
              <w:rPr>
                <w:noProof/>
                <w:webHidden/>
              </w:rPr>
              <w:tab/>
            </w:r>
            <w:r w:rsidR="00E86408" w:rsidRPr="00E86408">
              <w:rPr>
                <w:noProof/>
                <w:webHidden/>
              </w:rPr>
              <w:t>AppB-</w:t>
            </w:r>
            <w:r w:rsidR="00AC5129">
              <w:rPr>
                <w:noProof/>
                <w:webHidden/>
              </w:rPr>
              <w:fldChar w:fldCharType="begin"/>
            </w:r>
            <w:r w:rsidR="00AC5129">
              <w:rPr>
                <w:noProof/>
                <w:webHidden/>
              </w:rPr>
              <w:instrText xml:space="preserve"> PAGEREF _Toc166660970 \h </w:instrText>
            </w:r>
            <w:r w:rsidR="00AC5129">
              <w:rPr>
                <w:noProof/>
                <w:webHidden/>
              </w:rPr>
            </w:r>
            <w:r w:rsidR="00AC5129">
              <w:rPr>
                <w:noProof/>
                <w:webHidden/>
              </w:rPr>
              <w:fldChar w:fldCharType="separate"/>
            </w:r>
            <w:r w:rsidR="00AC5129">
              <w:rPr>
                <w:noProof/>
                <w:webHidden/>
              </w:rPr>
              <w:t>4</w:t>
            </w:r>
            <w:r w:rsidR="00AC5129">
              <w:rPr>
                <w:noProof/>
                <w:webHidden/>
              </w:rPr>
              <w:fldChar w:fldCharType="end"/>
            </w:r>
          </w:hyperlink>
        </w:p>
        <w:p w14:paraId="7BB13004" w14:textId="4C44FA6A" w:rsidR="00AC5129" w:rsidRDefault="00000000">
          <w:pPr>
            <w:pStyle w:val="TOC2"/>
            <w:rPr>
              <w:rFonts w:asciiTheme="minorHAnsi" w:eastAsiaTheme="minorEastAsia" w:hAnsiTheme="minorHAnsi" w:cstheme="minorBidi"/>
              <w:noProof/>
              <w:kern w:val="2"/>
              <w:szCs w:val="22"/>
              <w14:ligatures w14:val="standardContextual"/>
            </w:rPr>
          </w:pPr>
          <w:hyperlink w:anchor="_Toc166660971" w:history="1">
            <w:r w:rsidR="00AC5129" w:rsidRPr="000D0F02">
              <w:rPr>
                <w:rStyle w:val="Hyperlink"/>
                <w:noProof/>
              </w:rPr>
              <w:t>5.0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 xml:space="preserve"> OTHER GUIDANCE</w:t>
            </w:r>
            <w:r w:rsidR="00AC5129">
              <w:rPr>
                <w:noProof/>
                <w:webHidden/>
              </w:rPr>
              <w:tab/>
            </w:r>
            <w:r w:rsidR="00E86408" w:rsidRPr="00E86408">
              <w:rPr>
                <w:noProof/>
                <w:webHidden/>
              </w:rPr>
              <w:t>AppB-</w:t>
            </w:r>
            <w:r w:rsidR="00AC5129">
              <w:rPr>
                <w:noProof/>
                <w:webHidden/>
              </w:rPr>
              <w:fldChar w:fldCharType="begin"/>
            </w:r>
            <w:r w:rsidR="00AC5129">
              <w:rPr>
                <w:noProof/>
                <w:webHidden/>
              </w:rPr>
              <w:instrText xml:space="preserve"> PAGEREF _Toc166660971 \h </w:instrText>
            </w:r>
            <w:r w:rsidR="00AC5129">
              <w:rPr>
                <w:noProof/>
                <w:webHidden/>
              </w:rPr>
            </w:r>
            <w:r w:rsidR="00AC5129">
              <w:rPr>
                <w:noProof/>
                <w:webHidden/>
              </w:rPr>
              <w:fldChar w:fldCharType="separate"/>
            </w:r>
            <w:r w:rsidR="00AC5129">
              <w:rPr>
                <w:noProof/>
                <w:webHidden/>
              </w:rPr>
              <w:t>10</w:t>
            </w:r>
            <w:r w:rsidR="00AC5129">
              <w:rPr>
                <w:noProof/>
                <w:webHidden/>
              </w:rPr>
              <w:fldChar w:fldCharType="end"/>
            </w:r>
          </w:hyperlink>
        </w:p>
        <w:p w14:paraId="578BFECA" w14:textId="0D479ADD" w:rsidR="00AC5129" w:rsidRDefault="00000000">
          <w:pPr>
            <w:pStyle w:val="TOC2"/>
            <w:rPr>
              <w:rFonts w:asciiTheme="minorHAnsi" w:eastAsiaTheme="minorEastAsia" w:hAnsiTheme="minorHAnsi" w:cstheme="minorBidi"/>
              <w:noProof/>
              <w:kern w:val="2"/>
              <w:szCs w:val="22"/>
              <w14:ligatures w14:val="standardContextual"/>
            </w:rPr>
          </w:pPr>
          <w:hyperlink w:anchor="_Toc166660972" w:history="1">
            <w:r w:rsidR="00AC5129" w:rsidRPr="000D0F02">
              <w:rPr>
                <w:rStyle w:val="Hyperlink"/>
                <w:caps/>
                <w:noProof/>
              </w:rPr>
              <w:t>6.0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 xml:space="preserve">RELEASE </w:t>
            </w:r>
            <w:r w:rsidR="00FE64D9">
              <w:rPr>
                <w:rStyle w:val="Hyperlink"/>
                <w:noProof/>
              </w:rPr>
              <w:t>&amp;</w:t>
            </w:r>
            <w:r w:rsidR="00AC5129" w:rsidRPr="000D0F02">
              <w:rPr>
                <w:rStyle w:val="Hyperlink"/>
                <w:noProof/>
              </w:rPr>
              <w:t xml:space="preserve"> DISCLOSURE OF IRS AND ASSOCIATED DOCUMENTS</w:t>
            </w:r>
            <w:r w:rsidR="00AC5129">
              <w:rPr>
                <w:noProof/>
                <w:webHidden/>
              </w:rPr>
              <w:tab/>
            </w:r>
            <w:r w:rsidR="00E86408" w:rsidRPr="00E86408">
              <w:rPr>
                <w:noProof/>
                <w:webHidden/>
              </w:rPr>
              <w:t>AppB-</w:t>
            </w:r>
            <w:r w:rsidR="00AC5129">
              <w:rPr>
                <w:noProof/>
                <w:webHidden/>
              </w:rPr>
              <w:fldChar w:fldCharType="begin"/>
            </w:r>
            <w:r w:rsidR="00AC5129">
              <w:rPr>
                <w:noProof/>
                <w:webHidden/>
              </w:rPr>
              <w:instrText xml:space="preserve"> PAGEREF _Toc166660972 \h </w:instrText>
            </w:r>
            <w:r w:rsidR="00AC5129">
              <w:rPr>
                <w:noProof/>
                <w:webHidden/>
              </w:rPr>
            </w:r>
            <w:r w:rsidR="00AC5129">
              <w:rPr>
                <w:noProof/>
                <w:webHidden/>
              </w:rPr>
              <w:fldChar w:fldCharType="separate"/>
            </w:r>
            <w:r w:rsidR="00AC5129">
              <w:rPr>
                <w:noProof/>
                <w:webHidden/>
              </w:rPr>
              <w:t>13</w:t>
            </w:r>
            <w:r w:rsidR="00AC5129">
              <w:rPr>
                <w:noProof/>
                <w:webHidden/>
              </w:rPr>
              <w:fldChar w:fldCharType="end"/>
            </w:r>
          </w:hyperlink>
        </w:p>
        <w:p w14:paraId="30BA769B" w14:textId="495A9EA5" w:rsidR="00AC5129" w:rsidRDefault="00000000">
          <w:pPr>
            <w:pStyle w:val="TOC1"/>
            <w:rPr>
              <w:rFonts w:asciiTheme="minorHAnsi" w:eastAsiaTheme="minorEastAsia" w:hAnsiTheme="minorHAnsi" w:cstheme="minorBidi"/>
              <w:kern w:val="2"/>
              <w:szCs w:val="22"/>
              <w14:ligatures w14:val="standardContextual"/>
            </w:rPr>
          </w:pPr>
          <w:hyperlink w:anchor="_Toc166660973" w:history="1">
            <w:r w:rsidR="00AC5129" w:rsidRPr="000D0F02">
              <w:rPr>
                <w:rStyle w:val="Hyperlink"/>
                <w:rFonts w:eastAsiaTheme="majorEastAsia"/>
              </w:rPr>
              <w:t xml:space="preserve">Appendix C: </w:t>
            </w:r>
            <w:r w:rsidR="00AC5129" w:rsidRPr="000D0F02">
              <w:rPr>
                <w:rStyle w:val="Hyperlink"/>
              </w:rPr>
              <w:t>NPUF Construction Assessment Process</w:t>
            </w:r>
            <w:r w:rsidR="00AC5129">
              <w:rPr>
                <w:webHidden/>
              </w:rPr>
              <w:tab/>
            </w:r>
            <w:r w:rsidR="00E86408">
              <w:rPr>
                <w:webHidden/>
              </w:rPr>
              <w:t>AppC-</w:t>
            </w:r>
            <w:r w:rsidR="00AC5129">
              <w:rPr>
                <w:webHidden/>
              </w:rPr>
              <w:fldChar w:fldCharType="begin"/>
            </w:r>
            <w:r w:rsidR="00AC5129">
              <w:rPr>
                <w:webHidden/>
              </w:rPr>
              <w:instrText xml:space="preserve"> PAGEREF _Toc166660973 \h </w:instrText>
            </w:r>
            <w:r w:rsidR="00AC5129">
              <w:rPr>
                <w:webHidden/>
              </w:rPr>
            </w:r>
            <w:r w:rsidR="00AC5129">
              <w:rPr>
                <w:webHidden/>
              </w:rPr>
              <w:fldChar w:fldCharType="separate"/>
            </w:r>
            <w:r w:rsidR="00AC5129">
              <w:rPr>
                <w:webHidden/>
              </w:rPr>
              <w:t>1</w:t>
            </w:r>
            <w:r w:rsidR="00AC5129">
              <w:rPr>
                <w:webHidden/>
              </w:rPr>
              <w:fldChar w:fldCharType="end"/>
            </w:r>
          </w:hyperlink>
        </w:p>
        <w:p w14:paraId="7C64EF5F" w14:textId="57522201" w:rsidR="00AC5129" w:rsidRDefault="00000000">
          <w:pPr>
            <w:pStyle w:val="TOC2"/>
            <w:rPr>
              <w:rFonts w:asciiTheme="minorHAnsi" w:eastAsiaTheme="minorEastAsia" w:hAnsiTheme="minorHAnsi" w:cstheme="minorBidi"/>
              <w:noProof/>
              <w:kern w:val="2"/>
              <w:szCs w:val="22"/>
              <w14:ligatures w14:val="standardContextual"/>
            </w:rPr>
          </w:pPr>
          <w:hyperlink w:anchor="_Toc166660974" w:history="1">
            <w:r w:rsidR="00AC5129" w:rsidRPr="000D0F02">
              <w:rPr>
                <w:rStyle w:val="Hyperlink"/>
                <w:noProof/>
              </w:rPr>
              <w:t>1.0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PURPOSE</w:t>
            </w:r>
            <w:r w:rsidR="00AC5129">
              <w:rPr>
                <w:noProof/>
                <w:webHidden/>
              </w:rPr>
              <w:tab/>
            </w:r>
            <w:r w:rsidR="00E86408" w:rsidRPr="00E86408">
              <w:rPr>
                <w:noProof/>
                <w:webHidden/>
              </w:rPr>
              <w:t>AppC-</w:t>
            </w:r>
            <w:r w:rsidR="00AC5129">
              <w:rPr>
                <w:noProof/>
                <w:webHidden/>
              </w:rPr>
              <w:fldChar w:fldCharType="begin"/>
            </w:r>
            <w:r w:rsidR="00AC5129">
              <w:rPr>
                <w:noProof/>
                <w:webHidden/>
              </w:rPr>
              <w:instrText xml:space="preserve"> PAGEREF _Toc166660974 \h </w:instrText>
            </w:r>
            <w:r w:rsidR="00AC5129">
              <w:rPr>
                <w:noProof/>
                <w:webHidden/>
              </w:rPr>
            </w:r>
            <w:r w:rsidR="00AC5129">
              <w:rPr>
                <w:noProof/>
                <w:webHidden/>
              </w:rPr>
              <w:fldChar w:fldCharType="separate"/>
            </w:r>
            <w:r w:rsidR="00AC5129">
              <w:rPr>
                <w:noProof/>
                <w:webHidden/>
              </w:rPr>
              <w:t>1</w:t>
            </w:r>
            <w:r w:rsidR="00AC5129">
              <w:rPr>
                <w:noProof/>
                <w:webHidden/>
              </w:rPr>
              <w:fldChar w:fldCharType="end"/>
            </w:r>
          </w:hyperlink>
        </w:p>
        <w:p w14:paraId="47401243" w14:textId="04EF5483" w:rsidR="00AC5129" w:rsidRDefault="00000000">
          <w:pPr>
            <w:pStyle w:val="TOC2"/>
            <w:rPr>
              <w:rFonts w:asciiTheme="minorHAnsi" w:eastAsiaTheme="minorEastAsia" w:hAnsiTheme="minorHAnsi" w:cstheme="minorBidi"/>
              <w:noProof/>
              <w:kern w:val="2"/>
              <w:szCs w:val="22"/>
              <w14:ligatures w14:val="standardContextual"/>
            </w:rPr>
          </w:pPr>
          <w:hyperlink w:anchor="_Toc166660975" w:history="1">
            <w:r w:rsidR="00AC5129" w:rsidRPr="000D0F02">
              <w:rPr>
                <w:rStyle w:val="Hyperlink"/>
                <w:noProof/>
              </w:rPr>
              <w:t>2.0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OBJECTIVES</w:t>
            </w:r>
            <w:r w:rsidR="00AC5129">
              <w:rPr>
                <w:noProof/>
                <w:webHidden/>
              </w:rPr>
              <w:tab/>
            </w:r>
            <w:r w:rsidR="00E86408" w:rsidRPr="00E86408">
              <w:rPr>
                <w:noProof/>
                <w:webHidden/>
              </w:rPr>
              <w:t>AppC-</w:t>
            </w:r>
            <w:r w:rsidR="00AC5129">
              <w:rPr>
                <w:noProof/>
                <w:webHidden/>
              </w:rPr>
              <w:fldChar w:fldCharType="begin"/>
            </w:r>
            <w:r w:rsidR="00AC5129">
              <w:rPr>
                <w:noProof/>
                <w:webHidden/>
              </w:rPr>
              <w:instrText xml:space="preserve"> PAGEREF _Toc166660975 \h </w:instrText>
            </w:r>
            <w:r w:rsidR="00AC5129">
              <w:rPr>
                <w:noProof/>
                <w:webHidden/>
              </w:rPr>
            </w:r>
            <w:r w:rsidR="00AC5129">
              <w:rPr>
                <w:noProof/>
                <w:webHidden/>
              </w:rPr>
              <w:fldChar w:fldCharType="separate"/>
            </w:r>
            <w:r w:rsidR="00AC5129">
              <w:rPr>
                <w:noProof/>
                <w:webHidden/>
              </w:rPr>
              <w:t>1</w:t>
            </w:r>
            <w:r w:rsidR="00AC5129">
              <w:rPr>
                <w:noProof/>
                <w:webHidden/>
              </w:rPr>
              <w:fldChar w:fldCharType="end"/>
            </w:r>
          </w:hyperlink>
        </w:p>
        <w:p w14:paraId="00096CD6" w14:textId="6C89D864" w:rsidR="00AC5129" w:rsidRDefault="00000000">
          <w:pPr>
            <w:pStyle w:val="TOC2"/>
            <w:rPr>
              <w:rFonts w:asciiTheme="minorHAnsi" w:eastAsiaTheme="minorEastAsia" w:hAnsiTheme="minorHAnsi" w:cstheme="minorBidi"/>
              <w:noProof/>
              <w:kern w:val="2"/>
              <w:szCs w:val="22"/>
              <w14:ligatures w14:val="standardContextual"/>
            </w:rPr>
          </w:pPr>
          <w:hyperlink w:anchor="_Toc166660976" w:history="1">
            <w:r w:rsidR="00AC5129" w:rsidRPr="000D0F02">
              <w:rPr>
                <w:rStyle w:val="Hyperlink"/>
                <w:noProof/>
              </w:rPr>
              <w:t>3.0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EVALUATION FACTORS</w:t>
            </w:r>
            <w:r w:rsidR="00AC5129">
              <w:rPr>
                <w:noProof/>
                <w:webHidden/>
              </w:rPr>
              <w:tab/>
            </w:r>
            <w:r w:rsidR="00E86408" w:rsidRPr="00E86408">
              <w:rPr>
                <w:noProof/>
                <w:webHidden/>
              </w:rPr>
              <w:t>AppC-</w:t>
            </w:r>
            <w:r w:rsidR="00AC5129">
              <w:rPr>
                <w:noProof/>
                <w:webHidden/>
              </w:rPr>
              <w:fldChar w:fldCharType="begin"/>
            </w:r>
            <w:r w:rsidR="00AC5129">
              <w:rPr>
                <w:noProof/>
                <w:webHidden/>
              </w:rPr>
              <w:instrText xml:space="preserve"> PAGEREF _Toc166660976 \h </w:instrText>
            </w:r>
            <w:r w:rsidR="00AC5129">
              <w:rPr>
                <w:noProof/>
                <w:webHidden/>
              </w:rPr>
            </w:r>
            <w:r w:rsidR="00AC5129">
              <w:rPr>
                <w:noProof/>
                <w:webHidden/>
              </w:rPr>
              <w:fldChar w:fldCharType="separate"/>
            </w:r>
            <w:r w:rsidR="00AC5129">
              <w:rPr>
                <w:noProof/>
                <w:webHidden/>
              </w:rPr>
              <w:t>1</w:t>
            </w:r>
            <w:r w:rsidR="00AC5129">
              <w:rPr>
                <w:noProof/>
                <w:webHidden/>
              </w:rPr>
              <w:fldChar w:fldCharType="end"/>
            </w:r>
          </w:hyperlink>
        </w:p>
        <w:p w14:paraId="04A0EEB7" w14:textId="7F3F5402" w:rsidR="00AC5129" w:rsidRDefault="00000000">
          <w:pPr>
            <w:pStyle w:val="TOC2"/>
            <w:rPr>
              <w:rFonts w:asciiTheme="minorHAnsi" w:eastAsiaTheme="minorEastAsia" w:hAnsiTheme="minorHAnsi" w:cstheme="minorBidi"/>
              <w:noProof/>
              <w:kern w:val="2"/>
              <w:szCs w:val="22"/>
              <w14:ligatures w14:val="standardContextual"/>
            </w:rPr>
          </w:pPr>
          <w:hyperlink w:anchor="_Toc166660977" w:history="1">
            <w:r w:rsidR="00AC5129" w:rsidRPr="000D0F02">
              <w:rPr>
                <w:rStyle w:val="Hyperlink"/>
                <w:noProof/>
              </w:rPr>
              <w:t>4.0</w:t>
            </w:r>
            <w:r w:rsidR="00AC5129">
              <w:rPr>
                <w:rFonts w:asciiTheme="minorHAnsi" w:eastAsiaTheme="minorEastAsia" w:hAnsiTheme="minorHAnsi" w:cstheme="minorBidi"/>
                <w:noProof/>
                <w:kern w:val="2"/>
                <w:szCs w:val="22"/>
                <w14:ligatures w14:val="standardContextual"/>
              </w:rPr>
              <w:tab/>
            </w:r>
            <w:r w:rsidR="00AC5129" w:rsidRPr="000D0F02">
              <w:rPr>
                <w:rStyle w:val="Hyperlink"/>
                <w:noProof/>
              </w:rPr>
              <w:t>IMPLEMENTATION</w:t>
            </w:r>
            <w:r w:rsidR="00AC5129">
              <w:rPr>
                <w:noProof/>
                <w:webHidden/>
              </w:rPr>
              <w:tab/>
            </w:r>
            <w:r w:rsidR="00E86408" w:rsidRPr="00E86408">
              <w:rPr>
                <w:noProof/>
                <w:webHidden/>
              </w:rPr>
              <w:t>AppC-</w:t>
            </w:r>
            <w:r w:rsidR="00AC5129">
              <w:rPr>
                <w:noProof/>
                <w:webHidden/>
              </w:rPr>
              <w:fldChar w:fldCharType="begin"/>
            </w:r>
            <w:r w:rsidR="00AC5129">
              <w:rPr>
                <w:noProof/>
                <w:webHidden/>
              </w:rPr>
              <w:instrText xml:space="preserve"> PAGEREF _Toc166660977 \h </w:instrText>
            </w:r>
            <w:r w:rsidR="00AC5129">
              <w:rPr>
                <w:noProof/>
                <w:webHidden/>
              </w:rPr>
            </w:r>
            <w:r w:rsidR="00AC5129">
              <w:rPr>
                <w:noProof/>
                <w:webHidden/>
              </w:rPr>
              <w:fldChar w:fldCharType="separate"/>
            </w:r>
            <w:r w:rsidR="00AC5129">
              <w:rPr>
                <w:noProof/>
                <w:webHidden/>
              </w:rPr>
              <w:t>2</w:t>
            </w:r>
            <w:r w:rsidR="00AC5129">
              <w:rPr>
                <w:noProof/>
                <w:webHidden/>
              </w:rPr>
              <w:fldChar w:fldCharType="end"/>
            </w:r>
          </w:hyperlink>
        </w:p>
        <w:p w14:paraId="2CF292F6" w14:textId="4DAE7116" w:rsidR="00AC5129" w:rsidRDefault="00000000">
          <w:pPr>
            <w:pStyle w:val="TOC1"/>
            <w:rPr>
              <w:rFonts w:asciiTheme="minorHAnsi" w:eastAsiaTheme="minorEastAsia" w:hAnsiTheme="minorHAnsi" w:cstheme="minorBidi"/>
              <w:kern w:val="2"/>
              <w:szCs w:val="22"/>
              <w14:ligatures w14:val="standardContextual"/>
            </w:rPr>
          </w:pPr>
          <w:hyperlink w:anchor="_Toc166660978" w:history="1">
            <w:r w:rsidR="00AC5129" w:rsidRPr="000D0F02">
              <w:rPr>
                <w:rStyle w:val="Hyperlink"/>
              </w:rPr>
              <w:t>Attachment 1: Revision History for IMC 2550</w:t>
            </w:r>
            <w:r w:rsidR="00AC5129">
              <w:rPr>
                <w:webHidden/>
              </w:rPr>
              <w:tab/>
            </w:r>
            <w:r w:rsidR="00E86408">
              <w:rPr>
                <w:webHidden/>
              </w:rPr>
              <w:t>Att1-</w:t>
            </w:r>
            <w:r w:rsidR="00AC5129">
              <w:rPr>
                <w:webHidden/>
              </w:rPr>
              <w:fldChar w:fldCharType="begin"/>
            </w:r>
            <w:r w:rsidR="00AC5129">
              <w:rPr>
                <w:webHidden/>
              </w:rPr>
              <w:instrText xml:space="preserve"> PAGEREF _Toc166660978 \h </w:instrText>
            </w:r>
            <w:r w:rsidR="00AC5129">
              <w:rPr>
                <w:webHidden/>
              </w:rPr>
            </w:r>
            <w:r w:rsidR="00AC5129">
              <w:rPr>
                <w:webHidden/>
              </w:rPr>
              <w:fldChar w:fldCharType="separate"/>
            </w:r>
            <w:r w:rsidR="00AC5129">
              <w:rPr>
                <w:webHidden/>
              </w:rPr>
              <w:t>1</w:t>
            </w:r>
            <w:r w:rsidR="00AC5129">
              <w:rPr>
                <w:webHidden/>
              </w:rPr>
              <w:fldChar w:fldCharType="end"/>
            </w:r>
          </w:hyperlink>
        </w:p>
        <w:p w14:paraId="1B9AFA7E" w14:textId="70FCBC80" w:rsidR="00F8549A" w:rsidRDefault="00BB6BDB" w:rsidP="00F8549A">
          <w:pPr>
            <w:rPr>
              <w:b/>
              <w:bCs/>
              <w:noProof/>
            </w:rPr>
          </w:pPr>
          <w:r>
            <w:rPr>
              <w:b/>
              <w:bCs/>
              <w:noProof/>
            </w:rPr>
            <w:fldChar w:fldCharType="end"/>
          </w:r>
        </w:p>
      </w:sdtContent>
    </w:sdt>
    <w:p w14:paraId="0B264863" w14:textId="151266B0" w:rsidR="00790609" w:rsidRPr="00263FA6" w:rsidRDefault="00790609" w:rsidP="00984CDC">
      <w:pPr>
        <w:pStyle w:val="BodyText"/>
        <w:sectPr w:rsidR="00790609" w:rsidRPr="00263FA6" w:rsidSect="00D8775A">
          <w:headerReference w:type="default" r:id="rId11"/>
          <w:footerReference w:type="default" r:id="rId12"/>
          <w:pgSz w:w="12240" w:h="15840"/>
          <w:pgMar w:top="1440" w:right="1440" w:bottom="1440" w:left="1440" w:header="720" w:footer="720" w:gutter="0"/>
          <w:pgNumType w:fmt="lowerRoman" w:start="1"/>
          <w:cols w:space="720"/>
          <w:noEndnote/>
          <w:docGrid w:linePitch="326"/>
        </w:sectPr>
      </w:pPr>
    </w:p>
    <w:p w14:paraId="56B3A753" w14:textId="5EE24B0D" w:rsidR="00B604FA" w:rsidRPr="00322FC8" w:rsidRDefault="007A43DD" w:rsidP="00704AA1">
      <w:pPr>
        <w:pStyle w:val="Heading1"/>
      </w:pPr>
      <w:bookmarkStart w:id="0" w:name="_Toc166660935"/>
      <w:r w:rsidRPr="00322FC8">
        <w:lastRenderedPageBreak/>
        <w:t>2550</w:t>
      </w:r>
      <w:r w:rsidR="0059516D">
        <w:t>-</w:t>
      </w:r>
      <w:r w:rsidR="00B604FA" w:rsidRPr="00322FC8">
        <w:t>01</w:t>
      </w:r>
      <w:r w:rsidR="00B604FA" w:rsidRPr="00322FC8">
        <w:tab/>
        <w:t>PURPOSE</w:t>
      </w:r>
      <w:bookmarkEnd w:id="0"/>
    </w:p>
    <w:p w14:paraId="0418745C" w14:textId="11F8D77E" w:rsidR="00E42276" w:rsidRDefault="00E42276" w:rsidP="00704AA1">
      <w:pPr>
        <w:pStyle w:val="BodyText"/>
      </w:pPr>
      <w:r>
        <w:t xml:space="preserve">The purpose of this Inspection Manual Chapter (IMC) is to define the Construction Inspection Program (CIP) for non-power production and utilization facilities (NPUFs) </w:t>
      </w:r>
      <w:r w:rsidR="00AC0CBB">
        <w:t>holding a construction permit and pursuing an operating license</w:t>
      </w:r>
      <w:r>
        <w:t xml:space="preserve"> under 10 CFR Part 50.</w:t>
      </w:r>
      <w:ins w:id="1" w:author="Author">
        <w:r w:rsidR="007138DC">
          <w:t xml:space="preserve"> </w:t>
        </w:r>
      </w:ins>
      <w:r>
        <w:t xml:space="preserve">This CIP will provide reasonable assurance that the </w:t>
      </w:r>
      <w:ins w:id="2" w:author="Author">
        <w:r w:rsidR="00456CE3">
          <w:t xml:space="preserve">final </w:t>
        </w:r>
      </w:ins>
      <w:r>
        <w:t>design and construction of NPUFs have been completed in accordance with applicable regulations, license requirements, and commitments.</w:t>
      </w:r>
    </w:p>
    <w:p w14:paraId="353B1023" w14:textId="745487C9" w:rsidR="003B6307" w:rsidRPr="00954708" w:rsidRDefault="003B6307" w:rsidP="002F54C7">
      <w:pPr>
        <w:pStyle w:val="BodyText"/>
      </w:pPr>
      <w:r>
        <w:t>Note:</w:t>
      </w:r>
      <w:ins w:id="3" w:author="Author">
        <w:r w:rsidR="007138DC">
          <w:t xml:space="preserve"> </w:t>
        </w:r>
      </w:ins>
      <w:r>
        <w:t>Throughout this IMC, the term</w:t>
      </w:r>
      <w:ins w:id="4" w:author="Author">
        <w:r w:rsidR="00364B05">
          <w:t xml:space="preserve"> “permit holder” is</w:t>
        </w:r>
      </w:ins>
      <w:r>
        <w:t xml:space="preserve"> used to refer to </w:t>
      </w:r>
      <w:ins w:id="5" w:author="Author">
        <w:r w:rsidR="00E33705">
          <w:t>a</w:t>
        </w:r>
      </w:ins>
      <w:r>
        <w:t xml:space="preserve"> construction permit </w:t>
      </w:r>
      <w:ins w:id="6" w:author="Author">
        <w:r w:rsidR="000415F0">
          <w:t xml:space="preserve">(CP) </w:t>
        </w:r>
      </w:ins>
      <w:r>
        <w:t>holder.</w:t>
      </w:r>
      <w:ins w:id="7" w:author="Author">
        <w:r w:rsidR="007138DC">
          <w:t xml:space="preserve"> </w:t>
        </w:r>
        <w:r w:rsidR="00364B05">
          <w:t xml:space="preserve">However, the NPUF CIP may also be applied to construction permit applicants performing </w:t>
        </w:r>
        <w:r w:rsidR="00B32C40">
          <w:t xml:space="preserve">safety-significant </w:t>
        </w:r>
        <w:r w:rsidR="00364B05">
          <w:t xml:space="preserve">pre-construction and procurement activities. </w:t>
        </w:r>
      </w:ins>
    </w:p>
    <w:p w14:paraId="774ED76D" w14:textId="10EEFD60" w:rsidR="00B604FA" w:rsidRDefault="007A43DD" w:rsidP="00C26B69">
      <w:pPr>
        <w:pStyle w:val="Heading1"/>
      </w:pPr>
      <w:bookmarkStart w:id="8" w:name="_Toc166660936"/>
      <w:r w:rsidRPr="006265C7">
        <w:t>2550</w:t>
      </w:r>
      <w:r w:rsidR="0059516D">
        <w:t>-</w:t>
      </w:r>
      <w:r w:rsidR="00B604FA" w:rsidRPr="006265C7">
        <w:t>02</w:t>
      </w:r>
      <w:r w:rsidR="00B604FA" w:rsidRPr="006265C7">
        <w:tab/>
        <w:t>OBJECTIVES</w:t>
      </w:r>
      <w:bookmarkEnd w:id="8"/>
    </w:p>
    <w:p w14:paraId="191085DD" w14:textId="637C01E0" w:rsidR="00B604FA" w:rsidRPr="00954708" w:rsidRDefault="00B604FA" w:rsidP="00D91B48">
      <w:pPr>
        <w:pStyle w:val="BodyText"/>
      </w:pPr>
      <w:r w:rsidRPr="00954708">
        <w:t xml:space="preserve">The primary objective of this </w:t>
      </w:r>
      <w:ins w:id="9" w:author="Author">
        <w:r w:rsidR="007F25DF">
          <w:t>IMC</w:t>
        </w:r>
      </w:ins>
      <w:r w:rsidRPr="00954708">
        <w:t xml:space="preserve"> is to </w:t>
      </w:r>
      <w:ins w:id="10" w:author="Author">
        <w:r w:rsidR="00AE5A05">
          <w:t>define the</w:t>
        </w:r>
      </w:ins>
      <w:r w:rsidRPr="00954708">
        <w:t xml:space="preserve"> CIP for inspecting </w:t>
      </w:r>
      <w:r w:rsidR="00FF1ED9" w:rsidRPr="00954708">
        <w:t xml:space="preserve">construction </w:t>
      </w:r>
      <w:ins w:id="11" w:author="Author">
        <w:r w:rsidR="00ED2176">
          <w:t xml:space="preserve">and operational readiness activities </w:t>
        </w:r>
      </w:ins>
      <w:r w:rsidR="00FF1ED9" w:rsidRPr="00954708">
        <w:t>a</w:t>
      </w:r>
      <w:r w:rsidR="00E5107B">
        <w:t xml:space="preserve">t </w:t>
      </w:r>
      <w:r w:rsidR="0055096C" w:rsidRPr="00954708">
        <w:t>NPUF</w:t>
      </w:r>
      <w:ins w:id="12" w:author="Author">
        <w:r w:rsidR="00ED2176">
          <w:t xml:space="preserve">s holding a </w:t>
        </w:r>
        <w:r w:rsidR="000415F0">
          <w:t>CP. It may also apply to NPUF CP applicants if safety</w:t>
        </w:r>
        <w:r w:rsidR="007F25DF">
          <w:noBreakHyphen/>
        </w:r>
        <w:r w:rsidR="000415F0">
          <w:t>significant pre-construction or procurement activities are in progress</w:t>
        </w:r>
      </w:ins>
      <w:r w:rsidR="00FF1ED9" w:rsidRPr="00954708">
        <w:t>.</w:t>
      </w:r>
    </w:p>
    <w:p w14:paraId="620FCF3E" w14:textId="40331918" w:rsidR="00B604FA" w:rsidRPr="00954708" w:rsidRDefault="00B604FA" w:rsidP="00C904D0">
      <w:pPr>
        <w:pStyle w:val="BodyText2"/>
      </w:pPr>
      <w:r w:rsidRPr="00954708">
        <w:t>02.01</w:t>
      </w:r>
      <w:r w:rsidRPr="00954708">
        <w:tab/>
        <w:t xml:space="preserve">Provide reasonable assurance that regulatory requirements and </w:t>
      </w:r>
      <w:ins w:id="13" w:author="Author">
        <w:r w:rsidR="0037585E">
          <w:t>permit holder</w:t>
        </w:r>
      </w:ins>
      <w:r w:rsidRPr="00954708">
        <w:t xml:space="preserve"> commitments for quality assurance</w:t>
      </w:r>
      <w:r w:rsidR="00017B5C" w:rsidRPr="00954708">
        <w:t xml:space="preserve"> (QA)</w:t>
      </w:r>
      <w:r w:rsidRPr="00954708">
        <w:t xml:space="preserve"> are included in the design, procurement, and construction of the </w:t>
      </w:r>
      <w:r w:rsidR="0055096C" w:rsidRPr="00954708">
        <w:t>NPUF</w:t>
      </w:r>
      <w:r w:rsidRPr="00954708">
        <w:t xml:space="preserve">. </w:t>
      </w:r>
    </w:p>
    <w:p w14:paraId="5BED4094" w14:textId="4664EB01" w:rsidR="00B604FA" w:rsidRPr="00954708" w:rsidRDefault="00B604FA" w:rsidP="00C904D0">
      <w:pPr>
        <w:pStyle w:val="BodyText2"/>
      </w:pPr>
      <w:r w:rsidRPr="00954708">
        <w:t>02.02</w:t>
      </w:r>
      <w:r w:rsidRPr="00954708">
        <w:tab/>
        <w:t xml:space="preserve">Provide reasonable assurance that </w:t>
      </w:r>
      <w:r w:rsidR="0055096C" w:rsidRPr="00954708">
        <w:t>NPUF</w:t>
      </w:r>
      <w:r w:rsidR="007E0B39" w:rsidRPr="00954708">
        <w:t>s</w:t>
      </w:r>
      <w:r w:rsidR="00FF1ED9" w:rsidRPr="00954708">
        <w:t xml:space="preserve"> are</w:t>
      </w:r>
      <w:r w:rsidRPr="00954708">
        <w:t xml:space="preserve"> constructed in accordance with the </w:t>
      </w:r>
      <w:r w:rsidR="007E0B39" w:rsidRPr="00954708">
        <w:t xml:space="preserve">applicable </w:t>
      </w:r>
      <w:r w:rsidR="008F20C2" w:rsidRPr="00954708">
        <w:t xml:space="preserve">regulations, </w:t>
      </w:r>
      <w:r w:rsidRPr="00954708">
        <w:t>quality assurance program</w:t>
      </w:r>
      <w:r w:rsidR="008F20C2" w:rsidRPr="00954708">
        <w:t>,</w:t>
      </w:r>
      <w:r w:rsidR="007E0B39" w:rsidRPr="00954708">
        <w:t xml:space="preserve"> and the </w:t>
      </w:r>
      <w:r w:rsidR="0055096C" w:rsidRPr="00954708">
        <w:t>NPUF</w:t>
      </w:r>
      <w:r w:rsidR="008F20C2" w:rsidRPr="00954708">
        <w:t>’s</w:t>
      </w:r>
      <w:r w:rsidR="007E0B39" w:rsidRPr="00954708">
        <w:t xml:space="preserve"> licensing </w:t>
      </w:r>
      <w:r w:rsidR="00E5107B">
        <w:t>basis</w:t>
      </w:r>
      <w:r w:rsidR="00E5107B" w:rsidRPr="00954708">
        <w:t xml:space="preserve"> </w:t>
      </w:r>
      <w:r w:rsidR="008F20C2" w:rsidRPr="00954708">
        <w:t>(</w:t>
      </w:r>
      <w:ins w:id="14" w:author="Author">
        <w:r w:rsidR="00B32C40">
          <w:t xml:space="preserve">e.g., </w:t>
        </w:r>
        <w:r w:rsidR="00E33705">
          <w:t xml:space="preserve">Preliminary </w:t>
        </w:r>
      </w:ins>
      <w:r w:rsidR="00830E3F" w:rsidRPr="00954708">
        <w:t xml:space="preserve">Safety </w:t>
      </w:r>
      <w:r w:rsidR="007E0B39" w:rsidRPr="00954708">
        <w:t>A</w:t>
      </w:r>
      <w:r w:rsidR="00830E3F" w:rsidRPr="00954708">
        <w:t xml:space="preserve">nalysis </w:t>
      </w:r>
      <w:r w:rsidR="007E0B39" w:rsidRPr="00954708">
        <w:t>R</w:t>
      </w:r>
      <w:r w:rsidR="00830E3F" w:rsidRPr="00954708">
        <w:t>eport (</w:t>
      </w:r>
      <w:ins w:id="15" w:author="Author">
        <w:r w:rsidR="00E33705">
          <w:t>P</w:t>
        </w:r>
      </w:ins>
      <w:r w:rsidR="00830E3F" w:rsidRPr="00954708">
        <w:t>SAR)</w:t>
      </w:r>
      <w:r w:rsidR="007E0B39" w:rsidRPr="00954708">
        <w:t>, Construction Permit</w:t>
      </w:r>
      <w:r w:rsidR="00830E3F" w:rsidRPr="00954708">
        <w:t xml:space="preserve"> (CP)</w:t>
      </w:r>
      <w:r w:rsidR="007E0B39" w:rsidRPr="00954708">
        <w:t xml:space="preserve">, </w:t>
      </w:r>
      <w:ins w:id="16" w:author="Author">
        <w:r w:rsidR="00B32C40">
          <w:t xml:space="preserve">and </w:t>
        </w:r>
        <w:r w:rsidR="00002CC6">
          <w:t>Operating License (</w:t>
        </w:r>
        <w:r w:rsidR="00B32C40">
          <w:t>OL</w:t>
        </w:r>
        <w:r w:rsidR="00002CC6">
          <w:t>)</w:t>
        </w:r>
        <w:r w:rsidR="00B32C40">
          <w:t xml:space="preserve"> application</w:t>
        </w:r>
      </w:ins>
      <w:r w:rsidR="007E0B39" w:rsidRPr="00954708">
        <w:t>).</w:t>
      </w:r>
    </w:p>
    <w:p w14:paraId="40E1A64C" w14:textId="7CDBBB49" w:rsidR="00B604FA" w:rsidRPr="00954708" w:rsidRDefault="00B604FA" w:rsidP="00C904D0">
      <w:pPr>
        <w:pStyle w:val="BodyText2"/>
      </w:pPr>
      <w:r w:rsidRPr="00954708">
        <w:t>02.0</w:t>
      </w:r>
      <w:r w:rsidR="007D3CBE" w:rsidRPr="00954708">
        <w:t>3</w:t>
      </w:r>
      <w:r w:rsidRPr="00954708">
        <w:tab/>
        <w:t xml:space="preserve">Verify the effective implementation of the </w:t>
      </w:r>
      <w:ins w:id="17" w:author="Author">
        <w:r w:rsidR="0037585E">
          <w:t>permit holder</w:t>
        </w:r>
      </w:ins>
      <w:r w:rsidR="00E5107B">
        <w:t xml:space="preserve">’s </w:t>
      </w:r>
      <w:r w:rsidR="00FC6016">
        <w:t>QA</w:t>
      </w:r>
      <w:r w:rsidR="00E5107B">
        <w:t xml:space="preserve"> program</w:t>
      </w:r>
      <w:ins w:id="18" w:author="Author">
        <w:r w:rsidR="00796181">
          <w:t>.</w:t>
        </w:r>
      </w:ins>
      <w:r w:rsidRPr="00954708">
        <w:t xml:space="preserve"> </w:t>
      </w:r>
    </w:p>
    <w:p w14:paraId="366CCA6F" w14:textId="2FF847F8" w:rsidR="00B604FA" w:rsidRPr="00954708" w:rsidRDefault="00B604FA" w:rsidP="00C904D0">
      <w:pPr>
        <w:pStyle w:val="BodyText2"/>
      </w:pPr>
      <w:bookmarkStart w:id="19" w:name="_Toc419288616"/>
      <w:r w:rsidRPr="00954708">
        <w:t>02.0</w:t>
      </w:r>
      <w:ins w:id="20" w:author="Author">
        <w:r w:rsidR="00E12FF5">
          <w:t>4</w:t>
        </w:r>
      </w:ins>
      <w:r w:rsidRPr="00954708">
        <w:tab/>
        <w:t xml:space="preserve">Conduct </w:t>
      </w:r>
      <w:ins w:id="21" w:author="Author">
        <w:r w:rsidR="004C4CDA">
          <w:t>risk-informed</w:t>
        </w:r>
      </w:ins>
      <w:r w:rsidR="00BC2677" w:rsidRPr="00954708">
        <w:t xml:space="preserve"> </w:t>
      </w:r>
      <w:r w:rsidRPr="00954708">
        <w:t xml:space="preserve">inspections </w:t>
      </w:r>
      <w:r w:rsidR="007E0B39" w:rsidRPr="00954708">
        <w:t xml:space="preserve">of </w:t>
      </w:r>
      <w:r w:rsidR="005E5E9D">
        <w:t>S</w:t>
      </w:r>
      <w:r w:rsidR="00830E3F" w:rsidRPr="00954708">
        <w:t>tructures</w:t>
      </w:r>
      <w:r w:rsidR="00E61215">
        <w:t>,</w:t>
      </w:r>
      <w:r w:rsidR="00830E3F" w:rsidRPr="00954708">
        <w:t xml:space="preserve"> </w:t>
      </w:r>
      <w:r w:rsidR="005E5E9D">
        <w:t>S</w:t>
      </w:r>
      <w:r w:rsidR="00830E3F" w:rsidRPr="00954708">
        <w:t>ystems</w:t>
      </w:r>
      <w:r w:rsidR="00897997">
        <w:t>,</w:t>
      </w:r>
      <w:r w:rsidR="00830E3F" w:rsidRPr="00954708">
        <w:t xml:space="preserve"> and </w:t>
      </w:r>
      <w:r w:rsidR="005E5E9D">
        <w:t>C</w:t>
      </w:r>
      <w:r w:rsidR="00B40CDA" w:rsidRPr="00954708">
        <w:t>omponents</w:t>
      </w:r>
      <w:r w:rsidR="00830E3F" w:rsidRPr="00954708">
        <w:t xml:space="preserve"> (SSCs), </w:t>
      </w:r>
      <w:r w:rsidR="008F20C2" w:rsidRPr="00954708">
        <w:t>pre-operational testing</w:t>
      </w:r>
      <w:r w:rsidR="00830E3F" w:rsidRPr="00954708">
        <w:t>,</w:t>
      </w:r>
      <w:r w:rsidR="007E0B39" w:rsidRPr="00954708">
        <w:t xml:space="preserve"> and operational </w:t>
      </w:r>
      <w:r w:rsidR="0031488D" w:rsidRPr="00954708">
        <w:t xml:space="preserve">readiness activities </w:t>
      </w:r>
      <w:r w:rsidRPr="00954708">
        <w:t xml:space="preserve">to support the </w:t>
      </w:r>
      <w:r w:rsidR="009E4DF5">
        <w:t xml:space="preserve">issuance of an </w:t>
      </w:r>
      <w:ins w:id="22" w:author="Author">
        <w:r w:rsidR="00243042">
          <w:t>OL</w:t>
        </w:r>
      </w:ins>
      <w:r w:rsidR="009E4DF5">
        <w:t>.</w:t>
      </w:r>
      <w:bookmarkEnd w:id="19"/>
      <w:del w:id="23" w:author="Author">
        <w:r w:rsidRPr="00954708" w:rsidDel="007138DC">
          <w:delText xml:space="preserve">  </w:delText>
        </w:r>
      </w:del>
      <w:ins w:id="24" w:author="Author">
        <w:r w:rsidR="007138DC">
          <w:t xml:space="preserve"> </w:t>
        </w:r>
      </w:ins>
    </w:p>
    <w:p w14:paraId="0D2C260B" w14:textId="45B10F12" w:rsidR="00C26B69" w:rsidRDefault="00E87443" w:rsidP="00076A51">
      <w:pPr>
        <w:pStyle w:val="Heading1"/>
      </w:pPr>
      <w:bookmarkStart w:id="25" w:name="_Toc166660937"/>
      <w:r w:rsidRPr="00954708">
        <w:t>2550-03</w:t>
      </w:r>
      <w:r w:rsidR="003D77DA" w:rsidRPr="00954708">
        <w:tab/>
      </w:r>
      <w:r w:rsidRPr="00954708">
        <w:t>APPLICABILITY</w:t>
      </w:r>
      <w:bookmarkEnd w:id="25"/>
    </w:p>
    <w:p w14:paraId="612BA434" w14:textId="13338194" w:rsidR="00BD0A0A" w:rsidRPr="00954708" w:rsidRDefault="00E87443" w:rsidP="00C904D0">
      <w:pPr>
        <w:pStyle w:val="BodyText2"/>
      </w:pPr>
      <w:bookmarkStart w:id="26" w:name="_Toc419288617"/>
      <w:r>
        <w:t>03.01</w:t>
      </w:r>
      <w:r>
        <w:tab/>
        <w:t>This IMC provide</w:t>
      </w:r>
      <w:r w:rsidR="00824179">
        <w:t>s</w:t>
      </w:r>
      <w:r>
        <w:t xml:space="preserve"> inspection program guidance for the </w:t>
      </w:r>
      <w:r w:rsidR="0055096C">
        <w:t>NPUF</w:t>
      </w:r>
      <w:r>
        <w:t xml:space="preserve"> CIP.</w:t>
      </w:r>
      <w:ins w:id="27" w:author="Author">
        <w:r w:rsidR="007138DC">
          <w:t xml:space="preserve"> </w:t>
        </w:r>
      </w:ins>
      <w:r>
        <w:t xml:space="preserve">The </w:t>
      </w:r>
      <w:r w:rsidR="0055096C">
        <w:t>NPUF</w:t>
      </w:r>
      <w:r>
        <w:t xml:space="preserve"> CIP applies to all construction activities including design, procurement</w:t>
      </w:r>
      <w:r w:rsidR="00824179">
        <w:t>, fabrication</w:t>
      </w:r>
      <w:r>
        <w:t>, construction, pre-operational testing</w:t>
      </w:r>
      <w:r w:rsidR="00FE20AE">
        <w:t>,</w:t>
      </w:r>
      <w:r>
        <w:t xml:space="preserve"> and</w:t>
      </w:r>
      <w:r w:rsidR="00981668">
        <w:t xml:space="preserve"> operational </w:t>
      </w:r>
      <w:r>
        <w:t>readiness activities.</w:t>
      </w:r>
      <w:del w:id="28" w:author="Author">
        <w:r w:rsidDel="007138DC">
          <w:delText xml:space="preserve"> </w:delText>
        </w:r>
        <w:r w:rsidR="000C0940" w:rsidDel="007138DC">
          <w:delText xml:space="preserve"> </w:delText>
        </w:r>
      </w:del>
      <w:ins w:id="29" w:author="Author">
        <w:r w:rsidR="007138DC">
          <w:t xml:space="preserve"> </w:t>
        </w:r>
      </w:ins>
      <w:r>
        <w:t xml:space="preserve">Implementation of this </w:t>
      </w:r>
      <w:r w:rsidRPr="006D214E">
        <w:t xml:space="preserve">IMC </w:t>
      </w:r>
      <w:r w:rsidRPr="001F1C55">
        <w:t xml:space="preserve">will begin at the NRC issuance of the </w:t>
      </w:r>
      <w:r w:rsidR="00897997" w:rsidRPr="001F1C55">
        <w:t>CP</w:t>
      </w:r>
      <w:r w:rsidRPr="006D214E">
        <w:t xml:space="preserve"> and</w:t>
      </w:r>
      <w:r>
        <w:t xml:space="preserve"> will continue</w:t>
      </w:r>
      <w:r w:rsidR="0095667F">
        <w:t xml:space="preserve"> through completion of construction.</w:t>
      </w:r>
      <w:bookmarkEnd w:id="26"/>
      <w:ins w:id="30" w:author="Author">
        <w:r w:rsidR="006D214E">
          <w:t xml:space="preserve"> It may also apply to NPUF CP applicants if safety</w:t>
        </w:r>
      </w:ins>
      <w:r w:rsidR="00C927DB">
        <w:noBreakHyphen/>
      </w:r>
      <w:ins w:id="31" w:author="Author">
        <w:r w:rsidR="006D214E">
          <w:t>significant pre-construction or procurement activities are in progress</w:t>
        </w:r>
        <w:r w:rsidR="006D214E" w:rsidRPr="00954708">
          <w:t>.</w:t>
        </w:r>
      </w:ins>
      <w:r>
        <w:t xml:space="preserve"> </w:t>
      </w:r>
      <w:bookmarkStart w:id="32" w:name="_Toc419288618"/>
    </w:p>
    <w:p w14:paraId="612FF16A" w14:textId="3065535B" w:rsidR="00E87443" w:rsidRPr="00954708" w:rsidRDefault="00E87443" w:rsidP="00C904D0">
      <w:pPr>
        <w:pStyle w:val="BodyText2"/>
      </w:pPr>
      <w:r w:rsidRPr="00954708">
        <w:t xml:space="preserve">03.02 </w:t>
      </w:r>
      <w:r w:rsidR="00971D4C" w:rsidRPr="00954708">
        <w:tab/>
      </w:r>
      <w:r w:rsidRPr="00954708">
        <w:t>As necessary, archived IMCs, inspection procedures (IP</w:t>
      </w:r>
      <w:ins w:id="33" w:author="Author">
        <w:r w:rsidR="00A23AF7">
          <w:t>s</w:t>
        </w:r>
      </w:ins>
      <w:r w:rsidRPr="00954708">
        <w:t>)</w:t>
      </w:r>
      <w:r w:rsidR="00B40CDA" w:rsidRPr="00954708">
        <w:t>,</w:t>
      </w:r>
      <w:r w:rsidRPr="00954708">
        <w:t xml:space="preserve"> and temporary instructions (TI</w:t>
      </w:r>
      <w:ins w:id="34" w:author="Author">
        <w:r w:rsidR="00A23AF7">
          <w:t>s</w:t>
        </w:r>
      </w:ins>
      <w:r w:rsidRPr="00954708">
        <w:t xml:space="preserve">) may be re-issued and used to perform the required inspections or reviews of design, licensing, and regulatory issues for the </w:t>
      </w:r>
      <w:r w:rsidR="0055096C" w:rsidRPr="00954708">
        <w:t>NPUF</w:t>
      </w:r>
      <w:r w:rsidRPr="00954708">
        <w:t xml:space="preserve"> CIP.</w:t>
      </w:r>
      <w:bookmarkEnd w:id="32"/>
      <w:r w:rsidRPr="00954708">
        <w:t xml:space="preserve"> </w:t>
      </w:r>
    </w:p>
    <w:p w14:paraId="3DD80C6A" w14:textId="4B389F25" w:rsidR="00A24AA8" w:rsidRPr="00954708" w:rsidRDefault="00E87443" w:rsidP="00C904D0">
      <w:pPr>
        <w:pStyle w:val="BodyText2"/>
      </w:pPr>
      <w:bookmarkStart w:id="35" w:name="_Toc419288619"/>
      <w:r w:rsidRPr="00954708">
        <w:t xml:space="preserve">03.03 </w:t>
      </w:r>
      <w:r w:rsidR="00971D4C" w:rsidRPr="00954708">
        <w:tab/>
      </w:r>
      <w:r w:rsidR="0055096C" w:rsidRPr="00954708">
        <w:t>NPUF</w:t>
      </w:r>
      <w:r w:rsidRPr="00954708">
        <w:t>s will remain within the scope of the Commission's current Enforcement Policy for facilities in the construction phase.</w:t>
      </w:r>
      <w:del w:id="36" w:author="Author">
        <w:r w:rsidRPr="00954708" w:rsidDel="007138DC">
          <w:delText xml:space="preserve"> </w:delText>
        </w:r>
        <w:r w:rsidR="000C0940" w:rsidRPr="00954708" w:rsidDel="007138DC">
          <w:delText xml:space="preserve"> </w:delText>
        </w:r>
      </w:del>
      <w:bookmarkEnd w:id="35"/>
      <w:ins w:id="37" w:author="Author">
        <w:r w:rsidR="007138DC">
          <w:t xml:space="preserve"> </w:t>
        </w:r>
      </w:ins>
    </w:p>
    <w:p w14:paraId="64E40058" w14:textId="48123F9D" w:rsidR="00B604FA" w:rsidRPr="00954708" w:rsidRDefault="007A43DD" w:rsidP="00E173C2">
      <w:pPr>
        <w:pStyle w:val="Heading1"/>
      </w:pPr>
      <w:bookmarkStart w:id="38" w:name="_Toc166660938"/>
      <w:r w:rsidRPr="00954708">
        <w:lastRenderedPageBreak/>
        <w:t>2550</w:t>
      </w:r>
      <w:r w:rsidR="00B604FA" w:rsidRPr="00954708">
        <w:t>-0</w:t>
      </w:r>
      <w:r w:rsidR="003852F8" w:rsidRPr="00954708">
        <w:t>4</w:t>
      </w:r>
      <w:r w:rsidR="00B604FA" w:rsidRPr="00954708">
        <w:tab/>
        <w:t>DEFINITIONS</w:t>
      </w:r>
      <w:bookmarkEnd w:id="38"/>
    </w:p>
    <w:p w14:paraId="5DA1A8DC" w14:textId="416F7951" w:rsidR="003A236A" w:rsidRPr="00954708" w:rsidRDefault="007E1FF8" w:rsidP="00B15E4D">
      <w:pPr>
        <w:pStyle w:val="BodyText"/>
      </w:pPr>
      <w:r w:rsidRPr="00954708">
        <w:t>Additional</w:t>
      </w:r>
      <w:r w:rsidR="003C59DB" w:rsidRPr="00954708">
        <w:t xml:space="preserve"> d</w:t>
      </w:r>
      <w:r w:rsidR="003A236A" w:rsidRPr="00954708">
        <w:t xml:space="preserve">efinitions can be found in </w:t>
      </w:r>
      <w:ins w:id="39" w:author="Author">
        <w:r w:rsidR="008C53FF">
          <w:t>IMC</w:t>
        </w:r>
      </w:ins>
      <w:r w:rsidR="003A236A" w:rsidRPr="00954708">
        <w:t xml:space="preserve"> 2506, “Construction Reactor Oversight Process General Guidance and Basis Document.” </w:t>
      </w:r>
    </w:p>
    <w:p w14:paraId="7DEC3272" w14:textId="69B5300F" w:rsidR="003A236A" w:rsidRPr="00954708" w:rsidRDefault="43B33F41" w:rsidP="00C904D0">
      <w:pPr>
        <w:pStyle w:val="BodyText2"/>
      </w:pPr>
      <w:r>
        <w:t>04.01</w:t>
      </w:r>
      <w:r w:rsidR="00323E75">
        <w:tab/>
      </w:r>
      <w:r w:rsidRPr="0087645F">
        <w:rPr>
          <w:u w:val="single"/>
        </w:rPr>
        <w:t>Items Relied on for Safety (IROFS)</w:t>
      </w:r>
      <w:r>
        <w:t>.</w:t>
      </w:r>
      <w:ins w:id="40" w:author="Author">
        <w:r w:rsidR="05AB0220">
          <w:t xml:space="preserve"> </w:t>
        </w:r>
      </w:ins>
      <w:r w:rsidR="7202CE6A">
        <w:t>IROFS</w:t>
      </w:r>
      <w:r w:rsidR="238A6067">
        <w:t xml:space="preserve"> are </w:t>
      </w:r>
      <w:r w:rsidR="7202CE6A">
        <w:t>s</w:t>
      </w:r>
      <w:r>
        <w:t>tructures, systems, equipment, components, and activities of personnel that are relied on to prevent potential accidents at a facility that could exceed the performance requirements in 10 CFR 70.61 or to mitigate</w:t>
      </w:r>
      <w:r w:rsidR="3C97C704">
        <w:t xml:space="preserve"> their potential consequences.</w:t>
      </w:r>
      <w:ins w:id="41" w:author="Author">
        <w:r w:rsidR="16BED778">
          <w:t xml:space="preserve"> IROFS may be designated for NPUF facilities that include a Part 70 license application </w:t>
        </w:r>
        <w:r w:rsidR="16EAB5E7">
          <w:t xml:space="preserve">(in addition to their Part 50 CP) </w:t>
        </w:r>
        <w:r w:rsidR="16BED778">
          <w:t xml:space="preserve">or for NPUF facilities that use IROFS as part of their </w:t>
        </w:r>
        <w:r w:rsidR="052B5019">
          <w:t xml:space="preserve">Part </w:t>
        </w:r>
        <w:r w:rsidR="16EAB5E7">
          <w:t xml:space="preserve">50 </w:t>
        </w:r>
        <w:r w:rsidR="16BED778">
          <w:t xml:space="preserve">licensing basis. </w:t>
        </w:r>
        <w:r w:rsidR="43198CC1">
          <w:t>Typically, IROFS are only part of the licensing basis when special nuclear material is processed at the facility.</w:t>
        </w:r>
      </w:ins>
    </w:p>
    <w:p w14:paraId="38890501" w14:textId="3BE8EF5D" w:rsidR="006C49E1" w:rsidRDefault="003C59DB" w:rsidP="00C904D0">
      <w:pPr>
        <w:pStyle w:val="BodyText2"/>
        <w:rPr>
          <w:ins w:id="42" w:author="Author"/>
        </w:rPr>
      </w:pPr>
      <w:bookmarkStart w:id="43" w:name="_Toc419288620"/>
      <w:r w:rsidRPr="3CB93DCA">
        <w:t>0</w:t>
      </w:r>
      <w:r w:rsidR="003852F8" w:rsidRPr="3CB93DCA">
        <w:t>4</w:t>
      </w:r>
      <w:r w:rsidRPr="3CB93DCA">
        <w:t>.0</w:t>
      </w:r>
      <w:r w:rsidR="00323E75" w:rsidRPr="3CB93DCA">
        <w:t>2</w:t>
      </w:r>
      <w:r>
        <w:tab/>
      </w:r>
      <w:r w:rsidR="00ED1247" w:rsidRPr="0087645F">
        <w:rPr>
          <w:u w:val="single"/>
        </w:rPr>
        <w:t>Safety-related</w:t>
      </w:r>
      <w:r w:rsidR="00ED1247" w:rsidRPr="3CB93DCA">
        <w:t xml:space="preserve">. </w:t>
      </w:r>
      <w:ins w:id="44" w:author="Author">
        <w:r w:rsidR="006C49E1">
          <w:t>NPUFs may define the term “safety-related” differently than the definition found in 10 CFR Part 50</w:t>
        </w:r>
        <w:r w:rsidR="00156D63">
          <w:t>.2</w:t>
        </w:r>
        <w:r w:rsidR="006C49E1">
          <w:t xml:space="preserve"> for power reactors. Inspectors should be familiar with facility</w:t>
        </w:r>
      </w:ins>
      <w:r w:rsidR="009D282D">
        <w:noBreakHyphen/>
      </w:r>
      <w:ins w:id="45" w:author="Author">
        <w:r w:rsidR="006C49E1">
          <w:t xml:space="preserve">specific terminology prior to planning and conducting inspections. </w:t>
        </w:r>
      </w:ins>
    </w:p>
    <w:p w14:paraId="7A597909" w14:textId="2BF44B29" w:rsidR="003C59DB" w:rsidRPr="00F51374" w:rsidRDefault="006C49E1" w:rsidP="00E173C2">
      <w:pPr>
        <w:pStyle w:val="BodyText3"/>
      </w:pPr>
      <w:ins w:id="46" w:author="Author">
        <w:r>
          <w:t xml:space="preserve">In general, the term “safety-related” may be defined as </w:t>
        </w:r>
      </w:ins>
      <w:r w:rsidR="005C6214" w:rsidRPr="3CB93DCA">
        <w:t xml:space="preserve">physical structures, systems, components </w:t>
      </w:r>
      <w:r w:rsidR="00E40266" w:rsidRPr="3CB93DCA">
        <w:t>and</w:t>
      </w:r>
      <w:r w:rsidR="008A3D1F" w:rsidRPr="3CB93DCA">
        <w:t xml:space="preserve"> activities that are relied on to prevent potential accidents at a facility that could exceed the </w:t>
      </w:r>
      <w:r w:rsidR="007457D5" w:rsidRPr="3CB93DCA">
        <w:t xml:space="preserve">applicable </w:t>
      </w:r>
      <w:r w:rsidR="008A3D1F" w:rsidRPr="3CB93DCA">
        <w:t>performance requirements</w:t>
      </w:r>
      <w:r w:rsidR="00E40266" w:rsidRPr="3CB93DCA">
        <w:t>,</w:t>
      </w:r>
      <w:r w:rsidR="008A3D1F" w:rsidRPr="3CB93DCA">
        <w:t xml:space="preserve"> </w:t>
      </w:r>
      <w:r w:rsidR="00E40266" w:rsidRPr="3CB93DCA">
        <w:t>or</w:t>
      </w:r>
      <w:r w:rsidR="008A3D1F" w:rsidRPr="3CB93DCA">
        <w:t xml:space="preserve"> to mitigate their potential consequences.</w:t>
      </w:r>
      <w:ins w:id="47" w:author="Author">
        <w:r w:rsidR="007138DC">
          <w:t xml:space="preserve"> </w:t>
        </w:r>
      </w:ins>
      <w:r w:rsidR="008A3D1F" w:rsidRPr="3CB93DCA">
        <w:t xml:space="preserve">This does not limit the </w:t>
      </w:r>
      <w:ins w:id="48" w:author="Author">
        <w:r w:rsidR="0037585E">
          <w:t>permit holder</w:t>
        </w:r>
      </w:ins>
      <w:r w:rsidR="008A3D1F" w:rsidRPr="3CB93DCA">
        <w:t xml:space="preserve"> from identifying additional SSCs, equipment, or activities of personnel (i.e., beyond those in the minimum set necessary for compliance with the performance requirements) as IROFS.</w:t>
      </w:r>
      <w:bookmarkEnd w:id="43"/>
    </w:p>
    <w:p w14:paraId="12F2EC0A" w14:textId="29903528" w:rsidR="00B604FA" w:rsidRPr="00715DA4" w:rsidRDefault="007A43DD" w:rsidP="00ED6888">
      <w:pPr>
        <w:pStyle w:val="Heading1"/>
      </w:pPr>
      <w:bookmarkStart w:id="49" w:name="_Toc166660939"/>
      <w:r w:rsidRPr="00DD3374">
        <w:t>2550</w:t>
      </w:r>
      <w:r w:rsidR="00B604FA" w:rsidRPr="00FD4A21">
        <w:t>-0</w:t>
      </w:r>
      <w:r w:rsidR="003852F8" w:rsidRPr="004F73AD">
        <w:t>5</w:t>
      </w:r>
      <w:r w:rsidR="00B604FA" w:rsidRPr="00715DA4">
        <w:tab/>
        <w:t>RESPONSIBILITIES AND AUTHORITIES</w:t>
      </w:r>
      <w:bookmarkEnd w:id="49"/>
    </w:p>
    <w:p w14:paraId="259EDC6A" w14:textId="79E21B18" w:rsidR="00715DA4" w:rsidRPr="00715DA4" w:rsidRDefault="00B604FA" w:rsidP="00903AFE">
      <w:pPr>
        <w:pStyle w:val="Heading2"/>
      </w:pPr>
      <w:bookmarkStart w:id="50" w:name="_Toc166660940"/>
      <w:bookmarkStart w:id="51" w:name="_Toc419288621"/>
      <w:r w:rsidRPr="00715DA4">
        <w:t>0</w:t>
      </w:r>
      <w:r w:rsidR="003852F8" w:rsidRPr="00715DA4">
        <w:t>5</w:t>
      </w:r>
      <w:r w:rsidRPr="00715DA4">
        <w:t>.01</w:t>
      </w:r>
      <w:r w:rsidRPr="00715DA4">
        <w:tab/>
      </w:r>
      <w:r w:rsidR="00715DA4" w:rsidRPr="00A96B63">
        <w:rPr>
          <w:u w:val="single"/>
        </w:rPr>
        <w:t>Office of Nuclear Reactor Regulation (NRR</w:t>
      </w:r>
      <w:ins w:id="52" w:author="Author">
        <w:r w:rsidR="00896A34">
          <w:rPr>
            <w:u w:val="single"/>
          </w:rPr>
          <w:t>)</w:t>
        </w:r>
      </w:ins>
      <w:bookmarkEnd w:id="50"/>
    </w:p>
    <w:p w14:paraId="7C28749C" w14:textId="0775803F" w:rsidR="00287D2D" w:rsidRDefault="00287D2D" w:rsidP="002A12A2">
      <w:pPr>
        <w:pStyle w:val="BodyText"/>
        <w:numPr>
          <w:ilvl w:val="0"/>
          <w:numId w:val="6"/>
        </w:numPr>
        <w:ind w:left="720"/>
        <w:rPr>
          <w:ins w:id="53" w:author="Author"/>
        </w:rPr>
      </w:pPr>
      <w:ins w:id="54" w:author="Author">
        <w:r>
          <w:t xml:space="preserve">Responsible for coordinating </w:t>
        </w:r>
        <w:r w:rsidR="003B0D9B">
          <w:t>CIP activities with t</w:t>
        </w:r>
        <w:r>
          <w:t xml:space="preserve">he applicable </w:t>
        </w:r>
        <w:r w:rsidR="003B0D9B">
          <w:t xml:space="preserve">NRC </w:t>
        </w:r>
        <w:r>
          <w:t xml:space="preserve">inspection organizations. </w:t>
        </w:r>
      </w:ins>
    </w:p>
    <w:p w14:paraId="48D9FEE7" w14:textId="59D64E17" w:rsidR="00AF62F0" w:rsidRDefault="00896A34" w:rsidP="00896A34">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Pr>
          <w:sz w:val="22"/>
          <w:szCs w:val="22"/>
        </w:rPr>
        <w:t>b.</w:t>
      </w:r>
      <w:r>
        <w:rPr>
          <w:sz w:val="22"/>
          <w:szCs w:val="22"/>
        </w:rPr>
        <w:tab/>
      </w:r>
      <w:r w:rsidR="00715DA4" w:rsidRPr="00715DA4">
        <w:rPr>
          <w:sz w:val="22"/>
          <w:szCs w:val="22"/>
        </w:rPr>
        <w:t>Responsible for providing technical support for NPUF construction inspections</w:t>
      </w:r>
      <w:ins w:id="55" w:author="Author">
        <w:r w:rsidR="00762891">
          <w:rPr>
            <w:sz w:val="22"/>
            <w:szCs w:val="22"/>
          </w:rPr>
          <w:t>. This may include</w:t>
        </w:r>
      </w:ins>
      <w:r w:rsidR="00715DA4" w:rsidRPr="00715DA4">
        <w:rPr>
          <w:sz w:val="22"/>
          <w:szCs w:val="22"/>
        </w:rPr>
        <w:t xml:space="preserve"> providing personnel with specific expertise to support inspections, providing responses to technical questions posed by NPUF inspectors, </w:t>
      </w:r>
      <w:ins w:id="56" w:author="Author">
        <w:r w:rsidR="005A64EF">
          <w:rPr>
            <w:sz w:val="22"/>
            <w:szCs w:val="22"/>
          </w:rPr>
          <w:t xml:space="preserve">and </w:t>
        </w:r>
      </w:ins>
      <w:r w:rsidR="00715DA4" w:rsidRPr="00715DA4">
        <w:rPr>
          <w:sz w:val="22"/>
          <w:szCs w:val="22"/>
        </w:rPr>
        <w:t xml:space="preserve">providing insight into the safety significance of SSCs for inspection planning purposes. </w:t>
      </w:r>
    </w:p>
    <w:p w14:paraId="2F15E126" w14:textId="40536D6C" w:rsidR="00AF62F0" w:rsidRDefault="00896A34" w:rsidP="00896A34">
      <w:pPr>
        <w:pStyle w:val="BodyText"/>
        <w:ind w:left="720" w:hanging="360"/>
      </w:pPr>
      <w:r>
        <w:t xml:space="preserve">c. </w:t>
      </w:r>
      <w:r>
        <w:tab/>
      </w:r>
      <w:r w:rsidR="00715DA4" w:rsidRPr="00715DA4">
        <w:t xml:space="preserve">Responsible for providing technical assistance, if required, to </w:t>
      </w:r>
      <w:ins w:id="57" w:author="Author">
        <w:r w:rsidR="00610CD5">
          <w:t>inspection organization</w:t>
        </w:r>
        <w:r w:rsidR="00543D89">
          <w:t>s</w:t>
        </w:r>
      </w:ins>
      <w:r w:rsidR="00715DA4" w:rsidRPr="00715DA4">
        <w:t xml:space="preserve"> to develop site</w:t>
      </w:r>
      <w:ins w:id="58" w:author="Author">
        <w:r w:rsidR="00A1208C">
          <w:noBreakHyphen/>
        </w:r>
      </w:ins>
      <w:r w:rsidR="00715DA4" w:rsidRPr="00715DA4">
        <w:t>specific construction inspection plans.</w:t>
      </w:r>
    </w:p>
    <w:p w14:paraId="75D021EE" w14:textId="3E0CF86B" w:rsidR="00AF62F0" w:rsidRDefault="00896A34" w:rsidP="00896A34">
      <w:pPr>
        <w:pStyle w:val="BodyText"/>
        <w:ind w:left="720" w:hanging="360"/>
      </w:pPr>
      <w:r>
        <w:t>d.</w:t>
      </w:r>
      <w:r>
        <w:tab/>
      </w:r>
      <w:r w:rsidR="00715DA4" w:rsidRPr="00715DA4">
        <w:t xml:space="preserve">Responsible for </w:t>
      </w:r>
      <w:ins w:id="59" w:author="Author">
        <w:r w:rsidR="00F12448">
          <w:t>inspection plan</w:t>
        </w:r>
      </w:ins>
      <w:r w:rsidR="00715DA4" w:rsidRPr="00715DA4">
        <w:t xml:space="preserve"> development </w:t>
      </w:r>
      <w:ins w:id="60" w:author="Author">
        <w:r w:rsidR="002B272D">
          <w:t xml:space="preserve">and </w:t>
        </w:r>
        <w:r w:rsidR="00F12448">
          <w:t xml:space="preserve">coordination of inspections </w:t>
        </w:r>
      </w:ins>
      <w:r w:rsidR="00715DA4" w:rsidRPr="00715DA4">
        <w:t xml:space="preserve">of the operational programs needed to support issuance of </w:t>
      </w:r>
      <w:ins w:id="61" w:author="Author">
        <w:r w:rsidR="005B2A44">
          <w:t>an</w:t>
        </w:r>
        <w:r w:rsidR="005B2A44" w:rsidRPr="00715DA4">
          <w:t xml:space="preserve"> </w:t>
        </w:r>
        <w:r w:rsidR="00F12448">
          <w:t>OL</w:t>
        </w:r>
      </w:ins>
      <w:r w:rsidR="00715DA4" w:rsidRPr="00715DA4">
        <w:t>.</w:t>
      </w:r>
    </w:p>
    <w:p w14:paraId="2E3D7C16" w14:textId="5A4E9073" w:rsidR="00AF62F0" w:rsidRDefault="00896A34" w:rsidP="00896A34">
      <w:pPr>
        <w:pStyle w:val="BodyText"/>
        <w:ind w:left="720" w:hanging="360"/>
      </w:pPr>
      <w:r>
        <w:t>e.</w:t>
      </w:r>
      <w:r>
        <w:tab/>
      </w:r>
      <w:r w:rsidR="00715DA4" w:rsidRPr="00715DA4">
        <w:t>Responsible for making the determination to authorize the commencement of operations.</w:t>
      </w:r>
    </w:p>
    <w:p w14:paraId="7AB65774" w14:textId="50C1DD5D" w:rsidR="00AF62F0" w:rsidRPr="0067468E" w:rsidRDefault="00896A34" w:rsidP="00896A34">
      <w:pPr>
        <w:pStyle w:val="BodyText"/>
        <w:ind w:left="720" w:hanging="360"/>
      </w:pPr>
      <w:r>
        <w:t>f.</w:t>
      </w:r>
      <w:r>
        <w:tab/>
      </w:r>
      <w:r w:rsidR="00715DA4" w:rsidRPr="00715DA4">
        <w:t>Responsible for the approval of this IMC</w:t>
      </w:r>
      <w:ins w:id="62" w:author="Author">
        <w:r w:rsidR="00F12448">
          <w:t xml:space="preserve">, interpretations of this IMC, and resolution of issues that arise </w:t>
        </w:r>
        <w:r w:rsidR="008C7C4A">
          <w:t>if this IMC lacks specific guidance necessary to complete the NPUF CIP</w:t>
        </w:r>
      </w:ins>
      <w:r w:rsidR="00715DA4" w:rsidRPr="00715DA4">
        <w:t>.</w:t>
      </w:r>
      <w:bookmarkEnd w:id="51"/>
    </w:p>
    <w:p w14:paraId="536E5280" w14:textId="110E8E94" w:rsidR="002D261D" w:rsidRDefault="00896A34" w:rsidP="00896A34">
      <w:pPr>
        <w:pStyle w:val="BodyText"/>
        <w:ind w:left="720" w:hanging="360"/>
      </w:pPr>
      <w:r>
        <w:t>g.</w:t>
      </w:r>
      <w:r>
        <w:tab/>
      </w:r>
      <w:r w:rsidR="00B604FA" w:rsidRPr="00F51374">
        <w:t xml:space="preserve">Responsible for </w:t>
      </w:r>
      <w:r w:rsidR="00981668" w:rsidRPr="00F51374">
        <w:t>the development and maintenance of the</w:t>
      </w:r>
      <w:r w:rsidR="00B604FA" w:rsidRPr="00F51374">
        <w:t xml:space="preserve"> </w:t>
      </w:r>
      <w:ins w:id="63" w:author="Author">
        <w:r w:rsidR="001B78F8">
          <w:t>CIP</w:t>
        </w:r>
      </w:ins>
      <w:r w:rsidR="008A3D1F" w:rsidRPr="00DD3374">
        <w:t xml:space="preserve"> for </w:t>
      </w:r>
      <w:r w:rsidR="0055096C" w:rsidRPr="00FD4A21">
        <w:t>NPUF</w:t>
      </w:r>
      <w:r w:rsidR="00842F59" w:rsidRPr="00FD4A21">
        <w:t>s.</w:t>
      </w:r>
    </w:p>
    <w:p w14:paraId="1F9851C8" w14:textId="70E19A7F" w:rsidR="006B26E5" w:rsidRDefault="00896A34" w:rsidP="00896A34">
      <w:pPr>
        <w:pStyle w:val="BodyText"/>
        <w:ind w:left="720" w:hanging="360"/>
      </w:pPr>
      <w:r>
        <w:lastRenderedPageBreak/>
        <w:t>h.</w:t>
      </w:r>
      <w:r>
        <w:tab/>
      </w:r>
      <w:r w:rsidR="006B26E5">
        <w:t>Responsible for oversight of vendors or manufacturers</w:t>
      </w:r>
      <w:r w:rsidR="008E6F27">
        <w:t>, if required</w:t>
      </w:r>
      <w:r w:rsidR="008A4863">
        <w:t xml:space="preserve"> by the individual NPUF construction inspection plan</w:t>
      </w:r>
      <w:r w:rsidR="008E6F27">
        <w:t>,</w:t>
      </w:r>
      <w:r w:rsidR="006B26E5">
        <w:t xml:space="preserve"> that provide safety-related </w:t>
      </w:r>
      <w:r w:rsidR="00EB6A08">
        <w:t>SSCs</w:t>
      </w:r>
      <w:ins w:id="64" w:author="Author">
        <w:r w:rsidR="00885517">
          <w:t>, or services</w:t>
        </w:r>
      </w:ins>
      <w:r w:rsidR="00EB6A08">
        <w:t xml:space="preserve"> </w:t>
      </w:r>
      <w:r w:rsidR="006B26E5">
        <w:t>to NPUFs under construction.</w:t>
      </w:r>
    </w:p>
    <w:p w14:paraId="28D2EC0B" w14:textId="3C231066" w:rsidR="00287D2D" w:rsidRDefault="00896A34" w:rsidP="00896A34">
      <w:pPr>
        <w:pStyle w:val="BodyText"/>
        <w:ind w:left="720" w:hanging="360"/>
        <w:rPr>
          <w:ins w:id="65" w:author="Author"/>
        </w:rPr>
      </w:pPr>
      <w:r>
        <w:t>i.</w:t>
      </w:r>
      <w:r>
        <w:tab/>
      </w:r>
      <w:r w:rsidR="00287D2D" w:rsidRPr="00A423F8">
        <w:t>Responsible for coordinating NPUF</w:t>
      </w:r>
      <w:r w:rsidR="00287D2D" w:rsidRPr="003A2ABD">
        <w:t xml:space="preserve"> </w:t>
      </w:r>
      <w:r w:rsidR="00287D2D" w:rsidRPr="006A1AB3">
        <w:t>CIP interfac</w:t>
      </w:r>
      <w:r w:rsidR="00287D2D" w:rsidRPr="00A6226B">
        <w:t>es</w:t>
      </w:r>
      <w:r w:rsidR="00287D2D" w:rsidRPr="00715DA4">
        <w:t xml:space="preserve"> with state and local government.</w:t>
      </w:r>
    </w:p>
    <w:p w14:paraId="65537E95" w14:textId="79166DDE" w:rsidR="00AF62F0" w:rsidRDefault="00B604FA" w:rsidP="00903AFE">
      <w:pPr>
        <w:pStyle w:val="Heading2"/>
      </w:pPr>
      <w:bookmarkStart w:id="66" w:name="_Toc419288622"/>
      <w:bookmarkStart w:id="67" w:name="_Toc166660941"/>
      <w:r w:rsidRPr="00301D83">
        <w:rPr>
          <w:rFonts w:cs="Arial"/>
        </w:rPr>
        <w:t>0</w:t>
      </w:r>
      <w:r w:rsidR="003852F8" w:rsidRPr="00301D83">
        <w:rPr>
          <w:rFonts w:cs="Arial"/>
        </w:rPr>
        <w:t>5</w:t>
      </w:r>
      <w:r w:rsidRPr="00301D83">
        <w:rPr>
          <w:rFonts w:cs="Arial"/>
        </w:rPr>
        <w:t>.02</w:t>
      </w:r>
      <w:r w:rsidRPr="00A423F8">
        <w:tab/>
      </w:r>
      <w:r w:rsidRPr="003A2ABD">
        <w:rPr>
          <w:u w:val="single"/>
        </w:rPr>
        <w:t>Region II</w:t>
      </w:r>
      <w:bookmarkEnd w:id="66"/>
      <w:bookmarkEnd w:id="67"/>
    </w:p>
    <w:p w14:paraId="5A2DC171" w14:textId="2E82EB61" w:rsidR="00AF62F0" w:rsidRDefault="000C5D36" w:rsidP="002A12A2">
      <w:pPr>
        <w:pStyle w:val="BodyText"/>
        <w:numPr>
          <w:ilvl w:val="0"/>
          <w:numId w:val="7"/>
        </w:numPr>
      </w:pPr>
      <w:r w:rsidRPr="00DD3374">
        <w:t xml:space="preserve">Responsible for ensuring </w:t>
      </w:r>
      <w:r w:rsidR="00B604FA" w:rsidRPr="00DD3374">
        <w:t>that adequate resources</w:t>
      </w:r>
      <w:r w:rsidR="002D7465" w:rsidRPr="00DD3374">
        <w:t>, as</w:t>
      </w:r>
      <w:r w:rsidR="00B604FA" w:rsidRPr="00DD3374">
        <w:t xml:space="preserve"> necessary to carry out the </w:t>
      </w:r>
      <w:ins w:id="68" w:author="Author">
        <w:r w:rsidR="00CB2544">
          <w:t xml:space="preserve">onsite portion of the construction </w:t>
        </w:r>
      </w:ins>
      <w:r w:rsidR="00B604FA" w:rsidRPr="00DD3374">
        <w:t>inspection process described in this IMC</w:t>
      </w:r>
      <w:r w:rsidR="002D7465" w:rsidRPr="00952321">
        <w:t>,</w:t>
      </w:r>
      <w:r w:rsidR="00B604FA" w:rsidRPr="00A423F8">
        <w:t xml:space="preserve"> are provided to the staff.</w:t>
      </w:r>
    </w:p>
    <w:p w14:paraId="0A89342F" w14:textId="77777777" w:rsidR="00AF62F0" w:rsidRDefault="00B604FA" w:rsidP="002A12A2">
      <w:pPr>
        <w:pStyle w:val="BodyText"/>
        <w:numPr>
          <w:ilvl w:val="0"/>
          <w:numId w:val="7"/>
        </w:numPr>
      </w:pPr>
      <w:r w:rsidRPr="00A6226B">
        <w:t>Respons</w:t>
      </w:r>
      <w:r w:rsidRPr="00715DA4">
        <w:t xml:space="preserve">ible for the planning, performance, </w:t>
      </w:r>
      <w:r w:rsidR="0048146F" w:rsidRPr="00715DA4">
        <w:t xml:space="preserve">and </w:t>
      </w:r>
      <w:r w:rsidRPr="00715DA4">
        <w:t xml:space="preserve">documentation </w:t>
      </w:r>
      <w:r w:rsidR="0048146F" w:rsidRPr="00715DA4">
        <w:t xml:space="preserve">of inspection and </w:t>
      </w:r>
      <w:r w:rsidRPr="00715DA4">
        <w:t xml:space="preserve">enforcement </w:t>
      </w:r>
      <w:r w:rsidR="005F7D9A" w:rsidRPr="00715DA4">
        <w:t xml:space="preserve">activities </w:t>
      </w:r>
      <w:r w:rsidRPr="00715DA4">
        <w:t xml:space="preserve">associated with the </w:t>
      </w:r>
      <w:r w:rsidR="005F7D9A" w:rsidRPr="00715DA4">
        <w:t xml:space="preserve">portions of the </w:t>
      </w:r>
      <w:r w:rsidR="0055096C" w:rsidRPr="00715DA4">
        <w:t>NPUF</w:t>
      </w:r>
      <w:r w:rsidR="00842F59" w:rsidRPr="00715DA4">
        <w:t xml:space="preserve"> </w:t>
      </w:r>
      <w:r w:rsidR="003A236A" w:rsidRPr="00715DA4">
        <w:t>CIP that</w:t>
      </w:r>
      <w:r w:rsidR="005F7D9A" w:rsidRPr="00715DA4">
        <w:t xml:space="preserve"> are </w:t>
      </w:r>
      <w:r w:rsidRPr="00715DA4">
        <w:t>performed by Region II.</w:t>
      </w:r>
    </w:p>
    <w:p w14:paraId="60B7FAEC" w14:textId="459F1C34" w:rsidR="00AF62F0" w:rsidRPr="001552D2" w:rsidRDefault="00E25C8E" w:rsidP="002A12A2">
      <w:pPr>
        <w:pStyle w:val="BodyText"/>
        <w:numPr>
          <w:ilvl w:val="0"/>
          <w:numId w:val="7"/>
        </w:numPr>
      </w:pPr>
      <w:r w:rsidRPr="001552D2">
        <w:t xml:space="preserve">Responsible for notifying </w:t>
      </w:r>
      <w:r w:rsidR="005F7D9A" w:rsidRPr="001552D2">
        <w:t xml:space="preserve">NRR when all construction inspection activities </w:t>
      </w:r>
      <w:ins w:id="69" w:author="Author">
        <w:r w:rsidR="001552D2" w:rsidRPr="00301D83">
          <w:t>assigned to R</w:t>
        </w:r>
        <w:r w:rsidR="001552D2">
          <w:t xml:space="preserve">egion </w:t>
        </w:r>
        <w:r w:rsidR="001552D2" w:rsidRPr="00301D83">
          <w:t xml:space="preserve">II </w:t>
        </w:r>
      </w:ins>
      <w:r w:rsidR="005F7D9A" w:rsidRPr="001552D2">
        <w:t>are complete.</w:t>
      </w:r>
      <w:r w:rsidR="00B604FA" w:rsidRPr="001552D2">
        <w:t xml:space="preserve"> </w:t>
      </w:r>
    </w:p>
    <w:p w14:paraId="24ADA350" w14:textId="3D496999" w:rsidR="00AF62F0" w:rsidRDefault="005D4687" w:rsidP="002A12A2">
      <w:pPr>
        <w:pStyle w:val="BodyText"/>
        <w:numPr>
          <w:ilvl w:val="0"/>
          <w:numId w:val="7"/>
        </w:numPr>
      </w:pPr>
      <w:r w:rsidRPr="00715DA4">
        <w:t xml:space="preserve">Responsible for </w:t>
      </w:r>
      <w:r w:rsidR="001D537F" w:rsidRPr="00715DA4">
        <w:t>develop</w:t>
      </w:r>
      <w:r w:rsidR="00F51374">
        <w:t>ing</w:t>
      </w:r>
      <w:r w:rsidR="001D537F" w:rsidRPr="00F51374">
        <w:t xml:space="preserve"> </w:t>
      </w:r>
      <w:ins w:id="70" w:author="Author">
        <w:r w:rsidR="005933CA">
          <w:t>NPUF-</w:t>
        </w:r>
      </w:ins>
      <w:r w:rsidR="001D537F" w:rsidRPr="00F51374">
        <w:t xml:space="preserve">specific </w:t>
      </w:r>
      <w:ins w:id="71" w:author="Author">
        <w:r w:rsidR="005933CA">
          <w:t xml:space="preserve">onsite </w:t>
        </w:r>
      </w:ins>
      <w:r w:rsidR="001D537F" w:rsidRPr="00F51374">
        <w:t>construction inspection</w:t>
      </w:r>
      <w:r w:rsidR="00F51374">
        <w:t xml:space="preserve"> </w:t>
      </w:r>
      <w:ins w:id="72" w:author="Author">
        <w:r w:rsidR="001552D2">
          <w:t>plans and</w:t>
        </w:r>
        <w:r w:rsidR="00EB6A08">
          <w:t xml:space="preserve"> coordinating the </w:t>
        </w:r>
        <w:r w:rsidR="00C26E63">
          <w:t xml:space="preserve">onsite construction </w:t>
        </w:r>
        <w:r w:rsidR="00EB6A08">
          <w:t>inspection plan with NRR.</w:t>
        </w:r>
      </w:ins>
    </w:p>
    <w:p w14:paraId="19C29BAC" w14:textId="754AEBD4" w:rsidR="00AF62F0" w:rsidRDefault="00E42276" w:rsidP="002A12A2">
      <w:pPr>
        <w:pStyle w:val="BodyText"/>
        <w:numPr>
          <w:ilvl w:val="0"/>
          <w:numId w:val="7"/>
        </w:numPr>
      </w:pPr>
      <w:r w:rsidRPr="00DD3374">
        <w:t>Responsible for making a recommendation to NRR</w:t>
      </w:r>
      <w:ins w:id="73" w:author="Author">
        <w:r w:rsidR="00D02C68">
          <w:t>, based on the results of the CIP,</w:t>
        </w:r>
      </w:ins>
      <w:r w:rsidRPr="00DD3374">
        <w:t xml:space="preserve"> as to whether the </w:t>
      </w:r>
      <w:ins w:id="74" w:author="Author">
        <w:r w:rsidR="0037585E">
          <w:t>permit holder</w:t>
        </w:r>
      </w:ins>
      <w:r w:rsidRPr="00F51374">
        <w:t xml:space="preserve"> is ready to transition to operations.</w:t>
      </w:r>
    </w:p>
    <w:p w14:paraId="3855BBCA" w14:textId="5AB3F7F7" w:rsidR="00AF62F0" w:rsidRDefault="00B604FA" w:rsidP="00903AFE">
      <w:pPr>
        <w:pStyle w:val="Heading2"/>
        <w:rPr>
          <w:rFonts w:cs="Arial"/>
        </w:rPr>
      </w:pPr>
      <w:bookmarkStart w:id="75" w:name="_Toc166660942"/>
      <w:r w:rsidRPr="00952321">
        <w:rPr>
          <w:rFonts w:cs="Arial"/>
        </w:rPr>
        <w:t>0</w:t>
      </w:r>
      <w:r w:rsidR="003852F8" w:rsidRPr="00A423F8">
        <w:rPr>
          <w:rFonts w:cs="Arial"/>
        </w:rPr>
        <w:t>5</w:t>
      </w:r>
      <w:r w:rsidRPr="00A423F8">
        <w:rPr>
          <w:rFonts w:cs="Arial"/>
        </w:rPr>
        <w:t>.03</w:t>
      </w:r>
      <w:r w:rsidRPr="00A423F8">
        <w:rPr>
          <w:rFonts w:cs="Arial"/>
        </w:rPr>
        <w:tab/>
      </w:r>
      <w:r w:rsidRPr="003A2ABD">
        <w:rPr>
          <w:rFonts w:cs="Arial"/>
          <w:u w:val="single"/>
        </w:rPr>
        <w:t>Office of Nuclear S</w:t>
      </w:r>
      <w:r w:rsidRPr="006A1AB3">
        <w:rPr>
          <w:rFonts w:cs="Arial"/>
          <w:u w:val="single"/>
        </w:rPr>
        <w:t>ecurity and Incident Response (NSIR</w:t>
      </w:r>
      <w:ins w:id="76" w:author="Author">
        <w:r w:rsidR="00D15C97">
          <w:rPr>
            <w:rFonts w:cs="Arial"/>
            <w:u w:val="single"/>
          </w:rPr>
          <w:t>)</w:t>
        </w:r>
      </w:ins>
      <w:bookmarkEnd w:id="75"/>
    </w:p>
    <w:p w14:paraId="7D5B9B44" w14:textId="2BA1A4DE" w:rsidR="00AF62F0" w:rsidRDefault="00207C8C" w:rsidP="00F64371">
      <w:pPr>
        <w:pStyle w:val="BodyText"/>
        <w:ind w:left="720"/>
      </w:pPr>
      <w:r>
        <w:t>Except for</w:t>
      </w:r>
      <w:r w:rsidR="002D261D">
        <w:t xml:space="preserve"> research and test reactors, r</w:t>
      </w:r>
      <w:r w:rsidR="00B604FA">
        <w:t xml:space="preserve">esponsible for </w:t>
      </w:r>
      <w:r w:rsidR="002D261D">
        <w:t xml:space="preserve">overall </w:t>
      </w:r>
      <w:r w:rsidR="00B604FA">
        <w:t xml:space="preserve">policy, guidance, and </w:t>
      </w:r>
      <w:r w:rsidR="002D261D">
        <w:t xml:space="preserve">oversight of NPUF </w:t>
      </w:r>
      <w:r w:rsidR="003314CA">
        <w:t xml:space="preserve">security </w:t>
      </w:r>
      <w:r w:rsidR="002D261D">
        <w:t xml:space="preserve">and emergency planning. </w:t>
      </w:r>
      <w:ins w:id="77" w:author="Author">
        <w:r w:rsidR="001552D2">
          <w:t xml:space="preserve">Note: NRR </w:t>
        </w:r>
        <w:r w:rsidR="00F430BF">
          <w:t>provides</w:t>
        </w:r>
        <w:r w:rsidR="001552D2">
          <w:t xml:space="preserve"> oversight of research and test reactor security and emergency planning.</w:t>
        </w:r>
      </w:ins>
      <w:del w:id="78" w:author="Author">
        <w:r w:rsidDel="002D261D">
          <w:delText xml:space="preserve"> </w:delText>
        </w:r>
      </w:del>
    </w:p>
    <w:p w14:paraId="5B519BDA" w14:textId="5496C70E" w:rsidR="00AF62F0" w:rsidRDefault="005564AB" w:rsidP="00903AFE">
      <w:pPr>
        <w:pStyle w:val="Heading2"/>
        <w:rPr>
          <w:u w:val="single"/>
        </w:rPr>
      </w:pPr>
      <w:bookmarkStart w:id="79" w:name="_Toc166660943"/>
      <w:r w:rsidRPr="00715DA4">
        <w:t>0</w:t>
      </w:r>
      <w:r w:rsidR="003852F8" w:rsidRPr="00F51374">
        <w:t>5</w:t>
      </w:r>
      <w:r w:rsidRPr="00F51374">
        <w:t>.0</w:t>
      </w:r>
      <w:r w:rsidR="002D261D">
        <w:t>4</w:t>
      </w:r>
      <w:r w:rsidRPr="00F51374">
        <w:tab/>
      </w:r>
      <w:r w:rsidR="001D537F" w:rsidRPr="003E5F1F">
        <w:rPr>
          <w:u w:val="single"/>
        </w:rPr>
        <w:t>Office of Nucle</w:t>
      </w:r>
      <w:r w:rsidR="001D537F" w:rsidRPr="00DD3374">
        <w:rPr>
          <w:u w:val="single"/>
        </w:rPr>
        <w:t>ar Material Safety and Safeguards</w:t>
      </w:r>
      <w:r w:rsidR="0011271F" w:rsidRPr="00DD3374">
        <w:rPr>
          <w:u w:val="single"/>
        </w:rPr>
        <w:t xml:space="preserve"> (NMSS)</w:t>
      </w:r>
      <w:bookmarkEnd w:id="79"/>
    </w:p>
    <w:p w14:paraId="6E3015FC" w14:textId="4B74DED2" w:rsidR="001C6928" w:rsidRDefault="001C6928" w:rsidP="002A12A2">
      <w:pPr>
        <w:pStyle w:val="BodyText"/>
        <w:numPr>
          <w:ilvl w:val="0"/>
          <w:numId w:val="9"/>
        </w:numPr>
        <w:rPr>
          <w:ins w:id="80" w:author="Author"/>
        </w:rPr>
      </w:pPr>
      <w:ins w:id="81" w:author="Author">
        <w:r w:rsidRPr="00715DA4">
          <w:t>Responsible for providing technical support for NPUF construction inspections</w:t>
        </w:r>
        <w:r w:rsidR="00036B19">
          <w:t>, as necessary</w:t>
        </w:r>
        <w:r>
          <w:t>. This may include</w:t>
        </w:r>
        <w:r w:rsidRPr="00715DA4">
          <w:t xml:space="preserve"> providing personnel with specific expertise to support inspections, providing responses to technical questions posed by NPUF inspectors, </w:t>
        </w:r>
        <w:r>
          <w:t xml:space="preserve">and </w:t>
        </w:r>
        <w:r w:rsidRPr="00715DA4">
          <w:t xml:space="preserve">providing insight into the safety significance of SSCs for inspection planning purposes. </w:t>
        </w:r>
      </w:ins>
    </w:p>
    <w:p w14:paraId="21643B13" w14:textId="28D8496B" w:rsidR="00AF62F0" w:rsidRDefault="00F64371" w:rsidP="00F64371">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ins w:id="82" w:author="Author">
        <w:r>
          <w:rPr>
            <w:sz w:val="22"/>
            <w:szCs w:val="22"/>
          </w:rPr>
          <w:t>b.</w:t>
        </w:r>
        <w:r>
          <w:rPr>
            <w:sz w:val="22"/>
            <w:szCs w:val="22"/>
          </w:rPr>
          <w:tab/>
        </w:r>
      </w:ins>
      <w:r w:rsidR="00A54291" w:rsidRPr="003A2ABD">
        <w:rPr>
          <w:sz w:val="22"/>
          <w:szCs w:val="22"/>
        </w:rPr>
        <w:t xml:space="preserve">Responsible for providing technical assistance, if required, to </w:t>
      </w:r>
      <w:ins w:id="83" w:author="Author">
        <w:r w:rsidR="00FD41A9">
          <w:rPr>
            <w:sz w:val="22"/>
            <w:szCs w:val="22"/>
          </w:rPr>
          <w:t>inspection organization</w:t>
        </w:r>
        <w:r w:rsidR="001C6928">
          <w:rPr>
            <w:sz w:val="22"/>
            <w:szCs w:val="22"/>
          </w:rPr>
          <w:t>s</w:t>
        </w:r>
      </w:ins>
      <w:r w:rsidR="00A54291" w:rsidRPr="003A2ABD">
        <w:rPr>
          <w:sz w:val="22"/>
          <w:szCs w:val="22"/>
        </w:rPr>
        <w:t xml:space="preserve"> develop</w:t>
      </w:r>
      <w:ins w:id="84" w:author="Author">
        <w:r w:rsidR="002A78B9">
          <w:rPr>
            <w:sz w:val="22"/>
            <w:szCs w:val="22"/>
          </w:rPr>
          <w:t>ing</w:t>
        </w:r>
      </w:ins>
      <w:r w:rsidR="00A54291" w:rsidRPr="003A2ABD">
        <w:rPr>
          <w:sz w:val="22"/>
          <w:szCs w:val="22"/>
        </w:rPr>
        <w:t xml:space="preserve"> </w:t>
      </w:r>
      <w:ins w:id="85" w:author="Author">
        <w:r w:rsidR="00FD41A9">
          <w:rPr>
            <w:sz w:val="22"/>
            <w:szCs w:val="22"/>
          </w:rPr>
          <w:t>NPUF</w:t>
        </w:r>
        <w:r w:rsidR="0001466E">
          <w:rPr>
            <w:sz w:val="22"/>
            <w:szCs w:val="22"/>
          </w:rPr>
          <w:t>-</w:t>
        </w:r>
      </w:ins>
      <w:r w:rsidR="00A54291" w:rsidRPr="003A2ABD">
        <w:rPr>
          <w:sz w:val="22"/>
          <w:szCs w:val="22"/>
        </w:rPr>
        <w:t>spe</w:t>
      </w:r>
      <w:r w:rsidR="00A54291" w:rsidRPr="00A6226B">
        <w:rPr>
          <w:sz w:val="22"/>
          <w:szCs w:val="22"/>
        </w:rPr>
        <w:t>cific construction inspection plans.</w:t>
      </w:r>
    </w:p>
    <w:p w14:paraId="04A0E470" w14:textId="4415291C" w:rsidR="00AF62F0" w:rsidRDefault="00F64371" w:rsidP="00F64371">
      <w:pPr>
        <w:pStyle w:val="BodyText"/>
        <w:ind w:left="720" w:hanging="360"/>
      </w:pPr>
      <w:ins w:id="86" w:author="Author">
        <w:r>
          <w:t>c.</w:t>
        </w:r>
        <w:r>
          <w:tab/>
        </w:r>
      </w:ins>
      <w:r w:rsidR="00A54291" w:rsidRPr="00715DA4">
        <w:t>Responsible for providing support to NRR</w:t>
      </w:r>
      <w:r w:rsidR="00952321">
        <w:t>, if required,</w:t>
      </w:r>
      <w:r w:rsidR="00A54291" w:rsidRPr="00952321">
        <w:t xml:space="preserve"> for the determination to authorize the commencement of operations.</w:t>
      </w:r>
    </w:p>
    <w:p w14:paraId="2BD7B7BD" w14:textId="6C81E92A" w:rsidR="00AF62F0" w:rsidRDefault="00E40266" w:rsidP="00903AFE">
      <w:pPr>
        <w:pStyle w:val="Heading2"/>
        <w:rPr>
          <w:rStyle w:val="Header02Char"/>
          <w:sz w:val="22"/>
          <w:szCs w:val="22"/>
          <w:u w:val="none"/>
        </w:rPr>
      </w:pPr>
      <w:bookmarkStart w:id="87" w:name="_Toc419288623"/>
      <w:bookmarkStart w:id="88" w:name="_Toc166660944"/>
      <w:r w:rsidRPr="00903AFE">
        <w:t>0</w:t>
      </w:r>
      <w:r w:rsidR="003852F8" w:rsidRPr="00903AFE">
        <w:t>5</w:t>
      </w:r>
      <w:r w:rsidRPr="003A2ABD">
        <w:rPr>
          <w:rStyle w:val="Header02Char"/>
          <w:sz w:val="22"/>
          <w:szCs w:val="22"/>
          <w:u w:val="none"/>
        </w:rPr>
        <w:t>.0</w:t>
      </w:r>
      <w:bookmarkEnd w:id="87"/>
      <w:r w:rsidR="002D261D">
        <w:rPr>
          <w:rStyle w:val="Header02Char"/>
          <w:sz w:val="22"/>
          <w:szCs w:val="22"/>
          <w:u w:val="none"/>
        </w:rPr>
        <w:t>5</w:t>
      </w:r>
      <w:r w:rsidR="005564AB" w:rsidRPr="00715DA4">
        <w:rPr>
          <w:rStyle w:val="Header02Char"/>
          <w:sz w:val="22"/>
          <w:szCs w:val="22"/>
          <w:u w:val="none"/>
        </w:rPr>
        <w:tab/>
      </w:r>
      <w:r w:rsidR="007457D5" w:rsidRPr="00715DA4">
        <w:rPr>
          <w:rFonts w:cs="Arial"/>
          <w:u w:val="single"/>
        </w:rPr>
        <w:t>Director</w:t>
      </w:r>
      <w:r w:rsidR="007457D5" w:rsidRPr="00715DA4">
        <w:rPr>
          <w:rStyle w:val="Header02Char"/>
          <w:sz w:val="22"/>
          <w:szCs w:val="22"/>
        </w:rPr>
        <w:t>, Office of Enforcement (OE</w:t>
      </w:r>
      <w:ins w:id="89" w:author="Author">
        <w:r w:rsidR="008B2B30">
          <w:rPr>
            <w:rStyle w:val="Header02Char"/>
            <w:sz w:val="22"/>
            <w:szCs w:val="22"/>
          </w:rPr>
          <w:t>)</w:t>
        </w:r>
      </w:ins>
      <w:bookmarkEnd w:id="88"/>
    </w:p>
    <w:p w14:paraId="579B06F8" w14:textId="5C469456" w:rsidR="00AF62F0" w:rsidRDefault="00870D58" w:rsidP="002A12A2">
      <w:pPr>
        <w:pStyle w:val="BodyText"/>
        <w:numPr>
          <w:ilvl w:val="0"/>
          <w:numId w:val="10"/>
        </w:numPr>
      </w:pPr>
      <w:r w:rsidRPr="00715DA4">
        <w:t xml:space="preserve">Responsible for </w:t>
      </w:r>
      <w:r w:rsidR="000A5AD6" w:rsidRPr="00715DA4">
        <w:t>ensuring consistent</w:t>
      </w:r>
      <w:r w:rsidR="007457D5" w:rsidRPr="00715DA4">
        <w:t xml:space="preserve"> application of the enforcement process to </w:t>
      </w:r>
      <w:ins w:id="90" w:author="Author">
        <w:r w:rsidR="0056134E">
          <w:t xml:space="preserve">noncompliances with </w:t>
        </w:r>
      </w:ins>
      <w:r w:rsidR="007457D5" w:rsidRPr="00715DA4">
        <w:t xml:space="preserve">NRC regulations with the appropriate focus on the severity level of </w:t>
      </w:r>
      <w:ins w:id="91" w:author="Author">
        <w:r w:rsidR="0056134E">
          <w:t>violations</w:t>
        </w:r>
      </w:ins>
      <w:r w:rsidR="007457D5" w:rsidRPr="00952321">
        <w:t xml:space="preserve">. </w:t>
      </w:r>
    </w:p>
    <w:p w14:paraId="54D09EB5" w14:textId="768B8CF3" w:rsidR="00B604FA" w:rsidRPr="00954708" w:rsidRDefault="007A43DD" w:rsidP="00903AFE">
      <w:pPr>
        <w:pStyle w:val="Heading1"/>
      </w:pPr>
      <w:bookmarkStart w:id="92" w:name="_Toc166660945"/>
      <w:r w:rsidRPr="00954708">
        <w:lastRenderedPageBreak/>
        <w:t>2550</w:t>
      </w:r>
      <w:r w:rsidR="00B604FA" w:rsidRPr="00954708">
        <w:t>-0</w:t>
      </w:r>
      <w:r w:rsidR="003852F8" w:rsidRPr="00954708">
        <w:t>6</w:t>
      </w:r>
      <w:r w:rsidR="00B604FA" w:rsidRPr="00954708">
        <w:tab/>
        <w:t>REQUIREMENTS</w:t>
      </w:r>
      <w:bookmarkEnd w:id="92"/>
    </w:p>
    <w:p w14:paraId="0280469E" w14:textId="77777777" w:rsidR="00DA4574" w:rsidRDefault="00B604FA" w:rsidP="00903AFE">
      <w:pPr>
        <w:pStyle w:val="Heading2"/>
        <w:rPr>
          <w:u w:val="single"/>
        </w:rPr>
      </w:pPr>
      <w:bookmarkStart w:id="93" w:name="_Toc166660946"/>
      <w:bookmarkStart w:id="94" w:name="_Toc419288624"/>
      <w:r w:rsidRPr="00954708">
        <w:t>0</w:t>
      </w:r>
      <w:r w:rsidR="003852F8" w:rsidRPr="00954708">
        <w:t>6</w:t>
      </w:r>
      <w:r w:rsidRPr="00954708">
        <w:t>.01</w:t>
      </w:r>
      <w:r w:rsidRPr="00954708">
        <w:tab/>
      </w:r>
      <w:r w:rsidRPr="00954708">
        <w:rPr>
          <w:u w:val="single"/>
        </w:rPr>
        <w:t>General</w:t>
      </w:r>
      <w:bookmarkEnd w:id="93"/>
    </w:p>
    <w:p w14:paraId="20D43780" w14:textId="0DD8D5F5" w:rsidR="00AF62F0" w:rsidRDefault="00B604FA" w:rsidP="00DA4574">
      <w:pPr>
        <w:pStyle w:val="BodyText3"/>
      </w:pPr>
      <w:r w:rsidRPr="00954708">
        <w:t xml:space="preserve">The </w:t>
      </w:r>
      <w:r w:rsidR="0055096C" w:rsidRPr="00954708">
        <w:t>NPUF</w:t>
      </w:r>
      <w:r w:rsidRPr="00954708">
        <w:t xml:space="preserve"> </w:t>
      </w:r>
      <w:r w:rsidR="00493158" w:rsidRPr="00954708">
        <w:t>CIP</w:t>
      </w:r>
      <w:r w:rsidRPr="00954708">
        <w:t xml:space="preserve"> provides the inspection requirements for selectively assessing the adequacy of </w:t>
      </w:r>
      <w:r w:rsidR="0055096C" w:rsidRPr="00954708">
        <w:t>NPUF</w:t>
      </w:r>
      <w:r w:rsidR="00493158" w:rsidRPr="00954708">
        <w:t xml:space="preserve"> </w:t>
      </w:r>
      <w:ins w:id="95" w:author="Author">
        <w:r w:rsidR="00FE742A">
          <w:t>procurement, manufactur</w:t>
        </w:r>
        <w:r w:rsidR="003006B7">
          <w:t>ing</w:t>
        </w:r>
        <w:r w:rsidR="00FE742A">
          <w:t xml:space="preserve">, and onsite </w:t>
        </w:r>
      </w:ins>
      <w:r w:rsidR="00493158" w:rsidRPr="00954708">
        <w:t>c</w:t>
      </w:r>
      <w:r w:rsidR="00837AA8" w:rsidRPr="00954708">
        <w:t xml:space="preserve">onstruction </w:t>
      </w:r>
      <w:r w:rsidR="00842F59" w:rsidRPr="00954708">
        <w:t>activities</w:t>
      </w:r>
      <w:r w:rsidRPr="00954708">
        <w:t>.</w:t>
      </w:r>
      <w:ins w:id="96" w:author="Author">
        <w:r w:rsidR="007138DC">
          <w:t xml:space="preserve"> </w:t>
        </w:r>
      </w:ins>
      <w:r w:rsidRPr="00954708">
        <w:t xml:space="preserve">This includes the implementation of the </w:t>
      </w:r>
      <w:ins w:id="97" w:author="Author">
        <w:r w:rsidR="0037585E">
          <w:t>permit holder</w:t>
        </w:r>
      </w:ins>
      <w:r w:rsidR="0005308F" w:rsidRPr="00954708">
        <w:t>’</w:t>
      </w:r>
      <w:r w:rsidRPr="00954708">
        <w:t>s QA program</w:t>
      </w:r>
      <w:r w:rsidR="00493158" w:rsidRPr="00954708">
        <w:t>, performance of pre</w:t>
      </w:r>
      <w:r w:rsidR="007870E8">
        <w:noBreakHyphen/>
      </w:r>
      <w:r w:rsidR="00493158" w:rsidRPr="00954708">
        <w:t>operational tests,</w:t>
      </w:r>
      <w:r w:rsidRPr="00954708">
        <w:t xml:space="preserve"> </w:t>
      </w:r>
      <w:r w:rsidR="00837AA8" w:rsidRPr="00954708">
        <w:t xml:space="preserve">and development of operational programs that </w:t>
      </w:r>
      <w:ins w:id="98" w:author="Author">
        <w:r w:rsidR="00AD02A1">
          <w:t>are</w:t>
        </w:r>
      </w:ins>
      <w:r w:rsidR="00837AA8" w:rsidRPr="00954708">
        <w:t xml:space="preserve"> needed for </w:t>
      </w:r>
      <w:r w:rsidR="00837AA8" w:rsidRPr="00954708">
        <w:rPr>
          <w:rStyle w:val="Header02Char"/>
          <w:sz w:val="22"/>
          <w:szCs w:val="22"/>
          <w:u w:val="none"/>
        </w:rPr>
        <w:t>operation</w:t>
      </w:r>
      <w:r w:rsidR="00837AA8" w:rsidRPr="00954708">
        <w:t xml:space="preserve"> of the </w:t>
      </w:r>
      <w:r w:rsidR="0055096C" w:rsidRPr="00954708">
        <w:t>NPUF</w:t>
      </w:r>
      <w:r w:rsidR="00837AA8" w:rsidRPr="00954708">
        <w:t>.</w:t>
      </w:r>
      <w:ins w:id="99" w:author="Author">
        <w:r w:rsidR="007138DC">
          <w:t xml:space="preserve"> </w:t>
        </w:r>
      </w:ins>
      <w:r w:rsidR="00FC6016">
        <w:t>E</w:t>
      </w:r>
      <w:r w:rsidRPr="00954708">
        <w:t>mphasis is p</w:t>
      </w:r>
      <w:r w:rsidR="00837AA8" w:rsidRPr="00954708">
        <w:t>laced on the inspection of SSCs</w:t>
      </w:r>
      <w:r w:rsidRPr="00954708">
        <w:t xml:space="preserve"> </w:t>
      </w:r>
      <w:ins w:id="100" w:author="Author">
        <w:r w:rsidR="00AD02A1">
          <w:t xml:space="preserve">and activities </w:t>
        </w:r>
      </w:ins>
      <w:r w:rsidRPr="00954708">
        <w:t xml:space="preserve">that are important </w:t>
      </w:r>
      <w:r w:rsidR="00837AA8" w:rsidRPr="00954708">
        <w:t>to safety.</w:t>
      </w:r>
      <w:bookmarkEnd w:id="94"/>
    </w:p>
    <w:p w14:paraId="3EF9CF25" w14:textId="3CEA5C69" w:rsidR="00AF62F0" w:rsidRDefault="00B604FA" w:rsidP="00154520">
      <w:pPr>
        <w:pStyle w:val="BodyText3"/>
      </w:pPr>
      <w:r w:rsidRPr="00954708">
        <w:t xml:space="preserve">Emphasis is also placed on the </w:t>
      </w:r>
      <w:ins w:id="101" w:author="Author">
        <w:r w:rsidR="0037585E">
          <w:t>permit holder</w:t>
        </w:r>
        <w:r w:rsidR="004246C0">
          <w:t>’s</w:t>
        </w:r>
      </w:ins>
      <w:r w:rsidRPr="00954708">
        <w:t xml:space="preserve"> oversight </w:t>
      </w:r>
      <w:r w:rsidR="00837AA8" w:rsidRPr="00954708">
        <w:t>of</w:t>
      </w:r>
      <w:r w:rsidRPr="00954708">
        <w:t xml:space="preserve"> principal contractors who are </w:t>
      </w:r>
      <w:r w:rsidR="00FC6016">
        <w:t>performing IROFS</w:t>
      </w:r>
      <w:ins w:id="102" w:author="Author">
        <w:r w:rsidR="00F801AB">
          <w:t>-related</w:t>
        </w:r>
      </w:ins>
      <w:r w:rsidR="00FC6016">
        <w:t xml:space="preserve"> </w:t>
      </w:r>
      <w:r w:rsidR="00C244A7">
        <w:t xml:space="preserve">(if applicable) </w:t>
      </w:r>
      <w:r w:rsidR="00FC6016">
        <w:t>or safety</w:t>
      </w:r>
      <w:r w:rsidR="00AD02A1">
        <w:t>-</w:t>
      </w:r>
      <w:r w:rsidR="00FC6016">
        <w:t>related activities</w:t>
      </w:r>
      <w:r w:rsidR="00837AA8" w:rsidRPr="00954708">
        <w:t>.</w:t>
      </w:r>
      <w:ins w:id="103" w:author="Author">
        <w:r w:rsidR="007138DC">
          <w:t xml:space="preserve"> </w:t>
        </w:r>
      </w:ins>
      <w:r w:rsidR="00837AA8" w:rsidRPr="00954708">
        <w:t xml:space="preserve">Inspections will evaluate </w:t>
      </w:r>
      <w:r w:rsidR="00C244A7">
        <w:t>if</w:t>
      </w:r>
      <w:r w:rsidR="00C244A7" w:rsidRPr="00954708">
        <w:t xml:space="preserve"> </w:t>
      </w:r>
      <w:r w:rsidR="00837AA8" w:rsidRPr="00954708">
        <w:t>contractors</w:t>
      </w:r>
      <w:r w:rsidRPr="00954708">
        <w:t xml:space="preserve"> are implementing an acceptable QA program in accordance with the </w:t>
      </w:r>
      <w:ins w:id="104" w:author="Author">
        <w:r w:rsidR="0037585E">
          <w:t>permit holder</w:t>
        </w:r>
        <w:r w:rsidR="0037585E" w:rsidRPr="00954708">
          <w:t xml:space="preserve">’s </w:t>
        </w:r>
      </w:ins>
      <w:r w:rsidRPr="00954708">
        <w:t>QA program.</w:t>
      </w:r>
      <w:ins w:id="105" w:author="Author">
        <w:r w:rsidR="007138DC">
          <w:t xml:space="preserve"> </w:t>
        </w:r>
      </w:ins>
      <w:r w:rsidRPr="00954708">
        <w:t>The inspection program should include direct inspections as necessary to determine whether the elements of the license</w:t>
      </w:r>
      <w:r w:rsidR="0005308F" w:rsidRPr="00954708">
        <w:t>’</w:t>
      </w:r>
      <w:r w:rsidRPr="00954708">
        <w:t>s QA program are being effectively implemented throughout all stages of construction, including equipment fabrication, assembly</w:t>
      </w:r>
      <w:ins w:id="106" w:author="Author">
        <w:r w:rsidR="00BE795C">
          <w:t>,</w:t>
        </w:r>
      </w:ins>
      <w:r w:rsidRPr="00954708">
        <w:t xml:space="preserve"> installation, and </w:t>
      </w:r>
      <w:ins w:id="107" w:author="Author">
        <w:r w:rsidR="006C6BE6">
          <w:t>testing</w:t>
        </w:r>
      </w:ins>
      <w:r w:rsidRPr="00954708">
        <w:t xml:space="preserve">. </w:t>
      </w:r>
    </w:p>
    <w:p w14:paraId="66455C43" w14:textId="77777777" w:rsidR="00DA4574" w:rsidRDefault="00941C10" w:rsidP="00903AFE">
      <w:pPr>
        <w:pStyle w:val="Heading2"/>
        <w:rPr>
          <w:rFonts w:cs="Arial"/>
          <w:u w:val="single"/>
        </w:rPr>
      </w:pPr>
      <w:bookmarkStart w:id="108" w:name="_Toc419288625"/>
      <w:bookmarkStart w:id="109" w:name="_Toc166660947"/>
      <w:r w:rsidRPr="00954708">
        <w:rPr>
          <w:rFonts w:cs="Arial"/>
        </w:rPr>
        <w:t>0</w:t>
      </w:r>
      <w:r w:rsidR="003852F8" w:rsidRPr="00954708">
        <w:rPr>
          <w:rFonts w:cs="Arial"/>
        </w:rPr>
        <w:t>6</w:t>
      </w:r>
      <w:r w:rsidRPr="00954708">
        <w:rPr>
          <w:rFonts w:cs="Arial"/>
        </w:rPr>
        <w:t>.02</w:t>
      </w:r>
      <w:r w:rsidRPr="00954708">
        <w:rPr>
          <w:rFonts w:cs="Arial"/>
        </w:rPr>
        <w:tab/>
      </w:r>
      <w:r w:rsidR="0055096C" w:rsidRPr="00954708">
        <w:rPr>
          <w:rFonts w:cs="Arial"/>
          <w:u w:val="single"/>
        </w:rPr>
        <w:t>NPUF</w:t>
      </w:r>
      <w:r w:rsidR="00FD4A1F" w:rsidRPr="00954708">
        <w:rPr>
          <w:rFonts w:cs="Arial"/>
          <w:u w:val="single"/>
        </w:rPr>
        <w:t xml:space="preserve"> </w:t>
      </w:r>
      <w:r w:rsidRPr="00954708">
        <w:rPr>
          <w:rFonts w:cs="Arial"/>
          <w:u w:val="single"/>
        </w:rPr>
        <w:t xml:space="preserve">Facility Specific </w:t>
      </w:r>
      <w:r w:rsidR="00FD4A1F" w:rsidRPr="00954708">
        <w:rPr>
          <w:rFonts w:cs="Arial"/>
          <w:u w:val="single"/>
        </w:rPr>
        <w:t>Assessment and Review Group</w:t>
      </w:r>
      <w:bookmarkEnd w:id="108"/>
      <w:r w:rsidR="0093082E" w:rsidRPr="00954708">
        <w:rPr>
          <w:rFonts w:cs="Arial"/>
          <w:u w:val="single"/>
        </w:rPr>
        <w:t xml:space="preserve"> (FSARG</w:t>
      </w:r>
      <w:ins w:id="110" w:author="Author">
        <w:r w:rsidR="00C1141A">
          <w:rPr>
            <w:rFonts w:cs="Arial"/>
            <w:u w:val="single"/>
          </w:rPr>
          <w:t>)</w:t>
        </w:r>
      </w:ins>
      <w:bookmarkEnd w:id="109"/>
    </w:p>
    <w:p w14:paraId="6FE38CC0" w14:textId="46E1FA1F" w:rsidR="00AF62F0" w:rsidRDefault="005D650B" w:rsidP="00DA4574">
      <w:pPr>
        <w:pStyle w:val="BodyText3"/>
      </w:pPr>
      <w:r>
        <w:t xml:space="preserve">For </w:t>
      </w:r>
      <w:r w:rsidR="00A423F8">
        <w:t>NPUFs</w:t>
      </w:r>
      <w:r>
        <w:t xml:space="preserve"> that </w:t>
      </w:r>
      <w:r w:rsidR="00A423F8">
        <w:t xml:space="preserve">are designed to process irradiated material or </w:t>
      </w:r>
      <w:ins w:id="111" w:author="Author">
        <w:r w:rsidR="005F467F">
          <w:t xml:space="preserve">special nuclear material </w:t>
        </w:r>
      </w:ins>
      <w:r w:rsidR="00A423F8">
        <w:t>(</w:t>
      </w:r>
      <w:r w:rsidR="000E636C">
        <w:t>e.g.,</w:t>
      </w:r>
      <w:r w:rsidR="00A423F8">
        <w:t xml:space="preserve"> a radioisotope production facility)</w:t>
      </w:r>
      <w:r>
        <w:t xml:space="preserve">, </w:t>
      </w:r>
      <w:r w:rsidR="00A423F8">
        <w:t xml:space="preserve">an FSARG may be assigned to assist </w:t>
      </w:r>
      <w:ins w:id="112" w:author="Author">
        <w:r w:rsidR="006D24C7">
          <w:t>NPUF construction project inspectors</w:t>
        </w:r>
      </w:ins>
      <w:r w:rsidR="00A423F8">
        <w:t xml:space="preserve"> </w:t>
      </w:r>
      <w:ins w:id="113" w:author="Author">
        <w:r w:rsidR="001D29B2">
          <w:t xml:space="preserve">and their management </w:t>
        </w:r>
      </w:ins>
      <w:r w:rsidR="00A423F8">
        <w:t xml:space="preserve">with the </w:t>
      </w:r>
      <w:ins w:id="114" w:author="Author">
        <w:r w:rsidR="001D29B2">
          <w:t xml:space="preserve">oversight </w:t>
        </w:r>
      </w:ins>
      <w:r w:rsidR="00A423F8">
        <w:t>program.</w:t>
      </w:r>
      <w:ins w:id="115" w:author="Author">
        <w:r w:rsidR="007138DC">
          <w:t xml:space="preserve"> </w:t>
        </w:r>
      </w:ins>
      <w:r w:rsidR="00C448E1">
        <w:t>An</w:t>
      </w:r>
      <w:r w:rsidR="00C448E1" w:rsidRPr="00954708">
        <w:t xml:space="preserve"> </w:t>
      </w:r>
      <w:r w:rsidR="007E54E7" w:rsidRPr="00954708">
        <w:t>F</w:t>
      </w:r>
      <w:r w:rsidR="00B860A0" w:rsidRPr="00954708">
        <w:t>SARG is a</w:t>
      </w:r>
      <w:r w:rsidR="00FD4A1F" w:rsidRPr="00954708">
        <w:t xml:space="preserve">n </w:t>
      </w:r>
      <w:r w:rsidR="00FD6E7C">
        <w:t>advisory</w:t>
      </w:r>
      <w:r w:rsidR="00FD6E7C" w:rsidRPr="00954708">
        <w:t xml:space="preserve"> </w:t>
      </w:r>
      <w:r w:rsidR="00FD4A1F" w:rsidRPr="00954708">
        <w:t>group com</w:t>
      </w:r>
      <w:r w:rsidR="006D6935" w:rsidRPr="00954708">
        <w:t xml:space="preserve">prised of representatives from </w:t>
      </w:r>
      <w:r w:rsidR="00FD4A1F" w:rsidRPr="00954708">
        <w:t>NRR, NMSS</w:t>
      </w:r>
      <w:r w:rsidR="00981668" w:rsidRPr="00954708">
        <w:t xml:space="preserve">, </w:t>
      </w:r>
      <w:ins w:id="116" w:author="Author">
        <w:r w:rsidR="0041583B">
          <w:t xml:space="preserve">and </w:t>
        </w:r>
      </w:ins>
      <w:r w:rsidR="00FD4A1F" w:rsidRPr="00954708">
        <w:t>Region II</w:t>
      </w:r>
      <w:r w:rsidR="00242BA4" w:rsidRPr="00954708">
        <w:t>.</w:t>
      </w:r>
      <w:ins w:id="117" w:author="Author">
        <w:r w:rsidR="007138DC">
          <w:t xml:space="preserve"> </w:t>
        </w:r>
      </w:ins>
      <w:r w:rsidR="00242BA4" w:rsidRPr="00954708">
        <w:t xml:space="preserve">The </w:t>
      </w:r>
      <w:r w:rsidR="00A423F8">
        <w:t xml:space="preserve">purpose of the </w:t>
      </w:r>
      <w:r w:rsidR="00242BA4" w:rsidRPr="00954708">
        <w:t>FSARG</w:t>
      </w:r>
      <w:r w:rsidR="00B860A0" w:rsidRPr="00954708">
        <w:t xml:space="preserve"> </w:t>
      </w:r>
      <w:r w:rsidR="00A423F8">
        <w:t xml:space="preserve">is to assist </w:t>
      </w:r>
      <w:ins w:id="118" w:author="Author">
        <w:r w:rsidR="006D5ACF">
          <w:t>inspection staff</w:t>
        </w:r>
      </w:ins>
      <w:r w:rsidR="003A2ABD">
        <w:t xml:space="preserve"> in</w:t>
      </w:r>
      <w:r w:rsidR="00FD4A1F" w:rsidRPr="00954708">
        <w:t xml:space="preserve"> development and implementation of the </w:t>
      </w:r>
      <w:r w:rsidR="003A2ABD">
        <w:t xml:space="preserve">inspection </w:t>
      </w:r>
      <w:r w:rsidR="00FD4A1F" w:rsidRPr="00954708">
        <w:t xml:space="preserve">program to verify that the construction of the </w:t>
      </w:r>
      <w:r w:rsidR="0055096C" w:rsidRPr="00954708">
        <w:t>NPUF</w:t>
      </w:r>
      <w:r w:rsidR="00FD4A1F" w:rsidRPr="00954708">
        <w:t xml:space="preserve"> </w:t>
      </w:r>
      <w:r w:rsidR="003A2ABD">
        <w:t>i</w:t>
      </w:r>
      <w:r w:rsidR="003A2ABD" w:rsidRPr="00954708">
        <w:t xml:space="preserve">s </w:t>
      </w:r>
      <w:r w:rsidR="00FD4A1F" w:rsidRPr="00954708">
        <w:t>completed in accordance with applicable regulatory requirements.</w:t>
      </w:r>
      <w:ins w:id="119" w:author="Author">
        <w:r w:rsidR="007138DC">
          <w:t xml:space="preserve"> </w:t>
        </w:r>
      </w:ins>
      <w:r w:rsidR="00FD4A1F" w:rsidRPr="00954708">
        <w:t xml:space="preserve">The </w:t>
      </w:r>
      <w:r w:rsidR="007E54E7" w:rsidRPr="00954708">
        <w:t xml:space="preserve">FSARG </w:t>
      </w:r>
      <w:r w:rsidR="003A2ABD">
        <w:t xml:space="preserve">may also assist </w:t>
      </w:r>
      <w:ins w:id="120" w:author="Author">
        <w:r w:rsidR="006D5ACF">
          <w:t>inspection staff</w:t>
        </w:r>
      </w:ins>
      <w:r w:rsidR="003A2ABD">
        <w:t xml:space="preserve"> in determining if sufficient inspection has been performed to determine if the construction inspection program is complete for the facility.</w:t>
      </w:r>
      <w:r w:rsidR="006D6935" w:rsidRPr="00954708">
        <w:t xml:space="preserve"> The</w:t>
      </w:r>
      <w:r w:rsidR="00226F9D" w:rsidRPr="00954708">
        <w:t xml:space="preserve"> NRR representative </w:t>
      </w:r>
      <w:ins w:id="121" w:author="Author">
        <w:r w:rsidR="0070466F">
          <w:t>is</w:t>
        </w:r>
      </w:ins>
      <w:r w:rsidR="00226F9D" w:rsidRPr="00954708">
        <w:t xml:space="preserve"> responsible for coordinating group </w:t>
      </w:r>
      <w:r w:rsidR="007E54E7" w:rsidRPr="00954708">
        <w:t>activities</w:t>
      </w:r>
      <w:r w:rsidR="00226F9D" w:rsidRPr="00954708">
        <w:t>.</w:t>
      </w:r>
    </w:p>
    <w:p w14:paraId="2FBF7DDA" w14:textId="77777777" w:rsidR="00DA4574" w:rsidRDefault="00B604FA" w:rsidP="00903AFE">
      <w:pPr>
        <w:pStyle w:val="Heading2"/>
        <w:rPr>
          <w:rFonts w:cs="Arial"/>
          <w:u w:val="single"/>
        </w:rPr>
      </w:pPr>
      <w:bookmarkStart w:id="122" w:name="_Toc166660948"/>
      <w:bookmarkStart w:id="123" w:name="_Toc419288626"/>
      <w:r w:rsidRPr="0092764B">
        <w:rPr>
          <w:rFonts w:cs="Arial"/>
        </w:rPr>
        <w:t>0</w:t>
      </w:r>
      <w:r w:rsidR="003852F8" w:rsidRPr="0092764B">
        <w:rPr>
          <w:rFonts w:cs="Arial"/>
        </w:rPr>
        <w:t>6</w:t>
      </w:r>
      <w:r w:rsidRPr="00954708">
        <w:rPr>
          <w:rFonts w:cs="Arial"/>
        </w:rPr>
        <w:t>.0</w:t>
      </w:r>
      <w:r w:rsidR="007D3CBE" w:rsidRPr="00954708">
        <w:rPr>
          <w:rFonts w:cs="Arial"/>
        </w:rPr>
        <w:t>3</w:t>
      </w:r>
      <w:r w:rsidRPr="00954708">
        <w:rPr>
          <w:rFonts w:cs="Arial"/>
        </w:rPr>
        <w:tab/>
      </w:r>
      <w:r w:rsidRPr="00954708">
        <w:rPr>
          <w:rFonts w:cs="Arial"/>
          <w:u w:val="single"/>
        </w:rPr>
        <w:t>Inspection Planning and Scheduling Considerations</w:t>
      </w:r>
      <w:bookmarkEnd w:id="122"/>
    </w:p>
    <w:p w14:paraId="77F9251A" w14:textId="5E81AC65" w:rsidR="00AF62F0" w:rsidRDefault="00B604FA" w:rsidP="00DA4574">
      <w:pPr>
        <w:pStyle w:val="BodyText3"/>
      </w:pPr>
      <w:r w:rsidRPr="00954708">
        <w:t xml:space="preserve">The </w:t>
      </w:r>
      <w:r w:rsidR="0055096C" w:rsidRPr="00954708">
        <w:t>NPUF</w:t>
      </w:r>
      <w:r w:rsidRPr="00954708">
        <w:t xml:space="preserve"> construction inspection schedule should be based on the </w:t>
      </w:r>
      <w:ins w:id="124" w:author="Author">
        <w:r w:rsidR="0037585E">
          <w:t>permit holder</w:t>
        </w:r>
      </w:ins>
      <w:r w:rsidR="0005308F" w:rsidRPr="00954708">
        <w:t>’</w:t>
      </w:r>
      <w:r w:rsidRPr="00954708">
        <w:t xml:space="preserve">s construction schedule and should be modified and updated periodically during the entire </w:t>
      </w:r>
      <w:r w:rsidRPr="00954708">
        <w:rPr>
          <w:rStyle w:val="Header02Char"/>
          <w:sz w:val="22"/>
          <w:szCs w:val="22"/>
          <w:u w:val="none"/>
        </w:rPr>
        <w:t>construction</w:t>
      </w:r>
      <w:r w:rsidRPr="00954708">
        <w:t xml:space="preserve"> period.</w:t>
      </w:r>
      <w:bookmarkEnd w:id="123"/>
      <w:del w:id="125" w:author="Author">
        <w:r w:rsidRPr="00954708" w:rsidDel="007138DC">
          <w:delText xml:space="preserve">  </w:delText>
        </w:r>
      </w:del>
      <w:ins w:id="126" w:author="Author">
        <w:r w:rsidR="007138DC">
          <w:t xml:space="preserve"> </w:t>
        </w:r>
      </w:ins>
    </w:p>
    <w:p w14:paraId="4B3D4B93" w14:textId="2CE6F950" w:rsidR="00AF62F0" w:rsidRDefault="00B63E34" w:rsidP="00AF62F0">
      <w:pPr>
        <w:pStyle w:val="BodyText3"/>
        <w:rPr>
          <w:rFonts w:cs="Arial"/>
        </w:rPr>
      </w:pPr>
      <w:r w:rsidRPr="00954708">
        <w:rPr>
          <w:rFonts w:cs="Arial"/>
        </w:rPr>
        <w:t xml:space="preserve">Inspections should normally be announced, coordinated, and scheduled with the </w:t>
      </w:r>
      <w:ins w:id="127" w:author="Author">
        <w:r w:rsidR="0037585E">
          <w:rPr>
            <w:rFonts w:cs="Arial"/>
          </w:rPr>
          <w:t>permit holder</w:t>
        </w:r>
      </w:ins>
      <w:r w:rsidRPr="00954708">
        <w:rPr>
          <w:rFonts w:cs="Arial"/>
        </w:rPr>
        <w:t xml:space="preserve"> such that the efficiency and effectiveness of the inspection effort are enhanced and unnecessary burden to the </w:t>
      </w:r>
      <w:ins w:id="128" w:author="Author">
        <w:r w:rsidR="0037585E">
          <w:rPr>
            <w:rFonts w:cs="Arial"/>
          </w:rPr>
          <w:t>permit holder</w:t>
        </w:r>
      </w:ins>
      <w:r w:rsidRPr="00954708">
        <w:rPr>
          <w:rFonts w:cs="Arial"/>
        </w:rPr>
        <w:t xml:space="preserve"> is minimized.</w:t>
      </w:r>
      <w:ins w:id="129" w:author="Author">
        <w:r w:rsidR="007138DC">
          <w:rPr>
            <w:rFonts w:cs="Arial"/>
          </w:rPr>
          <w:t xml:space="preserve"> </w:t>
        </w:r>
      </w:ins>
      <w:r w:rsidRPr="00954708">
        <w:rPr>
          <w:rFonts w:cs="Arial"/>
        </w:rPr>
        <w:t>However, as appropriate, inspections of various construction activities may be scheduled as unannounced inspections.</w:t>
      </w:r>
    </w:p>
    <w:p w14:paraId="3D1468F9" w14:textId="381C7C16" w:rsidR="00AF62F0" w:rsidRDefault="00B604FA" w:rsidP="00AF62F0">
      <w:pPr>
        <w:pStyle w:val="BodyText3"/>
        <w:rPr>
          <w:rFonts w:cs="Arial"/>
        </w:rPr>
      </w:pPr>
      <w:r w:rsidRPr="00954708">
        <w:rPr>
          <w:rFonts w:cs="Arial"/>
        </w:rPr>
        <w:t>Emphasis should be placed on early identification of problems.</w:t>
      </w:r>
      <w:ins w:id="130" w:author="Author">
        <w:r w:rsidR="007138DC">
          <w:rPr>
            <w:rFonts w:cs="Arial"/>
          </w:rPr>
          <w:t xml:space="preserve"> </w:t>
        </w:r>
      </w:ins>
      <w:r w:rsidRPr="00954708">
        <w:rPr>
          <w:rFonts w:cs="Arial"/>
        </w:rPr>
        <w:t>Inspections will be conducted periodically throughout construction.</w:t>
      </w:r>
      <w:ins w:id="131" w:author="Author">
        <w:r w:rsidR="007138DC">
          <w:rPr>
            <w:rFonts w:cs="Arial"/>
          </w:rPr>
          <w:t xml:space="preserve"> </w:t>
        </w:r>
      </w:ins>
      <w:r w:rsidRPr="00954708">
        <w:rPr>
          <w:rFonts w:cs="Arial"/>
        </w:rPr>
        <w:t>Comprehensive construction program reviews aimed at determining underlying causes and extent of problem areas should be conducted if significant deficiencies occur.</w:t>
      </w:r>
      <w:ins w:id="132" w:author="Author">
        <w:r w:rsidR="007138DC">
          <w:rPr>
            <w:rFonts w:cs="Arial"/>
          </w:rPr>
          <w:t xml:space="preserve"> </w:t>
        </w:r>
      </w:ins>
      <w:r w:rsidRPr="00954708">
        <w:rPr>
          <w:rFonts w:cs="Arial"/>
        </w:rPr>
        <w:t>Inspection depth and frequencies may be expanded to assure problem areas have been corrected.</w:t>
      </w:r>
      <w:ins w:id="133" w:author="Author">
        <w:r w:rsidR="007138DC">
          <w:rPr>
            <w:rFonts w:cs="Arial"/>
          </w:rPr>
          <w:t xml:space="preserve"> </w:t>
        </w:r>
      </w:ins>
      <w:r w:rsidRPr="00954708">
        <w:rPr>
          <w:rFonts w:cs="Arial"/>
        </w:rPr>
        <w:t>Corrective action programs are essential to effective resolution of deficiencies</w:t>
      </w:r>
      <w:ins w:id="134" w:author="Author">
        <w:r w:rsidR="00531909">
          <w:rPr>
            <w:rFonts w:cs="Arial"/>
          </w:rPr>
          <w:t>.</w:t>
        </w:r>
      </w:ins>
      <w:r w:rsidRPr="00954708">
        <w:rPr>
          <w:rFonts w:cs="Arial"/>
        </w:rPr>
        <w:t xml:space="preserve"> Inspection effort should be planned to specifically evaluate </w:t>
      </w:r>
      <w:r w:rsidR="00A934F7" w:rsidRPr="00954708">
        <w:rPr>
          <w:rFonts w:cs="Arial"/>
        </w:rPr>
        <w:t xml:space="preserve">corrective action </w:t>
      </w:r>
      <w:r w:rsidRPr="00954708">
        <w:rPr>
          <w:rFonts w:cs="Arial"/>
        </w:rPr>
        <w:t>program effectiveness.</w:t>
      </w:r>
      <w:ins w:id="135" w:author="Author">
        <w:r w:rsidR="007138DC">
          <w:rPr>
            <w:rFonts w:cs="Arial"/>
          </w:rPr>
          <w:t xml:space="preserve"> </w:t>
        </w:r>
      </w:ins>
      <w:r w:rsidR="005A7F37">
        <w:rPr>
          <w:rFonts w:cs="Arial"/>
        </w:rPr>
        <w:t xml:space="preserve">Refer to </w:t>
      </w:r>
      <w:r w:rsidR="00DB3B96">
        <w:rPr>
          <w:rFonts w:cs="Arial"/>
        </w:rPr>
        <w:t>a</w:t>
      </w:r>
      <w:r w:rsidR="005A7F37">
        <w:rPr>
          <w:rFonts w:cs="Arial"/>
        </w:rPr>
        <w:t>ppendix C of this IMC for further guidance on evaluating the effectiveness of corrective action programs.</w:t>
      </w:r>
    </w:p>
    <w:p w14:paraId="68EA2085" w14:textId="27BCDD82" w:rsidR="00AF62F0" w:rsidRDefault="00531909" w:rsidP="00AF62F0">
      <w:pPr>
        <w:pStyle w:val="BodyText3"/>
        <w:rPr>
          <w:rFonts w:cs="Arial"/>
        </w:rPr>
      </w:pPr>
      <w:ins w:id="136" w:author="Author">
        <w:r>
          <w:rPr>
            <w:rFonts w:cs="Arial"/>
          </w:rPr>
          <w:lastRenderedPageBreak/>
          <w:t>NRR</w:t>
        </w:r>
        <w:r w:rsidR="00990451">
          <w:rPr>
            <w:rFonts w:cs="Arial"/>
          </w:rPr>
          <w:t xml:space="preserve">, </w:t>
        </w:r>
      </w:ins>
      <w:r w:rsidR="00B604FA" w:rsidRPr="00954708">
        <w:rPr>
          <w:rFonts w:cs="Arial"/>
        </w:rPr>
        <w:t>Region II</w:t>
      </w:r>
      <w:ins w:id="137" w:author="Author">
        <w:r w:rsidR="00990451">
          <w:rPr>
            <w:rFonts w:cs="Arial"/>
          </w:rPr>
          <w:t>, and other inspection organizations as applicable,</w:t>
        </w:r>
      </w:ins>
      <w:r w:rsidR="00B604FA" w:rsidRPr="00954708">
        <w:rPr>
          <w:rFonts w:cs="Arial"/>
        </w:rPr>
        <w:t xml:space="preserve"> will </w:t>
      </w:r>
      <w:ins w:id="138" w:author="Author">
        <w:r>
          <w:rPr>
            <w:rFonts w:cs="Arial"/>
          </w:rPr>
          <w:t xml:space="preserve">coordinate to </w:t>
        </w:r>
      </w:ins>
      <w:r w:rsidR="00B604FA" w:rsidRPr="00954708">
        <w:rPr>
          <w:rFonts w:cs="Arial"/>
        </w:rPr>
        <w:t>develop, maintain</w:t>
      </w:r>
      <w:r w:rsidR="003B6307">
        <w:rPr>
          <w:rFonts w:cs="Arial"/>
        </w:rPr>
        <w:t>,</w:t>
      </w:r>
      <w:r w:rsidR="00B604FA" w:rsidRPr="00954708">
        <w:rPr>
          <w:rFonts w:cs="Arial"/>
        </w:rPr>
        <w:t xml:space="preserve"> and implement </w:t>
      </w:r>
      <w:r w:rsidR="00837AA8" w:rsidRPr="00954708">
        <w:rPr>
          <w:rFonts w:cs="Arial"/>
        </w:rPr>
        <w:t xml:space="preserve">an </w:t>
      </w:r>
      <w:r w:rsidR="00F008C4" w:rsidRPr="00954708">
        <w:rPr>
          <w:rFonts w:cs="Arial"/>
        </w:rPr>
        <w:t>i</w:t>
      </w:r>
      <w:r w:rsidR="00837AA8" w:rsidRPr="00954708">
        <w:rPr>
          <w:rFonts w:cs="Arial"/>
        </w:rPr>
        <w:t>nspection</w:t>
      </w:r>
      <w:r w:rsidR="00B604FA" w:rsidRPr="00954708">
        <w:rPr>
          <w:rFonts w:cs="Arial"/>
        </w:rPr>
        <w:t xml:space="preserve"> </w:t>
      </w:r>
      <w:r w:rsidR="00F008C4" w:rsidRPr="00954708">
        <w:rPr>
          <w:rFonts w:cs="Arial"/>
        </w:rPr>
        <w:t>s</w:t>
      </w:r>
      <w:r w:rsidR="00FD7DC6" w:rsidRPr="00954708">
        <w:rPr>
          <w:rFonts w:cs="Arial"/>
        </w:rPr>
        <w:t xml:space="preserve">chedule for </w:t>
      </w:r>
      <w:r w:rsidR="0055096C" w:rsidRPr="00954708">
        <w:rPr>
          <w:rFonts w:cs="Arial"/>
        </w:rPr>
        <w:t>NPUF</w:t>
      </w:r>
      <w:r w:rsidR="00FD7DC6" w:rsidRPr="00954708">
        <w:rPr>
          <w:rFonts w:cs="Arial"/>
        </w:rPr>
        <w:t xml:space="preserve"> </w:t>
      </w:r>
      <w:ins w:id="139" w:author="Author">
        <w:r>
          <w:rPr>
            <w:rFonts w:cs="Arial"/>
          </w:rPr>
          <w:t xml:space="preserve">construction </w:t>
        </w:r>
      </w:ins>
      <w:r w:rsidR="00FD7DC6" w:rsidRPr="00954708">
        <w:rPr>
          <w:rFonts w:cs="Arial"/>
        </w:rPr>
        <w:t>projects.</w:t>
      </w:r>
      <w:r w:rsidR="00837AA8" w:rsidRPr="00954708">
        <w:rPr>
          <w:rFonts w:cs="Arial"/>
        </w:rPr>
        <w:t xml:space="preserve"> The </w:t>
      </w:r>
      <w:r w:rsidR="00FD7DC6" w:rsidRPr="00954708">
        <w:rPr>
          <w:rFonts w:cs="Arial"/>
        </w:rPr>
        <w:t>schedule</w:t>
      </w:r>
      <w:r w:rsidR="00B604FA" w:rsidRPr="00954708">
        <w:rPr>
          <w:rFonts w:cs="Arial"/>
        </w:rPr>
        <w:t xml:space="preserve"> will include the scope and the inspection procedures that will be used for the inspections.</w:t>
      </w:r>
      <w:ins w:id="140" w:author="Author">
        <w:r w:rsidR="007138DC">
          <w:rPr>
            <w:rFonts w:cs="Arial"/>
          </w:rPr>
          <w:t xml:space="preserve"> </w:t>
        </w:r>
      </w:ins>
      <w:r w:rsidR="00B604FA" w:rsidRPr="00954708">
        <w:rPr>
          <w:rFonts w:cs="Arial"/>
        </w:rPr>
        <w:t>The list of procedures</w:t>
      </w:r>
      <w:r w:rsidR="00F008C4" w:rsidRPr="00954708">
        <w:rPr>
          <w:rFonts w:cs="Arial"/>
        </w:rPr>
        <w:t xml:space="preserve"> used</w:t>
      </w:r>
      <w:r w:rsidR="00B604FA" w:rsidRPr="00954708">
        <w:rPr>
          <w:rFonts w:cs="Arial"/>
        </w:rPr>
        <w:t xml:space="preserve"> for conducting inspections is provided i</w:t>
      </w:r>
      <w:r w:rsidR="00837AA8" w:rsidRPr="00954708">
        <w:rPr>
          <w:rFonts w:cs="Arial"/>
        </w:rPr>
        <w:t xml:space="preserve">n </w:t>
      </w:r>
      <w:r w:rsidR="00D05DE3">
        <w:rPr>
          <w:rFonts w:cs="Arial"/>
        </w:rPr>
        <w:t>a</w:t>
      </w:r>
      <w:r w:rsidR="00837AA8" w:rsidRPr="00954708">
        <w:rPr>
          <w:rFonts w:cs="Arial"/>
        </w:rPr>
        <w:t>ppendix A of this IMC.</w:t>
      </w:r>
      <w:ins w:id="141" w:author="Author">
        <w:r w:rsidR="007138DC">
          <w:rPr>
            <w:rFonts w:cs="Arial"/>
          </w:rPr>
          <w:t xml:space="preserve"> </w:t>
        </w:r>
      </w:ins>
      <w:r w:rsidR="00837AA8" w:rsidRPr="00954708">
        <w:rPr>
          <w:rFonts w:cs="Arial"/>
        </w:rPr>
        <w:t xml:space="preserve">The </w:t>
      </w:r>
      <w:r w:rsidR="00FD7DC6" w:rsidRPr="00954708">
        <w:rPr>
          <w:rFonts w:cs="Arial"/>
        </w:rPr>
        <w:t>schedule</w:t>
      </w:r>
      <w:r w:rsidR="00B604FA" w:rsidRPr="00954708">
        <w:rPr>
          <w:rFonts w:cs="Arial"/>
        </w:rPr>
        <w:t xml:space="preserve"> will provide flexibility to address emerging issues that require additional inspection efforts, receipt of allegations, or changes in schedul</w:t>
      </w:r>
      <w:r w:rsidR="00FD7DC6" w:rsidRPr="00954708">
        <w:rPr>
          <w:rFonts w:cs="Arial"/>
        </w:rPr>
        <w:t>ed</w:t>
      </w:r>
      <w:r w:rsidR="00B604FA" w:rsidRPr="00954708">
        <w:rPr>
          <w:rFonts w:cs="Arial"/>
        </w:rPr>
        <w:t xml:space="preserve"> activities by the </w:t>
      </w:r>
      <w:ins w:id="142" w:author="Author">
        <w:r w:rsidR="0037585E">
          <w:rPr>
            <w:rFonts w:cs="Arial"/>
          </w:rPr>
          <w:t>permit holder</w:t>
        </w:r>
      </w:ins>
      <w:r w:rsidR="00B604FA" w:rsidRPr="00954708">
        <w:rPr>
          <w:rFonts w:cs="Arial"/>
        </w:rPr>
        <w:t xml:space="preserve">. </w:t>
      </w:r>
    </w:p>
    <w:p w14:paraId="30E4CE5F" w14:textId="77777777" w:rsidR="005E53F5" w:rsidRDefault="00B604FA" w:rsidP="00903AFE">
      <w:pPr>
        <w:pStyle w:val="Heading2"/>
        <w:rPr>
          <w:rStyle w:val="Header02Char"/>
          <w:sz w:val="22"/>
          <w:szCs w:val="22"/>
        </w:rPr>
      </w:pPr>
      <w:bookmarkStart w:id="143" w:name="_Toc166660949"/>
      <w:bookmarkStart w:id="144" w:name="_Toc419288627"/>
      <w:r w:rsidRPr="00903AFE">
        <w:t>0</w:t>
      </w:r>
      <w:r w:rsidR="003852F8" w:rsidRPr="00903AFE">
        <w:t>6</w:t>
      </w:r>
      <w:r w:rsidRPr="00954708">
        <w:rPr>
          <w:rStyle w:val="Header02Char"/>
          <w:sz w:val="22"/>
          <w:szCs w:val="22"/>
          <w:u w:val="none"/>
        </w:rPr>
        <w:t>.0</w:t>
      </w:r>
      <w:r w:rsidR="007D3CBE" w:rsidRPr="00954708">
        <w:rPr>
          <w:rStyle w:val="Header02Char"/>
          <w:sz w:val="22"/>
          <w:szCs w:val="22"/>
          <w:u w:val="none"/>
        </w:rPr>
        <w:t>4</w:t>
      </w:r>
      <w:r w:rsidRPr="00954708">
        <w:rPr>
          <w:rStyle w:val="Header02Char"/>
          <w:sz w:val="22"/>
          <w:szCs w:val="22"/>
          <w:u w:val="none"/>
        </w:rPr>
        <w:tab/>
      </w:r>
      <w:r w:rsidRPr="00954708">
        <w:rPr>
          <w:rStyle w:val="Header02Char"/>
          <w:sz w:val="22"/>
          <w:szCs w:val="22"/>
        </w:rPr>
        <w:t>Inspection and Techn</w:t>
      </w:r>
      <w:r w:rsidR="002B7F03" w:rsidRPr="00954708">
        <w:rPr>
          <w:rStyle w:val="Header02Char"/>
          <w:sz w:val="22"/>
          <w:szCs w:val="22"/>
        </w:rPr>
        <w:t>ical Personnel Considerations</w:t>
      </w:r>
      <w:bookmarkEnd w:id="143"/>
    </w:p>
    <w:p w14:paraId="56FA845D" w14:textId="383FA8A4" w:rsidR="00B604FA" w:rsidRPr="00C90244" w:rsidRDefault="002B7F03" w:rsidP="00C90244">
      <w:pPr>
        <w:pStyle w:val="BodyText3"/>
      </w:pPr>
      <w:r w:rsidRPr="00C90244">
        <w:t>I</w:t>
      </w:r>
      <w:r w:rsidR="00B604FA" w:rsidRPr="00C90244">
        <w:t>nspectors will be assigned responsibility for the conduct of applicable inspection requirements consistent with their experience.</w:t>
      </w:r>
      <w:ins w:id="145" w:author="Author">
        <w:r w:rsidR="007138DC" w:rsidRPr="00C90244">
          <w:t xml:space="preserve"> </w:t>
        </w:r>
      </w:ins>
      <w:r w:rsidR="006D29D9" w:rsidRPr="00C90244">
        <w:t>I</w:t>
      </w:r>
      <w:r w:rsidR="00B604FA" w:rsidRPr="00C90244">
        <w:t xml:space="preserve">nspectors </w:t>
      </w:r>
      <w:r w:rsidR="006D29D9" w:rsidRPr="00C90244">
        <w:t xml:space="preserve">should </w:t>
      </w:r>
      <w:r w:rsidR="00B604FA" w:rsidRPr="00C90244">
        <w:t>be trained and/or experienced in the areas of QA, engineering, procurement, and construction activities applicable to the activities they are to inspect.</w:t>
      </w:r>
      <w:ins w:id="146" w:author="Author">
        <w:r w:rsidR="007138DC" w:rsidRPr="00C90244">
          <w:t xml:space="preserve"> </w:t>
        </w:r>
      </w:ins>
      <w:r w:rsidR="00B604FA" w:rsidRPr="00C90244">
        <w:t>Specialists may accompany or assist inspectors to provide expertise in specific areas to enhance or expand the inspection effort.</w:t>
      </w:r>
      <w:bookmarkEnd w:id="144"/>
    </w:p>
    <w:p w14:paraId="3A1B76F8" w14:textId="6AE60B15" w:rsidR="00B604FA" w:rsidRPr="00954708" w:rsidRDefault="007A43DD" w:rsidP="00903AFE">
      <w:pPr>
        <w:pStyle w:val="Heading1"/>
      </w:pPr>
      <w:bookmarkStart w:id="147" w:name="_Toc166660950"/>
      <w:r w:rsidRPr="00954708">
        <w:t>2550</w:t>
      </w:r>
      <w:r w:rsidR="00B604FA" w:rsidRPr="00954708">
        <w:t>-0</w:t>
      </w:r>
      <w:r w:rsidR="003852F8" w:rsidRPr="00954708">
        <w:t>7</w:t>
      </w:r>
      <w:r w:rsidR="00B604FA" w:rsidRPr="00954708">
        <w:tab/>
        <w:t>GUIDANCE</w:t>
      </w:r>
      <w:bookmarkEnd w:id="147"/>
    </w:p>
    <w:p w14:paraId="317D90F5" w14:textId="77777777" w:rsidR="003B79CA" w:rsidRDefault="00B604FA" w:rsidP="00903AFE">
      <w:pPr>
        <w:pStyle w:val="Heading2"/>
        <w:rPr>
          <w:rFonts w:cs="Arial"/>
          <w:u w:val="single"/>
        </w:rPr>
      </w:pPr>
      <w:bookmarkStart w:id="148" w:name="_Toc166660951"/>
      <w:bookmarkStart w:id="149" w:name="_Toc419288628"/>
      <w:r w:rsidRPr="00954708">
        <w:rPr>
          <w:rFonts w:cs="Arial"/>
        </w:rPr>
        <w:t>0</w:t>
      </w:r>
      <w:r w:rsidR="003852F8" w:rsidRPr="00954708">
        <w:rPr>
          <w:rFonts w:cs="Arial"/>
        </w:rPr>
        <w:t>7</w:t>
      </w:r>
      <w:r w:rsidRPr="00954708">
        <w:rPr>
          <w:rFonts w:cs="Arial"/>
        </w:rPr>
        <w:t>.01</w:t>
      </w:r>
      <w:r w:rsidRPr="00954708">
        <w:rPr>
          <w:rFonts w:cs="Arial"/>
        </w:rPr>
        <w:tab/>
      </w:r>
      <w:r w:rsidRPr="00954708">
        <w:rPr>
          <w:rFonts w:cs="Arial"/>
          <w:u w:val="single"/>
        </w:rPr>
        <w:t>General</w:t>
      </w:r>
      <w:bookmarkEnd w:id="148"/>
    </w:p>
    <w:p w14:paraId="3659798E" w14:textId="408460AD" w:rsidR="00AF62F0" w:rsidRDefault="00B604FA" w:rsidP="003B79CA">
      <w:pPr>
        <w:pStyle w:val="BodyText3"/>
      </w:pPr>
      <w:r w:rsidRPr="00954708">
        <w:t xml:space="preserve">The </w:t>
      </w:r>
      <w:ins w:id="150" w:author="Author">
        <w:r w:rsidR="0037585E">
          <w:t>permit holder</w:t>
        </w:r>
      </w:ins>
      <w:r w:rsidRPr="00954708">
        <w:t xml:space="preserve"> is ultimately responsible for </w:t>
      </w:r>
      <w:ins w:id="151" w:author="Author">
        <w:r w:rsidR="00EB4DD3">
          <w:t>quality of construction</w:t>
        </w:r>
      </w:ins>
      <w:r w:rsidRPr="00954708">
        <w:t xml:space="preserve"> </w:t>
      </w:r>
      <w:ins w:id="152" w:author="Author">
        <w:r w:rsidR="00EB4DD3">
          <w:t>at</w:t>
        </w:r>
      </w:ins>
      <w:r w:rsidRPr="00954708">
        <w:t xml:space="preserve"> the facility.</w:t>
      </w:r>
      <w:ins w:id="153" w:author="Author">
        <w:r w:rsidR="007138DC">
          <w:t xml:space="preserve"> </w:t>
        </w:r>
      </w:ins>
      <w:r w:rsidRPr="00954708">
        <w:t>The NRC ensures</w:t>
      </w:r>
      <w:r w:rsidR="007923C4" w:rsidRPr="00954708">
        <w:t>,</w:t>
      </w:r>
      <w:r w:rsidRPr="00954708">
        <w:t xml:space="preserve"> through </w:t>
      </w:r>
      <w:r w:rsidR="006A1AB3">
        <w:t>inspection</w:t>
      </w:r>
      <w:r w:rsidRPr="00954708">
        <w:t xml:space="preserve"> sampling</w:t>
      </w:r>
      <w:r w:rsidR="007923C4" w:rsidRPr="00954708">
        <w:t>,</w:t>
      </w:r>
      <w:r w:rsidRPr="00954708">
        <w:t xml:space="preserve"> that th</w:t>
      </w:r>
      <w:r w:rsidR="006A1AB3">
        <w:t>is</w:t>
      </w:r>
      <w:r w:rsidRPr="00954708">
        <w:t xml:space="preserve"> responsibility is carried out in an effective manner.</w:t>
      </w:r>
      <w:ins w:id="154" w:author="Author">
        <w:r w:rsidR="007138DC">
          <w:t xml:space="preserve"> </w:t>
        </w:r>
      </w:ins>
      <w:r w:rsidRPr="00954708">
        <w:t xml:space="preserve">The </w:t>
      </w:r>
      <w:r w:rsidR="00A048B3" w:rsidRPr="00954708">
        <w:t>CIP</w:t>
      </w:r>
      <w:r w:rsidRPr="00954708">
        <w:t xml:space="preserve"> presented in this </w:t>
      </w:r>
      <w:r w:rsidR="006A1AB3">
        <w:t>IMC</w:t>
      </w:r>
      <w:r w:rsidRPr="00954708">
        <w:t xml:space="preserve"> is considered the minimum </w:t>
      </w:r>
      <w:r w:rsidRPr="00954708">
        <w:rPr>
          <w:rStyle w:val="Header02Char"/>
          <w:sz w:val="22"/>
          <w:szCs w:val="22"/>
          <w:u w:val="none"/>
        </w:rPr>
        <w:t>necessary</w:t>
      </w:r>
      <w:r w:rsidRPr="00954708">
        <w:t xml:space="preserve"> to achieve an acceptable level of confidence </w:t>
      </w:r>
      <w:ins w:id="155" w:author="Author">
        <w:r w:rsidR="004F02AC">
          <w:t>in</w:t>
        </w:r>
      </w:ins>
      <w:r w:rsidRPr="00954708">
        <w:t xml:space="preserve"> the </w:t>
      </w:r>
      <w:ins w:id="156" w:author="Author">
        <w:r w:rsidR="00613A98">
          <w:t>quality</w:t>
        </w:r>
        <w:r w:rsidR="00613A98" w:rsidRPr="00954708">
          <w:t xml:space="preserve"> </w:t>
        </w:r>
      </w:ins>
      <w:r w:rsidRPr="00954708">
        <w:t>of construction at the facility.</w:t>
      </w:r>
      <w:bookmarkEnd w:id="149"/>
    </w:p>
    <w:p w14:paraId="2A38AD2A" w14:textId="2ABBFE6C" w:rsidR="00AF62F0" w:rsidRDefault="00B604FA" w:rsidP="00AF62F0">
      <w:pPr>
        <w:pStyle w:val="BodyText3"/>
        <w:rPr>
          <w:rFonts w:cs="Arial"/>
        </w:rPr>
      </w:pPr>
      <w:r w:rsidRPr="00954708">
        <w:rPr>
          <w:rFonts w:cs="Arial"/>
        </w:rPr>
        <w:t xml:space="preserve">This IMC emphasizes a systematic evaluation of the adequacy and effectiveness of the </w:t>
      </w:r>
      <w:ins w:id="157" w:author="Author">
        <w:r w:rsidR="0037585E">
          <w:rPr>
            <w:rFonts w:cs="Arial"/>
          </w:rPr>
          <w:t>permit holder</w:t>
        </w:r>
      </w:ins>
      <w:r w:rsidR="0005308F" w:rsidRPr="00954708">
        <w:rPr>
          <w:rFonts w:cs="Arial"/>
        </w:rPr>
        <w:t>’</w:t>
      </w:r>
      <w:r w:rsidRPr="00954708">
        <w:rPr>
          <w:rFonts w:cs="Arial"/>
        </w:rPr>
        <w:t xml:space="preserve">s QA and construction programs and their implementation. NRC </w:t>
      </w:r>
      <w:ins w:id="158" w:author="Author">
        <w:r w:rsidR="00BC3F72">
          <w:rPr>
            <w:rFonts w:cs="Arial"/>
          </w:rPr>
          <w:t xml:space="preserve">staff </w:t>
        </w:r>
      </w:ins>
      <w:r w:rsidRPr="00954708">
        <w:rPr>
          <w:rFonts w:cs="Arial"/>
        </w:rPr>
        <w:t xml:space="preserve">will perform inspections of selected activities at the </w:t>
      </w:r>
      <w:ins w:id="159" w:author="Author">
        <w:r w:rsidR="00C530F9">
          <w:rPr>
            <w:rFonts w:cs="Arial"/>
          </w:rPr>
          <w:t xml:space="preserve">construction </w:t>
        </w:r>
      </w:ins>
      <w:r w:rsidR="003B21BC" w:rsidRPr="00954708">
        <w:rPr>
          <w:rFonts w:cs="Arial"/>
        </w:rPr>
        <w:t>site.</w:t>
      </w:r>
      <w:r w:rsidRPr="00954708">
        <w:rPr>
          <w:rFonts w:cs="Arial"/>
        </w:rPr>
        <w:t xml:space="preserve"> Inspections </w:t>
      </w:r>
      <w:r w:rsidR="00FD549A">
        <w:rPr>
          <w:rFonts w:cs="Arial"/>
        </w:rPr>
        <w:t>may</w:t>
      </w:r>
      <w:r w:rsidR="00FD549A" w:rsidRPr="00954708">
        <w:rPr>
          <w:rFonts w:cs="Arial"/>
        </w:rPr>
        <w:t xml:space="preserve"> </w:t>
      </w:r>
      <w:r w:rsidRPr="00954708">
        <w:rPr>
          <w:rFonts w:cs="Arial"/>
        </w:rPr>
        <w:t xml:space="preserve">also be performed, as necessary, at the facilities of the </w:t>
      </w:r>
      <w:ins w:id="160" w:author="Author">
        <w:r w:rsidR="0037585E">
          <w:rPr>
            <w:rFonts w:cs="Arial"/>
          </w:rPr>
          <w:t>permit holder</w:t>
        </w:r>
      </w:ins>
      <w:r w:rsidR="0005308F" w:rsidRPr="00954708">
        <w:rPr>
          <w:rFonts w:cs="Arial"/>
        </w:rPr>
        <w:t>’</w:t>
      </w:r>
      <w:r w:rsidRPr="00954708">
        <w:rPr>
          <w:rFonts w:cs="Arial"/>
        </w:rPr>
        <w:t>s consultants, contractors, and suppliers.</w:t>
      </w:r>
      <w:ins w:id="161" w:author="Author">
        <w:r w:rsidR="007138DC">
          <w:rPr>
            <w:rFonts w:cs="Arial"/>
          </w:rPr>
          <w:t xml:space="preserve"> </w:t>
        </w:r>
      </w:ins>
    </w:p>
    <w:p w14:paraId="7FE337B2" w14:textId="77777777" w:rsidR="003B79CA" w:rsidRDefault="00B604FA" w:rsidP="00D97F53">
      <w:pPr>
        <w:pStyle w:val="Heading2"/>
        <w:rPr>
          <w:rFonts w:cs="Arial"/>
          <w:u w:val="single"/>
        </w:rPr>
      </w:pPr>
      <w:bookmarkStart w:id="162" w:name="_Toc166660952"/>
      <w:bookmarkStart w:id="163" w:name="_Toc419288629"/>
      <w:r w:rsidRPr="00903AFE">
        <w:t>0</w:t>
      </w:r>
      <w:r w:rsidR="003852F8" w:rsidRPr="00903AFE">
        <w:t>7</w:t>
      </w:r>
      <w:r w:rsidRPr="00954708">
        <w:rPr>
          <w:rFonts w:cs="Arial"/>
        </w:rPr>
        <w:t>.02</w:t>
      </w:r>
      <w:r w:rsidRPr="00954708">
        <w:rPr>
          <w:rFonts w:cs="Arial"/>
        </w:rPr>
        <w:tab/>
      </w:r>
      <w:r w:rsidR="00FD7DC6" w:rsidRPr="00954708">
        <w:rPr>
          <w:rFonts w:cs="Arial"/>
          <w:u w:val="single"/>
        </w:rPr>
        <w:t>Inspection</w:t>
      </w:r>
      <w:r w:rsidRPr="00954708">
        <w:rPr>
          <w:rFonts w:cs="Arial"/>
          <w:u w:val="single"/>
        </w:rPr>
        <w:t xml:space="preserve"> Areas</w:t>
      </w:r>
      <w:bookmarkEnd w:id="162"/>
    </w:p>
    <w:p w14:paraId="62D20714" w14:textId="4C6F0434" w:rsidR="00AF62F0" w:rsidRDefault="00B604FA" w:rsidP="003B79CA">
      <w:pPr>
        <w:pStyle w:val="BodyText3"/>
      </w:pPr>
      <w:r w:rsidRPr="00954708">
        <w:t>The specific areas to be inspected will in</w:t>
      </w:r>
      <w:r w:rsidR="003B21BC" w:rsidRPr="00954708">
        <w:t xml:space="preserve">clude a </w:t>
      </w:r>
      <w:ins w:id="164" w:author="Author">
        <w:r w:rsidR="00445BB8">
          <w:t xml:space="preserve">risk-informed </w:t>
        </w:r>
      </w:ins>
      <w:r w:rsidR="003B21BC" w:rsidRPr="00954708">
        <w:t xml:space="preserve">sampling of </w:t>
      </w:r>
      <w:r w:rsidRPr="00954708">
        <w:t>S</w:t>
      </w:r>
      <w:r w:rsidR="00FD7DC6" w:rsidRPr="00954708">
        <w:t>SCs</w:t>
      </w:r>
      <w:r w:rsidRPr="00954708">
        <w:t xml:space="preserve"> and regulatory and safety commitments as identified in </w:t>
      </w:r>
      <w:r w:rsidR="00AF3E5A" w:rsidRPr="00954708">
        <w:t>licensing documents</w:t>
      </w:r>
      <w:r w:rsidRPr="00954708">
        <w:t>.</w:t>
      </w:r>
      <w:ins w:id="165" w:author="Author">
        <w:r w:rsidR="007138DC">
          <w:t xml:space="preserve"> </w:t>
        </w:r>
      </w:ins>
      <w:r w:rsidR="00FD7DC6" w:rsidRPr="00954708">
        <w:t>SSCs</w:t>
      </w:r>
      <w:r w:rsidRPr="00954708">
        <w:t xml:space="preserve"> </w:t>
      </w:r>
      <w:ins w:id="166" w:author="Author">
        <w:r w:rsidR="00CF7E95">
          <w:t xml:space="preserve">will be chosen </w:t>
        </w:r>
      </w:ins>
      <w:r w:rsidRPr="00954708">
        <w:t xml:space="preserve">for inspection based on </w:t>
      </w:r>
      <w:ins w:id="167" w:author="Author">
        <w:r w:rsidR="00445BB8">
          <w:t>risk</w:t>
        </w:r>
        <w:r w:rsidR="00445BB8" w:rsidRPr="00954708">
          <w:t xml:space="preserve"> </w:t>
        </w:r>
      </w:ins>
      <w:r w:rsidRPr="00954708">
        <w:t xml:space="preserve">significance and </w:t>
      </w:r>
      <w:r w:rsidR="00A048B3" w:rsidRPr="00954708">
        <w:t xml:space="preserve">will </w:t>
      </w:r>
      <w:ins w:id="168" w:author="Author">
        <w:r w:rsidR="007071B0">
          <w:t>incl</w:t>
        </w:r>
        <w:r w:rsidR="008457EA">
          <w:t>ude</w:t>
        </w:r>
      </w:ins>
      <w:r w:rsidRPr="00954708">
        <w:t xml:space="preserve"> multiple safety and engineering disciplines (</w:t>
      </w:r>
      <w:ins w:id="169" w:author="Author">
        <w:r w:rsidR="007C6849">
          <w:t xml:space="preserve">e.g., </w:t>
        </w:r>
      </w:ins>
      <w:r w:rsidRPr="00954708">
        <w:t xml:space="preserve">civil, mechanical, </w:t>
      </w:r>
      <w:r w:rsidR="00AF3E5A" w:rsidRPr="00954708">
        <w:t>and electrical</w:t>
      </w:r>
      <w:r w:rsidR="00FD7DC6" w:rsidRPr="00954708">
        <w:t>).</w:t>
      </w:r>
      <w:ins w:id="170" w:author="Author">
        <w:r w:rsidR="007138DC">
          <w:t xml:space="preserve"> </w:t>
        </w:r>
      </w:ins>
      <w:r w:rsidR="005564AB" w:rsidRPr="00954708">
        <w:t>Construction and p</w:t>
      </w:r>
      <w:r w:rsidR="00CE1C23" w:rsidRPr="00954708">
        <w:t>re</w:t>
      </w:r>
      <w:r w:rsidR="007870E8">
        <w:noBreakHyphen/>
      </w:r>
      <w:r w:rsidR="00CE1C23" w:rsidRPr="00954708">
        <w:t xml:space="preserve">operational testing inspections will be performed as a part of QA implementation inspections </w:t>
      </w:r>
      <w:r w:rsidR="005564AB" w:rsidRPr="00954708">
        <w:t xml:space="preserve">covering </w:t>
      </w:r>
      <w:r w:rsidR="00A048B3" w:rsidRPr="00954708">
        <w:t>t</w:t>
      </w:r>
      <w:r w:rsidR="005564AB" w:rsidRPr="00954708">
        <w:t>est</w:t>
      </w:r>
      <w:r w:rsidR="00CE1C23" w:rsidRPr="00954708">
        <w:t xml:space="preserve"> </w:t>
      </w:r>
      <w:r w:rsidR="00A048B3" w:rsidRPr="00954708">
        <w:t>c</w:t>
      </w:r>
      <w:r w:rsidR="00CE1C23" w:rsidRPr="00954708">
        <w:t>ontrol.</w:t>
      </w:r>
      <w:ins w:id="171" w:author="Author">
        <w:r w:rsidR="007138DC">
          <w:t xml:space="preserve"> </w:t>
        </w:r>
        <w:r w:rsidR="00020C1A">
          <w:t>O</w:t>
        </w:r>
      </w:ins>
      <w:r w:rsidR="00CE1C23" w:rsidRPr="00954708">
        <w:t>perational program inspection</w:t>
      </w:r>
      <w:ins w:id="172" w:author="Author">
        <w:r w:rsidR="00020C1A">
          <w:t>s</w:t>
        </w:r>
      </w:ins>
      <w:r w:rsidR="00CE1C23" w:rsidRPr="00954708">
        <w:t xml:space="preserve"> will be performed in accordance with IP </w:t>
      </w:r>
      <w:r w:rsidR="00EB183E" w:rsidRPr="00954708">
        <w:t xml:space="preserve">69022, </w:t>
      </w:r>
      <w:r w:rsidR="00A048B3" w:rsidRPr="00954708">
        <w:t>“</w:t>
      </w:r>
      <w:r w:rsidR="00CE1C23" w:rsidRPr="00954708">
        <w:t xml:space="preserve">Inspection of Operational Readiness </w:t>
      </w:r>
      <w:r w:rsidR="000658BB" w:rsidRPr="00954708">
        <w:t>during</w:t>
      </w:r>
      <w:r w:rsidR="00CE1C23" w:rsidRPr="00954708">
        <w:t xml:space="preserve"> Construction of </w:t>
      </w:r>
      <w:r w:rsidR="00A03F6D" w:rsidRPr="00954708">
        <w:t>Non-Power Production and Utilization Facilities</w:t>
      </w:r>
      <w:r w:rsidR="00CE1C23" w:rsidRPr="00954708">
        <w:t>.</w:t>
      </w:r>
      <w:r w:rsidR="00A048B3" w:rsidRPr="00954708">
        <w:t>”</w:t>
      </w:r>
      <w:ins w:id="173" w:author="Author">
        <w:r w:rsidR="00445BB8">
          <w:t xml:space="preserve"> </w:t>
        </w:r>
        <w:bookmarkEnd w:id="163"/>
        <w:r w:rsidR="00445BB8">
          <w:t>Inspectors should consult with NRR for risk insights for specific facilities, if necessary.</w:t>
        </w:r>
      </w:ins>
      <w:r w:rsidR="00F07FAE">
        <w:t xml:space="preserve"> </w:t>
      </w:r>
      <w:r w:rsidRPr="00954708">
        <w:t>The</w:t>
      </w:r>
      <w:ins w:id="174" w:author="Author">
        <w:r w:rsidR="0008053F">
          <w:t>se</w:t>
        </w:r>
      </w:ins>
      <w:r w:rsidRPr="00954708">
        <w:t xml:space="preserve"> inspections will </w:t>
      </w:r>
      <w:ins w:id="175" w:author="Author">
        <w:r w:rsidR="0008053F">
          <w:t>provide reasonable assurance</w:t>
        </w:r>
      </w:ins>
      <w:r w:rsidRPr="00954708">
        <w:t xml:space="preserve"> that </w:t>
      </w:r>
      <w:ins w:id="176" w:author="Author">
        <w:r w:rsidR="0008053F">
          <w:t xml:space="preserve">the </w:t>
        </w:r>
      </w:ins>
      <w:r w:rsidRPr="00954708">
        <w:t xml:space="preserve">as-built </w:t>
      </w:r>
      <w:ins w:id="177" w:author="Author">
        <w:r w:rsidR="0008053F">
          <w:t xml:space="preserve">NPUF </w:t>
        </w:r>
      </w:ins>
      <w:r w:rsidRPr="00954708">
        <w:t xml:space="preserve">meets </w:t>
      </w:r>
      <w:ins w:id="178" w:author="Author">
        <w:r w:rsidR="0008053F">
          <w:t>its</w:t>
        </w:r>
        <w:r w:rsidR="0008053F" w:rsidRPr="00954708">
          <w:t xml:space="preserve"> </w:t>
        </w:r>
      </w:ins>
      <w:r w:rsidRPr="00954708">
        <w:t>approved design</w:t>
      </w:r>
      <w:ins w:id="179" w:author="Author">
        <w:r w:rsidR="001C7351">
          <w:t xml:space="preserve"> and licensing bases</w:t>
        </w:r>
      </w:ins>
      <w:r w:rsidRPr="00954708">
        <w:t>.</w:t>
      </w:r>
      <w:ins w:id="180" w:author="Author">
        <w:r w:rsidR="007138DC">
          <w:t xml:space="preserve"> </w:t>
        </w:r>
      </w:ins>
    </w:p>
    <w:p w14:paraId="2582A5AA" w14:textId="77777777" w:rsidR="003B79CA" w:rsidRDefault="00B604FA" w:rsidP="00903AFE">
      <w:pPr>
        <w:pStyle w:val="Heading2"/>
        <w:rPr>
          <w:rFonts w:cs="Arial"/>
          <w:u w:val="single"/>
        </w:rPr>
      </w:pPr>
      <w:bookmarkStart w:id="181" w:name="_Toc166660953"/>
      <w:bookmarkStart w:id="182" w:name="_Toc419288630"/>
      <w:r w:rsidRPr="00903AFE">
        <w:t>0</w:t>
      </w:r>
      <w:r w:rsidR="003852F8" w:rsidRPr="00903AFE">
        <w:t>7</w:t>
      </w:r>
      <w:r w:rsidRPr="00954708">
        <w:rPr>
          <w:rFonts w:cs="Arial"/>
        </w:rPr>
        <w:t>.03</w:t>
      </w:r>
      <w:r w:rsidRPr="00954708">
        <w:rPr>
          <w:rFonts w:cs="Arial"/>
        </w:rPr>
        <w:tab/>
      </w:r>
      <w:r w:rsidRPr="00954708">
        <w:rPr>
          <w:rFonts w:cs="Arial"/>
          <w:u w:val="single"/>
        </w:rPr>
        <w:t>Inspection Procedures</w:t>
      </w:r>
      <w:r w:rsidR="00A048B3" w:rsidRPr="00954708">
        <w:rPr>
          <w:rFonts w:cs="Arial"/>
          <w:u w:val="single"/>
        </w:rPr>
        <w:t xml:space="preserve"> (IPs</w:t>
      </w:r>
      <w:ins w:id="183" w:author="Author">
        <w:r w:rsidR="00533093">
          <w:rPr>
            <w:rFonts w:cs="Arial"/>
            <w:u w:val="single"/>
          </w:rPr>
          <w:t>)</w:t>
        </w:r>
      </w:ins>
      <w:bookmarkEnd w:id="181"/>
    </w:p>
    <w:p w14:paraId="52D76698" w14:textId="4C926EF6" w:rsidR="00AF62F0" w:rsidRDefault="003B21BC" w:rsidP="003B79CA">
      <w:pPr>
        <w:pStyle w:val="BodyText3"/>
      </w:pPr>
      <w:r w:rsidRPr="00954708">
        <w:t>I</w:t>
      </w:r>
      <w:r w:rsidR="00B604FA" w:rsidRPr="00954708">
        <w:t xml:space="preserve">Ps are listed in </w:t>
      </w:r>
      <w:r w:rsidR="00DE597B">
        <w:t>a</w:t>
      </w:r>
      <w:r w:rsidR="00B604FA" w:rsidRPr="00954708">
        <w:t>ppendix A.</w:t>
      </w:r>
      <w:ins w:id="184" w:author="Author">
        <w:r w:rsidR="007138DC">
          <w:t xml:space="preserve"> </w:t>
        </w:r>
      </w:ins>
      <w:r w:rsidR="00B604FA" w:rsidRPr="00954708">
        <w:t xml:space="preserve">Some IPs may cover more than one </w:t>
      </w:r>
      <w:ins w:id="185" w:author="Author">
        <w:r w:rsidR="007B5E30">
          <w:t>CIP</w:t>
        </w:r>
        <w:r w:rsidR="007B5E30" w:rsidRPr="00954708">
          <w:t xml:space="preserve"> </w:t>
        </w:r>
      </w:ins>
      <w:r w:rsidR="00B604FA" w:rsidRPr="00954708">
        <w:t>area and additional IPs may be used as necessary.</w:t>
      </w:r>
      <w:bookmarkEnd w:id="182"/>
    </w:p>
    <w:p w14:paraId="59293D66" w14:textId="77777777" w:rsidR="008F0F6C" w:rsidRDefault="00B604FA" w:rsidP="00F54261">
      <w:pPr>
        <w:pStyle w:val="Heading2"/>
        <w:rPr>
          <w:rFonts w:cs="Arial"/>
          <w:u w:val="single"/>
        </w:rPr>
      </w:pPr>
      <w:bookmarkStart w:id="186" w:name="_Toc166660954"/>
      <w:bookmarkStart w:id="187" w:name="_Toc419288631"/>
      <w:r w:rsidRPr="00903AFE">
        <w:lastRenderedPageBreak/>
        <w:t>0</w:t>
      </w:r>
      <w:r w:rsidR="003852F8" w:rsidRPr="00903AFE">
        <w:t>7</w:t>
      </w:r>
      <w:r w:rsidRPr="00954708">
        <w:rPr>
          <w:rFonts w:cs="Arial"/>
        </w:rPr>
        <w:t>.04</w:t>
      </w:r>
      <w:r w:rsidRPr="00954708">
        <w:rPr>
          <w:rFonts w:cs="Arial"/>
        </w:rPr>
        <w:tab/>
      </w:r>
      <w:r w:rsidRPr="00954708">
        <w:rPr>
          <w:rFonts w:cs="Arial"/>
          <w:u w:val="single"/>
        </w:rPr>
        <w:t>Implementation</w:t>
      </w:r>
      <w:bookmarkEnd w:id="186"/>
    </w:p>
    <w:p w14:paraId="19BEA3DA" w14:textId="5EA0C819" w:rsidR="00AF62F0" w:rsidRDefault="00D21110" w:rsidP="008F0F6C">
      <w:pPr>
        <w:pStyle w:val="BodyText3"/>
      </w:pPr>
      <w:ins w:id="188" w:author="Author">
        <w:r>
          <w:t>NRR</w:t>
        </w:r>
        <w:r w:rsidR="006F2998">
          <w:t xml:space="preserve">, </w:t>
        </w:r>
      </w:ins>
      <w:r w:rsidR="00B604FA" w:rsidRPr="00954708">
        <w:t>Region II</w:t>
      </w:r>
      <w:ins w:id="189" w:author="Author">
        <w:r w:rsidR="006F2998">
          <w:t>, and other applicable inspection organizations</w:t>
        </w:r>
      </w:ins>
      <w:r w:rsidR="00B604FA" w:rsidRPr="00954708">
        <w:t xml:space="preserve"> </w:t>
      </w:r>
      <w:ins w:id="190" w:author="Author">
        <w:r>
          <w:t xml:space="preserve">shall coordinate the </w:t>
        </w:r>
      </w:ins>
      <w:r w:rsidR="00B604FA" w:rsidRPr="00954708">
        <w:t>implement</w:t>
      </w:r>
      <w:ins w:id="191" w:author="Author">
        <w:r>
          <w:t xml:space="preserve">ation of the </w:t>
        </w:r>
      </w:ins>
      <w:r w:rsidR="00B604FA" w:rsidRPr="00954708">
        <w:t>inspection program described in this IMC.</w:t>
      </w:r>
      <w:ins w:id="192" w:author="Author">
        <w:r w:rsidR="002354BF">
          <w:t xml:space="preserve"> </w:t>
        </w:r>
      </w:ins>
      <w:bookmarkEnd w:id="187"/>
      <w:r w:rsidR="00B604FA" w:rsidRPr="00954708">
        <w:t>This IMC is intended to provide the framework for managing the inspection effort.</w:t>
      </w:r>
      <w:ins w:id="193" w:author="Author">
        <w:r w:rsidR="007138DC">
          <w:t xml:space="preserve"> </w:t>
        </w:r>
      </w:ins>
    </w:p>
    <w:p w14:paraId="0BC56C25" w14:textId="6673EB6E" w:rsidR="00AF62F0" w:rsidRDefault="00B604FA" w:rsidP="00AF62F0">
      <w:pPr>
        <w:pStyle w:val="BodyText3"/>
        <w:rPr>
          <w:rFonts w:cs="Arial"/>
        </w:rPr>
      </w:pPr>
      <w:r w:rsidRPr="00954708">
        <w:rPr>
          <w:rFonts w:cs="Arial"/>
        </w:rPr>
        <w:t>The inspection staff is expected to plan and conduct inspections based on safety considerations, current</w:t>
      </w:r>
      <w:r w:rsidR="00863BDB">
        <w:rPr>
          <w:rFonts w:cs="Arial"/>
        </w:rPr>
        <w:t xml:space="preserve"> construction</w:t>
      </w:r>
      <w:r w:rsidRPr="00954708">
        <w:rPr>
          <w:rFonts w:cs="Arial"/>
        </w:rPr>
        <w:t xml:space="preserve"> activities, and </w:t>
      </w:r>
      <w:ins w:id="194" w:author="Author">
        <w:r w:rsidR="00241C44">
          <w:rPr>
            <w:rFonts w:cs="Arial"/>
          </w:rPr>
          <w:t>prior inspection results</w:t>
        </w:r>
      </w:ins>
      <w:r w:rsidRPr="00954708">
        <w:rPr>
          <w:rFonts w:cs="Arial"/>
        </w:rPr>
        <w:t>.</w:t>
      </w:r>
      <w:ins w:id="195" w:author="Author">
        <w:r w:rsidR="007138DC">
          <w:rPr>
            <w:rFonts w:cs="Arial"/>
          </w:rPr>
          <w:t xml:space="preserve"> </w:t>
        </w:r>
        <w:r w:rsidR="00F46C3F">
          <w:rPr>
            <w:rFonts w:cs="Arial"/>
          </w:rPr>
          <w:t xml:space="preserve">Inspection </w:t>
        </w:r>
      </w:ins>
      <w:del w:id="196" w:author="Author">
        <w:r w:rsidRPr="00954708" w:rsidDel="00F46C3F">
          <w:rPr>
            <w:rFonts w:cs="Arial"/>
          </w:rPr>
          <w:delText xml:space="preserve"> </w:delText>
        </w:r>
      </w:del>
      <w:r w:rsidRPr="00954708">
        <w:rPr>
          <w:rFonts w:cs="Arial"/>
        </w:rPr>
        <w:t>staff should develop a schedule of inspections to be conducted based on the anticipated site activities that are to be performed.</w:t>
      </w:r>
      <w:ins w:id="197" w:author="Author">
        <w:r w:rsidR="007138DC">
          <w:rPr>
            <w:rFonts w:cs="Arial"/>
          </w:rPr>
          <w:t xml:space="preserve"> </w:t>
        </w:r>
        <w:r w:rsidR="00F46C3F">
          <w:rPr>
            <w:rFonts w:cs="Arial"/>
          </w:rPr>
          <w:t>Inspection</w:t>
        </w:r>
      </w:ins>
      <w:r w:rsidRPr="00954708">
        <w:rPr>
          <w:rFonts w:cs="Arial"/>
        </w:rPr>
        <w:t xml:space="preserve"> staff should review and revise the schedule as needed to account for changes in site activities.</w:t>
      </w:r>
      <w:ins w:id="198" w:author="Author">
        <w:r w:rsidR="007138DC">
          <w:rPr>
            <w:rFonts w:cs="Arial"/>
          </w:rPr>
          <w:t xml:space="preserve"> </w:t>
        </w:r>
      </w:ins>
      <w:r w:rsidRPr="00954708">
        <w:rPr>
          <w:rFonts w:cs="Arial"/>
        </w:rPr>
        <w:t>The activities for conducting inspections should include the following:</w:t>
      </w:r>
    </w:p>
    <w:p w14:paraId="4034F1A1" w14:textId="77777777" w:rsidR="00AF62F0" w:rsidRDefault="00B604FA" w:rsidP="002A12A2">
      <w:pPr>
        <w:pStyle w:val="BodyText"/>
        <w:numPr>
          <w:ilvl w:val="0"/>
          <w:numId w:val="11"/>
        </w:numPr>
      </w:pPr>
      <w:r w:rsidRPr="00954708">
        <w:t>Developing and documenting detailed inspection plans.</w:t>
      </w:r>
    </w:p>
    <w:p w14:paraId="1A65057E" w14:textId="77777777" w:rsidR="00AF62F0" w:rsidRDefault="00B604FA" w:rsidP="002A12A2">
      <w:pPr>
        <w:pStyle w:val="BodyText"/>
        <w:numPr>
          <w:ilvl w:val="0"/>
          <w:numId w:val="11"/>
        </w:numPr>
      </w:pPr>
      <w:r w:rsidRPr="00954708">
        <w:t>Scheduling and coordinating inspection activiti</w:t>
      </w:r>
      <w:r w:rsidR="003B21BC" w:rsidRPr="00954708">
        <w:t>es in accordance with this IMC.</w:t>
      </w:r>
    </w:p>
    <w:p w14:paraId="6F17F3CC" w14:textId="4F446945" w:rsidR="00AF62F0" w:rsidRDefault="003B21BC" w:rsidP="002A12A2">
      <w:pPr>
        <w:pStyle w:val="BodyText"/>
        <w:numPr>
          <w:ilvl w:val="0"/>
          <w:numId w:val="11"/>
        </w:numPr>
      </w:pPr>
      <w:r w:rsidRPr="00954708">
        <w:t>Co</w:t>
      </w:r>
      <w:r w:rsidR="00B604FA" w:rsidRPr="00954708">
        <w:t>mmunicating inspection results</w:t>
      </w:r>
      <w:ins w:id="199" w:author="Author">
        <w:r w:rsidR="006F2998">
          <w:t xml:space="preserve"> </w:t>
        </w:r>
      </w:ins>
      <w:r w:rsidR="00B604FA" w:rsidRPr="00954708">
        <w:t xml:space="preserve">to appropriate NRC </w:t>
      </w:r>
      <w:r w:rsidR="00AF3E5A" w:rsidRPr="00954708">
        <w:t xml:space="preserve">and </w:t>
      </w:r>
      <w:ins w:id="200" w:author="Author">
        <w:r w:rsidR="0037585E">
          <w:t>permit holder</w:t>
        </w:r>
      </w:ins>
      <w:r w:rsidR="00B604FA" w:rsidRPr="00954708">
        <w:t xml:space="preserve"> management.</w:t>
      </w:r>
    </w:p>
    <w:p w14:paraId="72F3FBC6" w14:textId="5BE9248D" w:rsidR="00AF62F0" w:rsidRDefault="00B604FA" w:rsidP="002A12A2">
      <w:pPr>
        <w:pStyle w:val="BodyText"/>
        <w:numPr>
          <w:ilvl w:val="0"/>
          <w:numId w:val="11"/>
        </w:numPr>
      </w:pPr>
      <w:r w:rsidRPr="00954708">
        <w:t>Documenting completed inspections, findings, and open items.</w:t>
      </w:r>
    </w:p>
    <w:p w14:paraId="2274C94F" w14:textId="77777777" w:rsidR="008F0F6C" w:rsidRDefault="00B604FA" w:rsidP="00903AFE">
      <w:pPr>
        <w:pStyle w:val="Heading2"/>
        <w:rPr>
          <w:rFonts w:cs="Arial"/>
          <w:u w:val="single"/>
        </w:rPr>
      </w:pPr>
      <w:bookmarkStart w:id="201" w:name="_Toc166660955"/>
      <w:bookmarkStart w:id="202" w:name="_Toc419288633"/>
      <w:r w:rsidRPr="00903AFE">
        <w:t>0</w:t>
      </w:r>
      <w:r w:rsidR="003852F8" w:rsidRPr="00903AFE">
        <w:t>7</w:t>
      </w:r>
      <w:r w:rsidRPr="00954708">
        <w:rPr>
          <w:rFonts w:cs="Arial"/>
        </w:rPr>
        <w:t>.0</w:t>
      </w:r>
      <w:r w:rsidR="00263FA6">
        <w:rPr>
          <w:rFonts w:cs="Arial"/>
        </w:rPr>
        <w:t>5</w:t>
      </w:r>
      <w:r w:rsidRPr="00954708">
        <w:rPr>
          <w:rFonts w:cs="Arial"/>
        </w:rPr>
        <w:tab/>
      </w:r>
      <w:r w:rsidRPr="00954708">
        <w:rPr>
          <w:rFonts w:cs="Arial"/>
          <w:u w:val="single"/>
        </w:rPr>
        <w:t>Inspection Requirements</w:t>
      </w:r>
      <w:bookmarkEnd w:id="201"/>
    </w:p>
    <w:p w14:paraId="3616BEFF" w14:textId="6AE76AE9" w:rsidR="00AF62F0" w:rsidRDefault="00B604FA" w:rsidP="008F0F6C">
      <w:pPr>
        <w:pStyle w:val="BodyText3"/>
      </w:pPr>
      <w:r w:rsidRPr="00954708">
        <w:t xml:space="preserve">Inspections will be based on 10 CFR Part </w:t>
      </w:r>
      <w:r w:rsidR="002D3C00" w:rsidRPr="00954708">
        <w:t>50</w:t>
      </w:r>
      <w:r w:rsidRPr="00954708">
        <w:t xml:space="preserve"> and other applicable regulations, commitments, and </w:t>
      </w:r>
      <w:ins w:id="203" w:author="Author">
        <w:r w:rsidR="00C810CA">
          <w:rPr>
            <w:rStyle w:val="Header02Char"/>
            <w:sz w:val="22"/>
            <w:szCs w:val="22"/>
            <w:u w:val="none"/>
          </w:rPr>
          <w:t>construction permit</w:t>
        </w:r>
        <w:r w:rsidR="00C810CA" w:rsidRPr="00954708">
          <w:t xml:space="preserve"> </w:t>
        </w:r>
      </w:ins>
      <w:r w:rsidRPr="00954708">
        <w:t xml:space="preserve">conditions, including the documents </w:t>
      </w:r>
      <w:ins w:id="204" w:author="Author">
        <w:r w:rsidR="006F2998">
          <w:t xml:space="preserve">(such as topical reports) </w:t>
        </w:r>
      </w:ins>
      <w:r w:rsidR="007923C4" w:rsidRPr="00954708">
        <w:t>included as part of the licensing basis</w:t>
      </w:r>
      <w:r w:rsidR="001B1F1D" w:rsidRPr="00954708">
        <w:t>.</w:t>
      </w:r>
      <w:ins w:id="205" w:author="Author">
        <w:r w:rsidR="007138DC">
          <w:t xml:space="preserve"> </w:t>
        </w:r>
      </w:ins>
      <w:r w:rsidRPr="00954708">
        <w:t>Inspections will confirm that applicable regulations, requirements, and commitments have been met.</w:t>
      </w:r>
      <w:ins w:id="206" w:author="Author">
        <w:r w:rsidR="007138DC">
          <w:t xml:space="preserve"> </w:t>
        </w:r>
      </w:ins>
      <w:r w:rsidRPr="00954708">
        <w:t xml:space="preserve">Selection of inspection attributes will be based on safety considerations, </w:t>
      </w:r>
      <w:ins w:id="207" w:author="Author">
        <w:r w:rsidR="00891EC2">
          <w:t>complexity of</w:t>
        </w:r>
      </w:ins>
      <w:r w:rsidRPr="00954708">
        <w:t xml:space="preserve"> work activities, and </w:t>
      </w:r>
      <w:ins w:id="208" w:author="Author">
        <w:r w:rsidR="00891EC2">
          <w:t>construction experience</w:t>
        </w:r>
      </w:ins>
      <w:r w:rsidRPr="00954708">
        <w:t>.</w:t>
      </w:r>
      <w:bookmarkEnd w:id="202"/>
    </w:p>
    <w:p w14:paraId="3EDA5AD9" w14:textId="77777777" w:rsidR="008F0F6C" w:rsidRDefault="00B604FA" w:rsidP="00903AFE">
      <w:pPr>
        <w:pStyle w:val="Heading2"/>
        <w:rPr>
          <w:rFonts w:cs="Arial"/>
          <w:u w:val="single"/>
        </w:rPr>
      </w:pPr>
      <w:bookmarkStart w:id="209" w:name="_Toc166660956"/>
      <w:bookmarkStart w:id="210" w:name="_Toc419288634"/>
      <w:r w:rsidRPr="00954708">
        <w:rPr>
          <w:rFonts w:cs="Arial"/>
        </w:rPr>
        <w:t>0</w:t>
      </w:r>
      <w:r w:rsidR="003852F8" w:rsidRPr="00954708">
        <w:rPr>
          <w:rFonts w:cs="Arial"/>
        </w:rPr>
        <w:t>7</w:t>
      </w:r>
      <w:r w:rsidRPr="00954708">
        <w:rPr>
          <w:rFonts w:cs="Arial"/>
        </w:rPr>
        <w:t>.0</w:t>
      </w:r>
      <w:r w:rsidR="00263FA6">
        <w:rPr>
          <w:rFonts w:cs="Arial"/>
        </w:rPr>
        <w:t>6</w:t>
      </w:r>
      <w:r w:rsidRPr="00954708">
        <w:rPr>
          <w:rFonts w:cs="Arial"/>
        </w:rPr>
        <w:tab/>
      </w:r>
      <w:r w:rsidRPr="00954708">
        <w:rPr>
          <w:rFonts w:cs="Arial"/>
          <w:u w:val="single"/>
        </w:rPr>
        <w:t>Focus of Inspections</w:t>
      </w:r>
      <w:bookmarkEnd w:id="209"/>
    </w:p>
    <w:p w14:paraId="5881B37E" w14:textId="5B429F75" w:rsidR="00AF62F0" w:rsidRDefault="00B604FA" w:rsidP="008F0F6C">
      <w:pPr>
        <w:pStyle w:val="BodyText3"/>
      </w:pPr>
      <w:r w:rsidRPr="00954708">
        <w:t xml:space="preserve">In order to effectively and efficiently allocate inspection resources, the NRC will perform sampling-type inspections to verify that the </w:t>
      </w:r>
      <w:ins w:id="211" w:author="Author">
        <w:r w:rsidR="0037585E">
          <w:t>permit holder</w:t>
        </w:r>
      </w:ins>
      <w:r w:rsidRPr="00954708">
        <w:t xml:space="preserve"> </w:t>
      </w:r>
      <w:ins w:id="212" w:author="Author">
        <w:r w:rsidR="00363A36">
          <w:t>complies</w:t>
        </w:r>
      </w:ins>
      <w:r w:rsidRPr="00954708">
        <w:t xml:space="preserve"> with NRC regulations</w:t>
      </w:r>
      <w:r w:rsidR="001F2476">
        <w:t>.</w:t>
      </w:r>
      <w:del w:id="213" w:author="Author">
        <w:r w:rsidR="001F2476" w:rsidDel="007138DC">
          <w:delText xml:space="preserve">  </w:delText>
        </w:r>
      </w:del>
      <w:bookmarkEnd w:id="210"/>
      <w:ins w:id="214" w:author="Author">
        <w:r w:rsidR="007138DC">
          <w:t xml:space="preserve"> </w:t>
        </w:r>
      </w:ins>
    </w:p>
    <w:p w14:paraId="565376ED" w14:textId="2C4826B8" w:rsidR="00AF62F0" w:rsidRDefault="44BD3A1C" w:rsidP="3CB93DCA">
      <w:pPr>
        <w:pStyle w:val="BodyText3"/>
        <w:rPr>
          <w:rFonts w:cs="Arial"/>
        </w:rPr>
      </w:pPr>
      <w:ins w:id="215" w:author="Author">
        <w:r w:rsidRPr="516611B0">
          <w:rPr>
            <w:rFonts w:cs="Arial"/>
          </w:rPr>
          <w:t>Inspection staff</w:t>
        </w:r>
      </w:ins>
      <w:r w:rsidR="29C83E0D" w:rsidRPr="3CB93DCA">
        <w:rPr>
          <w:rFonts w:cs="Arial"/>
        </w:rPr>
        <w:t xml:space="preserve"> </w:t>
      </w:r>
      <w:r w:rsidR="47572152" w:rsidRPr="3CB93DCA">
        <w:rPr>
          <w:rFonts w:cs="Arial"/>
        </w:rPr>
        <w:t>will</w:t>
      </w:r>
      <w:r w:rsidR="31B145F6" w:rsidRPr="3CB93DCA">
        <w:rPr>
          <w:rFonts w:cs="Arial"/>
        </w:rPr>
        <w:t xml:space="preserve"> </w:t>
      </w:r>
      <w:r w:rsidR="391917E1" w:rsidRPr="3CB93DCA">
        <w:rPr>
          <w:rFonts w:cs="Arial"/>
        </w:rPr>
        <w:t xml:space="preserve">use </w:t>
      </w:r>
      <w:r w:rsidR="31B145F6" w:rsidRPr="3CB93DCA">
        <w:rPr>
          <w:rFonts w:cs="Arial"/>
        </w:rPr>
        <w:t xml:space="preserve">applicable </w:t>
      </w:r>
      <w:r w:rsidR="37E5BE2A" w:rsidRPr="3CB93DCA">
        <w:rPr>
          <w:rFonts w:cs="Arial"/>
        </w:rPr>
        <w:t>information from licensing basis documents to identify those SSCs</w:t>
      </w:r>
      <w:r w:rsidR="31B145F6" w:rsidRPr="3CB93DCA">
        <w:rPr>
          <w:rFonts w:cs="Arial"/>
        </w:rPr>
        <w:t xml:space="preserve"> whose failure would most greatly impact </w:t>
      </w:r>
      <w:r w:rsidR="37E5BE2A" w:rsidRPr="3CB93DCA">
        <w:rPr>
          <w:rFonts w:cs="Arial"/>
        </w:rPr>
        <w:t>safety</w:t>
      </w:r>
      <w:r w:rsidR="31B145F6" w:rsidRPr="3CB93DCA">
        <w:rPr>
          <w:rFonts w:cs="Arial"/>
        </w:rPr>
        <w:t>.</w:t>
      </w:r>
      <w:ins w:id="216" w:author="Author">
        <w:r w:rsidR="05AB0220" w:rsidRPr="516611B0">
          <w:rPr>
            <w:rFonts w:cs="Arial"/>
          </w:rPr>
          <w:t xml:space="preserve"> </w:t>
        </w:r>
      </w:ins>
      <w:r w:rsidR="31B145F6" w:rsidRPr="3CB93DCA">
        <w:rPr>
          <w:rFonts w:cs="Arial"/>
        </w:rPr>
        <w:t xml:space="preserve">This approach </w:t>
      </w:r>
      <w:r w:rsidR="29C83E0D" w:rsidRPr="3CB93DCA">
        <w:rPr>
          <w:rFonts w:cs="Arial"/>
        </w:rPr>
        <w:t xml:space="preserve">will </w:t>
      </w:r>
      <w:ins w:id="217" w:author="Author">
        <w:r w:rsidR="529B9D44" w:rsidRPr="516611B0">
          <w:rPr>
            <w:rFonts w:cs="Arial"/>
          </w:rPr>
          <w:t xml:space="preserve">identify </w:t>
        </w:r>
      </w:ins>
      <w:r w:rsidR="37E5BE2A" w:rsidRPr="3CB93DCA">
        <w:rPr>
          <w:rFonts w:cs="Arial"/>
        </w:rPr>
        <w:t>safety</w:t>
      </w:r>
      <w:ins w:id="218" w:author="Author">
        <w:r w:rsidR="529B9D44" w:rsidRPr="516611B0">
          <w:rPr>
            <w:rFonts w:cs="Arial"/>
          </w:rPr>
          <w:t xml:space="preserve"> </w:t>
        </w:r>
      </w:ins>
      <w:r w:rsidR="31B145F6" w:rsidRPr="3CB93DCA">
        <w:rPr>
          <w:rFonts w:cs="Arial"/>
        </w:rPr>
        <w:t xml:space="preserve">significant </w:t>
      </w:r>
      <w:r w:rsidR="37E5BE2A" w:rsidRPr="3CB93DCA">
        <w:rPr>
          <w:rFonts w:cs="Arial"/>
        </w:rPr>
        <w:t>SSCs</w:t>
      </w:r>
      <w:r w:rsidR="31B145F6" w:rsidRPr="3CB93DCA">
        <w:rPr>
          <w:rFonts w:cs="Arial"/>
        </w:rPr>
        <w:t xml:space="preserve"> so that the construction and pre-operational inspection samples </w:t>
      </w:r>
      <w:ins w:id="219" w:author="Author">
        <w:r w:rsidR="529B9D44" w:rsidRPr="516611B0">
          <w:rPr>
            <w:rFonts w:cs="Arial"/>
          </w:rPr>
          <w:t>are</w:t>
        </w:r>
      </w:ins>
      <w:r w:rsidR="31B145F6" w:rsidRPr="3CB93DCA">
        <w:rPr>
          <w:rFonts w:cs="Arial"/>
        </w:rPr>
        <w:t xml:space="preserve"> focused on those </w:t>
      </w:r>
      <w:r w:rsidR="37E5BE2A" w:rsidRPr="3CB93DCA">
        <w:rPr>
          <w:rFonts w:cs="Arial"/>
        </w:rPr>
        <w:t>SSCs</w:t>
      </w:r>
      <w:r w:rsidR="31B145F6" w:rsidRPr="3CB93DCA">
        <w:rPr>
          <w:rFonts w:cs="Arial"/>
        </w:rPr>
        <w:t>.</w:t>
      </w:r>
      <w:ins w:id="220" w:author="Author">
        <w:r w:rsidR="05AB0220" w:rsidRPr="516611B0">
          <w:rPr>
            <w:rFonts w:cs="Arial"/>
          </w:rPr>
          <w:t xml:space="preserve"> </w:t>
        </w:r>
      </w:ins>
      <w:r w:rsidR="31B145F6" w:rsidRPr="3CB93DCA">
        <w:rPr>
          <w:rFonts w:cs="Arial"/>
        </w:rPr>
        <w:t xml:space="preserve">The amount of inspection and activities selected for inspection should be consistent with the importance to safety of the </w:t>
      </w:r>
      <w:ins w:id="221" w:author="Author">
        <w:r w:rsidR="35071981" w:rsidRPr="3CB93DCA">
          <w:rPr>
            <w:rFonts w:cs="Arial"/>
          </w:rPr>
          <w:t>SSCs and</w:t>
        </w:r>
      </w:ins>
      <w:r w:rsidR="31B145F6" w:rsidRPr="3CB93DCA">
        <w:rPr>
          <w:rFonts w:cs="Arial"/>
        </w:rPr>
        <w:t xml:space="preserve"> </w:t>
      </w:r>
      <w:ins w:id="222" w:author="Author">
        <w:r w:rsidR="529B9D44" w:rsidRPr="516611B0">
          <w:rPr>
            <w:rFonts w:cs="Arial"/>
          </w:rPr>
          <w:t xml:space="preserve">informed by </w:t>
        </w:r>
        <w:r w:rsidR="37DE69D5" w:rsidRPr="516611B0">
          <w:rPr>
            <w:rFonts w:cs="Arial"/>
          </w:rPr>
          <w:t>prior inspection results</w:t>
        </w:r>
      </w:ins>
      <w:r w:rsidR="31B145F6" w:rsidRPr="3CB93DCA">
        <w:rPr>
          <w:rFonts w:cs="Arial"/>
        </w:rPr>
        <w:t xml:space="preserve"> in those </w:t>
      </w:r>
      <w:ins w:id="223" w:author="Author">
        <w:r w:rsidR="492DF6D9" w:rsidRPr="516611B0">
          <w:rPr>
            <w:rFonts w:cs="Arial"/>
          </w:rPr>
          <w:t xml:space="preserve">construction </w:t>
        </w:r>
      </w:ins>
      <w:r w:rsidR="31B145F6" w:rsidRPr="3CB93DCA">
        <w:rPr>
          <w:rFonts w:cs="Arial"/>
        </w:rPr>
        <w:t>areas.</w:t>
      </w:r>
      <w:r w:rsidR="31B145F6" w:rsidRPr="3CB93DCA" w:rsidDel="00A22FAB">
        <w:rPr>
          <w:rFonts w:cs="Arial"/>
        </w:rPr>
        <w:t xml:space="preserve"> </w:t>
      </w:r>
    </w:p>
    <w:p w14:paraId="726E14E4" w14:textId="3EC907DB" w:rsidR="00AF62F0" w:rsidRDefault="00B604FA" w:rsidP="00AF62F0">
      <w:pPr>
        <w:pStyle w:val="BodyText3"/>
        <w:rPr>
          <w:rFonts w:cs="Arial"/>
        </w:rPr>
      </w:pPr>
      <w:r w:rsidRPr="00954708">
        <w:rPr>
          <w:rFonts w:cs="Arial"/>
        </w:rPr>
        <w:t>Inspection activities should emphasize the early identification of problem areas.</w:t>
      </w:r>
      <w:ins w:id="224" w:author="Author">
        <w:r w:rsidR="007138DC">
          <w:rPr>
            <w:rFonts w:cs="Arial"/>
          </w:rPr>
          <w:t xml:space="preserve"> </w:t>
        </w:r>
      </w:ins>
      <w:r w:rsidRPr="00954708">
        <w:rPr>
          <w:rFonts w:cs="Arial"/>
        </w:rPr>
        <w:t>It is important that inspectors evaluate whether noted problems represent isolated cases or are symptomatic of more systemic problems.</w:t>
      </w:r>
      <w:ins w:id="225" w:author="Author">
        <w:r w:rsidR="007138DC">
          <w:rPr>
            <w:rFonts w:cs="Arial"/>
          </w:rPr>
          <w:t xml:space="preserve"> </w:t>
        </w:r>
      </w:ins>
      <w:r w:rsidRPr="00954708">
        <w:rPr>
          <w:rFonts w:cs="Arial"/>
        </w:rPr>
        <w:t xml:space="preserve">To provide the perspective </w:t>
      </w:r>
      <w:r w:rsidR="000C3A87" w:rsidRPr="00954708">
        <w:rPr>
          <w:rFonts w:cs="Arial"/>
        </w:rPr>
        <w:t xml:space="preserve">for </w:t>
      </w:r>
      <w:r w:rsidRPr="00954708">
        <w:rPr>
          <w:rFonts w:cs="Arial"/>
        </w:rPr>
        <w:t>perform</w:t>
      </w:r>
      <w:r w:rsidR="000C3A87" w:rsidRPr="00954708">
        <w:rPr>
          <w:rFonts w:cs="Arial"/>
        </w:rPr>
        <w:t>ing</w:t>
      </w:r>
      <w:r w:rsidRPr="00954708">
        <w:rPr>
          <w:rFonts w:cs="Arial"/>
        </w:rPr>
        <w:t xml:space="preserve"> this evaluation, </w:t>
      </w:r>
      <w:r w:rsidR="00A6226B">
        <w:rPr>
          <w:rFonts w:cs="Arial"/>
        </w:rPr>
        <w:t>inspectors should consider</w:t>
      </w:r>
      <w:r w:rsidRPr="00954708">
        <w:rPr>
          <w:rFonts w:cs="Arial"/>
        </w:rPr>
        <w:t>:</w:t>
      </w:r>
    </w:p>
    <w:p w14:paraId="59186B27" w14:textId="413F2F34" w:rsidR="00AF62F0" w:rsidRDefault="00982ECC" w:rsidP="002A12A2">
      <w:pPr>
        <w:pStyle w:val="BodyText"/>
        <w:numPr>
          <w:ilvl w:val="0"/>
          <w:numId w:val="12"/>
        </w:numPr>
        <w:ind w:left="720"/>
      </w:pPr>
      <w:r w:rsidRPr="00B4182A">
        <w:t>T</w:t>
      </w:r>
      <w:r w:rsidR="00B604FA" w:rsidRPr="00B4182A">
        <w:t xml:space="preserve">he extent and the effectiveness of </w:t>
      </w:r>
      <w:ins w:id="226" w:author="Author">
        <w:r w:rsidR="0037585E">
          <w:t>permit holder</w:t>
        </w:r>
        <w:r w:rsidR="004A01C1">
          <w:t>’s</w:t>
        </w:r>
      </w:ins>
      <w:r w:rsidR="00B604FA" w:rsidRPr="00B4182A">
        <w:t xml:space="preserve"> oversight of quality related activities.</w:t>
      </w:r>
    </w:p>
    <w:p w14:paraId="1D590B3F" w14:textId="77777777" w:rsidR="00AF62F0" w:rsidRDefault="00932A1D" w:rsidP="002A12A2">
      <w:pPr>
        <w:pStyle w:val="BodyText"/>
        <w:numPr>
          <w:ilvl w:val="0"/>
          <w:numId w:val="12"/>
        </w:numPr>
        <w:ind w:left="720"/>
      </w:pPr>
      <w:r w:rsidRPr="00B4182A">
        <w:t xml:space="preserve">Resolution </w:t>
      </w:r>
      <w:r w:rsidR="00B604FA" w:rsidRPr="00B4182A">
        <w:t>of previously identified problem areas</w:t>
      </w:r>
      <w:r w:rsidR="00554202" w:rsidRPr="00B4182A">
        <w:t xml:space="preserve"> and/or recurring problems. </w:t>
      </w:r>
    </w:p>
    <w:p w14:paraId="69A549D4" w14:textId="6D7FFEB0" w:rsidR="00AF62F0" w:rsidRDefault="00982ECC" w:rsidP="001E5AD7">
      <w:pPr>
        <w:pStyle w:val="BodyText"/>
        <w:numPr>
          <w:ilvl w:val="0"/>
          <w:numId w:val="12"/>
        </w:numPr>
        <w:ind w:left="720"/>
      </w:pPr>
      <w:r w:rsidRPr="00B4182A">
        <w:t>T</w:t>
      </w:r>
      <w:r w:rsidR="00B604FA" w:rsidRPr="00B4182A">
        <w:t xml:space="preserve">he adequacy of the </w:t>
      </w:r>
      <w:ins w:id="227" w:author="Author">
        <w:r w:rsidR="0037585E">
          <w:t>permit holder</w:t>
        </w:r>
      </w:ins>
      <w:r w:rsidR="0005308F" w:rsidRPr="00B4182A">
        <w:t>’</w:t>
      </w:r>
      <w:r w:rsidR="00B604FA" w:rsidRPr="00B4182A">
        <w:t>s corrective action program to identify, track, trend, resolve, and prevent problem recurrence.</w:t>
      </w:r>
    </w:p>
    <w:p w14:paraId="668D5C5C" w14:textId="673E2962" w:rsidR="00AF62F0" w:rsidRDefault="00982ECC" w:rsidP="001E5AD7">
      <w:pPr>
        <w:pStyle w:val="BodyText"/>
        <w:numPr>
          <w:ilvl w:val="0"/>
          <w:numId w:val="12"/>
        </w:numPr>
        <w:ind w:left="720"/>
      </w:pPr>
      <w:r w:rsidRPr="00B4182A">
        <w:lastRenderedPageBreak/>
        <w:t>D</w:t>
      </w:r>
      <w:r w:rsidR="00B604FA" w:rsidRPr="00B4182A">
        <w:t xml:space="preserve">eficiencies, </w:t>
      </w:r>
      <w:r w:rsidR="00F117B4" w:rsidRPr="00B4182A">
        <w:t>assessment</w:t>
      </w:r>
      <w:r w:rsidR="00EB183E" w:rsidRPr="00B4182A">
        <w:t xml:space="preserve"> </w:t>
      </w:r>
      <w:r w:rsidR="00B604FA" w:rsidRPr="00B4182A">
        <w:t xml:space="preserve">findings, and problems identified by the </w:t>
      </w:r>
      <w:ins w:id="228" w:author="Author">
        <w:r w:rsidR="0037585E">
          <w:t>permit holder</w:t>
        </w:r>
      </w:ins>
      <w:r w:rsidR="00B604FA" w:rsidRPr="00B4182A">
        <w:t xml:space="preserve"> or by its consultants, contractors, or suppliers </w:t>
      </w:r>
      <w:r w:rsidR="004B262B" w:rsidRPr="00B4182A">
        <w:t>identifying</w:t>
      </w:r>
      <w:r w:rsidR="00B604FA" w:rsidRPr="00B4182A">
        <w:t xml:space="preserve"> trends and/or problem areas</w:t>
      </w:r>
      <w:r w:rsidR="004B262B" w:rsidRPr="00B4182A">
        <w:t>.</w:t>
      </w:r>
    </w:p>
    <w:p w14:paraId="3D6C134A" w14:textId="3D2B15C0" w:rsidR="00AF62F0" w:rsidRDefault="008057E5" w:rsidP="001E5AD7">
      <w:pPr>
        <w:pStyle w:val="BodyText"/>
        <w:numPr>
          <w:ilvl w:val="0"/>
          <w:numId w:val="12"/>
        </w:numPr>
        <w:ind w:left="720"/>
      </w:pPr>
      <w:r w:rsidRPr="00B4182A">
        <w:t>W</w:t>
      </w:r>
      <w:r w:rsidR="00B604FA" w:rsidRPr="00B4182A">
        <w:t>hether additional NRC inspection effort</w:t>
      </w:r>
      <w:r w:rsidR="004B262B" w:rsidRPr="00B4182A">
        <w:t>s are</w:t>
      </w:r>
      <w:r w:rsidR="00B604FA" w:rsidRPr="00B4182A">
        <w:t xml:space="preserve"> merited in areas of concern.</w:t>
      </w:r>
      <w:r w:rsidR="00F117B4" w:rsidRPr="00B4182A">
        <w:t xml:space="preserve"> </w:t>
      </w:r>
      <w:bookmarkStart w:id="229" w:name="_Toc419288635"/>
      <w:r w:rsidR="00982ECC" w:rsidRPr="00954708">
        <w:t xml:space="preserve">The </w:t>
      </w:r>
      <w:r w:rsidR="004B262B" w:rsidRPr="00954708">
        <w:t>inspection plan</w:t>
      </w:r>
      <w:r w:rsidR="00982ECC" w:rsidRPr="00954708">
        <w:t xml:space="preserve"> </w:t>
      </w:r>
      <w:r w:rsidR="00A6226B">
        <w:t>should be</w:t>
      </w:r>
      <w:r w:rsidR="00A6226B" w:rsidRPr="00954708">
        <w:t xml:space="preserve"> </w:t>
      </w:r>
      <w:r w:rsidR="00982ECC" w:rsidRPr="00954708">
        <w:t xml:space="preserve">considered a living document and can be modified based on inspection findings and </w:t>
      </w:r>
      <w:ins w:id="230" w:author="Author">
        <w:r w:rsidR="000D4FE9">
          <w:t>the quality of construction activities</w:t>
        </w:r>
      </w:ins>
      <w:r w:rsidR="00982ECC" w:rsidRPr="00954708">
        <w:t>.</w:t>
      </w:r>
      <w:del w:id="231" w:author="Author">
        <w:r w:rsidR="00982ECC" w:rsidRPr="00954708" w:rsidDel="007138DC">
          <w:delText xml:space="preserve">  </w:delText>
        </w:r>
      </w:del>
      <w:bookmarkEnd w:id="229"/>
      <w:ins w:id="232" w:author="Author">
        <w:r w:rsidR="007138DC">
          <w:t xml:space="preserve"> </w:t>
        </w:r>
      </w:ins>
    </w:p>
    <w:p w14:paraId="2F940DA6" w14:textId="77777777" w:rsidR="008F0F6C" w:rsidRDefault="00B604FA" w:rsidP="00903AFE">
      <w:pPr>
        <w:pStyle w:val="Heading2"/>
        <w:rPr>
          <w:rFonts w:cs="Arial"/>
          <w:u w:val="single"/>
        </w:rPr>
      </w:pPr>
      <w:bookmarkStart w:id="233" w:name="_Toc166660957"/>
      <w:bookmarkStart w:id="234" w:name="_Toc419288637"/>
      <w:r w:rsidRPr="00954708">
        <w:rPr>
          <w:rFonts w:cs="Arial"/>
        </w:rPr>
        <w:t>0</w:t>
      </w:r>
      <w:r w:rsidR="003852F8" w:rsidRPr="00954708">
        <w:rPr>
          <w:rFonts w:cs="Arial"/>
        </w:rPr>
        <w:t>7</w:t>
      </w:r>
      <w:r w:rsidRPr="00954708">
        <w:rPr>
          <w:rFonts w:cs="Arial"/>
        </w:rPr>
        <w:t>.0</w:t>
      </w:r>
      <w:r w:rsidR="00263FA6">
        <w:rPr>
          <w:rFonts w:cs="Arial"/>
        </w:rPr>
        <w:t>7</w:t>
      </w:r>
      <w:r w:rsidR="00247391" w:rsidRPr="00954708">
        <w:rPr>
          <w:rFonts w:cs="Arial"/>
        </w:rPr>
        <w:tab/>
      </w:r>
      <w:r w:rsidRPr="00954708">
        <w:rPr>
          <w:rFonts w:cs="Arial"/>
          <w:u w:val="single"/>
        </w:rPr>
        <w:t>Management Entrance and Exit Meetings</w:t>
      </w:r>
      <w:bookmarkEnd w:id="233"/>
    </w:p>
    <w:p w14:paraId="5AD6998B" w14:textId="2085A8B7" w:rsidR="00AF62F0" w:rsidRDefault="00B604FA" w:rsidP="008F0F6C">
      <w:pPr>
        <w:pStyle w:val="BodyText3"/>
      </w:pPr>
      <w:r w:rsidRPr="00954708">
        <w:t xml:space="preserve">Inspectors are required to meet with </w:t>
      </w:r>
      <w:ins w:id="235" w:author="Author">
        <w:r w:rsidR="0037585E">
          <w:t>permit holder</w:t>
        </w:r>
      </w:ins>
      <w:r w:rsidRPr="00954708">
        <w:t xml:space="preserve"> management as part of every inspection.</w:t>
      </w:r>
      <w:ins w:id="236" w:author="Author">
        <w:r w:rsidR="007138DC">
          <w:t xml:space="preserve"> </w:t>
        </w:r>
      </w:ins>
      <w:r w:rsidRPr="00954708">
        <w:t xml:space="preserve">Inspectors should </w:t>
      </w:r>
      <w:r w:rsidR="00C07424" w:rsidRPr="00954708">
        <w:t xml:space="preserve">conduct </w:t>
      </w:r>
      <w:r w:rsidRPr="00954708">
        <w:t xml:space="preserve">an entrance meeting with the senior </w:t>
      </w:r>
      <w:ins w:id="237" w:author="Author">
        <w:r w:rsidR="0037585E">
          <w:t>permit holder</w:t>
        </w:r>
      </w:ins>
      <w:r w:rsidRPr="00954708">
        <w:t xml:space="preserve"> representative who has responsibility for the areas to be inspected.</w:t>
      </w:r>
      <w:ins w:id="238" w:author="Author">
        <w:r w:rsidR="007138DC">
          <w:t xml:space="preserve"> </w:t>
        </w:r>
      </w:ins>
      <w:r w:rsidRPr="00954708">
        <w:t xml:space="preserve">Each inspection must </w:t>
      </w:r>
      <w:r w:rsidRPr="00954708">
        <w:rPr>
          <w:rStyle w:val="Header02Char"/>
          <w:sz w:val="22"/>
          <w:szCs w:val="22"/>
          <w:u w:val="none"/>
        </w:rPr>
        <w:t>include</w:t>
      </w:r>
      <w:r w:rsidRPr="00954708">
        <w:t xml:space="preserve"> the discussion of inspection results with </w:t>
      </w:r>
      <w:ins w:id="239" w:author="Author">
        <w:r w:rsidR="0037585E">
          <w:t>permit holder</w:t>
        </w:r>
      </w:ins>
      <w:r w:rsidRPr="00954708">
        <w:t xml:space="preserve"> management at a scheduled exit meeting.</w:t>
      </w:r>
      <w:ins w:id="240" w:author="Author">
        <w:r w:rsidR="007138DC">
          <w:t xml:space="preserve"> </w:t>
        </w:r>
      </w:ins>
      <w:r w:rsidR="00BA7C3A">
        <w:t>E</w:t>
      </w:r>
      <w:r w:rsidRPr="00954708">
        <w:t xml:space="preserve">ntrance and exit meetings with </w:t>
      </w:r>
      <w:ins w:id="241" w:author="Author">
        <w:r w:rsidR="0037585E">
          <w:t>permit holder</w:t>
        </w:r>
      </w:ins>
      <w:r w:rsidRPr="00954708">
        <w:t xml:space="preserve"> personnel should be scheduled to minimize the impact on other </w:t>
      </w:r>
      <w:ins w:id="242" w:author="Author">
        <w:r w:rsidR="0037585E">
          <w:t>permit holder</w:t>
        </w:r>
      </w:ins>
      <w:r w:rsidRPr="00954708">
        <w:t xml:space="preserve"> activities </w:t>
      </w:r>
      <w:r w:rsidR="001A5059" w:rsidRPr="00954708">
        <w:t xml:space="preserve">that are </w:t>
      </w:r>
      <w:r w:rsidRPr="00954708">
        <w:t>necessary to assure the safe and proper construction of the facility.</w:t>
      </w:r>
      <w:bookmarkEnd w:id="234"/>
    </w:p>
    <w:p w14:paraId="1C777405" w14:textId="4EDAD27D" w:rsidR="008F0F6C" w:rsidRDefault="00B604FA" w:rsidP="00903AFE">
      <w:pPr>
        <w:pStyle w:val="Heading2"/>
        <w:rPr>
          <w:rFonts w:cs="Arial"/>
          <w:u w:val="single"/>
        </w:rPr>
      </w:pPr>
      <w:bookmarkStart w:id="243" w:name="_Toc166660958"/>
      <w:bookmarkStart w:id="244" w:name="_Toc419288638"/>
      <w:r w:rsidRPr="00903AFE">
        <w:t>0</w:t>
      </w:r>
      <w:r w:rsidR="003852F8" w:rsidRPr="00903AFE">
        <w:t>7</w:t>
      </w:r>
      <w:r w:rsidRPr="00954708">
        <w:rPr>
          <w:rFonts w:cs="Arial"/>
        </w:rPr>
        <w:t>.0</w:t>
      </w:r>
      <w:r w:rsidR="00263FA6">
        <w:rPr>
          <w:rFonts w:cs="Arial"/>
        </w:rPr>
        <w:t>8</w:t>
      </w:r>
      <w:r w:rsidR="00971D4C" w:rsidRPr="00954708">
        <w:rPr>
          <w:rFonts w:cs="Arial"/>
        </w:rPr>
        <w:tab/>
      </w:r>
      <w:r w:rsidRPr="00954708">
        <w:rPr>
          <w:rFonts w:cs="Arial"/>
          <w:u w:val="single"/>
        </w:rPr>
        <w:t>Inspection Report</w:t>
      </w:r>
      <w:r w:rsidR="005E5E9D">
        <w:rPr>
          <w:rFonts w:cs="Arial"/>
          <w:u w:val="single"/>
        </w:rPr>
        <w:t>s (IR</w:t>
      </w:r>
      <w:r w:rsidR="0027226E">
        <w:rPr>
          <w:rFonts w:cs="Arial"/>
          <w:u w:val="single"/>
        </w:rPr>
        <w:t>)</w:t>
      </w:r>
      <w:bookmarkEnd w:id="243"/>
    </w:p>
    <w:p w14:paraId="5C637604" w14:textId="71A9205C" w:rsidR="00AF62F0" w:rsidRDefault="00B604FA" w:rsidP="008F0F6C">
      <w:pPr>
        <w:pStyle w:val="BodyText3"/>
      </w:pPr>
      <w:r w:rsidRPr="00954708">
        <w:t xml:space="preserve">Inspection findings shall be documented in inspection reports in accordance with </w:t>
      </w:r>
      <w:r w:rsidR="005C7320">
        <w:t>a</w:t>
      </w:r>
      <w:r w:rsidR="002D3C00" w:rsidRPr="00954708">
        <w:t xml:space="preserve">ppendix </w:t>
      </w:r>
      <w:r w:rsidR="00385F99" w:rsidRPr="00954708">
        <w:t>B</w:t>
      </w:r>
      <w:r w:rsidR="00E25C8E" w:rsidRPr="00954708">
        <w:t>,</w:t>
      </w:r>
      <w:r w:rsidR="002D3C00" w:rsidRPr="00954708">
        <w:t xml:space="preserve"> “</w:t>
      </w:r>
      <w:r w:rsidR="0055096C" w:rsidRPr="00954708">
        <w:t>NPUF</w:t>
      </w:r>
      <w:r w:rsidR="00385F99" w:rsidRPr="00954708">
        <w:t xml:space="preserve"> Construction </w:t>
      </w:r>
      <w:r w:rsidRPr="00954708">
        <w:t>Inspection Reports.</w:t>
      </w:r>
      <w:r w:rsidR="002D3C00" w:rsidRPr="00954708">
        <w:t>”</w:t>
      </w:r>
      <w:ins w:id="245" w:author="Author">
        <w:r w:rsidR="007138DC">
          <w:t xml:space="preserve"> </w:t>
        </w:r>
      </w:ins>
      <w:r w:rsidRPr="00954708">
        <w:t>When possible</w:t>
      </w:r>
      <w:r w:rsidR="002D3C00" w:rsidRPr="00954708">
        <w:t>, inspection</w:t>
      </w:r>
      <w:r w:rsidRPr="00954708">
        <w:t xml:space="preserve"> findings should be integrated into a single inspection report to encompass findings </w:t>
      </w:r>
      <w:r w:rsidR="002D3C00" w:rsidRPr="00954708">
        <w:t>from in</w:t>
      </w:r>
      <w:r w:rsidRPr="00954708">
        <w:t xml:space="preserve">-office </w:t>
      </w:r>
      <w:r w:rsidR="00F117B4" w:rsidRPr="00954708">
        <w:t>inspections,</w:t>
      </w:r>
      <w:r w:rsidRPr="00954708">
        <w:t xml:space="preserve"> and/or one or more </w:t>
      </w:r>
      <w:ins w:id="246" w:author="Author">
        <w:r w:rsidR="007808B1">
          <w:t>onsite inspections</w:t>
        </w:r>
      </w:ins>
      <w:r w:rsidRPr="00954708">
        <w:t>.</w:t>
      </w:r>
      <w:ins w:id="247" w:author="Author">
        <w:r w:rsidR="007138DC">
          <w:t xml:space="preserve"> </w:t>
        </w:r>
        <w:r w:rsidR="00735A8A">
          <w:t xml:space="preserve">Reactive inspections performed in accordance with NRC Management Directive 8.3, “NRC Incident Investigation Program,” </w:t>
        </w:r>
      </w:ins>
      <w:r w:rsidRPr="00954708">
        <w:t>may be documented in a separate inspection report.</w:t>
      </w:r>
      <w:ins w:id="248" w:author="Author">
        <w:r w:rsidR="007138DC">
          <w:t xml:space="preserve"> </w:t>
        </w:r>
      </w:ins>
      <w:r w:rsidRPr="00954708">
        <w:t>Inspection issues that cannot be resolved at the time of the inspection will be documented as open items</w:t>
      </w:r>
      <w:r w:rsidR="00600A67">
        <w:t xml:space="preserve"> (</w:t>
      </w:r>
      <w:r w:rsidR="000E636C">
        <w:t>i.e.,</w:t>
      </w:r>
      <w:r w:rsidR="00600A67">
        <w:t xml:space="preserve"> partial inspections)</w:t>
      </w:r>
      <w:r w:rsidRPr="00954708">
        <w:t>, inspection follow-up items</w:t>
      </w:r>
      <w:ins w:id="249" w:author="Author">
        <w:r w:rsidR="00FD1966">
          <w:t xml:space="preserve"> (IFIs)</w:t>
        </w:r>
      </w:ins>
      <w:r w:rsidRPr="00954708">
        <w:t>, or unresolved items</w:t>
      </w:r>
      <w:ins w:id="250" w:author="Author">
        <w:r w:rsidR="00FD1966">
          <w:t xml:space="preserve"> (URIs)</w:t>
        </w:r>
      </w:ins>
      <w:r w:rsidRPr="00954708">
        <w:t xml:space="preserve">, in accordance with </w:t>
      </w:r>
      <w:r w:rsidR="0071468A">
        <w:t>a</w:t>
      </w:r>
      <w:r w:rsidR="002D3C00" w:rsidRPr="00954708">
        <w:t xml:space="preserve">ppendix </w:t>
      </w:r>
      <w:r w:rsidR="00385F99" w:rsidRPr="00954708">
        <w:t>B</w:t>
      </w:r>
      <w:r w:rsidR="002D3C00" w:rsidRPr="00954708">
        <w:t>.</w:t>
      </w:r>
      <w:ins w:id="251" w:author="Author">
        <w:r w:rsidR="007138DC">
          <w:t xml:space="preserve"> </w:t>
        </w:r>
        <w:r w:rsidR="00FD1966">
          <w:t>Inspection staff</w:t>
        </w:r>
      </w:ins>
      <w:r w:rsidRPr="00954708">
        <w:t xml:space="preserve"> will track open items and subsequent inspections will include resolution of these issues.</w:t>
      </w:r>
      <w:bookmarkEnd w:id="244"/>
      <w:del w:id="252" w:author="Author">
        <w:r w:rsidRPr="00954708" w:rsidDel="007138DC">
          <w:delText xml:space="preserve">  </w:delText>
        </w:r>
      </w:del>
      <w:ins w:id="253" w:author="Author">
        <w:r w:rsidR="007138DC">
          <w:t xml:space="preserve"> </w:t>
        </w:r>
      </w:ins>
    </w:p>
    <w:p w14:paraId="506952AF" w14:textId="77777777" w:rsidR="008F0F6C" w:rsidRDefault="00B604FA" w:rsidP="00903AFE">
      <w:pPr>
        <w:pStyle w:val="Heading2"/>
        <w:rPr>
          <w:rFonts w:cs="Arial"/>
          <w:u w:val="single"/>
        </w:rPr>
      </w:pPr>
      <w:bookmarkStart w:id="254" w:name="_Toc419288639"/>
      <w:bookmarkStart w:id="255" w:name="_Toc166660959"/>
      <w:r w:rsidRPr="00903AFE">
        <w:t>0</w:t>
      </w:r>
      <w:r w:rsidR="003852F8" w:rsidRPr="00903AFE">
        <w:t>7</w:t>
      </w:r>
      <w:r w:rsidRPr="00954708">
        <w:rPr>
          <w:rFonts w:cs="Arial"/>
        </w:rPr>
        <w:t>.</w:t>
      </w:r>
      <w:r w:rsidR="0075057F">
        <w:rPr>
          <w:rFonts w:cs="Arial"/>
        </w:rPr>
        <w:t>0</w:t>
      </w:r>
      <w:r w:rsidR="00263FA6">
        <w:rPr>
          <w:rFonts w:cs="Arial"/>
        </w:rPr>
        <w:t>9</w:t>
      </w:r>
      <w:r w:rsidRPr="00954708">
        <w:rPr>
          <w:rFonts w:cs="Arial"/>
        </w:rPr>
        <w:tab/>
      </w:r>
      <w:r w:rsidRPr="00954708">
        <w:rPr>
          <w:rFonts w:cs="Arial"/>
          <w:u w:val="single"/>
        </w:rPr>
        <w:t xml:space="preserve">Communication </w:t>
      </w:r>
      <w:r w:rsidR="0006381D" w:rsidRPr="00954708">
        <w:rPr>
          <w:rFonts w:cs="Arial"/>
          <w:u w:val="single"/>
        </w:rPr>
        <w:t>with</w:t>
      </w:r>
      <w:r w:rsidR="007825AE" w:rsidRPr="00954708">
        <w:rPr>
          <w:rFonts w:cs="Arial"/>
          <w:u w:val="single"/>
        </w:rPr>
        <w:t xml:space="preserve"> State and</w:t>
      </w:r>
      <w:r w:rsidRPr="00954708">
        <w:rPr>
          <w:rFonts w:cs="Arial"/>
          <w:u w:val="single"/>
        </w:rPr>
        <w:t xml:space="preserve"> Local </w:t>
      </w:r>
      <w:r w:rsidR="007825AE" w:rsidRPr="00954708">
        <w:rPr>
          <w:rFonts w:cs="Arial"/>
          <w:u w:val="single"/>
        </w:rPr>
        <w:t>Government</w:t>
      </w:r>
      <w:bookmarkEnd w:id="254"/>
      <w:bookmarkEnd w:id="255"/>
    </w:p>
    <w:p w14:paraId="2364E0EE" w14:textId="55302221" w:rsidR="00AF62F0" w:rsidRDefault="00B63E34" w:rsidP="008F0F6C">
      <w:pPr>
        <w:pStyle w:val="BodyText3"/>
      </w:pPr>
      <w:r w:rsidRPr="00954708">
        <w:t>NRR personnel are responsible for coordinating the interface with state and local government and other Federal agencies.</w:t>
      </w:r>
      <w:ins w:id="256" w:author="Author">
        <w:r w:rsidR="007138DC">
          <w:t xml:space="preserve"> </w:t>
        </w:r>
      </w:ins>
      <w:r w:rsidR="00981668" w:rsidRPr="00954708">
        <w:t xml:space="preserve">NRR will coordinate with the </w:t>
      </w:r>
      <w:ins w:id="257" w:author="Author">
        <w:r w:rsidR="00F97DC1">
          <w:t xml:space="preserve">host region </w:t>
        </w:r>
      </w:ins>
      <w:r w:rsidR="00981668" w:rsidRPr="00954708">
        <w:t xml:space="preserve">State Liaison </w:t>
      </w:r>
      <w:r w:rsidR="00934A8E" w:rsidRPr="00954708">
        <w:t>Officer</w:t>
      </w:r>
      <w:r w:rsidR="00981668" w:rsidRPr="00954708">
        <w:t xml:space="preserve"> f</w:t>
      </w:r>
      <w:r w:rsidR="00934A8E" w:rsidRPr="00954708">
        <w:t>or communications with state government.</w:t>
      </w:r>
      <w:ins w:id="258" w:author="Author">
        <w:r w:rsidR="007138DC">
          <w:t xml:space="preserve"> </w:t>
        </w:r>
      </w:ins>
      <w:r w:rsidRPr="00954708">
        <w:rPr>
          <w:rStyle w:val="Header02Char"/>
          <w:sz w:val="22"/>
          <w:szCs w:val="22"/>
          <w:u w:val="none"/>
        </w:rPr>
        <w:t>Inspectors</w:t>
      </w:r>
      <w:r w:rsidRPr="00954708">
        <w:t xml:space="preserve"> should be aware of NRR</w:t>
      </w:r>
      <w:r w:rsidR="003B6307">
        <w:t>’</w:t>
      </w:r>
      <w:r w:rsidRPr="00954708">
        <w:t xml:space="preserve">s role and </w:t>
      </w:r>
      <w:ins w:id="259" w:author="Author">
        <w:r w:rsidR="00F97DC1">
          <w:t>inspection staff</w:t>
        </w:r>
      </w:ins>
      <w:r w:rsidRPr="00954708">
        <w:t xml:space="preserve"> should </w:t>
      </w:r>
      <w:ins w:id="260" w:author="Author">
        <w:r w:rsidR="00F97DC1">
          <w:t>follow</w:t>
        </w:r>
        <w:r w:rsidR="00F97DC1" w:rsidRPr="00954708">
          <w:t xml:space="preserve"> </w:t>
        </w:r>
      </w:ins>
      <w:r w:rsidRPr="00954708">
        <w:t xml:space="preserve">internal protocols to ensure that NRR is notified of, and consulted on, issues that might involve communications with state and local governments and other Federal agencies. </w:t>
      </w:r>
    </w:p>
    <w:p w14:paraId="432AAEFB" w14:textId="77777777" w:rsidR="00745E80" w:rsidRDefault="00B604FA" w:rsidP="00903AFE">
      <w:pPr>
        <w:pStyle w:val="Heading2"/>
        <w:rPr>
          <w:rFonts w:cs="Arial"/>
          <w:u w:val="single"/>
        </w:rPr>
      </w:pPr>
      <w:bookmarkStart w:id="261" w:name="_Toc166660960"/>
      <w:bookmarkStart w:id="262" w:name="_Toc419288640"/>
      <w:r w:rsidRPr="00903AFE">
        <w:t>0</w:t>
      </w:r>
      <w:r w:rsidR="003852F8" w:rsidRPr="00903AFE">
        <w:t>7</w:t>
      </w:r>
      <w:r w:rsidRPr="00954708">
        <w:rPr>
          <w:rFonts w:cs="Arial"/>
        </w:rPr>
        <w:t>.1</w:t>
      </w:r>
      <w:r w:rsidR="00263FA6">
        <w:rPr>
          <w:rFonts w:cs="Arial"/>
        </w:rPr>
        <w:t>0</w:t>
      </w:r>
      <w:r w:rsidRPr="00954708">
        <w:rPr>
          <w:rFonts w:cs="Arial"/>
        </w:rPr>
        <w:tab/>
      </w:r>
      <w:r w:rsidRPr="00954708">
        <w:rPr>
          <w:rFonts w:cs="Arial"/>
          <w:u w:val="single"/>
        </w:rPr>
        <w:t>Inspection Findings and Enforcement</w:t>
      </w:r>
      <w:bookmarkEnd w:id="261"/>
    </w:p>
    <w:p w14:paraId="1CE8EA85" w14:textId="3609AAE9" w:rsidR="00AF62F0" w:rsidRDefault="00736987" w:rsidP="00745E80">
      <w:pPr>
        <w:pStyle w:val="BodyText3"/>
      </w:pPr>
      <w:ins w:id="263" w:author="Author">
        <w:r>
          <w:t>More</w:t>
        </w:r>
        <w:r w:rsidR="00CC5423">
          <w:t xml:space="preserve">-than-minor </w:t>
        </w:r>
      </w:ins>
      <w:r w:rsidR="00B604FA" w:rsidRPr="00954708">
        <w:t>inspection findings identified during the construction and pre</w:t>
      </w:r>
      <w:r w:rsidR="004E27E0">
        <w:noBreakHyphen/>
      </w:r>
      <w:r w:rsidR="005B4D4F" w:rsidRPr="00954708">
        <w:t xml:space="preserve">operational periods will be documented in accordance with the guidance in </w:t>
      </w:r>
      <w:r w:rsidR="004E27E0">
        <w:t>a</w:t>
      </w:r>
      <w:r w:rsidR="005B4D4F" w:rsidRPr="00954708">
        <w:t>ppendix</w:t>
      </w:r>
      <w:r w:rsidR="004E27E0">
        <w:t> </w:t>
      </w:r>
      <w:r w:rsidR="005B4D4F" w:rsidRPr="00954708">
        <w:t>B “NPUF</w:t>
      </w:r>
      <w:r w:rsidR="00B93248">
        <w:t xml:space="preserve"> </w:t>
      </w:r>
      <w:r w:rsidR="00B93248" w:rsidRPr="00954708">
        <w:t>Construction Inspection Reports</w:t>
      </w:r>
      <w:ins w:id="264" w:author="Author">
        <w:r w:rsidR="004E27E0">
          <w:t>,</w:t>
        </w:r>
      </w:ins>
      <w:r w:rsidR="00B93248" w:rsidRPr="00954708">
        <w:t>” after they have been placed in context</w:t>
      </w:r>
      <w:r w:rsidR="00B93248">
        <w:t xml:space="preserve"> and </w:t>
      </w:r>
      <w:r w:rsidR="00464776">
        <w:t>assessed for safety significance.</w:t>
      </w:r>
      <w:ins w:id="265" w:author="Author">
        <w:r w:rsidR="007138DC">
          <w:t xml:space="preserve"> </w:t>
        </w:r>
      </w:ins>
      <w:r w:rsidR="00B604FA" w:rsidRPr="00954708">
        <w:t xml:space="preserve">Potential violations from inspection activities will be processed in accordance with the NRC Enforcement Policy (available on the NRC public web site at </w:t>
      </w:r>
      <w:ins w:id="266" w:author="Author">
        <w:r w:rsidR="00747582">
          <w:rPr>
            <w:rStyle w:val="Hypertext"/>
            <w:rFonts w:cs="Arial"/>
          </w:rPr>
          <w:fldChar w:fldCharType="begin"/>
        </w:r>
        <w:r w:rsidR="00747582">
          <w:rPr>
            <w:rStyle w:val="Hypertext"/>
            <w:rFonts w:cs="Arial"/>
          </w:rPr>
          <w:instrText xml:space="preserve"> HYPERLINK "</w:instrText>
        </w:r>
      </w:ins>
      <w:r w:rsidR="00747582" w:rsidRPr="00954708">
        <w:rPr>
          <w:rStyle w:val="Hypertext"/>
          <w:rFonts w:cs="Arial"/>
        </w:rPr>
        <w:instrText>http://www</w:instrText>
      </w:r>
      <w:ins w:id="267" w:author="Author">
        <w:r w:rsidR="00747582">
          <w:rPr>
            <w:rStyle w:val="Hypertext"/>
            <w:rFonts w:cs="Arial"/>
          </w:rPr>
          <w:instrText xml:space="preserve">" </w:instrText>
        </w:r>
        <w:r w:rsidR="00747582">
          <w:rPr>
            <w:rStyle w:val="Hypertext"/>
            <w:rFonts w:cs="Arial"/>
          </w:rPr>
        </w:r>
        <w:r w:rsidR="00747582">
          <w:rPr>
            <w:rStyle w:val="Hypertext"/>
            <w:rFonts w:cs="Arial"/>
          </w:rPr>
          <w:fldChar w:fldCharType="separate"/>
        </w:r>
      </w:ins>
      <w:r w:rsidR="00747582" w:rsidRPr="00133DB1">
        <w:rPr>
          <w:rStyle w:val="Hyperlink"/>
          <w:rFonts w:cs="Arial"/>
        </w:rPr>
        <w:t>http://www</w:t>
      </w:r>
      <w:ins w:id="268" w:author="Author">
        <w:r w:rsidR="00747582">
          <w:rPr>
            <w:rStyle w:val="Hypertext"/>
            <w:rFonts w:cs="Arial"/>
          </w:rPr>
          <w:fldChar w:fldCharType="end"/>
        </w:r>
      </w:ins>
      <w:r w:rsidR="000A5AD6" w:rsidRPr="00954708">
        <w:rPr>
          <w:rStyle w:val="Hypertext"/>
          <w:rFonts w:cs="Arial"/>
        </w:rPr>
        <w:t>.nrc.gov</w:t>
      </w:r>
      <w:r w:rsidR="000A5AD6" w:rsidRPr="00954708">
        <w:t>)</w:t>
      </w:r>
      <w:r w:rsidR="00B604FA" w:rsidRPr="00954708">
        <w:t>.</w:t>
      </w:r>
      <w:ins w:id="269" w:author="Author">
        <w:r w:rsidR="007138DC">
          <w:t xml:space="preserve"> </w:t>
        </w:r>
      </w:ins>
      <w:r w:rsidR="0065622D" w:rsidRPr="00954708">
        <w:t>I</w:t>
      </w:r>
      <w:r w:rsidR="00B604FA" w:rsidRPr="00954708">
        <w:t xml:space="preserve">nspection </w:t>
      </w:r>
      <w:ins w:id="270" w:author="Author">
        <w:r w:rsidR="002501EA">
          <w:t>findings</w:t>
        </w:r>
        <w:r w:rsidR="00DD3760" w:rsidRPr="00954708">
          <w:t xml:space="preserve"> </w:t>
        </w:r>
      </w:ins>
      <w:r w:rsidR="00B604FA" w:rsidRPr="00954708">
        <w:t>will be categorized as violations, non-cited violations</w:t>
      </w:r>
      <w:ins w:id="271" w:author="Author">
        <w:r w:rsidR="00DD3760">
          <w:t xml:space="preserve"> (NCVs)</w:t>
        </w:r>
      </w:ins>
      <w:r w:rsidR="00B604FA" w:rsidRPr="00954708">
        <w:t>, apparent violations</w:t>
      </w:r>
      <w:ins w:id="272" w:author="Author">
        <w:r w:rsidR="00DD3760">
          <w:t xml:space="preserve"> (AVs)</w:t>
        </w:r>
      </w:ins>
      <w:r w:rsidR="00B604FA" w:rsidRPr="00954708">
        <w:t xml:space="preserve">, </w:t>
      </w:r>
      <w:ins w:id="273" w:author="Author">
        <w:r w:rsidR="00DD3760">
          <w:t xml:space="preserve">notices of </w:t>
        </w:r>
      </w:ins>
      <w:r w:rsidR="00B604FA" w:rsidRPr="00954708">
        <w:t>deviation</w:t>
      </w:r>
      <w:ins w:id="274" w:author="Author">
        <w:r w:rsidR="00DD3760">
          <w:t xml:space="preserve"> (NODs)</w:t>
        </w:r>
      </w:ins>
      <w:r w:rsidR="00B604FA" w:rsidRPr="00954708">
        <w:t xml:space="preserve">, </w:t>
      </w:r>
      <w:ins w:id="275" w:author="Author">
        <w:r w:rsidR="00DD3760">
          <w:t xml:space="preserve">notices of </w:t>
        </w:r>
      </w:ins>
      <w:r w:rsidR="00B604FA" w:rsidRPr="00954708">
        <w:t>non-conformance</w:t>
      </w:r>
      <w:ins w:id="276" w:author="Author">
        <w:r w:rsidR="00DD3760">
          <w:t xml:space="preserve"> (NONs)</w:t>
        </w:r>
      </w:ins>
      <w:r w:rsidR="00B604FA" w:rsidRPr="00954708">
        <w:t xml:space="preserve">, </w:t>
      </w:r>
      <w:ins w:id="277" w:author="Author">
        <w:r w:rsidR="00DD3760">
          <w:t>URIs</w:t>
        </w:r>
      </w:ins>
      <w:r w:rsidR="00B604FA" w:rsidRPr="00954708">
        <w:t>,</w:t>
      </w:r>
      <w:r w:rsidR="00DC6442" w:rsidRPr="00954708">
        <w:t xml:space="preserve"> or </w:t>
      </w:r>
      <w:ins w:id="278" w:author="Author">
        <w:r w:rsidR="00DD3760">
          <w:t>IFIs</w:t>
        </w:r>
      </w:ins>
      <w:r w:rsidR="00DC6442" w:rsidRPr="00954708">
        <w:t>.</w:t>
      </w:r>
      <w:ins w:id="279" w:author="Author">
        <w:r w:rsidR="007138DC">
          <w:t xml:space="preserve"> </w:t>
        </w:r>
      </w:ins>
      <w:r w:rsidR="00B604FA" w:rsidRPr="00954708">
        <w:t>This includes the use of notices of violations for violations of severity level IV and above and civil penalties, as appropriate.</w:t>
      </w:r>
      <w:bookmarkEnd w:id="262"/>
    </w:p>
    <w:p w14:paraId="7637E4C6" w14:textId="19926D6B" w:rsidR="00AF62F0" w:rsidRDefault="00B604FA" w:rsidP="00AF62F0">
      <w:pPr>
        <w:pStyle w:val="BodyText3"/>
        <w:rPr>
          <w:rFonts w:cs="Arial"/>
        </w:rPr>
      </w:pPr>
      <w:r w:rsidRPr="00954708">
        <w:rPr>
          <w:rFonts w:cs="Arial"/>
        </w:rPr>
        <w:lastRenderedPageBreak/>
        <w:t xml:space="preserve">It is important to note that if the NRC determines that construction is not in accordance with the </w:t>
      </w:r>
      <w:ins w:id="280" w:author="Author">
        <w:r w:rsidR="0037585E">
          <w:rPr>
            <w:rFonts w:cs="Arial"/>
          </w:rPr>
          <w:t>permit holder</w:t>
        </w:r>
        <w:r w:rsidR="00747582">
          <w:rPr>
            <w:rFonts w:cs="Arial"/>
          </w:rPr>
          <w:t>’</w:t>
        </w:r>
      </w:ins>
      <w:r w:rsidRPr="00954708">
        <w:rPr>
          <w:rFonts w:cs="Arial"/>
        </w:rPr>
        <w:t xml:space="preserve">s commitments, then </w:t>
      </w:r>
      <w:r w:rsidR="007825AE" w:rsidRPr="00954708">
        <w:rPr>
          <w:rFonts w:cs="Arial"/>
        </w:rPr>
        <w:t xml:space="preserve">issuance of an </w:t>
      </w:r>
      <w:r w:rsidR="005D38A7">
        <w:rPr>
          <w:rFonts w:cs="Arial"/>
        </w:rPr>
        <w:t>o</w:t>
      </w:r>
      <w:r w:rsidR="007825AE" w:rsidRPr="00954708">
        <w:rPr>
          <w:rFonts w:cs="Arial"/>
        </w:rPr>
        <w:t xml:space="preserve">perating </w:t>
      </w:r>
      <w:r w:rsidR="005D38A7">
        <w:rPr>
          <w:rFonts w:cs="Arial"/>
        </w:rPr>
        <w:t>l</w:t>
      </w:r>
      <w:r w:rsidR="007825AE" w:rsidRPr="00954708">
        <w:rPr>
          <w:rFonts w:cs="Arial"/>
        </w:rPr>
        <w:t>icense</w:t>
      </w:r>
      <w:r w:rsidRPr="00954708">
        <w:rPr>
          <w:rFonts w:cs="Arial"/>
        </w:rPr>
        <w:t xml:space="preserve"> </w:t>
      </w:r>
      <w:r w:rsidR="0006381D" w:rsidRPr="00954708">
        <w:rPr>
          <w:rFonts w:cs="Arial"/>
        </w:rPr>
        <w:t>(OL) may be denied.</w:t>
      </w:r>
      <w:ins w:id="281" w:author="Author">
        <w:r w:rsidR="007138DC">
          <w:rPr>
            <w:rFonts w:cs="Arial"/>
          </w:rPr>
          <w:t xml:space="preserve"> </w:t>
        </w:r>
      </w:ins>
      <w:r w:rsidRPr="00954708">
        <w:rPr>
          <w:rFonts w:cs="Arial"/>
        </w:rPr>
        <w:t xml:space="preserve">The failure of the </w:t>
      </w:r>
      <w:ins w:id="282" w:author="Author">
        <w:r w:rsidR="0037585E">
          <w:rPr>
            <w:rFonts w:cs="Arial"/>
          </w:rPr>
          <w:t>permit holder</w:t>
        </w:r>
      </w:ins>
      <w:r w:rsidRPr="00954708">
        <w:rPr>
          <w:rFonts w:cs="Arial"/>
        </w:rPr>
        <w:t xml:space="preserve"> to meet commitments specified in the license application (including the </w:t>
      </w:r>
      <w:r w:rsidR="0076669E" w:rsidRPr="00954708">
        <w:rPr>
          <w:rFonts w:cs="Arial"/>
        </w:rPr>
        <w:t>Safety</w:t>
      </w:r>
      <w:r w:rsidR="002D4CB2" w:rsidRPr="00954708">
        <w:rPr>
          <w:rFonts w:cs="Arial"/>
        </w:rPr>
        <w:t xml:space="preserve"> </w:t>
      </w:r>
      <w:r w:rsidR="0076669E" w:rsidRPr="00954708">
        <w:rPr>
          <w:rFonts w:cs="Arial"/>
        </w:rPr>
        <w:t>Analysis</w:t>
      </w:r>
      <w:r w:rsidR="002D4CB2" w:rsidRPr="00954708">
        <w:rPr>
          <w:rFonts w:cs="Arial"/>
        </w:rPr>
        <w:t xml:space="preserve"> Report </w:t>
      </w:r>
      <w:r w:rsidR="0076669E" w:rsidRPr="00954708">
        <w:rPr>
          <w:rFonts w:cs="Arial"/>
        </w:rPr>
        <w:t>(SAR</w:t>
      </w:r>
      <w:r w:rsidR="00685AD4" w:rsidRPr="00954708">
        <w:rPr>
          <w:rFonts w:cs="Arial"/>
        </w:rPr>
        <w:t>) and</w:t>
      </w:r>
      <w:r w:rsidRPr="00954708">
        <w:rPr>
          <w:rFonts w:cs="Arial"/>
        </w:rPr>
        <w:t xml:space="preserve"> Q</w:t>
      </w:r>
      <w:r w:rsidR="002D4CB2" w:rsidRPr="00954708">
        <w:rPr>
          <w:rFonts w:cs="Arial"/>
        </w:rPr>
        <w:t>uality Assurance Pr</w:t>
      </w:r>
      <w:r w:rsidR="0076669E" w:rsidRPr="00954708">
        <w:rPr>
          <w:rFonts w:cs="Arial"/>
        </w:rPr>
        <w:t>o</w:t>
      </w:r>
      <w:r w:rsidR="002D4CB2" w:rsidRPr="00954708">
        <w:rPr>
          <w:rFonts w:cs="Arial"/>
        </w:rPr>
        <w:t>gram Description</w:t>
      </w:r>
      <w:r w:rsidRPr="00954708">
        <w:rPr>
          <w:rFonts w:cs="Arial"/>
        </w:rPr>
        <w:t xml:space="preserve">) or other </w:t>
      </w:r>
      <w:r w:rsidR="008B2799" w:rsidRPr="00954708">
        <w:rPr>
          <w:rFonts w:cs="Arial"/>
        </w:rPr>
        <w:t>licensing</w:t>
      </w:r>
      <w:r w:rsidR="00C07424" w:rsidRPr="00954708">
        <w:rPr>
          <w:rFonts w:cs="Arial"/>
        </w:rPr>
        <w:t xml:space="preserve"> </w:t>
      </w:r>
      <w:r w:rsidR="007825AE" w:rsidRPr="00954708">
        <w:rPr>
          <w:rFonts w:cs="Arial"/>
        </w:rPr>
        <w:t>basis</w:t>
      </w:r>
      <w:r w:rsidRPr="00954708">
        <w:rPr>
          <w:rFonts w:cs="Arial"/>
        </w:rPr>
        <w:t xml:space="preserve"> documents </w:t>
      </w:r>
      <w:ins w:id="283" w:author="Author">
        <w:r w:rsidR="00085F78">
          <w:rPr>
            <w:rFonts w:cs="Arial"/>
          </w:rPr>
          <w:t xml:space="preserve">that are of more than minor significance </w:t>
        </w:r>
      </w:ins>
      <w:r w:rsidRPr="00954708">
        <w:rPr>
          <w:rFonts w:cs="Arial"/>
        </w:rPr>
        <w:t>shall be documented in the inspection report(s) as noted above.</w:t>
      </w:r>
      <w:ins w:id="284" w:author="Author">
        <w:r w:rsidR="007138DC">
          <w:rPr>
            <w:rFonts w:cs="Arial"/>
          </w:rPr>
          <w:t xml:space="preserve"> </w:t>
        </w:r>
      </w:ins>
      <w:r w:rsidRPr="00954708">
        <w:rPr>
          <w:rFonts w:cs="Arial"/>
        </w:rPr>
        <w:t xml:space="preserve">It is imperative that </w:t>
      </w:r>
      <w:ins w:id="285" w:author="Author">
        <w:r w:rsidR="000B3772">
          <w:rPr>
            <w:rFonts w:cs="Arial"/>
          </w:rPr>
          <w:t>findings</w:t>
        </w:r>
        <w:r w:rsidR="00085F78" w:rsidRPr="00954708">
          <w:rPr>
            <w:rFonts w:cs="Arial"/>
          </w:rPr>
          <w:t xml:space="preserve"> </w:t>
        </w:r>
      </w:ins>
      <w:r w:rsidRPr="00954708">
        <w:rPr>
          <w:rFonts w:cs="Arial"/>
        </w:rPr>
        <w:t xml:space="preserve">are appropriately documented in the inspection reports so that subsequent inspections can verify </w:t>
      </w:r>
      <w:r w:rsidR="005D38A7">
        <w:rPr>
          <w:rFonts w:cs="Arial"/>
        </w:rPr>
        <w:t>that</w:t>
      </w:r>
      <w:r w:rsidRPr="00954708">
        <w:rPr>
          <w:rFonts w:cs="Arial"/>
        </w:rPr>
        <w:t xml:space="preserve"> the </w:t>
      </w:r>
      <w:ins w:id="286" w:author="Author">
        <w:r w:rsidR="0037585E">
          <w:rPr>
            <w:rFonts w:cs="Arial"/>
          </w:rPr>
          <w:t>permit holder</w:t>
        </w:r>
      </w:ins>
      <w:r w:rsidRPr="00954708">
        <w:rPr>
          <w:rFonts w:cs="Arial"/>
        </w:rPr>
        <w:t xml:space="preserve"> </w:t>
      </w:r>
      <w:r w:rsidR="00C07424" w:rsidRPr="00954708">
        <w:rPr>
          <w:rFonts w:cs="Arial"/>
        </w:rPr>
        <w:t xml:space="preserve">implemented </w:t>
      </w:r>
      <w:r w:rsidRPr="00954708">
        <w:rPr>
          <w:rFonts w:cs="Arial"/>
        </w:rPr>
        <w:t>the appropriate corrective actions.</w:t>
      </w:r>
      <w:ins w:id="287" w:author="Author">
        <w:r w:rsidR="007138DC">
          <w:rPr>
            <w:rFonts w:cs="Arial"/>
          </w:rPr>
          <w:t xml:space="preserve"> </w:t>
        </w:r>
      </w:ins>
      <w:r w:rsidRPr="00954708">
        <w:rPr>
          <w:rFonts w:cs="Arial"/>
        </w:rPr>
        <w:t xml:space="preserve">The failure of the </w:t>
      </w:r>
      <w:ins w:id="288" w:author="Author">
        <w:r w:rsidR="0037585E">
          <w:rPr>
            <w:rFonts w:cs="Arial"/>
          </w:rPr>
          <w:t>permit holder</w:t>
        </w:r>
      </w:ins>
      <w:r w:rsidRPr="00954708">
        <w:rPr>
          <w:rFonts w:cs="Arial"/>
        </w:rPr>
        <w:t xml:space="preserve"> to take the appropriate corrective actions to address the open items by the end of the construction phase could result in a denial </w:t>
      </w:r>
      <w:r w:rsidR="002D3C00" w:rsidRPr="00954708">
        <w:rPr>
          <w:rFonts w:cs="Arial"/>
        </w:rPr>
        <w:t xml:space="preserve">of an </w:t>
      </w:r>
      <w:r w:rsidR="0065622D" w:rsidRPr="00954708">
        <w:rPr>
          <w:rFonts w:cs="Arial"/>
        </w:rPr>
        <w:t>OL</w:t>
      </w:r>
      <w:r w:rsidRPr="00954708">
        <w:rPr>
          <w:rFonts w:cs="Arial"/>
        </w:rPr>
        <w:t>.</w:t>
      </w:r>
      <w:bookmarkStart w:id="289" w:name="_Toc419288641"/>
    </w:p>
    <w:p w14:paraId="0411305F" w14:textId="77777777" w:rsidR="00745E80" w:rsidRDefault="00B604FA" w:rsidP="00903AFE">
      <w:pPr>
        <w:pStyle w:val="Heading2"/>
        <w:rPr>
          <w:rFonts w:cs="Arial"/>
          <w:u w:val="single"/>
        </w:rPr>
      </w:pPr>
      <w:bookmarkStart w:id="290" w:name="_Toc166660961"/>
      <w:r w:rsidRPr="00903AFE">
        <w:t>0</w:t>
      </w:r>
      <w:r w:rsidR="003852F8" w:rsidRPr="00903AFE">
        <w:t>7</w:t>
      </w:r>
      <w:r w:rsidRPr="00954708">
        <w:rPr>
          <w:rFonts w:cs="Arial"/>
        </w:rPr>
        <w:t>.1</w:t>
      </w:r>
      <w:r w:rsidR="00263FA6">
        <w:rPr>
          <w:rFonts w:cs="Arial"/>
        </w:rPr>
        <w:t>1</w:t>
      </w:r>
      <w:r w:rsidRPr="00954708">
        <w:rPr>
          <w:rFonts w:cs="Arial"/>
        </w:rPr>
        <w:tab/>
      </w:r>
      <w:r w:rsidRPr="00954708">
        <w:rPr>
          <w:rFonts w:cs="Arial"/>
          <w:u w:val="single"/>
        </w:rPr>
        <w:t>Assessment</w:t>
      </w:r>
      <w:bookmarkEnd w:id="290"/>
    </w:p>
    <w:p w14:paraId="015B7AD2" w14:textId="412EDF31" w:rsidR="00352D0A" w:rsidRDefault="00F9497D" w:rsidP="00745E80">
      <w:pPr>
        <w:pStyle w:val="BodyText3"/>
        <w:rPr>
          <w:ins w:id="291" w:author="Author"/>
        </w:rPr>
      </w:pPr>
      <w:ins w:id="292" w:author="Author">
        <w:r>
          <w:t xml:space="preserve">The focus of </w:t>
        </w:r>
        <w:r w:rsidR="00811D6E">
          <w:t xml:space="preserve">NPUF construction </w:t>
        </w:r>
        <w:r>
          <w:t xml:space="preserve">assessment is the quality </w:t>
        </w:r>
        <w:r w:rsidR="00740C98">
          <w:t xml:space="preserve">of </w:t>
        </w:r>
        <w:r>
          <w:t>construction</w:t>
        </w:r>
        <w:r w:rsidR="00740C98">
          <w:t xml:space="preserve"> </w:t>
        </w:r>
        <w:r>
          <w:t>of</w:t>
        </w:r>
        <w:r w:rsidR="00740C98">
          <w:t xml:space="preserve"> the facility. This includes </w:t>
        </w:r>
        <w:r w:rsidR="00CC4867">
          <w:t xml:space="preserve">the quality of manufactured </w:t>
        </w:r>
        <w:r w:rsidR="007D4CB4">
          <w:t xml:space="preserve">and procured </w:t>
        </w:r>
        <w:r w:rsidR="00CC4867">
          <w:t xml:space="preserve">components. </w:t>
        </w:r>
        <w:r w:rsidR="007D4CB4">
          <w:t xml:space="preserve">The NRC’s objective for the NPUF construction oversight program is to attain reasonable assurance that the facilities are constructed in accordance with their </w:t>
        </w:r>
        <w:r w:rsidR="008F5551">
          <w:t xml:space="preserve">design and </w:t>
        </w:r>
        <w:r w:rsidR="007D4CB4">
          <w:t>licensing bas</w:t>
        </w:r>
        <w:r w:rsidR="008F5551">
          <w:t>e</w:t>
        </w:r>
        <w:r w:rsidR="007D4CB4">
          <w:t>s.</w:t>
        </w:r>
        <w:r w:rsidR="00FA5B52">
          <w:t xml:space="preserve"> Throughout this IMC, the terms “quality,” “construction quality,” and similar terms are used in the following context</w:t>
        </w:r>
        <w:r w:rsidR="00D51119">
          <w:t>—</w:t>
        </w:r>
        <w:r w:rsidR="00FA5B52">
          <w:t>the facility is built</w:t>
        </w:r>
        <w:r w:rsidR="00F33761">
          <w:t xml:space="preserve"> and will operate</w:t>
        </w:r>
        <w:r w:rsidR="00FA5B52">
          <w:t xml:space="preserve"> in accordance with the facility’s </w:t>
        </w:r>
        <w:r w:rsidR="008F5551">
          <w:t xml:space="preserve">design and </w:t>
        </w:r>
        <w:r w:rsidR="00FA5B52">
          <w:t>licensing bas</w:t>
        </w:r>
        <w:r w:rsidR="008F5551">
          <w:t>e</w:t>
        </w:r>
        <w:r w:rsidR="00FA5B52">
          <w:t>s.</w:t>
        </w:r>
      </w:ins>
    </w:p>
    <w:p w14:paraId="3AF53DE9" w14:textId="67022BB2" w:rsidR="00B560DB" w:rsidRDefault="00F33761" w:rsidP="0027226E">
      <w:pPr>
        <w:pStyle w:val="BodyText3"/>
        <w:rPr>
          <w:ins w:id="293" w:author="Author"/>
        </w:rPr>
      </w:pPr>
      <w:ins w:id="294" w:author="Author">
        <w:r>
          <w:t>The NRC reaches r</w:t>
        </w:r>
        <w:r w:rsidR="00A43E45">
          <w:t xml:space="preserve">easonable assurance </w:t>
        </w:r>
        <w:r w:rsidR="00747582">
          <w:t xml:space="preserve">of quality </w:t>
        </w:r>
        <w:r w:rsidR="00A43E45">
          <w:t>through 1)</w:t>
        </w:r>
        <w:r w:rsidR="00352D0A">
          <w:t xml:space="preserve"> verifying that</w:t>
        </w:r>
        <w:r w:rsidR="00A43E45">
          <w:t xml:space="preserve"> </w:t>
        </w:r>
        <w:r w:rsidR="00352D0A">
          <w:t xml:space="preserve">inspection samples of </w:t>
        </w:r>
        <w:r w:rsidR="002870FF">
          <w:t xml:space="preserve">SSC </w:t>
        </w:r>
        <w:r w:rsidR="00A43E45">
          <w:t xml:space="preserve">construction and manufacture meet design and performance requirements in the licensing basis, and 2) </w:t>
        </w:r>
        <w:r w:rsidR="002870FF">
          <w:t>verifying th</w:t>
        </w:r>
        <w:r w:rsidR="00352D0A">
          <w:t>at</w:t>
        </w:r>
        <w:r w:rsidR="002870FF">
          <w:t xml:space="preserve"> </w:t>
        </w:r>
        <w:r w:rsidR="00352D0A">
          <w:t xml:space="preserve">quality assurance attributes for the sampled SSCs are </w:t>
        </w:r>
        <w:r w:rsidR="00B560DB">
          <w:t>implemented such that the NRC has confidence that other SSCs in that construction area will also meet design and performance requirements.</w:t>
        </w:r>
        <w:r w:rsidR="00352D0A">
          <w:t xml:space="preserve"> </w:t>
        </w:r>
      </w:ins>
      <w:r w:rsidR="00B604FA" w:rsidRPr="00954708">
        <w:t xml:space="preserve">Different types of construction activities may require </w:t>
      </w:r>
      <w:r w:rsidR="0029589E" w:rsidRPr="00954708">
        <w:t>differing</w:t>
      </w:r>
      <w:r w:rsidR="00B604FA" w:rsidRPr="00954708">
        <w:t xml:space="preserve"> levels of inspection effort to provide </w:t>
      </w:r>
      <w:ins w:id="295" w:author="Author">
        <w:r w:rsidR="00811D6E">
          <w:t>reasonable</w:t>
        </w:r>
      </w:ins>
      <w:r w:rsidR="00B604FA" w:rsidRPr="00954708">
        <w:t xml:space="preserve"> assurance of quality </w:t>
      </w:r>
      <w:ins w:id="296" w:author="Author">
        <w:r w:rsidR="00811D6E">
          <w:t>depending on the safety</w:t>
        </w:r>
        <w:r w:rsidR="006004BC">
          <w:t xml:space="preserve"> </w:t>
        </w:r>
        <w:r w:rsidR="00811D6E">
          <w:t>significance of the work, the complexity of the work</w:t>
        </w:r>
        <w:r w:rsidR="00B560DB">
          <w:t xml:space="preserve">, and the </w:t>
        </w:r>
        <w:r w:rsidR="00A67D59">
          <w:t>amount</w:t>
        </w:r>
        <w:r w:rsidR="00B560DB">
          <w:t xml:space="preserve"> of construction experience available for the activity</w:t>
        </w:r>
      </w:ins>
      <w:r w:rsidR="00B604FA" w:rsidRPr="00954708">
        <w:t>.</w:t>
      </w:r>
      <w:del w:id="297" w:author="Author">
        <w:r w:rsidR="00B604FA" w:rsidRPr="00954708" w:rsidDel="007138DC">
          <w:delText xml:space="preserve">  </w:delText>
        </w:r>
      </w:del>
      <w:ins w:id="298" w:author="Author">
        <w:r w:rsidR="007138DC">
          <w:t xml:space="preserve"> </w:t>
        </w:r>
      </w:ins>
    </w:p>
    <w:p w14:paraId="473A1E53" w14:textId="2684A4CB" w:rsidR="00AF62F0" w:rsidRPr="00B47578" w:rsidRDefault="00B604FA" w:rsidP="0027226E">
      <w:pPr>
        <w:pStyle w:val="BodyText3"/>
      </w:pPr>
      <w:r w:rsidRPr="00B47578">
        <w:t xml:space="preserve">Increases or decreases in inspection oversight will be based on an assessment of </w:t>
      </w:r>
      <w:ins w:id="299" w:author="Author">
        <w:r w:rsidR="00A67D59" w:rsidRPr="00B47578">
          <w:t>the quality of the as-built facility</w:t>
        </w:r>
      </w:ins>
      <w:r w:rsidRPr="00B47578">
        <w:t>.</w:t>
      </w:r>
      <w:ins w:id="300" w:author="Author">
        <w:r w:rsidR="007138DC">
          <w:t xml:space="preserve"> </w:t>
        </w:r>
        <w:r w:rsidR="00A67D59" w:rsidRPr="00B47578">
          <w:t xml:space="preserve">Quality </w:t>
        </w:r>
      </w:ins>
      <w:r w:rsidR="00FE11FF" w:rsidRPr="00B47578">
        <w:t xml:space="preserve">is assessed </w:t>
      </w:r>
      <w:ins w:id="301" w:author="Author">
        <w:r w:rsidR="00A67D59" w:rsidRPr="00B47578">
          <w:t>continuously</w:t>
        </w:r>
      </w:ins>
      <w:r w:rsidR="00FE11FF" w:rsidRPr="00B47578">
        <w:t xml:space="preserve"> as inspection results are evaluated for significance (trends, </w:t>
      </w:r>
      <w:ins w:id="302" w:author="Author">
        <w:r w:rsidR="00A313B5" w:rsidRPr="00B47578">
          <w:t xml:space="preserve">common </w:t>
        </w:r>
      </w:ins>
      <w:r w:rsidR="00FE11FF" w:rsidRPr="00B47578">
        <w:t>weaknesses, etc.)</w:t>
      </w:r>
      <w:ins w:id="303" w:author="Author">
        <w:r w:rsidR="00B21EEB" w:rsidRPr="00B47578">
          <w:t>,</w:t>
        </w:r>
      </w:ins>
      <w:r w:rsidR="00FE11FF" w:rsidRPr="00B47578">
        <w:t xml:space="preserve"> </w:t>
      </w:r>
      <w:ins w:id="304" w:author="Author">
        <w:r w:rsidR="008514B8">
          <w:t>then</w:t>
        </w:r>
        <w:r w:rsidR="008514B8" w:rsidRPr="00B47578">
          <w:t xml:space="preserve"> </w:t>
        </w:r>
      </w:ins>
      <w:r w:rsidR="00FE11FF" w:rsidRPr="00B47578">
        <w:t xml:space="preserve">inspection scope, depth, and </w:t>
      </w:r>
      <w:ins w:id="305" w:author="Author">
        <w:r w:rsidR="00B21EEB" w:rsidRPr="00B47578">
          <w:t xml:space="preserve">timing </w:t>
        </w:r>
      </w:ins>
      <w:r w:rsidR="00FE11FF" w:rsidRPr="00B47578">
        <w:t>are adjusted as necessary.</w:t>
      </w:r>
      <w:ins w:id="306" w:author="Author">
        <w:r w:rsidR="007138DC">
          <w:t xml:space="preserve"> </w:t>
        </w:r>
      </w:ins>
      <w:bookmarkEnd w:id="289"/>
    </w:p>
    <w:p w14:paraId="3F7290D1" w14:textId="08DA981F" w:rsidR="00834D7F" w:rsidRDefault="2EFED584" w:rsidP="001E5AD7">
      <w:pPr>
        <w:pStyle w:val="BodyText3"/>
      </w:pPr>
      <w:r w:rsidRPr="00262BF2">
        <w:t xml:space="preserve">Appendix </w:t>
      </w:r>
      <w:r w:rsidR="2E9DFE5A" w:rsidRPr="00262BF2">
        <w:t>C</w:t>
      </w:r>
      <w:r w:rsidR="2DB51ABC" w:rsidRPr="00262BF2">
        <w:t>,</w:t>
      </w:r>
      <w:r w:rsidRPr="00262BF2">
        <w:t xml:space="preserve"> “</w:t>
      </w:r>
      <w:r w:rsidR="0008A4A5" w:rsidRPr="00262BF2">
        <w:t>NPUF</w:t>
      </w:r>
      <w:r w:rsidR="2E9DFE5A" w:rsidRPr="00262BF2">
        <w:t xml:space="preserve"> </w:t>
      </w:r>
      <w:ins w:id="307" w:author="Author">
        <w:r w:rsidR="093B7138" w:rsidRPr="00262BF2">
          <w:t>Construction Assessment Process</w:t>
        </w:r>
      </w:ins>
      <w:r w:rsidR="2DB51ABC" w:rsidRPr="00262BF2">
        <w:t>,</w:t>
      </w:r>
      <w:r w:rsidRPr="00262BF2">
        <w:t xml:space="preserve">” </w:t>
      </w:r>
      <w:r w:rsidR="31B145F6" w:rsidRPr="00262BF2">
        <w:t xml:space="preserve">describes the </w:t>
      </w:r>
      <w:ins w:id="308" w:author="Author">
        <w:r w:rsidR="093B7138" w:rsidRPr="00262BF2">
          <w:t xml:space="preserve">methodology </w:t>
        </w:r>
      </w:ins>
      <w:r w:rsidR="31B145F6" w:rsidRPr="00262BF2">
        <w:t>for conducting and documenting</w:t>
      </w:r>
      <w:ins w:id="309" w:author="Author">
        <w:r w:rsidR="25EB17C2" w:rsidRPr="00262BF2">
          <w:t xml:space="preserve"> continuous</w:t>
        </w:r>
        <w:r w:rsidR="49B50132" w:rsidRPr="00262BF2">
          <w:t xml:space="preserve"> </w:t>
        </w:r>
        <w:r w:rsidR="19992CBA" w:rsidRPr="00262BF2">
          <w:t>assess</w:t>
        </w:r>
        <w:r w:rsidR="093B7138" w:rsidRPr="00262BF2">
          <w:t>m</w:t>
        </w:r>
        <w:r w:rsidR="19992CBA" w:rsidRPr="00262BF2">
          <w:t>ents</w:t>
        </w:r>
      </w:ins>
      <w:r w:rsidR="31B145F6" w:rsidRPr="00262BF2">
        <w:t xml:space="preserve"> of </w:t>
      </w:r>
      <w:ins w:id="310" w:author="Author">
        <w:r w:rsidR="19992CBA" w:rsidRPr="516611B0">
          <w:t>project quality</w:t>
        </w:r>
      </w:ins>
      <w:r w:rsidR="31B145F6" w:rsidRPr="516611B0">
        <w:t xml:space="preserve"> for </w:t>
      </w:r>
      <w:r w:rsidR="0008A4A5" w:rsidRPr="516611B0">
        <w:t>NPUF</w:t>
      </w:r>
      <w:r w:rsidRPr="516611B0">
        <w:t>s</w:t>
      </w:r>
      <w:r w:rsidR="31B145F6" w:rsidRPr="516611B0">
        <w:t>.</w:t>
      </w:r>
      <w:del w:id="311" w:author="Author">
        <w:r w:rsidR="0029589E" w:rsidRPr="516611B0" w:rsidDel="31B145F6">
          <w:delText xml:space="preserve">  </w:delText>
        </w:r>
      </w:del>
      <w:ins w:id="312" w:author="Author">
        <w:r w:rsidR="05AB0220" w:rsidRPr="516611B0">
          <w:t xml:space="preserve"> </w:t>
        </w:r>
        <w:r w:rsidR="0614892D" w:rsidRPr="516611B0">
          <w:t xml:space="preserve">NRR and </w:t>
        </w:r>
      </w:ins>
      <w:r w:rsidR="31B145F6" w:rsidRPr="516611B0">
        <w:t xml:space="preserve">Region II </w:t>
      </w:r>
      <w:ins w:id="313" w:author="Author">
        <w:r w:rsidR="0614892D" w:rsidRPr="516611B0">
          <w:t>shall coordinate</w:t>
        </w:r>
      </w:ins>
      <w:r w:rsidR="31B145F6" w:rsidRPr="516611B0">
        <w:t xml:space="preserve"> </w:t>
      </w:r>
      <w:ins w:id="314" w:author="Author">
        <w:r w:rsidR="1067B9C7" w:rsidRPr="516611B0">
          <w:t>the assessment of inspection results and other information such as allegations</w:t>
        </w:r>
        <w:r w:rsidR="279D56CA" w:rsidRPr="516611B0">
          <w:t>, permit holder reports to the NRC,</w:t>
        </w:r>
        <w:r w:rsidR="1067B9C7" w:rsidRPr="516611B0">
          <w:t xml:space="preserve"> and industry construction experience</w:t>
        </w:r>
        <w:r w:rsidR="4C18E677" w:rsidRPr="516611B0">
          <w:t xml:space="preserve">. </w:t>
        </w:r>
        <w:r w:rsidR="48046904" w:rsidRPr="516611B0">
          <w:t>The applicable inspection organizations</w:t>
        </w:r>
        <w:r w:rsidR="7D730617" w:rsidRPr="516611B0">
          <w:t>, with NRR</w:t>
        </w:r>
        <w:r w:rsidR="4C18E677" w:rsidRPr="516611B0">
          <w:t xml:space="preserve"> input, shall</w:t>
        </w:r>
        <w:r w:rsidR="1067B9C7" w:rsidRPr="516611B0">
          <w:t xml:space="preserve"> </w:t>
        </w:r>
      </w:ins>
      <w:r w:rsidR="31B145F6" w:rsidRPr="516611B0">
        <w:t>adjus</w:t>
      </w:r>
      <w:ins w:id="315" w:author="Author">
        <w:r w:rsidR="4C18E677" w:rsidRPr="516611B0">
          <w:t>t</w:t>
        </w:r>
      </w:ins>
      <w:r w:rsidR="31B145F6" w:rsidRPr="516611B0">
        <w:t xml:space="preserve"> the </w:t>
      </w:r>
      <w:ins w:id="316" w:author="Author">
        <w:r w:rsidR="1067B9C7" w:rsidRPr="516611B0">
          <w:t>inspection plans for specific facilities</w:t>
        </w:r>
        <w:r w:rsidR="4C18E677" w:rsidRPr="516611B0">
          <w:t xml:space="preserve"> based on these assessments</w:t>
        </w:r>
        <w:r w:rsidR="1067B9C7" w:rsidRPr="516611B0">
          <w:t>.</w:t>
        </w:r>
        <w:r w:rsidR="00D62F60">
          <w:t xml:space="preserve"> </w:t>
        </w:r>
        <w:r w:rsidR="02582473" w:rsidRPr="516611B0">
          <w:t>All</w:t>
        </w:r>
        <w:r w:rsidR="23CB0399" w:rsidRPr="516611B0">
          <w:t xml:space="preserve"> </w:t>
        </w:r>
        <w:r w:rsidR="419D88F3" w:rsidRPr="516611B0">
          <w:t>findings</w:t>
        </w:r>
        <w:r w:rsidR="23CB0399" w:rsidRPr="516611B0">
          <w:t xml:space="preserve"> are processed in accordance with the NRC’s Enforcement Policy and Enforcement Manual</w:t>
        </w:r>
        <w:r w:rsidR="61AA970B" w:rsidRPr="516611B0">
          <w:t xml:space="preserve"> and</w:t>
        </w:r>
        <w:r w:rsidR="23CB0399" w:rsidRPr="516611B0">
          <w:t xml:space="preserve"> shall be considered during continuous reviews when determining the need for more detailed follow-up in response to escalated enforcement actions or violations in one of the traditional enforcement areas of willfulness, impacting the regulatory process, or actual safety consequences. </w:t>
        </w:r>
      </w:ins>
    </w:p>
    <w:p w14:paraId="541F55D5" w14:textId="3BC9E458" w:rsidR="00745E80" w:rsidRDefault="00B604FA" w:rsidP="00F54261">
      <w:pPr>
        <w:pStyle w:val="Heading2"/>
        <w:rPr>
          <w:rFonts w:cs="Arial"/>
          <w:u w:val="single"/>
        </w:rPr>
      </w:pPr>
      <w:bookmarkStart w:id="317" w:name="_Toc166660962"/>
      <w:bookmarkStart w:id="318" w:name="_Toc419288642"/>
      <w:r w:rsidRPr="00903AFE">
        <w:lastRenderedPageBreak/>
        <w:t>0</w:t>
      </w:r>
      <w:r w:rsidR="003852F8" w:rsidRPr="00903AFE">
        <w:t>7</w:t>
      </w:r>
      <w:r w:rsidRPr="00954708">
        <w:rPr>
          <w:rFonts w:cs="Arial"/>
        </w:rPr>
        <w:t>.1</w:t>
      </w:r>
      <w:r w:rsidR="00263FA6">
        <w:rPr>
          <w:rFonts w:cs="Arial"/>
        </w:rPr>
        <w:t>2</w:t>
      </w:r>
      <w:r w:rsidR="00971D4C" w:rsidRPr="00954708">
        <w:rPr>
          <w:rFonts w:cs="Arial"/>
        </w:rPr>
        <w:tab/>
      </w:r>
      <w:r w:rsidRPr="00954708">
        <w:rPr>
          <w:rFonts w:cs="Arial"/>
          <w:u w:val="single"/>
        </w:rPr>
        <w:t xml:space="preserve">Operational Readiness </w:t>
      </w:r>
      <w:r w:rsidR="0006381D" w:rsidRPr="00954708">
        <w:rPr>
          <w:rFonts w:cs="Arial"/>
          <w:u w:val="single"/>
        </w:rPr>
        <w:t>Inspection</w:t>
      </w:r>
      <w:bookmarkEnd w:id="317"/>
    </w:p>
    <w:p w14:paraId="7FCA9153" w14:textId="55A9CF0A" w:rsidR="00AF62F0" w:rsidRDefault="0029589E" w:rsidP="00745E80">
      <w:pPr>
        <w:pStyle w:val="BodyText3"/>
      </w:pPr>
      <w:r w:rsidRPr="00954708">
        <w:t xml:space="preserve">An </w:t>
      </w:r>
      <w:r w:rsidR="00C07424" w:rsidRPr="00954708">
        <w:t>o</w:t>
      </w:r>
      <w:r w:rsidRPr="00954708">
        <w:t xml:space="preserve">perating </w:t>
      </w:r>
      <w:r w:rsidR="00C07424" w:rsidRPr="00954708">
        <w:t>l</w:t>
      </w:r>
      <w:r w:rsidRPr="00954708">
        <w:t>icense will not be issued</w:t>
      </w:r>
      <w:r w:rsidR="00B604FA" w:rsidRPr="00954708">
        <w:t xml:space="preserve"> until the </w:t>
      </w:r>
      <w:ins w:id="319" w:author="Author">
        <w:r w:rsidR="00747582">
          <w:t>NRC</w:t>
        </w:r>
        <w:r w:rsidR="00747582" w:rsidRPr="00954708">
          <w:t xml:space="preserve"> </w:t>
        </w:r>
        <w:r w:rsidR="00CD7364">
          <w:t>staff</w:t>
        </w:r>
        <w:r w:rsidR="004B131D">
          <w:t xml:space="preserve"> </w:t>
        </w:r>
      </w:ins>
      <w:r w:rsidR="00B604FA" w:rsidRPr="00954708">
        <w:t>verifies through inspection that</w:t>
      </w:r>
      <w:r w:rsidR="00971D4C" w:rsidRPr="00954708">
        <w:t xml:space="preserve"> construction of</w:t>
      </w:r>
      <w:r w:rsidR="00B604FA" w:rsidRPr="00954708">
        <w:t xml:space="preserve"> the facility has been </w:t>
      </w:r>
      <w:r w:rsidR="00971D4C" w:rsidRPr="00954708">
        <w:t>substantially completed</w:t>
      </w:r>
      <w:r w:rsidR="00B604FA" w:rsidRPr="00954708">
        <w:t xml:space="preserve"> in </w:t>
      </w:r>
      <w:r w:rsidR="00971D4C" w:rsidRPr="00954708">
        <w:t>conformity</w:t>
      </w:r>
      <w:r w:rsidR="00B604FA" w:rsidRPr="00954708">
        <w:t xml:space="preserve"> with the requirements of the </w:t>
      </w:r>
      <w:r w:rsidR="00971D4C" w:rsidRPr="00954708">
        <w:t>CP</w:t>
      </w:r>
      <w:r w:rsidR="00B604FA" w:rsidRPr="00954708">
        <w:t>.</w:t>
      </w:r>
      <w:ins w:id="320" w:author="Author">
        <w:r w:rsidR="007138DC">
          <w:t xml:space="preserve"> </w:t>
        </w:r>
      </w:ins>
      <w:r w:rsidR="00083279" w:rsidRPr="00954708">
        <w:t xml:space="preserve">An </w:t>
      </w:r>
      <w:r w:rsidR="00C07424" w:rsidRPr="00954708">
        <w:t xml:space="preserve">operational </w:t>
      </w:r>
      <w:r w:rsidR="00FE11FF" w:rsidRPr="00954708">
        <w:t>readiness</w:t>
      </w:r>
      <w:r w:rsidR="00B604FA" w:rsidRPr="00954708">
        <w:t xml:space="preserve"> inspection</w:t>
      </w:r>
      <w:r w:rsidR="00083279" w:rsidRPr="00954708">
        <w:t xml:space="preserve"> is</w:t>
      </w:r>
      <w:r w:rsidR="00B604FA" w:rsidRPr="00954708">
        <w:t xml:space="preserve"> a tool to provide input for NRC decisions regarding the operational readiness of </w:t>
      </w:r>
      <w:ins w:id="321" w:author="Author">
        <w:r w:rsidR="0037585E">
          <w:t>permit holder</w:t>
        </w:r>
      </w:ins>
      <w:r w:rsidR="00FE11FF" w:rsidRPr="00954708">
        <w:t xml:space="preserve"> </w:t>
      </w:r>
      <w:r w:rsidRPr="00954708">
        <w:t>programs</w:t>
      </w:r>
      <w:r w:rsidR="00B604FA" w:rsidRPr="00954708">
        <w:t xml:space="preserve"> or processes</w:t>
      </w:r>
      <w:r w:rsidR="00EA7BA5" w:rsidRPr="00954708">
        <w:t xml:space="preserve"> that might not have been implemented during construction, but that will be needed for safe operation of the </w:t>
      </w:r>
      <w:r w:rsidR="0055096C" w:rsidRPr="00954708">
        <w:t>NPUF</w:t>
      </w:r>
      <w:r w:rsidR="00B604FA" w:rsidRPr="00954708">
        <w:t>.</w:t>
      </w:r>
      <w:ins w:id="322" w:author="Author">
        <w:r w:rsidR="007138DC">
          <w:t xml:space="preserve"> </w:t>
        </w:r>
        <w:r w:rsidR="00045653">
          <w:t>When making</w:t>
        </w:r>
      </w:ins>
      <w:r w:rsidR="00FE11FF" w:rsidRPr="00954708">
        <w:t xml:space="preserve"> a decision on whether to</w:t>
      </w:r>
      <w:r w:rsidR="00B604FA" w:rsidRPr="00954708">
        <w:t xml:space="preserve"> allow operations, NRC senior management </w:t>
      </w:r>
      <w:r w:rsidR="00FE11FF" w:rsidRPr="00954708">
        <w:t>considers</w:t>
      </w:r>
      <w:r w:rsidR="00B604FA" w:rsidRPr="00954708">
        <w:t xml:space="preserve"> the state of readiness </w:t>
      </w:r>
      <w:ins w:id="323" w:author="Author">
        <w:r w:rsidR="00045653">
          <w:t>for</w:t>
        </w:r>
        <w:r w:rsidR="00045653" w:rsidRPr="00954708">
          <w:t xml:space="preserve"> </w:t>
        </w:r>
      </w:ins>
      <w:r w:rsidR="00B604FA" w:rsidRPr="00954708">
        <w:t>facility operation based</w:t>
      </w:r>
      <w:ins w:id="324" w:author="Author">
        <w:r w:rsidR="00FD60B0">
          <w:t>, in part,</w:t>
        </w:r>
      </w:ins>
      <w:r w:rsidR="00B604FA" w:rsidRPr="00954708">
        <w:t xml:space="preserve"> on the results of the </w:t>
      </w:r>
      <w:r w:rsidR="00C07424" w:rsidRPr="00954708">
        <w:t xml:space="preserve">operational readiness </w:t>
      </w:r>
      <w:r w:rsidR="00B604FA" w:rsidRPr="00954708">
        <w:t>inspection.</w:t>
      </w:r>
      <w:ins w:id="325" w:author="Author">
        <w:r w:rsidR="007138DC">
          <w:t xml:space="preserve"> </w:t>
        </w:r>
      </w:ins>
      <w:r w:rsidR="002A39A5" w:rsidRPr="00954708">
        <w:t xml:space="preserve">Specific programs and processes to be inspected will vary depending on the commitments in the specific </w:t>
      </w:r>
      <w:r w:rsidR="0055096C" w:rsidRPr="00954708">
        <w:t>NPUF</w:t>
      </w:r>
      <w:r w:rsidR="002A39A5" w:rsidRPr="00954708">
        <w:t xml:space="preserve"> licensing documents.</w:t>
      </w:r>
      <w:ins w:id="326" w:author="Author">
        <w:r w:rsidR="007138DC">
          <w:t xml:space="preserve"> </w:t>
        </w:r>
      </w:ins>
      <w:r w:rsidR="002A39A5" w:rsidRPr="00954708">
        <w:t>Existing IPs</w:t>
      </w:r>
      <w:ins w:id="327" w:author="Author">
        <w:r w:rsidR="003613B8">
          <w:t xml:space="preserve">, used in conjunction with IP </w:t>
        </w:r>
        <w:r w:rsidR="004B18C7">
          <w:t>69022, “Inspections of Operational Readiness During Construction of Non-Power Production and Utilization Facilities</w:t>
        </w:r>
        <w:r w:rsidR="00AE5F56">
          <w:t>,”</w:t>
        </w:r>
      </w:ins>
      <w:r w:rsidR="002A39A5" w:rsidRPr="00954708">
        <w:t xml:space="preserve"> may be used to </w:t>
      </w:r>
      <w:ins w:id="328" w:author="Author">
        <w:r w:rsidR="003613B8">
          <w:t>perform</w:t>
        </w:r>
        <w:r w:rsidR="003613B8" w:rsidRPr="00954708">
          <w:t xml:space="preserve"> </w:t>
        </w:r>
      </w:ins>
      <w:r w:rsidR="00C07424" w:rsidRPr="00954708">
        <w:t>o</w:t>
      </w:r>
      <w:r w:rsidR="002A39A5" w:rsidRPr="00954708">
        <w:t>perational readiness inspections.</w:t>
      </w:r>
      <w:bookmarkEnd w:id="318"/>
    </w:p>
    <w:p w14:paraId="393395EE" w14:textId="1A583F3B" w:rsidR="00AF62F0" w:rsidRDefault="00E07E87" w:rsidP="00AF62F0">
      <w:pPr>
        <w:pStyle w:val="BodyText3"/>
        <w:rPr>
          <w:rFonts w:cs="Arial"/>
        </w:rPr>
      </w:pPr>
      <w:r>
        <w:rPr>
          <w:rFonts w:cs="Arial"/>
        </w:rPr>
        <w:t>P</w:t>
      </w:r>
      <w:r w:rsidR="00B604FA" w:rsidRPr="00954708">
        <w:rPr>
          <w:rFonts w:cs="Arial"/>
        </w:rPr>
        <w:t xml:space="preserve">reviously identified inspection findings </w:t>
      </w:r>
      <w:r>
        <w:rPr>
          <w:rFonts w:cs="Arial"/>
        </w:rPr>
        <w:t xml:space="preserve">and applicable </w:t>
      </w:r>
      <w:ins w:id="329" w:author="Author">
        <w:r w:rsidR="0037585E">
          <w:rPr>
            <w:rFonts w:cs="Arial"/>
          </w:rPr>
          <w:t>permit holder</w:t>
        </w:r>
      </w:ins>
      <w:r>
        <w:rPr>
          <w:rFonts w:cs="Arial"/>
        </w:rPr>
        <w:t xml:space="preserve"> corrective actions </w:t>
      </w:r>
      <w:r w:rsidR="00B604FA" w:rsidRPr="00954708">
        <w:rPr>
          <w:rFonts w:cs="Arial"/>
        </w:rPr>
        <w:t>are also considered dur</w:t>
      </w:r>
      <w:r w:rsidR="002A39A5" w:rsidRPr="00954708">
        <w:rPr>
          <w:rFonts w:cs="Arial"/>
        </w:rPr>
        <w:t>ing the decision-making process</w:t>
      </w:r>
      <w:ins w:id="330" w:author="Author">
        <w:r w:rsidR="001E5C04">
          <w:rPr>
            <w:rFonts w:cs="Arial"/>
          </w:rPr>
          <w:t>. O</w:t>
        </w:r>
      </w:ins>
      <w:r w:rsidR="002A39A5" w:rsidRPr="00954708">
        <w:rPr>
          <w:rFonts w:cs="Arial"/>
        </w:rPr>
        <w:t xml:space="preserve">perational readiness inspections </w:t>
      </w:r>
      <w:ins w:id="331" w:author="Author">
        <w:r w:rsidR="00747582" w:rsidRPr="00954708">
          <w:rPr>
            <w:rFonts w:cs="Arial"/>
          </w:rPr>
          <w:t>sh</w:t>
        </w:r>
        <w:r w:rsidR="00747582">
          <w:rPr>
            <w:rFonts w:cs="Arial"/>
          </w:rPr>
          <w:t>all</w:t>
        </w:r>
        <w:r w:rsidR="00747582" w:rsidRPr="00954708">
          <w:rPr>
            <w:rFonts w:cs="Arial"/>
          </w:rPr>
          <w:t xml:space="preserve"> </w:t>
        </w:r>
      </w:ins>
      <w:r w:rsidR="002A39A5" w:rsidRPr="00954708">
        <w:rPr>
          <w:rFonts w:cs="Arial"/>
        </w:rPr>
        <w:t xml:space="preserve">include an evaluation of outstanding </w:t>
      </w:r>
      <w:r w:rsidR="00E25C8E" w:rsidRPr="00954708">
        <w:rPr>
          <w:rFonts w:cs="Arial"/>
        </w:rPr>
        <w:t xml:space="preserve">inspection items and significant </w:t>
      </w:r>
      <w:ins w:id="332" w:author="Author">
        <w:r w:rsidR="0037585E">
          <w:rPr>
            <w:rFonts w:cs="Arial"/>
          </w:rPr>
          <w:t>permit holder</w:t>
        </w:r>
      </w:ins>
      <w:r w:rsidR="00E25C8E" w:rsidRPr="00954708">
        <w:rPr>
          <w:rFonts w:cs="Arial"/>
        </w:rPr>
        <w:t xml:space="preserve"> identified items requiring corrective action.</w:t>
      </w:r>
    </w:p>
    <w:p w14:paraId="1F0B14CD" w14:textId="4C75CBC3" w:rsidR="00AF62F0" w:rsidRDefault="001778B3" w:rsidP="00AF62F0">
      <w:pPr>
        <w:pStyle w:val="BodyText3"/>
        <w:rPr>
          <w:rFonts w:cs="Arial"/>
        </w:rPr>
      </w:pPr>
      <w:r w:rsidRPr="00954708">
        <w:rPr>
          <w:rFonts w:cs="Arial"/>
        </w:rPr>
        <w:t xml:space="preserve">Operational readiness inspections </w:t>
      </w:r>
      <w:ins w:id="333" w:author="Author">
        <w:r w:rsidR="00392B45" w:rsidRPr="00954708">
          <w:rPr>
            <w:rFonts w:cs="Arial"/>
          </w:rPr>
          <w:t>sh</w:t>
        </w:r>
        <w:r w:rsidR="00392B45">
          <w:rPr>
            <w:rFonts w:cs="Arial"/>
          </w:rPr>
          <w:t>all</w:t>
        </w:r>
        <w:r w:rsidR="00392B45" w:rsidRPr="00954708">
          <w:rPr>
            <w:rFonts w:cs="Arial"/>
          </w:rPr>
          <w:t xml:space="preserve"> </w:t>
        </w:r>
      </w:ins>
      <w:r w:rsidRPr="00954708">
        <w:rPr>
          <w:rFonts w:cs="Arial"/>
        </w:rPr>
        <w:t xml:space="preserve">also include a status of planned SSC, QA, and </w:t>
      </w:r>
      <w:r w:rsidR="00324E4B" w:rsidRPr="00954708">
        <w:rPr>
          <w:rFonts w:cs="Arial"/>
        </w:rPr>
        <w:t>p</w:t>
      </w:r>
      <w:r w:rsidRPr="00954708">
        <w:rPr>
          <w:rFonts w:cs="Arial"/>
        </w:rPr>
        <w:t xml:space="preserve">re-operational inspections. The </w:t>
      </w:r>
      <w:r w:rsidR="00C07424" w:rsidRPr="00954708">
        <w:rPr>
          <w:rFonts w:cs="Arial"/>
        </w:rPr>
        <w:t xml:space="preserve">operational readiness </w:t>
      </w:r>
      <w:r w:rsidRPr="00954708">
        <w:rPr>
          <w:rFonts w:cs="Arial"/>
        </w:rPr>
        <w:t xml:space="preserve">inspection should identify </w:t>
      </w:r>
      <w:r w:rsidR="000E636C">
        <w:rPr>
          <w:rFonts w:cs="Arial"/>
        </w:rPr>
        <w:t>if</w:t>
      </w:r>
      <w:r w:rsidR="000E636C" w:rsidRPr="00954708">
        <w:rPr>
          <w:rFonts w:cs="Arial"/>
        </w:rPr>
        <w:t xml:space="preserve"> </w:t>
      </w:r>
      <w:r w:rsidRPr="00954708">
        <w:rPr>
          <w:rFonts w:cs="Arial"/>
        </w:rPr>
        <w:t xml:space="preserve">all planned inspections have been completed or </w:t>
      </w:r>
      <w:r w:rsidR="000E636C">
        <w:rPr>
          <w:rFonts w:cs="Arial"/>
        </w:rPr>
        <w:t>if</w:t>
      </w:r>
      <w:r w:rsidR="000E636C" w:rsidRPr="00954708">
        <w:rPr>
          <w:rFonts w:cs="Arial"/>
        </w:rPr>
        <w:t xml:space="preserve"> </w:t>
      </w:r>
      <w:r w:rsidRPr="00954708">
        <w:rPr>
          <w:rFonts w:cs="Arial"/>
        </w:rPr>
        <w:t xml:space="preserve">additional inspections need to be performed to complete the </w:t>
      </w:r>
      <w:r w:rsidR="0055096C" w:rsidRPr="00954708">
        <w:rPr>
          <w:rFonts w:cs="Arial"/>
        </w:rPr>
        <w:t>NPUF</w:t>
      </w:r>
      <w:r w:rsidRPr="00954708">
        <w:rPr>
          <w:rFonts w:cs="Arial"/>
        </w:rPr>
        <w:t xml:space="preserve"> CIP. If all planned inspections have been completed, the </w:t>
      </w:r>
      <w:r w:rsidR="00834E5B" w:rsidRPr="00954708">
        <w:rPr>
          <w:rFonts w:cs="Arial"/>
        </w:rPr>
        <w:t xml:space="preserve">operational readiness </w:t>
      </w:r>
      <w:r w:rsidRPr="00954708">
        <w:rPr>
          <w:rFonts w:cs="Arial"/>
        </w:rPr>
        <w:t xml:space="preserve">inspection report will serve as notification from </w:t>
      </w:r>
      <w:r w:rsidRPr="00EA0251">
        <w:rPr>
          <w:rFonts w:cs="Arial"/>
        </w:rPr>
        <w:t xml:space="preserve">Region II </w:t>
      </w:r>
      <w:ins w:id="334" w:author="Author">
        <w:r w:rsidR="00EA0251" w:rsidRPr="00EA0251">
          <w:rPr>
            <w:rFonts w:cs="Arial"/>
          </w:rPr>
          <w:t xml:space="preserve">and the </w:t>
        </w:r>
        <w:r w:rsidR="00392B45">
          <w:rPr>
            <w:rFonts w:cs="Arial"/>
          </w:rPr>
          <w:t xml:space="preserve">other </w:t>
        </w:r>
        <w:r w:rsidR="00EA0251" w:rsidRPr="00EA0251">
          <w:rPr>
            <w:rFonts w:cs="Arial"/>
          </w:rPr>
          <w:t xml:space="preserve">cognizant </w:t>
        </w:r>
        <w:r w:rsidR="00392B45">
          <w:rPr>
            <w:rFonts w:cs="Arial"/>
          </w:rPr>
          <w:t>inspection organizations</w:t>
        </w:r>
        <w:r w:rsidR="00EA0251" w:rsidRPr="00EA0251">
          <w:rPr>
            <w:rFonts w:cs="Arial"/>
          </w:rPr>
          <w:t xml:space="preserve"> </w:t>
        </w:r>
      </w:ins>
      <w:r w:rsidRPr="00EA0251">
        <w:rPr>
          <w:rFonts w:cs="Arial"/>
        </w:rPr>
        <w:t xml:space="preserve">to </w:t>
      </w:r>
      <w:ins w:id="335" w:author="Author">
        <w:r w:rsidR="00EA0251" w:rsidRPr="00EA0251">
          <w:rPr>
            <w:rFonts w:cs="Arial"/>
          </w:rPr>
          <w:t xml:space="preserve">the </w:t>
        </w:r>
      </w:ins>
      <w:r w:rsidRPr="00EA0251">
        <w:rPr>
          <w:rFonts w:cs="Arial"/>
        </w:rPr>
        <w:t xml:space="preserve">NRR </w:t>
      </w:r>
      <w:ins w:id="336" w:author="Author">
        <w:r w:rsidR="00EA0251" w:rsidRPr="00EA0251">
          <w:rPr>
            <w:rFonts w:cs="Arial"/>
          </w:rPr>
          <w:t xml:space="preserve">Office Director </w:t>
        </w:r>
      </w:ins>
      <w:r w:rsidRPr="00EA0251">
        <w:rPr>
          <w:rFonts w:cs="Arial"/>
        </w:rPr>
        <w:t>that the CIP has been completed. If</w:t>
      </w:r>
      <w:r w:rsidRPr="00954708">
        <w:rPr>
          <w:rFonts w:cs="Arial"/>
        </w:rPr>
        <w:t xml:space="preserve"> additional inspections </w:t>
      </w:r>
      <w:ins w:id="337" w:author="Author">
        <w:r w:rsidR="00815291">
          <w:rPr>
            <w:rFonts w:cs="Arial"/>
          </w:rPr>
          <w:t>are needed</w:t>
        </w:r>
      </w:ins>
      <w:r w:rsidRPr="00954708">
        <w:rPr>
          <w:rFonts w:cs="Arial"/>
        </w:rPr>
        <w:t>, the</w:t>
      </w:r>
      <w:ins w:id="338" w:author="Author">
        <w:r w:rsidR="00815291">
          <w:rPr>
            <w:rFonts w:cs="Arial"/>
          </w:rPr>
          <w:t>n the</w:t>
        </w:r>
      </w:ins>
      <w:r w:rsidRPr="00954708">
        <w:rPr>
          <w:rFonts w:cs="Arial"/>
        </w:rPr>
        <w:t xml:space="preserve"> </w:t>
      </w:r>
      <w:ins w:id="339" w:author="Author">
        <w:r w:rsidR="00815291">
          <w:rPr>
            <w:rFonts w:cs="Arial"/>
          </w:rPr>
          <w:t>operational readiness inspection report</w:t>
        </w:r>
      </w:ins>
      <w:r w:rsidR="009E108C" w:rsidRPr="00954708">
        <w:rPr>
          <w:rFonts w:cs="Arial"/>
        </w:rPr>
        <w:t xml:space="preserve"> </w:t>
      </w:r>
      <w:r w:rsidRPr="00954708">
        <w:rPr>
          <w:rFonts w:cs="Arial"/>
        </w:rPr>
        <w:t xml:space="preserve">will note this, and a separate notification of CIP completion will be documented </w:t>
      </w:r>
      <w:r w:rsidRPr="00841B6E">
        <w:rPr>
          <w:rFonts w:cs="Arial"/>
        </w:rPr>
        <w:t xml:space="preserve">by Region II </w:t>
      </w:r>
      <w:ins w:id="340" w:author="Author">
        <w:r w:rsidR="00841B6E" w:rsidRPr="00841B6E">
          <w:rPr>
            <w:rFonts w:cs="Arial"/>
          </w:rPr>
          <w:t xml:space="preserve">and </w:t>
        </w:r>
        <w:r w:rsidR="00392B45">
          <w:rPr>
            <w:rFonts w:cs="Arial"/>
          </w:rPr>
          <w:t>other applicable inspection organizations</w:t>
        </w:r>
        <w:r w:rsidR="00841B6E" w:rsidRPr="00841B6E">
          <w:rPr>
            <w:rFonts w:cs="Arial"/>
          </w:rPr>
          <w:t xml:space="preserve"> </w:t>
        </w:r>
      </w:ins>
      <w:r w:rsidRPr="00841B6E">
        <w:rPr>
          <w:rFonts w:cs="Arial"/>
        </w:rPr>
        <w:t>once all planned inspections have been completed.</w:t>
      </w:r>
      <w:r w:rsidR="001B1F1D">
        <w:rPr>
          <w:rFonts w:cs="Arial"/>
        </w:rPr>
        <w:t xml:space="preserve"> </w:t>
      </w:r>
      <w:r w:rsidRPr="00954708">
        <w:rPr>
          <w:rFonts w:cs="Arial"/>
        </w:rPr>
        <w:t xml:space="preserve">Completion of the CIP does not mean that </w:t>
      </w:r>
      <w:ins w:id="341" w:author="Author">
        <w:r w:rsidR="007470C6">
          <w:rPr>
            <w:rFonts w:cs="Arial"/>
          </w:rPr>
          <w:t>inspection staff</w:t>
        </w:r>
      </w:ins>
      <w:r w:rsidRPr="00954708">
        <w:rPr>
          <w:rFonts w:cs="Arial"/>
        </w:rPr>
        <w:t xml:space="preserve"> will stop inspecting </w:t>
      </w:r>
      <w:r w:rsidR="0055096C" w:rsidRPr="00954708">
        <w:rPr>
          <w:rFonts w:cs="Arial"/>
        </w:rPr>
        <w:t>NPUF</w:t>
      </w:r>
      <w:r w:rsidRPr="00954708">
        <w:rPr>
          <w:rFonts w:cs="Arial"/>
        </w:rPr>
        <w:t xml:space="preserve"> activities. It means that all </w:t>
      </w:r>
      <w:r w:rsidRPr="00954708">
        <w:rPr>
          <w:rFonts w:cs="Arial"/>
          <w:u w:val="single"/>
        </w:rPr>
        <w:t>required</w:t>
      </w:r>
      <w:r w:rsidRPr="00954708">
        <w:rPr>
          <w:rFonts w:cs="Arial"/>
        </w:rPr>
        <w:t xml:space="preserve"> inspections to meet the </w:t>
      </w:r>
      <w:r w:rsidRPr="00954708">
        <w:rPr>
          <w:rFonts w:cs="Arial"/>
          <w:u w:val="single"/>
        </w:rPr>
        <w:t>minimum</w:t>
      </w:r>
      <w:r w:rsidRPr="00954708">
        <w:rPr>
          <w:rFonts w:cs="Arial"/>
        </w:rPr>
        <w:t xml:space="preserve"> requirements of this IMC have been completed.</w:t>
      </w:r>
      <w:r w:rsidR="008C346F" w:rsidRPr="00954708">
        <w:rPr>
          <w:rFonts w:cs="Arial"/>
        </w:rPr>
        <w:t xml:space="preserve"> Additional inspections may be performed to ensure continued compliance </w:t>
      </w:r>
      <w:ins w:id="342" w:author="Author">
        <w:r w:rsidR="00841B6E">
          <w:rPr>
            <w:rFonts w:cs="Arial"/>
          </w:rPr>
          <w:t>with the licensing basis</w:t>
        </w:r>
      </w:ins>
      <w:r w:rsidR="008C346F" w:rsidRPr="00954708">
        <w:rPr>
          <w:rFonts w:cs="Arial"/>
        </w:rPr>
        <w:t>.</w:t>
      </w:r>
      <w:del w:id="343" w:author="Author">
        <w:r w:rsidR="008C346F" w:rsidRPr="00954708" w:rsidDel="00FC0D73">
          <w:rPr>
            <w:rFonts w:cs="Arial"/>
          </w:rPr>
          <w:delText xml:space="preserve">  </w:delText>
        </w:r>
      </w:del>
    </w:p>
    <w:p w14:paraId="19EC87B7" w14:textId="4B49E321" w:rsidR="003630B4" w:rsidRPr="003630B4" w:rsidRDefault="00992086" w:rsidP="00F54261">
      <w:pPr>
        <w:pStyle w:val="Heading2"/>
        <w:rPr>
          <w:ins w:id="344" w:author="Author"/>
          <w:rFonts w:cs="Arial"/>
        </w:rPr>
      </w:pPr>
      <w:bookmarkStart w:id="345" w:name="_Toc166660963"/>
      <w:bookmarkStart w:id="346" w:name="_Toc419288643"/>
      <w:r w:rsidRPr="003630B4">
        <w:rPr>
          <w:rFonts w:cs="Arial"/>
        </w:rPr>
        <w:t>0</w:t>
      </w:r>
      <w:r w:rsidR="003852F8" w:rsidRPr="003630B4">
        <w:rPr>
          <w:rFonts w:cs="Arial"/>
        </w:rPr>
        <w:t>7</w:t>
      </w:r>
      <w:r w:rsidRPr="003630B4">
        <w:rPr>
          <w:rFonts w:cs="Arial"/>
        </w:rPr>
        <w:t>.1</w:t>
      </w:r>
      <w:r w:rsidR="00263FA6" w:rsidRPr="003630B4">
        <w:rPr>
          <w:rFonts w:cs="Arial"/>
        </w:rPr>
        <w:t>3</w:t>
      </w:r>
      <w:r w:rsidR="00DA1FCA">
        <w:rPr>
          <w:rFonts w:cs="Arial"/>
        </w:rPr>
        <w:tab/>
      </w:r>
      <w:r w:rsidRPr="003630B4">
        <w:rPr>
          <w:rFonts w:cs="Arial"/>
          <w:u w:val="single"/>
        </w:rPr>
        <w:t>Transition to Operations</w:t>
      </w:r>
      <w:bookmarkEnd w:id="345"/>
    </w:p>
    <w:p w14:paraId="50345082" w14:textId="1FEE5D2A" w:rsidR="003630B4" w:rsidRPr="003630B4" w:rsidRDefault="008B2B28" w:rsidP="00745E80">
      <w:pPr>
        <w:pStyle w:val="BodyText3"/>
        <w:rPr>
          <w:ins w:id="347" w:author="Author"/>
        </w:rPr>
      </w:pPr>
      <w:r>
        <w:t>Before the NRC issues an OL</w:t>
      </w:r>
      <w:r w:rsidR="00AE1D2D">
        <w:t>, the NRC staff must find</w:t>
      </w:r>
      <w:r w:rsidR="00DB0729">
        <w:t>,</w:t>
      </w:r>
      <w:r w:rsidR="00AE1D2D">
        <w:t xml:space="preserve"> </w:t>
      </w:r>
      <w:ins w:id="348" w:author="Author">
        <w:r w:rsidR="003630B4" w:rsidRPr="003630B4">
          <w:t xml:space="preserve">in </w:t>
        </w:r>
      </w:ins>
      <w:r w:rsidR="00DB0729">
        <w:t xml:space="preserve">accordance with </w:t>
      </w:r>
      <w:ins w:id="349" w:author="Author">
        <w:r w:rsidR="003630B4" w:rsidRPr="003630B4">
          <w:t>10</w:t>
        </w:r>
      </w:ins>
      <w:r w:rsidR="0077307E">
        <w:t> </w:t>
      </w:r>
      <w:ins w:id="350" w:author="Author">
        <w:r w:rsidR="003630B4" w:rsidRPr="003630B4">
          <w:t>CFR</w:t>
        </w:r>
      </w:ins>
      <w:r w:rsidR="0077307E">
        <w:t> </w:t>
      </w:r>
      <w:ins w:id="351" w:author="Author">
        <w:r w:rsidR="003630B4" w:rsidRPr="003630B4">
          <w:t xml:space="preserve">50.57, “Issuance of </w:t>
        </w:r>
        <w:r w:rsidR="0077307E">
          <w:t>O</w:t>
        </w:r>
        <w:r w:rsidR="003630B4" w:rsidRPr="003630B4">
          <w:t xml:space="preserve">perating </w:t>
        </w:r>
        <w:r w:rsidR="0077307E">
          <w:t>L</w:t>
        </w:r>
        <w:r w:rsidR="003630B4" w:rsidRPr="003630B4">
          <w:t>icense</w:t>
        </w:r>
      </w:ins>
      <w:r w:rsidR="00AE1D2D">
        <w:t>,</w:t>
      </w:r>
      <w:ins w:id="352" w:author="Author">
        <w:r w:rsidR="003630B4" w:rsidRPr="003630B4">
          <w:t xml:space="preserve">” </w:t>
        </w:r>
        <w:r w:rsidR="0077307E">
          <w:t>that</w:t>
        </w:r>
        <w:r w:rsidR="00443CFF" w:rsidRPr="003630B4">
          <w:t>: “</w:t>
        </w:r>
        <w:r w:rsidR="003630B4" w:rsidRPr="003630B4">
          <w:t>(a)(1) Construction of the facility has been substantially completed, in conformity with the construction permit and the application as amended…”; “(a)(2) the facility will operate in conformity with the application as amended…”; and (a)(3)(ii) there is reasonable assurance that the facility will be operated “in compliance with the regulations….”</w:t>
        </w:r>
      </w:ins>
    </w:p>
    <w:p w14:paraId="0AA32DF2" w14:textId="1390415C" w:rsidR="003630B4" w:rsidRPr="003630B4" w:rsidRDefault="003630B4" w:rsidP="000F2580">
      <w:pPr>
        <w:pStyle w:val="BodyText3"/>
        <w:rPr>
          <w:ins w:id="353" w:author="Author"/>
        </w:rPr>
      </w:pPr>
      <w:ins w:id="354" w:author="Author">
        <w:r w:rsidRPr="003630B4">
          <w:t xml:space="preserve">The </w:t>
        </w:r>
      </w:ins>
      <w:r w:rsidR="004308C2">
        <w:t xml:space="preserve">NRC staff uses the </w:t>
      </w:r>
      <w:ins w:id="355" w:author="Author">
        <w:r w:rsidRPr="003630B4">
          <w:t xml:space="preserve">results of construction inspections to support </w:t>
        </w:r>
      </w:ins>
      <w:r w:rsidR="00526611">
        <w:t xml:space="preserve">the </w:t>
      </w:r>
      <w:ins w:id="356" w:author="Author">
        <w:r w:rsidRPr="003630B4">
          <w:t>findings in 10 CFR 50.57(a)(1), 50.57(a)(2), and 50.57(a)(3)(ii). Specifically, completion of the inspections identified in IP 69020, “Inspections of Safety-Related Items (and Services) During Construction of Non-Power Production and Utilization Facilities,” and IP 69021 “Inspection of Quality Assurance Program Implementation During Construction of Non</w:t>
        </w:r>
        <w:r w:rsidR="006449B7">
          <w:noBreakHyphen/>
        </w:r>
        <w:r w:rsidRPr="003630B4">
          <w:t>Power Production and Utilization Facilities” support the finding</w:t>
        </w:r>
        <w:r w:rsidR="00C318FF">
          <w:t>s</w:t>
        </w:r>
        <w:r w:rsidRPr="003630B4">
          <w:t xml:space="preserve"> required by 10 CFR 50.57(a)(1)</w:t>
        </w:r>
        <w:r w:rsidR="00C318FF">
          <w:t xml:space="preserve"> and 50.57(a)(2)</w:t>
        </w:r>
        <w:r w:rsidRPr="003630B4">
          <w:t>. Completion of the inspection identified in IP 69022, “Inspections of Operational Readiness During Construction of Non-Power Production and Utilization Facilities,” supports the finding required by 10 CFR 50.57(a)(3)(ii).</w:t>
        </w:r>
      </w:ins>
    </w:p>
    <w:p w14:paraId="6B29B40C" w14:textId="0BDCD257" w:rsidR="003630B4" w:rsidRPr="003630B4" w:rsidRDefault="003630B4" w:rsidP="000F2580">
      <w:pPr>
        <w:pStyle w:val="BodyText3"/>
        <w:rPr>
          <w:ins w:id="357" w:author="Author"/>
          <w:rFonts w:eastAsiaTheme="minorEastAsia" w:cs="Arial"/>
        </w:rPr>
      </w:pPr>
      <w:ins w:id="358" w:author="Author">
        <w:r w:rsidRPr="28EF0427">
          <w:rPr>
            <w:rFonts w:cs="Arial"/>
          </w:rPr>
          <w:lastRenderedPageBreak/>
          <w:t>Licensees are expected to notify the NRC in writing when construction of the facility is substantially complete. Additionally, licensees are expected to provide a complete list of remaining construction and preoperational test activities that must be addressed prior to operation. At the time a licensee notifies the NRC that construction is substantially complete, the NRC expects that the safety-related SSCs required for initial startup; handling and storage of special nuclear material; shutdown of the facility; and prevention of accidents and the mitigation of consequences of accidents of the NPUF will have been installed at the site. The NRC also expects that the construction and pre</w:t>
        </w:r>
        <w:r w:rsidR="00757425">
          <w:rPr>
            <w:rFonts w:cs="Arial"/>
          </w:rPr>
          <w:noBreakHyphen/>
        </w:r>
        <w:r w:rsidRPr="28EF0427">
          <w:rPr>
            <w:rFonts w:cs="Arial"/>
          </w:rPr>
          <w:t xml:space="preserve">operational tests necessary to ensure the functionality of </w:t>
        </w:r>
        <w:r w:rsidR="00B035EB" w:rsidRPr="28EF0427">
          <w:rPr>
            <w:rFonts w:cs="Arial"/>
          </w:rPr>
          <w:t>safety</w:t>
        </w:r>
        <w:r w:rsidR="00A65D0A">
          <w:rPr>
            <w:rFonts w:cs="Arial"/>
          </w:rPr>
          <w:noBreakHyphen/>
        </w:r>
        <w:r w:rsidR="00B035EB" w:rsidRPr="28EF0427">
          <w:rPr>
            <w:rFonts w:cs="Arial"/>
          </w:rPr>
          <w:t>related</w:t>
        </w:r>
        <w:r w:rsidRPr="28EF0427">
          <w:rPr>
            <w:rFonts w:cs="Arial"/>
          </w:rPr>
          <w:t xml:space="preserve"> SSCs will have been performed and documented by the licensee in accordance with a formal plan. The licensee should have developed the operational test programs necessary to demonstrate that </w:t>
        </w:r>
        <w:r w:rsidR="00B035EB" w:rsidRPr="28EF0427">
          <w:rPr>
            <w:rFonts w:cs="Arial"/>
          </w:rPr>
          <w:t>safety</w:t>
        </w:r>
        <w:r w:rsidR="00A65D0A">
          <w:rPr>
            <w:rFonts w:cs="Arial"/>
          </w:rPr>
          <w:noBreakHyphen/>
        </w:r>
        <w:r w:rsidR="00B035EB" w:rsidRPr="28EF0427">
          <w:rPr>
            <w:rFonts w:cs="Arial"/>
          </w:rPr>
          <w:t>related</w:t>
        </w:r>
        <w:r w:rsidRPr="28EF0427">
          <w:rPr>
            <w:rFonts w:cs="Arial"/>
          </w:rPr>
          <w:t xml:space="preserve"> SSCs will remain functional during normal conditions and during and following design basis events. </w:t>
        </w:r>
      </w:ins>
    </w:p>
    <w:p w14:paraId="39ED149D" w14:textId="377BE624" w:rsidR="003630B4" w:rsidRPr="003630B4" w:rsidRDefault="003630B4" w:rsidP="00A30176">
      <w:pPr>
        <w:pStyle w:val="BodyText4"/>
        <w:ind w:left="1440" w:hanging="720"/>
        <w:rPr>
          <w:ins w:id="359" w:author="Author"/>
        </w:rPr>
      </w:pPr>
      <w:ins w:id="360" w:author="Author">
        <w:r w:rsidRPr="003630B4">
          <w:t>Note:</w:t>
        </w:r>
        <w:r w:rsidRPr="003630B4">
          <w:tab/>
          <w:t xml:space="preserve">Notification by the licensee does not serve as the formal </w:t>
        </w:r>
        <w:r w:rsidRPr="003630B4">
          <w:rPr>
            <w:rFonts w:eastAsia="Arial"/>
            <w:spacing w:val="1"/>
          </w:rPr>
          <w:t>10 CFR 50.57(a)(1)</w:t>
        </w:r>
        <w:r w:rsidRPr="003630B4">
          <w:t xml:space="preserve"> finding </w:t>
        </w:r>
        <w:r w:rsidRPr="003630B4">
          <w:rPr>
            <w:rFonts w:eastAsia="Arial"/>
            <w:spacing w:val="1"/>
          </w:rPr>
          <w:t>that</w:t>
        </w:r>
        <w:r w:rsidRPr="003630B4">
          <w:t xml:space="preserve"> construction is substantially complete; the NRC makes this finding based on the results of inspection activities described in this IP. Notification by the licensee only serves to inform the NRC that the licensee believes that construction has progressed to the point that Region II personnel can implement the provisions of this IP and determine that the facility is substantially complete.</w:t>
        </w:r>
      </w:ins>
    </w:p>
    <w:p w14:paraId="41D25282" w14:textId="157A9137" w:rsidR="003630B4" w:rsidRPr="003630B4" w:rsidRDefault="003630B4" w:rsidP="000F2580">
      <w:pPr>
        <w:pStyle w:val="BodyText3"/>
        <w:rPr>
          <w:ins w:id="361" w:author="Author"/>
          <w:rFonts w:eastAsia="Arial" w:cs="Arial"/>
        </w:rPr>
      </w:pPr>
      <w:ins w:id="362" w:author="Author">
        <w:r w:rsidRPr="28EF0427">
          <w:rPr>
            <w:rFonts w:cs="Arial"/>
          </w:rPr>
          <w:t xml:space="preserve">After receipt of the “substantially complete” notification by the licensee, </w:t>
        </w:r>
        <w:r w:rsidR="00E8267D" w:rsidRPr="28EF0427">
          <w:rPr>
            <w:rFonts w:cs="Arial"/>
          </w:rPr>
          <w:t>NRR</w:t>
        </w:r>
        <w:r w:rsidR="008E4F9D" w:rsidRPr="28EF0427">
          <w:rPr>
            <w:rFonts w:cs="Arial"/>
          </w:rPr>
          <w:t xml:space="preserve"> staff, in coordination with Region II,</w:t>
        </w:r>
        <w:r w:rsidRPr="28EF0427">
          <w:rPr>
            <w:rFonts w:cs="Arial"/>
          </w:rPr>
          <w:t xml:space="preserve"> will assess the status of the facility as described in the notification by reviewing the results of baseline inspections and the status of any planned inspections that have not been completed. If </w:t>
        </w:r>
        <w:r w:rsidR="008E4F9D" w:rsidRPr="28EF0427">
          <w:rPr>
            <w:rFonts w:cs="Arial"/>
          </w:rPr>
          <w:t>NRR</w:t>
        </w:r>
        <w:r w:rsidRPr="28EF0427">
          <w:rPr>
            <w:rFonts w:cs="Arial"/>
          </w:rPr>
          <w:t xml:space="preserve"> </w:t>
        </w:r>
        <w:r w:rsidR="008E4F9D" w:rsidRPr="28EF0427">
          <w:rPr>
            <w:rFonts w:cs="Arial"/>
          </w:rPr>
          <w:t xml:space="preserve">staff </w:t>
        </w:r>
        <w:r w:rsidRPr="28EF0427">
          <w:rPr>
            <w:rFonts w:cs="Arial"/>
          </w:rPr>
          <w:t xml:space="preserve">conclude that the findings in 10 CFR 50.57(a)(1), 50.57(a)(2), and 50.57(a)(3)(ii) are supported by the results of inspections and any necessary licensee actions, </w:t>
        </w:r>
        <w:r w:rsidR="006220A9" w:rsidRPr="28EF0427">
          <w:rPr>
            <w:rFonts w:cs="Arial"/>
          </w:rPr>
          <w:t>they</w:t>
        </w:r>
        <w:r w:rsidR="00D47BF7" w:rsidRPr="28EF0427">
          <w:rPr>
            <w:rFonts w:cs="Arial"/>
          </w:rPr>
          <w:t xml:space="preserve"> </w:t>
        </w:r>
        <w:r w:rsidRPr="28EF0427">
          <w:rPr>
            <w:rFonts w:cs="Arial"/>
          </w:rPr>
          <w:t xml:space="preserve">will </w:t>
        </w:r>
        <w:r w:rsidR="00D47BF7" w:rsidRPr="28EF0427">
          <w:rPr>
            <w:rFonts w:cs="Arial"/>
          </w:rPr>
          <w:t xml:space="preserve">notify </w:t>
        </w:r>
        <w:r w:rsidRPr="28EF0427">
          <w:rPr>
            <w:rFonts w:cs="Arial"/>
          </w:rPr>
          <w:t xml:space="preserve">the Director, NRR, that it is reasonable to make the findings required by 10 CFR 50.57(a)(1), 50.57(a)(2), and 50.57(a)(3)(ii). </w:t>
        </w:r>
        <w:r w:rsidR="00D47BF7" w:rsidRPr="28EF0427">
          <w:rPr>
            <w:rFonts w:cs="Arial"/>
          </w:rPr>
          <w:t>This notification</w:t>
        </w:r>
        <w:r w:rsidRPr="28EF0427">
          <w:rPr>
            <w:rFonts w:cs="Arial"/>
          </w:rPr>
          <w:t xml:space="preserve"> recommendation will be in the form of a memorandum from the </w:t>
        </w:r>
        <w:r w:rsidR="00366876" w:rsidRPr="28EF0427">
          <w:rPr>
            <w:rFonts w:cs="Arial"/>
          </w:rPr>
          <w:t>cognizant NRR Division Director</w:t>
        </w:r>
        <w:r w:rsidRPr="28EF0427">
          <w:rPr>
            <w:rFonts w:cs="Arial"/>
          </w:rPr>
          <w:t xml:space="preserve"> to the </w:t>
        </w:r>
        <w:r w:rsidR="00B647F2">
          <w:rPr>
            <w:rFonts w:cs="Arial"/>
          </w:rPr>
          <w:t xml:space="preserve">NRR Office </w:t>
        </w:r>
        <w:r w:rsidRPr="28EF0427">
          <w:rPr>
            <w:rFonts w:cs="Arial"/>
          </w:rPr>
          <w:t>Director</w:t>
        </w:r>
        <w:r w:rsidR="00FD0320">
          <w:rPr>
            <w:rFonts w:cs="Arial"/>
          </w:rPr>
          <w:t>.</w:t>
        </w:r>
        <w:r w:rsidRPr="28EF0427">
          <w:rPr>
            <w:rFonts w:cs="Arial"/>
          </w:rPr>
          <w:t xml:space="preserve"> The memorandum will include, as appropriate, appendices that address</w:t>
        </w:r>
        <w:r w:rsidR="00DC736C">
          <w:rPr>
            <w:rFonts w:cs="Arial"/>
          </w:rPr>
          <w:t>:</w:t>
        </w:r>
        <w:r w:rsidRPr="28EF0427">
          <w:rPr>
            <w:rFonts w:cs="Arial"/>
          </w:rPr>
          <w:t xml:space="preserve"> (1) a description of any incomplete operational readiness inspections. Inspection items remaining to be completed should be discussed in sufficient detail to understand their impact on the proposed issuance of the operating license, (2) pending or open enforcement actions, and (3) an assessment of whether any open allegations can potentially affect the outcome of any of the three findings</w:t>
        </w:r>
        <w:r w:rsidRPr="00A96DD6">
          <w:rPr>
            <w:rStyle w:val="FootnoteReference"/>
            <w:rFonts w:cs="Arial"/>
            <w:vertAlign w:val="superscript"/>
          </w:rPr>
          <w:footnoteReference w:id="2"/>
        </w:r>
        <w:r w:rsidRPr="28EF0427">
          <w:rPr>
            <w:rFonts w:cs="Arial"/>
          </w:rPr>
          <w:t>.</w:t>
        </w:r>
      </w:ins>
    </w:p>
    <w:p w14:paraId="074BE732" w14:textId="7D4A6815" w:rsidR="003630B4" w:rsidRPr="003630B4" w:rsidRDefault="003630B4" w:rsidP="000F2580">
      <w:pPr>
        <w:pStyle w:val="BodyText3"/>
        <w:rPr>
          <w:ins w:id="365" w:author="Author"/>
          <w:rFonts w:cs="Arial"/>
        </w:rPr>
      </w:pPr>
      <w:ins w:id="366" w:author="Author">
        <w:r w:rsidRPr="28EF0427">
          <w:rPr>
            <w:rFonts w:cs="Arial"/>
          </w:rPr>
          <w:t>If the applicant experiences significant delays in completion of construction of the facility following the notification of substantial completion of construction, including: 1) the development of operational programs, 2)</w:t>
        </w:r>
        <w:r w:rsidR="00537E2E" w:rsidRPr="28EF0427">
          <w:rPr>
            <w:rFonts w:cs="Arial"/>
          </w:rPr>
          <w:t xml:space="preserve"> </w:t>
        </w:r>
        <w:r w:rsidRPr="28EF0427">
          <w:rPr>
            <w:rFonts w:cs="Arial"/>
          </w:rPr>
          <w:t>performance of construction and pre</w:t>
        </w:r>
      </w:ins>
      <w:r w:rsidR="00F94D0D">
        <w:rPr>
          <w:rFonts w:cs="Arial"/>
        </w:rPr>
        <w:noBreakHyphen/>
      </w:r>
      <w:ins w:id="367" w:author="Author">
        <w:r w:rsidRPr="28EF0427">
          <w:rPr>
            <w:rFonts w:cs="Arial"/>
          </w:rPr>
          <w:t xml:space="preserve">operational testing, 3) closure of remaining open items, or 4) the discovery of significant technical errors in the design of the facility after the Readiness Memorandum is issued, then the </w:t>
        </w:r>
        <w:r w:rsidR="00537E2E" w:rsidRPr="28EF0427">
          <w:rPr>
            <w:rFonts w:cs="Arial"/>
          </w:rPr>
          <w:t>NRR staff and Region II</w:t>
        </w:r>
        <w:r w:rsidRPr="28EF0427">
          <w:rPr>
            <w:rFonts w:cs="Arial"/>
          </w:rPr>
          <w:t xml:space="preserve"> should </w:t>
        </w:r>
        <w:r w:rsidR="003666F0">
          <w:rPr>
            <w:rFonts w:cs="Arial"/>
          </w:rPr>
          <w:t>assess</w:t>
        </w:r>
        <w:r w:rsidRPr="28EF0427">
          <w:rPr>
            <w:rFonts w:cs="Arial"/>
          </w:rPr>
          <w:t xml:space="preserve"> whether additional inspection activities should be conducted and a follow-up Readiness Memorandum should be issued. </w:t>
        </w:r>
        <w:r w:rsidR="00942C37" w:rsidRPr="28EF0427">
          <w:rPr>
            <w:rFonts w:cs="Arial"/>
          </w:rPr>
          <w:t>NRR staff will</w:t>
        </w:r>
        <w:r w:rsidRPr="28EF0427">
          <w:rPr>
            <w:rFonts w:cs="Arial"/>
          </w:rPr>
          <w:t xml:space="preserve"> promptly notify the Director, NRR, of any significant performance deficiencies or test failures that occur after the Readiness Memorandum is issued, but </w:t>
        </w:r>
        <w:r w:rsidRPr="28EF0427">
          <w:rPr>
            <w:rFonts w:cs="Arial"/>
          </w:rPr>
          <w:lastRenderedPageBreak/>
          <w:t>prior to issuance of the operating license. Any issues identified after issuance of the operating license will be addressed through the NRC’s operational inspection, assessment, and enforcement processes.</w:t>
        </w:r>
      </w:ins>
    </w:p>
    <w:p w14:paraId="3969F937" w14:textId="6FD19C5F" w:rsidR="00B604FA" w:rsidRDefault="00D67019" w:rsidP="004F041B">
      <w:pPr>
        <w:pStyle w:val="Heading1"/>
      </w:pPr>
      <w:bookmarkStart w:id="368" w:name="_Toc166660964"/>
      <w:r w:rsidRPr="00D67019">
        <w:t>2550-0</w:t>
      </w:r>
      <w:r w:rsidR="00796C3E">
        <w:t>8</w:t>
      </w:r>
      <w:r w:rsidRPr="00D67019">
        <w:tab/>
        <w:t>REFERENCES</w:t>
      </w:r>
      <w:bookmarkEnd w:id="368"/>
      <w:del w:id="369" w:author="Author">
        <w:r w:rsidR="002B35DD" w:rsidRPr="00D67019" w:rsidDel="007138DC">
          <w:delText xml:space="preserve">  </w:delText>
        </w:r>
      </w:del>
      <w:bookmarkEnd w:id="346"/>
      <w:ins w:id="370" w:author="Author">
        <w:r w:rsidR="007138DC">
          <w:t xml:space="preserve"> </w:t>
        </w:r>
      </w:ins>
    </w:p>
    <w:p w14:paraId="15DDFE6A" w14:textId="77777777" w:rsidR="00AF62F0" w:rsidRPr="00841B6E" w:rsidRDefault="00500ED4" w:rsidP="00C904D0">
      <w:pPr>
        <w:pStyle w:val="BodyText2"/>
      </w:pPr>
      <w:r w:rsidRPr="00841B6E">
        <w:t>IMC 0620, "Inspection Documents and Records”</w:t>
      </w:r>
    </w:p>
    <w:p w14:paraId="40E70D84" w14:textId="77777777" w:rsidR="00AF62F0" w:rsidRPr="00841B6E" w:rsidRDefault="00E84D38" w:rsidP="00C904D0">
      <w:pPr>
        <w:pStyle w:val="BodyText2"/>
      </w:pPr>
      <w:r w:rsidRPr="00841B6E">
        <w:t>MD 8.8, “Management of Allegations”</w:t>
      </w:r>
    </w:p>
    <w:p w14:paraId="1FE04795" w14:textId="799DC0DD" w:rsidR="00AF62F0" w:rsidRDefault="00E84D38" w:rsidP="00C904D0">
      <w:pPr>
        <w:pStyle w:val="BodyText2"/>
      </w:pPr>
      <w:r w:rsidRPr="00841B6E">
        <w:t>MD Volume 12, “Security”</w:t>
      </w:r>
    </w:p>
    <w:p w14:paraId="0D8176D2" w14:textId="7B26A3F0" w:rsidR="00AF62F0" w:rsidRDefault="006F793C" w:rsidP="00C904D0">
      <w:pPr>
        <w:pStyle w:val="BodyText2"/>
      </w:pPr>
      <w:r>
        <w:t>NRC Enforcement Policy</w:t>
      </w:r>
    </w:p>
    <w:p w14:paraId="54E94C77" w14:textId="77777777" w:rsidR="00AF62F0" w:rsidRDefault="004D5FFC" w:rsidP="00C904D0">
      <w:pPr>
        <w:pStyle w:val="BodyText2"/>
      </w:pPr>
      <w:r>
        <w:t>NEI 99-04, “Guidelines for Managing NRC Commitment Changes”</w:t>
      </w:r>
    </w:p>
    <w:p w14:paraId="32F838A5" w14:textId="77777777" w:rsidR="00AF62F0" w:rsidRDefault="006F793C" w:rsidP="00C904D0">
      <w:pPr>
        <w:pStyle w:val="BodyText2"/>
      </w:pPr>
      <w:r>
        <w:t>NRC Enforcement Manual</w:t>
      </w:r>
    </w:p>
    <w:p w14:paraId="0B2A60A4" w14:textId="77777777" w:rsidR="00AF62F0" w:rsidRDefault="006F793C" w:rsidP="00C904D0">
      <w:pPr>
        <w:pStyle w:val="BodyText2"/>
      </w:pPr>
      <w:r w:rsidRPr="00596485">
        <w:t>SECY-99-070, “Implementation Plan for the Public Communications Initiative (DSI-14)"</w:t>
      </w:r>
    </w:p>
    <w:p w14:paraId="7007646E" w14:textId="16D52CF5" w:rsidR="00D67019" w:rsidRDefault="009B7559" w:rsidP="00C904D0">
      <w:pPr>
        <w:pStyle w:val="BodyText2"/>
      </w:pPr>
      <w:r w:rsidRPr="009B7559">
        <w:t>SECY-00-0045</w:t>
      </w:r>
      <w:r>
        <w:t>,</w:t>
      </w:r>
      <w:r w:rsidRPr="009B7559">
        <w:t xml:space="preserve"> "Acceptance of NEI 99-04, 'Guidelines for Managing NRC Commitments"</w:t>
      </w:r>
    </w:p>
    <w:p w14:paraId="0571A580" w14:textId="2DF74A56" w:rsidR="00B604FA" w:rsidRPr="00954708" w:rsidRDefault="00B604FA" w:rsidP="008232F5">
      <w:pPr>
        <w:pStyle w:val="END"/>
      </w:pPr>
      <w:r w:rsidRPr="00954708">
        <w:t>END</w:t>
      </w:r>
    </w:p>
    <w:p w14:paraId="73E6D48C" w14:textId="4ABBAF65" w:rsidR="00007113" w:rsidRDefault="00007113" w:rsidP="00456D66">
      <w:pPr>
        <w:pStyle w:val="BodyText"/>
        <w:sectPr w:rsidR="00007113" w:rsidSect="00D8775A">
          <w:footerReference w:type="default" r:id="rId13"/>
          <w:pgSz w:w="12240" w:h="15840"/>
          <w:pgMar w:top="1440" w:right="1440" w:bottom="1440" w:left="1440" w:header="720" w:footer="720" w:gutter="0"/>
          <w:pgNumType w:start="1"/>
          <w:cols w:space="720"/>
          <w:noEndnote/>
          <w:docGrid w:linePitch="326"/>
        </w:sectPr>
      </w:pPr>
    </w:p>
    <w:p w14:paraId="4FD61EB0" w14:textId="19E6F51F" w:rsidR="00B604FA" w:rsidRPr="00596485" w:rsidRDefault="006D6935" w:rsidP="00D04DE9">
      <w:pPr>
        <w:pStyle w:val="attachmenttitle"/>
      </w:pPr>
      <w:bookmarkStart w:id="371" w:name="_Toc166660965"/>
      <w:r w:rsidRPr="00596485">
        <w:lastRenderedPageBreak/>
        <w:t>A</w:t>
      </w:r>
      <w:r w:rsidR="00D04DE9" w:rsidRPr="00596485">
        <w:t>ppendix</w:t>
      </w:r>
      <w:r w:rsidRPr="00596485">
        <w:t xml:space="preserve"> A</w:t>
      </w:r>
      <w:r w:rsidR="00D04DE9">
        <w:t xml:space="preserve">: </w:t>
      </w:r>
      <w:r w:rsidR="00D04DE9" w:rsidRPr="00596485">
        <w:t>Inspection Procedures</w:t>
      </w:r>
      <w:bookmarkEnd w:id="371"/>
    </w:p>
    <w:p w14:paraId="6EDF1593" w14:textId="146C1DAF" w:rsidR="00B604FA" w:rsidRPr="00596485" w:rsidRDefault="00B604FA" w:rsidP="00232945">
      <w:pPr>
        <w:pStyle w:val="BodyText"/>
      </w:pPr>
      <w:r w:rsidRPr="00596485">
        <w:t>Inspection procedures may be added or deleted as required.</w:t>
      </w:r>
      <w:ins w:id="372" w:author="Author">
        <w:r w:rsidR="007138DC">
          <w:t xml:space="preserve"> </w:t>
        </w:r>
      </w:ins>
      <w:r w:rsidRPr="00596485">
        <w:t>Portions of these inspection p</w:t>
      </w:r>
      <w:r w:rsidR="005C1B8C" w:rsidRPr="00596485">
        <w:t xml:space="preserve">rocedures may not apply to all types of </w:t>
      </w:r>
      <w:r w:rsidR="0055096C">
        <w:t>NPUF</w:t>
      </w:r>
      <w:r w:rsidR="005C1B8C" w:rsidRPr="00596485">
        <w:t>s</w:t>
      </w:r>
      <w:r w:rsidR="00137D71">
        <w:t>.</w:t>
      </w:r>
    </w:p>
    <w:tbl>
      <w:tblPr>
        <w:tblW w:w="9360" w:type="dxa"/>
        <w:jc w:val="center"/>
        <w:tblLayout w:type="fixed"/>
        <w:tblCellMar>
          <w:left w:w="120" w:type="dxa"/>
          <w:right w:w="120" w:type="dxa"/>
        </w:tblCellMar>
        <w:tblLook w:val="0000" w:firstRow="0" w:lastRow="0" w:firstColumn="0" w:lastColumn="0" w:noHBand="0" w:noVBand="0"/>
      </w:tblPr>
      <w:tblGrid>
        <w:gridCol w:w="1350"/>
        <w:gridCol w:w="8010"/>
      </w:tblGrid>
      <w:tr w:rsidR="00EF60DA" w:rsidRPr="00596485" w14:paraId="1FDBED5E" w14:textId="77777777" w:rsidTr="516611B0">
        <w:trPr>
          <w:jc w:val="center"/>
        </w:trPr>
        <w:tc>
          <w:tcPr>
            <w:tcW w:w="936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Mar>
              <w:top w:w="43" w:type="dxa"/>
              <w:bottom w:w="43" w:type="dxa"/>
            </w:tcMar>
          </w:tcPr>
          <w:p w14:paraId="03EC6B45" w14:textId="77777777" w:rsidR="00B604FA" w:rsidRPr="00596485" w:rsidRDefault="00C90614"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Pr>
                <w:rFonts w:ascii="Arial" w:hAnsi="Arial" w:cs="Arial"/>
                <w:sz w:val="22"/>
                <w:szCs w:val="22"/>
              </w:rPr>
              <w:t xml:space="preserve">Construction </w:t>
            </w:r>
            <w:r w:rsidR="00B604FA" w:rsidRPr="00596485">
              <w:rPr>
                <w:rFonts w:ascii="Arial" w:hAnsi="Arial" w:cs="Arial"/>
                <w:sz w:val="22"/>
                <w:szCs w:val="22"/>
              </w:rPr>
              <w:t>Inspection Procedures</w:t>
            </w:r>
          </w:p>
        </w:tc>
      </w:tr>
      <w:tr w:rsidR="00B604FA" w:rsidRPr="00596485" w14:paraId="2894249E" w14:textId="77777777" w:rsidTr="516611B0">
        <w:trPr>
          <w:jc w:val="center"/>
        </w:trPr>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245FB094" w14:textId="77777777" w:rsidR="00B604FA" w:rsidRPr="00596485" w:rsidRDefault="00B604FA"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596485">
              <w:rPr>
                <w:rFonts w:ascii="Arial" w:hAnsi="Arial" w:cs="Arial"/>
                <w:sz w:val="22"/>
                <w:szCs w:val="22"/>
              </w:rPr>
              <w:t xml:space="preserve">IP </w:t>
            </w:r>
            <w:r w:rsidR="00B649D2" w:rsidRPr="00971D4C">
              <w:rPr>
                <w:rFonts w:ascii="Arial" w:hAnsi="Arial" w:cs="Arial"/>
                <w:sz w:val="22"/>
                <w:szCs w:val="22"/>
              </w:rPr>
              <w:t>69020</w:t>
            </w:r>
          </w:p>
        </w:tc>
        <w:tc>
          <w:tcPr>
            <w:tcW w:w="80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2C1E7C52" w14:textId="1F7282A3"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Inspections of Safety-Related Items (</w:t>
            </w:r>
            <w:r w:rsidR="00025727">
              <w:rPr>
                <w:rFonts w:ascii="Arial" w:hAnsi="Arial" w:cs="Arial"/>
                <w:sz w:val="22"/>
                <w:szCs w:val="22"/>
              </w:rPr>
              <w:t>a</w:t>
            </w:r>
            <w:r>
              <w:rPr>
                <w:rFonts w:ascii="Arial" w:hAnsi="Arial" w:cs="Arial"/>
                <w:sz w:val="22"/>
                <w:szCs w:val="22"/>
              </w:rPr>
              <w:t xml:space="preserve">nd Services) During Construction </w:t>
            </w:r>
            <w:r w:rsidR="00BC6401">
              <w:rPr>
                <w:rFonts w:ascii="Arial" w:hAnsi="Arial" w:cs="Arial"/>
                <w:sz w:val="22"/>
                <w:szCs w:val="22"/>
              </w:rPr>
              <w:t>o</w:t>
            </w:r>
            <w:r>
              <w:rPr>
                <w:rFonts w:ascii="Arial" w:hAnsi="Arial" w:cs="Arial"/>
                <w:sz w:val="22"/>
                <w:szCs w:val="22"/>
              </w:rPr>
              <w:t>f Non</w:t>
            </w:r>
            <w:r w:rsidR="00BC6401">
              <w:rPr>
                <w:rFonts w:ascii="Arial" w:hAnsi="Arial" w:cs="Arial"/>
                <w:sz w:val="22"/>
                <w:szCs w:val="22"/>
              </w:rPr>
              <w:noBreakHyphen/>
            </w:r>
            <w:r>
              <w:rPr>
                <w:rFonts w:ascii="Arial" w:hAnsi="Arial" w:cs="Arial"/>
                <w:sz w:val="22"/>
                <w:szCs w:val="22"/>
              </w:rPr>
              <w:t>Power Production And Utilization Facilities</w:t>
            </w:r>
          </w:p>
        </w:tc>
      </w:tr>
      <w:tr w:rsidR="00B604FA" w:rsidRPr="00596485" w14:paraId="6EBD4CF8" w14:textId="77777777" w:rsidTr="516611B0">
        <w:trPr>
          <w:jc w:val="center"/>
        </w:trPr>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7508015B" w14:textId="77777777" w:rsidR="00B604FA" w:rsidRPr="00596485" w:rsidRDefault="00980BF7"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596485">
              <w:rPr>
                <w:rFonts w:ascii="Arial" w:hAnsi="Arial" w:cs="Arial"/>
                <w:sz w:val="22"/>
                <w:szCs w:val="22"/>
              </w:rPr>
              <w:t xml:space="preserve">IP </w:t>
            </w:r>
            <w:r w:rsidRPr="00971D4C">
              <w:rPr>
                <w:rFonts w:ascii="Arial" w:hAnsi="Arial" w:cs="Arial"/>
                <w:sz w:val="22"/>
                <w:szCs w:val="22"/>
              </w:rPr>
              <w:t>69021</w:t>
            </w:r>
          </w:p>
        </w:tc>
        <w:tc>
          <w:tcPr>
            <w:tcW w:w="80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4F28E3F0" w14:textId="5A33140F"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 xml:space="preserve">Inspections </w:t>
            </w:r>
            <w:r w:rsidR="00BC6401">
              <w:rPr>
                <w:rFonts w:ascii="Arial" w:hAnsi="Arial" w:cs="Arial"/>
                <w:sz w:val="22"/>
                <w:szCs w:val="22"/>
              </w:rPr>
              <w:t>o</w:t>
            </w:r>
            <w:r>
              <w:rPr>
                <w:rFonts w:ascii="Arial" w:hAnsi="Arial" w:cs="Arial"/>
                <w:sz w:val="22"/>
                <w:szCs w:val="22"/>
              </w:rPr>
              <w:t xml:space="preserve">f </w:t>
            </w:r>
            <w:r w:rsidRPr="004C262C">
              <w:rPr>
                <w:rFonts w:ascii="Arial" w:hAnsi="Arial" w:cs="Arial"/>
                <w:sz w:val="22"/>
                <w:szCs w:val="22"/>
              </w:rPr>
              <w:t>Quality Assurance Program Implementation</w:t>
            </w:r>
            <w:r>
              <w:rPr>
                <w:rFonts w:ascii="Arial" w:hAnsi="Arial" w:cs="Arial"/>
                <w:sz w:val="22"/>
                <w:szCs w:val="22"/>
              </w:rPr>
              <w:t xml:space="preserve"> D</w:t>
            </w:r>
            <w:r w:rsidRPr="004C262C">
              <w:rPr>
                <w:rFonts w:ascii="Arial" w:hAnsi="Arial" w:cs="Arial"/>
                <w:sz w:val="22"/>
                <w:szCs w:val="22"/>
              </w:rPr>
              <w:t>uring Construction</w:t>
            </w:r>
            <w:r>
              <w:rPr>
                <w:rFonts w:ascii="Arial" w:hAnsi="Arial" w:cs="Arial"/>
                <w:sz w:val="22"/>
                <w:szCs w:val="22"/>
              </w:rPr>
              <w:t xml:space="preserve"> </w:t>
            </w:r>
            <w:r w:rsidR="00BC6401">
              <w:rPr>
                <w:rFonts w:ascii="Arial" w:hAnsi="Arial" w:cs="Arial"/>
                <w:sz w:val="22"/>
                <w:szCs w:val="22"/>
              </w:rPr>
              <w:t>o</w:t>
            </w:r>
            <w:r>
              <w:rPr>
                <w:rFonts w:ascii="Arial" w:hAnsi="Arial" w:cs="Arial"/>
                <w:sz w:val="22"/>
                <w:szCs w:val="22"/>
              </w:rPr>
              <w:t>f</w:t>
            </w:r>
            <w:r w:rsidRPr="004C262C">
              <w:rPr>
                <w:rFonts w:ascii="Arial" w:hAnsi="Arial" w:cs="Arial"/>
                <w:sz w:val="22"/>
                <w:szCs w:val="22"/>
              </w:rPr>
              <w:t xml:space="preserve"> </w:t>
            </w:r>
            <w:r>
              <w:rPr>
                <w:rFonts w:ascii="Arial" w:hAnsi="Arial" w:cs="Arial"/>
                <w:sz w:val="22"/>
                <w:szCs w:val="22"/>
              </w:rPr>
              <w:t xml:space="preserve">Non-Power Production </w:t>
            </w:r>
            <w:r w:rsidR="00BC6401">
              <w:rPr>
                <w:rFonts w:ascii="Arial" w:hAnsi="Arial" w:cs="Arial"/>
                <w:sz w:val="22"/>
                <w:szCs w:val="22"/>
              </w:rPr>
              <w:t>a</w:t>
            </w:r>
            <w:r>
              <w:rPr>
                <w:rFonts w:ascii="Arial" w:hAnsi="Arial" w:cs="Arial"/>
                <w:sz w:val="22"/>
                <w:szCs w:val="22"/>
              </w:rPr>
              <w:t>nd Utilization Facilities</w:t>
            </w:r>
          </w:p>
        </w:tc>
      </w:tr>
      <w:tr w:rsidR="00B604FA" w:rsidRPr="00596485" w14:paraId="37E2715A" w14:textId="77777777" w:rsidTr="516611B0">
        <w:trPr>
          <w:jc w:val="center"/>
        </w:trPr>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54FF9227" w14:textId="77777777" w:rsidR="00B604FA" w:rsidRPr="00596485" w:rsidRDefault="00980BF7"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IP 81810</w:t>
            </w:r>
            <w:r w:rsidR="00B604FA" w:rsidRPr="00596485">
              <w:rPr>
                <w:rFonts w:ascii="Arial" w:hAnsi="Arial" w:cs="Arial"/>
                <w:sz w:val="22"/>
                <w:szCs w:val="22"/>
              </w:rPr>
              <w:t xml:space="preserve"> </w:t>
            </w:r>
          </w:p>
        </w:tc>
        <w:tc>
          <w:tcPr>
            <w:tcW w:w="80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12B153A4" w14:textId="20A47782"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 xml:space="preserve">Protection </w:t>
            </w:r>
            <w:r w:rsidR="00BC6401">
              <w:rPr>
                <w:rFonts w:ascii="Arial" w:hAnsi="Arial" w:cs="Arial"/>
                <w:sz w:val="22"/>
                <w:szCs w:val="22"/>
              </w:rPr>
              <w:t>o</w:t>
            </w:r>
            <w:r>
              <w:rPr>
                <w:rFonts w:ascii="Arial" w:hAnsi="Arial" w:cs="Arial"/>
                <w:sz w:val="22"/>
                <w:szCs w:val="22"/>
              </w:rPr>
              <w:t xml:space="preserve">f Safeguards Information (As Implemented </w:t>
            </w:r>
            <w:r w:rsidR="00BC6401">
              <w:rPr>
                <w:rFonts w:ascii="Arial" w:hAnsi="Arial" w:cs="Arial"/>
                <w:sz w:val="22"/>
                <w:szCs w:val="22"/>
              </w:rPr>
              <w:t>b</w:t>
            </w:r>
            <w:r>
              <w:rPr>
                <w:rFonts w:ascii="Arial" w:hAnsi="Arial" w:cs="Arial"/>
                <w:sz w:val="22"/>
                <w:szCs w:val="22"/>
              </w:rPr>
              <w:t>y I</w:t>
            </w:r>
            <w:r w:rsidR="00BC6401">
              <w:rPr>
                <w:rFonts w:ascii="Arial" w:hAnsi="Arial" w:cs="Arial"/>
                <w:sz w:val="22"/>
                <w:szCs w:val="22"/>
              </w:rPr>
              <w:t>MC</w:t>
            </w:r>
            <w:r>
              <w:rPr>
                <w:rFonts w:ascii="Arial" w:hAnsi="Arial" w:cs="Arial"/>
                <w:sz w:val="22"/>
                <w:szCs w:val="22"/>
              </w:rPr>
              <w:t xml:space="preserve"> 2681)</w:t>
            </w:r>
          </w:p>
        </w:tc>
      </w:tr>
      <w:tr w:rsidR="516611B0" w14:paraId="7E791D38" w14:textId="77777777" w:rsidTr="516611B0">
        <w:trPr>
          <w:trHeight w:val="300"/>
          <w:jc w:val="center"/>
          <w:ins w:id="373" w:author="Author"/>
        </w:trPr>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055D9761" w14:textId="6B1E549C" w:rsidR="08869BDF" w:rsidRPr="00D34D3B" w:rsidRDefault="08869BDF" w:rsidP="516611B0">
            <w:pPr>
              <w:rPr>
                <w:rFonts w:ascii="Arial" w:eastAsia="Arial" w:hAnsi="Arial" w:cs="Arial"/>
                <w:sz w:val="22"/>
                <w:szCs w:val="22"/>
              </w:rPr>
            </w:pPr>
            <w:ins w:id="374" w:author="Author">
              <w:r w:rsidRPr="00D34D3B">
                <w:rPr>
                  <w:rFonts w:ascii="Arial" w:eastAsia="Arial" w:hAnsi="Arial" w:cs="Arial"/>
                  <w:sz w:val="22"/>
                  <w:szCs w:val="22"/>
                </w:rPr>
                <w:t>IP 92</w:t>
              </w:r>
              <w:r w:rsidR="23F6F792" w:rsidRPr="00D34D3B">
                <w:rPr>
                  <w:rFonts w:ascii="Arial" w:eastAsia="Arial" w:hAnsi="Arial" w:cs="Arial"/>
                  <w:sz w:val="22"/>
                  <w:szCs w:val="22"/>
                </w:rPr>
                <w:t>702</w:t>
              </w:r>
            </w:ins>
          </w:p>
        </w:tc>
        <w:tc>
          <w:tcPr>
            <w:tcW w:w="80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773DDBA4" w14:textId="459B7039" w:rsidR="23F6F792" w:rsidRDefault="23F6F792" w:rsidP="516611B0">
            <w:pPr>
              <w:rPr>
                <w:rFonts w:ascii="Arial" w:eastAsia="Arial" w:hAnsi="Arial" w:cs="Arial"/>
                <w:sz w:val="22"/>
                <w:szCs w:val="22"/>
              </w:rPr>
            </w:pPr>
            <w:ins w:id="375" w:author="Author">
              <w:r w:rsidRPr="00D34D3B">
                <w:rPr>
                  <w:rFonts w:ascii="Arial" w:eastAsia="Arial" w:hAnsi="Arial" w:cs="Arial"/>
                  <w:color w:val="333333"/>
                  <w:sz w:val="22"/>
                  <w:szCs w:val="22"/>
                </w:rPr>
                <w:t>Follow-Up on Traditional Enforcement Actions Including Violations, Deviations, Confirmatory Action Letters, and Orders</w:t>
              </w:r>
            </w:ins>
          </w:p>
        </w:tc>
      </w:tr>
      <w:tr w:rsidR="00EF60DA" w:rsidRPr="00596485" w14:paraId="423C1ACC" w14:textId="77777777" w:rsidTr="516611B0">
        <w:trPr>
          <w:jc w:val="center"/>
        </w:trPr>
        <w:tc>
          <w:tcPr>
            <w:tcW w:w="9360" w:type="dxa"/>
            <w:gridSpan w:val="2"/>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Mar>
              <w:top w:w="43" w:type="dxa"/>
              <w:bottom w:w="43" w:type="dxa"/>
            </w:tcMar>
          </w:tcPr>
          <w:p w14:paraId="38697F0E" w14:textId="77777777" w:rsidR="00B604FA" w:rsidRPr="00596485" w:rsidRDefault="00BF188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E74923">
              <w:rPr>
                <w:rFonts w:ascii="Arial" w:hAnsi="Arial" w:cs="Arial"/>
                <w:sz w:val="22"/>
                <w:szCs w:val="22"/>
              </w:rPr>
              <w:t>Operational Readiness Inspections</w:t>
            </w:r>
          </w:p>
        </w:tc>
      </w:tr>
      <w:tr w:rsidR="00B604FA" w:rsidRPr="00596485" w14:paraId="45234A55" w14:textId="77777777" w:rsidTr="516611B0">
        <w:trPr>
          <w:jc w:val="center"/>
        </w:trPr>
        <w:tc>
          <w:tcPr>
            <w:tcW w:w="135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2FE59FDA" w14:textId="77777777" w:rsidR="00B604FA" w:rsidRPr="00596485" w:rsidRDefault="00B604FA"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596485">
              <w:rPr>
                <w:rFonts w:ascii="Arial" w:hAnsi="Arial" w:cs="Arial"/>
                <w:sz w:val="22"/>
                <w:szCs w:val="22"/>
              </w:rPr>
              <w:t xml:space="preserve">IP </w:t>
            </w:r>
            <w:r w:rsidR="00B649D2" w:rsidRPr="00971D4C">
              <w:rPr>
                <w:rFonts w:ascii="Arial" w:hAnsi="Arial" w:cs="Arial"/>
                <w:sz w:val="22"/>
                <w:szCs w:val="22"/>
              </w:rPr>
              <w:t>69022</w:t>
            </w:r>
          </w:p>
        </w:tc>
        <w:tc>
          <w:tcPr>
            <w:tcW w:w="80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43" w:type="dxa"/>
              <w:bottom w:w="43" w:type="dxa"/>
            </w:tcMar>
          </w:tcPr>
          <w:p w14:paraId="7B2B3F2B" w14:textId="2C11A4D1"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 xml:space="preserve">Inspections </w:t>
            </w:r>
            <w:r w:rsidR="00BC6401">
              <w:rPr>
                <w:rFonts w:ascii="Arial" w:hAnsi="Arial" w:cs="Arial"/>
                <w:sz w:val="22"/>
                <w:szCs w:val="22"/>
              </w:rPr>
              <w:t>o</w:t>
            </w:r>
            <w:r>
              <w:rPr>
                <w:rFonts w:ascii="Arial" w:hAnsi="Arial" w:cs="Arial"/>
                <w:sz w:val="22"/>
                <w:szCs w:val="22"/>
              </w:rPr>
              <w:t xml:space="preserve">f Operational Readiness During Construction </w:t>
            </w:r>
            <w:r w:rsidR="00BC6401">
              <w:rPr>
                <w:rFonts w:ascii="Arial" w:hAnsi="Arial" w:cs="Arial"/>
                <w:sz w:val="22"/>
                <w:szCs w:val="22"/>
              </w:rPr>
              <w:t>o</w:t>
            </w:r>
            <w:r>
              <w:rPr>
                <w:rFonts w:ascii="Arial" w:hAnsi="Arial" w:cs="Arial"/>
                <w:sz w:val="22"/>
                <w:szCs w:val="22"/>
              </w:rPr>
              <w:t xml:space="preserve">f Non-Power Production </w:t>
            </w:r>
            <w:r w:rsidR="00BC6401">
              <w:rPr>
                <w:rFonts w:ascii="Arial" w:hAnsi="Arial" w:cs="Arial"/>
                <w:sz w:val="22"/>
                <w:szCs w:val="22"/>
              </w:rPr>
              <w:t>a</w:t>
            </w:r>
            <w:r>
              <w:rPr>
                <w:rFonts w:ascii="Arial" w:hAnsi="Arial" w:cs="Arial"/>
                <w:sz w:val="22"/>
                <w:szCs w:val="22"/>
              </w:rPr>
              <w:t>nd Utilization Facilities</w:t>
            </w:r>
          </w:p>
        </w:tc>
      </w:tr>
    </w:tbl>
    <w:p w14:paraId="4B727DF0" w14:textId="77777777" w:rsidR="00007113" w:rsidRDefault="00E80338" w:rsidP="0091019F">
      <w:pPr>
        <w:pStyle w:val="END"/>
      </w:pPr>
      <w:r>
        <w:t>END</w:t>
      </w:r>
    </w:p>
    <w:p w14:paraId="40E5F140" w14:textId="77777777" w:rsidR="00007113" w:rsidRPr="00007113" w:rsidRDefault="00007113" w:rsidP="00456D66">
      <w:pPr>
        <w:pStyle w:val="BodyText"/>
        <w:sectPr w:rsidR="00007113" w:rsidRPr="00007113" w:rsidSect="00D8775A">
          <w:footerReference w:type="default" r:id="rId14"/>
          <w:pgSz w:w="12240" w:h="15840"/>
          <w:pgMar w:top="1440" w:right="1440" w:bottom="1440" w:left="1440" w:header="720" w:footer="720" w:gutter="0"/>
          <w:pgNumType w:start="1"/>
          <w:cols w:space="720"/>
          <w:noEndnote/>
          <w:docGrid w:linePitch="326"/>
        </w:sectPr>
      </w:pPr>
    </w:p>
    <w:p w14:paraId="74DE3CC1" w14:textId="747B09CB" w:rsidR="00692716" w:rsidRPr="00596485" w:rsidRDefault="006D6935" w:rsidP="00D04DE9">
      <w:pPr>
        <w:pStyle w:val="attachmenttitle"/>
      </w:pPr>
      <w:bookmarkStart w:id="376" w:name="_Toc166660966"/>
      <w:r>
        <w:lastRenderedPageBreak/>
        <w:t>A</w:t>
      </w:r>
      <w:r w:rsidR="00D04DE9">
        <w:t>ppendix</w:t>
      </w:r>
      <w:r w:rsidRPr="00596485">
        <w:t xml:space="preserve"> B</w:t>
      </w:r>
      <w:r w:rsidR="00D04DE9">
        <w:t xml:space="preserve">: </w:t>
      </w:r>
      <w:r w:rsidR="00A330CC">
        <w:t>Non-Power Production And Utilization Facility</w:t>
      </w:r>
      <w:r w:rsidR="00A330CC" w:rsidRPr="00596485">
        <w:t xml:space="preserve"> </w:t>
      </w:r>
      <w:r w:rsidR="00692716" w:rsidRPr="00596485">
        <w:t>(</w:t>
      </w:r>
      <w:r w:rsidR="0055096C">
        <w:t>NPUF</w:t>
      </w:r>
      <w:r w:rsidR="00692716" w:rsidRPr="00596485">
        <w:t xml:space="preserve">) </w:t>
      </w:r>
      <w:r w:rsidR="00F45526">
        <w:br/>
      </w:r>
      <w:r w:rsidR="00692716" w:rsidRPr="00596485">
        <w:t>C</w:t>
      </w:r>
      <w:r w:rsidR="00A330CC" w:rsidRPr="00596485">
        <w:t>onstruction</w:t>
      </w:r>
      <w:r w:rsidR="00692716" w:rsidRPr="00596485">
        <w:t xml:space="preserve"> </w:t>
      </w:r>
      <w:r w:rsidR="00A330CC" w:rsidRPr="00596485">
        <w:t>Inspection Reports</w:t>
      </w:r>
      <w:bookmarkEnd w:id="376"/>
    </w:p>
    <w:p w14:paraId="63D2D7BF" w14:textId="40B17AB8" w:rsidR="00692716" w:rsidRPr="00596485" w:rsidRDefault="00692716" w:rsidP="00A43893">
      <w:pPr>
        <w:pStyle w:val="Heading1App"/>
      </w:pPr>
      <w:bookmarkStart w:id="377" w:name="_Toc193687976"/>
      <w:bookmarkStart w:id="378" w:name="_Toc166660967"/>
      <w:r w:rsidRPr="00596485">
        <w:t>1.0</w:t>
      </w:r>
      <w:r w:rsidR="00B6142D">
        <w:tab/>
      </w:r>
      <w:r w:rsidRPr="00596485">
        <w:t>PURPOSE</w:t>
      </w:r>
      <w:bookmarkEnd w:id="377"/>
      <w:bookmarkEnd w:id="378"/>
    </w:p>
    <w:p w14:paraId="158A2DEA" w14:textId="77777777" w:rsidR="00692716" w:rsidRPr="00596485" w:rsidRDefault="00692716" w:rsidP="00D70C30">
      <w:pPr>
        <w:pStyle w:val="BodyText"/>
      </w:pPr>
      <w:r w:rsidRPr="00596485">
        <w:t xml:space="preserve">To provide guidance on inspection report content, format, and style for </w:t>
      </w:r>
      <w:r w:rsidR="0055096C">
        <w:t>NPUF</w:t>
      </w:r>
      <w:r w:rsidRPr="00596485">
        <w:t xml:space="preserve"> inspection reports.</w:t>
      </w:r>
    </w:p>
    <w:p w14:paraId="145E97AB" w14:textId="7EF1C76B" w:rsidR="00692716" w:rsidRPr="00596485" w:rsidRDefault="00692716" w:rsidP="00A43893">
      <w:pPr>
        <w:pStyle w:val="Heading1App"/>
      </w:pPr>
      <w:bookmarkStart w:id="379" w:name="_Toc193687977"/>
      <w:bookmarkStart w:id="380" w:name="_Toc166660968"/>
      <w:r w:rsidRPr="00596485">
        <w:t>2.0</w:t>
      </w:r>
      <w:r w:rsidR="00A63F02">
        <w:tab/>
      </w:r>
      <w:r w:rsidRPr="00596485">
        <w:t>OBJECTIVES</w:t>
      </w:r>
      <w:bookmarkEnd w:id="379"/>
      <w:bookmarkEnd w:id="380"/>
    </w:p>
    <w:p w14:paraId="252CF4BD" w14:textId="77777777" w:rsidR="00692716" w:rsidRPr="00596485" w:rsidRDefault="00692716" w:rsidP="00D70C30">
      <w:pPr>
        <w:pStyle w:val="BodyText"/>
      </w:pPr>
      <w:r w:rsidRPr="00596485">
        <w:t>To ensure that inspection reports:</w:t>
      </w:r>
    </w:p>
    <w:p w14:paraId="7F82ED65" w14:textId="12BB80D8" w:rsidR="00692716" w:rsidRPr="00596485" w:rsidRDefault="00692716" w:rsidP="00C904D0">
      <w:pPr>
        <w:pStyle w:val="BodyText2"/>
      </w:pPr>
      <w:r w:rsidRPr="00596485">
        <w:t>2.1</w:t>
      </w:r>
      <w:r w:rsidRPr="00596485">
        <w:tab/>
        <w:t xml:space="preserve">Clearly communicate significant inspection results to </w:t>
      </w:r>
      <w:ins w:id="381" w:author="Author">
        <w:r w:rsidR="0037585E">
          <w:t>permit holder</w:t>
        </w:r>
      </w:ins>
      <w:r w:rsidRPr="00596485">
        <w:t>s, NRC staff, and the public.</w:t>
      </w:r>
    </w:p>
    <w:p w14:paraId="3CBF805A" w14:textId="42CD6746" w:rsidR="00692716" w:rsidRPr="00596485" w:rsidRDefault="00692716" w:rsidP="00C904D0">
      <w:pPr>
        <w:pStyle w:val="BodyText2"/>
      </w:pPr>
      <w:r w:rsidRPr="00596485">
        <w:t>2.2</w:t>
      </w:r>
      <w:r w:rsidRPr="00596485">
        <w:tab/>
        <w:t>Provide conclusions about the effectiveness of the programs or activities inspected.</w:t>
      </w:r>
      <w:del w:id="382" w:author="Author">
        <w:r w:rsidRPr="00596485" w:rsidDel="007138DC">
          <w:delText xml:space="preserve"> </w:delText>
        </w:r>
        <w:r w:rsidR="001B1F1D" w:rsidDel="007138DC">
          <w:delText xml:space="preserve"> </w:delText>
        </w:r>
      </w:del>
      <w:ins w:id="383" w:author="Author">
        <w:r w:rsidR="007138DC">
          <w:t xml:space="preserve"> </w:t>
        </w:r>
      </w:ins>
      <w:r w:rsidRPr="00596485">
        <w:t>The depth and scope of the conclusions should be commensurate with the depth and scope of the inspection.</w:t>
      </w:r>
    </w:p>
    <w:p w14:paraId="6DCB548A" w14:textId="2D6C5453" w:rsidR="00692716" w:rsidRPr="00596485" w:rsidRDefault="00692716" w:rsidP="00C904D0">
      <w:pPr>
        <w:pStyle w:val="BodyText2"/>
      </w:pPr>
      <w:r w:rsidRPr="00596485">
        <w:t>2.3</w:t>
      </w:r>
      <w:r w:rsidRPr="00596485">
        <w:tab/>
        <w:t>Provide a basis for enforcement action.</w:t>
      </w:r>
    </w:p>
    <w:p w14:paraId="3FE0289D" w14:textId="2EF4CF56" w:rsidR="00692716" w:rsidRPr="00596485" w:rsidRDefault="00692716" w:rsidP="00C904D0">
      <w:pPr>
        <w:pStyle w:val="BodyText2"/>
      </w:pPr>
      <w:r w:rsidRPr="00596485">
        <w:t>2.4</w:t>
      </w:r>
      <w:r w:rsidRPr="00596485">
        <w:tab/>
      </w:r>
      <w:ins w:id="384" w:author="Author">
        <w:r w:rsidR="00181ECB">
          <w:t>Continuously a</w:t>
        </w:r>
      </w:ins>
      <w:r w:rsidRPr="00247F4D">
        <w:t xml:space="preserve">ssess </w:t>
      </w:r>
      <w:ins w:id="385" w:author="Author">
        <w:r w:rsidR="0037585E" w:rsidRPr="00247F4D">
          <w:t>permit holder</w:t>
        </w:r>
      </w:ins>
      <w:r w:rsidRPr="00247F4D">
        <w:t xml:space="preserve"> performance and present </w:t>
      </w:r>
      <w:ins w:id="386" w:author="Author">
        <w:r w:rsidR="008F200C">
          <w:t xml:space="preserve">assessment </w:t>
        </w:r>
      </w:ins>
      <w:r w:rsidRPr="00247F4D">
        <w:t xml:space="preserve">information </w:t>
      </w:r>
      <w:ins w:id="387" w:author="Author">
        <w:r w:rsidR="008F200C">
          <w:t xml:space="preserve">in inspection reports </w:t>
        </w:r>
      </w:ins>
      <w:r w:rsidRPr="00247F4D">
        <w:t xml:space="preserve">in a manner that will be useful to NRC management in developing longer-term, broad assessments of </w:t>
      </w:r>
      <w:ins w:id="388" w:author="Author">
        <w:r w:rsidR="008F200C">
          <w:t>project quality</w:t>
        </w:r>
      </w:ins>
    </w:p>
    <w:p w14:paraId="59B3F07A" w14:textId="5646AAD7" w:rsidR="00692716" w:rsidRPr="00596485" w:rsidRDefault="00692716" w:rsidP="00A43893">
      <w:pPr>
        <w:pStyle w:val="Heading1App"/>
      </w:pPr>
      <w:bookmarkStart w:id="389" w:name="_Toc193687979"/>
      <w:bookmarkStart w:id="390" w:name="_Toc166660969"/>
      <w:r w:rsidRPr="00596485">
        <w:t>3.0</w:t>
      </w:r>
      <w:r w:rsidR="00B6408E">
        <w:tab/>
      </w:r>
      <w:r w:rsidRPr="00596485">
        <w:t>RESPONSIBILITIES</w:t>
      </w:r>
      <w:bookmarkEnd w:id="389"/>
      <w:bookmarkEnd w:id="390"/>
    </w:p>
    <w:p w14:paraId="6DC59F75" w14:textId="4C6ECF66" w:rsidR="00D72F63" w:rsidRPr="00596485" w:rsidRDefault="00692716" w:rsidP="00D70C30">
      <w:pPr>
        <w:pStyle w:val="BodyText"/>
      </w:pPr>
      <w:r w:rsidRPr="00596485">
        <w:t xml:space="preserve">All NRC inspectors are required to prepare </w:t>
      </w:r>
      <w:r w:rsidR="0055096C">
        <w:t>NPUF</w:t>
      </w:r>
      <w:r w:rsidRPr="00596485">
        <w:t xml:space="preserve"> construction inspection reports in accordance with the guidance provided in this </w:t>
      </w:r>
      <w:r w:rsidR="008E6F96">
        <w:t>a</w:t>
      </w:r>
      <w:r w:rsidRPr="00596485">
        <w:t>ppendix.</w:t>
      </w:r>
      <w:ins w:id="391" w:author="Author">
        <w:r w:rsidR="007138DC">
          <w:t xml:space="preserve"> </w:t>
        </w:r>
      </w:ins>
      <w:r w:rsidRPr="00596485">
        <w:t>General and specific responsibilities are listed below.</w:t>
      </w:r>
      <w:bookmarkStart w:id="392" w:name="_Toc193687980"/>
    </w:p>
    <w:p w14:paraId="320B1263" w14:textId="673ACA9C" w:rsidR="00692716" w:rsidRPr="00580906" w:rsidRDefault="00692716" w:rsidP="00C904D0">
      <w:pPr>
        <w:pStyle w:val="BodyText2"/>
      </w:pPr>
      <w:bookmarkStart w:id="393" w:name="_Toc419288644"/>
      <w:r w:rsidRPr="00580906">
        <w:t>3.1</w:t>
      </w:r>
      <w:r w:rsidRPr="00580906">
        <w:tab/>
      </w:r>
      <w:r w:rsidRPr="00EB740D">
        <w:rPr>
          <w:u w:val="single"/>
        </w:rPr>
        <w:t>General Responsibilities</w:t>
      </w:r>
      <w:bookmarkEnd w:id="392"/>
      <w:bookmarkEnd w:id="393"/>
      <w:r w:rsidR="006B75FE" w:rsidRPr="00580906">
        <w:t>.</w:t>
      </w:r>
      <w:ins w:id="394" w:author="Author">
        <w:r w:rsidR="007138DC">
          <w:t xml:space="preserve"> </w:t>
        </w:r>
      </w:ins>
      <w:r w:rsidRPr="00580906">
        <w:t xml:space="preserve">Each inspection of an </w:t>
      </w:r>
      <w:r w:rsidR="0055096C" w:rsidRPr="00580906">
        <w:t>NPUF</w:t>
      </w:r>
      <w:r w:rsidRPr="00580906">
        <w:t xml:space="preserve"> </w:t>
      </w:r>
      <w:ins w:id="395" w:author="Author">
        <w:r w:rsidR="0037585E">
          <w:t>permit holder</w:t>
        </w:r>
      </w:ins>
      <w:r w:rsidRPr="00580906">
        <w:t xml:space="preserve"> </w:t>
      </w:r>
      <w:ins w:id="396" w:author="Author">
        <w:r w:rsidR="008211B7">
          <w:t xml:space="preserve">or </w:t>
        </w:r>
        <w:r w:rsidR="00F12775">
          <w:t>supplier</w:t>
        </w:r>
        <w:r w:rsidR="008211B7">
          <w:t xml:space="preserve"> </w:t>
        </w:r>
      </w:ins>
      <w:r w:rsidRPr="00580906">
        <w:t>shall be documented.</w:t>
      </w:r>
      <w:ins w:id="397" w:author="Author">
        <w:r w:rsidR="007138DC">
          <w:t xml:space="preserve"> </w:t>
        </w:r>
      </w:ins>
      <w:r w:rsidRPr="00580906">
        <w:t>A narrative inspection report consisting of a cover letter, a cover page, an executive summary, and inspection details is required for escalated enforcement actions.</w:t>
      </w:r>
      <w:ins w:id="398" w:author="Author">
        <w:r w:rsidR="00392B45">
          <w:t xml:space="preserve"> </w:t>
        </w:r>
        <w:r w:rsidR="0013592C">
          <w:t>Inspection of NPUF suppliers may be performed and documented either as part of the Vendor Inspection Program, or as part of the NPUF CIP. The choice of which inspection program is used should be coordinated through the NRR project office.</w:t>
        </w:r>
      </w:ins>
      <w:del w:id="399" w:author="Author">
        <w:r w:rsidRPr="00580906" w:rsidDel="00392B45">
          <w:delText xml:space="preserve">  </w:delText>
        </w:r>
      </w:del>
    </w:p>
    <w:p w14:paraId="17833567" w14:textId="57C1A72D" w:rsidR="00692716" w:rsidRDefault="00E75398" w:rsidP="00C904D0">
      <w:pPr>
        <w:pStyle w:val="BodyText2"/>
      </w:pPr>
      <w:bookmarkStart w:id="400" w:name="_Toc193687981"/>
      <w:bookmarkStart w:id="401" w:name="_Toc419288645"/>
      <w:r w:rsidRPr="00B544FE">
        <w:t>3.</w:t>
      </w:r>
      <w:r w:rsidR="001B1F1D" w:rsidRPr="00B544FE">
        <w:t>2</w:t>
      </w:r>
      <w:r w:rsidR="001B1F1D" w:rsidRPr="00B544FE">
        <w:tab/>
      </w:r>
      <w:r w:rsidR="00692716" w:rsidRPr="00EB740D">
        <w:t>Report Writing</w:t>
      </w:r>
      <w:bookmarkEnd w:id="400"/>
      <w:bookmarkEnd w:id="401"/>
    </w:p>
    <w:p w14:paraId="002EBEA7" w14:textId="557BAD72" w:rsidR="00692716" w:rsidRPr="00596485" w:rsidRDefault="00692716" w:rsidP="002A12A2">
      <w:pPr>
        <w:pStyle w:val="BodyText"/>
        <w:numPr>
          <w:ilvl w:val="0"/>
          <w:numId w:val="13"/>
        </w:numPr>
      </w:pPr>
      <w:r w:rsidRPr="00596485">
        <w:t>Inspectors have the primary responsibility for ensuring that observations and findings are accurately reported, that referenced material is correctly characterized, and that the scope and depth of conclusions are adequately supported by documented observations and findings.</w:t>
      </w:r>
      <w:ins w:id="402" w:author="Author">
        <w:r w:rsidR="007138DC">
          <w:t xml:space="preserve"> </w:t>
        </w:r>
      </w:ins>
      <w:r w:rsidRPr="00596485">
        <w:t>Advice and recommendations are not to be included in inspection reports.</w:t>
      </w:r>
    </w:p>
    <w:p w14:paraId="7A257F92" w14:textId="6555A204" w:rsidR="00692716" w:rsidRPr="00596485" w:rsidRDefault="00692716" w:rsidP="002A12A2">
      <w:pPr>
        <w:pStyle w:val="BodyText"/>
        <w:numPr>
          <w:ilvl w:val="0"/>
          <w:numId w:val="13"/>
        </w:numPr>
      </w:pPr>
      <w:r w:rsidRPr="00596485">
        <w:t xml:space="preserve">Inspectors are responsible for ensuring that the content and tone of the report, as issued, </w:t>
      </w:r>
      <w:r w:rsidR="00154E02">
        <w:t>are</w:t>
      </w:r>
      <w:r w:rsidRPr="00596485">
        <w:t xml:space="preserve"> consistent with the content and tone of the exit meeting presentation.</w:t>
      </w:r>
      <w:ins w:id="403" w:author="Author">
        <w:r w:rsidR="007138DC">
          <w:t xml:space="preserve"> </w:t>
        </w:r>
      </w:ins>
      <w:r w:rsidRPr="00596485">
        <w:t xml:space="preserve">When the report differs significantly from the exit meeting, the inspector (or the report reviewer) should discuss those differences with the </w:t>
      </w:r>
      <w:ins w:id="404" w:author="Author">
        <w:r w:rsidR="0037585E">
          <w:t>permit holder</w:t>
        </w:r>
      </w:ins>
      <w:r w:rsidRPr="00596485">
        <w:t xml:space="preserve"> before the report is issued.</w:t>
      </w:r>
    </w:p>
    <w:p w14:paraId="77EED7C9" w14:textId="77777777" w:rsidR="00692716" w:rsidRPr="00596485" w:rsidRDefault="00692716" w:rsidP="002A12A2">
      <w:pPr>
        <w:pStyle w:val="BodyText"/>
        <w:numPr>
          <w:ilvl w:val="0"/>
          <w:numId w:val="13"/>
        </w:numPr>
      </w:pPr>
      <w:r w:rsidRPr="00596485">
        <w:lastRenderedPageBreak/>
        <w:t xml:space="preserve">Report writers and reviewers should ensure that inspection reports follow the general format given in this chapter. </w:t>
      </w:r>
    </w:p>
    <w:p w14:paraId="27260B7B" w14:textId="53BD073A" w:rsidR="00EE3DF1" w:rsidRDefault="00692716" w:rsidP="00C904D0">
      <w:pPr>
        <w:pStyle w:val="BodyText2"/>
        <w:rPr>
          <w:ins w:id="405" w:author="Author"/>
        </w:rPr>
      </w:pPr>
      <w:bookmarkStart w:id="406" w:name="_Toc193687982"/>
      <w:bookmarkStart w:id="407" w:name="_Toc419288646"/>
      <w:r w:rsidRPr="00EE3DF1">
        <w:t>3.3</w:t>
      </w:r>
      <w:r w:rsidRPr="00EE3DF1">
        <w:tab/>
      </w:r>
      <w:r w:rsidRPr="00CB6C7D">
        <w:t>Report Review and Concurrence</w:t>
      </w:r>
      <w:bookmarkEnd w:id="406"/>
      <w:bookmarkEnd w:id="407"/>
    </w:p>
    <w:p w14:paraId="15CCB1F1" w14:textId="77777777" w:rsidR="00692716" w:rsidRPr="00596485" w:rsidRDefault="00692716" w:rsidP="002A12A2">
      <w:pPr>
        <w:pStyle w:val="BodyText"/>
        <w:numPr>
          <w:ilvl w:val="0"/>
          <w:numId w:val="14"/>
        </w:numPr>
      </w:pPr>
      <w:r w:rsidRPr="00596485">
        <w:t>Before issuance, each inspection report should, as a minimum, be reviewed by a member of NRC management familiar with NRC requirements in the area inspected.</w:t>
      </w:r>
    </w:p>
    <w:p w14:paraId="06929FF3" w14:textId="6F79D1AB" w:rsidR="00692716" w:rsidRPr="00596485" w:rsidRDefault="00692716" w:rsidP="002A12A2">
      <w:pPr>
        <w:pStyle w:val="BodyText"/>
        <w:numPr>
          <w:ilvl w:val="0"/>
          <w:numId w:val="14"/>
        </w:numPr>
      </w:pPr>
      <w:r w:rsidRPr="00596485">
        <w:t>The report reviewer (i.e., the member of management referred to above) should establish that conclusions are logically drawn and sufficiently supported by observations and findings, and that the observations, findings, and conclusions are consistent with NRC policies and requirements.</w:t>
      </w:r>
    </w:p>
    <w:p w14:paraId="525DA06D" w14:textId="77777777" w:rsidR="00692716" w:rsidRPr="00596485" w:rsidRDefault="00692716" w:rsidP="002A12A2">
      <w:pPr>
        <w:pStyle w:val="BodyText"/>
        <w:numPr>
          <w:ilvl w:val="0"/>
          <w:numId w:val="14"/>
        </w:numPr>
      </w:pPr>
      <w:r w:rsidRPr="00596485">
        <w:t>The report reviewer should ensure that assessments made in the inspection report represent the judgment of the issuing organization and established NRC policy rather than solely the personal views of an individual inspector or group of inspectors.</w:t>
      </w:r>
    </w:p>
    <w:p w14:paraId="77CC8565" w14:textId="26EDB96D" w:rsidR="00D72F63" w:rsidRPr="00B544FE" w:rsidRDefault="00D72F63" w:rsidP="00C904D0">
      <w:pPr>
        <w:pStyle w:val="BodyText2"/>
      </w:pPr>
      <w:bookmarkStart w:id="408" w:name="_Toc419288647"/>
      <w:r w:rsidRPr="00B544FE">
        <w:t>3.4</w:t>
      </w:r>
      <w:r w:rsidRPr="00B544FE">
        <w:tab/>
      </w:r>
      <w:bookmarkEnd w:id="408"/>
      <w:ins w:id="409" w:author="Author">
        <w:r w:rsidR="00C65CA1" w:rsidRPr="00CB6C7D">
          <w:rPr>
            <w:u w:val="single"/>
          </w:rPr>
          <w:t>NRC inspection organizations</w:t>
        </w:r>
      </w:ins>
      <w:r w:rsidR="00692716" w:rsidRPr="00CB6C7D">
        <w:rPr>
          <w:u w:val="single"/>
        </w:rPr>
        <w:t xml:space="preserve"> should </w:t>
      </w:r>
      <w:ins w:id="410" w:author="Author">
        <w:r w:rsidR="00A03050" w:rsidRPr="00CB6C7D">
          <w:rPr>
            <w:u w:val="single"/>
          </w:rPr>
          <w:t xml:space="preserve">follow </w:t>
        </w:r>
      </w:ins>
      <w:r w:rsidR="00692716" w:rsidRPr="00CB6C7D">
        <w:rPr>
          <w:u w:val="single"/>
        </w:rPr>
        <w:t>internal procedures to provide a record of inspectors' and reviewers' concurrences</w:t>
      </w:r>
      <w:r w:rsidR="00692716" w:rsidRPr="00B544FE">
        <w:t>.</w:t>
      </w:r>
      <w:ins w:id="411" w:author="Author">
        <w:r w:rsidR="007138DC">
          <w:t xml:space="preserve"> </w:t>
        </w:r>
      </w:ins>
      <w:r w:rsidR="00692716" w:rsidRPr="00B544FE">
        <w:t>The procedures should address how to ensure continued inspector concurrence when substantive changes are made to the report as originally submitted, and how to treat disagreements that occur during the review process.</w:t>
      </w:r>
      <w:ins w:id="412" w:author="Author">
        <w:r w:rsidR="007138DC">
          <w:t xml:space="preserve"> </w:t>
        </w:r>
      </w:ins>
      <w:r w:rsidR="00692716" w:rsidRPr="00B544FE">
        <w:t>As a minimum, substantial changes should be discussed with the inspector or inspectors involved to ensure continued concurrence, and disagreements that cannot be adequately resolved should be documented.</w:t>
      </w:r>
      <w:bookmarkStart w:id="413" w:name="_Toc193687983"/>
    </w:p>
    <w:p w14:paraId="690DF763" w14:textId="15CB219A" w:rsidR="00692716" w:rsidRPr="00B544FE" w:rsidRDefault="005D79C9" w:rsidP="00C904D0">
      <w:pPr>
        <w:pStyle w:val="BodyText2"/>
      </w:pPr>
      <w:bookmarkStart w:id="414" w:name="_Toc419288648"/>
      <w:r w:rsidRPr="00B544FE">
        <w:t>3.5</w:t>
      </w:r>
      <w:r w:rsidRPr="00B544FE">
        <w:tab/>
      </w:r>
      <w:r w:rsidR="00692716" w:rsidRPr="00CB6C7D">
        <w:t>Report Issuance</w:t>
      </w:r>
      <w:bookmarkEnd w:id="413"/>
      <w:bookmarkEnd w:id="414"/>
    </w:p>
    <w:p w14:paraId="49B28F9A" w14:textId="08EF589A" w:rsidR="009C0A34" w:rsidRDefault="00692716" w:rsidP="009C0A34">
      <w:pPr>
        <w:pStyle w:val="BodyText3"/>
      </w:pPr>
      <w:r w:rsidRPr="00596485">
        <w:t xml:space="preserve">The applicable </w:t>
      </w:r>
      <w:ins w:id="415" w:author="Author">
        <w:r w:rsidR="00E02478">
          <w:t>inspection organization</w:t>
        </w:r>
      </w:ins>
      <w:r w:rsidRPr="00596485">
        <w:t xml:space="preserve"> division director or designated branch chief is responsible for the report content, tone, conclusions, and overall regulatory focus. </w:t>
      </w:r>
      <w:bookmarkStart w:id="416" w:name="_Toc193687984"/>
      <w:bookmarkStart w:id="417" w:name="_Toc419288649"/>
    </w:p>
    <w:p w14:paraId="15196550" w14:textId="2CD4C925" w:rsidR="00692716" w:rsidRPr="00F512C4" w:rsidRDefault="005D79C9" w:rsidP="00C904D0">
      <w:pPr>
        <w:pStyle w:val="BodyText2"/>
      </w:pPr>
      <w:r w:rsidRPr="00F512C4">
        <w:t>3.6</w:t>
      </w:r>
      <w:r w:rsidRPr="00F512C4">
        <w:tab/>
      </w:r>
      <w:r w:rsidR="00692716" w:rsidRPr="00CB6C7D">
        <w:t>Report Timeliness</w:t>
      </w:r>
      <w:bookmarkEnd w:id="416"/>
      <w:bookmarkEnd w:id="417"/>
    </w:p>
    <w:p w14:paraId="4B781D40" w14:textId="399C8EA5" w:rsidR="00692716" w:rsidRDefault="00692716" w:rsidP="00AE1761">
      <w:pPr>
        <w:pStyle w:val="BodyText3"/>
      </w:pPr>
      <w:r w:rsidRPr="00596485">
        <w:t xml:space="preserve">Typically, </w:t>
      </w:r>
      <w:ins w:id="418" w:author="Author">
        <w:r w:rsidR="002A7BBB">
          <w:t xml:space="preserve">team inspection </w:t>
        </w:r>
      </w:ins>
      <w:r w:rsidRPr="00596485">
        <w:t xml:space="preserve">reports are issued no later than </w:t>
      </w:r>
      <w:r w:rsidR="00F93320">
        <w:t>45</w:t>
      </w:r>
      <w:r w:rsidR="00F93320" w:rsidRPr="00596485">
        <w:t xml:space="preserve"> </w:t>
      </w:r>
      <w:r w:rsidRPr="00596485">
        <w:t>calendar days after inspection completion.</w:t>
      </w:r>
      <w:ins w:id="419" w:author="Author">
        <w:r w:rsidR="007138DC">
          <w:t xml:space="preserve"> </w:t>
        </w:r>
        <w:r w:rsidR="002A7BBB">
          <w:t>However, m</w:t>
        </w:r>
      </w:ins>
      <w:r w:rsidR="00733184">
        <w:t xml:space="preserve">ore than one inspection may be integrated into one </w:t>
      </w:r>
      <w:r w:rsidR="00801E22">
        <w:t xml:space="preserve">periodic </w:t>
      </w:r>
      <w:r w:rsidR="00733184">
        <w:t>report.</w:t>
      </w:r>
      <w:ins w:id="420" w:author="Author">
        <w:r w:rsidR="007138DC">
          <w:t xml:space="preserve"> </w:t>
        </w:r>
      </w:ins>
      <w:r w:rsidR="00733184">
        <w:t xml:space="preserve">If this is done, the integrated report should be issued no later than </w:t>
      </w:r>
      <w:r w:rsidR="001E7F25">
        <w:t>45</w:t>
      </w:r>
      <w:r w:rsidR="00F94D0D">
        <w:t> </w:t>
      </w:r>
      <w:r w:rsidR="00733184">
        <w:t xml:space="preserve">calendar days after the </w:t>
      </w:r>
      <w:r w:rsidR="001E7F25">
        <w:t xml:space="preserve">final calendar day of the </w:t>
      </w:r>
      <w:r w:rsidR="00733184">
        <w:t>reporting period.</w:t>
      </w:r>
      <w:ins w:id="421" w:author="Author">
        <w:r w:rsidR="007138DC">
          <w:t xml:space="preserve"> </w:t>
        </w:r>
      </w:ins>
      <w:r w:rsidR="00733184">
        <w:t xml:space="preserve">For example, if a periodic report includes inspection activity for a quarter, then the report should be issued no later than </w:t>
      </w:r>
      <w:r w:rsidR="001E7F25">
        <w:t xml:space="preserve">45 </w:t>
      </w:r>
      <w:r w:rsidR="00733184">
        <w:t>calendar days after the end of the quarter.</w:t>
      </w:r>
    </w:p>
    <w:p w14:paraId="576D64C5" w14:textId="69CE90C8" w:rsidR="00692716" w:rsidRPr="00F512C4" w:rsidRDefault="005D79C9" w:rsidP="00C904D0">
      <w:pPr>
        <w:pStyle w:val="BodyText2"/>
      </w:pPr>
      <w:bookmarkStart w:id="422" w:name="_Toc419288650"/>
      <w:r w:rsidRPr="00F512C4">
        <w:t>3.7</w:t>
      </w:r>
      <w:r w:rsidRPr="00F512C4">
        <w:tab/>
      </w:r>
      <w:r w:rsidR="00692716" w:rsidRPr="00CB6C7D">
        <w:t>Reports Preceding Escalated Enforcement Actions</w:t>
      </w:r>
      <w:bookmarkEnd w:id="422"/>
      <w:del w:id="423" w:author="Author">
        <w:r w:rsidR="00692716" w:rsidRPr="00F512C4" w:rsidDel="007138DC">
          <w:delText xml:space="preserve">  </w:delText>
        </w:r>
      </w:del>
    </w:p>
    <w:p w14:paraId="48AB5EEF" w14:textId="75C0E579" w:rsidR="00692716" w:rsidRDefault="00692716" w:rsidP="0072057C">
      <w:pPr>
        <w:pStyle w:val="BodyText3"/>
      </w:pPr>
      <w:bookmarkStart w:id="424" w:name="_Toc419288651"/>
      <w:r w:rsidRPr="0072057C">
        <w:t>Timeliness</w:t>
      </w:r>
      <w:r w:rsidRPr="00596485">
        <w:rPr>
          <w:rStyle w:val="Heading2Char"/>
          <w:rFonts w:cs="Arial"/>
        </w:rPr>
        <w:t xml:space="preserve"> goals should be accelerated for inspection reports </w:t>
      </w:r>
      <w:r w:rsidR="00F93320">
        <w:rPr>
          <w:rStyle w:val="Heading2Char"/>
          <w:rFonts w:cs="Arial"/>
        </w:rPr>
        <w:t>that include</w:t>
      </w:r>
      <w:r w:rsidR="00F93320" w:rsidRPr="00596485">
        <w:rPr>
          <w:rStyle w:val="Heading2Char"/>
          <w:rFonts w:cs="Arial"/>
        </w:rPr>
        <w:t xml:space="preserve"> </w:t>
      </w:r>
      <w:r w:rsidRPr="00596485">
        <w:rPr>
          <w:rStyle w:val="Heading2Char"/>
          <w:rFonts w:cs="Arial"/>
        </w:rPr>
        <w:t>potential escalated enforcement actions.</w:t>
      </w:r>
      <w:ins w:id="425" w:author="Author">
        <w:r w:rsidR="007138DC">
          <w:rPr>
            <w:rStyle w:val="Heading2Char"/>
            <w:rFonts w:cs="Arial"/>
          </w:rPr>
          <w:t xml:space="preserve"> </w:t>
        </w:r>
      </w:ins>
      <w:r w:rsidRPr="00596485">
        <w:rPr>
          <w:rStyle w:val="Heading2Char"/>
          <w:rFonts w:cs="Arial"/>
        </w:rPr>
        <w:t>For specific enforcement timeliness</w:t>
      </w:r>
      <w:bookmarkEnd w:id="424"/>
      <w:r w:rsidRPr="00596485">
        <w:t xml:space="preserve"> goals, see the </w:t>
      </w:r>
      <w:r w:rsidRPr="00F93320">
        <w:t>NRC Enforcement Manual</w:t>
      </w:r>
      <w:r w:rsidRPr="00596485">
        <w:t>.</w:t>
      </w:r>
    </w:p>
    <w:p w14:paraId="6A9294F6" w14:textId="5A251F1D" w:rsidR="00692716" w:rsidRPr="00F512C4" w:rsidRDefault="005D79C9" w:rsidP="00C904D0">
      <w:pPr>
        <w:pStyle w:val="BodyText2"/>
      </w:pPr>
      <w:r w:rsidRPr="00F512C4">
        <w:t>3.8</w:t>
      </w:r>
      <w:r w:rsidRPr="00F512C4">
        <w:tab/>
      </w:r>
      <w:r w:rsidR="00692716" w:rsidRPr="00CB6C7D">
        <w:t>Expedited Reports for Significant Safety Issues</w:t>
      </w:r>
      <w:del w:id="426" w:author="Author">
        <w:r w:rsidR="00692716" w:rsidRPr="00F512C4" w:rsidDel="007138DC">
          <w:delText xml:space="preserve">  </w:delText>
        </w:r>
      </w:del>
    </w:p>
    <w:p w14:paraId="3134C90F" w14:textId="1274FB10" w:rsidR="00692716" w:rsidRPr="0072057C" w:rsidRDefault="00F93320" w:rsidP="0072057C">
      <w:pPr>
        <w:pStyle w:val="BodyText3"/>
        <w:rPr>
          <w:rStyle w:val="Heading2Char"/>
        </w:rPr>
      </w:pPr>
      <w:bookmarkStart w:id="427" w:name="_Toc419288652"/>
      <w:r w:rsidRPr="0072057C">
        <w:t>If</w:t>
      </w:r>
      <w:r w:rsidR="00692716" w:rsidRPr="0072057C">
        <w:rPr>
          <w:rStyle w:val="Heading2Char"/>
        </w:rPr>
        <w:t xml:space="preserve"> </w:t>
      </w:r>
      <w:ins w:id="428" w:author="Author">
        <w:r w:rsidR="00982CCF" w:rsidRPr="0072057C">
          <w:rPr>
            <w:rStyle w:val="Heading2Char"/>
          </w:rPr>
          <w:t xml:space="preserve">NRC inspectors identify </w:t>
        </w:r>
      </w:ins>
      <w:r w:rsidR="00692716" w:rsidRPr="0072057C">
        <w:rPr>
          <w:rStyle w:val="Heading2Char"/>
        </w:rPr>
        <w:t>an issue involving significant or immediate public health and safety concerns, the</w:t>
      </w:r>
      <w:ins w:id="429" w:author="Author">
        <w:r w:rsidR="00982CCF" w:rsidRPr="0072057C">
          <w:rPr>
            <w:rStyle w:val="Heading2Char"/>
          </w:rPr>
          <w:t>n the</w:t>
        </w:r>
      </w:ins>
      <w:r w:rsidR="00692716" w:rsidRPr="0072057C">
        <w:rPr>
          <w:rStyle w:val="Heading2Char"/>
        </w:rPr>
        <w:t xml:space="preserve"> </w:t>
      </w:r>
      <w:r w:rsidRPr="0072057C">
        <w:rPr>
          <w:rStyle w:val="Heading2Char"/>
        </w:rPr>
        <w:t xml:space="preserve">NRC’s </w:t>
      </w:r>
      <w:r w:rsidR="00692716" w:rsidRPr="0072057C">
        <w:rPr>
          <w:rStyle w:val="Heading2Char"/>
        </w:rPr>
        <w:t xml:space="preserve">first priority is public </w:t>
      </w:r>
      <w:r w:rsidRPr="0072057C">
        <w:rPr>
          <w:rStyle w:val="Heading2Char"/>
        </w:rPr>
        <w:t xml:space="preserve">health and </w:t>
      </w:r>
      <w:r w:rsidR="00692716" w:rsidRPr="0072057C">
        <w:rPr>
          <w:rStyle w:val="Heading2Char"/>
        </w:rPr>
        <w:t>safety</w:t>
      </w:r>
      <w:r w:rsidRPr="0072057C">
        <w:rPr>
          <w:rStyle w:val="Heading2Char"/>
        </w:rPr>
        <w:t>.</w:t>
      </w:r>
      <w:ins w:id="430" w:author="Author">
        <w:r w:rsidR="007138DC">
          <w:rPr>
            <w:rStyle w:val="Heading2Char"/>
          </w:rPr>
          <w:t xml:space="preserve"> </w:t>
        </w:r>
      </w:ins>
      <w:r w:rsidRPr="0072057C">
        <w:rPr>
          <w:rStyle w:val="Heading2Char"/>
        </w:rPr>
        <w:t xml:space="preserve">Inspection report </w:t>
      </w:r>
      <w:r w:rsidR="00692716" w:rsidRPr="0072057C">
        <w:rPr>
          <w:rStyle w:val="Heading2Char"/>
        </w:rPr>
        <w:t xml:space="preserve">documentation or enforcement action </w:t>
      </w:r>
      <w:r w:rsidRPr="0072057C">
        <w:rPr>
          <w:rStyle w:val="Heading2Char"/>
        </w:rPr>
        <w:t xml:space="preserve">is </w:t>
      </w:r>
      <w:r w:rsidR="00692716" w:rsidRPr="0072057C">
        <w:rPr>
          <w:rStyle w:val="Heading2Char"/>
        </w:rPr>
        <w:t>secondary.</w:t>
      </w:r>
      <w:ins w:id="431" w:author="Author">
        <w:r w:rsidR="007138DC">
          <w:rPr>
            <w:rStyle w:val="Heading2Char"/>
          </w:rPr>
          <w:t xml:space="preserve"> </w:t>
        </w:r>
      </w:ins>
      <w:r w:rsidR="00692716" w:rsidRPr="0072057C">
        <w:rPr>
          <w:rStyle w:val="Heading2Char"/>
        </w:rPr>
        <w:t xml:space="preserve">Based on the circumstances of the </w:t>
      </w:r>
      <w:r w:rsidRPr="0072057C">
        <w:rPr>
          <w:rStyle w:val="Heading2Char"/>
        </w:rPr>
        <w:t>issue</w:t>
      </w:r>
      <w:r w:rsidR="00692716" w:rsidRPr="0072057C">
        <w:rPr>
          <w:rStyle w:val="Heading2Char"/>
        </w:rPr>
        <w:t xml:space="preserve">, an expedited inspection report may be prepared that is limited in scope to the issue, or expedited enforcement action may be taken before the inspection report is </w:t>
      </w:r>
      <w:r w:rsidR="00692716" w:rsidRPr="0072057C">
        <w:rPr>
          <w:rStyle w:val="Heading2Char"/>
        </w:rPr>
        <w:lastRenderedPageBreak/>
        <w:t>issued.</w:t>
      </w:r>
      <w:ins w:id="432" w:author="Author">
        <w:r w:rsidR="007138DC">
          <w:rPr>
            <w:rStyle w:val="Heading2Char"/>
          </w:rPr>
          <w:t xml:space="preserve"> </w:t>
        </w:r>
      </w:ins>
      <w:r w:rsidR="00692716" w:rsidRPr="0072057C">
        <w:rPr>
          <w:rStyle w:val="Heading2Char"/>
        </w:rPr>
        <w:t>The NRC Enforcement Manual provides additional guidance on matters of immediate public health and safety concern.</w:t>
      </w:r>
      <w:bookmarkEnd w:id="427"/>
    </w:p>
    <w:p w14:paraId="3F600BB6" w14:textId="77777777" w:rsidR="00692716" w:rsidRPr="00B6408E" w:rsidRDefault="00692716" w:rsidP="00A43893">
      <w:pPr>
        <w:pStyle w:val="Heading1App"/>
      </w:pPr>
      <w:bookmarkStart w:id="433" w:name="_Toc193687985"/>
      <w:bookmarkStart w:id="434" w:name="_Toc166660970"/>
      <w:r w:rsidRPr="00B6408E">
        <w:t>4.0</w:t>
      </w:r>
      <w:r w:rsidRPr="00B6408E">
        <w:tab/>
        <w:t>GUIDANCE FOR INSPECTION REPORT CONTENT</w:t>
      </w:r>
      <w:bookmarkEnd w:id="433"/>
      <w:bookmarkEnd w:id="434"/>
    </w:p>
    <w:p w14:paraId="4ABE8782" w14:textId="162EB8FD" w:rsidR="00692716" w:rsidRPr="00421230" w:rsidRDefault="00692716" w:rsidP="00C904D0">
      <w:pPr>
        <w:pStyle w:val="BodyText2"/>
      </w:pPr>
      <w:r w:rsidRPr="00421230">
        <w:t>4.1</w:t>
      </w:r>
      <w:r w:rsidRPr="00421230">
        <w:tab/>
      </w:r>
      <w:r w:rsidRPr="00CB6C7D">
        <w:t>General Guidance</w:t>
      </w:r>
    </w:p>
    <w:p w14:paraId="56F71E96" w14:textId="4C6F5C32" w:rsidR="00D055A3" w:rsidRDefault="00692716" w:rsidP="002A12A2">
      <w:pPr>
        <w:pStyle w:val="BodyText"/>
        <w:numPr>
          <w:ilvl w:val="0"/>
          <w:numId w:val="15"/>
        </w:numPr>
      </w:pPr>
      <w:r w:rsidRPr="00973F26">
        <w:t xml:space="preserve">This section provides general guidance on the contents of an inspection report for </w:t>
      </w:r>
      <w:r w:rsidR="0055096C" w:rsidRPr="00973F26">
        <w:t>NPUF</w:t>
      </w:r>
      <w:r w:rsidRPr="00973F26">
        <w:t xml:space="preserve"> construction inspections.</w:t>
      </w:r>
      <w:ins w:id="435" w:author="Author">
        <w:r w:rsidR="007138DC">
          <w:t xml:space="preserve"> </w:t>
        </w:r>
        <w:r w:rsidR="00B62AEC">
          <w:t>Inspection organizations</w:t>
        </w:r>
      </w:ins>
      <w:r w:rsidRPr="00596485">
        <w:t xml:space="preserve"> may prepare additional instructions or guidance on inspection reports based on the specific needs of the programs that they manage.</w:t>
      </w:r>
      <w:del w:id="436" w:author="Author">
        <w:r w:rsidRPr="00596485" w:rsidDel="007138DC">
          <w:delText xml:space="preserve">  </w:delText>
        </w:r>
      </w:del>
      <w:ins w:id="437" w:author="Author">
        <w:r w:rsidR="007138DC">
          <w:t xml:space="preserve"> </w:t>
        </w:r>
      </w:ins>
    </w:p>
    <w:p w14:paraId="77AD20C7" w14:textId="05FA683A" w:rsidR="00D055A3" w:rsidRDefault="00692716" w:rsidP="002A12A2">
      <w:pPr>
        <w:pStyle w:val="BodyText"/>
        <w:numPr>
          <w:ilvl w:val="0"/>
          <w:numId w:val="15"/>
        </w:numPr>
      </w:pPr>
      <w:r w:rsidRPr="00596485">
        <w:t xml:space="preserve">The NRC </w:t>
      </w:r>
      <w:r w:rsidR="0096493E">
        <w:t>i</w:t>
      </w:r>
      <w:r w:rsidRPr="00596485">
        <w:t xml:space="preserve">nspection </w:t>
      </w:r>
      <w:r w:rsidR="0096493E">
        <w:t>r</w:t>
      </w:r>
      <w:r w:rsidRPr="00596485">
        <w:t xml:space="preserve">eport </w:t>
      </w:r>
      <w:r w:rsidR="00973F26">
        <w:t xml:space="preserve">shall state </w:t>
      </w:r>
      <w:r w:rsidRPr="00596485">
        <w:t xml:space="preserve">what was inspected </w:t>
      </w:r>
      <w:r w:rsidRPr="00BC7D07">
        <w:t>and</w:t>
      </w:r>
      <w:r w:rsidRPr="00596485">
        <w:t xml:space="preserve"> what conclusions were reached </w:t>
      </w:r>
      <w:ins w:id="438" w:author="Author">
        <w:r w:rsidR="00DD55FB" w:rsidRPr="00596485">
          <w:t>relat</w:t>
        </w:r>
        <w:r w:rsidR="00DD55FB">
          <w:t>ed</w:t>
        </w:r>
        <w:r w:rsidR="00DD55FB" w:rsidRPr="00596485">
          <w:t xml:space="preserve"> </w:t>
        </w:r>
      </w:ins>
      <w:r w:rsidRPr="00596485">
        <w:t>to the inspection.</w:t>
      </w:r>
      <w:r w:rsidR="00973F26">
        <w:t xml:space="preserve"> Inspectors should avoid making statements that imply more general conclusions about </w:t>
      </w:r>
      <w:ins w:id="439" w:author="Author">
        <w:r w:rsidR="00331369">
          <w:t>the quality of construction</w:t>
        </w:r>
      </w:ins>
      <w:r w:rsidR="00973F26">
        <w:t xml:space="preserve"> in areas that weren’t inspected.</w:t>
      </w:r>
      <w:del w:id="440" w:author="Author">
        <w:r w:rsidR="00973F26" w:rsidDel="007138DC">
          <w:delText xml:space="preserve">  </w:delText>
        </w:r>
      </w:del>
      <w:ins w:id="441" w:author="Author">
        <w:r w:rsidR="007138DC">
          <w:t xml:space="preserve"> </w:t>
        </w:r>
      </w:ins>
    </w:p>
    <w:p w14:paraId="1A112CBC" w14:textId="153526EE" w:rsidR="00D055A3" w:rsidRDefault="00692716" w:rsidP="002A12A2">
      <w:pPr>
        <w:pStyle w:val="BodyText"/>
        <w:numPr>
          <w:ilvl w:val="0"/>
          <w:numId w:val="15"/>
        </w:numPr>
      </w:pPr>
      <w:r w:rsidRPr="00596485">
        <w:t>All enforcement</w:t>
      </w:r>
      <w:r w:rsidR="00973F26">
        <w:t xml:space="preserve"> actions</w:t>
      </w:r>
      <w:r w:rsidRPr="00596485">
        <w:t xml:space="preserve">, and other </w:t>
      </w:r>
      <w:r w:rsidR="0096493E">
        <w:t>a</w:t>
      </w:r>
      <w:r w:rsidRPr="00596485">
        <w:t xml:space="preserve">gency actions which may </w:t>
      </w:r>
      <w:r w:rsidR="00973F26">
        <w:t xml:space="preserve">be </w:t>
      </w:r>
      <w:r w:rsidRPr="00596485">
        <w:t>derive</w:t>
      </w:r>
      <w:r w:rsidR="00973F26">
        <w:t>d from</w:t>
      </w:r>
      <w:r w:rsidRPr="00596485">
        <w:t xml:space="preserve"> an inspection (such as </w:t>
      </w:r>
      <w:r w:rsidR="0096493E">
        <w:t>o</w:t>
      </w:r>
      <w:r w:rsidR="0096493E" w:rsidRPr="00596485">
        <w:t>rders</w:t>
      </w:r>
      <w:r w:rsidRPr="00596485">
        <w:t>) will be based upon the associated inspection report.</w:t>
      </w:r>
      <w:del w:id="442" w:author="Author">
        <w:r w:rsidRPr="00596485" w:rsidDel="007138DC">
          <w:delText xml:space="preserve"> </w:delText>
        </w:r>
        <w:r w:rsidR="001B1F1D" w:rsidDel="007138DC">
          <w:delText xml:space="preserve"> </w:delText>
        </w:r>
      </w:del>
      <w:ins w:id="443" w:author="Author">
        <w:r w:rsidR="007138DC">
          <w:t xml:space="preserve"> </w:t>
        </w:r>
      </w:ins>
      <w:r w:rsidRPr="00596485">
        <w:t>Inspection reports must be clear, accurate, consistent</w:t>
      </w:r>
      <w:r w:rsidR="0095765E">
        <w:t>,</w:t>
      </w:r>
      <w:r w:rsidRPr="00596485">
        <w:t xml:space="preserve"> and complete.</w:t>
      </w:r>
    </w:p>
    <w:p w14:paraId="5DAA95DD" w14:textId="6117E128" w:rsidR="00D055A3" w:rsidRDefault="00692716" w:rsidP="002A12A2">
      <w:pPr>
        <w:pStyle w:val="BodyText"/>
        <w:numPr>
          <w:ilvl w:val="0"/>
          <w:numId w:val="15"/>
        </w:numPr>
      </w:pPr>
      <w:r w:rsidRPr="00596485">
        <w:t>The inspection report will normally contain a cover page, an executive summary</w:t>
      </w:r>
      <w:r w:rsidR="00D100D7">
        <w:t>,</w:t>
      </w:r>
      <w:r w:rsidRPr="00596485">
        <w:t xml:space="preserve"> and a set of report details.</w:t>
      </w:r>
      <w:ins w:id="444" w:author="Author">
        <w:r w:rsidR="007138DC">
          <w:t xml:space="preserve"> </w:t>
        </w:r>
      </w:ins>
      <w:r w:rsidRPr="00596485">
        <w:t xml:space="preserve">The report details will typically describe each specific area of inspection activity in </w:t>
      </w:r>
      <w:r w:rsidR="00D100D7">
        <w:t>two</w:t>
      </w:r>
      <w:r w:rsidR="00D100D7" w:rsidRPr="00596485">
        <w:t xml:space="preserve"> </w:t>
      </w:r>
      <w:r w:rsidRPr="00596485">
        <w:t>parts: the scope</w:t>
      </w:r>
      <w:r w:rsidR="00D100D7">
        <w:t xml:space="preserve"> and</w:t>
      </w:r>
      <w:r w:rsidRPr="00596485">
        <w:t xml:space="preserve"> </w:t>
      </w:r>
      <w:r w:rsidRPr="00B23292">
        <w:t>the findings.</w:t>
      </w:r>
    </w:p>
    <w:p w14:paraId="4ACA2242" w14:textId="7C91E4A2" w:rsidR="00D055A3" w:rsidRDefault="00692716" w:rsidP="002A12A2">
      <w:pPr>
        <w:pStyle w:val="BodyText"/>
        <w:numPr>
          <w:ilvl w:val="0"/>
          <w:numId w:val="15"/>
        </w:numPr>
      </w:pPr>
      <w:r w:rsidRPr="00596485">
        <w:t>A cover letter is used to transmit the inspection report results.</w:t>
      </w:r>
      <w:ins w:id="445" w:author="Author">
        <w:r w:rsidR="007138DC">
          <w:t xml:space="preserve"> </w:t>
        </w:r>
      </w:ins>
      <w:r w:rsidRPr="00596485">
        <w:t>The cover letter must never contain any significant information that is not also contained in the executive summary and supported in the report details.</w:t>
      </w:r>
    </w:p>
    <w:p w14:paraId="6E6A8057" w14:textId="7ECA152C" w:rsidR="00D055A3" w:rsidRDefault="00692716" w:rsidP="002A12A2">
      <w:pPr>
        <w:pStyle w:val="BodyText"/>
        <w:numPr>
          <w:ilvl w:val="0"/>
          <w:numId w:val="15"/>
        </w:numPr>
      </w:pPr>
      <w:r w:rsidRPr="00596485">
        <w:t>The executive summary section of the inspection report highlights the most significant conclusions.</w:t>
      </w:r>
      <w:ins w:id="446" w:author="Author">
        <w:r w:rsidR="007138DC">
          <w:t xml:space="preserve"> </w:t>
        </w:r>
      </w:ins>
      <w:r w:rsidRPr="00596485">
        <w:t>These are usually organized into sections by inspection area, corresponding to the sections of the report.</w:t>
      </w:r>
      <w:ins w:id="447" w:author="Author">
        <w:r w:rsidR="007138DC">
          <w:t xml:space="preserve"> </w:t>
        </w:r>
        <w:r w:rsidR="003C2989">
          <w:t>I</w:t>
        </w:r>
      </w:ins>
      <w:r w:rsidRPr="00596485">
        <w:t>t is not necessary that every conclusion in the report details be repeated in the Executive Summary.</w:t>
      </w:r>
      <w:ins w:id="448" w:author="Author">
        <w:r w:rsidR="007138DC">
          <w:t xml:space="preserve"> </w:t>
        </w:r>
      </w:ins>
      <w:r w:rsidRPr="00596485">
        <w:t>There should never be any conclusions in the summary, however, which are not clearly and directly derived from the detailed discussion.</w:t>
      </w:r>
    </w:p>
    <w:p w14:paraId="34B654AE" w14:textId="299B33B8" w:rsidR="00D055A3" w:rsidRDefault="00692716" w:rsidP="002A12A2">
      <w:pPr>
        <w:pStyle w:val="BodyText"/>
        <w:numPr>
          <w:ilvl w:val="0"/>
          <w:numId w:val="15"/>
        </w:numPr>
      </w:pPr>
      <w:r w:rsidRPr="00596485">
        <w:t>Guidance and letter formats for escalated enforcement actions vary.</w:t>
      </w:r>
      <w:ins w:id="449" w:author="Author">
        <w:r w:rsidR="007138DC">
          <w:t xml:space="preserve"> </w:t>
        </w:r>
      </w:ins>
      <w:r w:rsidRPr="00596485">
        <w:t xml:space="preserve">Guidance and sample cover letters are found in the </w:t>
      </w:r>
      <w:r w:rsidRPr="00596485">
        <w:rPr>
          <w:u w:val="single"/>
        </w:rPr>
        <w:t>NRC Enforcement Manual</w:t>
      </w:r>
      <w:bookmarkStart w:id="450" w:name="_Toc193687986"/>
      <w:r w:rsidR="0044199F" w:rsidRPr="00596485">
        <w:t>.</w:t>
      </w:r>
    </w:p>
    <w:p w14:paraId="7EB49029" w14:textId="393CCE85" w:rsidR="00692716" w:rsidRPr="00421230" w:rsidRDefault="00692716" w:rsidP="00C904D0">
      <w:pPr>
        <w:pStyle w:val="BodyText2"/>
      </w:pPr>
      <w:bookmarkStart w:id="451" w:name="_Toc419288653"/>
      <w:r w:rsidRPr="00421230">
        <w:t>4.2</w:t>
      </w:r>
      <w:r w:rsidRPr="00421230">
        <w:tab/>
      </w:r>
      <w:r w:rsidRPr="003468E2">
        <w:rPr>
          <w:u w:val="single"/>
        </w:rPr>
        <w:t>Cover Letter</w:t>
      </w:r>
      <w:bookmarkEnd w:id="450"/>
      <w:bookmarkEnd w:id="451"/>
      <w:r w:rsidRPr="00421230">
        <w:t>.</w:t>
      </w:r>
      <w:ins w:id="452" w:author="Author">
        <w:r w:rsidR="007138DC">
          <w:t xml:space="preserve"> </w:t>
        </w:r>
      </w:ins>
      <w:r w:rsidRPr="00421230">
        <w:t xml:space="preserve">The purpose of the cover letter is to transmit the inspection report results. Inspection reports are transmitted using a cover letter from the applicable NRC official as delegated by </w:t>
      </w:r>
      <w:ins w:id="453" w:author="Author">
        <w:r w:rsidR="00B321FF">
          <w:t xml:space="preserve">the </w:t>
        </w:r>
        <w:r w:rsidR="009B4C47">
          <w:t xml:space="preserve">cognizant </w:t>
        </w:r>
        <w:r w:rsidR="00B321FF">
          <w:t>inspection organization</w:t>
        </w:r>
      </w:ins>
      <w:r w:rsidRPr="00421230">
        <w:t xml:space="preserve"> to the designated </w:t>
      </w:r>
      <w:ins w:id="454" w:author="Author">
        <w:r w:rsidR="0037585E">
          <w:t>permit holder</w:t>
        </w:r>
      </w:ins>
      <w:r w:rsidRPr="00421230">
        <w:t xml:space="preserve"> executive. </w:t>
      </w:r>
    </w:p>
    <w:p w14:paraId="0105A3F0" w14:textId="56C7C102" w:rsidR="00692716" w:rsidRPr="00596485" w:rsidRDefault="00692716" w:rsidP="002A12A2">
      <w:pPr>
        <w:pStyle w:val="BodyText"/>
        <w:numPr>
          <w:ilvl w:val="0"/>
          <w:numId w:val="16"/>
        </w:numPr>
      </w:pPr>
      <w:r w:rsidRPr="00596485">
        <w:rPr>
          <w:u w:val="single"/>
        </w:rPr>
        <w:t>Cover Letter Content</w:t>
      </w:r>
      <w:r w:rsidRPr="00596485">
        <w:t>.</w:t>
      </w:r>
      <w:ins w:id="455" w:author="Author">
        <w:r w:rsidR="007138DC">
          <w:t xml:space="preserve"> </w:t>
        </w:r>
      </w:ins>
      <w:r w:rsidRPr="00596485">
        <w:t>Cover letter content varies somewhat depending on whether the inspection identified findings.</w:t>
      </w:r>
      <w:ins w:id="456" w:author="Author">
        <w:r w:rsidR="007138DC">
          <w:t xml:space="preserve"> </w:t>
        </w:r>
      </w:ins>
      <w:r w:rsidRPr="00596485">
        <w:t xml:space="preserve">In general, however, every cover letter has the same basic structure, as follows: </w:t>
      </w:r>
    </w:p>
    <w:p w14:paraId="4A0A7A77" w14:textId="518929CB" w:rsidR="00692716" w:rsidRPr="002E1DEF" w:rsidRDefault="00692716" w:rsidP="002472CD">
      <w:pPr>
        <w:pStyle w:val="ListBullet4"/>
        <w:ind w:left="1080"/>
      </w:pPr>
      <w:r w:rsidRPr="002E1DEF">
        <w:t xml:space="preserve">Addresses, </w:t>
      </w:r>
      <w:r w:rsidR="00F460B2">
        <w:t>d</w:t>
      </w:r>
      <w:r w:rsidRPr="002E1DEF">
        <w:t xml:space="preserve">ate, and </w:t>
      </w:r>
      <w:r w:rsidR="00F460B2">
        <w:t>s</w:t>
      </w:r>
      <w:r w:rsidRPr="002E1DEF">
        <w:t>alutation</w:t>
      </w:r>
      <w:ins w:id="457" w:author="Author">
        <w:r w:rsidR="00BF6BA0">
          <w:t xml:space="preserve"> are placed a</w:t>
        </w:r>
      </w:ins>
      <w:r w:rsidRPr="002E1DEF">
        <w:t>t the top of the first page</w:t>
      </w:r>
      <w:ins w:id="458" w:author="Author">
        <w:r w:rsidR="00BF6BA0">
          <w:t>;</w:t>
        </w:r>
      </w:ins>
      <w:r w:rsidRPr="002E1DEF">
        <w:t xml:space="preserve"> the cover letter begins with the NRC seal and address, followed by the date on which the report cover letter is signed and the report issued.</w:t>
      </w:r>
    </w:p>
    <w:p w14:paraId="65AC1608" w14:textId="4ECBCE71" w:rsidR="00692716" w:rsidRPr="002E1DEF" w:rsidRDefault="00692716" w:rsidP="002472CD">
      <w:pPr>
        <w:pStyle w:val="ListBullet4"/>
        <w:ind w:left="1080"/>
      </w:pPr>
      <w:r w:rsidRPr="002E1DEF">
        <w:lastRenderedPageBreak/>
        <w:t>For cover letters transmitting reports with findings assigned an enforcement action (EA) number, the EA number should be placed in the upper left-hand corner above the principal addressee’s name.</w:t>
      </w:r>
      <w:del w:id="459" w:author="Author">
        <w:r w:rsidRPr="002E1DEF" w:rsidDel="007138DC">
          <w:delText xml:space="preserve">  </w:delText>
        </w:r>
      </w:del>
      <w:ins w:id="460" w:author="Author">
        <w:r w:rsidR="007138DC">
          <w:t xml:space="preserve"> </w:t>
        </w:r>
      </w:ins>
    </w:p>
    <w:p w14:paraId="5107E04E" w14:textId="5482781B" w:rsidR="00692716" w:rsidRPr="002E1DEF" w:rsidRDefault="00692716" w:rsidP="002472CD">
      <w:pPr>
        <w:pStyle w:val="ListBullet4"/>
        <w:ind w:left="1080"/>
      </w:pPr>
      <w:r w:rsidRPr="002E1DEF">
        <w:t xml:space="preserve">The name and title of the principal addressee are placed at least four lines below the letterhead, followed by the </w:t>
      </w:r>
      <w:ins w:id="461" w:author="Author">
        <w:r w:rsidR="0037585E">
          <w:t>permit holder</w:t>
        </w:r>
      </w:ins>
      <w:r w:rsidRPr="002E1DEF">
        <w:t>’s name and address.</w:t>
      </w:r>
      <w:ins w:id="462" w:author="Author">
        <w:r w:rsidR="007138DC">
          <w:t xml:space="preserve"> </w:t>
        </w:r>
      </w:ins>
      <w:r w:rsidRPr="002E1DEF">
        <w:t>Note that the salutation is placed after the subject line.</w:t>
      </w:r>
    </w:p>
    <w:p w14:paraId="296716BC" w14:textId="76122AD4" w:rsidR="00692716" w:rsidRPr="00596485" w:rsidRDefault="00692716" w:rsidP="002A12A2">
      <w:pPr>
        <w:pStyle w:val="BodyText"/>
        <w:numPr>
          <w:ilvl w:val="0"/>
          <w:numId w:val="16"/>
        </w:numPr>
      </w:pPr>
      <w:r w:rsidRPr="00596485">
        <w:rPr>
          <w:u w:val="single"/>
        </w:rPr>
        <w:t>Subject Line</w:t>
      </w:r>
      <w:r w:rsidRPr="00596485">
        <w:t>.</w:t>
      </w:r>
      <w:ins w:id="463" w:author="Author">
        <w:r w:rsidR="007138DC">
          <w:t xml:space="preserve"> </w:t>
        </w:r>
      </w:ins>
      <w:r w:rsidRPr="00596485">
        <w:t>The subject line of the letter should state the facility name (if it is not apparent from the Addressee line) and inspection subject.</w:t>
      </w:r>
      <w:ins w:id="464" w:author="Author">
        <w:r w:rsidR="007138DC">
          <w:t xml:space="preserve"> </w:t>
        </w:r>
      </w:ins>
      <w:r w:rsidRPr="00596485">
        <w:t>The words "NOTICE OF VIOLATION" (or "NOTICE OF DEVIATION," etc.) should be included if such a notice accompanies the inspection report.</w:t>
      </w:r>
      <w:ins w:id="465" w:author="Author">
        <w:r w:rsidR="007138DC">
          <w:t xml:space="preserve"> </w:t>
        </w:r>
      </w:ins>
      <w:r w:rsidRPr="00596485">
        <w:t>The entire subject line should be capitalized.</w:t>
      </w:r>
    </w:p>
    <w:p w14:paraId="36711B5F" w14:textId="3201F1F1" w:rsidR="00FD1C55" w:rsidRDefault="00692716" w:rsidP="002A12A2">
      <w:pPr>
        <w:pStyle w:val="BodyText"/>
        <w:numPr>
          <w:ilvl w:val="0"/>
          <w:numId w:val="16"/>
        </w:numPr>
      </w:pPr>
      <w:r w:rsidRPr="009C3862">
        <w:rPr>
          <w:u w:val="single"/>
        </w:rPr>
        <w:t>Introductory Paragraphs</w:t>
      </w:r>
      <w:r w:rsidRPr="009C3862">
        <w:t>.</w:t>
      </w:r>
      <w:ins w:id="466" w:author="Author">
        <w:r w:rsidR="007138DC">
          <w:t xml:space="preserve"> </w:t>
        </w:r>
      </w:ins>
      <w:r w:rsidRPr="009C3862">
        <w:t>The first two paragraphs of the cover letter should give a brief introduction, including the type of inspection report.</w:t>
      </w:r>
    </w:p>
    <w:p w14:paraId="2C33D1CC" w14:textId="0501853E" w:rsidR="00692716" w:rsidRPr="00596485" w:rsidRDefault="00692716" w:rsidP="002A12A2">
      <w:pPr>
        <w:pStyle w:val="BodyText"/>
        <w:numPr>
          <w:ilvl w:val="0"/>
          <w:numId w:val="16"/>
        </w:numPr>
      </w:pPr>
      <w:r w:rsidRPr="00596485">
        <w:rPr>
          <w:u w:val="single"/>
        </w:rPr>
        <w:t>Body</w:t>
      </w:r>
      <w:r w:rsidRPr="00596485">
        <w:t>.</w:t>
      </w:r>
      <w:ins w:id="467" w:author="Author">
        <w:r w:rsidR="007138DC">
          <w:t xml:space="preserve"> </w:t>
        </w:r>
      </w:ins>
      <w:r w:rsidRPr="00596485">
        <w:t>In keeping with the "Plain English Initiative</w:t>
      </w:r>
      <w:r w:rsidR="00683EA7">
        <w:t>,</w:t>
      </w:r>
      <w:r w:rsidRPr="00596485">
        <w:t>" which implements the requirements of SECY-99-070, “Implementation Plan for the Public Communications Initiative (DSI</w:t>
      </w:r>
      <w:r w:rsidR="00F65406">
        <w:noBreakHyphen/>
      </w:r>
      <w:r w:rsidRPr="00596485">
        <w:t>14),"</w:t>
      </w:r>
      <w:r w:rsidR="00683EA7">
        <w:t xml:space="preserve"> ‘</w:t>
      </w:r>
      <w:r w:rsidRPr="00596485">
        <w:t>the body of the letter should discuss the most important topics first.”</w:t>
      </w:r>
    </w:p>
    <w:p w14:paraId="4D431D13" w14:textId="515C53C1" w:rsidR="00692716" w:rsidRPr="00596485" w:rsidRDefault="00692716" w:rsidP="002A12A2">
      <w:pPr>
        <w:pStyle w:val="BodyText"/>
        <w:numPr>
          <w:ilvl w:val="0"/>
          <w:numId w:val="16"/>
        </w:numPr>
      </w:pPr>
      <w:r w:rsidRPr="00596485">
        <w:t xml:space="preserve">The cover letter is written to transmit the inspection report to the </w:t>
      </w:r>
      <w:ins w:id="468" w:author="Author">
        <w:r w:rsidR="0037585E">
          <w:t>permit holder</w:t>
        </w:r>
      </w:ins>
      <w:r w:rsidRPr="00596485">
        <w:t xml:space="preserve">’s management, and to deliver the “big picture” message regarding the </w:t>
      </w:r>
      <w:ins w:id="469" w:author="Author">
        <w:r w:rsidR="003C1FDD" w:rsidRPr="00596485">
          <w:t>inspection. Because</w:t>
        </w:r>
      </w:ins>
      <w:r w:rsidRPr="00596485">
        <w:t xml:space="preserve"> it is the highest-level document, it does not need to (and normally won’t) detail all the </w:t>
      </w:r>
      <w:r w:rsidRPr="00596485">
        <w:rPr>
          <w:u w:val="single"/>
        </w:rPr>
        <w:t>items</w:t>
      </w:r>
      <w:r w:rsidRPr="00596485">
        <w:t xml:space="preserve"> </w:t>
      </w:r>
      <w:ins w:id="470" w:author="Author">
        <w:r w:rsidR="00253635" w:rsidRPr="00596485">
          <w:t>inspected,</w:t>
        </w:r>
      </w:ins>
      <w:r w:rsidRPr="00596485">
        <w:t xml:space="preserve"> </w:t>
      </w:r>
      <w:r w:rsidR="00385106">
        <w:t>or</w:t>
      </w:r>
      <w:r w:rsidRPr="00596485">
        <w:t xml:space="preserve"> the inspection procedures used. It </w:t>
      </w:r>
      <w:r w:rsidRPr="00596485">
        <w:rPr>
          <w:u w:val="single"/>
        </w:rPr>
        <w:t>will</w:t>
      </w:r>
      <w:r w:rsidRPr="00596485">
        <w:t xml:space="preserve"> note the </w:t>
      </w:r>
      <w:r w:rsidRPr="00596485">
        <w:rPr>
          <w:u w:val="single"/>
        </w:rPr>
        <w:t>areas</w:t>
      </w:r>
      <w:r w:rsidRPr="00596485">
        <w:t xml:space="preserve"> covered by the inspection.</w:t>
      </w:r>
    </w:p>
    <w:p w14:paraId="1E3E2FDE" w14:textId="52DFC6F6" w:rsidR="00692716" w:rsidRPr="002B6807" w:rsidRDefault="00692716" w:rsidP="002A12A2">
      <w:pPr>
        <w:pStyle w:val="BodyText"/>
        <w:numPr>
          <w:ilvl w:val="0"/>
          <w:numId w:val="16"/>
        </w:numPr>
      </w:pPr>
      <w:r w:rsidRPr="002B6807">
        <w:t xml:space="preserve">The tone of the cover letter must have a correct balance. The NRC focuses on </w:t>
      </w:r>
      <w:ins w:id="471" w:author="Author">
        <w:r w:rsidR="002B6807">
          <w:t>quality</w:t>
        </w:r>
        <w:r w:rsidR="002B6807" w:rsidRPr="002B6807">
          <w:t xml:space="preserve"> </w:t>
        </w:r>
      </w:ins>
      <w:r w:rsidRPr="002B6807">
        <w:t xml:space="preserve">issues. If a </w:t>
      </w:r>
      <w:ins w:id="472" w:author="Author">
        <w:r w:rsidR="0037585E" w:rsidRPr="002B6807">
          <w:t>permit holder</w:t>
        </w:r>
      </w:ins>
      <w:r w:rsidRPr="002B6807">
        <w:t xml:space="preserve"> performed some activity 100 times, and succeeded 99 times, we will be most interested in the single failure.</w:t>
      </w:r>
      <w:ins w:id="473" w:author="Author">
        <w:r w:rsidR="007138DC">
          <w:t xml:space="preserve"> </w:t>
        </w:r>
      </w:ins>
      <w:r w:rsidR="0096493E" w:rsidRPr="002B6807">
        <w:t>T</w:t>
      </w:r>
      <w:r w:rsidRPr="002B6807">
        <w:t xml:space="preserve">hat does not mean that the cover letter will make it appear that the </w:t>
      </w:r>
      <w:ins w:id="474" w:author="Author">
        <w:r w:rsidR="0037585E" w:rsidRPr="002B6807">
          <w:t>permit holder</w:t>
        </w:r>
      </w:ins>
      <w:r w:rsidRPr="002B6807">
        <w:t xml:space="preserve"> rarely succeeded</w:t>
      </w:r>
      <w:ins w:id="475" w:author="Author">
        <w:r w:rsidR="002B6807">
          <w:t xml:space="preserve"> in producing quality work</w:t>
        </w:r>
      </w:ins>
      <w:r w:rsidRPr="002B6807">
        <w:t xml:space="preserve">. </w:t>
      </w:r>
      <w:del w:id="476" w:author="Author">
        <w:r w:rsidR="0014185E" w:rsidRPr="002B6807" w:rsidDel="003C1FDD">
          <w:delText xml:space="preserve"> </w:delText>
        </w:r>
      </w:del>
      <w:r w:rsidRPr="002B6807">
        <w:t xml:space="preserve">The safety and regulatory significance of any </w:t>
      </w:r>
      <w:ins w:id="477" w:author="Author">
        <w:r w:rsidR="0037585E" w:rsidRPr="002B6807">
          <w:t>permit holder</w:t>
        </w:r>
      </w:ins>
      <w:r w:rsidRPr="002B6807">
        <w:t xml:space="preserve"> failure will be a primary consideration, above and beyond the numerical frequency of failure compared to success.</w:t>
      </w:r>
    </w:p>
    <w:p w14:paraId="0AD7A5BA" w14:textId="7FFB01E1" w:rsidR="00692716" w:rsidRPr="00596485" w:rsidRDefault="00692716" w:rsidP="002A12A2">
      <w:pPr>
        <w:pStyle w:val="BodyText"/>
        <w:numPr>
          <w:ilvl w:val="0"/>
          <w:numId w:val="16"/>
        </w:numPr>
      </w:pPr>
      <w:r w:rsidRPr="00596485">
        <w:t>The cover letter must always be consistent with the inspection report.</w:t>
      </w:r>
      <w:r w:rsidR="00D87D6D">
        <w:t xml:space="preserve"> </w:t>
      </w:r>
      <w:r w:rsidRPr="00596485">
        <w:t xml:space="preserve">In addition, it must be consistent with the information, which the inspector conveyed to </w:t>
      </w:r>
      <w:ins w:id="478" w:author="Author">
        <w:r w:rsidR="0037585E">
          <w:t>permit holder</w:t>
        </w:r>
      </w:ins>
      <w:r w:rsidRPr="00596485">
        <w:t xml:space="preserve"> managers at the exit meeting. If the inspector’s understanding of the facts, or the perspective on the nature or significance of our findings changes after the exit meeting, the NRC shall </w:t>
      </w:r>
      <w:r w:rsidR="0096493E">
        <w:t>contact</w:t>
      </w:r>
      <w:r w:rsidR="0096493E" w:rsidRPr="00596485">
        <w:t xml:space="preserve"> </w:t>
      </w:r>
      <w:r w:rsidRPr="00596485">
        <w:t xml:space="preserve">the </w:t>
      </w:r>
      <w:ins w:id="479" w:author="Author">
        <w:r w:rsidR="0037585E">
          <w:t>permit holder</w:t>
        </w:r>
      </w:ins>
      <w:r w:rsidRPr="00596485">
        <w:t xml:space="preserve"> and re-exit</w:t>
      </w:r>
      <w:ins w:id="480" w:author="Author">
        <w:r w:rsidR="00584AE4">
          <w:t xml:space="preserve"> the inspection</w:t>
        </w:r>
      </w:ins>
      <w:r w:rsidRPr="00596485">
        <w:t>. There should never be any surprises in a cover letter to anyone who was present at the exit meeting.</w:t>
      </w:r>
    </w:p>
    <w:p w14:paraId="4FC5A8CB" w14:textId="01E26208" w:rsidR="00692716" w:rsidRPr="00596485" w:rsidRDefault="00692716" w:rsidP="002A12A2">
      <w:pPr>
        <w:pStyle w:val="BodyText"/>
        <w:numPr>
          <w:ilvl w:val="0"/>
          <w:numId w:val="16"/>
        </w:numPr>
      </w:pPr>
      <w:r w:rsidRPr="00596485">
        <w:t xml:space="preserve">Lastly, the cover letter usually should not contain recommendations. There shouldn’t be any statements to the effect, “The </w:t>
      </w:r>
      <w:ins w:id="481" w:author="Author">
        <w:r w:rsidR="0037585E">
          <w:t>permit holder</w:t>
        </w:r>
      </w:ins>
      <w:r w:rsidRPr="00596485">
        <w:t xml:space="preserve"> needs to....” or, “The </w:t>
      </w:r>
      <w:ins w:id="482" w:author="Author">
        <w:r w:rsidR="0037585E">
          <w:t>permit holder</w:t>
        </w:r>
      </w:ins>
      <w:r w:rsidRPr="00596485">
        <w:t xml:space="preserve"> should....” If the </w:t>
      </w:r>
      <w:ins w:id="483" w:author="Author">
        <w:r w:rsidR="0037585E">
          <w:t>permit holder</w:t>
        </w:r>
      </w:ins>
      <w:r w:rsidRPr="00596485">
        <w:t xml:space="preserve"> is not meeting safety or regulatory requirements, the statements should clearly show those facts.</w:t>
      </w:r>
      <w:r w:rsidR="0014185E">
        <w:t xml:space="preserve"> </w:t>
      </w:r>
      <w:r w:rsidRPr="00596485">
        <w:t xml:space="preserve">If the NRC believes that a </w:t>
      </w:r>
      <w:ins w:id="484" w:author="Author">
        <w:r w:rsidR="0037585E">
          <w:t>permit holder</w:t>
        </w:r>
      </w:ins>
      <w:r w:rsidRPr="00596485">
        <w:t xml:space="preserve"> cannot ensure the safety of its activities, then an Order or some similar official action may be appropriate. Guiding </w:t>
      </w:r>
      <w:ins w:id="485" w:author="Author">
        <w:r w:rsidR="0037585E">
          <w:t>permit holder</w:t>
        </w:r>
      </w:ins>
      <w:r w:rsidRPr="00596485">
        <w:t xml:space="preserve"> decision</w:t>
      </w:r>
      <w:ins w:id="486" w:author="Author">
        <w:r w:rsidR="00670150">
          <w:noBreakHyphen/>
        </w:r>
      </w:ins>
      <w:r w:rsidRPr="00596485">
        <w:t xml:space="preserve">making through the use </w:t>
      </w:r>
      <w:ins w:id="487" w:author="Author">
        <w:r w:rsidR="00670150">
          <w:t xml:space="preserve">of </w:t>
        </w:r>
      </w:ins>
      <w:r w:rsidRPr="00596485">
        <w:t>a cover letter to an inspection report is not the appropriate method for accomplishing this type of action.</w:t>
      </w:r>
    </w:p>
    <w:p w14:paraId="4CB70C26" w14:textId="4C08859B" w:rsidR="00692716" w:rsidRPr="00596485" w:rsidRDefault="00692716" w:rsidP="002A12A2">
      <w:pPr>
        <w:pStyle w:val="BodyText"/>
        <w:numPr>
          <w:ilvl w:val="0"/>
          <w:numId w:val="16"/>
        </w:numPr>
      </w:pPr>
      <w:r w:rsidRPr="00596485">
        <w:rPr>
          <w:u w:val="single"/>
        </w:rPr>
        <w:t>Closing</w:t>
      </w:r>
      <w:r w:rsidRPr="00596485">
        <w:t xml:space="preserve">. The final paragraph consists of standard legal language that varies depending on whether enforcement action is involved. </w:t>
      </w:r>
    </w:p>
    <w:p w14:paraId="302E8CA8" w14:textId="77777777" w:rsidR="008C6750" w:rsidRDefault="00692716" w:rsidP="002A12A2">
      <w:pPr>
        <w:pStyle w:val="BodyText"/>
        <w:numPr>
          <w:ilvl w:val="0"/>
          <w:numId w:val="16"/>
        </w:numPr>
      </w:pPr>
      <w:r w:rsidRPr="00F65406">
        <w:lastRenderedPageBreak/>
        <w:t>The signature of the appropriate NRC official is followed by the docket number(s), license number(s), enclosures, and distribution list.</w:t>
      </w:r>
      <w:bookmarkStart w:id="488" w:name="_Toc193687987"/>
    </w:p>
    <w:p w14:paraId="12B4D3ED" w14:textId="52694086" w:rsidR="00692716" w:rsidRPr="00F65406" w:rsidRDefault="00692716" w:rsidP="00C904D0">
      <w:pPr>
        <w:pStyle w:val="BodyText2"/>
      </w:pPr>
      <w:r w:rsidRPr="00F65406">
        <w:rPr>
          <w:bCs/>
          <w:iCs/>
        </w:rPr>
        <w:t>4.3</w:t>
      </w:r>
      <w:r w:rsidRPr="00F65406">
        <w:rPr>
          <w:bCs/>
          <w:iCs/>
        </w:rPr>
        <w:tab/>
        <w:t>Notice</w:t>
      </w:r>
      <w:ins w:id="489" w:author="Author">
        <w:r w:rsidR="00BF0FE6">
          <w:rPr>
            <w:bCs/>
            <w:iCs/>
          </w:rPr>
          <w:t>s</w:t>
        </w:r>
      </w:ins>
      <w:r w:rsidRPr="00F65406">
        <w:rPr>
          <w:bCs/>
          <w:iCs/>
        </w:rPr>
        <w:t xml:space="preserve"> of </w:t>
      </w:r>
      <w:r w:rsidRPr="00F65406">
        <w:t>Violation</w:t>
      </w:r>
      <w:bookmarkEnd w:id="488"/>
      <w:ins w:id="490" w:author="Author">
        <w:r w:rsidR="00BF0FE6">
          <w:t xml:space="preserve"> and Notices of Deviation</w:t>
        </w:r>
      </w:ins>
    </w:p>
    <w:p w14:paraId="43B65ADD" w14:textId="03EFFAB1" w:rsidR="00692716" w:rsidRPr="00596485" w:rsidRDefault="0037585E" w:rsidP="002A12A2">
      <w:pPr>
        <w:pStyle w:val="BodyText"/>
        <w:numPr>
          <w:ilvl w:val="0"/>
          <w:numId w:val="17"/>
        </w:numPr>
      </w:pPr>
      <w:ins w:id="491" w:author="Author">
        <w:r>
          <w:t>Permit holder</w:t>
        </w:r>
      </w:ins>
      <w:r w:rsidR="00692716" w:rsidRPr="00596485">
        <w:t xml:space="preserve">s </w:t>
      </w:r>
      <w:r w:rsidR="00C31CC5">
        <w:t>may be</w:t>
      </w:r>
      <w:r w:rsidR="00692716" w:rsidRPr="00596485">
        <w:t xml:space="preserve"> notified that they have failed to meet regulatory requirements </w:t>
      </w:r>
      <w:r w:rsidR="007809E5">
        <w:t xml:space="preserve">with the </w:t>
      </w:r>
      <w:r w:rsidR="00692716" w:rsidRPr="00596485">
        <w:t>issu</w:t>
      </w:r>
      <w:r w:rsidR="007809E5">
        <w:t>ance of</w:t>
      </w:r>
      <w:r w:rsidR="00692716" w:rsidRPr="00596485">
        <w:t xml:space="preserve"> a</w:t>
      </w:r>
      <w:r w:rsidR="007809E5">
        <w:t>n</w:t>
      </w:r>
      <w:r w:rsidR="00692716" w:rsidRPr="00596485">
        <w:t xml:space="preserve"> NOV</w:t>
      </w:r>
      <w:ins w:id="492" w:author="Author">
        <w:r w:rsidR="00C447A6">
          <w:t>, or a non-legally binding requirement with an NOD</w:t>
        </w:r>
      </w:ins>
      <w:r w:rsidR="00692716" w:rsidRPr="00596485">
        <w:t xml:space="preserve">. NOVs </w:t>
      </w:r>
      <w:ins w:id="493" w:author="Author">
        <w:r w:rsidR="00C447A6">
          <w:t xml:space="preserve">and NODs </w:t>
        </w:r>
      </w:ins>
      <w:r w:rsidR="00692716" w:rsidRPr="00596485">
        <w:t xml:space="preserve">may be sent to </w:t>
      </w:r>
      <w:ins w:id="494" w:author="Author">
        <w:r>
          <w:t>permit holder</w:t>
        </w:r>
      </w:ins>
      <w:r w:rsidR="00692716" w:rsidRPr="00596485">
        <w:t xml:space="preserve">s as part of a package of documents which also includes a cover letter and associated inspection report. NOVs </w:t>
      </w:r>
      <w:ins w:id="495" w:author="Author">
        <w:r w:rsidR="0043614D">
          <w:t xml:space="preserve">and NODs </w:t>
        </w:r>
      </w:ins>
      <w:r w:rsidR="00692716" w:rsidRPr="00596485">
        <w:t xml:space="preserve">may </w:t>
      </w:r>
      <w:r w:rsidR="00752FC8">
        <w:t xml:space="preserve">also </w:t>
      </w:r>
      <w:r w:rsidR="00692716" w:rsidRPr="00596485">
        <w:t xml:space="preserve">be sent with a cover letter which refers to an inspection report that was distributed previously. An NOV </w:t>
      </w:r>
      <w:ins w:id="496" w:author="Author">
        <w:r w:rsidR="00DF4431">
          <w:t xml:space="preserve">or NOD </w:t>
        </w:r>
      </w:ins>
      <w:r w:rsidR="00692716" w:rsidRPr="00596485">
        <w:t xml:space="preserve">should not be sent to the </w:t>
      </w:r>
      <w:ins w:id="497" w:author="Author">
        <w:r>
          <w:t>permit holder</w:t>
        </w:r>
      </w:ins>
      <w:r w:rsidR="00692716" w:rsidRPr="00596485">
        <w:t xml:space="preserve"> in advance of the inspection report.</w:t>
      </w:r>
    </w:p>
    <w:p w14:paraId="3DAF253F" w14:textId="387971C5" w:rsidR="00692716" w:rsidRPr="0096493E" w:rsidRDefault="00692716" w:rsidP="002A12A2">
      <w:pPr>
        <w:pStyle w:val="BodyText"/>
        <w:numPr>
          <w:ilvl w:val="0"/>
          <w:numId w:val="17"/>
        </w:numPr>
      </w:pPr>
      <w:r w:rsidRPr="00596485">
        <w:t xml:space="preserve">Every NOV </w:t>
      </w:r>
      <w:ins w:id="498" w:author="Author">
        <w:r w:rsidR="00C447A6">
          <w:t xml:space="preserve">and NOD </w:t>
        </w:r>
      </w:ins>
      <w:r w:rsidRPr="00596485">
        <w:t xml:space="preserve">must be clear, so that there is little doubt that the </w:t>
      </w:r>
      <w:ins w:id="499" w:author="Author">
        <w:r w:rsidR="0037585E">
          <w:t>permit holder</w:t>
        </w:r>
      </w:ins>
      <w:r w:rsidRPr="00596485">
        <w:t xml:space="preserve"> (or other interested reader) can understand the basis for the </w:t>
      </w:r>
      <w:ins w:id="500" w:author="Author">
        <w:r w:rsidR="00C447A6">
          <w:t>noncompliance</w:t>
        </w:r>
      </w:ins>
      <w:r w:rsidRPr="00596485">
        <w:t>.</w:t>
      </w:r>
      <w:r w:rsidR="00D87D6D">
        <w:t xml:space="preserve"> </w:t>
      </w:r>
      <w:r w:rsidRPr="00596485">
        <w:t xml:space="preserve">The </w:t>
      </w:r>
      <w:ins w:id="501" w:author="Author">
        <w:r w:rsidR="0037585E">
          <w:t>permit holder</w:t>
        </w:r>
      </w:ins>
      <w:r w:rsidRPr="00596485">
        <w:t xml:space="preserve"> may not agree with </w:t>
      </w:r>
      <w:r w:rsidR="0096493E">
        <w:t>the NRC’s</w:t>
      </w:r>
      <w:r w:rsidR="0096493E" w:rsidRPr="0096493E">
        <w:t xml:space="preserve"> </w:t>
      </w:r>
      <w:r w:rsidRPr="0096493E">
        <w:t xml:space="preserve">basis, but they must understand </w:t>
      </w:r>
      <w:r w:rsidR="0096493E">
        <w:t>the agency’s</w:t>
      </w:r>
      <w:r w:rsidRPr="0096493E">
        <w:t xml:space="preserve"> position.</w:t>
      </w:r>
    </w:p>
    <w:p w14:paraId="6C8A1DE0" w14:textId="7A90DEF2" w:rsidR="00A913B0" w:rsidRDefault="00692716" w:rsidP="00CE0984">
      <w:pPr>
        <w:pStyle w:val="BodyText"/>
        <w:numPr>
          <w:ilvl w:val="0"/>
          <w:numId w:val="17"/>
        </w:numPr>
      </w:pPr>
      <w:r w:rsidRPr="00596485">
        <w:t xml:space="preserve">Every NOV </w:t>
      </w:r>
      <w:ins w:id="502" w:author="Author">
        <w:r w:rsidR="00C447A6">
          <w:t xml:space="preserve">and NOD </w:t>
        </w:r>
      </w:ins>
      <w:r w:rsidRPr="00596485">
        <w:t>must clearly state what the re</w:t>
      </w:r>
      <w:r w:rsidR="00D87D6D">
        <w:t>quirement was that was not met.</w:t>
      </w:r>
      <w:del w:id="503" w:author="Author">
        <w:r w:rsidR="00D87D6D" w:rsidDel="007138DC">
          <w:delText xml:space="preserve">  </w:delText>
        </w:r>
      </w:del>
      <w:ins w:id="504" w:author="Author">
        <w:r w:rsidR="007138DC">
          <w:t xml:space="preserve"> </w:t>
        </w:r>
      </w:ins>
      <w:r w:rsidRPr="00596485">
        <w:t xml:space="preserve">That may mean that the date and revision number of the applicable document will need to be provided. Then, a clear statement of what happened (including </w:t>
      </w:r>
      <w:ins w:id="505" w:author="Author">
        <w:r w:rsidR="006523A3" w:rsidRPr="00596485">
          <w:t>when if</w:t>
        </w:r>
      </w:ins>
      <w:r w:rsidRPr="00596485">
        <w:t xml:space="preserve"> the timing is important) will be provided. The intention is that any interested reader will be able to clearly see and understand what the requirement was and how it was not met.</w:t>
      </w:r>
      <w:ins w:id="506" w:author="Author">
        <w:r w:rsidR="007138DC">
          <w:t xml:space="preserve"> </w:t>
        </w:r>
      </w:ins>
      <w:r w:rsidRPr="00596485">
        <w:t xml:space="preserve">For additional guidance on documenting </w:t>
      </w:r>
      <w:ins w:id="507" w:author="Author">
        <w:r w:rsidR="007E5EE0">
          <w:t>noncompliances</w:t>
        </w:r>
      </w:ins>
      <w:r w:rsidRPr="00596485">
        <w:t xml:space="preserve">, refer to the </w:t>
      </w:r>
      <w:r w:rsidRPr="008C6750">
        <w:t>NRC Enforcement Manual</w:t>
      </w:r>
      <w:r w:rsidRPr="00596485">
        <w:t xml:space="preserve">. The NOV </w:t>
      </w:r>
      <w:ins w:id="508" w:author="Author">
        <w:r w:rsidR="00846AB1">
          <w:t xml:space="preserve">or NOD </w:t>
        </w:r>
      </w:ins>
      <w:r w:rsidRPr="00596485">
        <w:t xml:space="preserve">should be an enclosure to the cover letter. Additional guidance on enforcement actions </w:t>
      </w:r>
      <w:ins w:id="509" w:author="Author">
        <w:r w:rsidR="003107BB" w:rsidRPr="00596485">
          <w:t>is</w:t>
        </w:r>
      </w:ins>
      <w:r w:rsidRPr="00596485">
        <w:t xml:space="preserve"> found in </w:t>
      </w:r>
      <w:r w:rsidR="00DC3D37">
        <w:t>s</w:t>
      </w:r>
      <w:r w:rsidRPr="00596485">
        <w:t xml:space="preserve">ection 5 of this </w:t>
      </w:r>
      <w:r w:rsidR="00DC3D37">
        <w:t>a</w:t>
      </w:r>
      <w:r w:rsidRPr="00596485">
        <w:t>ppendix</w:t>
      </w:r>
      <w:ins w:id="510" w:author="Author">
        <w:r w:rsidR="00A913B0">
          <w:t>.</w:t>
        </w:r>
      </w:ins>
      <w:bookmarkStart w:id="511" w:name="_Toc193687988"/>
      <w:bookmarkStart w:id="512" w:name="_Toc419288654"/>
    </w:p>
    <w:p w14:paraId="147105F0" w14:textId="73C0A5D5" w:rsidR="00692716" w:rsidRPr="009B2612" w:rsidRDefault="00692716" w:rsidP="00C904D0">
      <w:pPr>
        <w:pStyle w:val="BodyText2"/>
      </w:pPr>
      <w:r w:rsidRPr="00780BEA">
        <w:t>4.4</w:t>
      </w:r>
      <w:r w:rsidRPr="00780BEA">
        <w:tab/>
      </w:r>
      <w:r w:rsidRPr="00A34537">
        <w:rPr>
          <w:u w:val="single"/>
        </w:rPr>
        <w:t>Cover Page</w:t>
      </w:r>
      <w:bookmarkEnd w:id="511"/>
      <w:bookmarkEnd w:id="512"/>
      <w:r w:rsidRPr="009B2612">
        <w:t>. The report cover page gives a quick-glance summary of information about the inspection. It contains the docket/certificate number, report number, facility name, dates of inspection, names and titles of participating inspectors, and name and title of the approving NRC manager.</w:t>
      </w:r>
    </w:p>
    <w:p w14:paraId="7188CBDF" w14:textId="42338667" w:rsidR="00692716" w:rsidRPr="001C03D2" w:rsidRDefault="00692716" w:rsidP="00C904D0">
      <w:pPr>
        <w:pStyle w:val="BodyText2"/>
      </w:pPr>
      <w:bookmarkStart w:id="513" w:name="_Toc193687989"/>
      <w:bookmarkStart w:id="514" w:name="_Toc419288655"/>
      <w:r w:rsidRPr="001C03D2">
        <w:t>4.5</w:t>
      </w:r>
      <w:r w:rsidRPr="001C03D2">
        <w:tab/>
      </w:r>
      <w:r w:rsidRPr="00A34537">
        <w:rPr>
          <w:u w:val="single"/>
        </w:rPr>
        <w:t>Executive Summary</w:t>
      </w:r>
      <w:bookmarkEnd w:id="513"/>
      <w:bookmarkEnd w:id="514"/>
      <w:r w:rsidRPr="001C03D2">
        <w:t>. The Executive Summary will contain the important conclusions reached by NRC as a result of the inspection.</w:t>
      </w:r>
      <w:r w:rsidR="0014185E" w:rsidRPr="001C03D2">
        <w:t xml:space="preserve"> </w:t>
      </w:r>
      <w:r w:rsidRPr="001C03D2">
        <w:t>The statements provided in this section may duplicate or condense the conclusions provided in the various separate sections of the report details. There should never be anything in the Executive Summary which is new or different from the information provided in the detailed discussion</w:t>
      </w:r>
      <w:r w:rsidR="00074605" w:rsidRPr="001C03D2">
        <w:t xml:space="preserve">. </w:t>
      </w:r>
      <w:r w:rsidRPr="001C03D2">
        <w:t>Not every conclusion contained in the inspection report needs to be repeated in the Executive Summary, but the important conclusions, which would provide the bases for the results of the inspection stated in the cover letter should be included.</w:t>
      </w:r>
    </w:p>
    <w:p w14:paraId="722C3EFD" w14:textId="0BDB73F8" w:rsidR="00692716" w:rsidRPr="00596485" w:rsidRDefault="00692716" w:rsidP="00C904D0">
      <w:pPr>
        <w:pStyle w:val="BodyText2"/>
      </w:pPr>
      <w:bookmarkStart w:id="515" w:name="_Toc193687990"/>
      <w:bookmarkStart w:id="516" w:name="_Toc419288656"/>
      <w:r w:rsidRPr="00A34537">
        <w:t>4.6</w:t>
      </w:r>
      <w:r w:rsidRPr="00A34537">
        <w:tab/>
      </w:r>
      <w:r w:rsidRPr="00B2352A">
        <w:rPr>
          <w:u w:val="single"/>
        </w:rPr>
        <w:t>Table of Contents</w:t>
      </w:r>
      <w:bookmarkEnd w:id="515"/>
      <w:bookmarkEnd w:id="516"/>
      <w:r w:rsidRPr="00596485">
        <w:t>. For reports that are considered complicated or are of significant length (i.e., the Report Details section to the Exit Interview section is more than 20</w:t>
      </w:r>
      <w:r w:rsidR="007D3704">
        <w:t> </w:t>
      </w:r>
      <w:r w:rsidRPr="00596485">
        <w:t>pages long), the writer should include a table of contents as an aid to clarity.</w:t>
      </w:r>
      <w:del w:id="517" w:author="Author">
        <w:r w:rsidRPr="00596485" w:rsidDel="007138DC">
          <w:delText xml:space="preserve">  </w:delText>
        </w:r>
      </w:del>
      <w:ins w:id="518" w:author="Author">
        <w:r w:rsidR="007138DC">
          <w:t xml:space="preserve"> </w:t>
        </w:r>
      </w:ins>
    </w:p>
    <w:p w14:paraId="1A78C999" w14:textId="3376102A" w:rsidR="00692716" w:rsidRPr="00596485" w:rsidRDefault="00692716" w:rsidP="00C904D0">
      <w:pPr>
        <w:pStyle w:val="BodyText2"/>
      </w:pPr>
      <w:bookmarkStart w:id="519" w:name="_Toc193687991"/>
      <w:bookmarkStart w:id="520" w:name="_Toc419288657"/>
      <w:r w:rsidRPr="00A34537">
        <w:t>4.7</w:t>
      </w:r>
      <w:r w:rsidRPr="00A34537">
        <w:tab/>
      </w:r>
      <w:r w:rsidRPr="00B2352A">
        <w:rPr>
          <w:u w:val="single"/>
        </w:rPr>
        <w:t>Report Arrangement</w:t>
      </w:r>
      <w:bookmarkEnd w:id="519"/>
      <w:bookmarkEnd w:id="520"/>
      <w:r w:rsidRPr="00D87D6D">
        <w:t>.</w:t>
      </w:r>
      <w:r w:rsidRPr="00596485">
        <w:t xml:space="preserve"> </w:t>
      </w:r>
      <w:r w:rsidR="0055096C">
        <w:t>NPUF</w:t>
      </w:r>
      <w:r w:rsidRPr="00596485">
        <w:t xml:space="preserve"> construction inspection reports should include the following elements, arranged in the order listed:</w:t>
      </w:r>
    </w:p>
    <w:p w14:paraId="3190CC0A" w14:textId="55E7BD70" w:rsidR="00692716" w:rsidRPr="00596485" w:rsidRDefault="00692716" w:rsidP="00C66847">
      <w:pPr>
        <w:pStyle w:val="ListBullet4"/>
        <w:contextualSpacing/>
      </w:pPr>
      <w:r w:rsidRPr="00596485">
        <w:t>Cover Letter</w:t>
      </w:r>
    </w:p>
    <w:p w14:paraId="1AF06477" w14:textId="5356F193" w:rsidR="00692716" w:rsidRPr="00596485" w:rsidRDefault="00692716" w:rsidP="001D67E2">
      <w:pPr>
        <w:pStyle w:val="ListBullet4"/>
        <w:contextualSpacing/>
      </w:pPr>
      <w:r w:rsidRPr="00596485">
        <w:t xml:space="preserve">Notice of Violation </w:t>
      </w:r>
      <w:ins w:id="521" w:author="Author">
        <w:r w:rsidR="002626DB">
          <w:t xml:space="preserve">or Notice of Deviation </w:t>
        </w:r>
        <w:r w:rsidR="002626DB" w:rsidRPr="00596485">
          <w:t>(if applicable)</w:t>
        </w:r>
      </w:ins>
    </w:p>
    <w:p w14:paraId="134AF1FD" w14:textId="113C30E3" w:rsidR="00692716" w:rsidRPr="00596485" w:rsidRDefault="00692716" w:rsidP="001D67E2">
      <w:pPr>
        <w:pStyle w:val="ListBullet4"/>
        <w:contextualSpacing/>
      </w:pPr>
      <w:r w:rsidRPr="00596485">
        <w:t>Cover Page</w:t>
      </w:r>
    </w:p>
    <w:p w14:paraId="23F98506" w14:textId="628A4F5A" w:rsidR="00657204" w:rsidRDefault="00692716" w:rsidP="001D67E2">
      <w:pPr>
        <w:pStyle w:val="ListBullet4"/>
        <w:contextualSpacing/>
      </w:pPr>
      <w:r w:rsidRPr="00596485">
        <w:t>Executive Summary</w:t>
      </w:r>
    </w:p>
    <w:p w14:paraId="40E8ECB9" w14:textId="58F7580B" w:rsidR="00692716" w:rsidRPr="00596485" w:rsidRDefault="00692716" w:rsidP="001D67E2">
      <w:pPr>
        <w:pStyle w:val="ListBullet4"/>
        <w:contextualSpacing/>
      </w:pPr>
      <w:r w:rsidRPr="00596485">
        <w:lastRenderedPageBreak/>
        <w:t>Report Details</w:t>
      </w:r>
    </w:p>
    <w:p w14:paraId="42CE3E43" w14:textId="580CE0C3" w:rsidR="00692716" w:rsidRPr="00596485" w:rsidRDefault="00692716" w:rsidP="001D67E2">
      <w:pPr>
        <w:pStyle w:val="ListBullet4"/>
        <w:contextualSpacing/>
      </w:pPr>
      <w:r w:rsidRPr="00596485">
        <w:t>Exit Meeting Summary</w:t>
      </w:r>
    </w:p>
    <w:p w14:paraId="7D376DFF" w14:textId="497E77D5" w:rsidR="00692716" w:rsidRDefault="00692716" w:rsidP="001D67E2">
      <w:pPr>
        <w:pStyle w:val="ListBullet4"/>
        <w:contextualSpacing/>
      </w:pPr>
      <w:r w:rsidRPr="00596485">
        <w:t xml:space="preserve">Partial List of Key </w:t>
      </w:r>
      <w:ins w:id="522" w:author="Author">
        <w:r w:rsidR="0037585E">
          <w:t xml:space="preserve">Permit </w:t>
        </w:r>
        <w:r w:rsidR="00205C64">
          <w:t>H</w:t>
        </w:r>
        <w:r w:rsidR="0037585E">
          <w:t>older</w:t>
        </w:r>
      </w:ins>
      <w:r w:rsidRPr="00596485">
        <w:t xml:space="preserve"> Personnel Contacted</w:t>
      </w:r>
    </w:p>
    <w:p w14:paraId="5283D1C9" w14:textId="38314234" w:rsidR="0042319B" w:rsidRPr="00B24A67" w:rsidRDefault="0042319B" w:rsidP="001D67E2">
      <w:pPr>
        <w:pStyle w:val="ListBullet4"/>
        <w:contextualSpacing/>
      </w:pPr>
      <w:r w:rsidRPr="00B24A67">
        <w:t>List of Documents Reviewed</w:t>
      </w:r>
    </w:p>
    <w:p w14:paraId="2613F97E" w14:textId="5750A380" w:rsidR="0042319B" w:rsidRPr="00B24A67" w:rsidRDefault="0042319B" w:rsidP="001D67E2">
      <w:pPr>
        <w:pStyle w:val="ListBullet4"/>
        <w:contextualSpacing/>
      </w:pPr>
      <w:r w:rsidRPr="00B24A67">
        <w:t>List of Acronyms (if applicable)</w:t>
      </w:r>
    </w:p>
    <w:p w14:paraId="675718B5" w14:textId="5DDB1EA9" w:rsidR="00692716" w:rsidRPr="00596485" w:rsidRDefault="00692716" w:rsidP="001D67E2">
      <w:pPr>
        <w:pStyle w:val="ListBullet4"/>
        <w:contextualSpacing/>
      </w:pPr>
      <w:r w:rsidRPr="00596485">
        <w:t>List of Inspection Procedures Used</w:t>
      </w:r>
    </w:p>
    <w:p w14:paraId="135BD1F7" w14:textId="1DC2E5D1" w:rsidR="00692716" w:rsidRPr="00596485" w:rsidRDefault="00692716" w:rsidP="001D67E2">
      <w:pPr>
        <w:pStyle w:val="ListBullet4"/>
        <w:contextualSpacing/>
      </w:pPr>
      <w:r w:rsidRPr="00596485">
        <w:t>Summary of Items Opened, Closed and Discussed</w:t>
      </w:r>
      <w:r w:rsidR="00CB7B0C">
        <w:t xml:space="preserve"> </w:t>
      </w:r>
      <w:r w:rsidR="006B75FE">
        <w:t>(</w:t>
      </w:r>
      <w:r w:rsidR="00CB7B0C">
        <w:t>if applicable</w:t>
      </w:r>
      <w:r w:rsidR="006B75FE">
        <w:t>)</w:t>
      </w:r>
    </w:p>
    <w:p w14:paraId="4A2AE5FC" w14:textId="6956302E" w:rsidR="00692716" w:rsidRPr="00596485" w:rsidRDefault="00692716" w:rsidP="00C904D0">
      <w:pPr>
        <w:pStyle w:val="BodyText2"/>
      </w:pPr>
      <w:bookmarkStart w:id="523" w:name="_Toc193687992"/>
      <w:bookmarkStart w:id="524" w:name="_Toc419288658"/>
      <w:r w:rsidRPr="00A34537">
        <w:t>4.8</w:t>
      </w:r>
      <w:r w:rsidRPr="00A34537">
        <w:tab/>
      </w:r>
      <w:r w:rsidRPr="00B2352A">
        <w:rPr>
          <w:u w:val="single"/>
        </w:rPr>
        <w:t>Report Details</w:t>
      </w:r>
      <w:bookmarkEnd w:id="523"/>
      <w:bookmarkEnd w:id="524"/>
      <w:r w:rsidRPr="00A34537">
        <w:t>.</w:t>
      </w:r>
      <w:r w:rsidRPr="00596485">
        <w:t xml:space="preserve"> The detailed discussion in the report provides the information which forms the bases upon which the other sections of an inspection report are developed. In most cases, the detailed discussion will be organized into one or more sections, each addressing an area of inspection. Each area will in turn be divided into </w:t>
      </w:r>
      <w:r w:rsidR="00A85B21">
        <w:t>two</w:t>
      </w:r>
      <w:r w:rsidRPr="00596485">
        <w:t xml:space="preserve"> parts: </w:t>
      </w:r>
      <w:r w:rsidR="00A85B21">
        <w:t xml:space="preserve">inspection </w:t>
      </w:r>
      <w:r w:rsidRPr="00596485">
        <w:t xml:space="preserve">scope and </w:t>
      </w:r>
      <w:r w:rsidRPr="005C4659">
        <w:t>findings</w:t>
      </w:r>
      <w:r w:rsidRPr="00596485">
        <w:t>. These are discussed in more detail below.</w:t>
      </w:r>
      <w:del w:id="525" w:author="Author">
        <w:r w:rsidRPr="00596485" w:rsidDel="007138DC">
          <w:delText xml:space="preserve">  </w:delText>
        </w:r>
      </w:del>
      <w:ins w:id="526" w:author="Author">
        <w:r w:rsidR="007138DC">
          <w:t xml:space="preserve"> </w:t>
        </w:r>
      </w:ins>
    </w:p>
    <w:p w14:paraId="410FE333" w14:textId="731F9044" w:rsidR="00692716" w:rsidRPr="00596485" w:rsidRDefault="00692716" w:rsidP="002A12A2">
      <w:pPr>
        <w:pStyle w:val="BodyText"/>
        <w:numPr>
          <w:ilvl w:val="0"/>
          <w:numId w:val="18"/>
        </w:numPr>
      </w:pPr>
      <w:r w:rsidRPr="00596485">
        <w:rPr>
          <w:u w:val="single"/>
        </w:rPr>
        <w:t>Inspection Scope</w:t>
      </w:r>
      <w:r w:rsidRPr="00596485">
        <w:t xml:space="preserve">. The </w:t>
      </w:r>
      <w:r w:rsidR="0097654A">
        <w:t>s</w:t>
      </w:r>
      <w:r w:rsidRPr="00596485">
        <w:t>cope portion of each area inspected will describe what was inspected.</w:t>
      </w:r>
      <w:ins w:id="527" w:author="Author">
        <w:r w:rsidR="007138DC">
          <w:t xml:space="preserve"> </w:t>
        </w:r>
      </w:ins>
      <w:r w:rsidRPr="00596485">
        <w:t xml:space="preserve">In most cases, the approach that can be used in writing the scope should be consistent with the </w:t>
      </w:r>
      <w:r w:rsidR="00D660EE">
        <w:t>i</w:t>
      </w:r>
      <w:r w:rsidRPr="00596485">
        <w:t xml:space="preserve">nspection </w:t>
      </w:r>
      <w:r w:rsidR="00D660EE">
        <w:t>p</w:t>
      </w:r>
      <w:r w:rsidRPr="00596485">
        <w:t>rocedure (IP) which was used in performing that portion.</w:t>
      </w:r>
      <w:del w:id="528" w:author="Author">
        <w:r w:rsidRPr="00596485" w:rsidDel="007138DC">
          <w:delText xml:space="preserve">  </w:delText>
        </w:r>
      </w:del>
      <w:ins w:id="529" w:author="Author">
        <w:r w:rsidR="007138DC">
          <w:t xml:space="preserve"> </w:t>
        </w:r>
      </w:ins>
      <w:r w:rsidRPr="00596485">
        <w:t xml:space="preserve">Much of the </w:t>
      </w:r>
      <w:r w:rsidR="00932A1D" w:rsidRPr="00596485">
        <w:t>write-up</w:t>
      </w:r>
      <w:r w:rsidRPr="00596485">
        <w:t xml:space="preserve"> can be extracted from the “</w:t>
      </w:r>
      <w:r w:rsidR="00A85B21">
        <w:t>Inspection Objectives</w:t>
      </w:r>
      <w:r w:rsidRPr="00596485">
        <w:t>” section of the applicable IP.</w:t>
      </w:r>
      <w:ins w:id="530" w:author="Author">
        <w:r w:rsidR="007138DC">
          <w:t xml:space="preserve"> </w:t>
        </w:r>
      </w:ins>
      <w:r w:rsidRPr="00596485">
        <w:t xml:space="preserve">When describing the </w:t>
      </w:r>
      <w:r w:rsidR="00437F57">
        <w:t>s</w:t>
      </w:r>
      <w:r w:rsidR="00437F57" w:rsidRPr="00596485">
        <w:t>cope</w:t>
      </w:r>
      <w:r w:rsidRPr="00596485">
        <w:t>, it is acceptable to state either what the inspector(s) did, or what the inspection accomplished.</w:t>
      </w:r>
      <w:ins w:id="531" w:author="Author">
        <w:r w:rsidR="007138DC">
          <w:t xml:space="preserve"> </w:t>
        </w:r>
      </w:ins>
      <w:r w:rsidRPr="00596485">
        <w:t xml:space="preserve">That is, a </w:t>
      </w:r>
      <w:r w:rsidR="00437F57">
        <w:t>s</w:t>
      </w:r>
      <w:r w:rsidR="00437F57" w:rsidRPr="00596485">
        <w:t xml:space="preserve">cope </w:t>
      </w:r>
      <w:r w:rsidRPr="00596485">
        <w:t>section could be phrased, “This inspection included a review (or observation, or evaluation, etc.) of....”</w:t>
      </w:r>
      <w:ins w:id="532" w:author="Author">
        <w:r w:rsidR="002851D3">
          <w:t xml:space="preserve"> </w:t>
        </w:r>
      </w:ins>
      <w:r w:rsidRPr="00596485">
        <w:t>or it could be written as, “The inspectors reviewed (observed, evaluated) the....”</w:t>
      </w:r>
      <w:ins w:id="533" w:author="Author">
        <w:r w:rsidR="007138DC">
          <w:t xml:space="preserve"> </w:t>
        </w:r>
      </w:ins>
      <w:r w:rsidRPr="00596485">
        <w:t xml:space="preserve">The </w:t>
      </w:r>
      <w:r w:rsidR="0097654A">
        <w:t>s</w:t>
      </w:r>
      <w:r w:rsidRPr="00596485">
        <w:t>cope statements might also describe why certain items were inspected.</w:t>
      </w:r>
      <w:ins w:id="534" w:author="Author">
        <w:r w:rsidR="007138DC">
          <w:t xml:space="preserve"> </w:t>
        </w:r>
      </w:ins>
      <w:r w:rsidRPr="00596485">
        <w:t>For example, “...to determine compliance with....”</w:t>
      </w:r>
    </w:p>
    <w:p w14:paraId="271202B0" w14:textId="5F6B4005" w:rsidR="00692716" w:rsidRPr="00596485" w:rsidRDefault="00692716" w:rsidP="00302A10">
      <w:pPr>
        <w:pStyle w:val="BodyText3"/>
      </w:pPr>
      <w:r w:rsidRPr="00596485">
        <w:t xml:space="preserve">The </w:t>
      </w:r>
      <w:r w:rsidR="00437F57">
        <w:t>s</w:t>
      </w:r>
      <w:r w:rsidR="00461ADD">
        <w:t>c</w:t>
      </w:r>
      <w:r w:rsidR="00437F57" w:rsidRPr="00596485">
        <w:t xml:space="preserve">ope </w:t>
      </w:r>
      <w:r w:rsidRPr="00596485">
        <w:t xml:space="preserve">section should not duplicate any portion of </w:t>
      </w:r>
      <w:r w:rsidRPr="005C4659">
        <w:t xml:space="preserve">the </w:t>
      </w:r>
      <w:r w:rsidR="0097654A" w:rsidRPr="00775F0B">
        <w:t>f</w:t>
      </w:r>
      <w:r w:rsidRPr="00775F0B">
        <w:t>indings</w:t>
      </w:r>
      <w:r w:rsidRPr="00596485">
        <w:t xml:space="preserve"> section.</w:t>
      </w:r>
      <w:ins w:id="535" w:author="Author">
        <w:r w:rsidR="007138DC">
          <w:t xml:space="preserve"> </w:t>
        </w:r>
      </w:ins>
      <w:r w:rsidRPr="00596485">
        <w:t xml:space="preserve">Therefore, when findings are identified, much of the required detail listed below should be stated only in </w:t>
      </w:r>
      <w:r w:rsidRPr="005C4659">
        <w:t xml:space="preserve">the </w:t>
      </w:r>
      <w:r w:rsidR="00437F57" w:rsidRPr="00775F0B">
        <w:t>findings</w:t>
      </w:r>
      <w:r w:rsidR="00437F57" w:rsidRPr="005C4659">
        <w:t xml:space="preserve"> </w:t>
      </w:r>
      <w:r w:rsidRPr="005C4659">
        <w:t xml:space="preserve">section, resulting in a much shorter </w:t>
      </w:r>
      <w:r w:rsidR="00437F57" w:rsidRPr="005C4659">
        <w:t xml:space="preserve">scope </w:t>
      </w:r>
      <w:r w:rsidRPr="005C4659">
        <w:t>section.</w:t>
      </w:r>
      <w:del w:id="536" w:author="Author">
        <w:r w:rsidRPr="00596485" w:rsidDel="007138DC">
          <w:delText xml:space="preserve">  </w:delText>
        </w:r>
      </w:del>
      <w:ins w:id="537" w:author="Author">
        <w:r w:rsidR="007138DC">
          <w:t xml:space="preserve"> </w:t>
        </w:r>
      </w:ins>
    </w:p>
    <w:p w14:paraId="3E75CDE2" w14:textId="3083DB3B" w:rsidR="00692716" w:rsidRDefault="00692716" w:rsidP="00302A10">
      <w:pPr>
        <w:pStyle w:val="BodyText3"/>
      </w:pPr>
      <w:r w:rsidRPr="00596485">
        <w:t xml:space="preserve">When no findings are identified, the </w:t>
      </w:r>
      <w:r w:rsidR="00437F57">
        <w:t>s</w:t>
      </w:r>
      <w:r w:rsidR="00437F57" w:rsidRPr="00596485">
        <w:t xml:space="preserve">cope </w:t>
      </w:r>
      <w:r w:rsidRPr="00596485">
        <w:t xml:space="preserve">section should, when germane to the inspection, include (1) </w:t>
      </w:r>
      <w:r w:rsidRPr="00596485">
        <w:rPr>
          <w:u w:val="single"/>
        </w:rPr>
        <w:t>how</w:t>
      </w:r>
      <w:r w:rsidRPr="00596485">
        <w:t xml:space="preserve"> the inspection was conducted (i.e., </w:t>
      </w:r>
      <w:r w:rsidRPr="00596485">
        <w:rPr>
          <w:u w:val="single"/>
        </w:rPr>
        <w:t>the methods</w:t>
      </w:r>
      <w:r w:rsidRPr="00596485">
        <w:t xml:space="preserve"> of inspection), (2) </w:t>
      </w:r>
      <w:r w:rsidRPr="00596485">
        <w:rPr>
          <w:u w:val="single"/>
        </w:rPr>
        <w:t>what</w:t>
      </w:r>
      <w:r w:rsidRPr="00596485">
        <w:t xml:space="preserve"> was inspected, (3) </w:t>
      </w:r>
      <w:r w:rsidRPr="00596485">
        <w:rPr>
          <w:u w:val="single"/>
        </w:rPr>
        <w:t>where</w:t>
      </w:r>
      <w:r w:rsidRPr="00596485">
        <w:t xml:space="preserve"> the inspection took place (i.e., what room(s) or buildings), as well as (</w:t>
      </w:r>
      <w:r w:rsidR="007D71F9">
        <w:t>4</w:t>
      </w:r>
      <w:r w:rsidRPr="00596485">
        <w:t xml:space="preserve">) the inspection objectives and/or criteria for determining whether the </w:t>
      </w:r>
      <w:ins w:id="538" w:author="Author">
        <w:r w:rsidR="0037585E">
          <w:t>permit holder</w:t>
        </w:r>
      </w:ins>
      <w:r w:rsidRPr="00596485">
        <w:t xml:space="preserve"> is in compliance. </w:t>
      </w:r>
    </w:p>
    <w:p w14:paraId="60F471EE" w14:textId="64258F12" w:rsidR="00053817" w:rsidRPr="00737A49" w:rsidRDefault="00053817" w:rsidP="00302A10">
      <w:pPr>
        <w:pStyle w:val="BodyText3"/>
        <w:rPr>
          <w:b/>
          <w:i/>
          <w:iCs/>
        </w:rPr>
      </w:pPr>
      <w:r w:rsidRPr="00737A49">
        <w:t>If a substantive portion of the inspection activity was conducted at a location other than the plant, (e.g., an in-office review</w:t>
      </w:r>
      <w:r>
        <w:t xml:space="preserve"> or at a vendor facility</w:t>
      </w:r>
      <w:r w:rsidRPr="00737A49">
        <w:t>), then identify where the inspection took place.</w:t>
      </w:r>
    </w:p>
    <w:p w14:paraId="2E5AAFB1" w14:textId="7C36F245" w:rsidR="001820E4" w:rsidRPr="00596485" w:rsidRDefault="00692716" w:rsidP="002A12A2">
      <w:pPr>
        <w:pStyle w:val="BodyText"/>
        <w:numPr>
          <w:ilvl w:val="0"/>
          <w:numId w:val="18"/>
        </w:numPr>
      </w:pPr>
      <w:r w:rsidRPr="00775F0B">
        <w:rPr>
          <w:u w:val="single"/>
        </w:rPr>
        <w:t>Findings</w:t>
      </w:r>
      <w:r w:rsidRPr="00922EA9">
        <w:t>.</w:t>
      </w:r>
      <w:ins w:id="539" w:author="Author">
        <w:r w:rsidR="007138DC">
          <w:t xml:space="preserve"> </w:t>
        </w:r>
        <w:r w:rsidR="00922EA9">
          <w:t xml:space="preserve">The findings section contains documentation of </w:t>
        </w:r>
        <w:r w:rsidR="009B5503">
          <w:t>findings</w:t>
        </w:r>
        <w:r w:rsidR="00922EA9">
          <w:t xml:space="preserve"> identified during the inspection. </w:t>
        </w:r>
      </w:ins>
      <w:r w:rsidRPr="00922EA9">
        <w:t>There</w:t>
      </w:r>
      <w:r w:rsidRPr="00596485">
        <w:t xml:space="preserve"> should always be a </w:t>
      </w:r>
      <w:r w:rsidR="00EA147B" w:rsidRPr="00596485">
        <w:t>readily</w:t>
      </w:r>
      <w:ins w:id="540" w:author="Author">
        <w:r w:rsidR="005A62E1">
          <w:noBreakHyphen/>
        </w:r>
      </w:ins>
      <w:r w:rsidR="00EA147B" w:rsidRPr="00596485">
        <w:t>identifiable</w:t>
      </w:r>
      <w:r w:rsidRPr="00596485">
        <w:t xml:space="preserve"> connection between the stated </w:t>
      </w:r>
      <w:r w:rsidR="00A85B21">
        <w:t>inspection s</w:t>
      </w:r>
      <w:r w:rsidRPr="00596485">
        <w:t>cope and the reported findings.</w:t>
      </w:r>
      <w:del w:id="541" w:author="Author">
        <w:r w:rsidRPr="00596485" w:rsidDel="007138DC">
          <w:delText xml:space="preserve"> </w:delText>
        </w:r>
        <w:r w:rsidR="00461ADD" w:rsidDel="007138DC">
          <w:delText xml:space="preserve"> </w:delText>
        </w:r>
      </w:del>
      <w:ins w:id="542" w:author="Author">
        <w:r w:rsidR="007138DC">
          <w:t xml:space="preserve"> </w:t>
        </w:r>
      </w:ins>
    </w:p>
    <w:p w14:paraId="56D7DC7B" w14:textId="290899E8" w:rsidR="00692716" w:rsidRDefault="00F41819" w:rsidP="00302A10">
      <w:pPr>
        <w:pStyle w:val="BodyText3"/>
      </w:pPr>
      <w:ins w:id="543" w:author="Author">
        <w:r>
          <w:t>Violations</w:t>
        </w:r>
        <w:r w:rsidR="00BC097E">
          <w:t xml:space="preserve"> </w:t>
        </w:r>
      </w:ins>
      <w:r w:rsidR="001820E4">
        <w:t>are assessed for significance and documented using the guidance for traditional enforcement contained in the NRC Enforcement Policy</w:t>
      </w:r>
      <w:r w:rsidR="00392F6A">
        <w:t xml:space="preserve"> and NRC Enforcement Manual</w:t>
      </w:r>
      <w:r w:rsidR="001820E4">
        <w:t>.</w:t>
      </w:r>
      <w:ins w:id="544" w:author="Author">
        <w:r w:rsidR="007138DC">
          <w:t xml:space="preserve"> </w:t>
        </w:r>
        <w:r w:rsidR="009B5503">
          <w:t>Finding</w:t>
        </w:r>
        <w:r w:rsidR="00922EA9">
          <w:t xml:space="preserve"> </w:t>
        </w:r>
      </w:ins>
      <w:r w:rsidR="00737A49">
        <w:t>documentation should include</w:t>
      </w:r>
      <w:r w:rsidR="00692716" w:rsidRPr="00596485">
        <w:t xml:space="preserve"> enough detailed information </w:t>
      </w:r>
      <w:r w:rsidR="00737A49">
        <w:t>for an</w:t>
      </w:r>
      <w:r w:rsidR="00692716" w:rsidRPr="00596485">
        <w:t xml:space="preserve"> interested reader </w:t>
      </w:r>
      <w:r w:rsidR="00737A49">
        <w:t>to</w:t>
      </w:r>
      <w:r w:rsidR="00737A49" w:rsidRPr="00596485">
        <w:t xml:space="preserve"> </w:t>
      </w:r>
      <w:r w:rsidR="00692716" w:rsidRPr="00596485">
        <w:t>understand what the requirement was</w:t>
      </w:r>
      <w:r w:rsidR="00392F6A">
        <w:t xml:space="preserve">, </w:t>
      </w:r>
      <w:r w:rsidR="00692716" w:rsidRPr="00596485">
        <w:t>how it was not met</w:t>
      </w:r>
      <w:r w:rsidR="00392F6A">
        <w:t xml:space="preserve">, and how the significance of the </w:t>
      </w:r>
      <w:ins w:id="545" w:author="Author">
        <w:r w:rsidR="009B5503">
          <w:t>finding</w:t>
        </w:r>
        <w:r w:rsidR="00922EA9">
          <w:t xml:space="preserve"> </w:t>
        </w:r>
      </w:ins>
      <w:r w:rsidR="00392F6A">
        <w:t>was determined</w:t>
      </w:r>
      <w:r w:rsidR="00692716" w:rsidRPr="00596485">
        <w:t>.</w:t>
      </w:r>
      <w:ins w:id="546" w:author="Author">
        <w:r w:rsidR="007138DC">
          <w:t xml:space="preserve"> </w:t>
        </w:r>
      </w:ins>
      <w:r w:rsidR="00392F6A">
        <w:t xml:space="preserve">The description of the </w:t>
      </w:r>
      <w:ins w:id="547" w:author="Author">
        <w:r w:rsidR="009B5503">
          <w:t>finding</w:t>
        </w:r>
      </w:ins>
      <w:r w:rsidR="00392F6A">
        <w:t xml:space="preserve"> </w:t>
      </w:r>
      <w:r w:rsidR="00392F6A" w:rsidRPr="0012411A">
        <w:t xml:space="preserve">should also include when the </w:t>
      </w:r>
      <w:ins w:id="548" w:author="Author">
        <w:r w:rsidR="009B5503">
          <w:t>finding</w:t>
        </w:r>
      </w:ins>
      <w:r w:rsidR="00392F6A" w:rsidRPr="0012411A">
        <w:t xml:space="preserve"> occurred, how long it existed, and planned or taken corrective actions.</w:t>
      </w:r>
      <w:ins w:id="549" w:author="Author">
        <w:r w:rsidR="007138DC">
          <w:t xml:space="preserve"> </w:t>
        </w:r>
      </w:ins>
      <w:r w:rsidR="00737A49" w:rsidRPr="0012411A">
        <w:t xml:space="preserve">Assign </w:t>
      </w:r>
      <w:r w:rsidR="003405DE" w:rsidRPr="0012411A">
        <w:t>each</w:t>
      </w:r>
      <w:r w:rsidR="00737A49" w:rsidRPr="0012411A">
        <w:t xml:space="preserve"> issue a tracking number starting with the </w:t>
      </w:r>
      <w:ins w:id="550" w:author="Author">
        <w:r w:rsidR="009B5503">
          <w:t>finding</w:t>
        </w:r>
      </w:ins>
      <w:r w:rsidR="00737A49" w:rsidRPr="0012411A">
        <w:t xml:space="preserve"> type (NOV, NCV, AV, </w:t>
      </w:r>
      <w:ins w:id="551" w:author="Author">
        <w:r w:rsidR="00CE62CF" w:rsidRPr="0012411A">
          <w:t xml:space="preserve">NON, NOD, </w:t>
        </w:r>
      </w:ins>
      <w:r w:rsidR="00737A49" w:rsidRPr="0012411A">
        <w:t xml:space="preserve">URI) followed by the </w:t>
      </w:r>
      <w:r w:rsidR="00970F3F" w:rsidRPr="0012411A">
        <w:t xml:space="preserve">docket number, the </w:t>
      </w:r>
      <w:r w:rsidR="00737A49" w:rsidRPr="0012411A">
        <w:t>inspection</w:t>
      </w:r>
      <w:r w:rsidR="00737A49">
        <w:t xml:space="preserve"> report number and a sequential number starting with “01.”</w:t>
      </w:r>
      <w:ins w:id="552" w:author="Author">
        <w:r w:rsidR="007138DC">
          <w:t xml:space="preserve"> </w:t>
        </w:r>
      </w:ins>
      <w:r w:rsidR="00737A49">
        <w:t xml:space="preserve">For example, the second NOV in inspection </w:t>
      </w:r>
      <w:r w:rsidR="00737A49">
        <w:lastRenderedPageBreak/>
        <w:t xml:space="preserve">report number </w:t>
      </w:r>
      <w:r w:rsidR="00970F3F">
        <w:t>05000</w:t>
      </w:r>
      <w:r w:rsidR="00FE2E1A">
        <w:t>999</w:t>
      </w:r>
      <w:r w:rsidR="00970F3F">
        <w:t>/2021201 would be assigned the tracking number NOV 05000</w:t>
      </w:r>
      <w:r w:rsidR="00FE2E1A">
        <w:t>999</w:t>
      </w:r>
      <w:r w:rsidR="00970F3F">
        <w:t>/2021201-02.</w:t>
      </w:r>
    </w:p>
    <w:p w14:paraId="10169ABE" w14:textId="34C9A62D" w:rsidR="00970F3F" w:rsidRDefault="00970F3F" w:rsidP="00302A10">
      <w:pPr>
        <w:pStyle w:val="BodyText3"/>
      </w:pPr>
      <w:r>
        <w:t xml:space="preserve">Inspector follow-up issues (IFIs) are used to track issues where the inspector performed a partial inspection and wants to document an issue that requires inspection completion </w:t>
      </w:r>
      <w:r w:rsidR="0097654A">
        <w:t>later</w:t>
      </w:r>
      <w:r>
        <w:t>.</w:t>
      </w:r>
      <w:ins w:id="553" w:author="Author">
        <w:r w:rsidR="007138DC">
          <w:t xml:space="preserve"> </w:t>
        </w:r>
      </w:ins>
      <w:r>
        <w:t>IFIs should contain enough information so that a different inspector can understand the issue and complete the inspection without further guidance.</w:t>
      </w:r>
      <w:ins w:id="554" w:author="Author">
        <w:r w:rsidR="007138DC">
          <w:t xml:space="preserve"> </w:t>
        </w:r>
      </w:ins>
      <w:r>
        <w:t xml:space="preserve">IFIs are assigned tracking numbers in the same format as </w:t>
      </w:r>
      <w:ins w:id="555" w:author="Author">
        <w:r w:rsidR="009B5503">
          <w:t>findings</w:t>
        </w:r>
      </w:ins>
      <w:r w:rsidRPr="00922EA9">
        <w:t>.</w:t>
      </w:r>
    </w:p>
    <w:p w14:paraId="4BA1B6B5" w14:textId="2EDC32E5" w:rsidR="00970F3F" w:rsidRPr="00596485" w:rsidRDefault="00970F3F" w:rsidP="00302A10">
      <w:pPr>
        <w:pStyle w:val="BodyText3"/>
      </w:pPr>
      <w:r>
        <w:t xml:space="preserve">If no </w:t>
      </w:r>
      <w:ins w:id="556" w:author="Author">
        <w:r w:rsidR="009B5503">
          <w:t>findings</w:t>
        </w:r>
        <w:r w:rsidR="00922EA9" w:rsidRPr="00775F0B">
          <w:t xml:space="preserve"> </w:t>
        </w:r>
      </w:ins>
      <w:r w:rsidR="00A43250" w:rsidRPr="00922EA9">
        <w:t>o</w:t>
      </w:r>
      <w:r w:rsidR="00A43250">
        <w:t xml:space="preserve">f significance </w:t>
      </w:r>
      <w:ins w:id="557" w:author="Author">
        <w:r w:rsidR="00B16C18">
          <w:t xml:space="preserve">more </w:t>
        </w:r>
      </w:ins>
      <w:r w:rsidR="001E7F25">
        <w:t xml:space="preserve">than minor </w:t>
      </w:r>
      <w:r w:rsidR="00A43250">
        <w:t xml:space="preserve">are </w:t>
      </w:r>
      <w:r>
        <w:t xml:space="preserve">identified during the inspection, include </w:t>
      </w:r>
      <w:ins w:id="558" w:author="Author">
        <w:r w:rsidR="00D501B5">
          <w:t xml:space="preserve">a </w:t>
        </w:r>
      </w:ins>
      <w:r>
        <w:t xml:space="preserve">statement </w:t>
      </w:r>
      <w:ins w:id="559" w:author="Author">
        <w:r w:rsidR="00D501B5">
          <w:t xml:space="preserve">similar to </w:t>
        </w:r>
      </w:ins>
      <w:r>
        <w:t xml:space="preserve">“No </w:t>
      </w:r>
      <w:ins w:id="560" w:author="Author">
        <w:r w:rsidR="009B5503">
          <w:t>findings</w:t>
        </w:r>
      </w:ins>
      <w:r>
        <w:t xml:space="preserve"> </w:t>
      </w:r>
      <w:r w:rsidR="00A43250">
        <w:t xml:space="preserve">of more than minor significance </w:t>
      </w:r>
      <w:r>
        <w:t>were identified.”</w:t>
      </w:r>
    </w:p>
    <w:p w14:paraId="35483B60" w14:textId="2171D2D8" w:rsidR="00692716" w:rsidRDefault="00692716" w:rsidP="00C904D0">
      <w:pPr>
        <w:pStyle w:val="BodyText2"/>
      </w:pPr>
      <w:bookmarkStart w:id="561" w:name="_06.01_Introduction._"/>
      <w:bookmarkStart w:id="562" w:name="_06.02_Description._Describe"/>
      <w:bookmarkStart w:id="563" w:name="_06.03_Analysis._"/>
      <w:bookmarkStart w:id="564" w:name="_Toc193687993"/>
      <w:bookmarkStart w:id="565" w:name="_Toc419288659"/>
      <w:bookmarkEnd w:id="561"/>
      <w:bookmarkEnd w:id="562"/>
      <w:bookmarkEnd w:id="563"/>
      <w:r w:rsidRPr="00A34537">
        <w:t>4.</w:t>
      </w:r>
      <w:r w:rsidR="00467D3F" w:rsidRPr="00A34537">
        <w:t>9</w:t>
      </w:r>
      <w:r w:rsidRPr="00A34537">
        <w:tab/>
      </w:r>
      <w:r w:rsidRPr="00B2352A">
        <w:rPr>
          <w:u w:val="single"/>
        </w:rPr>
        <w:t>Exit Meeting(s) Summary</w:t>
      </w:r>
      <w:bookmarkEnd w:id="564"/>
      <w:bookmarkEnd w:id="565"/>
      <w:r w:rsidRPr="00A34537">
        <w:t>.</w:t>
      </w:r>
      <w:ins w:id="566" w:author="Author">
        <w:r w:rsidR="007138DC">
          <w:t xml:space="preserve"> </w:t>
        </w:r>
      </w:ins>
      <w:r w:rsidRPr="00596485">
        <w:t xml:space="preserve">The final section of each inspection report briefly summarizes the exit meeting(s), which is also described in the first paragraph of the cover letter and identifies the most senior </w:t>
      </w:r>
      <w:ins w:id="567" w:author="Author">
        <w:r w:rsidR="0037585E">
          <w:t>permit holder</w:t>
        </w:r>
      </w:ins>
      <w:r w:rsidRPr="00596485">
        <w:t xml:space="preserve"> manager who attended the meeting(s), and includes the following information:</w:t>
      </w:r>
      <w:r w:rsidR="00D2140D" w:rsidDel="00D2140D">
        <w:t xml:space="preserve"> </w:t>
      </w:r>
    </w:p>
    <w:p w14:paraId="2E17B332" w14:textId="6D621427" w:rsidR="00692716" w:rsidRDefault="00692716" w:rsidP="002A12A2">
      <w:pPr>
        <w:pStyle w:val="BodyText"/>
        <w:numPr>
          <w:ilvl w:val="0"/>
          <w:numId w:val="19"/>
        </w:numPr>
      </w:pPr>
      <w:r w:rsidRPr="003C46A1">
        <w:rPr>
          <w:u w:val="single"/>
        </w:rPr>
        <w:t>Absence of Proprietary Information</w:t>
      </w:r>
      <w:r w:rsidR="00DC7507" w:rsidRPr="003C46A1">
        <w:t>.</w:t>
      </w:r>
      <w:ins w:id="568" w:author="Author">
        <w:r w:rsidR="007138DC">
          <w:t xml:space="preserve"> </w:t>
        </w:r>
      </w:ins>
      <w:r w:rsidRPr="003C46A1">
        <w:t>At the exit meeting, the inspectors should verify that information which the inspector reviews during the meeting and intends to include in the report is not proprietary.</w:t>
      </w:r>
      <w:ins w:id="569" w:author="Author">
        <w:r w:rsidR="007138DC">
          <w:t xml:space="preserve"> </w:t>
        </w:r>
      </w:ins>
      <w:r w:rsidRPr="003C46A1">
        <w:t xml:space="preserve">If the </w:t>
      </w:r>
      <w:ins w:id="570" w:author="Author">
        <w:r w:rsidR="0037585E">
          <w:t>permit holder</w:t>
        </w:r>
      </w:ins>
      <w:r w:rsidRPr="003C46A1">
        <w:t xml:space="preserve"> does not identify any material as proprietary, the exit meeting summary should include a sentence to that effect. </w:t>
      </w:r>
    </w:p>
    <w:p w14:paraId="31A2ADCA" w14:textId="266574BD" w:rsidR="00692716" w:rsidRPr="00596485" w:rsidRDefault="00692716" w:rsidP="00302A10">
      <w:pPr>
        <w:pStyle w:val="BodyText3"/>
      </w:pPr>
      <w:r w:rsidRPr="00596485">
        <w:t xml:space="preserve">Management Directive 12, </w:t>
      </w:r>
      <w:ins w:id="571" w:author="Author">
        <w:r w:rsidR="00FE23E6">
          <w:t>“</w:t>
        </w:r>
      </w:ins>
      <w:r w:rsidRPr="00596485">
        <w:t>Security,</w:t>
      </w:r>
      <w:ins w:id="572" w:author="Author">
        <w:r w:rsidR="00FE23E6">
          <w:t>”</w:t>
        </w:r>
      </w:ins>
      <w:r w:rsidRPr="00596485">
        <w:t xml:space="preserve"> addresses minimum handling requirements.</w:t>
      </w:r>
      <w:ins w:id="573" w:author="Author">
        <w:r w:rsidR="007138DC">
          <w:t xml:space="preserve"> </w:t>
        </w:r>
      </w:ins>
      <w:r w:rsidRPr="00596485">
        <w:t xml:space="preserve">For current instructions on actions to take if the report includes proprietary material, contact the </w:t>
      </w:r>
      <w:ins w:id="574" w:author="Author">
        <w:r w:rsidR="006F14DF">
          <w:t xml:space="preserve">applicable </w:t>
        </w:r>
        <w:r w:rsidR="00F401D4">
          <w:t xml:space="preserve">NRC </w:t>
        </w:r>
        <w:r w:rsidR="006F14DF">
          <w:t>office</w:t>
        </w:r>
        <w:r w:rsidR="006F14DF" w:rsidRPr="00596485">
          <w:t xml:space="preserve"> </w:t>
        </w:r>
      </w:ins>
      <w:r w:rsidRPr="00596485">
        <w:t>security advisor.</w:t>
      </w:r>
      <w:del w:id="575" w:author="Author">
        <w:r w:rsidRPr="00596485" w:rsidDel="007138DC">
          <w:delText xml:space="preserve">  </w:delText>
        </w:r>
      </w:del>
      <w:ins w:id="576" w:author="Author">
        <w:r w:rsidR="007138DC">
          <w:t xml:space="preserve"> </w:t>
        </w:r>
      </w:ins>
    </w:p>
    <w:p w14:paraId="034B7139" w14:textId="77967789" w:rsidR="00692716" w:rsidRPr="00596485" w:rsidRDefault="00692716" w:rsidP="00FE23E6">
      <w:pPr>
        <w:pStyle w:val="BodyText3"/>
        <w:ind w:left="1440" w:hanging="720"/>
      </w:pPr>
      <w:r w:rsidRPr="00775F0B">
        <w:t>N</w:t>
      </w:r>
      <w:r w:rsidR="007E5846">
        <w:t>ote</w:t>
      </w:r>
      <w:r w:rsidRPr="00775F0B">
        <w:t>:</w:t>
      </w:r>
      <w:r w:rsidR="007E5846">
        <w:tab/>
      </w:r>
      <w:r w:rsidRPr="00775F0B">
        <w:t>Inspectors should be aware of minimum requirements for handling classified and sensitive-unclassified information (i.e., safeguards information, official use only, and proprietary information).</w:t>
      </w:r>
      <w:ins w:id="577" w:author="Author">
        <w:r w:rsidR="007138DC">
          <w:t xml:space="preserve"> </w:t>
        </w:r>
      </w:ins>
      <w:r w:rsidRPr="00775F0B">
        <w:t xml:space="preserve">When an inspection is likely to involve </w:t>
      </w:r>
      <w:r w:rsidR="00960AD2" w:rsidRPr="00775F0B">
        <w:t xml:space="preserve">SUNSI or </w:t>
      </w:r>
      <w:r w:rsidRPr="00775F0B">
        <w:t>proprietary information (i.e., given the technical area or other considerations of inspection scope), how to handle such information should be discussed at the entrance meeting.</w:t>
      </w:r>
    </w:p>
    <w:p w14:paraId="3054BF80" w14:textId="6496AD66" w:rsidR="00692716" w:rsidRPr="00596485" w:rsidRDefault="00692716" w:rsidP="002A12A2">
      <w:pPr>
        <w:pStyle w:val="BodyText"/>
        <w:numPr>
          <w:ilvl w:val="0"/>
          <w:numId w:val="19"/>
        </w:numPr>
      </w:pPr>
      <w:r w:rsidRPr="00596485">
        <w:rPr>
          <w:u w:val="single"/>
        </w:rPr>
        <w:t>Subsequent Contacts or Changes in NRC Position</w:t>
      </w:r>
      <w:r w:rsidRPr="00596485">
        <w:t>.</w:t>
      </w:r>
      <w:ins w:id="578" w:author="Author">
        <w:r w:rsidR="007138DC">
          <w:t xml:space="preserve"> </w:t>
        </w:r>
      </w:ins>
      <w:r w:rsidRPr="00596485">
        <w:t xml:space="preserve">The inspector should briefly discuss any contact with the </w:t>
      </w:r>
      <w:ins w:id="579" w:author="Author">
        <w:r w:rsidR="0037585E">
          <w:t>permit holder</w:t>
        </w:r>
      </w:ins>
      <w:r w:rsidRPr="00596485">
        <w:t xml:space="preserve"> management after the exit meeting to discuss new information relevant to an inspection finding.</w:t>
      </w:r>
      <w:ins w:id="580" w:author="Author">
        <w:r w:rsidR="007138DC">
          <w:t xml:space="preserve"> </w:t>
        </w:r>
      </w:ins>
      <w:r w:rsidRPr="00596485">
        <w:t xml:space="preserve">In addition, if the NRC's position on an inspection finding changes after the </w:t>
      </w:r>
      <w:ins w:id="581" w:author="Author">
        <w:r w:rsidR="009E1479">
          <w:t xml:space="preserve">initial </w:t>
        </w:r>
      </w:ins>
      <w:r w:rsidRPr="00596485">
        <w:t xml:space="preserve">exit meeting, that change should be discussed with the </w:t>
      </w:r>
      <w:ins w:id="582" w:author="Author">
        <w:r w:rsidR="0037585E">
          <w:t>permit holder</w:t>
        </w:r>
      </w:ins>
      <w:r w:rsidRPr="00596485">
        <w:t xml:space="preserve"> </w:t>
      </w:r>
      <w:ins w:id="583" w:author="Author">
        <w:r w:rsidR="009E1479">
          <w:t xml:space="preserve">in a subsequent re-exit meeting </w:t>
        </w:r>
      </w:ins>
      <w:r w:rsidRPr="00596485">
        <w:t>before the report is issued.</w:t>
      </w:r>
    </w:p>
    <w:p w14:paraId="39C49750" w14:textId="77777777" w:rsidR="00692716" w:rsidRPr="00596485" w:rsidRDefault="00692716" w:rsidP="00BC3C4E">
      <w:pPr>
        <w:pStyle w:val="BodyText3"/>
      </w:pPr>
      <w:r w:rsidRPr="00596485">
        <w:t>The following information is normally not included in the exit meeting summary.</w:t>
      </w:r>
    </w:p>
    <w:p w14:paraId="4A3C232F" w14:textId="713BB365" w:rsidR="00692716" w:rsidRPr="00596485" w:rsidRDefault="00692716" w:rsidP="002A12A2">
      <w:pPr>
        <w:pStyle w:val="BodyText"/>
        <w:numPr>
          <w:ilvl w:val="0"/>
          <w:numId w:val="19"/>
        </w:numPr>
      </w:pPr>
      <w:r w:rsidRPr="00596485">
        <w:rPr>
          <w:u w:val="single"/>
        </w:rPr>
        <w:t xml:space="preserve">Characterization of </w:t>
      </w:r>
      <w:ins w:id="584" w:author="Author">
        <w:r w:rsidR="0037585E">
          <w:rPr>
            <w:u w:val="single"/>
          </w:rPr>
          <w:t xml:space="preserve">Permit </w:t>
        </w:r>
        <w:r w:rsidR="0074656A">
          <w:rPr>
            <w:u w:val="single"/>
          </w:rPr>
          <w:t>H</w:t>
        </w:r>
        <w:r w:rsidR="0037585E">
          <w:rPr>
            <w:u w:val="single"/>
          </w:rPr>
          <w:t>older</w:t>
        </w:r>
      </w:ins>
      <w:r w:rsidRPr="00596485">
        <w:rPr>
          <w:u w:val="single"/>
        </w:rPr>
        <w:t xml:space="preserve"> Response</w:t>
      </w:r>
      <w:r w:rsidRPr="00596485">
        <w:t>.</w:t>
      </w:r>
      <w:ins w:id="585" w:author="Author">
        <w:r w:rsidR="007138DC">
          <w:t xml:space="preserve"> </w:t>
        </w:r>
        <w:r w:rsidR="0037585E">
          <w:t>Permit holder</w:t>
        </w:r>
      </w:ins>
      <w:r w:rsidRPr="00596485">
        <w:t xml:space="preserve"> responses should not be included in the summary except in cases where the </w:t>
      </w:r>
      <w:ins w:id="586" w:author="Author">
        <w:r w:rsidR="0037585E">
          <w:t>permit holder</w:t>
        </w:r>
      </w:ins>
      <w:r w:rsidRPr="00596485">
        <w:t xml:space="preserve"> disagrees with the inspection </w:t>
      </w:r>
      <w:r w:rsidRPr="00775F0B">
        <w:t>findings</w:t>
      </w:r>
      <w:r w:rsidRPr="00922EA9">
        <w:t>.</w:t>
      </w:r>
      <w:ins w:id="587" w:author="Author">
        <w:r w:rsidR="007138DC">
          <w:t xml:space="preserve"> </w:t>
        </w:r>
      </w:ins>
      <w:r w:rsidRPr="00596485">
        <w:t xml:space="preserve">In that case, the summary should state that the </w:t>
      </w:r>
      <w:ins w:id="588" w:author="Author">
        <w:r w:rsidR="0037585E">
          <w:t>permit holder</w:t>
        </w:r>
      </w:ins>
      <w:r w:rsidRPr="00596485">
        <w:t xml:space="preserve"> took exception to </w:t>
      </w:r>
      <w:r w:rsidRPr="00922EA9">
        <w:t xml:space="preserve">the </w:t>
      </w:r>
      <w:r w:rsidRPr="00775F0B">
        <w:t>findings</w:t>
      </w:r>
      <w:r w:rsidRPr="00922EA9">
        <w:t>.</w:t>
      </w:r>
      <w:del w:id="589" w:author="Author">
        <w:r w:rsidRPr="00596485" w:rsidDel="007138DC">
          <w:delText xml:space="preserve">  </w:delText>
        </w:r>
      </w:del>
      <w:ins w:id="590" w:author="Author">
        <w:r w:rsidR="007138DC">
          <w:t xml:space="preserve"> </w:t>
        </w:r>
      </w:ins>
    </w:p>
    <w:p w14:paraId="33FF32C6" w14:textId="2BF7A553" w:rsidR="00692716" w:rsidRPr="00596485" w:rsidRDefault="00692716" w:rsidP="002A12A2">
      <w:pPr>
        <w:pStyle w:val="BodyText"/>
        <w:numPr>
          <w:ilvl w:val="0"/>
          <w:numId w:val="19"/>
        </w:numPr>
      </w:pPr>
      <w:r w:rsidRPr="00596485">
        <w:rPr>
          <w:u w:val="single"/>
        </w:rPr>
        <w:t>Oral Statements and Regulatory Commitments</w:t>
      </w:r>
      <w:r w:rsidRPr="00596485">
        <w:t>.</w:t>
      </w:r>
      <w:ins w:id="591" w:author="Author">
        <w:r w:rsidR="007138DC">
          <w:t xml:space="preserve"> </w:t>
        </w:r>
      </w:ins>
      <w:r w:rsidRPr="00596485">
        <w:t xml:space="preserve">If at the exit meeting or at any other time during the inspection, the </w:t>
      </w:r>
      <w:ins w:id="592" w:author="Author">
        <w:r w:rsidR="0037585E">
          <w:t>permit holder</w:t>
        </w:r>
      </w:ins>
      <w:r w:rsidRPr="00596485">
        <w:t xml:space="preserve"> makes an oral statement that it will take a specific action in response to a </w:t>
      </w:r>
      <w:r w:rsidRPr="00775F0B">
        <w:t>non</w:t>
      </w:r>
      <w:del w:id="593" w:author="Author">
        <w:r w:rsidRPr="00775F0B" w:rsidDel="00700A0C">
          <w:delText>-</w:delText>
        </w:r>
      </w:del>
      <w:r w:rsidRPr="00775F0B">
        <w:t>compliance</w:t>
      </w:r>
      <w:r w:rsidRPr="00700A0C">
        <w:t>,</w:t>
      </w:r>
      <w:r w:rsidRPr="00596485">
        <w:t xml:space="preserve"> the statement may be documented in the body of the report.</w:t>
      </w:r>
      <w:ins w:id="594" w:author="Author">
        <w:r w:rsidR="007138DC">
          <w:t xml:space="preserve"> </w:t>
        </w:r>
      </w:ins>
      <w:r w:rsidRPr="00596485">
        <w:t>Details of statements made at the exit meeting should not be included in the exit meeting summary.</w:t>
      </w:r>
      <w:ins w:id="595" w:author="Author">
        <w:r w:rsidR="007138DC">
          <w:t xml:space="preserve"> </w:t>
        </w:r>
      </w:ins>
      <w:r w:rsidRPr="00596485">
        <w:t xml:space="preserve">Such statements should only be characterized in the report if the statements represent </w:t>
      </w:r>
      <w:ins w:id="596" w:author="Author">
        <w:r w:rsidR="0037585E">
          <w:t>permit holder</w:t>
        </w:r>
      </w:ins>
      <w:r w:rsidRPr="00596485">
        <w:t xml:space="preserve"> commitments in response to a </w:t>
      </w:r>
      <w:r w:rsidRPr="00775F0B">
        <w:lastRenderedPageBreak/>
        <w:t>noncompliance</w:t>
      </w:r>
      <w:r w:rsidRPr="00596485">
        <w:t xml:space="preserve"> </w:t>
      </w:r>
      <w:ins w:id="597" w:author="Author">
        <w:r w:rsidR="004B059A" w:rsidRPr="00596485">
          <w:t>to</w:t>
        </w:r>
      </w:ins>
      <w:r w:rsidRPr="00596485">
        <w:t xml:space="preserve"> eliminate the need for a subsequent </w:t>
      </w:r>
      <w:ins w:id="598" w:author="Author">
        <w:r w:rsidR="0037585E">
          <w:t>permit holder</w:t>
        </w:r>
      </w:ins>
      <w:r w:rsidRPr="00596485">
        <w:t xml:space="preserve"> response.</w:t>
      </w:r>
      <w:del w:id="599" w:author="Author">
        <w:r w:rsidRPr="00596485" w:rsidDel="007138DC">
          <w:delText xml:space="preserve">  </w:delText>
        </w:r>
      </w:del>
      <w:ins w:id="600" w:author="Author">
        <w:r w:rsidR="007138DC">
          <w:t xml:space="preserve"> </w:t>
        </w:r>
      </w:ins>
      <w:r w:rsidRPr="00596485">
        <w:t xml:space="preserve">However, the report cover letter must include a provision for the </w:t>
      </w:r>
      <w:ins w:id="601" w:author="Author">
        <w:r w:rsidR="0037585E">
          <w:t>permit holder</w:t>
        </w:r>
      </w:ins>
      <w:r w:rsidRPr="00596485">
        <w:t xml:space="preserve"> to respond if the commitment documented in the report does not accurately reflect the </w:t>
      </w:r>
      <w:ins w:id="602" w:author="Author">
        <w:r w:rsidR="0037585E">
          <w:t>permit holder</w:t>
        </w:r>
      </w:ins>
      <w:r w:rsidRPr="00596485">
        <w:t>’s corrective actions or position.</w:t>
      </w:r>
      <w:ins w:id="603" w:author="Author">
        <w:r w:rsidR="007138DC">
          <w:t xml:space="preserve"> </w:t>
        </w:r>
      </w:ins>
      <w:r w:rsidRPr="00596485">
        <w:t xml:space="preserve">Otherwise, </w:t>
      </w:r>
      <w:ins w:id="604" w:author="Author">
        <w:r w:rsidR="0037585E">
          <w:t>permit holder</w:t>
        </w:r>
      </w:ins>
      <w:r w:rsidRPr="00596485">
        <w:t xml:space="preserve"> commitments are documented by </w:t>
      </w:r>
      <w:ins w:id="605" w:author="Author">
        <w:r w:rsidR="0037585E">
          <w:t>permit holder</w:t>
        </w:r>
      </w:ins>
      <w:r w:rsidRPr="00596485">
        <w:t xml:space="preserve"> correspondence, after which the inspector may reference the correspondence in the inspection report.</w:t>
      </w:r>
      <w:ins w:id="606" w:author="Author">
        <w:r w:rsidR="007138DC">
          <w:t xml:space="preserve"> </w:t>
        </w:r>
      </w:ins>
      <w:r w:rsidRPr="00596485">
        <w:t>For further guidance on managing regulatory commitments, see ADAMS Accession Nos. ML003680088 (NEI 99-04), ML003680078 (NEI Cover Letter), and ML003679799 (SECY 00-045 endorsing NEI</w:t>
      </w:r>
      <w:r w:rsidR="000C0C8B">
        <w:t> </w:t>
      </w:r>
      <w:r w:rsidRPr="00596485">
        <w:t>99</w:t>
      </w:r>
      <w:r w:rsidR="000C0C8B">
        <w:noBreakHyphen/>
      </w:r>
      <w:r w:rsidRPr="00596485">
        <w:t>04 guidance).</w:t>
      </w:r>
    </w:p>
    <w:p w14:paraId="4EB20604" w14:textId="30A73548" w:rsidR="006C0AB5" w:rsidRDefault="00692716" w:rsidP="00302A10">
      <w:pPr>
        <w:pStyle w:val="BodyText3"/>
      </w:pPr>
      <w:r w:rsidRPr="00596485">
        <w:t xml:space="preserve">Because regulatory commitments are a sensitive area, the inspector should ensure that any reporting of </w:t>
      </w:r>
      <w:ins w:id="607" w:author="Author">
        <w:r w:rsidR="0037585E">
          <w:t>permit holder</w:t>
        </w:r>
      </w:ins>
      <w:r w:rsidRPr="00596485">
        <w:t xml:space="preserve"> statements are paraphrased </w:t>
      </w:r>
      <w:r w:rsidR="005E6407" w:rsidRPr="00596485">
        <w:t>accurately and</w:t>
      </w:r>
      <w:r w:rsidRPr="00596485">
        <w:t xml:space="preserve"> contain appropriate reference to any applicable </w:t>
      </w:r>
      <w:bookmarkStart w:id="608" w:name="_Toc193687994"/>
      <w:bookmarkStart w:id="609" w:name="_Toc419288660"/>
      <w:ins w:id="610" w:author="Author">
        <w:r w:rsidR="0037585E">
          <w:t>permit holder</w:t>
        </w:r>
      </w:ins>
      <w:r w:rsidR="006C0AB5">
        <w:t xml:space="preserve"> document.</w:t>
      </w:r>
    </w:p>
    <w:p w14:paraId="23860649" w14:textId="237392AF" w:rsidR="00692716" w:rsidRPr="00596485" w:rsidRDefault="006C0AB5" w:rsidP="00C904D0">
      <w:pPr>
        <w:pStyle w:val="BodyText2"/>
      </w:pPr>
      <w:r>
        <w:t>4.10</w:t>
      </w:r>
      <w:r>
        <w:tab/>
      </w:r>
      <w:bookmarkEnd w:id="608"/>
      <w:bookmarkEnd w:id="609"/>
      <w:r w:rsidR="00D17A43">
        <w:rPr>
          <w:u w:val="single"/>
        </w:rPr>
        <w:t>Report Attachments.</w:t>
      </w:r>
      <w:ins w:id="611" w:author="Author">
        <w:r w:rsidR="007138DC">
          <w:t xml:space="preserve"> </w:t>
        </w:r>
      </w:ins>
      <w:r w:rsidR="00692716" w:rsidRPr="00596485">
        <w:t>The attachments discussed below are included at the end of the inspection report if applicable to the inspection.</w:t>
      </w:r>
      <w:ins w:id="612" w:author="Author">
        <w:r w:rsidR="007138DC">
          <w:t xml:space="preserve"> </w:t>
        </w:r>
      </w:ins>
      <w:r w:rsidR="00692716" w:rsidRPr="00596485">
        <w:t>The attachments may be combined into a single attachment entitled "Supplementary Information."</w:t>
      </w:r>
    </w:p>
    <w:p w14:paraId="49D42512" w14:textId="1644CBA1" w:rsidR="00692716" w:rsidRPr="003C46A1" w:rsidRDefault="00692716" w:rsidP="002A12A2">
      <w:pPr>
        <w:pStyle w:val="BodyText"/>
        <w:numPr>
          <w:ilvl w:val="0"/>
          <w:numId w:val="20"/>
        </w:numPr>
      </w:pPr>
      <w:r w:rsidRPr="003C46A1">
        <w:rPr>
          <w:u w:val="single"/>
        </w:rPr>
        <w:t>Key Points of Contact</w:t>
      </w:r>
      <w:r w:rsidRPr="003C46A1">
        <w:t>.</w:t>
      </w:r>
      <w:ins w:id="613" w:author="Author">
        <w:r w:rsidR="007138DC">
          <w:t xml:space="preserve"> </w:t>
        </w:r>
      </w:ins>
      <w:r w:rsidRPr="003C46A1">
        <w:t>The inspector lists, by name and title, those individuals who furnished relevant information or were key points of contact during the inspection (except in cases where there is a need to protect the identity of an individual).</w:t>
      </w:r>
      <w:ins w:id="614" w:author="Author">
        <w:r w:rsidR="007138DC">
          <w:t xml:space="preserve"> </w:t>
        </w:r>
      </w:ins>
      <w:r w:rsidRPr="003C46A1">
        <w:t>The list should not be exhaustive; a list of 5–10 individuals is sufficient.</w:t>
      </w:r>
      <w:ins w:id="615" w:author="Author">
        <w:r w:rsidR="007138DC">
          <w:t xml:space="preserve"> </w:t>
        </w:r>
      </w:ins>
      <w:r w:rsidRPr="003C46A1">
        <w:t xml:space="preserve">The alphabetized list includes the most senior </w:t>
      </w:r>
      <w:ins w:id="616" w:author="Author">
        <w:r w:rsidR="0037585E">
          <w:t>permit holder</w:t>
        </w:r>
      </w:ins>
      <w:r w:rsidRPr="003C46A1">
        <w:t xml:space="preserve"> manager at the exit meeting and NRC technical personnel who were involved in the inspection if they are not listed as inspectors on the cover page.</w:t>
      </w:r>
    </w:p>
    <w:p w14:paraId="6FF56936" w14:textId="1B06278E" w:rsidR="00692716" w:rsidRPr="00596485" w:rsidRDefault="00692716" w:rsidP="002A12A2">
      <w:pPr>
        <w:pStyle w:val="BodyText"/>
        <w:numPr>
          <w:ilvl w:val="0"/>
          <w:numId w:val="20"/>
        </w:numPr>
      </w:pPr>
      <w:r w:rsidRPr="00596485">
        <w:rPr>
          <w:u w:val="single"/>
        </w:rPr>
        <w:t>List of Items Opened, Closed, and Discussed (Optional)</w:t>
      </w:r>
      <w:r w:rsidRPr="00596485">
        <w:t>.</w:t>
      </w:r>
      <w:ins w:id="617" w:author="Author">
        <w:r w:rsidR="007138DC">
          <w:t xml:space="preserve"> </w:t>
        </w:r>
      </w:ins>
      <w:r w:rsidRPr="00596485">
        <w:t>The report should include a quick-reference list of items opened and closed.</w:t>
      </w:r>
      <w:ins w:id="618" w:author="Author">
        <w:r w:rsidR="007138DC">
          <w:t xml:space="preserve"> </w:t>
        </w:r>
      </w:ins>
      <w:r w:rsidRPr="00596485">
        <w:t>Open items that were discussed (but not closed) should also be included in this list, along with a reference to the sections in the report in which the items are discussed.</w:t>
      </w:r>
      <w:del w:id="619" w:author="Author">
        <w:r w:rsidRPr="00596485" w:rsidDel="007138DC">
          <w:delText xml:space="preserve">  </w:delText>
        </w:r>
      </w:del>
      <w:ins w:id="620" w:author="Author">
        <w:r w:rsidR="007138DC">
          <w:t xml:space="preserve"> </w:t>
        </w:r>
      </w:ins>
    </w:p>
    <w:p w14:paraId="7CF61E2E" w14:textId="5574C0D8" w:rsidR="00692716" w:rsidRPr="00596485" w:rsidRDefault="00692716" w:rsidP="002A12A2">
      <w:pPr>
        <w:pStyle w:val="BodyText"/>
        <w:numPr>
          <w:ilvl w:val="0"/>
          <w:numId w:val="20"/>
        </w:numPr>
      </w:pPr>
      <w:r w:rsidRPr="00596485">
        <w:rPr>
          <w:u w:val="single"/>
        </w:rPr>
        <w:t>List of Documents Reviewed</w:t>
      </w:r>
      <w:r w:rsidRPr="00596485">
        <w:t>.</w:t>
      </w:r>
      <w:ins w:id="621" w:author="Author">
        <w:r w:rsidR="007138DC">
          <w:t xml:space="preserve"> </w:t>
        </w:r>
      </w:ins>
      <w:r w:rsidRPr="00596485">
        <w:t xml:space="preserve">A list of the appropriate key documents and records reviewed during an inspection that are </w:t>
      </w:r>
      <w:ins w:id="622" w:author="Author">
        <w:r w:rsidR="0009459D">
          <w:t>relevant</w:t>
        </w:r>
        <w:r w:rsidR="00AA77CB" w:rsidRPr="00596485">
          <w:t xml:space="preserve"> </w:t>
        </w:r>
      </w:ins>
      <w:r w:rsidRPr="00596485">
        <w:t xml:space="preserve">to any </w:t>
      </w:r>
      <w:r w:rsidRPr="00104B07">
        <w:t>finding</w:t>
      </w:r>
      <w:r w:rsidRPr="00596485">
        <w:t>, must be publicly available.</w:t>
      </w:r>
      <w:del w:id="623" w:author="Author">
        <w:r w:rsidRPr="00596485" w:rsidDel="007138DC">
          <w:delText xml:space="preserve">  </w:delText>
        </w:r>
      </w:del>
      <w:ins w:id="624" w:author="Author">
        <w:r w:rsidR="007138DC">
          <w:t xml:space="preserve"> </w:t>
        </w:r>
      </w:ins>
      <w:r w:rsidRPr="00596485">
        <w:t>Therefore, if a list is not otherwise made public, the report should include a listing of all the documents and records reviewed during the inspection that are not identified in the body of the report.</w:t>
      </w:r>
      <w:ins w:id="625" w:author="Author">
        <w:r w:rsidR="007138DC">
          <w:t xml:space="preserve"> </w:t>
        </w:r>
      </w:ins>
      <w:r w:rsidRPr="00596485">
        <w:t>(See IMC 0620, "Inspection Documents and Records.</w:t>
      </w:r>
      <w:r w:rsidR="00B51419">
        <w:t>”</w:t>
      </w:r>
      <w:r w:rsidRPr="00596485">
        <w:t>)</w:t>
      </w:r>
      <w:ins w:id="626" w:author="Author">
        <w:r w:rsidR="007138DC">
          <w:t xml:space="preserve"> </w:t>
        </w:r>
      </w:ins>
      <w:r w:rsidRPr="00596485">
        <w:t>"Reviewed" in this context means to examine critically or deliberately.</w:t>
      </w:r>
      <w:ins w:id="627" w:author="Author">
        <w:r w:rsidR="007138DC">
          <w:t xml:space="preserve"> </w:t>
        </w:r>
      </w:ins>
      <w:r w:rsidRPr="00596485">
        <w:t>The list does not include records that were only superficially reviewed.</w:t>
      </w:r>
      <w:ins w:id="628" w:author="Author">
        <w:r w:rsidR="007138DC">
          <w:t xml:space="preserve"> </w:t>
        </w:r>
      </w:ins>
      <w:r w:rsidRPr="00596485">
        <w:t>Lists consisting of more than six condition reports, documents reviewed or procedures, etc., should normally be removed from the body of the report and included as an attachment to facilitate reading.</w:t>
      </w:r>
    </w:p>
    <w:p w14:paraId="152D0CCB" w14:textId="4DD66C67" w:rsidR="007B42C7" w:rsidRDefault="00692716" w:rsidP="002A12A2">
      <w:pPr>
        <w:pStyle w:val="BodyText"/>
        <w:numPr>
          <w:ilvl w:val="0"/>
          <w:numId w:val="20"/>
        </w:numPr>
      </w:pPr>
      <w:r w:rsidRPr="00596485">
        <w:rPr>
          <w:u w:val="single"/>
        </w:rPr>
        <w:t>List of Acronyms</w:t>
      </w:r>
      <w:r w:rsidRPr="00596485">
        <w:t>.</w:t>
      </w:r>
      <w:ins w:id="629" w:author="Author">
        <w:r w:rsidR="007138DC">
          <w:t xml:space="preserve"> </w:t>
        </w:r>
      </w:ins>
      <w:r w:rsidRPr="00596485">
        <w:t>Reports whose details section exceeds 20 pages should include a list of acronyms.</w:t>
      </w:r>
      <w:ins w:id="630" w:author="Author">
        <w:r w:rsidR="007138DC">
          <w:t xml:space="preserve"> </w:t>
        </w:r>
      </w:ins>
      <w:r w:rsidRPr="00596485">
        <w:t>For reports in which a relatively small number of acronyms have been used, the list is optional.</w:t>
      </w:r>
      <w:ins w:id="631" w:author="Author">
        <w:r w:rsidR="007138DC">
          <w:t xml:space="preserve"> </w:t>
        </w:r>
      </w:ins>
      <w:r w:rsidRPr="00596485">
        <w:t>In all cases, however, acronyms should be spelled out when first used in inspection report text.</w:t>
      </w:r>
      <w:bookmarkStart w:id="632" w:name="_Toc193687995"/>
      <w:r w:rsidRPr="00596485">
        <w:tab/>
      </w:r>
    </w:p>
    <w:p w14:paraId="39B6074C" w14:textId="52C23EF6" w:rsidR="00692716" w:rsidRPr="00D014F9" w:rsidRDefault="00024223" w:rsidP="00C904D0">
      <w:pPr>
        <w:pStyle w:val="BodyText2"/>
      </w:pPr>
      <w:r w:rsidRPr="00596485">
        <w:t>4.11</w:t>
      </w:r>
      <w:r w:rsidR="003A2A7C">
        <w:tab/>
      </w:r>
      <w:r w:rsidRPr="00820F8E">
        <w:t>Release</w:t>
      </w:r>
      <w:r w:rsidR="00692716" w:rsidRPr="00820F8E">
        <w:t xml:space="preserve"> and Disclosure of Inspection Reports</w:t>
      </w:r>
      <w:bookmarkEnd w:id="632"/>
    </w:p>
    <w:p w14:paraId="782D7427" w14:textId="7A0C77B5" w:rsidR="00692716" w:rsidRPr="00596485" w:rsidRDefault="00692716" w:rsidP="002A12A2">
      <w:pPr>
        <w:pStyle w:val="BodyText"/>
        <w:numPr>
          <w:ilvl w:val="0"/>
          <w:numId w:val="21"/>
        </w:numPr>
      </w:pPr>
      <w:r w:rsidRPr="00596485">
        <w:rPr>
          <w:u w:val="single"/>
        </w:rPr>
        <w:t>General Public Disclosure and Exemptions</w:t>
      </w:r>
      <w:r w:rsidRPr="00596485">
        <w:t>.</w:t>
      </w:r>
      <w:ins w:id="633" w:author="Author">
        <w:r w:rsidR="007138DC">
          <w:t xml:space="preserve"> </w:t>
        </w:r>
      </w:ins>
      <w:r w:rsidRPr="00596485">
        <w:t>Except for report enclosures containing exempt information, all final inspection reports will be routinely disclosed to the public.</w:t>
      </w:r>
      <w:del w:id="634" w:author="Author">
        <w:r w:rsidRPr="00596485" w:rsidDel="007138DC">
          <w:delText xml:space="preserve">  </w:delText>
        </w:r>
      </w:del>
      <w:ins w:id="635" w:author="Author">
        <w:r w:rsidR="007138DC">
          <w:t xml:space="preserve"> </w:t>
        </w:r>
      </w:ins>
      <w:r w:rsidRPr="00596485">
        <w:t>Information that should not appear in an inspection report is described in 10</w:t>
      </w:r>
      <w:r w:rsidR="00A65FB1">
        <w:t> </w:t>
      </w:r>
      <w:r w:rsidRPr="00596485">
        <w:t>CFR 2.790 and</w:t>
      </w:r>
      <w:ins w:id="636" w:author="Author">
        <w:r w:rsidR="00251607">
          <w:t xml:space="preserve"> in</w:t>
        </w:r>
      </w:ins>
      <w:r w:rsidRPr="00596485">
        <w:t xml:space="preserve"> </w:t>
      </w:r>
      <w:ins w:id="637" w:author="Author">
        <w:r w:rsidR="006C0EBC">
          <w:t xml:space="preserve">10 CFR </w:t>
        </w:r>
      </w:ins>
      <w:r w:rsidRPr="00596485">
        <w:t>9.17.</w:t>
      </w:r>
      <w:ins w:id="638" w:author="Author">
        <w:r w:rsidR="007138DC">
          <w:t xml:space="preserve"> </w:t>
        </w:r>
      </w:ins>
      <w:r w:rsidRPr="00596485">
        <w:t xml:space="preserve">Management Directive 8.8, </w:t>
      </w:r>
      <w:r w:rsidR="00D014F9">
        <w:t>“</w:t>
      </w:r>
      <w:r w:rsidRPr="00596485">
        <w:t>Management of Allegations,</w:t>
      </w:r>
      <w:r w:rsidR="00D014F9">
        <w:t>”</w:t>
      </w:r>
      <w:r w:rsidRPr="00596485">
        <w:t xml:space="preserve"> </w:t>
      </w:r>
      <w:r w:rsidRPr="00596485">
        <w:lastRenderedPageBreak/>
        <w:t xml:space="preserve">addresses </w:t>
      </w:r>
      <w:r w:rsidR="005E6407">
        <w:t>how</w:t>
      </w:r>
      <w:r w:rsidRPr="00596485">
        <w:t xml:space="preserve"> an inspection report may be used to document allegation follow up activities.</w:t>
      </w:r>
      <w:ins w:id="639" w:author="Author">
        <w:r w:rsidR="007138DC">
          <w:t xml:space="preserve"> </w:t>
        </w:r>
      </w:ins>
      <w:r w:rsidRPr="00596485">
        <w:t>IMC 0620, "Inspection Documents and Records," gives guidance on acquiring and controlling NRC records, including inspection-related documents.</w:t>
      </w:r>
      <w:ins w:id="640" w:author="Author">
        <w:r w:rsidR="007138DC">
          <w:t xml:space="preserve"> </w:t>
        </w:r>
      </w:ins>
      <w:r w:rsidRPr="00596485">
        <w:t xml:space="preserve">Sensitive–unclassified information (i.e., </w:t>
      </w:r>
      <w:r w:rsidR="00190038">
        <w:t>S</w:t>
      </w:r>
      <w:r w:rsidRPr="00596485">
        <w:t xml:space="preserve">afeguards </w:t>
      </w:r>
      <w:r w:rsidR="00190038">
        <w:t>I</w:t>
      </w:r>
      <w:r w:rsidRPr="00596485">
        <w:t xml:space="preserve">nformation, </w:t>
      </w:r>
      <w:r w:rsidR="00190038">
        <w:t>O</w:t>
      </w:r>
      <w:r w:rsidRPr="00596485">
        <w:t xml:space="preserve">fficial </w:t>
      </w:r>
      <w:r w:rsidR="00190038">
        <w:t>U</w:t>
      </w:r>
      <w:r w:rsidRPr="00596485">
        <w:t xml:space="preserve">se </w:t>
      </w:r>
      <w:r w:rsidR="00190038">
        <w:t>O</w:t>
      </w:r>
      <w:r w:rsidRPr="00596485">
        <w:t>nly, proprietary information) should not be released as per instructions from the Office of Administration, Division of Facility Security.</w:t>
      </w:r>
      <w:del w:id="641" w:author="Author">
        <w:r w:rsidRPr="00596485" w:rsidDel="007138DC">
          <w:delText xml:space="preserve">  </w:delText>
        </w:r>
      </w:del>
      <w:ins w:id="642" w:author="Author">
        <w:r w:rsidR="007138DC">
          <w:t xml:space="preserve"> </w:t>
        </w:r>
      </w:ins>
    </w:p>
    <w:p w14:paraId="32D91FF3" w14:textId="16BE4730" w:rsidR="00692716" w:rsidRPr="00596485" w:rsidRDefault="00692716" w:rsidP="002A12A2">
      <w:pPr>
        <w:pStyle w:val="BodyText"/>
        <w:numPr>
          <w:ilvl w:val="0"/>
          <w:numId w:val="21"/>
        </w:numPr>
      </w:pPr>
      <w:r w:rsidRPr="00596485">
        <w:rPr>
          <w:u w:val="single"/>
        </w:rPr>
        <w:t>Release of Investigation-Related Information</w:t>
      </w:r>
      <w:r w:rsidRPr="00596485">
        <w:t>.</w:t>
      </w:r>
      <w:ins w:id="643" w:author="Author">
        <w:r w:rsidR="007138DC">
          <w:t xml:space="preserve"> </w:t>
        </w:r>
      </w:ins>
      <w:r w:rsidRPr="00596485">
        <w:t>When an inspector accompanies an investigator on an investigation, the inspector must not release either the investigation report or his or her individual input to the investigation report.</w:t>
      </w:r>
      <w:ins w:id="644" w:author="Author">
        <w:r w:rsidR="007138DC">
          <w:t xml:space="preserve"> </w:t>
        </w:r>
      </w:ins>
      <w:r w:rsidR="006C0AB5">
        <w:t xml:space="preserve">This information </w:t>
      </w:r>
      <w:r w:rsidRPr="00596485">
        <w:t>is exempt from disclosure by 10 CFR 9.17 and must not be circulated outside the NRC without specific approval of the OI approving official.</w:t>
      </w:r>
    </w:p>
    <w:p w14:paraId="24D3196E" w14:textId="1E9F9326" w:rsidR="00692716" w:rsidRPr="00B6408E" w:rsidRDefault="00692716" w:rsidP="00A43893">
      <w:pPr>
        <w:pStyle w:val="Heading1App"/>
      </w:pPr>
      <w:bookmarkStart w:id="645" w:name="_Toc193687996"/>
      <w:bookmarkStart w:id="646" w:name="_Toc166660971"/>
      <w:r w:rsidRPr="00B6408E">
        <w:t>5.0</w:t>
      </w:r>
      <w:r w:rsidR="00302A10">
        <w:tab/>
      </w:r>
      <w:r w:rsidR="00395542">
        <w:t>OTHER GUIDANCE</w:t>
      </w:r>
      <w:bookmarkEnd w:id="645"/>
      <w:bookmarkEnd w:id="646"/>
      <w:r w:rsidR="00395542">
        <w:t xml:space="preserve"> </w:t>
      </w:r>
    </w:p>
    <w:p w14:paraId="79D85279" w14:textId="00F65723" w:rsidR="003405DE" w:rsidRDefault="00692716" w:rsidP="00C904D0">
      <w:pPr>
        <w:pStyle w:val="BodyText2"/>
      </w:pPr>
      <w:bookmarkStart w:id="647" w:name="_Toc193687997"/>
      <w:bookmarkStart w:id="648" w:name="_Toc419288661"/>
      <w:r w:rsidRPr="00820F8E">
        <w:t>5.1</w:t>
      </w:r>
      <w:r w:rsidR="00D014F9" w:rsidRPr="00820F8E">
        <w:tab/>
      </w:r>
      <w:r w:rsidR="008F643E" w:rsidRPr="00820F8E">
        <w:t xml:space="preserve">Minor </w:t>
      </w:r>
      <w:ins w:id="649" w:author="Author">
        <w:r w:rsidR="00AD1715" w:rsidRPr="00820F8E">
          <w:t>Noncompliances</w:t>
        </w:r>
      </w:ins>
      <w:bookmarkEnd w:id="647"/>
      <w:bookmarkEnd w:id="648"/>
      <w:del w:id="650" w:author="Author">
        <w:r w:rsidRPr="00596485" w:rsidDel="007138DC">
          <w:delText xml:space="preserve">  </w:delText>
        </w:r>
      </w:del>
    </w:p>
    <w:p w14:paraId="54947BDF" w14:textId="03E0C218" w:rsidR="00990023" w:rsidRDefault="00692716" w:rsidP="00BC0890">
      <w:pPr>
        <w:pStyle w:val="BodyText3"/>
      </w:pPr>
      <w:r w:rsidRPr="00596485">
        <w:t xml:space="preserve">The </w:t>
      </w:r>
      <w:r w:rsidRPr="00B759DF">
        <w:t>NRC Enforcement Policy</w:t>
      </w:r>
      <w:r w:rsidRPr="00596485">
        <w:t xml:space="preserve"> acknowledges that some </w:t>
      </w:r>
      <w:ins w:id="651" w:author="Author">
        <w:r w:rsidR="00AD1715">
          <w:t>noncompliances</w:t>
        </w:r>
        <w:r w:rsidR="00AD1715" w:rsidRPr="00596485">
          <w:t xml:space="preserve"> </w:t>
        </w:r>
      </w:ins>
      <w:r w:rsidRPr="00596485">
        <w:t>of minor safety, environmental, and regulatory concern are below the level of significance of Severity Level (SL) IV violations.</w:t>
      </w:r>
      <w:ins w:id="652" w:author="Author">
        <w:r w:rsidR="007138DC">
          <w:t xml:space="preserve"> </w:t>
        </w:r>
      </w:ins>
      <w:r w:rsidRPr="00596485">
        <w:t xml:space="preserve">Because of their minor nature, these minor </w:t>
      </w:r>
      <w:ins w:id="653" w:author="Author">
        <w:r w:rsidR="00AD1715">
          <w:t>noncompliances</w:t>
        </w:r>
        <w:r w:rsidR="00AD1715" w:rsidRPr="00596485">
          <w:t xml:space="preserve"> </w:t>
        </w:r>
      </w:ins>
      <w:r w:rsidRPr="00596485">
        <w:t>are not the subject of formal enforcement action and are not usually documented in inspection reports.</w:t>
      </w:r>
      <w:ins w:id="654" w:author="Author">
        <w:r w:rsidR="007138DC">
          <w:t xml:space="preserve"> </w:t>
        </w:r>
      </w:ins>
      <w:r w:rsidR="00990023">
        <w:t>A</w:t>
      </w:r>
      <w:r w:rsidRPr="00596485">
        <w:t xml:space="preserve">dditional guidance </w:t>
      </w:r>
      <w:r w:rsidR="00990023">
        <w:t xml:space="preserve">concerning minor </w:t>
      </w:r>
      <w:ins w:id="655" w:author="Author">
        <w:r w:rsidR="00AD1715">
          <w:t xml:space="preserve">noncompliances </w:t>
        </w:r>
      </w:ins>
      <w:r w:rsidR="00990023">
        <w:t xml:space="preserve">is contained in the </w:t>
      </w:r>
      <w:r w:rsidRPr="00B759DF">
        <w:t xml:space="preserve">NRC Enforcement </w:t>
      </w:r>
      <w:r w:rsidR="003405DE">
        <w:t xml:space="preserve">Policy and NRC Enforcement </w:t>
      </w:r>
      <w:r w:rsidRPr="00B759DF">
        <w:t>Manual</w:t>
      </w:r>
      <w:r w:rsidR="00990023">
        <w:t xml:space="preserve">. </w:t>
      </w:r>
    </w:p>
    <w:p w14:paraId="162EC6BB" w14:textId="37693D02" w:rsidR="00990023" w:rsidRDefault="00990023" w:rsidP="00326A6B">
      <w:pPr>
        <w:pStyle w:val="BodyText3"/>
      </w:pPr>
      <w:r w:rsidRPr="00775F0B">
        <w:t xml:space="preserve">Appendix E of </w:t>
      </w:r>
      <w:r w:rsidR="00692716" w:rsidRPr="00775F0B">
        <w:t>I</w:t>
      </w:r>
      <w:r w:rsidR="006A1DA0">
        <w:t>MC</w:t>
      </w:r>
      <w:r w:rsidR="00692716" w:rsidRPr="00775F0B">
        <w:t xml:space="preserve"> 0613, </w:t>
      </w:r>
      <w:r w:rsidR="005E5E9D" w:rsidRPr="00775F0B">
        <w:t>“</w:t>
      </w:r>
      <w:r w:rsidR="00692716" w:rsidRPr="00775F0B">
        <w:t>Power Reactor Construction Inspection Reports,</w:t>
      </w:r>
      <w:r w:rsidR="005E5E9D" w:rsidRPr="00775F0B">
        <w:t>”</w:t>
      </w:r>
      <w:r w:rsidR="00692716" w:rsidRPr="008B7720">
        <w:t xml:space="preserve"> contain</w:t>
      </w:r>
      <w:r w:rsidR="003405DE" w:rsidRPr="008B7720">
        <w:t>s</w:t>
      </w:r>
      <w:r w:rsidR="00692716" w:rsidRPr="008B7720">
        <w:t xml:space="preserve"> examples of </w:t>
      </w:r>
      <w:r w:rsidRPr="008B7720">
        <w:t xml:space="preserve">construction-related </w:t>
      </w:r>
      <w:r w:rsidR="00692716" w:rsidRPr="008B7720">
        <w:t xml:space="preserve">minor issues which are </w:t>
      </w:r>
      <w:r w:rsidR="00692716" w:rsidRPr="00775F0B">
        <w:t>violations</w:t>
      </w:r>
      <w:r w:rsidR="00692716" w:rsidRPr="008B7720">
        <w:t xml:space="preserve"> of requirements but have insignificant safety or regulatory impact or have no more than minimal </w:t>
      </w:r>
      <w:r w:rsidR="00981668" w:rsidRPr="008B7720">
        <w:t>safety significance</w:t>
      </w:r>
      <w:r w:rsidR="00692716" w:rsidRPr="008B7720">
        <w:t>.</w:t>
      </w:r>
      <w:ins w:id="656" w:author="Author">
        <w:r w:rsidR="007138DC">
          <w:t xml:space="preserve"> </w:t>
        </w:r>
      </w:ins>
      <w:r w:rsidRPr="00775F0B">
        <w:t>Appendix E of IMC 0613</w:t>
      </w:r>
      <w:r w:rsidRPr="008B7720">
        <w:t xml:space="preserve"> may be used </w:t>
      </w:r>
      <w:r w:rsidR="00B759DF" w:rsidRPr="008B7720">
        <w:t>as an aid t</w:t>
      </w:r>
      <w:r w:rsidRPr="008B7720">
        <w:t>o</w:t>
      </w:r>
      <w:r w:rsidR="00B759DF" w:rsidRPr="008B7720">
        <w:t xml:space="preserve"> </w:t>
      </w:r>
      <w:r w:rsidRPr="008B7720">
        <w:t xml:space="preserve">inspectors </w:t>
      </w:r>
      <w:r w:rsidR="00B759DF" w:rsidRPr="008B7720">
        <w:t>when determining if construction-related issues are minor.</w:t>
      </w:r>
      <w:ins w:id="657" w:author="Author">
        <w:r w:rsidR="007138DC">
          <w:t xml:space="preserve"> </w:t>
        </w:r>
      </w:ins>
      <w:r w:rsidR="00B759DF" w:rsidRPr="008B7720">
        <w:t xml:space="preserve">Do not reference </w:t>
      </w:r>
      <w:r w:rsidR="00B759DF" w:rsidRPr="00775F0B">
        <w:t>IMC 0613</w:t>
      </w:r>
      <w:r w:rsidR="00B759DF" w:rsidRPr="008B7720">
        <w:t xml:space="preserve"> when documenting </w:t>
      </w:r>
      <w:ins w:id="658" w:author="Author">
        <w:r w:rsidR="00AD1715">
          <w:t>noncompliances</w:t>
        </w:r>
        <w:r w:rsidR="00AD1715" w:rsidRPr="008B7720">
          <w:t xml:space="preserve"> </w:t>
        </w:r>
      </w:ins>
      <w:r w:rsidR="00B759DF" w:rsidRPr="008B7720">
        <w:t xml:space="preserve">that are </w:t>
      </w:r>
      <w:ins w:id="659" w:author="Author">
        <w:r w:rsidR="00B16C18">
          <w:t>more</w:t>
        </w:r>
        <w:r w:rsidR="00B16C18" w:rsidRPr="008B7720">
          <w:t xml:space="preserve"> </w:t>
        </w:r>
      </w:ins>
      <w:r w:rsidR="00B759DF" w:rsidRPr="008B7720">
        <w:t>than minor.</w:t>
      </w:r>
      <w:del w:id="660" w:author="Author">
        <w:r w:rsidR="00B759DF" w:rsidDel="007138DC">
          <w:delText xml:space="preserve">  </w:delText>
        </w:r>
      </w:del>
      <w:ins w:id="661" w:author="Author">
        <w:r w:rsidR="007138DC">
          <w:t xml:space="preserve"> </w:t>
        </w:r>
      </w:ins>
    </w:p>
    <w:p w14:paraId="3C767F61" w14:textId="608A3DAC" w:rsidR="003C46A1" w:rsidRDefault="00692716" w:rsidP="00326A6B">
      <w:pPr>
        <w:pStyle w:val="BodyText3"/>
      </w:pPr>
      <w:r w:rsidRPr="00596485">
        <w:t xml:space="preserve">In general, </w:t>
      </w:r>
      <w:r w:rsidRPr="008B7720">
        <w:t xml:space="preserve">minor </w:t>
      </w:r>
      <w:ins w:id="662" w:author="Author">
        <w:r w:rsidR="00AD1715">
          <w:t>noncompliances</w:t>
        </w:r>
        <w:r w:rsidR="00AD1715" w:rsidRPr="008B7720">
          <w:t xml:space="preserve"> </w:t>
        </w:r>
      </w:ins>
      <w:r w:rsidRPr="008B7720">
        <w:t xml:space="preserve">should </w:t>
      </w:r>
      <w:r w:rsidRPr="008B7720">
        <w:rPr>
          <w:u w:val="single"/>
        </w:rPr>
        <w:t>not</w:t>
      </w:r>
      <w:r w:rsidRPr="008B7720">
        <w:t xml:space="preserve"> be documented; however, certain exceptions apply.</w:t>
      </w:r>
      <w:ins w:id="663" w:author="Author">
        <w:r w:rsidR="007138DC">
          <w:t xml:space="preserve"> </w:t>
        </w:r>
      </w:ins>
      <w:r w:rsidRPr="008B7720">
        <w:t xml:space="preserve">Documentation may be necessary as part of the resolution of an </w:t>
      </w:r>
      <w:r w:rsidR="00D3442F" w:rsidRPr="008B7720">
        <w:t>allegation.</w:t>
      </w:r>
      <w:ins w:id="664" w:author="Author">
        <w:r w:rsidR="007138DC">
          <w:t xml:space="preserve"> </w:t>
        </w:r>
      </w:ins>
      <w:r w:rsidR="00D3442F" w:rsidRPr="008B7720">
        <w:t xml:space="preserve">In </w:t>
      </w:r>
      <w:r w:rsidRPr="008B7720">
        <w:t xml:space="preserve">other cases, while the </w:t>
      </w:r>
      <w:ins w:id="665" w:author="Author">
        <w:r w:rsidR="00AD1715">
          <w:t>noncompliance</w:t>
        </w:r>
        <w:r w:rsidR="00AD1715" w:rsidRPr="008B7720">
          <w:t xml:space="preserve"> </w:t>
        </w:r>
      </w:ins>
      <w:r w:rsidRPr="008B7720">
        <w:t>itself</w:t>
      </w:r>
      <w:r w:rsidRPr="00596485">
        <w:t xml:space="preserve"> is minor, the associated technical information may relate directly to an issue of agencywide concern (e.g., the inspection was performed in response to an NRC </w:t>
      </w:r>
      <w:r w:rsidR="00FC1D7B">
        <w:t>t</w:t>
      </w:r>
      <w:r w:rsidRPr="00596485">
        <w:t xml:space="preserve">emporary </w:t>
      </w:r>
      <w:r w:rsidR="00FC1D7B">
        <w:t>i</w:t>
      </w:r>
      <w:r w:rsidRPr="00596485">
        <w:t>nstruction (TI)).</w:t>
      </w:r>
      <w:ins w:id="666" w:author="Author">
        <w:r w:rsidR="007138DC">
          <w:t xml:space="preserve"> </w:t>
        </w:r>
      </w:ins>
      <w:r w:rsidRPr="00596485">
        <w:t xml:space="preserve">If, for these reasons or any other reason, the report writers and reviewers wish to document a minor </w:t>
      </w:r>
      <w:ins w:id="667" w:author="Author">
        <w:r w:rsidR="00AD1715">
          <w:t>noncompliance</w:t>
        </w:r>
      </w:ins>
      <w:r w:rsidRPr="00596485">
        <w:t xml:space="preserve">, then it should be documented as a minor violation, with a reference to </w:t>
      </w:r>
      <w:r w:rsidR="00FC1D7B">
        <w:t>s</w:t>
      </w:r>
      <w:r w:rsidRPr="00596485">
        <w:t xml:space="preserve">ection 2 of the </w:t>
      </w:r>
      <w:r w:rsidRPr="00596485">
        <w:rPr>
          <w:u w:val="single"/>
        </w:rPr>
        <w:t>NRC Enforcement Policy</w:t>
      </w:r>
      <w:r w:rsidRPr="00596485">
        <w:t>.</w:t>
      </w:r>
      <w:del w:id="668" w:author="Author">
        <w:r w:rsidRPr="00596485" w:rsidDel="007138DC">
          <w:delText xml:space="preserve">  </w:delText>
        </w:r>
      </w:del>
      <w:ins w:id="669" w:author="Author">
        <w:r w:rsidR="007138DC">
          <w:t xml:space="preserve"> </w:t>
        </w:r>
      </w:ins>
    </w:p>
    <w:p w14:paraId="0EF37E21" w14:textId="7B1DBBBB" w:rsidR="00E74923" w:rsidRPr="001D7A2C" w:rsidRDefault="00692716" w:rsidP="00C904D0">
      <w:pPr>
        <w:pStyle w:val="BodyText2"/>
      </w:pPr>
      <w:bookmarkStart w:id="670" w:name="_Toc193687998"/>
      <w:bookmarkStart w:id="671" w:name="_Toc419288662"/>
      <w:r w:rsidRPr="001D7A2C">
        <w:t>5.</w:t>
      </w:r>
      <w:ins w:id="672" w:author="Author">
        <w:r w:rsidR="00B22576">
          <w:t>2</w:t>
        </w:r>
      </w:ins>
      <w:r w:rsidRPr="001D7A2C">
        <w:tab/>
      </w:r>
      <w:r w:rsidRPr="001D7A2C">
        <w:rPr>
          <w:u w:val="single"/>
        </w:rPr>
        <w:t xml:space="preserve">Documenting </w:t>
      </w:r>
      <w:bookmarkEnd w:id="670"/>
      <w:bookmarkEnd w:id="671"/>
      <w:ins w:id="673" w:author="Author">
        <w:r w:rsidR="00F23FE4">
          <w:rPr>
            <w:u w:val="single"/>
          </w:rPr>
          <w:t>Findings</w:t>
        </w:r>
      </w:ins>
      <w:r w:rsidRPr="001D7A2C">
        <w:t>.</w:t>
      </w:r>
      <w:ins w:id="674" w:author="Author">
        <w:r w:rsidR="007138DC">
          <w:t xml:space="preserve"> </w:t>
        </w:r>
      </w:ins>
      <w:r w:rsidRPr="001D7A2C">
        <w:t>The primary guidance for all matters related to enforcement, including documentation, is given in the NRC Enforcement Policy and the NRC Enforcement Manual</w:t>
      </w:r>
      <w:r w:rsidR="005E5E9D" w:rsidRPr="001D7A2C">
        <w:t>.</w:t>
      </w:r>
      <w:ins w:id="675" w:author="Author">
        <w:r w:rsidR="007138DC">
          <w:t xml:space="preserve"> </w:t>
        </w:r>
      </w:ins>
      <w:r w:rsidR="005E5E9D" w:rsidRPr="001D7A2C">
        <w:t>T</w:t>
      </w:r>
      <w:r w:rsidRPr="001D7A2C">
        <w:t>he following discussion summarizes certain aspects of that guidance related to inspection reports.</w:t>
      </w:r>
    </w:p>
    <w:p w14:paraId="148F6B01" w14:textId="639DC0E6" w:rsidR="00692716" w:rsidRPr="00596485" w:rsidRDefault="00692716" w:rsidP="002A12A2">
      <w:pPr>
        <w:pStyle w:val="BodyText"/>
        <w:numPr>
          <w:ilvl w:val="0"/>
          <w:numId w:val="22"/>
        </w:numPr>
      </w:pPr>
      <w:r w:rsidRPr="00596485">
        <w:rPr>
          <w:u w:val="single"/>
        </w:rPr>
        <w:t xml:space="preserve">Types </w:t>
      </w:r>
      <w:r w:rsidRPr="00B877F4">
        <w:rPr>
          <w:u w:val="single"/>
        </w:rPr>
        <w:t xml:space="preserve">of </w:t>
      </w:r>
      <w:ins w:id="676" w:author="Author">
        <w:r w:rsidR="00F23FE4">
          <w:rPr>
            <w:u w:val="single"/>
          </w:rPr>
          <w:t>Findings</w:t>
        </w:r>
      </w:ins>
      <w:r w:rsidRPr="00B877F4">
        <w:t>.</w:t>
      </w:r>
      <w:ins w:id="677" w:author="Author">
        <w:r w:rsidR="007138DC">
          <w:t xml:space="preserve"> </w:t>
        </w:r>
      </w:ins>
      <w:r w:rsidRPr="00B877F4">
        <w:t>The</w:t>
      </w:r>
      <w:r w:rsidRPr="00596485">
        <w:t xml:space="preserve"> manner of documenting a </w:t>
      </w:r>
      <w:ins w:id="678" w:author="Author">
        <w:r w:rsidR="00796E05">
          <w:t>finding</w:t>
        </w:r>
        <w:r w:rsidR="00796E05" w:rsidRPr="00596485">
          <w:t xml:space="preserve"> </w:t>
        </w:r>
      </w:ins>
      <w:r w:rsidRPr="00596485">
        <w:t xml:space="preserve">in the inspection report depends on how that </w:t>
      </w:r>
      <w:ins w:id="679" w:author="Author">
        <w:r w:rsidR="00796E05">
          <w:t>finding</w:t>
        </w:r>
        <w:r w:rsidR="00796E05" w:rsidRPr="00596485">
          <w:t xml:space="preserve"> </w:t>
        </w:r>
      </w:ins>
      <w:r w:rsidRPr="00596485">
        <w:t>will be dispositioned.</w:t>
      </w:r>
      <w:ins w:id="680" w:author="Author">
        <w:r w:rsidR="007138DC">
          <w:t xml:space="preserve"> </w:t>
        </w:r>
      </w:ins>
      <w:r w:rsidRPr="00596485">
        <w:t xml:space="preserve">A </w:t>
      </w:r>
      <w:ins w:id="681" w:author="Author">
        <w:r w:rsidR="00796E05">
          <w:t>finding</w:t>
        </w:r>
        <w:r w:rsidR="00796E05" w:rsidRPr="00596485">
          <w:t xml:space="preserve"> </w:t>
        </w:r>
      </w:ins>
      <w:r w:rsidRPr="00596485">
        <w:t>may be addressed as a non</w:t>
      </w:r>
      <w:r w:rsidR="00C72DFE">
        <w:noBreakHyphen/>
      </w:r>
      <w:r w:rsidRPr="00596485">
        <w:t xml:space="preserve">escalated enforcement action (i.e., an SL IV violation, a deviation, </w:t>
      </w:r>
      <w:ins w:id="682" w:author="Author">
        <w:r w:rsidR="00D15FD9">
          <w:t>or a</w:t>
        </w:r>
      </w:ins>
      <w:r w:rsidRPr="00596485">
        <w:t xml:space="preserve"> nonconformance); as an escalated enforcement </w:t>
      </w:r>
      <w:r w:rsidRPr="00FE4ABD">
        <w:t xml:space="preserve">action (i.e., </w:t>
      </w:r>
      <w:ins w:id="683" w:author="Author">
        <w:r w:rsidR="00D15FD9" w:rsidRPr="00FE4ABD">
          <w:t xml:space="preserve">a </w:t>
        </w:r>
      </w:ins>
      <w:r w:rsidRPr="00FE4ABD">
        <w:t xml:space="preserve">SL I, II, or III violation); or as an </w:t>
      </w:r>
      <w:ins w:id="684" w:author="Author">
        <w:r w:rsidR="00D15FD9" w:rsidRPr="00FE4ABD">
          <w:t>apparent violation (AV).</w:t>
        </w:r>
      </w:ins>
    </w:p>
    <w:p w14:paraId="365C771A" w14:textId="268E0F80" w:rsidR="00692716" w:rsidRPr="00596485" w:rsidRDefault="00692716" w:rsidP="00302A10">
      <w:pPr>
        <w:pStyle w:val="BodyText3"/>
      </w:pPr>
      <w:r w:rsidRPr="00596485">
        <w:lastRenderedPageBreak/>
        <w:t xml:space="preserve">Note that a </w:t>
      </w:r>
      <w:ins w:id="685" w:author="Author">
        <w:r w:rsidR="00796E05">
          <w:t>violation</w:t>
        </w:r>
        <w:r w:rsidR="00796E05" w:rsidRPr="00D15FD9">
          <w:t xml:space="preserve"> </w:t>
        </w:r>
      </w:ins>
      <w:r w:rsidRPr="00D15FD9">
        <w:t>may</w:t>
      </w:r>
      <w:r w:rsidRPr="00596485">
        <w:t xml:space="preserve"> </w:t>
      </w:r>
      <w:r w:rsidRPr="00596485">
        <w:rPr>
          <w:u w:val="single"/>
        </w:rPr>
        <w:t>not</w:t>
      </w:r>
      <w:r w:rsidRPr="00596485">
        <w:t xml:space="preserve"> be documented simply as a "weakness," "</w:t>
      </w:r>
      <w:ins w:id="686" w:author="Author">
        <w:r w:rsidR="0037585E">
          <w:t>permit holder</w:t>
        </w:r>
      </w:ins>
      <w:r w:rsidRPr="00596485">
        <w:t xml:space="preserve"> failure," or a similar informal characterization.</w:t>
      </w:r>
      <w:ins w:id="687" w:author="Author">
        <w:r w:rsidR="007138DC">
          <w:t xml:space="preserve"> </w:t>
        </w:r>
      </w:ins>
      <w:r w:rsidRPr="00596485">
        <w:t xml:space="preserve">If the report narrative describes a condition or event in a manner that </w:t>
      </w:r>
      <w:r w:rsidRPr="00596485">
        <w:rPr>
          <w:u w:val="single"/>
        </w:rPr>
        <w:t>suggests</w:t>
      </w:r>
      <w:r w:rsidRPr="00596485">
        <w:t xml:space="preserve"> to the reader that a </w:t>
      </w:r>
      <w:ins w:id="688" w:author="Author">
        <w:r w:rsidR="00796E05">
          <w:t>violation</w:t>
        </w:r>
        <w:r w:rsidR="00366ACF" w:rsidRPr="00596485">
          <w:t xml:space="preserve"> </w:t>
        </w:r>
      </w:ins>
      <w:r w:rsidRPr="00596485">
        <w:t xml:space="preserve">may have occurred, </w:t>
      </w:r>
      <w:r w:rsidRPr="00FE4ABD">
        <w:t xml:space="preserve">then the </w:t>
      </w:r>
      <w:ins w:id="689" w:author="Author">
        <w:r w:rsidR="00796E05">
          <w:t>finding</w:t>
        </w:r>
        <w:r w:rsidR="00366ACF" w:rsidRPr="00FE4ABD">
          <w:t xml:space="preserve"> </w:t>
        </w:r>
      </w:ins>
      <w:r w:rsidRPr="00FE4ABD">
        <w:t>must be clearly dispositioned</w:t>
      </w:r>
      <w:ins w:id="690" w:author="Author">
        <w:r w:rsidR="00681B42" w:rsidRPr="00FE4ABD">
          <w:t>.</w:t>
        </w:r>
        <w:r w:rsidR="007138DC">
          <w:t xml:space="preserve"> </w:t>
        </w:r>
      </w:ins>
      <w:r w:rsidRPr="00FE4ABD">
        <w:t xml:space="preserve">If a </w:t>
      </w:r>
      <w:ins w:id="691" w:author="Author">
        <w:r w:rsidR="00681B42" w:rsidRPr="00FE4ABD">
          <w:t xml:space="preserve">noncompliance </w:t>
        </w:r>
      </w:ins>
      <w:r w:rsidRPr="00FE4ABD">
        <w:t xml:space="preserve">does </w:t>
      </w:r>
      <w:r w:rsidRPr="00FE4ABD">
        <w:rPr>
          <w:u w:val="single"/>
        </w:rPr>
        <w:t>not</w:t>
      </w:r>
      <w:r w:rsidRPr="00FE4ABD">
        <w:t xml:space="preserve"> exist (e.g., no requirement exists in this</w:t>
      </w:r>
      <w:r w:rsidRPr="00596485">
        <w:t xml:space="preserve"> area), it may be appropriate to clarify the </w:t>
      </w:r>
      <w:r w:rsidRPr="00B63F3A">
        <w:t>finding</w:t>
      </w:r>
      <w:r w:rsidRPr="00596485">
        <w:t xml:space="preserve"> by stating that "this condition [or event] does not constitute a </w:t>
      </w:r>
      <w:ins w:id="692" w:author="Author">
        <w:r w:rsidR="009C67E8">
          <w:t>noncompliance or violation</w:t>
        </w:r>
        <w:r w:rsidR="009C67E8" w:rsidRPr="00596485">
          <w:t xml:space="preserve"> </w:t>
        </w:r>
      </w:ins>
      <w:r w:rsidRPr="00596485">
        <w:t>of NRC requirements."</w:t>
      </w:r>
    </w:p>
    <w:p w14:paraId="255532B7" w14:textId="3AC8D8D6" w:rsidR="00692716" w:rsidRPr="00596485" w:rsidRDefault="00692716" w:rsidP="002A12A2">
      <w:pPr>
        <w:pStyle w:val="BodyText"/>
        <w:numPr>
          <w:ilvl w:val="1"/>
          <w:numId w:val="22"/>
        </w:numPr>
      </w:pPr>
      <w:r w:rsidRPr="00596485">
        <w:rPr>
          <w:u w:val="single"/>
        </w:rPr>
        <w:t>Non-Escalated Enforcement Actions</w:t>
      </w:r>
      <w:r w:rsidRPr="00596485">
        <w:t>.</w:t>
      </w:r>
      <w:ins w:id="693" w:author="Author">
        <w:r w:rsidR="007138DC">
          <w:t xml:space="preserve"> </w:t>
        </w:r>
      </w:ins>
      <w:r w:rsidRPr="00596485">
        <w:t xml:space="preserve">Most violations </w:t>
      </w:r>
      <w:r w:rsidR="00954553">
        <w:t xml:space="preserve">that are more than minor </w:t>
      </w:r>
      <w:r w:rsidRPr="00596485">
        <w:t>fall into the SL IV category.</w:t>
      </w:r>
      <w:ins w:id="694" w:author="Author">
        <w:r w:rsidR="007138DC">
          <w:t xml:space="preserve"> </w:t>
        </w:r>
      </w:ins>
      <w:r w:rsidR="00954553">
        <w:t>SL IV violations will be dispositioned in the inspection report as either an NOV or an NCV.</w:t>
      </w:r>
      <w:ins w:id="695" w:author="Author">
        <w:r w:rsidR="007138DC">
          <w:t xml:space="preserve"> </w:t>
        </w:r>
      </w:ins>
      <w:r w:rsidR="00954553">
        <w:t>See the NRC Enforcement Policy for further guidance in determining if an NOV or NCV is appropriate.</w:t>
      </w:r>
      <w:ins w:id="696" w:author="Author">
        <w:r w:rsidR="007138DC">
          <w:t xml:space="preserve"> </w:t>
        </w:r>
      </w:ins>
      <w:r w:rsidRPr="00596485">
        <w:t>If</w:t>
      </w:r>
      <w:r w:rsidR="00954553">
        <w:t>,</w:t>
      </w:r>
      <w:r w:rsidRPr="00596485">
        <w:t xml:space="preserve"> at the time of issuing the inspection report</w:t>
      </w:r>
      <w:r w:rsidR="00954553">
        <w:t>,</w:t>
      </w:r>
      <w:r w:rsidRPr="00596485">
        <w:t xml:space="preserve"> </w:t>
      </w:r>
      <w:r w:rsidR="00884AFF">
        <w:t>a</w:t>
      </w:r>
      <w:r w:rsidR="00C47834">
        <w:t>n</w:t>
      </w:r>
      <w:r w:rsidR="00884AFF">
        <w:t xml:space="preserve"> </w:t>
      </w:r>
      <w:r w:rsidRPr="00596485">
        <w:t>SL IV</w:t>
      </w:r>
      <w:r w:rsidR="00954553">
        <w:t xml:space="preserve"> violation is determined to be an NOV</w:t>
      </w:r>
      <w:r w:rsidRPr="00596485">
        <w:t xml:space="preserve">, then </w:t>
      </w:r>
      <w:r w:rsidR="00954553">
        <w:t>the</w:t>
      </w:r>
      <w:r w:rsidRPr="00596485">
        <w:t xml:space="preserve"> NOV is generally sent out with the inspection report as a "non</w:t>
      </w:r>
      <w:r w:rsidR="005A09DA">
        <w:noBreakHyphen/>
      </w:r>
      <w:r w:rsidRPr="00596485">
        <w:t xml:space="preserve">escalated" enforcement </w:t>
      </w:r>
      <w:r w:rsidRPr="00954553">
        <w:t>action</w:t>
      </w:r>
      <w:r w:rsidRPr="00596485">
        <w:t>.</w:t>
      </w:r>
      <w:ins w:id="697" w:author="Author">
        <w:r w:rsidR="007138DC">
          <w:t xml:space="preserve"> </w:t>
        </w:r>
      </w:ins>
      <w:r w:rsidR="00AE2735">
        <w:t xml:space="preserve">If the </w:t>
      </w:r>
      <w:ins w:id="698" w:author="Author">
        <w:r w:rsidR="0037585E">
          <w:t>permit holder</w:t>
        </w:r>
      </w:ins>
      <w:r w:rsidR="00AE2735">
        <w:t xml:space="preserve">’s corrective action program </w:t>
      </w:r>
      <w:r w:rsidR="005E5E9D">
        <w:t xml:space="preserve">(CAP) </w:t>
      </w:r>
      <w:r w:rsidR="00AE2735">
        <w:t xml:space="preserve">has been </w:t>
      </w:r>
      <w:r w:rsidR="007A7596">
        <w:t>determined to be effective</w:t>
      </w:r>
      <w:r w:rsidR="00AE2735">
        <w:t xml:space="preserve"> by the NRC</w:t>
      </w:r>
      <w:r w:rsidR="00D17A43">
        <w:t xml:space="preserve"> (see appendix C of this IMC for guidance on determining if a </w:t>
      </w:r>
      <w:ins w:id="699" w:author="Author">
        <w:r w:rsidR="0037585E">
          <w:t>permit holder</w:t>
        </w:r>
      </w:ins>
      <w:r w:rsidR="00D17A43">
        <w:t>’s CAP is effective)</w:t>
      </w:r>
      <w:r w:rsidR="00AE2735">
        <w:t xml:space="preserve">, then the SL-IV violation is generally categorized as an NCV in accordance with the </w:t>
      </w:r>
      <w:r w:rsidR="007C0159">
        <w:t xml:space="preserve">NRC </w:t>
      </w:r>
      <w:r w:rsidR="00AE2735">
        <w:t xml:space="preserve">Enforcement Policy </w:t>
      </w:r>
      <w:r w:rsidR="007C0159">
        <w:t>s</w:t>
      </w:r>
      <w:r w:rsidR="00AE2735">
        <w:t>ection 2.3.2.a.</w:t>
      </w:r>
      <w:ins w:id="700" w:author="Author">
        <w:r w:rsidR="007138DC">
          <w:t xml:space="preserve"> </w:t>
        </w:r>
      </w:ins>
      <w:r w:rsidRPr="00596485">
        <w:t xml:space="preserve">The cover letter for reports that include non-escalated enforcement actions should follow the appropriate </w:t>
      </w:r>
      <w:r w:rsidRPr="00954553">
        <w:t>NRC Enforcement Manual</w:t>
      </w:r>
      <w:r w:rsidRPr="00596485">
        <w:t xml:space="preserve"> guidance.</w:t>
      </w:r>
      <w:del w:id="701" w:author="Author">
        <w:r w:rsidR="00AE2735" w:rsidDel="007138DC">
          <w:delText xml:space="preserve">  </w:delText>
        </w:r>
      </w:del>
      <w:ins w:id="702" w:author="Author">
        <w:r w:rsidR="007138DC">
          <w:t xml:space="preserve"> </w:t>
        </w:r>
      </w:ins>
    </w:p>
    <w:p w14:paraId="496698BE" w14:textId="28C24474" w:rsidR="00692716" w:rsidRPr="00FE4ABD" w:rsidRDefault="00E427C7" w:rsidP="00302A10">
      <w:pPr>
        <w:pStyle w:val="BodyText4"/>
      </w:pPr>
      <w:ins w:id="703" w:author="Author">
        <w:r>
          <w:t xml:space="preserve">Notices of </w:t>
        </w:r>
      </w:ins>
      <w:r w:rsidR="00692716" w:rsidRPr="00596485">
        <w:t xml:space="preserve">Deviation and </w:t>
      </w:r>
      <w:ins w:id="704" w:author="Author">
        <w:r>
          <w:t>Notices of N</w:t>
        </w:r>
      </w:ins>
      <w:r w:rsidR="000A5AD6" w:rsidRPr="00596485">
        <w:t>onconformance</w:t>
      </w:r>
      <w:r w:rsidR="00692716" w:rsidRPr="00596485">
        <w:t xml:space="preserve"> are also considered non</w:t>
      </w:r>
      <w:r w:rsidR="00430F59">
        <w:noBreakHyphen/>
      </w:r>
      <w:r w:rsidR="00692716" w:rsidRPr="00596485">
        <w:t>escalated enforcement actions.</w:t>
      </w:r>
      <w:ins w:id="705" w:author="Author">
        <w:r w:rsidR="007138DC">
          <w:t xml:space="preserve"> </w:t>
        </w:r>
      </w:ins>
      <w:r w:rsidR="00692716" w:rsidRPr="00596485">
        <w:t xml:space="preserve">When a </w:t>
      </w:r>
      <w:ins w:id="706" w:author="Author">
        <w:r w:rsidR="0037585E">
          <w:t>permit holder</w:t>
        </w:r>
      </w:ins>
      <w:r w:rsidR="00692716" w:rsidRPr="00596485">
        <w:t xml:space="preserve"> fails to meet a regulatory commitment or to conform to the provisions of an applicable code or </w:t>
      </w:r>
      <w:r w:rsidR="00692716" w:rsidRPr="00FE4ABD">
        <w:t>industry standard, the failure may result in a Notice of Deviation.</w:t>
      </w:r>
      <w:ins w:id="707" w:author="Author">
        <w:r w:rsidR="007138DC">
          <w:t xml:space="preserve"> </w:t>
        </w:r>
      </w:ins>
      <w:r w:rsidR="00692716" w:rsidRPr="00FE4ABD">
        <w:t xml:space="preserve">When a vendor or </w:t>
      </w:r>
      <w:ins w:id="708" w:author="Author">
        <w:r w:rsidR="00801F44" w:rsidRPr="00FE4ABD">
          <w:t>non</w:t>
        </w:r>
        <w:r w:rsidR="00AD7564">
          <w:noBreakHyphen/>
        </w:r>
        <w:r w:rsidR="00801F44" w:rsidRPr="00FE4ABD">
          <w:t>licensed manufacturer</w:t>
        </w:r>
      </w:ins>
      <w:r w:rsidR="00692716" w:rsidRPr="00FE4ABD">
        <w:t xml:space="preserve"> fails to meet a contract requirement related to NRC activities, the failure may result in a Notice of Nonconformance.</w:t>
      </w:r>
      <w:ins w:id="709" w:author="Author">
        <w:r w:rsidR="007138DC">
          <w:t xml:space="preserve"> </w:t>
        </w:r>
      </w:ins>
      <w:r w:rsidR="00692716" w:rsidRPr="00FE4ABD">
        <w:t>While less frequently issued than SL IV</w:t>
      </w:r>
      <w:ins w:id="710" w:author="Author">
        <w:r w:rsidR="00AD7564">
          <w:t>,</w:t>
        </w:r>
      </w:ins>
      <w:r w:rsidR="00692716" w:rsidRPr="00FE4ABD">
        <w:t xml:space="preserve"> NOVs</w:t>
      </w:r>
      <w:r w:rsidR="00884AFF" w:rsidRPr="00FE4ABD">
        <w:t xml:space="preserve"> and NCVs</w:t>
      </w:r>
      <w:r w:rsidR="00692716" w:rsidRPr="00FE4ABD">
        <w:t xml:space="preserve">, these non-escalated enforcement actions follow a similar format and require a similar level of report detail. </w:t>
      </w:r>
    </w:p>
    <w:p w14:paraId="62393C6E" w14:textId="172CECB3" w:rsidR="00692716" w:rsidRPr="00596485" w:rsidRDefault="00692716" w:rsidP="002A12A2">
      <w:pPr>
        <w:pStyle w:val="BodyText"/>
        <w:numPr>
          <w:ilvl w:val="1"/>
          <w:numId w:val="22"/>
        </w:numPr>
      </w:pPr>
      <w:r w:rsidRPr="00FE4ABD">
        <w:rPr>
          <w:u w:val="single"/>
        </w:rPr>
        <w:t>Potential Escalated Enforcement Actions</w:t>
      </w:r>
      <w:r w:rsidRPr="00FE4ABD">
        <w:t>.</w:t>
      </w:r>
      <w:ins w:id="711" w:author="Author">
        <w:r w:rsidR="007138DC">
          <w:t xml:space="preserve"> </w:t>
        </w:r>
        <w:r w:rsidR="00831A05" w:rsidRPr="00FE4ABD">
          <w:t xml:space="preserve">Only a violation can be categorized as an “escalated enforcement action.” </w:t>
        </w:r>
      </w:ins>
      <w:r w:rsidRPr="00FE4ABD">
        <w:t>When a</w:t>
      </w:r>
      <w:ins w:id="712" w:author="Author">
        <w:r w:rsidR="00C31F68" w:rsidRPr="00FE4ABD">
          <w:t xml:space="preserve"> violation </w:t>
        </w:r>
      </w:ins>
      <w:r w:rsidRPr="00FE4ABD">
        <w:t xml:space="preserve">is being considered for escalated enforcement, the inspection report narrative should refer to the </w:t>
      </w:r>
      <w:ins w:id="713" w:author="Author">
        <w:r w:rsidR="00EA5CBD" w:rsidRPr="00FE4ABD">
          <w:t>violation</w:t>
        </w:r>
      </w:ins>
      <w:r w:rsidRPr="00FE4ABD">
        <w:t xml:space="preserve"> as an "apparent violation."</w:t>
      </w:r>
      <w:ins w:id="714" w:author="Author">
        <w:r w:rsidR="007138DC">
          <w:t xml:space="preserve"> </w:t>
        </w:r>
      </w:ins>
      <w:r w:rsidRPr="00FE4ABD">
        <w:t>The report details should not include any speculation on the severity level of such violations nor on expected NRC enforcement sanctions.</w:t>
      </w:r>
      <w:del w:id="715" w:author="Author">
        <w:r w:rsidRPr="00FE4ABD" w:rsidDel="007138DC">
          <w:delText xml:space="preserve">  </w:delText>
        </w:r>
      </w:del>
      <w:ins w:id="716" w:author="Author">
        <w:r w:rsidR="007138DC">
          <w:t xml:space="preserve"> </w:t>
        </w:r>
      </w:ins>
      <w:r w:rsidRPr="00FE4ABD">
        <w:t>Potential escalated actions, by their nature, require further agency deliberation (</w:t>
      </w:r>
      <w:r w:rsidR="007A7596" w:rsidRPr="00FE4ABD">
        <w:t>and usuall</w:t>
      </w:r>
      <w:r w:rsidRPr="00FE4ABD">
        <w:t xml:space="preserve">y additional </w:t>
      </w:r>
      <w:ins w:id="717" w:author="Author">
        <w:r w:rsidR="0037585E" w:rsidRPr="00FE4ABD">
          <w:t>permit holder</w:t>
        </w:r>
      </w:ins>
      <w:r w:rsidRPr="00FE4ABD">
        <w:t xml:space="preserve"> input) to determine</w:t>
      </w:r>
      <w:r w:rsidRPr="00596485">
        <w:t xml:space="preserve"> the appropriate severity level and NRC action.</w:t>
      </w:r>
    </w:p>
    <w:p w14:paraId="77A7195C" w14:textId="1C24D16E" w:rsidR="00692716" w:rsidRPr="00596485" w:rsidRDefault="00692716" w:rsidP="00CC1C55">
      <w:pPr>
        <w:pStyle w:val="BodyText4"/>
      </w:pPr>
      <w:r w:rsidRPr="00596485">
        <w:t>Similarly, report narratives that discuss apparent violations should be carefully constructed to avoid making explicit conclusions (i.e., final judgments) about the safety significance of the issue.</w:t>
      </w:r>
      <w:ins w:id="718" w:author="Author">
        <w:r w:rsidR="007138DC">
          <w:t xml:space="preserve"> </w:t>
        </w:r>
      </w:ins>
      <w:r w:rsidRPr="00596485">
        <w:t>The report should include any available details that demonstrate safety significance, or that would help in making such a decision and should also describe any</w:t>
      </w:r>
      <w:r w:rsidR="00F3290E">
        <w:t xml:space="preserve"> </w:t>
      </w:r>
      <w:r w:rsidRPr="00596485">
        <w:t xml:space="preserve">corrective actions taken or planned by the </w:t>
      </w:r>
      <w:ins w:id="719" w:author="Author">
        <w:r w:rsidR="0037585E">
          <w:t>permit holder</w:t>
        </w:r>
      </w:ins>
      <w:r w:rsidRPr="00596485">
        <w:t>.</w:t>
      </w:r>
      <w:ins w:id="720" w:author="Author">
        <w:r w:rsidR="007138DC">
          <w:t xml:space="preserve"> </w:t>
        </w:r>
      </w:ins>
      <w:r w:rsidRPr="00596485">
        <w:t xml:space="preserve">However, since a potential escalated enforcement action automatically entails further evaluative steps, neither the inspection report details nor the accompanying cover letter should present a final judgment on the issue. </w:t>
      </w:r>
    </w:p>
    <w:p w14:paraId="6423F475" w14:textId="54759582" w:rsidR="00692716" w:rsidRPr="00A6428D" w:rsidRDefault="00692716" w:rsidP="002A12A2">
      <w:pPr>
        <w:pStyle w:val="BodyText"/>
        <w:numPr>
          <w:ilvl w:val="1"/>
          <w:numId w:val="22"/>
        </w:numPr>
      </w:pPr>
      <w:r w:rsidRPr="00A6428D">
        <w:rPr>
          <w:u w:val="single"/>
        </w:rPr>
        <w:t>Non-Cited Violations</w:t>
      </w:r>
      <w:r w:rsidRPr="00A6428D">
        <w:t>.</w:t>
      </w:r>
      <w:ins w:id="721" w:author="Author">
        <w:r w:rsidR="007138DC">
          <w:t xml:space="preserve"> </w:t>
        </w:r>
      </w:ins>
      <w:r w:rsidRPr="00A6428D">
        <w:t xml:space="preserve">Section 2 of the </w:t>
      </w:r>
      <w:r w:rsidRPr="00884AFF">
        <w:t>NRC Enforcement Policy</w:t>
      </w:r>
      <w:r w:rsidRPr="00A6428D">
        <w:t xml:space="preserve"> lists circumstances that result in consideration of an N</w:t>
      </w:r>
      <w:r w:rsidR="00884AFF">
        <w:t>C</w:t>
      </w:r>
      <w:r w:rsidRPr="00A6428D">
        <w:t xml:space="preserve">V </w:t>
      </w:r>
      <w:r w:rsidR="00884AFF">
        <w:t xml:space="preserve">not </w:t>
      </w:r>
      <w:r w:rsidRPr="00A6428D">
        <w:t xml:space="preserve">requiring a formal written response from a </w:t>
      </w:r>
      <w:ins w:id="722" w:author="Author">
        <w:r w:rsidR="0037585E">
          <w:t>permit holder</w:t>
        </w:r>
      </w:ins>
      <w:r w:rsidRPr="00A6428D">
        <w:t>.</w:t>
      </w:r>
      <w:ins w:id="723" w:author="Author">
        <w:r w:rsidR="007138DC">
          <w:t xml:space="preserve"> </w:t>
        </w:r>
      </w:ins>
      <w:r w:rsidRPr="00A6428D">
        <w:t xml:space="preserve">When </w:t>
      </w:r>
      <w:r w:rsidR="00884AFF">
        <w:t>an NCV is issued,</w:t>
      </w:r>
      <w:r w:rsidRPr="00A6428D">
        <w:t xml:space="preserve"> the report should briefly describe the </w:t>
      </w:r>
      <w:r w:rsidRPr="00A6428D">
        <w:lastRenderedPageBreak/>
        <w:t xml:space="preserve">circumstances of the violation, briefly describe the </w:t>
      </w:r>
      <w:ins w:id="724" w:author="Author">
        <w:r w:rsidR="0037585E">
          <w:t>permit holder</w:t>
        </w:r>
      </w:ins>
      <w:r w:rsidRPr="00A6428D">
        <w:t>'s corrective actions, and conclude with the following boilerplate statement:</w:t>
      </w:r>
      <w:ins w:id="725" w:author="Author">
        <w:r w:rsidR="007138DC">
          <w:t xml:space="preserve"> </w:t>
        </w:r>
      </w:ins>
      <w:r w:rsidRPr="00A6428D">
        <w:t xml:space="preserve">"This violation is being treated as a Non-Cited Violation, consistent with </w:t>
      </w:r>
      <w:r w:rsidR="00960509">
        <w:t>s</w:t>
      </w:r>
      <w:r w:rsidRPr="00A6428D">
        <w:t>ection 2</w:t>
      </w:r>
      <w:ins w:id="726" w:author="Author">
        <w:r w:rsidR="00C10613">
          <w:t>.3.2</w:t>
        </w:r>
      </w:ins>
      <w:r w:rsidRPr="00A6428D">
        <w:t xml:space="preserve"> of the </w:t>
      </w:r>
      <w:r w:rsidRPr="00884AFF">
        <w:t>NRC Enforcement Policy</w:t>
      </w:r>
      <w:r w:rsidRPr="00A6428D">
        <w:t>."</w:t>
      </w:r>
    </w:p>
    <w:p w14:paraId="30E2BA90" w14:textId="275F15A8" w:rsidR="00382A17" w:rsidRPr="00596485" w:rsidRDefault="00960509" w:rsidP="00302A10">
      <w:pPr>
        <w:pStyle w:val="BodyText4"/>
      </w:pPr>
      <w:r>
        <w:t>I</w:t>
      </w:r>
      <w:r w:rsidR="00382A17">
        <w:t xml:space="preserve">f the </w:t>
      </w:r>
      <w:ins w:id="727" w:author="Author">
        <w:r w:rsidR="0037585E">
          <w:t>permit holder</w:t>
        </w:r>
      </w:ins>
      <w:r w:rsidR="00382A17">
        <w:t xml:space="preserve">’s CAP has been </w:t>
      </w:r>
      <w:r w:rsidR="003A2A42">
        <w:t>determined to be effective</w:t>
      </w:r>
      <w:r w:rsidR="00382A17">
        <w:t xml:space="preserve"> per </w:t>
      </w:r>
      <w:r w:rsidR="008F62A8">
        <w:t>a</w:t>
      </w:r>
      <w:r w:rsidR="00382A17">
        <w:t>ppendix C of this IMC, then SL</w:t>
      </w:r>
      <w:r w:rsidR="00884AFF">
        <w:t xml:space="preserve"> </w:t>
      </w:r>
      <w:r w:rsidR="00382A17">
        <w:t>IV violations may be dispositioned as NCVs if</w:t>
      </w:r>
      <w:r w:rsidR="0003409F">
        <w:t xml:space="preserve"> the criteria of </w:t>
      </w:r>
      <w:r w:rsidR="00884AFF">
        <w:t>s</w:t>
      </w:r>
      <w:r w:rsidR="0003409F">
        <w:t>ection</w:t>
      </w:r>
      <w:r w:rsidR="006644F0">
        <w:t> </w:t>
      </w:r>
      <w:r w:rsidR="0003409F">
        <w:t xml:space="preserve">2.3.2.a of the </w:t>
      </w:r>
      <w:r w:rsidR="0003409F" w:rsidRPr="00884AFF">
        <w:t>NRC Enforcement Policy</w:t>
      </w:r>
      <w:r w:rsidR="0003409F">
        <w:t xml:space="preserve"> are met.</w:t>
      </w:r>
      <w:ins w:id="728" w:author="Author">
        <w:r w:rsidR="007138DC">
          <w:t xml:space="preserve"> </w:t>
        </w:r>
      </w:ins>
      <w:r w:rsidR="0003409F">
        <w:t xml:space="preserve">When this is the case, briefly describe the </w:t>
      </w:r>
      <w:ins w:id="729" w:author="Author">
        <w:r w:rsidR="0037585E">
          <w:t>permit holder</w:t>
        </w:r>
      </w:ins>
      <w:r w:rsidR="0003409F">
        <w:t>’s corrective actions and conclude with the following boilerplate statement</w:t>
      </w:r>
      <w:r w:rsidR="00884AFF">
        <w:t>: “</w:t>
      </w:r>
      <w:r w:rsidR="00DF4489" w:rsidRPr="00DF4489">
        <w:t xml:space="preserve">This violation is being treated as an NCV, consistent with </w:t>
      </w:r>
      <w:r w:rsidR="00884AFF">
        <w:t>s</w:t>
      </w:r>
      <w:r w:rsidR="00DF4489" w:rsidRPr="00DF4489">
        <w:t>ection 2.3.2 of the Enforcement Policy.</w:t>
      </w:r>
      <w:ins w:id="730" w:author="Author">
        <w:r w:rsidR="007138DC">
          <w:t xml:space="preserve"> </w:t>
        </w:r>
      </w:ins>
      <w:r w:rsidR="00DF4489" w:rsidRPr="00DF4489">
        <w:t xml:space="preserve">The violation was entered into the </w:t>
      </w:r>
      <w:ins w:id="731" w:author="Author">
        <w:r w:rsidR="0037585E">
          <w:t>permit holder</w:t>
        </w:r>
      </w:ins>
      <w:r w:rsidR="00DF4489" w:rsidRPr="00DF4489">
        <w:t>’</w:t>
      </w:r>
      <w:r w:rsidR="006D6986">
        <w:t>s</w:t>
      </w:r>
      <w:r w:rsidR="00DF4489" w:rsidRPr="00DF4489">
        <w:t xml:space="preserve"> corrective action program as [###] to ensure actions are taken to correct the condition.</w:t>
      </w:r>
      <w:r w:rsidR="007A643A">
        <w:t>”</w:t>
      </w:r>
    </w:p>
    <w:p w14:paraId="53650E39" w14:textId="56283E90" w:rsidR="00692716" w:rsidRPr="00A6428D" w:rsidRDefault="003F2D60" w:rsidP="002A12A2">
      <w:pPr>
        <w:pStyle w:val="BodyText"/>
        <w:numPr>
          <w:ilvl w:val="1"/>
          <w:numId w:val="22"/>
        </w:numPr>
      </w:pPr>
      <w:r>
        <w:rPr>
          <w:u w:val="single"/>
        </w:rPr>
        <w:t>M</w:t>
      </w:r>
      <w:r w:rsidR="00692716" w:rsidRPr="00A6428D">
        <w:rPr>
          <w:u w:val="single"/>
        </w:rPr>
        <w:t xml:space="preserve">inor </w:t>
      </w:r>
      <w:ins w:id="732" w:author="Author">
        <w:r w:rsidR="000A1E83">
          <w:rPr>
            <w:u w:val="single"/>
          </w:rPr>
          <w:t>Nonompliances</w:t>
        </w:r>
      </w:ins>
      <w:r w:rsidR="00692716" w:rsidRPr="00A6428D">
        <w:t>.</w:t>
      </w:r>
      <w:ins w:id="733" w:author="Author">
        <w:r w:rsidR="007138DC">
          <w:t xml:space="preserve"> </w:t>
        </w:r>
      </w:ins>
      <w:r w:rsidR="00692716" w:rsidRPr="00A6428D">
        <w:t xml:space="preserve">Minor </w:t>
      </w:r>
      <w:ins w:id="734" w:author="Author">
        <w:r w:rsidR="000A1E83">
          <w:t>noncompliances</w:t>
        </w:r>
        <w:r w:rsidR="000A1E83" w:rsidRPr="00A6428D">
          <w:t xml:space="preserve"> </w:t>
        </w:r>
      </w:ins>
      <w:r w:rsidR="00692716" w:rsidRPr="00A6428D">
        <w:t>should not normally be documented in inspection reports.</w:t>
      </w:r>
      <w:ins w:id="735" w:author="Author">
        <w:r w:rsidR="007138DC">
          <w:t xml:space="preserve"> </w:t>
        </w:r>
      </w:ins>
      <w:r w:rsidR="00692716" w:rsidRPr="00A6428D">
        <w:t>However, to the extent that documentation is necessary, the standard language should be used</w:t>
      </w:r>
      <w:r w:rsidR="000F43D3" w:rsidRPr="00A6428D">
        <w:t>: “</w:t>
      </w:r>
      <w:r w:rsidR="00692716" w:rsidRPr="00A6428D">
        <w:t xml:space="preserve">This failure constitutes a </w:t>
      </w:r>
      <w:ins w:id="736" w:author="Author">
        <w:r w:rsidR="000A1E83">
          <w:t xml:space="preserve">noncompliance </w:t>
        </w:r>
      </w:ins>
      <w:r w:rsidR="00692716" w:rsidRPr="00A6428D">
        <w:t>of minor significance and is not subject to formal enforcement action.”</w:t>
      </w:r>
    </w:p>
    <w:p w14:paraId="273EF518" w14:textId="0A881240" w:rsidR="00FD1C55" w:rsidRDefault="00692716" w:rsidP="002A12A2">
      <w:pPr>
        <w:pStyle w:val="BodyText"/>
        <w:numPr>
          <w:ilvl w:val="1"/>
          <w:numId w:val="22"/>
        </w:numPr>
      </w:pPr>
      <w:r w:rsidRPr="00523E4D">
        <w:rPr>
          <w:u w:val="single"/>
        </w:rPr>
        <w:t>Enforcement Discretion</w:t>
      </w:r>
      <w:r w:rsidRPr="00523E4D">
        <w:t>.</w:t>
      </w:r>
      <w:ins w:id="737" w:author="Author">
        <w:r w:rsidR="007138DC">
          <w:t xml:space="preserve"> </w:t>
        </w:r>
      </w:ins>
      <w:r w:rsidRPr="00523E4D">
        <w:t xml:space="preserve">There are various subsections </w:t>
      </w:r>
      <w:r w:rsidR="000F43D3">
        <w:t>in</w:t>
      </w:r>
      <w:r w:rsidR="000F43D3" w:rsidRPr="00523E4D">
        <w:t xml:space="preserve"> </w:t>
      </w:r>
      <w:r w:rsidRPr="00523E4D">
        <w:t xml:space="preserve">the </w:t>
      </w:r>
      <w:r w:rsidR="000F43D3">
        <w:t xml:space="preserve">NRC </w:t>
      </w:r>
      <w:r w:rsidRPr="00523E4D">
        <w:t xml:space="preserve">Enforcement Policy in </w:t>
      </w:r>
      <w:r w:rsidR="000F43D3">
        <w:t>s</w:t>
      </w:r>
      <w:r w:rsidRPr="00523E4D">
        <w:t>ection 3 where discretion is exercised</w:t>
      </w:r>
      <w:r w:rsidR="000E636C">
        <w:t>,</w:t>
      </w:r>
      <w:r w:rsidRPr="00523E4D">
        <w:t xml:space="preserve"> and formal citations are not issued.</w:t>
      </w:r>
      <w:del w:id="738" w:author="Author">
        <w:r w:rsidRPr="00523E4D" w:rsidDel="007138DC">
          <w:delText xml:space="preserve">  </w:delText>
        </w:r>
      </w:del>
      <w:ins w:id="739" w:author="Author">
        <w:r w:rsidR="007138DC">
          <w:t xml:space="preserve"> </w:t>
        </w:r>
      </w:ins>
      <w:r w:rsidRPr="00523E4D">
        <w:t xml:space="preserve">The approval of the Director, Office of Enforcement, in consultation with the Deputy Executive Director as warranted, is required for exercising discretion of the type described in </w:t>
      </w:r>
      <w:r w:rsidR="000F43D3">
        <w:t>s</w:t>
      </w:r>
      <w:r w:rsidRPr="00523E4D">
        <w:t>ection 3.</w:t>
      </w:r>
      <w:ins w:id="740" w:author="Author">
        <w:r w:rsidR="007138DC">
          <w:t xml:space="preserve"> </w:t>
        </w:r>
      </w:ins>
      <w:r w:rsidRPr="00523E4D">
        <w:t xml:space="preserve">Where discretion is being reviewed for a violation that meets the criteria of </w:t>
      </w:r>
      <w:r w:rsidR="000F43D3">
        <w:t>s</w:t>
      </w:r>
      <w:r w:rsidRPr="00523E4D">
        <w:t xml:space="preserve">ection 3 of the </w:t>
      </w:r>
      <w:r w:rsidR="000F43D3">
        <w:t xml:space="preserve">NRC </w:t>
      </w:r>
      <w:r w:rsidRPr="00523E4D">
        <w:t xml:space="preserve">Enforcement Policy, the subject report should state: “Discretion is being exercised after consultation with the Office of Enforcement pursuant to </w:t>
      </w:r>
      <w:r w:rsidR="000F43D3">
        <w:t>s</w:t>
      </w:r>
      <w:r w:rsidRPr="00523E4D">
        <w:t xml:space="preserve">ection 3 of the </w:t>
      </w:r>
      <w:r w:rsidR="000F43D3">
        <w:t xml:space="preserve">NRC </w:t>
      </w:r>
      <w:r w:rsidRPr="00523E4D">
        <w:t xml:space="preserve">Enforcement Policy and a </w:t>
      </w:r>
      <w:r w:rsidR="00FD1C55" w:rsidRPr="00523E4D">
        <w:t>violation is not being issued.</w:t>
      </w:r>
      <w:r w:rsidR="00D014F9">
        <w:t>”</w:t>
      </w:r>
    </w:p>
    <w:p w14:paraId="726EDF22" w14:textId="6E1F6E92" w:rsidR="00692716" w:rsidRPr="00596485" w:rsidRDefault="00692716" w:rsidP="002A12A2">
      <w:pPr>
        <w:pStyle w:val="BodyText"/>
        <w:numPr>
          <w:ilvl w:val="0"/>
          <w:numId w:val="22"/>
        </w:numPr>
      </w:pPr>
      <w:r w:rsidRPr="00596485">
        <w:rPr>
          <w:u w:val="single"/>
        </w:rPr>
        <w:t>Supporting Details and Discussions of Safety Significance</w:t>
      </w:r>
      <w:r w:rsidRPr="00596485">
        <w:t>.</w:t>
      </w:r>
      <w:ins w:id="741" w:author="Author">
        <w:r w:rsidR="007138DC">
          <w:t xml:space="preserve"> </w:t>
        </w:r>
      </w:ins>
      <w:r w:rsidRPr="00596485">
        <w:t>The discussion of noncompliance issues must be sufficiently detailed to substantiate any NRC safety and regulatory concerns and to support any enforcement sanction the NRC may choose to issue.</w:t>
      </w:r>
      <w:ins w:id="742" w:author="Author">
        <w:r w:rsidR="007138DC">
          <w:t xml:space="preserve"> </w:t>
        </w:r>
      </w:ins>
      <w:r w:rsidRPr="00596485">
        <w:t>At a minimum, for a violation, the report should state:</w:t>
      </w:r>
    </w:p>
    <w:p w14:paraId="34904CC9" w14:textId="77777777" w:rsidR="005113EF" w:rsidRPr="00E8028A" w:rsidRDefault="00190038" w:rsidP="005E2BA4">
      <w:pPr>
        <w:pStyle w:val="BodyText"/>
        <w:numPr>
          <w:ilvl w:val="1"/>
          <w:numId w:val="22"/>
        </w:numPr>
        <w:spacing w:after="0"/>
      </w:pPr>
      <w:r w:rsidRPr="00E8028A">
        <w:t xml:space="preserve">What </w:t>
      </w:r>
      <w:r w:rsidR="00692716" w:rsidRPr="00E8028A">
        <w:t xml:space="preserve">requirement was </w:t>
      </w:r>
      <w:r w:rsidR="00692716" w:rsidRPr="00B63F3A">
        <w:t>violated</w:t>
      </w:r>
      <w:r w:rsidR="00692716" w:rsidRPr="00E8028A">
        <w:t>;</w:t>
      </w:r>
    </w:p>
    <w:p w14:paraId="1EDE8B32" w14:textId="77777777" w:rsidR="005113EF" w:rsidRPr="00E8028A" w:rsidRDefault="000308A1" w:rsidP="005E2BA4">
      <w:pPr>
        <w:pStyle w:val="BodyText"/>
        <w:numPr>
          <w:ilvl w:val="1"/>
          <w:numId w:val="22"/>
        </w:numPr>
        <w:spacing w:after="0"/>
      </w:pPr>
      <w:r w:rsidRPr="00E8028A">
        <w:t>H</w:t>
      </w:r>
      <w:r w:rsidR="00692716" w:rsidRPr="00E8028A">
        <w:t xml:space="preserve">ow the </w:t>
      </w:r>
      <w:r w:rsidR="00692716" w:rsidRPr="00B63F3A">
        <w:t>violation</w:t>
      </w:r>
      <w:r w:rsidR="00692716" w:rsidRPr="00E8028A">
        <w:t xml:space="preserve"> occurred;</w:t>
      </w:r>
    </w:p>
    <w:p w14:paraId="5A8EBE47" w14:textId="77777777" w:rsidR="003C0BF7" w:rsidRDefault="000308A1" w:rsidP="005E2BA4">
      <w:pPr>
        <w:pStyle w:val="BodyText"/>
        <w:numPr>
          <w:ilvl w:val="1"/>
          <w:numId w:val="22"/>
        </w:numPr>
        <w:spacing w:after="0"/>
      </w:pPr>
      <w:r w:rsidRPr="00E8028A">
        <w:t>W</w:t>
      </w:r>
      <w:r w:rsidR="00692716" w:rsidRPr="00E8028A">
        <w:t xml:space="preserve">hen the </w:t>
      </w:r>
      <w:r w:rsidR="00692716" w:rsidRPr="00B63F3A">
        <w:t>violation</w:t>
      </w:r>
      <w:r w:rsidR="00692716" w:rsidRPr="00E8028A">
        <w:t xml:space="preserve"> occurred</w:t>
      </w:r>
      <w:r w:rsidR="00692716" w:rsidRPr="003C0BF7">
        <w:t>, and how long it existed;</w:t>
      </w:r>
    </w:p>
    <w:p w14:paraId="31267DB7" w14:textId="77777777" w:rsidR="003C0BF7" w:rsidRDefault="000308A1" w:rsidP="005E2BA4">
      <w:pPr>
        <w:pStyle w:val="BodyText"/>
        <w:numPr>
          <w:ilvl w:val="1"/>
          <w:numId w:val="22"/>
        </w:numPr>
        <w:spacing w:after="0"/>
      </w:pPr>
      <w:r w:rsidRPr="003C0BF7">
        <w:t>W</w:t>
      </w:r>
      <w:r w:rsidR="00692716" w:rsidRPr="003C0BF7">
        <w:t>ho identified it, and when;</w:t>
      </w:r>
      <w:r w:rsidR="000948E4" w:rsidRPr="003C0BF7">
        <w:t xml:space="preserve"> </w:t>
      </w:r>
      <w:r w:rsidRPr="003C0BF7">
        <w:t>Any</w:t>
      </w:r>
      <w:r w:rsidR="00692716" w:rsidRPr="003C0BF7">
        <w:t xml:space="preserve"> actual or potential safety consequence;</w:t>
      </w:r>
    </w:p>
    <w:p w14:paraId="2CB199BE" w14:textId="471C3943" w:rsidR="005113EF" w:rsidRPr="003C0BF7" w:rsidRDefault="000308A1" w:rsidP="005E2BA4">
      <w:pPr>
        <w:pStyle w:val="BodyText"/>
        <w:numPr>
          <w:ilvl w:val="1"/>
          <w:numId w:val="22"/>
        </w:numPr>
        <w:spacing w:after="0"/>
      </w:pPr>
      <w:r w:rsidRPr="003C0BF7">
        <w:t>T</w:t>
      </w:r>
      <w:r w:rsidR="00692716" w:rsidRPr="003C0BF7">
        <w:t>he root cause (if identified)</w:t>
      </w:r>
      <w:r w:rsidR="00AB2294">
        <w:t>, and</w:t>
      </w:r>
      <w:r w:rsidR="00692716" w:rsidRPr="003C0BF7">
        <w:t>;</w:t>
      </w:r>
    </w:p>
    <w:p w14:paraId="74BD9DBE" w14:textId="6603366C" w:rsidR="005113EF" w:rsidRPr="00AB2294" w:rsidRDefault="000308A1" w:rsidP="005E2BA4">
      <w:pPr>
        <w:pStyle w:val="BodyText"/>
        <w:numPr>
          <w:ilvl w:val="1"/>
          <w:numId w:val="22"/>
        </w:numPr>
      </w:pPr>
      <w:r w:rsidRPr="00AB2294">
        <w:t>W</w:t>
      </w:r>
      <w:r w:rsidR="00692716" w:rsidRPr="00AB2294">
        <w:t>hat corrective actions have been taken or planned</w:t>
      </w:r>
      <w:r w:rsidR="00AB2294">
        <w:t>.</w:t>
      </w:r>
    </w:p>
    <w:p w14:paraId="434C36DD" w14:textId="77777777" w:rsidR="00692716" w:rsidRPr="00596485" w:rsidRDefault="00692716" w:rsidP="00302A10">
      <w:pPr>
        <w:pStyle w:val="BodyText3"/>
      </w:pPr>
      <w:r w:rsidRPr="00596485">
        <w:t xml:space="preserve">The degree of detail necessary to support an enforcement action is a function of the significance and complexity of </w:t>
      </w:r>
      <w:r w:rsidRPr="00447707">
        <w:t xml:space="preserve">the </w:t>
      </w:r>
      <w:r w:rsidRPr="00B63F3A">
        <w:t>noncompliance</w:t>
      </w:r>
      <w:r w:rsidRPr="00447707">
        <w:t>.</w:t>
      </w:r>
    </w:p>
    <w:p w14:paraId="32FB5348" w14:textId="5CAC0717" w:rsidR="00692716" w:rsidRPr="00FE4ABD" w:rsidRDefault="00692716" w:rsidP="00302A10">
      <w:pPr>
        <w:pStyle w:val="BodyText3"/>
      </w:pPr>
      <w:r w:rsidRPr="00596485">
        <w:t xml:space="preserve">Although supporting details clearly assist in determining the safety significance of the </w:t>
      </w:r>
      <w:ins w:id="743" w:author="Author">
        <w:r w:rsidR="00BE079E">
          <w:t>finding</w:t>
        </w:r>
      </w:ins>
      <w:r w:rsidRPr="00447707">
        <w:t>, inspectors</w:t>
      </w:r>
      <w:r w:rsidRPr="00596485">
        <w:t xml:space="preserve"> should be cautious in making direct statements regarding safety significance in the inspection report details.</w:t>
      </w:r>
      <w:ins w:id="744" w:author="Author">
        <w:r w:rsidR="007138DC">
          <w:t xml:space="preserve"> </w:t>
        </w:r>
      </w:ins>
      <w:r w:rsidRPr="00596485">
        <w:t xml:space="preserve">Violation severity levels, as described in the </w:t>
      </w:r>
      <w:r w:rsidRPr="00AB2294">
        <w:t>NRC Enforcement Policy</w:t>
      </w:r>
      <w:r w:rsidRPr="00596485">
        <w:t xml:space="preserve">, are based on the degree of safety significance involved. In assessing the significance of a noncompliance, the NRC considers four specific issues: </w:t>
      </w:r>
      <w:del w:id="745" w:author="Author">
        <w:r w:rsidRPr="00596485" w:rsidDel="00447707">
          <w:delText xml:space="preserve"> </w:delText>
        </w:r>
      </w:del>
      <w:r w:rsidRPr="00596485">
        <w:t>(1) actual safety consequences:</w:t>
      </w:r>
      <w:r w:rsidR="005E5E9D">
        <w:t xml:space="preserve"> </w:t>
      </w:r>
      <w:r w:rsidRPr="00596485">
        <w:t>(2) potential safety consequences, (3) potential for impacting the NRC's ability to perform its regulatory function</w:t>
      </w:r>
      <w:r w:rsidR="005E5E9D">
        <w:t>,</w:t>
      </w:r>
      <w:r w:rsidRPr="00596485">
        <w:t xml:space="preserve"> and (4) any willful aspects of the violation. As a result, if an inspection report refers to a noncompliance as being "of </w:t>
      </w:r>
      <w:r w:rsidRPr="00596485">
        <w:lastRenderedPageBreak/>
        <w:t xml:space="preserve">low safety significance" (meaning, in a general sense, that the noncompliance did not result in any </w:t>
      </w:r>
      <w:r w:rsidRPr="00596485">
        <w:rPr>
          <w:u w:val="single"/>
        </w:rPr>
        <w:t>actual</w:t>
      </w:r>
      <w:r w:rsidRPr="00596485">
        <w:t xml:space="preserve"> adverse impact on equipment or personnel), the writer may have inadvertently made it difficult for the NRC to subsequently decide that the </w:t>
      </w:r>
      <w:r w:rsidRPr="00596485">
        <w:rPr>
          <w:u w:val="single"/>
        </w:rPr>
        <w:t>potential</w:t>
      </w:r>
      <w:r w:rsidRPr="00596485">
        <w:t xml:space="preserve"> for an adverse impact or the </w:t>
      </w:r>
      <w:r w:rsidRPr="00596485">
        <w:rPr>
          <w:u w:val="single"/>
        </w:rPr>
        <w:t>regulatory</w:t>
      </w:r>
      <w:r w:rsidRPr="00596485">
        <w:t xml:space="preserve"> significance of the noncompliance warrants issuance of a SL III violation.</w:t>
      </w:r>
      <w:ins w:id="746" w:author="Author">
        <w:r w:rsidR="007138DC">
          <w:t xml:space="preserve"> </w:t>
        </w:r>
      </w:ins>
      <w:r w:rsidRPr="00FE4ABD">
        <w:t xml:space="preserve">Therefore, before characterizing a </w:t>
      </w:r>
      <w:ins w:id="747" w:author="Author">
        <w:r w:rsidR="00964DF6" w:rsidRPr="00FE4ABD">
          <w:t>noncompliance</w:t>
        </w:r>
      </w:ins>
      <w:r w:rsidRPr="00FE4ABD">
        <w:t xml:space="preserve"> as being of “low safety significance,” the inspector should also address the potential consequences and regulatory consequences of the violation in addition to the absence of an actual adverse consequence.</w:t>
      </w:r>
    </w:p>
    <w:p w14:paraId="71B996CB" w14:textId="01DD0860" w:rsidR="00692716" w:rsidRPr="00FE4ABD" w:rsidRDefault="00692716" w:rsidP="002A12A2">
      <w:pPr>
        <w:pStyle w:val="BodyText"/>
        <w:numPr>
          <w:ilvl w:val="0"/>
          <w:numId w:val="22"/>
        </w:numPr>
      </w:pPr>
      <w:r w:rsidRPr="00FE4ABD">
        <w:rPr>
          <w:u w:val="single"/>
        </w:rPr>
        <w:t>Noncompliance</w:t>
      </w:r>
      <w:ins w:id="748" w:author="Author">
        <w:r w:rsidR="00964DF6" w:rsidRPr="00FE4ABD">
          <w:rPr>
            <w:u w:val="single"/>
          </w:rPr>
          <w:t>s</w:t>
        </w:r>
      </w:ins>
      <w:r w:rsidRPr="00FE4ABD">
        <w:rPr>
          <w:u w:val="single"/>
        </w:rPr>
        <w:t xml:space="preserve"> Involving Willfulness</w:t>
      </w:r>
      <w:r w:rsidRPr="00FE4ABD">
        <w:t>.</w:t>
      </w:r>
      <w:ins w:id="749" w:author="Author">
        <w:r w:rsidR="007138DC">
          <w:t xml:space="preserve"> </w:t>
        </w:r>
      </w:ins>
      <w:r w:rsidRPr="00FE4ABD">
        <w:t xml:space="preserve">Inspection reports should neither speculate nor reach conclusions about the intent behind a </w:t>
      </w:r>
      <w:ins w:id="750" w:author="Author">
        <w:r w:rsidR="00964DF6" w:rsidRPr="00FE4ABD">
          <w:t>noncompliance</w:t>
        </w:r>
      </w:ins>
      <w:r w:rsidRPr="00FE4ABD">
        <w:t>, such as whether it was deliberate, willful, or due to careless disregard.</w:t>
      </w:r>
      <w:ins w:id="751" w:author="Author">
        <w:r w:rsidR="007138DC">
          <w:t xml:space="preserve"> </w:t>
        </w:r>
      </w:ins>
      <w:r w:rsidRPr="00FE4ABD">
        <w:t xml:space="preserve">As with any observation, the report discussion should include relevant details on the circumstances of the </w:t>
      </w:r>
      <w:ins w:id="752" w:author="Author">
        <w:r w:rsidR="00964DF6" w:rsidRPr="00FE4ABD">
          <w:t xml:space="preserve">noncompliance </w:t>
        </w:r>
      </w:ins>
      <w:r w:rsidRPr="00FE4ABD">
        <w:t xml:space="preserve">without making a conclusion about </w:t>
      </w:r>
      <w:ins w:id="753" w:author="Author">
        <w:r w:rsidR="00964DF6" w:rsidRPr="00FE4ABD">
          <w:t>i</w:t>
        </w:r>
      </w:ins>
      <w:r w:rsidRPr="00FE4ABD">
        <w:t>ntent:</w:t>
      </w:r>
    </w:p>
    <w:p w14:paraId="23FD64A6" w14:textId="29823657" w:rsidR="00692716" w:rsidRPr="00FE4ABD" w:rsidRDefault="00AE791E" w:rsidP="00FD0EA4">
      <w:pPr>
        <w:pStyle w:val="BodyText3"/>
        <w:ind w:left="1800" w:hanging="1080"/>
      </w:pPr>
      <w:r w:rsidRPr="00FE4ABD">
        <w:t>E</w:t>
      </w:r>
      <w:r w:rsidR="0020390D">
        <w:t>xample</w:t>
      </w:r>
      <w:r w:rsidRPr="00FE4ABD">
        <w:t>:</w:t>
      </w:r>
      <w:r w:rsidR="0020390D">
        <w:tab/>
      </w:r>
      <w:r w:rsidR="00692716" w:rsidRPr="00FE4ABD">
        <w:t xml:space="preserve">"The radiographer failed to activate his alarming </w:t>
      </w:r>
      <w:r w:rsidR="000A5AD6" w:rsidRPr="00FE4ABD">
        <w:t>rate meter</w:t>
      </w:r>
      <w:r w:rsidR="00692716" w:rsidRPr="00FE4ABD">
        <w:t>, although he had informed the inspectors earlier that he had been properly trained on the use of the device"</w:t>
      </w:r>
      <w:r w:rsidR="0078501D">
        <w:t>;</w:t>
      </w:r>
      <w:r w:rsidR="00692716" w:rsidRPr="00FE4ABD">
        <w:t xml:space="preserve"> </w:t>
      </w:r>
      <w:r w:rsidR="00692716" w:rsidRPr="00FE4ABD">
        <w:rPr>
          <w:u w:val="single"/>
        </w:rPr>
        <w:t>not</w:t>
      </w:r>
      <w:r w:rsidR="0054217B" w:rsidRPr="00FE4ABD">
        <w:t>,</w:t>
      </w:r>
      <w:r w:rsidR="00692716" w:rsidRPr="00FE4ABD">
        <w:t xml:space="preserve"> "The radiographer deliberately failed to activate his alarming </w:t>
      </w:r>
      <w:r w:rsidR="000A5AD6" w:rsidRPr="00FE4ABD">
        <w:t>rate meter</w:t>
      </w:r>
      <w:r w:rsidR="00692716" w:rsidRPr="00FE4ABD">
        <w:t>."</w:t>
      </w:r>
    </w:p>
    <w:p w14:paraId="7D73296D" w14:textId="133DA6FA" w:rsidR="00692716" w:rsidRPr="00596485" w:rsidRDefault="00692716" w:rsidP="00302A10">
      <w:pPr>
        <w:pStyle w:val="BodyText3"/>
      </w:pPr>
      <w:r w:rsidRPr="00FE4ABD">
        <w:t xml:space="preserve">Conclusions about the willfulness of a </w:t>
      </w:r>
      <w:ins w:id="754" w:author="Author">
        <w:r w:rsidR="00964DF6" w:rsidRPr="00FE4ABD">
          <w:t xml:space="preserve">noncompliance </w:t>
        </w:r>
      </w:ins>
      <w:r w:rsidRPr="00FE4ABD">
        <w:t xml:space="preserve">are agency </w:t>
      </w:r>
      <w:r w:rsidR="00AB2294" w:rsidRPr="00FE4ABD">
        <w:t>decisions and</w:t>
      </w:r>
      <w:r w:rsidRPr="00FE4ABD">
        <w:t xml:space="preserve"> are normally not made until after the OI has completed an investigation.</w:t>
      </w:r>
      <w:ins w:id="755" w:author="Author">
        <w:r w:rsidR="007138DC">
          <w:t xml:space="preserve"> </w:t>
        </w:r>
      </w:ins>
      <w:r w:rsidRPr="00FE4ABD">
        <w:t xml:space="preserve">A premature or inaccurate discussion of the </w:t>
      </w:r>
      <w:ins w:id="756" w:author="Author">
        <w:r w:rsidR="00C27820" w:rsidRPr="00FE4ABD">
          <w:t>potential</w:t>
        </w:r>
        <w:r w:rsidR="00C27820">
          <w:t xml:space="preserve"> </w:t>
        </w:r>
      </w:ins>
      <w:r w:rsidRPr="00596485">
        <w:t>willfulness of a</w:t>
      </w:r>
      <w:ins w:id="757" w:author="Author">
        <w:r w:rsidR="00C27820">
          <w:t xml:space="preserve"> noncompliance</w:t>
        </w:r>
      </w:ins>
      <w:r w:rsidRPr="00596485">
        <w:t xml:space="preserve"> in the inspection report could </w:t>
      </w:r>
      <w:r w:rsidR="0054217B">
        <w:t>result in later conflicts based</w:t>
      </w:r>
      <w:r w:rsidRPr="00596485">
        <w:t xml:space="preserve"> on additional input and review.</w:t>
      </w:r>
      <w:ins w:id="758" w:author="Author">
        <w:r w:rsidR="007138DC">
          <w:t xml:space="preserve"> </w:t>
        </w:r>
      </w:ins>
      <w:r w:rsidRPr="00596485">
        <w:t xml:space="preserve">Inspection reports that include potentially willful </w:t>
      </w:r>
      <w:ins w:id="759" w:author="Author">
        <w:r w:rsidR="00C27820">
          <w:t>noncompliances</w:t>
        </w:r>
        <w:r w:rsidR="00C27820" w:rsidRPr="00596485">
          <w:t xml:space="preserve"> </w:t>
        </w:r>
      </w:ins>
      <w:r w:rsidRPr="00596485">
        <w:t>are to be coordinated with OI and the Office of Enforcement (OE).</w:t>
      </w:r>
    </w:p>
    <w:p w14:paraId="6BBCD53C" w14:textId="54D23537" w:rsidR="00AE791E" w:rsidRPr="00285AF3" w:rsidRDefault="00692716" w:rsidP="00A43893">
      <w:pPr>
        <w:pStyle w:val="Heading1App"/>
      </w:pPr>
      <w:bookmarkStart w:id="760" w:name="_Toc193687999"/>
      <w:bookmarkStart w:id="761" w:name="_Toc166660972"/>
      <w:r w:rsidRPr="0083336A">
        <w:rPr>
          <w:caps/>
        </w:rPr>
        <w:t>6.0</w:t>
      </w:r>
      <w:r w:rsidRPr="0083336A">
        <w:rPr>
          <w:caps/>
        </w:rPr>
        <w:tab/>
      </w:r>
      <w:r w:rsidR="0083336A" w:rsidRPr="0083336A">
        <w:t>RELEASE AND DISCLOSURE OF INSPECTION REPORTS AND ASSOCIATED</w:t>
      </w:r>
      <w:r w:rsidR="0083336A" w:rsidRPr="003C0BF7">
        <w:t xml:space="preserve"> DOCUMENTS</w:t>
      </w:r>
      <w:bookmarkStart w:id="762" w:name="_Toc193688000"/>
      <w:bookmarkEnd w:id="760"/>
      <w:bookmarkEnd w:id="761"/>
    </w:p>
    <w:bookmarkEnd w:id="762"/>
    <w:p w14:paraId="1DA1DE72" w14:textId="67444ABA" w:rsidR="00692716" w:rsidRPr="00596485" w:rsidRDefault="00692716" w:rsidP="0068101F">
      <w:pPr>
        <w:pStyle w:val="BodyText3"/>
      </w:pPr>
      <w:r w:rsidRPr="00596485">
        <w:t>Except for report enclosures containing exempt information, all final inspection reports will be routinely disclosed to the public.</w:t>
      </w:r>
      <w:ins w:id="763" w:author="Author">
        <w:r w:rsidR="007138DC">
          <w:t xml:space="preserve"> </w:t>
        </w:r>
      </w:ins>
      <w:r w:rsidRPr="00596485">
        <w:t xml:space="preserve">Information that should not appear in an inspection report is described in 10 CFR 2.390 and </w:t>
      </w:r>
      <w:ins w:id="764" w:author="Author">
        <w:r w:rsidR="000D306D">
          <w:t xml:space="preserve">in 10 CFR </w:t>
        </w:r>
      </w:ins>
      <w:r w:rsidRPr="00596485">
        <w:t>9.17.</w:t>
      </w:r>
      <w:ins w:id="765" w:author="Author">
        <w:r w:rsidR="007138DC">
          <w:t xml:space="preserve"> </w:t>
        </w:r>
      </w:ins>
      <w:r w:rsidRPr="00596485">
        <w:t xml:space="preserve">Management Directive 8.8, </w:t>
      </w:r>
      <w:r w:rsidR="005E5E9D">
        <w:t>“</w:t>
      </w:r>
      <w:r w:rsidRPr="00596485">
        <w:t>Management of Allegations,</w:t>
      </w:r>
      <w:r w:rsidR="005E5E9D">
        <w:t>”</w:t>
      </w:r>
      <w:r w:rsidRPr="00596485">
        <w:t xml:space="preserve"> addresses </w:t>
      </w:r>
      <w:r w:rsidR="00166C59">
        <w:t>how</w:t>
      </w:r>
      <w:r w:rsidRPr="00596485">
        <w:t xml:space="preserve"> an inspection report may be used to document allegation follow</w:t>
      </w:r>
      <w:ins w:id="766" w:author="Author">
        <w:r w:rsidR="000D306D">
          <w:noBreakHyphen/>
        </w:r>
      </w:ins>
      <w:r w:rsidRPr="00596485">
        <w:t>up activities.</w:t>
      </w:r>
      <w:ins w:id="767" w:author="Author">
        <w:r w:rsidR="007138DC">
          <w:t xml:space="preserve"> </w:t>
        </w:r>
      </w:ins>
      <w:r w:rsidRPr="00596485">
        <w:t>IMC 0620, "Inspection Documents and Records," provides guidance on acquisition and control of NRC records, including inspection-related documents.</w:t>
      </w:r>
    </w:p>
    <w:p w14:paraId="6D0DE318" w14:textId="403664E7" w:rsidR="009B49C8" w:rsidRDefault="00692716" w:rsidP="0068101F">
      <w:pPr>
        <w:pStyle w:val="BodyText3"/>
      </w:pPr>
      <w:r w:rsidRPr="00596485">
        <w:t xml:space="preserve">Information in inspection reports concerning a </w:t>
      </w:r>
      <w:ins w:id="768" w:author="Author">
        <w:r w:rsidR="0037585E">
          <w:t>permit holder</w:t>
        </w:r>
      </w:ins>
      <w:r w:rsidRPr="00596485">
        <w:t>’s physical protection, classified matter protection, or material control and accounting program, which is not otherwise designated as Safeguards Information or classified as National Security Information or Restricted Data, is withheld from public disclosure under 10 CFR 2.390.</w:t>
      </w:r>
      <w:del w:id="769" w:author="Author">
        <w:r w:rsidRPr="00596485" w:rsidDel="007138DC">
          <w:delText xml:space="preserve">  </w:delText>
        </w:r>
      </w:del>
      <w:ins w:id="770" w:author="Author">
        <w:r w:rsidR="007138DC">
          <w:t xml:space="preserve"> </w:t>
        </w:r>
      </w:ins>
      <w:r w:rsidRPr="00596485">
        <w:t>The cover letters are public, but the reports are not.</w:t>
      </w:r>
    </w:p>
    <w:p w14:paraId="7B73055E" w14:textId="77777777" w:rsidR="002154E7" w:rsidRDefault="00692716" w:rsidP="00273DAE">
      <w:pPr>
        <w:pStyle w:val="END"/>
        <w:sectPr w:rsidR="002154E7" w:rsidSect="00D8775A">
          <w:footerReference w:type="default" r:id="rId15"/>
          <w:pgSz w:w="12240" w:h="15840"/>
          <w:pgMar w:top="1440" w:right="1440" w:bottom="1440" w:left="1440" w:header="720" w:footer="720" w:gutter="0"/>
          <w:cols w:space="720"/>
          <w:noEndnote/>
          <w:docGrid w:linePitch="326"/>
        </w:sectPr>
      </w:pPr>
      <w:r w:rsidRPr="00596485">
        <w:t>END</w:t>
      </w:r>
      <w:bookmarkStart w:id="771" w:name="_Toc419288664"/>
    </w:p>
    <w:p w14:paraId="63774AFB" w14:textId="3A8C10BA" w:rsidR="00B604FA" w:rsidRPr="00596485" w:rsidRDefault="006D6935" w:rsidP="00273DAE">
      <w:pPr>
        <w:pStyle w:val="attachmenttitle"/>
      </w:pPr>
      <w:bookmarkStart w:id="772" w:name="_Toc166660973"/>
      <w:r w:rsidRPr="00001A01">
        <w:rPr>
          <w:rStyle w:val="Heading2Char"/>
          <w:rFonts w:cs="Arial"/>
        </w:rPr>
        <w:lastRenderedPageBreak/>
        <w:t>A</w:t>
      </w:r>
      <w:r w:rsidR="00273DAE" w:rsidRPr="00001A01">
        <w:rPr>
          <w:rStyle w:val="Heading2Char"/>
          <w:rFonts w:cs="Arial"/>
        </w:rPr>
        <w:t>ppendix</w:t>
      </w:r>
      <w:r w:rsidRPr="00001A01">
        <w:rPr>
          <w:rStyle w:val="Heading2Char"/>
          <w:rFonts w:cs="Arial"/>
        </w:rPr>
        <w:t xml:space="preserve"> </w:t>
      </w:r>
      <w:r w:rsidR="000F3854" w:rsidRPr="00001A01">
        <w:rPr>
          <w:rStyle w:val="Heading2Char"/>
          <w:rFonts w:cs="Arial"/>
        </w:rPr>
        <w:t>C</w:t>
      </w:r>
      <w:bookmarkEnd w:id="771"/>
      <w:r w:rsidR="00273DAE">
        <w:rPr>
          <w:rStyle w:val="Heading2Char"/>
          <w:rFonts w:cs="Arial"/>
        </w:rPr>
        <w:t>:</w:t>
      </w:r>
      <w:r w:rsidR="005E6140">
        <w:rPr>
          <w:rStyle w:val="Heading2Char"/>
          <w:rFonts w:cs="Arial"/>
        </w:rPr>
        <w:t xml:space="preserve"> </w:t>
      </w:r>
      <w:r w:rsidR="0055096C">
        <w:t>NPUF</w:t>
      </w:r>
      <w:r w:rsidR="006B1397" w:rsidRPr="00596485">
        <w:t xml:space="preserve"> </w:t>
      </w:r>
      <w:ins w:id="773" w:author="Author">
        <w:r w:rsidR="005E6140">
          <w:t xml:space="preserve">Construction </w:t>
        </w:r>
      </w:ins>
      <w:r w:rsidR="005E6140" w:rsidRPr="00596485">
        <w:t>Assessment Process</w:t>
      </w:r>
      <w:bookmarkEnd w:id="772"/>
    </w:p>
    <w:p w14:paraId="1D9E5BD3" w14:textId="7C2EF4CC" w:rsidR="00B604FA" w:rsidRPr="00596485" w:rsidRDefault="002F789F" w:rsidP="00182329">
      <w:pPr>
        <w:pStyle w:val="Heading1App"/>
      </w:pPr>
      <w:bookmarkStart w:id="774" w:name="_Toc166660974"/>
      <w:r w:rsidRPr="00596485">
        <w:t>1.0</w:t>
      </w:r>
      <w:r w:rsidR="00B604FA" w:rsidRPr="00596485">
        <w:tab/>
        <w:t>PURPOSE</w:t>
      </w:r>
      <w:bookmarkEnd w:id="774"/>
    </w:p>
    <w:p w14:paraId="1E299D2C" w14:textId="29AA3A54" w:rsidR="00B604FA" w:rsidRPr="00596485" w:rsidRDefault="00B604FA" w:rsidP="006E6482">
      <w:pPr>
        <w:pStyle w:val="BodyText"/>
      </w:pPr>
      <w:r w:rsidRPr="00596485">
        <w:t xml:space="preserve">This appendix provides guidance for assessing </w:t>
      </w:r>
      <w:ins w:id="775" w:author="Author">
        <w:r w:rsidR="00207725">
          <w:t>quality</w:t>
        </w:r>
      </w:ins>
      <w:r w:rsidRPr="00596485">
        <w:t xml:space="preserve"> </w:t>
      </w:r>
      <w:ins w:id="776" w:author="Author">
        <w:r w:rsidR="0051204F">
          <w:t xml:space="preserve">of construction </w:t>
        </w:r>
        <w:r w:rsidR="00AB2BC2">
          <w:t xml:space="preserve">and </w:t>
        </w:r>
      </w:ins>
      <w:r w:rsidRPr="00596485">
        <w:t xml:space="preserve">operational </w:t>
      </w:r>
      <w:ins w:id="777" w:author="Author">
        <w:r w:rsidR="0013022C">
          <w:t>program</w:t>
        </w:r>
        <w:r w:rsidR="00AB2BC2">
          <w:t xml:space="preserve"> readiness</w:t>
        </w:r>
        <w:r w:rsidR="0013022C">
          <w:t xml:space="preserve"> prior to an NPUF receiving an operating license</w:t>
        </w:r>
        <w:r w:rsidR="00AB2BC2">
          <w:t>.</w:t>
        </w:r>
        <w:r w:rsidR="007138DC">
          <w:t xml:space="preserve"> </w:t>
        </w:r>
        <w:r w:rsidR="004B5380">
          <w:t xml:space="preserve">These assessment reviews should be conducted on </w:t>
        </w:r>
        <w:r w:rsidR="006D7F5B">
          <w:t>a continuous</w:t>
        </w:r>
        <w:r w:rsidR="004B5380">
          <w:t xml:space="preserve"> basis throughout the construction phase of the project. </w:t>
        </w:r>
      </w:ins>
      <w:r w:rsidRPr="00596485">
        <w:t xml:space="preserve">The results of </w:t>
      </w:r>
      <w:ins w:id="778" w:author="Author">
        <w:r w:rsidR="004B5380">
          <w:t>these</w:t>
        </w:r>
      </w:ins>
      <w:r w:rsidRPr="00596485">
        <w:t xml:space="preserve"> review</w:t>
      </w:r>
      <w:ins w:id="779" w:author="Author">
        <w:r w:rsidR="004B5380">
          <w:t>s</w:t>
        </w:r>
      </w:ins>
      <w:r w:rsidRPr="00596485">
        <w:t xml:space="preserve"> should:</w:t>
      </w:r>
    </w:p>
    <w:p w14:paraId="59595EB8" w14:textId="1BE0A9EA" w:rsidR="00B604FA" w:rsidRPr="00596485" w:rsidRDefault="00B604FA" w:rsidP="00C904D0">
      <w:pPr>
        <w:pStyle w:val="BodyText2"/>
      </w:pPr>
      <w:r w:rsidRPr="00596485">
        <w:t>1.1</w:t>
      </w:r>
      <w:r w:rsidRPr="00596485">
        <w:tab/>
        <w:t xml:space="preserve">Provide an assessment of </w:t>
      </w:r>
      <w:ins w:id="780" w:author="Author">
        <w:r w:rsidR="004B5380">
          <w:t xml:space="preserve">quality in the </w:t>
        </w:r>
        <w:r w:rsidR="004D5A60">
          <w:t xml:space="preserve">applicable </w:t>
        </w:r>
        <w:r w:rsidR="004B5380">
          <w:t xml:space="preserve">construction areas </w:t>
        </w:r>
        <w:r w:rsidR="00AC58F4">
          <w:t>listed</w:t>
        </w:r>
        <w:r w:rsidR="004B5380">
          <w:t xml:space="preserve"> </w:t>
        </w:r>
        <w:r w:rsidR="00E706B6">
          <w:t xml:space="preserve">as appendices to </w:t>
        </w:r>
        <w:r w:rsidR="00170CAA">
          <w:t>Inspection Procedure (</w:t>
        </w:r>
        <w:r w:rsidR="004B5380">
          <w:t>IP</w:t>
        </w:r>
        <w:r w:rsidR="00170CAA">
          <w:t>)</w:t>
        </w:r>
        <w:r w:rsidR="004B5380">
          <w:t xml:space="preserve"> 69020. This assessment shall be used to determine if the baseline inspection plan for the facility will be adjusted.</w:t>
        </w:r>
      </w:ins>
    </w:p>
    <w:p w14:paraId="3D522B08" w14:textId="454AB97C" w:rsidR="00B604FA" w:rsidRDefault="00B604FA" w:rsidP="00C904D0">
      <w:pPr>
        <w:pStyle w:val="BodyText2"/>
        <w:rPr>
          <w:ins w:id="781" w:author="Author"/>
        </w:rPr>
      </w:pPr>
      <w:r w:rsidRPr="00596485">
        <w:t>1.2</w:t>
      </w:r>
      <w:r w:rsidRPr="00596485">
        <w:tab/>
      </w:r>
      <w:ins w:id="782" w:author="Author">
        <w:r w:rsidR="004B5380">
          <w:t xml:space="preserve">Provide an assessment of operational readiness </w:t>
        </w:r>
        <w:r w:rsidR="007B4BBD">
          <w:t>by evaluating inspection</w:t>
        </w:r>
        <w:r w:rsidR="00AC58F4">
          <w:t xml:space="preserve"> results</w:t>
        </w:r>
        <w:r w:rsidR="007B4BBD">
          <w:t xml:space="preserve"> of </w:t>
        </w:r>
        <w:r w:rsidR="00E706B6">
          <w:t>selected</w:t>
        </w:r>
        <w:r w:rsidR="007B4BBD">
          <w:t xml:space="preserve"> operational programs</w:t>
        </w:r>
        <w:r w:rsidR="003A2A25">
          <w:t xml:space="preserve"> as outlined in IP 69022.</w:t>
        </w:r>
        <w:r w:rsidR="007B4BBD">
          <w:t xml:space="preserve"> This assessment shall be used to determine if the operational readiness inspection </w:t>
        </w:r>
        <w:r w:rsidR="003A2A25">
          <w:t xml:space="preserve">plan will be adjusted. </w:t>
        </w:r>
      </w:ins>
    </w:p>
    <w:p w14:paraId="13E895A6" w14:textId="374DD1EE" w:rsidR="00415477" w:rsidRPr="00596485" w:rsidRDefault="00415477" w:rsidP="00C904D0">
      <w:pPr>
        <w:pStyle w:val="BodyText2"/>
      </w:pPr>
      <w:ins w:id="783" w:author="Author">
        <w:r>
          <w:t>1.3</w:t>
        </w:r>
        <w:r>
          <w:tab/>
          <w:t>Assess the adequacy of the permit holder’s actions taken in response to significant noncompliances.</w:t>
        </w:r>
      </w:ins>
    </w:p>
    <w:p w14:paraId="66719109" w14:textId="40429912" w:rsidR="004E3292" w:rsidRPr="00596485" w:rsidRDefault="00B604FA" w:rsidP="00C904D0">
      <w:pPr>
        <w:pStyle w:val="BodyText2"/>
      </w:pPr>
      <w:r w:rsidRPr="00596485">
        <w:t>1.</w:t>
      </w:r>
      <w:ins w:id="784" w:author="Author">
        <w:r w:rsidR="00415477">
          <w:t>4</w:t>
        </w:r>
      </w:ins>
      <w:r w:rsidRPr="00596485">
        <w:tab/>
      </w:r>
      <w:ins w:id="785" w:author="Author">
        <w:r w:rsidR="00C7233E">
          <w:t>Inform the permit holder and the public of inspection and assessment results through periodic inspection reports</w:t>
        </w:r>
        <w:r w:rsidR="00803B3D">
          <w:t xml:space="preserve"> or stand-alone assessment letters</w:t>
        </w:r>
        <w:r w:rsidR="00C7233E">
          <w:t>.</w:t>
        </w:r>
      </w:ins>
    </w:p>
    <w:p w14:paraId="0333EAA1" w14:textId="493B403B" w:rsidR="00B604FA" w:rsidRPr="00596485" w:rsidRDefault="002F789F" w:rsidP="00182329">
      <w:pPr>
        <w:pStyle w:val="Heading1App"/>
      </w:pPr>
      <w:bookmarkStart w:id="786" w:name="_Toc166660975"/>
      <w:r w:rsidRPr="00596485">
        <w:t>2.0</w:t>
      </w:r>
      <w:r w:rsidR="00B604FA" w:rsidRPr="00596485">
        <w:tab/>
      </w:r>
      <w:r w:rsidR="00B604FA" w:rsidRPr="003D77DA">
        <w:t>OBJECTIVES</w:t>
      </w:r>
      <w:bookmarkEnd w:id="786"/>
    </w:p>
    <w:p w14:paraId="5CA593B0" w14:textId="7348AD89" w:rsidR="00B604FA" w:rsidRPr="00596485" w:rsidRDefault="00B604FA" w:rsidP="00C904D0">
      <w:pPr>
        <w:pStyle w:val="BodyText2"/>
      </w:pPr>
      <w:r w:rsidRPr="00596485">
        <w:t>2.1.</w:t>
      </w:r>
      <w:r w:rsidRPr="00596485">
        <w:tab/>
        <w:t>To describe t</w:t>
      </w:r>
      <w:r w:rsidR="00610574" w:rsidRPr="00596485">
        <w:t>he processes for assessing</w:t>
      </w:r>
      <w:r w:rsidR="006B1397" w:rsidRPr="00596485">
        <w:t xml:space="preserve"> </w:t>
      </w:r>
      <w:ins w:id="787" w:author="Author">
        <w:r w:rsidR="00C7233E">
          <w:t xml:space="preserve">the overall quality of construction and operational readiness at </w:t>
        </w:r>
      </w:ins>
      <w:r w:rsidR="0055096C">
        <w:t>NPUF</w:t>
      </w:r>
      <w:ins w:id="788" w:author="Author">
        <w:r w:rsidR="00C7233E">
          <w:t xml:space="preserve">s </w:t>
        </w:r>
        <w:r w:rsidR="00C54953">
          <w:t xml:space="preserve">under </w:t>
        </w:r>
        <w:r w:rsidR="00C7233E">
          <w:t>construction.</w:t>
        </w:r>
      </w:ins>
      <w:r w:rsidRPr="00596485">
        <w:t xml:space="preserve"> </w:t>
      </w:r>
    </w:p>
    <w:p w14:paraId="75506DFA" w14:textId="77777777" w:rsidR="00B604FA" w:rsidRPr="00596485" w:rsidRDefault="00B604FA" w:rsidP="00C904D0">
      <w:pPr>
        <w:pStyle w:val="BodyText2"/>
      </w:pPr>
      <w:r w:rsidRPr="00596485">
        <w:t>2.2.</w:t>
      </w:r>
      <w:r w:rsidRPr="00596485">
        <w:tab/>
        <w:t>To ensure that the assessments are performed in a timely, effective, and efficient manner.</w:t>
      </w:r>
    </w:p>
    <w:p w14:paraId="060886C4" w14:textId="2B396FFD" w:rsidR="00B604FA" w:rsidRDefault="00B604FA" w:rsidP="00C904D0">
      <w:pPr>
        <w:pStyle w:val="BodyText2"/>
      </w:pPr>
      <w:r w:rsidRPr="00596485">
        <w:t>2.3.</w:t>
      </w:r>
      <w:r w:rsidRPr="00596485">
        <w:tab/>
        <w:t xml:space="preserve">To </w:t>
      </w:r>
      <w:ins w:id="789" w:author="Author">
        <w:r w:rsidR="00A72E4D">
          <w:t xml:space="preserve">describe the process for communicating assessment results associated with escalated enforcement actions. </w:t>
        </w:r>
      </w:ins>
    </w:p>
    <w:p w14:paraId="1026C939" w14:textId="37BE5282" w:rsidR="00B604FA" w:rsidRPr="00596485" w:rsidRDefault="002F789F" w:rsidP="00182329">
      <w:pPr>
        <w:pStyle w:val="Heading1App"/>
      </w:pPr>
      <w:bookmarkStart w:id="790" w:name="_Toc166660976"/>
      <w:r w:rsidRPr="00596485">
        <w:t>3</w:t>
      </w:r>
      <w:r w:rsidR="00B604FA" w:rsidRPr="00596485">
        <w:t>.</w:t>
      </w:r>
      <w:r w:rsidRPr="00596485">
        <w:t>0</w:t>
      </w:r>
      <w:r w:rsidR="00B604FA" w:rsidRPr="00596485">
        <w:tab/>
        <w:t>EVALUATION FACTORS</w:t>
      </w:r>
      <w:bookmarkEnd w:id="790"/>
    </w:p>
    <w:p w14:paraId="63AF7306" w14:textId="366517E2" w:rsidR="002F789F" w:rsidRPr="00B63F3A" w:rsidRDefault="00D40D9C" w:rsidP="00FD635C">
      <w:pPr>
        <w:pStyle w:val="BodyText"/>
      </w:pPr>
      <w:ins w:id="791" w:author="Author">
        <w:r w:rsidRPr="00B63F3A">
          <w:t>A</w:t>
        </w:r>
      </w:ins>
      <w:r w:rsidR="0076669E" w:rsidRPr="00B63F3A">
        <w:t>ssessment</w:t>
      </w:r>
      <w:ins w:id="792" w:author="Author">
        <w:r w:rsidRPr="00B63F3A">
          <w:t>s</w:t>
        </w:r>
      </w:ins>
      <w:r w:rsidR="0076669E" w:rsidRPr="00B63F3A">
        <w:t xml:space="preserve"> s</w:t>
      </w:r>
      <w:r w:rsidR="00B604FA" w:rsidRPr="00B63F3A">
        <w:t xml:space="preserve">hould review the </w:t>
      </w:r>
      <w:ins w:id="793" w:author="Author">
        <w:r w:rsidR="005E5A60" w:rsidRPr="00B63F3A">
          <w:t>quality of NPUF construction and operational readiness</w:t>
        </w:r>
      </w:ins>
      <w:r w:rsidR="00B604FA" w:rsidRPr="00B63F3A">
        <w:t>.</w:t>
      </w:r>
      <w:r w:rsidR="0096566F" w:rsidRPr="00B63F3A">
        <w:t xml:space="preserve"> </w:t>
      </w:r>
      <w:ins w:id="794" w:author="Author">
        <w:r w:rsidR="00B15C74" w:rsidRPr="00B63F3A">
          <w:t>Th</w:t>
        </w:r>
        <w:r w:rsidR="00703C61" w:rsidRPr="00B63F3A">
          <w:t>e</w:t>
        </w:r>
        <w:r w:rsidR="00B15C74" w:rsidRPr="00B63F3A">
          <w:t>s</w:t>
        </w:r>
        <w:r w:rsidR="00703C61" w:rsidRPr="00B63F3A">
          <w:t>e</w:t>
        </w:r>
        <w:r w:rsidR="00B15C74" w:rsidRPr="00B63F3A">
          <w:t xml:space="preserve"> assessment</w:t>
        </w:r>
        <w:r w:rsidR="00803B3D" w:rsidRPr="00B63F3A">
          <w:t>s</w:t>
        </w:r>
        <w:r w:rsidR="00B15C74" w:rsidRPr="00B63F3A">
          <w:t xml:space="preserve"> will determine if supplemental inspections, or adjustments </w:t>
        </w:r>
        <w:r w:rsidR="007161BA" w:rsidRPr="00B63F3A">
          <w:t>to</w:t>
        </w:r>
        <w:r w:rsidR="00B15C74" w:rsidRPr="00B63F3A">
          <w:t xml:space="preserve"> the baseline inspection plan are necessary.</w:t>
        </w:r>
        <w:r w:rsidR="00803B3D" w:rsidRPr="00B63F3A">
          <w:t xml:space="preserve"> The NRC conducts supplemental inspections in response to significant quality issues that result in escalated enforcement </w:t>
        </w:r>
        <w:r w:rsidR="00B72D96" w:rsidRPr="00B63F3A">
          <w:t>violations</w:t>
        </w:r>
        <w:r w:rsidR="00803B3D" w:rsidRPr="00B63F3A">
          <w:t>. The NRC ma</w:t>
        </w:r>
        <w:r w:rsidR="006A0395" w:rsidRPr="00B63F3A">
          <w:t xml:space="preserve">y need to increase the samples in </w:t>
        </w:r>
        <w:r w:rsidR="00803B3D" w:rsidRPr="00B63F3A">
          <w:t xml:space="preserve">the baseline inspection plan for </w:t>
        </w:r>
        <w:r w:rsidR="007F07A3" w:rsidRPr="00B63F3A">
          <w:t>specific construction areas</w:t>
        </w:r>
        <w:r w:rsidR="00803B3D" w:rsidRPr="00B63F3A">
          <w:t xml:space="preserve"> if 1)</w:t>
        </w:r>
      </w:ins>
      <w:r w:rsidR="00594461">
        <w:t> </w:t>
      </w:r>
      <w:ins w:id="795" w:author="Author">
        <w:r w:rsidR="00803B3D" w:rsidRPr="00B63F3A">
          <w:t xml:space="preserve">insufficient activity was conducted in </w:t>
        </w:r>
        <w:r w:rsidR="007F07A3" w:rsidRPr="00B63F3A">
          <w:t>the</w:t>
        </w:r>
        <w:r w:rsidR="00803B3D" w:rsidRPr="00B63F3A">
          <w:t xml:space="preserve"> construction area to adequately assess quality in that area, 2) inspection results indicate quality assurance weaknesses</w:t>
        </w:r>
        <w:r w:rsidR="008B4BB4" w:rsidRPr="00B63F3A">
          <w:t>,</w:t>
        </w:r>
        <w:r w:rsidR="00803B3D" w:rsidRPr="00B63F3A">
          <w:t xml:space="preserve"> </w:t>
        </w:r>
        <w:r w:rsidR="008B4BB4" w:rsidRPr="00B63F3A">
          <w:t xml:space="preserve">that result in </w:t>
        </w:r>
        <w:r w:rsidR="00B16C18">
          <w:t>more</w:t>
        </w:r>
        <w:r w:rsidR="006A60AE">
          <w:noBreakHyphen/>
        </w:r>
        <w:r w:rsidR="008B4BB4" w:rsidRPr="00B63F3A">
          <w:t>than</w:t>
        </w:r>
        <w:r w:rsidR="006A60AE">
          <w:noBreakHyphen/>
        </w:r>
        <w:r w:rsidR="008B4BB4" w:rsidRPr="00B63F3A">
          <w:t>minor noncompliance</w:t>
        </w:r>
        <w:r w:rsidR="007F07A3" w:rsidRPr="00B63F3A">
          <w:t>s</w:t>
        </w:r>
        <w:r w:rsidR="008B4BB4" w:rsidRPr="00B63F3A">
          <w:t xml:space="preserve">, </w:t>
        </w:r>
        <w:r w:rsidR="00803B3D" w:rsidRPr="00B63F3A">
          <w:t xml:space="preserve">in a construction area </w:t>
        </w:r>
        <w:r w:rsidR="008B4BB4" w:rsidRPr="00B63F3A">
          <w:t xml:space="preserve">or operational program </w:t>
        </w:r>
        <w:r w:rsidR="00803B3D" w:rsidRPr="00B63F3A">
          <w:t>and the NRC needs to conduct further inspections to verify the weaknesses are isolated and corrected</w:t>
        </w:r>
        <w:r w:rsidR="00984E5F">
          <w:t>, or 3)</w:t>
        </w:r>
      </w:ins>
      <w:r w:rsidR="00594461">
        <w:t> </w:t>
      </w:r>
      <w:ins w:id="796" w:author="Author">
        <w:r w:rsidR="00984E5F">
          <w:t>additional relevant information is obtained after the completion of baseline inspections in a construction area that indicate additional inspection is necessary to attain reasonable assurance of quality</w:t>
        </w:r>
        <w:r w:rsidR="00803B3D" w:rsidRPr="00B63F3A">
          <w:t xml:space="preserve">. </w:t>
        </w:r>
      </w:ins>
    </w:p>
    <w:p w14:paraId="17DD86D2" w14:textId="2961E8C4" w:rsidR="00B604FA" w:rsidRPr="00596485" w:rsidRDefault="002F789F" w:rsidP="00182329">
      <w:pPr>
        <w:pStyle w:val="Heading1App"/>
      </w:pPr>
      <w:bookmarkStart w:id="797" w:name="_Toc166660977"/>
      <w:r w:rsidRPr="00596485">
        <w:lastRenderedPageBreak/>
        <w:t>4.0</w:t>
      </w:r>
      <w:r w:rsidR="00FD635C">
        <w:tab/>
      </w:r>
      <w:r w:rsidR="00B604FA" w:rsidRPr="00596485">
        <w:t>IMPLEMENTATION</w:t>
      </w:r>
      <w:bookmarkEnd w:id="797"/>
    </w:p>
    <w:p w14:paraId="6EA1C42D" w14:textId="315581AF" w:rsidR="00C42B4A" w:rsidRDefault="002F789F" w:rsidP="00C904D0">
      <w:pPr>
        <w:pStyle w:val="BodyText2"/>
      </w:pPr>
      <w:r w:rsidRPr="00596485">
        <w:t>4.1</w:t>
      </w:r>
      <w:r w:rsidRPr="00596485">
        <w:tab/>
      </w:r>
      <w:r w:rsidR="00D07B69" w:rsidRPr="00596485">
        <w:rPr>
          <w:u w:val="single"/>
        </w:rPr>
        <w:t>Overall Assessment Process</w:t>
      </w:r>
      <w:r w:rsidR="00D07B69" w:rsidRPr="00596485">
        <w:t>.</w:t>
      </w:r>
      <w:ins w:id="798" w:author="Author">
        <w:r w:rsidR="007138DC">
          <w:t xml:space="preserve"> </w:t>
        </w:r>
        <w:r w:rsidR="00B25F38">
          <w:t>T</w:t>
        </w:r>
        <w:r w:rsidR="00AB5144">
          <w:t>he applicable inspection organizations</w:t>
        </w:r>
      </w:ins>
      <w:r w:rsidR="00284A16">
        <w:t xml:space="preserve"> </w:t>
      </w:r>
      <w:r w:rsidR="00597EE9">
        <w:t xml:space="preserve">(in coordination with </w:t>
      </w:r>
      <w:ins w:id="799" w:author="Author">
        <w:r w:rsidR="00090E79">
          <w:t xml:space="preserve">the </w:t>
        </w:r>
        <w:r w:rsidR="00AB5144">
          <w:t xml:space="preserve">NRR </w:t>
        </w:r>
        <w:r w:rsidR="00090E79">
          <w:t xml:space="preserve">project office </w:t>
        </w:r>
        <w:r w:rsidR="00AB5144">
          <w:t xml:space="preserve">and </w:t>
        </w:r>
      </w:ins>
      <w:r w:rsidR="00597EE9">
        <w:t>the FSARG</w:t>
      </w:r>
      <w:ins w:id="800" w:author="Author">
        <w:r w:rsidR="00B25F38">
          <w:t>,</w:t>
        </w:r>
      </w:ins>
      <w:r w:rsidR="00597EE9">
        <w:t xml:space="preserve"> </w:t>
      </w:r>
      <w:r w:rsidR="00284A16">
        <w:t>if applicable</w:t>
      </w:r>
      <w:r w:rsidR="00597EE9">
        <w:t xml:space="preserve">) </w:t>
      </w:r>
      <w:r w:rsidR="00D07B69" w:rsidRPr="00596485">
        <w:t xml:space="preserve">will conduct </w:t>
      </w:r>
      <w:ins w:id="801" w:author="Author">
        <w:r w:rsidR="00B25F38">
          <w:t>assessments of the different construction areas and operational readiness</w:t>
        </w:r>
        <w:r w:rsidR="00297053">
          <w:t xml:space="preserve"> </w:t>
        </w:r>
        <w:r w:rsidR="00090E79">
          <w:t xml:space="preserve">programs </w:t>
        </w:r>
        <w:r w:rsidR="00297053">
          <w:t>under their cognizance</w:t>
        </w:r>
        <w:r w:rsidR="002230E5">
          <w:t xml:space="preserve"> on an on-going basis</w:t>
        </w:r>
        <w:r w:rsidR="00B25F38">
          <w:t xml:space="preserve">. </w:t>
        </w:r>
      </w:ins>
      <w:r w:rsidR="00C65BFF">
        <w:t xml:space="preserve">If </w:t>
      </w:r>
      <w:ins w:id="802" w:author="Author">
        <w:r w:rsidR="00B25F38">
          <w:t>inspection</w:t>
        </w:r>
      </w:ins>
      <w:r w:rsidR="00C65BFF">
        <w:t xml:space="preserve"> results </w:t>
      </w:r>
      <w:ins w:id="803" w:author="Author">
        <w:r w:rsidR="002060EF">
          <w:t xml:space="preserve">indicate that </w:t>
        </w:r>
        <w:r w:rsidR="000B04B2">
          <w:t xml:space="preserve">the NRC will perform a </w:t>
        </w:r>
        <w:r w:rsidR="002060EF">
          <w:t>supplemental inspection</w:t>
        </w:r>
        <w:r w:rsidR="000B04B2">
          <w:t xml:space="preserve"> due to an escalated enforcement </w:t>
        </w:r>
        <w:r w:rsidR="00297053">
          <w:t>action</w:t>
        </w:r>
        <w:r w:rsidR="000B04B2">
          <w:t xml:space="preserve">, </w:t>
        </w:r>
      </w:ins>
      <w:r w:rsidR="00C65BFF">
        <w:t>then t</w:t>
      </w:r>
      <w:r w:rsidR="00D07B69" w:rsidRPr="00596485">
        <w:t xml:space="preserve">he output of this review is an assessment letter to the </w:t>
      </w:r>
      <w:ins w:id="804" w:author="Author">
        <w:r w:rsidR="0037585E">
          <w:t>permit holder</w:t>
        </w:r>
      </w:ins>
      <w:r w:rsidR="00D07B69" w:rsidRPr="00596485">
        <w:t>.</w:t>
      </w:r>
      <w:r w:rsidR="003C0BF7">
        <w:t xml:space="preserve"> </w:t>
      </w:r>
      <w:ins w:id="805" w:author="Author">
        <w:r w:rsidR="00002C10">
          <w:t>Alternatively, t</w:t>
        </w:r>
        <w:r w:rsidR="00EA5201">
          <w:t xml:space="preserve">his output may be included in a supplemental inspection report or letter providing the final </w:t>
        </w:r>
        <w:r w:rsidR="00002C10">
          <w:t>disposition</w:t>
        </w:r>
        <w:r w:rsidR="00EA5201">
          <w:t xml:space="preserve"> of</w:t>
        </w:r>
        <w:r w:rsidR="00002C10">
          <w:t xml:space="preserve"> an</w:t>
        </w:r>
        <w:r w:rsidR="00EA5201">
          <w:t xml:space="preserve"> AV</w:t>
        </w:r>
        <w:r w:rsidR="00E46F73">
          <w:t xml:space="preserve"> if escalated enforcement actions’ final dispositions are included in those documents (either opened or closed)</w:t>
        </w:r>
        <w:r w:rsidR="00002C10">
          <w:t xml:space="preserve">. </w:t>
        </w:r>
        <w:r w:rsidR="008F2D77">
          <w:t xml:space="preserve">Otherwise, </w:t>
        </w:r>
        <w:r w:rsidR="00090E79">
          <w:t xml:space="preserve">the NRC will include </w:t>
        </w:r>
        <w:r w:rsidR="008F2D77">
          <w:t>on-going a</w:t>
        </w:r>
        <w:r w:rsidR="003A6AE2">
          <w:t>ssessment results in periodic inspection report</w:t>
        </w:r>
        <w:r w:rsidR="008F2D77">
          <w:t>s.</w:t>
        </w:r>
      </w:ins>
      <w:r w:rsidR="00D07B69" w:rsidRPr="00596485">
        <w:t xml:space="preserve"> </w:t>
      </w:r>
    </w:p>
    <w:p w14:paraId="573FE5C5" w14:textId="7940B35D" w:rsidR="006C20E2" w:rsidRDefault="00D07B69" w:rsidP="00E10604">
      <w:pPr>
        <w:pStyle w:val="BodyText3"/>
      </w:pPr>
      <w:r w:rsidRPr="00596485">
        <w:t xml:space="preserve">The assessments will be based on the findings and conclusions documented in NRC </w:t>
      </w:r>
      <w:r w:rsidR="002351FB">
        <w:t>inspection reports</w:t>
      </w:r>
      <w:ins w:id="806" w:author="Author">
        <w:r w:rsidR="008116D1">
          <w:t xml:space="preserve"> and </w:t>
        </w:r>
        <w:r w:rsidR="00CF1965">
          <w:t xml:space="preserve">1) </w:t>
        </w:r>
      </w:ins>
      <w:r w:rsidRPr="00596485">
        <w:t xml:space="preserve">the severity level and number of </w:t>
      </w:r>
      <w:ins w:id="807" w:author="Author">
        <w:r w:rsidR="003F5F3B">
          <w:t xml:space="preserve">documented </w:t>
        </w:r>
        <w:r w:rsidR="00C35C4E">
          <w:t>findings</w:t>
        </w:r>
        <w:r w:rsidR="00CF1965">
          <w:t>, and 2)</w:t>
        </w:r>
      </w:ins>
      <w:r w:rsidR="00594461">
        <w:t> </w:t>
      </w:r>
      <w:ins w:id="808" w:author="Author">
        <w:r w:rsidR="00CF1965">
          <w:t>the completion of baseline inspections in different construction area</w:t>
        </w:r>
        <w:r w:rsidR="00D834ED">
          <w:t>s</w:t>
        </w:r>
        <w:r w:rsidR="00CF1965">
          <w:t xml:space="preserve"> and operational </w:t>
        </w:r>
        <w:r w:rsidR="00CF1965" w:rsidRPr="0026562F">
          <w:t>programs</w:t>
        </w:r>
      </w:ins>
      <w:r w:rsidRPr="0026562F">
        <w:t>.</w:t>
      </w:r>
      <w:ins w:id="809" w:author="Author">
        <w:r w:rsidR="007138DC">
          <w:t xml:space="preserve"> </w:t>
        </w:r>
      </w:ins>
    </w:p>
    <w:p w14:paraId="448EAEEA" w14:textId="2C0AC47C" w:rsidR="00D07B69" w:rsidRPr="00596485" w:rsidRDefault="002F789F" w:rsidP="00C904D0">
      <w:pPr>
        <w:pStyle w:val="BodyText2"/>
      </w:pPr>
      <w:r w:rsidRPr="00596485">
        <w:t>4.2</w:t>
      </w:r>
      <w:r w:rsidR="00D07B69" w:rsidRPr="00596485">
        <w:tab/>
      </w:r>
      <w:ins w:id="810" w:author="Author">
        <w:r w:rsidR="00FB684C" w:rsidRPr="00CA3AE8">
          <w:rPr>
            <w:u w:val="single"/>
          </w:rPr>
          <w:t xml:space="preserve">Assessment </w:t>
        </w:r>
      </w:ins>
      <w:r w:rsidR="00D07B69" w:rsidRPr="00CA3AE8">
        <w:rPr>
          <w:u w:val="single"/>
        </w:rPr>
        <w:t>Reviews</w:t>
      </w:r>
      <w:r w:rsidR="00D07B69" w:rsidRPr="00596485">
        <w:t>.</w:t>
      </w:r>
      <w:ins w:id="811" w:author="Author">
        <w:r w:rsidR="007138DC">
          <w:t xml:space="preserve"> </w:t>
        </w:r>
      </w:ins>
      <w:r w:rsidR="00D07B69" w:rsidRPr="00596485">
        <w:t xml:space="preserve">The assessment process consists of </w:t>
      </w:r>
      <w:ins w:id="812" w:author="Author">
        <w:r w:rsidR="00D648AB">
          <w:t xml:space="preserve">assessment </w:t>
        </w:r>
      </w:ins>
      <w:r w:rsidR="00D07B69" w:rsidRPr="00596485">
        <w:t>reviews which are described below.</w:t>
      </w:r>
    </w:p>
    <w:p w14:paraId="6DE1A22F" w14:textId="6F41AB8C" w:rsidR="00FB684C" w:rsidRDefault="00EC217A" w:rsidP="002A12A2">
      <w:pPr>
        <w:pStyle w:val="BodyText"/>
        <w:numPr>
          <w:ilvl w:val="0"/>
          <w:numId w:val="23"/>
        </w:numPr>
        <w:rPr>
          <w:ins w:id="813" w:author="Author"/>
        </w:rPr>
      </w:pPr>
      <w:ins w:id="814" w:author="Author">
        <w:r>
          <w:rPr>
            <w:u w:val="single"/>
          </w:rPr>
          <w:t>Routine</w:t>
        </w:r>
        <w:r w:rsidR="00FB684C" w:rsidRPr="003C0BF7">
          <w:rPr>
            <w:u w:val="single"/>
          </w:rPr>
          <w:t xml:space="preserve"> </w:t>
        </w:r>
      </w:ins>
      <w:r w:rsidR="00D07B69" w:rsidRPr="003C0BF7">
        <w:rPr>
          <w:u w:val="single"/>
        </w:rPr>
        <w:t>Review</w:t>
      </w:r>
      <w:r w:rsidR="00D07B69" w:rsidRPr="00596485">
        <w:t>.</w:t>
      </w:r>
      <w:ins w:id="815" w:author="Author">
        <w:r w:rsidR="007138DC">
          <w:t xml:space="preserve"> </w:t>
        </w:r>
        <w:r w:rsidR="009B4CC3">
          <w:t>NRC inspection staff and their</w:t>
        </w:r>
      </w:ins>
      <w:r w:rsidR="00D07B69" w:rsidRPr="00596485">
        <w:t xml:space="preserve"> Branch Chiefs who participate </w:t>
      </w:r>
      <w:ins w:id="816" w:author="Author">
        <w:r>
          <w:t xml:space="preserve">or supervise </w:t>
        </w:r>
      </w:ins>
      <w:r w:rsidR="00D07B69" w:rsidRPr="00596485">
        <w:t xml:space="preserve">inspection activities </w:t>
      </w:r>
      <w:ins w:id="817" w:author="Author">
        <w:r w:rsidR="00FB684C">
          <w:t xml:space="preserve">shall </w:t>
        </w:r>
        <w:r w:rsidR="00F14E7D">
          <w:t xml:space="preserve">(in coordination with the FSARG if applicable) </w:t>
        </w:r>
        <w:r w:rsidR="00FB684C">
          <w:t xml:space="preserve">perform </w:t>
        </w:r>
        <w:r w:rsidR="002049AB">
          <w:t>routine</w:t>
        </w:r>
        <w:r w:rsidR="00FB684C">
          <w:t xml:space="preserve"> assessment</w:t>
        </w:r>
        <w:r w:rsidR="002049AB">
          <w:t>s</w:t>
        </w:r>
        <w:r w:rsidR="00FB684C">
          <w:t xml:space="preserve"> of the inspected construction area</w:t>
        </w:r>
        <w:r w:rsidR="00F14E7D">
          <w:t>s</w:t>
        </w:r>
        <w:r w:rsidR="00FB684C">
          <w:t xml:space="preserve"> and operational programs</w:t>
        </w:r>
        <w:r w:rsidR="002049AB">
          <w:t xml:space="preserve"> after each inspection</w:t>
        </w:r>
        <w:r w:rsidR="00FB684C">
          <w:t>. This assessment will:</w:t>
        </w:r>
      </w:ins>
    </w:p>
    <w:p w14:paraId="124CB37F" w14:textId="6AABC9CA" w:rsidR="00FB684C" w:rsidRPr="0010158F" w:rsidRDefault="00F14E7D" w:rsidP="002A12A2">
      <w:pPr>
        <w:pStyle w:val="BodyText"/>
        <w:numPr>
          <w:ilvl w:val="1"/>
          <w:numId w:val="23"/>
        </w:numPr>
        <w:rPr>
          <w:ins w:id="818" w:author="Author"/>
        </w:rPr>
      </w:pPr>
      <w:ins w:id="819" w:author="Author">
        <w:r w:rsidRPr="00511D84">
          <w:t xml:space="preserve">define </w:t>
        </w:r>
        <w:r w:rsidR="004E579F" w:rsidRPr="00511D84">
          <w:t xml:space="preserve">the scope and timing of any supplemental inspections </w:t>
        </w:r>
        <w:r w:rsidR="00CA06BE">
          <w:t xml:space="preserve">if </w:t>
        </w:r>
        <w:r w:rsidR="00CA06BE" w:rsidRPr="0010158F">
          <w:t>the NRC has identified an escalated enforcement action,</w:t>
        </w:r>
        <w:r w:rsidR="002049AB">
          <w:t xml:space="preserve"> or</w:t>
        </w:r>
      </w:ins>
    </w:p>
    <w:p w14:paraId="606930A9" w14:textId="179675A5" w:rsidR="004E579F" w:rsidRDefault="004E579F" w:rsidP="002A12A2">
      <w:pPr>
        <w:pStyle w:val="BodyText"/>
        <w:numPr>
          <w:ilvl w:val="1"/>
          <w:numId w:val="23"/>
        </w:numPr>
        <w:rPr>
          <w:ins w:id="820" w:author="Author"/>
        </w:rPr>
      </w:pPr>
      <w:ins w:id="821" w:author="Author">
        <w:r w:rsidRPr="0010158F">
          <w:t xml:space="preserve">if </w:t>
        </w:r>
        <w:r w:rsidR="00C61DB5" w:rsidRPr="0010158F">
          <w:t>no esc</w:t>
        </w:r>
        <w:r w:rsidR="00CA06BE" w:rsidRPr="0010158F">
          <w:t>al</w:t>
        </w:r>
        <w:r w:rsidR="00C61DB5" w:rsidRPr="0010158F">
          <w:t xml:space="preserve">ated </w:t>
        </w:r>
        <w:r w:rsidR="006F68DC">
          <w:t>enforcement actions</w:t>
        </w:r>
        <w:r w:rsidR="00C61DB5" w:rsidRPr="0010158F">
          <w:t xml:space="preserve"> have been identified, then </w:t>
        </w:r>
        <w:r w:rsidR="00F14E7D" w:rsidRPr="0010158F">
          <w:t>determine if baseline inspection adjustments are needed to reach a reasonable assurance determination of quality in the inspected areas.</w:t>
        </w:r>
        <w:r w:rsidR="00CA06BE" w:rsidRPr="0010158F">
          <w:t xml:space="preserve"> </w:t>
        </w:r>
      </w:ins>
    </w:p>
    <w:p w14:paraId="134CC7D6" w14:textId="68B35BD7" w:rsidR="00D07B69" w:rsidRPr="00596485" w:rsidRDefault="0080629C" w:rsidP="002D5137">
      <w:pPr>
        <w:pStyle w:val="BodyText4"/>
        <w:ind w:left="720"/>
      </w:pPr>
      <w:ins w:id="822" w:author="Author">
        <w:r>
          <w:t>Inspection organizations shall notify t</w:t>
        </w:r>
      </w:ins>
      <w:r w:rsidR="008449C1">
        <w:t xml:space="preserve">he NRR program office </w:t>
      </w:r>
      <w:ins w:id="823" w:author="Author">
        <w:r w:rsidR="00135E5B">
          <w:t xml:space="preserve">when a routine </w:t>
        </w:r>
        <w:r w:rsidR="00C63158">
          <w:t xml:space="preserve">assessment </w:t>
        </w:r>
        <w:r w:rsidR="00E44668">
          <w:t xml:space="preserve">review </w:t>
        </w:r>
        <w:r w:rsidR="00C63158">
          <w:t>results</w:t>
        </w:r>
        <w:r w:rsidR="00135E5B">
          <w:t xml:space="preserve"> in a potentially escalated enforcement action or a significant change in the baseline inspection plan</w:t>
        </w:r>
      </w:ins>
      <w:r w:rsidR="00D07B69" w:rsidRPr="00596485">
        <w:t xml:space="preserve">. </w:t>
      </w:r>
      <w:ins w:id="824" w:author="Author">
        <w:r w:rsidR="00C63158">
          <w:t>The NRR program office will use this information to determine if adjustments to the NPUF CIP are necessary.</w:t>
        </w:r>
      </w:ins>
      <w:r w:rsidR="00D07B69" w:rsidRPr="00596485">
        <w:t xml:space="preserve"> </w:t>
      </w:r>
    </w:p>
    <w:p w14:paraId="491F2A00" w14:textId="43D73134" w:rsidR="00C63158" w:rsidRPr="00B63F3A" w:rsidRDefault="00C63158" w:rsidP="002A12A2">
      <w:pPr>
        <w:pStyle w:val="BodyText"/>
        <w:numPr>
          <w:ilvl w:val="0"/>
          <w:numId w:val="23"/>
        </w:numPr>
        <w:rPr>
          <w:ins w:id="825" w:author="Author"/>
        </w:rPr>
      </w:pPr>
      <w:ins w:id="826" w:author="Author">
        <w:r w:rsidRPr="002049AB">
          <w:rPr>
            <w:u w:val="single"/>
          </w:rPr>
          <w:t xml:space="preserve">Significant Quality Issue </w:t>
        </w:r>
        <w:r w:rsidR="00597265">
          <w:rPr>
            <w:u w:val="single"/>
          </w:rPr>
          <w:t xml:space="preserve">Resolution </w:t>
        </w:r>
      </w:ins>
      <w:r w:rsidR="00D07B69" w:rsidRPr="00B63F3A">
        <w:rPr>
          <w:u w:val="single"/>
        </w:rPr>
        <w:t>Review</w:t>
      </w:r>
      <w:r w:rsidR="00D07B69" w:rsidRPr="00B63F3A">
        <w:t>.</w:t>
      </w:r>
      <w:del w:id="827" w:author="Author">
        <w:r w:rsidR="00D07B69" w:rsidRPr="00B63F3A" w:rsidDel="007138DC">
          <w:delText xml:space="preserve">  </w:delText>
        </w:r>
      </w:del>
      <w:ins w:id="828" w:author="Author">
        <w:r w:rsidR="007138DC">
          <w:t xml:space="preserve"> </w:t>
        </w:r>
      </w:ins>
    </w:p>
    <w:p w14:paraId="5DAB678A" w14:textId="3A056C4B" w:rsidR="00CC7251" w:rsidRDefault="00CC7251" w:rsidP="002A59D5">
      <w:pPr>
        <w:pStyle w:val="BodyText3"/>
        <w:rPr>
          <w:ins w:id="829" w:author="Author"/>
          <w:highlight w:val="cyan"/>
        </w:rPr>
      </w:pPr>
      <w:ins w:id="830" w:author="Author">
        <w:r>
          <w:t>If the NRC has identified a significant quality issue</w:t>
        </w:r>
        <w:r w:rsidR="00597265">
          <w:t xml:space="preserve">, </w:t>
        </w:r>
        <w:r>
          <w:t>as indicated by an escalate</w:t>
        </w:r>
        <w:r w:rsidR="00597265">
          <w:t>d</w:t>
        </w:r>
        <w:r>
          <w:t xml:space="preserve"> enforcement </w:t>
        </w:r>
        <w:r w:rsidR="00F60BEA">
          <w:t>violation</w:t>
        </w:r>
        <w:r>
          <w:t xml:space="preserve">, then the cognizant inspection </w:t>
        </w:r>
        <w:r w:rsidRPr="00CC7251">
          <w:t xml:space="preserve">organization </w:t>
        </w:r>
        <w:r w:rsidRPr="00620FA5">
          <w:t>wil</w:t>
        </w:r>
      </w:ins>
      <w:r w:rsidR="00D07B69" w:rsidRPr="00620FA5">
        <w:t xml:space="preserve">l conduct </w:t>
      </w:r>
      <w:ins w:id="831" w:author="Author">
        <w:r w:rsidR="00675053">
          <w:t>a</w:t>
        </w:r>
        <w:r>
          <w:t xml:space="preserve"> review of </w:t>
        </w:r>
        <w:r w:rsidR="00675053">
          <w:t xml:space="preserve">the </w:t>
        </w:r>
        <w:r w:rsidR="00597265">
          <w:t xml:space="preserve">resolution of </w:t>
        </w:r>
        <w:r>
          <w:t xml:space="preserve">the issue </w:t>
        </w:r>
        <w:r w:rsidR="00597265">
          <w:t xml:space="preserve">after the applicable supplemental inspection is complete. </w:t>
        </w:r>
      </w:ins>
      <w:del w:id="832" w:author="Author">
        <w:r w:rsidR="00597EE9" w:rsidRPr="00B0234A" w:rsidDel="00CC7251">
          <w:rPr>
            <w:rPrChange w:id="833" w:author="Author">
              <w:rPr>
                <w:rFonts w:cs="Arial"/>
                <w:highlight w:val="cyan"/>
              </w:rPr>
            </w:rPrChange>
          </w:rPr>
          <w:delText xml:space="preserve"> </w:delText>
        </w:r>
      </w:del>
    </w:p>
    <w:p w14:paraId="1271C204" w14:textId="1DA18B8B" w:rsidR="00CC7251" w:rsidRDefault="00597265" w:rsidP="002D5137">
      <w:pPr>
        <w:pStyle w:val="BodyText3"/>
        <w:spacing w:after="0"/>
        <w:rPr>
          <w:ins w:id="834" w:author="Author"/>
          <w:rFonts w:cs="Arial"/>
        </w:rPr>
      </w:pPr>
      <w:ins w:id="835" w:author="Author">
        <w:r w:rsidRPr="002A59D5">
          <w:t>The</w:t>
        </w:r>
        <w:r w:rsidRPr="00B63F3A">
          <w:rPr>
            <w:rFonts w:cs="Arial"/>
          </w:rPr>
          <w:t xml:space="preserve"> result of this review will </w:t>
        </w:r>
        <w:r>
          <w:rPr>
            <w:rFonts w:cs="Arial"/>
          </w:rPr>
          <w:t>determine if additional inspection is required for the NRC to verify that the issue has been adequately resolved, or if the issue can be closed. In either case, the NRC shall inform the permit holder of the review results in the associated supplemental inspection repor</w:t>
        </w:r>
        <w:r w:rsidR="00AD7C69">
          <w:rPr>
            <w:rFonts w:cs="Arial"/>
          </w:rPr>
          <w:t>t, or in a stand-alone</w:t>
        </w:r>
        <w:r w:rsidR="00C2008B">
          <w:rPr>
            <w:rFonts w:cs="Arial"/>
          </w:rPr>
          <w:t xml:space="preserve"> assessment letter</w:t>
        </w:r>
        <w:r>
          <w:rPr>
            <w:rFonts w:cs="Arial"/>
          </w:rPr>
          <w:t xml:space="preserve">. </w:t>
        </w:r>
      </w:ins>
    </w:p>
    <w:p w14:paraId="207714FC" w14:textId="089228F3" w:rsidR="00511D84" w:rsidRPr="009C0075" w:rsidRDefault="00511D84">
      <w:pPr>
        <w:widowControl/>
        <w:ind w:left="1080" w:hanging="360"/>
        <w:rPr>
          <w:ins w:id="836" w:author="Author"/>
          <w:rFonts w:ascii="Arial" w:hAnsi="Arial" w:cs="Arial"/>
          <w:sz w:val="22"/>
          <w:szCs w:val="22"/>
        </w:rPr>
      </w:pPr>
    </w:p>
    <w:p w14:paraId="05E2C34E" w14:textId="0CD510CC" w:rsidR="007363BE" w:rsidRDefault="6C758EEA" w:rsidP="002A12A2">
      <w:pPr>
        <w:pStyle w:val="BodyText"/>
        <w:numPr>
          <w:ilvl w:val="0"/>
          <w:numId w:val="23"/>
        </w:numPr>
        <w:spacing w:after="0"/>
        <w:rPr>
          <w:ins w:id="837" w:author="Author"/>
        </w:rPr>
      </w:pPr>
      <w:r w:rsidRPr="516611B0">
        <w:rPr>
          <w:u w:val="single"/>
        </w:rPr>
        <w:t>Corrective Action Program (CAP) Effectiveness Reviews</w:t>
      </w:r>
      <w:r>
        <w:t>.</w:t>
      </w:r>
      <w:ins w:id="838" w:author="Author">
        <w:r w:rsidR="05AB0220">
          <w:t xml:space="preserve"> </w:t>
        </w:r>
      </w:ins>
      <w:r>
        <w:t xml:space="preserve">A fundamental goal of the NRC’s oversight of new construction activities is to establish confidence that </w:t>
      </w:r>
      <w:ins w:id="839" w:author="Author">
        <w:r w:rsidR="59643AA9">
          <w:t>permit holder</w:t>
        </w:r>
      </w:ins>
      <w:r>
        <w:t xml:space="preserve">s and their contractors are detecting and correcting problems in a manner that </w:t>
      </w:r>
      <w:r>
        <w:lastRenderedPageBreak/>
        <w:t>ensures quality and safety</w:t>
      </w:r>
      <w:r w:rsidR="32D487AC">
        <w:t>.</w:t>
      </w:r>
      <w:ins w:id="840" w:author="Author">
        <w:r w:rsidR="05AB0220">
          <w:t xml:space="preserve"> </w:t>
        </w:r>
      </w:ins>
      <w:r w:rsidR="32D487AC">
        <w:t xml:space="preserve">To this end, the </w:t>
      </w:r>
      <w:ins w:id="841" w:author="Author">
        <w:r w:rsidR="59643AA9">
          <w:t>permit holder</w:t>
        </w:r>
      </w:ins>
      <w:r w:rsidR="32D487AC">
        <w:t xml:space="preserve"> must conduct construction </w:t>
      </w:r>
      <w:r>
        <w:t xml:space="preserve">activities </w:t>
      </w:r>
      <w:r w:rsidR="32D487AC">
        <w:t>i</w:t>
      </w:r>
      <w:r>
        <w:t xml:space="preserve">n a manner that ensures each </w:t>
      </w:r>
      <w:r w:rsidR="2AD499B6">
        <w:t>facility</w:t>
      </w:r>
      <w:r>
        <w:t xml:space="preserve"> is constructed in accordance with the </w:t>
      </w:r>
      <w:r w:rsidR="7EEBDB00">
        <w:t>licensing basis</w:t>
      </w:r>
      <w:r>
        <w:t xml:space="preserve"> and will operate safely.</w:t>
      </w:r>
      <w:ins w:id="842" w:author="Author">
        <w:r w:rsidR="05AB0220">
          <w:t xml:space="preserve"> </w:t>
        </w:r>
      </w:ins>
      <w:r w:rsidR="46D1BB5E">
        <w:t xml:space="preserve">The NRC construction inspection program for NPUFs </w:t>
      </w:r>
      <w:r w:rsidR="13CD587E">
        <w:t xml:space="preserve">provides for review of CAP issues through the conduct of </w:t>
      </w:r>
      <w:r w:rsidR="000677D1">
        <w:t>IP</w:t>
      </w:r>
      <w:r w:rsidR="13CD587E">
        <w:t xml:space="preserve">s 69020, </w:t>
      </w:r>
      <w:r w:rsidR="7A854867">
        <w:t>“</w:t>
      </w:r>
      <w:r w:rsidR="13CD587E">
        <w:t>I</w:t>
      </w:r>
      <w:r w:rsidR="0D98F180">
        <w:t>nspections</w:t>
      </w:r>
      <w:r w:rsidR="13CD587E">
        <w:t xml:space="preserve"> </w:t>
      </w:r>
      <w:r w:rsidR="0D98F180">
        <w:t>of</w:t>
      </w:r>
      <w:r w:rsidR="13CD587E">
        <w:t xml:space="preserve"> </w:t>
      </w:r>
      <w:r w:rsidR="570D03C5">
        <w:t xml:space="preserve">Safety-Related Items (and Services) </w:t>
      </w:r>
      <w:r w:rsidR="0D98F180">
        <w:t xml:space="preserve">during </w:t>
      </w:r>
      <w:r w:rsidR="13CD587E">
        <w:t>C</w:t>
      </w:r>
      <w:r w:rsidR="0D98F180">
        <w:t>onstruction</w:t>
      </w:r>
      <w:r w:rsidR="13CD587E">
        <w:t xml:space="preserve"> </w:t>
      </w:r>
      <w:r w:rsidR="0D98F180">
        <w:t>of</w:t>
      </w:r>
      <w:r w:rsidR="13CD587E">
        <w:t xml:space="preserve"> N</w:t>
      </w:r>
      <w:r w:rsidR="0D98F180">
        <w:t>on</w:t>
      </w:r>
      <w:r w:rsidR="00594461">
        <w:noBreakHyphen/>
      </w:r>
      <w:r w:rsidR="13CD587E">
        <w:t>P</w:t>
      </w:r>
      <w:r w:rsidR="0D98F180">
        <w:t>ower</w:t>
      </w:r>
      <w:r w:rsidR="13CD587E">
        <w:t xml:space="preserve"> P</w:t>
      </w:r>
      <w:r w:rsidR="0D98F180">
        <w:t>roduction</w:t>
      </w:r>
      <w:r w:rsidR="13CD587E">
        <w:t xml:space="preserve"> </w:t>
      </w:r>
      <w:r w:rsidR="0D98F180">
        <w:t>and</w:t>
      </w:r>
      <w:r w:rsidR="13CD587E">
        <w:t xml:space="preserve"> </w:t>
      </w:r>
      <w:r w:rsidR="444DB3AE">
        <w:t>Utilization Facilities</w:t>
      </w:r>
      <w:r w:rsidR="7A854867">
        <w:t>”</w:t>
      </w:r>
      <w:r w:rsidR="00446140">
        <w:t>;</w:t>
      </w:r>
      <w:r w:rsidR="13CD587E">
        <w:t xml:space="preserve"> 69021, </w:t>
      </w:r>
      <w:r w:rsidR="7A854867">
        <w:t>“</w:t>
      </w:r>
      <w:r w:rsidR="13CD587E">
        <w:t>I</w:t>
      </w:r>
      <w:r w:rsidR="444DB3AE">
        <w:t>nspections of</w:t>
      </w:r>
      <w:r w:rsidR="13CD587E">
        <w:t xml:space="preserve"> Q</w:t>
      </w:r>
      <w:r w:rsidR="444DB3AE">
        <w:t>uality</w:t>
      </w:r>
      <w:r w:rsidR="13CD587E">
        <w:t xml:space="preserve"> A</w:t>
      </w:r>
      <w:r w:rsidR="444DB3AE">
        <w:t>ssurance</w:t>
      </w:r>
      <w:r w:rsidR="13CD587E">
        <w:t xml:space="preserve"> P</w:t>
      </w:r>
      <w:r w:rsidR="444DB3AE">
        <w:t>rogram</w:t>
      </w:r>
      <w:r w:rsidR="13CD587E">
        <w:t xml:space="preserve"> I</w:t>
      </w:r>
      <w:r w:rsidR="444DB3AE">
        <w:t>mplementation</w:t>
      </w:r>
      <w:r w:rsidR="13CD587E">
        <w:t xml:space="preserve"> </w:t>
      </w:r>
      <w:r w:rsidR="0D836640">
        <w:t>D</w:t>
      </w:r>
      <w:r w:rsidR="444DB3AE">
        <w:t>uring Construction of Non-Power Production and Utilization Facilities</w:t>
      </w:r>
      <w:r w:rsidR="7A854867">
        <w:t>”</w:t>
      </w:r>
      <w:r w:rsidR="00AC5129">
        <w:t>;</w:t>
      </w:r>
      <w:r w:rsidR="570D03C5">
        <w:t xml:space="preserve"> and 69022, </w:t>
      </w:r>
      <w:r w:rsidR="7A854867">
        <w:t>“</w:t>
      </w:r>
      <w:r w:rsidR="570D03C5">
        <w:t xml:space="preserve">Inspection of Operational Readiness </w:t>
      </w:r>
      <w:r w:rsidR="0D836640">
        <w:t>D</w:t>
      </w:r>
      <w:r w:rsidR="570D03C5">
        <w:t>uring Construction of Non-Power Production and Utilization Facilities</w:t>
      </w:r>
      <w:r w:rsidR="13CD587E">
        <w:t>.</w:t>
      </w:r>
      <w:r w:rsidR="7A854867">
        <w:t>”</w:t>
      </w:r>
      <w:ins w:id="843" w:author="Author">
        <w:r w:rsidR="05AB0220">
          <w:t xml:space="preserve"> </w:t>
        </w:r>
      </w:ins>
      <w:r w:rsidR="13CD587E">
        <w:t xml:space="preserve">Results of </w:t>
      </w:r>
      <w:r w:rsidR="2AD499B6">
        <w:t xml:space="preserve">completed </w:t>
      </w:r>
      <w:r w:rsidR="13CD587E">
        <w:t xml:space="preserve">inspections using </w:t>
      </w:r>
      <w:r w:rsidR="2AD499B6">
        <w:t xml:space="preserve">these </w:t>
      </w:r>
      <w:r w:rsidR="13CD587E">
        <w:t xml:space="preserve">IPs shall </w:t>
      </w:r>
      <w:r w:rsidR="3848657C">
        <w:t xml:space="preserve">be used when assessing </w:t>
      </w:r>
      <w:r w:rsidR="13CD587E">
        <w:t xml:space="preserve">the effectiveness of </w:t>
      </w:r>
      <w:ins w:id="844" w:author="Author">
        <w:r w:rsidR="59643AA9">
          <w:t>permit holder</w:t>
        </w:r>
      </w:ins>
      <w:r w:rsidR="3848657C">
        <w:t xml:space="preserve"> corrective </w:t>
      </w:r>
      <w:r w:rsidR="2381BBC2">
        <w:t>action programs.</w:t>
      </w:r>
      <w:del w:id="845" w:author="Author">
        <w:r w:rsidR="00822004" w:rsidDel="2381BBC2">
          <w:delText xml:space="preserve">  </w:delText>
        </w:r>
      </w:del>
      <w:ins w:id="846" w:author="Author">
        <w:r w:rsidR="05AB0220">
          <w:t xml:space="preserve"> </w:t>
        </w:r>
      </w:ins>
    </w:p>
    <w:p w14:paraId="237F95F1" w14:textId="77777777" w:rsidR="00AA115E" w:rsidRPr="00822004" w:rsidRDefault="00AA115E" w:rsidP="002D5137">
      <w:pPr>
        <w:pStyle w:val="BodyText"/>
        <w:spacing w:after="0"/>
        <w:ind w:left="720"/>
      </w:pPr>
    </w:p>
    <w:p w14:paraId="18432929" w14:textId="2AA55D79" w:rsidR="00B406DA" w:rsidRDefault="00B406DA" w:rsidP="002A59D5">
      <w:pPr>
        <w:pStyle w:val="BodyText3"/>
      </w:pPr>
      <w:r>
        <w:t xml:space="preserve">It is important that sufficient </w:t>
      </w:r>
      <w:ins w:id="847" w:author="Author">
        <w:r w:rsidR="0037585E">
          <w:t>permit holder</w:t>
        </w:r>
      </w:ins>
      <w:r>
        <w:t xml:space="preserve"> CAP</w:t>
      </w:r>
      <w:r w:rsidR="00891A58">
        <w:t xml:space="preserve"> activity</w:t>
      </w:r>
      <w:r>
        <w:t xml:space="preserve"> has</w:t>
      </w:r>
      <w:r w:rsidR="00B465CB">
        <w:t xml:space="preserve"> </w:t>
      </w:r>
      <w:r>
        <w:t xml:space="preserve">occurred prior to designating a </w:t>
      </w:r>
      <w:ins w:id="848" w:author="Author">
        <w:r w:rsidR="0037585E">
          <w:t>permit holder</w:t>
        </w:r>
      </w:ins>
      <w:r>
        <w:t>’s CAP as effective.</w:t>
      </w:r>
      <w:ins w:id="849" w:author="Author">
        <w:r w:rsidR="007138DC">
          <w:t xml:space="preserve"> </w:t>
        </w:r>
      </w:ins>
      <w:r>
        <w:t>This CAP activity should be representative of all areas of construction (e.g.</w:t>
      </w:r>
      <w:r w:rsidR="00A97C58">
        <w:t>,</w:t>
      </w:r>
      <w:r>
        <w:t xml:space="preserve"> design, </w:t>
      </w:r>
      <w:r w:rsidR="00891A58">
        <w:t xml:space="preserve">work management, </w:t>
      </w:r>
      <w:r>
        <w:t xml:space="preserve">change processes, </w:t>
      </w:r>
      <w:r w:rsidR="00891A58">
        <w:t xml:space="preserve">and </w:t>
      </w:r>
      <w:r w:rsidR="00054828">
        <w:t>physical construction).</w:t>
      </w:r>
      <w:ins w:id="850" w:author="Author">
        <w:r w:rsidR="007138DC">
          <w:t xml:space="preserve"> </w:t>
        </w:r>
      </w:ins>
      <w:r w:rsidR="00054828">
        <w:t xml:space="preserve">It is also important that sufficient NRC inspection has been conducted to provide adequate information </w:t>
      </w:r>
      <w:r w:rsidR="00C52602">
        <w:t>for</w:t>
      </w:r>
      <w:r w:rsidR="00054828">
        <w:t xml:space="preserve"> the CAP assessment.</w:t>
      </w:r>
      <w:ins w:id="851" w:author="Author">
        <w:r w:rsidR="007138DC">
          <w:t xml:space="preserve"> </w:t>
        </w:r>
      </w:ins>
      <w:r w:rsidR="00054828">
        <w:t xml:space="preserve">As a minimum, one </w:t>
      </w:r>
      <w:r w:rsidR="00B465CB">
        <w:t xml:space="preserve">CAP </w:t>
      </w:r>
      <w:r w:rsidR="00054828">
        <w:t xml:space="preserve">implementation inspection </w:t>
      </w:r>
      <w:r w:rsidR="008449C1">
        <w:t xml:space="preserve">as </w:t>
      </w:r>
      <w:r w:rsidR="00054828">
        <w:t>described in IP 6</w:t>
      </w:r>
      <w:r w:rsidR="002C032D">
        <w:t>9</w:t>
      </w:r>
      <w:r w:rsidR="00054828">
        <w:t>021</w:t>
      </w:r>
      <w:r w:rsidR="003F18E4">
        <w:t xml:space="preserve">, </w:t>
      </w:r>
      <w:r w:rsidR="000677D1">
        <w:t>a</w:t>
      </w:r>
      <w:r w:rsidR="003F18E4">
        <w:t xml:space="preserve">ppendix P, </w:t>
      </w:r>
      <w:r w:rsidR="005E5E9D">
        <w:t>“</w:t>
      </w:r>
      <w:r w:rsidR="003F18E4">
        <w:t>Inspection of Requirement 2.16 – Corrective Actions,</w:t>
      </w:r>
      <w:r w:rsidR="005E5E9D">
        <w:t>”</w:t>
      </w:r>
      <w:r w:rsidR="00054828">
        <w:t xml:space="preserve"> shall be complete prior to a CAP effectiveness assessment.</w:t>
      </w:r>
      <w:ins w:id="852" w:author="Author">
        <w:r w:rsidR="007138DC">
          <w:t xml:space="preserve"> </w:t>
        </w:r>
      </w:ins>
      <w:r w:rsidR="00054828">
        <w:t xml:space="preserve">Additionally, </w:t>
      </w:r>
      <w:r w:rsidR="00250D48">
        <w:t xml:space="preserve">results of </w:t>
      </w:r>
      <w:r w:rsidR="006B3392">
        <w:t xml:space="preserve">completed </w:t>
      </w:r>
      <w:r w:rsidR="00250D48">
        <w:t xml:space="preserve">IP 69020 </w:t>
      </w:r>
      <w:r w:rsidR="006B3392">
        <w:t xml:space="preserve">and IP 69022 </w:t>
      </w:r>
      <w:r w:rsidR="00250D48">
        <w:t xml:space="preserve">inspections involving </w:t>
      </w:r>
      <w:r w:rsidR="003F18E4">
        <w:t xml:space="preserve">nonconformance and deviation reports or other documents describing the status and resolution </w:t>
      </w:r>
      <w:r w:rsidR="006B3392">
        <w:t>of corrective actions shall be used for the CAP effectiveness assessment.</w:t>
      </w:r>
      <w:ins w:id="853" w:author="Author">
        <w:r w:rsidR="007138DC">
          <w:t xml:space="preserve"> </w:t>
        </w:r>
      </w:ins>
      <w:r w:rsidR="006B3392">
        <w:t xml:space="preserve">The CAP effectiveness assessment should cover </w:t>
      </w:r>
      <w:r w:rsidR="00250D48">
        <w:t>diverse areas of construction (</w:t>
      </w:r>
      <w:ins w:id="854" w:author="Author">
        <w:r w:rsidR="00FA1A5C">
          <w:t>e.g</w:t>
        </w:r>
      </w:ins>
      <w:r w:rsidR="00250D48">
        <w:t>.</w:t>
      </w:r>
      <w:r w:rsidR="006D6986">
        <w:t>,</w:t>
      </w:r>
      <w:r w:rsidR="00250D48">
        <w:t xml:space="preserve"> civil, mechanical, </w:t>
      </w:r>
      <w:r w:rsidR="00B465CB">
        <w:t xml:space="preserve">and </w:t>
      </w:r>
      <w:r w:rsidR="00250D48">
        <w:t>electrical).</w:t>
      </w:r>
      <w:r w:rsidR="00054828">
        <w:t xml:space="preserve"> </w:t>
      </w:r>
    </w:p>
    <w:p w14:paraId="75AA9B31" w14:textId="22DF9DC0" w:rsidR="00822004" w:rsidRPr="007173D0" w:rsidRDefault="00EF2629" w:rsidP="007173D0">
      <w:pPr>
        <w:pStyle w:val="BodyText3"/>
      </w:pPr>
      <w:r w:rsidRPr="007173D0">
        <w:t>The CAP effectiveness assessment will consider the results of all inspections that have been performed at the facility up until the time of the assessment.</w:t>
      </w:r>
      <w:ins w:id="855" w:author="Author">
        <w:r w:rsidR="007138DC" w:rsidRPr="007173D0">
          <w:t xml:space="preserve"> </w:t>
        </w:r>
      </w:ins>
      <w:r w:rsidR="006B3392" w:rsidRPr="007173D0">
        <w:t>T</w:t>
      </w:r>
      <w:r w:rsidR="00822004" w:rsidRPr="007173D0">
        <w:t xml:space="preserve">he NRC will use inspection results </w:t>
      </w:r>
      <w:r w:rsidR="00D91955" w:rsidRPr="007173D0">
        <w:t xml:space="preserve">from the inspections described above </w:t>
      </w:r>
      <w:r w:rsidR="00822004" w:rsidRPr="007173D0">
        <w:t xml:space="preserve">and the following criteria to assess the adequacy of the </w:t>
      </w:r>
      <w:ins w:id="856" w:author="Author">
        <w:r w:rsidR="0037585E" w:rsidRPr="007173D0">
          <w:t>permit holder</w:t>
        </w:r>
      </w:ins>
      <w:r w:rsidR="00822004" w:rsidRPr="007173D0">
        <w:t xml:space="preserve">’s </w:t>
      </w:r>
      <w:r w:rsidR="003E4678" w:rsidRPr="007173D0">
        <w:t xml:space="preserve">implementation of the </w:t>
      </w:r>
      <w:r w:rsidR="00822004" w:rsidRPr="007173D0">
        <w:t>CAP:</w:t>
      </w:r>
    </w:p>
    <w:p w14:paraId="6EF87051" w14:textId="0E61FFC7" w:rsidR="00822004" w:rsidRPr="000A4D52" w:rsidRDefault="00D91955" w:rsidP="000A4D52">
      <w:pPr>
        <w:pStyle w:val="ListBullet3"/>
      </w:pPr>
      <w:r w:rsidRPr="000B5D56">
        <w:t>t</w:t>
      </w:r>
      <w:r w:rsidRPr="000A4D52">
        <w:t xml:space="preserve">here were </w:t>
      </w:r>
      <w:r w:rsidR="00822004" w:rsidRPr="000A4D52">
        <w:t xml:space="preserve">no findings associated with the IP </w:t>
      </w:r>
      <w:r w:rsidRPr="000A4D52">
        <w:t>69021</w:t>
      </w:r>
      <w:r w:rsidR="001C64D6" w:rsidRPr="000A4D52">
        <w:t xml:space="preserve"> </w:t>
      </w:r>
      <w:r w:rsidR="00B465CB" w:rsidRPr="000A4D52">
        <w:t xml:space="preserve">CAP </w:t>
      </w:r>
      <w:r w:rsidRPr="000A4D52">
        <w:t>inspection</w:t>
      </w:r>
      <w:ins w:id="857" w:author="Author">
        <w:r w:rsidR="003B67F0" w:rsidRPr="000A4D52">
          <w:t>(s)</w:t>
        </w:r>
      </w:ins>
      <w:r w:rsidR="00822004" w:rsidRPr="000A4D52">
        <w:t xml:space="preserve"> or the NRC </w:t>
      </w:r>
      <w:r w:rsidR="008A5301" w:rsidRPr="000A4D52">
        <w:t xml:space="preserve">has </w:t>
      </w:r>
      <w:r w:rsidR="00822004" w:rsidRPr="000A4D52">
        <w:t xml:space="preserve">determined </w:t>
      </w:r>
      <w:r w:rsidR="004E2F67" w:rsidRPr="000A4D52">
        <w:t xml:space="preserve">that </w:t>
      </w:r>
      <w:r w:rsidR="00810DB5" w:rsidRPr="000A4D52">
        <w:t xml:space="preserve">any </w:t>
      </w:r>
      <w:r w:rsidR="008A5301" w:rsidRPr="000A4D52">
        <w:t>findings</w:t>
      </w:r>
      <w:r w:rsidR="00822004" w:rsidRPr="000A4D52">
        <w:t xml:space="preserve"> </w:t>
      </w:r>
      <w:r w:rsidR="00810DB5" w:rsidRPr="000A4D52">
        <w:t>associated with the inspection</w:t>
      </w:r>
      <w:ins w:id="858" w:author="Author">
        <w:r w:rsidR="00245C50" w:rsidRPr="000A4D52">
          <w:t>(s)</w:t>
        </w:r>
      </w:ins>
      <w:r w:rsidR="00810DB5" w:rsidRPr="000A4D52">
        <w:t xml:space="preserve"> </w:t>
      </w:r>
      <w:r w:rsidR="00822004" w:rsidRPr="000A4D52">
        <w:t>have been corrected,</w:t>
      </w:r>
      <w:r w:rsidR="00B465CB" w:rsidRPr="000A4D52">
        <w:t xml:space="preserve"> and </w:t>
      </w:r>
    </w:p>
    <w:p w14:paraId="494FC3C9" w14:textId="2F04B9F0" w:rsidR="008A5301" w:rsidRPr="00DD7C02" w:rsidRDefault="008A5301" w:rsidP="0045197E">
      <w:pPr>
        <w:pStyle w:val="ListBullet3"/>
      </w:pPr>
      <w:r w:rsidRPr="00DD7C02">
        <w:t xml:space="preserve">the </w:t>
      </w:r>
      <w:ins w:id="859" w:author="Author">
        <w:r w:rsidR="0037585E" w:rsidRPr="00DD7C02">
          <w:t>permit holder</w:t>
        </w:r>
      </w:ins>
      <w:r w:rsidRPr="00DD7C02">
        <w:t xml:space="preserve"> has corrected any weakness</w:t>
      </w:r>
      <w:r w:rsidR="004E2F67" w:rsidRPr="00DD7C02">
        <w:t xml:space="preserve"> </w:t>
      </w:r>
      <w:r w:rsidRPr="00DD7C02">
        <w:t>in the CAP</w:t>
      </w:r>
      <w:r w:rsidR="00E4079D" w:rsidRPr="00DD7C02">
        <w:t xml:space="preserve"> (as </w:t>
      </w:r>
      <w:r w:rsidR="00801E22" w:rsidRPr="00DD7C02">
        <w:t>confirmed</w:t>
      </w:r>
      <w:r w:rsidR="00E4079D" w:rsidRPr="00DD7C02">
        <w:t xml:space="preserve"> by NRC follow-up inspection)</w:t>
      </w:r>
      <w:r w:rsidRPr="00DD7C02">
        <w:t xml:space="preserve"> that was, or contributed to, the cause of any findings documented </w:t>
      </w:r>
      <w:r w:rsidR="00E4079D" w:rsidRPr="00DD7C02">
        <w:t>prior to</w:t>
      </w:r>
      <w:r w:rsidRPr="00DD7C02">
        <w:t xml:space="preserve"> the </w:t>
      </w:r>
      <w:r w:rsidR="003E4678" w:rsidRPr="00DD7C02">
        <w:t xml:space="preserve">effectiveness </w:t>
      </w:r>
      <w:r w:rsidRPr="00DD7C02">
        <w:t>assessment.</w:t>
      </w:r>
    </w:p>
    <w:p w14:paraId="4A7E991A" w14:textId="658F901A" w:rsidR="002A409F" w:rsidRPr="00931BAF" w:rsidRDefault="00822004" w:rsidP="000A4D52">
      <w:pPr>
        <w:pStyle w:val="BodyText3"/>
      </w:pPr>
      <w:r w:rsidRPr="00931BAF">
        <w:t xml:space="preserve">The CAP </w:t>
      </w:r>
      <w:r w:rsidR="00E4079D" w:rsidRPr="00931BAF">
        <w:t xml:space="preserve">effectiveness </w:t>
      </w:r>
      <w:r w:rsidRPr="00931BAF">
        <w:t xml:space="preserve">assessment </w:t>
      </w:r>
      <w:ins w:id="860" w:author="Author">
        <w:r w:rsidR="00607AF3" w:rsidRPr="00931BAF">
          <w:t>may be performed at any time if the conditions described above are met</w:t>
        </w:r>
      </w:ins>
      <w:r w:rsidRPr="00931BAF">
        <w:t xml:space="preserve">. Once it is determined that the </w:t>
      </w:r>
      <w:ins w:id="861" w:author="Author">
        <w:r w:rsidR="0037585E" w:rsidRPr="00931BAF">
          <w:t>permit holder</w:t>
        </w:r>
      </w:ins>
      <w:r w:rsidRPr="00931BAF">
        <w:t>’s CAP meets the above criteria</w:t>
      </w:r>
      <w:ins w:id="862" w:author="Author">
        <w:r w:rsidR="00C2574C" w:rsidRPr="00931BAF">
          <w:t xml:space="preserve"> for effectiveness</w:t>
        </w:r>
      </w:ins>
      <w:r w:rsidRPr="00931BAF">
        <w:t xml:space="preserve">, the NRC will notify the </w:t>
      </w:r>
      <w:ins w:id="863" w:author="Author">
        <w:r w:rsidR="0037585E" w:rsidRPr="00931BAF">
          <w:t>permit holder</w:t>
        </w:r>
      </w:ins>
      <w:r w:rsidRPr="00931BAF">
        <w:t xml:space="preserve"> in the </w:t>
      </w:r>
      <w:ins w:id="864" w:author="Author">
        <w:r w:rsidR="00607AF3" w:rsidRPr="00931BAF">
          <w:t xml:space="preserve">associated inspection report </w:t>
        </w:r>
      </w:ins>
      <w:r w:rsidRPr="00931BAF">
        <w:t>that its CAP has been adequately implemented.</w:t>
      </w:r>
      <w:ins w:id="865" w:author="Author">
        <w:r w:rsidR="007138DC" w:rsidRPr="00931BAF">
          <w:t xml:space="preserve"> </w:t>
        </w:r>
      </w:ins>
      <w:r w:rsidRPr="00931BAF">
        <w:t xml:space="preserve">The NRC will </w:t>
      </w:r>
      <w:r w:rsidR="00E4079D" w:rsidRPr="00931BAF">
        <w:t xml:space="preserve">continue to </w:t>
      </w:r>
      <w:r w:rsidRPr="00931BAF">
        <w:t xml:space="preserve">assess the adequacy of the </w:t>
      </w:r>
      <w:ins w:id="866" w:author="Author">
        <w:r w:rsidR="0037585E" w:rsidRPr="00931BAF">
          <w:t>permit holder</w:t>
        </w:r>
      </w:ins>
      <w:r w:rsidRPr="00931BAF">
        <w:t xml:space="preserve">’s CAP </w:t>
      </w:r>
      <w:r w:rsidR="00E4079D" w:rsidRPr="00931BAF">
        <w:t>throughout construction of the facility</w:t>
      </w:r>
      <w:r w:rsidR="002A409F" w:rsidRPr="00931BAF">
        <w:t xml:space="preserve">, even if the CAP has </w:t>
      </w:r>
      <w:ins w:id="867" w:author="Author">
        <w:r w:rsidR="00FA6924" w:rsidRPr="00931BAF">
          <w:t xml:space="preserve">previously </w:t>
        </w:r>
      </w:ins>
      <w:r w:rsidR="002A409F" w:rsidRPr="00931BAF">
        <w:t>been determined to be effective.</w:t>
      </w:r>
      <w:del w:id="868" w:author="Author">
        <w:r w:rsidR="002A409F" w:rsidRPr="00931BAF" w:rsidDel="007138DC">
          <w:delText xml:space="preserve">  </w:delText>
        </w:r>
      </w:del>
      <w:ins w:id="869" w:author="Author">
        <w:r w:rsidR="007138DC" w:rsidRPr="00931BAF">
          <w:t xml:space="preserve"> </w:t>
        </w:r>
      </w:ins>
    </w:p>
    <w:p w14:paraId="7D73E205" w14:textId="45CCF831" w:rsidR="00822004" w:rsidRPr="00931BAF" w:rsidRDefault="002A409F" w:rsidP="000A4D52">
      <w:pPr>
        <w:pStyle w:val="BodyText3"/>
      </w:pPr>
      <w:r w:rsidRPr="00931BAF">
        <w:t xml:space="preserve">The NRC will notify the </w:t>
      </w:r>
      <w:ins w:id="870" w:author="Author">
        <w:r w:rsidR="0037585E" w:rsidRPr="00931BAF">
          <w:t>permit holder</w:t>
        </w:r>
      </w:ins>
      <w:r w:rsidRPr="00931BAF">
        <w:t xml:space="preserve"> i</w:t>
      </w:r>
      <w:r w:rsidR="00822004" w:rsidRPr="00931BAF">
        <w:t xml:space="preserve">n </w:t>
      </w:r>
      <w:ins w:id="871" w:author="Author">
        <w:r w:rsidR="00607AF3" w:rsidRPr="00931BAF">
          <w:t xml:space="preserve">a subsequent inspection report, or in a standalone </w:t>
        </w:r>
      </w:ins>
      <w:r w:rsidR="00822004" w:rsidRPr="00931BAF">
        <w:t>assessment letter if a substantive change in the effectiveness of the CAP has occurred.</w:t>
      </w:r>
      <w:ins w:id="872" w:author="Author">
        <w:r w:rsidR="007138DC" w:rsidRPr="00931BAF">
          <w:t xml:space="preserve"> </w:t>
        </w:r>
      </w:ins>
      <w:r w:rsidRPr="00931BAF">
        <w:t>If the CAP is subsequently determined to be in</w:t>
      </w:r>
      <w:r w:rsidR="001E3390" w:rsidRPr="00931BAF">
        <w:t xml:space="preserve">effective, then the NRC will not issue NCVs in accordance with </w:t>
      </w:r>
      <w:r w:rsidR="00656222">
        <w:t>s</w:t>
      </w:r>
      <w:r w:rsidR="001E3390" w:rsidRPr="00931BAF">
        <w:t>ection 2.3.2.a of the NRC Enforcement Policy until the CAP is reassessed</w:t>
      </w:r>
      <w:r w:rsidR="000E28B8" w:rsidRPr="00931BAF">
        <w:t>.</w:t>
      </w:r>
      <w:ins w:id="873" w:author="Author">
        <w:r w:rsidR="007138DC" w:rsidRPr="00931BAF">
          <w:t xml:space="preserve"> </w:t>
        </w:r>
      </w:ins>
      <w:r w:rsidRPr="00931BAF">
        <w:t xml:space="preserve">If the CAP is not determined to be effective during construction, </w:t>
      </w:r>
      <w:r w:rsidRPr="00931BAF">
        <w:lastRenderedPageBreak/>
        <w:t>the</w:t>
      </w:r>
      <w:r w:rsidRPr="000A4D52">
        <w:rPr>
          <w:rStyle w:val="Heading2Char"/>
        </w:rPr>
        <w:t xml:space="preserve"> </w:t>
      </w:r>
      <w:r w:rsidRPr="00931BAF">
        <w:t xml:space="preserve">NRC may continue to evaluate the effectiveness of the </w:t>
      </w:r>
      <w:ins w:id="874" w:author="Author">
        <w:r w:rsidR="0037585E" w:rsidRPr="00931BAF">
          <w:t>permit holder</w:t>
        </w:r>
      </w:ins>
      <w:r w:rsidRPr="00931BAF">
        <w:t xml:space="preserve">’s CAP </w:t>
      </w:r>
      <w:r w:rsidR="00B465CB" w:rsidRPr="00931BAF">
        <w:t>as part of the NRC operations inspection program.</w:t>
      </w:r>
    </w:p>
    <w:p w14:paraId="225CDD5E" w14:textId="44BBB411" w:rsidR="00DD360D" w:rsidRDefault="002F789F" w:rsidP="00C904D0">
      <w:pPr>
        <w:pStyle w:val="BodyText2"/>
        <w:rPr>
          <w:ins w:id="875" w:author="Author"/>
        </w:rPr>
      </w:pPr>
      <w:r w:rsidRPr="00596485">
        <w:t>4.3</w:t>
      </w:r>
      <w:r w:rsidR="00D07B69" w:rsidRPr="00596485">
        <w:tab/>
      </w:r>
      <w:r w:rsidR="00D07B69" w:rsidRPr="00596485">
        <w:rPr>
          <w:u w:val="single"/>
        </w:rPr>
        <w:t>Public Meeting</w:t>
      </w:r>
      <w:r w:rsidR="006632DD">
        <w:rPr>
          <w:u w:val="single"/>
        </w:rPr>
        <w:t>s</w:t>
      </w:r>
      <w:r w:rsidR="00D07B69" w:rsidRPr="00596485">
        <w:rPr>
          <w:u w:val="single"/>
        </w:rPr>
        <w:t xml:space="preserve"> with </w:t>
      </w:r>
      <w:ins w:id="876" w:author="Author">
        <w:r w:rsidR="003368A8">
          <w:rPr>
            <w:u w:val="single"/>
          </w:rPr>
          <w:t>Permit Holder</w:t>
        </w:r>
      </w:ins>
      <w:r w:rsidR="00D07B69" w:rsidRPr="00596485">
        <w:t>.</w:t>
      </w:r>
      <w:ins w:id="877" w:author="Author">
        <w:r w:rsidR="007138DC">
          <w:t xml:space="preserve"> </w:t>
        </w:r>
        <w:r w:rsidR="00DD360D">
          <w:t xml:space="preserve">The NRC should consider holding </w:t>
        </w:r>
        <w:r w:rsidR="00DD360D" w:rsidRPr="0065055D">
          <w:t>public</w:t>
        </w:r>
        <w:r w:rsidR="00DD360D">
          <w:t xml:space="preserve"> meetings </w:t>
        </w:r>
      </w:ins>
      <w:r w:rsidR="00D07B69" w:rsidRPr="00D97D65">
        <w:t xml:space="preserve">in the vicinity of the </w:t>
      </w:r>
      <w:r w:rsidR="0055096C" w:rsidRPr="00D97D65">
        <w:t>NPUF</w:t>
      </w:r>
      <w:r w:rsidR="009912A0" w:rsidRPr="00D97D65">
        <w:t xml:space="preserve"> site</w:t>
      </w:r>
      <w:r w:rsidR="00D07B69" w:rsidRPr="00DD360D">
        <w:t xml:space="preserve"> to</w:t>
      </w:r>
      <w:r w:rsidR="00D07B69" w:rsidRPr="00596485">
        <w:t xml:space="preserve"> communicate </w:t>
      </w:r>
      <w:ins w:id="878" w:author="Author">
        <w:r w:rsidR="00DD360D">
          <w:t xml:space="preserve">CIP assessment </w:t>
        </w:r>
      </w:ins>
      <w:r w:rsidR="00D07B69" w:rsidRPr="00596485">
        <w:t xml:space="preserve">results to </w:t>
      </w:r>
      <w:ins w:id="879" w:author="Author">
        <w:r w:rsidR="00DD360D">
          <w:t>permit holders</w:t>
        </w:r>
      </w:ins>
      <w:r w:rsidR="00D07B69" w:rsidRPr="00596485">
        <w:t xml:space="preserve"> and members of the public</w:t>
      </w:r>
      <w:ins w:id="880" w:author="Author">
        <w:r w:rsidR="00DD360D">
          <w:t xml:space="preserve"> </w:t>
        </w:r>
        <w:r w:rsidR="00EA4FA4">
          <w:t>when</w:t>
        </w:r>
        <w:r w:rsidR="00DD360D">
          <w:t>:</w:t>
        </w:r>
      </w:ins>
    </w:p>
    <w:p w14:paraId="4F97802A" w14:textId="15AE58DB" w:rsidR="00DD360D" w:rsidRDefault="00DD360D" w:rsidP="003A6FA6">
      <w:pPr>
        <w:pStyle w:val="BodyText3"/>
        <w:numPr>
          <w:ilvl w:val="1"/>
          <w:numId w:val="37"/>
        </w:numPr>
        <w:rPr>
          <w:ins w:id="881" w:author="Author"/>
        </w:rPr>
      </w:pPr>
      <w:ins w:id="882" w:author="Author">
        <w:r>
          <w:t xml:space="preserve">the NRC finds significant quality issues as indicated by escalated enforcement violations, </w:t>
        </w:r>
        <w:r w:rsidR="008E4E18">
          <w:t>or</w:t>
        </w:r>
      </w:ins>
    </w:p>
    <w:p w14:paraId="6DBED144" w14:textId="155AFB20" w:rsidR="00DD360D" w:rsidRDefault="00DD360D" w:rsidP="003A6FA6">
      <w:pPr>
        <w:pStyle w:val="BodyText3"/>
        <w:numPr>
          <w:ilvl w:val="1"/>
          <w:numId w:val="37"/>
        </w:numPr>
        <w:rPr>
          <w:ins w:id="883" w:author="Author"/>
        </w:rPr>
      </w:pPr>
      <w:ins w:id="884" w:author="Author">
        <w:r>
          <w:t xml:space="preserve">the NRC has completed the NPUF CIP for a facility and the </w:t>
        </w:r>
        <w:r w:rsidR="0086744B">
          <w:t xml:space="preserve">decision for the </w:t>
        </w:r>
        <w:r>
          <w:t xml:space="preserve">issuance of an operating license (OL) is imminent, </w:t>
        </w:r>
        <w:r w:rsidR="0086744B">
          <w:t>or</w:t>
        </w:r>
        <w:r>
          <w:t xml:space="preserve"> </w:t>
        </w:r>
      </w:ins>
    </w:p>
    <w:p w14:paraId="548432A0" w14:textId="04D857FE" w:rsidR="00DD360D" w:rsidRDefault="00DD360D" w:rsidP="003A6FA6">
      <w:pPr>
        <w:pStyle w:val="BodyText3"/>
        <w:numPr>
          <w:ilvl w:val="1"/>
          <w:numId w:val="37"/>
        </w:numPr>
        <w:rPr>
          <w:ins w:id="885" w:author="Author"/>
        </w:rPr>
      </w:pPr>
      <w:ins w:id="886" w:author="Author">
        <w:r>
          <w:t>there is significant public interest in NRC oversight of construction of an NPUF.</w:t>
        </w:r>
      </w:ins>
    </w:p>
    <w:p w14:paraId="33104635" w14:textId="64197CA3" w:rsidR="00DD360D" w:rsidRDefault="00DD360D" w:rsidP="00FA1C1B">
      <w:pPr>
        <w:pStyle w:val="BodyText3"/>
        <w:rPr>
          <w:ins w:id="887" w:author="Author"/>
        </w:rPr>
      </w:pPr>
      <w:ins w:id="888" w:author="Author">
        <w:r>
          <w:t>Otherwise, assessment results are communicated through publicly available CIP correspondence such as inspection results and assessment letters.</w:t>
        </w:r>
      </w:ins>
    </w:p>
    <w:p w14:paraId="21ED6B66" w14:textId="385CEC38" w:rsidR="00D07B69" w:rsidRPr="00596485" w:rsidRDefault="00DD360D" w:rsidP="00FA1C1B">
      <w:pPr>
        <w:pStyle w:val="BodyText3"/>
      </w:pPr>
      <w:ins w:id="889" w:author="Author">
        <w:r>
          <w:t xml:space="preserve">Participants in the meeting may include applicable inspection organizations, the </w:t>
        </w:r>
        <w:r w:rsidR="006106A7">
          <w:t xml:space="preserve">NRC host region, </w:t>
        </w:r>
        <w:r>
          <w:t>and the NRR program off</w:t>
        </w:r>
        <w:r w:rsidR="00154B77">
          <w:t>ice</w:t>
        </w:r>
        <w:r w:rsidR="006106A7">
          <w:t xml:space="preserve">. </w:t>
        </w:r>
      </w:ins>
    </w:p>
    <w:p w14:paraId="5D945123" w14:textId="4348876A" w:rsidR="00D07B69" w:rsidRPr="00596485" w:rsidRDefault="00D07B69" w:rsidP="00CA68AE">
      <w:pPr>
        <w:pStyle w:val="BodyText3"/>
      </w:pPr>
      <w:r w:rsidRPr="00596485">
        <w:t xml:space="preserve">The involvement of the public in the results of the NRC’s assessment of </w:t>
      </w:r>
      <w:ins w:id="890" w:author="Author">
        <w:r w:rsidR="00A65DCC">
          <w:t xml:space="preserve">NPUF construction quality </w:t>
        </w:r>
      </w:ins>
      <w:r w:rsidRPr="00596485">
        <w:t xml:space="preserve">is intended to provide an opportunity for the NRC to engage interested stakeholders on the </w:t>
      </w:r>
      <w:ins w:id="891" w:author="Author">
        <w:r w:rsidR="00457278">
          <w:t>quality of construction at</w:t>
        </w:r>
      </w:ins>
      <w:r w:rsidRPr="00596485">
        <w:t xml:space="preserve"> the facility and the role of the NRC in ensuring safe and quality conduct of construction </w:t>
      </w:r>
      <w:r w:rsidR="00F8756E">
        <w:t>activities.</w:t>
      </w:r>
      <w:ins w:id="892" w:author="Author">
        <w:r w:rsidR="007138DC">
          <w:t xml:space="preserve"> </w:t>
        </w:r>
        <w:r w:rsidR="003368A8">
          <w:t>A</w:t>
        </w:r>
      </w:ins>
      <w:r w:rsidRPr="00596485">
        <w:t xml:space="preserve">ssessment </w:t>
      </w:r>
      <w:ins w:id="893" w:author="Author">
        <w:r w:rsidR="003368A8">
          <w:t>review results described in section 4.2</w:t>
        </w:r>
      </w:ins>
      <w:r w:rsidRPr="00596485">
        <w:t xml:space="preserve"> provide the minimum performance information that should be conveyed to the </w:t>
      </w:r>
      <w:ins w:id="894" w:author="Author">
        <w:r w:rsidR="0037585E">
          <w:t>permit holder</w:t>
        </w:r>
      </w:ins>
      <w:r w:rsidRPr="00596485">
        <w:t xml:space="preserve"> in a public meeting.</w:t>
      </w:r>
      <w:ins w:id="895" w:author="Author">
        <w:r w:rsidR="007138DC">
          <w:t xml:space="preserve"> </w:t>
        </w:r>
      </w:ins>
      <w:r w:rsidRPr="00596485">
        <w:t>However, this does not preclude the presentation of additional facility performance information when placed in the proper context.</w:t>
      </w:r>
      <w:ins w:id="896" w:author="Author">
        <w:r w:rsidR="007138DC">
          <w:t xml:space="preserve"> </w:t>
        </w:r>
      </w:ins>
      <w:r w:rsidRPr="00596485">
        <w:t xml:space="preserve">The </w:t>
      </w:r>
      <w:ins w:id="897" w:author="Author">
        <w:r w:rsidR="003368A8">
          <w:t>permit holder</w:t>
        </w:r>
      </w:ins>
      <w:r w:rsidRPr="00596485">
        <w:t xml:space="preserve"> should be given the opportunity to respond at the meeting to any information contained in the assessment letter.</w:t>
      </w:r>
      <w:ins w:id="898" w:author="Author">
        <w:r w:rsidR="007138DC">
          <w:t xml:space="preserve"> </w:t>
        </w:r>
      </w:ins>
      <w:r w:rsidRPr="00596485">
        <w:t>The</w:t>
      </w:r>
      <w:ins w:id="899" w:author="Author">
        <w:r w:rsidR="003368A8">
          <w:t xml:space="preserve"> permit holder</w:t>
        </w:r>
      </w:ins>
      <w:r w:rsidRPr="00596485">
        <w:t xml:space="preserve"> should also be given the opportunity to present to the NRC any new or existing programs that are designed to maintain or improve their current performance.</w:t>
      </w:r>
    </w:p>
    <w:p w14:paraId="0809CFD3" w14:textId="133E75B8" w:rsidR="00D07B69" w:rsidRPr="00596485" w:rsidRDefault="00D07B69" w:rsidP="00CA68AE">
      <w:pPr>
        <w:pStyle w:val="BodyText3"/>
        <w:rPr>
          <w:rFonts w:cs="Arial"/>
        </w:rPr>
      </w:pPr>
      <w:r w:rsidRPr="00596485">
        <w:rPr>
          <w:rFonts w:cs="Arial"/>
        </w:rPr>
        <w:t xml:space="preserve">If a meeting is </w:t>
      </w:r>
      <w:r w:rsidR="000A5FF9">
        <w:rPr>
          <w:rFonts w:cs="Arial"/>
        </w:rPr>
        <w:t>conducted</w:t>
      </w:r>
      <w:r w:rsidR="000A5FF9" w:rsidRPr="00596485">
        <w:rPr>
          <w:rFonts w:cs="Arial"/>
        </w:rPr>
        <w:t xml:space="preserve"> </w:t>
      </w:r>
      <w:r w:rsidRPr="00596485">
        <w:rPr>
          <w:rFonts w:cs="Arial"/>
        </w:rPr>
        <w:t xml:space="preserve">with the </w:t>
      </w:r>
      <w:ins w:id="900" w:author="Author">
        <w:r w:rsidR="003368A8">
          <w:rPr>
            <w:rFonts w:cs="Arial"/>
          </w:rPr>
          <w:t>permit holder</w:t>
        </w:r>
      </w:ins>
      <w:r w:rsidRPr="00596485">
        <w:rPr>
          <w:rFonts w:cs="Arial"/>
        </w:rPr>
        <w:t xml:space="preserve">, it will be a Category 1 public meeting in accordance with the Commission’s policy on public meetings, with the exception that the meeting must be closed for such portions which may involve matters that should not be publicly disclosed under Section 2.390 of Title 10 of the </w:t>
      </w:r>
      <w:r w:rsidRPr="004541A0">
        <w:rPr>
          <w:rFonts w:cs="Arial"/>
          <w:i/>
          <w:iCs/>
        </w:rPr>
        <w:t>Code of Federal Regulations</w:t>
      </w:r>
      <w:r w:rsidRPr="00596485">
        <w:rPr>
          <w:rFonts w:cs="Arial"/>
          <w:iCs/>
        </w:rPr>
        <w:t xml:space="preserve"> </w:t>
      </w:r>
      <w:r w:rsidRPr="00596485">
        <w:rPr>
          <w:rFonts w:cs="Arial"/>
        </w:rPr>
        <w:t>(10</w:t>
      </w:r>
      <w:r w:rsidR="005E7FC1">
        <w:rPr>
          <w:rFonts w:cs="Arial"/>
        </w:rPr>
        <w:t> </w:t>
      </w:r>
      <w:r w:rsidRPr="00596485">
        <w:rPr>
          <w:rFonts w:cs="Arial"/>
        </w:rPr>
        <w:t>CFR 2.390).</w:t>
      </w:r>
      <w:ins w:id="901" w:author="Author">
        <w:r w:rsidR="007138DC">
          <w:rPr>
            <w:rFonts w:cs="Arial"/>
          </w:rPr>
          <w:t xml:space="preserve"> </w:t>
        </w:r>
      </w:ins>
      <w:r w:rsidRPr="00596485">
        <w:rPr>
          <w:rFonts w:cs="Arial"/>
        </w:rPr>
        <w:t>Members of the public, the press, and government officials from other agencies are considered as observers during the conduct of the meeting.</w:t>
      </w:r>
      <w:ins w:id="902" w:author="Author">
        <w:r w:rsidR="007138DC">
          <w:rPr>
            <w:rFonts w:cs="Arial"/>
          </w:rPr>
          <w:t xml:space="preserve"> </w:t>
        </w:r>
      </w:ins>
      <w:r w:rsidRPr="00596485">
        <w:rPr>
          <w:rFonts w:cs="Arial"/>
        </w:rPr>
        <w:t>However, attendees should be given the opportunity to ask questions of the NRC representatives after the conclusion of the meeting.</w:t>
      </w:r>
    </w:p>
    <w:p w14:paraId="0A9C4EA9" w14:textId="79BABE7B" w:rsidR="00D07B69" w:rsidRPr="00596485" w:rsidRDefault="00D07B69" w:rsidP="00CA68AE">
      <w:pPr>
        <w:pStyle w:val="BodyText3"/>
        <w:rPr>
          <w:rFonts w:cs="Arial"/>
        </w:rPr>
      </w:pPr>
      <w:r w:rsidRPr="00596485">
        <w:rPr>
          <w:rFonts w:cs="Arial"/>
        </w:rPr>
        <w:t xml:space="preserve">Public involvement in the results of the NRC’s assessment of </w:t>
      </w:r>
      <w:ins w:id="903" w:author="Author">
        <w:r w:rsidR="00CC4CD7">
          <w:rPr>
            <w:rFonts w:cs="Arial"/>
          </w:rPr>
          <w:t>construction quality</w:t>
        </w:r>
      </w:ins>
      <w:r w:rsidRPr="003368A8">
        <w:rPr>
          <w:rFonts w:cs="Arial"/>
        </w:rPr>
        <w:t xml:space="preserve"> should focus on topics of interest to the public.</w:t>
      </w:r>
      <w:ins w:id="904" w:author="Author">
        <w:r w:rsidR="007138DC">
          <w:rPr>
            <w:rFonts w:cs="Arial"/>
          </w:rPr>
          <w:t xml:space="preserve"> </w:t>
        </w:r>
      </w:ins>
      <w:r w:rsidRPr="003368A8">
        <w:rPr>
          <w:rFonts w:cs="Arial"/>
        </w:rPr>
        <w:t xml:space="preserve">In lieu of a public meeting, </w:t>
      </w:r>
      <w:r w:rsidRPr="00B17582">
        <w:rPr>
          <w:rFonts w:cs="Arial"/>
        </w:rPr>
        <w:t>the format for the public involvement could include an open house, round table discussion, or poster board session.</w:t>
      </w:r>
      <w:ins w:id="905" w:author="Author">
        <w:r w:rsidR="007138DC">
          <w:rPr>
            <w:rFonts w:cs="Arial"/>
          </w:rPr>
          <w:t xml:space="preserve"> </w:t>
        </w:r>
      </w:ins>
      <w:r w:rsidRPr="00596485">
        <w:rPr>
          <w:rFonts w:cs="Arial"/>
        </w:rPr>
        <w:t>For higher-profile interactions, consideration should include NRC or non-NRC facilitators.</w:t>
      </w:r>
    </w:p>
    <w:p w14:paraId="06CA845D" w14:textId="6628E792" w:rsidR="00D07B69" w:rsidRDefault="002F789F" w:rsidP="00C904D0">
      <w:pPr>
        <w:pStyle w:val="BodyText2"/>
      </w:pPr>
      <w:r w:rsidRPr="00596485">
        <w:t>4.4</w:t>
      </w:r>
      <w:r w:rsidR="00D07B69" w:rsidRPr="00596485">
        <w:tab/>
      </w:r>
      <w:r w:rsidR="00D07B69" w:rsidRPr="00596485">
        <w:rPr>
          <w:u w:val="single"/>
        </w:rPr>
        <w:t>Assessment Areas</w:t>
      </w:r>
      <w:r w:rsidR="00D07B69" w:rsidRPr="00596485">
        <w:t>.</w:t>
      </w:r>
      <w:ins w:id="906" w:author="Author">
        <w:r w:rsidR="007138DC">
          <w:t xml:space="preserve"> </w:t>
        </w:r>
      </w:ins>
      <w:r w:rsidR="00D07B69" w:rsidRPr="00596485">
        <w:t xml:space="preserve">The following assessment areas and associated attributes should be used to assess </w:t>
      </w:r>
      <w:r w:rsidR="0055096C">
        <w:t>NPUF</w:t>
      </w:r>
      <w:r w:rsidR="00AB3B14">
        <w:t xml:space="preserve"> construction</w:t>
      </w:r>
      <w:r w:rsidR="00D07B69" w:rsidRPr="00596485">
        <w:t xml:space="preserve"> </w:t>
      </w:r>
      <w:ins w:id="907" w:author="Author">
        <w:r w:rsidR="003A4BE6">
          <w:t>quality</w:t>
        </w:r>
      </w:ins>
      <w:r w:rsidR="00D07B69" w:rsidRPr="00596485">
        <w:t>.</w:t>
      </w:r>
      <w:ins w:id="908" w:author="Author">
        <w:r w:rsidR="007138DC">
          <w:t xml:space="preserve"> </w:t>
        </w:r>
      </w:ins>
      <w:r w:rsidR="00D07B69" w:rsidRPr="00596485">
        <w:t>Depending on the stage of the construction project, not all assessment areas would be applicable during a given assessment period.</w:t>
      </w:r>
    </w:p>
    <w:p w14:paraId="68D82B49" w14:textId="713A3C7B" w:rsidR="00AC51BE" w:rsidRDefault="00AC51BE" w:rsidP="00FA1C1B">
      <w:pPr>
        <w:pStyle w:val="BodyText3"/>
      </w:pPr>
      <w:r>
        <w:lastRenderedPageBreak/>
        <w:t xml:space="preserve">The primary goal of </w:t>
      </w:r>
      <w:r w:rsidR="001A1BE5">
        <w:t xml:space="preserve">NPUF CIP </w:t>
      </w:r>
      <w:r>
        <w:t xml:space="preserve">assessment </w:t>
      </w:r>
      <w:r w:rsidR="001A1BE5">
        <w:t xml:space="preserve">is to gain reasonable assurance that the facility is built and will operate in accordance with its licensing basis. Attaining reasonable assurance </w:t>
      </w:r>
      <w:r w:rsidR="00AB71BB">
        <w:t>for the overall project is achieved by inspection of different construction areas (see IP 69020)</w:t>
      </w:r>
      <w:r w:rsidR="00CF7A0B">
        <w:t xml:space="preserve">, quality assurance (see IP </w:t>
      </w:r>
      <w:r w:rsidR="006A159D">
        <w:t>60021),</w:t>
      </w:r>
      <w:r w:rsidR="00AB71BB">
        <w:t xml:space="preserve"> and of different operational programs and operational readiness </w:t>
      </w:r>
      <w:r w:rsidR="007B2C2D">
        <w:t>activities (see IP 6902</w:t>
      </w:r>
      <w:r w:rsidR="00EB61C1">
        <w:t>2</w:t>
      </w:r>
      <w:r w:rsidR="007B2C2D">
        <w:t>)</w:t>
      </w:r>
      <w:r w:rsidR="0085218C">
        <w:t xml:space="preserve">. Once reasonable assurance </w:t>
      </w:r>
      <w:r w:rsidR="00EB61C1">
        <w:t xml:space="preserve">of quality </w:t>
      </w:r>
      <w:r w:rsidR="0085218C">
        <w:t>is attained in all of the individual construction areas and operational programs, then the CIP is complete. With this in mind, reasonable assurance assessment inputs will include:</w:t>
      </w:r>
    </w:p>
    <w:p w14:paraId="3C493890" w14:textId="49092775" w:rsidR="00D07B69" w:rsidRPr="00596485" w:rsidRDefault="00D07B69" w:rsidP="004F4CA0">
      <w:pPr>
        <w:pStyle w:val="BodyText"/>
        <w:numPr>
          <w:ilvl w:val="0"/>
          <w:numId w:val="33"/>
        </w:numPr>
      </w:pPr>
      <w:r w:rsidRPr="003C0BF7">
        <w:rPr>
          <w:u w:val="single"/>
        </w:rPr>
        <w:t>Quality Assurance Program</w:t>
      </w:r>
      <w:r w:rsidR="003C0BF7">
        <w:t>.</w:t>
      </w:r>
      <w:ins w:id="909" w:author="Author">
        <w:r w:rsidR="007138DC">
          <w:t xml:space="preserve"> </w:t>
        </w:r>
      </w:ins>
      <w:r w:rsidRPr="00596485">
        <w:t>The requirements of the QA program are effectively implemented</w:t>
      </w:r>
      <w:ins w:id="910" w:author="Author">
        <w:r w:rsidR="00D86DDB">
          <w:t>.</w:t>
        </w:r>
      </w:ins>
    </w:p>
    <w:p w14:paraId="4055C57A" w14:textId="61C9C9EE" w:rsidR="00D07B69" w:rsidRPr="00596485" w:rsidRDefault="00D07B69" w:rsidP="004F4CA0">
      <w:pPr>
        <w:pStyle w:val="BodyText"/>
        <w:numPr>
          <w:ilvl w:val="0"/>
          <w:numId w:val="33"/>
        </w:numPr>
      </w:pPr>
      <w:r w:rsidRPr="0082048F">
        <w:rPr>
          <w:u w:val="single"/>
        </w:rPr>
        <w:t>Construction Oversight</w:t>
      </w:r>
      <w:r w:rsidRPr="00596485">
        <w:t>.</w:t>
      </w:r>
      <w:ins w:id="911" w:author="Author">
        <w:r w:rsidR="007138DC">
          <w:t xml:space="preserve"> </w:t>
        </w:r>
      </w:ins>
      <w:r w:rsidRPr="00596485">
        <w:t xml:space="preserve">Construction activities are conducted in accordance with the </w:t>
      </w:r>
      <w:r w:rsidR="00BE2FBD" w:rsidRPr="00596485">
        <w:t>CP</w:t>
      </w:r>
      <w:r w:rsidRPr="00596485">
        <w:t xml:space="preserve"> and QA program.</w:t>
      </w:r>
      <w:ins w:id="912" w:author="Author">
        <w:r w:rsidR="007138DC">
          <w:t xml:space="preserve"> </w:t>
        </w:r>
      </w:ins>
    </w:p>
    <w:p w14:paraId="455DA93A" w14:textId="29DAD6C6" w:rsidR="00D07B69" w:rsidRPr="00596485" w:rsidRDefault="00D07B69" w:rsidP="004F4CA0">
      <w:pPr>
        <w:pStyle w:val="BodyText"/>
        <w:numPr>
          <w:ilvl w:val="0"/>
          <w:numId w:val="33"/>
        </w:numPr>
      </w:pPr>
      <w:r w:rsidRPr="0082048F">
        <w:rPr>
          <w:u w:val="single"/>
        </w:rPr>
        <w:t>Operational Readiness Activities</w:t>
      </w:r>
      <w:r w:rsidRPr="00596485">
        <w:t>.</w:t>
      </w:r>
      <w:ins w:id="913" w:author="Author">
        <w:r w:rsidR="007138DC">
          <w:t xml:space="preserve"> </w:t>
        </w:r>
      </w:ins>
      <w:r w:rsidRPr="00596485">
        <w:t>Activities completed during the operational preparedness phase to support the transition from construction to operation</w:t>
      </w:r>
      <w:ins w:id="914" w:author="Author">
        <w:r w:rsidR="00D86DDB">
          <w:t xml:space="preserve"> meet licensing requirements.</w:t>
        </w:r>
        <w:r w:rsidR="007138DC">
          <w:t xml:space="preserve"> </w:t>
        </w:r>
      </w:ins>
    </w:p>
    <w:p w14:paraId="5885870A" w14:textId="609851BA" w:rsidR="00D07B69" w:rsidRPr="00596485" w:rsidRDefault="00D07B69" w:rsidP="004F4CA0">
      <w:pPr>
        <w:pStyle w:val="BodyText"/>
        <w:numPr>
          <w:ilvl w:val="0"/>
          <w:numId w:val="33"/>
        </w:numPr>
      </w:pPr>
      <w:r w:rsidRPr="00056EE7">
        <w:rPr>
          <w:u w:val="single"/>
        </w:rPr>
        <w:t>Other Areas</w:t>
      </w:r>
      <w:r w:rsidR="003F2D60">
        <w:t>.</w:t>
      </w:r>
      <w:ins w:id="915" w:author="Author">
        <w:r w:rsidR="007138DC">
          <w:t xml:space="preserve"> </w:t>
        </w:r>
      </w:ins>
      <w:r w:rsidR="007B6D34">
        <w:t xml:space="preserve">Other areas may </w:t>
      </w:r>
      <w:r w:rsidRPr="00596485">
        <w:t xml:space="preserve">include special issues that arise but are not included in the review on a routine basis unless the significance of the issue rises to a level that is perceived to affect the quality of </w:t>
      </w:r>
      <w:ins w:id="916" w:author="Author">
        <w:r w:rsidR="006C0385">
          <w:t>construction activities</w:t>
        </w:r>
      </w:ins>
      <w:r w:rsidRPr="00596485">
        <w:t>.</w:t>
      </w:r>
      <w:ins w:id="917" w:author="Author">
        <w:r w:rsidR="007138DC">
          <w:t xml:space="preserve"> </w:t>
        </w:r>
      </w:ins>
      <w:r w:rsidRPr="00596485">
        <w:t xml:space="preserve">Examples include quality of licensing submittals, deviations from commitments in </w:t>
      </w:r>
      <w:r w:rsidR="00190038">
        <w:t>C</w:t>
      </w:r>
      <w:r w:rsidRPr="00596485">
        <w:t xml:space="preserve">onfirmatory </w:t>
      </w:r>
      <w:r w:rsidR="00190038">
        <w:t>A</w:t>
      </w:r>
      <w:r w:rsidRPr="00596485">
        <w:t xml:space="preserve">ction </w:t>
      </w:r>
      <w:r w:rsidR="00190038">
        <w:t>L</w:t>
      </w:r>
      <w:r w:rsidRPr="00596485">
        <w:t xml:space="preserve">etters or </w:t>
      </w:r>
      <w:r w:rsidR="00190038">
        <w:t>C</w:t>
      </w:r>
      <w:r w:rsidRPr="00596485">
        <w:t xml:space="preserve">onfirmatory </w:t>
      </w:r>
      <w:r w:rsidR="00190038">
        <w:t>O</w:t>
      </w:r>
      <w:r w:rsidRPr="00596485">
        <w:t xml:space="preserve">rders, and labor difficulties. </w:t>
      </w:r>
    </w:p>
    <w:p w14:paraId="5FB40020" w14:textId="2521025C" w:rsidR="00D07B69" w:rsidRPr="00596485" w:rsidRDefault="00CC26AE" w:rsidP="00C904D0">
      <w:pPr>
        <w:pStyle w:val="BodyText2"/>
      </w:pPr>
      <w:r w:rsidRPr="00596485">
        <w:t>4.5</w:t>
      </w:r>
      <w:r w:rsidR="00D07B69" w:rsidRPr="00596485">
        <w:tab/>
      </w:r>
      <w:r w:rsidR="00D07B69" w:rsidRPr="00596485">
        <w:rPr>
          <w:u w:val="single"/>
        </w:rPr>
        <w:t xml:space="preserve">NRC Actions in Response to </w:t>
      </w:r>
      <w:ins w:id="918" w:author="Author">
        <w:r w:rsidR="00F270FF">
          <w:rPr>
            <w:u w:val="single"/>
          </w:rPr>
          <w:t>Construction Quality Issues</w:t>
        </w:r>
      </w:ins>
      <w:r w:rsidR="00D07B69" w:rsidRPr="00596485">
        <w:t>.</w:t>
      </w:r>
      <w:ins w:id="919" w:author="Author">
        <w:r w:rsidR="007138DC">
          <w:t xml:space="preserve"> </w:t>
        </w:r>
        <w:r w:rsidR="00853324">
          <w:t>A</w:t>
        </w:r>
      </w:ins>
      <w:r w:rsidR="00D07B69" w:rsidRPr="00596485">
        <w:t>ssessment</w:t>
      </w:r>
      <w:ins w:id="920" w:author="Author">
        <w:r w:rsidR="00853324">
          <w:t xml:space="preserve"> reviews</w:t>
        </w:r>
      </w:ins>
      <w:r w:rsidR="00D07B69" w:rsidRPr="00596485">
        <w:t xml:space="preserve"> will determine the NRC response to significant </w:t>
      </w:r>
      <w:ins w:id="921" w:author="Author">
        <w:r w:rsidR="00F270FF">
          <w:t>quality</w:t>
        </w:r>
        <w:r w:rsidR="00F270FF" w:rsidRPr="00596485">
          <w:t xml:space="preserve"> </w:t>
        </w:r>
      </w:ins>
      <w:r w:rsidR="00D07B69" w:rsidRPr="00596485">
        <w:t>issues.</w:t>
      </w:r>
      <w:ins w:id="922" w:author="Author">
        <w:r w:rsidR="007138DC">
          <w:t xml:space="preserve"> </w:t>
        </w:r>
      </w:ins>
      <w:r w:rsidR="00D07B69" w:rsidRPr="00596485">
        <w:t xml:space="preserve">Significant </w:t>
      </w:r>
      <w:ins w:id="923" w:author="Author">
        <w:r w:rsidR="00F270FF">
          <w:t>quality</w:t>
        </w:r>
        <w:r w:rsidR="00F270FF" w:rsidRPr="00596485">
          <w:t xml:space="preserve"> </w:t>
        </w:r>
      </w:ins>
      <w:r w:rsidR="00D07B69" w:rsidRPr="00596485">
        <w:t>issues are defined as Severity Level I, II, and III violations.</w:t>
      </w:r>
      <w:ins w:id="924" w:author="Author">
        <w:r w:rsidR="00064167">
          <w:t xml:space="preserve"> </w:t>
        </w:r>
        <w:r w:rsidR="00E75C6B">
          <w:t>Actions in IP 92702 will be used for follow</w:t>
        </w:r>
        <w:r w:rsidR="00A316DB">
          <w:noBreakHyphen/>
        </w:r>
        <w:r w:rsidR="00E75C6B">
          <w:t xml:space="preserve">up of these </w:t>
        </w:r>
        <w:r w:rsidR="00567DAD">
          <w:t>quality issues.</w:t>
        </w:r>
      </w:ins>
    </w:p>
    <w:p w14:paraId="28F92275" w14:textId="11BD0C3D" w:rsidR="00E80338" w:rsidRPr="003F2699" w:rsidRDefault="00E80338" w:rsidP="007361EB">
      <w:pPr>
        <w:pStyle w:val="END"/>
        <w:sectPr w:rsidR="00E80338" w:rsidRPr="003F2699" w:rsidSect="00D8775A">
          <w:footerReference w:type="default" r:id="rId16"/>
          <w:pgSz w:w="12240" w:h="15840"/>
          <w:pgMar w:top="1440" w:right="1440" w:bottom="1440" w:left="1440" w:header="720" w:footer="720" w:gutter="0"/>
          <w:pgNumType w:start="1"/>
          <w:cols w:space="720"/>
          <w:noEndnote/>
          <w:docGrid w:linePitch="326"/>
        </w:sectPr>
      </w:pPr>
      <w:r w:rsidRPr="003F2699">
        <w:t>END</w:t>
      </w:r>
    </w:p>
    <w:p w14:paraId="22E4C073" w14:textId="217E5542" w:rsidR="00B604FA" w:rsidRPr="00596485" w:rsidRDefault="00B604FA" w:rsidP="004F4CA0">
      <w:pPr>
        <w:pStyle w:val="attachmenttitle"/>
      </w:pPr>
      <w:bookmarkStart w:id="925" w:name="_Toc166660978"/>
      <w:r w:rsidRPr="00596485">
        <w:lastRenderedPageBreak/>
        <w:t xml:space="preserve">Attachment </w:t>
      </w:r>
      <w:r w:rsidR="00901ECD">
        <w:t>1</w:t>
      </w:r>
      <w:r w:rsidR="00FB0E1E">
        <w:t>:</w:t>
      </w:r>
      <w:ins w:id="926" w:author="Author">
        <w:r w:rsidR="007138DC">
          <w:t xml:space="preserve"> </w:t>
        </w:r>
      </w:ins>
      <w:r w:rsidRPr="00B8110E">
        <w:t>Revision History f</w:t>
      </w:r>
      <w:r w:rsidR="00B8110E">
        <w:t>or</w:t>
      </w:r>
      <w:r w:rsidRPr="00B8110E">
        <w:t xml:space="preserve"> IMC </w:t>
      </w:r>
      <w:r w:rsidR="007A43DD" w:rsidRPr="00B8110E">
        <w:t>2550</w:t>
      </w:r>
      <w:bookmarkEnd w:id="925"/>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1463"/>
        <w:gridCol w:w="1682"/>
        <w:gridCol w:w="5003"/>
        <w:gridCol w:w="2827"/>
        <w:gridCol w:w="2340"/>
      </w:tblGrid>
      <w:tr w:rsidR="00DC4B10" w:rsidRPr="00CA656E" w14:paraId="010EBDCD" w14:textId="77777777" w:rsidTr="00967DBF">
        <w:trPr>
          <w:tblHeader/>
        </w:trPr>
        <w:tc>
          <w:tcPr>
            <w:tcW w:w="1463" w:type="dxa"/>
            <w:shd w:val="clear" w:color="auto" w:fill="auto"/>
            <w:tcMar>
              <w:top w:w="58" w:type="dxa"/>
              <w:left w:w="58" w:type="dxa"/>
              <w:bottom w:w="58" w:type="dxa"/>
              <w:right w:w="58" w:type="dxa"/>
            </w:tcMar>
          </w:tcPr>
          <w:p w14:paraId="71ADB589" w14:textId="77777777" w:rsidR="00DC4B10" w:rsidRPr="00696E0B" w:rsidRDefault="00DC4B10" w:rsidP="009C45EA">
            <w:pPr>
              <w:pStyle w:val="BodyText-table"/>
            </w:pPr>
            <w:r w:rsidRPr="00696E0B">
              <w:t>Commitment</w:t>
            </w:r>
          </w:p>
          <w:p w14:paraId="301A4214" w14:textId="77777777" w:rsidR="00DC4B10" w:rsidRPr="00696E0B" w:rsidRDefault="00DC4B10" w:rsidP="009C45EA">
            <w:pPr>
              <w:pStyle w:val="BodyText-table"/>
            </w:pPr>
            <w:r w:rsidRPr="00696E0B">
              <w:t>Tracking</w:t>
            </w:r>
          </w:p>
          <w:p w14:paraId="7A65D619" w14:textId="77777777" w:rsidR="00DC4B10" w:rsidRPr="00696E0B" w:rsidRDefault="00DC4B10" w:rsidP="009C45EA">
            <w:pPr>
              <w:pStyle w:val="BodyText-table"/>
            </w:pPr>
            <w:r w:rsidRPr="00696E0B">
              <w:t>Number</w:t>
            </w:r>
          </w:p>
        </w:tc>
        <w:tc>
          <w:tcPr>
            <w:tcW w:w="1682" w:type="dxa"/>
            <w:shd w:val="clear" w:color="auto" w:fill="auto"/>
            <w:tcMar>
              <w:top w:w="58" w:type="dxa"/>
              <w:left w:w="58" w:type="dxa"/>
              <w:bottom w:w="58" w:type="dxa"/>
              <w:right w:w="58" w:type="dxa"/>
            </w:tcMar>
          </w:tcPr>
          <w:p w14:paraId="2FD37F4F" w14:textId="77777777" w:rsidR="00DC4B10" w:rsidRPr="00696E0B" w:rsidRDefault="00DC4B10" w:rsidP="009C45EA">
            <w:pPr>
              <w:pStyle w:val="BodyText-table"/>
            </w:pPr>
            <w:r w:rsidRPr="00696E0B">
              <w:t>Accession</w:t>
            </w:r>
            <w:r w:rsidR="00B5369E">
              <w:t xml:space="preserve"> </w:t>
            </w:r>
            <w:r w:rsidRPr="00696E0B">
              <w:t>Number</w:t>
            </w:r>
          </w:p>
          <w:p w14:paraId="5FC7C7D9" w14:textId="77777777" w:rsidR="00DC4B10" w:rsidRPr="00696E0B" w:rsidRDefault="00DC4B10" w:rsidP="009C45EA">
            <w:pPr>
              <w:pStyle w:val="BodyText-table"/>
            </w:pPr>
            <w:r w:rsidRPr="00696E0B">
              <w:t>Issue Date</w:t>
            </w:r>
          </w:p>
          <w:p w14:paraId="0E4ABAFC" w14:textId="77777777" w:rsidR="00DC4B10" w:rsidRPr="00696E0B" w:rsidRDefault="00DC4B10" w:rsidP="009C45EA">
            <w:pPr>
              <w:pStyle w:val="BodyText-table"/>
            </w:pPr>
            <w:r w:rsidRPr="00696E0B">
              <w:t>Change Notice</w:t>
            </w:r>
          </w:p>
        </w:tc>
        <w:tc>
          <w:tcPr>
            <w:tcW w:w="5003" w:type="dxa"/>
            <w:shd w:val="clear" w:color="auto" w:fill="auto"/>
            <w:tcMar>
              <w:top w:w="58" w:type="dxa"/>
              <w:left w:w="58" w:type="dxa"/>
              <w:bottom w:w="58" w:type="dxa"/>
              <w:right w:w="58" w:type="dxa"/>
            </w:tcMar>
          </w:tcPr>
          <w:p w14:paraId="63F3FF48" w14:textId="77777777" w:rsidR="00DC4B10" w:rsidRPr="00696E0B" w:rsidRDefault="00DC4B10" w:rsidP="009C45EA">
            <w:pPr>
              <w:pStyle w:val="BodyText-table"/>
            </w:pPr>
            <w:r w:rsidRPr="00696E0B">
              <w:t>Description of Change</w:t>
            </w:r>
          </w:p>
        </w:tc>
        <w:tc>
          <w:tcPr>
            <w:tcW w:w="2827" w:type="dxa"/>
            <w:shd w:val="clear" w:color="auto" w:fill="auto"/>
            <w:tcMar>
              <w:top w:w="58" w:type="dxa"/>
              <w:left w:w="58" w:type="dxa"/>
              <w:bottom w:w="58" w:type="dxa"/>
              <w:right w:w="58" w:type="dxa"/>
            </w:tcMar>
          </w:tcPr>
          <w:p w14:paraId="22954DAA" w14:textId="48A49930" w:rsidR="00DC4B10" w:rsidRPr="00696E0B" w:rsidRDefault="00DC4B10" w:rsidP="009C45EA">
            <w:pPr>
              <w:pStyle w:val="BodyText-table"/>
            </w:pPr>
            <w:r w:rsidRPr="00696E0B">
              <w:t>Description of</w:t>
            </w:r>
            <w:r w:rsidR="00F3290E">
              <w:t xml:space="preserve"> </w:t>
            </w:r>
            <w:r w:rsidRPr="00696E0B">
              <w:t>Training Required</w:t>
            </w:r>
            <w:r w:rsidR="00F3290E">
              <w:t xml:space="preserve"> </w:t>
            </w:r>
            <w:r w:rsidR="00F01ACC">
              <w:t>a</w:t>
            </w:r>
            <w:r w:rsidRPr="00696E0B">
              <w:t>nd Completion Date</w:t>
            </w:r>
          </w:p>
        </w:tc>
        <w:tc>
          <w:tcPr>
            <w:tcW w:w="2340" w:type="dxa"/>
            <w:shd w:val="clear" w:color="auto" w:fill="auto"/>
            <w:tcMar>
              <w:top w:w="58" w:type="dxa"/>
              <w:left w:w="58" w:type="dxa"/>
              <w:bottom w:w="58" w:type="dxa"/>
              <w:right w:w="58" w:type="dxa"/>
            </w:tcMar>
          </w:tcPr>
          <w:p w14:paraId="54D14ACC" w14:textId="77777777" w:rsidR="00DC4B10" w:rsidRPr="00696E0B" w:rsidRDefault="00DC4B10" w:rsidP="009C45EA">
            <w:pPr>
              <w:pStyle w:val="BodyText-table"/>
            </w:pPr>
            <w:r w:rsidRPr="00696E0B">
              <w:t>Comment Resolution</w:t>
            </w:r>
          </w:p>
          <w:p w14:paraId="7C2F5E5B" w14:textId="77777777" w:rsidR="00DC4B10" w:rsidRDefault="00B5369E" w:rsidP="009C45EA">
            <w:pPr>
              <w:pStyle w:val="BodyText-table"/>
            </w:pPr>
            <w:r>
              <w:t xml:space="preserve">and Closed Feedback Form </w:t>
            </w:r>
            <w:r w:rsidR="00DC4B10" w:rsidRPr="00696E0B">
              <w:t>Accession Number</w:t>
            </w:r>
          </w:p>
          <w:p w14:paraId="4043B8A1" w14:textId="77777777" w:rsidR="00503681" w:rsidRPr="00272A98" w:rsidRDefault="00503681" w:rsidP="009C45EA">
            <w:pPr>
              <w:pStyle w:val="BodyText-table"/>
              <w:rPr>
                <w:lang w:val="fr-CA"/>
              </w:rPr>
            </w:pPr>
            <w:r w:rsidRPr="00272A98">
              <w:rPr>
                <w:lang w:val="fr-CA"/>
              </w:rPr>
              <w:t>(Pre-Decisional, Non-Public</w:t>
            </w:r>
            <w:r w:rsidR="00B5369E" w:rsidRPr="00272A98">
              <w:rPr>
                <w:lang w:val="fr-CA"/>
              </w:rPr>
              <w:t xml:space="preserve"> Information)</w:t>
            </w:r>
          </w:p>
        </w:tc>
      </w:tr>
      <w:tr w:rsidR="00DC4B10" w:rsidRPr="00696E0B" w14:paraId="3AEB14C9" w14:textId="77777777" w:rsidTr="00967DBF">
        <w:tc>
          <w:tcPr>
            <w:tcW w:w="1463" w:type="dxa"/>
            <w:shd w:val="clear" w:color="auto" w:fill="auto"/>
            <w:tcMar>
              <w:top w:w="58" w:type="dxa"/>
              <w:left w:w="58" w:type="dxa"/>
              <w:bottom w:w="58" w:type="dxa"/>
              <w:right w:w="58" w:type="dxa"/>
            </w:tcMar>
          </w:tcPr>
          <w:p w14:paraId="2D9415A0" w14:textId="77777777" w:rsidR="00DC4B10" w:rsidRPr="00696E0B" w:rsidRDefault="00DC4B10" w:rsidP="009C45EA">
            <w:pPr>
              <w:pStyle w:val="BodyText-table"/>
            </w:pPr>
            <w:r w:rsidRPr="00696E0B">
              <w:t>N/A</w:t>
            </w:r>
          </w:p>
        </w:tc>
        <w:tc>
          <w:tcPr>
            <w:tcW w:w="1682" w:type="dxa"/>
            <w:shd w:val="clear" w:color="auto" w:fill="auto"/>
            <w:tcMar>
              <w:top w:w="58" w:type="dxa"/>
              <w:left w:w="58" w:type="dxa"/>
              <w:bottom w:w="58" w:type="dxa"/>
              <w:right w:w="58" w:type="dxa"/>
            </w:tcMar>
          </w:tcPr>
          <w:p w14:paraId="250E5ECA" w14:textId="77777777" w:rsidR="00DC4B10" w:rsidRPr="00696E0B" w:rsidRDefault="00DC4B10" w:rsidP="009C45EA">
            <w:pPr>
              <w:pStyle w:val="BodyText-table"/>
            </w:pPr>
            <w:r w:rsidRPr="00696E0B">
              <w:t>ML</w:t>
            </w:r>
            <w:r w:rsidR="001C33B0">
              <w:t>15083A166</w:t>
            </w:r>
          </w:p>
          <w:p w14:paraId="33572B2F" w14:textId="77777777" w:rsidR="00DC4B10" w:rsidRPr="00696E0B" w:rsidRDefault="00F3290E" w:rsidP="009C45EA">
            <w:pPr>
              <w:pStyle w:val="BodyText-table"/>
            </w:pPr>
            <w:r>
              <w:t>12/14/15</w:t>
            </w:r>
          </w:p>
          <w:p w14:paraId="32208A52" w14:textId="77777777" w:rsidR="00DC4B10" w:rsidRPr="00696E0B" w:rsidRDefault="00990F73" w:rsidP="009C45EA">
            <w:pPr>
              <w:pStyle w:val="BodyText-table"/>
            </w:pPr>
            <w:r>
              <w:t>CN 15-029</w:t>
            </w:r>
          </w:p>
        </w:tc>
        <w:tc>
          <w:tcPr>
            <w:tcW w:w="5003" w:type="dxa"/>
            <w:shd w:val="clear" w:color="auto" w:fill="auto"/>
            <w:tcMar>
              <w:top w:w="58" w:type="dxa"/>
              <w:left w:w="58" w:type="dxa"/>
              <w:bottom w:w="58" w:type="dxa"/>
              <w:right w:w="58" w:type="dxa"/>
            </w:tcMar>
          </w:tcPr>
          <w:p w14:paraId="25673EA0" w14:textId="4DCDDD07" w:rsidR="00DC4B10" w:rsidRPr="00696E0B" w:rsidRDefault="00DC4B10" w:rsidP="009C45EA">
            <w:pPr>
              <w:pStyle w:val="BodyText-table"/>
            </w:pPr>
            <w:r w:rsidRPr="00696E0B">
              <w:t xml:space="preserve">Initial issuance to document Construction Inspection Program for </w:t>
            </w:r>
            <w:r w:rsidR="00A03F6D">
              <w:t>Non-Power Production and Utilization Facilities</w:t>
            </w:r>
            <w:r w:rsidR="00A03F6D" w:rsidRPr="00696E0B">
              <w:t xml:space="preserve"> </w:t>
            </w:r>
            <w:r w:rsidRPr="00696E0B">
              <w:t>Licensed under 10 CFR Part 50.</w:t>
            </w:r>
          </w:p>
        </w:tc>
        <w:tc>
          <w:tcPr>
            <w:tcW w:w="2827" w:type="dxa"/>
            <w:shd w:val="clear" w:color="auto" w:fill="auto"/>
            <w:tcMar>
              <w:top w:w="58" w:type="dxa"/>
              <w:left w:w="58" w:type="dxa"/>
              <w:bottom w:w="58" w:type="dxa"/>
              <w:right w:w="58" w:type="dxa"/>
            </w:tcMar>
          </w:tcPr>
          <w:p w14:paraId="04DA3F42" w14:textId="66E16FF4" w:rsidR="00DC4B10" w:rsidRPr="00696E0B" w:rsidRDefault="00DC4B10" w:rsidP="009C45EA">
            <w:pPr>
              <w:pStyle w:val="BodyText-table"/>
            </w:pPr>
            <w:r w:rsidRPr="00696E0B">
              <w:t xml:space="preserve">Inspectors should be trained or briefed on the </w:t>
            </w:r>
            <w:r w:rsidR="0055096C">
              <w:t>NPUF</w:t>
            </w:r>
            <w:r w:rsidRPr="00696E0B">
              <w:t xml:space="preserve"> Inspection Program before they perform </w:t>
            </w:r>
            <w:r w:rsidR="0055096C">
              <w:t>NPUF</w:t>
            </w:r>
            <w:r w:rsidRPr="00696E0B">
              <w:t xml:space="preserve"> related inspections.</w:t>
            </w:r>
          </w:p>
        </w:tc>
        <w:tc>
          <w:tcPr>
            <w:tcW w:w="2340" w:type="dxa"/>
            <w:shd w:val="clear" w:color="auto" w:fill="auto"/>
            <w:tcMar>
              <w:top w:w="58" w:type="dxa"/>
              <w:left w:w="58" w:type="dxa"/>
              <w:bottom w:w="58" w:type="dxa"/>
              <w:right w:w="58" w:type="dxa"/>
            </w:tcMar>
          </w:tcPr>
          <w:p w14:paraId="43B96882" w14:textId="77777777" w:rsidR="00DC4B10" w:rsidRPr="00696E0B" w:rsidRDefault="00243340" w:rsidP="009C45EA">
            <w:pPr>
              <w:pStyle w:val="BodyText-table"/>
            </w:pPr>
            <w:r>
              <w:t>ML15182A159</w:t>
            </w:r>
          </w:p>
        </w:tc>
      </w:tr>
      <w:tr w:rsidR="00B85D5F" w:rsidRPr="00696E0B" w14:paraId="5958C402" w14:textId="77777777" w:rsidTr="00967DBF">
        <w:tc>
          <w:tcPr>
            <w:tcW w:w="1463" w:type="dxa"/>
            <w:shd w:val="clear" w:color="auto" w:fill="auto"/>
            <w:tcMar>
              <w:top w:w="58" w:type="dxa"/>
              <w:left w:w="58" w:type="dxa"/>
              <w:bottom w:w="58" w:type="dxa"/>
              <w:right w:w="58" w:type="dxa"/>
            </w:tcMar>
          </w:tcPr>
          <w:p w14:paraId="6789452C" w14:textId="77777777" w:rsidR="00B85D5F" w:rsidRPr="00696E0B" w:rsidRDefault="00B85D5F" w:rsidP="009C45EA">
            <w:pPr>
              <w:pStyle w:val="BodyText-table"/>
            </w:pPr>
            <w:r>
              <w:t>N/A</w:t>
            </w:r>
          </w:p>
        </w:tc>
        <w:tc>
          <w:tcPr>
            <w:tcW w:w="1682" w:type="dxa"/>
            <w:shd w:val="clear" w:color="auto" w:fill="auto"/>
            <w:tcMar>
              <w:top w:w="58" w:type="dxa"/>
              <w:left w:w="58" w:type="dxa"/>
              <w:bottom w:w="58" w:type="dxa"/>
              <w:right w:w="58" w:type="dxa"/>
            </w:tcMar>
          </w:tcPr>
          <w:p w14:paraId="182FA73E" w14:textId="77777777" w:rsidR="00B85D5F" w:rsidRDefault="005113EF" w:rsidP="009C45EA">
            <w:pPr>
              <w:pStyle w:val="BodyText-table"/>
            </w:pPr>
            <w:r>
              <w:t>ML17205A247</w:t>
            </w:r>
          </w:p>
          <w:p w14:paraId="772FAB78" w14:textId="2B736987" w:rsidR="00F7647B" w:rsidRDefault="00E95AE5" w:rsidP="009C45EA">
            <w:pPr>
              <w:pStyle w:val="BodyText-table"/>
            </w:pPr>
            <w:r>
              <w:t>05/01/18</w:t>
            </w:r>
          </w:p>
          <w:p w14:paraId="7AD21267" w14:textId="2C4FE2B0" w:rsidR="00F7647B" w:rsidRPr="00696E0B" w:rsidRDefault="00E95AE5" w:rsidP="009C45EA">
            <w:pPr>
              <w:pStyle w:val="BodyText-table"/>
            </w:pPr>
            <w:r>
              <w:t>CN 18-009</w:t>
            </w:r>
          </w:p>
        </w:tc>
        <w:tc>
          <w:tcPr>
            <w:tcW w:w="5003" w:type="dxa"/>
            <w:shd w:val="clear" w:color="auto" w:fill="auto"/>
            <w:tcMar>
              <w:top w:w="58" w:type="dxa"/>
              <w:left w:w="58" w:type="dxa"/>
              <w:bottom w:w="58" w:type="dxa"/>
              <w:right w:w="58" w:type="dxa"/>
            </w:tcMar>
          </w:tcPr>
          <w:p w14:paraId="6818E457" w14:textId="06997935" w:rsidR="00B85D5F" w:rsidRPr="00696E0B" w:rsidRDefault="00CA0E6D" w:rsidP="009C45EA">
            <w:pPr>
              <w:pStyle w:val="BodyText-table"/>
            </w:pPr>
            <w:r>
              <w:t>Routine update, also a</w:t>
            </w:r>
            <w:r w:rsidR="00B85D5F">
              <w:t xml:space="preserve">dded </w:t>
            </w:r>
            <w:r w:rsidR="00CE024D">
              <w:t>language</w:t>
            </w:r>
            <w:r w:rsidR="00B85D5F">
              <w:t xml:space="preserve"> discussing </w:t>
            </w:r>
            <w:r w:rsidR="00CE024D">
              <w:t>assessing the effectiveness of</w:t>
            </w:r>
            <w:r w:rsidR="00B85D5F">
              <w:t xml:space="preserve"> a </w:t>
            </w:r>
            <w:ins w:id="927" w:author="Author">
              <w:r w:rsidR="0037585E">
                <w:t>permit holder</w:t>
              </w:r>
            </w:ins>
            <w:r w:rsidR="00B85D5F">
              <w:t>’s CAP</w:t>
            </w:r>
            <w:r w:rsidR="009A2F9F">
              <w:t xml:space="preserve"> and CAM deviations.</w:t>
            </w:r>
          </w:p>
        </w:tc>
        <w:tc>
          <w:tcPr>
            <w:tcW w:w="2827" w:type="dxa"/>
            <w:shd w:val="clear" w:color="auto" w:fill="auto"/>
            <w:tcMar>
              <w:top w:w="58" w:type="dxa"/>
              <w:left w:w="58" w:type="dxa"/>
              <w:bottom w:w="58" w:type="dxa"/>
              <w:right w:w="58" w:type="dxa"/>
            </w:tcMar>
          </w:tcPr>
          <w:p w14:paraId="1DFCBF3D" w14:textId="77777777" w:rsidR="00B85D5F" w:rsidRPr="00696E0B" w:rsidRDefault="00F7647B" w:rsidP="009C45EA">
            <w:pPr>
              <w:pStyle w:val="BodyText-table"/>
            </w:pPr>
            <w:r>
              <w:t>N/A</w:t>
            </w:r>
          </w:p>
        </w:tc>
        <w:tc>
          <w:tcPr>
            <w:tcW w:w="2340" w:type="dxa"/>
            <w:shd w:val="clear" w:color="auto" w:fill="auto"/>
            <w:tcMar>
              <w:top w:w="58" w:type="dxa"/>
              <w:left w:w="58" w:type="dxa"/>
              <w:bottom w:w="58" w:type="dxa"/>
              <w:right w:w="58" w:type="dxa"/>
            </w:tcMar>
          </w:tcPr>
          <w:p w14:paraId="044154A4" w14:textId="77777777" w:rsidR="00B85D5F" w:rsidRDefault="00A97C58" w:rsidP="009C45EA">
            <w:pPr>
              <w:pStyle w:val="BodyText-table"/>
            </w:pPr>
            <w:r>
              <w:t>ML17226A345</w:t>
            </w:r>
          </w:p>
        </w:tc>
      </w:tr>
      <w:tr w:rsidR="005E6C5C" w:rsidRPr="00696E0B" w14:paraId="5CB7DFBD" w14:textId="77777777" w:rsidTr="00967DBF">
        <w:tc>
          <w:tcPr>
            <w:tcW w:w="1463" w:type="dxa"/>
            <w:shd w:val="clear" w:color="auto" w:fill="auto"/>
            <w:tcMar>
              <w:top w:w="58" w:type="dxa"/>
              <w:left w:w="58" w:type="dxa"/>
              <w:bottom w:w="58" w:type="dxa"/>
              <w:right w:w="58" w:type="dxa"/>
            </w:tcMar>
          </w:tcPr>
          <w:p w14:paraId="153A7C7F" w14:textId="3A02A646" w:rsidR="005E6C5C" w:rsidRDefault="005E6C5C" w:rsidP="009C45EA">
            <w:pPr>
              <w:pStyle w:val="BodyText-table"/>
            </w:pPr>
            <w:r>
              <w:t>N/A</w:t>
            </w:r>
          </w:p>
        </w:tc>
        <w:tc>
          <w:tcPr>
            <w:tcW w:w="1682" w:type="dxa"/>
            <w:shd w:val="clear" w:color="auto" w:fill="auto"/>
            <w:tcMar>
              <w:top w:w="58" w:type="dxa"/>
              <w:left w:w="58" w:type="dxa"/>
              <w:bottom w:w="58" w:type="dxa"/>
              <w:right w:w="58" w:type="dxa"/>
            </w:tcMar>
          </w:tcPr>
          <w:p w14:paraId="2318341A" w14:textId="77777777" w:rsidR="005E6C5C" w:rsidRDefault="00955B89" w:rsidP="009C45EA">
            <w:pPr>
              <w:pStyle w:val="BodyText-table"/>
            </w:pPr>
            <w:r w:rsidRPr="00955B89">
              <w:t>ML21208A134</w:t>
            </w:r>
          </w:p>
          <w:p w14:paraId="329122CC" w14:textId="6CA15403" w:rsidR="00F01ACC" w:rsidRPr="00542142" w:rsidRDefault="00542142" w:rsidP="009C45EA">
            <w:pPr>
              <w:pStyle w:val="BodyText-table"/>
            </w:pPr>
            <w:r w:rsidRPr="00542142">
              <w:t>12/07/21</w:t>
            </w:r>
          </w:p>
          <w:p w14:paraId="7FC6D911" w14:textId="60278FDB" w:rsidR="00F01ACC" w:rsidRPr="00955B89" w:rsidRDefault="00F01ACC" w:rsidP="009C45EA">
            <w:pPr>
              <w:pStyle w:val="BodyText-table"/>
            </w:pPr>
            <w:r w:rsidRPr="00542142">
              <w:t xml:space="preserve">CN </w:t>
            </w:r>
            <w:r w:rsidR="00542142" w:rsidRPr="00542142">
              <w:t>21</w:t>
            </w:r>
            <w:r w:rsidRPr="00542142">
              <w:t>-</w:t>
            </w:r>
            <w:r w:rsidR="00542142" w:rsidRPr="00542142">
              <w:t>039</w:t>
            </w:r>
          </w:p>
        </w:tc>
        <w:tc>
          <w:tcPr>
            <w:tcW w:w="5003" w:type="dxa"/>
            <w:shd w:val="clear" w:color="auto" w:fill="auto"/>
            <w:tcMar>
              <w:top w:w="58" w:type="dxa"/>
              <w:left w:w="58" w:type="dxa"/>
              <w:bottom w:w="58" w:type="dxa"/>
              <w:right w:w="58" w:type="dxa"/>
            </w:tcMar>
          </w:tcPr>
          <w:p w14:paraId="0A826594" w14:textId="625BCE07" w:rsidR="005E6C5C" w:rsidRDefault="005E6C5C" w:rsidP="009C45EA">
            <w:pPr>
              <w:pStyle w:val="BodyText-table"/>
            </w:pPr>
            <w:r>
              <w:t xml:space="preserve">Routine update including organizational changes, changes to inspection report </w:t>
            </w:r>
            <w:r w:rsidR="00D92475">
              <w:t xml:space="preserve">documentation </w:t>
            </w:r>
            <w:r>
              <w:t xml:space="preserve">guidance, and </w:t>
            </w:r>
            <w:r w:rsidR="00D92475">
              <w:t>chang</w:t>
            </w:r>
            <w:r w:rsidR="009A1CB1">
              <w:t>es to</w:t>
            </w:r>
            <w:r w:rsidR="00D92475">
              <w:t xml:space="preserve"> IMC wording </w:t>
            </w:r>
            <w:r w:rsidR="009A1CB1">
              <w:t xml:space="preserve">for </w:t>
            </w:r>
            <w:r>
              <w:t xml:space="preserve">applying </w:t>
            </w:r>
            <w:r w:rsidR="00BD792A">
              <w:t xml:space="preserve">the IMC </w:t>
            </w:r>
            <w:r>
              <w:t xml:space="preserve">to </w:t>
            </w:r>
            <w:r w:rsidR="00D92475">
              <w:t xml:space="preserve">construction of </w:t>
            </w:r>
            <w:r>
              <w:t>non-radioisotope NPUFs.</w:t>
            </w:r>
          </w:p>
        </w:tc>
        <w:tc>
          <w:tcPr>
            <w:tcW w:w="2827" w:type="dxa"/>
            <w:shd w:val="clear" w:color="auto" w:fill="auto"/>
            <w:tcMar>
              <w:top w:w="58" w:type="dxa"/>
              <w:left w:w="58" w:type="dxa"/>
              <w:bottom w:w="58" w:type="dxa"/>
              <w:right w:w="58" w:type="dxa"/>
            </w:tcMar>
          </w:tcPr>
          <w:p w14:paraId="477F90BE" w14:textId="0D9B85B9" w:rsidR="005E6C5C" w:rsidRDefault="00D92475" w:rsidP="009C45EA">
            <w:pPr>
              <w:pStyle w:val="BodyText-table"/>
            </w:pPr>
            <w:r>
              <w:t xml:space="preserve">Construction </w:t>
            </w:r>
            <w:r w:rsidR="00C94EDD">
              <w:t>i</w:t>
            </w:r>
            <w:r>
              <w:t>nspectors should be briefed of changes to inspection report guidance.</w:t>
            </w:r>
          </w:p>
        </w:tc>
        <w:tc>
          <w:tcPr>
            <w:tcW w:w="2340" w:type="dxa"/>
            <w:shd w:val="clear" w:color="auto" w:fill="auto"/>
            <w:tcMar>
              <w:top w:w="58" w:type="dxa"/>
              <w:left w:w="58" w:type="dxa"/>
              <w:bottom w:w="58" w:type="dxa"/>
              <w:right w:w="58" w:type="dxa"/>
            </w:tcMar>
          </w:tcPr>
          <w:p w14:paraId="03E0A8C9" w14:textId="0B11851A" w:rsidR="005E6C5C" w:rsidRPr="00955B89" w:rsidRDefault="00955B89" w:rsidP="009C45EA">
            <w:pPr>
              <w:pStyle w:val="BodyText-table"/>
            </w:pPr>
            <w:r w:rsidRPr="00955B89">
              <w:t>ML21208A112</w:t>
            </w:r>
          </w:p>
        </w:tc>
      </w:tr>
      <w:tr w:rsidR="00475104" w:rsidRPr="00696E0B" w14:paraId="142F6915" w14:textId="77777777" w:rsidTr="00967DBF">
        <w:tc>
          <w:tcPr>
            <w:tcW w:w="1463" w:type="dxa"/>
            <w:shd w:val="clear" w:color="auto" w:fill="auto"/>
            <w:tcMar>
              <w:top w:w="58" w:type="dxa"/>
              <w:left w:w="58" w:type="dxa"/>
              <w:bottom w:w="58" w:type="dxa"/>
              <w:right w:w="58" w:type="dxa"/>
            </w:tcMar>
          </w:tcPr>
          <w:p w14:paraId="70E8D8C7" w14:textId="354AD931" w:rsidR="00475104" w:rsidRDefault="00475104" w:rsidP="009C45EA">
            <w:pPr>
              <w:pStyle w:val="BodyText-table"/>
            </w:pPr>
            <w:r>
              <w:t>N/A</w:t>
            </w:r>
          </w:p>
        </w:tc>
        <w:tc>
          <w:tcPr>
            <w:tcW w:w="1682" w:type="dxa"/>
            <w:shd w:val="clear" w:color="auto" w:fill="auto"/>
            <w:tcMar>
              <w:top w:w="58" w:type="dxa"/>
              <w:left w:w="58" w:type="dxa"/>
              <w:bottom w:w="58" w:type="dxa"/>
              <w:right w:w="58" w:type="dxa"/>
            </w:tcMar>
          </w:tcPr>
          <w:p w14:paraId="62CBAD93" w14:textId="77777777" w:rsidR="00475104" w:rsidRDefault="00812DC8" w:rsidP="009C45EA">
            <w:pPr>
              <w:pStyle w:val="BodyText-table"/>
            </w:pPr>
            <w:r>
              <w:t>ML24031A550</w:t>
            </w:r>
          </w:p>
          <w:p w14:paraId="53FAC236" w14:textId="152A754E" w:rsidR="00812DC8" w:rsidRDefault="006561DE" w:rsidP="009C45EA">
            <w:pPr>
              <w:pStyle w:val="BodyText-table"/>
            </w:pPr>
            <w:r>
              <w:t>05/16/24</w:t>
            </w:r>
          </w:p>
          <w:p w14:paraId="2FD12CE7" w14:textId="055F756D" w:rsidR="00812DC8" w:rsidRPr="00955B89" w:rsidRDefault="00812DC8" w:rsidP="009C45EA">
            <w:pPr>
              <w:pStyle w:val="BodyText-table"/>
            </w:pPr>
            <w:r>
              <w:t xml:space="preserve">CN </w:t>
            </w:r>
            <w:r w:rsidR="00986C3C">
              <w:t>015</w:t>
            </w:r>
          </w:p>
        </w:tc>
        <w:tc>
          <w:tcPr>
            <w:tcW w:w="5003" w:type="dxa"/>
            <w:shd w:val="clear" w:color="auto" w:fill="auto"/>
            <w:tcMar>
              <w:top w:w="58" w:type="dxa"/>
              <w:left w:w="58" w:type="dxa"/>
              <w:bottom w:w="58" w:type="dxa"/>
              <w:right w:w="58" w:type="dxa"/>
            </w:tcMar>
          </w:tcPr>
          <w:p w14:paraId="06B465F9" w14:textId="7A117203" w:rsidR="00475104" w:rsidRDefault="00086B1A" w:rsidP="009C45EA">
            <w:pPr>
              <w:pStyle w:val="BodyText-table"/>
            </w:pPr>
            <w:r>
              <w:t>Major r</w:t>
            </w:r>
            <w:r w:rsidR="00475104">
              <w:t xml:space="preserve">evision to </w:t>
            </w:r>
            <w:r>
              <w:t>clarify</w:t>
            </w:r>
            <w:r w:rsidR="00475104">
              <w:t xml:space="preserve"> </w:t>
            </w:r>
            <w:r>
              <w:t xml:space="preserve">inspection planning, enforcement, </w:t>
            </w:r>
            <w:r w:rsidR="00475104">
              <w:t xml:space="preserve">assessment, organizational responsibilities, </w:t>
            </w:r>
            <w:r w:rsidR="002A49D3">
              <w:t xml:space="preserve">traditional enforcement </w:t>
            </w:r>
            <w:r w:rsidR="00E22419">
              <w:t>and licensing terms</w:t>
            </w:r>
            <w:r w:rsidR="002A49D3">
              <w:t xml:space="preserve">, </w:t>
            </w:r>
            <w:r w:rsidR="00475104">
              <w:t xml:space="preserve">and Part 50 specific terminology. </w:t>
            </w:r>
          </w:p>
        </w:tc>
        <w:tc>
          <w:tcPr>
            <w:tcW w:w="2827" w:type="dxa"/>
            <w:shd w:val="clear" w:color="auto" w:fill="auto"/>
            <w:tcMar>
              <w:top w:w="58" w:type="dxa"/>
              <w:left w:w="58" w:type="dxa"/>
              <w:bottom w:w="58" w:type="dxa"/>
              <w:right w:w="58" w:type="dxa"/>
            </w:tcMar>
          </w:tcPr>
          <w:p w14:paraId="51B8C2F2" w14:textId="61518FA2" w:rsidR="00475104" w:rsidRDefault="00475104" w:rsidP="009C45EA">
            <w:pPr>
              <w:pStyle w:val="BodyText-table"/>
            </w:pPr>
            <w:r>
              <w:t xml:space="preserve">Inspectors involved in NPUF CIP </w:t>
            </w:r>
            <w:r w:rsidR="00E22419">
              <w:t>inspections,</w:t>
            </w:r>
            <w:r>
              <w:t xml:space="preserve"> and their direct supervision require briefing on the </w:t>
            </w:r>
            <w:r w:rsidRPr="00CD266F">
              <w:t>changes</w:t>
            </w:r>
          </w:p>
        </w:tc>
        <w:tc>
          <w:tcPr>
            <w:tcW w:w="2340" w:type="dxa"/>
            <w:shd w:val="clear" w:color="auto" w:fill="auto"/>
            <w:tcMar>
              <w:top w:w="58" w:type="dxa"/>
              <w:left w:w="58" w:type="dxa"/>
              <w:bottom w:w="58" w:type="dxa"/>
              <w:right w:w="58" w:type="dxa"/>
            </w:tcMar>
          </w:tcPr>
          <w:p w14:paraId="381B8E50" w14:textId="7A131861" w:rsidR="00475104" w:rsidRPr="00955B89" w:rsidRDefault="00812DC8" w:rsidP="009C45EA">
            <w:pPr>
              <w:pStyle w:val="BodyText-table"/>
            </w:pPr>
            <w:r>
              <w:t>ML24036A243</w:t>
            </w:r>
          </w:p>
        </w:tc>
      </w:tr>
    </w:tbl>
    <w:p w14:paraId="3D6475EA" w14:textId="77777777" w:rsidR="00DC4B10" w:rsidRPr="007C7F25" w:rsidRDefault="00DC4B10" w:rsidP="00CA58D5">
      <w:pPr>
        <w:pStyle w:val="BodyText"/>
      </w:pPr>
    </w:p>
    <w:sectPr w:rsidR="00DC4B10" w:rsidRPr="007C7F25" w:rsidSect="00D8775A">
      <w:footerReference w:type="default" r:id="rId1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63FC" w14:textId="77777777" w:rsidR="00D8775A" w:rsidRDefault="00D8775A">
      <w:r>
        <w:separator/>
      </w:r>
    </w:p>
  </w:endnote>
  <w:endnote w:type="continuationSeparator" w:id="0">
    <w:p w14:paraId="622B8ABD" w14:textId="77777777" w:rsidR="00D8775A" w:rsidRDefault="00D8775A">
      <w:r>
        <w:continuationSeparator/>
      </w:r>
    </w:p>
  </w:endnote>
  <w:endnote w:type="continuationNotice" w:id="1">
    <w:p w14:paraId="48182EDB" w14:textId="77777777" w:rsidR="00D8775A" w:rsidRDefault="00D87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2D20" w14:textId="548F6FFE" w:rsidR="004800A1" w:rsidRPr="00C3739B" w:rsidRDefault="00E86408" w:rsidP="000211F6">
    <w:pPr>
      <w:pStyle w:val="Footer"/>
      <w:widowControl/>
      <w:tabs>
        <w:tab w:val="clear" w:pos="4320"/>
        <w:tab w:val="clear" w:pos="8640"/>
        <w:tab w:val="center" w:pos="4680"/>
        <w:tab w:val="right" w:pos="9360"/>
      </w:tabs>
      <w:autoSpaceDE/>
      <w:autoSpaceDN/>
      <w:adjustRightInd/>
      <w:rPr>
        <w:rFonts w:ascii="Arial" w:hAnsi="Arial" w:cs="Arial"/>
        <w:sz w:val="22"/>
        <w:szCs w:val="22"/>
      </w:rPr>
    </w:pPr>
    <w:r>
      <w:rPr>
        <w:rFonts w:ascii="Arial" w:hAnsi="Arial" w:cs="Arial"/>
        <w:sz w:val="22"/>
        <w:szCs w:val="22"/>
      </w:rPr>
      <w:t xml:space="preserve">Issue </w:t>
    </w:r>
    <w:r w:rsidR="004800A1" w:rsidRPr="00C3739B">
      <w:rPr>
        <w:rFonts w:ascii="Arial" w:hAnsi="Arial" w:cs="Arial"/>
        <w:sz w:val="22"/>
        <w:szCs w:val="22"/>
      </w:rPr>
      <w:t>Date:</w:t>
    </w:r>
    <w:r w:rsidR="007138DC">
      <w:rPr>
        <w:rFonts w:ascii="Arial" w:hAnsi="Arial" w:cs="Arial"/>
        <w:sz w:val="22"/>
        <w:szCs w:val="22"/>
      </w:rPr>
      <w:t xml:space="preserve"> </w:t>
    </w:r>
    <w:r w:rsidR="00755483">
      <w:rPr>
        <w:rFonts w:ascii="Arial" w:hAnsi="Arial" w:cs="Arial"/>
        <w:sz w:val="22"/>
        <w:szCs w:val="22"/>
      </w:rPr>
      <w:t>05/16/24</w:t>
    </w:r>
    <w:r w:rsidR="004800A1" w:rsidRPr="00C3739B">
      <w:rPr>
        <w:rFonts w:ascii="Arial" w:hAnsi="Arial" w:cs="Arial"/>
        <w:sz w:val="22"/>
        <w:szCs w:val="22"/>
      </w:rPr>
      <w:tab/>
    </w:r>
    <w:r w:rsidR="004800A1" w:rsidRPr="00C3739B">
      <w:rPr>
        <w:rFonts w:ascii="Arial" w:hAnsi="Arial" w:cs="Arial"/>
        <w:sz w:val="22"/>
        <w:szCs w:val="22"/>
      </w:rPr>
      <w:fldChar w:fldCharType="begin"/>
    </w:r>
    <w:r w:rsidR="004800A1" w:rsidRPr="00C3739B">
      <w:rPr>
        <w:rFonts w:ascii="Arial" w:hAnsi="Arial" w:cs="Arial"/>
        <w:sz w:val="22"/>
        <w:szCs w:val="22"/>
      </w:rPr>
      <w:instrText xml:space="preserve"> PAGE   \* MERGEFORMAT </w:instrText>
    </w:r>
    <w:r w:rsidR="004800A1" w:rsidRPr="00C3739B">
      <w:rPr>
        <w:rFonts w:ascii="Arial" w:hAnsi="Arial" w:cs="Arial"/>
        <w:sz w:val="22"/>
        <w:szCs w:val="22"/>
      </w:rPr>
      <w:fldChar w:fldCharType="separate"/>
    </w:r>
    <w:r w:rsidR="004800A1">
      <w:rPr>
        <w:rFonts w:ascii="Arial" w:hAnsi="Arial" w:cs="Arial"/>
        <w:noProof/>
        <w:sz w:val="22"/>
        <w:szCs w:val="22"/>
      </w:rPr>
      <w:t>i</w:t>
    </w:r>
    <w:r w:rsidR="004800A1" w:rsidRPr="00C3739B">
      <w:rPr>
        <w:rFonts w:ascii="Arial" w:hAnsi="Arial" w:cs="Arial"/>
        <w:noProof/>
        <w:sz w:val="22"/>
        <w:szCs w:val="22"/>
      </w:rPr>
      <w:fldChar w:fldCharType="end"/>
    </w:r>
    <w:r w:rsidR="004800A1" w:rsidRPr="00C3739B">
      <w:rPr>
        <w:rFonts w:ascii="Arial" w:hAnsi="Arial" w:cs="Arial"/>
        <w:noProof/>
        <w:sz w:val="22"/>
        <w:szCs w:val="22"/>
      </w:rPr>
      <w:tab/>
    </w:r>
    <w:r w:rsidR="004800A1" w:rsidRPr="00C3739B">
      <w:rPr>
        <w:rFonts w:ascii="Arial" w:hAnsi="Arial" w:cs="Arial"/>
        <w:sz w:val="22"/>
        <w:szCs w:val="22"/>
      </w:rPr>
      <w:t>2550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2C20" w14:textId="4A0DD546" w:rsidR="004800A1" w:rsidRPr="00C3739B" w:rsidRDefault="00236FD0" w:rsidP="003C46A1">
    <w:pPr>
      <w:tabs>
        <w:tab w:val="center" w:pos="4680"/>
        <w:tab w:val="right" w:pos="9360"/>
      </w:tabs>
      <w:rPr>
        <w:rFonts w:ascii="Arial" w:hAnsi="Arial" w:cs="Arial"/>
        <w:sz w:val="22"/>
        <w:szCs w:val="22"/>
      </w:rPr>
    </w:pPr>
    <w:r>
      <w:rPr>
        <w:rFonts w:ascii="Arial" w:hAnsi="Arial" w:cs="Arial"/>
        <w:sz w:val="22"/>
        <w:szCs w:val="22"/>
      </w:rPr>
      <w:t xml:space="preserve">Issue </w:t>
    </w:r>
    <w:r w:rsidR="004800A1">
      <w:rPr>
        <w:rFonts w:ascii="Arial" w:hAnsi="Arial" w:cs="Arial"/>
        <w:sz w:val="22"/>
        <w:szCs w:val="22"/>
      </w:rPr>
      <w:t>Date:</w:t>
    </w:r>
    <w:r w:rsidR="007138DC">
      <w:rPr>
        <w:rFonts w:ascii="Arial" w:hAnsi="Arial" w:cs="Arial"/>
        <w:sz w:val="22"/>
        <w:szCs w:val="22"/>
      </w:rPr>
      <w:t xml:space="preserve"> </w:t>
    </w:r>
    <w:r w:rsidR="00755483">
      <w:rPr>
        <w:rFonts w:ascii="Arial" w:hAnsi="Arial" w:cs="Arial"/>
        <w:sz w:val="22"/>
        <w:szCs w:val="22"/>
      </w:rPr>
      <w:t>05/16/24</w:t>
    </w:r>
    <w:r w:rsidR="004800A1">
      <w:rPr>
        <w:rFonts w:ascii="Arial" w:hAnsi="Arial" w:cs="Arial"/>
        <w:sz w:val="22"/>
        <w:szCs w:val="22"/>
      </w:rPr>
      <w:tab/>
    </w:r>
    <w:r w:rsidR="004800A1" w:rsidRPr="00C3739B">
      <w:rPr>
        <w:rFonts w:ascii="Arial" w:hAnsi="Arial" w:cs="Arial"/>
        <w:sz w:val="22"/>
        <w:szCs w:val="22"/>
      </w:rPr>
      <w:fldChar w:fldCharType="begin"/>
    </w:r>
    <w:r w:rsidR="004800A1" w:rsidRPr="00C3739B">
      <w:rPr>
        <w:rFonts w:ascii="Arial" w:hAnsi="Arial" w:cs="Arial"/>
        <w:sz w:val="22"/>
        <w:szCs w:val="22"/>
      </w:rPr>
      <w:instrText xml:space="preserve">PAGE </w:instrText>
    </w:r>
    <w:r w:rsidR="004800A1" w:rsidRPr="00C3739B">
      <w:rPr>
        <w:rFonts w:ascii="Arial" w:hAnsi="Arial" w:cs="Arial"/>
        <w:sz w:val="22"/>
        <w:szCs w:val="22"/>
      </w:rPr>
      <w:fldChar w:fldCharType="separate"/>
    </w:r>
    <w:r w:rsidR="004800A1">
      <w:rPr>
        <w:rFonts w:ascii="Arial" w:hAnsi="Arial" w:cs="Arial"/>
        <w:noProof/>
        <w:sz w:val="22"/>
        <w:szCs w:val="22"/>
      </w:rPr>
      <w:t>4</w:t>
    </w:r>
    <w:r w:rsidR="004800A1" w:rsidRPr="00C3739B">
      <w:rPr>
        <w:rFonts w:ascii="Arial" w:hAnsi="Arial" w:cs="Arial"/>
        <w:sz w:val="22"/>
        <w:szCs w:val="22"/>
      </w:rPr>
      <w:fldChar w:fldCharType="end"/>
    </w:r>
    <w:r w:rsidR="004800A1" w:rsidRPr="00C3739B">
      <w:rPr>
        <w:rFonts w:ascii="Arial" w:hAnsi="Arial" w:cs="Arial"/>
        <w:sz w:val="22"/>
        <w:szCs w:val="22"/>
      </w:rPr>
      <w:tab/>
      <w:t>2550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20D38" w14:textId="67EEB1A1"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Date:</w:t>
    </w:r>
    <w:r w:rsidR="007138DC">
      <w:rPr>
        <w:rFonts w:ascii="Arial" w:hAnsi="Arial" w:cs="Arial"/>
        <w:sz w:val="22"/>
        <w:szCs w:val="22"/>
      </w:rPr>
      <w:t xml:space="preserve"> </w:t>
    </w:r>
    <w:r w:rsidR="00755483">
      <w:rPr>
        <w:rFonts w:ascii="Arial" w:hAnsi="Arial" w:cs="Arial"/>
        <w:sz w:val="22"/>
        <w:szCs w:val="22"/>
      </w:rPr>
      <w:t>05/16/24</w:t>
    </w:r>
    <w:r>
      <w:rPr>
        <w:rFonts w:ascii="Arial" w:hAnsi="Arial" w:cs="Arial"/>
        <w:sz w:val="22"/>
        <w:szCs w:val="22"/>
      </w:rPr>
      <w:tab/>
      <w:t>AppA</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1</w:t>
    </w:r>
    <w:r w:rsidRPr="00C3739B">
      <w:rPr>
        <w:rFonts w:ascii="Arial" w:hAnsi="Arial" w:cs="Arial"/>
        <w:sz w:val="22"/>
        <w:szCs w:val="22"/>
      </w:rPr>
      <w:fldChar w:fldCharType="end"/>
    </w:r>
    <w:r w:rsidRPr="00C3739B">
      <w:rPr>
        <w:rFonts w:ascii="Arial" w:hAnsi="Arial" w:cs="Arial"/>
        <w:sz w:val="22"/>
        <w:szCs w:val="22"/>
      </w:rPr>
      <w:tab/>
      <w:t>2550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3C58" w14:textId="7B71B1D1" w:rsidR="004800A1" w:rsidRPr="00C3739B" w:rsidRDefault="000D306D" w:rsidP="00DF0EF2">
    <w:pPr>
      <w:tabs>
        <w:tab w:val="left" w:pos="4476"/>
        <w:tab w:val="center" w:pos="4680"/>
        <w:tab w:val="right" w:pos="9360"/>
      </w:tabs>
      <w:rPr>
        <w:rFonts w:ascii="Arial" w:hAnsi="Arial" w:cs="Arial"/>
        <w:sz w:val="22"/>
        <w:szCs w:val="22"/>
      </w:rPr>
    </w:pPr>
    <w:r>
      <w:rPr>
        <w:rFonts w:ascii="Arial" w:hAnsi="Arial" w:cs="Arial"/>
        <w:sz w:val="22"/>
        <w:szCs w:val="22"/>
      </w:rPr>
      <w:t xml:space="preserve">Issue </w:t>
    </w:r>
    <w:r w:rsidR="004800A1">
      <w:rPr>
        <w:rFonts w:ascii="Arial" w:hAnsi="Arial" w:cs="Arial"/>
        <w:sz w:val="22"/>
        <w:szCs w:val="22"/>
      </w:rPr>
      <w:t>Date:</w:t>
    </w:r>
    <w:r w:rsidR="007138DC">
      <w:rPr>
        <w:rFonts w:ascii="Arial" w:hAnsi="Arial" w:cs="Arial"/>
        <w:sz w:val="22"/>
        <w:szCs w:val="22"/>
      </w:rPr>
      <w:t xml:space="preserve"> </w:t>
    </w:r>
    <w:r w:rsidR="000405D2">
      <w:rPr>
        <w:rFonts w:ascii="Arial" w:hAnsi="Arial" w:cs="Arial"/>
        <w:sz w:val="22"/>
        <w:szCs w:val="22"/>
      </w:rPr>
      <w:t>05/16/24</w:t>
    </w:r>
    <w:r w:rsidR="004800A1">
      <w:rPr>
        <w:rFonts w:ascii="Arial" w:hAnsi="Arial" w:cs="Arial"/>
        <w:sz w:val="22"/>
        <w:szCs w:val="22"/>
      </w:rPr>
      <w:tab/>
      <w:t>AppB</w:t>
    </w:r>
    <w:r w:rsidR="004800A1" w:rsidRPr="00C3739B">
      <w:rPr>
        <w:rFonts w:ascii="Arial" w:hAnsi="Arial" w:cs="Arial"/>
        <w:sz w:val="22"/>
        <w:szCs w:val="22"/>
      </w:rPr>
      <w:t>-</w:t>
    </w:r>
    <w:r w:rsidR="004800A1" w:rsidRPr="00C3739B">
      <w:rPr>
        <w:rFonts w:ascii="Arial" w:hAnsi="Arial" w:cs="Arial"/>
        <w:sz w:val="22"/>
        <w:szCs w:val="22"/>
      </w:rPr>
      <w:fldChar w:fldCharType="begin"/>
    </w:r>
    <w:r w:rsidR="004800A1" w:rsidRPr="00C3739B">
      <w:rPr>
        <w:rFonts w:ascii="Arial" w:hAnsi="Arial" w:cs="Arial"/>
        <w:sz w:val="22"/>
        <w:szCs w:val="22"/>
      </w:rPr>
      <w:instrText xml:space="preserve">PAGE </w:instrText>
    </w:r>
    <w:r w:rsidR="004800A1" w:rsidRPr="00C3739B">
      <w:rPr>
        <w:rFonts w:ascii="Arial" w:hAnsi="Arial" w:cs="Arial"/>
        <w:sz w:val="22"/>
        <w:szCs w:val="22"/>
      </w:rPr>
      <w:fldChar w:fldCharType="separate"/>
    </w:r>
    <w:r w:rsidR="004800A1">
      <w:rPr>
        <w:rFonts w:ascii="Arial" w:hAnsi="Arial" w:cs="Arial"/>
        <w:noProof/>
        <w:sz w:val="22"/>
        <w:szCs w:val="22"/>
      </w:rPr>
      <w:t>8</w:t>
    </w:r>
    <w:r w:rsidR="004800A1" w:rsidRPr="00C3739B">
      <w:rPr>
        <w:rFonts w:ascii="Arial" w:hAnsi="Arial" w:cs="Arial"/>
        <w:sz w:val="22"/>
        <w:szCs w:val="22"/>
      </w:rPr>
      <w:fldChar w:fldCharType="end"/>
    </w:r>
    <w:r w:rsidR="004800A1" w:rsidRPr="00C3739B">
      <w:rPr>
        <w:rFonts w:ascii="Arial" w:hAnsi="Arial" w:cs="Arial"/>
        <w:sz w:val="22"/>
        <w:szCs w:val="22"/>
      </w:rPr>
      <w:tab/>
      <w:t>2550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4DFD" w14:textId="7E4BA8FC"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Date:</w:t>
    </w:r>
    <w:r w:rsidR="007138DC">
      <w:rPr>
        <w:rFonts w:ascii="Arial" w:hAnsi="Arial" w:cs="Arial"/>
        <w:sz w:val="22"/>
        <w:szCs w:val="22"/>
      </w:rPr>
      <w:t xml:space="preserve"> </w:t>
    </w:r>
    <w:r w:rsidR="000405D2">
      <w:rPr>
        <w:rFonts w:ascii="Arial" w:hAnsi="Arial" w:cs="Arial"/>
        <w:sz w:val="22"/>
        <w:szCs w:val="22"/>
      </w:rPr>
      <w:t>05/16/24</w:t>
    </w:r>
    <w:r>
      <w:rPr>
        <w:rFonts w:ascii="Arial" w:hAnsi="Arial" w:cs="Arial"/>
        <w:sz w:val="22"/>
        <w:szCs w:val="22"/>
      </w:rPr>
      <w:tab/>
      <w:t>AppC</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8</w:t>
    </w:r>
    <w:r w:rsidRPr="00C3739B">
      <w:rPr>
        <w:rFonts w:ascii="Arial" w:hAnsi="Arial" w:cs="Arial"/>
        <w:sz w:val="22"/>
        <w:szCs w:val="22"/>
      </w:rPr>
      <w:fldChar w:fldCharType="end"/>
    </w:r>
    <w:r w:rsidRPr="00C3739B">
      <w:rPr>
        <w:rFonts w:ascii="Arial" w:hAnsi="Arial" w:cs="Arial"/>
        <w:sz w:val="22"/>
        <w:szCs w:val="22"/>
      </w:rPr>
      <w:tab/>
      <w:t>2550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0183" w14:textId="7795E9A0" w:rsidR="004800A1" w:rsidRPr="0045380B" w:rsidRDefault="004800A1" w:rsidP="00503681">
    <w:pPr>
      <w:pStyle w:val="Footer"/>
      <w:tabs>
        <w:tab w:val="clear" w:pos="4320"/>
        <w:tab w:val="clear" w:pos="8640"/>
        <w:tab w:val="center" w:pos="6480"/>
        <w:tab w:val="right" w:pos="12960"/>
      </w:tabs>
      <w:rPr>
        <w:rFonts w:ascii="Arial" w:hAnsi="Arial" w:cs="Arial"/>
        <w:sz w:val="22"/>
        <w:szCs w:val="22"/>
      </w:rPr>
    </w:pPr>
    <w:r w:rsidRPr="0045380B">
      <w:rPr>
        <w:rFonts w:ascii="Arial" w:hAnsi="Arial" w:cs="Arial"/>
        <w:sz w:val="22"/>
        <w:szCs w:val="22"/>
      </w:rPr>
      <w:t>Issue Date:</w:t>
    </w:r>
    <w:r w:rsidR="007138DC">
      <w:rPr>
        <w:rFonts w:ascii="Arial" w:hAnsi="Arial" w:cs="Arial"/>
        <w:sz w:val="22"/>
        <w:szCs w:val="22"/>
      </w:rPr>
      <w:t xml:space="preserve"> </w:t>
    </w:r>
    <w:r w:rsidR="001659D5">
      <w:rPr>
        <w:rFonts w:ascii="Arial" w:hAnsi="Arial" w:cs="Arial"/>
        <w:sz w:val="22"/>
        <w:szCs w:val="22"/>
      </w:rPr>
      <w:t>05/16/24</w:t>
    </w:r>
    <w:r w:rsidRPr="0045380B">
      <w:rPr>
        <w:rFonts w:ascii="Arial" w:hAnsi="Arial" w:cs="Arial"/>
        <w:sz w:val="22"/>
        <w:szCs w:val="22"/>
      </w:rPr>
      <w:tab/>
      <w:t>Att1-</w:t>
    </w:r>
    <w:r w:rsidRPr="0045380B">
      <w:rPr>
        <w:rFonts w:ascii="Arial" w:hAnsi="Arial" w:cs="Arial"/>
        <w:sz w:val="22"/>
        <w:szCs w:val="22"/>
      </w:rPr>
      <w:fldChar w:fldCharType="begin"/>
    </w:r>
    <w:r w:rsidRPr="0045380B">
      <w:rPr>
        <w:rFonts w:ascii="Arial" w:hAnsi="Arial" w:cs="Arial"/>
        <w:sz w:val="22"/>
        <w:szCs w:val="22"/>
      </w:rPr>
      <w:instrText xml:space="preserve"> PAGE   \* MERGEFORMAT </w:instrText>
    </w:r>
    <w:r w:rsidRPr="0045380B">
      <w:rPr>
        <w:rFonts w:ascii="Arial" w:hAnsi="Arial" w:cs="Arial"/>
        <w:sz w:val="22"/>
        <w:szCs w:val="22"/>
      </w:rPr>
      <w:fldChar w:fldCharType="separate"/>
    </w:r>
    <w:r>
      <w:rPr>
        <w:rFonts w:ascii="Arial" w:hAnsi="Arial" w:cs="Arial"/>
        <w:noProof/>
        <w:sz w:val="22"/>
        <w:szCs w:val="22"/>
      </w:rPr>
      <w:t>1</w:t>
    </w:r>
    <w:r w:rsidRPr="0045380B">
      <w:rPr>
        <w:rFonts w:ascii="Arial" w:hAnsi="Arial" w:cs="Arial"/>
        <w:noProof/>
        <w:sz w:val="22"/>
        <w:szCs w:val="22"/>
      </w:rPr>
      <w:fldChar w:fldCharType="end"/>
    </w:r>
    <w:r w:rsidRPr="0045380B">
      <w:rPr>
        <w:rFonts w:ascii="Arial" w:hAnsi="Arial" w:cs="Arial"/>
        <w:noProof/>
        <w:sz w:val="22"/>
        <w:szCs w:val="22"/>
      </w:rPr>
      <w:tab/>
      <w:t>2550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E365" w14:textId="77777777" w:rsidR="00D8775A" w:rsidRDefault="00D8775A">
      <w:r>
        <w:separator/>
      </w:r>
    </w:p>
  </w:footnote>
  <w:footnote w:type="continuationSeparator" w:id="0">
    <w:p w14:paraId="0E5225D6" w14:textId="77777777" w:rsidR="00D8775A" w:rsidRDefault="00D8775A">
      <w:r>
        <w:continuationSeparator/>
      </w:r>
    </w:p>
  </w:footnote>
  <w:footnote w:type="continuationNotice" w:id="1">
    <w:p w14:paraId="1F2A4B39" w14:textId="77777777" w:rsidR="00D8775A" w:rsidRDefault="00D8775A"/>
  </w:footnote>
  <w:footnote w:id="2">
    <w:p w14:paraId="3DADD8F1" w14:textId="727D3250" w:rsidR="003630B4" w:rsidRDefault="003630B4" w:rsidP="003630B4">
      <w:pPr>
        <w:pStyle w:val="FootnoteText"/>
        <w:tabs>
          <w:tab w:val="left" w:pos="360"/>
        </w:tabs>
        <w:ind w:left="360" w:hanging="360"/>
        <w:rPr>
          <w:ins w:id="363" w:author="Author"/>
        </w:rPr>
      </w:pPr>
      <w:ins w:id="364" w:author="Author">
        <w:r>
          <w:rPr>
            <w:rStyle w:val="FootnoteReference"/>
          </w:rPr>
          <w:footnoteRef/>
        </w:r>
        <w:r>
          <w:t xml:space="preserve"> </w:t>
        </w:r>
        <w:r>
          <w:tab/>
          <w:t xml:space="preserve">Allegations received after the Readiness Memorandum is issued, will be handled in accordance with Management Directive MD 8.8, “Management of Allegations,” and </w:t>
        </w:r>
        <w:r w:rsidRPr="002D5D66">
          <w:t>Allegation Guidance Memorandum 2011-001, “Late-Filed Allegations.”</w:t>
        </w:r>
        <w:r>
          <w:t xml:space="preserve"> </w:t>
        </w:r>
        <w:r w:rsidRPr="002D5D66">
          <w:t>(A</w:t>
        </w:r>
        <w:r>
          <w:t xml:space="preserve">gencywide </w:t>
        </w:r>
        <w:r w:rsidRPr="002D5D66">
          <w:t>D</w:t>
        </w:r>
        <w:r>
          <w:t xml:space="preserve">ocuments and </w:t>
        </w:r>
        <w:r w:rsidRPr="002D5D66">
          <w:t>A</w:t>
        </w:r>
        <w:r>
          <w:t xml:space="preserve">ccess </w:t>
        </w:r>
        <w:r w:rsidRPr="002D5D66">
          <w:t>M</w:t>
        </w:r>
        <w:r>
          <w:t xml:space="preserve">anagement </w:t>
        </w:r>
        <w:r w:rsidRPr="002D5D66">
          <w:t>S</w:t>
        </w:r>
        <w:r>
          <w:t>ystem (ADAMS)</w:t>
        </w:r>
        <w:r w:rsidRPr="002D5D66">
          <w:t xml:space="preserve"> Accession No. </w:t>
        </w:r>
        <w:r w:rsidRPr="00043826">
          <w:t>ML11227A241</w:t>
        </w:r>
        <w:r w:rsidRPr="002D5D66">
          <w:t>)</w:t>
        </w:r>
        <w:r>
          <w:t>.</w:t>
        </w:r>
        <w:r w:rsidRPr="002D5D66">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1729" w14:textId="77777777" w:rsidR="004800A1" w:rsidRDefault="00480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5744A3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00000000"/>
    <w:name w:val="AutoList2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Bullet List"/>
    <w:lvl w:ilvl="0">
      <w:start w:val="1"/>
      <w:numFmt w:val="decimal"/>
      <w:lvlText w:val="$"/>
      <w:lvlJc w:val="left"/>
    </w:lvl>
    <w:lvl w:ilvl="1">
      <w:start w:val="1"/>
      <w:numFmt w:val="low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7"/>
    <w:multiLevelType w:val="multilevel"/>
    <w:tmpl w:val="00000000"/>
    <w:name w:val="AutoList2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3004360"/>
    <w:multiLevelType w:val="multilevel"/>
    <w:tmpl w:val="9B36E52A"/>
    <w:name w:val="AutoList72"/>
    <w:lvl w:ilvl="0">
      <w:start w:val="4"/>
      <w:numFmt w:val="lowerLetter"/>
      <w:lvlText w:val="%1."/>
      <w:lvlJc w:val="left"/>
      <w:pPr>
        <w:ind w:left="180" w:firstLine="0"/>
      </w:pPr>
      <w:rPr>
        <w:rFonts w:hint="default"/>
      </w:rPr>
    </w:lvl>
    <w:lvl w:ilvl="1">
      <w:start w:val="1"/>
      <w:numFmt w:val="lowerLetter"/>
      <w:lvlText w:val="%2."/>
      <w:lvlJc w:val="left"/>
      <w:pPr>
        <w:ind w:left="180" w:firstLine="0"/>
      </w:pPr>
      <w:rPr>
        <w:rFonts w:hint="default"/>
      </w:rPr>
    </w:lvl>
    <w:lvl w:ilvl="2">
      <w:start w:val="1"/>
      <w:numFmt w:val="lowerLetter"/>
      <w:lvlText w:val="%3."/>
      <w:lvlJc w:val="left"/>
      <w:pPr>
        <w:ind w:left="180" w:firstLine="0"/>
      </w:pPr>
      <w:rPr>
        <w:rFonts w:hint="default"/>
      </w:rPr>
    </w:lvl>
    <w:lvl w:ilvl="3">
      <w:start w:val="5"/>
      <w:numFmt w:val="lowerLetter"/>
      <w:lvlText w:val="%4."/>
      <w:lvlJc w:val="left"/>
      <w:pPr>
        <w:ind w:left="180" w:firstLine="0"/>
      </w:pPr>
      <w:rPr>
        <w:rFonts w:hint="default"/>
      </w:rPr>
    </w:lvl>
    <w:lvl w:ilvl="4">
      <w:start w:val="1"/>
      <w:numFmt w:val="lowerLetter"/>
      <w:lvlText w:val="%5."/>
      <w:lvlJc w:val="left"/>
      <w:pPr>
        <w:ind w:left="180" w:firstLine="0"/>
      </w:pPr>
      <w:rPr>
        <w:rFonts w:hint="default"/>
      </w:rPr>
    </w:lvl>
    <w:lvl w:ilvl="5">
      <w:start w:val="1"/>
      <w:numFmt w:val="lowerLetter"/>
      <w:lvlText w:val="%6."/>
      <w:lvlJc w:val="left"/>
      <w:pPr>
        <w:ind w:left="180" w:firstLine="0"/>
      </w:pPr>
      <w:rPr>
        <w:rFonts w:hint="default"/>
      </w:rPr>
    </w:lvl>
    <w:lvl w:ilvl="6">
      <w:start w:val="1"/>
      <w:numFmt w:val="lowerLetter"/>
      <w:lvlText w:val="%7."/>
      <w:lvlJc w:val="left"/>
      <w:pPr>
        <w:ind w:left="180" w:firstLine="0"/>
      </w:pPr>
      <w:rPr>
        <w:rFonts w:hint="default"/>
      </w:rPr>
    </w:lvl>
    <w:lvl w:ilvl="7">
      <w:start w:val="1"/>
      <w:numFmt w:val="lowerLetter"/>
      <w:lvlText w:val="%8."/>
      <w:lvlJc w:val="left"/>
      <w:pPr>
        <w:ind w:left="180" w:firstLine="0"/>
      </w:pPr>
      <w:rPr>
        <w:rFonts w:hint="default"/>
      </w:rPr>
    </w:lvl>
    <w:lvl w:ilvl="8">
      <w:numFmt w:val="decimal"/>
      <w:lvlText w:val=""/>
      <w:lvlJc w:val="left"/>
      <w:pPr>
        <w:ind w:left="180" w:firstLine="0"/>
      </w:pPr>
      <w:rPr>
        <w:rFonts w:hint="default"/>
      </w:rPr>
    </w:lvl>
  </w:abstractNum>
  <w:abstractNum w:abstractNumId="9" w15:restartNumberingAfterBreak="0">
    <w:nsid w:val="07F56870"/>
    <w:multiLevelType w:val="multilevel"/>
    <w:tmpl w:val="61E025CA"/>
    <w:name w:val="AutoList722"/>
    <w:lvl w:ilvl="0">
      <w:start w:val="6"/>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Letter"/>
      <w:lvlText w:val="%3."/>
      <w:lvlJc w:val="left"/>
      <w:pPr>
        <w:ind w:left="0" w:firstLine="0"/>
      </w:pPr>
      <w:rPr>
        <w:rFonts w:hint="default"/>
      </w:rPr>
    </w:lvl>
    <w:lvl w:ilvl="3">
      <w:start w:val="5"/>
      <w:numFmt w:val="lowerLetter"/>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80E330A"/>
    <w:multiLevelType w:val="hybridMultilevel"/>
    <w:tmpl w:val="B7327F60"/>
    <w:lvl w:ilvl="0" w:tplc="3BD6E30E">
      <w:start w:val="1"/>
      <w:numFmt w:val="bullet"/>
      <w:lvlText w:val=""/>
      <w:lvlJc w:val="left"/>
      <w:pPr>
        <w:ind w:left="634" w:hanging="360"/>
      </w:pPr>
      <w:rPr>
        <w:rFonts w:ascii="Symbol" w:hAnsi="Symbol" w:hint="default"/>
      </w:rPr>
    </w:lvl>
    <w:lvl w:ilvl="1" w:tplc="2760047C">
      <w:start w:val="1"/>
      <w:numFmt w:val="bullet"/>
      <w:pStyle w:val="ListBullet4"/>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E10802"/>
    <w:multiLevelType w:val="multilevel"/>
    <w:tmpl w:val="912A61A8"/>
    <w:lvl w:ilvl="0">
      <w:start w:val="1"/>
      <w:numFmt w:val="lowerLetter"/>
      <w:lvlText w:val="%1."/>
      <w:lvlJc w:val="left"/>
      <w:pPr>
        <w:ind w:left="81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C7641F3"/>
    <w:multiLevelType w:val="multilevel"/>
    <w:tmpl w:val="912A61A8"/>
    <w:lvl w:ilvl="0">
      <w:start w:val="1"/>
      <w:numFmt w:val="lowerLetter"/>
      <w:lvlText w:val="%1."/>
      <w:lvlJc w:val="left"/>
      <w:pPr>
        <w:ind w:left="81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EA20FAB"/>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F8D415E"/>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1D967F8"/>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2417C3B"/>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B8F7508"/>
    <w:multiLevelType w:val="hybridMultilevel"/>
    <w:tmpl w:val="FA10E62C"/>
    <w:lvl w:ilvl="0" w:tplc="FCCCA840">
      <w:start w:val="1"/>
      <w:numFmt w:val="lowerLetter"/>
      <w:pStyle w:val="StyleArial11ptAfter11p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B541A"/>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F4D0C4F"/>
    <w:multiLevelType w:val="multilevel"/>
    <w:tmpl w:val="912A61A8"/>
    <w:lvl w:ilvl="0">
      <w:start w:val="1"/>
      <w:numFmt w:val="lowerLetter"/>
      <w:lvlText w:val="%1."/>
      <w:lvlJc w:val="left"/>
      <w:pPr>
        <w:ind w:left="81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1057707"/>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3216949"/>
    <w:multiLevelType w:val="multilevel"/>
    <w:tmpl w:val="912A61A8"/>
    <w:lvl w:ilvl="0">
      <w:start w:val="1"/>
      <w:numFmt w:val="lowerLetter"/>
      <w:lvlText w:val="%1."/>
      <w:lvlJc w:val="left"/>
      <w:pPr>
        <w:ind w:left="99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6A075AA"/>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CE517D2"/>
    <w:multiLevelType w:val="hybridMultilevel"/>
    <w:tmpl w:val="C1A09BE4"/>
    <w:lvl w:ilvl="0" w:tplc="CDCECC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EB2852"/>
    <w:multiLevelType w:val="hybridMultilevel"/>
    <w:tmpl w:val="5FC8FE40"/>
    <w:lvl w:ilvl="0" w:tplc="442849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D073FC"/>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34457689"/>
    <w:multiLevelType w:val="multilevel"/>
    <w:tmpl w:val="912A61A8"/>
    <w:lvl w:ilvl="0">
      <w:start w:val="1"/>
      <w:numFmt w:val="lowerLetter"/>
      <w:lvlText w:val="%1."/>
      <w:lvlJc w:val="left"/>
      <w:pPr>
        <w:ind w:left="81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3030982"/>
    <w:multiLevelType w:val="hybridMultilevel"/>
    <w:tmpl w:val="5F3877FE"/>
    <w:lvl w:ilvl="0" w:tplc="D6840B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261FFF"/>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46323869"/>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46D811F4"/>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66F76958"/>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8F54F36"/>
    <w:multiLevelType w:val="hybridMultilevel"/>
    <w:tmpl w:val="03A2C0BC"/>
    <w:lvl w:ilvl="0" w:tplc="A7CCB304">
      <w:start w:val="1"/>
      <w:numFmt w:val="lowerLetter"/>
      <w:lvlText w:val="%1."/>
      <w:lvlJc w:val="left"/>
      <w:pPr>
        <w:ind w:left="900" w:hanging="360"/>
      </w:pPr>
      <w:rPr>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702350DC"/>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88E3371"/>
    <w:multiLevelType w:val="multilevel"/>
    <w:tmpl w:val="912A61A8"/>
    <w:lvl w:ilvl="0">
      <w:start w:val="1"/>
      <w:numFmt w:val="low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Roman"/>
      <w:lvlText w:val="%5)"/>
      <w:lvlJc w:val="left"/>
      <w:pPr>
        <w:ind w:left="2520" w:hanging="360"/>
      </w:pPr>
      <w:rPr>
        <w:rFonts w:hint="default"/>
      </w:rPr>
    </w:lvl>
    <w:lvl w:ilvl="5">
      <w:start w:val="1"/>
      <w:numFmt w:val="none"/>
      <w:lvlText w:val=""/>
      <w:lvlJc w:val="left"/>
      <w:pPr>
        <w:tabs>
          <w:tab w:val="num" w:pos="2880"/>
        </w:tabs>
        <w:ind w:left="2880" w:firstLine="0"/>
      </w:pPr>
      <w:rPr>
        <w:rFonts w:hint="default"/>
      </w:rPr>
    </w:lvl>
    <w:lvl w:ilvl="6">
      <w:start w:val="1"/>
      <w:numFmt w:val="none"/>
      <w:lvlText w:val="%7"/>
      <w:lvlJc w:val="left"/>
      <w:pPr>
        <w:tabs>
          <w:tab w:val="num" w:pos="2880"/>
        </w:tabs>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7C360581"/>
    <w:multiLevelType w:val="hybridMultilevel"/>
    <w:tmpl w:val="B4A4932A"/>
    <w:lvl w:ilvl="0" w:tplc="CE7E404C">
      <w:start w:val="1"/>
      <w:numFmt w:val="bullet"/>
      <w:pStyle w:val="ListBullet3"/>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38570615">
    <w:abstractNumId w:val="5"/>
    <w:lvlOverride w:ilvl="0">
      <w:startOverride w:val="1"/>
      <w:lvl w:ilvl="0">
        <w:start w:val="1"/>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745110135">
    <w:abstractNumId w:val="7"/>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2049449687">
    <w:abstractNumId w:val="32"/>
  </w:num>
  <w:num w:numId="4" w16cid:durableId="1105225327">
    <w:abstractNumId w:val="17"/>
  </w:num>
  <w:num w:numId="5" w16cid:durableId="1004017173">
    <w:abstractNumId w:val="10"/>
  </w:num>
  <w:num w:numId="6" w16cid:durableId="239605024">
    <w:abstractNumId w:val="19"/>
  </w:num>
  <w:num w:numId="7" w16cid:durableId="1269193016">
    <w:abstractNumId w:val="22"/>
  </w:num>
  <w:num w:numId="8" w16cid:durableId="1441295785">
    <w:abstractNumId w:val="27"/>
  </w:num>
  <w:num w:numId="9" w16cid:durableId="1732727389">
    <w:abstractNumId w:val="14"/>
  </w:num>
  <w:num w:numId="10" w16cid:durableId="1129319617">
    <w:abstractNumId w:val="29"/>
  </w:num>
  <w:num w:numId="11" w16cid:durableId="484398332">
    <w:abstractNumId w:val="18"/>
  </w:num>
  <w:num w:numId="12" w16cid:durableId="1354258387">
    <w:abstractNumId w:val="21"/>
  </w:num>
  <w:num w:numId="13" w16cid:durableId="289020311">
    <w:abstractNumId w:val="34"/>
  </w:num>
  <w:num w:numId="14" w16cid:durableId="1854538434">
    <w:abstractNumId w:val="25"/>
  </w:num>
  <w:num w:numId="15" w16cid:durableId="884176968">
    <w:abstractNumId w:val="28"/>
  </w:num>
  <w:num w:numId="16" w16cid:durableId="1172334853">
    <w:abstractNumId w:val="16"/>
  </w:num>
  <w:num w:numId="17" w16cid:durableId="528689694">
    <w:abstractNumId w:val="20"/>
  </w:num>
  <w:num w:numId="18" w16cid:durableId="176502389">
    <w:abstractNumId w:val="31"/>
  </w:num>
  <w:num w:numId="19" w16cid:durableId="995766162">
    <w:abstractNumId w:val="13"/>
  </w:num>
  <w:num w:numId="20" w16cid:durableId="1780030845">
    <w:abstractNumId w:val="15"/>
  </w:num>
  <w:num w:numId="21" w16cid:durableId="1245915193">
    <w:abstractNumId w:val="33"/>
  </w:num>
  <w:num w:numId="22" w16cid:durableId="108086174">
    <w:abstractNumId w:val="30"/>
  </w:num>
  <w:num w:numId="23" w16cid:durableId="984314410">
    <w:abstractNumId w:val="12"/>
  </w:num>
  <w:num w:numId="24" w16cid:durableId="713119583">
    <w:abstractNumId w:val="10"/>
  </w:num>
  <w:num w:numId="25" w16cid:durableId="568459895">
    <w:abstractNumId w:val="10"/>
  </w:num>
  <w:num w:numId="26" w16cid:durableId="578949366">
    <w:abstractNumId w:val="0"/>
  </w:num>
  <w:num w:numId="27" w16cid:durableId="669678315">
    <w:abstractNumId w:val="27"/>
  </w:num>
  <w:num w:numId="28" w16cid:durableId="1569456210">
    <w:abstractNumId w:val="27"/>
  </w:num>
  <w:num w:numId="29" w16cid:durableId="1037042595">
    <w:abstractNumId w:val="24"/>
  </w:num>
  <w:num w:numId="30" w16cid:durableId="919023424">
    <w:abstractNumId w:val="24"/>
  </w:num>
  <w:num w:numId="31" w16cid:durableId="75442906">
    <w:abstractNumId w:val="24"/>
  </w:num>
  <w:num w:numId="32" w16cid:durableId="1340504567">
    <w:abstractNumId w:val="35"/>
  </w:num>
  <w:num w:numId="33" w16cid:durableId="1734700275">
    <w:abstractNumId w:val="11"/>
  </w:num>
  <w:num w:numId="34" w16cid:durableId="2082215146">
    <w:abstractNumId w:val="10"/>
  </w:num>
  <w:num w:numId="35" w16cid:durableId="1833063312">
    <w:abstractNumId w:val="10"/>
  </w:num>
  <w:num w:numId="36" w16cid:durableId="419102775">
    <w:abstractNumId w:val="23"/>
  </w:num>
  <w:num w:numId="37" w16cid:durableId="694232619">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FA"/>
    <w:rsid w:val="00000DDF"/>
    <w:rsid w:val="00001A01"/>
    <w:rsid w:val="00001C73"/>
    <w:rsid w:val="00002C10"/>
    <w:rsid w:val="00002CC6"/>
    <w:rsid w:val="0000587C"/>
    <w:rsid w:val="000064F8"/>
    <w:rsid w:val="00006ADA"/>
    <w:rsid w:val="00007113"/>
    <w:rsid w:val="00007983"/>
    <w:rsid w:val="00012566"/>
    <w:rsid w:val="0001466E"/>
    <w:rsid w:val="00017B5C"/>
    <w:rsid w:val="00017C55"/>
    <w:rsid w:val="00020527"/>
    <w:rsid w:val="00020C1A"/>
    <w:rsid w:val="000211F6"/>
    <w:rsid w:val="000225C3"/>
    <w:rsid w:val="00024223"/>
    <w:rsid w:val="00024C53"/>
    <w:rsid w:val="00025727"/>
    <w:rsid w:val="00026A98"/>
    <w:rsid w:val="000308A1"/>
    <w:rsid w:val="0003409F"/>
    <w:rsid w:val="00034C03"/>
    <w:rsid w:val="00036B19"/>
    <w:rsid w:val="000405D2"/>
    <w:rsid w:val="00040A6B"/>
    <w:rsid w:val="000415F0"/>
    <w:rsid w:val="00043EF9"/>
    <w:rsid w:val="000448C2"/>
    <w:rsid w:val="00044F6E"/>
    <w:rsid w:val="00045653"/>
    <w:rsid w:val="000476CB"/>
    <w:rsid w:val="00050FCF"/>
    <w:rsid w:val="00051286"/>
    <w:rsid w:val="0005308F"/>
    <w:rsid w:val="00053817"/>
    <w:rsid w:val="00054828"/>
    <w:rsid w:val="00056EE7"/>
    <w:rsid w:val="0005718E"/>
    <w:rsid w:val="00060825"/>
    <w:rsid w:val="00062E58"/>
    <w:rsid w:val="000637DC"/>
    <w:rsid w:val="0006381D"/>
    <w:rsid w:val="00064167"/>
    <w:rsid w:val="000658BB"/>
    <w:rsid w:val="000670C0"/>
    <w:rsid w:val="000677D1"/>
    <w:rsid w:val="000712B0"/>
    <w:rsid w:val="000729EB"/>
    <w:rsid w:val="000744C6"/>
    <w:rsid w:val="00074605"/>
    <w:rsid w:val="0007487C"/>
    <w:rsid w:val="000758E6"/>
    <w:rsid w:val="00076A51"/>
    <w:rsid w:val="00076AE8"/>
    <w:rsid w:val="0008053F"/>
    <w:rsid w:val="00082A9A"/>
    <w:rsid w:val="00083279"/>
    <w:rsid w:val="00085F78"/>
    <w:rsid w:val="00086B1A"/>
    <w:rsid w:val="0008A4A5"/>
    <w:rsid w:val="000905BB"/>
    <w:rsid w:val="00090E79"/>
    <w:rsid w:val="0009271A"/>
    <w:rsid w:val="00094144"/>
    <w:rsid w:val="0009459D"/>
    <w:rsid w:val="000948E4"/>
    <w:rsid w:val="00095730"/>
    <w:rsid w:val="000A0315"/>
    <w:rsid w:val="000A1E83"/>
    <w:rsid w:val="000A26A9"/>
    <w:rsid w:val="000A4014"/>
    <w:rsid w:val="000A4D52"/>
    <w:rsid w:val="000A5AD6"/>
    <w:rsid w:val="000A5FF9"/>
    <w:rsid w:val="000A6445"/>
    <w:rsid w:val="000A68E6"/>
    <w:rsid w:val="000B041F"/>
    <w:rsid w:val="000B04B2"/>
    <w:rsid w:val="000B0AE3"/>
    <w:rsid w:val="000B24ED"/>
    <w:rsid w:val="000B2B5F"/>
    <w:rsid w:val="000B3772"/>
    <w:rsid w:val="000B3D1B"/>
    <w:rsid w:val="000B3E6F"/>
    <w:rsid w:val="000B42FA"/>
    <w:rsid w:val="000B491D"/>
    <w:rsid w:val="000B5D56"/>
    <w:rsid w:val="000B5FFA"/>
    <w:rsid w:val="000B7AC4"/>
    <w:rsid w:val="000C0170"/>
    <w:rsid w:val="000C0940"/>
    <w:rsid w:val="000C0C8B"/>
    <w:rsid w:val="000C3A87"/>
    <w:rsid w:val="000C5854"/>
    <w:rsid w:val="000C5D36"/>
    <w:rsid w:val="000C6FA1"/>
    <w:rsid w:val="000C761B"/>
    <w:rsid w:val="000D01B1"/>
    <w:rsid w:val="000D13A3"/>
    <w:rsid w:val="000D306D"/>
    <w:rsid w:val="000D4EA7"/>
    <w:rsid w:val="000D4FE9"/>
    <w:rsid w:val="000D7344"/>
    <w:rsid w:val="000E0F50"/>
    <w:rsid w:val="000E28B8"/>
    <w:rsid w:val="000E43DD"/>
    <w:rsid w:val="000E4DE9"/>
    <w:rsid w:val="000E636C"/>
    <w:rsid w:val="000E67CC"/>
    <w:rsid w:val="000F0567"/>
    <w:rsid w:val="000F2580"/>
    <w:rsid w:val="000F2738"/>
    <w:rsid w:val="000F2DE1"/>
    <w:rsid w:val="000F2FC9"/>
    <w:rsid w:val="000F3854"/>
    <w:rsid w:val="000F3C6E"/>
    <w:rsid w:val="000F43D3"/>
    <w:rsid w:val="000F48DB"/>
    <w:rsid w:val="000F5444"/>
    <w:rsid w:val="000F6D51"/>
    <w:rsid w:val="00100D4C"/>
    <w:rsid w:val="0010158F"/>
    <w:rsid w:val="0010202A"/>
    <w:rsid w:val="00102551"/>
    <w:rsid w:val="0010364F"/>
    <w:rsid w:val="00104B07"/>
    <w:rsid w:val="00105022"/>
    <w:rsid w:val="00107E7F"/>
    <w:rsid w:val="00110207"/>
    <w:rsid w:val="00110301"/>
    <w:rsid w:val="00111EEE"/>
    <w:rsid w:val="0011227A"/>
    <w:rsid w:val="0011271F"/>
    <w:rsid w:val="00114E2B"/>
    <w:rsid w:val="001160D5"/>
    <w:rsid w:val="00116AB2"/>
    <w:rsid w:val="00122DF3"/>
    <w:rsid w:val="00123BE2"/>
    <w:rsid w:val="0012411A"/>
    <w:rsid w:val="0012427A"/>
    <w:rsid w:val="001276C5"/>
    <w:rsid w:val="00127AC0"/>
    <w:rsid w:val="0013022C"/>
    <w:rsid w:val="00130A3F"/>
    <w:rsid w:val="0013312D"/>
    <w:rsid w:val="001354C8"/>
    <w:rsid w:val="0013592C"/>
    <w:rsid w:val="00135ABF"/>
    <w:rsid w:val="00135D87"/>
    <w:rsid w:val="00135E5B"/>
    <w:rsid w:val="0013663F"/>
    <w:rsid w:val="00137D71"/>
    <w:rsid w:val="00140457"/>
    <w:rsid w:val="0014098D"/>
    <w:rsid w:val="0014185E"/>
    <w:rsid w:val="00142BB9"/>
    <w:rsid w:val="00146274"/>
    <w:rsid w:val="001465D5"/>
    <w:rsid w:val="00146703"/>
    <w:rsid w:val="00146DDA"/>
    <w:rsid w:val="00146EFC"/>
    <w:rsid w:val="00147D43"/>
    <w:rsid w:val="001502DF"/>
    <w:rsid w:val="00151002"/>
    <w:rsid w:val="00153175"/>
    <w:rsid w:val="00154520"/>
    <w:rsid w:val="00154B77"/>
    <w:rsid w:val="00154E02"/>
    <w:rsid w:val="001552D2"/>
    <w:rsid w:val="00155303"/>
    <w:rsid w:val="00156D63"/>
    <w:rsid w:val="0016170B"/>
    <w:rsid w:val="001659D5"/>
    <w:rsid w:val="00166518"/>
    <w:rsid w:val="00166C59"/>
    <w:rsid w:val="001705D5"/>
    <w:rsid w:val="00170CAA"/>
    <w:rsid w:val="00171413"/>
    <w:rsid w:val="00173CDD"/>
    <w:rsid w:val="001778B3"/>
    <w:rsid w:val="00181ECB"/>
    <w:rsid w:val="001820E4"/>
    <w:rsid w:val="00182329"/>
    <w:rsid w:val="00182C80"/>
    <w:rsid w:val="001842F9"/>
    <w:rsid w:val="00187BC9"/>
    <w:rsid w:val="00187CCD"/>
    <w:rsid w:val="00190038"/>
    <w:rsid w:val="001905AA"/>
    <w:rsid w:val="001934FD"/>
    <w:rsid w:val="00197194"/>
    <w:rsid w:val="001A044C"/>
    <w:rsid w:val="001A1BE5"/>
    <w:rsid w:val="001A44FE"/>
    <w:rsid w:val="001A4F4E"/>
    <w:rsid w:val="001A5059"/>
    <w:rsid w:val="001A53D6"/>
    <w:rsid w:val="001A545E"/>
    <w:rsid w:val="001A5E0B"/>
    <w:rsid w:val="001A5FDB"/>
    <w:rsid w:val="001A6032"/>
    <w:rsid w:val="001A63C2"/>
    <w:rsid w:val="001B1A31"/>
    <w:rsid w:val="001B1ACD"/>
    <w:rsid w:val="001B1F1D"/>
    <w:rsid w:val="001B28C7"/>
    <w:rsid w:val="001B6A8A"/>
    <w:rsid w:val="001B6C4D"/>
    <w:rsid w:val="001B78F8"/>
    <w:rsid w:val="001C03D2"/>
    <w:rsid w:val="001C07CE"/>
    <w:rsid w:val="001C23D7"/>
    <w:rsid w:val="001C2427"/>
    <w:rsid w:val="001C33B0"/>
    <w:rsid w:val="001C64D6"/>
    <w:rsid w:val="001C6928"/>
    <w:rsid w:val="001C7351"/>
    <w:rsid w:val="001D29B2"/>
    <w:rsid w:val="001D42AB"/>
    <w:rsid w:val="001D4570"/>
    <w:rsid w:val="001D537F"/>
    <w:rsid w:val="001D67E2"/>
    <w:rsid w:val="001D7A2C"/>
    <w:rsid w:val="001E0287"/>
    <w:rsid w:val="001E2351"/>
    <w:rsid w:val="001E2754"/>
    <w:rsid w:val="001E3390"/>
    <w:rsid w:val="001E3A40"/>
    <w:rsid w:val="001E4178"/>
    <w:rsid w:val="001E5AD7"/>
    <w:rsid w:val="001E5C04"/>
    <w:rsid w:val="001E5D75"/>
    <w:rsid w:val="001E7F25"/>
    <w:rsid w:val="001F14D1"/>
    <w:rsid w:val="001F1C55"/>
    <w:rsid w:val="001F2476"/>
    <w:rsid w:val="001F3043"/>
    <w:rsid w:val="001F3B3B"/>
    <w:rsid w:val="001F3FE2"/>
    <w:rsid w:val="001F4D9D"/>
    <w:rsid w:val="001F4EB4"/>
    <w:rsid w:val="001F711C"/>
    <w:rsid w:val="0020046A"/>
    <w:rsid w:val="00201A65"/>
    <w:rsid w:val="002020B8"/>
    <w:rsid w:val="0020390D"/>
    <w:rsid w:val="002049AB"/>
    <w:rsid w:val="002056EC"/>
    <w:rsid w:val="00205C64"/>
    <w:rsid w:val="002060EF"/>
    <w:rsid w:val="00207725"/>
    <w:rsid w:val="00207C8C"/>
    <w:rsid w:val="00210C55"/>
    <w:rsid w:val="00210F8B"/>
    <w:rsid w:val="002127CC"/>
    <w:rsid w:val="00212AE7"/>
    <w:rsid w:val="00212ED7"/>
    <w:rsid w:val="00214BEA"/>
    <w:rsid w:val="002154E7"/>
    <w:rsid w:val="0021643F"/>
    <w:rsid w:val="00216AD3"/>
    <w:rsid w:val="00216C66"/>
    <w:rsid w:val="002230E5"/>
    <w:rsid w:val="0022334D"/>
    <w:rsid w:val="002237B4"/>
    <w:rsid w:val="00223A23"/>
    <w:rsid w:val="00226B77"/>
    <w:rsid w:val="00226F9D"/>
    <w:rsid w:val="00227C83"/>
    <w:rsid w:val="00232945"/>
    <w:rsid w:val="0023371D"/>
    <w:rsid w:val="002351FB"/>
    <w:rsid w:val="002354BF"/>
    <w:rsid w:val="00236162"/>
    <w:rsid w:val="00236FD0"/>
    <w:rsid w:val="00241C44"/>
    <w:rsid w:val="00242BA4"/>
    <w:rsid w:val="00243042"/>
    <w:rsid w:val="00243340"/>
    <w:rsid w:val="00245C50"/>
    <w:rsid w:val="00245FC5"/>
    <w:rsid w:val="0024619B"/>
    <w:rsid w:val="002472CD"/>
    <w:rsid w:val="00247391"/>
    <w:rsid w:val="00247F4D"/>
    <w:rsid w:val="002501EA"/>
    <w:rsid w:val="00250450"/>
    <w:rsid w:val="0025076D"/>
    <w:rsid w:val="00250D48"/>
    <w:rsid w:val="00251607"/>
    <w:rsid w:val="00252C6B"/>
    <w:rsid w:val="002530F5"/>
    <w:rsid w:val="00253635"/>
    <w:rsid w:val="00254C99"/>
    <w:rsid w:val="00256EFD"/>
    <w:rsid w:val="00261962"/>
    <w:rsid w:val="002626DB"/>
    <w:rsid w:val="00262BF2"/>
    <w:rsid w:val="00263FA6"/>
    <w:rsid w:val="0026458C"/>
    <w:rsid w:val="002650AC"/>
    <w:rsid w:val="0026562F"/>
    <w:rsid w:val="00266DAF"/>
    <w:rsid w:val="00267918"/>
    <w:rsid w:val="00270A93"/>
    <w:rsid w:val="0027226E"/>
    <w:rsid w:val="00272A0F"/>
    <w:rsid w:val="00272A98"/>
    <w:rsid w:val="00273DAE"/>
    <w:rsid w:val="002744B2"/>
    <w:rsid w:val="002751CC"/>
    <w:rsid w:val="00275EC2"/>
    <w:rsid w:val="002764FA"/>
    <w:rsid w:val="00276807"/>
    <w:rsid w:val="002769FA"/>
    <w:rsid w:val="0027705F"/>
    <w:rsid w:val="00277E88"/>
    <w:rsid w:val="00281AAE"/>
    <w:rsid w:val="002835A6"/>
    <w:rsid w:val="0028427D"/>
    <w:rsid w:val="00284A16"/>
    <w:rsid w:val="002851D3"/>
    <w:rsid w:val="00285AF3"/>
    <w:rsid w:val="002870FF"/>
    <w:rsid w:val="00287D2D"/>
    <w:rsid w:val="00292C81"/>
    <w:rsid w:val="002948F7"/>
    <w:rsid w:val="00295131"/>
    <w:rsid w:val="0029589E"/>
    <w:rsid w:val="00297053"/>
    <w:rsid w:val="002972E8"/>
    <w:rsid w:val="002A05B0"/>
    <w:rsid w:val="002A12A2"/>
    <w:rsid w:val="002A39A5"/>
    <w:rsid w:val="002A409F"/>
    <w:rsid w:val="002A49D3"/>
    <w:rsid w:val="002A559E"/>
    <w:rsid w:val="002A59D5"/>
    <w:rsid w:val="002A6200"/>
    <w:rsid w:val="002A74D4"/>
    <w:rsid w:val="002A78B9"/>
    <w:rsid w:val="002A7A94"/>
    <w:rsid w:val="002A7BBB"/>
    <w:rsid w:val="002B1D1D"/>
    <w:rsid w:val="002B272D"/>
    <w:rsid w:val="002B35DD"/>
    <w:rsid w:val="002B50C5"/>
    <w:rsid w:val="002B6807"/>
    <w:rsid w:val="002B7A50"/>
    <w:rsid w:val="002B7BC3"/>
    <w:rsid w:val="002B7F03"/>
    <w:rsid w:val="002C032D"/>
    <w:rsid w:val="002C0933"/>
    <w:rsid w:val="002C12AC"/>
    <w:rsid w:val="002C40BD"/>
    <w:rsid w:val="002C60D4"/>
    <w:rsid w:val="002C6E52"/>
    <w:rsid w:val="002D0EBA"/>
    <w:rsid w:val="002D261D"/>
    <w:rsid w:val="002D3C00"/>
    <w:rsid w:val="002D43BD"/>
    <w:rsid w:val="002D4CB2"/>
    <w:rsid w:val="002D5137"/>
    <w:rsid w:val="002D5392"/>
    <w:rsid w:val="002D7465"/>
    <w:rsid w:val="002D7573"/>
    <w:rsid w:val="002D7C04"/>
    <w:rsid w:val="002D7F0B"/>
    <w:rsid w:val="002E1DEF"/>
    <w:rsid w:val="002E3D1B"/>
    <w:rsid w:val="002E3D36"/>
    <w:rsid w:val="002E45A8"/>
    <w:rsid w:val="002F0984"/>
    <w:rsid w:val="002F1BC5"/>
    <w:rsid w:val="002F29CE"/>
    <w:rsid w:val="002F3597"/>
    <w:rsid w:val="002F383C"/>
    <w:rsid w:val="002F448A"/>
    <w:rsid w:val="002F4599"/>
    <w:rsid w:val="002F4EA2"/>
    <w:rsid w:val="002F54C7"/>
    <w:rsid w:val="002F636B"/>
    <w:rsid w:val="002F6D47"/>
    <w:rsid w:val="002F766B"/>
    <w:rsid w:val="002F789F"/>
    <w:rsid w:val="002F7F95"/>
    <w:rsid w:val="00300277"/>
    <w:rsid w:val="003006B7"/>
    <w:rsid w:val="00301644"/>
    <w:rsid w:val="003017B6"/>
    <w:rsid w:val="00301D83"/>
    <w:rsid w:val="00302A10"/>
    <w:rsid w:val="00302EEF"/>
    <w:rsid w:val="0030425B"/>
    <w:rsid w:val="00306596"/>
    <w:rsid w:val="00306ADD"/>
    <w:rsid w:val="00306BC1"/>
    <w:rsid w:val="003107BB"/>
    <w:rsid w:val="00311715"/>
    <w:rsid w:val="00311902"/>
    <w:rsid w:val="00311C24"/>
    <w:rsid w:val="00311EB3"/>
    <w:rsid w:val="0031294C"/>
    <w:rsid w:val="00314381"/>
    <w:rsid w:val="0031488D"/>
    <w:rsid w:val="00316F78"/>
    <w:rsid w:val="003175E0"/>
    <w:rsid w:val="00322BE6"/>
    <w:rsid w:val="00322FC8"/>
    <w:rsid w:val="00323E75"/>
    <w:rsid w:val="00324E4B"/>
    <w:rsid w:val="00326A6B"/>
    <w:rsid w:val="00331369"/>
    <w:rsid w:val="003314CA"/>
    <w:rsid w:val="00333303"/>
    <w:rsid w:val="00333F81"/>
    <w:rsid w:val="003368A8"/>
    <w:rsid w:val="003405DE"/>
    <w:rsid w:val="003409AF"/>
    <w:rsid w:val="003468E2"/>
    <w:rsid w:val="00347E67"/>
    <w:rsid w:val="003519E4"/>
    <w:rsid w:val="00352D0A"/>
    <w:rsid w:val="00353A5A"/>
    <w:rsid w:val="0035419A"/>
    <w:rsid w:val="00355C9F"/>
    <w:rsid w:val="003613B8"/>
    <w:rsid w:val="00361D9F"/>
    <w:rsid w:val="003630B4"/>
    <w:rsid w:val="00363A36"/>
    <w:rsid w:val="003644D1"/>
    <w:rsid w:val="003646DB"/>
    <w:rsid w:val="00364743"/>
    <w:rsid w:val="00364B05"/>
    <w:rsid w:val="003666F0"/>
    <w:rsid w:val="00366876"/>
    <w:rsid w:val="00366ACF"/>
    <w:rsid w:val="00367259"/>
    <w:rsid w:val="00367896"/>
    <w:rsid w:val="003679CD"/>
    <w:rsid w:val="0037024B"/>
    <w:rsid w:val="00371F7C"/>
    <w:rsid w:val="00373A9A"/>
    <w:rsid w:val="00373C7E"/>
    <w:rsid w:val="0037476E"/>
    <w:rsid w:val="00374B06"/>
    <w:rsid w:val="0037585E"/>
    <w:rsid w:val="00381995"/>
    <w:rsid w:val="00382A17"/>
    <w:rsid w:val="00384B73"/>
    <w:rsid w:val="00385106"/>
    <w:rsid w:val="003852F8"/>
    <w:rsid w:val="00385F99"/>
    <w:rsid w:val="0038630B"/>
    <w:rsid w:val="00386E36"/>
    <w:rsid w:val="00386EB2"/>
    <w:rsid w:val="003927EE"/>
    <w:rsid w:val="00392B45"/>
    <w:rsid w:val="00392F6A"/>
    <w:rsid w:val="00395542"/>
    <w:rsid w:val="00396040"/>
    <w:rsid w:val="003968FF"/>
    <w:rsid w:val="0039693B"/>
    <w:rsid w:val="00396DDC"/>
    <w:rsid w:val="003A0B31"/>
    <w:rsid w:val="003A0E33"/>
    <w:rsid w:val="003A105C"/>
    <w:rsid w:val="003A22D4"/>
    <w:rsid w:val="003A236A"/>
    <w:rsid w:val="003A2A25"/>
    <w:rsid w:val="003A2A42"/>
    <w:rsid w:val="003A2A7C"/>
    <w:rsid w:val="003A2ABD"/>
    <w:rsid w:val="003A32A2"/>
    <w:rsid w:val="003A4BE6"/>
    <w:rsid w:val="003A52E0"/>
    <w:rsid w:val="003A5D10"/>
    <w:rsid w:val="003A60CB"/>
    <w:rsid w:val="003A65A7"/>
    <w:rsid w:val="003A6AE2"/>
    <w:rsid w:val="003A6FA6"/>
    <w:rsid w:val="003B0B8F"/>
    <w:rsid w:val="003B0D9B"/>
    <w:rsid w:val="003B21BC"/>
    <w:rsid w:val="003B3A2A"/>
    <w:rsid w:val="003B49B6"/>
    <w:rsid w:val="003B4F1E"/>
    <w:rsid w:val="003B5231"/>
    <w:rsid w:val="003B6307"/>
    <w:rsid w:val="003B67F0"/>
    <w:rsid w:val="003B6A54"/>
    <w:rsid w:val="003B7730"/>
    <w:rsid w:val="003B79CA"/>
    <w:rsid w:val="003C0BF7"/>
    <w:rsid w:val="003C1FDD"/>
    <w:rsid w:val="003C2989"/>
    <w:rsid w:val="003C29C2"/>
    <w:rsid w:val="003C2D45"/>
    <w:rsid w:val="003C46A1"/>
    <w:rsid w:val="003C4D4A"/>
    <w:rsid w:val="003C59DB"/>
    <w:rsid w:val="003C6054"/>
    <w:rsid w:val="003C67E8"/>
    <w:rsid w:val="003D0CF9"/>
    <w:rsid w:val="003D1DA8"/>
    <w:rsid w:val="003D296D"/>
    <w:rsid w:val="003D2D3B"/>
    <w:rsid w:val="003D3541"/>
    <w:rsid w:val="003D4642"/>
    <w:rsid w:val="003D77DA"/>
    <w:rsid w:val="003E0CCF"/>
    <w:rsid w:val="003E1543"/>
    <w:rsid w:val="003E4678"/>
    <w:rsid w:val="003E5F1F"/>
    <w:rsid w:val="003E607C"/>
    <w:rsid w:val="003F18E4"/>
    <w:rsid w:val="003F2699"/>
    <w:rsid w:val="003F2D60"/>
    <w:rsid w:val="003F5728"/>
    <w:rsid w:val="003F5F3B"/>
    <w:rsid w:val="003F62E6"/>
    <w:rsid w:val="004020CF"/>
    <w:rsid w:val="004054E3"/>
    <w:rsid w:val="00405658"/>
    <w:rsid w:val="0040758A"/>
    <w:rsid w:val="004102D1"/>
    <w:rsid w:val="0041075E"/>
    <w:rsid w:val="00413194"/>
    <w:rsid w:val="0041349C"/>
    <w:rsid w:val="0041352B"/>
    <w:rsid w:val="004138E3"/>
    <w:rsid w:val="00413C41"/>
    <w:rsid w:val="00415477"/>
    <w:rsid w:val="0041583B"/>
    <w:rsid w:val="00417567"/>
    <w:rsid w:val="004178C1"/>
    <w:rsid w:val="00417C76"/>
    <w:rsid w:val="00420D5F"/>
    <w:rsid w:val="00421230"/>
    <w:rsid w:val="004229D7"/>
    <w:rsid w:val="0042319B"/>
    <w:rsid w:val="00423B03"/>
    <w:rsid w:val="004246C0"/>
    <w:rsid w:val="004249A0"/>
    <w:rsid w:val="004277D4"/>
    <w:rsid w:val="00427E8D"/>
    <w:rsid w:val="004308C2"/>
    <w:rsid w:val="00430F59"/>
    <w:rsid w:val="00431067"/>
    <w:rsid w:val="004312E9"/>
    <w:rsid w:val="00432869"/>
    <w:rsid w:val="00432BE9"/>
    <w:rsid w:val="0043614D"/>
    <w:rsid w:val="0043781A"/>
    <w:rsid w:val="00437F57"/>
    <w:rsid w:val="00440B2B"/>
    <w:rsid w:val="0044199F"/>
    <w:rsid w:val="0044262D"/>
    <w:rsid w:val="004432CE"/>
    <w:rsid w:val="00443CFF"/>
    <w:rsid w:val="004440DC"/>
    <w:rsid w:val="00444BFA"/>
    <w:rsid w:val="00445BB8"/>
    <w:rsid w:val="00446140"/>
    <w:rsid w:val="00446765"/>
    <w:rsid w:val="00447707"/>
    <w:rsid w:val="00450BFA"/>
    <w:rsid w:val="0045197E"/>
    <w:rsid w:val="0045297B"/>
    <w:rsid w:val="0045380B"/>
    <w:rsid w:val="004541A0"/>
    <w:rsid w:val="00456959"/>
    <w:rsid w:val="00456CE3"/>
    <w:rsid w:val="00456D66"/>
    <w:rsid w:val="00457278"/>
    <w:rsid w:val="004600ED"/>
    <w:rsid w:val="004607D9"/>
    <w:rsid w:val="00460834"/>
    <w:rsid w:val="0046135C"/>
    <w:rsid w:val="00461791"/>
    <w:rsid w:val="00461ADD"/>
    <w:rsid w:val="00463AFE"/>
    <w:rsid w:val="00464030"/>
    <w:rsid w:val="00464776"/>
    <w:rsid w:val="00465E06"/>
    <w:rsid w:val="00466784"/>
    <w:rsid w:val="00467D3F"/>
    <w:rsid w:val="00475104"/>
    <w:rsid w:val="00475F67"/>
    <w:rsid w:val="004800A1"/>
    <w:rsid w:val="0048146F"/>
    <w:rsid w:val="0048200B"/>
    <w:rsid w:val="00482A33"/>
    <w:rsid w:val="00482D95"/>
    <w:rsid w:val="004838FD"/>
    <w:rsid w:val="00485A36"/>
    <w:rsid w:val="00486287"/>
    <w:rsid w:val="00486373"/>
    <w:rsid w:val="00487F5B"/>
    <w:rsid w:val="00493158"/>
    <w:rsid w:val="00494564"/>
    <w:rsid w:val="004956E7"/>
    <w:rsid w:val="00495BFD"/>
    <w:rsid w:val="004962DF"/>
    <w:rsid w:val="004963B2"/>
    <w:rsid w:val="004969EC"/>
    <w:rsid w:val="00496C1B"/>
    <w:rsid w:val="004A01C1"/>
    <w:rsid w:val="004A108C"/>
    <w:rsid w:val="004A14BE"/>
    <w:rsid w:val="004A1AF8"/>
    <w:rsid w:val="004B059A"/>
    <w:rsid w:val="004B0D64"/>
    <w:rsid w:val="004B11B7"/>
    <w:rsid w:val="004B131D"/>
    <w:rsid w:val="004B18C7"/>
    <w:rsid w:val="004B262B"/>
    <w:rsid w:val="004B2C6F"/>
    <w:rsid w:val="004B2C97"/>
    <w:rsid w:val="004B5380"/>
    <w:rsid w:val="004B5685"/>
    <w:rsid w:val="004B5892"/>
    <w:rsid w:val="004B7DA9"/>
    <w:rsid w:val="004C1361"/>
    <w:rsid w:val="004C262C"/>
    <w:rsid w:val="004C2CB6"/>
    <w:rsid w:val="004C473B"/>
    <w:rsid w:val="004C4CDA"/>
    <w:rsid w:val="004C6B24"/>
    <w:rsid w:val="004D0652"/>
    <w:rsid w:val="004D1871"/>
    <w:rsid w:val="004D1F97"/>
    <w:rsid w:val="004D306B"/>
    <w:rsid w:val="004D35F4"/>
    <w:rsid w:val="004D3DBA"/>
    <w:rsid w:val="004D4F92"/>
    <w:rsid w:val="004D5A60"/>
    <w:rsid w:val="004D5FFC"/>
    <w:rsid w:val="004D6B0A"/>
    <w:rsid w:val="004D73C1"/>
    <w:rsid w:val="004E10A2"/>
    <w:rsid w:val="004E27E0"/>
    <w:rsid w:val="004E2F67"/>
    <w:rsid w:val="004E3292"/>
    <w:rsid w:val="004E3891"/>
    <w:rsid w:val="004E579F"/>
    <w:rsid w:val="004E5BD5"/>
    <w:rsid w:val="004E6DA1"/>
    <w:rsid w:val="004E7553"/>
    <w:rsid w:val="004F02AC"/>
    <w:rsid w:val="004F041B"/>
    <w:rsid w:val="004F4CA0"/>
    <w:rsid w:val="004F637F"/>
    <w:rsid w:val="004F73AD"/>
    <w:rsid w:val="00500ED4"/>
    <w:rsid w:val="00503681"/>
    <w:rsid w:val="00503BA5"/>
    <w:rsid w:val="00504187"/>
    <w:rsid w:val="00506323"/>
    <w:rsid w:val="00506608"/>
    <w:rsid w:val="005079AA"/>
    <w:rsid w:val="005106A6"/>
    <w:rsid w:val="005113EF"/>
    <w:rsid w:val="0051176E"/>
    <w:rsid w:val="00511D84"/>
    <w:rsid w:val="0051204F"/>
    <w:rsid w:val="0051264E"/>
    <w:rsid w:val="0051283D"/>
    <w:rsid w:val="005140E3"/>
    <w:rsid w:val="00515B2A"/>
    <w:rsid w:val="005164A1"/>
    <w:rsid w:val="0051682C"/>
    <w:rsid w:val="00520561"/>
    <w:rsid w:val="00523E4D"/>
    <w:rsid w:val="00526611"/>
    <w:rsid w:val="00530FD0"/>
    <w:rsid w:val="00531909"/>
    <w:rsid w:val="00533093"/>
    <w:rsid w:val="005339D7"/>
    <w:rsid w:val="00534412"/>
    <w:rsid w:val="0053528D"/>
    <w:rsid w:val="00535406"/>
    <w:rsid w:val="00536216"/>
    <w:rsid w:val="00537293"/>
    <w:rsid w:val="005372C8"/>
    <w:rsid w:val="00537E2E"/>
    <w:rsid w:val="00540768"/>
    <w:rsid w:val="00542142"/>
    <w:rsid w:val="0054217B"/>
    <w:rsid w:val="005425EB"/>
    <w:rsid w:val="00542870"/>
    <w:rsid w:val="00542BAF"/>
    <w:rsid w:val="00543D89"/>
    <w:rsid w:val="00545318"/>
    <w:rsid w:val="00545A7D"/>
    <w:rsid w:val="00545FE7"/>
    <w:rsid w:val="005467A4"/>
    <w:rsid w:val="0054680B"/>
    <w:rsid w:val="00546F78"/>
    <w:rsid w:val="00547558"/>
    <w:rsid w:val="00550903"/>
    <w:rsid w:val="0055096C"/>
    <w:rsid w:val="00551390"/>
    <w:rsid w:val="00554202"/>
    <w:rsid w:val="005564AB"/>
    <w:rsid w:val="0056134E"/>
    <w:rsid w:val="00561797"/>
    <w:rsid w:val="005618F3"/>
    <w:rsid w:val="0056474A"/>
    <w:rsid w:val="00567996"/>
    <w:rsid w:val="00567DAD"/>
    <w:rsid w:val="005706B8"/>
    <w:rsid w:val="00571B3D"/>
    <w:rsid w:val="005726AC"/>
    <w:rsid w:val="00572D25"/>
    <w:rsid w:val="00574419"/>
    <w:rsid w:val="0057606A"/>
    <w:rsid w:val="0057621B"/>
    <w:rsid w:val="00577163"/>
    <w:rsid w:val="00580906"/>
    <w:rsid w:val="00580C20"/>
    <w:rsid w:val="00580F40"/>
    <w:rsid w:val="00583D64"/>
    <w:rsid w:val="00583E57"/>
    <w:rsid w:val="00584AE4"/>
    <w:rsid w:val="00584E5F"/>
    <w:rsid w:val="00586346"/>
    <w:rsid w:val="00586A2E"/>
    <w:rsid w:val="0059207D"/>
    <w:rsid w:val="00592ACD"/>
    <w:rsid w:val="005933CA"/>
    <w:rsid w:val="005934DB"/>
    <w:rsid w:val="00594461"/>
    <w:rsid w:val="00594FD8"/>
    <w:rsid w:val="0059516D"/>
    <w:rsid w:val="00595BD0"/>
    <w:rsid w:val="00596485"/>
    <w:rsid w:val="00597265"/>
    <w:rsid w:val="00597EE9"/>
    <w:rsid w:val="005A09DA"/>
    <w:rsid w:val="005A1973"/>
    <w:rsid w:val="005A62E1"/>
    <w:rsid w:val="005A64EF"/>
    <w:rsid w:val="005A6C73"/>
    <w:rsid w:val="005A7C6B"/>
    <w:rsid w:val="005A7F37"/>
    <w:rsid w:val="005B0849"/>
    <w:rsid w:val="005B0BBD"/>
    <w:rsid w:val="005B2A44"/>
    <w:rsid w:val="005B3AE1"/>
    <w:rsid w:val="005B4D4F"/>
    <w:rsid w:val="005B5338"/>
    <w:rsid w:val="005C1874"/>
    <w:rsid w:val="005C1B8C"/>
    <w:rsid w:val="005C217F"/>
    <w:rsid w:val="005C26AA"/>
    <w:rsid w:val="005C4494"/>
    <w:rsid w:val="005C4659"/>
    <w:rsid w:val="005C51EA"/>
    <w:rsid w:val="005C52E3"/>
    <w:rsid w:val="005C60D8"/>
    <w:rsid w:val="005C6214"/>
    <w:rsid w:val="005C7320"/>
    <w:rsid w:val="005D0BDF"/>
    <w:rsid w:val="005D0E71"/>
    <w:rsid w:val="005D0FB8"/>
    <w:rsid w:val="005D16E3"/>
    <w:rsid w:val="005D1A03"/>
    <w:rsid w:val="005D2186"/>
    <w:rsid w:val="005D38A7"/>
    <w:rsid w:val="005D4687"/>
    <w:rsid w:val="005D4BB2"/>
    <w:rsid w:val="005D537F"/>
    <w:rsid w:val="005D569A"/>
    <w:rsid w:val="005D5BF6"/>
    <w:rsid w:val="005D650B"/>
    <w:rsid w:val="005D6B40"/>
    <w:rsid w:val="005D78FB"/>
    <w:rsid w:val="005D79C9"/>
    <w:rsid w:val="005E2917"/>
    <w:rsid w:val="005E2BA4"/>
    <w:rsid w:val="005E44A6"/>
    <w:rsid w:val="005E53F5"/>
    <w:rsid w:val="005E5A60"/>
    <w:rsid w:val="005E5E9D"/>
    <w:rsid w:val="005E6140"/>
    <w:rsid w:val="005E62A7"/>
    <w:rsid w:val="005E6407"/>
    <w:rsid w:val="005E6C5C"/>
    <w:rsid w:val="005E70A6"/>
    <w:rsid w:val="005E7FC1"/>
    <w:rsid w:val="005F226B"/>
    <w:rsid w:val="005F258C"/>
    <w:rsid w:val="005F2A4E"/>
    <w:rsid w:val="005F2CE1"/>
    <w:rsid w:val="005F467F"/>
    <w:rsid w:val="005F70CA"/>
    <w:rsid w:val="005F7D9A"/>
    <w:rsid w:val="006004BC"/>
    <w:rsid w:val="00600A67"/>
    <w:rsid w:val="00602678"/>
    <w:rsid w:val="00606374"/>
    <w:rsid w:val="00607AF3"/>
    <w:rsid w:val="00610412"/>
    <w:rsid w:val="00610574"/>
    <w:rsid w:val="006106A7"/>
    <w:rsid w:val="00610CD5"/>
    <w:rsid w:val="0061275E"/>
    <w:rsid w:val="00612A06"/>
    <w:rsid w:val="006131BB"/>
    <w:rsid w:val="0061343E"/>
    <w:rsid w:val="00613A98"/>
    <w:rsid w:val="00613EA1"/>
    <w:rsid w:val="00614069"/>
    <w:rsid w:val="0061513B"/>
    <w:rsid w:val="00620FA5"/>
    <w:rsid w:val="006210ED"/>
    <w:rsid w:val="006220A9"/>
    <w:rsid w:val="0062374B"/>
    <w:rsid w:val="006242B0"/>
    <w:rsid w:val="006265C7"/>
    <w:rsid w:val="00626FF8"/>
    <w:rsid w:val="0063190B"/>
    <w:rsid w:val="00632769"/>
    <w:rsid w:val="006373FB"/>
    <w:rsid w:val="0064166B"/>
    <w:rsid w:val="006449B7"/>
    <w:rsid w:val="00645737"/>
    <w:rsid w:val="00646771"/>
    <w:rsid w:val="006476EC"/>
    <w:rsid w:val="0065055D"/>
    <w:rsid w:val="006514D6"/>
    <w:rsid w:val="006523A3"/>
    <w:rsid w:val="006525F5"/>
    <w:rsid w:val="00652C00"/>
    <w:rsid w:val="006536B2"/>
    <w:rsid w:val="006561DE"/>
    <w:rsid w:val="00656222"/>
    <w:rsid w:val="0065622D"/>
    <w:rsid w:val="00657204"/>
    <w:rsid w:val="00660FE1"/>
    <w:rsid w:val="00661255"/>
    <w:rsid w:val="0066191C"/>
    <w:rsid w:val="006632DD"/>
    <w:rsid w:val="006644F0"/>
    <w:rsid w:val="00667E1F"/>
    <w:rsid w:val="00670150"/>
    <w:rsid w:val="00671976"/>
    <w:rsid w:val="00674266"/>
    <w:rsid w:val="0067468E"/>
    <w:rsid w:val="00674772"/>
    <w:rsid w:val="00675053"/>
    <w:rsid w:val="00677651"/>
    <w:rsid w:val="006804BF"/>
    <w:rsid w:val="00680F17"/>
    <w:rsid w:val="0068101F"/>
    <w:rsid w:val="00681B42"/>
    <w:rsid w:val="00682418"/>
    <w:rsid w:val="00683680"/>
    <w:rsid w:val="00683EA7"/>
    <w:rsid w:val="00685AD4"/>
    <w:rsid w:val="006869EA"/>
    <w:rsid w:val="00686CDC"/>
    <w:rsid w:val="00687859"/>
    <w:rsid w:val="0069202B"/>
    <w:rsid w:val="00692101"/>
    <w:rsid w:val="00692716"/>
    <w:rsid w:val="00694487"/>
    <w:rsid w:val="00696E0B"/>
    <w:rsid w:val="006A0395"/>
    <w:rsid w:val="006A159D"/>
    <w:rsid w:val="006A1AB3"/>
    <w:rsid w:val="006A1DA0"/>
    <w:rsid w:val="006A38FE"/>
    <w:rsid w:val="006A49FF"/>
    <w:rsid w:val="006A60AE"/>
    <w:rsid w:val="006A66DE"/>
    <w:rsid w:val="006B01B8"/>
    <w:rsid w:val="006B1397"/>
    <w:rsid w:val="006B1FE5"/>
    <w:rsid w:val="006B26E5"/>
    <w:rsid w:val="006B2D05"/>
    <w:rsid w:val="006B3392"/>
    <w:rsid w:val="006B46BC"/>
    <w:rsid w:val="006B4EAA"/>
    <w:rsid w:val="006B75FE"/>
    <w:rsid w:val="006C0385"/>
    <w:rsid w:val="006C0AB5"/>
    <w:rsid w:val="006C0EBC"/>
    <w:rsid w:val="006C20E2"/>
    <w:rsid w:val="006C37B7"/>
    <w:rsid w:val="006C49E1"/>
    <w:rsid w:val="006C6753"/>
    <w:rsid w:val="006C6BE6"/>
    <w:rsid w:val="006D0C3C"/>
    <w:rsid w:val="006D214E"/>
    <w:rsid w:val="006D24C7"/>
    <w:rsid w:val="006D29D9"/>
    <w:rsid w:val="006D5ACF"/>
    <w:rsid w:val="006D6935"/>
    <w:rsid w:val="006D6986"/>
    <w:rsid w:val="006D6E49"/>
    <w:rsid w:val="006D7DD8"/>
    <w:rsid w:val="006D7F5B"/>
    <w:rsid w:val="006E2FC8"/>
    <w:rsid w:val="006E62F1"/>
    <w:rsid w:val="006E6482"/>
    <w:rsid w:val="006E6CF9"/>
    <w:rsid w:val="006F14DF"/>
    <w:rsid w:val="006F26F6"/>
    <w:rsid w:val="006F291B"/>
    <w:rsid w:val="006F2998"/>
    <w:rsid w:val="006F68DC"/>
    <w:rsid w:val="006F793C"/>
    <w:rsid w:val="00700A0C"/>
    <w:rsid w:val="00701477"/>
    <w:rsid w:val="007016FD"/>
    <w:rsid w:val="00703776"/>
    <w:rsid w:val="00703C61"/>
    <w:rsid w:val="0070466F"/>
    <w:rsid w:val="00704AA1"/>
    <w:rsid w:val="00705701"/>
    <w:rsid w:val="0070624E"/>
    <w:rsid w:val="00706D67"/>
    <w:rsid w:val="007071B0"/>
    <w:rsid w:val="007072C7"/>
    <w:rsid w:val="00707D79"/>
    <w:rsid w:val="00707F24"/>
    <w:rsid w:val="00710C6B"/>
    <w:rsid w:val="007138DC"/>
    <w:rsid w:val="00713BA9"/>
    <w:rsid w:val="00714510"/>
    <w:rsid w:val="0071468A"/>
    <w:rsid w:val="00714923"/>
    <w:rsid w:val="00715C6C"/>
    <w:rsid w:val="00715DA4"/>
    <w:rsid w:val="007161BA"/>
    <w:rsid w:val="007163A0"/>
    <w:rsid w:val="007167AF"/>
    <w:rsid w:val="007173D0"/>
    <w:rsid w:val="0072057C"/>
    <w:rsid w:val="00725DE4"/>
    <w:rsid w:val="00726781"/>
    <w:rsid w:val="00727508"/>
    <w:rsid w:val="007310D1"/>
    <w:rsid w:val="007316B6"/>
    <w:rsid w:val="007316E3"/>
    <w:rsid w:val="00733184"/>
    <w:rsid w:val="00733942"/>
    <w:rsid w:val="00734C90"/>
    <w:rsid w:val="007359D9"/>
    <w:rsid w:val="00735A8A"/>
    <w:rsid w:val="007361EB"/>
    <w:rsid w:val="007363BE"/>
    <w:rsid w:val="00736987"/>
    <w:rsid w:val="00737A49"/>
    <w:rsid w:val="00740C98"/>
    <w:rsid w:val="00741CB6"/>
    <w:rsid w:val="007428C6"/>
    <w:rsid w:val="00745036"/>
    <w:rsid w:val="007457D5"/>
    <w:rsid w:val="00745E80"/>
    <w:rsid w:val="0074656A"/>
    <w:rsid w:val="00746A20"/>
    <w:rsid w:val="007470C6"/>
    <w:rsid w:val="00747582"/>
    <w:rsid w:val="0075057F"/>
    <w:rsid w:val="00751789"/>
    <w:rsid w:val="00752D4A"/>
    <w:rsid w:val="00752FC8"/>
    <w:rsid w:val="007531CD"/>
    <w:rsid w:val="00753CDE"/>
    <w:rsid w:val="00755483"/>
    <w:rsid w:val="0075688C"/>
    <w:rsid w:val="00757425"/>
    <w:rsid w:val="007578D8"/>
    <w:rsid w:val="00762214"/>
    <w:rsid w:val="00762891"/>
    <w:rsid w:val="00763755"/>
    <w:rsid w:val="0076669E"/>
    <w:rsid w:val="00766712"/>
    <w:rsid w:val="00770D72"/>
    <w:rsid w:val="00771675"/>
    <w:rsid w:val="00771A60"/>
    <w:rsid w:val="007720A7"/>
    <w:rsid w:val="0077307E"/>
    <w:rsid w:val="007738E4"/>
    <w:rsid w:val="00775F0B"/>
    <w:rsid w:val="007808B1"/>
    <w:rsid w:val="007809E5"/>
    <w:rsid w:val="00780BEA"/>
    <w:rsid w:val="00781277"/>
    <w:rsid w:val="007825AE"/>
    <w:rsid w:val="00783810"/>
    <w:rsid w:val="00784788"/>
    <w:rsid w:val="0078501D"/>
    <w:rsid w:val="00785073"/>
    <w:rsid w:val="007869C0"/>
    <w:rsid w:val="007870E8"/>
    <w:rsid w:val="00790609"/>
    <w:rsid w:val="00791EF0"/>
    <w:rsid w:val="007923C4"/>
    <w:rsid w:val="007939D3"/>
    <w:rsid w:val="00794A5A"/>
    <w:rsid w:val="00796181"/>
    <w:rsid w:val="00796C3E"/>
    <w:rsid w:val="00796E05"/>
    <w:rsid w:val="007A43DD"/>
    <w:rsid w:val="007A643A"/>
    <w:rsid w:val="007A7596"/>
    <w:rsid w:val="007B2100"/>
    <w:rsid w:val="007B2C2D"/>
    <w:rsid w:val="007B40F4"/>
    <w:rsid w:val="007B42C7"/>
    <w:rsid w:val="007B4BBD"/>
    <w:rsid w:val="007B5AD2"/>
    <w:rsid w:val="007B5E30"/>
    <w:rsid w:val="007B624A"/>
    <w:rsid w:val="007B6455"/>
    <w:rsid w:val="007B6D34"/>
    <w:rsid w:val="007C0159"/>
    <w:rsid w:val="007C0D80"/>
    <w:rsid w:val="007C347A"/>
    <w:rsid w:val="007C4098"/>
    <w:rsid w:val="007C5534"/>
    <w:rsid w:val="007C5933"/>
    <w:rsid w:val="007C6849"/>
    <w:rsid w:val="007C7BD6"/>
    <w:rsid w:val="007C7F25"/>
    <w:rsid w:val="007D045A"/>
    <w:rsid w:val="007D07FE"/>
    <w:rsid w:val="007D2EF9"/>
    <w:rsid w:val="007D3656"/>
    <w:rsid w:val="007D3704"/>
    <w:rsid w:val="007D3CBE"/>
    <w:rsid w:val="007D4075"/>
    <w:rsid w:val="007D4CB4"/>
    <w:rsid w:val="007D54C2"/>
    <w:rsid w:val="007D6CFA"/>
    <w:rsid w:val="007D71F9"/>
    <w:rsid w:val="007E0731"/>
    <w:rsid w:val="007E0B39"/>
    <w:rsid w:val="007E1987"/>
    <w:rsid w:val="007E1FF8"/>
    <w:rsid w:val="007E2FE4"/>
    <w:rsid w:val="007E4AE7"/>
    <w:rsid w:val="007E54E7"/>
    <w:rsid w:val="007E57DC"/>
    <w:rsid w:val="007E5846"/>
    <w:rsid w:val="007E5DC2"/>
    <w:rsid w:val="007E5EE0"/>
    <w:rsid w:val="007E6536"/>
    <w:rsid w:val="007E7BEC"/>
    <w:rsid w:val="007F0178"/>
    <w:rsid w:val="007F07A3"/>
    <w:rsid w:val="007F25DF"/>
    <w:rsid w:val="007F450C"/>
    <w:rsid w:val="007F4CF9"/>
    <w:rsid w:val="007F6238"/>
    <w:rsid w:val="00801E22"/>
    <w:rsid w:val="00801F44"/>
    <w:rsid w:val="00803B3D"/>
    <w:rsid w:val="00803C2D"/>
    <w:rsid w:val="008057E5"/>
    <w:rsid w:val="0080629C"/>
    <w:rsid w:val="008065DF"/>
    <w:rsid w:val="00810DB5"/>
    <w:rsid w:val="008116D1"/>
    <w:rsid w:val="00811D6E"/>
    <w:rsid w:val="00812DC8"/>
    <w:rsid w:val="00813A9A"/>
    <w:rsid w:val="008141BA"/>
    <w:rsid w:val="00814ABC"/>
    <w:rsid w:val="00815291"/>
    <w:rsid w:val="0082048F"/>
    <w:rsid w:val="00820C21"/>
    <w:rsid w:val="00820F8E"/>
    <w:rsid w:val="008211B7"/>
    <w:rsid w:val="00822004"/>
    <w:rsid w:val="0082311A"/>
    <w:rsid w:val="008232F5"/>
    <w:rsid w:val="00824007"/>
    <w:rsid w:val="00824179"/>
    <w:rsid w:val="00824709"/>
    <w:rsid w:val="00824CD5"/>
    <w:rsid w:val="00826B3C"/>
    <w:rsid w:val="00827CEB"/>
    <w:rsid w:val="00830E3F"/>
    <w:rsid w:val="00831A05"/>
    <w:rsid w:val="00832B00"/>
    <w:rsid w:val="00832F73"/>
    <w:rsid w:val="00833258"/>
    <w:rsid w:val="0083336A"/>
    <w:rsid w:val="00834D7F"/>
    <w:rsid w:val="00834E5B"/>
    <w:rsid w:val="00835778"/>
    <w:rsid w:val="0083781A"/>
    <w:rsid w:val="00837AA8"/>
    <w:rsid w:val="00841A63"/>
    <w:rsid w:val="00841B6E"/>
    <w:rsid w:val="00842F59"/>
    <w:rsid w:val="008442FB"/>
    <w:rsid w:val="008449C1"/>
    <w:rsid w:val="00844C67"/>
    <w:rsid w:val="0084502A"/>
    <w:rsid w:val="008457EA"/>
    <w:rsid w:val="00846AB1"/>
    <w:rsid w:val="0084746B"/>
    <w:rsid w:val="008475A7"/>
    <w:rsid w:val="00847861"/>
    <w:rsid w:val="008505DD"/>
    <w:rsid w:val="008514B8"/>
    <w:rsid w:val="0085218C"/>
    <w:rsid w:val="00852696"/>
    <w:rsid w:val="008531FC"/>
    <w:rsid w:val="00853324"/>
    <w:rsid w:val="0085361E"/>
    <w:rsid w:val="00853720"/>
    <w:rsid w:val="0085546F"/>
    <w:rsid w:val="0085653C"/>
    <w:rsid w:val="00857042"/>
    <w:rsid w:val="00857B58"/>
    <w:rsid w:val="00857C66"/>
    <w:rsid w:val="00857C75"/>
    <w:rsid w:val="00861304"/>
    <w:rsid w:val="008616E4"/>
    <w:rsid w:val="008626F6"/>
    <w:rsid w:val="00863BDB"/>
    <w:rsid w:val="008640D5"/>
    <w:rsid w:val="00864152"/>
    <w:rsid w:val="0086486D"/>
    <w:rsid w:val="008667D7"/>
    <w:rsid w:val="0086744B"/>
    <w:rsid w:val="00870D58"/>
    <w:rsid w:val="008714C6"/>
    <w:rsid w:val="0087166C"/>
    <w:rsid w:val="008727EC"/>
    <w:rsid w:val="00874A05"/>
    <w:rsid w:val="0087645F"/>
    <w:rsid w:val="00877865"/>
    <w:rsid w:val="00877C3D"/>
    <w:rsid w:val="00880587"/>
    <w:rsid w:val="00883D46"/>
    <w:rsid w:val="008847E8"/>
    <w:rsid w:val="00884AFF"/>
    <w:rsid w:val="00885517"/>
    <w:rsid w:val="0089155D"/>
    <w:rsid w:val="00891A58"/>
    <w:rsid w:val="00891EC2"/>
    <w:rsid w:val="008958C8"/>
    <w:rsid w:val="00896293"/>
    <w:rsid w:val="00896A34"/>
    <w:rsid w:val="00897997"/>
    <w:rsid w:val="00897DAC"/>
    <w:rsid w:val="008A0AD6"/>
    <w:rsid w:val="008A1624"/>
    <w:rsid w:val="008A3D1F"/>
    <w:rsid w:val="008A3D5A"/>
    <w:rsid w:val="008A4086"/>
    <w:rsid w:val="008A4863"/>
    <w:rsid w:val="008A49EE"/>
    <w:rsid w:val="008A5301"/>
    <w:rsid w:val="008A6F86"/>
    <w:rsid w:val="008B0F0A"/>
    <w:rsid w:val="008B2715"/>
    <w:rsid w:val="008B2799"/>
    <w:rsid w:val="008B2B28"/>
    <w:rsid w:val="008B2B30"/>
    <w:rsid w:val="008B4BB4"/>
    <w:rsid w:val="008B4F49"/>
    <w:rsid w:val="008B6BE0"/>
    <w:rsid w:val="008B7220"/>
    <w:rsid w:val="008B7375"/>
    <w:rsid w:val="008B7720"/>
    <w:rsid w:val="008C0D36"/>
    <w:rsid w:val="008C2EED"/>
    <w:rsid w:val="008C346F"/>
    <w:rsid w:val="008C41A6"/>
    <w:rsid w:val="008C5043"/>
    <w:rsid w:val="008C53FF"/>
    <w:rsid w:val="008C6750"/>
    <w:rsid w:val="008C7A03"/>
    <w:rsid w:val="008C7C4A"/>
    <w:rsid w:val="008D06D1"/>
    <w:rsid w:val="008D3085"/>
    <w:rsid w:val="008D3194"/>
    <w:rsid w:val="008D3373"/>
    <w:rsid w:val="008D4120"/>
    <w:rsid w:val="008D4414"/>
    <w:rsid w:val="008D5F51"/>
    <w:rsid w:val="008D62BE"/>
    <w:rsid w:val="008D6587"/>
    <w:rsid w:val="008E19E3"/>
    <w:rsid w:val="008E40DE"/>
    <w:rsid w:val="008E4E18"/>
    <w:rsid w:val="008E4F9D"/>
    <w:rsid w:val="008E505C"/>
    <w:rsid w:val="008E6B74"/>
    <w:rsid w:val="008E6F27"/>
    <w:rsid w:val="008E6F96"/>
    <w:rsid w:val="008F04CE"/>
    <w:rsid w:val="008F0F0A"/>
    <w:rsid w:val="008F0F6C"/>
    <w:rsid w:val="008F200C"/>
    <w:rsid w:val="008F20C2"/>
    <w:rsid w:val="008F242A"/>
    <w:rsid w:val="008F2751"/>
    <w:rsid w:val="008F2AF9"/>
    <w:rsid w:val="008F2D77"/>
    <w:rsid w:val="008F37B0"/>
    <w:rsid w:val="008F455E"/>
    <w:rsid w:val="008F5551"/>
    <w:rsid w:val="008F62A8"/>
    <w:rsid w:val="008F643E"/>
    <w:rsid w:val="008F6CC6"/>
    <w:rsid w:val="00901ECD"/>
    <w:rsid w:val="009034D8"/>
    <w:rsid w:val="00903AFE"/>
    <w:rsid w:val="00903CCE"/>
    <w:rsid w:val="009048DB"/>
    <w:rsid w:val="00905B2B"/>
    <w:rsid w:val="00906AA8"/>
    <w:rsid w:val="00906AD0"/>
    <w:rsid w:val="0091019F"/>
    <w:rsid w:val="009114CA"/>
    <w:rsid w:val="00911810"/>
    <w:rsid w:val="0091341B"/>
    <w:rsid w:val="00913FEF"/>
    <w:rsid w:val="009140DE"/>
    <w:rsid w:val="00916353"/>
    <w:rsid w:val="0091649C"/>
    <w:rsid w:val="00920481"/>
    <w:rsid w:val="00922EA9"/>
    <w:rsid w:val="009235E2"/>
    <w:rsid w:val="009270BE"/>
    <w:rsid w:val="0092764B"/>
    <w:rsid w:val="009302EC"/>
    <w:rsid w:val="0093082E"/>
    <w:rsid w:val="00931BAF"/>
    <w:rsid w:val="00932991"/>
    <w:rsid w:val="00932A1D"/>
    <w:rsid w:val="00932A93"/>
    <w:rsid w:val="009341B3"/>
    <w:rsid w:val="009347F0"/>
    <w:rsid w:val="00934A8E"/>
    <w:rsid w:val="009379F2"/>
    <w:rsid w:val="00941C10"/>
    <w:rsid w:val="00942707"/>
    <w:rsid w:val="00942C37"/>
    <w:rsid w:val="00943D07"/>
    <w:rsid w:val="009447A1"/>
    <w:rsid w:val="00944E33"/>
    <w:rsid w:val="0094632A"/>
    <w:rsid w:val="00946665"/>
    <w:rsid w:val="00946C09"/>
    <w:rsid w:val="00950C36"/>
    <w:rsid w:val="00952321"/>
    <w:rsid w:val="00952C18"/>
    <w:rsid w:val="00954553"/>
    <w:rsid w:val="00954708"/>
    <w:rsid w:val="009554BC"/>
    <w:rsid w:val="009555AF"/>
    <w:rsid w:val="00955B89"/>
    <w:rsid w:val="0095667F"/>
    <w:rsid w:val="00956B81"/>
    <w:rsid w:val="0095765E"/>
    <w:rsid w:val="00960509"/>
    <w:rsid w:val="00960AD2"/>
    <w:rsid w:val="0096140D"/>
    <w:rsid w:val="0096493E"/>
    <w:rsid w:val="00964DF6"/>
    <w:rsid w:val="0096566F"/>
    <w:rsid w:val="00967DBF"/>
    <w:rsid w:val="00970F3F"/>
    <w:rsid w:val="00971D4C"/>
    <w:rsid w:val="00973F26"/>
    <w:rsid w:val="009744C1"/>
    <w:rsid w:val="00974576"/>
    <w:rsid w:val="0097654A"/>
    <w:rsid w:val="0097666C"/>
    <w:rsid w:val="00977171"/>
    <w:rsid w:val="00977C4C"/>
    <w:rsid w:val="00980BF7"/>
    <w:rsid w:val="00981431"/>
    <w:rsid w:val="00981668"/>
    <w:rsid w:val="00981988"/>
    <w:rsid w:val="00981B93"/>
    <w:rsid w:val="00982CCF"/>
    <w:rsid w:val="00982ECC"/>
    <w:rsid w:val="00983B5D"/>
    <w:rsid w:val="00984CDC"/>
    <w:rsid w:val="00984E5F"/>
    <w:rsid w:val="00985BDA"/>
    <w:rsid w:val="00986C3C"/>
    <w:rsid w:val="00990023"/>
    <w:rsid w:val="00990451"/>
    <w:rsid w:val="00990F73"/>
    <w:rsid w:val="009912A0"/>
    <w:rsid w:val="00992086"/>
    <w:rsid w:val="00995AF3"/>
    <w:rsid w:val="0099654C"/>
    <w:rsid w:val="00997D6A"/>
    <w:rsid w:val="00997F0E"/>
    <w:rsid w:val="00997F52"/>
    <w:rsid w:val="009A11B7"/>
    <w:rsid w:val="009A1CB1"/>
    <w:rsid w:val="009A2F9F"/>
    <w:rsid w:val="009A7106"/>
    <w:rsid w:val="009B237E"/>
    <w:rsid w:val="009B2612"/>
    <w:rsid w:val="009B3812"/>
    <w:rsid w:val="009B49C8"/>
    <w:rsid w:val="009B4C47"/>
    <w:rsid w:val="009B4CC3"/>
    <w:rsid w:val="009B5503"/>
    <w:rsid w:val="009B66D9"/>
    <w:rsid w:val="009B7559"/>
    <w:rsid w:val="009C0075"/>
    <w:rsid w:val="009C0A34"/>
    <w:rsid w:val="009C0E39"/>
    <w:rsid w:val="009C3862"/>
    <w:rsid w:val="009C4037"/>
    <w:rsid w:val="009C45EA"/>
    <w:rsid w:val="009C4637"/>
    <w:rsid w:val="009C67E8"/>
    <w:rsid w:val="009C6FC3"/>
    <w:rsid w:val="009C750B"/>
    <w:rsid w:val="009C783B"/>
    <w:rsid w:val="009D01CF"/>
    <w:rsid w:val="009D2201"/>
    <w:rsid w:val="009D26E7"/>
    <w:rsid w:val="009D282D"/>
    <w:rsid w:val="009D2E23"/>
    <w:rsid w:val="009D5DDB"/>
    <w:rsid w:val="009E0CF7"/>
    <w:rsid w:val="009E108C"/>
    <w:rsid w:val="009E1479"/>
    <w:rsid w:val="009E28FE"/>
    <w:rsid w:val="009E3988"/>
    <w:rsid w:val="009E43DE"/>
    <w:rsid w:val="009E4DF5"/>
    <w:rsid w:val="009E5348"/>
    <w:rsid w:val="009E7C03"/>
    <w:rsid w:val="009F5E45"/>
    <w:rsid w:val="009F767B"/>
    <w:rsid w:val="009F7D6A"/>
    <w:rsid w:val="00A03050"/>
    <w:rsid w:val="00A03F6D"/>
    <w:rsid w:val="00A048B3"/>
    <w:rsid w:val="00A055F2"/>
    <w:rsid w:val="00A05E55"/>
    <w:rsid w:val="00A06C49"/>
    <w:rsid w:val="00A07AAE"/>
    <w:rsid w:val="00A1040B"/>
    <w:rsid w:val="00A11BEA"/>
    <w:rsid w:val="00A1208C"/>
    <w:rsid w:val="00A13B47"/>
    <w:rsid w:val="00A147CE"/>
    <w:rsid w:val="00A15540"/>
    <w:rsid w:val="00A15B10"/>
    <w:rsid w:val="00A1630A"/>
    <w:rsid w:val="00A20DDD"/>
    <w:rsid w:val="00A2175E"/>
    <w:rsid w:val="00A22FAB"/>
    <w:rsid w:val="00A231D7"/>
    <w:rsid w:val="00A23AF7"/>
    <w:rsid w:val="00A24AA8"/>
    <w:rsid w:val="00A24C62"/>
    <w:rsid w:val="00A256D1"/>
    <w:rsid w:val="00A26D3B"/>
    <w:rsid w:val="00A30176"/>
    <w:rsid w:val="00A313B5"/>
    <w:rsid w:val="00A31676"/>
    <w:rsid w:val="00A316DB"/>
    <w:rsid w:val="00A330CC"/>
    <w:rsid w:val="00A338D2"/>
    <w:rsid w:val="00A33EB3"/>
    <w:rsid w:val="00A34537"/>
    <w:rsid w:val="00A37005"/>
    <w:rsid w:val="00A370D2"/>
    <w:rsid w:val="00A40737"/>
    <w:rsid w:val="00A4167A"/>
    <w:rsid w:val="00A419E3"/>
    <w:rsid w:val="00A423F8"/>
    <w:rsid w:val="00A42DFC"/>
    <w:rsid w:val="00A43250"/>
    <w:rsid w:val="00A43893"/>
    <w:rsid w:val="00A43E45"/>
    <w:rsid w:val="00A43EA5"/>
    <w:rsid w:val="00A45454"/>
    <w:rsid w:val="00A459F7"/>
    <w:rsid w:val="00A5164C"/>
    <w:rsid w:val="00A5217F"/>
    <w:rsid w:val="00A5261B"/>
    <w:rsid w:val="00A54291"/>
    <w:rsid w:val="00A5468C"/>
    <w:rsid w:val="00A55757"/>
    <w:rsid w:val="00A56FA3"/>
    <w:rsid w:val="00A57431"/>
    <w:rsid w:val="00A61EDA"/>
    <w:rsid w:val="00A6226B"/>
    <w:rsid w:val="00A63F02"/>
    <w:rsid w:val="00A6428D"/>
    <w:rsid w:val="00A6470A"/>
    <w:rsid w:val="00A65D0A"/>
    <w:rsid w:val="00A65DCC"/>
    <w:rsid w:val="00A65EA1"/>
    <w:rsid w:val="00A65FB1"/>
    <w:rsid w:val="00A672AF"/>
    <w:rsid w:val="00A67543"/>
    <w:rsid w:val="00A67B5E"/>
    <w:rsid w:val="00A67D59"/>
    <w:rsid w:val="00A72E4D"/>
    <w:rsid w:val="00A745DE"/>
    <w:rsid w:val="00A749F1"/>
    <w:rsid w:val="00A75FA8"/>
    <w:rsid w:val="00A75FC2"/>
    <w:rsid w:val="00A7767D"/>
    <w:rsid w:val="00A7798B"/>
    <w:rsid w:val="00A8215A"/>
    <w:rsid w:val="00A83839"/>
    <w:rsid w:val="00A84937"/>
    <w:rsid w:val="00A85B21"/>
    <w:rsid w:val="00A913B0"/>
    <w:rsid w:val="00A91B6C"/>
    <w:rsid w:val="00A92842"/>
    <w:rsid w:val="00A934F7"/>
    <w:rsid w:val="00A93F8B"/>
    <w:rsid w:val="00A9441D"/>
    <w:rsid w:val="00A96699"/>
    <w:rsid w:val="00A96B63"/>
    <w:rsid w:val="00A96C2B"/>
    <w:rsid w:val="00A96DD6"/>
    <w:rsid w:val="00A97C58"/>
    <w:rsid w:val="00AA0107"/>
    <w:rsid w:val="00AA115E"/>
    <w:rsid w:val="00AA1EF1"/>
    <w:rsid w:val="00AA3362"/>
    <w:rsid w:val="00AA410C"/>
    <w:rsid w:val="00AA6613"/>
    <w:rsid w:val="00AA77CB"/>
    <w:rsid w:val="00AB0267"/>
    <w:rsid w:val="00AB2294"/>
    <w:rsid w:val="00AB2BC2"/>
    <w:rsid w:val="00AB3B14"/>
    <w:rsid w:val="00AB42E4"/>
    <w:rsid w:val="00AB4DFC"/>
    <w:rsid w:val="00AB5144"/>
    <w:rsid w:val="00AB71BB"/>
    <w:rsid w:val="00AC0CBB"/>
    <w:rsid w:val="00AC115B"/>
    <w:rsid w:val="00AC243D"/>
    <w:rsid w:val="00AC25F9"/>
    <w:rsid w:val="00AC284E"/>
    <w:rsid w:val="00AC3ED5"/>
    <w:rsid w:val="00AC42DB"/>
    <w:rsid w:val="00AC48D2"/>
    <w:rsid w:val="00AC5129"/>
    <w:rsid w:val="00AC51BE"/>
    <w:rsid w:val="00AC58F4"/>
    <w:rsid w:val="00AC750D"/>
    <w:rsid w:val="00AC7B91"/>
    <w:rsid w:val="00AD01B1"/>
    <w:rsid w:val="00AD026E"/>
    <w:rsid w:val="00AD02A1"/>
    <w:rsid w:val="00AD0E7A"/>
    <w:rsid w:val="00AD16EE"/>
    <w:rsid w:val="00AD1715"/>
    <w:rsid w:val="00AD1F50"/>
    <w:rsid w:val="00AD6C48"/>
    <w:rsid w:val="00AD6FDE"/>
    <w:rsid w:val="00AD7564"/>
    <w:rsid w:val="00AD7C4F"/>
    <w:rsid w:val="00AD7C69"/>
    <w:rsid w:val="00AE1761"/>
    <w:rsid w:val="00AE192B"/>
    <w:rsid w:val="00AE1C2F"/>
    <w:rsid w:val="00AE1D2D"/>
    <w:rsid w:val="00AE2735"/>
    <w:rsid w:val="00AE4C55"/>
    <w:rsid w:val="00AE5A05"/>
    <w:rsid w:val="00AE5F56"/>
    <w:rsid w:val="00AE6FBA"/>
    <w:rsid w:val="00AE791E"/>
    <w:rsid w:val="00AF08DA"/>
    <w:rsid w:val="00AF1E8A"/>
    <w:rsid w:val="00AF3468"/>
    <w:rsid w:val="00AF3AA3"/>
    <w:rsid w:val="00AF3E03"/>
    <w:rsid w:val="00AF3E5A"/>
    <w:rsid w:val="00AF5A80"/>
    <w:rsid w:val="00AF62F0"/>
    <w:rsid w:val="00B0234A"/>
    <w:rsid w:val="00B02EEC"/>
    <w:rsid w:val="00B035EB"/>
    <w:rsid w:val="00B05191"/>
    <w:rsid w:val="00B06E46"/>
    <w:rsid w:val="00B15C74"/>
    <w:rsid w:val="00B15E4D"/>
    <w:rsid w:val="00B16C18"/>
    <w:rsid w:val="00B17582"/>
    <w:rsid w:val="00B200DF"/>
    <w:rsid w:val="00B21EEB"/>
    <w:rsid w:val="00B22576"/>
    <w:rsid w:val="00B23292"/>
    <w:rsid w:val="00B2352A"/>
    <w:rsid w:val="00B24A67"/>
    <w:rsid w:val="00B258C4"/>
    <w:rsid w:val="00B25F38"/>
    <w:rsid w:val="00B278C4"/>
    <w:rsid w:val="00B321FF"/>
    <w:rsid w:val="00B32850"/>
    <w:rsid w:val="00B32C40"/>
    <w:rsid w:val="00B3606B"/>
    <w:rsid w:val="00B406DA"/>
    <w:rsid w:val="00B40C0F"/>
    <w:rsid w:val="00B40CDA"/>
    <w:rsid w:val="00B410B2"/>
    <w:rsid w:val="00B4182A"/>
    <w:rsid w:val="00B4612B"/>
    <w:rsid w:val="00B465CB"/>
    <w:rsid w:val="00B473D6"/>
    <w:rsid w:val="00B47578"/>
    <w:rsid w:val="00B4772E"/>
    <w:rsid w:val="00B50578"/>
    <w:rsid w:val="00B51419"/>
    <w:rsid w:val="00B52B10"/>
    <w:rsid w:val="00B5369E"/>
    <w:rsid w:val="00B544FE"/>
    <w:rsid w:val="00B560DB"/>
    <w:rsid w:val="00B567AA"/>
    <w:rsid w:val="00B60042"/>
    <w:rsid w:val="00B604FA"/>
    <w:rsid w:val="00B6142D"/>
    <w:rsid w:val="00B62AEC"/>
    <w:rsid w:val="00B634CD"/>
    <w:rsid w:val="00B63896"/>
    <w:rsid w:val="00B63E34"/>
    <w:rsid w:val="00B63F3A"/>
    <w:rsid w:val="00B6408E"/>
    <w:rsid w:val="00B64214"/>
    <w:rsid w:val="00B647F2"/>
    <w:rsid w:val="00B64804"/>
    <w:rsid w:val="00B649D2"/>
    <w:rsid w:val="00B7222B"/>
    <w:rsid w:val="00B72D96"/>
    <w:rsid w:val="00B737A9"/>
    <w:rsid w:val="00B759DF"/>
    <w:rsid w:val="00B761AC"/>
    <w:rsid w:val="00B806ED"/>
    <w:rsid w:val="00B8110E"/>
    <w:rsid w:val="00B8120D"/>
    <w:rsid w:val="00B8258C"/>
    <w:rsid w:val="00B85D5F"/>
    <w:rsid w:val="00B860A0"/>
    <w:rsid w:val="00B877F4"/>
    <w:rsid w:val="00B91F56"/>
    <w:rsid w:val="00B93248"/>
    <w:rsid w:val="00B964E4"/>
    <w:rsid w:val="00BA1A62"/>
    <w:rsid w:val="00BA228E"/>
    <w:rsid w:val="00BA3FD9"/>
    <w:rsid w:val="00BA7B8A"/>
    <w:rsid w:val="00BA7C3A"/>
    <w:rsid w:val="00BA7FA3"/>
    <w:rsid w:val="00BB0730"/>
    <w:rsid w:val="00BB090B"/>
    <w:rsid w:val="00BB1289"/>
    <w:rsid w:val="00BB2058"/>
    <w:rsid w:val="00BB2243"/>
    <w:rsid w:val="00BB2922"/>
    <w:rsid w:val="00BB2E8D"/>
    <w:rsid w:val="00BB3CAB"/>
    <w:rsid w:val="00BB57B1"/>
    <w:rsid w:val="00BB65E5"/>
    <w:rsid w:val="00BB6BDB"/>
    <w:rsid w:val="00BB75AD"/>
    <w:rsid w:val="00BB76DC"/>
    <w:rsid w:val="00BB7907"/>
    <w:rsid w:val="00BC0890"/>
    <w:rsid w:val="00BC097E"/>
    <w:rsid w:val="00BC2425"/>
    <w:rsid w:val="00BC2677"/>
    <w:rsid w:val="00BC3C4E"/>
    <w:rsid w:val="00BC3F72"/>
    <w:rsid w:val="00BC5250"/>
    <w:rsid w:val="00BC6401"/>
    <w:rsid w:val="00BC6819"/>
    <w:rsid w:val="00BC7D07"/>
    <w:rsid w:val="00BC7EF8"/>
    <w:rsid w:val="00BD07B2"/>
    <w:rsid w:val="00BD0A0A"/>
    <w:rsid w:val="00BD2778"/>
    <w:rsid w:val="00BD5257"/>
    <w:rsid w:val="00BD72ED"/>
    <w:rsid w:val="00BD76AF"/>
    <w:rsid w:val="00BD792A"/>
    <w:rsid w:val="00BE079E"/>
    <w:rsid w:val="00BE2FBD"/>
    <w:rsid w:val="00BE3D49"/>
    <w:rsid w:val="00BE3DC7"/>
    <w:rsid w:val="00BE570E"/>
    <w:rsid w:val="00BE5B42"/>
    <w:rsid w:val="00BE6716"/>
    <w:rsid w:val="00BE6D7F"/>
    <w:rsid w:val="00BE795C"/>
    <w:rsid w:val="00BE7F58"/>
    <w:rsid w:val="00BF0FE6"/>
    <w:rsid w:val="00BF1167"/>
    <w:rsid w:val="00BF1466"/>
    <w:rsid w:val="00BF188C"/>
    <w:rsid w:val="00BF1F21"/>
    <w:rsid w:val="00BF2435"/>
    <w:rsid w:val="00BF2800"/>
    <w:rsid w:val="00BF6BA0"/>
    <w:rsid w:val="00BF6BB3"/>
    <w:rsid w:val="00BF73D9"/>
    <w:rsid w:val="00C02E00"/>
    <w:rsid w:val="00C04FCD"/>
    <w:rsid w:val="00C071CA"/>
    <w:rsid w:val="00C07424"/>
    <w:rsid w:val="00C10613"/>
    <w:rsid w:val="00C1141A"/>
    <w:rsid w:val="00C134C7"/>
    <w:rsid w:val="00C154D0"/>
    <w:rsid w:val="00C17BE9"/>
    <w:rsid w:val="00C2008B"/>
    <w:rsid w:val="00C2040D"/>
    <w:rsid w:val="00C2144E"/>
    <w:rsid w:val="00C244A7"/>
    <w:rsid w:val="00C2574C"/>
    <w:rsid w:val="00C26B69"/>
    <w:rsid w:val="00C26E63"/>
    <w:rsid w:val="00C27820"/>
    <w:rsid w:val="00C3045F"/>
    <w:rsid w:val="00C30C5A"/>
    <w:rsid w:val="00C318FF"/>
    <w:rsid w:val="00C31CC5"/>
    <w:rsid w:val="00C31F68"/>
    <w:rsid w:val="00C3418F"/>
    <w:rsid w:val="00C351DD"/>
    <w:rsid w:val="00C35B45"/>
    <w:rsid w:val="00C35C4E"/>
    <w:rsid w:val="00C35F71"/>
    <w:rsid w:val="00C3739B"/>
    <w:rsid w:val="00C378F6"/>
    <w:rsid w:val="00C40A37"/>
    <w:rsid w:val="00C42B4A"/>
    <w:rsid w:val="00C4342A"/>
    <w:rsid w:val="00C447A6"/>
    <w:rsid w:val="00C448E1"/>
    <w:rsid w:val="00C4548F"/>
    <w:rsid w:val="00C457E7"/>
    <w:rsid w:val="00C45F9C"/>
    <w:rsid w:val="00C47834"/>
    <w:rsid w:val="00C47969"/>
    <w:rsid w:val="00C5060B"/>
    <w:rsid w:val="00C52602"/>
    <w:rsid w:val="00C52D37"/>
    <w:rsid w:val="00C530F9"/>
    <w:rsid w:val="00C54907"/>
    <w:rsid w:val="00C54911"/>
    <w:rsid w:val="00C54953"/>
    <w:rsid w:val="00C55F82"/>
    <w:rsid w:val="00C608DF"/>
    <w:rsid w:val="00C60FFE"/>
    <w:rsid w:val="00C61295"/>
    <w:rsid w:val="00C61374"/>
    <w:rsid w:val="00C61DB5"/>
    <w:rsid w:val="00C63158"/>
    <w:rsid w:val="00C649C4"/>
    <w:rsid w:val="00C64AC5"/>
    <w:rsid w:val="00C65BFF"/>
    <w:rsid w:val="00C65CA1"/>
    <w:rsid w:val="00C66847"/>
    <w:rsid w:val="00C707D6"/>
    <w:rsid w:val="00C710F6"/>
    <w:rsid w:val="00C715A7"/>
    <w:rsid w:val="00C71610"/>
    <w:rsid w:val="00C7233E"/>
    <w:rsid w:val="00C72DFE"/>
    <w:rsid w:val="00C742D5"/>
    <w:rsid w:val="00C74910"/>
    <w:rsid w:val="00C7738B"/>
    <w:rsid w:val="00C810CA"/>
    <w:rsid w:val="00C8325D"/>
    <w:rsid w:val="00C90244"/>
    <w:rsid w:val="00C904D0"/>
    <w:rsid w:val="00C90614"/>
    <w:rsid w:val="00C927DB"/>
    <w:rsid w:val="00C92C53"/>
    <w:rsid w:val="00C930D7"/>
    <w:rsid w:val="00C94003"/>
    <w:rsid w:val="00C94EDD"/>
    <w:rsid w:val="00C96723"/>
    <w:rsid w:val="00C96CFB"/>
    <w:rsid w:val="00C972C1"/>
    <w:rsid w:val="00CA06BE"/>
    <w:rsid w:val="00CA0A6D"/>
    <w:rsid w:val="00CA0E6D"/>
    <w:rsid w:val="00CA2DBC"/>
    <w:rsid w:val="00CA3AE8"/>
    <w:rsid w:val="00CA4564"/>
    <w:rsid w:val="00CA55C4"/>
    <w:rsid w:val="00CA58D5"/>
    <w:rsid w:val="00CA656E"/>
    <w:rsid w:val="00CA68AE"/>
    <w:rsid w:val="00CB02D5"/>
    <w:rsid w:val="00CB07B3"/>
    <w:rsid w:val="00CB10EB"/>
    <w:rsid w:val="00CB24E0"/>
    <w:rsid w:val="00CB2544"/>
    <w:rsid w:val="00CB47B8"/>
    <w:rsid w:val="00CB6C7D"/>
    <w:rsid w:val="00CB6EAC"/>
    <w:rsid w:val="00CB7B0C"/>
    <w:rsid w:val="00CC146F"/>
    <w:rsid w:val="00CC1C55"/>
    <w:rsid w:val="00CC26AE"/>
    <w:rsid w:val="00CC3531"/>
    <w:rsid w:val="00CC385C"/>
    <w:rsid w:val="00CC4867"/>
    <w:rsid w:val="00CC4CD7"/>
    <w:rsid w:val="00CC4F50"/>
    <w:rsid w:val="00CC520F"/>
    <w:rsid w:val="00CC5423"/>
    <w:rsid w:val="00CC7251"/>
    <w:rsid w:val="00CD266F"/>
    <w:rsid w:val="00CD2AD6"/>
    <w:rsid w:val="00CD4FA7"/>
    <w:rsid w:val="00CD580F"/>
    <w:rsid w:val="00CD5C48"/>
    <w:rsid w:val="00CD5CB6"/>
    <w:rsid w:val="00CD6F61"/>
    <w:rsid w:val="00CD7364"/>
    <w:rsid w:val="00CE024D"/>
    <w:rsid w:val="00CE0252"/>
    <w:rsid w:val="00CE0984"/>
    <w:rsid w:val="00CE1C23"/>
    <w:rsid w:val="00CE232E"/>
    <w:rsid w:val="00CE4520"/>
    <w:rsid w:val="00CE61A7"/>
    <w:rsid w:val="00CE62CF"/>
    <w:rsid w:val="00CE6B2A"/>
    <w:rsid w:val="00CE6CE6"/>
    <w:rsid w:val="00CF044C"/>
    <w:rsid w:val="00CF04A8"/>
    <w:rsid w:val="00CF1965"/>
    <w:rsid w:val="00CF7A0B"/>
    <w:rsid w:val="00CF7E95"/>
    <w:rsid w:val="00D014F9"/>
    <w:rsid w:val="00D01D7E"/>
    <w:rsid w:val="00D023D6"/>
    <w:rsid w:val="00D026DD"/>
    <w:rsid w:val="00D02C68"/>
    <w:rsid w:val="00D04DE9"/>
    <w:rsid w:val="00D055A3"/>
    <w:rsid w:val="00D05DE3"/>
    <w:rsid w:val="00D07B69"/>
    <w:rsid w:val="00D100D7"/>
    <w:rsid w:val="00D113CF"/>
    <w:rsid w:val="00D12545"/>
    <w:rsid w:val="00D14FB4"/>
    <w:rsid w:val="00D15669"/>
    <w:rsid w:val="00D15C97"/>
    <w:rsid w:val="00D15FD9"/>
    <w:rsid w:val="00D16C81"/>
    <w:rsid w:val="00D179C9"/>
    <w:rsid w:val="00D17A43"/>
    <w:rsid w:val="00D21110"/>
    <w:rsid w:val="00D2140D"/>
    <w:rsid w:val="00D22461"/>
    <w:rsid w:val="00D22B9D"/>
    <w:rsid w:val="00D23BE1"/>
    <w:rsid w:val="00D2712A"/>
    <w:rsid w:val="00D3107A"/>
    <w:rsid w:val="00D318C7"/>
    <w:rsid w:val="00D32D4C"/>
    <w:rsid w:val="00D3442F"/>
    <w:rsid w:val="00D3479A"/>
    <w:rsid w:val="00D347E4"/>
    <w:rsid w:val="00D34D3B"/>
    <w:rsid w:val="00D40D9C"/>
    <w:rsid w:val="00D43598"/>
    <w:rsid w:val="00D44CB3"/>
    <w:rsid w:val="00D45B70"/>
    <w:rsid w:val="00D46A6B"/>
    <w:rsid w:val="00D4732B"/>
    <w:rsid w:val="00D47BF7"/>
    <w:rsid w:val="00D501B5"/>
    <w:rsid w:val="00D51119"/>
    <w:rsid w:val="00D53579"/>
    <w:rsid w:val="00D538FD"/>
    <w:rsid w:val="00D60218"/>
    <w:rsid w:val="00D607F6"/>
    <w:rsid w:val="00D6263C"/>
    <w:rsid w:val="00D62ECF"/>
    <w:rsid w:val="00D62F60"/>
    <w:rsid w:val="00D648AB"/>
    <w:rsid w:val="00D660EE"/>
    <w:rsid w:val="00D67019"/>
    <w:rsid w:val="00D70C30"/>
    <w:rsid w:val="00D71A5B"/>
    <w:rsid w:val="00D729E9"/>
    <w:rsid w:val="00D72F63"/>
    <w:rsid w:val="00D731E0"/>
    <w:rsid w:val="00D73594"/>
    <w:rsid w:val="00D7682A"/>
    <w:rsid w:val="00D77250"/>
    <w:rsid w:val="00D80573"/>
    <w:rsid w:val="00D810B2"/>
    <w:rsid w:val="00D834ED"/>
    <w:rsid w:val="00D84625"/>
    <w:rsid w:val="00D84A10"/>
    <w:rsid w:val="00D85DF5"/>
    <w:rsid w:val="00D86378"/>
    <w:rsid w:val="00D86DDB"/>
    <w:rsid w:val="00D8775A"/>
    <w:rsid w:val="00D87D6D"/>
    <w:rsid w:val="00D904DD"/>
    <w:rsid w:val="00D91955"/>
    <w:rsid w:val="00D91B48"/>
    <w:rsid w:val="00D92475"/>
    <w:rsid w:val="00D969BA"/>
    <w:rsid w:val="00D97222"/>
    <w:rsid w:val="00D9771B"/>
    <w:rsid w:val="00D97D65"/>
    <w:rsid w:val="00D97F53"/>
    <w:rsid w:val="00DA1FCA"/>
    <w:rsid w:val="00DA2AF3"/>
    <w:rsid w:val="00DA2C96"/>
    <w:rsid w:val="00DA4574"/>
    <w:rsid w:val="00DA4D90"/>
    <w:rsid w:val="00DA54C6"/>
    <w:rsid w:val="00DA5826"/>
    <w:rsid w:val="00DA7FA5"/>
    <w:rsid w:val="00DB0729"/>
    <w:rsid w:val="00DB14FF"/>
    <w:rsid w:val="00DB1CB7"/>
    <w:rsid w:val="00DB367B"/>
    <w:rsid w:val="00DB3B96"/>
    <w:rsid w:val="00DB7E60"/>
    <w:rsid w:val="00DC15A7"/>
    <w:rsid w:val="00DC24A2"/>
    <w:rsid w:val="00DC3986"/>
    <w:rsid w:val="00DC3D37"/>
    <w:rsid w:val="00DC4B10"/>
    <w:rsid w:val="00DC5651"/>
    <w:rsid w:val="00DC6442"/>
    <w:rsid w:val="00DC683C"/>
    <w:rsid w:val="00DC72C3"/>
    <w:rsid w:val="00DC736C"/>
    <w:rsid w:val="00DC7507"/>
    <w:rsid w:val="00DD2736"/>
    <w:rsid w:val="00DD3374"/>
    <w:rsid w:val="00DD360D"/>
    <w:rsid w:val="00DD3760"/>
    <w:rsid w:val="00DD55FB"/>
    <w:rsid w:val="00DD5922"/>
    <w:rsid w:val="00DD7C02"/>
    <w:rsid w:val="00DE225C"/>
    <w:rsid w:val="00DE33D7"/>
    <w:rsid w:val="00DE36FD"/>
    <w:rsid w:val="00DE5128"/>
    <w:rsid w:val="00DE597B"/>
    <w:rsid w:val="00DF0EF2"/>
    <w:rsid w:val="00DF4431"/>
    <w:rsid w:val="00DF4489"/>
    <w:rsid w:val="00DF4DCB"/>
    <w:rsid w:val="00DF67EB"/>
    <w:rsid w:val="00DF753A"/>
    <w:rsid w:val="00DF7567"/>
    <w:rsid w:val="00E00A34"/>
    <w:rsid w:val="00E018FF"/>
    <w:rsid w:val="00E01D08"/>
    <w:rsid w:val="00E01E0C"/>
    <w:rsid w:val="00E02478"/>
    <w:rsid w:val="00E040C5"/>
    <w:rsid w:val="00E05025"/>
    <w:rsid w:val="00E07E87"/>
    <w:rsid w:val="00E10604"/>
    <w:rsid w:val="00E1284F"/>
    <w:rsid w:val="00E12FF5"/>
    <w:rsid w:val="00E136DC"/>
    <w:rsid w:val="00E172CB"/>
    <w:rsid w:val="00E173C2"/>
    <w:rsid w:val="00E20352"/>
    <w:rsid w:val="00E20A7C"/>
    <w:rsid w:val="00E20DD4"/>
    <w:rsid w:val="00E22419"/>
    <w:rsid w:val="00E23A3F"/>
    <w:rsid w:val="00E2440D"/>
    <w:rsid w:val="00E24DEB"/>
    <w:rsid w:val="00E25C8E"/>
    <w:rsid w:val="00E25CB1"/>
    <w:rsid w:val="00E27BC4"/>
    <w:rsid w:val="00E32959"/>
    <w:rsid w:val="00E33705"/>
    <w:rsid w:val="00E33B5A"/>
    <w:rsid w:val="00E3551C"/>
    <w:rsid w:val="00E36928"/>
    <w:rsid w:val="00E36A61"/>
    <w:rsid w:val="00E40266"/>
    <w:rsid w:val="00E4079D"/>
    <w:rsid w:val="00E41DB7"/>
    <w:rsid w:val="00E42276"/>
    <w:rsid w:val="00E427C7"/>
    <w:rsid w:val="00E42A60"/>
    <w:rsid w:val="00E44668"/>
    <w:rsid w:val="00E4628E"/>
    <w:rsid w:val="00E464D4"/>
    <w:rsid w:val="00E469C1"/>
    <w:rsid w:val="00E46F73"/>
    <w:rsid w:val="00E50E38"/>
    <w:rsid w:val="00E5107B"/>
    <w:rsid w:val="00E55CDD"/>
    <w:rsid w:val="00E56D4B"/>
    <w:rsid w:val="00E576FB"/>
    <w:rsid w:val="00E57E5A"/>
    <w:rsid w:val="00E61215"/>
    <w:rsid w:val="00E631BC"/>
    <w:rsid w:val="00E65479"/>
    <w:rsid w:val="00E65A29"/>
    <w:rsid w:val="00E6661C"/>
    <w:rsid w:val="00E66E3C"/>
    <w:rsid w:val="00E706B6"/>
    <w:rsid w:val="00E7107E"/>
    <w:rsid w:val="00E73FA3"/>
    <w:rsid w:val="00E74770"/>
    <w:rsid w:val="00E74923"/>
    <w:rsid w:val="00E75398"/>
    <w:rsid w:val="00E75C51"/>
    <w:rsid w:val="00E75C6B"/>
    <w:rsid w:val="00E8028A"/>
    <w:rsid w:val="00E80338"/>
    <w:rsid w:val="00E8096B"/>
    <w:rsid w:val="00E80D9E"/>
    <w:rsid w:val="00E8267D"/>
    <w:rsid w:val="00E840F6"/>
    <w:rsid w:val="00E846F1"/>
    <w:rsid w:val="00E84D38"/>
    <w:rsid w:val="00E852C8"/>
    <w:rsid w:val="00E86408"/>
    <w:rsid w:val="00E86ACB"/>
    <w:rsid w:val="00E87443"/>
    <w:rsid w:val="00E92683"/>
    <w:rsid w:val="00E92B85"/>
    <w:rsid w:val="00E94C5A"/>
    <w:rsid w:val="00E95AA4"/>
    <w:rsid w:val="00E95AE5"/>
    <w:rsid w:val="00E96E58"/>
    <w:rsid w:val="00E97804"/>
    <w:rsid w:val="00E978F7"/>
    <w:rsid w:val="00E97AFD"/>
    <w:rsid w:val="00EA01F6"/>
    <w:rsid w:val="00EA0251"/>
    <w:rsid w:val="00EA147B"/>
    <w:rsid w:val="00EA15C7"/>
    <w:rsid w:val="00EA31FB"/>
    <w:rsid w:val="00EA4FA4"/>
    <w:rsid w:val="00EA5201"/>
    <w:rsid w:val="00EA5CBD"/>
    <w:rsid w:val="00EA7874"/>
    <w:rsid w:val="00EA7BA5"/>
    <w:rsid w:val="00EB160F"/>
    <w:rsid w:val="00EB1667"/>
    <w:rsid w:val="00EB16BA"/>
    <w:rsid w:val="00EB183E"/>
    <w:rsid w:val="00EB4DD3"/>
    <w:rsid w:val="00EB58C5"/>
    <w:rsid w:val="00EB61C1"/>
    <w:rsid w:val="00EB6A08"/>
    <w:rsid w:val="00EB6ABE"/>
    <w:rsid w:val="00EB740D"/>
    <w:rsid w:val="00EC215E"/>
    <w:rsid w:val="00EC217A"/>
    <w:rsid w:val="00ED11FB"/>
    <w:rsid w:val="00ED1247"/>
    <w:rsid w:val="00ED2176"/>
    <w:rsid w:val="00ED4354"/>
    <w:rsid w:val="00ED46F1"/>
    <w:rsid w:val="00ED57C6"/>
    <w:rsid w:val="00ED597C"/>
    <w:rsid w:val="00ED6888"/>
    <w:rsid w:val="00EE06D2"/>
    <w:rsid w:val="00EE272B"/>
    <w:rsid w:val="00EE2BFA"/>
    <w:rsid w:val="00EE3DF1"/>
    <w:rsid w:val="00EE4F43"/>
    <w:rsid w:val="00EE513F"/>
    <w:rsid w:val="00EE7B7F"/>
    <w:rsid w:val="00EE7ED8"/>
    <w:rsid w:val="00EF2629"/>
    <w:rsid w:val="00EF5346"/>
    <w:rsid w:val="00EF5ECA"/>
    <w:rsid w:val="00EF60DA"/>
    <w:rsid w:val="00F00050"/>
    <w:rsid w:val="00F00092"/>
    <w:rsid w:val="00F008C4"/>
    <w:rsid w:val="00F01ACC"/>
    <w:rsid w:val="00F0452D"/>
    <w:rsid w:val="00F061C9"/>
    <w:rsid w:val="00F07FAE"/>
    <w:rsid w:val="00F1047C"/>
    <w:rsid w:val="00F1062D"/>
    <w:rsid w:val="00F117B4"/>
    <w:rsid w:val="00F11FAD"/>
    <w:rsid w:val="00F12448"/>
    <w:rsid w:val="00F12775"/>
    <w:rsid w:val="00F12AD1"/>
    <w:rsid w:val="00F13ABF"/>
    <w:rsid w:val="00F14E18"/>
    <w:rsid w:val="00F14E7D"/>
    <w:rsid w:val="00F158AA"/>
    <w:rsid w:val="00F17282"/>
    <w:rsid w:val="00F20BAE"/>
    <w:rsid w:val="00F211BF"/>
    <w:rsid w:val="00F232AA"/>
    <w:rsid w:val="00F238EE"/>
    <w:rsid w:val="00F239EB"/>
    <w:rsid w:val="00F23C3B"/>
    <w:rsid w:val="00F23FE4"/>
    <w:rsid w:val="00F24F16"/>
    <w:rsid w:val="00F250C6"/>
    <w:rsid w:val="00F270FF"/>
    <w:rsid w:val="00F2790A"/>
    <w:rsid w:val="00F27A9A"/>
    <w:rsid w:val="00F302AD"/>
    <w:rsid w:val="00F3290E"/>
    <w:rsid w:val="00F32C89"/>
    <w:rsid w:val="00F33761"/>
    <w:rsid w:val="00F33DC8"/>
    <w:rsid w:val="00F35030"/>
    <w:rsid w:val="00F35674"/>
    <w:rsid w:val="00F35FED"/>
    <w:rsid w:val="00F36083"/>
    <w:rsid w:val="00F377C6"/>
    <w:rsid w:val="00F37BC8"/>
    <w:rsid w:val="00F401D4"/>
    <w:rsid w:val="00F41819"/>
    <w:rsid w:val="00F4275F"/>
    <w:rsid w:val="00F42E7C"/>
    <w:rsid w:val="00F430BF"/>
    <w:rsid w:val="00F43574"/>
    <w:rsid w:val="00F45526"/>
    <w:rsid w:val="00F456F2"/>
    <w:rsid w:val="00F460B2"/>
    <w:rsid w:val="00F46C3F"/>
    <w:rsid w:val="00F47B0E"/>
    <w:rsid w:val="00F50E19"/>
    <w:rsid w:val="00F512C4"/>
    <w:rsid w:val="00F51374"/>
    <w:rsid w:val="00F51BD8"/>
    <w:rsid w:val="00F54261"/>
    <w:rsid w:val="00F56107"/>
    <w:rsid w:val="00F60BEA"/>
    <w:rsid w:val="00F61C1C"/>
    <w:rsid w:val="00F61EDF"/>
    <w:rsid w:val="00F62524"/>
    <w:rsid w:val="00F63913"/>
    <w:rsid w:val="00F63FF5"/>
    <w:rsid w:val="00F64371"/>
    <w:rsid w:val="00F65406"/>
    <w:rsid w:val="00F66097"/>
    <w:rsid w:val="00F7098D"/>
    <w:rsid w:val="00F72F26"/>
    <w:rsid w:val="00F7638B"/>
    <w:rsid w:val="00F7647B"/>
    <w:rsid w:val="00F7676F"/>
    <w:rsid w:val="00F77B07"/>
    <w:rsid w:val="00F77BA0"/>
    <w:rsid w:val="00F8018F"/>
    <w:rsid w:val="00F801AB"/>
    <w:rsid w:val="00F81D8A"/>
    <w:rsid w:val="00F82714"/>
    <w:rsid w:val="00F82A9E"/>
    <w:rsid w:val="00F8340E"/>
    <w:rsid w:val="00F83B43"/>
    <w:rsid w:val="00F83D17"/>
    <w:rsid w:val="00F8549A"/>
    <w:rsid w:val="00F85AC4"/>
    <w:rsid w:val="00F86228"/>
    <w:rsid w:val="00F8623D"/>
    <w:rsid w:val="00F86F02"/>
    <w:rsid w:val="00F8756E"/>
    <w:rsid w:val="00F8769D"/>
    <w:rsid w:val="00F9111F"/>
    <w:rsid w:val="00F9259C"/>
    <w:rsid w:val="00F92C8F"/>
    <w:rsid w:val="00F93320"/>
    <w:rsid w:val="00F944EF"/>
    <w:rsid w:val="00F9497D"/>
    <w:rsid w:val="00F94D0D"/>
    <w:rsid w:val="00F9533E"/>
    <w:rsid w:val="00F960CD"/>
    <w:rsid w:val="00F96110"/>
    <w:rsid w:val="00F97DC1"/>
    <w:rsid w:val="00FA0413"/>
    <w:rsid w:val="00FA140A"/>
    <w:rsid w:val="00FA1A5C"/>
    <w:rsid w:val="00FA1AF0"/>
    <w:rsid w:val="00FA1C1B"/>
    <w:rsid w:val="00FA2232"/>
    <w:rsid w:val="00FA3B67"/>
    <w:rsid w:val="00FA4F7A"/>
    <w:rsid w:val="00FA5B52"/>
    <w:rsid w:val="00FA6924"/>
    <w:rsid w:val="00FB0881"/>
    <w:rsid w:val="00FB0E1E"/>
    <w:rsid w:val="00FB29DF"/>
    <w:rsid w:val="00FB486E"/>
    <w:rsid w:val="00FB5B8B"/>
    <w:rsid w:val="00FB684C"/>
    <w:rsid w:val="00FB76D1"/>
    <w:rsid w:val="00FC0D73"/>
    <w:rsid w:val="00FC0F94"/>
    <w:rsid w:val="00FC123E"/>
    <w:rsid w:val="00FC149B"/>
    <w:rsid w:val="00FC1B5E"/>
    <w:rsid w:val="00FC1D7B"/>
    <w:rsid w:val="00FC2363"/>
    <w:rsid w:val="00FC2AD7"/>
    <w:rsid w:val="00FC3E24"/>
    <w:rsid w:val="00FC40E6"/>
    <w:rsid w:val="00FC575D"/>
    <w:rsid w:val="00FC6016"/>
    <w:rsid w:val="00FD0320"/>
    <w:rsid w:val="00FD0650"/>
    <w:rsid w:val="00FD0EA4"/>
    <w:rsid w:val="00FD1966"/>
    <w:rsid w:val="00FD1C55"/>
    <w:rsid w:val="00FD1D4B"/>
    <w:rsid w:val="00FD1FC5"/>
    <w:rsid w:val="00FD220F"/>
    <w:rsid w:val="00FD41A9"/>
    <w:rsid w:val="00FD4A1F"/>
    <w:rsid w:val="00FD4A21"/>
    <w:rsid w:val="00FD549A"/>
    <w:rsid w:val="00FD60B0"/>
    <w:rsid w:val="00FD635C"/>
    <w:rsid w:val="00FD6400"/>
    <w:rsid w:val="00FD6E7C"/>
    <w:rsid w:val="00FD7DC6"/>
    <w:rsid w:val="00FE04BF"/>
    <w:rsid w:val="00FE0743"/>
    <w:rsid w:val="00FE11FF"/>
    <w:rsid w:val="00FE20AE"/>
    <w:rsid w:val="00FE23E6"/>
    <w:rsid w:val="00FE2E1A"/>
    <w:rsid w:val="00FE3936"/>
    <w:rsid w:val="00FE4ABD"/>
    <w:rsid w:val="00FE64D9"/>
    <w:rsid w:val="00FE742A"/>
    <w:rsid w:val="00FE766E"/>
    <w:rsid w:val="00FE789C"/>
    <w:rsid w:val="00FF1078"/>
    <w:rsid w:val="00FF1ED9"/>
    <w:rsid w:val="00FF2C24"/>
    <w:rsid w:val="00FF50C5"/>
    <w:rsid w:val="00FF50C8"/>
    <w:rsid w:val="00FF77B0"/>
    <w:rsid w:val="02582473"/>
    <w:rsid w:val="052B5019"/>
    <w:rsid w:val="05AB0220"/>
    <w:rsid w:val="0614892D"/>
    <w:rsid w:val="065E6FB7"/>
    <w:rsid w:val="07AA6D7A"/>
    <w:rsid w:val="08869BDF"/>
    <w:rsid w:val="093B7138"/>
    <w:rsid w:val="0C07748D"/>
    <w:rsid w:val="0D836640"/>
    <w:rsid w:val="0D98F180"/>
    <w:rsid w:val="0ED2E25A"/>
    <w:rsid w:val="0FC6A54D"/>
    <w:rsid w:val="1067B9C7"/>
    <w:rsid w:val="1100287D"/>
    <w:rsid w:val="13CD587E"/>
    <w:rsid w:val="16BED778"/>
    <w:rsid w:val="16EAB5E7"/>
    <w:rsid w:val="1836CAA6"/>
    <w:rsid w:val="19992CBA"/>
    <w:rsid w:val="1B0CB5AF"/>
    <w:rsid w:val="1BD7118D"/>
    <w:rsid w:val="1FA876D4"/>
    <w:rsid w:val="2194ECBF"/>
    <w:rsid w:val="21D76989"/>
    <w:rsid w:val="2381BBC2"/>
    <w:rsid w:val="238A6067"/>
    <w:rsid w:val="23CB0399"/>
    <w:rsid w:val="23F6F792"/>
    <w:rsid w:val="25EB17C2"/>
    <w:rsid w:val="279D56CA"/>
    <w:rsid w:val="28EF0427"/>
    <w:rsid w:val="29C83E0D"/>
    <w:rsid w:val="2AD499B6"/>
    <w:rsid w:val="2DB51ABC"/>
    <w:rsid w:val="2E4F33B1"/>
    <w:rsid w:val="2E9DFE5A"/>
    <w:rsid w:val="2EFED584"/>
    <w:rsid w:val="31912F54"/>
    <w:rsid w:val="31B145F6"/>
    <w:rsid w:val="32D487AC"/>
    <w:rsid w:val="337EF623"/>
    <w:rsid w:val="33B09E21"/>
    <w:rsid w:val="35071981"/>
    <w:rsid w:val="352579C1"/>
    <w:rsid w:val="37DE69D5"/>
    <w:rsid w:val="37E5BE2A"/>
    <w:rsid w:val="3848657C"/>
    <w:rsid w:val="391917E1"/>
    <w:rsid w:val="3C97C704"/>
    <w:rsid w:val="3CB93DCA"/>
    <w:rsid w:val="419D88F3"/>
    <w:rsid w:val="43198CC1"/>
    <w:rsid w:val="43B33F41"/>
    <w:rsid w:val="444DB3AE"/>
    <w:rsid w:val="44BD3A1C"/>
    <w:rsid w:val="452375B2"/>
    <w:rsid w:val="46D1BB5E"/>
    <w:rsid w:val="47572152"/>
    <w:rsid w:val="48046904"/>
    <w:rsid w:val="4823919E"/>
    <w:rsid w:val="4857EF46"/>
    <w:rsid w:val="492DF6D9"/>
    <w:rsid w:val="49B50132"/>
    <w:rsid w:val="4BABC253"/>
    <w:rsid w:val="4C18E677"/>
    <w:rsid w:val="4EE36315"/>
    <w:rsid w:val="507F3376"/>
    <w:rsid w:val="516611B0"/>
    <w:rsid w:val="526A4FC9"/>
    <w:rsid w:val="529B9D44"/>
    <w:rsid w:val="55482858"/>
    <w:rsid w:val="570D03C5"/>
    <w:rsid w:val="59643AA9"/>
    <w:rsid w:val="596D23BB"/>
    <w:rsid w:val="5A6F92A7"/>
    <w:rsid w:val="5AA37525"/>
    <w:rsid w:val="5EA2506A"/>
    <w:rsid w:val="60A45853"/>
    <w:rsid w:val="6176FC18"/>
    <w:rsid w:val="61AA970B"/>
    <w:rsid w:val="62192482"/>
    <w:rsid w:val="625EADE6"/>
    <w:rsid w:val="626B271C"/>
    <w:rsid w:val="6274394E"/>
    <w:rsid w:val="6330AD1C"/>
    <w:rsid w:val="657CF62F"/>
    <w:rsid w:val="67308496"/>
    <w:rsid w:val="6B8B0FAC"/>
    <w:rsid w:val="6C758EEA"/>
    <w:rsid w:val="6D28E9E5"/>
    <w:rsid w:val="7202CE6A"/>
    <w:rsid w:val="73317F8B"/>
    <w:rsid w:val="736D2AEB"/>
    <w:rsid w:val="783FB714"/>
    <w:rsid w:val="7A854867"/>
    <w:rsid w:val="7D730617"/>
    <w:rsid w:val="7EEBDB00"/>
    <w:rsid w:val="7F01B5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C53837E"/>
  <w15:chartTrackingRefBased/>
  <w15:docId w15:val="{55959C42-5325-45B7-8731-6ABE2E09F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4B"/>
    <w:pPr>
      <w:widowControl w:val="0"/>
      <w:autoSpaceDE w:val="0"/>
      <w:autoSpaceDN w:val="0"/>
      <w:adjustRightInd w:val="0"/>
    </w:pPr>
    <w:rPr>
      <w:rFonts w:ascii="Shruti" w:hAnsi="Shruti"/>
      <w:sz w:val="24"/>
      <w:szCs w:val="24"/>
    </w:rPr>
  </w:style>
  <w:style w:type="paragraph" w:styleId="Heading1">
    <w:name w:val="heading 1"/>
    <w:next w:val="BodyText"/>
    <w:link w:val="Heading1Char"/>
    <w:qFormat/>
    <w:rsid w:val="00E173C2"/>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E173C2"/>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E173C2"/>
    <w:pPr>
      <w:outlineLvl w:val="2"/>
    </w:pPr>
  </w:style>
  <w:style w:type="paragraph" w:styleId="Heading4">
    <w:name w:val="heading 4"/>
    <w:basedOn w:val="Normal"/>
    <w:next w:val="Normal"/>
    <w:link w:val="Heading4Char"/>
    <w:semiHidden/>
    <w:unhideWhenUsed/>
    <w:qFormat/>
    <w:rsid w:val="0005381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pPr>
      <w:numPr>
        <w:numId w:val="2"/>
      </w:numPr>
      <w:outlineLvl w:val="0"/>
    </w:pPr>
  </w:style>
  <w:style w:type="paragraph" w:customStyle="1" w:styleId="Level2">
    <w:name w:val="Level 2"/>
    <w:basedOn w:val="Normal"/>
    <w:pPr>
      <w:numPr>
        <w:ilvl w:val="1"/>
        <w:numId w:val="1"/>
      </w:numPr>
      <w:outlineLvl w:val="1"/>
    </w:pPr>
  </w:style>
  <w:style w:type="character" w:customStyle="1" w:styleId="Hypertext">
    <w:name w:val="Hypertext"/>
    <w:rPr>
      <w:color w:val="0000FF"/>
      <w:u w:val="single"/>
    </w:rPr>
  </w:style>
  <w:style w:type="paragraph" w:styleId="Header">
    <w:name w:val="header"/>
    <w:basedOn w:val="Normal"/>
    <w:link w:val="HeaderChar"/>
    <w:uiPriority w:val="99"/>
    <w:rsid w:val="0069202B"/>
    <w:pPr>
      <w:tabs>
        <w:tab w:val="center" w:pos="4320"/>
        <w:tab w:val="right" w:pos="8640"/>
      </w:tabs>
    </w:pPr>
  </w:style>
  <w:style w:type="paragraph" w:styleId="Footer">
    <w:name w:val="footer"/>
    <w:basedOn w:val="Normal"/>
    <w:link w:val="FooterChar"/>
    <w:uiPriority w:val="99"/>
    <w:rsid w:val="0069202B"/>
    <w:pPr>
      <w:tabs>
        <w:tab w:val="center" w:pos="4320"/>
        <w:tab w:val="right" w:pos="8640"/>
      </w:tabs>
    </w:pPr>
  </w:style>
  <w:style w:type="character" w:customStyle="1" w:styleId="Heading1Char">
    <w:name w:val="Heading 1 Char"/>
    <w:basedOn w:val="DefaultParagraphFont"/>
    <w:link w:val="Heading1"/>
    <w:rsid w:val="00E173C2"/>
    <w:rPr>
      <w:rFonts w:ascii="Arial" w:eastAsiaTheme="majorEastAsia" w:hAnsi="Arial" w:cstheme="majorBidi"/>
      <w:caps/>
      <w:sz w:val="22"/>
      <w:szCs w:val="22"/>
    </w:rPr>
  </w:style>
  <w:style w:type="paragraph" w:styleId="ListParagraph">
    <w:name w:val="List Paragraph"/>
    <w:basedOn w:val="Normal"/>
    <w:uiPriority w:val="34"/>
    <w:qFormat/>
    <w:rsid w:val="008F20C2"/>
    <w:pPr>
      <w:ind w:left="720"/>
    </w:pPr>
  </w:style>
  <w:style w:type="character" w:styleId="CommentReference">
    <w:name w:val="annotation reference"/>
    <w:rsid w:val="00AF3E5A"/>
    <w:rPr>
      <w:sz w:val="16"/>
      <w:szCs w:val="16"/>
    </w:rPr>
  </w:style>
  <w:style w:type="paragraph" w:styleId="CommentText">
    <w:name w:val="annotation text"/>
    <w:basedOn w:val="Normal"/>
    <w:link w:val="CommentTextChar"/>
    <w:rsid w:val="00AF3E5A"/>
    <w:rPr>
      <w:sz w:val="20"/>
      <w:szCs w:val="20"/>
    </w:rPr>
  </w:style>
  <w:style w:type="character" w:customStyle="1" w:styleId="CommentTextChar">
    <w:name w:val="Comment Text Char"/>
    <w:link w:val="CommentText"/>
    <w:rsid w:val="00AF3E5A"/>
    <w:rPr>
      <w:rFonts w:ascii="Shruti" w:hAnsi="Shruti"/>
    </w:rPr>
  </w:style>
  <w:style w:type="paragraph" w:styleId="CommentSubject">
    <w:name w:val="annotation subject"/>
    <w:basedOn w:val="CommentText"/>
    <w:next w:val="CommentText"/>
    <w:link w:val="CommentSubjectChar"/>
    <w:rsid w:val="00AF3E5A"/>
    <w:rPr>
      <w:b/>
      <w:bCs/>
    </w:rPr>
  </w:style>
  <w:style w:type="character" w:customStyle="1" w:styleId="CommentSubjectChar">
    <w:name w:val="Comment Subject Char"/>
    <w:link w:val="CommentSubject"/>
    <w:rsid w:val="00AF3E5A"/>
    <w:rPr>
      <w:rFonts w:ascii="Shruti" w:hAnsi="Shruti"/>
      <w:b/>
      <w:bCs/>
    </w:rPr>
  </w:style>
  <w:style w:type="paragraph" w:styleId="BalloonText">
    <w:name w:val="Balloon Text"/>
    <w:basedOn w:val="Normal"/>
    <w:link w:val="BalloonTextChar"/>
    <w:rsid w:val="00AF3E5A"/>
    <w:rPr>
      <w:rFonts w:ascii="Tahoma" w:hAnsi="Tahoma" w:cs="Tahoma"/>
      <w:sz w:val="16"/>
      <w:szCs w:val="16"/>
    </w:rPr>
  </w:style>
  <w:style w:type="character" w:customStyle="1" w:styleId="BalloonTextChar">
    <w:name w:val="Balloon Text Char"/>
    <w:link w:val="BalloonText"/>
    <w:rsid w:val="00AF3E5A"/>
    <w:rPr>
      <w:rFonts w:ascii="Tahoma" w:hAnsi="Tahoma" w:cs="Tahoma"/>
      <w:sz w:val="16"/>
      <w:szCs w:val="16"/>
    </w:rPr>
  </w:style>
  <w:style w:type="character" w:customStyle="1" w:styleId="Heading2Char">
    <w:name w:val="Heading 2 Char"/>
    <w:basedOn w:val="DefaultParagraphFont"/>
    <w:link w:val="Heading2"/>
    <w:rsid w:val="00E173C2"/>
    <w:rPr>
      <w:rFonts w:ascii="Arial" w:eastAsiaTheme="majorEastAsia" w:hAnsi="Arial" w:cstheme="majorBidi"/>
      <w:sz w:val="22"/>
      <w:szCs w:val="22"/>
    </w:rPr>
  </w:style>
  <w:style w:type="character" w:styleId="Hyperlink">
    <w:name w:val="Hyperlink"/>
    <w:uiPriority w:val="99"/>
    <w:rsid w:val="00692716"/>
    <w:rPr>
      <w:color w:val="0000FF"/>
      <w:u w:val="single"/>
    </w:rPr>
  </w:style>
  <w:style w:type="character" w:customStyle="1" w:styleId="Heading3Char">
    <w:name w:val="Heading 3 Char"/>
    <w:basedOn w:val="DefaultParagraphFont"/>
    <w:link w:val="Heading3"/>
    <w:rsid w:val="00E173C2"/>
    <w:rPr>
      <w:rFonts w:ascii="Arial" w:eastAsiaTheme="majorEastAsia" w:hAnsi="Arial" w:cstheme="majorBidi"/>
      <w:sz w:val="22"/>
      <w:szCs w:val="22"/>
    </w:rPr>
  </w:style>
  <w:style w:type="character" w:customStyle="1" w:styleId="FooterChar">
    <w:name w:val="Footer Char"/>
    <w:link w:val="Footer"/>
    <w:uiPriority w:val="99"/>
    <w:rsid w:val="00486373"/>
    <w:rPr>
      <w:rFonts w:ascii="Shruti" w:hAnsi="Shruti"/>
      <w:sz w:val="24"/>
      <w:szCs w:val="24"/>
    </w:rPr>
  </w:style>
  <w:style w:type="character" w:customStyle="1" w:styleId="HeaderChar">
    <w:name w:val="Header Char"/>
    <w:link w:val="Header"/>
    <w:uiPriority w:val="99"/>
    <w:rsid w:val="00486373"/>
    <w:rPr>
      <w:rFonts w:ascii="Shruti" w:hAnsi="Shruti"/>
      <w:sz w:val="24"/>
      <w:szCs w:val="24"/>
    </w:rPr>
  </w:style>
  <w:style w:type="table" w:styleId="TableGrid">
    <w:name w:val="Table Grid"/>
    <w:basedOn w:val="TableNormal"/>
    <w:uiPriority w:val="39"/>
    <w:rsid w:val="00E173C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ed">
    <w:name w:val="Lettered"/>
    <w:basedOn w:val="Normal"/>
    <w:rsid w:val="003C59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Header02">
    <w:name w:val="Header 02"/>
    <w:basedOn w:val="Normal"/>
    <w:link w:val="Header02Char"/>
    <w:rsid w:val="003C59DB"/>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link w:val="Header02"/>
    <w:rsid w:val="003C59DB"/>
    <w:rPr>
      <w:rFonts w:ascii="Arial" w:hAnsi="Arial" w:cs="Arial"/>
      <w:sz w:val="24"/>
      <w:szCs w:val="24"/>
      <w:u w:val="single"/>
    </w:rPr>
  </w:style>
  <w:style w:type="character" w:styleId="PageNumber">
    <w:name w:val="page number"/>
    <w:rsid w:val="003C59DB"/>
  </w:style>
  <w:style w:type="paragraph" w:styleId="NormalWeb">
    <w:name w:val="Normal (Web)"/>
    <w:basedOn w:val="Normal"/>
    <w:rsid w:val="007A43DD"/>
    <w:rPr>
      <w:rFonts w:ascii="Times New Roman" w:hAnsi="Times New Roman"/>
    </w:rPr>
  </w:style>
  <w:style w:type="paragraph" w:customStyle="1" w:styleId="InspectionManual">
    <w:name w:val="Inspection Manual"/>
    <w:basedOn w:val="Normal"/>
    <w:link w:val="InspectionManualChar"/>
    <w:rsid w:val="000211F6"/>
    <w:pPr>
      <w:widowControl/>
      <w:autoSpaceDE/>
      <w:autoSpaceDN/>
      <w:adjustRightInd/>
      <w:ind w:firstLine="720"/>
      <w:jc w:val="center"/>
    </w:pPr>
    <w:rPr>
      <w:rFonts w:ascii="Arial" w:hAnsi="Arial"/>
      <w:b/>
      <w:sz w:val="38"/>
    </w:rPr>
  </w:style>
  <w:style w:type="character" w:customStyle="1" w:styleId="InspectionManualChar">
    <w:name w:val="Inspection Manual Char"/>
    <w:link w:val="InspectionManual"/>
    <w:rsid w:val="000211F6"/>
    <w:rPr>
      <w:rFonts w:ascii="Arial" w:hAnsi="Arial"/>
      <w:b/>
      <w:sz w:val="38"/>
      <w:szCs w:val="24"/>
    </w:rPr>
  </w:style>
  <w:style w:type="paragraph" w:customStyle="1" w:styleId="Header01">
    <w:name w:val="Header 01"/>
    <w:basedOn w:val="BodyText"/>
    <w:next w:val="BodyText"/>
    <w:link w:val="Header01Char"/>
    <w:rsid w:val="00044F6E"/>
    <w:pPr>
      <w:keepNext/>
      <w:spacing w:before="220"/>
      <w:outlineLvl w:val="0"/>
    </w:pPr>
  </w:style>
  <w:style w:type="character" w:customStyle="1" w:styleId="Header01Char">
    <w:name w:val="Header 01 Char"/>
    <w:link w:val="Header01"/>
    <w:rsid w:val="00044F6E"/>
    <w:rPr>
      <w:rFonts w:ascii="Arial" w:eastAsiaTheme="minorHAnsi" w:hAnsi="Arial" w:cs="Arial"/>
      <w:sz w:val="22"/>
      <w:szCs w:val="22"/>
    </w:rPr>
  </w:style>
  <w:style w:type="paragraph" w:customStyle="1" w:styleId="Subsection">
    <w:name w:val="Subsection"/>
    <w:basedOn w:val="Normal"/>
    <w:link w:val="SubsectionChar"/>
    <w:rsid w:val="00B640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rPr>
  </w:style>
  <w:style w:type="character" w:customStyle="1" w:styleId="SubsectionChar">
    <w:name w:val="Subsection Char"/>
    <w:link w:val="Subsection"/>
    <w:rsid w:val="00B6408E"/>
    <w:rPr>
      <w:rFonts w:ascii="Arial" w:hAnsi="Arial"/>
      <w:sz w:val="24"/>
      <w:szCs w:val="24"/>
    </w:rPr>
  </w:style>
  <w:style w:type="paragraph" w:styleId="TOC2">
    <w:name w:val="toc 2"/>
    <w:basedOn w:val="Normal"/>
    <w:next w:val="Normal"/>
    <w:autoRedefine/>
    <w:uiPriority w:val="39"/>
    <w:rsid w:val="0083781A"/>
    <w:pPr>
      <w:tabs>
        <w:tab w:val="left" w:pos="1100"/>
        <w:tab w:val="right" w:leader="dot" w:pos="9350"/>
      </w:tabs>
      <w:spacing w:after="100"/>
      <w:ind w:left="245"/>
      <w:contextualSpacing/>
    </w:pPr>
    <w:rPr>
      <w:rFonts w:ascii="Arial" w:hAnsi="Arial"/>
      <w:sz w:val="22"/>
    </w:rPr>
  </w:style>
  <w:style w:type="paragraph" w:styleId="TOCHeading">
    <w:name w:val="TOC Heading"/>
    <w:basedOn w:val="Heading1"/>
    <w:next w:val="Normal"/>
    <w:uiPriority w:val="39"/>
    <w:unhideWhenUsed/>
    <w:qFormat/>
    <w:rsid w:val="004F4CA0"/>
    <w:pPr>
      <w:widowControl/>
      <w:autoSpaceDE/>
      <w:autoSpaceDN/>
      <w:adjustRightInd/>
      <w:spacing w:before="0" w:after="120"/>
      <w:ind w:left="0" w:firstLine="0"/>
      <w:jc w:val="center"/>
      <w:outlineLvl w:val="9"/>
    </w:pPr>
    <w:rPr>
      <w:rFonts w:eastAsia="MS Gothic" w:cs="Times New Roman"/>
      <w:szCs w:val="28"/>
      <w:lang w:eastAsia="ja-JP"/>
    </w:rPr>
  </w:style>
  <w:style w:type="paragraph" w:styleId="TOC1">
    <w:name w:val="toc 1"/>
    <w:basedOn w:val="Normal"/>
    <w:next w:val="Normal"/>
    <w:autoRedefine/>
    <w:uiPriority w:val="39"/>
    <w:rsid w:val="000C5854"/>
    <w:pPr>
      <w:tabs>
        <w:tab w:val="left" w:pos="1080"/>
        <w:tab w:val="left" w:pos="1620"/>
        <w:tab w:val="right" w:leader="dot" w:pos="9350"/>
      </w:tabs>
      <w:contextualSpacing/>
    </w:pPr>
    <w:rPr>
      <w:rFonts w:ascii="Arial" w:hAnsi="Arial" w:cs="Arial"/>
      <w:noProof/>
      <w:sz w:val="22"/>
    </w:rPr>
  </w:style>
  <w:style w:type="paragraph" w:customStyle="1" w:styleId="Default">
    <w:name w:val="Default"/>
    <w:rsid w:val="00822004"/>
    <w:pPr>
      <w:autoSpaceDE w:val="0"/>
      <w:autoSpaceDN w:val="0"/>
      <w:adjustRightInd w:val="0"/>
    </w:pPr>
    <w:rPr>
      <w:rFonts w:ascii="Arial" w:hAnsi="Arial" w:cs="Arial"/>
      <w:color w:val="000000"/>
      <w:sz w:val="24"/>
      <w:szCs w:val="24"/>
    </w:rPr>
  </w:style>
  <w:style w:type="paragraph" w:customStyle="1" w:styleId="StyleHeading2Underline">
    <w:name w:val="Style Heading 2 + Underline"/>
    <w:basedOn w:val="Heading2"/>
    <w:next w:val="Normal"/>
    <w:link w:val="StyleHeading2UnderlineChar"/>
    <w:rsid w:val="008A4086"/>
    <w:pPr>
      <w:tabs>
        <w:tab w:val="left" w:pos="810"/>
      </w:tabs>
      <w:spacing w:after="0"/>
    </w:pPr>
    <w:rPr>
      <w:rFonts w:cs="Arial"/>
      <w:b/>
      <w:bCs/>
      <w:i/>
      <w:iCs/>
      <w:sz w:val="24"/>
      <w:szCs w:val="24"/>
      <w:u w:val="single"/>
    </w:rPr>
  </w:style>
  <w:style w:type="character" w:customStyle="1" w:styleId="StyleHeading2UnderlineChar">
    <w:name w:val="Style Heading 2 + Underline Char"/>
    <w:link w:val="StyleHeading2Underline"/>
    <w:rsid w:val="008A4086"/>
    <w:rPr>
      <w:rFonts w:ascii="Arial" w:eastAsiaTheme="majorEastAsia" w:hAnsi="Arial" w:cs="Arial"/>
      <w:b/>
      <w:bCs/>
      <w:i/>
      <w:iCs/>
      <w:sz w:val="24"/>
      <w:szCs w:val="24"/>
      <w:u w:val="single"/>
    </w:rPr>
  </w:style>
  <w:style w:type="character" w:styleId="FollowedHyperlink">
    <w:name w:val="FollowedHyperlink"/>
    <w:basedOn w:val="DefaultParagraphFont"/>
    <w:rsid w:val="00D729E9"/>
    <w:rPr>
      <w:color w:val="954F72" w:themeColor="followedHyperlink"/>
      <w:u w:val="single"/>
    </w:rPr>
  </w:style>
  <w:style w:type="character" w:customStyle="1" w:styleId="Heading4Char">
    <w:name w:val="Heading 4 Char"/>
    <w:basedOn w:val="DefaultParagraphFont"/>
    <w:link w:val="Heading4"/>
    <w:semiHidden/>
    <w:rsid w:val="00053817"/>
    <w:rPr>
      <w:rFonts w:asciiTheme="majorHAnsi" w:eastAsiaTheme="majorEastAsia" w:hAnsiTheme="majorHAnsi" w:cstheme="majorBidi"/>
      <w:i/>
      <w:iCs/>
      <w:color w:val="2E74B5" w:themeColor="accent1" w:themeShade="BF"/>
      <w:sz w:val="24"/>
      <w:szCs w:val="24"/>
    </w:rPr>
  </w:style>
  <w:style w:type="paragraph" w:styleId="TOC3">
    <w:name w:val="toc 3"/>
    <w:basedOn w:val="Normal"/>
    <w:next w:val="Normal"/>
    <w:autoRedefine/>
    <w:uiPriority w:val="39"/>
    <w:rsid w:val="00B64804"/>
    <w:pPr>
      <w:tabs>
        <w:tab w:val="left" w:pos="1170"/>
        <w:tab w:val="right" w:leader="dot" w:pos="9350"/>
      </w:tabs>
      <w:ind w:left="180"/>
    </w:pPr>
  </w:style>
  <w:style w:type="paragraph" w:styleId="Revision">
    <w:name w:val="Revision"/>
    <w:hidden/>
    <w:uiPriority w:val="99"/>
    <w:semiHidden/>
    <w:rsid w:val="00263FA6"/>
    <w:rPr>
      <w:rFonts w:ascii="Shruti" w:hAnsi="Shruti"/>
      <w:sz w:val="24"/>
      <w:szCs w:val="24"/>
    </w:rPr>
  </w:style>
  <w:style w:type="paragraph" w:customStyle="1" w:styleId="StyleHeader01Before5pt">
    <w:name w:val="Style Header 01 + Before:  5 pt"/>
    <w:basedOn w:val="Header01"/>
    <w:rsid w:val="00583E57"/>
    <w:pPr>
      <w:spacing w:before="0"/>
    </w:pPr>
    <w:rPr>
      <w:rFonts w:cs="Times New Roman"/>
      <w:szCs w:val="20"/>
    </w:rPr>
  </w:style>
  <w:style w:type="paragraph" w:styleId="BodyText">
    <w:name w:val="Body Text"/>
    <w:link w:val="BodyTextChar"/>
    <w:rsid w:val="00E173C2"/>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E173C2"/>
    <w:rPr>
      <w:rFonts w:ascii="Arial" w:eastAsiaTheme="minorHAnsi" w:hAnsi="Arial" w:cs="Arial"/>
      <w:sz w:val="22"/>
      <w:szCs w:val="22"/>
    </w:rPr>
  </w:style>
  <w:style w:type="paragraph" w:styleId="BodyText2">
    <w:name w:val="Body Text 2"/>
    <w:link w:val="BodyText2Char"/>
    <w:autoRedefine/>
    <w:rsid w:val="00C904D0"/>
    <w:pPr>
      <w:spacing w:after="220"/>
      <w:ind w:left="720" w:hanging="720"/>
    </w:pPr>
    <w:rPr>
      <w:rFonts w:ascii="Arial" w:eastAsiaTheme="majorEastAsia" w:hAnsi="Arial" w:cs="Arial"/>
      <w:sz w:val="22"/>
      <w:szCs w:val="22"/>
    </w:rPr>
  </w:style>
  <w:style w:type="character" w:customStyle="1" w:styleId="BodyText2Char">
    <w:name w:val="Body Text 2 Char"/>
    <w:basedOn w:val="DefaultParagraphFont"/>
    <w:link w:val="BodyText2"/>
    <w:rsid w:val="00C904D0"/>
    <w:rPr>
      <w:rFonts w:ascii="Arial" w:eastAsiaTheme="majorEastAsia" w:hAnsi="Arial" w:cs="Arial"/>
      <w:sz w:val="22"/>
      <w:szCs w:val="22"/>
    </w:rPr>
  </w:style>
  <w:style w:type="paragraph" w:styleId="BodyText3">
    <w:name w:val="Body Text 3"/>
    <w:basedOn w:val="BodyText"/>
    <w:link w:val="BodyText3Char"/>
    <w:rsid w:val="00E173C2"/>
    <w:pPr>
      <w:ind w:left="720"/>
    </w:pPr>
    <w:rPr>
      <w:rFonts w:eastAsiaTheme="majorEastAsia" w:cstheme="majorBidi"/>
    </w:rPr>
  </w:style>
  <w:style w:type="character" w:customStyle="1" w:styleId="BodyText3Char">
    <w:name w:val="Body Text 3 Char"/>
    <w:basedOn w:val="DefaultParagraphFont"/>
    <w:link w:val="BodyText3"/>
    <w:rsid w:val="00E173C2"/>
    <w:rPr>
      <w:rFonts w:ascii="Arial" w:eastAsiaTheme="majorEastAsia" w:hAnsi="Arial" w:cstheme="majorBidi"/>
      <w:sz w:val="22"/>
      <w:szCs w:val="22"/>
    </w:rPr>
  </w:style>
  <w:style w:type="paragraph" w:customStyle="1" w:styleId="END">
    <w:name w:val="END"/>
    <w:basedOn w:val="Title"/>
    <w:qFormat/>
    <w:rsid w:val="00E173C2"/>
    <w:pPr>
      <w:spacing w:before="440" w:after="440"/>
    </w:pPr>
  </w:style>
  <w:style w:type="paragraph" w:styleId="Title">
    <w:name w:val="Title"/>
    <w:basedOn w:val="Normal"/>
    <w:next w:val="Normal"/>
    <w:link w:val="TitleChar"/>
    <w:qFormat/>
    <w:rsid w:val="000D7344"/>
    <w:pPr>
      <w:widowControl/>
      <w:spacing w:before="220" w:after="220"/>
      <w:jc w:val="center"/>
    </w:pPr>
    <w:rPr>
      <w:rFonts w:ascii="Arial" w:hAnsi="Arial" w:cs="Arial"/>
      <w:sz w:val="22"/>
      <w:szCs w:val="22"/>
    </w:rPr>
  </w:style>
  <w:style w:type="character" w:customStyle="1" w:styleId="TitleChar">
    <w:name w:val="Title Char"/>
    <w:basedOn w:val="DefaultParagraphFont"/>
    <w:link w:val="Title"/>
    <w:rsid w:val="000D7344"/>
    <w:rPr>
      <w:rFonts w:ascii="Arial" w:hAnsi="Arial" w:cs="Arial"/>
      <w:sz w:val="22"/>
      <w:szCs w:val="22"/>
    </w:rPr>
  </w:style>
  <w:style w:type="paragraph" w:customStyle="1" w:styleId="StyleArial11ptAfter11pt">
    <w:name w:val="Style Arial 11 pt After:  11 pt"/>
    <w:rsid w:val="00BE570E"/>
    <w:pPr>
      <w:spacing w:after="220"/>
    </w:pPr>
    <w:rPr>
      <w:rFonts w:ascii="Arial" w:hAnsi="Arial"/>
      <w:sz w:val="22"/>
    </w:rPr>
  </w:style>
  <w:style w:type="paragraph" w:customStyle="1" w:styleId="StyleArial11ptAfter11pt1">
    <w:name w:val="Style Arial 11 pt After:  11 pt1"/>
    <w:basedOn w:val="BodyText"/>
    <w:rsid w:val="001F3043"/>
    <w:pPr>
      <w:numPr>
        <w:numId w:val="4"/>
      </w:numPr>
    </w:pPr>
    <w:rPr>
      <w:szCs w:val="20"/>
    </w:rPr>
  </w:style>
  <w:style w:type="paragraph" w:customStyle="1" w:styleId="BodyText4">
    <w:name w:val="Body Text 4"/>
    <w:basedOn w:val="BodyText"/>
    <w:qFormat/>
    <w:rsid w:val="00803C2D"/>
    <w:pPr>
      <w:ind w:left="1080"/>
    </w:pPr>
  </w:style>
  <w:style w:type="paragraph" w:customStyle="1" w:styleId="BodyText5">
    <w:name w:val="Body Text 5"/>
    <w:basedOn w:val="BodyText4"/>
    <w:qFormat/>
    <w:rsid w:val="000637DC"/>
    <w:pPr>
      <w:ind w:left="1440"/>
    </w:pPr>
  </w:style>
  <w:style w:type="character" w:styleId="Mention">
    <w:name w:val="Mention"/>
    <w:basedOn w:val="DefaultParagraphFont"/>
    <w:uiPriority w:val="99"/>
    <w:unhideWhenUsed/>
    <w:rsid w:val="00AD026E"/>
    <w:rPr>
      <w:color w:val="2B579A"/>
      <w:shd w:val="clear" w:color="auto" w:fill="E1DFDD"/>
    </w:rPr>
  </w:style>
  <w:style w:type="character" w:styleId="UnresolvedMention">
    <w:name w:val="Unresolved Mention"/>
    <w:basedOn w:val="DefaultParagraphFont"/>
    <w:uiPriority w:val="99"/>
    <w:semiHidden/>
    <w:unhideWhenUsed/>
    <w:rsid w:val="00747582"/>
    <w:rPr>
      <w:color w:val="605E5C"/>
      <w:shd w:val="clear" w:color="auto" w:fill="E1DFDD"/>
    </w:rPr>
  </w:style>
  <w:style w:type="paragraph" w:customStyle="1" w:styleId="Applicability">
    <w:name w:val="Applicability"/>
    <w:basedOn w:val="BodyText"/>
    <w:qFormat/>
    <w:rsid w:val="00E173C2"/>
    <w:pPr>
      <w:spacing w:before="440"/>
      <w:ind w:left="2160" w:hanging="2160"/>
    </w:pPr>
  </w:style>
  <w:style w:type="paragraph" w:customStyle="1" w:styleId="attachmenttitle">
    <w:name w:val="attachment title"/>
    <w:basedOn w:val="Heading1"/>
    <w:next w:val="BodyText"/>
    <w:qFormat/>
    <w:rsid w:val="00E173C2"/>
    <w:pPr>
      <w:spacing w:before="0"/>
      <w:ind w:left="0" w:firstLine="0"/>
      <w:jc w:val="center"/>
    </w:pPr>
    <w:rPr>
      <w:rFonts w:eastAsia="Times New Roman" w:cs="Arial"/>
      <w:caps w:val="0"/>
    </w:rPr>
  </w:style>
  <w:style w:type="paragraph" w:customStyle="1" w:styleId="BodyText-table">
    <w:name w:val="Body Text - table"/>
    <w:qFormat/>
    <w:rsid w:val="00E173C2"/>
    <w:rPr>
      <w:rFonts w:ascii="Arial" w:eastAsiaTheme="minorHAnsi" w:hAnsi="Arial" w:cstheme="minorBidi"/>
      <w:sz w:val="22"/>
      <w:szCs w:val="22"/>
    </w:rPr>
  </w:style>
  <w:style w:type="character" w:customStyle="1" w:styleId="Commitment">
    <w:name w:val="Commitment"/>
    <w:basedOn w:val="DefaultParagraphFont"/>
    <w:uiPriority w:val="1"/>
    <w:qFormat/>
    <w:rsid w:val="00E173C2"/>
    <w:rPr>
      <w:i/>
      <w:iCs/>
    </w:rPr>
  </w:style>
  <w:style w:type="paragraph" w:customStyle="1" w:styleId="CornerstoneBases">
    <w:name w:val="Cornerstone / Bases"/>
    <w:basedOn w:val="BodyText"/>
    <w:qFormat/>
    <w:rsid w:val="00E173C2"/>
    <w:pPr>
      <w:ind w:left="2160" w:hanging="2160"/>
    </w:pPr>
  </w:style>
  <w:style w:type="paragraph" w:customStyle="1" w:styleId="EffectiveDate">
    <w:name w:val="Effective Date"/>
    <w:next w:val="BodyText"/>
    <w:qFormat/>
    <w:rsid w:val="00E173C2"/>
    <w:pPr>
      <w:spacing w:before="220" w:after="440"/>
      <w:jc w:val="center"/>
    </w:pPr>
    <w:rPr>
      <w:rFonts w:ascii="Arial" w:hAnsi="Arial" w:cs="Arial"/>
      <w:sz w:val="22"/>
      <w:szCs w:val="22"/>
    </w:rPr>
  </w:style>
  <w:style w:type="table" w:customStyle="1" w:styleId="IM">
    <w:name w:val="IM"/>
    <w:basedOn w:val="TableNormal"/>
    <w:uiPriority w:val="99"/>
    <w:rsid w:val="00E173C2"/>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E173C2"/>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E173C2"/>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Lista">
    <w:name w:val="List a"/>
    <w:basedOn w:val="BodyText"/>
    <w:rsid w:val="00E173C2"/>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E173C2"/>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E173C2"/>
    <w:rPr>
      <w:rFonts w:ascii="Arial" w:eastAsiaTheme="minorHAnsi" w:hAnsi="Arial" w:cs="Arial"/>
      <w:szCs w:val="22"/>
    </w:rPr>
  </w:style>
  <w:style w:type="paragraph" w:customStyle="1" w:styleId="Requirement">
    <w:name w:val="Requirement"/>
    <w:basedOn w:val="BodyText3"/>
    <w:qFormat/>
    <w:rsid w:val="00E173C2"/>
    <w:pPr>
      <w:keepNext/>
    </w:pPr>
    <w:rPr>
      <w:b/>
      <w:bCs/>
    </w:rPr>
  </w:style>
  <w:style w:type="paragraph" w:customStyle="1" w:styleId="SpecificGuidance">
    <w:name w:val="Specific Guidance"/>
    <w:basedOn w:val="BodyText3"/>
    <w:qFormat/>
    <w:rsid w:val="00E173C2"/>
    <w:pPr>
      <w:keepNext/>
    </w:pPr>
    <w:rPr>
      <w:u w:val="single"/>
    </w:rPr>
  </w:style>
  <w:style w:type="paragraph" w:styleId="FootnoteText">
    <w:name w:val="footnote text"/>
    <w:basedOn w:val="Normal"/>
    <w:link w:val="FootnoteTextChar"/>
    <w:uiPriority w:val="99"/>
    <w:rsid w:val="003630B4"/>
    <w:rPr>
      <w:rFonts w:ascii="Arial" w:hAnsi="Arial" w:cs="Arial"/>
      <w:sz w:val="20"/>
      <w:szCs w:val="20"/>
    </w:rPr>
  </w:style>
  <w:style w:type="character" w:customStyle="1" w:styleId="FootnoteTextChar">
    <w:name w:val="Footnote Text Char"/>
    <w:basedOn w:val="DefaultParagraphFont"/>
    <w:link w:val="FootnoteText"/>
    <w:uiPriority w:val="99"/>
    <w:rsid w:val="003630B4"/>
    <w:rPr>
      <w:rFonts w:ascii="Arial" w:hAnsi="Arial" w:cs="Arial"/>
    </w:rPr>
  </w:style>
  <w:style w:type="paragraph" w:customStyle="1" w:styleId="Heading1App">
    <w:name w:val="Heading 1 App"/>
    <w:basedOn w:val="BodyText"/>
    <w:qFormat/>
    <w:rsid w:val="00A43893"/>
    <w:pPr>
      <w:keepNext/>
      <w:spacing w:before="440"/>
      <w:ind w:left="720" w:hanging="720"/>
      <w:outlineLvl w:val="1"/>
    </w:pPr>
  </w:style>
  <w:style w:type="paragraph" w:styleId="ListBullet4">
    <w:name w:val="List Bullet 4"/>
    <w:basedOn w:val="BodyText"/>
    <w:rsid w:val="002A12A2"/>
    <w:pPr>
      <w:numPr>
        <w:ilvl w:val="1"/>
        <w:numId w:val="5"/>
      </w:numPr>
    </w:pPr>
  </w:style>
  <w:style w:type="paragraph" w:styleId="ListBullet3">
    <w:name w:val="List Bullet 3"/>
    <w:basedOn w:val="ListParagraph"/>
    <w:rsid w:val="000A4D52"/>
    <w:pPr>
      <w:numPr>
        <w:numId w:val="32"/>
      </w:numPr>
      <w:spacing w:after="2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6605">
      <w:bodyDiv w:val="1"/>
      <w:marLeft w:val="0"/>
      <w:marRight w:val="0"/>
      <w:marTop w:val="0"/>
      <w:marBottom w:val="0"/>
      <w:divBdr>
        <w:top w:val="none" w:sz="0" w:space="0" w:color="auto"/>
        <w:left w:val="none" w:sz="0" w:space="0" w:color="auto"/>
        <w:bottom w:val="none" w:sz="0" w:space="0" w:color="auto"/>
        <w:right w:val="none" w:sz="0" w:space="0" w:color="auto"/>
      </w:divBdr>
      <w:divsChild>
        <w:div w:id="1236427833">
          <w:marLeft w:val="0"/>
          <w:marRight w:val="0"/>
          <w:marTop w:val="0"/>
          <w:marBottom w:val="0"/>
          <w:divBdr>
            <w:top w:val="none" w:sz="0" w:space="0" w:color="auto"/>
            <w:left w:val="none" w:sz="0" w:space="0" w:color="auto"/>
            <w:bottom w:val="none" w:sz="0" w:space="0" w:color="auto"/>
            <w:right w:val="none" w:sz="0" w:space="0" w:color="auto"/>
          </w:divBdr>
          <w:divsChild>
            <w:div w:id="1440569432">
              <w:marLeft w:val="0"/>
              <w:marRight w:val="0"/>
              <w:marTop w:val="0"/>
              <w:marBottom w:val="0"/>
              <w:divBdr>
                <w:top w:val="none" w:sz="0" w:space="0" w:color="auto"/>
                <w:left w:val="none" w:sz="0" w:space="0" w:color="auto"/>
                <w:bottom w:val="none" w:sz="0" w:space="0" w:color="auto"/>
                <w:right w:val="none" w:sz="0" w:space="0" w:color="auto"/>
              </w:divBdr>
              <w:divsChild>
                <w:div w:id="888296152">
                  <w:marLeft w:val="0"/>
                  <w:marRight w:val="0"/>
                  <w:marTop w:val="0"/>
                  <w:marBottom w:val="0"/>
                  <w:divBdr>
                    <w:top w:val="none" w:sz="0" w:space="0" w:color="auto"/>
                    <w:left w:val="none" w:sz="0" w:space="0" w:color="auto"/>
                    <w:bottom w:val="none" w:sz="0" w:space="0" w:color="auto"/>
                    <w:right w:val="none" w:sz="0" w:space="0" w:color="auto"/>
                  </w:divBdr>
                  <w:divsChild>
                    <w:div w:id="79642940">
                      <w:marLeft w:val="0"/>
                      <w:marRight w:val="0"/>
                      <w:marTop w:val="0"/>
                      <w:marBottom w:val="0"/>
                      <w:divBdr>
                        <w:top w:val="none" w:sz="0" w:space="0" w:color="auto"/>
                        <w:left w:val="none" w:sz="0" w:space="0" w:color="auto"/>
                        <w:bottom w:val="none" w:sz="0" w:space="0" w:color="auto"/>
                        <w:right w:val="none" w:sz="0" w:space="0" w:color="auto"/>
                      </w:divBdr>
                      <w:divsChild>
                        <w:div w:id="4482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531925">
      <w:bodyDiv w:val="1"/>
      <w:marLeft w:val="0"/>
      <w:marRight w:val="0"/>
      <w:marTop w:val="0"/>
      <w:marBottom w:val="0"/>
      <w:divBdr>
        <w:top w:val="none" w:sz="0" w:space="0" w:color="auto"/>
        <w:left w:val="none" w:sz="0" w:space="0" w:color="auto"/>
        <w:bottom w:val="none" w:sz="0" w:space="0" w:color="auto"/>
        <w:right w:val="none" w:sz="0" w:space="0" w:color="auto"/>
      </w:divBdr>
    </w:div>
    <w:div w:id="227301265">
      <w:bodyDiv w:val="1"/>
      <w:marLeft w:val="0"/>
      <w:marRight w:val="0"/>
      <w:marTop w:val="0"/>
      <w:marBottom w:val="0"/>
      <w:divBdr>
        <w:top w:val="none" w:sz="0" w:space="0" w:color="auto"/>
        <w:left w:val="none" w:sz="0" w:space="0" w:color="auto"/>
        <w:bottom w:val="none" w:sz="0" w:space="0" w:color="auto"/>
        <w:right w:val="none" w:sz="0" w:space="0" w:color="auto"/>
      </w:divBdr>
      <w:divsChild>
        <w:div w:id="240021485">
          <w:marLeft w:val="0"/>
          <w:marRight w:val="0"/>
          <w:marTop w:val="0"/>
          <w:marBottom w:val="0"/>
          <w:divBdr>
            <w:top w:val="none" w:sz="0" w:space="0" w:color="auto"/>
            <w:left w:val="none" w:sz="0" w:space="0" w:color="auto"/>
            <w:bottom w:val="none" w:sz="0" w:space="0" w:color="auto"/>
            <w:right w:val="none" w:sz="0" w:space="0" w:color="auto"/>
          </w:divBdr>
          <w:divsChild>
            <w:div w:id="531958755">
              <w:marLeft w:val="0"/>
              <w:marRight w:val="0"/>
              <w:marTop w:val="0"/>
              <w:marBottom w:val="0"/>
              <w:divBdr>
                <w:top w:val="none" w:sz="0" w:space="0" w:color="auto"/>
                <w:left w:val="none" w:sz="0" w:space="0" w:color="auto"/>
                <w:bottom w:val="none" w:sz="0" w:space="0" w:color="auto"/>
                <w:right w:val="none" w:sz="0" w:space="0" w:color="auto"/>
              </w:divBdr>
              <w:divsChild>
                <w:div w:id="287052125">
                  <w:marLeft w:val="0"/>
                  <w:marRight w:val="0"/>
                  <w:marTop w:val="0"/>
                  <w:marBottom w:val="0"/>
                  <w:divBdr>
                    <w:top w:val="none" w:sz="0" w:space="0" w:color="auto"/>
                    <w:left w:val="none" w:sz="0" w:space="0" w:color="auto"/>
                    <w:bottom w:val="none" w:sz="0" w:space="0" w:color="auto"/>
                    <w:right w:val="none" w:sz="0" w:space="0" w:color="auto"/>
                  </w:divBdr>
                  <w:divsChild>
                    <w:div w:id="2013332194">
                      <w:marLeft w:val="0"/>
                      <w:marRight w:val="0"/>
                      <w:marTop w:val="0"/>
                      <w:marBottom w:val="0"/>
                      <w:divBdr>
                        <w:top w:val="none" w:sz="0" w:space="0" w:color="auto"/>
                        <w:left w:val="none" w:sz="0" w:space="0" w:color="auto"/>
                        <w:bottom w:val="none" w:sz="0" w:space="0" w:color="auto"/>
                        <w:right w:val="none" w:sz="0" w:space="0" w:color="auto"/>
                      </w:divBdr>
                      <w:divsChild>
                        <w:div w:id="212299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Nicole Coovert</DisplayName>
        <AccountId>48</AccountId>
        <AccountType/>
      </UserInfo>
      <UserInfo>
        <DisplayName>Phil OBryan</DisplayName>
        <AccountId>38</AccountId>
        <AccountType/>
      </UserInfo>
      <UserInfo>
        <DisplayName>Travis Tate</DisplayName>
        <AccountId>761</AccountId>
        <AccountType/>
      </UserInfo>
      <UserInfo>
        <DisplayName>Mohamed Shams</DisplayName>
        <AccountId>478</AccountId>
        <AccountType/>
      </UserInfo>
      <UserInfo>
        <DisplayName>Jeremy Bowen</DisplayName>
        <AccountId>877</AccountId>
        <AccountType/>
      </UserInfo>
      <UserInfo>
        <DisplayName>Josh Borromeo</DisplayName>
        <AccountId>1128</AccountId>
        <AccountType/>
      </UserInfo>
      <UserInfo>
        <DisplayName>Robert Mathis</DisplayName>
        <AccountId>225</AccountId>
        <AccountType/>
      </UserInfo>
      <UserInfo>
        <DisplayName>Kevin Roche</DisplayName>
        <AccountId>1202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B40E27-AB42-4D32-92E4-8A38795B7BF2}">
  <ds:schemaRefs>
    <ds:schemaRef ds:uri="http://schemas.openxmlformats.org/officeDocument/2006/bibliography"/>
  </ds:schemaRefs>
</ds:datastoreItem>
</file>

<file path=customXml/itemProps2.xml><?xml version="1.0" encoding="utf-8"?>
<ds:datastoreItem xmlns:ds="http://schemas.openxmlformats.org/officeDocument/2006/customXml" ds:itemID="{4B69F706-AF4F-4CDE-9F48-3966A2008E12}">
  <ds:schemaRefs>
    <ds:schemaRef ds:uri="http://schemas.microsoft.com/office/2006/metadata/properties"/>
    <ds:schemaRef ds:uri="http://schemas.microsoft.com/office/infopath/2007/PartnerControls"/>
    <ds:schemaRef ds:uri="4ebc427b-1bcf-4856-a750-efc6bf2bcca6"/>
  </ds:schemaRefs>
</ds:datastoreItem>
</file>

<file path=customXml/itemProps3.xml><?xml version="1.0" encoding="utf-8"?>
<ds:datastoreItem xmlns:ds="http://schemas.openxmlformats.org/officeDocument/2006/customXml" ds:itemID="{6C0B2EF4-456B-4EAB-A5BC-3216DE776B73}">
  <ds:schemaRefs>
    <ds:schemaRef ds:uri="http://schemas.microsoft.com/sharepoint/v3/contenttype/forms"/>
  </ds:schemaRefs>
</ds:datastoreItem>
</file>

<file path=customXml/itemProps4.xml><?xml version="1.0" encoding="utf-8"?>
<ds:datastoreItem xmlns:ds="http://schemas.openxmlformats.org/officeDocument/2006/customXml" ds:itemID="{F2512802-E3CF-4E03-A172-2C29D8F14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@IP 00000 Template (4).dotx</Template>
  <TotalTime>1</TotalTime>
  <Pages>32</Pages>
  <Words>13214</Words>
  <Characters>75323</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88361</CharactersWithSpaces>
  <SharedDoc>false</SharedDoc>
  <HLinks>
    <vt:vector size="6" baseType="variant">
      <vt:variant>
        <vt:i4>2818174</vt:i4>
      </vt:variant>
      <vt:variant>
        <vt:i4>102</vt:i4>
      </vt:variant>
      <vt:variant>
        <vt:i4>0</vt:i4>
      </vt:variant>
      <vt:variant>
        <vt:i4>5</vt:i4>
      </vt:variant>
      <vt:variant>
        <vt:lpwstr>http://www/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2024-05-15T17:33:00Z</dcterms:created>
  <dcterms:modified xsi:type="dcterms:W3CDTF">2024-05-15T17:35:00Z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de10cc47-9dac-4393-91c7-875768b1a4d5</vt:lpwstr>
  </property>
</Properties>
</file>