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96225" w14:textId="32A81954" w:rsidR="009561E1" w:rsidRDefault="0036463B" w:rsidP="0036463B">
      <w:pPr>
        <w:pStyle w:val="NRCINSPECTIONMANUAL"/>
        <w:rPr>
          <w:color w:val="000000"/>
        </w:rPr>
      </w:pPr>
      <w:r>
        <w:rPr>
          <w:b/>
          <w:sz w:val="38"/>
          <w:szCs w:val="38"/>
        </w:rPr>
        <w:tab/>
      </w:r>
      <w:r w:rsidR="00D60EF9" w:rsidRPr="002340F7">
        <w:rPr>
          <w:b/>
          <w:sz w:val="38"/>
          <w:szCs w:val="38"/>
        </w:rPr>
        <w:t>NRC INSPECTION MANUAL</w:t>
      </w:r>
      <w:r w:rsidR="00D60EF9" w:rsidRPr="002340F7">
        <w:rPr>
          <w:sz w:val="38"/>
          <w:szCs w:val="38"/>
        </w:rPr>
        <w:tab/>
      </w:r>
      <w:r w:rsidR="00D60EF9" w:rsidRPr="00A55FAB">
        <w:t>NSIR/DSO</w:t>
      </w:r>
      <w:r w:rsidR="00C87BDF" w:rsidRPr="00A55FAB">
        <w:rPr>
          <w:noProof/>
          <w:color w:val="000000"/>
        </w:rPr>
        <mc:AlternateContent>
          <mc:Choice Requires="wps">
            <w:drawing>
              <wp:anchor distT="0" distB="0" distL="114300" distR="114300" simplePos="0" relativeHeight="251658240" behindDoc="0" locked="0" layoutInCell="0" allowOverlap="1" wp14:anchorId="2649E50A" wp14:editId="7BE4678D">
                <wp:simplePos x="0" y="0"/>
                <wp:positionH relativeFrom="margin">
                  <wp:posOffset>0</wp:posOffset>
                </wp:positionH>
                <wp:positionV relativeFrom="paragraph">
                  <wp:posOffset>0</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4384">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B1A47"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" o:allowincell="f" strokecolor="#020000" strokeweight="1.92pt">
                <w10:wrap anchorx="margin"/>
              </v:line>
            </w:pict>
          </mc:Fallback>
        </mc:AlternateContent>
      </w:r>
    </w:p>
    <w:p w14:paraId="6BC71023" w14:textId="77777777" w:rsidR="00D60EF9" w:rsidRPr="00D60EF9" w:rsidRDefault="00D60EF9" w:rsidP="009B7748">
      <w:pPr>
        <w:pStyle w:val="IMCIP"/>
      </w:pPr>
      <w:r w:rsidRPr="00D60EF9">
        <w:t>INSPECTION PROCEDURE 71130.0</w:t>
      </w:r>
      <w:r>
        <w:t>8</w:t>
      </w:r>
    </w:p>
    <w:p w14:paraId="2A2635E2" w14:textId="63897A23" w:rsidR="00D31293" w:rsidRPr="002C50DE" w:rsidRDefault="00D31293" w:rsidP="009B7748">
      <w:pPr>
        <w:pStyle w:val="Title"/>
        <w:autoSpaceDE w:val="0"/>
        <w:autoSpaceDN w:val="0"/>
        <w:adjustRightInd w:val="0"/>
        <w:rPr>
          <w:b/>
          <w:bCs/>
          <w:color w:val="000000"/>
        </w:rPr>
      </w:pPr>
      <w:r w:rsidRPr="009B7748">
        <w:rPr>
          <w:bCs/>
          <w:color w:val="000000"/>
        </w:rPr>
        <w:t>FITNESS</w:t>
      </w:r>
      <w:r w:rsidR="007E0053" w:rsidRPr="009B7748">
        <w:rPr>
          <w:bCs/>
          <w:color w:val="000000"/>
        </w:rPr>
        <w:t>-</w:t>
      </w:r>
      <w:r w:rsidRPr="009B7748">
        <w:rPr>
          <w:bCs/>
          <w:color w:val="000000"/>
        </w:rPr>
        <w:t>FOR</w:t>
      </w:r>
      <w:r w:rsidR="007E0053" w:rsidRPr="009B7748">
        <w:rPr>
          <w:bCs/>
          <w:color w:val="000000"/>
        </w:rPr>
        <w:t>-</w:t>
      </w:r>
      <w:r w:rsidRPr="009B7748">
        <w:rPr>
          <w:bCs/>
          <w:color w:val="000000"/>
        </w:rPr>
        <w:t>DUTY PROGRAM</w:t>
      </w:r>
    </w:p>
    <w:p w14:paraId="3D246465" w14:textId="72791F51" w:rsidR="00291EE6" w:rsidRDefault="00291EE6" w:rsidP="009B7748">
      <w:pPr>
        <w:pStyle w:val="EffectiveDate"/>
        <w:rPr>
          <w:color w:val="000000"/>
          <w:szCs w:val="24"/>
        </w:rPr>
      </w:pPr>
      <w:r w:rsidRPr="001D5C3A">
        <w:rPr>
          <w:color w:val="000000"/>
          <w:szCs w:val="24"/>
        </w:rPr>
        <w:t xml:space="preserve">Effective Date: </w:t>
      </w:r>
      <w:r w:rsidR="00453ABA">
        <w:rPr>
          <w:color w:val="000000"/>
          <w:szCs w:val="24"/>
        </w:rPr>
        <w:t xml:space="preserve">January 1, </w:t>
      </w:r>
      <w:ins w:id="0" w:author="Author">
        <w:r w:rsidR="00BC547C">
          <w:rPr>
            <w:color w:val="000000"/>
            <w:szCs w:val="24"/>
          </w:rPr>
          <w:t>2024</w:t>
        </w:r>
      </w:ins>
    </w:p>
    <w:p w14:paraId="15F23067" w14:textId="2C5FF45D" w:rsidR="00D31293" w:rsidRPr="008968A5" w:rsidRDefault="00D31293" w:rsidP="009B7748">
      <w:pPr>
        <w:pStyle w:val="Applicability"/>
        <w:rPr>
          <w:color w:val="000000"/>
          <w:szCs w:val="24"/>
        </w:rPr>
      </w:pPr>
      <w:r w:rsidRPr="008968A5">
        <w:rPr>
          <w:color w:val="000000"/>
          <w:szCs w:val="24"/>
        </w:rPr>
        <w:t>PROGRAM APPLICABILITY:</w:t>
      </w:r>
      <w:r w:rsidRPr="008968A5">
        <w:rPr>
          <w:color w:val="000000"/>
          <w:szCs w:val="24"/>
        </w:rPr>
        <w:tab/>
      </w:r>
      <w:r w:rsidR="0036463B">
        <w:rPr>
          <w:color w:val="000000"/>
          <w:szCs w:val="24"/>
        </w:rPr>
        <w:t xml:space="preserve"> </w:t>
      </w:r>
      <w:r w:rsidR="00D80478">
        <w:rPr>
          <w:color w:val="000000"/>
          <w:szCs w:val="24"/>
        </w:rPr>
        <w:t>IMC 2200</w:t>
      </w:r>
      <w:r w:rsidR="00952468">
        <w:rPr>
          <w:color w:val="000000"/>
          <w:szCs w:val="24"/>
        </w:rPr>
        <w:t xml:space="preserve"> A, </w:t>
      </w:r>
      <w:r w:rsidR="006266A0">
        <w:rPr>
          <w:color w:val="000000"/>
          <w:szCs w:val="24"/>
        </w:rPr>
        <w:t xml:space="preserve">IMC </w:t>
      </w:r>
      <w:r w:rsidR="00B26B68">
        <w:rPr>
          <w:color w:val="000000"/>
          <w:szCs w:val="24"/>
        </w:rPr>
        <w:t>2201</w:t>
      </w:r>
      <w:r w:rsidR="007325A1">
        <w:rPr>
          <w:color w:val="000000"/>
          <w:szCs w:val="24"/>
        </w:rPr>
        <w:t xml:space="preserve"> A</w:t>
      </w:r>
    </w:p>
    <w:p w14:paraId="3B321EB9" w14:textId="5D53E35B" w:rsidR="00D31293" w:rsidRPr="008968A5" w:rsidRDefault="00F86951" w:rsidP="009B7748">
      <w:pPr>
        <w:pStyle w:val="BodyText"/>
        <w:rPr>
          <w:color w:val="000000"/>
          <w:szCs w:val="24"/>
        </w:rPr>
      </w:pPr>
      <w:r>
        <w:rPr>
          <w:color w:val="000000"/>
          <w:szCs w:val="24"/>
        </w:rPr>
        <w:t xml:space="preserve">Note: </w:t>
      </w:r>
      <w:r w:rsidR="00D31293" w:rsidRPr="008968A5">
        <w:rPr>
          <w:color w:val="000000"/>
          <w:szCs w:val="24"/>
        </w:rPr>
        <w:t>For the initial inspection under this attachment</w:t>
      </w:r>
      <w:r w:rsidR="00652A7E">
        <w:rPr>
          <w:color w:val="000000"/>
          <w:szCs w:val="24"/>
        </w:rPr>
        <w:t>,</w:t>
      </w:r>
      <w:r w:rsidR="00D31293" w:rsidRPr="008968A5">
        <w:rPr>
          <w:color w:val="000000"/>
          <w:szCs w:val="24"/>
        </w:rPr>
        <w:t xml:space="preserve"> the entire Fitness-for-Duty (FFD) program will be reviewed for adequacy. </w:t>
      </w:r>
      <w:r w:rsidR="000C4A9A">
        <w:rPr>
          <w:color w:val="000000"/>
          <w:szCs w:val="24"/>
        </w:rPr>
        <w:t>Subsequent i</w:t>
      </w:r>
      <w:r w:rsidR="00D31293" w:rsidRPr="008968A5">
        <w:rPr>
          <w:color w:val="000000"/>
          <w:szCs w:val="24"/>
        </w:rPr>
        <w:t>nspections will focus on changes to the licensee</w:t>
      </w:r>
      <w:r w:rsidR="00DE4120" w:rsidRPr="008968A5">
        <w:rPr>
          <w:color w:val="000000"/>
          <w:szCs w:val="24"/>
        </w:rPr>
        <w:t>’</w:t>
      </w:r>
      <w:r w:rsidR="00D31293" w:rsidRPr="008968A5">
        <w:rPr>
          <w:color w:val="000000"/>
          <w:szCs w:val="24"/>
        </w:rPr>
        <w:t>s FFD program</w:t>
      </w:r>
      <w:r w:rsidR="00EF4E08" w:rsidRPr="008968A5">
        <w:rPr>
          <w:color w:val="000000"/>
          <w:szCs w:val="24"/>
        </w:rPr>
        <w:t xml:space="preserve"> </w:t>
      </w:r>
      <w:r w:rsidR="000C4A9A">
        <w:rPr>
          <w:color w:val="000000"/>
          <w:szCs w:val="24"/>
        </w:rPr>
        <w:t xml:space="preserve">and </w:t>
      </w:r>
      <w:r w:rsidR="00EF4E08" w:rsidRPr="008968A5">
        <w:rPr>
          <w:color w:val="000000"/>
          <w:szCs w:val="24"/>
        </w:rPr>
        <w:t xml:space="preserve">completing a review of </w:t>
      </w:r>
      <w:r w:rsidR="000C4A9A">
        <w:rPr>
          <w:color w:val="000000"/>
          <w:szCs w:val="24"/>
        </w:rPr>
        <w:t xml:space="preserve">a subset of FFD </w:t>
      </w:r>
      <w:r w:rsidR="00EF4E08" w:rsidRPr="008968A5">
        <w:rPr>
          <w:color w:val="000000"/>
          <w:szCs w:val="24"/>
        </w:rPr>
        <w:t xml:space="preserve">program </w:t>
      </w:r>
      <w:r w:rsidR="000C4A9A">
        <w:rPr>
          <w:color w:val="000000"/>
          <w:szCs w:val="24"/>
        </w:rPr>
        <w:t>requirements</w:t>
      </w:r>
      <w:r w:rsidR="00D31293" w:rsidRPr="008968A5">
        <w:rPr>
          <w:color w:val="000000"/>
          <w:szCs w:val="24"/>
        </w:rPr>
        <w:t>.</w:t>
      </w:r>
    </w:p>
    <w:p w14:paraId="5AE4159E" w14:textId="6F7ECBA1" w:rsidR="00D31293" w:rsidRPr="008968A5" w:rsidRDefault="00D31293" w:rsidP="009B7748">
      <w:pPr>
        <w:pStyle w:val="Heading1"/>
      </w:pPr>
      <w:r w:rsidRPr="008968A5">
        <w:t>71130.08-01 INSPECTION OBJECTIVES</w:t>
      </w:r>
    </w:p>
    <w:p w14:paraId="21FB221E" w14:textId="3C083293" w:rsidR="00D31293" w:rsidRPr="002F380B" w:rsidRDefault="00EB4804" w:rsidP="00EB4804">
      <w:pPr>
        <w:pStyle w:val="BodyText2"/>
      </w:pPr>
      <w:r>
        <w:t>01.01</w:t>
      </w:r>
      <w:r>
        <w:tab/>
      </w:r>
      <w:r w:rsidR="00D31293" w:rsidRPr="006B05AC">
        <w:t xml:space="preserve">To verify that the licensee is properly implementing </w:t>
      </w:r>
      <w:r w:rsidR="002335A7" w:rsidRPr="006B05AC">
        <w:t xml:space="preserve">FFD </w:t>
      </w:r>
      <w:r w:rsidR="00D31293" w:rsidRPr="006B05AC">
        <w:t>requirements</w:t>
      </w:r>
      <w:r w:rsidR="000C4A9A" w:rsidRPr="006B05AC">
        <w:t xml:space="preserve"> under</w:t>
      </w:r>
      <w:r w:rsidR="002F380B">
        <w:t xml:space="preserve"> </w:t>
      </w:r>
      <w:r w:rsidR="00335105" w:rsidRPr="002F380B">
        <w:t xml:space="preserve">Title </w:t>
      </w:r>
      <w:r w:rsidR="00D31293" w:rsidRPr="002F380B">
        <w:t>10</w:t>
      </w:r>
      <w:r w:rsidR="00335105" w:rsidRPr="002F380B">
        <w:t xml:space="preserve"> of the </w:t>
      </w:r>
      <w:r w:rsidR="00335105" w:rsidRPr="002F380B">
        <w:rPr>
          <w:i/>
        </w:rPr>
        <w:t>Code of Federal Regulations</w:t>
      </w:r>
      <w:r w:rsidR="00D31293" w:rsidRPr="002F380B">
        <w:t xml:space="preserve"> </w:t>
      </w:r>
      <w:r w:rsidR="00335105" w:rsidRPr="002F380B">
        <w:t xml:space="preserve">(10 </w:t>
      </w:r>
      <w:r w:rsidR="00D31293" w:rsidRPr="002F380B">
        <w:t>CFR</w:t>
      </w:r>
      <w:r w:rsidR="00335105" w:rsidRPr="002F380B">
        <w:t>)</w:t>
      </w:r>
      <w:r w:rsidR="00D31293" w:rsidRPr="002F380B">
        <w:t xml:space="preserve"> Part 26 </w:t>
      </w:r>
      <w:r w:rsidR="002335A7" w:rsidRPr="002F380B">
        <w:t xml:space="preserve">(subparts A through </w:t>
      </w:r>
      <w:r w:rsidR="00B3657F" w:rsidRPr="002F380B">
        <w:t>H</w:t>
      </w:r>
      <w:r w:rsidR="002335A7" w:rsidRPr="002F380B">
        <w:t>, N, and O)</w:t>
      </w:r>
      <w:r w:rsidR="003A751A" w:rsidRPr="002F380B">
        <w:t>,</w:t>
      </w:r>
      <w:r w:rsidR="002335A7" w:rsidRPr="002F380B">
        <w:t xml:space="preserve"> </w:t>
      </w:r>
      <w:r w:rsidR="00335105" w:rsidRPr="002F380B">
        <w:t xml:space="preserve">and any other applicable </w:t>
      </w:r>
      <w:r w:rsidR="00D31293" w:rsidRPr="002F380B">
        <w:t>requirement that assure</w:t>
      </w:r>
      <w:r w:rsidR="006D6FCC" w:rsidRPr="002F380B">
        <w:t>s</w:t>
      </w:r>
      <w:r w:rsidR="00D31293" w:rsidRPr="002F380B">
        <w:t xml:space="preserve"> licensee personnel (including contractors and vendors) will perform their tasks in a reliable and trustworthy manner and are not under the influence of any substance or mentally or physically impaired from any cause that may affect their abilities to perform their duties</w:t>
      </w:r>
      <w:r w:rsidR="006D6FCC" w:rsidRPr="002F380B">
        <w:t xml:space="preserve"> safely and competently</w:t>
      </w:r>
      <w:r w:rsidR="00D31293" w:rsidRPr="002F380B">
        <w:t>.</w:t>
      </w:r>
    </w:p>
    <w:p w14:paraId="743E9753" w14:textId="28F85E13" w:rsidR="00D31293" w:rsidRPr="008968A5" w:rsidRDefault="00E650AD" w:rsidP="00E650AD">
      <w:pPr>
        <w:pStyle w:val="BodyText2"/>
      </w:pPr>
      <w:r>
        <w:t>01.02</w:t>
      </w:r>
      <w:r>
        <w:tab/>
      </w:r>
      <w:r w:rsidR="00D31293" w:rsidRPr="008968A5">
        <w:t>To verify that changes to the licensee</w:t>
      </w:r>
      <w:r w:rsidR="00EB264E" w:rsidRPr="008968A5">
        <w:t>’</w:t>
      </w:r>
      <w:r w:rsidR="00D31293" w:rsidRPr="008968A5">
        <w:t>s FFD program made since the last inspection: (a)</w:t>
      </w:r>
      <w:r w:rsidR="005B77C0">
        <w:t> </w:t>
      </w:r>
      <w:r w:rsidR="00D31293" w:rsidRPr="008968A5">
        <w:t xml:space="preserve">meet commitments to resolve previously identified issues or </w:t>
      </w:r>
      <w:r w:rsidR="00335105" w:rsidRPr="008968A5">
        <w:t>U.S</w:t>
      </w:r>
      <w:r w:rsidR="00C4013E">
        <w:t>.</w:t>
      </w:r>
      <w:r w:rsidR="00335105" w:rsidRPr="008968A5">
        <w:t xml:space="preserve"> Nuclear Regulatory Commission </w:t>
      </w:r>
      <w:r w:rsidR="00335105">
        <w:t>(</w:t>
      </w:r>
      <w:r w:rsidR="00D31293" w:rsidRPr="008968A5">
        <w:t>NRC</w:t>
      </w:r>
      <w:r w:rsidR="00335105">
        <w:t>)</w:t>
      </w:r>
      <w:r w:rsidR="00D31293" w:rsidRPr="008968A5">
        <w:t xml:space="preserve"> requirements</w:t>
      </w:r>
      <w:r w:rsidR="000C4A9A" w:rsidRPr="000C4A9A">
        <w:t xml:space="preserve"> </w:t>
      </w:r>
      <w:r w:rsidR="000C4A9A">
        <w:t>under 10</w:t>
      </w:r>
      <w:r w:rsidR="00C10851">
        <w:t xml:space="preserve"> </w:t>
      </w:r>
      <w:r w:rsidR="000C4A9A">
        <w:t>CFR Part</w:t>
      </w:r>
      <w:r w:rsidR="00C10851">
        <w:t xml:space="preserve"> </w:t>
      </w:r>
      <w:r w:rsidR="000C4A9A">
        <w:t>26</w:t>
      </w:r>
      <w:r w:rsidR="00D31293" w:rsidRPr="008968A5">
        <w:t>; and (b) do not adversely affect the performance requirements as prescribed by regulatory requir</w:t>
      </w:r>
      <w:r w:rsidR="00335105">
        <w:t>ements and any other applicable</w:t>
      </w:r>
      <w:r w:rsidR="00D31293" w:rsidRPr="008968A5">
        <w:t xml:space="preserve"> requirement.</w:t>
      </w:r>
    </w:p>
    <w:p w14:paraId="5DD41103" w14:textId="3D59A2B8" w:rsidR="00B82E12" w:rsidRDefault="00D31293" w:rsidP="00E650AD">
      <w:pPr>
        <w:pStyle w:val="BodyText2"/>
      </w:pPr>
      <w:r w:rsidRPr="008968A5">
        <w:t>01.03</w:t>
      </w:r>
      <w:r w:rsidRPr="008968A5">
        <w:tab/>
        <w:t xml:space="preserve">To verify that the licensee is properly implementing </w:t>
      </w:r>
      <w:r w:rsidR="00B3657F" w:rsidRPr="008968A5">
        <w:t xml:space="preserve">FFD </w:t>
      </w:r>
      <w:r w:rsidRPr="008968A5">
        <w:t>requirements</w:t>
      </w:r>
      <w:r w:rsidR="00B419C3">
        <w:t xml:space="preserve"> </w:t>
      </w:r>
      <w:r w:rsidR="000C4A9A">
        <w:t>pertaining to fatigue management under</w:t>
      </w:r>
      <w:r w:rsidR="000C4A9A" w:rsidRPr="008968A5">
        <w:t xml:space="preserve"> </w:t>
      </w:r>
      <w:ins w:id="1" w:author="Author">
        <w:r w:rsidR="0004721F" w:rsidRPr="008814D8">
          <w:rPr>
            <w:color w:val="C00000"/>
          </w:rPr>
          <w:t xml:space="preserve">Subpart I of </w:t>
        </w:r>
      </w:ins>
      <w:r w:rsidR="0086564D">
        <w:t>10 CFR </w:t>
      </w:r>
      <w:r w:rsidR="00B3657F" w:rsidRPr="008968A5">
        <w:t xml:space="preserve">Part 26 </w:t>
      </w:r>
      <w:r w:rsidRPr="008968A5">
        <w:t xml:space="preserve">and any other applicable </w:t>
      </w:r>
      <w:r w:rsidR="0091495E" w:rsidRPr="008968A5">
        <w:t>NRC</w:t>
      </w:r>
      <w:r w:rsidRPr="008968A5">
        <w:t xml:space="preserve"> requirement to ensure, in part, that nuclear facility security force personnel are not assigned to duty while in a fatigued condition that could reduce their alertness or ability to perform functions necessary to identify and promptly respond to plant security threats.</w:t>
      </w:r>
    </w:p>
    <w:p w14:paraId="579160A2" w14:textId="77777777" w:rsidR="00F7305B" w:rsidRPr="008968A5" w:rsidRDefault="00F7305B" w:rsidP="00E650AD">
      <w:pPr>
        <w:pStyle w:val="BodyText2"/>
      </w:pPr>
      <w:r>
        <w:t>01.04</w:t>
      </w:r>
      <w:r>
        <w:tab/>
      </w:r>
      <w:r w:rsidRPr="00F7305B">
        <w:t xml:space="preserve">To verify that the licensee’s physical protection program associated with this sample </w:t>
      </w:r>
      <w:r w:rsidR="00B26B68">
        <w:t xml:space="preserve">is designed and implemented to meet the general performance objective of </w:t>
      </w:r>
      <w:r w:rsidR="0086564D">
        <w:t>10 CFR </w:t>
      </w:r>
      <w:r w:rsidR="00B26B68">
        <w:t>73.55(b).</w:t>
      </w:r>
    </w:p>
    <w:p w14:paraId="3F438020" w14:textId="1B538D8B" w:rsidR="004C33BD" w:rsidRDefault="00D31293" w:rsidP="009B7748">
      <w:pPr>
        <w:pStyle w:val="Heading1"/>
      </w:pPr>
      <w:r w:rsidRPr="008968A5">
        <w:t>71130.08-02</w:t>
      </w:r>
      <w:r w:rsidR="00E4204B" w:rsidRPr="008968A5">
        <w:tab/>
      </w:r>
      <w:r w:rsidR="00B82E12" w:rsidRPr="008968A5">
        <w:t>INSPECTION REQUIREMENTS</w:t>
      </w:r>
    </w:p>
    <w:p w14:paraId="1B97344D" w14:textId="0F76BFB3" w:rsidR="00F246D0" w:rsidRPr="0032709B" w:rsidRDefault="00614794" w:rsidP="009B7748">
      <w:pPr>
        <w:pStyle w:val="BodyText"/>
        <w:rPr>
          <w:u w:val="single"/>
        </w:rPr>
      </w:pPr>
      <w:r w:rsidRPr="0032709B">
        <w:rPr>
          <w:u w:val="single"/>
        </w:rPr>
        <w:t>General Guidance</w:t>
      </w:r>
    </w:p>
    <w:p w14:paraId="7780F712" w14:textId="657D6EE0" w:rsidR="00F7305B" w:rsidRDefault="00F7305B" w:rsidP="002F380B">
      <w:pPr>
        <w:pStyle w:val="BodyText"/>
        <w:rPr>
          <w:color w:val="000000"/>
        </w:rPr>
      </w:pPr>
      <w:r w:rsidRPr="00F7305B">
        <w:t>Through verification of the inspection requirements wi</w:t>
      </w:r>
      <w:r>
        <w:t>thin this inspection procedure</w:t>
      </w:r>
      <w:r w:rsidR="00C4013E">
        <w:t xml:space="preserve"> (IP)</w:t>
      </w:r>
      <w:r>
        <w:t xml:space="preserve">, </w:t>
      </w:r>
      <w:r w:rsidRPr="00F7305B">
        <w:t xml:space="preserve">inspector(s) shall ensure that </w:t>
      </w:r>
      <w:r w:rsidRPr="00D976D4">
        <w:t xml:space="preserve">the licensee’s </w:t>
      </w:r>
      <w:r w:rsidR="000C4A9A">
        <w:t xml:space="preserve">FFD </w:t>
      </w:r>
      <w:r w:rsidRPr="00D976D4">
        <w:t xml:space="preserve">program associated with this sample </w:t>
      </w:r>
      <w:r w:rsidR="00740FFC" w:rsidRPr="00D976D4">
        <w:t>is designed and implemented to meet the general performance objective</w:t>
      </w:r>
      <w:r w:rsidR="009A24C1" w:rsidRPr="00D976D4">
        <w:t>s</w:t>
      </w:r>
      <w:r w:rsidR="00740FFC" w:rsidRPr="00D976D4">
        <w:t xml:space="preserve"> of </w:t>
      </w:r>
      <w:r w:rsidR="00D47639">
        <w:t>10</w:t>
      </w:r>
      <w:r w:rsidR="00C10851">
        <w:t xml:space="preserve"> </w:t>
      </w:r>
      <w:r w:rsidR="00D47639">
        <w:t>CFR</w:t>
      </w:r>
      <w:r w:rsidR="00C10851">
        <w:t xml:space="preserve"> </w:t>
      </w:r>
      <w:r w:rsidR="00D47639">
        <w:t xml:space="preserve">26.23 and </w:t>
      </w:r>
      <w:r w:rsidR="0086564D" w:rsidRPr="00D976D4">
        <w:rPr>
          <w:color w:val="000000"/>
        </w:rPr>
        <w:t>10</w:t>
      </w:r>
      <w:r w:rsidR="006C2054">
        <w:rPr>
          <w:color w:val="000000"/>
        </w:rPr>
        <w:t> </w:t>
      </w:r>
      <w:r w:rsidR="0086564D" w:rsidRPr="00D976D4">
        <w:rPr>
          <w:color w:val="000000"/>
        </w:rPr>
        <w:t>CFR</w:t>
      </w:r>
      <w:r w:rsidR="00C10851">
        <w:rPr>
          <w:color w:val="000000"/>
        </w:rPr>
        <w:t xml:space="preserve"> </w:t>
      </w:r>
      <w:r w:rsidR="00740FFC" w:rsidRPr="00D976D4">
        <w:rPr>
          <w:color w:val="000000"/>
        </w:rPr>
        <w:t>73.55(b)</w:t>
      </w:r>
      <w:r w:rsidR="00D976D4">
        <w:rPr>
          <w:color w:val="000000"/>
        </w:rPr>
        <w:t>.</w:t>
      </w:r>
    </w:p>
    <w:p w14:paraId="14C6C7BA" w14:textId="1AAB6BF7" w:rsidR="00E5459C" w:rsidRPr="008968A5" w:rsidRDefault="004B6049" w:rsidP="009B7748">
      <w:pPr>
        <w:pStyle w:val="BodyText"/>
      </w:pPr>
      <w:r>
        <w:lastRenderedPageBreak/>
        <w:t>In preparat</w:t>
      </w:r>
      <w:r w:rsidR="00917BCC">
        <w:t>ion</w:t>
      </w:r>
      <w:r>
        <w:t xml:space="preserve"> to </w:t>
      </w:r>
      <w:r w:rsidR="00917BCC">
        <w:t>complete</w:t>
      </w:r>
      <w:r w:rsidR="00917BCC" w:rsidRPr="008968A5">
        <w:t xml:space="preserve"> </w:t>
      </w:r>
      <w:r w:rsidR="00E5459C" w:rsidRPr="008968A5">
        <w:t xml:space="preserve">this </w:t>
      </w:r>
      <w:r w:rsidR="000C4A9A">
        <w:t>IP</w:t>
      </w:r>
      <w:r w:rsidR="00E5459C" w:rsidRPr="008968A5">
        <w:t xml:space="preserve">, the inspector(s) should </w:t>
      </w:r>
      <w:r w:rsidR="000160E1">
        <w:t xml:space="preserve">become </w:t>
      </w:r>
      <w:r w:rsidR="00E5459C" w:rsidRPr="008968A5">
        <w:t xml:space="preserve">familiar with relevant </w:t>
      </w:r>
      <w:r w:rsidR="00E5459C" w:rsidRPr="009E5632">
        <w:t xml:space="preserve">documentation </w:t>
      </w:r>
      <w:r w:rsidR="000160E1">
        <w:t>that</w:t>
      </w:r>
      <w:r w:rsidR="0086564D" w:rsidRPr="009E5632">
        <w:t xml:space="preserve"> </w:t>
      </w:r>
      <w:r w:rsidR="00E5459C" w:rsidRPr="009E5632">
        <w:t>may include, but is not limited to</w:t>
      </w:r>
      <w:r w:rsidR="00B25B50">
        <w:t>,</w:t>
      </w:r>
      <w:r w:rsidR="00E5459C" w:rsidRPr="009E5632">
        <w:t xml:space="preserve"> the licensee's site</w:t>
      </w:r>
      <w:r w:rsidR="006E6291" w:rsidRPr="00A073EB">
        <w:rPr>
          <w:color w:val="FF0000"/>
        </w:rPr>
        <w:t>-</w:t>
      </w:r>
      <w:r w:rsidR="00E5459C" w:rsidRPr="009E5632">
        <w:t>specific and/or corporate</w:t>
      </w:r>
      <w:r w:rsidR="004C4D20" w:rsidRPr="004C4D20">
        <w:t xml:space="preserve"> </w:t>
      </w:r>
      <w:r w:rsidR="004C4D20" w:rsidRPr="009E5632">
        <w:t xml:space="preserve">FFD policy </w:t>
      </w:r>
      <w:ins w:id="2" w:author="Author">
        <w:r w:rsidR="0004721F" w:rsidRPr="008814D8">
          <w:rPr>
            <w:color w:val="C00000"/>
          </w:rPr>
          <w:t>statement</w:t>
        </w:r>
        <w:r w:rsidR="0004721F" w:rsidRPr="009E5632">
          <w:t xml:space="preserve"> </w:t>
        </w:r>
      </w:ins>
      <w:r w:rsidR="004C4D20" w:rsidRPr="009E5632">
        <w:t xml:space="preserve">and </w:t>
      </w:r>
      <w:r w:rsidR="004C4D20">
        <w:t xml:space="preserve">FFD </w:t>
      </w:r>
      <w:r w:rsidR="004C4D20" w:rsidRPr="009E5632">
        <w:t>procedures</w:t>
      </w:r>
      <w:r w:rsidR="004C4D20" w:rsidRPr="00D25F09">
        <w:t xml:space="preserve">, the access authorization provisions that adjudicate FFD authorization </w:t>
      </w:r>
      <w:r w:rsidR="0015656C" w:rsidRPr="00D25F09">
        <w:t>under</w:t>
      </w:r>
      <w:r w:rsidR="004C4D20" w:rsidRPr="00D25F09">
        <w:t xml:space="preserve"> </w:t>
      </w:r>
      <w:r w:rsidR="00831B7C">
        <w:t xml:space="preserve">10 CFR Part 26, </w:t>
      </w:r>
      <w:r w:rsidR="004C4D20" w:rsidRPr="00D25F09">
        <w:t>Subpart</w:t>
      </w:r>
      <w:r w:rsidR="00C10851">
        <w:t xml:space="preserve"> </w:t>
      </w:r>
      <w:r w:rsidR="004C4D20" w:rsidRPr="00D25F09">
        <w:t>C, and sanctions</w:t>
      </w:r>
      <w:r w:rsidR="004C4D20" w:rsidRPr="00035DCE">
        <w:t xml:space="preserve"> </w:t>
      </w:r>
      <w:r w:rsidR="0015656C" w:rsidRPr="00035DCE">
        <w:t>under</w:t>
      </w:r>
      <w:r w:rsidR="004C4D20" w:rsidRPr="00035DCE">
        <w:t xml:space="preserve"> </w:t>
      </w:r>
      <w:ins w:id="3" w:author="Author">
        <w:r w:rsidR="0004721F" w:rsidRPr="008814D8">
          <w:rPr>
            <w:color w:val="C00000"/>
          </w:rPr>
          <w:t>10 CFR 26.75.</w:t>
        </w:r>
      </w:ins>
      <w:r w:rsidR="007234E8" w:rsidRPr="008814D8">
        <w:rPr>
          <w:color w:val="C00000"/>
        </w:rPr>
        <w:t xml:space="preserve"> </w:t>
      </w:r>
      <w:r w:rsidR="00A4038C">
        <w:t>T</w:t>
      </w:r>
      <w:r w:rsidR="007234E8">
        <w:t>he inspector</w:t>
      </w:r>
      <w:r w:rsidR="006C3C48">
        <w:t>(s)</w:t>
      </w:r>
      <w:r w:rsidR="007234E8">
        <w:t xml:space="preserve"> should apply additional attention to recent security plan changes that could be relevant to the inspection activity.</w:t>
      </w:r>
    </w:p>
    <w:p w14:paraId="08CC21D6" w14:textId="1261A3FD" w:rsidR="0039371D" w:rsidRDefault="002279AD" w:rsidP="009B7748">
      <w:pPr>
        <w:pStyle w:val="BodyText"/>
      </w:pPr>
      <w:r>
        <w:t xml:space="preserve">The inspector(s) </w:t>
      </w:r>
      <w:r w:rsidR="00E5459C" w:rsidRPr="008968A5">
        <w:t xml:space="preserve">are responsible for ensuring </w:t>
      </w:r>
      <w:r>
        <w:t xml:space="preserve">that the minimum range of inspection requirements identified within the sample are </w:t>
      </w:r>
      <w:r w:rsidR="00E5459C" w:rsidRPr="008968A5">
        <w:t xml:space="preserve">completed and evaluated to a level which provides </w:t>
      </w:r>
      <w:r w:rsidR="004B6049">
        <w:t xml:space="preserve">reasonable </w:t>
      </w:r>
      <w:r w:rsidR="00E5459C" w:rsidRPr="008968A5">
        <w:t xml:space="preserve">assurance that </w:t>
      </w:r>
      <w:r w:rsidR="00E5459C" w:rsidRPr="00D93E47">
        <w:t xml:space="preserve">licensees are meeting NRC regulatory requirements within the </w:t>
      </w:r>
      <w:r w:rsidR="000160E1">
        <w:t xml:space="preserve">FFD </w:t>
      </w:r>
      <w:r w:rsidR="009E5632" w:rsidRPr="00D93E47">
        <w:t>program</w:t>
      </w:r>
      <w:r w:rsidR="00334FC9" w:rsidRPr="00D93E47">
        <w:t xml:space="preserve"> area being inspected.</w:t>
      </w:r>
    </w:p>
    <w:p w14:paraId="2C9B123A" w14:textId="171E90FC" w:rsidR="004B6049" w:rsidRDefault="004B6049" w:rsidP="009B7748">
      <w:pPr>
        <w:pStyle w:val="BodyText"/>
        <w:rPr>
          <w:szCs w:val="24"/>
        </w:rPr>
      </w:pPr>
      <w:r>
        <w:rPr>
          <w:szCs w:val="24"/>
        </w:rPr>
        <w:t xml:space="preserve">The guidance </w:t>
      </w:r>
      <w:r w:rsidR="005718BA">
        <w:rPr>
          <w:szCs w:val="24"/>
        </w:rPr>
        <w:t xml:space="preserve">in </w:t>
      </w:r>
      <w:r>
        <w:rPr>
          <w:szCs w:val="24"/>
        </w:rPr>
        <w:t>this</w:t>
      </w:r>
      <w:r w:rsidR="005718BA">
        <w:rPr>
          <w:szCs w:val="24"/>
        </w:rPr>
        <w:t xml:space="preserve"> IP will assist inspectors by</w:t>
      </w:r>
      <w:r>
        <w:rPr>
          <w:szCs w:val="24"/>
        </w:rPr>
        <w:t>:</w:t>
      </w:r>
      <w:r w:rsidR="00447DF4">
        <w:rPr>
          <w:szCs w:val="24"/>
        </w:rPr>
        <w:t xml:space="preserve"> </w:t>
      </w:r>
      <w:r>
        <w:rPr>
          <w:szCs w:val="24"/>
        </w:rPr>
        <w:t>(1) recommend</w:t>
      </w:r>
      <w:r w:rsidR="005718BA">
        <w:rPr>
          <w:szCs w:val="24"/>
        </w:rPr>
        <w:t>ing</w:t>
      </w:r>
      <w:r w:rsidRPr="008968A5">
        <w:rPr>
          <w:szCs w:val="24"/>
        </w:rPr>
        <w:t xml:space="preserve"> </w:t>
      </w:r>
      <w:r>
        <w:rPr>
          <w:szCs w:val="24"/>
        </w:rPr>
        <w:t>method</w:t>
      </w:r>
      <w:r w:rsidR="005718BA">
        <w:rPr>
          <w:szCs w:val="24"/>
        </w:rPr>
        <w:t>s</w:t>
      </w:r>
      <w:r>
        <w:rPr>
          <w:szCs w:val="24"/>
        </w:rPr>
        <w:t xml:space="preserve"> and </w:t>
      </w:r>
      <w:r w:rsidRPr="008968A5">
        <w:rPr>
          <w:szCs w:val="24"/>
        </w:rPr>
        <w:t>tech</w:t>
      </w:r>
      <w:r>
        <w:rPr>
          <w:szCs w:val="24"/>
        </w:rPr>
        <w:t xml:space="preserve">niques for determining licensee </w:t>
      </w:r>
      <w:r w:rsidR="005718BA">
        <w:rPr>
          <w:szCs w:val="24"/>
        </w:rPr>
        <w:t>FFD</w:t>
      </w:r>
      <w:r w:rsidRPr="009E5632">
        <w:rPr>
          <w:szCs w:val="24"/>
        </w:rPr>
        <w:t xml:space="preserve"> program</w:t>
      </w:r>
      <w:r w:rsidRPr="008968A5">
        <w:rPr>
          <w:szCs w:val="24"/>
        </w:rPr>
        <w:t xml:space="preserve"> compliance and effectiveness related to inspection </w:t>
      </w:r>
      <w:r>
        <w:rPr>
          <w:szCs w:val="24"/>
        </w:rPr>
        <w:t>requirement</w:t>
      </w:r>
      <w:r w:rsidR="00704D1A">
        <w:rPr>
          <w:szCs w:val="24"/>
        </w:rPr>
        <w:t>s</w:t>
      </w:r>
      <w:r w:rsidR="009C13D1">
        <w:rPr>
          <w:szCs w:val="24"/>
        </w:rPr>
        <w:t>;</w:t>
      </w:r>
      <w:r w:rsidRPr="008968A5">
        <w:rPr>
          <w:szCs w:val="24"/>
        </w:rPr>
        <w:t xml:space="preserve"> </w:t>
      </w:r>
      <w:r w:rsidR="00704D1A">
        <w:rPr>
          <w:szCs w:val="24"/>
        </w:rPr>
        <w:t>and</w:t>
      </w:r>
      <w:r w:rsidRPr="008968A5">
        <w:rPr>
          <w:szCs w:val="24"/>
        </w:rPr>
        <w:t xml:space="preserve"> </w:t>
      </w:r>
      <w:r>
        <w:rPr>
          <w:szCs w:val="24"/>
        </w:rPr>
        <w:t>(2) clarify</w:t>
      </w:r>
      <w:r w:rsidR="009C13D1">
        <w:rPr>
          <w:szCs w:val="24"/>
        </w:rPr>
        <w:t>ing</w:t>
      </w:r>
      <w:r>
        <w:rPr>
          <w:szCs w:val="24"/>
        </w:rPr>
        <w:t xml:space="preserve"> regulatory requirements associated with </w:t>
      </w:r>
      <w:r w:rsidR="00704D1A">
        <w:rPr>
          <w:szCs w:val="24"/>
        </w:rPr>
        <w:t>inspection requirements</w:t>
      </w:r>
      <w:r>
        <w:rPr>
          <w:szCs w:val="24"/>
        </w:rPr>
        <w:t>.</w:t>
      </w:r>
    </w:p>
    <w:p w14:paraId="6C5EF549" w14:textId="345E434E" w:rsidR="00A12B64" w:rsidRDefault="002279AD" w:rsidP="009B7748">
      <w:pPr>
        <w:pStyle w:val="BodyText"/>
      </w:pPr>
      <w:r>
        <w:t>Where</w:t>
      </w:r>
      <w:r w:rsidR="00E5459C" w:rsidRPr="008968A5">
        <w:t xml:space="preserve"> </w:t>
      </w:r>
      <w:r w:rsidR="000160E1">
        <w:t xml:space="preserve">a </w:t>
      </w:r>
      <w:r w:rsidR="00E5459C" w:rsidRPr="008968A5">
        <w:t>minimum sampl</w:t>
      </w:r>
      <w:r w:rsidR="000160E1">
        <w:t>e</w:t>
      </w:r>
      <w:r w:rsidR="00E5459C" w:rsidRPr="008968A5">
        <w:t xml:space="preserve"> number </w:t>
      </w:r>
      <w:r w:rsidR="000160E1">
        <w:t xml:space="preserve">is </w:t>
      </w:r>
      <w:r w:rsidR="00E5459C" w:rsidRPr="008968A5">
        <w:t xml:space="preserve">indicated (i.e., sample at least (three) </w:t>
      </w:r>
      <w:r w:rsidR="00897292">
        <w:t>pre</w:t>
      </w:r>
      <w:r w:rsidR="00897292">
        <w:noBreakHyphen/>
        <w:t>access</w:t>
      </w:r>
      <w:r w:rsidR="00E5459C" w:rsidRPr="008968A5">
        <w:t xml:space="preserve"> drug testing records, or </w:t>
      </w:r>
      <w:r w:rsidR="00213474">
        <w:t xml:space="preserve">sample </w:t>
      </w:r>
      <w:r w:rsidR="00E5459C" w:rsidRPr="008968A5">
        <w:t xml:space="preserve">at least 20 percent of the total personnel that had </w:t>
      </w:r>
      <w:r w:rsidR="000160E1">
        <w:t xml:space="preserve">a </w:t>
      </w:r>
      <w:r w:rsidR="00897292">
        <w:t>pre</w:t>
      </w:r>
      <w:r w:rsidR="00897292">
        <w:noBreakHyphen/>
        <w:t>access</w:t>
      </w:r>
      <w:r w:rsidR="00E5459C" w:rsidRPr="008968A5">
        <w:t xml:space="preserve"> drug</w:t>
      </w:r>
      <w:r w:rsidR="00213474">
        <w:t xml:space="preserve"> </w:t>
      </w:r>
      <w:r w:rsidR="000160E1">
        <w:t>and alcohol</w:t>
      </w:r>
      <w:r w:rsidR="000160E1" w:rsidRPr="008968A5">
        <w:t xml:space="preserve"> </w:t>
      </w:r>
      <w:r w:rsidR="00E5459C" w:rsidRPr="008968A5">
        <w:t xml:space="preserve">test in the last month), </w:t>
      </w:r>
      <w:r w:rsidR="000160E1">
        <w:t xml:space="preserve">the </w:t>
      </w:r>
      <w:r w:rsidR="00E5459C" w:rsidRPr="008968A5">
        <w:t>inspector</w:t>
      </w:r>
      <w:r w:rsidR="00205255">
        <w:t>(</w:t>
      </w:r>
      <w:r w:rsidR="00E5459C" w:rsidRPr="008968A5">
        <w:t>s</w:t>
      </w:r>
      <w:r w:rsidR="00205255">
        <w:t>)</w:t>
      </w:r>
      <w:r w:rsidR="00E5459C" w:rsidRPr="008968A5">
        <w:t xml:space="preserve"> should adhere as closely as possible to the </w:t>
      </w:r>
      <w:r w:rsidR="00E5459C" w:rsidRPr="00213474">
        <w:t>numbers</w:t>
      </w:r>
      <w:r w:rsidR="00E5459C" w:rsidRPr="008968A5">
        <w:t xml:space="preserve"> identified in the guidance. </w:t>
      </w:r>
      <w:r w:rsidR="00831B7C" w:rsidRPr="00831B7C">
        <w:t>The inspectors may expand the minimum number to aid in determining the extent of the condition, should compliance concerns arise.</w:t>
      </w:r>
      <w:r w:rsidR="008A304E">
        <w:t xml:space="preserve"> </w:t>
      </w:r>
      <w:r w:rsidR="00E5459C" w:rsidRPr="008968A5">
        <w:t xml:space="preserve">Completion of other recommended actions contained in this </w:t>
      </w:r>
      <w:r w:rsidR="00761CAA">
        <w:t xml:space="preserve">IP </w:t>
      </w:r>
      <w:r w:rsidR="00E5459C" w:rsidRPr="008968A5">
        <w:t>should not be viewed as mandatory</w:t>
      </w:r>
      <w:r>
        <w:t xml:space="preserve"> and is</w:t>
      </w:r>
      <w:r w:rsidR="00B25B50">
        <w:t xml:space="preserve"> </w:t>
      </w:r>
      <w:r>
        <w:t xml:space="preserve">intended to assist inspectors in </w:t>
      </w:r>
      <w:r w:rsidR="00E5459C" w:rsidRPr="008968A5">
        <w:t xml:space="preserve">determining whether an inspection sample </w:t>
      </w:r>
      <w:r w:rsidR="008A304E">
        <w:t xml:space="preserve">has been adequately addressed. </w:t>
      </w:r>
      <w:r w:rsidR="00E5459C" w:rsidRPr="008968A5">
        <w:t>S</w:t>
      </w:r>
      <w:r w:rsidR="008A304E">
        <w:t xml:space="preserve">hould questions arise regarding </w:t>
      </w:r>
      <w:r w:rsidR="009B256D">
        <w:t>IP</w:t>
      </w:r>
      <w:r w:rsidR="009B256D" w:rsidRPr="008968A5">
        <w:t xml:space="preserve"> </w:t>
      </w:r>
      <w:r w:rsidR="00E5459C" w:rsidRPr="008968A5">
        <w:t>requirements or guidance, inspector</w:t>
      </w:r>
      <w:r w:rsidR="00205255">
        <w:t>(</w:t>
      </w:r>
      <w:r w:rsidR="00E5459C" w:rsidRPr="008968A5">
        <w:t>s</w:t>
      </w:r>
      <w:r w:rsidR="00205255">
        <w:t>)</w:t>
      </w:r>
      <w:r w:rsidR="00E5459C" w:rsidRPr="008968A5">
        <w:t xml:space="preserve"> should consult with </w:t>
      </w:r>
      <w:r w:rsidR="00715F10">
        <w:t>r</w:t>
      </w:r>
      <w:r w:rsidR="00E5459C" w:rsidRPr="008968A5">
        <w:t>egiona</w:t>
      </w:r>
      <w:r w:rsidR="008A304E">
        <w:t xml:space="preserve">l management or the </w:t>
      </w:r>
      <w:r w:rsidR="009B256D">
        <w:t xml:space="preserve">program office in the </w:t>
      </w:r>
      <w:r w:rsidR="008A304E">
        <w:t>Office of Nuclear</w:t>
      </w:r>
      <w:r w:rsidR="00C4013E">
        <w:t xml:space="preserve"> Security and Incident Response</w:t>
      </w:r>
      <w:r w:rsidR="002B650B">
        <w:t xml:space="preserve"> (NSIR)</w:t>
      </w:r>
      <w:r w:rsidR="00E5459C" w:rsidRPr="008968A5">
        <w:t>.</w:t>
      </w:r>
    </w:p>
    <w:p w14:paraId="2460DAB3" w14:textId="59DB3E9C" w:rsidR="00A12B64" w:rsidRDefault="00E5459C" w:rsidP="009B7748">
      <w:pPr>
        <w:pStyle w:val="BodyText"/>
        <w:rPr>
          <w:color w:val="000000"/>
        </w:rPr>
      </w:pPr>
      <w:r w:rsidRPr="008968A5">
        <w:rPr>
          <w:color w:val="000000"/>
        </w:rPr>
        <w:t xml:space="preserve">This </w:t>
      </w:r>
      <w:r w:rsidR="001F5F37">
        <w:rPr>
          <w:color w:val="000000"/>
        </w:rPr>
        <w:t xml:space="preserve">IP </w:t>
      </w:r>
      <w:r w:rsidRPr="008968A5">
        <w:rPr>
          <w:color w:val="000000"/>
        </w:rPr>
        <w:t xml:space="preserve">is intended for use in conducting baseline inspections of FFD programs, including </w:t>
      </w:r>
      <w:r w:rsidR="00EA414C">
        <w:rPr>
          <w:color w:val="000000"/>
        </w:rPr>
        <w:t xml:space="preserve">fatigue </w:t>
      </w:r>
      <w:r w:rsidRPr="008968A5">
        <w:rPr>
          <w:color w:val="000000"/>
        </w:rPr>
        <w:t xml:space="preserve">management </w:t>
      </w:r>
      <w:r w:rsidR="00EA414C">
        <w:rPr>
          <w:color w:val="000000"/>
        </w:rPr>
        <w:t xml:space="preserve">programs applicable to the </w:t>
      </w:r>
      <w:r w:rsidRPr="008968A5">
        <w:rPr>
          <w:color w:val="000000"/>
        </w:rPr>
        <w:t xml:space="preserve">security force. </w:t>
      </w:r>
      <w:r w:rsidR="00EA414C">
        <w:rPr>
          <w:color w:val="000000"/>
        </w:rPr>
        <w:t>In preparation for the inspection, review i</w:t>
      </w:r>
      <w:r w:rsidRPr="008968A5">
        <w:rPr>
          <w:color w:val="000000"/>
        </w:rPr>
        <w:t xml:space="preserve">ssues identified during the previous inspection </w:t>
      </w:r>
      <w:r w:rsidR="00431735" w:rsidRPr="008968A5">
        <w:rPr>
          <w:color w:val="000000"/>
        </w:rPr>
        <w:t xml:space="preserve">that </w:t>
      </w:r>
      <w:r w:rsidR="00EA414C">
        <w:rPr>
          <w:color w:val="000000"/>
        </w:rPr>
        <w:t>resulted</w:t>
      </w:r>
      <w:r w:rsidRPr="008968A5">
        <w:rPr>
          <w:color w:val="000000"/>
        </w:rPr>
        <w:t xml:space="preserve"> in significant FFD program, policy</w:t>
      </w:r>
      <w:r w:rsidR="00965D2F">
        <w:rPr>
          <w:color w:val="000000"/>
        </w:rPr>
        <w:t>,</w:t>
      </w:r>
      <w:r w:rsidRPr="008968A5">
        <w:rPr>
          <w:color w:val="000000"/>
        </w:rPr>
        <w:t xml:space="preserve"> or procedural changes, along with significant FFD policy violations and programmatic failures reported under</w:t>
      </w:r>
      <w:r w:rsidR="00215A56">
        <w:rPr>
          <w:color w:val="000000"/>
        </w:rPr>
        <w:t xml:space="preserve"> </w:t>
      </w:r>
      <w:r w:rsidR="0086564D">
        <w:rPr>
          <w:color w:val="000000"/>
        </w:rPr>
        <w:t>10 CFR </w:t>
      </w:r>
      <w:r w:rsidRPr="008968A5">
        <w:rPr>
          <w:color w:val="000000"/>
        </w:rPr>
        <w:t>26.719(b), drug and alcohol testing errors reported under 10</w:t>
      </w:r>
      <w:r w:rsidR="004E2A57">
        <w:rPr>
          <w:color w:val="000000"/>
        </w:rPr>
        <w:t> </w:t>
      </w:r>
      <w:r w:rsidRPr="008968A5">
        <w:rPr>
          <w:color w:val="000000"/>
        </w:rPr>
        <w:t>CFR 26.719(c)</w:t>
      </w:r>
      <w:r w:rsidR="00704D1A">
        <w:rPr>
          <w:color w:val="000000"/>
        </w:rPr>
        <w:t>,</w:t>
      </w:r>
      <w:r w:rsidRPr="008968A5">
        <w:rPr>
          <w:color w:val="000000"/>
        </w:rPr>
        <w:t xml:space="preserve"> and the licensee's FFD program performance data</w:t>
      </w:r>
      <w:r w:rsidR="00EA414C" w:rsidRPr="00EA414C">
        <w:rPr>
          <w:color w:val="000000"/>
        </w:rPr>
        <w:t xml:space="preserve"> </w:t>
      </w:r>
      <w:r w:rsidR="00EA414C">
        <w:rPr>
          <w:color w:val="000000"/>
        </w:rPr>
        <w:t>reported under 10 CFR 26.717</w:t>
      </w:r>
      <w:r w:rsidRPr="008968A5">
        <w:rPr>
          <w:color w:val="000000"/>
        </w:rPr>
        <w:t>, where applicable.</w:t>
      </w:r>
      <w:r w:rsidR="00D8585D">
        <w:rPr>
          <w:color w:val="000000"/>
        </w:rPr>
        <w:t xml:space="preserve"> </w:t>
      </w:r>
      <w:r w:rsidRPr="008968A5">
        <w:rPr>
          <w:color w:val="000000"/>
        </w:rPr>
        <w:t xml:space="preserve">During </w:t>
      </w:r>
      <w:r w:rsidR="00DC4BA4">
        <w:rPr>
          <w:color w:val="000000"/>
        </w:rPr>
        <w:t xml:space="preserve">the </w:t>
      </w:r>
      <w:r w:rsidRPr="008968A5">
        <w:rPr>
          <w:color w:val="000000"/>
        </w:rPr>
        <w:t xml:space="preserve">onsite inspection, all major changes, including those related to the resolution of identified issues; the basis for the changes; and the impact of the changes on </w:t>
      </w:r>
      <w:r w:rsidR="00EA414C">
        <w:rPr>
          <w:color w:val="000000"/>
        </w:rPr>
        <w:t>FFD</w:t>
      </w:r>
      <w:r w:rsidR="00EA414C" w:rsidRPr="008968A5">
        <w:rPr>
          <w:color w:val="000000"/>
        </w:rPr>
        <w:t xml:space="preserve"> </w:t>
      </w:r>
      <w:r w:rsidRPr="008968A5">
        <w:rPr>
          <w:color w:val="000000"/>
        </w:rPr>
        <w:t>program effectiveness should be discussed with licensee management.</w:t>
      </w:r>
    </w:p>
    <w:p w14:paraId="22D0DABE" w14:textId="5F6D27C7" w:rsidR="00DA33BF" w:rsidRDefault="00DA33BF" w:rsidP="009B7748">
      <w:pPr>
        <w:pStyle w:val="BodyText"/>
        <w:rPr>
          <w:color w:val="000000"/>
        </w:rPr>
      </w:pPr>
      <w:r w:rsidRPr="00A12B64">
        <w:rPr>
          <w:color w:val="000000"/>
          <w:szCs w:val="24"/>
        </w:rPr>
        <w:t>The inspector(s) should evaluate the site-specific FFD program performance data submitted by the licensee for the period of inspection</w:t>
      </w:r>
      <w:r>
        <w:rPr>
          <w:color w:val="000000"/>
          <w:szCs w:val="24"/>
        </w:rPr>
        <w:t xml:space="preserve">. </w:t>
      </w:r>
      <w:r w:rsidR="00661813">
        <w:rPr>
          <w:color w:val="000000"/>
          <w:szCs w:val="24"/>
        </w:rPr>
        <w:t>A</w:t>
      </w:r>
      <w:r w:rsidRPr="00A12B64">
        <w:rPr>
          <w:color w:val="000000"/>
          <w:szCs w:val="24"/>
        </w:rPr>
        <w:t>ll licensees and other entities submit</w:t>
      </w:r>
      <w:r>
        <w:rPr>
          <w:color w:val="000000"/>
          <w:szCs w:val="24"/>
        </w:rPr>
        <w:t xml:space="preserve"> </w:t>
      </w:r>
      <w:r w:rsidRPr="00A12B64">
        <w:rPr>
          <w:color w:val="000000"/>
          <w:szCs w:val="24"/>
        </w:rPr>
        <w:t>10</w:t>
      </w:r>
      <w:r w:rsidR="00976611">
        <w:rPr>
          <w:color w:val="000000"/>
          <w:szCs w:val="24"/>
        </w:rPr>
        <w:t> </w:t>
      </w:r>
      <w:r w:rsidRPr="00A12B64">
        <w:rPr>
          <w:color w:val="000000"/>
          <w:szCs w:val="24"/>
        </w:rPr>
        <w:t xml:space="preserve">CFR 26.717 data to the NRC using </w:t>
      </w:r>
      <w:ins w:id="4" w:author="Author">
        <w:r w:rsidR="00691484" w:rsidRPr="008814D8">
          <w:rPr>
            <w:color w:val="C00000"/>
            <w:szCs w:val="24"/>
          </w:rPr>
          <w:t xml:space="preserve">two Portable Document Format (PDF) </w:t>
        </w:r>
      </w:ins>
      <w:r w:rsidRPr="00A12B64">
        <w:rPr>
          <w:color w:val="000000"/>
          <w:szCs w:val="24"/>
        </w:rPr>
        <w:t>electronic reporting forms (</w:t>
      </w:r>
      <w:r>
        <w:rPr>
          <w:color w:val="000000"/>
          <w:szCs w:val="24"/>
        </w:rPr>
        <w:t xml:space="preserve">i.e., </w:t>
      </w:r>
      <w:r>
        <w:rPr>
          <w:color w:val="000000"/>
        </w:rPr>
        <w:t xml:space="preserve">NRC Form 891 - </w:t>
      </w:r>
      <w:r w:rsidRPr="00C46701">
        <w:rPr>
          <w:color w:val="000000"/>
        </w:rPr>
        <w:t>Annual Reporting Form for Drug and A</w:t>
      </w:r>
      <w:r>
        <w:rPr>
          <w:color w:val="000000"/>
        </w:rPr>
        <w:t>lcohol Tests (</w:t>
      </w:r>
      <w:r w:rsidRPr="00A12B64">
        <w:rPr>
          <w:color w:val="000000"/>
          <w:szCs w:val="24"/>
        </w:rPr>
        <w:t>ARF</w:t>
      </w:r>
      <w:r>
        <w:rPr>
          <w:color w:val="000000"/>
          <w:szCs w:val="24"/>
        </w:rPr>
        <w:t>);</w:t>
      </w:r>
      <w:r w:rsidRPr="00A12B64">
        <w:rPr>
          <w:color w:val="000000"/>
          <w:szCs w:val="24"/>
        </w:rPr>
        <w:t xml:space="preserve"> and </w:t>
      </w:r>
      <w:r>
        <w:rPr>
          <w:color w:val="000000"/>
        </w:rPr>
        <w:t>NRC Form 890</w:t>
      </w:r>
      <w:r w:rsidR="00E46338">
        <w:rPr>
          <w:color w:val="000000"/>
        </w:rPr>
        <w:t> -</w:t>
      </w:r>
      <w:r w:rsidRPr="00C46701">
        <w:rPr>
          <w:color w:val="000000"/>
        </w:rPr>
        <w:t>Single Po</w:t>
      </w:r>
      <w:r>
        <w:rPr>
          <w:color w:val="000000"/>
        </w:rPr>
        <w:t>sitive Test Form</w:t>
      </w:r>
      <w:r w:rsidRPr="00A12B64">
        <w:rPr>
          <w:color w:val="000000"/>
          <w:szCs w:val="24"/>
        </w:rPr>
        <w:t xml:space="preserve"> </w:t>
      </w:r>
      <w:r>
        <w:rPr>
          <w:color w:val="000000"/>
          <w:szCs w:val="24"/>
        </w:rPr>
        <w:t>(</w:t>
      </w:r>
      <w:r w:rsidRPr="00A12B64">
        <w:rPr>
          <w:color w:val="000000"/>
          <w:szCs w:val="24"/>
        </w:rPr>
        <w:t>SPTF)</w:t>
      </w:r>
      <w:r>
        <w:rPr>
          <w:color w:val="000000"/>
          <w:szCs w:val="24"/>
        </w:rPr>
        <w:t>).</w:t>
      </w:r>
    </w:p>
    <w:p w14:paraId="45810408" w14:textId="2E79EF43" w:rsidR="00DA33BF" w:rsidRDefault="00DA33BF" w:rsidP="009B7748">
      <w:pPr>
        <w:pStyle w:val="BodyText"/>
        <w:rPr>
          <w:color w:val="000000"/>
        </w:rPr>
      </w:pPr>
      <w:r w:rsidRPr="00A12B64">
        <w:rPr>
          <w:color w:val="000000"/>
        </w:rPr>
        <w:t xml:space="preserve">The FFD program office in </w:t>
      </w:r>
      <w:r>
        <w:rPr>
          <w:color w:val="000000"/>
        </w:rPr>
        <w:t xml:space="preserve">NSIR </w:t>
      </w:r>
      <w:r w:rsidRPr="00A12B64">
        <w:rPr>
          <w:color w:val="000000"/>
        </w:rPr>
        <w:t>can provide the i</w:t>
      </w:r>
      <w:r>
        <w:rPr>
          <w:color w:val="000000"/>
        </w:rPr>
        <w:t>nspector(s)</w:t>
      </w:r>
      <w:r w:rsidRPr="00A12B64">
        <w:rPr>
          <w:color w:val="000000"/>
        </w:rPr>
        <w:t xml:space="preserve"> with </w:t>
      </w:r>
      <w:ins w:id="5" w:author="Author">
        <w:r w:rsidR="00691484" w:rsidRPr="008814D8">
          <w:rPr>
            <w:color w:val="C00000"/>
          </w:rPr>
          <w:t xml:space="preserve">10 CFR 26.717 </w:t>
        </w:r>
      </w:ins>
      <w:r w:rsidRPr="00A12B64">
        <w:rPr>
          <w:color w:val="000000"/>
        </w:rPr>
        <w:t>annual FFD program performance submission</w:t>
      </w:r>
      <w:r w:rsidR="00792D07" w:rsidRPr="008814D8">
        <w:rPr>
          <w:color w:val="C00000"/>
        </w:rPr>
        <w:t xml:space="preserve"> </w:t>
      </w:r>
      <w:ins w:id="6" w:author="Author">
        <w:r w:rsidR="00691484" w:rsidRPr="008814D8">
          <w:rPr>
            <w:color w:val="C00000"/>
          </w:rPr>
          <w:t xml:space="preserve">information </w:t>
        </w:r>
        <w:r w:rsidR="00691484" w:rsidRPr="00A12B64">
          <w:rPr>
            <w:color w:val="000000"/>
          </w:rPr>
          <w:t xml:space="preserve">in a </w:t>
        </w:r>
        <w:r w:rsidR="00691484" w:rsidRPr="008814D8">
          <w:rPr>
            <w:color w:val="C00000"/>
          </w:rPr>
          <w:t xml:space="preserve">consolidated Excel </w:t>
        </w:r>
      </w:ins>
      <w:r w:rsidRPr="00A12B64">
        <w:rPr>
          <w:color w:val="000000"/>
        </w:rPr>
        <w:t>spreadsheet data format. Th</w:t>
      </w:r>
      <w:r>
        <w:rPr>
          <w:color w:val="000000"/>
        </w:rPr>
        <w:t>i</w:t>
      </w:r>
      <w:r w:rsidRPr="00A12B64">
        <w:rPr>
          <w:color w:val="000000"/>
        </w:rPr>
        <w:t xml:space="preserve">s </w:t>
      </w:r>
      <w:ins w:id="7" w:author="Author">
        <w:r w:rsidR="00691484" w:rsidRPr="008814D8">
          <w:rPr>
            <w:color w:val="C00000"/>
          </w:rPr>
          <w:t>spreadsheet</w:t>
        </w:r>
        <w:r w:rsidR="00691484">
          <w:rPr>
            <w:color w:val="000000"/>
          </w:rPr>
          <w:t xml:space="preserve"> </w:t>
        </w:r>
      </w:ins>
      <w:r w:rsidR="00A76CAD">
        <w:rPr>
          <w:color w:val="000000"/>
        </w:rPr>
        <w:t xml:space="preserve">format </w:t>
      </w:r>
      <w:r w:rsidRPr="00A12B64">
        <w:rPr>
          <w:color w:val="000000"/>
        </w:rPr>
        <w:t xml:space="preserve">will facilitate the </w:t>
      </w:r>
      <w:ins w:id="8" w:author="Author">
        <w:r w:rsidR="00691484" w:rsidRPr="008814D8">
          <w:rPr>
            <w:color w:val="C00000"/>
          </w:rPr>
          <w:t xml:space="preserve">auto-filtering and searching of information to </w:t>
        </w:r>
      </w:ins>
      <w:r w:rsidRPr="00A12B64">
        <w:rPr>
          <w:color w:val="000000"/>
        </w:rPr>
        <w:t>evaluat</w:t>
      </w:r>
      <w:r w:rsidR="004A09A6">
        <w:rPr>
          <w:color w:val="000000"/>
        </w:rPr>
        <w:t>e</w:t>
      </w:r>
      <w:r w:rsidRPr="00A12B64">
        <w:rPr>
          <w:color w:val="000000"/>
        </w:rPr>
        <w:t xml:space="preserve"> site-specific performance across years </w:t>
      </w:r>
      <w:ins w:id="9" w:author="Author">
        <w:r w:rsidR="00691484" w:rsidRPr="008814D8">
          <w:rPr>
            <w:color w:val="C00000"/>
          </w:rPr>
          <w:t>and</w:t>
        </w:r>
        <w:r w:rsidR="00691484" w:rsidRPr="00A12B64">
          <w:rPr>
            <w:color w:val="000000"/>
          </w:rPr>
          <w:t xml:space="preserve"> </w:t>
        </w:r>
      </w:ins>
      <w:r w:rsidRPr="00A12B64">
        <w:rPr>
          <w:color w:val="000000"/>
        </w:rPr>
        <w:t xml:space="preserve">to </w:t>
      </w:r>
      <w:ins w:id="10" w:author="Author">
        <w:r w:rsidR="00691484" w:rsidRPr="008814D8">
          <w:rPr>
            <w:color w:val="C00000"/>
          </w:rPr>
          <w:t xml:space="preserve">assist in </w:t>
        </w:r>
      </w:ins>
      <w:r w:rsidRPr="00A12B64">
        <w:rPr>
          <w:color w:val="000000"/>
        </w:rPr>
        <w:t>identify</w:t>
      </w:r>
      <w:ins w:id="11" w:author="Author">
        <w:r w:rsidR="00691484" w:rsidRPr="008814D8">
          <w:rPr>
            <w:color w:val="C00000"/>
          </w:rPr>
          <w:t>ing records that</w:t>
        </w:r>
      </w:ins>
      <w:r w:rsidR="00A90603" w:rsidRPr="008814D8">
        <w:rPr>
          <w:color w:val="C00000"/>
        </w:rPr>
        <w:t xml:space="preserve"> </w:t>
      </w:r>
      <w:r w:rsidRPr="00A12B64">
        <w:rPr>
          <w:color w:val="000000"/>
        </w:rPr>
        <w:t>warrant attention (e.g., subversion attempts; post-event positive results; 24-hour reportable events</w:t>
      </w:r>
      <w:ins w:id="12" w:author="Author">
        <w:r w:rsidR="00691484" w:rsidRPr="00691484">
          <w:rPr>
            <w:color w:val="C00000"/>
          </w:rPr>
          <w:t xml:space="preserve"> </w:t>
        </w:r>
        <w:r w:rsidR="00691484" w:rsidRPr="008814D8">
          <w:rPr>
            <w:color w:val="C00000"/>
          </w:rPr>
          <w:t>under 10 CFR 26.719)</w:t>
        </w:r>
      </w:ins>
      <w:r w:rsidRPr="00A12B64">
        <w:rPr>
          <w:color w:val="000000"/>
        </w:rPr>
        <w:t xml:space="preserve">. The Excel format </w:t>
      </w:r>
      <w:ins w:id="13" w:author="Author">
        <w:r w:rsidR="00691484" w:rsidRPr="008814D8">
          <w:rPr>
            <w:color w:val="C00000"/>
          </w:rPr>
          <w:t>also</w:t>
        </w:r>
        <w:r w:rsidR="00691484" w:rsidRPr="00A12B64">
          <w:rPr>
            <w:color w:val="000000"/>
          </w:rPr>
          <w:t xml:space="preserve"> </w:t>
        </w:r>
      </w:ins>
      <w:r w:rsidRPr="00A12B64">
        <w:rPr>
          <w:color w:val="000000"/>
        </w:rPr>
        <w:t xml:space="preserve">can reduce inspector time obtaining </w:t>
      </w:r>
      <w:ins w:id="14" w:author="Author">
        <w:r w:rsidR="00691484" w:rsidRPr="008814D8">
          <w:rPr>
            <w:color w:val="C00000"/>
          </w:rPr>
          <w:t xml:space="preserve">SPTFs and ARFs </w:t>
        </w:r>
      </w:ins>
      <w:r w:rsidRPr="00A12B64">
        <w:rPr>
          <w:color w:val="000000"/>
        </w:rPr>
        <w:t xml:space="preserve">from </w:t>
      </w:r>
      <w:r>
        <w:rPr>
          <w:color w:val="000000"/>
        </w:rPr>
        <w:t>the NRC’s Agencywide Documents Access and Management System (</w:t>
      </w:r>
      <w:r w:rsidRPr="00A12B64">
        <w:rPr>
          <w:color w:val="000000"/>
        </w:rPr>
        <w:t>ADAMS</w:t>
      </w:r>
      <w:r w:rsidR="00942275">
        <w:rPr>
          <w:color w:val="000000"/>
        </w:rPr>
        <w:t xml:space="preserve">) </w:t>
      </w:r>
      <w:ins w:id="15" w:author="Author">
        <w:r w:rsidR="00691484" w:rsidRPr="008814D8">
          <w:rPr>
            <w:color w:val="C00000"/>
          </w:rPr>
          <w:t>because the Excel spreadsheet data includes all information contained in the forms</w:t>
        </w:r>
        <w:r w:rsidR="00691484" w:rsidRPr="00A12B64">
          <w:rPr>
            <w:color w:val="000000"/>
          </w:rPr>
          <w:t>.</w:t>
        </w:r>
      </w:ins>
    </w:p>
    <w:p w14:paraId="35D89979" w14:textId="194872C8" w:rsidR="00044E2C" w:rsidRDefault="00897017" w:rsidP="009B7748">
      <w:pPr>
        <w:pStyle w:val="BodyText"/>
        <w:rPr>
          <w:color w:val="000000"/>
          <w:sz w:val="24"/>
          <w:szCs w:val="24"/>
        </w:rPr>
      </w:pPr>
      <w:ins w:id="16" w:author="Author">
        <w:r w:rsidRPr="008814D8">
          <w:rPr>
            <w:color w:val="C00000"/>
          </w:rPr>
          <w:lastRenderedPageBreak/>
          <w:t>If an inspector would like to obtain the original SPTF and ARF submissions (e-forms),</w:t>
        </w:r>
        <w:r>
          <w:rPr>
            <w:color w:val="C00000"/>
          </w:rPr>
          <w:t xml:space="preserve"> </w:t>
        </w:r>
      </w:ins>
      <w:r w:rsidR="00C15A77">
        <w:rPr>
          <w:color w:val="000000"/>
        </w:rPr>
        <w:t>t</w:t>
      </w:r>
      <w:r w:rsidR="00DA33BF" w:rsidRPr="00A12B64">
        <w:rPr>
          <w:color w:val="000000"/>
        </w:rPr>
        <w:t>he FFD program office in NSIR</w:t>
      </w:r>
      <w:r w:rsidR="00DA33BF">
        <w:rPr>
          <w:color w:val="000000"/>
        </w:rPr>
        <w:t xml:space="preserve"> can provide the </w:t>
      </w:r>
      <w:ins w:id="17" w:author="Author">
        <w:r w:rsidR="00691484" w:rsidRPr="008814D8">
          <w:rPr>
            <w:color w:val="C00000"/>
          </w:rPr>
          <w:t xml:space="preserve">e-forms to the </w:t>
        </w:r>
      </w:ins>
      <w:r w:rsidR="00DA33BF">
        <w:rPr>
          <w:color w:val="000000"/>
        </w:rPr>
        <w:t>inspector(s)</w:t>
      </w:r>
      <w:r w:rsidR="00DA33BF" w:rsidRPr="00A12B64">
        <w:rPr>
          <w:color w:val="000000"/>
        </w:rPr>
        <w:t xml:space="preserve">. </w:t>
      </w:r>
      <w:r w:rsidR="007822B2">
        <w:rPr>
          <w:color w:val="000000"/>
        </w:rPr>
        <w:t>T</w:t>
      </w:r>
      <w:r w:rsidR="00DA33BF" w:rsidRPr="00A12B64">
        <w:rPr>
          <w:color w:val="000000"/>
        </w:rPr>
        <w:t xml:space="preserve">he application the FFD program office uses to process the </w:t>
      </w:r>
      <w:ins w:id="18" w:author="Author">
        <w:r w:rsidR="00691484" w:rsidRPr="00ED0CA3">
          <w:rPr>
            <w:color w:val="C00000"/>
          </w:rPr>
          <w:t>e</w:t>
        </w:r>
        <w:r w:rsidR="00691484" w:rsidRPr="00ED0CA3">
          <w:rPr>
            <w:color w:val="C00000"/>
          </w:rPr>
          <w:noBreakHyphen/>
          <w:t xml:space="preserve">forms </w:t>
        </w:r>
      </w:ins>
      <w:r w:rsidR="00DA33BF" w:rsidRPr="00A12B64">
        <w:rPr>
          <w:color w:val="000000"/>
        </w:rPr>
        <w:t xml:space="preserve">for data analysis, renames each </w:t>
      </w:r>
      <w:ins w:id="19" w:author="Author">
        <w:r w:rsidR="00691484" w:rsidRPr="008814D8">
          <w:rPr>
            <w:color w:val="C00000"/>
          </w:rPr>
          <w:t>e-form</w:t>
        </w:r>
        <w:r w:rsidR="00691484">
          <w:rPr>
            <w:color w:val="000000"/>
          </w:rPr>
          <w:t xml:space="preserve"> </w:t>
        </w:r>
      </w:ins>
      <w:r w:rsidR="00DA33BF" w:rsidRPr="00A12B64">
        <w:rPr>
          <w:color w:val="000000"/>
        </w:rPr>
        <w:t xml:space="preserve">received to include the year of </w:t>
      </w:r>
      <w:ins w:id="20" w:author="Author">
        <w:r w:rsidR="00691484" w:rsidRPr="008814D8">
          <w:rPr>
            <w:color w:val="C00000"/>
          </w:rPr>
          <w:t>the</w:t>
        </w:r>
        <w:r w:rsidR="00691484" w:rsidRPr="00A12B64">
          <w:rPr>
            <w:color w:val="000000"/>
          </w:rPr>
          <w:t xml:space="preserve"> </w:t>
        </w:r>
      </w:ins>
      <w:r w:rsidR="00DA33BF" w:rsidRPr="00A12B64">
        <w:rPr>
          <w:color w:val="000000"/>
        </w:rPr>
        <w:t>report, the e</w:t>
      </w:r>
      <w:r w:rsidR="00DA33BF" w:rsidRPr="00A12B64">
        <w:rPr>
          <w:color w:val="000000"/>
        </w:rPr>
        <w:noBreakHyphen/>
        <w:t xml:space="preserve">form type (SPTF </w:t>
      </w:r>
      <w:r w:rsidR="00DA33BF">
        <w:rPr>
          <w:color w:val="000000"/>
        </w:rPr>
        <w:t>or</w:t>
      </w:r>
      <w:r w:rsidR="00DA33BF" w:rsidRPr="00A12B64">
        <w:rPr>
          <w:color w:val="000000"/>
        </w:rPr>
        <w:t xml:space="preserve"> ARF), the </w:t>
      </w:r>
      <w:ins w:id="21" w:author="Author">
        <w:r w:rsidR="00691484" w:rsidRPr="008814D8">
          <w:rPr>
            <w:color w:val="C00000"/>
          </w:rPr>
          <w:t>facility</w:t>
        </w:r>
        <w:r w:rsidR="00691484" w:rsidRPr="00A12B64">
          <w:rPr>
            <w:color w:val="000000"/>
          </w:rPr>
          <w:t xml:space="preserve"> </w:t>
        </w:r>
      </w:ins>
      <w:r w:rsidR="00DA33BF" w:rsidRPr="00A12B64">
        <w:rPr>
          <w:color w:val="000000"/>
        </w:rPr>
        <w:t xml:space="preserve">name, the unique identification number provided by the licensee in each SPTF, and the ADAMS </w:t>
      </w:r>
      <w:r w:rsidR="00DA33BF">
        <w:rPr>
          <w:color w:val="000000"/>
        </w:rPr>
        <w:t>Accession Number (</w:t>
      </w:r>
      <w:r w:rsidR="00DA33BF" w:rsidRPr="00A12B64">
        <w:rPr>
          <w:color w:val="000000"/>
        </w:rPr>
        <w:t xml:space="preserve">ML </w:t>
      </w:r>
      <w:r w:rsidR="00DA33BF">
        <w:rPr>
          <w:color w:val="000000"/>
        </w:rPr>
        <w:t>n</w:t>
      </w:r>
      <w:r w:rsidR="00DA33BF" w:rsidRPr="00A12B64">
        <w:rPr>
          <w:color w:val="000000"/>
        </w:rPr>
        <w:t>umber</w:t>
      </w:r>
      <w:r w:rsidR="00DA33BF">
        <w:rPr>
          <w:color w:val="000000"/>
        </w:rPr>
        <w:t>)</w:t>
      </w:r>
      <w:r w:rsidR="00DA33BF" w:rsidRPr="00A12B64">
        <w:rPr>
          <w:color w:val="000000"/>
        </w:rPr>
        <w:t>. This information can reduce inspector time retrieving files from ADAMS and improve the ability to locate a specific file of interest for review.</w:t>
      </w:r>
    </w:p>
    <w:p w14:paraId="01227C46" w14:textId="33F462E0" w:rsidR="00DA33BF" w:rsidRPr="008968A5" w:rsidRDefault="00DA33BF" w:rsidP="009B7748">
      <w:pPr>
        <w:pStyle w:val="BodyText"/>
        <w:rPr>
          <w:color w:val="000000"/>
        </w:rPr>
      </w:pPr>
      <w:r w:rsidRPr="00A12B64">
        <w:rPr>
          <w:color w:val="000000"/>
          <w:szCs w:val="20"/>
        </w:rPr>
        <w:t>Prior to arriving onsite, the inspector(s) should review the FFD program performance summary reports published by the NRC for the period of inspection</w:t>
      </w:r>
      <w:r w:rsidR="00691484">
        <w:rPr>
          <w:color w:val="000000"/>
          <w:szCs w:val="20"/>
        </w:rPr>
        <w:t>,</w:t>
      </w:r>
      <w:r w:rsidRPr="00A12B64">
        <w:rPr>
          <w:color w:val="000000"/>
          <w:szCs w:val="20"/>
        </w:rPr>
        <w:t xml:space="preserve"> if available, to identify any site</w:t>
      </w:r>
      <w:r w:rsidR="005B77C0">
        <w:rPr>
          <w:color w:val="000000"/>
          <w:szCs w:val="20"/>
        </w:rPr>
        <w:noBreakHyphen/>
      </w:r>
      <w:r w:rsidRPr="00A12B64">
        <w:rPr>
          <w:color w:val="000000"/>
          <w:szCs w:val="20"/>
        </w:rPr>
        <w:t xml:space="preserve">specific information, such as </w:t>
      </w:r>
      <w:r>
        <w:rPr>
          <w:color w:val="000000"/>
          <w:szCs w:val="20"/>
        </w:rPr>
        <w:t>10 CFR </w:t>
      </w:r>
      <w:r w:rsidRPr="00A12B64">
        <w:rPr>
          <w:color w:val="000000"/>
          <w:szCs w:val="20"/>
        </w:rPr>
        <w:t xml:space="preserve">26.719 reportable events or management actions warranting </w:t>
      </w:r>
      <w:r w:rsidR="003E600C" w:rsidRPr="00A12B64">
        <w:rPr>
          <w:color w:val="000000"/>
          <w:szCs w:val="20"/>
        </w:rPr>
        <w:t>follow up</w:t>
      </w:r>
      <w:r w:rsidRPr="00A12B64">
        <w:rPr>
          <w:color w:val="000000"/>
          <w:szCs w:val="20"/>
        </w:rPr>
        <w:t xml:space="preserve">. Each summary report is available for download at the NRC Website: </w:t>
      </w:r>
      <w:hyperlink r:id="rId11" w:history="1">
        <w:r w:rsidR="005B77C0" w:rsidRPr="00CD042A">
          <w:rPr>
            <w:rStyle w:val="Hyperlink"/>
          </w:rPr>
          <w:t>https://www.nrc.gov/reactors/operating/ops-experience/fitness-for-duty-programs/performance-reports.html</w:t>
        </w:r>
      </w:hyperlink>
      <w:r w:rsidR="001D00B0">
        <w:rPr>
          <w:color w:val="000000"/>
          <w:szCs w:val="20"/>
        </w:rPr>
        <w:t>.</w:t>
      </w:r>
    </w:p>
    <w:p w14:paraId="7DEB1EE2" w14:textId="0E2ECB84" w:rsidR="00E5459C" w:rsidRPr="00833B8A" w:rsidRDefault="00E5459C" w:rsidP="009B7748">
      <w:pPr>
        <w:pStyle w:val="BodyText"/>
        <w:rPr>
          <w:color w:val="000000"/>
        </w:rPr>
      </w:pPr>
      <w:r w:rsidRPr="00833B8A">
        <w:rPr>
          <w:color w:val="000000"/>
          <w:u w:val="single"/>
        </w:rPr>
        <w:t>Inspection</w:t>
      </w:r>
    </w:p>
    <w:p w14:paraId="44F63488" w14:textId="3B4CE820" w:rsidR="00E5459C" w:rsidRPr="008968A5" w:rsidRDefault="00E5459C" w:rsidP="009B7748">
      <w:pPr>
        <w:pStyle w:val="BodyText"/>
        <w:rPr>
          <w:color w:val="000000"/>
        </w:rPr>
      </w:pPr>
      <w:r w:rsidRPr="008968A5">
        <w:rPr>
          <w:color w:val="000000"/>
        </w:rPr>
        <w:t xml:space="preserve">The appendices to this </w:t>
      </w:r>
      <w:r w:rsidR="00C4013E">
        <w:rPr>
          <w:color w:val="000000"/>
        </w:rPr>
        <w:t xml:space="preserve">IP </w:t>
      </w:r>
      <w:r w:rsidRPr="008968A5">
        <w:rPr>
          <w:color w:val="000000"/>
        </w:rPr>
        <w:t xml:space="preserve">provide materials to assist </w:t>
      </w:r>
      <w:r w:rsidR="00EA414C">
        <w:rPr>
          <w:color w:val="000000"/>
        </w:rPr>
        <w:t xml:space="preserve">the </w:t>
      </w:r>
      <w:r w:rsidRPr="008968A5">
        <w:rPr>
          <w:color w:val="000000"/>
        </w:rPr>
        <w:t>inspector</w:t>
      </w:r>
      <w:r w:rsidR="00EA414C">
        <w:rPr>
          <w:color w:val="000000"/>
        </w:rPr>
        <w:t>(</w:t>
      </w:r>
      <w:r w:rsidRPr="008968A5">
        <w:rPr>
          <w:color w:val="000000"/>
        </w:rPr>
        <w:t>s</w:t>
      </w:r>
      <w:r w:rsidR="00EA414C">
        <w:rPr>
          <w:color w:val="000000"/>
        </w:rPr>
        <w:t>)</w:t>
      </w:r>
      <w:r w:rsidRPr="008968A5">
        <w:rPr>
          <w:color w:val="000000"/>
        </w:rPr>
        <w:t xml:space="preserve"> in conducting the inspection.</w:t>
      </w:r>
    </w:p>
    <w:p w14:paraId="19EE2D73" w14:textId="6D5BD160" w:rsidR="00A43FCC" w:rsidRDefault="00B25B50" w:rsidP="009B7748">
      <w:pPr>
        <w:pStyle w:val="BodyText"/>
        <w:rPr>
          <w:color w:val="000000"/>
        </w:rPr>
      </w:pPr>
      <w:r>
        <w:rPr>
          <w:color w:val="000000"/>
        </w:rPr>
        <w:t>The q</w:t>
      </w:r>
      <w:r w:rsidR="00E5459C" w:rsidRPr="008968A5">
        <w:rPr>
          <w:color w:val="000000"/>
        </w:rPr>
        <w:t xml:space="preserve">uestionnaires (Urine Collection, Breath Collection, </w:t>
      </w:r>
      <w:r w:rsidR="00D85A3B">
        <w:rPr>
          <w:color w:val="000000"/>
        </w:rPr>
        <w:t>Medical Review Officer</w:t>
      </w:r>
      <w:r w:rsidR="00E5459C" w:rsidRPr="008968A5">
        <w:rPr>
          <w:color w:val="000000"/>
        </w:rPr>
        <w:t xml:space="preserve">, </w:t>
      </w:r>
      <w:r w:rsidR="00CA35A9">
        <w:rPr>
          <w:color w:val="000000"/>
        </w:rPr>
        <w:t xml:space="preserve">and </w:t>
      </w:r>
      <w:r w:rsidR="00E5459C" w:rsidRPr="008968A5">
        <w:rPr>
          <w:color w:val="000000"/>
        </w:rPr>
        <w:t>Substance Abuse Expert</w:t>
      </w:r>
      <w:r w:rsidR="00CA35A9">
        <w:rPr>
          <w:color w:val="000000"/>
        </w:rPr>
        <w:t>)</w:t>
      </w:r>
      <w:r w:rsidR="00E5459C" w:rsidRPr="008968A5">
        <w:rPr>
          <w:color w:val="000000"/>
        </w:rPr>
        <w:t xml:space="preserve"> provide a uniform method to collect information from </w:t>
      </w:r>
      <w:r w:rsidR="00EA414C" w:rsidDel="0077293B">
        <w:rPr>
          <w:color w:val="000000"/>
        </w:rPr>
        <w:t xml:space="preserve">some of the </w:t>
      </w:r>
      <w:r w:rsidR="00EA414C">
        <w:rPr>
          <w:color w:val="000000"/>
        </w:rPr>
        <w:t xml:space="preserve">key </w:t>
      </w:r>
      <w:r w:rsidR="00E5459C" w:rsidRPr="008968A5">
        <w:rPr>
          <w:color w:val="000000"/>
        </w:rPr>
        <w:t xml:space="preserve">personnel </w:t>
      </w:r>
      <w:r w:rsidR="00EA414C">
        <w:rPr>
          <w:color w:val="000000"/>
        </w:rPr>
        <w:t xml:space="preserve">that support a licensee’s </w:t>
      </w:r>
      <w:r w:rsidR="00E5459C" w:rsidRPr="008968A5">
        <w:rPr>
          <w:color w:val="000000"/>
        </w:rPr>
        <w:t>FFD program.</w:t>
      </w:r>
    </w:p>
    <w:p w14:paraId="38D5745F" w14:textId="79181232" w:rsidR="00291EE6" w:rsidRDefault="00867F6E" w:rsidP="009B7748">
      <w:pPr>
        <w:pStyle w:val="BodyText"/>
        <w:rPr>
          <w:color w:val="000000"/>
        </w:rPr>
      </w:pPr>
      <w:r>
        <w:rPr>
          <w:color w:val="000000"/>
        </w:rPr>
        <w:t>The i</w:t>
      </w:r>
      <w:r w:rsidR="004A75FA" w:rsidRPr="008968A5">
        <w:rPr>
          <w:color w:val="000000"/>
        </w:rPr>
        <w:t>nspector</w:t>
      </w:r>
      <w:r>
        <w:rPr>
          <w:color w:val="000000"/>
        </w:rPr>
        <w:t>(</w:t>
      </w:r>
      <w:r w:rsidR="004A75FA" w:rsidRPr="008968A5">
        <w:rPr>
          <w:color w:val="000000"/>
        </w:rPr>
        <w:t>s</w:t>
      </w:r>
      <w:r>
        <w:rPr>
          <w:color w:val="000000"/>
        </w:rPr>
        <w:t>)</w:t>
      </w:r>
      <w:r w:rsidR="004A75FA" w:rsidRPr="008968A5">
        <w:rPr>
          <w:color w:val="000000"/>
        </w:rPr>
        <w:t xml:space="preserve"> should </w:t>
      </w:r>
      <w:r w:rsidR="004A75FA">
        <w:rPr>
          <w:color w:val="000000"/>
        </w:rPr>
        <w:t xml:space="preserve">use previous inspection findings to assist in </w:t>
      </w:r>
      <w:r w:rsidR="004A75FA" w:rsidRPr="008968A5">
        <w:rPr>
          <w:color w:val="000000"/>
        </w:rPr>
        <w:t>determin</w:t>
      </w:r>
      <w:r w:rsidR="004A75FA">
        <w:rPr>
          <w:color w:val="000000"/>
        </w:rPr>
        <w:t xml:space="preserve">ing the </w:t>
      </w:r>
      <w:r w:rsidR="004A75FA" w:rsidRPr="008968A5">
        <w:rPr>
          <w:color w:val="000000"/>
        </w:rPr>
        <w:t xml:space="preserve">FFD program </w:t>
      </w:r>
      <w:r w:rsidR="004A75FA">
        <w:rPr>
          <w:color w:val="000000"/>
        </w:rPr>
        <w:t>staff</w:t>
      </w:r>
      <w:r w:rsidR="004A75FA" w:rsidRPr="008968A5">
        <w:rPr>
          <w:color w:val="000000"/>
        </w:rPr>
        <w:t xml:space="preserve"> to be interviewed.</w:t>
      </w:r>
      <w:r w:rsidR="004A75FA">
        <w:rPr>
          <w:color w:val="000000"/>
        </w:rPr>
        <w:t xml:space="preserve"> Key personnel </w:t>
      </w:r>
      <w:r w:rsidR="00E5459C" w:rsidRPr="008968A5">
        <w:rPr>
          <w:color w:val="000000"/>
        </w:rPr>
        <w:t xml:space="preserve">who were not </w:t>
      </w:r>
      <w:r w:rsidR="004A75FA">
        <w:rPr>
          <w:color w:val="000000"/>
        </w:rPr>
        <w:t xml:space="preserve">a part of </w:t>
      </w:r>
      <w:r w:rsidR="00E5459C" w:rsidRPr="008968A5">
        <w:rPr>
          <w:color w:val="000000"/>
        </w:rPr>
        <w:t xml:space="preserve">the licensee’s </w:t>
      </w:r>
      <w:r w:rsidR="003C725E">
        <w:rPr>
          <w:color w:val="000000"/>
        </w:rPr>
        <w:t xml:space="preserve">FFD </w:t>
      </w:r>
      <w:r w:rsidR="00E5459C" w:rsidRPr="008968A5">
        <w:rPr>
          <w:color w:val="000000"/>
        </w:rPr>
        <w:t xml:space="preserve">program during the </w:t>
      </w:r>
      <w:r w:rsidR="004A75FA">
        <w:rPr>
          <w:color w:val="000000"/>
        </w:rPr>
        <w:t xml:space="preserve">previous </w:t>
      </w:r>
      <w:r w:rsidR="009E5632" w:rsidRPr="008968A5">
        <w:rPr>
          <w:color w:val="000000"/>
        </w:rPr>
        <w:t>inspection</w:t>
      </w:r>
      <w:r w:rsidR="00E5459C" w:rsidRPr="008968A5">
        <w:rPr>
          <w:color w:val="000000"/>
        </w:rPr>
        <w:t xml:space="preserve"> should be interviewed</w:t>
      </w:r>
      <w:r w:rsidR="00E5459C" w:rsidRPr="0002723C">
        <w:rPr>
          <w:color w:val="000000"/>
        </w:rPr>
        <w:t xml:space="preserve">, </w:t>
      </w:r>
      <w:r w:rsidR="004A75FA" w:rsidRPr="0002723C">
        <w:rPr>
          <w:color w:val="000000"/>
        </w:rPr>
        <w:t xml:space="preserve">as well as </w:t>
      </w:r>
      <w:r w:rsidR="00E5459C" w:rsidRPr="0002723C">
        <w:rPr>
          <w:color w:val="000000"/>
        </w:rPr>
        <w:t xml:space="preserve">the primary FFD program </w:t>
      </w:r>
      <w:r w:rsidR="004A75FA">
        <w:rPr>
          <w:color w:val="000000"/>
        </w:rPr>
        <w:t>staff</w:t>
      </w:r>
      <w:r w:rsidR="00E5459C" w:rsidRPr="0002723C">
        <w:rPr>
          <w:color w:val="000000"/>
        </w:rPr>
        <w:t xml:space="preserve"> who were interviewed </w:t>
      </w:r>
      <w:r w:rsidR="008819A4" w:rsidRPr="0002723C">
        <w:rPr>
          <w:color w:val="000000"/>
        </w:rPr>
        <w:t xml:space="preserve">during the </w:t>
      </w:r>
      <w:r w:rsidR="004A75FA">
        <w:rPr>
          <w:color w:val="000000"/>
        </w:rPr>
        <w:t xml:space="preserve">previous </w:t>
      </w:r>
      <w:r w:rsidR="008819A4" w:rsidRPr="0002723C">
        <w:rPr>
          <w:color w:val="000000"/>
        </w:rPr>
        <w:t>inspection.</w:t>
      </w:r>
      <w:r w:rsidR="008819A4">
        <w:rPr>
          <w:color w:val="000000"/>
        </w:rPr>
        <w:t xml:space="preserve"> </w:t>
      </w:r>
      <w:r w:rsidR="00E5459C" w:rsidRPr="008968A5">
        <w:rPr>
          <w:color w:val="000000"/>
        </w:rPr>
        <w:t>A cross-</w:t>
      </w:r>
      <w:r w:rsidR="0026251F">
        <w:rPr>
          <w:color w:val="000000"/>
        </w:rPr>
        <w:t>section</w:t>
      </w:r>
      <w:r w:rsidR="00E5459C" w:rsidRPr="008968A5">
        <w:rPr>
          <w:color w:val="000000"/>
        </w:rPr>
        <w:t xml:space="preserve"> of contractor </w:t>
      </w:r>
      <w:r w:rsidR="004A75FA">
        <w:rPr>
          <w:color w:val="000000"/>
        </w:rPr>
        <w:t xml:space="preserve">personnel </w:t>
      </w:r>
      <w:r w:rsidR="00E5459C" w:rsidRPr="008968A5">
        <w:rPr>
          <w:color w:val="000000"/>
        </w:rPr>
        <w:t xml:space="preserve">responsible for assisting with the implementation of the licensee or other entity's </w:t>
      </w:r>
      <w:r w:rsidR="004A75FA">
        <w:rPr>
          <w:color w:val="000000"/>
        </w:rPr>
        <w:t xml:space="preserve">FFD </w:t>
      </w:r>
      <w:r w:rsidR="00E5459C" w:rsidRPr="008968A5">
        <w:rPr>
          <w:color w:val="000000"/>
        </w:rPr>
        <w:t xml:space="preserve">program also should be interviewed. </w:t>
      </w:r>
      <w:r w:rsidR="004A75FA">
        <w:rPr>
          <w:color w:val="000000"/>
        </w:rPr>
        <w:t>T</w:t>
      </w:r>
      <w:r w:rsidR="00E5459C" w:rsidRPr="0002723C">
        <w:rPr>
          <w:color w:val="000000"/>
        </w:rPr>
        <w:t>he inspector</w:t>
      </w:r>
      <w:r w:rsidR="0002723C" w:rsidRPr="0002723C">
        <w:rPr>
          <w:color w:val="000000"/>
        </w:rPr>
        <w:t>(</w:t>
      </w:r>
      <w:r w:rsidR="00E5459C" w:rsidRPr="0002723C">
        <w:rPr>
          <w:color w:val="000000"/>
        </w:rPr>
        <w:t>s</w:t>
      </w:r>
      <w:r w:rsidR="0002723C" w:rsidRPr="0002723C">
        <w:rPr>
          <w:color w:val="000000"/>
        </w:rPr>
        <w:t>)</w:t>
      </w:r>
      <w:r w:rsidR="00E5459C" w:rsidRPr="0002723C">
        <w:rPr>
          <w:color w:val="000000"/>
        </w:rPr>
        <w:t xml:space="preserve"> should visit </w:t>
      </w:r>
      <w:r w:rsidR="0002723C" w:rsidRPr="0002723C">
        <w:rPr>
          <w:color w:val="000000"/>
        </w:rPr>
        <w:t xml:space="preserve">the </w:t>
      </w:r>
      <w:r w:rsidR="00E5459C" w:rsidRPr="0002723C">
        <w:rPr>
          <w:color w:val="000000"/>
        </w:rPr>
        <w:t>collection site</w:t>
      </w:r>
      <w:r w:rsidR="004A75FA">
        <w:rPr>
          <w:color w:val="000000"/>
        </w:rPr>
        <w:t>(</w:t>
      </w:r>
      <w:r w:rsidR="00E5459C" w:rsidRPr="0002723C">
        <w:rPr>
          <w:color w:val="000000"/>
        </w:rPr>
        <w:t>s</w:t>
      </w:r>
      <w:r w:rsidR="004A75FA">
        <w:rPr>
          <w:color w:val="000000"/>
        </w:rPr>
        <w:t>)</w:t>
      </w:r>
      <w:r w:rsidR="00E5459C" w:rsidRPr="0002723C">
        <w:rPr>
          <w:color w:val="000000"/>
        </w:rPr>
        <w:t xml:space="preserve"> to interview </w:t>
      </w:r>
      <w:r w:rsidR="004A75FA" w:rsidRPr="0002723C">
        <w:rPr>
          <w:color w:val="000000"/>
        </w:rPr>
        <w:t xml:space="preserve">specimen </w:t>
      </w:r>
      <w:r w:rsidR="00E5459C" w:rsidRPr="0002723C">
        <w:rPr>
          <w:color w:val="000000"/>
        </w:rPr>
        <w:t xml:space="preserve">collectors and </w:t>
      </w:r>
      <w:r w:rsidR="004A75FA" w:rsidRPr="0002723C">
        <w:rPr>
          <w:color w:val="000000"/>
        </w:rPr>
        <w:t xml:space="preserve">to </w:t>
      </w:r>
      <w:r w:rsidR="00E5459C" w:rsidRPr="0002723C">
        <w:rPr>
          <w:color w:val="000000"/>
        </w:rPr>
        <w:t>evaluate the facility and collection process.</w:t>
      </w:r>
    </w:p>
    <w:p w14:paraId="37E7E91B" w14:textId="3AB25AE2" w:rsidR="00E5459C" w:rsidRDefault="00867F6E" w:rsidP="009B7748">
      <w:pPr>
        <w:pStyle w:val="BodyText"/>
        <w:rPr>
          <w:color w:val="000000"/>
        </w:rPr>
      </w:pPr>
      <w:r>
        <w:rPr>
          <w:color w:val="000000"/>
        </w:rPr>
        <w:t xml:space="preserve">At a minimum, </w:t>
      </w:r>
      <w:r w:rsidR="00621301">
        <w:rPr>
          <w:color w:val="000000"/>
        </w:rPr>
        <w:t>t</w:t>
      </w:r>
      <w:r w:rsidR="00E5459C" w:rsidRPr="008968A5">
        <w:rPr>
          <w:color w:val="000000"/>
        </w:rPr>
        <w:t>he inspector(s) should consider review</w:t>
      </w:r>
      <w:r w:rsidR="0086564D">
        <w:rPr>
          <w:color w:val="000000"/>
        </w:rPr>
        <w:t>ing</w:t>
      </w:r>
      <w:r w:rsidR="00E5459C" w:rsidRPr="008968A5">
        <w:rPr>
          <w:color w:val="000000"/>
        </w:rPr>
        <w:t xml:space="preserve"> the following FFD program elements:</w:t>
      </w:r>
    </w:p>
    <w:p w14:paraId="6464DF5B" w14:textId="7FFF533B" w:rsidR="00E5459C" w:rsidRPr="008968A5" w:rsidRDefault="00E5459C" w:rsidP="00990AE1">
      <w:pPr>
        <w:pStyle w:val="BodyText"/>
        <w:numPr>
          <w:ilvl w:val="0"/>
          <w:numId w:val="26"/>
        </w:numPr>
        <w:rPr>
          <w:color w:val="000000"/>
        </w:rPr>
      </w:pPr>
      <w:r w:rsidRPr="009B7748">
        <w:t xml:space="preserve">Changes to the licensee’s </w:t>
      </w:r>
      <w:r w:rsidR="00EA414C" w:rsidRPr="009B7748">
        <w:t xml:space="preserve">FFD policy statement and FFD </w:t>
      </w:r>
      <w:r w:rsidRPr="009B7748">
        <w:t>procedures.</w:t>
      </w:r>
      <w:r w:rsidR="00293CAD" w:rsidRPr="009B7748">
        <w:t xml:space="preserve"> </w:t>
      </w:r>
      <w:r w:rsidR="004A75FA" w:rsidRPr="009B7748">
        <w:t>The onsite</w:t>
      </w:r>
      <w:r w:rsidR="004A75FA" w:rsidRPr="00293CAD">
        <w:rPr>
          <w:color w:val="000000"/>
        </w:rPr>
        <w:t xml:space="preserve"> inspection should focus on the licensee’s implementation of the FFD policy statement and FFD procedures, and compliance with </w:t>
      </w:r>
      <w:r w:rsidR="004A75FA">
        <w:rPr>
          <w:color w:val="000000"/>
        </w:rPr>
        <w:t>10 CFR </w:t>
      </w:r>
      <w:r w:rsidR="004A75FA" w:rsidRPr="00293CAD">
        <w:rPr>
          <w:color w:val="000000"/>
        </w:rPr>
        <w:t>Part 26.</w:t>
      </w:r>
    </w:p>
    <w:p w14:paraId="11960F01" w14:textId="7933B13F" w:rsidR="001E7F9E" w:rsidRDefault="00E5459C" w:rsidP="00990AE1">
      <w:pPr>
        <w:pStyle w:val="BodyText"/>
        <w:numPr>
          <w:ilvl w:val="0"/>
          <w:numId w:val="26"/>
        </w:numPr>
        <w:rPr>
          <w:color w:val="000000"/>
        </w:rPr>
      </w:pPr>
      <w:r w:rsidRPr="008968A5">
        <w:rPr>
          <w:color w:val="000000"/>
        </w:rPr>
        <w:t>Review a sample of testing records (</w:t>
      </w:r>
      <w:r w:rsidR="00CA35A9">
        <w:rPr>
          <w:color w:val="000000"/>
        </w:rPr>
        <w:t>pre</w:t>
      </w:r>
      <w:r w:rsidR="00CA35A9">
        <w:rPr>
          <w:color w:val="000000"/>
        </w:rPr>
        <w:noBreakHyphen/>
      </w:r>
      <w:r w:rsidR="00897292">
        <w:rPr>
          <w:color w:val="000000"/>
        </w:rPr>
        <w:t>access</w:t>
      </w:r>
      <w:r w:rsidR="00CA35A9">
        <w:rPr>
          <w:color w:val="000000"/>
        </w:rPr>
        <w:t>; random; for</w:t>
      </w:r>
      <w:r w:rsidR="00EA3BAE">
        <w:rPr>
          <w:color w:val="000000"/>
        </w:rPr>
        <w:t xml:space="preserve"> </w:t>
      </w:r>
      <w:r w:rsidR="00CA35A9">
        <w:rPr>
          <w:color w:val="000000"/>
        </w:rPr>
        <w:t>cause; post</w:t>
      </w:r>
      <w:r w:rsidR="00CA35A9">
        <w:rPr>
          <w:color w:val="000000"/>
        </w:rPr>
        <w:noBreakHyphen/>
      </w:r>
      <w:r w:rsidRPr="008968A5">
        <w:rPr>
          <w:color w:val="000000"/>
        </w:rPr>
        <w:t xml:space="preserve">event; </w:t>
      </w:r>
      <w:r w:rsidRPr="00FE01F6">
        <w:rPr>
          <w:color w:val="000000"/>
        </w:rPr>
        <w:t>follow</w:t>
      </w:r>
      <w:r w:rsidR="00CA35A9" w:rsidRPr="00FE01F6">
        <w:rPr>
          <w:color w:val="000000"/>
        </w:rPr>
        <w:noBreakHyphen/>
      </w:r>
      <w:r w:rsidRPr="00FE01F6">
        <w:rPr>
          <w:color w:val="000000"/>
        </w:rPr>
        <w:t>up</w:t>
      </w:r>
      <w:r w:rsidRPr="008968A5">
        <w:rPr>
          <w:color w:val="000000"/>
        </w:rPr>
        <w:t>)</w:t>
      </w:r>
      <w:r w:rsidR="00621301">
        <w:rPr>
          <w:color w:val="000000"/>
        </w:rPr>
        <w:t>,</w:t>
      </w:r>
      <w:r w:rsidR="00997B56">
        <w:rPr>
          <w:color w:val="000000"/>
        </w:rPr>
        <w:t xml:space="preserve"> include tests determined to be subversion attempts</w:t>
      </w:r>
      <w:r w:rsidRPr="008968A5">
        <w:rPr>
          <w:color w:val="000000"/>
        </w:rPr>
        <w:t>.</w:t>
      </w:r>
    </w:p>
    <w:p w14:paraId="44CA41C0" w14:textId="14F82B5A" w:rsidR="00E614A7" w:rsidRDefault="00E5459C" w:rsidP="00990AE1">
      <w:pPr>
        <w:pStyle w:val="BodyText"/>
        <w:numPr>
          <w:ilvl w:val="0"/>
          <w:numId w:val="26"/>
        </w:numPr>
        <w:rPr>
          <w:color w:val="000000"/>
        </w:rPr>
      </w:pPr>
      <w:r w:rsidRPr="008968A5">
        <w:rPr>
          <w:color w:val="000000"/>
        </w:rPr>
        <w:t xml:space="preserve">Behavioral observation program. </w:t>
      </w:r>
      <w:r w:rsidR="00997B56">
        <w:rPr>
          <w:color w:val="000000"/>
        </w:rPr>
        <w:t>M</w:t>
      </w:r>
      <w:r w:rsidRPr="008968A5">
        <w:rPr>
          <w:color w:val="000000"/>
        </w:rPr>
        <w:t>ay include any for</w:t>
      </w:r>
      <w:r w:rsidR="00481068">
        <w:rPr>
          <w:color w:val="000000"/>
        </w:rPr>
        <w:t xml:space="preserve"> </w:t>
      </w:r>
      <w:r w:rsidRPr="008968A5">
        <w:rPr>
          <w:color w:val="000000"/>
        </w:rPr>
        <w:t>cause testing documentation produced during the inspection period.</w:t>
      </w:r>
    </w:p>
    <w:p w14:paraId="1E4938EB" w14:textId="6A6917DB" w:rsidR="00E5459C" w:rsidRDefault="00E5459C" w:rsidP="00990AE1">
      <w:pPr>
        <w:pStyle w:val="BodyText"/>
        <w:numPr>
          <w:ilvl w:val="0"/>
          <w:numId w:val="26"/>
        </w:numPr>
        <w:rPr>
          <w:color w:val="000000"/>
        </w:rPr>
      </w:pPr>
      <w:r w:rsidRPr="008968A5">
        <w:rPr>
          <w:color w:val="000000"/>
        </w:rPr>
        <w:t>Any reports</w:t>
      </w:r>
      <w:r w:rsidR="00E11CFE">
        <w:rPr>
          <w:color w:val="000000"/>
        </w:rPr>
        <w:t xml:space="preserve"> </w:t>
      </w:r>
      <w:ins w:id="22" w:author="Author">
        <w:r w:rsidR="00691484" w:rsidRPr="00ED0CA3">
          <w:rPr>
            <w:color w:val="C00000"/>
          </w:rPr>
          <w:t>submitted to the NRC</w:t>
        </w:r>
        <w:r w:rsidR="00691484">
          <w:rPr>
            <w:color w:val="000000"/>
          </w:rPr>
          <w:t xml:space="preserve"> </w:t>
        </w:r>
      </w:ins>
      <w:r w:rsidR="00997B56">
        <w:rPr>
          <w:color w:val="000000"/>
        </w:rPr>
        <w:t>under 10 CFR 26.719(c) on</w:t>
      </w:r>
      <w:r w:rsidR="00997B56" w:rsidRPr="008968A5">
        <w:rPr>
          <w:color w:val="000000"/>
        </w:rPr>
        <w:t xml:space="preserve"> </w:t>
      </w:r>
      <w:r w:rsidRPr="008968A5">
        <w:rPr>
          <w:color w:val="000000"/>
        </w:rPr>
        <w:t xml:space="preserve">significant FFD policy violations, programmatic failures, and drug and alcohol testing errors since the last </w:t>
      </w:r>
      <w:r w:rsidR="00997B56">
        <w:rPr>
          <w:color w:val="000000"/>
        </w:rPr>
        <w:t xml:space="preserve">NRC </w:t>
      </w:r>
      <w:r w:rsidRPr="008968A5">
        <w:rPr>
          <w:color w:val="000000"/>
        </w:rPr>
        <w:t>inspection.</w:t>
      </w:r>
    </w:p>
    <w:p w14:paraId="173C51C7" w14:textId="060059A8" w:rsidR="007F4573" w:rsidRPr="009B7748" w:rsidRDefault="007F4573" w:rsidP="00990AE1">
      <w:pPr>
        <w:pStyle w:val="BodyText"/>
        <w:numPr>
          <w:ilvl w:val="0"/>
          <w:numId w:val="26"/>
        </w:numPr>
      </w:pPr>
      <w:r>
        <w:rPr>
          <w:color w:val="000000"/>
        </w:rPr>
        <w:t xml:space="preserve">Determinations of fitness, specifically how the licensee adjudicated individuals prior to placing them back into a covered work status, including NRC-licensed operators </w:t>
      </w:r>
      <w:r w:rsidRPr="009B7748">
        <w:t>(10 CFR 55.53(j)) and NRC-required security officers (10 CFR </w:t>
      </w:r>
      <w:ins w:id="23" w:author="Author">
        <w:r w:rsidR="00691484" w:rsidRPr="00ED0CA3">
          <w:rPr>
            <w:color w:val="C00000"/>
          </w:rPr>
          <w:t>Part</w:t>
        </w:r>
      </w:ins>
      <w:r w:rsidR="00331283" w:rsidRPr="00ED0CA3">
        <w:rPr>
          <w:color w:val="C00000"/>
        </w:rPr>
        <w:t xml:space="preserve"> </w:t>
      </w:r>
      <w:r w:rsidRPr="009B7748">
        <w:t>73, Appendix B).</w:t>
      </w:r>
    </w:p>
    <w:p w14:paraId="3B3F55CA" w14:textId="71FA2C61" w:rsidR="00E614A7" w:rsidRDefault="00E5459C" w:rsidP="00990AE1">
      <w:pPr>
        <w:pStyle w:val="BodyText"/>
        <w:numPr>
          <w:ilvl w:val="0"/>
          <w:numId w:val="26"/>
        </w:numPr>
        <w:rPr>
          <w:color w:val="000000"/>
        </w:rPr>
      </w:pPr>
      <w:r w:rsidRPr="008968A5">
        <w:rPr>
          <w:color w:val="000000"/>
        </w:rPr>
        <w:lastRenderedPageBreak/>
        <w:t xml:space="preserve">The results of </w:t>
      </w:r>
      <w:r w:rsidR="00997B56">
        <w:rPr>
          <w:color w:val="000000"/>
        </w:rPr>
        <w:t xml:space="preserve">licensee </w:t>
      </w:r>
      <w:r w:rsidRPr="008968A5">
        <w:rPr>
          <w:color w:val="000000"/>
        </w:rPr>
        <w:t>audit</w:t>
      </w:r>
      <w:r w:rsidR="00997B56">
        <w:rPr>
          <w:color w:val="000000"/>
        </w:rPr>
        <w:t>s</w:t>
      </w:r>
      <w:r w:rsidRPr="008968A5">
        <w:rPr>
          <w:color w:val="000000"/>
        </w:rPr>
        <w:t xml:space="preserve"> conducted </w:t>
      </w:r>
      <w:r w:rsidR="009007B0">
        <w:rPr>
          <w:color w:val="000000"/>
        </w:rPr>
        <w:t xml:space="preserve">under </w:t>
      </w:r>
      <w:r w:rsidR="00997B56">
        <w:rPr>
          <w:color w:val="000000"/>
        </w:rPr>
        <w:t xml:space="preserve">10 CFR 26.41(e) </w:t>
      </w:r>
      <w:r w:rsidRPr="008968A5">
        <w:rPr>
          <w:color w:val="000000"/>
        </w:rPr>
        <w:t>since the last NRC inspection.</w:t>
      </w:r>
    </w:p>
    <w:p w14:paraId="07CB089E" w14:textId="528384BB" w:rsidR="00E5459C" w:rsidRPr="008968A5" w:rsidRDefault="00E5459C" w:rsidP="00990AE1">
      <w:pPr>
        <w:pStyle w:val="BodyText"/>
        <w:numPr>
          <w:ilvl w:val="0"/>
          <w:numId w:val="26"/>
        </w:numPr>
        <w:rPr>
          <w:color w:val="000000"/>
        </w:rPr>
      </w:pPr>
      <w:r w:rsidRPr="008968A5">
        <w:rPr>
          <w:color w:val="000000"/>
        </w:rPr>
        <w:t>Corrective actions implemented as a result of previous NRC inspection findings.</w:t>
      </w:r>
    </w:p>
    <w:p w14:paraId="13164DE6" w14:textId="51747191" w:rsidR="00E614A7" w:rsidRDefault="00E5459C" w:rsidP="00990AE1">
      <w:pPr>
        <w:pStyle w:val="BodyText"/>
        <w:numPr>
          <w:ilvl w:val="0"/>
          <w:numId w:val="26"/>
        </w:numPr>
        <w:rPr>
          <w:color w:val="000000"/>
        </w:rPr>
      </w:pPr>
      <w:r w:rsidRPr="008968A5">
        <w:rPr>
          <w:color w:val="000000"/>
        </w:rPr>
        <w:t xml:space="preserve">Management of fatigue – security </w:t>
      </w:r>
      <w:r w:rsidR="00997B56">
        <w:rPr>
          <w:color w:val="000000"/>
        </w:rPr>
        <w:t xml:space="preserve">force </w:t>
      </w:r>
      <w:r w:rsidRPr="008968A5">
        <w:rPr>
          <w:color w:val="000000"/>
        </w:rPr>
        <w:t>work hours.</w:t>
      </w:r>
    </w:p>
    <w:p w14:paraId="39AF9A72" w14:textId="3889FEB0" w:rsidR="00293CAD" w:rsidRDefault="00E5459C" w:rsidP="00990AE1">
      <w:pPr>
        <w:pStyle w:val="BodyText"/>
        <w:numPr>
          <w:ilvl w:val="0"/>
          <w:numId w:val="26"/>
        </w:numPr>
        <w:rPr>
          <w:color w:val="000000"/>
        </w:rPr>
      </w:pPr>
      <w:r w:rsidRPr="00A0453C">
        <w:rPr>
          <w:color w:val="000000"/>
        </w:rPr>
        <w:t>Granting and maintaining authorization.</w:t>
      </w:r>
    </w:p>
    <w:p w14:paraId="0B2091EF" w14:textId="1FC5A40B" w:rsidR="007F4573" w:rsidRDefault="007F4573" w:rsidP="00990AE1">
      <w:pPr>
        <w:pStyle w:val="BodyText"/>
        <w:numPr>
          <w:ilvl w:val="0"/>
          <w:numId w:val="26"/>
        </w:numPr>
        <w:rPr>
          <w:color w:val="000000"/>
          <w:szCs w:val="24"/>
        </w:rPr>
      </w:pPr>
      <w:r w:rsidRPr="00293CAD">
        <w:rPr>
          <w:color w:val="000000"/>
          <w:szCs w:val="24"/>
        </w:rPr>
        <w:t xml:space="preserve">Conduct </w:t>
      </w:r>
      <w:r>
        <w:rPr>
          <w:color w:val="000000"/>
          <w:szCs w:val="24"/>
        </w:rPr>
        <w:t>i</w:t>
      </w:r>
      <w:r w:rsidRPr="00293CAD">
        <w:rPr>
          <w:color w:val="000000"/>
          <w:szCs w:val="24"/>
        </w:rPr>
        <w:t>nterviews. A critical</w:t>
      </w:r>
      <w:r>
        <w:rPr>
          <w:color w:val="000000"/>
          <w:szCs w:val="24"/>
        </w:rPr>
        <w:t xml:space="preserve"> </w:t>
      </w:r>
      <w:r w:rsidRPr="00293CAD">
        <w:rPr>
          <w:color w:val="000000"/>
          <w:szCs w:val="24"/>
        </w:rPr>
        <w:t>element to the inspection is conducting interviews with key personnel who support the FFD program. This IP provides questionnaires for</w:t>
      </w:r>
      <w:r w:rsidR="001B6FF3">
        <w:rPr>
          <w:color w:val="000000"/>
          <w:szCs w:val="24"/>
        </w:rPr>
        <w:t xml:space="preserve"> interviewing</w:t>
      </w:r>
      <w:r w:rsidRPr="00293CAD">
        <w:rPr>
          <w:color w:val="000000"/>
          <w:szCs w:val="24"/>
        </w:rPr>
        <w:t xml:space="preserve"> the </w:t>
      </w:r>
      <w:r w:rsidR="001B6FF3">
        <w:rPr>
          <w:color w:val="000000"/>
          <w:szCs w:val="24"/>
        </w:rPr>
        <w:t>Medical Review Officer (</w:t>
      </w:r>
      <w:r w:rsidRPr="00293CAD">
        <w:rPr>
          <w:color w:val="000000"/>
          <w:szCs w:val="24"/>
        </w:rPr>
        <w:t>MRO</w:t>
      </w:r>
      <w:r w:rsidR="001B6FF3">
        <w:rPr>
          <w:color w:val="000000"/>
          <w:szCs w:val="24"/>
        </w:rPr>
        <w:t>)</w:t>
      </w:r>
      <w:r w:rsidRPr="00293CAD">
        <w:rPr>
          <w:color w:val="000000"/>
          <w:szCs w:val="24"/>
        </w:rPr>
        <w:t xml:space="preserve"> and </w:t>
      </w:r>
      <w:r w:rsidR="001B6FF3">
        <w:rPr>
          <w:color w:val="000000"/>
          <w:szCs w:val="24"/>
        </w:rPr>
        <w:t>the Substance Abuse Expert (</w:t>
      </w:r>
      <w:r w:rsidRPr="00293CAD">
        <w:rPr>
          <w:color w:val="000000"/>
          <w:szCs w:val="24"/>
        </w:rPr>
        <w:t>SAE</w:t>
      </w:r>
      <w:r w:rsidR="001B6FF3">
        <w:rPr>
          <w:color w:val="000000"/>
          <w:szCs w:val="24"/>
        </w:rPr>
        <w:t>)</w:t>
      </w:r>
      <w:r w:rsidRPr="00293CAD">
        <w:rPr>
          <w:color w:val="000000"/>
          <w:szCs w:val="24"/>
        </w:rPr>
        <w:t>. In addition, the inspector(s) should interview the FFD program manager and may need to interview personnel such as those who make determinations of fitness, supervisors, union shop stewards, FFD program personnel who administer the random</w:t>
      </w:r>
      <w:r>
        <w:rPr>
          <w:color w:val="000000"/>
          <w:szCs w:val="24"/>
        </w:rPr>
        <w:t xml:space="preserve"> testing program (e.g., generate random selections, notify</w:t>
      </w:r>
      <w:r w:rsidRPr="00293CAD">
        <w:rPr>
          <w:color w:val="000000"/>
          <w:szCs w:val="24"/>
        </w:rPr>
        <w:t xml:space="preserve"> individuals about test selection, updat</w:t>
      </w:r>
      <w:r>
        <w:rPr>
          <w:color w:val="000000"/>
          <w:szCs w:val="24"/>
        </w:rPr>
        <w:t>e</w:t>
      </w:r>
      <w:r w:rsidRPr="00293CAD">
        <w:rPr>
          <w:color w:val="000000"/>
          <w:szCs w:val="24"/>
        </w:rPr>
        <w:t xml:space="preserve"> the random testing pool), and representatives of the licensee testing facility (if applicable). These questionnaires and interviews are referenced under the applicable inspection requirement or associated guidance.</w:t>
      </w:r>
    </w:p>
    <w:p w14:paraId="7B8B2BFA" w14:textId="121051D8" w:rsidR="007F4573" w:rsidRPr="00293CAD" w:rsidRDefault="007F4573" w:rsidP="00990AE1">
      <w:pPr>
        <w:pStyle w:val="BodyText"/>
        <w:numPr>
          <w:ilvl w:val="0"/>
          <w:numId w:val="26"/>
        </w:numPr>
        <w:rPr>
          <w:color w:val="000000"/>
          <w:szCs w:val="24"/>
        </w:rPr>
      </w:pPr>
      <w:r w:rsidRPr="00293CAD">
        <w:rPr>
          <w:color w:val="000000"/>
          <w:szCs w:val="24"/>
        </w:rPr>
        <w:t xml:space="preserve">Review </w:t>
      </w:r>
      <w:r>
        <w:rPr>
          <w:color w:val="000000"/>
          <w:szCs w:val="24"/>
        </w:rPr>
        <w:t>r</w:t>
      </w:r>
      <w:r w:rsidRPr="00293CAD">
        <w:rPr>
          <w:color w:val="000000"/>
          <w:szCs w:val="24"/>
        </w:rPr>
        <w:t xml:space="preserve">ecords. The drug and alcohol testing records generated under the FFD program provide inspectors with another source of information on the quality of the FFD program. </w:t>
      </w:r>
      <w:r w:rsidRPr="00403B04">
        <w:rPr>
          <w:szCs w:val="24"/>
        </w:rPr>
        <w:t xml:space="preserve">Inspectors should consider contacting the NRC’s FFD program </w:t>
      </w:r>
      <w:ins w:id="24" w:author="Author">
        <w:r w:rsidR="00691484" w:rsidRPr="00ED0CA3">
          <w:rPr>
            <w:color w:val="C00000"/>
            <w:szCs w:val="24"/>
          </w:rPr>
          <w:t xml:space="preserve">office in NSIR </w:t>
        </w:r>
      </w:ins>
      <w:r w:rsidRPr="00403B04">
        <w:rPr>
          <w:szCs w:val="24"/>
        </w:rPr>
        <w:t>to acquire FFD trend information to inform their review.</w:t>
      </w:r>
    </w:p>
    <w:p w14:paraId="252311D4" w14:textId="286C001B" w:rsidR="007F4573" w:rsidRPr="009B7748" w:rsidRDefault="007F4573" w:rsidP="00990AE1">
      <w:pPr>
        <w:pStyle w:val="BodyText"/>
        <w:numPr>
          <w:ilvl w:val="0"/>
          <w:numId w:val="26"/>
        </w:numPr>
      </w:pPr>
      <w:r w:rsidRPr="00293CAD">
        <w:rPr>
          <w:color w:val="000000"/>
          <w:szCs w:val="20"/>
        </w:rPr>
        <w:t xml:space="preserve">Evaluate </w:t>
      </w:r>
      <w:r>
        <w:rPr>
          <w:color w:val="000000"/>
          <w:szCs w:val="20"/>
        </w:rPr>
        <w:t>f</w:t>
      </w:r>
      <w:r w:rsidRPr="00293CAD">
        <w:rPr>
          <w:color w:val="000000"/>
          <w:szCs w:val="20"/>
        </w:rPr>
        <w:t>acilities (collection site</w:t>
      </w:r>
      <w:r>
        <w:rPr>
          <w:color w:val="000000"/>
          <w:szCs w:val="20"/>
        </w:rPr>
        <w:t xml:space="preserve">(s); and </w:t>
      </w:r>
      <w:r w:rsidRPr="00293CAD">
        <w:rPr>
          <w:color w:val="000000"/>
          <w:szCs w:val="20"/>
        </w:rPr>
        <w:t>licensee testing facility, if applicable). A central element</w:t>
      </w:r>
      <w:r>
        <w:rPr>
          <w:color w:val="000000"/>
          <w:szCs w:val="20"/>
        </w:rPr>
        <w:t xml:space="preserve"> </w:t>
      </w:r>
      <w:r w:rsidRPr="00293CAD">
        <w:rPr>
          <w:color w:val="000000"/>
          <w:szCs w:val="20"/>
        </w:rPr>
        <w:t xml:space="preserve">of the FFD program is the facilities used to collect and analyze donor specimens. </w:t>
      </w:r>
      <w:r>
        <w:rPr>
          <w:color w:val="000000"/>
          <w:szCs w:val="20"/>
        </w:rPr>
        <w:t>T</w:t>
      </w:r>
      <w:r w:rsidRPr="00293CAD">
        <w:rPr>
          <w:color w:val="000000"/>
          <w:szCs w:val="20"/>
        </w:rPr>
        <w:t xml:space="preserve">he inspector(s) should visit the collection site(s) and </w:t>
      </w:r>
      <w:r w:rsidR="001B6FF3">
        <w:rPr>
          <w:color w:val="000000"/>
          <w:szCs w:val="20"/>
        </w:rPr>
        <w:t>use</w:t>
      </w:r>
      <w:r w:rsidR="001B6FF3" w:rsidRPr="00293CAD">
        <w:rPr>
          <w:color w:val="000000"/>
          <w:szCs w:val="20"/>
        </w:rPr>
        <w:t xml:space="preserve"> the Urine Collection and Breath Collection questionnaires </w:t>
      </w:r>
      <w:r w:rsidR="001B6FF3">
        <w:rPr>
          <w:color w:val="000000"/>
          <w:szCs w:val="20"/>
        </w:rPr>
        <w:t xml:space="preserve">to </w:t>
      </w:r>
      <w:r w:rsidRPr="00293CAD">
        <w:rPr>
          <w:color w:val="000000"/>
          <w:szCs w:val="20"/>
        </w:rPr>
        <w:t xml:space="preserve">interview </w:t>
      </w:r>
      <w:r w:rsidR="001B6FF3">
        <w:rPr>
          <w:color w:val="000000"/>
          <w:szCs w:val="20"/>
        </w:rPr>
        <w:t>the specimen collector(s)</w:t>
      </w:r>
      <w:r w:rsidRPr="00293CAD">
        <w:rPr>
          <w:color w:val="000000"/>
          <w:szCs w:val="20"/>
        </w:rPr>
        <w:t>. These questionnaires include mock urine and breath specimen collection scenarios, which evaluate the collector’s knowledge of the collection process. Visiting collection site</w:t>
      </w:r>
      <w:r>
        <w:rPr>
          <w:color w:val="000000"/>
          <w:szCs w:val="20"/>
        </w:rPr>
        <w:t>s</w:t>
      </w:r>
      <w:r w:rsidRPr="00293CAD">
        <w:rPr>
          <w:color w:val="000000"/>
          <w:szCs w:val="20"/>
        </w:rPr>
        <w:t xml:space="preserve"> also provides inspectors information about the collection and testing environment, which may affect the quality of the FFD program (e.g., donor </w:t>
      </w:r>
      <w:r>
        <w:rPr>
          <w:color w:val="000000"/>
          <w:szCs w:val="20"/>
        </w:rPr>
        <w:t xml:space="preserve">privacy, security, </w:t>
      </w:r>
      <w:r w:rsidRPr="00293CAD">
        <w:rPr>
          <w:color w:val="000000"/>
          <w:szCs w:val="20"/>
        </w:rPr>
        <w:t>specimen integrity, ability of donors to subvert the testing proces</w:t>
      </w:r>
      <w:r>
        <w:rPr>
          <w:color w:val="000000"/>
          <w:szCs w:val="20"/>
        </w:rPr>
        <w:t>s</w:t>
      </w:r>
      <w:r w:rsidRPr="00293CAD">
        <w:rPr>
          <w:color w:val="000000"/>
          <w:szCs w:val="20"/>
        </w:rPr>
        <w:t xml:space="preserve">). </w:t>
      </w:r>
      <w:r w:rsidR="00D22A72">
        <w:rPr>
          <w:color w:val="000000"/>
          <w:szCs w:val="20"/>
        </w:rPr>
        <w:t>(</w:t>
      </w:r>
      <w:ins w:id="25" w:author="Author">
        <w:r w:rsidR="00691484" w:rsidRPr="00910D11">
          <w:rPr>
            <w:color w:val="C00000"/>
            <w:szCs w:val="20"/>
          </w:rPr>
          <w:t>Note:</w:t>
        </w:r>
      </w:ins>
      <w:r w:rsidR="00691484">
        <w:rPr>
          <w:color w:val="C00000"/>
          <w:szCs w:val="20"/>
        </w:rPr>
        <w:t xml:space="preserve"> </w:t>
      </w:r>
      <w:r w:rsidRPr="00293CAD">
        <w:rPr>
          <w:color w:val="000000"/>
          <w:szCs w:val="20"/>
        </w:rPr>
        <w:t xml:space="preserve">This IP does not include a visit to the licensee’s </w:t>
      </w:r>
      <w:r>
        <w:rPr>
          <w:color w:val="000000"/>
          <w:szCs w:val="20"/>
        </w:rPr>
        <w:t xml:space="preserve">U.S. </w:t>
      </w:r>
      <w:r w:rsidRPr="00652A7E">
        <w:rPr>
          <w:color w:val="000000"/>
          <w:szCs w:val="20"/>
        </w:rPr>
        <w:t xml:space="preserve">Health and Human Services </w:t>
      </w:r>
      <w:r>
        <w:rPr>
          <w:color w:val="000000"/>
          <w:szCs w:val="20"/>
        </w:rPr>
        <w:t>(</w:t>
      </w:r>
      <w:r w:rsidRPr="00293CAD">
        <w:rPr>
          <w:color w:val="000000"/>
          <w:szCs w:val="20"/>
        </w:rPr>
        <w:t>HHS</w:t>
      </w:r>
      <w:r>
        <w:rPr>
          <w:color w:val="000000"/>
          <w:szCs w:val="20"/>
        </w:rPr>
        <w:t>)</w:t>
      </w:r>
      <w:r w:rsidRPr="00293CAD">
        <w:rPr>
          <w:color w:val="000000"/>
          <w:szCs w:val="20"/>
        </w:rPr>
        <w:t xml:space="preserve">-certified laboratory, but multiple IP requirements do evaluate laboratory performance, as well as the licensee’s </w:t>
      </w:r>
      <w:r w:rsidRPr="009B7748">
        <w:t>auditing of its laboratories</w:t>
      </w:r>
      <w:r w:rsidR="001B6FF3" w:rsidRPr="009B7748">
        <w:t>.</w:t>
      </w:r>
      <w:r w:rsidR="00EC04FF" w:rsidRPr="009B7748">
        <w:t>)</w:t>
      </w:r>
    </w:p>
    <w:p w14:paraId="0C24A590" w14:textId="77777777" w:rsidR="00F246D0" w:rsidRPr="00AB3204" w:rsidRDefault="006B2D71" w:rsidP="00AB3204">
      <w:pPr>
        <w:pStyle w:val="Tier"/>
      </w:pPr>
      <w:r w:rsidRPr="00AB3204">
        <w:t>Tier I</w:t>
      </w:r>
    </w:p>
    <w:p w14:paraId="41856F1D" w14:textId="63F59FF8" w:rsidR="006B2D71" w:rsidRPr="006B05AC" w:rsidRDefault="006B2D71" w:rsidP="004E64AD">
      <w:pPr>
        <w:pStyle w:val="Heading2"/>
      </w:pPr>
      <w:r w:rsidRPr="006B05AC">
        <w:t>02.0</w:t>
      </w:r>
      <w:r w:rsidR="00A70A5D" w:rsidRPr="006B05AC">
        <w:t>1</w:t>
      </w:r>
      <w:r w:rsidRPr="006B05AC">
        <w:tab/>
      </w:r>
      <w:r w:rsidRPr="004E64AD">
        <w:rPr>
          <w:u w:val="single"/>
        </w:rPr>
        <w:t>Policy and Procedures Review</w:t>
      </w:r>
    </w:p>
    <w:p w14:paraId="405E6980" w14:textId="163AED14" w:rsidR="006B2D71" w:rsidRPr="008968A5" w:rsidRDefault="006B2D71" w:rsidP="00990AE1">
      <w:pPr>
        <w:pStyle w:val="Requirement"/>
        <w:numPr>
          <w:ilvl w:val="0"/>
          <w:numId w:val="27"/>
        </w:numPr>
      </w:pPr>
      <w:r w:rsidRPr="008968A5">
        <w:t xml:space="preserve">Verify that individuals identified in </w:t>
      </w:r>
      <w:r w:rsidR="000C1688">
        <w:t>10 CFR </w:t>
      </w:r>
      <w:r w:rsidRPr="008968A5">
        <w:t xml:space="preserve">26.4(a)-(e) </w:t>
      </w:r>
      <w:r w:rsidR="001F7BD5">
        <w:t>a</w:t>
      </w:r>
      <w:r w:rsidRPr="008968A5">
        <w:t>nd (g) are subject to drug and alcohol testing under the following conditions:</w:t>
      </w:r>
    </w:p>
    <w:p w14:paraId="4AB7BE1B" w14:textId="14F91BF2" w:rsidR="006B2D71" w:rsidRPr="002B3299" w:rsidRDefault="00897292" w:rsidP="00990AE1">
      <w:pPr>
        <w:pStyle w:val="BodyText"/>
        <w:numPr>
          <w:ilvl w:val="1"/>
          <w:numId w:val="28"/>
        </w:numPr>
        <w:contextualSpacing/>
      </w:pPr>
      <w:r w:rsidRPr="009B7748">
        <w:rPr>
          <w:rFonts w:eastAsiaTheme="majorEastAsia" w:cstheme="majorBidi"/>
        </w:rPr>
        <w:t>Pre</w:t>
      </w:r>
      <w:r>
        <w:noBreakHyphen/>
        <w:t>access</w:t>
      </w:r>
      <w:r w:rsidR="006B2D71" w:rsidRPr="002B3299">
        <w:t xml:space="preserve"> (</w:t>
      </w:r>
      <w:r w:rsidR="000C1688">
        <w:t>10 CFR </w:t>
      </w:r>
      <w:r w:rsidR="006B2D71" w:rsidRPr="002B3299">
        <w:t>26.31(c)(1))</w:t>
      </w:r>
    </w:p>
    <w:p w14:paraId="0604F17F" w14:textId="33B1D1A1" w:rsidR="002B3299" w:rsidRDefault="00914F68" w:rsidP="00990AE1">
      <w:pPr>
        <w:pStyle w:val="BodyText"/>
        <w:numPr>
          <w:ilvl w:val="1"/>
          <w:numId w:val="28"/>
        </w:numPr>
        <w:contextualSpacing/>
        <w:rPr>
          <w:szCs w:val="24"/>
        </w:rPr>
      </w:pPr>
      <w:r w:rsidRPr="009B7748">
        <w:rPr>
          <w:rFonts w:eastAsiaTheme="majorEastAsia" w:cstheme="majorBidi"/>
        </w:rPr>
        <w:t>For</w:t>
      </w:r>
      <w:r w:rsidRPr="002B3299">
        <w:rPr>
          <w:szCs w:val="24"/>
        </w:rPr>
        <w:t xml:space="preserve"> cause</w:t>
      </w:r>
      <w:r w:rsidR="006B2D71" w:rsidRPr="002B3299">
        <w:rPr>
          <w:szCs w:val="24"/>
        </w:rPr>
        <w:t xml:space="preserve"> (</w:t>
      </w:r>
      <w:r w:rsidR="000C1688">
        <w:rPr>
          <w:szCs w:val="24"/>
        </w:rPr>
        <w:t>10 CFR </w:t>
      </w:r>
      <w:r w:rsidR="006B2D71" w:rsidRPr="002B3299">
        <w:rPr>
          <w:szCs w:val="24"/>
        </w:rPr>
        <w:t>26.31(c)(2))</w:t>
      </w:r>
    </w:p>
    <w:p w14:paraId="06B1525B" w14:textId="47C3E89A" w:rsidR="002B3299" w:rsidRDefault="00914F68" w:rsidP="00990AE1">
      <w:pPr>
        <w:pStyle w:val="BodyText"/>
        <w:numPr>
          <w:ilvl w:val="1"/>
          <w:numId w:val="28"/>
        </w:numPr>
        <w:contextualSpacing/>
        <w:rPr>
          <w:szCs w:val="24"/>
        </w:rPr>
      </w:pPr>
      <w:r w:rsidRPr="009B7748">
        <w:rPr>
          <w:rFonts w:eastAsiaTheme="majorEastAsia" w:cstheme="majorBidi"/>
        </w:rPr>
        <w:t>Post</w:t>
      </w:r>
      <w:r w:rsidRPr="002B3299">
        <w:rPr>
          <w:szCs w:val="24"/>
        </w:rPr>
        <w:t>-event</w:t>
      </w:r>
      <w:r w:rsidR="006B2D71" w:rsidRPr="002B3299">
        <w:rPr>
          <w:szCs w:val="24"/>
        </w:rPr>
        <w:t xml:space="preserve"> (</w:t>
      </w:r>
      <w:r w:rsidR="000C1688">
        <w:rPr>
          <w:szCs w:val="24"/>
        </w:rPr>
        <w:t>10 CFR </w:t>
      </w:r>
      <w:r w:rsidR="006B2D71" w:rsidRPr="002B3299">
        <w:rPr>
          <w:szCs w:val="24"/>
        </w:rPr>
        <w:t>26.31(c)(3))</w:t>
      </w:r>
    </w:p>
    <w:p w14:paraId="5BB12FE5" w14:textId="41BF30FD" w:rsidR="002B3299" w:rsidRDefault="00914F68" w:rsidP="00990AE1">
      <w:pPr>
        <w:pStyle w:val="BodyText"/>
        <w:numPr>
          <w:ilvl w:val="1"/>
          <w:numId w:val="28"/>
        </w:numPr>
        <w:contextualSpacing/>
        <w:rPr>
          <w:szCs w:val="24"/>
        </w:rPr>
      </w:pPr>
      <w:r w:rsidRPr="009B7748">
        <w:rPr>
          <w:rFonts w:eastAsiaTheme="majorEastAsia" w:cstheme="majorBidi"/>
        </w:rPr>
        <w:t>Follow</w:t>
      </w:r>
      <w:r w:rsidR="00D8585D" w:rsidRPr="002B3299">
        <w:rPr>
          <w:szCs w:val="24"/>
        </w:rPr>
        <w:t>-</w:t>
      </w:r>
      <w:r w:rsidRPr="002B3299">
        <w:rPr>
          <w:szCs w:val="24"/>
        </w:rPr>
        <w:t>up</w:t>
      </w:r>
      <w:r w:rsidR="006B2D71" w:rsidRPr="002B3299">
        <w:rPr>
          <w:szCs w:val="24"/>
        </w:rPr>
        <w:t xml:space="preserve"> (</w:t>
      </w:r>
      <w:r w:rsidR="000C1688">
        <w:rPr>
          <w:szCs w:val="24"/>
        </w:rPr>
        <w:t>10 CFR </w:t>
      </w:r>
      <w:r w:rsidR="006B2D71" w:rsidRPr="002B3299">
        <w:rPr>
          <w:szCs w:val="24"/>
        </w:rPr>
        <w:t>26.31(c)(4))</w:t>
      </w:r>
    </w:p>
    <w:p w14:paraId="37873EEE" w14:textId="727D0DE6" w:rsidR="006B2D71" w:rsidRPr="002B3299" w:rsidRDefault="006B2D71" w:rsidP="00990AE1">
      <w:pPr>
        <w:pStyle w:val="BodyText"/>
        <w:numPr>
          <w:ilvl w:val="1"/>
          <w:numId w:val="28"/>
        </w:numPr>
        <w:rPr>
          <w:szCs w:val="24"/>
        </w:rPr>
      </w:pPr>
      <w:r w:rsidRPr="009B7748">
        <w:rPr>
          <w:rFonts w:eastAsiaTheme="majorEastAsia" w:cstheme="majorBidi"/>
        </w:rPr>
        <w:t>Random</w:t>
      </w:r>
      <w:r w:rsidRPr="002B3299">
        <w:rPr>
          <w:szCs w:val="24"/>
        </w:rPr>
        <w:t>. (</w:t>
      </w:r>
      <w:r w:rsidR="000C1688">
        <w:rPr>
          <w:szCs w:val="24"/>
        </w:rPr>
        <w:t>10 CFR </w:t>
      </w:r>
      <w:r w:rsidRPr="002B3299">
        <w:rPr>
          <w:szCs w:val="24"/>
        </w:rPr>
        <w:t>26.31(c)(5))</w:t>
      </w:r>
    </w:p>
    <w:p w14:paraId="63151FD7" w14:textId="56E3F195" w:rsidR="004C33BD" w:rsidRPr="003E600C" w:rsidRDefault="004C33BD" w:rsidP="00AB3204">
      <w:pPr>
        <w:pStyle w:val="SpecificGuidance"/>
      </w:pPr>
      <w:r w:rsidRPr="009B7748">
        <w:lastRenderedPageBreak/>
        <w:t>Specific Guidance</w:t>
      </w:r>
    </w:p>
    <w:p w14:paraId="343D43A8" w14:textId="2CAC7F50" w:rsidR="00F32995" w:rsidRPr="008968A5" w:rsidRDefault="00F32995" w:rsidP="009B7748">
      <w:pPr>
        <w:pStyle w:val="BodyText3"/>
      </w:pPr>
      <w:r w:rsidRPr="008968A5">
        <w:t xml:space="preserve">The inspector(s) should interview the </w:t>
      </w:r>
      <w:r w:rsidRPr="00C04B09">
        <w:t xml:space="preserve">FFD </w:t>
      </w:r>
      <w:r w:rsidR="00C04B09">
        <w:t xml:space="preserve">program </w:t>
      </w:r>
      <w:r w:rsidR="00652A7E" w:rsidRPr="00C04B09">
        <w:t>m</w:t>
      </w:r>
      <w:r w:rsidRPr="00C04B09">
        <w:t>anager</w:t>
      </w:r>
      <w:r w:rsidRPr="008968A5">
        <w:t xml:space="preserve"> to confirm </w:t>
      </w:r>
      <w:r w:rsidR="006D7AE1">
        <w:t>the manager’s</w:t>
      </w:r>
      <w:r w:rsidRPr="008968A5">
        <w:t xml:space="preserve"> understanding of the FFD </w:t>
      </w:r>
      <w:r w:rsidR="00D8585D">
        <w:t>p</w:t>
      </w:r>
      <w:r w:rsidRPr="008968A5">
        <w:t xml:space="preserve">rogram, and in particular, the drug and alcohol testing conditions. Further, the inspector(s) should verify that the written FFD procedures state that individuals are subject to drug and alcohol testing </w:t>
      </w:r>
      <w:r w:rsidR="00C04B09">
        <w:t xml:space="preserve">under the following </w:t>
      </w:r>
      <w:r w:rsidRPr="008968A5">
        <w:t>conditions:</w:t>
      </w:r>
    </w:p>
    <w:p w14:paraId="598F98E1" w14:textId="5EC739F7" w:rsidR="002B3299" w:rsidRDefault="00897292" w:rsidP="00990AE1">
      <w:pPr>
        <w:pStyle w:val="BodyText"/>
        <w:numPr>
          <w:ilvl w:val="1"/>
          <w:numId w:val="29"/>
        </w:numPr>
        <w:contextualSpacing/>
        <w:rPr>
          <w:szCs w:val="24"/>
        </w:rPr>
      </w:pPr>
      <w:r w:rsidRPr="009B7748">
        <w:rPr>
          <w:rFonts w:eastAsiaTheme="majorEastAsia" w:cstheme="majorBidi"/>
        </w:rPr>
        <w:t>Pre</w:t>
      </w:r>
      <w:r>
        <w:rPr>
          <w:szCs w:val="24"/>
        </w:rPr>
        <w:noBreakHyphen/>
        <w:t>access</w:t>
      </w:r>
    </w:p>
    <w:p w14:paraId="74E8D723" w14:textId="1C07B3B1" w:rsidR="002B3299" w:rsidRDefault="00914F68" w:rsidP="00990AE1">
      <w:pPr>
        <w:pStyle w:val="BodyText"/>
        <w:numPr>
          <w:ilvl w:val="1"/>
          <w:numId w:val="29"/>
        </w:numPr>
        <w:contextualSpacing/>
        <w:rPr>
          <w:szCs w:val="24"/>
        </w:rPr>
      </w:pPr>
      <w:r w:rsidRPr="009B7748">
        <w:rPr>
          <w:rFonts w:eastAsiaTheme="majorEastAsia" w:cstheme="majorBidi"/>
        </w:rPr>
        <w:t>For</w:t>
      </w:r>
      <w:r w:rsidRPr="002B3299">
        <w:rPr>
          <w:szCs w:val="24"/>
        </w:rPr>
        <w:t xml:space="preserve"> cause</w:t>
      </w:r>
    </w:p>
    <w:p w14:paraId="23924D08" w14:textId="6E85438C" w:rsidR="002B3299" w:rsidRDefault="00914F68" w:rsidP="00990AE1">
      <w:pPr>
        <w:pStyle w:val="BodyText"/>
        <w:numPr>
          <w:ilvl w:val="1"/>
          <w:numId w:val="29"/>
        </w:numPr>
        <w:contextualSpacing/>
        <w:rPr>
          <w:szCs w:val="24"/>
        </w:rPr>
      </w:pPr>
      <w:r w:rsidRPr="009B7748">
        <w:rPr>
          <w:rFonts w:eastAsiaTheme="majorEastAsia" w:cstheme="majorBidi"/>
        </w:rPr>
        <w:t>Post</w:t>
      </w:r>
      <w:r w:rsidRPr="002B3299">
        <w:rPr>
          <w:szCs w:val="24"/>
        </w:rPr>
        <w:t>-event</w:t>
      </w:r>
    </w:p>
    <w:p w14:paraId="3EA1F45D" w14:textId="097D3F2F" w:rsidR="002B3299" w:rsidRDefault="00914F68" w:rsidP="00990AE1">
      <w:pPr>
        <w:pStyle w:val="BodyText"/>
        <w:numPr>
          <w:ilvl w:val="1"/>
          <w:numId w:val="29"/>
        </w:numPr>
        <w:contextualSpacing/>
        <w:rPr>
          <w:szCs w:val="24"/>
        </w:rPr>
      </w:pPr>
      <w:r w:rsidRPr="009B7748">
        <w:rPr>
          <w:rFonts w:eastAsiaTheme="majorEastAsia" w:cstheme="majorBidi"/>
        </w:rPr>
        <w:t>Follow</w:t>
      </w:r>
      <w:r w:rsidR="00D8585D" w:rsidRPr="002B3299">
        <w:rPr>
          <w:szCs w:val="24"/>
        </w:rPr>
        <w:t>-</w:t>
      </w:r>
      <w:r w:rsidRPr="002B3299">
        <w:rPr>
          <w:szCs w:val="24"/>
        </w:rPr>
        <w:t>up</w:t>
      </w:r>
    </w:p>
    <w:p w14:paraId="6628600F" w14:textId="77777777" w:rsidR="00F32995" w:rsidRPr="002B3299" w:rsidRDefault="00F32995" w:rsidP="00990AE1">
      <w:pPr>
        <w:pStyle w:val="BodyText"/>
        <w:numPr>
          <w:ilvl w:val="1"/>
          <w:numId w:val="29"/>
        </w:numPr>
        <w:rPr>
          <w:szCs w:val="24"/>
        </w:rPr>
      </w:pPr>
      <w:r w:rsidRPr="009B7748">
        <w:rPr>
          <w:rFonts w:eastAsiaTheme="majorEastAsia" w:cstheme="majorBidi"/>
        </w:rPr>
        <w:t>Random</w:t>
      </w:r>
      <w:r w:rsidRPr="002B3299">
        <w:rPr>
          <w:szCs w:val="24"/>
        </w:rPr>
        <w:t>.</w:t>
      </w:r>
    </w:p>
    <w:p w14:paraId="5718E14A" w14:textId="57C0DA06" w:rsidR="006B2D71" w:rsidRPr="006B05AC" w:rsidRDefault="006B2D71" w:rsidP="004E64AD">
      <w:pPr>
        <w:pStyle w:val="Heading2"/>
      </w:pPr>
      <w:r w:rsidRPr="006B05AC">
        <w:t>02.0</w:t>
      </w:r>
      <w:r w:rsidR="00412B3C" w:rsidRPr="006B05AC">
        <w:t>2</w:t>
      </w:r>
      <w:r w:rsidRPr="006B05AC">
        <w:tab/>
      </w:r>
      <w:r w:rsidRPr="004E64AD">
        <w:rPr>
          <w:u w:val="single"/>
        </w:rPr>
        <w:t>Test Results Rev</w:t>
      </w:r>
      <w:r w:rsidR="009908E9" w:rsidRPr="004E64AD">
        <w:rPr>
          <w:u w:val="single"/>
        </w:rPr>
        <w:t>iew and M</w:t>
      </w:r>
      <w:r w:rsidR="00242C2F" w:rsidRPr="004E64AD">
        <w:rPr>
          <w:u w:val="single"/>
        </w:rPr>
        <w:t xml:space="preserve">edical </w:t>
      </w:r>
      <w:r w:rsidR="009908E9" w:rsidRPr="004E64AD">
        <w:rPr>
          <w:u w:val="single"/>
        </w:rPr>
        <w:t>R</w:t>
      </w:r>
      <w:r w:rsidR="00242C2F" w:rsidRPr="004E64AD">
        <w:rPr>
          <w:u w:val="single"/>
        </w:rPr>
        <w:t xml:space="preserve">eview </w:t>
      </w:r>
      <w:r w:rsidR="009908E9" w:rsidRPr="004E64AD">
        <w:rPr>
          <w:u w:val="single"/>
        </w:rPr>
        <w:t>O</w:t>
      </w:r>
      <w:r w:rsidR="00242C2F" w:rsidRPr="004E64AD">
        <w:rPr>
          <w:u w:val="single"/>
        </w:rPr>
        <w:t>fficer</w:t>
      </w:r>
      <w:r w:rsidRPr="004E64AD">
        <w:rPr>
          <w:u w:val="single"/>
        </w:rPr>
        <w:t xml:space="preserve"> Interview</w:t>
      </w:r>
    </w:p>
    <w:p w14:paraId="1FB8E889" w14:textId="5ACB94C4" w:rsidR="009007B0" w:rsidRPr="009915B8" w:rsidRDefault="006B2D71" w:rsidP="00990AE1">
      <w:pPr>
        <w:pStyle w:val="Requirement"/>
        <w:numPr>
          <w:ilvl w:val="0"/>
          <w:numId w:val="31"/>
        </w:numPr>
        <w:rPr>
          <w:color w:val="000000"/>
        </w:rPr>
      </w:pPr>
      <w:r w:rsidRPr="009915B8">
        <w:t xml:space="preserve">Verify that individuals identified in </w:t>
      </w:r>
      <w:r w:rsidR="000C1688" w:rsidRPr="009915B8">
        <w:t>10 CFR </w:t>
      </w:r>
      <w:r w:rsidRPr="009915B8">
        <w:t xml:space="preserve">26.4(a) </w:t>
      </w:r>
      <w:r w:rsidR="00C04B09" w:rsidRPr="009915B8">
        <w:t xml:space="preserve">that have been </w:t>
      </w:r>
      <w:r w:rsidRPr="009915B8">
        <w:t xml:space="preserve">subject to </w:t>
      </w:r>
      <w:r w:rsidR="00CE1641">
        <w:t xml:space="preserve">the following </w:t>
      </w:r>
      <w:r w:rsidRPr="009915B8">
        <w:t xml:space="preserve">drug and alcohol </w:t>
      </w:r>
      <w:r w:rsidRPr="00C13D42">
        <w:t>testing conditions</w:t>
      </w:r>
      <w:r w:rsidR="00C04B09" w:rsidRPr="00C13D42">
        <w:t xml:space="preserve"> </w:t>
      </w:r>
      <w:ins w:id="26" w:author="Author">
        <w:r w:rsidR="00691484" w:rsidRPr="00C13D42">
          <w:t xml:space="preserve">and </w:t>
        </w:r>
      </w:ins>
      <w:r w:rsidR="00C04B09" w:rsidRPr="00C13D42">
        <w:t xml:space="preserve">have </w:t>
      </w:r>
      <w:r w:rsidR="00014961" w:rsidRPr="00C13D42">
        <w:t xml:space="preserve">had </w:t>
      </w:r>
      <w:r w:rsidR="00C04B09" w:rsidRPr="00C13D42">
        <w:t>their test results reviewed by the MRO and interviews conducted</w:t>
      </w:r>
      <w:r w:rsidR="00D22A72" w:rsidRPr="00C13D42">
        <w:t>,</w:t>
      </w:r>
      <w:ins w:id="27" w:author="Author">
        <w:r w:rsidR="00691484" w:rsidRPr="00C13D42">
          <w:t xml:space="preserve"> when appropriate</w:t>
        </w:r>
      </w:ins>
      <w:r w:rsidR="007825B7" w:rsidRPr="00C13D42">
        <w:t>.</w:t>
      </w:r>
    </w:p>
    <w:p w14:paraId="13BDA437" w14:textId="24EDA227" w:rsidR="002B3299" w:rsidRPr="009B7748" w:rsidRDefault="00897292" w:rsidP="00990AE1">
      <w:pPr>
        <w:pStyle w:val="BodyText"/>
        <w:numPr>
          <w:ilvl w:val="1"/>
          <w:numId w:val="30"/>
        </w:numPr>
        <w:contextualSpacing/>
      </w:pPr>
      <w:r w:rsidRPr="009B7748">
        <w:t>Pre</w:t>
      </w:r>
      <w:r w:rsidRPr="009B7748">
        <w:noBreakHyphen/>
        <w:t>access</w:t>
      </w:r>
      <w:r w:rsidR="006B2D71" w:rsidRPr="009B7748">
        <w:t xml:space="preserve"> (</w:t>
      </w:r>
      <w:r w:rsidR="000C1688" w:rsidRPr="009B7748">
        <w:t>10 CFR </w:t>
      </w:r>
      <w:r w:rsidR="006B2D71" w:rsidRPr="009B7748">
        <w:t>26.31(c)(1))</w:t>
      </w:r>
    </w:p>
    <w:p w14:paraId="6D51A0A7" w14:textId="4B726EDC" w:rsidR="002B3299" w:rsidRPr="00591866" w:rsidRDefault="00914F68" w:rsidP="00990AE1">
      <w:pPr>
        <w:pStyle w:val="BodyText"/>
        <w:numPr>
          <w:ilvl w:val="1"/>
          <w:numId w:val="30"/>
        </w:numPr>
        <w:contextualSpacing/>
      </w:pPr>
      <w:r w:rsidRPr="00591866">
        <w:t>Random</w:t>
      </w:r>
      <w:r w:rsidR="006B2D71" w:rsidRPr="00591866">
        <w:t xml:space="preserve"> </w:t>
      </w:r>
      <w:r w:rsidR="001F7BD5" w:rsidRPr="00591866">
        <w:t>(</w:t>
      </w:r>
      <w:r w:rsidR="000C1688" w:rsidRPr="00591866">
        <w:t>10 CFR </w:t>
      </w:r>
      <w:r w:rsidR="006B2D71" w:rsidRPr="00591866">
        <w:t>26.31(c)(5))</w:t>
      </w:r>
    </w:p>
    <w:p w14:paraId="6F8D1C3A" w14:textId="0013CCB6" w:rsidR="002B3299" w:rsidRPr="00591866" w:rsidRDefault="00914F68" w:rsidP="00990AE1">
      <w:pPr>
        <w:pStyle w:val="BodyText"/>
        <w:numPr>
          <w:ilvl w:val="1"/>
          <w:numId w:val="30"/>
        </w:numPr>
        <w:contextualSpacing/>
      </w:pPr>
      <w:r w:rsidRPr="00591866">
        <w:t>For cause</w:t>
      </w:r>
      <w:r w:rsidR="006B2D71" w:rsidRPr="00591866">
        <w:t xml:space="preserve"> (</w:t>
      </w:r>
      <w:r w:rsidR="000C1688" w:rsidRPr="00591866">
        <w:t>10 CFR </w:t>
      </w:r>
      <w:r w:rsidR="006B2D71" w:rsidRPr="00591866">
        <w:t>26.31(c)(2))</w:t>
      </w:r>
    </w:p>
    <w:p w14:paraId="1380DD20" w14:textId="12A10CFB" w:rsidR="002B3299" w:rsidRPr="00591866" w:rsidRDefault="00914F68" w:rsidP="00990AE1">
      <w:pPr>
        <w:pStyle w:val="BodyText"/>
        <w:numPr>
          <w:ilvl w:val="1"/>
          <w:numId w:val="30"/>
        </w:numPr>
        <w:contextualSpacing/>
      </w:pPr>
      <w:r w:rsidRPr="00591866">
        <w:t>Post-event</w:t>
      </w:r>
      <w:r w:rsidR="006B2D71" w:rsidRPr="00591866">
        <w:t xml:space="preserve"> (</w:t>
      </w:r>
      <w:r w:rsidR="000C1688" w:rsidRPr="00591866">
        <w:t>10 CFR </w:t>
      </w:r>
      <w:r w:rsidR="006B2D71" w:rsidRPr="00591866">
        <w:t>26.31(c)(3))</w:t>
      </w:r>
    </w:p>
    <w:p w14:paraId="51AFD86F" w14:textId="3265C405" w:rsidR="006B2D71" w:rsidRPr="002B3299" w:rsidRDefault="006B2D71" w:rsidP="00990AE1">
      <w:pPr>
        <w:pStyle w:val="BodyText"/>
        <w:numPr>
          <w:ilvl w:val="1"/>
          <w:numId w:val="30"/>
        </w:numPr>
        <w:rPr>
          <w:color w:val="000000"/>
          <w:szCs w:val="24"/>
        </w:rPr>
      </w:pPr>
      <w:r w:rsidRPr="00591866">
        <w:t>Follow</w:t>
      </w:r>
      <w:r w:rsidR="00B54635" w:rsidRPr="00591866">
        <w:t>-</w:t>
      </w:r>
      <w:r w:rsidRPr="002B3299">
        <w:rPr>
          <w:color w:val="000000"/>
          <w:szCs w:val="24"/>
        </w:rPr>
        <w:t>up</w:t>
      </w:r>
      <w:r w:rsidR="00B376A8">
        <w:rPr>
          <w:color w:val="000000"/>
          <w:szCs w:val="24"/>
        </w:rPr>
        <w:t>.</w:t>
      </w:r>
      <w:r w:rsidRPr="002B3299">
        <w:rPr>
          <w:color w:val="000000"/>
          <w:szCs w:val="24"/>
        </w:rPr>
        <w:t xml:space="preserve"> (</w:t>
      </w:r>
      <w:r w:rsidR="000C1688">
        <w:rPr>
          <w:color w:val="000000"/>
          <w:szCs w:val="24"/>
        </w:rPr>
        <w:t>10 CFR </w:t>
      </w:r>
      <w:r w:rsidRPr="002B3299">
        <w:rPr>
          <w:color w:val="000000"/>
          <w:szCs w:val="24"/>
        </w:rPr>
        <w:t>26.31(c)(4))</w:t>
      </w:r>
    </w:p>
    <w:p w14:paraId="74F00773" w14:textId="75D2270C" w:rsidR="004C33BD" w:rsidRDefault="004C33BD" w:rsidP="00AB3204">
      <w:pPr>
        <w:pStyle w:val="SpecificGuidance"/>
      </w:pPr>
      <w:r w:rsidRPr="009B7748">
        <w:t>Specific Guidance</w:t>
      </w:r>
    </w:p>
    <w:p w14:paraId="2F908884" w14:textId="366847DF" w:rsidR="00B26B68" w:rsidRDefault="00A53E9E" w:rsidP="009B7748">
      <w:pPr>
        <w:pStyle w:val="BodyText3"/>
      </w:pPr>
      <w:r w:rsidRPr="008968A5">
        <w:t xml:space="preserve">The inspector(s) should evaluate a sample of </w:t>
      </w:r>
      <w:r w:rsidR="009E5632" w:rsidRPr="008968A5">
        <w:t>negative</w:t>
      </w:r>
      <w:r w:rsidR="00C04B09">
        <w:t>,</w:t>
      </w:r>
      <w:r w:rsidR="009E5632" w:rsidRPr="008968A5">
        <w:t xml:space="preserve"> positive</w:t>
      </w:r>
      <w:r w:rsidR="00C04B09">
        <w:t>, substituted, adulterated, invalid, and subverted</w:t>
      </w:r>
      <w:r w:rsidRPr="008968A5">
        <w:t xml:space="preserve"> test result records (e.g., </w:t>
      </w:r>
      <w:ins w:id="28" w:author="Author">
        <w:r w:rsidR="00C13D42" w:rsidRPr="00910D11">
          <w:rPr>
            <w:color w:val="C00000"/>
          </w:rPr>
          <w:t>Federal</w:t>
        </w:r>
        <w:r w:rsidR="00C13D42" w:rsidRPr="008968A5">
          <w:t xml:space="preserve"> </w:t>
        </w:r>
      </w:ins>
      <w:r w:rsidRPr="008968A5">
        <w:t>custody</w:t>
      </w:r>
      <w:r w:rsidR="0061434D">
        <w:t xml:space="preserve"> </w:t>
      </w:r>
      <w:r w:rsidRPr="008968A5">
        <w:t>and</w:t>
      </w:r>
      <w:r w:rsidR="0061434D">
        <w:t xml:space="preserve"> </w:t>
      </w:r>
      <w:r w:rsidRPr="008968A5">
        <w:t>control forms</w:t>
      </w:r>
      <w:r w:rsidR="00C04B09">
        <w:t xml:space="preserve"> (</w:t>
      </w:r>
      <w:ins w:id="29" w:author="Author">
        <w:r w:rsidR="00691484" w:rsidRPr="00910D11">
          <w:rPr>
            <w:color w:val="C00000"/>
          </w:rPr>
          <w:t>Federal</w:t>
        </w:r>
        <w:r w:rsidR="00691484">
          <w:t xml:space="preserve"> </w:t>
        </w:r>
      </w:ins>
      <w:r w:rsidR="00C04B09">
        <w:t>CCFs)</w:t>
      </w:r>
      <w:r w:rsidRPr="008968A5">
        <w:t>, verified test results) to confirm compliance for each test type:</w:t>
      </w:r>
    </w:p>
    <w:p w14:paraId="524D283D" w14:textId="4ED1DC1A" w:rsidR="00A53E9E" w:rsidRDefault="00897292" w:rsidP="00990AE1">
      <w:pPr>
        <w:pStyle w:val="BodyText"/>
        <w:numPr>
          <w:ilvl w:val="1"/>
          <w:numId w:val="32"/>
        </w:numPr>
      </w:pPr>
      <w:r w:rsidRPr="009B7748">
        <w:rPr>
          <w:rFonts w:eastAsiaTheme="majorEastAsia" w:cstheme="majorBidi"/>
          <w:u w:val="single"/>
        </w:rPr>
        <w:t>Pre</w:t>
      </w:r>
      <w:r w:rsidRPr="00833B8A">
        <w:rPr>
          <w:u w:val="single"/>
        </w:rPr>
        <w:noBreakHyphen/>
      </w:r>
      <w:r>
        <w:rPr>
          <w:u w:val="single"/>
        </w:rPr>
        <w:t>access</w:t>
      </w:r>
      <w:r w:rsidR="00A53E9E" w:rsidRPr="008968A5">
        <w:rPr>
          <w:u w:val="single"/>
        </w:rPr>
        <w:t xml:space="preserve"> (</w:t>
      </w:r>
      <w:r w:rsidR="000C1688">
        <w:rPr>
          <w:u w:val="single"/>
        </w:rPr>
        <w:t>10 CFR </w:t>
      </w:r>
      <w:r w:rsidR="00A53E9E" w:rsidRPr="008968A5">
        <w:rPr>
          <w:u w:val="single"/>
        </w:rPr>
        <w:t>26.31(c)(1))</w:t>
      </w:r>
    </w:p>
    <w:p w14:paraId="76033704" w14:textId="0AF01FA3" w:rsidR="00A53E9E" w:rsidRPr="00897292" w:rsidRDefault="00A53E9E" w:rsidP="00990AE1">
      <w:pPr>
        <w:pStyle w:val="BodyText"/>
        <w:numPr>
          <w:ilvl w:val="2"/>
          <w:numId w:val="10"/>
        </w:numPr>
        <w:rPr>
          <w:color w:val="000000"/>
        </w:rPr>
      </w:pPr>
      <w:r w:rsidRPr="009B7748">
        <w:t>The</w:t>
      </w:r>
      <w:r w:rsidRPr="00897292">
        <w:rPr>
          <w:color w:val="000000"/>
        </w:rPr>
        <w:t xml:space="preserve"> inspector(s) should obtain a list of all individuals subject to testing under the FFD program for the time period covered by the inspection. The inform</w:t>
      </w:r>
      <w:r w:rsidR="00055DCA" w:rsidRPr="00897292">
        <w:rPr>
          <w:color w:val="000000"/>
        </w:rPr>
        <w:t xml:space="preserve">ation requested should include: </w:t>
      </w:r>
      <w:r w:rsidRPr="00897292">
        <w:rPr>
          <w:color w:val="000000"/>
        </w:rPr>
        <w:t xml:space="preserve">name, dates of verified negative </w:t>
      </w:r>
      <w:r w:rsidR="00897292" w:rsidRPr="00897292">
        <w:rPr>
          <w:color w:val="000000"/>
        </w:rPr>
        <w:t>pre</w:t>
      </w:r>
      <w:r w:rsidR="00897292" w:rsidRPr="00897292">
        <w:rPr>
          <w:color w:val="000000"/>
        </w:rPr>
        <w:noBreakHyphen/>
        <w:t>access</w:t>
      </w:r>
      <w:r w:rsidRPr="00897292">
        <w:rPr>
          <w:color w:val="000000"/>
        </w:rPr>
        <w:t xml:space="preserve"> drug and alcohol test results, and date unescorted access was granted.</w:t>
      </w:r>
      <w:r w:rsidR="00897292">
        <w:rPr>
          <w:color w:val="000000"/>
        </w:rPr>
        <w:t xml:space="preserve"> </w:t>
      </w:r>
      <w:r w:rsidRPr="00897292">
        <w:rPr>
          <w:color w:val="000000"/>
        </w:rPr>
        <w:t>The inspector(s) should confirm by a sampling of individuals that “covered” activities were not performed without having authorization.</w:t>
      </w:r>
    </w:p>
    <w:p w14:paraId="043B9930" w14:textId="5C537FF7" w:rsidR="00A53E9E" w:rsidRPr="008968A5" w:rsidRDefault="00A53E9E" w:rsidP="00990AE1">
      <w:pPr>
        <w:pStyle w:val="BodyText"/>
        <w:numPr>
          <w:ilvl w:val="2"/>
          <w:numId w:val="10"/>
        </w:numPr>
        <w:rPr>
          <w:color w:val="000000"/>
        </w:rPr>
      </w:pPr>
      <w:r w:rsidRPr="008968A5">
        <w:rPr>
          <w:color w:val="000000"/>
        </w:rPr>
        <w:t xml:space="preserve">The </w:t>
      </w:r>
      <w:r w:rsidRPr="009B7748">
        <w:t>inspector</w:t>
      </w:r>
      <w:r w:rsidRPr="008968A5">
        <w:rPr>
          <w:color w:val="000000"/>
        </w:rPr>
        <w:t>(s) should verify that the negative test results dates preceded the date unescorted access was granted. For a sample of individuals, the inspector(s) should review the verified negative test results and compare to the information provided by the licensee.</w:t>
      </w:r>
    </w:p>
    <w:p w14:paraId="4D9A1136" w14:textId="0F8079EB" w:rsidR="00A53E9E" w:rsidRPr="008968A5" w:rsidRDefault="00A53E9E" w:rsidP="00990AE1">
      <w:pPr>
        <w:pStyle w:val="BodyText"/>
        <w:numPr>
          <w:ilvl w:val="1"/>
          <w:numId w:val="32"/>
        </w:numPr>
        <w:rPr>
          <w:szCs w:val="24"/>
          <w:u w:val="single"/>
        </w:rPr>
      </w:pPr>
      <w:r w:rsidRPr="00B91F08">
        <w:rPr>
          <w:rFonts w:eastAsiaTheme="majorEastAsia" w:cstheme="majorBidi"/>
          <w:u w:val="single"/>
        </w:rPr>
        <w:t>Random</w:t>
      </w:r>
      <w:r w:rsidRPr="00B91F08">
        <w:rPr>
          <w:szCs w:val="24"/>
          <w:u w:val="single"/>
        </w:rPr>
        <w:t xml:space="preserve"> </w:t>
      </w:r>
      <w:r w:rsidRPr="008968A5">
        <w:rPr>
          <w:szCs w:val="24"/>
          <w:u w:val="single"/>
        </w:rPr>
        <w:t>(</w:t>
      </w:r>
      <w:r w:rsidR="000C1688">
        <w:rPr>
          <w:szCs w:val="24"/>
          <w:u w:val="single"/>
        </w:rPr>
        <w:t>10 CFR </w:t>
      </w:r>
      <w:r w:rsidRPr="008968A5">
        <w:rPr>
          <w:szCs w:val="24"/>
          <w:u w:val="single"/>
        </w:rPr>
        <w:t>26.31(c)(5))</w:t>
      </w:r>
    </w:p>
    <w:p w14:paraId="687A4662" w14:textId="23805C2D" w:rsidR="001E7F9E" w:rsidRDefault="00A53E9E" w:rsidP="00990AE1">
      <w:pPr>
        <w:pStyle w:val="BodyText"/>
        <w:numPr>
          <w:ilvl w:val="2"/>
          <w:numId w:val="33"/>
        </w:numPr>
        <w:rPr>
          <w:color w:val="000000"/>
        </w:rPr>
      </w:pPr>
      <w:r w:rsidRPr="009B7748">
        <w:t>The</w:t>
      </w:r>
      <w:r w:rsidRPr="00E77178">
        <w:rPr>
          <w:color w:val="000000"/>
        </w:rPr>
        <w:t xml:space="preserve"> inspector(s) should request a list of all random tests conducted in the period of the inspection review. </w:t>
      </w:r>
      <w:r w:rsidR="00055DCA" w:rsidRPr="00E77178">
        <w:rPr>
          <w:color w:val="000000"/>
        </w:rPr>
        <w:t xml:space="preserve">The information should include: </w:t>
      </w:r>
      <w:r w:rsidRPr="00E77178">
        <w:rPr>
          <w:color w:val="000000"/>
        </w:rPr>
        <w:t>name, date of test, and results of test.</w:t>
      </w:r>
    </w:p>
    <w:p w14:paraId="12F83228" w14:textId="2DDB597E" w:rsidR="00A53E9E" w:rsidRPr="008968A5" w:rsidRDefault="00A53E9E" w:rsidP="00D15E52">
      <w:pPr>
        <w:pStyle w:val="BodyText"/>
        <w:keepNext/>
        <w:numPr>
          <w:ilvl w:val="1"/>
          <w:numId w:val="32"/>
        </w:numPr>
        <w:rPr>
          <w:color w:val="000000"/>
          <w:szCs w:val="24"/>
        </w:rPr>
      </w:pPr>
      <w:r w:rsidRPr="008968A5">
        <w:rPr>
          <w:color w:val="000000"/>
          <w:szCs w:val="24"/>
          <w:u w:val="single"/>
        </w:rPr>
        <w:lastRenderedPageBreak/>
        <w:t>For</w:t>
      </w:r>
      <w:r w:rsidR="004B6D99">
        <w:rPr>
          <w:color w:val="000000"/>
          <w:szCs w:val="24"/>
          <w:u w:val="single"/>
        </w:rPr>
        <w:t xml:space="preserve"> </w:t>
      </w:r>
      <w:r w:rsidRPr="008968A5">
        <w:rPr>
          <w:color w:val="000000"/>
          <w:szCs w:val="24"/>
          <w:u w:val="single"/>
        </w:rPr>
        <w:t>cause (</w:t>
      </w:r>
      <w:r w:rsidR="000C1688">
        <w:rPr>
          <w:color w:val="000000"/>
          <w:szCs w:val="24"/>
          <w:u w:val="single"/>
        </w:rPr>
        <w:t>10 CFR </w:t>
      </w:r>
      <w:r w:rsidRPr="008968A5">
        <w:rPr>
          <w:color w:val="000000"/>
          <w:szCs w:val="24"/>
          <w:u w:val="single"/>
        </w:rPr>
        <w:t>26.31(c)(2))</w:t>
      </w:r>
    </w:p>
    <w:p w14:paraId="274687D0" w14:textId="25B99E37" w:rsidR="00A53E9E" w:rsidRPr="008968A5" w:rsidRDefault="00A53E9E" w:rsidP="00990AE1">
      <w:pPr>
        <w:pStyle w:val="BodyText"/>
        <w:numPr>
          <w:ilvl w:val="2"/>
          <w:numId w:val="34"/>
        </w:numPr>
        <w:rPr>
          <w:color w:val="000000"/>
        </w:rPr>
      </w:pPr>
      <w:r w:rsidRPr="008968A5">
        <w:rPr>
          <w:color w:val="000000"/>
        </w:rPr>
        <w:t xml:space="preserve">The </w:t>
      </w:r>
      <w:r w:rsidRPr="009B7748">
        <w:t>inspector</w:t>
      </w:r>
      <w:r w:rsidRPr="008968A5">
        <w:rPr>
          <w:color w:val="000000"/>
        </w:rPr>
        <w:t>(s) should request a list of all for</w:t>
      </w:r>
      <w:r w:rsidR="0006237A">
        <w:rPr>
          <w:color w:val="000000"/>
        </w:rPr>
        <w:t xml:space="preserve"> </w:t>
      </w:r>
      <w:r w:rsidRPr="008968A5">
        <w:rPr>
          <w:color w:val="000000"/>
        </w:rPr>
        <w:t>cause tests conducted in the period of the inspection review. The information should include: name, date o</w:t>
      </w:r>
      <w:r w:rsidR="00A55FAB">
        <w:rPr>
          <w:color w:val="000000"/>
        </w:rPr>
        <w:t>f test, and results of test(s).</w:t>
      </w:r>
    </w:p>
    <w:p w14:paraId="22F75BB2" w14:textId="1F6EA834" w:rsidR="00A53E9E" w:rsidRPr="00683523" w:rsidRDefault="00A53E9E" w:rsidP="00990AE1">
      <w:pPr>
        <w:pStyle w:val="BodyText"/>
        <w:numPr>
          <w:ilvl w:val="2"/>
          <w:numId w:val="34"/>
        </w:numPr>
        <w:rPr>
          <w:color w:val="000000"/>
        </w:rPr>
      </w:pPr>
      <w:r w:rsidRPr="00683523">
        <w:rPr>
          <w:color w:val="000000"/>
        </w:rPr>
        <w:t xml:space="preserve">The </w:t>
      </w:r>
      <w:r w:rsidRPr="009B7748">
        <w:t>inspector</w:t>
      </w:r>
      <w:r w:rsidRPr="00683523">
        <w:rPr>
          <w:color w:val="000000"/>
        </w:rPr>
        <w:t xml:space="preserve">(s) should evaluate </w:t>
      </w:r>
      <w:r w:rsidRPr="00E80BDA">
        <w:rPr>
          <w:color w:val="000000"/>
        </w:rPr>
        <w:t>the positive result rates for</w:t>
      </w:r>
      <w:r w:rsidRPr="00683523">
        <w:rPr>
          <w:color w:val="000000"/>
        </w:rPr>
        <w:t xml:space="preserve"> the current </w:t>
      </w:r>
      <w:r w:rsidR="00C04B09" w:rsidRPr="00683523">
        <w:rPr>
          <w:color w:val="000000"/>
        </w:rPr>
        <w:t xml:space="preserve">inspection </w:t>
      </w:r>
      <w:r w:rsidRPr="00683523">
        <w:rPr>
          <w:color w:val="000000"/>
        </w:rPr>
        <w:t xml:space="preserve">period </w:t>
      </w:r>
      <w:r w:rsidR="00C04B09">
        <w:rPr>
          <w:color w:val="000000"/>
        </w:rPr>
        <w:t>of review (by reviewing the</w:t>
      </w:r>
      <w:r w:rsidR="00C04B09" w:rsidRPr="00683523">
        <w:rPr>
          <w:color w:val="000000"/>
        </w:rPr>
        <w:t xml:space="preserve"> </w:t>
      </w:r>
      <w:r w:rsidRPr="00683523">
        <w:rPr>
          <w:color w:val="000000"/>
        </w:rPr>
        <w:t xml:space="preserve">FFD </w:t>
      </w:r>
      <w:r w:rsidR="000012C7" w:rsidRPr="00683523">
        <w:rPr>
          <w:color w:val="000000"/>
        </w:rPr>
        <w:t>p</w:t>
      </w:r>
      <w:r w:rsidRPr="00683523">
        <w:rPr>
          <w:color w:val="000000"/>
        </w:rPr>
        <w:t>erformance report</w:t>
      </w:r>
      <w:r w:rsidR="00C04B09">
        <w:rPr>
          <w:color w:val="000000"/>
        </w:rPr>
        <w:t>s</w:t>
      </w:r>
      <w:r w:rsidR="00C04B09" w:rsidRPr="00C04B09">
        <w:rPr>
          <w:color w:val="000000"/>
        </w:rPr>
        <w:t xml:space="preserve"> </w:t>
      </w:r>
      <w:r w:rsidR="00C04B09">
        <w:rPr>
          <w:color w:val="000000"/>
        </w:rPr>
        <w:t>from the licensee submitted under 10 CFR 26.717)</w:t>
      </w:r>
      <w:r w:rsidRPr="00683523">
        <w:rPr>
          <w:color w:val="000000"/>
        </w:rPr>
        <w:t xml:space="preserve">. Because </w:t>
      </w:r>
      <w:r w:rsidR="00C04B09">
        <w:rPr>
          <w:color w:val="000000"/>
        </w:rPr>
        <w:t>for</w:t>
      </w:r>
      <w:r w:rsidR="008D17D9">
        <w:rPr>
          <w:color w:val="000000"/>
        </w:rPr>
        <w:t xml:space="preserve"> </w:t>
      </w:r>
      <w:r w:rsidR="00C04B09">
        <w:rPr>
          <w:color w:val="000000"/>
        </w:rPr>
        <w:t xml:space="preserve">cause </w:t>
      </w:r>
      <w:r w:rsidRPr="00683523">
        <w:rPr>
          <w:color w:val="000000"/>
        </w:rPr>
        <w:t>test</w:t>
      </w:r>
      <w:r w:rsidR="001C5185">
        <w:rPr>
          <w:color w:val="000000"/>
        </w:rPr>
        <w:t>ing</w:t>
      </w:r>
      <w:r w:rsidR="00C04B09">
        <w:rPr>
          <w:color w:val="000000"/>
        </w:rPr>
        <w:t xml:space="preserve"> </w:t>
      </w:r>
      <w:r w:rsidRPr="00683523">
        <w:rPr>
          <w:color w:val="000000"/>
        </w:rPr>
        <w:t xml:space="preserve">is </w:t>
      </w:r>
      <w:r w:rsidR="001C5185">
        <w:rPr>
          <w:color w:val="000000"/>
        </w:rPr>
        <w:t xml:space="preserve">only to be </w:t>
      </w:r>
      <w:r w:rsidRPr="00683523">
        <w:rPr>
          <w:color w:val="000000"/>
        </w:rPr>
        <w:t>conducted when an individual demonstrates detectable sign(s) of impairment (visual, odor, etc.)</w:t>
      </w:r>
      <w:r w:rsidR="00541D10">
        <w:rPr>
          <w:color w:val="000000"/>
        </w:rPr>
        <w:t>,</w:t>
      </w:r>
      <w:r w:rsidR="00683523" w:rsidRPr="00683523">
        <w:rPr>
          <w:color w:val="000000"/>
        </w:rPr>
        <w:t xml:space="preserve"> </w:t>
      </w:r>
      <w:r w:rsidR="001C5185" w:rsidRPr="00683523">
        <w:rPr>
          <w:color w:val="000000"/>
        </w:rPr>
        <w:t>or a credible report is received on substance abuse,</w:t>
      </w:r>
      <w:r w:rsidR="001C5185">
        <w:rPr>
          <w:color w:val="000000"/>
        </w:rPr>
        <w:t xml:space="preserve"> </w:t>
      </w:r>
      <w:r w:rsidRPr="00683523">
        <w:rPr>
          <w:color w:val="000000"/>
        </w:rPr>
        <w:t>the positive result rate is typically much higher than that for any other test type</w:t>
      </w:r>
      <w:r w:rsidR="00E80BDA">
        <w:rPr>
          <w:color w:val="000000"/>
        </w:rPr>
        <w:t xml:space="preserve">. </w:t>
      </w:r>
      <w:r w:rsidR="001C5185">
        <w:rPr>
          <w:color w:val="000000"/>
        </w:rPr>
        <w:t xml:space="preserve">For example, the rate could be as high as 100 percent if one test was conducted in </w:t>
      </w:r>
      <w:r w:rsidR="00BC11E7">
        <w:rPr>
          <w:color w:val="000000"/>
        </w:rPr>
        <w:t>a</w:t>
      </w:r>
      <w:r w:rsidR="001C5185">
        <w:rPr>
          <w:color w:val="000000"/>
        </w:rPr>
        <w:t xml:space="preserve"> year and it was positive</w:t>
      </w:r>
      <w:r w:rsidR="001C5185" w:rsidRPr="00683523">
        <w:rPr>
          <w:color w:val="000000"/>
        </w:rPr>
        <w:t>.</w:t>
      </w:r>
    </w:p>
    <w:p w14:paraId="4C9A54FC" w14:textId="4CE54F62" w:rsidR="00A53E9E" w:rsidRPr="008968A5" w:rsidRDefault="00A53E9E" w:rsidP="00ED641B">
      <w:pPr>
        <w:pStyle w:val="BodyText4"/>
      </w:pPr>
      <w:r w:rsidRPr="009B7748">
        <w:rPr>
          <w:rFonts w:eastAsiaTheme="majorEastAsia"/>
        </w:rPr>
        <w:t xml:space="preserve">Note: </w:t>
      </w:r>
      <w:r w:rsidR="00055DCA" w:rsidRPr="009B7748">
        <w:rPr>
          <w:rFonts w:eastAsiaTheme="majorEastAsia"/>
        </w:rPr>
        <w:t>A</w:t>
      </w:r>
      <w:r w:rsidRPr="009B7748">
        <w:rPr>
          <w:rFonts w:eastAsiaTheme="majorEastAsia"/>
        </w:rPr>
        <w:t xml:space="preserve"> low positive rate may indicate that testing may </w:t>
      </w:r>
      <w:r w:rsidR="001C5185" w:rsidRPr="009B7748">
        <w:rPr>
          <w:rFonts w:eastAsiaTheme="majorEastAsia"/>
        </w:rPr>
        <w:t xml:space="preserve">have </w:t>
      </w:r>
      <w:r w:rsidRPr="009B7748">
        <w:rPr>
          <w:rFonts w:eastAsiaTheme="majorEastAsia"/>
        </w:rPr>
        <w:t>be</w:t>
      </w:r>
      <w:r w:rsidR="001C5185" w:rsidRPr="009B7748">
        <w:rPr>
          <w:rFonts w:eastAsiaTheme="majorEastAsia"/>
        </w:rPr>
        <w:t>en</w:t>
      </w:r>
      <w:r w:rsidR="001C5185">
        <w:t xml:space="preserve"> conducted </w:t>
      </w:r>
      <w:r w:rsidR="001C5185" w:rsidRPr="008968A5">
        <w:t>in</w:t>
      </w:r>
      <w:r w:rsidRPr="008968A5">
        <w:t xml:space="preserve"> the absence of sign(s) of impairment (evaluate decision-making)</w:t>
      </w:r>
      <w:r w:rsidR="001C5185">
        <w:t xml:space="preserve">, or that observable impairment may have been the result of other issues (e.g., </w:t>
      </w:r>
      <w:r w:rsidR="00B376A8">
        <w:t xml:space="preserve">use of </w:t>
      </w:r>
      <w:r w:rsidR="001C5185">
        <w:t>substance</w:t>
      </w:r>
      <w:r w:rsidR="00B376A8">
        <w:t>(s)</w:t>
      </w:r>
      <w:r w:rsidR="001C5185">
        <w:t xml:space="preserve"> not in the testing panel, illness, fatigue)</w:t>
      </w:r>
      <w:r w:rsidR="009E5632">
        <w:t>.</w:t>
      </w:r>
    </w:p>
    <w:p w14:paraId="41E85A08" w14:textId="588B8541" w:rsidR="00A53E9E" w:rsidRDefault="00A53E9E" w:rsidP="00990AE1">
      <w:pPr>
        <w:pStyle w:val="BodyText"/>
        <w:numPr>
          <w:ilvl w:val="2"/>
          <w:numId w:val="35"/>
        </w:numPr>
        <w:rPr>
          <w:color w:val="000000"/>
        </w:rPr>
      </w:pPr>
      <w:r w:rsidRPr="008968A5">
        <w:rPr>
          <w:color w:val="000000"/>
        </w:rPr>
        <w:t xml:space="preserve">The </w:t>
      </w:r>
      <w:r w:rsidRPr="009B7748">
        <w:t>inspector</w:t>
      </w:r>
      <w:r w:rsidRPr="008968A5">
        <w:rPr>
          <w:color w:val="000000"/>
        </w:rPr>
        <w:t>(s) should evaluate for</w:t>
      </w:r>
      <w:r w:rsidR="00B81314">
        <w:rPr>
          <w:color w:val="000000"/>
        </w:rPr>
        <w:t xml:space="preserve"> </w:t>
      </w:r>
      <w:r w:rsidRPr="008968A5">
        <w:rPr>
          <w:color w:val="000000"/>
        </w:rPr>
        <w:t>cause testing determinations (i.e.,</w:t>
      </w:r>
      <w:r w:rsidR="00153ED6">
        <w:rPr>
          <w:color w:val="000000"/>
        </w:rPr>
        <w:t> </w:t>
      </w:r>
      <w:r w:rsidRPr="008968A5">
        <w:rPr>
          <w:color w:val="000000"/>
        </w:rPr>
        <w:t>how does the licensee ensure that correct decisions are being made</w:t>
      </w:r>
      <w:r w:rsidR="000012C7">
        <w:rPr>
          <w:color w:val="000000"/>
        </w:rPr>
        <w:t>?</w:t>
      </w:r>
      <w:r w:rsidRPr="008968A5">
        <w:rPr>
          <w:color w:val="000000"/>
        </w:rPr>
        <w:t>).</w:t>
      </w:r>
      <w:r w:rsidR="00153ED6">
        <w:rPr>
          <w:color w:val="000000"/>
        </w:rPr>
        <w:t xml:space="preserve"> </w:t>
      </w:r>
      <w:r w:rsidRPr="00153ED6">
        <w:rPr>
          <w:color w:val="000000"/>
        </w:rPr>
        <w:t>A licensee may use a checklist or other method to assist staff in correct decision-making and documentation.</w:t>
      </w:r>
    </w:p>
    <w:p w14:paraId="072A0010" w14:textId="18249DFB" w:rsidR="00A53E9E" w:rsidRPr="008968A5" w:rsidRDefault="00A53E9E" w:rsidP="00990AE1">
      <w:pPr>
        <w:pStyle w:val="BodyText"/>
        <w:numPr>
          <w:ilvl w:val="1"/>
          <w:numId w:val="32"/>
        </w:numPr>
        <w:rPr>
          <w:color w:val="000000"/>
          <w:szCs w:val="24"/>
        </w:rPr>
      </w:pPr>
      <w:r w:rsidRPr="008968A5">
        <w:rPr>
          <w:color w:val="000000"/>
          <w:szCs w:val="24"/>
          <w:u w:val="single"/>
        </w:rPr>
        <w:t>Post-event (</w:t>
      </w:r>
      <w:r w:rsidR="000C1688">
        <w:rPr>
          <w:color w:val="000000"/>
          <w:szCs w:val="24"/>
          <w:u w:val="single"/>
        </w:rPr>
        <w:t>10 CFR </w:t>
      </w:r>
      <w:r w:rsidRPr="008968A5">
        <w:rPr>
          <w:color w:val="000000"/>
          <w:szCs w:val="24"/>
          <w:u w:val="single"/>
        </w:rPr>
        <w:t>26.31(c)(3))</w:t>
      </w:r>
    </w:p>
    <w:p w14:paraId="5163451D" w14:textId="2E53B44C" w:rsidR="00A53E9E" w:rsidRPr="008968A5" w:rsidRDefault="00A53E9E" w:rsidP="00990AE1">
      <w:pPr>
        <w:pStyle w:val="BodyText"/>
        <w:numPr>
          <w:ilvl w:val="2"/>
          <w:numId w:val="36"/>
        </w:numPr>
        <w:rPr>
          <w:color w:val="000000"/>
        </w:rPr>
      </w:pPr>
      <w:r w:rsidRPr="008968A5">
        <w:rPr>
          <w:color w:val="000000"/>
        </w:rPr>
        <w:t xml:space="preserve">The </w:t>
      </w:r>
      <w:r w:rsidRPr="009B7748">
        <w:t>inspector</w:t>
      </w:r>
      <w:r w:rsidRPr="008968A5">
        <w:rPr>
          <w:color w:val="000000"/>
        </w:rPr>
        <w:t>(s) should request a list of all post-event tests conducted in the period of the inspection review. The information provided should include:</w:t>
      </w:r>
      <w:r w:rsidR="00326389">
        <w:rPr>
          <w:color w:val="000000"/>
        </w:rPr>
        <w:t xml:space="preserve"> </w:t>
      </w:r>
      <w:r w:rsidRPr="008968A5">
        <w:rPr>
          <w:color w:val="000000"/>
        </w:rPr>
        <w:t>name, date of test, results of tests.</w:t>
      </w:r>
    </w:p>
    <w:p w14:paraId="27DCA03E" w14:textId="6803A595" w:rsidR="00A53E9E" w:rsidRPr="008968A5" w:rsidRDefault="00A53E9E" w:rsidP="00990AE1">
      <w:pPr>
        <w:pStyle w:val="BodyText"/>
        <w:numPr>
          <w:ilvl w:val="2"/>
          <w:numId w:val="36"/>
        </w:numPr>
        <w:rPr>
          <w:color w:val="000000"/>
        </w:rPr>
      </w:pPr>
      <w:r w:rsidRPr="008968A5">
        <w:rPr>
          <w:color w:val="000000"/>
        </w:rPr>
        <w:t xml:space="preserve">The licensee must use a method to document that </w:t>
      </w:r>
      <w:r w:rsidR="001C5185">
        <w:rPr>
          <w:color w:val="000000"/>
        </w:rPr>
        <w:t xml:space="preserve">at least </w:t>
      </w:r>
      <w:r w:rsidRPr="008968A5">
        <w:rPr>
          <w:color w:val="000000"/>
        </w:rPr>
        <w:t xml:space="preserve">one testing threshold specified in </w:t>
      </w:r>
      <w:r w:rsidR="000C1688">
        <w:rPr>
          <w:color w:val="000000"/>
        </w:rPr>
        <w:t>10 CFR </w:t>
      </w:r>
      <w:r w:rsidRPr="008968A5">
        <w:rPr>
          <w:color w:val="000000"/>
        </w:rPr>
        <w:t xml:space="preserve">26.31(c)(3)(i) – (iii) </w:t>
      </w:r>
      <w:r w:rsidR="001C5185">
        <w:rPr>
          <w:color w:val="000000"/>
        </w:rPr>
        <w:t xml:space="preserve">was </w:t>
      </w:r>
      <w:r w:rsidRPr="008968A5">
        <w:rPr>
          <w:color w:val="000000"/>
        </w:rPr>
        <w:t>met to support testing</w:t>
      </w:r>
      <w:r w:rsidR="00513B99">
        <w:rPr>
          <w:color w:val="000000"/>
        </w:rPr>
        <w:t>.</w:t>
      </w:r>
    </w:p>
    <w:p w14:paraId="451A6C08" w14:textId="561089CA" w:rsidR="00A53E9E" w:rsidRPr="00413E39" w:rsidRDefault="00A53E9E" w:rsidP="00990AE1">
      <w:pPr>
        <w:pStyle w:val="BodyText"/>
        <w:numPr>
          <w:ilvl w:val="2"/>
          <w:numId w:val="36"/>
        </w:numPr>
        <w:rPr>
          <w:color w:val="000000"/>
        </w:rPr>
      </w:pPr>
      <w:r w:rsidRPr="00EF70E4">
        <w:rPr>
          <w:color w:val="000000"/>
        </w:rPr>
        <w:t xml:space="preserve">The </w:t>
      </w:r>
      <w:r w:rsidRPr="009B7748">
        <w:t>inspector</w:t>
      </w:r>
      <w:r w:rsidRPr="00EF70E4">
        <w:rPr>
          <w:color w:val="000000"/>
        </w:rPr>
        <w:t>(s) should evaluate how the licensee determines who is authorized to make post-event testing decisions (including any required training necessary to make determinations).</w:t>
      </w:r>
      <w:r w:rsidR="007825B7" w:rsidRPr="00EF70E4">
        <w:rPr>
          <w:color w:val="000000"/>
        </w:rPr>
        <w:t xml:space="preserve"> </w:t>
      </w:r>
      <w:r w:rsidR="002F3299">
        <w:rPr>
          <w:color w:val="000000"/>
        </w:rPr>
        <w:t xml:space="preserve">Two cases exist for </w:t>
      </w:r>
      <w:r w:rsidR="001C5185" w:rsidRPr="00EF70E4">
        <w:rPr>
          <w:color w:val="000000"/>
        </w:rPr>
        <w:t>post-event test</w:t>
      </w:r>
      <w:r w:rsidR="002F3299">
        <w:rPr>
          <w:color w:val="000000"/>
        </w:rPr>
        <w:t>ing: Case </w:t>
      </w:r>
      <w:r w:rsidR="001C5185" w:rsidRPr="00EF70E4">
        <w:rPr>
          <w:color w:val="000000"/>
        </w:rPr>
        <w:t>1 human error (a subjective determination) and Case</w:t>
      </w:r>
      <w:r w:rsidR="002F3299">
        <w:rPr>
          <w:color w:val="000000"/>
        </w:rPr>
        <w:t> </w:t>
      </w:r>
      <w:r w:rsidR="001C5185" w:rsidRPr="00EF70E4">
        <w:rPr>
          <w:color w:val="000000"/>
        </w:rPr>
        <w:t xml:space="preserve">2 human error that results in an illness, injury, or other </w:t>
      </w:r>
      <w:r w:rsidR="001C5185">
        <w:rPr>
          <w:color w:val="000000"/>
        </w:rPr>
        <w:t>Occupational Safety and Health Administration (</w:t>
      </w:r>
      <w:r w:rsidR="001C5185" w:rsidRPr="00EF70E4">
        <w:rPr>
          <w:color w:val="000000"/>
        </w:rPr>
        <w:t>OSHA</w:t>
      </w:r>
      <w:r w:rsidR="001C5185">
        <w:rPr>
          <w:color w:val="000000"/>
        </w:rPr>
        <w:t>)</w:t>
      </w:r>
      <w:r w:rsidR="00D51854">
        <w:rPr>
          <w:color w:val="000000"/>
        </w:rPr>
        <w:noBreakHyphen/>
      </w:r>
      <w:r w:rsidR="001C5185" w:rsidRPr="00EF70E4">
        <w:rPr>
          <w:color w:val="000000"/>
        </w:rPr>
        <w:t>condition (10</w:t>
      </w:r>
      <w:r w:rsidR="001C5185">
        <w:rPr>
          <w:color w:val="000000"/>
        </w:rPr>
        <w:t> </w:t>
      </w:r>
      <w:r w:rsidR="001C5185" w:rsidRPr="00EF70E4">
        <w:rPr>
          <w:color w:val="000000"/>
        </w:rPr>
        <w:t>CFR</w:t>
      </w:r>
      <w:r w:rsidR="001C5185">
        <w:rPr>
          <w:color w:val="000000"/>
        </w:rPr>
        <w:t> </w:t>
      </w:r>
      <w:r w:rsidR="001C5185" w:rsidRPr="00EF70E4">
        <w:rPr>
          <w:color w:val="000000"/>
        </w:rPr>
        <w:t>26.31(c)(3)(i)</w:t>
      </w:r>
      <w:r w:rsidR="00674C44">
        <w:rPr>
          <w:color w:val="000000"/>
        </w:rPr>
        <w:t>). For Case 1 human error</w:t>
      </w:r>
      <w:r w:rsidR="001C5185" w:rsidRPr="00EF70E4">
        <w:rPr>
          <w:color w:val="000000"/>
        </w:rPr>
        <w:t xml:space="preserve">, the licensee can elect to conduct either a post-event </w:t>
      </w:r>
      <w:r w:rsidR="001C5185">
        <w:rPr>
          <w:color w:val="000000"/>
        </w:rPr>
        <w:t>or</w:t>
      </w:r>
      <w:r w:rsidR="001C5185" w:rsidRPr="00EF70E4">
        <w:rPr>
          <w:color w:val="000000"/>
        </w:rPr>
        <w:t xml:space="preserve"> for</w:t>
      </w:r>
      <w:r w:rsidR="00C00436">
        <w:rPr>
          <w:color w:val="000000"/>
        </w:rPr>
        <w:t xml:space="preserve"> </w:t>
      </w:r>
      <w:r w:rsidR="001C5185" w:rsidRPr="00EF70E4">
        <w:rPr>
          <w:color w:val="000000"/>
        </w:rPr>
        <w:t>cause test. This determination should be described in the licensee</w:t>
      </w:r>
      <w:r w:rsidR="00674C44">
        <w:rPr>
          <w:color w:val="000000"/>
        </w:rPr>
        <w:t>’s</w:t>
      </w:r>
      <w:r w:rsidR="001C5185" w:rsidRPr="00EF70E4">
        <w:rPr>
          <w:color w:val="000000"/>
        </w:rPr>
        <w:t xml:space="preserve"> procedure. Additionally, the licensee should have guidance on what constitutes a human error so that unnecessary testing is prevented. These instructions will help prevent licensees from </w:t>
      </w:r>
      <w:r w:rsidR="001C5185" w:rsidRPr="00413E39">
        <w:rPr>
          <w:color w:val="000000"/>
        </w:rPr>
        <w:t>leaning forward to test everyone just in case a Case 2 human error may be determined at a later time.</w:t>
      </w:r>
    </w:p>
    <w:p w14:paraId="3B06D78D" w14:textId="77777777" w:rsidR="00691484" w:rsidRPr="00E46338" w:rsidRDefault="00691484" w:rsidP="00990AE1">
      <w:pPr>
        <w:pStyle w:val="BodyText"/>
        <w:numPr>
          <w:ilvl w:val="2"/>
          <w:numId w:val="36"/>
        </w:numPr>
        <w:rPr>
          <w:color w:val="C00000"/>
        </w:rPr>
      </w:pPr>
      <w:ins w:id="30" w:author="Author">
        <w:r w:rsidRPr="00E46338">
          <w:rPr>
            <w:color w:val="C00000"/>
          </w:rPr>
          <w:t>The inspector(s) should consider requesting a list of OSHA-reportable events to evaluate if any may have met the post-event testing criteria in 10 CFR 26.31(c)(3)(i) – “A significant illness or personal injury to the individual…which within 4 hours after the event is recordable under the Department of Labor standards contained in 29 CFR 1904.7, “General Recording Criteria.”</w:t>
        </w:r>
      </w:ins>
    </w:p>
    <w:p w14:paraId="5E5E03D9" w14:textId="67B2F414" w:rsidR="00A53E9E" w:rsidRPr="008968A5" w:rsidRDefault="00A53E9E" w:rsidP="00990AE1">
      <w:pPr>
        <w:pStyle w:val="BodyText"/>
        <w:numPr>
          <w:ilvl w:val="2"/>
          <w:numId w:val="36"/>
        </w:numPr>
        <w:rPr>
          <w:color w:val="000000"/>
        </w:rPr>
      </w:pPr>
      <w:r w:rsidRPr="008968A5">
        <w:rPr>
          <w:color w:val="000000"/>
        </w:rPr>
        <w:lastRenderedPageBreak/>
        <w:t xml:space="preserve">The </w:t>
      </w:r>
      <w:r w:rsidRPr="009B7748">
        <w:t>inspector</w:t>
      </w:r>
      <w:r w:rsidRPr="008968A5">
        <w:rPr>
          <w:color w:val="000000"/>
        </w:rPr>
        <w:t>(s) should review decision-making on testing determinations for a sample of tests conducted.</w:t>
      </w:r>
      <w:r w:rsidR="001C5185">
        <w:rPr>
          <w:color w:val="000000"/>
        </w:rPr>
        <w:t xml:space="preserve"> For example, does the licensee use a checklist or standard form to complete and document a post-event testing determination?</w:t>
      </w:r>
    </w:p>
    <w:p w14:paraId="75BF4095" w14:textId="7DBE74C3" w:rsidR="003D0F71" w:rsidRDefault="00A53E9E" w:rsidP="00990AE1">
      <w:pPr>
        <w:pStyle w:val="BodyText"/>
        <w:numPr>
          <w:ilvl w:val="2"/>
          <w:numId w:val="36"/>
        </w:numPr>
        <w:rPr>
          <w:color w:val="000000"/>
        </w:rPr>
      </w:pPr>
      <w:r w:rsidRPr="008968A5">
        <w:rPr>
          <w:color w:val="000000"/>
        </w:rPr>
        <w:t xml:space="preserve">The </w:t>
      </w:r>
      <w:r w:rsidRPr="009B7748">
        <w:t>inspector</w:t>
      </w:r>
      <w:r w:rsidRPr="008968A5">
        <w:rPr>
          <w:color w:val="000000"/>
        </w:rPr>
        <w:t xml:space="preserve">(s) should review positive test results (time of test, substance(s) detected, the time from accident/event to testing (important for alcohol testing), </w:t>
      </w:r>
      <w:r w:rsidR="001C5185">
        <w:rPr>
          <w:color w:val="000000"/>
        </w:rPr>
        <w:t xml:space="preserve">and </w:t>
      </w:r>
      <w:r w:rsidRPr="008968A5">
        <w:rPr>
          <w:color w:val="000000"/>
        </w:rPr>
        <w:t>what licensee personnel made the testing determination).</w:t>
      </w:r>
      <w:r w:rsidR="001C5185">
        <w:rPr>
          <w:color w:val="000000"/>
        </w:rPr>
        <w:t xml:space="preserve"> </w:t>
      </w:r>
      <w:r w:rsidR="001C5185" w:rsidRPr="00210BB5">
        <w:rPr>
          <w:color w:val="000000"/>
        </w:rPr>
        <w:t xml:space="preserve">The inspector(s) can consult with </w:t>
      </w:r>
      <w:r w:rsidR="001C5185">
        <w:rPr>
          <w:color w:val="000000"/>
        </w:rPr>
        <w:t>the FFD program performance reports submitted under 10 CFR 26.717 for the period of inspection to identify information on post-event tests. Th</w:t>
      </w:r>
      <w:r w:rsidR="001C5185" w:rsidRPr="00210BB5">
        <w:rPr>
          <w:color w:val="000000"/>
        </w:rPr>
        <w:t xml:space="preserve">e </w:t>
      </w:r>
      <w:r w:rsidR="001C5185">
        <w:rPr>
          <w:color w:val="000000"/>
        </w:rPr>
        <w:t xml:space="preserve">ARF, contains information on the number of post-event tests conducted, and the number of positive results. The </w:t>
      </w:r>
      <w:r w:rsidR="001C5185" w:rsidRPr="00210BB5">
        <w:rPr>
          <w:color w:val="000000"/>
        </w:rPr>
        <w:t>S</w:t>
      </w:r>
      <w:r w:rsidR="001C5185">
        <w:rPr>
          <w:color w:val="000000"/>
        </w:rPr>
        <w:t>PTF</w:t>
      </w:r>
      <w:r w:rsidR="001C5185" w:rsidRPr="00210BB5">
        <w:rPr>
          <w:color w:val="000000"/>
        </w:rPr>
        <w:t xml:space="preserve"> submitted </w:t>
      </w:r>
      <w:r w:rsidR="001C5185">
        <w:rPr>
          <w:color w:val="000000"/>
        </w:rPr>
        <w:t>for each positive result provides event specific information.</w:t>
      </w:r>
    </w:p>
    <w:p w14:paraId="18636E90" w14:textId="715CDF94" w:rsidR="00A53E9E" w:rsidRPr="008968A5" w:rsidRDefault="00A53E9E" w:rsidP="00990AE1">
      <w:pPr>
        <w:pStyle w:val="BodyText"/>
        <w:numPr>
          <w:ilvl w:val="1"/>
          <w:numId w:val="32"/>
        </w:numPr>
        <w:rPr>
          <w:color w:val="000000"/>
          <w:szCs w:val="24"/>
        </w:rPr>
      </w:pPr>
      <w:r w:rsidRPr="008968A5">
        <w:rPr>
          <w:color w:val="000000"/>
          <w:szCs w:val="24"/>
          <w:u w:val="single"/>
        </w:rPr>
        <w:t>Follow</w:t>
      </w:r>
      <w:r w:rsidR="005118B7">
        <w:rPr>
          <w:color w:val="000000"/>
          <w:szCs w:val="24"/>
          <w:u w:val="single"/>
        </w:rPr>
        <w:noBreakHyphen/>
        <w:t>up</w:t>
      </w:r>
      <w:r w:rsidRPr="008968A5">
        <w:rPr>
          <w:color w:val="000000"/>
          <w:szCs w:val="24"/>
          <w:u w:val="single"/>
        </w:rPr>
        <w:t xml:space="preserve"> (</w:t>
      </w:r>
      <w:r w:rsidR="000C1688">
        <w:rPr>
          <w:color w:val="000000"/>
          <w:szCs w:val="24"/>
          <w:u w:val="single"/>
        </w:rPr>
        <w:t>10 CFR </w:t>
      </w:r>
      <w:r w:rsidRPr="008968A5">
        <w:rPr>
          <w:color w:val="000000"/>
          <w:szCs w:val="24"/>
          <w:u w:val="single"/>
        </w:rPr>
        <w:t>26.31(c)(4))</w:t>
      </w:r>
    </w:p>
    <w:p w14:paraId="2F95475B" w14:textId="4E81BEDA" w:rsidR="00A53E9E" w:rsidRPr="008968A5" w:rsidRDefault="00A53E9E" w:rsidP="00990AE1">
      <w:pPr>
        <w:pStyle w:val="BodyText"/>
        <w:numPr>
          <w:ilvl w:val="2"/>
          <w:numId w:val="37"/>
        </w:numPr>
        <w:rPr>
          <w:color w:val="000000"/>
        </w:rPr>
      </w:pPr>
      <w:r w:rsidRPr="009B7748">
        <w:t>The</w:t>
      </w:r>
      <w:r w:rsidRPr="008968A5">
        <w:rPr>
          <w:color w:val="000000"/>
        </w:rPr>
        <w:t xml:space="preserve"> inspector(s) should request a list of tests conducted during the period of the inspection review. The information provided should include: name, date of test, results of tests.</w:t>
      </w:r>
    </w:p>
    <w:p w14:paraId="2940BDC2" w14:textId="4166C0CA" w:rsidR="00343962" w:rsidRDefault="00A53E9E" w:rsidP="00990AE1">
      <w:pPr>
        <w:pStyle w:val="BodyText"/>
        <w:numPr>
          <w:ilvl w:val="2"/>
          <w:numId w:val="37"/>
        </w:numPr>
        <w:rPr>
          <w:color w:val="000000"/>
        </w:rPr>
      </w:pPr>
      <w:r w:rsidRPr="001D7436">
        <w:rPr>
          <w:color w:val="000000"/>
        </w:rPr>
        <w:t xml:space="preserve">The </w:t>
      </w:r>
      <w:r w:rsidRPr="009B7748">
        <w:t>inspector</w:t>
      </w:r>
      <w:r w:rsidRPr="001D7436">
        <w:rPr>
          <w:color w:val="000000"/>
        </w:rPr>
        <w:t>(s) should evaluate the follow</w:t>
      </w:r>
      <w:r w:rsidR="005118B7">
        <w:rPr>
          <w:color w:val="000000"/>
        </w:rPr>
        <w:noBreakHyphen/>
      </w:r>
      <w:r w:rsidRPr="001D7436">
        <w:rPr>
          <w:color w:val="000000"/>
        </w:rPr>
        <w:t xml:space="preserve">up testing requirements established by the </w:t>
      </w:r>
      <w:r w:rsidR="00F702E6" w:rsidRPr="001D7436">
        <w:rPr>
          <w:color w:val="000000"/>
        </w:rPr>
        <w:t>SAE</w:t>
      </w:r>
      <w:r w:rsidRPr="001D7436">
        <w:rPr>
          <w:color w:val="000000"/>
        </w:rPr>
        <w:t xml:space="preserve"> for a sample of individuals in the follow</w:t>
      </w:r>
      <w:r w:rsidR="005118B7">
        <w:rPr>
          <w:color w:val="000000"/>
        </w:rPr>
        <w:noBreakHyphen/>
      </w:r>
      <w:r w:rsidRPr="001D7436">
        <w:rPr>
          <w:color w:val="000000"/>
        </w:rPr>
        <w:t>up testing program. For these individuals, review all follow</w:t>
      </w:r>
      <w:r w:rsidR="00923937" w:rsidRPr="001D7436">
        <w:rPr>
          <w:color w:val="000000"/>
        </w:rPr>
        <w:t>-</w:t>
      </w:r>
      <w:r w:rsidRPr="001D7436">
        <w:rPr>
          <w:color w:val="000000"/>
        </w:rPr>
        <w:t>up tests</w:t>
      </w:r>
      <w:r w:rsidR="001D7436">
        <w:rPr>
          <w:color w:val="000000"/>
        </w:rPr>
        <w:t xml:space="preserve"> </w:t>
      </w:r>
      <w:r w:rsidR="00F34760" w:rsidRPr="001D7436">
        <w:rPr>
          <w:color w:val="000000"/>
        </w:rPr>
        <w:t>(</w:t>
      </w:r>
      <w:ins w:id="31" w:author="Author">
        <w:r w:rsidR="00691484" w:rsidRPr="00E46338">
          <w:rPr>
            <w:color w:val="C00000"/>
          </w:rPr>
          <w:t>Federal</w:t>
        </w:r>
        <w:r w:rsidR="00691484">
          <w:rPr>
            <w:color w:val="000000"/>
          </w:rPr>
          <w:t xml:space="preserve"> </w:t>
        </w:r>
      </w:ins>
      <w:r w:rsidR="001C5185">
        <w:rPr>
          <w:color w:val="000000"/>
        </w:rPr>
        <w:t>CCFs</w:t>
      </w:r>
      <w:r w:rsidR="005118B7">
        <w:rPr>
          <w:color w:val="000000"/>
        </w:rPr>
        <w:t>, MRO</w:t>
      </w:r>
      <w:r w:rsidR="005118B7">
        <w:rPr>
          <w:color w:val="000000"/>
        </w:rPr>
        <w:noBreakHyphen/>
      </w:r>
      <w:r w:rsidRPr="00210BB5">
        <w:rPr>
          <w:color w:val="000000"/>
        </w:rPr>
        <w:t xml:space="preserve">verified </w:t>
      </w:r>
      <w:r w:rsidR="001C5185" w:rsidRPr="00210BB5">
        <w:rPr>
          <w:color w:val="000000"/>
        </w:rPr>
        <w:t xml:space="preserve">drug test </w:t>
      </w:r>
      <w:r w:rsidRPr="00210BB5">
        <w:rPr>
          <w:color w:val="000000"/>
        </w:rPr>
        <w:t>results</w:t>
      </w:r>
      <w:r w:rsidR="001C5185" w:rsidRPr="00210BB5">
        <w:rPr>
          <w:color w:val="000000"/>
        </w:rPr>
        <w:t>, alcohol test results</w:t>
      </w:r>
      <w:r w:rsidR="001C5185">
        <w:rPr>
          <w:color w:val="000000"/>
        </w:rPr>
        <w:t>)</w:t>
      </w:r>
      <w:r w:rsidRPr="00210BB5">
        <w:rPr>
          <w:color w:val="000000"/>
        </w:rPr>
        <w:t xml:space="preserve">. The inspector(s) should evaluate if the licensee is complying with the </w:t>
      </w:r>
      <w:r w:rsidR="005118B7">
        <w:rPr>
          <w:color w:val="000000"/>
        </w:rPr>
        <w:t>follow</w:t>
      </w:r>
      <w:r w:rsidR="005118B7">
        <w:rPr>
          <w:color w:val="000000"/>
        </w:rPr>
        <w:noBreakHyphen/>
      </w:r>
      <w:r w:rsidR="0067478B">
        <w:rPr>
          <w:color w:val="000000"/>
        </w:rPr>
        <w:t>up</w:t>
      </w:r>
      <w:r w:rsidR="0067478B" w:rsidRPr="00210BB5">
        <w:rPr>
          <w:color w:val="000000"/>
        </w:rPr>
        <w:t xml:space="preserve"> </w:t>
      </w:r>
      <w:r w:rsidRPr="00210BB5">
        <w:rPr>
          <w:color w:val="000000"/>
        </w:rPr>
        <w:t xml:space="preserve">testing plan </w:t>
      </w:r>
      <w:r w:rsidR="00B21296">
        <w:rPr>
          <w:color w:val="000000"/>
        </w:rPr>
        <w:t xml:space="preserve">per 10 CFR 26.69(b)(6) </w:t>
      </w:r>
      <w:r w:rsidRPr="00210BB5">
        <w:rPr>
          <w:color w:val="000000"/>
        </w:rPr>
        <w:t xml:space="preserve">(e.g., the number of tests to </w:t>
      </w:r>
      <w:r w:rsidR="00D85A3B" w:rsidRPr="00210BB5">
        <w:rPr>
          <w:color w:val="000000"/>
        </w:rPr>
        <w:t xml:space="preserve">be </w:t>
      </w:r>
      <w:r w:rsidRPr="00210BB5">
        <w:rPr>
          <w:color w:val="000000"/>
        </w:rPr>
        <w:t>conducted, the frequency and timing of tests).</w:t>
      </w:r>
    </w:p>
    <w:p w14:paraId="7EDD5774" w14:textId="49B40EDC" w:rsidR="00B21296" w:rsidRDefault="00B21296" w:rsidP="00990AE1">
      <w:pPr>
        <w:pStyle w:val="BodyText"/>
        <w:numPr>
          <w:ilvl w:val="1"/>
          <w:numId w:val="32"/>
        </w:numPr>
        <w:rPr>
          <w:color w:val="000000"/>
        </w:rPr>
      </w:pPr>
      <w:r w:rsidRPr="00343962">
        <w:rPr>
          <w:color w:val="000000"/>
          <w:u w:val="single"/>
        </w:rPr>
        <w:t>Subversion attempts review</w:t>
      </w:r>
    </w:p>
    <w:p w14:paraId="664C43C9" w14:textId="7EC21BF8" w:rsidR="00B21296" w:rsidRDefault="00B21296" w:rsidP="00990AE1">
      <w:pPr>
        <w:pStyle w:val="BodyText"/>
        <w:numPr>
          <w:ilvl w:val="2"/>
          <w:numId w:val="38"/>
        </w:numPr>
        <w:rPr>
          <w:color w:val="000000"/>
        </w:rPr>
      </w:pPr>
      <w:r w:rsidRPr="009B7748">
        <w:t>Evaluate</w:t>
      </w:r>
      <w:r w:rsidRPr="001E7F9E">
        <w:rPr>
          <w:color w:val="000000"/>
        </w:rPr>
        <w:t xml:space="preserve"> subversion attempts</w:t>
      </w:r>
      <w:r>
        <w:rPr>
          <w:color w:val="000000"/>
        </w:rPr>
        <w:t xml:space="preserve"> </w:t>
      </w:r>
      <w:r w:rsidRPr="001E7F9E">
        <w:rPr>
          <w:color w:val="000000"/>
        </w:rPr>
        <w:t>identified</w:t>
      </w:r>
      <w:r>
        <w:rPr>
          <w:color w:val="000000"/>
        </w:rPr>
        <w:t xml:space="preserve"> during the period of inspection. NRC staff assessment of FFD program performance data indicate</w:t>
      </w:r>
      <w:r w:rsidR="00115E2D">
        <w:rPr>
          <w:color w:val="000000"/>
        </w:rPr>
        <w:t>s</w:t>
      </w:r>
      <w:r>
        <w:rPr>
          <w:color w:val="000000"/>
        </w:rPr>
        <w:t xml:space="preserve"> that over 75 percent of subversion attempts occur at pre</w:t>
      </w:r>
      <w:r>
        <w:rPr>
          <w:color w:val="000000"/>
        </w:rPr>
        <w:noBreakHyphen/>
        <w:t>access testing, a predictable testing event</w:t>
      </w:r>
      <w:r w:rsidR="00D22A72">
        <w:rPr>
          <w:color w:val="000000"/>
        </w:rPr>
        <w:t>,</w:t>
      </w:r>
      <w:ins w:id="32" w:author="Author">
        <w:r w:rsidR="00691484" w:rsidRPr="00691484">
          <w:rPr>
            <w:color w:val="C00000"/>
          </w:rPr>
          <w:t xml:space="preserve"> </w:t>
        </w:r>
        <w:r w:rsidR="00691484" w:rsidRPr="00E46338">
          <w:rPr>
            <w:color w:val="C00000"/>
          </w:rPr>
          <w:t>with well over 90 percent of all subversion attempts committed by contractors and vendors</w:t>
        </w:r>
      </w:ins>
      <w:r>
        <w:rPr>
          <w:color w:val="000000"/>
        </w:rPr>
        <w:t>. If subversion attempts were observed on random, for</w:t>
      </w:r>
      <w:r w:rsidR="0056491B">
        <w:rPr>
          <w:color w:val="000000"/>
        </w:rPr>
        <w:t xml:space="preserve"> </w:t>
      </w:r>
      <w:r>
        <w:rPr>
          <w:color w:val="000000"/>
        </w:rPr>
        <w:t>cause, post-event, or follow</w:t>
      </w:r>
      <w:r>
        <w:rPr>
          <w:color w:val="000000"/>
        </w:rPr>
        <w:noBreakHyphen/>
        <w:t xml:space="preserve">up tests, focus on reviewing situations where the specimen temperature was out </w:t>
      </w:r>
      <w:r w:rsidRPr="001E7F9E">
        <w:rPr>
          <w:color w:val="000000"/>
        </w:rPr>
        <w:t xml:space="preserve">of range </w:t>
      </w:r>
      <w:r>
        <w:rPr>
          <w:color w:val="000000"/>
        </w:rPr>
        <w:t xml:space="preserve">on the initial specimen, or </w:t>
      </w:r>
      <w:r w:rsidRPr="001E7F9E">
        <w:rPr>
          <w:color w:val="000000"/>
        </w:rPr>
        <w:t xml:space="preserve">subversion paraphernalia </w:t>
      </w:r>
      <w:r>
        <w:rPr>
          <w:color w:val="000000"/>
        </w:rPr>
        <w:t>was identified (i.e., these o</w:t>
      </w:r>
      <w:r w:rsidRPr="001E7F9E">
        <w:rPr>
          <w:color w:val="000000"/>
        </w:rPr>
        <w:t>bservations suggest that the individual obtain</w:t>
      </w:r>
      <w:r w:rsidR="00566AE4">
        <w:rPr>
          <w:color w:val="000000"/>
        </w:rPr>
        <w:t>ed</w:t>
      </w:r>
      <w:r w:rsidRPr="001E7F9E">
        <w:rPr>
          <w:color w:val="000000"/>
        </w:rPr>
        <w:t xml:space="preserve"> cheating paraphernalia prior to arriving for testing</w:t>
      </w:r>
      <w:r>
        <w:rPr>
          <w:color w:val="000000"/>
        </w:rPr>
        <w:t>)</w:t>
      </w:r>
      <w:r w:rsidRPr="001E7F9E">
        <w:rPr>
          <w:color w:val="000000"/>
        </w:rPr>
        <w:t>. The S</w:t>
      </w:r>
      <w:r>
        <w:rPr>
          <w:color w:val="000000"/>
        </w:rPr>
        <w:t>PTF</w:t>
      </w:r>
      <w:ins w:id="33" w:author="Author">
        <w:r w:rsidR="00691484" w:rsidRPr="00E46338">
          <w:rPr>
            <w:color w:val="C00000"/>
          </w:rPr>
          <w:t>s</w:t>
        </w:r>
      </w:ins>
      <w:r w:rsidRPr="001E7F9E">
        <w:rPr>
          <w:color w:val="000000"/>
        </w:rPr>
        <w:t xml:space="preserve"> submitted </w:t>
      </w:r>
      <w:r>
        <w:rPr>
          <w:color w:val="000000"/>
        </w:rPr>
        <w:t xml:space="preserve">each year </w:t>
      </w:r>
      <w:r w:rsidRPr="001E7F9E">
        <w:rPr>
          <w:color w:val="000000"/>
        </w:rPr>
        <w:t xml:space="preserve">under </w:t>
      </w:r>
      <w:r>
        <w:rPr>
          <w:color w:val="000000"/>
        </w:rPr>
        <w:t>10 CFR </w:t>
      </w:r>
      <w:r w:rsidRPr="001E7F9E">
        <w:rPr>
          <w:color w:val="000000"/>
        </w:rPr>
        <w:t>26.717 include detailed information on each subversion attempt.</w:t>
      </w:r>
    </w:p>
    <w:p w14:paraId="015C1C5F" w14:textId="08501EF0" w:rsidR="006B2D71" w:rsidRPr="004E64AD" w:rsidRDefault="006B2D71" w:rsidP="004E64AD">
      <w:pPr>
        <w:pStyle w:val="Heading2"/>
      </w:pPr>
      <w:r w:rsidRPr="004E64AD">
        <w:t>02.0</w:t>
      </w:r>
      <w:r w:rsidR="00412B3C" w:rsidRPr="004E64AD">
        <w:t>3</w:t>
      </w:r>
      <w:r w:rsidRPr="004E64AD">
        <w:tab/>
      </w:r>
      <w:r w:rsidRPr="003919A4">
        <w:rPr>
          <w:u w:val="single"/>
        </w:rPr>
        <w:t>Behavioral Observation Program</w:t>
      </w:r>
    </w:p>
    <w:p w14:paraId="66826C77" w14:textId="7B16FA5F" w:rsidR="006B2D71" w:rsidRPr="008968A5" w:rsidRDefault="006B2D71" w:rsidP="00990AE1">
      <w:pPr>
        <w:pStyle w:val="Requirement"/>
        <w:numPr>
          <w:ilvl w:val="0"/>
          <w:numId w:val="39"/>
        </w:numPr>
      </w:pPr>
      <w:r w:rsidRPr="009B7748">
        <w:rPr>
          <w:rFonts w:eastAsiaTheme="minorHAnsi" w:cs="Arial"/>
        </w:rPr>
        <w:t>Verify</w:t>
      </w:r>
      <w:r w:rsidRPr="008968A5">
        <w:t xml:space="preserve"> that the licensee has established and implemented a program that ensures that individuals are subject to behavioral observation.</w:t>
      </w:r>
      <w:r w:rsidR="00A55FAB">
        <w:t xml:space="preserve"> </w:t>
      </w:r>
      <w:r w:rsidRPr="008968A5">
        <w:t>(</w:t>
      </w:r>
      <w:r w:rsidR="000C1688">
        <w:t>10 CFR </w:t>
      </w:r>
      <w:r w:rsidRPr="008968A5">
        <w:t>26.33</w:t>
      </w:r>
      <w:r w:rsidR="00A57A40">
        <w:t xml:space="preserve"> </w:t>
      </w:r>
      <w:r w:rsidR="00B37256">
        <w:t>and</w:t>
      </w:r>
      <w:r w:rsidRPr="008968A5">
        <w:t xml:space="preserve"> </w:t>
      </w:r>
      <w:r w:rsidR="000C1688">
        <w:t>10 CFR </w:t>
      </w:r>
      <w:r w:rsidRPr="008968A5">
        <w:t>26.31(b)(v))</w:t>
      </w:r>
    </w:p>
    <w:p w14:paraId="5FCD26A1" w14:textId="3D508371" w:rsidR="004C33BD" w:rsidRPr="003E600C" w:rsidRDefault="004C33BD" w:rsidP="00AB3204">
      <w:pPr>
        <w:pStyle w:val="SpecificGuidance"/>
      </w:pPr>
      <w:r w:rsidRPr="003E600C">
        <w:t>Specific Guidance</w:t>
      </w:r>
    </w:p>
    <w:p w14:paraId="7D321FC2" w14:textId="755EC272" w:rsidR="007D3952" w:rsidRPr="008E027D" w:rsidRDefault="007D3952" w:rsidP="009B7748">
      <w:pPr>
        <w:pStyle w:val="BodyText3"/>
      </w:pPr>
      <w:r w:rsidRPr="008E027D">
        <w:t>The inspector(s) should verify that the licensee is maintaining a behavior observation program. In particular, the inspector(s) should:</w:t>
      </w:r>
    </w:p>
    <w:p w14:paraId="753A0EA8" w14:textId="796B3603" w:rsidR="00527CCB" w:rsidRPr="008E027D" w:rsidRDefault="008E027D" w:rsidP="00990AE1">
      <w:pPr>
        <w:pStyle w:val="BodyText"/>
        <w:numPr>
          <w:ilvl w:val="1"/>
          <w:numId w:val="14"/>
        </w:numPr>
        <w:rPr>
          <w:color w:val="000000"/>
          <w:szCs w:val="24"/>
        </w:rPr>
      </w:pPr>
      <w:r w:rsidRPr="008E027D">
        <w:rPr>
          <w:color w:val="000000"/>
          <w:szCs w:val="24"/>
        </w:rPr>
        <w:t>Review the licensee procedure to ascertain how individuals may make a behavioral observation that results in a for</w:t>
      </w:r>
      <w:r w:rsidR="0039008A">
        <w:rPr>
          <w:color w:val="000000"/>
          <w:szCs w:val="24"/>
        </w:rPr>
        <w:t xml:space="preserve"> </w:t>
      </w:r>
      <w:r w:rsidRPr="008E027D">
        <w:rPr>
          <w:color w:val="000000"/>
          <w:szCs w:val="24"/>
        </w:rPr>
        <w:t xml:space="preserve">cause test. Assess how the licensee defined “FFD </w:t>
      </w:r>
      <w:r w:rsidRPr="008E027D">
        <w:rPr>
          <w:color w:val="000000"/>
          <w:szCs w:val="24"/>
        </w:rPr>
        <w:lastRenderedPageBreak/>
        <w:t>concern” and whether the process enables a timely for</w:t>
      </w:r>
      <w:r w:rsidR="0039008A">
        <w:rPr>
          <w:color w:val="000000"/>
          <w:szCs w:val="24"/>
        </w:rPr>
        <w:t xml:space="preserve"> </w:t>
      </w:r>
      <w:r w:rsidRPr="008E027D">
        <w:rPr>
          <w:color w:val="000000"/>
          <w:szCs w:val="24"/>
        </w:rPr>
        <w:t>cause test for short-lived substances such as alcohol.</w:t>
      </w:r>
    </w:p>
    <w:p w14:paraId="52294BE3" w14:textId="369073FD" w:rsidR="007D3952" w:rsidRPr="008E027D" w:rsidRDefault="00B21296" w:rsidP="00990AE1">
      <w:pPr>
        <w:pStyle w:val="BodyText"/>
        <w:numPr>
          <w:ilvl w:val="1"/>
          <w:numId w:val="14"/>
        </w:numPr>
        <w:rPr>
          <w:color w:val="000000"/>
          <w:szCs w:val="24"/>
        </w:rPr>
      </w:pPr>
      <w:r w:rsidRPr="008E027D">
        <w:rPr>
          <w:color w:val="000000"/>
          <w:szCs w:val="24"/>
        </w:rPr>
        <w:t>Verify</w:t>
      </w:r>
      <w:r w:rsidR="007D3952" w:rsidRPr="008E027D">
        <w:rPr>
          <w:color w:val="000000"/>
          <w:szCs w:val="24"/>
        </w:rPr>
        <w:t xml:space="preserve"> that only </w:t>
      </w:r>
      <w:r w:rsidRPr="008E027D">
        <w:rPr>
          <w:color w:val="000000"/>
          <w:szCs w:val="24"/>
        </w:rPr>
        <w:t xml:space="preserve">trained </w:t>
      </w:r>
      <w:r w:rsidR="007D3952" w:rsidRPr="008E027D">
        <w:rPr>
          <w:color w:val="000000"/>
          <w:szCs w:val="24"/>
        </w:rPr>
        <w:t xml:space="preserve">personnel make </w:t>
      </w:r>
      <w:r w:rsidRPr="008E027D">
        <w:rPr>
          <w:color w:val="000000"/>
          <w:szCs w:val="24"/>
        </w:rPr>
        <w:t>for</w:t>
      </w:r>
      <w:r w:rsidR="00F34103">
        <w:rPr>
          <w:color w:val="000000"/>
          <w:szCs w:val="24"/>
        </w:rPr>
        <w:t xml:space="preserve"> </w:t>
      </w:r>
      <w:r w:rsidRPr="008E027D">
        <w:rPr>
          <w:color w:val="000000"/>
          <w:szCs w:val="24"/>
        </w:rPr>
        <w:t xml:space="preserve">cause </w:t>
      </w:r>
      <w:r w:rsidR="007D3952" w:rsidRPr="008E027D">
        <w:rPr>
          <w:color w:val="000000"/>
          <w:szCs w:val="24"/>
        </w:rPr>
        <w:t>testing determinations. For a sample of for</w:t>
      </w:r>
      <w:r w:rsidR="00F34103">
        <w:rPr>
          <w:color w:val="000000"/>
          <w:szCs w:val="24"/>
        </w:rPr>
        <w:t xml:space="preserve"> </w:t>
      </w:r>
      <w:r w:rsidR="007D3952" w:rsidRPr="008E027D">
        <w:rPr>
          <w:color w:val="000000"/>
          <w:szCs w:val="24"/>
        </w:rPr>
        <w:t>cause tests, verify that the staff making the determination had receive</w:t>
      </w:r>
      <w:r w:rsidR="008E027D" w:rsidRPr="008E027D">
        <w:rPr>
          <w:color w:val="000000"/>
          <w:szCs w:val="24"/>
        </w:rPr>
        <w:t>d</w:t>
      </w:r>
      <w:r w:rsidR="007D3952" w:rsidRPr="008E027D">
        <w:rPr>
          <w:color w:val="000000"/>
          <w:szCs w:val="24"/>
        </w:rPr>
        <w:t xml:space="preserve"> appropriate training prior to making the determination (e.g., evaluate training certificate, evaluate training completion date).</w:t>
      </w:r>
    </w:p>
    <w:p w14:paraId="66173166" w14:textId="46C544D6" w:rsidR="007D3952" w:rsidRPr="00C57E10" w:rsidRDefault="007D3952" w:rsidP="00990AE1">
      <w:pPr>
        <w:pStyle w:val="BodyText"/>
        <w:numPr>
          <w:ilvl w:val="1"/>
          <w:numId w:val="14"/>
        </w:numPr>
        <w:rPr>
          <w:color w:val="000000"/>
          <w:szCs w:val="24"/>
        </w:rPr>
      </w:pPr>
      <w:r w:rsidRPr="008E027D">
        <w:rPr>
          <w:color w:val="000000"/>
          <w:szCs w:val="24"/>
        </w:rPr>
        <w:t>Eval</w:t>
      </w:r>
      <w:r w:rsidRPr="00C57E10">
        <w:rPr>
          <w:color w:val="000000"/>
          <w:szCs w:val="24"/>
        </w:rPr>
        <w:t>uate the training requirements for</w:t>
      </w:r>
      <w:r w:rsidR="00B21296" w:rsidRPr="00C57E10">
        <w:rPr>
          <w:color w:val="000000"/>
          <w:szCs w:val="24"/>
        </w:rPr>
        <w:t xml:space="preserve"> staff authorized to make for</w:t>
      </w:r>
      <w:r w:rsidR="00F34103">
        <w:rPr>
          <w:color w:val="000000"/>
          <w:szCs w:val="24"/>
        </w:rPr>
        <w:t xml:space="preserve"> </w:t>
      </w:r>
      <w:r w:rsidR="00B21296" w:rsidRPr="00C57E10">
        <w:rPr>
          <w:color w:val="000000"/>
          <w:szCs w:val="24"/>
        </w:rPr>
        <w:t>cause testing determinations</w:t>
      </w:r>
      <w:r w:rsidRPr="00C57E10">
        <w:rPr>
          <w:color w:val="000000"/>
          <w:szCs w:val="24"/>
        </w:rPr>
        <w:t xml:space="preserve">. Is training </w:t>
      </w:r>
      <w:r w:rsidR="00B21296" w:rsidRPr="00C57E10">
        <w:rPr>
          <w:color w:val="000000"/>
          <w:szCs w:val="24"/>
        </w:rPr>
        <w:t xml:space="preserve">and </w:t>
      </w:r>
      <w:r w:rsidRPr="00C57E10">
        <w:rPr>
          <w:color w:val="000000"/>
          <w:szCs w:val="24"/>
        </w:rPr>
        <w:t xml:space="preserve">frequency </w:t>
      </w:r>
      <w:r w:rsidR="008E027D" w:rsidRPr="00C57E10">
        <w:rPr>
          <w:color w:val="000000"/>
          <w:szCs w:val="24"/>
        </w:rPr>
        <w:t>adequate to meet</w:t>
      </w:r>
      <w:r w:rsidR="00B21296" w:rsidRPr="00C57E10">
        <w:rPr>
          <w:color w:val="000000"/>
          <w:szCs w:val="24"/>
        </w:rPr>
        <w:t xml:space="preserve"> the 10 CFR 26.29 requirement</w:t>
      </w:r>
      <w:r w:rsidRPr="00C57E10">
        <w:rPr>
          <w:color w:val="000000"/>
          <w:szCs w:val="24"/>
        </w:rPr>
        <w:t>?</w:t>
      </w:r>
    </w:p>
    <w:p w14:paraId="7BF7C645" w14:textId="002341A9" w:rsidR="007D3952" w:rsidRPr="00C57E10" w:rsidRDefault="007D3952" w:rsidP="00990AE1">
      <w:pPr>
        <w:pStyle w:val="BodyText"/>
        <w:numPr>
          <w:ilvl w:val="2"/>
          <w:numId w:val="14"/>
        </w:numPr>
      </w:pPr>
      <w:r w:rsidRPr="009B7748">
        <w:t>How</w:t>
      </w:r>
      <w:r w:rsidRPr="00C57E10">
        <w:t xml:space="preserve"> did the licensee determine that the level of training provided was appropriate?</w:t>
      </w:r>
    </w:p>
    <w:p w14:paraId="0588ABE2" w14:textId="334C8352" w:rsidR="00527CCB" w:rsidRPr="008E027D" w:rsidRDefault="002E677A" w:rsidP="00990AE1">
      <w:pPr>
        <w:pStyle w:val="BodyText"/>
        <w:numPr>
          <w:ilvl w:val="2"/>
          <w:numId w:val="14"/>
        </w:numPr>
      </w:pPr>
      <w:r w:rsidRPr="00C57E10">
        <w:t>H</w:t>
      </w:r>
      <w:r w:rsidR="007D3952" w:rsidRPr="00C57E10">
        <w:t xml:space="preserve">ow </w:t>
      </w:r>
      <w:r w:rsidR="007D3952" w:rsidRPr="009B7748">
        <w:t>did</w:t>
      </w:r>
      <w:r w:rsidR="007D3952" w:rsidRPr="00C57E10">
        <w:t xml:space="preserve"> the licensee determine that the training materials provided were appropriate?</w:t>
      </w:r>
    </w:p>
    <w:p w14:paraId="4623DE24" w14:textId="5DDB6A2E" w:rsidR="00E95C63" w:rsidRPr="008E027D" w:rsidRDefault="008E027D" w:rsidP="00990AE1">
      <w:pPr>
        <w:pStyle w:val="BodyText"/>
        <w:numPr>
          <w:ilvl w:val="1"/>
          <w:numId w:val="14"/>
        </w:numPr>
      </w:pPr>
      <w:r w:rsidRPr="008E027D">
        <w:rPr>
          <w:color w:val="000000"/>
          <w:szCs w:val="24"/>
        </w:rPr>
        <w:t>The</w:t>
      </w:r>
      <w:r w:rsidRPr="008E027D">
        <w:rPr>
          <w:szCs w:val="24"/>
        </w:rPr>
        <w:t xml:space="preserve"> inspector(s) should review </w:t>
      </w:r>
      <w:r w:rsidR="00714D31" w:rsidRPr="008E027D">
        <w:t>any random</w:t>
      </w:r>
      <w:r w:rsidR="00D22A72">
        <w:t xml:space="preserve">, </w:t>
      </w:r>
      <w:ins w:id="34" w:author="Author">
        <w:r w:rsidR="00691484" w:rsidRPr="00E46338">
          <w:rPr>
            <w:color w:val="C00000"/>
          </w:rPr>
          <w:t>follow-up</w:t>
        </w:r>
      </w:ins>
      <w:r w:rsidR="00D22A72">
        <w:t>,</w:t>
      </w:r>
      <w:r w:rsidR="00D22A72" w:rsidRPr="008E027D">
        <w:t xml:space="preserve"> </w:t>
      </w:r>
      <w:r w:rsidR="00714D31" w:rsidRPr="008E027D">
        <w:t xml:space="preserve">and </w:t>
      </w:r>
      <w:r w:rsidRPr="008E027D">
        <w:rPr>
          <w:szCs w:val="24"/>
        </w:rPr>
        <w:t>for</w:t>
      </w:r>
      <w:r w:rsidR="00732909">
        <w:rPr>
          <w:szCs w:val="24"/>
        </w:rPr>
        <w:t xml:space="preserve"> </w:t>
      </w:r>
      <w:r w:rsidRPr="008E027D">
        <w:rPr>
          <w:szCs w:val="24"/>
        </w:rPr>
        <w:t xml:space="preserve">cause tests </w:t>
      </w:r>
      <w:r w:rsidR="00714D31" w:rsidRPr="008E027D">
        <w:t>where an alcohol positive test result was reported</w:t>
      </w:r>
      <w:r w:rsidR="00714D31" w:rsidRPr="008E027D">
        <w:rPr>
          <w:szCs w:val="24"/>
        </w:rPr>
        <w:t xml:space="preserve"> </w:t>
      </w:r>
      <w:r w:rsidRPr="008E027D">
        <w:rPr>
          <w:szCs w:val="24"/>
        </w:rPr>
        <w:t>during the period of inspection</w:t>
      </w:r>
      <w:r w:rsidRPr="008E027D">
        <w:t>, especially if the blood alcohol concentration (BAC) of 0.04 percent or greater was reported (i.e., the higher the BAC level, the more likely impairment could be identifiable). Each SPTF submitted under 10 CFR 26.717 for an alcohol positive will capture the BAC level exceeded (i.e., 0.04 or greater; 0.03 and in work status at least 1 hour; 0.02 and in work status at least 2 hours).</w:t>
      </w:r>
    </w:p>
    <w:p w14:paraId="54266E19" w14:textId="4B9D3B1C" w:rsidR="006B2D71" w:rsidRPr="008D7763" w:rsidRDefault="00B37256" w:rsidP="00990AE1">
      <w:pPr>
        <w:pStyle w:val="Requirement"/>
        <w:numPr>
          <w:ilvl w:val="0"/>
          <w:numId w:val="39"/>
        </w:numPr>
        <w:rPr>
          <w:rFonts w:eastAsiaTheme="minorHAnsi" w:cs="Arial"/>
        </w:rPr>
      </w:pPr>
      <w:r w:rsidRPr="009B7748">
        <w:rPr>
          <w:rFonts w:eastAsiaTheme="minorHAnsi" w:cs="Arial"/>
        </w:rPr>
        <w:t>Verify</w:t>
      </w:r>
      <w:r w:rsidRPr="008D7763">
        <w:rPr>
          <w:rFonts w:eastAsiaTheme="minorHAnsi" w:cs="Arial"/>
        </w:rPr>
        <w:t xml:space="preserve"> </w:t>
      </w:r>
      <w:r w:rsidR="006B2D71" w:rsidRPr="008D7763">
        <w:rPr>
          <w:rFonts w:eastAsiaTheme="minorHAnsi" w:cs="Arial"/>
        </w:rPr>
        <w:t>that the licensee’s FFD policy statement requires individuals to report any FFD concerns about other individuals to the personnel designated in the FFD policy.</w:t>
      </w:r>
      <w:r w:rsidR="002C13E0" w:rsidRPr="008D7763">
        <w:rPr>
          <w:rFonts w:eastAsiaTheme="minorHAnsi" w:cs="Arial"/>
        </w:rPr>
        <w:t xml:space="preserve"> Assess whether the procedure describes behavioral observations and “FFD concerns” that occur both on and off site. </w:t>
      </w:r>
      <w:r w:rsidR="006B2D71" w:rsidRPr="008D7763">
        <w:rPr>
          <w:rFonts w:eastAsiaTheme="minorHAnsi" w:cs="Arial"/>
        </w:rPr>
        <w:t>(</w:t>
      </w:r>
      <w:r w:rsidR="000C1688" w:rsidRPr="008D7763">
        <w:rPr>
          <w:rFonts w:eastAsiaTheme="minorHAnsi" w:cs="Arial"/>
        </w:rPr>
        <w:t>10 CFR </w:t>
      </w:r>
      <w:r w:rsidR="006B2D71" w:rsidRPr="008D7763">
        <w:rPr>
          <w:rFonts w:eastAsiaTheme="minorHAnsi" w:cs="Arial"/>
        </w:rPr>
        <w:t>26.33)</w:t>
      </w:r>
    </w:p>
    <w:p w14:paraId="6D9C3DB3" w14:textId="01B7D486" w:rsidR="004C33BD" w:rsidRDefault="004C33BD" w:rsidP="00AB3204">
      <w:pPr>
        <w:pStyle w:val="SpecificGuidance"/>
      </w:pPr>
      <w:r w:rsidRPr="008968A5">
        <w:t>Specific Guidance</w:t>
      </w:r>
    </w:p>
    <w:p w14:paraId="4DA29475" w14:textId="77777777" w:rsidR="00F246D0" w:rsidRDefault="00FF43B2" w:rsidP="009B7748">
      <w:pPr>
        <w:pStyle w:val="BodyText3"/>
      </w:pPr>
      <w:r w:rsidRPr="008968A5">
        <w:t>The inspector(s) should review the FFD policy statement to ensure that it requires individuals to report any FFD concerns about other individuals to designated personnel.</w:t>
      </w:r>
    </w:p>
    <w:p w14:paraId="73EFC35D" w14:textId="33304F09" w:rsidR="00714D31" w:rsidRPr="008D7763" w:rsidRDefault="00714D31" w:rsidP="00990AE1">
      <w:pPr>
        <w:pStyle w:val="BodyText"/>
        <w:numPr>
          <w:ilvl w:val="0"/>
          <w:numId w:val="40"/>
        </w:numPr>
      </w:pPr>
      <w:r w:rsidRPr="008D7763">
        <w:t>Verify that the licensee’s program to allow off-site employees to maintain unescorted access contains provisions for initial and annual re-qualification of behavior observation training for both the employees and their supervisors. (10 CFR 73.56(f)(2)(i)</w:t>
      </w:r>
      <w:r w:rsidR="001D06AF" w:rsidRPr="008D7763">
        <w:t>)</w:t>
      </w:r>
      <w:r w:rsidR="003812A8" w:rsidRPr="008D7763">
        <w:t>.</w:t>
      </w:r>
    </w:p>
    <w:p w14:paraId="47044975" w14:textId="68F05557" w:rsidR="00714D31" w:rsidRDefault="00714D31" w:rsidP="00AB3204">
      <w:pPr>
        <w:pStyle w:val="SpecificGuidance"/>
      </w:pPr>
      <w:r>
        <w:t>Specific Guidance</w:t>
      </w:r>
    </w:p>
    <w:p w14:paraId="5F874235" w14:textId="21534BD3" w:rsidR="002F4F70" w:rsidRPr="008968A5" w:rsidRDefault="00714D31" w:rsidP="002E3291">
      <w:pPr>
        <w:pStyle w:val="BodyText3"/>
      </w:pPr>
      <w:r w:rsidRPr="008968A5">
        <w:t>No inspection guidance.</w:t>
      </w:r>
    </w:p>
    <w:p w14:paraId="6231D1C4" w14:textId="180BE01C" w:rsidR="006B2D71" w:rsidRPr="001065DB" w:rsidRDefault="006B2D71" w:rsidP="003919A4">
      <w:pPr>
        <w:pStyle w:val="Heading2"/>
        <w:rPr>
          <w:color w:val="000000"/>
        </w:rPr>
      </w:pPr>
      <w:r w:rsidRPr="008968A5">
        <w:rPr>
          <w:color w:val="000000"/>
        </w:rPr>
        <w:lastRenderedPageBreak/>
        <w:t>02.0</w:t>
      </w:r>
      <w:r w:rsidR="00412B3C" w:rsidRPr="008968A5">
        <w:rPr>
          <w:color w:val="000000"/>
        </w:rPr>
        <w:t>4</w:t>
      </w:r>
      <w:r w:rsidRPr="008968A5">
        <w:rPr>
          <w:color w:val="000000"/>
        </w:rPr>
        <w:tab/>
      </w:r>
      <w:r w:rsidRPr="008968A5">
        <w:rPr>
          <w:color w:val="000000"/>
          <w:u w:val="single"/>
        </w:rPr>
        <w:t>Sanct</w:t>
      </w:r>
      <w:r w:rsidR="00F702E6">
        <w:rPr>
          <w:color w:val="000000"/>
          <w:u w:val="single"/>
        </w:rPr>
        <w:t xml:space="preserve">ions and </w:t>
      </w:r>
      <w:r w:rsidR="00AE493D" w:rsidRPr="008968A5">
        <w:rPr>
          <w:color w:val="000000"/>
          <w:u w:val="single"/>
        </w:rPr>
        <w:t>S</w:t>
      </w:r>
      <w:r w:rsidR="00AE493D">
        <w:rPr>
          <w:color w:val="000000"/>
          <w:u w:val="single"/>
        </w:rPr>
        <w:t xml:space="preserve">ubstance Abuse Expert </w:t>
      </w:r>
      <w:r w:rsidRPr="008968A5">
        <w:rPr>
          <w:color w:val="000000"/>
          <w:u w:val="single"/>
        </w:rPr>
        <w:t>Interview</w:t>
      </w:r>
    </w:p>
    <w:p w14:paraId="0E47FA08" w14:textId="68369D5A" w:rsidR="006B2D71" w:rsidRPr="008D7763" w:rsidRDefault="006B2D71" w:rsidP="00990AE1">
      <w:pPr>
        <w:pStyle w:val="Requirement"/>
        <w:numPr>
          <w:ilvl w:val="0"/>
          <w:numId w:val="41"/>
        </w:numPr>
        <w:rPr>
          <w:rFonts w:eastAsiaTheme="minorHAnsi" w:cs="Arial"/>
        </w:rPr>
      </w:pPr>
      <w:r w:rsidRPr="002E3291">
        <w:rPr>
          <w:rFonts w:eastAsiaTheme="minorHAnsi" w:cs="Arial"/>
        </w:rPr>
        <w:t>Verify</w:t>
      </w:r>
      <w:r w:rsidRPr="008D7763">
        <w:rPr>
          <w:rFonts w:eastAsiaTheme="minorHAnsi" w:cs="Arial"/>
        </w:rPr>
        <w:t xml:space="preserve"> that the licensee has established sanctions in accordance </w:t>
      </w:r>
      <w:r w:rsidR="009A036D" w:rsidRPr="008D7763">
        <w:rPr>
          <w:rFonts w:eastAsiaTheme="minorHAnsi" w:cs="Arial"/>
        </w:rPr>
        <w:t xml:space="preserve">with </w:t>
      </w:r>
      <w:r w:rsidR="00714D31" w:rsidRPr="008D7763">
        <w:rPr>
          <w:rFonts w:eastAsiaTheme="minorHAnsi" w:cs="Arial"/>
        </w:rPr>
        <w:t>10 CFR 26.75</w:t>
      </w:r>
      <w:r w:rsidRPr="008D7763">
        <w:rPr>
          <w:rFonts w:eastAsiaTheme="minorHAnsi" w:cs="Arial"/>
        </w:rPr>
        <w:t xml:space="preserve"> that are imposed when an individual has violated the drug and alcoho</w:t>
      </w:r>
      <w:r w:rsidR="000A2AE0" w:rsidRPr="008D7763">
        <w:rPr>
          <w:rFonts w:eastAsiaTheme="minorHAnsi" w:cs="Arial"/>
        </w:rPr>
        <w:t xml:space="preserve">l provisions </w:t>
      </w:r>
      <w:r w:rsidR="00AE493D" w:rsidRPr="008D7763">
        <w:rPr>
          <w:rFonts w:eastAsiaTheme="minorHAnsi" w:cs="Arial"/>
        </w:rPr>
        <w:t xml:space="preserve">in the </w:t>
      </w:r>
      <w:r w:rsidR="000A2AE0" w:rsidRPr="008D7763">
        <w:rPr>
          <w:rFonts w:eastAsiaTheme="minorHAnsi" w:cs="Arial"/>
        </w:rPr>
        <w:t>FFD policy</w:t>
      </w:r>
      <w:r w:rsidR="00AE493D" w:rsidRPr="008D7763">
        <w:rPr>
          <w:rFonts w:eastAsiaTheme="minorHAnsi" w:cs="Arial"/>
        </w:rPr>
        <w:t xml:space="preserve"> statement</w:t>
      </w:r>
      <w:r w:rsidR="000A2AE0" w:rsidRPr="008D7763">
        <w:rPr>
          <w:rFonts w:eastAsiaTheme="minorHAnsi" w:cs="Arial"/>
        </w:rPr>
        <w:t>.</w:t>
      </w:r>
    </w:p>
    <w:p w14:paraId="6138C410" w14:textId="4217616B" w:rsidR="004C33BD" w:rsidRPr="003E600C" w:rsidRDefault="004C33BD" w:rsidP="00AB3204">
      <w:pPr>
        <w:pStyle w:val="SpecificGuidance"/>
      </w:pPr>
      <w:r w:rsidRPr="003E600C">
        <w:t>Specific Guidance</w:t>
      </w:r>
    </w:p>
    <w:p w14:paraId="2F778683" w14:textId="150D895C" w:rsidR="005E45EF" w:rsidRPr="008D7763" w:rsidRDefault="007D3952" w:rsidP="00990AE1">
      <w:pPr>
        <w:pStyle w:val="BodyText"/>
        <w:numPr>
          <w:ilvl w:val="1"/>
          <w:numId w:val="42"/>
        </w:numPr>
      </w:pPr>
      <w:r w:rsidRPr="008D7763">
        <w:t xml:space="preserve">The inspector(s) should review the licensee’s </w:t>
      </w:r>
      <w:r w:rsidR="00AE493D" w:rsidRPr="008D7763">
        <w:t xml:space="preserve">FFD </w:t>
      </w:r>
      <w:r w:rsidRPr="008D7763">
        <w:t xml:space="preserve">policy </w:t>
      </w:r>
      <w:r w:rsidR="00AE493D" w:rsidRPr="008D7763">
        <w:t xml:space="preserve">statement </w:t>
      </w:r>
      <w:r w:rsidRPr="008D7763">
        <w:t>to ensure that it specifies the FFD policy violations.</w:t>
      </w:r>
    </w:p>
    <w:p w14:paraId="41491CCB" w14:textId="46F36A61" w:rsidR="006B2D71" w:rsidRDefault="007D3952" w:rsidP="00990AE1">
      <w:pPr>
        <w:pStyle w:val="BodyText"/>
        <w:numPr>
          <w:ilvl w:val="1"/>
          <w:numId w:val="42"/>
        </w:numPr>
        <w:rPr>
          <w:color w:val="000000"/>
        </w:rPr>
      </w:pPr>
      <w:r w:rsidRPr="002E3291">
        <w:t>The</w:t>
      </w:r>
      <w:r w:rsidRPr="008968A5">
        <w:rPr>
          <w:color w:val="000000"/>
        </w:rPr>
        <w:t xml:space="preserve"> inspector(s) should examine cases of FFD program violations (e.g., positive drug and/or alcohol test result; testing refusal) and ensure that </w:t>
      </w:r>
      <w:r w:rsidR="00AE493D">
        <w:rPr>
          <w:color w:val="000000"/>
        </w:rPr>
        <w:t xml:space="preserve">the correct </w:t>
      </w:r>
      <w:r w:rsidRPr="008968A5">
        <w:rPr>
          <w:color w:val="000000"/>
        </w:rPr>
        <w:t>sanction</w:t>
      </w:r>
      <w:r w:rsidR="00AE493D">
        <w:rPr>
          <w:color w:val="000000"/>
        </w:rPr>
        <w:t xml:space="preserve"> </w:t>
      </w:r>
      <w:r w:rsidR="00714D31">
        <w:rPr>
          <w:color w:val="000000"/>
        </w:rPr>
        <w:t>was</w:t>
      </w:r>
      <w:r w:rsidRPr="008968A5">
        <w:rPr>
          <w:color w:val="000000"/>
        </w:rPr>
        <w:t xml:space="preserve"> assessed to </w:t>
      </w:r>
      <w:r w:rsidR="00AE493D">
        <w:rPr>
          <w:color w:val="000000"/>
        </w:rPr>
        <w:t xml:space="preserve">each </w:t>
      </w:r>
      <w:r w:rsidRPr="008968A5">
        <w:rPr>
          <w:color w:val="000000"/>
        </w:rPr>
        <w:t>individual, as specified in the FFD policy</w:t>
      </w:r>
      <w:r w:rsidR="00AE493D">
        <w:rPr>
          <w:color w:val="000000"/>
        </w:rPr>
        <w:t xml:space="preserve"> statement</w:t>
      </w:r>
      <w:r w:rsidRPr="008968A5">
        <w:rPr>
          <w:color w:val="000000"/>
        </w:rPr>
        <w:t>.</w:t>
      </w:r>
      <w:r w:rsidR="0057322F">
        <w:rPr>
          <w:color w:val="000000"/>
        </w:rPr>
        <w:t xml:space="preserve"> </w:t>
      </w:r>
    </w:p>
    <w:p w14:paraId="6670AE4D" w14:textId="0344EE5F" w:rsidR="00AE493D" w:rsidRPr="002E3291" w:rsidRDefault="00AE493D" w:rsidP="00990AE1">
      <w:pPr>
        <w:pStyle w:val="BodyText"/>
        <w:numPr>
          <w:ilvl w:val="2"/>
          <w:numId w:val="42"/>
        </w:numPr>
      </w:pPr>
      <w:r w:rsidRPr="002E3291">
        <w:t>Ensure for the sample reviewed, that information on the FFD sanction was entered into the industry’s access authorization database). The database is used by licensees and other entities to evaluate if an individual has an FFD policy violation under 10 CFR Part 26.</w:t>
      </w:r>
    </w:p>
    <w:p w14:paraId="6E98CE8F" w14:textId="0BECD2B1" w:rsidR="00AE493D" w:rsidRPr="00721E5D" w:rsidRDefault="00AE493D" w:rsidP="00990AE1">
      <w:pPr>
        <w:pStyle w:val="BodyText"/>
        <w:numPr>
          <w:ilvl w:val="2"/>
          <w:numId w:val="42"/>
        </w:numPr>
      </w:pPr>
      <w:r w:rsidRPr="002E3291">
        <w:t>Ensure for the sample reviewed, that no individual denied access under a</w:t>
      </w:r>
      <w:r w:rsidR="00833B8A">
        <w:t xml:space="preserve"> </w:t>
      </w:r>
      <w:r w:rsidRPr="0031521C">
        <w:t>10</w:t>
      </w:r>
      <w:r w:rsidRPr="00833B8A">
        <w:t xml:space="preserve"> CFR 26.75 sanction subsequently has been granted authorization, unless the denial </w:t>
      </w:r>
      <w:r w:rsidRPr="0031521C">
        <w:t>period</w:t>
      </w:r>
      <w:r w:rsidRPr="00833B8A">
        <w:t xml:space="preserve"> is no longer </w:t>
      </w:r>
      <w:ins w:id="35" w:author="Author">
        <w:r w:rsidR="00691484" w:rsidRPr="004129C4">
          <w:rPr>
            <w:color w:val="C00000"/>
          </w:rPr>
          <w:t>applicable and the licensee implemented the requirements under 10 CFR 26.69(b), “Authorization after a first confirmed positive drug or alcohol test result or a 5-year denial of authorization.”</w:t>
        </w:r>
      </w:ins>
    </w:p>
    <w:p w14:paraId="126D0BAF" w14:textId="6D0513AB" w:rsidR="009413C6" w:rsidRPr="008D7763" w:rsidRDefault="009413C6" w:rsidP="00990AE1">
      <w:pPr>
        <w:pStyle w:val="Requirement"/>
        <w:numPr>
          <w:ilvl w:val="0"/>
          <w:numId w:val="41"/>
        </w:numPr>
        <w:rPr>
          <w:rFonts w:eastAsiaTheme="minorHAnsi" w:cs="Arial"/>
        </w:rPr>
      </w:pPr>
      <w:r w:rsidRPr="0031521C">
        <w:rPr>
          <w:rFonts w:eastAsiaTheme="minorHAnsi" w:cs="Arial"/>
        </w:rPr>
        <w:t>Verify</w:t>
      </w:r>
      <w:r w:rsidRPr="008D7763">
        <w:rPr>
          <w:rFonts w:eastAsiaTheme="minorHAnsi" w:cs="Arial"/>
        </w:rPr>
        <w:t xml:space="preserve"> that the licensee has established management actions that must be taken when an individual shows indication that </w:t>
      </w:r>
      <w:ins w:id="36" w:author="Author">
        <w:r w:rsidR="00691484" w:rsidRPr="008D7763">
          <w:rPr>
            <w:rFonts w:eastAsiaTheme="minorHAnsi" w:cs="Arial"/>
          </w:rPr>
          <w:t xml:space="preserve">they </w:t>
        </w:r>
      </w:ins>
      <w:r w:rsidRPr="008D7763">
        <w:rPr>
          <w:rFonts w:eastAsiaTheme="minorHAnsi" w:cs="Arial"/>
        </w:rPr>
        <w:t xml:space="preserve">may not be fit to perform </w:t>
      </w:r>
      <w:ins w:id="37" w:author="Author">
        <w:r w:rsidR="0047444B">
          <w:rPr>
            <w:rFonts w:eastAsiaTheme="minorHAnsi" w:cs="Arial"/>
          </w:rPr>
          <w:t>their</w:t>
        </w:r>
      </w:ins>
      <w:r w:rsidRPr="008D7763">
        <w:rPr>
          <w:rFonts w:eastAsiaTheme="minorHAnsi" w:cs="Arial"/>
        </w:rPr>
        <w:t xml:space="preserve"> duties safely and competently. (10 CFR 26.77</w:t>
      </w:r>
      <w:ins w:id="38" w:author="Author">
        <w:r w:rsidR="00691484" w:rsidRPr="008D7763">
          <w:rPr>
            <w:rFonts w:eastAsiaTheme="minorHAnsi" w:cs="Arial"/>
          </w:rPr>
          <w:t>, 10 CFR 26.35</w:t>
        </w:r>
      </w:ins>
      <w:r w:rsidR="00D22A72" w:rsidRPr="008D7763">
        <w:rPr>
          <w:rFonts w:eastAsiaTheme="minorHAnsi" w:cs="Arial"/>
        </w:rPr>
        <w:t>)</w:t>
      </w:r>
    </w:p>
    <w:p w14:paraId="66CF7C67" w14:textId="288F873A" w:rsidR="004C33BD" w:rsidRDefault="004C33BD" w:rsidP="00AB3204">
      <w:pPr>
        <w:pStyle w:val="SpecificGuidance"/>
      </w:pPr>
      <w:r w:rsidRPr="003E600C">
        <w:t>Specific Guidance</w:t>
      </w:r>
    </w:p>
    <w:p w14:paraId="13821849" w14:textId="39EEE636" w:rsidR="00A166B7" w:rsidRDefault="001B5103" w:rsidP="00990AE1">
      <w:pPr>
        <w:pStyle w:val="BodyText"/>
        <w:numPr>
          <w:ilvl w:val="1"/>
          <w:numId w:val="43"/>
        </w:numPr>
        <w:rPr>
          <w:color w:val="000000"/>
        </w:rPr>
      </w:pPr>
      <w:r w:rsidRPr="0031521C">
        <w:t>The</w:t>
      </w:r>
      <w:r w:rsidRPr="008968A5">
        <w:rPr>
          <w:color w:val="000000"/>
        </w:rPr>
        <w:t xml:space="preserve"> inspector(s) should review the licensee’s </w:t>
      </w:r>
      <w:r w:rsidR="000920FA">
        <w:rPr>
          <w:color w:val="000000"/>
        </w:rPr>
        <w:t xml:space="preserve">FFD </w:t>
      </w:r>
      <w:r w:rsidRPr="008968A5">
        <w:rPr>
          <w:color w:val="000000"/>
        </w:rPr>
        <w:t>policy</w:t>
      </w:r>
      <w:r w:rsidR="009A036D">
        <w:rPr>
          <w:color w:val="000000"/>
        </w:rPr>
        <w:t xml:space="preserve"> </w:t>
      </w:r>
      <w:r w:rsidR="000920FA">
        <w:rPr>
          <w:color w:val="000000"/>
        </w:rPr>
        <w:t>statement or FFD procedures</w:t>
      </w:r>
      <w:r w:rsidR="000920FA" w:rsidRPr="008968A5">
        <w:rPr>
          <w:color w:val="000000"/>
        </w:rPr>
        <w:t xml:space="preserve"> </w:t>
      </w:r>
      <w:r w:rsidRPr="008968A5">
        <w:rPr>
          <w:color w:val="000000"/>
        </w:rPr>
        <w:t xml:space="preserve">to confirm that it specifies the management actions to be taken when an individual shows indication that </w:t>
      </w:r>
      <w:ins w:id="39" w:author="Author">
        <w:r w:rsidR="003064B8" w:rsidRPr="004129C4">
          <w:rPr>
            <w:color w:val="C00000"/>
          </w:rPr>
          <w:t>they</w:t>
        </w:r>
        <w:r w:rsidR="003064B8" w:rsidRPr="008968A5">
          <w:rPr>
            <w:color w:val="000000"/>
          </w:rPr>
          <w:t xml:space="preserve"> </w:t>
        </w:r>
      </w:ins>
      <w:r w:rsidRPr="008968A5">
        <w:rPr>
          <w:color w:val="000000"/>
        </w:rPr>
        <w:t xml:space="preserve">may not be fit </w:t>
      </w:r>
      <w:r w:rsidR="000920FA">
        <w:rPr>
          <w:color w:val="000000"/>
        </w:rPr>
        <w:t xml:space="preserve">for duty (i.e., not able </w:t>
      </w:r>
      <w:r w:rsidRPr="008968A5">
        <w:rPr>
          <w:color w:val="000000"/>
        </w:rPr>
        <w:t xml:space="preserve">to perform </w:t>
      </w:r>
      <w:r w:rsidR="000920FA">
        <w:rPr>
          <w:color w:val="000000"/>
        </w:rPr>
        <w:t>assigned</w:t>
      </w:r>
      <w:r w:rsidR="000920FA" w:rsidRPr="008968A5">
        <w:rPr>
          <w:color w:val="000000"/>
        </w:rPr>
        <w:t xml:space="preserve"> </w:t>
      </w:r>
      <w:r w:rsidRPr="008968A5">
        <w:rPr>
          <w:color w:val="000000"/>
        </w:rPr>
        <w:t>duties safely and competently</w:t>
      </w:r>
      <w:r w:rsidR="000920FA">
        <w:rPr>
          <w:color w:val="000000"/>
        </w:rPr>
        <w:t>)</w:t>
      </w:r>
      <w:r w:rsidR="0043204E">
        <w:rPr>
          <w:color w:val="000000"/>
        </w:rPr>
        <w:t>.</w:t>
      </w:r>
    </w:p>
    <w:p w14:paraId="37C058EE" w14:textId="77777777" w:rsidR="003064B8" w:rsidRPr="004129C4" w:rsidRDefault="003064B8" w:rsidP="00990AE1">
      <w:pPr>
        <w:pStyle w:val="BodyText"/>
        <w:numPr>
          <w:ilvl w:val="1"/>
          <w:numId w:val="43"/>
        </w:numPr>
        <w:rPr>
          <w:color w:val="C00000"/>
        </w:rPr>
      </w:pPr>
      <w:ins w:id="40" w:author="Author">
        <w:r w:rsidRPr="004129C4">
          <w:rPr>
            <w:color w:val="C00000"/>
          </w:rPr>
          <w:t>The inspector(s) should review the licensee’s FFD procedures or contract with the Employee Assistance Program (EAP) provider to ensure that FFD program management is notified if EAP personnel determine that an individual poses or has posed an immediate hazard to themself or others (e.g., likely to commit self-harm or harm to others; has been impaired using drugs or alcohol while in a work status and has a continuing substance abuse disorder that makes it likely that they will be impaired while in a work status in the future; has engaged in any act that would be reportable to the NRC under 10 CFR 26.719(b)(1) through (b)(3). (10 CFR 26.35)</w:t>
        </w:r>
      </w:ins>
    </w:p>
    <w:p w14:paraId="3D618E92" w14:textId="39E18E21" w:rsidR="006B2D71" w:rsidRPr="00A166B7" w:rsidRDefault="001B5103" w:rsidP="00990AE1">
      <w:pPr>
        <w:pStyle w:val="BodyText"/>
        <w:numPr>
          <w:ilvl w:val="1"/>
          <w:numId w:val="43"/>
        </w:numPr>
        <w:rPr>
          <w:color w:val="000000"/>
        </w:rPr>
      </w:pPr>
      <w:r w:rsidRPr="0031521C">
        <w:t xml:space="preserve">The inspector(s) should examine cases where </w:t>
      </w:r>
      <w:r w:rsidR="00492C8C" w:rsidRPr="0031521C">
        <w:t xml:space="preserve">FFD </w:t>
      </w:r>
      <w:r w:rsidRPr="0031521C">
        <w:t xml:space="preserve">management </w:t>
      </w:r>
      <w:r w:rsidR="00492C8C" w:rsidRPr="0031521C">
        <w:t xml:space="preserve">took </w:t>
      </w:r>
      <w:r w:rsidRPr="0031521C">
        <w:t xml:space="preserve">action </w:t>
      </w:r>
      <w:r w:rsidR="00492C8C" w:rsidRPr="0031521C">
        <w:t>when</w:t>
      </w:r>
      <w:r w:rsidR="00492C8C">
        <w:rPr>
          <w:color w:val="000000"/>
        </w:rPr>
        <w:t xml:space="preserve"> </w:t>
      </w:r>
      <w:r w:rsidRPr="00A166B7">
        <w:rPr>
          <w:color w:val="000000"/>
        </w:rPr>
        <w:t xml:space="preserve">an individual </w:t>
      </w:r>
      <w:r w:rsidR="00492C8C" w:rsidRPr="00A166B7">
        <w:rPr>
          <w:color w:val="000000"/>
        </w:rPr>
        <w:t xml:space="preserve">was </w:t>
      </w:r>
      <w:r w:rsidRPr="00A166B7">
        <w:rPr>
          <w:color w:val="000000"/>
        </w:rPr>
        <w:t>determined not to be fit</w:t>
      </w:r>
      <w:r w:rsidR="00492C8C" w:rsidRPr="00A166B7">
        <w:rPr>
          <w:color w:val="000000"/>
        </w:rPr>
        <w:t xml:space="preserve"> for duty</w:t>
      </w:r>
      <w:r w:rsidRPr="00A166B7">
        <w:rPr>
          <w:color w:val="000000"/>
        </w:rPr>
        <w:t xml:space="preserve"> (e.g., observed behavior, odor of alcohol, slurred speech</w:t>
      </w:r>
      <w:r w:rsidR="00492C8C">
        <w:rPr>
          <w:color w:val="000000"/>
        </w:rPr>
        <w:t xml:space="preserve">, </w:t>
      </w:r>
      <w:r w:rsidR="00492C8C" w:rsidRPr="00A166B7">
        <w:rPr>
          <w:color w:val="000000"/>
        </w:rPr>
        <w:t>credible report of substance abuse</w:t>
      </w:r>
      <w:r w:rsidRPr="00A166B7">
        <w:rPr>
          <w:color w:val="000000"/>
        </w:rPr>
        <w:t xml:space="preserve">) and ensure that </w:t>
      </w:r>
      <w:r w:rsidR="00492C8C">
        <w:rPr>
          <w:color w:val="000000"/>
        </w:rPr>
        <w:t xml:space="preserve">the </w:t>
      </w:r>
      <w:r w:rsidRPr="00A166B7">
        <w:rPr>
          <w:color w:val="000000"/>
        </w:rPr>
        <w:t>action</w:t>
      </w:r>
      <w:r w:rsidR="00492C8C">
        <w:rPr>
          <w:color w:val="000000"/>
        </w:rPr>
        <w:t>(s)</w:t>
      </w:r>
      <w:r w:rsidRPr="00A166B7">
        <w:rPr>
          <w:color w:val="000000"/>
        </w:rPr>
        <w:t xml:space="preserve"> were </w:t>
      </w:r>
      <w:r w:rsidR="00492C8C" w:rsidRPr="00A166B7">
        <w:rPr>
          <w:color w:val="000000"/>
        </w:rPr>
        <w:t xml:space="preserve">consistent with </w:t>
      </w:r>
      <w:r w:rsidRPr="00A166B7">
        <w:rPr>
          <w:color w:val="000000"/>
        </w:rPr>
        <w:t>the FFD</w:t>
      </w:r>
      <w:r w:rsidR="00492C8C" w:rsidRPr="00492C8C">
        <w:rPr>
          <w:color w:val="000000"/>
        </w:rPr>
        <w:t xml:space="preserve"> </w:t>
      </w:r>
      <w:r w:rsidR="00492C8C" w:rsidRPr="00A166B7">
        <w:rPr>
          <w:color w:val="000000"/>
        </w:rPr>
        <w:t>policy statement and FFD procedures</w:t>
      </w:r>
      <w:r w:rsidRPr="00A166B7">
        <w:rPr>
          <w:color w:val="000000"/>
        </w:rPr>
        <w:t>.</w:t>
      </w:r>
    </w:p>
    <w:p w14:paraId="48B3FAEA" w14:textId="6933322A" w:rsidR="006B2D71" w:rsidRPr="008D7763" w:rsidRDefault="006B2D71" w:rsidP="00990AE1">
      <w:pPr>
        <w:pStyle w:val="Requirement"/>
        <w:numPr>
          <w:ilvl w:val="0"/>
          <w:numId w:val="41"/>
        </w:numPr>
        <w:rPr>
          <w:rFonts w:eastAsiaTheme="minorHAnsi" w:cs="Arial"/>
        </w:rPr>
      </w:pPr>
      <w:r w:rsidRPr="0031521C">
        <w:rPr>
          <w:rFonts w:eastAsiaTheme="minorHAnsi" w:cs="Arial"/>
        </w:rPr>
        <w:lastRenderedPageBreak/>
        <w:t>Verify that the licensee has established and implemented procedures for the r</w:t>
      </w:r>
      <w:r w:rsidR="000A2AE0" w:rsidRPr="0031521C">
        <w:rPr>
          <w:rFonts w:eastAsiaTheme="minorHAnsi" w:cs="Arial"/>
        </w:rPr>
        <w:t>e</w:t>
      </w:r>
      <w:r w:rsidR="00F979B2" w:rsidRPr="0031521C">
        <w:rPr>
          <w:rFonts w:eastAsiaTheme="minorHAnsi" w:cs="Arial"/>
        </w:rPr>
        <w:t>view of</w:t>
      </w:r>
      <w:r w:rsidR="00F979B2" w:rsidRPr="008D7763">
        <w:rPr>
          <w:rFonts w:eastAsiaTheme="minorHAnsi" w:cs="Arial"/>
        </w:rPr>
        <w:t xml:space="preserve"> FFD policy violations. </w:t>
      </w:r>
      <w:r w:rsidRPr="008D7763">
        <w:rPr>
          <w:rFonts w:eastAsiaTheme="minorHAnsi" w:cs="Arial"/>
        </w:rPr>
        <w:t>(</w:t>
      </w:r>
      <w:r w:rsidR="000C1688" w:rsidRPr="008D7763">
        <w:rPr>
          <w:rFonts w:eastAsiaTheme="minorHAnsi" w:cs="Arial"/>
        </w:rPr>
        <w:t>10 CFR </w:t>
      </w:r>
      <w:r w:rsidRPr="008D7763">
        <w:rPr>
          <w:rFonts w:eastAsiaTheme="minorHAnsi" w:cs="Arial"/>
        </w:rPr>
        <w:t>26.39)</w:t>
      </w:r>
    </w:p>
    <w:p w14:paraId="161E00E2" w14:textId="4D62657C" w:rsidR="004C33BD" w:rsidRPr="004129C4" w:rsidRDefault="004C33BD" w:rsidP="00AB3204">
      <w:pPr>
        <w:pStyle w:val="SpecificGuidance"/>
      </w:pPr>
      <w:r w:rsidRPr="0031521C">
        <w:t>Specific Guidance</w:t>
      </w:r>
    </w:p>
    <w:p w14:paraId="6877E88E" w14:textId="0BFFBEB8" w:rsidR="00A166B7" w:rsidRDefault="001B5103" w:rsidP="00990AE1">
      <w:pPr>
        <w:pStyle w:val="BodyText"/>
        <w:numPr>
          <w:ilvl w:val="1"/>
          <w:numId w:val="44"/>
        </w:numPr>
        <w:rPr>
          <w:color w:val="000000"/>
        </w:rPr>
      </w:pPr>
      <w:r w:rsidRPr="008968A5">
        <w:rPr>
          <w:color w:val="000000"/>
        </w:rPr>
        <w:t xml:space="preserve">The inspector(s) should evaluate the licensee’s </w:t>
      </w:r>
      <w:r w:rsidR="003D5D1D">
        <w:rPr>
          <w:color w:val="000000"/>
        </w:rPr>
        <w:t>FFD policy statement and FFD</w:t>
      </w:r>
      <w:r w:rsidR="003D5D1D" w:rsidDel="003D5D1D">
        <w:rPr>
          <w:color w:val="000000"/>
        </w:rPr>
        <w:t xml:space="preserve"> </w:t>
      </w:r>
      <w:r w:rsidRPr="008968A5">
        <w:rPr>
          <w:color w:val="000000"/>
        </w:rPr>
        <w:t>procedure</w:t>
      </w:r>
      <w:r w:rsidR="00F979B2">
        <w:rPr>
          <w:color w:val="000000"/>
        </w:rPr>
        <w:t>(</w:t>
      </w:r>
      <w:r w:rsidRPr="008968A5">
        <w:rPr>
          <w:color w:val="000000"/>
        </w:rPr>
        <w:t>s</w:t>
      </w:r>
      <w:r w:rsidR="00F979B2">
        <w:rPr>
          <w:color w:val="000000"/>
        </w:rPr>
        <w:t>)</w:t>
      </w:r>
      <w:r w:rsidRPr="008968A5">
        <w:rPr>
          <w:color w:val="000000"/>
        </w:rPr>
        <w:t xml:space="preserve"> to verify that </w:t>
      </w:r>
      <w:r w:rsidR="00F979B2">
        <w:rPr>
          <w:color w:val="000000"/>
        </w:rPr>
        <w:t>it</w:t>
      </w:r>
      <w:r w:rsidRPr="008968A5">
        <w:rPr>
          <w:color w:val="000000"/>
        </w:rPr>
        <w:t xml:space="preserve"> include</w:t>
      </w:r>
      <w:r w:rsidR="00F979B2">
        <w:rPr>
          <w:color w:val="000000"/>
        </w:rPr>
        <w:t>s</w:t>
      </w:r>
      <w:r w:rsidRPr="008968A5">
        <w:rPr>
          <w:color w:val="000000"/>
        </w:rPr>
        <w:t xml:space="preserve"> a</w:t>
      </w:r>
      <w:r w:rsidR="003D5D1D">
        <w:rPr>
          <w:color w:val="000000"/>
        </w:rPr>
        <w:t>n objective and impartial</w:t>
      </w:r>
      <w:r w:rsidRPr="008968A5">
        <w:rPr>
          <w:color w:val="000000"/>
        </w:rPr>
        <w:t xml:space="preserve"> review </w:t>
      </w:r>
      <w:r w:rsidR="00823FB8">
        <w:rPr>
          <w:color w:val="000000"/>
        </w:rPr>
        <w:t xml:space="preserve">process </w:t>
      </w:r>
      <w:r w:rsidR="003D5D1D">
        <w:rPr>
          <w:color w:val="000000"/>
        </w:rPr>
        <w:t xml:space="preserve">to assess the facts related to the determination that an individual has violated the </w:t>
      </w:r>
      <w:r w:rsidR="0043204E">
        <w:rPr>
          <w:color w:val="000000"/>
        </w:rPr>
        <w:t>FFD policy.</w:t>
      </w:r>
    </w:p>
    <w:p w14:paraId="303D1993" w14:textId="640AF26C" w:rsidR="00160464" w:rsidRPr="00823FB8" w:rsidRDefault="001B5103" w:rsidP="00990AE1">
      <w:pPr>
        <w:pStyle w:val="BodyText"/>
        <w:numPr>
          <w:ilvl w:val="1"/>
          <w:numId w:val="44"/>
        </w:numPr>
        <w:rPr>
          <w:color w:val="000000"/>
        </w:rPr>
      </w:pPr>
      <w:r w:rsidRPr="00823FB8">
        <w:rPr>
          <w:color w:val="000000"/>
        </w:rPr>
        <w:t>The inspector(s) should examine cases of FFD policy violations to verify that a review of the policy violation determination was conducted</w:t>
      </w:r>
      <w:r w:rsidR="009F64BF" w:rsidRPr="00823FB8">
        <w:rPr>
          <w:color w:val="000000"/>
        </w:rPr>
        <w:t>, if requested by the individual</w:t>
      </w:r>
      <w:r w:rsidRPr="00823FB8">
        <w:rPr>
          <w:color w:val="000000"/>
        </w:rPr>
        <w:t>.</w:t>
      </w:r>
      <w:r w:rsidR="00823FB8" w:rsidRPr="00823FB8">
        <w:rPr>
          <w:color w:val="000000"/>
        </w:rPr>
        <w:t xml:space="preserve"> </w:t>
      </w:r>
      <w:r w:rsidR="009F64BF" w:rsidRPr="00823FB8">
        <w:rPr>
          <w:color w:val="000000"/>
        </w:rPr>
        <w:t>If an FFD policy violation was overturned, were any corrective actions implemented as a result of this review</w:t>
      </w:r>
      <w:r w:rsidR="009F64BF">
        <w:rPr>
          <w:color w:val="000000"/>
        </w:rPr>
        <w:t xml:space="preserve">; </w:t>
      </w:r>
      <w:r w:rsidR="009413C6">
        <w:rPr>
          <w:color w:val="000000"/>
        </w:rPr>
        <w:t xml:space="preserve">and did the licensee make a </w:t>
      </w:r>
      <w:r w:rsidR="009F64BF">
        <w:rPr>
          <w:color w:val="000000"/>
        </w:rPr>
        <w:t xml:space="preserve">30-day </w:t>
      </w:r>
      <w:r w:rsidR="009413C6">
        <w:rPr>
          <w:color w:val="000000"/>
        </w:rPr>
        <w:t>report to the NRC under 10 CFR 26.719</w:t>
      </w:r>
      <w:r w:rsidR="009F64BF">
        <w:rPr>
          <w:color w:val="000000"/>
        </w:rPr>
        <w:t>(c)(1)</w:t>
      </w:r>
      <w:r w:rsidR="00823FB8" w:rsidRPr="00823FB8">
        <w:rPr>
          <w:color w:val="000000"/>
        </w:rPr>
        <w:t>?</w:t>
      </w:r>
    </w:p>
    <w:p w14:paraId="45E34237" w14:textId="77777777" w:rsidR="006B2D71" w:rsidRPr="002F0188" w:rsidRDefault="006B2D71" w:rsidP="00AB3204">
      <w:pPr>
        <w:pStyle w:val="Tier"/>
        <w:rPr>
          <w:color w:val="000000"/>
        </w:rPr>
      </w:pPr>
      <w:r w:rsidRPr="00744AAF">
        <w:t>Tier</w:t>
      </w:r>
      <w:r w:rsidRPr="00744AAF">
        <w:rPr>
          <w:color w:val="000000"/>
        </w:rPr>
        <w:t xml:space="preserve"> II</w:t>
      </w:r>
    </w:p>
    <w:p w14:paraId="76630E3D" w14:textId="3E2AA79E" w:rsidR="006C53D1" w:rsidRPr="008968A5" w:rsidRDefault="006C53D1" w:rsidP="003919A4">
      <w:pPr>
        <w:pStyle w:val="Heading2"/>
        <w:rPr>
          <w:color w:val="000000"/>
        </w:rPr>
      </w:pPr>
      <w:r w:rsidRPr="008968A5">
        <w:rPr>
          <w:color w:val="000000"/>
        </w:rPr>
        <w:t>02.0</w:t>
      </w:r>
      <w:r w:rsidR="00412B3C" w:rsidRPr="008968A5">
        <w:rPr>
          <w:color w:val="000000"/>
        </w:rPr>
        <w:t>5</w:t>
      </w:r>
      <w:r w:rsidRPr="008968A5">
        <w:rPr>
          <w:color w:val="000000"/>
        </w:rPr>
        <w:tab/>
      </w:r>
      <w:r w:rsidR="00082D01" w:rsidRPr="002246FA">
        <w:rPr>
          <w:color w:val="000000"/>
          <w:u w:val="single"/>
        </w:rPr>
        <w:t xml:space="preserve">FFD Program </w:t>
      </w:r>
      <w:r w:rsidR="004C0649" w:rsidRPr="002246FA">
        <w:rPr>
          <w:color w:val="000000"/>
          <w:u w:val="single"/>
        </w:rPr>
        <w:t>Policy</w:t>
      </w:r>
      <w:r w:rsidR="004C0649" w:rsidRPr="008968A5">
        <w:rPr>
          <w:color w:val="000000"/>
          <w:u w:val="single"/>
        </w:rPr>
        <w:t xml:space="preserve"> </w:t>
      </w:r>
      <w:r w:rsidR="00082D01">
        <w:rPr>
          <w:color w:val="000000"/>
          <w:u w:val="single"/>
        </w:rPr>
        <w:t xml:space="preserve">Statement </w:t>
      </w:r>
      <w:r w:rsidR="00684ACA" w:rsidRPr="008968A5">
        <w:rPr>
          <w:color w:val="000000"/>
          <w:u w:val="single"/>
        </w:rPr>
        <w:t xml:space="preserve">and </w:t>
      </w:r>
      <w:r w:rsidR="00082D01">
        <w:rPr>
          <w:color w:val="000000"/>
          <w:u w:val="single"/>
        </w:rPr>
        <w:t xml:space="preserve">FFD </w:t>
      </w:r>
      <w:r w:rsidR="00684ACA" w:rsidRPr="008968A5">
        <w:rPr>
          <w:color w:val="000000"/>
          <w:u w:val="single"/>
        </w:rPr>
        <w:t xml:space="preserve">Procedures </w:t>
      </w:r>
      <w:r w:rsidR="004C0649" w:rsidRPr="008968A5">
        <w:rPr>
          <w:color w:val="000000"/>
          <w:u w:val="single"/>
        </w:rPr>
        <w:t>Review</w:t>
      </w:r>
    </w:p>
    <w:p w14:paraId="3EB74047" w14:textId="707B7419" w:rsidR="00C175D7" w:rsidRDefault="00C175D7" w:rsidP="00744AAF">
      <w:pPr>
        <w:pStyle w:val="BodyText"/>
        <w:rPr>
          <w:color w:val="000000"/>
          <w:szCs w:val="24"/>
        </w:rPr>
      </w:pPr>
      <w:r w:rsidRPr="008968A5">
        <w:rPr>
          <w:color w:val="000000"/>
          <w:szCs w:val="24"/>
        </w:rPr>
        <w:t xml:space="preserve">The inspector(s) should evaluate the FFD program policy </w:t>
      </w:r>
      <w:r w:rsidR="00ED1168">
        <w:rPr>
          <w:color w:val="000000"/>
          <w:szCs w:val="24"/>
        </w:rPr>
        <w:t xml:space="preserve">statement </w:t>
      </w:r>
      <w:r w:rsidRPr="008968A5">
        <w:rPr>
          <w:color w:val="000000"/>
          <w:szCs w:val="24"/>
        </w:rPr>
        <w:t xml:space="preserve">and </w:t>
      </w:r>
      <w:r w:rsidR="00ED1168">
        <w:rPr>
          <w:color w:val="000000"/>
          <w:szCs w:val="24"/>
        </w:rPr>
        <w:t xml:space="preserve">FFD </w:t>
      </w:r>
      <w:r w:rsidRPr="008968A5">
        <w:rPr>
          <w:color w:val="000000"/>
          <w:szCs w:val="24"/>
        </w:rPr>
        <w:t>procedures and discuss the information with the FFD</w:t>
      </w:r>
      <w:r w:rsidR="002F4F70">
        <w:rPr>
          <w:color w:val="000000"/>
          <w:szCs w:val="24"/>
        </w:rPr>
        <w:t xml:space="preserve"> program</w:t>
      </w:r>
      <w:r w:rsidR="00D66D3A">
        <w:rPr>
          <w:color w:val="000000"/>
          <w:szCs w:val="24"/>
        </w:rPr>
        <w:t xml:space="preserve"> </w:t>
      </w:r>
      <w:r w:rsidRPr="008968A5">
        <w:rPr>
          <w:color w:val="000000"/>
          <w:szCs w:val="24"/>
        </w:rPr>
        <w:t>manager and/or staff directly responsib</w:t>
      </w:r>
      <w:r w:rsidR="006C19FA">
        <w:rPr>
          <w:color w:val="000000"/>
          <w:szCs w:val="24"/>
        </w:rPr>
        <w:t>le</w:t>
      </w:r>
      <w:r w:rsidRPr="008968A5">
        <w:rPr>
          <w:color w:val="000000"/>
          <w:szCs w:val="24"/>
        </w:rPr>
        <w:t xml:space="preserve"> for the </w:t>
      </w:r>
      <w:r w:rsidR="00ED1168">
        <w:rPr>
          <w:color w:val="000000"/>
          <w:szCs w:val="24"/>
        </w:rPr>
        <w:t>FFD</w:t>
      </w:r>
      <w:r w:rsidR="00ED1168" w:rsidRPr="008968A5">
        <w:rPr>
          <w:color w:val="000000"/>
          <w:szCs w:val="24"/>
        </w:rPr>
        <w:t xml:space="preserve"> </w:t>
      </w:r>
      <w:r w:rsidRPr="008968A5">
        <w:rPr>
          <w:color w:val="000000"/>
          <w:szCs w:val="24"/>
        </w:rPr>
        <w:t>policy</w:t>
      </w:r>
      <w:r w:rsidR="00ED1168">
        <w:rPr>
          <w:color w:val="000000"/>
          <w:szCs w:val="24"/>
        </w:rPr>
        <w:t>, FFD procedures,</w:t>
      </w:r>
      <w:r w:rsidRPr="008968A5">
        <w:rPr>
          <w:color w:val="000000"/>
          <w:szCs w:val="24"/>
        </w:rPr>
        <w:t xml:space="preserve"> and </w:t>
      </w:r>
      <w:r w:rsidR="00ED1168">
        <w:rPr>
          <w:color w:val="000000"/>
          <w:szCs w:val="24"/>
        </w:rPr>
        <w:t xml:space="preserve">the </w:t>
      </w:r>
      <w:r w:rsidRPr="008968A5">
        <w:rPr>
          <w:color w:val="000000"/>
          <w:szCs w:val="24"/>
        </w:rPr>
        <w:t xml:space="preserve">implementation of the </w:t>
      </w:r>
      <w:r w:rsidR="00ED1168">
        <w:rPr>
          <w:color w:val="000000"/>
          <w:szCs w:val="24"/>
        </w:rPr>
        <w:t xml:space="preserve">FFD </w:t>
      </w:r>
      <w:r w:rsidRPr="008968A5">
        <w:rPr>
          <w:color w:val="000000"/>
          <w:szCs w:val="24"/>
        </w:rPr>
        <w:t>program.</w:t>
      </w:r>
    </w:p>
    <w:p w14:paraId="394E0B27" w14:textId="610BD243" w:rsidR="008164AF" w:rsidRPr="003675D6" w:rsidRDefault="008164AF" w:rsidP="00990AE1">
      <w:pPr>
        <w:pStyle w:val="Requirement"/>
        <w:numPr>
          <w:ilvl w:val="0"/>
          <w:numId w:val="45"/>
        </w:numPr>
        <w:rPr>
          <w:rFonts w:eastAsiaTheme="minorHAnsi" w:cs="Arial"/>
        </w:rPr>
      </w:pPr>
      <w:r w:rsidRPr="00744AAF">
        <w:rPr>
          <w:rFonts w:eastAsiaTheme="minorHAnsi" w:cs="Arial"/>
        </w:rPr>
        <w:t>Verify</w:t>
      </w:r>
      <w:r w:rsidRPr="003675D6">
        <w:rPr>
          <w:rFonts w:eastAsiaTheme="minorHAnsi" w:cs="Arial"/>
        </w:rPr>
        <w:t xml:space="preserve"> that all FFD program personnel involved in the day-to-day operations of the program and whose duties require access or </w:t>
      </w:r>
      <w:r w:rsidR="00F43BF6" w:rsidRPr="003675D6">
        <w:rPr>
          <w:rFonts w:eastAsiaTheme="minorHAnsi" w:cs="Arial"/>
        </w:rPr>
        <w:t xml:space="preserve">the </w:t>
      </w:r>
      <w:r w:rsidRPr="003675D6">
        <w:rPr>
          <w:rFonts w:eastAsiaTheme="minorHAnsi" w:cs="Arial"/>
        </w:rPr>
        <w:t>perform</w:t>
      </w:r>
      <w:r w:rsidR="00F43BF6" w:rsidRPr="003675D6">
        <w:rPr>
          <w:rFonts w:eastAsiaTheme="minorHAnsi" w:cs="Arial"/>
        </w:rPr>
        <w:t>ance of</w:t>
      </w:r>
      <w:r w:rsidRPr="003675D6">
        <w:rPr>
          <w:rFonts w:eastAsiaTheme="minorHAnsi" w:cs="Arial"/>
        </w:rPr>
        <w:t xml:space="preserve"> activities </w:t>
      </w:r>
      <w:r w:rsidR="00F43BF6" w:rsidRPr="003675D6">
        <w:rPr>
          <w:rFonts w:eastAsiaTheme="minorHAnsi" w:cs="Arial"/>
        </w:rPr>
        <w:t xml:space="preserve">specified </w:t>
      </w:r>
      <w:r w:rsidRPr="003675D6">
        <w:rPr>
          <w:rFonts w:eastAsiaTheme="minorHAnsi" w:cs="Arial"/>
        </w:rPr>
        <w:t xml:space="preserve">in </w:t>
      </w:r>
      <w:r w:rsidR="000C1688" w:rsidRPr="003675D6">
        <w:rPr>
          <w:rFonts w:eastAsiaTheme="minorHAnsi" w:cs="Arial"/>
        </w:rPr>
        <w:t>10 CFR </w:t>
      </w:r>
      <w:r w:rsidRPr="003675D6">
        <w:rPr>
          <w:rFonts w:eastAsiaTheme="minorHAnsi" w:cs="Arial"/>
        </w:rPr>
        <w:t>26.4(g)(1)</w:t>
      </w:r>
      <w:r w:rsidR="006D6FCC" w:rsidRPr="003675D6">
        <w:rPr>
          <w:rFonts w:eastAsiaTheme="minorHAnsi" w:cs="Arial"/>
        </w:rPr>
        <w:t xml:space="preserve"> through </w:t>
      </w:r>
      <w:r w:rsidRPr="003675D6">
        <w:rPr>
          <w:rFonts w:eastAsiaTheme="minorHAnsi" w:cs="Arial"/>
        </w:rPr>
        <w:t xml:space="preserve">(5) </w:t>
      </w:r>
      <w:r w:rsidR="00341432" w:rsidRPr="003675D6">
        <w:rPr>
          <w:rFonts w:eastAsiaTheme="minorHAnsi" w:cs="Arial"/>
        </w:rPr>
        <w:t>are</w:t>
      </w:r>
      <w:r w:rsidRPr="003675D6">
        <w:rPr>
          <w:rFonts w:eastAsiaTheme="minorHAnsi" w:cs="Arial"/>
        </w:rPr>
        <w:t xml:space="preserve"> subject to </w:t>
      </w:r>
      <w:r w:rsidR="00F43BF6" w:rsidRPr="003675D6">
        <w:rPr>
          <w:rFonts w:eastAsiaTheme="minorHAnsi" w:cs="Arial"/>
        </w:rPr>
        <w:t>the</w:t>
      </w:r>
      <w:r w:rsidRPr="003675D6">
        <w:rPr>
          <w:rFonts w:eastAsiaTheme="minorHAnsi" w:cs="Arial"/>
        </w:rPr>
        <w:t xml:space="preserve"> FFD program. (</w:t>
      </w:r>
      <w:r w:rsidR="000C1688" w:rsidRPr="003675D6">
        <w:rPr>
          <w:rFonts w:eastAsiaTheme="minorHAnsi" w:cs="Arial"/>
        </w:rPr>
        <w:t>10 CFR </w:t>
      </w:r>
      <w:r w:rsidRPr="003675D6">
        <w:rPr>
          <w:rFonts w:eastAsiaTheme="minorHAnsi" w:cs="Arial"/>
        </w:rPr>
        <w:t>26.4(g))</w:t>
      </w:r>
    </w:p>
    <w:p w14:paraId="053CB2D9" w14:textId="5DA2A94F" w:rsidR="004C33BD" w:rsidRPr="00AD5FA4" w:rsidRDefault="004C33BD" w:rsidP="00AB3204">
      <w:pPr>
        <w:pStyle w:val="SpecificGuidance"/>
      </w:pPr>
      <w:r w:rsidRPr="00744AAF">
        <w:t>Specific Guidance</w:t>
      </w:r>
    </w:p>
    <w:p w14:paraId="697AC9C9" w14:textId="42A6A20F" w:rsidR="007A4922" w:rsidRDefault="00C175D7" w:rsidP="00744AAF">
      <w:pPr>
        <w:pStyle w:val="BodyText3"/>
      </w:pPr>
      <w:r w:rsidRPr="008968A5">
        <w:t xml:space="preserve">The inspector(s) should interview the FFD </w:t>
      </w:r>
      <w:r w:rsidR="002F4F70">
        <w:t xml:space="preserve">program </w:t>
      </w:r>
      <w:r w:rsidR="008042D2">
        <w:t>m</w:t>
      </w:r>
      <w:r w:rsidRPr="008968A5">
        <w:t>anager</w:t>
      </w:r>
      <w:r w:rsidR="00D66D2D">
        <w:t xml:space="preserve"> </w:t>
      </w:r>
      <w:r w:rsidR="0031349E">
        <w:t xml:space="preserve">and obtain a list of </w:t>
      </w:r>
      <w:r w:rsidRPr="008968A5">
        <w:t>all FFD</w:t>
      </w:r>
      <w:r w:rsidR="002A1E0A">
        <w:t> </w:t>
      </w:r>
      <w:r w:rsidRPr="008968A5">
        <w:t xml:space="preserve">program personnel involved in the day-to-day operations of the </w:t>
      </w:r>
      <w:r w:rsidR="0031349E">
        <w:t xml:space="preserve">FFD </w:t>
      </w:r>
      <w:r w:rsidRPr="008968A5">
        <w:t>program and whose duties</w:t>
      </w:r>
      <w:r w:rsidR="00C95326">
        <w:t xml:space="preserve"> </w:t>
      </w:r>
      <w:r w:rsidRPr="008968A5">
        <w:t>require them to have the types of access or perform the activities</w:t>
      </w:r>
      <w:r w:rsidR="00750077">
        <w:t xml:space="preserve"> described</w:t>
      </w:r>
      <w:r w:rsidRPr="008968A5">
        <w:t xml:space="preserve"> in </w:t>
      </w:r>
      <w:r w:rsidR="000C1688">
        <w:t>10 CFR </w:t>
      </w:r>
      <w:r w:rsidRPr="008968A5">
        <w:t xml:space="preserve">26.4(g)(1) through </w:t>
      </w:r>
      <w:r w:rsidR="000E0D29">
        <w:t>(</w:t>
      </w:r>
      <w:r w:rsidRPr="008968A5">
        <w:t>5</w:t>
      </w:r>
      <w:r w:rsidR="0043204E">
        <w:t>)</w:t>
      </w:r>
      <w:r w:rsidR="00750077">
        <w:t>, to confirm that each individual is</w:t>
      </w:r>
      <w:r w:rsidR="00750077" w:rsidDel="00750077">
        <w:t xml:space="preserve"> </w:t>
      </w:r>
      <w:r w:rsidRPr="008968A5">
        <w:t>subject to an FFD program.</w:t>
      </w:r>
    </w:p>
    <w:p w14:paraId="4F21C499" w14:textId="55BCCCF8" w:rsidR="008164AF" w:rsidRPr="003675D6" w:rsidRDefault="008164AF" w:rsidP="00990AE1">
      <w:pPr>
        <w:pStyle w:val="Requirement"/>
        <w:numPr>
          <w:ilvl w:val="0"/>
          <w:numId w:val="45"/>
        </w:numPr>
        <w:rPr>
          <w:rFonts w:eastAsiaTheme="minorHAnsi" w:cs="Arial"/>
        </w:rPr>
      </w:pPr>
      <w:r w:rsidRPr="00744AAF">
        <w:rPr>
          <w:rFonts w:eastAsiaTheme="minorHAnsi" w:cs="Arial"/>
        </w:rPr>
        <w:t>Verify</w:t>
      </w:r>
      <w:r w:rsidRPr="003675D6">
        <w:rPr>
          <w:rFonts w:eastAsiaTheme="minorHAnsi" w:cs="Arial"/>
        </w:rPr>
        <w:t xml:space="preserve"> that all contractor and vendor</w:t>
      </w:r>
      <w:r w:rsidR="00D81B81" w:rsidRPr="003675D6">
        <w:rPr>
          <w:rFonts w:eastAsiaTheme="minorHAnsi" w:cs="Arial"/>
        </w:rPr>
        <w:t xml:space="preserve"> </w:t>
      </w:r>
      <w:r w:rsidR="00750077" w:rsidRPr="003675D6">
        <w:rPr>
          <w:rFonts w:eastAsiaTheme="minorHAnsi" w:cs="Arial"/>
        </w:rPr>
        <w:t xml:space="preserve">(C/V) </w:t>
      </w:r>
      <w:r w:rsidRPr="003675D6">
        <w:rPr>
          <w:rFonts w:eastAsiaTheme="minorHAnsi" w:cs="Arial"/>
        </w:rPr>
        <w:t xml:space="preserve">personnel performing activities within the scope of </w:t>
      </w:r>
      <w:r w:rsidR="000C1688" w:rsidRPr="003675D6">
        <w:rPr>
          <w:rFonts w:eastAsiaTheme="minorHAnsi" w:cs="Arial"/>
        </w:rPr>
        <w:t>10 CFR </w:t>
      </w:r>
      <w:r w:rsidRPr="003675D6">
        <w:rPr>
          <w:rFonts w:eastAsiaTheme="minorHAnsi" w:cs="Arial"/>
        </w:rPr>
        <w:t>Part 26 are subject to either the licensee’s FFD program</w:t>
      </w:r>
      <w:r w:rsidR="003E18E4" w:rsidRPr="003675D6">
        <w:rPr>
          <w:rFonts w:eastAsiaTheme="minorHAnsi" w:cs="Arial"/>
        </w:rPr>
        <w:t>,</w:t>
      </w:r>
      <w:r w:rsidRPr="003675D6">
        <w:rPr>
          <w:rFonts w:eastAsiaTheme="minorHAnsi" w:cs="Arial"/>
        </w:rPr>
        <w:t xml:space="preserve"> or to</w:t>
      </w:r>
      <w:r w:rsidR="00D81B81" w:rsidRPr="003675D6">
        <w:rPr>
          <w:rFonts w:eastAsiaTheme="minorHAnsi" w:cs="Arial"/>
        </w:rPr>
        <w:t xml:space="preserve"> </w:t>
      </w:r>
      <w:r w:rsidR="00750077" w:rsidRPr="003675D6">
        <w:rPr>
          <w:rFonts w:eastAsiaTheme="minorHAnsi" w:cs="Arial"/>
        </w:rPr>
        <w:t xml:space="preserve">the C/Vs FFD </w:t>
      </w:r>
      <w:r w:rsidRPr="003675D6">
        <w:rPr>
          <w:rFonts w:eastAsiaTheme="minorHAnsi" w:cs="Arial"/>
        </w:rPr>
        <w:t>program that has been formally reviewed and approved by the licensee. (</w:t>
      </w:r>
      <w:r w:rsidR="000C1688" w:rsidRPr="003675D6">
        <w:rPr>
          <w:rFonts w:eastAsiaTheme="minorHAnsi" w:cs="Arial"/>
        </w:rPr>
        <w:t>10 CFR </w:t>
      </w:r>
      <w:r w:rsidRPr="003675D6">
        <w:rPr>
          <w:rFonts w:eastAsiaTheme="minorHAnsi" w:cs="Arial"/>
        </w:rPr>
        <w:t>26.21)</w:t>
      </w:r>
    </w:p>
    <w:p w14:paraId="12EE43A0" w14:textId="44462EA4" w:rsidR="004C33BD" w:rsidRPr="00AD5FA4" w:rsidRDefault="004C33BD" w:rsidP="00AB3204">
      <w:pPr>
        <w:pStyle w:val="SpecificGuidance"/>
      </w:pPr>
      <w:r w:rsidRPr="00744AAF">
        <w:t>Specific Guidance</w:t>
      </w:r>
    </w:p>
    <w:p w14:paraId="296F47F9" w14:textId="7122436C" w:rsidR="00C175D7" w:rsidRPr="008968A5" w:rsidRDefault="00C175D7" w:rsidP="00744AAF">
      <w:pPr>
        <w:pStyle w:val="BodyText3"/>
      </w:pPr>
      <w:r w:rsidRPr="00E668AA">
        <w:t xml:space="preserve">The inspector(s) should interview the FFD </w:t>
      </w:r>
      <w:r w:rsidR="002F4F70" w:rsidRPr="00E668AA">
        <w:t>program</w:t>
      </w:r>
      <w:r w:rsidR="00D66D3A" w:rsidRPr="00E668AA">
        <w:t xml:space="preserve"> </w:t>
      </w:r>
      <w:r w:rsidR="008042D2" w:rsidRPr="00E668AA">
        <w:t>m</w:t>
      </w:r>
      <w:r w:rsidRPr="00E668AA">
        <w:t xml:space="preserve">anager to confirm that all C/V personnel performing activities within the scope of </w:t>
      </w:r>
      <w:r w:rsidR="000C1688" w:rsidRPr="00E668AA">
        <w:t>10 CFR </w:t>
      </w:r>
      <w:r w:rsidRPr="00E668AA">
        <w:t>Part 26</w:t>
      </w:r>
      <w:r w:rsidRPr="008968A5">
        <w:t xml:space="preserve"> have been subject to an FFD program.</w:t>
      </w:r>
    </w:p>
    <w:p w14:paraId="16D5DC1B" w14:textId="1D4A6E46" w:rsidR="000A2AE0" w:rsidRPr="003675D6" w:rsidRDefault="00192F3B" w:rsidP="00990AE1">
      <w:pPr>
        <w:pStyle w:val="Requirement"/>
        <w:numPr>
          <w:ilvl w:val="0"/>
          <w:numId w:val="45"/>
        </w:numPr>
        <w:rPr>
          <w:rFonts w:eastAsiaTheme="minorHAnsi" w:cs="Arial"/>
        </w:rPr>
      </w:pPr>
      <w:r w:rsidRPr="00744AAF">
        <w:rPr>
          <w:rFonts w:eastAsiaTheme="minorHAnsi" w:cs="Arial"/>
        </w:rPr>
        <w:lastRenderedPageBreak/>
        <w:t>Verify</w:t>
      </w:r>
      <w:r w:rsidRPr="003675D6">
        <w:rPr>
          <w:rFonts w:eastAsiaTheme="minorHAnsi" w:cs="Arial"/>
        </w:rPr>
        <w:t xml:space="preserve"> that the licensee </w:t>
      </w:r>
      <w:r w:rsidR="00341432" w:rsidRPr="003675D6">
        <w:rPr>
          <w:rFonts w:eastAsiaTheme="minorHAnsi" w:cs="Arial"/>
        </w:rPr>
        <w:t>makes</w:t>
      </w:r>
      <w:r w:rsidR="009B51D7" w:rsidRPr="003675D6">
        <w:rPr>
          <w:rFonts w:eastAsiaTheme="minorHAnsi" w:cs="Arial"/>
        </w:rPr>
        <w:t xml:space="preserve"> </w:t>
      </w:r>
      <w:r w:rsidR="00F27348" w:rsidRPr="003675D6">
        <w:rPr>
          <w:rFonts w:eastAsiaTheme="minorHAnsi" w:cs="Arial"/>
        </w:rPr>
        <w:t>its FFD policy statement</w:t>
      </w:r>
      <w:r w:rsidRPr="003675D6">
        <w:rPr>
          <w:rFonts w:eastAsiaTheme="minorHAnsi" w:cs="Arial"/>
        </w:rPr>
        <w:t xml:space="preserve"> </w:t>
      </w:r>
      <w:r w:rsidR="00F27348" w:rsidRPr="003675D6">
        <w:rPr>
          <w:rFonts w:eastAsiaTheme="minorHAnsi" w:cs="Arial"/>
        </w:rPr>
        <w:t>readily available to all individuals subject to the policy</w:t>
      </w:r>
      <w:r w:rsidRPr="003675D6">
        <w:rPr>
          <w:rFonts w:eastAsiaTheme="minorHAnsi" w:cs="Arial"/>
        </w:rPr>
        <w:t>.</w:t>
      </w:r>
      <w:r w:rsidR="009C75BF" w:rsidRPr="003675D6">
        <w:rPr>
          <w:rFonts w:eastAsiaTheme="minorHAnsi" w:cs="Arial"/>
        </w:rPr>
        <w:t xml:space="preserve"> (</w:t>
      </w:r>
      <w:r w:rsidR="000C1688" w:rsidRPr="003675D6">
        <w:rPr>
          <w:rFonts w:eastAsiaTheme="minorHAnsi" w:cs="Arial"/>
        </w:rPr>
        <w:t>10 CFR </w:t>
      </w:r>
      <w:r w:rsidRPr="003675D6">
        <w:rPr>
          <w:rFonts w:eastAsiaTheme="minorHAnsi" w:cs="Arial"/>
        </w:rPr>
        <w:t>26.</w:t>
      </w:r>
      <w:r w:rsidR="00F27348" w:rsidRPr="003675D6">
        <w:rPr>
          <w:rFonts w:eastAsiaTheme="minorHAnsi" w:cs="Arial"/>
        </w:rPr>
        <w:t>27</w:t>
      </w:r>
      <w:r w:rsidRPr="003675D6">
        <w:rPr>
          <w:rFonts w:eastAsiaTheme="minorHAnsi" w:cs="Arial"/>
        </w:rPr>
        <w:t>(b))</w:t>
      </w:r>
    </w:p>
    <w:p w14:paraId="60D74CF5" w14:textId="52DC2DE6" w:rsidR="004C33BD" w:rsidRDefault="004C33BD" w:rsidP="00AB3204">
      <w:pPr>
        <w:pStyle w:val="SpecificGuidance"/>
      </w:pPr>
      <w:r w:rsidRPr="008968A5">
        <w:t>Specific Guidance</w:t>
      </w:r>
    </w:p>
    <w:p w14:paraId="70FB7B53" w14:textId="1F3A9095" w:rsidR="008F00FE" w:rsidRDefault="00DE1368" w:rsidP="00744AAF">
      <w:pPr>
        <w:pStyle w:val="BodyText3"/>
      </w:pPr>
      <w:r w:rsidRPr="008968A5">
        <w:t>The inspector(s) should confirm</w:t>
      </w:r>
      <w:r w:rsidR="00A26A8F">
        <w:t>,</w:t>
      </w:r>
      <w:r w:rsidRPr="008968A5">
        <w:t xml:space="preserve"> through discussion with the FFD </w:t>
      </w:r>
      <w:r w:rsidR="002F4F70">
        <w:t xml:space="preserve">program </w:t>
      </w:r>
      <w:r w:rsidR="008042D2">
        <w:t>m</w:t>
      </w:r>
      <w:r w:rsidRPr="008968A5">
        <w:t>anager and through review of available documentation</w:t>
      </w:r>
      <w:r w:rsidR="00A26A8F">
        <w:t>,</w:t>
      </w:r>
      <w:r w:rsidRPr="008968A5">
        <w:t xml:space="preserve"> that the most up</w:t>
      </w:r>
      <w:r w:rsidR="001E65B8">
        <w:t xml:space="preserve"> </w:t>
      </w:r>
      <w:r w:rsidRPr="008968A5">
        <w:t>to</w:t>
      </w:r>
      <w:r w:rsidR="001E65B8">
        <w:t xml:space="preserve"> </w:t>
      </w:r>
      <w:r w:rsidRPr="008968A5">
        <w:t>date FFD policy statement is readily available to all individuals subject to the policy.</w:t>
      </w:r>
      <w:r w:rsidR="00D66D2D">
        <w:t xml:space="preserve"> </w:t>
      </w:r>
      <w:r w:rsidR="00750077">
        <w:t xml:space="preserve">For example, is the FFD policy statement available for review on a company website or posted on bulletin boards, and are individuals knowledgeable about how to obtain the </w:t>
      </w:r>
      <w:ins w:id="41" w:author="Author">
        <w:r w:rsidR="003064B8" w:rsidRPr="004129C4">
          <w:rPr>
            <w:color w:val="C00000"/>
          </w:rPr>
          <w:t>FFD</w:t>
        </w:r>
        <w:r w:rsidR="003064B8">
          <w:t xml:space="preserve"> </w:t>
        </w:r>
      </w:ins>
      <w:r w:rsidR="00750077">
        <w:t xml:space="preserve">policy statement? Also, if the FFD policy </w:t>
      </w:r>
      <w:ins w:id="42" w:author="Author">
        <w:r w:rsidR="003064B8" w:rsidRPr="004129C4">
          <w:rPr>
            <w:color w:val="C00000"/>
          </w:rPr>
          <w:t>statement</w:t>
        </w:r>
        <w:r w:rsidR="003064B8">
          <w:t xml:space="preserve"> </w:t>
        </w:r>
      </w:ins>
      <w:r w:rsidR="00750077">
        <w:t>has been updated since the last inspection, confirm that subject individuals have been notified of the policy update.</w:t>
      </w:r>
    </w:p>
    <w:p w14:paraId="523D5B1A" w14:textId="067971E8" w:rsidR="00B946E9" w:rsidRPr="003675D6" w:rsidRDefault="00F27348" w:rsidP="00990AE1">
      <w:pPr>
        <w:pStyle w:val="Requirement"/>
        <w:numPr>
          <w:ilvl w:val="0"/>
          <w:numId w:val="45"/>
        </w:numPr>
        <w:rPr>
          <w:rFonts w:eastAsiaTheme="minorHAnsi" w:cs="Arial"/>
        </w:rPr>
      </w:pPr>
      <w:r w:rsidRPr="00744AAF">
        <w:rPr>
          <w:rFonts w:eastAsiaTheme="minorHAnsi" w:cs="Arial"/>
        </w:rPr>
        <w:t>Verify</w:t>
      </w:r>
      <w:r w:rsidRPr="003675D6">
        <w:rPr>
          <w:rFonts w:eastAsiaTheme="minorHAnsi" w:cs="Arial"/>
        </w:rPr>
        <w:t xml:space="preserve"> that the licensee’s </w:t>
      </w:r>
      <w:bookmarkStart w:id="43" w:name="OLE_LINK1"/>
      <w:r w:rsidRPr="003675D6">
        <w:rPr>
          <w:rFonts w:eastAsiaTheme="minorHAnsi" w:cs="Arial"/>
        </w:rPr>
        <w:t xml:space="preserve">written </w:t>
      </w:r>
      <w:r w:rsidR="004A64DE" w:rsidRPr="003675D6">
        <w:rPr>
          <w:rFonts w:eastAsiaTheme="minorHAnsi" w:cs="Arial"/>
        </w:rPr>
        <w:t xml:space="preserve">FFD </w:t>
      </w:r>
      <w:r w:rsidRPr="003675D6">
        <w:rPr>
          <w:rFonts w:eastAsiaTheme="minorHAnsi" w:cs="Arial"/>
        </w:rPr>
        <w:t xml:space="preserve">policy statement </w:t>
      </w:r>
      <w:r w:rsidR="0057509B" w:rsidRPr="003675D6">
        <w:rPr>
          <w:rFonts w:eastAsiaTheme="minorHAnsi" w:cs="Arial"/>
        </w:rPr>
        <w:t>is consistent with rule requirements.</w:t>
      </w:r>
      <w:bookmarkEnd w:id="43"/>
      <w:r w:rsidR="0057509B" w:rsidRPr="003675D6">
        <w:rPr>
          <w:rFonts w:eastAsiaTheme="minorHAnsi" w:cs="Arial"/>
        </w:rPr>
        <w:t xml:space="preserve"> </w:t>
      </w:r>
      <w:r w:rsidRPr="003675D6">
        <w:rPr>
          <w:rFonts w:eastAsiaTheme="minorHAnsi" w:cs="Arial"/>
        </w:rPr>
        <w:t>(</w:t>
      </w:r>
      <w:r w:rsidR="000C1688" w:rsidRPr="003675D6">
        <w:rPr>
          <w:rFonts w:eastAsiaTheme="minorHAnsi" w:cs="Arial"/>
        </w:rPr>
        <w:t>10 CFR </w:t>
      </w:r>
      <w:r w:rsidRPr="003675D6">
        <w:rPr>
          <w:rFonts w:eastAsiaTheme="minorHAnsi" w:cs="Arial"/>
        </w:rPr>
        <w:t>26.</w:t>
      </w:r>
      <w:r w:rsidR="002E03F8" w:rsidRPr="003675D6">
        <w:rPr>
          <w:rFonts w:eastAsiaTheme="minorHAnsi" w:cs="Arial"/>
        </w:rPr>
        <w:t>27</w:t>
      </w:r>
      <w:r w:rsidRPr="003675D6">
        <w:rPr>
          <w:rFonts w:eastAsiaTheme="minorHAnsi" w:cs="Arial"/>
        </w:rPr>
        <w:t>(</w:t>
      </w:r>
      <w:r w:rsidR="00095DC4" w:rsidRPr="003675D6">
        <w:rPr>
          <w:rFonts w:eastAsiaTheme="minorHAnsi" w:cs="Arial"/>
        </w:rPr>
        <w:t>b</w:t>
      </w:r>
      <w:r w:rsidRPr="003675D6">
        <w:rPr>
          <w:rFonts w:eastAsiaTheme="minorHAnsi" w:cs="Arial"/>
        </w:rPr>
        <w:t>)</w:t>
      </w:r>
      <w:r w:rsidR="002F4F70" w:rsidRPr="003675D6">
        <w:rPr>
          <w:rFonts w:eastAsiaTheme="minorHAnsi" w:cs="Arial"/>
        </w:rPr>
        <w:t xml:space="preserve"> and </w:t>
      </w:r>
      <w:r w:rsidR="000C1688" w:rsidRPr="003675D6">
        <w:rPr>
          <w:rFonts w:eastAsiaTheme="minorHAnsi" w:cs="Arial"/>
        </w:rPr>
        <w:t>10 CFR </w:t>
      </w:r>
      <w:r w:rsidR="00095DC4" w:rsidRPr="003675D6">
        <w:rPr>
          <w:rFonts w:eastAsiaTheme="minorHAnsi" w:cs="Arial"/>
        </w:rPr>
        <w:t>26.203(a)</w:t>
      </w:r>
      <w:r w:rsidR="002E03F8" w:rsidRPr="003675D6">
        <w:rPr>
          <w:rFonts w:eastAsiaTheme="minorHAnsi" w:cs="Arial"/>
        </w:rPr>
        <w:t>)</w:t>
      </w:r>
    </w:p>
    <w:p w14:paraId="2E644965" w14:textId="6A34ADD0" w:rsidR="004C33BD" w:rsidRPr="00AD5FA4" w:rsidRDefault="004C33BD" w:rsidP="00AB3204">
      <w:pPr>
        <w:pStyle w:val="SpecificGuidance"/>
      </w:pPr>
      <w:r w:rsidRPr="00744AAF">
        <w:t>Specific Guidance</w:t>
      </w:r>
    </w:p>
    <w:p w14:paraId="052BA010" w14:textId="77777777" w:rsidR="00DE1368" w:rsidRDefault="00DE1368" w:rsidP="00744AAF">
      <w:pPr>
        <w:pStyle w:val="BodyText3"/>
      </w:pPr>
      <w:r w:rsidRPr="008968A5">
        <w:t>The inspector(s) should review the written FFD policy statement to ensure that it addresses the following:</w:t>
      </w:r>
    </w:p>
    <w:p w14:paraId="50C1C808" w14:textId="3382E3B6" w:rsidR="00E95D50" w:rsidRPr="0076472D" w:rsidRDefault="00DE1368" w:rsidP="00990AE1">
      <w:pPr>
        <w:pStyle w:val="BodyText"/>
        <w:numPr>
          <w:ilvl w:val="0"/>
          <w:numId w:val="15"/>
        </w:numPr>
        <w:tabs>
          <w:tab w:val="num" w:pos="1080"/>
        </w:tabs>
        <w:ind w:left="1080"/>
        <w:rPr>
          <w:color w:val="000000"/>
          <w:szCs w:val="24"/>
        </w:rPr>
      </w:pPr>
      <w:r w:rsidRPr="0076472D">
        <w:rPr>
          <w:color w:val="000000"/>
          <w:szCs w:val="24"/>
        </w:rPr>
        <w:t>Consequences of the use, sale, or possession of illegal drugs on or off</w:t>
      </w:r>
      <w:r w:rsidR="002D476E">
        <w:rPr>
          <w:color w:val="000000"/>
          <w:szCs w:val="24"/>
        </w:rPr>
        <w:t>-</w:t>
      </w:r>
      <w:r w:rsidRPr="0076472D">
        <w:rPr>
          <w:color w:val="000000"/>
          <w:szCs w:val="24"/>
        </w:rPr>
        <w:t>site, the abuse of legal drugs and alcohol, and the misuse of prescript</w:t>
      </w:r>
      <w:r w:rsidR="00C71886" w:rsidRPr="0076472D">
        <w:rPr>
          <w:color w:val="000000"/>
          <w:szCs w:val="24"/>
        </w:rPr>
        <w:t>ion and over</w:t>
      </w:r>
      <w:r w:rsidR="00AB700A">
        <w:rPr>
          <w:color w:val="000000"/>
          <w:szCs w:val="24"/>
        </w:rPr>
        <w:noBreakHyphen/>
      </w:r>
      <w:r w:rsidR="00C71886" w:rsidRPr="0076472D">
        <w:rPr>
          <w:color w:val="000000"/>
          <w:szCs w:val="24"/>
        </w:rPr>
        <w:t>the</w:t>
      </w:r>
      <w:r w:rsidR="00AB700A">
        <w:rPr>
          <w:color w:val="000000"/>
          <w:szCs w:val="24"/>
        </w:rPr>
        <w:noBreakHyphen/>
      </w:r>
      <w:r w:rsidR="00C71886" w:rsidRPr="0076472D">
        <w:rPr>
          <w:color w:val="000000"/>
          <w:szCs w:val="24"/>
        </w:rPr>
        <w:t>counter drugs;</w:t>
      </w:r>
    </w:p>
    <w:p w14:paraId="3413A97E" w14:textId="77777777" w:rsidR="00DE1368" w:rsidRPr="0076472D" w:rsidRDefault="00DE1368" w:rsidP="00990AE1">
      <w:pPr>
        <w:pStyle w:val="BodyText"/>
        <w:numPr>
          <w:ilvl w:val="0"/>
          <w:numId w:val="15"/>
        </w:numPr>
        <w:tabs>
          <w:tab w:val="num" w:pos="1080"/>
        </w:tabs>
        <w:ind w:left="1080"/>
        <w:rPr>
          <w:color w:val="000000"/>
          <w:szCs w:val="24"/>
        </w:rPr>
      </w:pPr>
      <w:r w:rsidRPr="0076472D">
        <w:rPr>
          <w:color w:val="000000"/>
          <w:szCs w:val="24"/>
        </w:rPr>
        <w:t>The requirement that individuals who are notified that they have been selected for random testing must report to the collection site within the time period specified by the licensee;</w:t>
      </w:r>
    </w:p>
    <w:p w14:paraId="29687B4C" w14:textId="77777777" w:rsidR="0076472D" w:rsidRDefault="00DE1368" w:rsidP="00990AE1">
      <w:pPr>
        <w:pStyle w:val="BodyText"/>
        <w:numPr>
          <w:ilvl w:val="0"/>
          <w:numId w:val="15"/>
        </w:numPr>
        <w:tabs>
          <w:tab w:val="num" w:pos="1080"/>
        </w:tabs>
        <w:ind w:left="1080"/>
        <w:rPr>
          <w:color w:val="000000"/>
          <w:szCs w:val="24"/>
        </w:rPr>
      </w:pPr>
      <w:r w:rsidRPr="0076472D">
        <w:rPr>
          <w:color w:val="000000"/>
          <w:szCs w:val="24"/>
        </w:rPr>
        <w:t>The actions that constitute a refusal to provide a specimen for testing, the consequences of a refusal to test, as well as the consequences of subverting or attempting to subvert the testing process;</w:t>
      </w:r>
    </w:p>
    <w:p w14:paraId="71E1025A" w14:textId="47BD4C08" w:rsidR="0076472D" w:rsidRDefault="00DE1368" w:rsidP="00990AE1">
      <w:pPr>
        <w:pStyle w:val="BodyText"/>
        <w:numPr>
          <w:ilvl w:val="0"/>
          <w:numId w:val="15"/>
        </w:numPr>
        <w:tabs>
          <w:tab w:val="num" w:pos="1080"/>
        </w:tabs>
        <w:ind w:left="1080"/>
        <w:rPr>
          <w:color w:val="000000"/>
          <w:szCs w:val="24"/>
        </w:rPr>
      </w:pPr>
      <w:r w:rsidRPr="0076472D">
        <w:rPr>
          <w:color w:val="000000"/>
          <w:szCs w:val="24"/>
        </w:rPr>
        <w:t>Prohibits the consumption of alcohol, at a minimum, within an abstinence period of 5</w:t>
      </w:r>
      <w:r w:rsidR="000C1688">
        <w:rPr>
          <w:color w:val="000000"/>
          <w:szCs w:val="24"/>
        </w:rPr>
        <w:t> </w:t>
      </w:r>
      <w:r w:rsidRPr="0076472D">
        <w:rPr>
          <w:color w:val="000000"/>
          <w:szCs w:val="24"/>
        </w:rPr>
        <w:t>hours preceding the individual’s arrival at the licensee’s facility, and during the period of any tour of duty;</w:t>
      </w:r>
    </w:p>
    <w:p w14:paraId="6410D8B4" w14:textId="14B65D39" w:rsidR="0076472D" w:rsidRDefault="00DE1368" w:rsidP="00990AE1">
      <w:pPr>
        <w:pStyle w:val="BodyText"/>
        <w:numPr>
          <w:ilvl w:val="0"/>
          <w:numId w:val="15"/>
        </w:numPr>
        <w:tabs>
          <w:tab w:val="num" w:pos="1080"/>
        </w:tabs>
        <w:ind w:left="1080"/>
        <w:rPr>
          <w:color w:val="000000"/>
          <w:szCs w:val="24"/>
        </w:rPr>
      </w:pPr>
      <w:r w:rsidRPr="0076472D">
        <w:rPr>
          <w:color w:val="000000"/>
          <w:szCs w:val="24"/>
        </w:rPr>
        <w:t xml:space="preserve">Conveys that abstinence from alcohol for </w:t>
      </w:r>
      <w:r w:rsidR="002F4F70">
        <w:rPr>
          <w:color w:val="000000"/>
          <w:szCs w:val="24"/>
        </w:rPr>
        <w:t>5</w:t>
      </w:r>
      <w:r w:rsidR="00E97B6E">
        <w:rPr>
          <w:color w:val="000000"/>
          <w:szCs w:val="24"/>
        </w:rPr>
        <w:t> </w:t>
      </w:r>
      <w:r w:rsidRPr="0076472D">
        <w:rPr>
          <w:color w:val="000000"/>
          <w:szCs w:val="24"/>
        </w:rPr>
        <w:t>hours preceding any scheduled tour of duty is considered to be a minimum that is necessary, but may not be sufficient, to ensure that the individual is fit for duty;</w:t>
      </w:r>
    </w:p>
    <w:p w14:paraId="0BBEBA88" w14:textId="77777777" w:rsidR="0076472D" w:rsidRDefault="0076472D" w:rsidP="00990AE1">
      <w:pPr>
        <w:pStyle w:val="BodyText"/>
        <w:numPr>
          <w:ilvl w:val="0"/>
          <w:numId w:val="15"/>
        </w:numPr>
        <w:tabs>
          <w:tab w:val="num" w:pos="1080"/>
        </w:tabs>
        <w:ind w:left="1080"/>
        <w:rPr>
          <w:color w:val="000000"/>
          <w:szCs w:val="24"/>
        </w:rPr>
      </w:pPr>
      <w:r w:rsidRPr="0076472D">
        <w:rPr>
          <w:color w:val="000000"/>
          <w:szCs w:val="24"/>
        </w:rPr>
        <w:t>A</w:t>
      </w:r>
      <w:r w:rsidR="00DE1368" w:rsidRPr="0076472D">
        <w:rPr>
          <w:color w:val="000000"/>
          <w:szCs w:val="24"/>
        </w:rPr>
        <w:t>ddresses other factors that could affect FFD, such as mental stress, fatigue, or illness, and the use of prescription and over-the-counter medications that could cause impairment;</w:t>
      </w:r>
    </w:p>
    <w:p w14:paraId="2B9390EA" w14:textId="77777777" w:rsidR="0076472D" w:rsidRDefault="00DE1368" w:rsidP="00990AE1">
      <w:pPr>
        <w:pStyle w:val="BodyText"/>
        <w:numPr>
          <w:ilvl w:val="0"/>
          <w:numId w:val="15"/>
        </w:numPr>
        <w:tabs>
          <w:tab w:val="num" w:pos="1080"/>
        </w:tabs>
        <w:ind w:left="1080"/>
        <w:rPr>
          <w:color w:val="000000"/>
          <w:szCs w:val="24"/>
        </w:rPr>
      </w:pPr>
      <w:r w:rsidRPr="0076472D">
        <w:rPr>
          <w:color w:val="000000"/>
          <w:szCs w:val="24"/>
        </w:rPr>
        <w:t>Provides a description of any program available to individuals seeking assistance in dealing with drug, alcohol, fatigue, or other problems that could adversely affect an individual’s ability to perform safely and competently the duties that require an individual to be subject to this subpart;</w:t>
      </w:r>
    </w:p>
    <w:p w14:paraId="2FD6B002" w14:textId="77777777" w:rsidR="0076472D" w:rsidRDefault="00DE1368" w:rsidP="00990AE1">
      <w:pPr>
        <w:pStyle w:val="BodyText"/>
        <w:numPr>
          <w:ilvl w:val="0"/>
          <w:numId w:val="15"/>
        </w:numPr>
        <w:tabs>
          <w:tab w:val="num" w:pos="1080"/>
        </w:tabs>
        <w:ind w:left="1080"/>
        <w:rPr>
          <w:color w:val="000000"/>
          <w:szCs w:val="24"/>
        </w:rPr>
      </w:pPr>
      <w:r w:rsidRPr="0076472D">
        <w:rPr>
          <w:color w:val="000000"/>
          <w:szCs w:val="24"/>
        </w:rPr>
        <w:t>The consequences of violating the policy;</w:t>
      </w:r>
    </w:p>
    <w:p w14:paraId="3D8FBE14" w14:textId="3390D550" w:rsidR="0076472D" w:rsidRDefault="00DE1368" w:rsidP="00990AE1">
      <w:pPr>
        <w:pStyle w:val="BodyText"/>
        <w:numPr>
          <w:ilvl w:val="0"/>
          <w:numId w:val="15"/>
        </w:numPr>
        <w:tabs>
          <w:tab w:val="num" w:pos="1080"/>
        </w:tabs>
        <w:ind w:left="1080"/>
        <w:rPr>
          <w:color w:val="000000"/>
          <w:szCs w:val="24"/>
        </w:rPr>
      </w:pPr>
      <w:r w:rsidRPr="0076472D">
        <w:rPr>
          <w:color w:val="000000"/>
          <w:szCs w:val="24"/>
        </w:rPr>
        <w:t xml:space="preserve">The individual’s responsibility to report legal actions, as defined in </w:t>
      </w:r>
      <w:r w:rsidR="000C1688">
        <w:rPr>
          <w:color w:val="000000"/>
          <w:szCs w:val="24"/>
        </w:rPr>
        <w:t>10 CFR </w:t>
      </w:r>
      <w:r w:rsidRPr="0076472D">
        <w:rPr>
          <w:color w:val="000000"/>
          <w:szCs w:val="24"/>
        </w:rPr>
        <w:t>26.5;</w:t>
      </w:r>
    </w:p>
    <w:p w14:paraId="5F3984F8" w14:textId="4AE2158A" w:rsidR="00D95C37" w:rsidRDefault="00D95C37" w:rsidP="00990AE1">
      <w:pPr>
        <w:pStyle w:val="BodyText"/>
        <w:numPr>
          <w:ilvl w:val="0"/>
          <w:numId w:val="15"/>
        </w:numPr>
        <w:tabs>
          <w:tab w:val="num" w:pos="1080"/>
        </w:tabs>
        <w:ind w:left="1080"/>
        <w:rPr>
          <w:color w:val="000000"/>
          <w:szCs w:val="24"/>
        </w:rPr>
      </w:pPr>
      <w:r w:rsidRPr="00D95C37">
        <w:rPr>
          <w:color w:val="000000"/>
          <w:szCs w:val="24"/>
        </w:rPr>
        <w:lastRenderedPageBreak/>
        <w:t>The responsibilities of managers, supervisors, and escorts to report FFD concerns;</w:t>
      </w:r>
      <w:ins w:id="44" w:author="Author">
        <w:r>
          <w:rPr>
            <w:color w:val="000000"/>
            <w:szCs w:val="24"/>
          </w:rPr>
          <w:t xml:space="preserve"> </w:t>
        </w:r>
        <w:r w:rsidR="00FC0CE9">
          <w:rPr>
            <w:color w:val="000000"/>
            <w:szCs w:val="24"/>
          </w:rPr>
          <w:t>and</w:t>
        </w:r>
      </w:ins>
    </w:p>
    <w:p w14:paraId="3BB4B483" w14:textId="53B5B770" w:rsidR="00D95C37" w:rsidRDefault="00B574B6" w:rsidP="00990AE1">
      <w:pPr>
        <w:pStyle w:val="BodyText"/>
        <w:numPr>
          <w:ilvl w:val="0"/>
          <w:numId w:val="15"/>
        </w:numPr>
        <w:tabs>
          <w:tab w:val="num" w:pos="1080"/>
        </w:tabs>
        <w:ind w:left="1080"/>
        <w:rPr>
          <w:color w:val="000000"/>
          <w:szCs w:val="24"/>
        </w:rPr>
      </w:pPr>
      <w:r w:rsidRPr="00B574B6">
        <w:rPr>
          <w:color w:val="000000"/>
          <w:szCs w:val="24"/>
        </w:rPr>
        <w:t>The individual’s responsibility to report FFD concerns.</w:t>
      </w:r>
    </w:p>
    <w:p w14:paraId="43CD5306" w14:textId="6335526D" w:rsidR="008F00FE" w:rsidRPr="003675D6" w:rsidRDefault="002E03F8" w:rsidP="00990AE1">
      <w:pPr>
        <w:pStyle w:val="Requirement"/>
        <w:numPr>
          <w:ilvl w:val="0"/>
          <w:numId w:val="45"/>
        </w:numPr>
        <w:rPr>
          <w:rFonts w:eastAsiaTheme="minorHAnsi" w:cs="Arial"/>
        </w:rPr>
      </w:pPr>
      <w:r w:rsidRPr="003675D6">
        <w:rPr>
          <w:rFonts w:eastAsiaTheme="minorHAnsi" w:cs="Arial"/>
        </w:rPr>
        <w:t xml:space="preserve">Verify that the licensee’s </w:t>
      </w:r>
      <w:r w:rsidR="004A64DE" w:rsidRPr="003675D6">
        <w:rPr>
          <w:rFonts w:eastAsiaTheme="minorHAnsi" w:cs="Arial"/>
        </w:rPr>
        <w:t xml:space="preserve">FFD </w:t>
      </w:r>
      <w:r w:rsidRPr="003675D6">
        <w:rPr>
          <w:rFonts w:eastAsiaTheme="minorHAnsi" w:cs="Arial"/>
        </w:rPr>
        <w:t xml:space="preserve">procedures </w:t>
      </w:r>
      <w:r w:rsidR="00341432" w:rsidRPr="003675D6">
        <w:rPr>
          <w:rFonts w:eastAsiaTheme="minorHAnsi" w:cs="Arial"/>
        </w:rPr>
        <w:t>are</w:t>
      </w:r>
      <w:r w:rsidR="0057509B" w:rsidRPr="003675D6">
        <w:rPr>
          <w:rFonts w:eastAsiaTheme="minorHAnsi" w:cs="Arial"/>
        </w:rPr>
        <w:t xml:space="preserve"> consistent with rule requirements</w:t>
      </w:r>
      <w:r w:rsidR="004A64DE" w:rsidRPr="003675D6">
        <w:rPr>
          <w:rFonts w:eastAsiaTheme="minorHAnsi" w:cs="Arial"/>
        </w:rPr>
        <w:t xml:space="preserve">. </w:t>
      </w:r>
      <w:r w:rsidR="00095DC4" w:rsidRPr="003675D6">
        <w:rPr>
          <w:rFonts w:eastAsiaTheme="minorHAnsi" w:cs="Arial"/>
        </w:rPr>
        <w:t>(</w:t>
      </w:r>
      <w:r w:rsidR="000C1688" w:rsidRPr="003675D6">
        <w:rPr>
          <w:rFonts w:eastAsiaTheme="minorHAnsi" w:cs="Arial"/>
        </w:rPr>
        <w:t>10 CFR </w:t>
      </w:r>
      <w:r w:rsidR="00095DC4" w:rsidRPr="003675D6">
        <w:rPr>
          <w:rFonts w:eastAsiaTheme="minorHAnsi" w:cs="Arial"/>
        </w:rPr>
        <w:t>26.27(c)</w:t>
      </w:r>
      <w:r w:rsidR="004A64DE" w:rsidRPr="003675D6">
        <w:rPr>
          <w:rFonts w:eastAsiaTheme="minorHAnsi" w:cs="Arial"/>
        </w:rPr>
        <w:t xml:space="preserve"> for FFD procedures on drug and alcohol testing, specific guidance items 1 through 4; and</w:t>
      </w:r>
      <w:r w:rsidR="008F00FE" w:rsidRPr="003675D6">
        <w:rPr>
          <w:rFonts w:eastAsiaTheme="minorHAnsi" w:cs="Arial"/>
        </w:rPr>
        <w:t xml:space="preserve"> </w:t>
      </w:r>
      <w:r w:rsidR="000C1688" w:rsidRPr="003675D6">
        <w:rPr>
          <w:rFonts w:eastAsiaTheme="minorHAnsi" w:cs="Arial"/>
        </w:rPr>
        <w:t>10 CFR </w:t>
      </w:r>
      <w:r w:rsidR="008F00FE" w:rsidRPr="003675D6">
        <w:rPr>
          <w:rFonts w:eastAsiaTheme="minorHAnsi" w:cs="Arial"/>
        </w:rPr>
        <w:t>26.203(b)</w:t>
      </w:r>
      <w:r w:rsidR="004A64DE" w:rsidRPr="003675D6">
        <w:rPr>
          <w:rFonts w:eastAsiaTheme="minorHAnsi" w:cs="Arial"/>
        </w:rPr>
        <w:t xml:space="preserve"> for the fatigue management procedures for the security force, specific guidance items 5 through 8</w:t>
      </w:r>
      <w:r w:rsidR="002F4F70" w:rsidRPr="003675D6">
        <w:rPr>
          <w:rFonts w:eastAsiaTheme="minorHAnsi" w:cs="Arial"/>
        </w:rPr>
        <w:t>)</w:t>
      </w:r>
      <w:r w:rsidR="002246FA" w:rsidRPr="003675D6">
        <w:rPr>
          <w:rFonts w:eastAsiaTheme="minorHAnsi" w:cs="Arial"/>
        </w:rPr>
        <w:t>.</w:t>
      </w:r>
    </w:p>
    <w:p w14:paraId="79B49A78" w14:textId="67377154" w:rsidR="00CA592C" w:rsidRPr="00744AAF" w:rsidRDefault="004C33BD" w:rsidP="00AB3204">
      <w:pPr>
        <w:pStyle w:val="SpecificGuidance"/>
      </w:pPr>
      <w:r w:rsidRPr="00744AAF">
        <w:t>Specific Guidance</w:t>
      </w:r>
    </w:p>
    <w:p w14:paraId="6878EF7F" w14:textId="19E447FA" w:rsidR="00E614A7" w:rsidRDefault="00010444" w:rsidP="00744AAF">
      <w:pPr>
        <w:pStyle w:val="BodyText3"/>
      </w:pPr>
      <w:r w:rsidRPr="008968A5">
        <w:t>The inspector(s) should verify that written</w:t>
      </w:r>
      <w:r w:rsidR="00E614A7">
        <w:t xml:space="preserve"> </w:t>
      </w:r>
      <w:r w:rsidR="00DD50B9">
        <w:t xml:space="preserve">FFD </w:t>
      </w:r>
      <w:r w:rsidR="00E614A7">
        <w:t>procedures exist that describe:</w:t>
      </w:r>
    </w:p>
    <w:p w14:paraId="0288D19A" w14:textId="77777777" w:rsidR="00010444" w:rsidRPr="0076472D" w:rsidRDefault="00010444" w:rsidP="00990AE1">
      <w:pPr>
        <w:pStyle w:val="BodyText"/>
        <w:numPr>
          <w:ilvl w:val="0"/>
          <w:numId w:val="16"/>
        </w:numPr>
        <w:tabs>
          <w:tab w:val="num" w:pos="1080"/>
        </w:tabs>
        <w:ind w:left="1080"/>
        <w:rPr>
          <w:color w:val="000000"/>
          <w:szCs w:val="24"/>
        </w:rPr>
      </w:pPr>
      <w:r w:rsidRPr="0076472D">
        <w:rPr>
          <w:color w:val="000000"/>
          <w:szCs w:val="24"/>
        </w:rPr>
        <w:t>The methods and techniques to be used in testing for drugs and alcohol, including procedures for protecting the privacy and other rights (including due process) of an individual who provides a specimen, procedures for protecting the integrity of the specimen, and procedures used to ensure that the test results are valid and attributable to the correct individual.</w:t>
      </w:r>
    </w:p>
    <w:p w14:paraId="365F3966" w14:textId="6A6A6216" w:rsidR="00010444" w:rsidRPr="008968A5" w:rsidRDefault="00086D8E" w:rsidP="002B1CF7">
      <w:pPr>
        <w:pStyle w:val="BodyText4"/>
        <w:rPr>
          <w:color w:val="000000"/>
        </w:rPr>
      </w:pPr>
      <w:ins w:id="45" w:author="Author">
        <w:r w:rsidRPr="004129C4">
          <w:t xml:space="preserve">For special analyses testing performed under 10 CFR 26.163(a)(2) on specimens with </w:t>
        </w:r>
      </w:ins>
      <w:r w:rsidR="00010444" w:rsidRPr="00612551">
        <w:rPr>
          <w:color w:val="000000"/>
        </w:rPr>
        <w:t>dilute</w:t>
      </w:r>
      <w:r w:rsidR="000F0B1B" w:rsidRPr="00612551">
        <w:rPr>
          <w:color w:val="000000"/>
        </w:rPr>
        <w:t xml:space="preserve"> </w:t>
      </w:r>
      <w:ins w:id="46" w:author="Author">
        <w:r w:rsidRPr="004129C4">
          <w:t>validity test results and</w:t>
        </w:r>
        <w:r w:rsidRPr="00612551">
          <w:rPr>
            <w:color w:val="000000"/>
          </w:rPr>
          <w:t xml:space="preserve"> </w:t>
        </w:r>
      </w:ins>
      <w:r w:rsidR="00010444" w:rsidRPr="00612551">
        <w:rPr>
          <w:color w:val="000000"/>
        </w:rPr>
        <w:t>specimens</w:t>
      </w:r>
      <w:ins w:id="47" w:author="Author">
        <w:r w:rsidRPr="00086D8E">
          <w:t xml:space="preserve"> </w:t>
        </w:r>
        <w:r w:rsidRPr="004129C4">
          <w:t>collected under the direct observation conditions specified in 10 CFR 26.115(a)(1) through (3) and (5)</w:t>
        </w:r>
      </w:ins>
      <w:r w:rsidR="00010444" w:rsidRPr="00612551">
        <w:rPr>
          <w:color w:val="000000"/>
        </w:rPr>
        <w:t xml:space="preserve">, confirm that the testing process is documented in the FFD </w:t>
      </w:r>
      <w:r w:rsidR="00DD50B9" w:rsidRPr="00612551">
        <w:rPr>
          <w:color w:val="000000"/>
        </w:rPr>
        <w:t xml:space="preserve">policy statement and FFD </w:t>
      </w:r>
      <w:r w:rsidR="00010444" w:rsidRPr="00612551">
        <w:rPr>
          <w:color w:val="000000"/>
        </w:rPr>
        <w:t>procedures.</w:t>
      </w:r>
    </w:p>
    <w:p w14:paraId="26747C0E" w14:textId="2B4D106D" w:rsidR="00010444" w:rsidRDefault="00010444" w:rsidP="00990AE1">
      <w:pPr>
        <w:pStyle w:val="BodyText"/>
        <w:numPr>
          <w:ilvl w:val="0"/>
          <w:numId w:val="16"/>
        </w:numPr>
        <w:tabs>
          <w:tab w:val="num" w:pos="1080"/>
        </w:tabs>
        <w:ind w:left="1080"/>
        <w:rPr>
          <w:color w:val="000000"/>
          <w:szCs w:val="24"/>
        </w:rPr>
      </w:pPr>
      <w:r w:rsidRPr="00427C44">
        <w:rPr>
          <w:color w:val="000000"/>
          <w:szCs w:val="24"/>
        </w:rPr>
        <w:t>Immediate and follow</w:t>
      </w:r>
      <w:ins w:id="48" w:author="Author">
        <w:r w:rsidR="00C3125D" w:rsidRPr="004129C4">
          <w:rPr>
            <w:color w:val="C00000"/>
            <w:szCs w:val="24"/>
          </w:rPr>
          <w:t>-up</w:t>
        </w:r>
      </w:ins>
      <w:r w:rsidRPr="004129C4">
        <w:rPr>
          <w:color w:val="C00000"/>
          <w:szCs w:val="24"/>
        </w:rPr>
        <w:t xml:space="preserve"> </w:t>
      </w:r>
      <w:r w:rsidRPr="00427C44">
        <w:rPr>
          <w:color w:val="000000"/>
          <w:szCs w:val="24"/>
        </w:rPr>
        <w:t xml:space="preserve">actions that will be taken, and the procedures to be used, in cases in which </w:t>
      </w:r>
      <w:r w:rsidR="00DD50B9">
        <w:rPr>
          <w:color w:val="000000"/>
          <w:szCs w:val="24"/>
        </w:rPr>
        <w:t xml:space="preserve">an </w:t>
      </w:r>
      <w:r w:rsidRPr="00427C44">
        <w:rPr>
          <w:color w:val="000000"/>
          <w:szCs w:val="24"/>
        </w:rPr>
        <w:t>individual</w:t>
      </w:r>
      <w:r w:rsidR="00DD50B9">
        <w:rPr>
          <w:color w:val="000000"/>
          <w:szCs w:val="24"/>
        </w:rPr>
        <w:t xml:space="preserve"> i</w:t>
      </w:r>
      <w:r w:rsidR="00DD50B9" w:rsidRPr="00427C44">
        <w:rPr>
          <w:color w:val="000000"/>
          <w:szCs w:val="24"/>
        </w:rPr>
        <w:t xml:space="preserve">s </w:t>
      </w:r>
      <w:r w:rsidRPr="00427C44">
        <w:rPr>
          <w:color w:val="000000"/>
          <w:szCs w:val="24"/>
        </w:rPr>
        <w:t>determined to have:</w:t>
      </w:r>
    </w:p>
    <w:p w14:paraId="5994BDE9" w14:textId="77777777" w:rsidR="00010444" w:rsidRPr="00DC6EC2" w:rsidRDefault="00010444" w:rsidP="00990AE1">
      <w:pPr>
        <w:pStyle w:val="BodyText"/>
        <w:numPr>
          <w:ilvl w:val="0"/>
          <w:numId w:val="13"/>
        </w:numPr>
        <w:tabs>
          <w:tab w:val="num" w:pos="1440"/>
        </w:tabs>
        <w:ind w:left="1440" w:hanging="360"/>
        <w:rPr>
          <w:color w:val="000000"/>
          <w:szCs w:val="24"/>
        </w:rPr>
      </w:pPr>
      <w:r w:rsidRPr="00744AAF">
        <w:t>Been</w:t>
      </w:r>
      <w:r w:rsidRPr="00DC6EC2">
        <w:rPr>
          <w:color w:val="000000"/>
          <w:szCs w:val="24"/>
        </w:rPr>
        <w:t xml:space="preserve"> involved in the use, sale, or possession of illegal drugs;</w:t>
      </w:r>
    </w:p>
    <w:p w14:paraId="5E6EAFC5" w14:textId="4F17A3A3" w:rsidR="00427C44" w:rsidRPr="00002C7C" w:rsidRDefault="00010444" w:rsidP="00990AE1">
      <w:pPr>
        <w:pStyle w:val="BodyText"/>
        <w:numPr>
          <w:ilvl w:val="0"/>
          <w:numId w:val="13"/>
        </w:numPr>
        <w:tabs>
          <w:tab w:val="num" w:pos="1440"/>
        </w:tabs>
        <w:ind w:left="1440" w:hanging="360"/>
        <w:rPr>
          <w:color w:val="000000"/>
          <w:szCs w:val="24"/>
        </w:rPr>
      </w:pPr>
      <w:r w:rsidRPr="00744AAF">
        <w:t>Consumed</w:t>
      </w:r>
      <w:r w:rsidRPr="00DC6EC2">
        <w:rPr>
          <w:color w:val="000000"/>
          <w:szCs w:val="24"/>
        </w:rPr>
        <w:t xml:space="preserve"> alcohol to excess before the </w:t>
      </w:r>
      <w:r w:rsidR="00362C97">
        <w:rPr>
          <w:color w:val="000000"/>
          <w:szCs w:val="24"/>
        </w:rPr>
        <w:t>mandatory pre-work abstinence</w:t>
      </w:r>
      <w:r w:rsidR="00002C7C">
        <w:rPr>
          <w:color w:val="000000"/>
          <w:szCs w:val="24"/>
        </w:rPr>
        <w:t xml:space="preserve"> </w:t>
      </w:r>
      <w:r w:rsidRPr="00002C7C">
        <w:rPr>
          <w:color w:val="000000"/>
          <w:szCs w:val="24"/>
        </w:rPr>
        <w:t>period, or consumed any alcohol during the mandatory pre-work abstinence period or while on duty, as determined by a test that measures BAC;</w:t>
      </w:r>
    </w:p>
    <w:p w14:paraId="3336549D" w14:textId="77777777" w:rsidR="00427C44" w:rsidRDefault="00010444" w:rsidP="00990AE1">
      <w:pPr>
        <w:pStyle w:val="BodyText"/>
        <w:numPr>
          <w:ilvl w:val="0"/>
          <w:numId w:val="13"/>
        </w:numPr>
        <w:tabs>
          <w:tab w:val="num" w:pos="1440"/>
        </w:tabs>
        <w:ind w:left="1440" w:hanging="360"/>
        <w:rPr>
          <w:color w:val="000000"/>
          <w:szCs w:val="24"/>
        </w:rPr>
      </w:pPr>
      <w:r w:rsidRPr="00744AAF">
        <w:t>Attempted</w:t>
      </w:r>
      <w:r w:rsidRPr="00427C44">
        <w:rPr>
          <w:color w:val="000000"/>
          <w:szCs w:val="24"/>
        </w:rPr>
        <w:t xml:space="preserve"> to subvert the testing process by adulterating or diluting specimens (in vivo or in vitro), substituting specimens, or by any other means;</w:t>
      </w:r>
    </w:p>
    <w:p w14:paraId="5B8214D9" w14:textId="77777777" w:rsidR="00427C44" w:rsidRDefault="00010444" w:rsidP="00990AE1">
      <w:pPr>
        <w:pStyle w:val="BodyText"/>
        <w:numPr>
          <w:ilvl w:val="0"/>
          <w:numId w:val="13"/>
        </w:numPr>
        <w:tabs>
          <w:tab w:val="num" w:pos="1440"/>
        </w:tabs>
        <w:ind w:left="1440" w:hanging="360"/>
        <w:rPr>
          <w:color w:val="000000"/>
          <w:szCs w:val="24"/>
        </w:rPr>
      </w:pPr>
      <w:r w:rsidRPr="00744AAF">
        <w:t>Refused</w:t>
      </w:r>
      <w:r w:rsidRPr="00427C44">
        <w:rPr>
          <w:color w:val="000000"/>
          <w:szCs w:val="24"/>
        </w:rPr>
        <w:t xml:space="preserve"> to provide a specimen for analysis; or</w:t>
      </w:r>
    </w:p>
    <w:p w14:paraId="056A076D" w14:textId="1F09FD0A" w:rsidR="00010444" w:rsidRPr="00427C44" w:rsidRDefault="00010444" w:rsidP="00990AE1">
      <w:pPr>
        <w:pStyle w:val="BodyText"/>
        <w:numPr>
          <w:ilvl w:val="0"/>
          <w:numId w:val="13"/>
        </w:numPr>
        <w:tabs>
          <w:tab w:val="num" w:pos="1440"/>
        </w:tabs>
        <w:ind w:left="1440" w:hanging="360"/>
        <w:rPr>
          <w:color w:val="000000"/>
          <w:szCs w:val="24"/>
        </w:rPr>
      </w:pPr>
      <w:r w:rsidRPr="00427C44">
        <w:rPr>
          <w:color w:val="000000"/>
          <w:szCs w:val="24"/>
        </w:rPr>
        <w:t xml:space="preserve">Had </w:t>
      </w:r>
      <w:r w:rsidRPr="00744AAF">
        <w:t>legal</w:t>
      </w:r>
      <w:r w:rsidRPr="00427C44">
        <w:rPr>
          <w:color w:val="000000"/>
          <w:szCs w:val="24"/>
        </w:rPr>
        <w:t xml:space="preserve"> action taken relating to drug or alcohol use</w:t>
      </w:r>
      <w:r w:rsidR="002F4F70">
        <w:rPr>
          <w:color w:val="000000"/>
          <w:szCs w:val="24"/>
        </w:rPr>
        <w:t>.</w:t>
      </w:r>
    </w:p>
    <w:p w14:paraId="04C6C9CB" w14:textId="77777777" w:rsidR="001151F7" w:rsidRDefault="00010444" w:rsidP="00990AE1">
      <w:pPr>
        <w:pStyle w:val="BodyText"/>
        <w:numPr>
          <w:ilvl w:val="0"/>
          <w:numId w:val="16"/>
        </w:numPr>
        <w:tabs>
          <w:tab w:val="num" w:pos="1080"/>
        </w:tabs>
        <w:ind w:left="1080"/>
        <w:rPr>
          <w:color w:val="000000"/>
          <w:szCs w:val="24"/>
        </w:rPr>
      </w:pPr>
      <w:r w:rsidRPr="00744AAF">
        <w:t>The</w:t>
      </w:r>
      <w:r w:rsidRPr="001151F7">
        <w:rPr>
          <w:color w:val="000000"/>
          <w:szCs w:val="24"/>
        </w:rPr>
        <w:t xml:space="preserve"> process that the licensee will use to ensure that individuals who are called in to perform unscheduled work are fit for duty;</w:t>
      </w:r>
    </w:p>
    <w:p w14:paraId="0EA3AA23" w14:textId="79365B8A" w:rsidR="00C06852" w:rsidRPr="00211FA8" w:rsidRDefault="00010444" w:rsidP="00990AE1">
      <w:pPr>
        <w:pStyle w:val="BodyText"/>
        <w:numPr>
          <w:ilvl w:val="0"/>
          <w:numId w:val="16"/>
        </w:numPr>
        <w:tabs>
          <w:tab w:val="num" w:pos="1080"/>
        </w:tabs>
        <w:ind w:left="1080"/>
        <w:rPr>
          <w:color w:val="000000"/>
          <w:szCs w:val="24"/>
        </w:rPr>
      </w:pPr>
      <w:r w:rsidRPr="00211FA8">
        <w:rPr>
          <w:color w:val="000000"/>
          <w:szCs w:val="24"/>
        </w:rPr>
        <w:t>The process to be followed if an individual’s behavior raises a concern regarding the possible use, sale, or possession of illegal drugs on or off site; the possible possession or consumption of alcohol on site; or impairment from any cause</w:t>
      </w:r>
      <w:r w:rsidR="000E0D29" w:rsidRPr="00211FA8">
        <w:rPr>
          <w:color w:val="000000"/>
          <w:szCs w:val="24"/>
        </w:rPr>
        <w:t xml:space="preserve"> </w:t>
      </w:r>
      <w:r w:rsidRPr="00211FA8">
        <w:rPr>
          <w:color w:val="000000"/>
          <w:szCs w:val="24"/>
        </w:rPr>
        <w:t xml:space="preserve">which in any way could adversely affect the individual’s ability to perform </w:t>
      </w:r>
      <w:ins w:id="49" w:author="Author">
        <w:r w:rsidR="0047444B">
          <w:rPr>
            <w:color w:val="000000"/>
            <w:szCs w:val="24"/>
          </w:rPr>
          <w:t>their</w:t>
        </w:r>
      </w:ins>
      <w:r w:rsidRPr="00211FA8">
        <w:rPr>
          <w:color w:val="000000"/>
          <w:szCs w:val="24"/>
        </w:rPr>
        <w:t xml:space="preserve"> duties safely and competently. The procedure must require that individuals</w:t>
      </w:r>
      <w:r w:rsidR="000A2AE0" w:rsidRPr="00211FA8">
        <w:rPr>
          <w:color w:val="000000"/>
          <w:szCs w:val="24"/>
        </w:rPr>
        <w:t xml:space="preserve"> who have a</w:t>
      </w:r>
      <w:r w:rsidRPr="00211FA8">
        <w:rPr>
          <w:color w:val="000000"/>
          <w:szCs w:val="24"/>
        </w:rPr>
        <w:t xml:space="preserve"> FFD concern about another individual’s behavior shall contact the personnel designated in the </w:t>
      </w:r>
      <w:r w:rsidR="00DD50B9" w:rsidRPr="00211FA8">
        <w:rPr>
          <w:color w:val="000000"/>
          <w:szCs w:val="24"/>
        </w:rPr>
        <w:t>FFD policy</w:t>
      </w:r>
      <w:r w:rsidR="00DD50B9" w:rsidRPr="004129C4">
        <w:rPr>
          <w:color w:val="C00000"/>
          <w:szCs w:val="24"/>
        </w:rPr>
        <w:t xml:space="preserve"> </w:t>
      </w:r>
      <w:ins w:id="50" w:author="Author">
        <w:r w:rsidR="003064B8" w:rsidRPr="004129C4">
          <w:rPr>
            <w:color w:val="C00000"/>
            <w:szCs w:val="24"/>
          </w:rPr>
          <w:t>statement</w:t>
        </w:r>
        <w:r w:rsidR="003064B8" w:rsidRPr="00211FA8">
          <w:rPr>
            <w:color w:val="000000"/>
            <w:szCs w:val="24"/>
          </w:rPr>
          <w:t xml:space="preserve"> </w:t>
        </w:r>
      </w:ins>
      <w:r w:rsidR="00DD50B9" w:rsidRPr="00211FA8">
        <w:rPr>
          <w:color w:val="000000"/>
          <w:szCs w:val="24"/>
        </w:rPr>
        <w:t xml:space="preserve">or FFD </w:t>
      </w:r>
      <w:r w:rsidRPr="00211FA8">
        <w:rPr>
          <w:color w:val="000000"/>
          <w:szCs w:val="24"/>
        </w:rPr>
        <w:t>procedures to report the concern;</w:t>
      </w:r>
    </w:p>
    <w:p w14:paraId="437C0DFD" w14:textId="5AD83EEB" w:rsidR="00010444" w:rsidRDefault="00010444" w:rsidP="00990AE1">
      <w:pPr>
        <w:pStyle w:val="BodyText"/>
        <w:numPr>
          <w:ilvl w:val="0"/>
          <w:numId w:val="17"/>
        </w:numPr>
        <w:tabs>
          <w:tab w:val="num" w:pos="1080"/>
        </w:tabs>
        <w:ind w:left="1080"/>
        <w:rPr>
          <w:color w:val="000000"/>
          <w:szCs w:val="24"/>
        </w:rPr>
      </w:pPr>
      <w:r w:rsidRPr="00427C44">
        <w:rPr>
          <w:color w:val="000000"/>
          <w:szCs w:val="24"/>
        </w:rPr>
        <w:lastRenderedPageBreak/>
        <w:t xml:space="preserve">The process to be followed when a security officer makes a self-declaration that </w:t>
      </w:r>
      <w:ins w:id="51" w:author="Author">
        <w:r w:rsidR="003064B8" w:rsidRPr="008D79EB">
          <w:rPr>
            <w:color w:val="C00000"/>
            <w:szCs w:val="24"/>
          </w:rPr>
          <w:t xml:space="preserve">they are </w:t>
        </w:r>
      </w:ins>
      <w:r w:rsidRPr="00427C44">
        <w:rPr>
          <w:color w:val="000000"/>
          <w:szCs w:val="24"/>
        </w:rPr>
        <w:t>not fit to perform</w:t>
      </w:r>
      <w:ins w:id="52" w:author="Author">
        <w:r w:rsidR="00897017" w:rsidRPr="008D79EB">
          <w:rPr>
            <w:color w:val="C00000"/>
            <w:szCs w:val="24"/>
          </w:rPr>
          <w:t xml:space="preserve"> their</w:t>
        </w:r>
        <w:r w:rsidR="00C51201" w:rsidRPr="008D79EB">
          <w:rPr>
            <w:color w:val="C00000"/>
            <w:szCs w:val="24"/>
          </w:rPr>
          <w:t xml:space="preserve"> </w:t>
        </w:r>
      </w:ins>
      <w:r w:rsidRPr="00427C44">
        <w:rPr>
          <w:color w:val="000000"/>
          <w:szCs w:val="24"/>
        </w:rPr>
        <w:t>duties safely and competently for any part of a working tour as a result of fatigue;</w:t>
      </w:r>
    </w:p>
    <w:p w14:paraId="4CF2C7BF" w14:textId="77777777" w:rsidR="00010444" w:rsidRPr="00427C44" w:rsidRDefault="00010444" w:rsidP="00990AE1">
      <w:pPr>
        <w:pStyle w:val="BodyText"/>
        <w:numPr>
          <w:ilvl w:val="0"/>
          <w:numId w:val="17"/>
        </w:numPr>
        <w:tabs>
          <w:tab w:val="num" w:pos="1080"/>
        </w:tabs>
        <w:ind w:left="1080"/>
        <w:rPr>
          <w:color w:val="000000"/>
          <w:szCs w:val="24"/>
        </w:rPr>
      </w:pPr>
      <w:r w:rsidRPr="00427C44">
        <w:rPr>
          <w:color w:val="000000"/>
          <w:szCs w:val="24"/>
        </w:rPr>
        <w:t>The process for implementing the work hour controls for security officers;</w:t>
      </w:r>
    </w:p>
    <w:p w14:paraId="41A5B6BE" w14:textId="7EBB8DA4" w:rsidR="00010444" w:rsidRPr="00427C44" w:rsidRDefault="00010444" w:rsidP="00990AE1">
      <w:pPr>
        <w:pStyle w:val="BodyText"/>
        <w:numPr>
          <w:ilvl w:val="0"/>
          <w:numId w:val="17"/>
        </w:numPr>
        <w:tabs>
          <w:tab w:val="num" w:pos="1080"/>
        </w:tabs>
        <w:ind w:left="1080"/>
        <w:rPr>
          <w:color w:val="000000"/>
          <w:szCs w:val="24"/>
        </w:rPr>
      </w:pPr>
      <w:r w:rsidRPr="00427C44">
        <w:rPr>
          <w:color w:val="000000"/>
          <w:szCs w:val="24"/>
        </w:rPr>
        <w:t xml:space="preserve">The process to be followed </w:t>
      </w:r>
      <w:r w:rsidR="00DD50B9">
        <w:rPr>
          <w:color w:val="000000"/>
          <w:szCs w:val="24"/>
        </w:rPr>
        <w:t xml:space="preserve">when </w:t>
      </w:r>
      <w:r w:rsidRPr="00427C44">
        <w:rPr>
          <w:color w:val="000000"/>
          <w:szCs w:val="24"/>
        </w:rPr>
        <w:t xml:space="preserve">conducting </w:t>
      </w:r>
      <w:r w:rsidR="00DD50B9">
        <w:rPr>
          <w:color w:val="000000"/>
          <w:szCs w:val="24"/>
        </w:rPr>
        <w:t xml:space="preserve">a </w:t>
      </w:r>
      <w:r w:rsidRPr="00427C44">
        <w:rPr>
          <w:color w:val="000000"/>
          <w:szCs w:val="24"/>
        </w:rPr>
        <w:t xml:space="preserve">fatigue assessment of </w:t>
      </w:r>
      <w:r w:rsidR="00720639">
        <w:rPr>
          <w:color w:val="000000"/>
          <w:szCs w:val="24"/>
        </w:rPr>
        <w:t xml:space="preserve">a </w:t>
      </w:r>
      <w:r w:rsidRPr="00427C44">
        <w:rPr>
          <w:color w:val="000000"/>
          <w:szCs w:val="24"/>
        </w:rPr>
        <w:t>security officer; and</w:t>
      </w:r>
    </w:p>
    <w:p w14:paraId="47C560BC" w14:textId="77777777" w:rsidR="00010444" w:rsidRPr="00427C44" w:rsidRDefault="00010444" w:rsidP="00990AE1">
      <w:pPr>
        <w:pStyle w:val="BodyText"/>
        <w:numPr>
          <w:ilvl w:val="0"/>
          <w:numId w:val="17"/>
        </w:numPr>
        <w:tabs>
          <w:tab w:val="num" w:pos="1080"/>
        </w:tabs>
        <w:ind w:left="1080"/>
        <w:rPr>
          <w:color w:val="000000"/>
          <w:szCs w:val="24"/>
        </w:rPr>
      </w:pPr>
      <w:r w:rsidRPr="00427C44">
        <w:rPr>
          <w:color w:val="000000"/>
          <w:szCs w:val="24"/>
        </w:rPr>
        <w:t>The disciplinary actions that the licensee may impose on a security officer following a fatigue assessment, and the conditions and considerations for taking those disciplinary actions.</w:t>
      </w:r>
    </w:p>
    <w:p w14:paraId="3F9936B3" w14:textId="77777777" w:rsidR="00B709C5" w:rsidRPr="003675D6" w:rsidRDefault="004C0649" w:rsidP="00990AE1">
      <w:pPr>
        <w:pStyle w:val="Requirement"/>
        <w:numPr>
          <w:ilvl w:val="0"/>
          <w:numId w:val="45"/>
        </w:numPr>
        <w:rPr>
          <w:rFonts w:eastAsiaTheme="minorHAnsi" w:cs="Arial"/>
        </w:rPr>
      </w:pPr>
      <w:r w:rsidRPr="00744AAF">
        <w:rPr>
          <w:rFonts w:eastAsiaTheme="minorHAnsi" w:cs="Arial"/>
        </w:rPr>
        <w:t>Verify</w:t>
      </w:r>
      <w:r w:rsidRPr="003675D6">
        <w:rPr>
          <w:rFonts w:eastAsiaTheme="minorHAnsi" w:cs="Arial"/>
        </w:rPr>
        <w:t xml:space="preserve"> that the licensee has implemented a</w:t>
      </w:r>
      <w:r w:rsidR="000227BE" w:rsidRPr="003675D6">
        <w:rPr>
          <w:rFonts w:eastAsiaTheme="minorHAnsi" w:cs="Arial"/>
        </w:rPr>
        <w:t xml:space="preserve">n auditing </w:t>
      </w:r>
      <w:r w:rsidRPr="003675D6">
        <w:rPr>
          <w:rFonts w:eastAsiaTheme="minorHAnsi" w:cs="Arial"/>
        </w:rPr>
        <w:t>program that</w:t>
      </w:r>
      <w:r w:rsidR="00341432" w:rsidRPr="003675D6">
        <w:rPr>
          <w:rFonts w:eastAsiaTheme="minorHAnsi" w:cs="Arial"/>
        </w:rPr>
        <w:t>:</w:t>
      </w:r>
    </w:p>
    <w:p w14:paraId="335CEBE8" w14:textId="381A3B30" w:rsidR="006A01F2" w:rsidRPr="00427C44" w:rsidRDefault="00341432" w:rsidP="00990AE1">
      <w:pPr>
        <w:pStyle w:val="BodyText"/>
        <w:numPr>
          <w:ilvl w:val="1"/>
          <w:numId w:val="18"/>
        </w:numPr>
        <w:rPr>
          <w:color w:val="000000"/>
          <w:szCs w:val="24"/>
        </w:rPr>
      </w:pPr>
      <w:r w:rsidRPr="00427C44">
        <w:rPr>
          <w:color w:val="000000"/>
          <w:szCs w:val="24"/>
        </w:rPr>
        <w:t>A</w:t>
      </w:r>
      <w:r w:rsidR="004C0649" w:rsidRPr="00427C44">
        <w:rPr>
          <w:color w:val="000000"/>
          <w:szCs w:val="24"/>
        </w:rPr>
        <w:t xml:space="preserve">ssures continuing effectiveness </w:t>
      </w:r>
      <w:r w:rsidRPr="00427C44">
        <w:rPr>
          <w:color w:val="000000"/>
          <w:szCs w:val="24"/>
        </w:rPr>
        <w:t>of</w:t>
      </w:r>
      <w:r w:rsidR="004C0649" w:rsidRPr="00427C44">
        <w:rPr>
          <w:color w:val="000000"/>
          <w:szCs w:val="24"/>
        </w:rPr>
        <w:t xml:space="preserve"> the FFD program, including an audit of </w:t>
      </w:r>
      <w:r w:rsidRPr="00427C44">
        <w:rPr>
          <w:color w:val="000000"/>
          <w:szCs w:val="24"/>
        </w:rPr>
        <w:t xml:space="preserve">the </w:t>
      </w:r>
      <w:r w:rsidR="004C0649" w:rsidRPr="00427C44">
        <w:rPr>
          <w:color w:val="000000"/>
          <w:szCs w:val="24"/>
        </w:rPr>
        <w:t xml:space="preserve">FFD </w:t>
      </w:r>
      <w:r w:rsidRPr="00427C44">
        <w:rPr>
          <w:color w:val="000000"/>
          <w:szCs w:val="24"/>
        </w:rPr>
        <w:t xml:space="preserve">program </w:t>
      </w:r>
      <w:r w:rsidR="00B43389" w:rsidRPr="00427C44">
        <w:rPr>
          <w:color w:val="000000"/>
          <w:szCs w:val="24"/>
        </w:rPr>
        <w:t xml:space="preserve">elements provided by </w:t>
      </w:r>
      <w:r w:rsidR="004C0649" w:rsidRPr="00427C44">
        <w:rPr>
          <w:color w:val="000000"/>
          <w:szCs w:val="24"/>
        </w:rPr>
        <w:t>C/V programs accepted by the licensee</w:t>
      </w:r>
      <w:r w:rsidR="000227BE" w:rsidRPr="00427C44">
        <w:rPr>
          <w:color w:val="000000"/>
          <w:szCs w:val="24"/>
        </w:rPr>
        <w:t>, the FFD programs of C/Vs accepted by the licensee</w:t>
      </w:r>
      <w:r w:rsidRPr="00427C44">
        <w:rPr>
          <w:color w:val="000000"/>
          <w:szCs w:val="24"/>
        </w:rPr>
        <w:t>, and the</w:t>
      </w:r>
      <w:r w:rsidR="00A37FDB" w:rsidRPr="00427C44">
        <w:rPr>
          <w:color w:val="000000"/>
          <w:szCs w:val="24"/>
        </w:rPr>
        <w:t xml:space="preserve"> manageme</w:t>
      </w:r>
      <w:r w:rsidR="00B43389" w:rsidRPr="00427C44">
        <w:rPr>
          <w:color w:val="000000"/>
          <w:szCs w:val="24"/>
        </w:rPr>
        <w:t xml:space="preserve">nt of security officer fatigue. </w:t>
      </w:r>
      <w:r w:rsidR="009C75BF" w:rsidRPr="00427C44">
        <w:rPr>
          <w:color w:val="000000"/>
          <w:szCs w:val="24"/>
        </w:rPr>
        <w:t>(</w:t>
      </w:r>
      <w:r w:rsidR="000C1688">
        <w:rPr>
          <w:color w:val="000000"/>
          <w:szCs w:val="24"/>
        </w:rPr>
        <w:t>10 CFR </w:t>
      </w:r>
      <w:r w:rsidR="009D3771" w:rsidRPr="00427C44">
        <w:rPr>
          <w:color w:val="000000"/>
          <w:szCs w:val="24"/>
        </w:rPr>
        <w:t>26.41</w:t>
      </w:r>
      <w:r w:rsidR="004C0649" w:rsidRPr="00427C44">
        <w:rPr>
          <w:color w:val="000000"/>
          <w:szCs w:val="24"/>
        </w:rPr>
        <w:t>(a)</w:t>
      </w:r>
      <w:r w:rsidR="002F4F70" w:rsidRPr="002F4F70">
        <w:rPr>
          <w:color w:val="000000"/>
          <w:szCs w:val="24"/>
        </w:rPr>
        <w:t xml:space="preserve"> </w:t>
      </w:r>
      <w:r w:rsidR="002F4F70">
        <w:rPr>
          <w:color w:val="000000"/>
          <w:szCs w:val="24"/>
        </w:rPr>
        <w:t>and</w:t>
      </w:r>
      <w:r w:rsidR="00C414EB">
        <w:rPr>
          <w:color w:val="000000"/>
          <w:szCs w:val="24"/>
        </w:rPr>
        <w:t xml:space="preserve"> </w:t>
      </w:r>
      <w:r w:rsidR="000C1688">
        <w:rPr>
          <w:color w:val="000000"/>
          <w:szCs w:val="24"/>
        </w:rPr>
        <w:t>10 CFR </w:t>
      </w:r>
      <w:r w:rsidR="00A37FDB" w:rsidRPr="00427C44">
        <w:rPr>
          <w:color w:val="000000"/>
          <w:szCs w:val="24"/>
        </w:rPr>
        <w:t>26.203(f)</w:t>
      </w:r>
      <w:r w:rsidR="004C0649" w:rsidRPr="00427C44">
        <w:rPr>
          <w:color w:val="000000"/>
          <w:szCs w:val="24"/>
        </w:rPr>
        <w:t>)</w:t>
      </w:r>
    </w:p>
    <w:p w14:paraId="4D6DF524" w14:textId="1848FE90" w:rsidR="004C0649" w:rsidRPr="006A68D1" w:rsidRDefault="00341432" w:rsidP="00990AE1">
      <w:pPr>
        <w:pStyle w:val="BodyText"/>
        <w:numPr>
          <w:ilvl w:val="1"/>
          <w:numId w:val="18"/>
        </w:numPr>
        <w:rPr>
          <w:color w:val="000000"/>
          <w:szCs w:val="24"/>
        </w:rPr>
      </w:pPr>
      <w:r w:rsidRPr="00427C44">
        <w:rPr>
          <w:color w:val="000000"/>
          <w:szCs w:val="24"/>
        </w:rPr>
        <w:t xml:space="preserve">Audits </w:t>
      </w:r>
      <w:r w:rsidR="006A01F2" w:rsidRPr="00427C44">
        <w:rPr>
          <w:color w:val="000000"/>
          <w:szCs w:val="24"/>
        </w:rPr>
        <w:t>the entire FFD program on at least a 24-month</w:t>
      </w:r>
      <w:r w:rsidR="00C468B2" w:rsidRPr="00427C44">
        <w:rPr>
          <w:color w:val="000000"/>
          <w:szCs w:val="24"/>
        </w:rPr>
        <w:t xml:space="preserve"> frequency</w:t>
      </w:r>
      <w:r w:rsidR="004C0649" w:rsidRPr="00427C44">
        <w:rPr>
          <w:color w:val="000000"/>
          <w:szCs w:val="24"/>
        </w:rPr>
        <w:t xml:space="preserve"> and </w:t>
      </w:r>
      <w:r w:rsidRPr="00427C44">
        <w:rPr>
          <w:color w:val="000000"/>
          <w:szCs w:val="24"/>
        </w:rPr>
        <w:t xml:space="preserve">ensures that </w:t>
      </w:r>
      <w:r w:rsidR="004C0649" w:rsidRPr="00427C44">
        <w:rPr>
          <w:color w:val="000000"/>
          <w:szCs w:val="24"/>
        </w:rPr>
        <w:t xml:space="preserve">corrective actions are </w:t>
      </w:r>
      <w:r w:rsidRPr="00427C44">
        <w:rPr>
          <w:color w:val="000000"/>
          <w:szCs w:val="24"/>
        </w:rPr>
        <w:t xml:space="preserve">implemented </w:t>
      </w:r>
      <w:r w:rsidR="004C0649" w:rsidRPr="00427C44">
        <w:rPr>
          <w:color w:val="000000"/>
          <w:szCs w:val="24"/>
        </w:rPr>
        <w:t>to resolve problems identified in accordance with the licensee's corrective acti</w:t>
      </w:r>
      <w:r w:rsidR="00994088" w:rsidRPr="00427C44">
        <w:rPr>
          <w:color w:val="000000"/>
          <w:szCs w:val="24"/>
        </w:rPr>
        <w:t>on program.</w:t>
      </w:r>
      <w:r w:rsidR="006A68D1">
        <w:rPr>
          <w:color w:val="000000"/>
          <w:szCs w:val="24"/>
        </w:rPr>
        <w:t xml:space="preserve"> </w:t>
      </w:r>
      <w:r w:rsidR="009C75BF" w:rsidRPr="006A68D1">
        <w:rPr>
          <w:color w:val="000000"/>
          <w:szCs w:val="24"/>
        </w:rPr>
        <w:t>(</w:t>
      </w:r>
      <w:r w:rsidR="0086564D" w:rsidRPr="006A68D1">
        <w:rPr>
          <w:color w:val="000000"/>
          <w:szCs w:val="24"/>
        </w:rPr>
        <w:t>10 CFR </w:t>
      </w:r>
      <w:r w:rsidR="00994088" w:rsidRPr="006A68D1">
        <w:rPr>
          <w:color w:val="000000"/>
          <w:szCs w:val="24"/>
        </w:rPr>
        <w:t>26.41(b),</w:t>
      </w:r>
      <w:r w:rsidR="000C1688">
        <w:rPr>
          <w:color w:val="000000"/>
          <w:szCs w:val="24"/>
        </w:rPr>
        <w:t xml:space="preserve"> </w:t>
      </w:r>
      <w:r w:rsidR="0086564D" w:rsidRPr="006A68D1">
        <w:rPr>
          <w:color w:val="000000"/>
          <w:szCs w:val="24"/>
        </w:rPr>
        <w:t>10 CFR </w:t>
      </w:r>
      <w:r w:rsidR="000C1688">
        <w:rPr>
          <w:color w:val="000000"/>
          <w:szCs w:val="24"/>
        </w:rPr>
        <w:t>26.41(f),</w:t>
      </w:r>
      <w:r w:rsidR="00C414EB">
        <w:rPr>
          <w:color w:val="000000"/>
          <w:szCs w:val="24"/>
        </w:rPr>
        <w:t xml:space="preserve"> </w:t>
      </w:r>
      <w:r w:rsidR="002F4F70">
        <w:rPr>
          <w:color w:val="000000"/>
          <w:szCs w:val="24"/>
        </w:rPr>
        <w:t xml:space="preserve">and </w:t>
      </w:r>
      <w:r w:rsidR="0086564D" w:rsidRPr="006A68D1">
        <w:rPr>
          <w:color w:val="000000"/>
          <w:szCs w:val="24"/>
        </w:rPr>
        <w:t>10 CFR </w:t>
      </w:r>
      <w:r w:rsidR="00994088" w:rsidRPr="006A68D1">
        <w:rPr>
          <w:color w:val="000000"/>
          <w:szCs w:val="24"/>
        </w:rPr>
        <w:t>73.55(b)</w:t>
      </w:r>
      <w:r w:rsidR="004C0649" w:rsidRPr="006A68D1">
        <w:rPr>
          <w:color w:val="000000"/>
          <w:szCs w:val="24"/>
        </w:rPr>
        <w:t>(10))</w:t>
      </w:r>
    </w:p>
    <w:p w14:paraId="6DB603F3" w14:textId="260EF6D6" w:rsidR="006A01F2" w:rsidRPr="0086564D" w:rsidRDefault="002B07AC" w:rsidP="00990AE1">
      <w:pPr>
        <w:pStyle w:val="BodyText"/>
        <w:numPr>
          <w:ilvl w:val="1"/>
          <w:numId w:val="18"/>
        </w:numPr>
        <w:rPr>
          <w:color w:val="000000"/>
          <w:szCs w:val="24"/>
        </w:rPr>
      </w:pPr>
      <w:r w:rsidRPr="00427C44">
        <w:rPr>
          <w:color w:val="000000"/>
          <w:szCs w:val="24"/>
        </w:rPr>
        <w:t xml:space="preserve">Audits program services </w:t>
      </w:r>
      <w:r w:rsidR="00470F3D" w:rsidRPr="00427C44">
        <w:rPr>
          <w:color w:val="000000"/>
          <w:szCs w:val="24"/>
        </w:rPr>
        <w:t>provided to a licensee or other entity by C/V personnel</w:t>
      </w:r>
      <w:r w:rsidR="0086564D">
        <w:rPr>
          <w:color w:val="000000"/>
          <w:szCs w:val="24"/>
        </w:rPr>
        <w:t xml:space="preserve"> </w:t>
      </w:r>
      <w:r w:rsidR="0042193A" w:rsidRPr="0086564D">
        <w:rPr>
          <w:color w:val="000000"/>
          <w:szCs w:val="24"/>
        </w:rPr>
        <w:t>that</w:t>
      </w:r>
      <w:r w:rsidR="00470F3D" w:rsidRPr="0086564D">
        <w:rPr>
          <w:color w:val="000000"/>
          <w:szCs w:val="24"/>
        </w:rPr>
        <w:t xml:space="preserve"> are off</w:t>
      </w:r>
      <w:r w:rsidR="00085E3B">
        <w:rPr>
          <w:color w:val="000000"/>
          <w:szCs w:val="24"/>
        </w:rPr>
        <w:t>-</w:t>
      </w:r>
      <w:r w:rsidR="00470F3D" w:rsidRPr="0086564D">
        <w:rPr>
          <w:color w:val="000000"/>
          <w:szCs w:val="24"/>
        </w:rPr>
        <w:t>site or are not under the direct daily supervision or observation of</w:t>
      </w:r>
      <w:r w:rsidR="00F7305B" w:rsidRPr="0086564D">
        <w:rPr>
          <w:color w:val="000000"/>
          <w:szCs w:val="24"/>
        </w:rPr>
        <w:t xml:space="preserve"> </w:t>
      </w:r>
      <w:r w:rsidR="00470F3D" w:rsidRPr="0086564D">
        <w:rPr>
          <w:color w:val="000000"/>
          <w:szCs w:val="24"/>
        </w:rPr>
        <w:t>the licensee or other entity</w:t>
      </w:r>
      <w:r w:rsidRPr="0086564D">
        <w:rPr>
          <w:color w:val="000000"/>
          <w:szCs w:val="24"/>
        </w:rPr>
        <w:t xml:space="preserve"> on a nominal 12-month frequency.</w:t>
      </w:r>
      <w:r w:rsidR="00B43389" w:rsidRPr="0086564D">
        <w:rPr>
          <w:color w:val="000000"/>
          <w:szCs w:val="24"/>
        </w:rPr>
        <w:t xml:space="preserve"> </w:t>
      </w:r>
      <w:r w:rsidR="006A01F2" w:rsidRPr="0086564D">
        <w:rPr>
          <w:color w:val="000000"/>
          <w:szCs w:val="24"/>
        </w:rPr>
        <w:t>(</w:t>
      </w:r>
      <w:r w:rsidR="000C1688">
        <w:rPr>
          <w:color w:val="000000"/>
          <w:szCs w:val="24"/>
        </w:rPr>
        <w:t>10 CFR </w:t>
      </w:r>
      <w:r w:rsidR="006A01F2" w:rsidRPr="0086564D">
        <w:rPr>
          <w:color w:val="000000"/>
          <w:szCs w:val="24"/>
        </w:rPr>
        <w:t>26.41(c))</w:t>
      </w:r>
    </w:p>
    <w:p w14:paraId="11223220" w14:textId="5378157B" w:rsidR="009836CD" w:rsidRDefault="004C33BD" w:rsidP="00AB3204">
      <w:pPr>
        <w:pStyle w:val="SpecificGuidance"/>
      </w:pPr>
      <w:r w:rsidRPr="008968A5">
        <w:t>Specific Guidance</w:t>
      </w:r>
    </w:p>
    <w:p w14:paraId="0C1A0453" w14:textId="77777777" w:rsidR="00010444" w:rsidRDefault="00010444" w:rsidP="00744AAF">
      <w:pPr>
        <w:pStyle w:val="BodyText3"/>
      </w:pPr>
      <w:r w:rsidRPr="008968A5">
        <w:t>The inspector(s) should verify that the licensee’s audit program is implemented according to the following criteria:</w:t>
      </w:r>
    </w:p>
    <w:p w14:paraId="5CFB9ED1" w14:textId="709EF350" w:rsidR="00010444" w:rsidRPr="003E4B54" w:rsidRDefault="00010444" w:rsidP="00990AE1">
      <w:pPr>
        <w:pStyle w:val="BodyText"/>
        <w:numPr>
          <w:ilvl w:val="1"/>
          <w:numId w:val="52"/>
        </w:numPr>
        <w:rPr>
          <w:szCs w:val="24"/>
        </w:rPr>
      </w:pPr>
      <w:r w:rsidRPr="003E4B54">
        <w:rPr>
          <w:color w:val="000000"/>
          <w:szCs w:val="24"/>
        </w:rPr>
        <w:t>The inspector(s) should verify that the licensee is performing audits to assure the effectiveness of the FFD program, including FFD elements that are provided by</w:t>
      </w:r>
      <w:r w:rsidR="003E4B54" w:rsidRPr="003E4B54">
        <w:rPr>
          <w:color w:val="000000"/>
          <w:szCs w:val="24"/>
        </w:rPr>
        <w:t xml:space="preserve"> </w:t>
      </w:r>
      <w:r w:rsidRPr="003E4B54">
        <w:rPr>
          <w:szCs w:val="24"/>
        </w:rPr>
        <w:t xml:space="preserve">C/V programs as well as </w:t>
      </w:r>
      <w:r w:rsidR="00DD50B9" w:rsidRPr="003E4B54">
        <w:rPr>
          <w:szCs w:val="24"/>
        </w:rPr>
        <w:t xml:space="preserve">the </w:t>
      </w:r>
      <w:r w:rsidRPr="003E4B54">
        <w:rPr>
          <w:szCs w:val="24"/>
        </w:rPr>
        <w:t>FFD programs of C/Vs that are accepted</w:t>
      </w:r>
      <w:r w:rsidR="00B43389" w:rsidRPr="003E4B54">
        <w:rPr>
          <w:szCs w:val="24"/>
        </w:rPr>
        <w:t xml:space="preserve"> by the licensee. </w:t>
      </w:r>
      <w:r w:rsidRPr="003E4B54">
        <w:rPr>
          <w:szCs w:val="24"/>
        </w:rPr>
        <w:t>In particular, the inspector(s) should review:</w:t>
      </w:r>
    </w:p>
    <w:p w14:paraId="3475C835" w14:textId="77777777" w:rsidR="00F7305B" w:rsidRDefault="00B6038B" w:rsidP="00990AE1">
      <w:pPr>
        <w:pStyle w:val="BodyText"/>
        <w:numPr>
          <w:ilvl w:val="0"/>
          <w:numId w:val="7"/>
        </w:numPr>
        <w:tabs>
          <w:tab w:val="clear" w:pos="4766"/>
          <w:tab w:val="num" w:pos="1440"/>
        </w:tabs>
        <w:ind w:left="1440" w:hanging="360"/>
        <w:rPr>
          <w:color w:val="000000"/>
          <w:szCs w:val="24"/>
        </w:rPr>
      </w:pPr>
      <w:r>
        <w:rPr>
          <w:color w:val="000000"/>
          <w:szCs w:val="24"/>
        </w:rPr>
        <w:t xml:space="preserve">The </w:t>
      </w:r>
      <w:r w:rsidRPr="00744AAF">
        <w:t>audit</w:t>
      </w:r>
      <w:r>
        <w:rPr>
          <w:color w:val="000000"/>
          <w:szCs w:val="24"/>
        </w:rPr>
        <w:t xml:space="preserve"> methodology;</w:t>
      </w:r>
    </w:p>
    <w:p w14:paraId="617B3893" w14:textId="7698F6B0" w:rsidR="00010444" w:rsidRPr="008968A5" w:rsidRDefault="00B6038B" w:rsidP="00990AE1">
      <w:pPr>
        <w:pStyle w:val="BodyText"/>
        <w:numPr>
          <w:ilvl w:val="0"/>
          <w:numId w:val="7"/>
        </w:numPr>
        <w:tabs>
          <w:tab w:val="clear" w:pos="4766"/>
          <w:tab w:val="num" w:pos="1440"/>
        </w:tabs>
        <w:ind w:left="1440" w:hanging="360"/>
        <w:rPr>
          <w:color w:val="000000"/>
          <w:szCs w:val="24"/>
        </w:rPr>
      </w:pPr>
      <w:r>
        <w:rPr>
          <w:color w:val="000000"/>
          <w:szCs w:val="24"/>
        </w:rPr>
        <w:t xml:space="preserve">The </w:t>
      </w:r>
      <w:r w:rsidRPr="00744AAF">
        <w:t>audit</w:t>
      </w:r>
      <w:r>
        <w:rPr>
          <w:color w:val="000000"/>
          <w:szCs w:val="24"/>
        </w:rPr>
        <w:t xml:space="preserve"> reports completed;</w:t>
      </w:r>
      <w:r w:rsidR="002F4F70">
        <w:rPr>
          <w:color w:val="000000"/>
          <w:szCs w:val="24"/>
        </w:rPr>
        <w:t xml:space="preserve"> and</w:t>
      </w:r>
    </w:p>
    <w:p w14:paraId="71554DA1" w14:textId="77777777" w:rsidR="00C06852" w:rsidRDefault="00010444" w:rsidP="00990AE1">
      <w:pPr>
        <w:pStyle w:val="BodyText"/>
        <w:numPr>
          <w:ilvl w:val="0"/>
          <w:numId w:val="7"/>
        </w:numPr>
        <w:tabs>
          <w:tab w:val="clear" w:pos="4766"/>
          <w:tab w:val="num" w:pos="1440"/>
        </w:tabs>
        <w:ind w:left="1440" w:hanging="360"/>
        <w:rPr>
          <w:color w:val="000000"/>
          <w:szCs w:val="24"/>
        </w:rPr>
      </w:pPr>
      <w:r w:rsidRPr="00744AAF">
        <w:t>The</w:t>
      </w:r>
      <w:r w:rsidRPr="008968A5">
        <w:rPr>
          <w:color w:val="000000"/>
          <w:szCs w:val="24"/>
        </w:rPr>
        <w:t xml:space="preserve"> </w:t>
      </w:r>
      <w:r w:rsidRPr="00744AAF">
        <w:t>oversight</w:t>
      </w:r>
      <w:r w:rsidRPr="008968A5">
        <w:rPr>
          <w:color w:val="000000"/>
          <w:szCs w:val="24"/>
        </w:rPr>
        <w:t xml:space="preserve"> exercised over C/V programs.</w:t>
      </w:r>
    </w:p>
    <w:p w14:paraId="6008F192" w14:textId="2D5DFE50" w:rsidR="00010444" w:rsidRPr="002279AD" w:rsidRDefault="00010444" w:rsidP="00990AE1">
      <w:pPr>
        <w:pStyle w:val="BodyText"/>
        <w:numPr>
          <w:ilvl w:val="1"/>
          <w:numId w:val="52"/>
        </w:numPr>
        <w:rPr>
          <w:color w:val="000000"/>
          <w:szCs w:val="24"/>
        </w:rPr>
      </w:pPr>
      <w:r w:rsidRPr="002279AD">
        <w:rPr>
          <w:color w:val="000000"/>
          <w:szCs w:val="24"/>
        </w:rPr>
        <w:t>The inspector(s) should verify that the licensee is conducting FFD program audits at least once every 24 months</w:t>
      </w:r>
      <w:r w:rsidR="00DD50B9">
        <w:rPr>
          <w:color w:val="000000"/>
          <w:szCs w:val="24"/>
        </w:rPr>
        <w:t>,</w:t>
      </w:r>
      <w:r w:rsidRPr="002279AD">
        <w:rPr>
          <w:color w:val="000000"/>
          <w:szCs w:val="24"/>
        </w:rPr>
        <w:t xml:space="preserve"> and that corrective actions are taken to address identified deficiencies. In particular, the inspector(s) should:</w:t>
      </w:r>
    </w:p>
    <w:p w14:paraId="70993A8B" w14:textId="77777777" w:rsidR="00010444" w:rsidRPr="008968A5" w:rsidRDefault="00010444" w:rsidP="00990AE1">
      <w:pPr>
        <w:pStyle w:val="BodyText"/>
        <w:numPr>
          <w:ilvl w:val="0"/>
          <w:numId w:val="8"/>
        </w:numPr>
        <w:tabs>
          <w:tab w:val="clear" w:pos="3960"/>
          <w:tab w:val="num" w:pos="1440"/>
        </w:tabs>
        <w:ind w:left="1440" w:hanging="360"/>
        <w:rPr>
          <w:color w:val="000000"/>
          <w:szCs w:val="24"/>
        </w:rPr>
      </w:pPr>
      <w:r w:rsidRPr="008968A5">
        <w:rPr>
          <w:color w:val="000000"/>
          <w:szCs w:val="24"/>
        </w:rPr>
        <w:t xml:space="preserve">Evaluate corrective actions implemented by the licensee as a result of </w:t>
      </w:r>
      <w:r w:rsidRPr="00744AAF">
        <w:t>audit</w:t>
      </w:r>
      <w:r w:rsidRPr="008968A5">
        <w:rPr>
          <w:color w:val="000000"/>
          <w:szCs w:val="24"/>
        </w:rPr>
        <w:t xml:space="preserve"> findings</w:t>
      </w:r>
      <w:r w:rsidRPr="00744AAF">
        <w:t>.</w:t>
      </w:r>
    </w:p>
    <w:p w14:paraId="4730139F" w14:textId="77777777" w:rsidR="00010444" w:rsidRPr="008968A5" w:rsidRDefault="00010444" w:rsidP="00990AE1">
      <w:pPr>
        <w:pStyle w:val="BodyText"/>
        <w:numPr>
          <w:ilvl w:val="0"/>
          <w:numId w:val="8"/>
        </w:numPr>
        <w:tabs>
          <w:tab w:val="clear" w:pos="3960"/>
          <w:tab w:val="num" w:pos="1440"/>
        </w:tabs>
        <w:ind w:left="1440" w:hanging="360"/>
        <w:rPr>
          <w:color w:val="000000"/>
          <w:szCs w:val="24"/>
        </w:rPr>
      </w:pPr>
      <w:r w:rsidRPr="008968A5">
        <w:rPr>
          <w:color w:val="000000"/>
          <w:szCs w:val="24"/>
        </w:rPr>
        <w:lastRenderedPageBreak/>
        <w:t xml:space="preserve">Assess identified FFD program deficiencies identified in the NRC </w:t>
      </w:r>
      <w:r w:rsidRPr="000A0965">
        <w:t>inspection</w:t>
      </w:r>
      <w:r w:rsidRPr="008968A5">
        <w:rPr>
          <w:color w:val="000000"/>
          <w:szCs w:val="24"/>
        </w:rPr>
        <w:t xml:space="preserve"> to </w:t>
      </w:r>
      <w:r w:rsidRPr="000A0965">
        <w:t>determine</w:t>
      </w:r>
      <w:r w:rsidRPr="008968A5">
        <w:rPr>
          <w:color w:val="000000"/>
          <w:szCs w:val="24"/>
        </w:rPr>
        <w:t xml:space="preserve"> if the license’s audit program needs improvement and or revised auditing approaches/strategies.</w:t>
      </w:r>
    </w:p>
    <w:p w14:paraId="7B886B7B" w14:textId="4AF519C9" w:rsidR="00010444" w:rsidRPr="006A68D1" w:rsidRDefault="002279AD" w:rsidP="00990AE1">
      <w:pPr>
        <w:pStyle w:val="BodyText"/>
        <w:numPr>
          <w:ilvl w:val="1"/>
          <w:numId w:val="52"/>
        </w:numPr>
        <w:rPr>
          <w:color w:val="000000"/>
          <w:szCs w:val="24"/>
        </w:rPr>
      </w:pPr>
      <w:r w:rsidRPr="000A0965">
        <w:t>T</w:t>
      </w:r>
      <w:r w:rsidR="00010444" w:rsidRPr="000A0965">
        <w:t>he</w:t>
      </w:r>
      <w:r w:rsidR="00010444" w:rsidRPr="002279AD">
        <w:rPr>
          <w:color w:val="000000"/>
          <w:szCs w:val="24"/>
        </w:rPr>
        <w:t xml:space="preserve"> inspector(s) should verify that the licensee is conducting audits on a </w:t>
      </w:r>
      <w:r w:rsidR="00010444" w:rsidRPr="006A68D1">
        <w:rPr>
          <w:color w:val="000000"/>
          <w:szCs w:val="24"/>
        </w:rPr>
        <w:t>12</w:t>
      </w:r>
      <w:r w:rsidR="006A68D1">
        <w:rPr>
          <w:color w:val="000000"/>
          <w:szCs w:val="24"/>
        </w:rPr>
        <w:noBreakHyphen/>
      </w:r>
      <w:r w:rsidR="00010444" w:rsidRPr="006A68D1">
        <w:rPr>
          <w:color w:val="000000"/>
          <w:szCs w:val="24"/>
        </w:rPr>
        <w:t>month frequency of the FFD services provided to the licensee by C/V personnel who are off</w:t>
      </w:r>
      <w:r w:rsidR="0075774B" w:rsidRPr="004759DC">
        <w:rPr>
          <w:color w:val="C00000"/>
          <w:szCs w:val="24"/>
        </w:rPr>
        <w:t>-</w:t>
      </w:r>
      <w:r w:rsidR="00010444" w:rsidRPr="006A68D1">
        <w:rPr>
          <w:color w:val="000000"/>
          <w:szCs w:val="24"/>
        </w:rPr>
        <w:t xml:space="preserve">site or are not under the direct daily supervision or observation of the licensee and </w:t>
      </w:r>
      <w:r w:rsidR="00010444" w:rsidRPr="006A68D1">
        <w:rPr>
          <w:szCs w:val="24"/>
        </w:rPr>
        <w:t>HHS</w:t>
      </w:r>
      <w:r w:rsidR="00E4035B">
        <w:rPr>
          <w:color w:val="000000"/>
          <w:szCs w:val="24"/>
        </w:rPr>
        <w:noBreakHyphen/>
      </w:r>
      <w:r w:rsidR="00010444" w:rsidRPr="006A68D1">
        <w:rPr>
          <w:color w:val="000000"/>
          <w:szCs w:val="24"/>
        </w:rPr>
        <w:t>certified laboratories pro</w:t>
      </w:r>
      <w:r w:rsidR="00B43389" w:rsidRPr="006A68D1">
        <w:rPr>
          <w:color w:val="000000"/>
          <w:szCs w:val="24"/>
        </w:rPr>
        <w:t xml:space="preserve">viding service to the licensee. </w:t>
      </w:r>
      <w:r w:rsidR="00010444" w:rsidRPr="006A68D1">
        <w:rPr>
          <w:color w:val="000000"/>
          <w:szCs w:val="24"/>
        </w:rPr>
        <w:t>The inspector(s) should verify that corrective actions are taken to address identified deficiencies. In particular, the inspector(s) should:</w:t>
      </w:r>
    </w:p>
    <w:p w14:paraId="29CC7201" w14:textId="1837D715" w:rsidR="00010444" w:rsidRPr="008968A5" w:rsidRDefault="00010444" w:rsidP="00990AE1">
      <w:pPr>
        <w:pStyle w:val="BodyText"/>
        <w:numPr>
          <w:ilvl w:val="0"/>
          <w:numId w:val="9"/>
        </w:numPr>
        <w:tabs>
          <w:tab w:val="clear" w:pos="3960"/>
          <w:tab w:val="num" w:pos="1440"/>
        </w:tabs>
        <w:ind w:left="1440" w:hanging="360"/>
        <w:rPr>
          <w:color w:val="000000"/>
          <w:szCs w:val="24"/>
        </w:rPr>
      </w:pPr>
      <w:r w:rsidRPr="000A0965">
        <w:t>Evaluate</w:t>
      </w:r>
      <w:r w:rsidRPr="008968A5">
        <w:rPr>
          <w:color w:val="000000"/>
          <w:szCs w:val="24"/>
        </w:rPr>
        <w:t xml:space="preserve"> corrective actions implemented by the licensee, C/V, and/or </w:t>
      </w:r>
      <w:r w:rsidR="002A5FA5">
        <w:rPr>
          <w:color w:val="000000"/>
          <w:szCs w:val="24"/>
        </w:rPr>
        <w:t>HHS</w:t>
      </w:r>
      <w:r w:rsidR="002A5FA5">
        <w:rPr>
          <w:color w:val="000000"/>
          <w:szCs w:val="24"/>
        </w:rPr>
        <w:noBreakHyphen/>
      </w:r>
      <w:r w:rsidRPr="008968A5">
        <w:rPr>
          <w:color w:val="000000"/>
          <w:szCs w:val="24"/>
        </w:rPr>
        <w:t>certified laboratory as a result of audit findings.</w:t>
      </w:r>
    </w:p>
    <w:p w14:paraId="2A3B588F" w14:textId="77777777" w:rsidR="00010444" w:rsidRPr="008968A5" w:rsidRDefault="00010444" w:rsidP="00990AE1">
      <w:pPr>
        <w:pStyle w:val="BodyText"/>
        <w:numPr>
          <w:ilvl w:val="0"/>
          <w:numId w:val="9"/>
        </w:numPr>
        <w:tabs>
          <w:tab w:val="clear" w:pos="3960"/>
          <w:tab w:val="num" w:pos="1440"/>
        </w:tabs>
        <w:ind w:left="1440" w:hanging="360"/>
        <w:rPr>
          <w:color w:val="000000"/>
          <w:szCs w:val="24"/>
        </w:rPr>
      </w:pPr>
      <w:r w:rsidRPr="008968A5">
        <w:rPr>
          <w:color w:val="000000"/>
          <w:szCs w:val="24"/>
        </w:rPr>
        <w:t xml:space="preserve">Assess identified FFD program deficiencies identified in the current NRC </w:t>
      </w:r>
      <w:r w:rsidRPr="000A0965">
        <w:t>inspection</w:t>
      </w:r>
      <w:r w:rsidRPr="008968A5">
        <w:rPr>
          <w:color w:val="000000"/>
          <w:szCs w:val="24"/>
        </w:rPr>
        <w:t xml:space="preserve"> to determine if the licensee’s audit program needs improvement and/or revised auditing approaches/strategies.</w:t>
      </w:r>
    </w:p>
    <w:p w14:paraId="0F3AD5FC" w14:textId="1DF38E30" w:rsidR="00C33F03" w:rsidRPr="003675D6" w:rsidRDefault="00C33F03" w:rsidP="00990AE1">
      <w:pPr>
        <w:pStyle w:val="Requirement"/>
        <w:numPr>
          <w:ilvl w:val="0"/>
          <w:numId w:val="45"/>
        </w:numPr>
        <w:rPr>
          <w:rFonts w:eastAsiaTheme="minorHAnsi" w:cs="Arial"/>
        </w:rPr>
      </w:pPr>
      <w:r w:rsidRPr="003675D6">
        <w:rPr>
          <w:rFonts w:eastAsiaTheme="minorHAnsi" w:cs="Arial"/>
        </w:rPr>
        <w:t>Verify that initial and refresher training has been provided and taken as required.</w:t>
      </w:r>
      <w:r w:rsidR="00AD5FA4" w:rsidRPr="003675D6">
        <w:rPr>
          <w:rFonts w:eastAsiaTheme="minorHAnsi" w:cs="Arial"/>
        </w:rPr>
        <w:t xml:space="preserve"> </w:t>
      </w:r>
      <w:r w:rsidRPr="003675D6">
        <w:rPr>
          <w:rFonts w:eastAsiaTheme="minorHAnsi" w:cs="Arial"/>
        </w:rPr>
        <w:t>(</w:t>
      </w:r>
      <w:r w:rsidR="000C1688" w:rsidRPr="003675D6">
        <w:rPr>
          <w:rFonts w:eastAsiaTheme="minorHAnsi" w:cs="Arial"/>
        </w:rPr>
        <w:t>10 CFR </w:t>
      </w:r>
      <w:r w:rsidRPr="003675D6">
        <w:rPr>
          <w:rFonts w:eastAsiaTheme="minorHAnsi" w:cs="Arial"/>
        </w:rPr>
        <w:t>26.29(c))</w:t>
      </w:r>
    </w:p>
    <w:p w14:paraId="4CEEC847" w14:textId="120965DD" w:rsidR="004C33BD" w:rsidRDefault="004C33BD" w:rsidP="006F09B9">
      <w:pPr>
        <w:pStyle w:val="SpecificGuidance"/>
      </w:pPr>
      <w:r w:rsidRPr="008968A5">
        <w:t>Specific Guidance</w:t>
      </w:r>
    </w:p>
    <w:p w14:paraId="590B01C3" w14:textId="77777777" w:rsidR="00335E46" w:rsidRDefault="009707D7" w:rsidP="000A0965">
      <w:pPr>
        <w:pStyle w:val="BodyText3"/>
      </w:pPr>
      <w:r w:rsidRPr="008968A5">
        <w:t>The inspector(s) should review the FFD training records and personnel records to ensure that individuals have been trained as follows:</w:t>
      </w:r>
    </w:p>
    <w:p w14:paraId="03A113AD" w14:textId="77777777" w:rsidR="009707D7" w:rsidRPr="00896815" w:rsidRDefault="009707D7" w:rsidP="00990AE1">
      <w:pPr>
        <w:pStyle w:val="BodyText"/>
        <w:numPr>
          <w:ilvl w:val="1"/>
          <w:numId w:val="53"/>
        </w:numPr>
        <w:rPr>
          <w:color w:val="000000"/>
          <w:szCs w:val="24"/>
        </w:rPr>
      </w:pPr>
      <w:r w:rsidRPr="00896815">
        <w:rPr>
          <w:color w:val="000000"/>
          <w:szCs w:val="24"/>
        </w:rPr>
        <w:t>Individuals have completed training before granting initial authorization, or training is current before granting an authorization update or authorization reinstatement.</w:t>
      </w:r>
    </w:p>
    <w:p w14:paraId="24DC12C6" w14:textId="7621A67B" w:rsidR="009707D7" w:rsidRPr="00896815" w:rsidRDefault="009707D7" w:rsidP="00990AE1">
      <w:pPr>
        <w:pStyle w:val="BodyText"/>
        <w:numPr>
          <w:ilvl w:val="1"/>
          <w:numId w:val="53"/>
        </w:numPr>
        <w:rPr>
          <w:color w:val="000000"/>
          <w:szCs w:val="24"/>
        </w:rPr>
      </w:pPr>
      <w:r w:rsidRPr="00896815">
        <w:rPr>
          <w:color w:val="000000"/>
          <w:szCs w:val="24"/>
        </w:rPr>
        <w:t xml:space="preserve">Individuals have completed refresher training on a nominal 12-month frequency, or more frequently </w:t>
      </w:r>
      <w:r w:rsidR="00DD50B9">
        <w:rPr>
          <w:color w:val="000000"/>
          <w:szCs w:val="24"/>
        </w:rPr>
        <w:t>if a</w:t>
      </w:r>
      <w:r w:rsidR="00DD50B9" w:rsidRPr="00896815">
        <w:rPr>
          <w:color w:val="000000"/>
          <w:szCs w:val="24"/>
        </w:rPr>
        <w:t xml:space="preserve"> </w:t>
      </w:r>
      <w:r w:rsidRPr="00896815">
        <w:rPr>
          <w:color w:val="000000"/>
          <w:szCs w:val="24"/>
        </w:rPr>
        <w:t>need is indicated.</w:t>
      </w:r>
    </w:p>
    <w:p w14:paraId="21074EE5" w14:textId="1E5692ED" w:rsidR="00C06852" w:rsidRPr="003675D6" w:rsidRDefault="00C33F03" w:rsidP="00990AE1">
      <w:pPr>
        <w:pStyle w:val="Requirement"/>
        <w:numPr>
          <w:ilvl w:val="0"/>
          <w:numId w:val="45"/>
        </w:numPr>
        <w:rPr>
          <w:rFonts w:eastAsiaTheme="minorHAnsi" w:cs="Arial"/>
        </w:rPr>
      </w:pPr>
      <w:r w:rsidRPr="003675D6">
        <w:rPr>
          <w:rFonts w:eastAsiaTheme="minorHAnsi" w:cs="Arial"/>
        </w:rPr>
        <w:t xml:space="preserve">Verify that the training content and comprehensive examination incorporated the required </w:t>
      </w:r>
      <w:r w:rsidR="002F4F70" w:rsidRPr="003675D6">
        <w:rPr>
          <w:rFonts w:eastAsiaTheme="minorHAnsi" w:cs="Arial"/>
        </w:rPr>
        <w:t>k</w:t>
      </w:r>
      <w:r w:rsidR="00473EC9" w:rsidRPr="003675D6">
        <w:rPr>
          <w:rFonts w:eastAsiaTheme="minorHAnsi" w:cs="Arial"/>
        </w:rPr>
        <w:t xml:space="preserve">nowledge and </w:t>
      </w:r>
      <w:r w:rsidR="002F4F70" w:rsidRPr="003675D6">
        <w:rPr>
          <w:rFonts w:eastAsiaTheme="minorHAnsi" w:cs="Arial"/>
        </w:rPr>
        <w:t>a</w:t>
      </w:r>
      <w:r w:rsidR="00473EC9" w:rsidRPr="003675D6">
        <w:rPr>
          <w:rFonts w:eastAsiaTheme="minorHAnsi" w:cs="Arial"/>
        </w:rPr>
        <w:t>bilities (</w:t>
      </w:r>
      <w:r w:rsidRPr="003675D6">
        <w:rPr>
          <w:rFonts w:eastAsiaTheme="minorHAnsi" w:cs="Arial"/>
        </w:rPr>
        <w:t>KAs</w:t>
      </w:r>
      <w:r w:rsidR="00473EC9" w:rsidRPr="003675D6">
        <w:rPr>
          <w:rFonts w:eastAsiaTheme="minorHAnsi" w:cs="Arial"/>
        </w:rPr>
        <w:t>)</w:t>
      </w:r>
      <w:r w:rsidRPr="003675D6">
        <w:rPr>
          <w:rFonts w:eastAsiaTheme="minorHAnsi" w:cs="Arial"/>
        </w:rPr>
        <w:t>. (</w:t>
      </w:r>
      <w:r w:rsidR="000C1688" w:rsidRPr="003675D6">
        <w:rPr>
          <w:rFonts w:eastAsiaTheme="minorHAnsi" w:cs="Arial"/>
        </w:rPr>
        <w:t>10 CFR </w:t>
      </w:r>
      <w:r w:rsidRPr="003675D6">
        <w:rPr>
          <w:rFonts w:eastAsiaTheme="minorHAnsi" w:cs="Arial"/>
        </w:rPr>
        <w:t>26.29(a)</w:t>
      </w:r>
      <w:r w:rsidR="002F4F70" w:rsidRPr="003675D6">
        <w:rPr>
          <w:rFonts w:eastAsiaTheme="minorHAnsi" w:cs="Arial"/>
        </w:rPr>
        <w:t xml:space="preserve"> and</w:t>
      </w:r>
      <w:r w:rsidRPr="003675D6">
        <w:rPr>
          <w:rFonts w:eastAsiaTheme="minorHAnsi" w:cs="Arial"/>
        </w:rPr>
        <w:t xml:space="preserve"> </w:t>
      </w:r>
      <w:r w:rsidR="000C1688" w:rsidRPr="003675D6">
        <w:rPr>
          <w:rFonts w:eastAsiaTheme="minorHAnsi" w:cs="Arial"/>
        </w:rPr>
        <w:t>10 CFR </w:t>
      </w:r>
      <w:r w:rsidRPr="003675D6">
        <w:rPr>
          <w:rFonts w:eastAsiaTheme="minorHAnsi" w:cs="Arial"/>
        </w:rPr>
        <w:t>26.203(c))</w:t>
      </w:r>
    </w:p>
    <w:p w14:paraId="00102B27" w14:textId="7EFC70EC" w:rsidR="004C33BD" w:rsidRPr="00AD7E98" w:rsidRDefault="004C33BD" w:rsidP="00AB3204">
      <w:pPr>
        <w:pStyle w:val="SpecificGuidance"/>
      </w:pPr>
      <w:r w:rsidRPr="008968A5">
        <w:t>Specific Guidance</w:t>
      </w:r>
    </w:p>
    <w:p w14:paraId="4298D1C1" w14:textId="77777777" w:rsidR="009707D7" w:rsidRPr="008968A5" w:rsidRDefault="009707D7" w:rsidP="000A0965">
      <w:pPr>
        <w:pStyle w:val="BodyText3"/>
      </w:pPr>
      <w:r w:rsidRPr="008968A5">
        <w:t>The inspector(s) should review the training materials to ensure that they</w:t>
      </w:r>
      <w:r w:rsidR="0060648E">
        <w:t xml:space="preserve"> </w:t>
      </w:r>
      <w:r w:rsidRPr="008968A5">
        <w:t>address the following KAs:</w:t>
      </w:r>
    </w:p>
    <w:p w14:paraId="36A3D2BF" w14:textId="3FFD519E" w:rsidR="009707D7" w:rsidRPr="008968A5" w:rsidRDefault="009707D7" w:rsidP="00990AE1">
      <w:pPr>
        <w:pStyle w:val="BodyText"/>
        <w:numPr>
          <w:ilvl w:val="1"/>
          <w:numId w:val="54"/>
        </w:numPr>
        <w:rPr>
          <w:color w:val="000000"/>
        </w:rPr>
      </w:pPr>
      <w:r w:rsidRPr="008968A5">
        <w:rPr>
          <w:color w:val="000000"/>
        </w:rPr>
        <w:t xml:space="preserve">Knowledge of the </w:t>
      </w:r>
      <w:r w:rsidR="00B00235">
        <w:rPr>
          <w:color w:val="000000"/>
        </w:rPr>
        <w:t xml:space="preserve">FFD </w:t>
      </w:r>
      <w:r w:rsidRPr="008968A5">
        <w:rPr>
          <w:color w:val="000000"/>
        </w:rPr>
        <w:t xml:space="preserve">policy and </w:t>
      </w:r>
      <w:r w:rsidR="00B00235">
        <w:rPr>
          <w:color w:val="000000"/>
        </w:rPr>
        <w:t xml:space="preserve">FFD </w:t>
      </w:r>
      <w:r w:rsidRPr="008968A5">
        <w:rPr>
          <w:color w:val="000000"/>
        </w:rPr>
        <w:t xml:space="preserve">procedures that apply to the individual, the methods that will be used to implement them, and the consequences of violating </w:t>
      </w:r>
      <w:r w:rsidR="00B00235">
        <w:rPr>
          <w:color w:val="000000"/>
        </w:rPr>
        <w:t xml:space="preserve">any FFD </w:t>
      </w:r>
      <w:r w:rsidRPr="008968A5">
        <w:rPr>
          <w:color w:val="000000"/>
        </w:rPr>
        <w:t xml:space="preserve">policy </w:t>
      </w:r>
      <w:r w:rsidR="00B00235">
        <w:rPr>
          <w:color w:val="000000"/>
        </w:rPr>
        <w:t xml:space="preserve">or FFD </w:t>
      </w:r>
      <w:r w:rsidRPr="008968A5">
        <w:rPr>
          <w:color w:val="000000"/>
        </w:rPr>
        <w:t>procedure;</w:t>
      </w:r>
    </w:p>
    <w:p w14:paraId="277B9D1B" w14:textId="77777777" w:rsidR="009707D7" w:rsidRPr="008968A5" w:rsidRDefault="009707D7" w:rsidP="00990AE1">
      <w:pPr>
        <w:pStyle w:val="BodyText"/>
        <w:numPr>
          <w:ilvl w:val="1"/>
          <w:numId w:val="54"/>
        </w:numPr>
        <w:rPr>
          <w:color w:val="000000"/>
        </w:rPr>
      </w:pPr>
      <w:r w:rsidRPr="008968A5">
        <w:rPr>
          <w:color w:val="000000"/>
        </w:rPr>
        <w:t>Knowledge of the individual’s role and responsibilities under the FFD program;</w:t>
      </w:r>
    </w:p>
    <w:p w14:paraId="56FC3676" w14:textId="590A895B" w:rsidR="009707D7" w:rsidRPr="008968A5" w:rsidRDefault="009707D7" w:rsidP="00990AE1">
      <w:pPr>
        <w:pStyle w:val="BodyText"/>
        <w:numPr>
          <w:ilvl w:val="1"/>
          <w:numId w:val="54"/>
        </w:numPr>
        <w:rPr>
          <w:color w:val="000000"/>
        </w:rPr>
      </w:pPr>
      <w:r w:rsidRPr="008968A5">
        <w:rPr>
          <w:color w:val="000000"/>
        </w:rPr>
        <w:t>Knowledge of the roles and responsibilities of others, such as the MRO and the human resources, FFD, and E</w:t>
      </w:r>
      <w:r w:rsidR="00C805BD">
        <w:rPr>
          <w:color w:val="000000"/>
        </w:rPr>
        <w:t xml:space="preserve">mployee </w:t>
      </w:r>
      <w:r w:rsidRPr="008968A5">
        <w:rPr>
          <w:color w:val="000000"/>
        </w:rPr>
        <w:t>A</w:t>
      </w:r>
      <w:r w:rsidR="00C805BD">
        <w:rPr>
          <w:color w:val="000000"/>
        </w:rPr>
        <w:t xml:space="preserve">ssistance </w:t>
      </w:r>
      <w:r w:rsidRPr="008968A5">
        <w:rPr>
          <w:color w:val="000000"/>
        </w:rPr>
        <w:t>P</w:t>
      </w:r>
      <w:r w:rsidR="00C805BD">
        <w:rPr>
          <w:color w:val="000000"/>
        </w:rPr>
        <w:t>rogram (EAP)</w:t>
      </w:r>
      <w:r w:rsidRPr="008968A5">
        <w:rPr>
          <w:color w:val="000000"/>
        </w:rPr>
        <w:t xml:space="preserve"> staff;</w:t>
      </w:r>
    </w:p>
    <w:p w14:paraId="47707E22" w14:textId="77777777" w:rsidR="009707D7" w:rsidRPr="008968A5" w:rsidRDefault="009707D7" w:rsidP="00990AE1">
      <w:pPr>
        <w:pStyle w:val="BodyText"/>
        <w:numPr>
          <w:ilvl w:val="1"/>
          <w:numId w:val="54"/>
        </w:numPr>
        <w:rPr>
          <w:color w:val="000000"/>
        </w:rPr>
      </w:pPr>
      <w:r w:rsidRPr="008968A5">
        <w:rPr>
          <w:color w:val="000000"/>
        </w:rPr>
        <w:t>Knowledge of the EAP services available to the individual;</w:t>
      </w:r>
    </w:p>
    <w:p w14:paraId="405F872A" w14:textId="77777777" w:rsidR="009707D7" w:rsidRPr="008968A5" w:rsidRDefault="009707D7" w:rsidP="00990AE1">
      <w:pPr>
        <w:pStyle w:val="BodyText"/>
        <w:numPr>
          <w:ilvl w:val="1"/>
          <w:numId w:val="54"/>
        </w:numPr>
        <w:rPr>
          <w:color w:val="000000"/>
        </w:rPr>
      </w:pPr>
      <w:r w:rsidRPr="008968A5">
        <w:rPr>
          <w:color w:val="000000"/>
        </w:rPr>
        <w:t>Knowledge of the personal and public health and safety hazards associated with abuse of illegal and legal drugs and alcohol;</w:t>
      </w:r>
    </w:p>
    <w:p w14:paraId="118B53A3" w14:textId="1E531233" w:rsidR="009707D7" w:rsidRPr="008968A5" w:rsidRDefault="009707D7" w:rsidP="00990AE1">
      <w:pPr>
        <w:pStyle w:val="BodyText"/>
        <w:numPr>
          <w:ilvl w:val="1"/>
          <w:numId w:val="54"/>
        </w:numPr>
        <w:rPr>
          <w:color w:val="000000"/>
        </w:rPr>
      </w:pPr>
      <w:r w:rsidRPr="008968A5">
        <w:rPr>
          <w:color w:val="000000"/>
        </w:rPr>
        <w:lastRenderedPageBreak/>
        <w:t>Knowledge of the potential adverse effects on job performance by prescription and over</w:t>
      </w:r>
      <w:r w:rsidR="002A5FA5">
        <w:rPr>
          <w:color w:val="000000"/>
        </w:rPr>
        <w:noBreakHyphen/>
        <w:t>the</w:t>
      </w:r>
      <w:r w:rsidR="002A5FA5">
        <w:rPr>
          <w:color w:val="000000"/>
        </w:rPr>
        <w:noBreakHyphen/>
      </w:r>
      <w:r w:rsidRPr="008968A5">
        <w:rPr>
          <w:color w:val="000000"/>
        </w:rPr>
        <w:t>counter drugs, alcohol, dietary factors, illness, mental stress, and fatigue;</w:t>
      </w:r>
    </w:p>
    <w:p w14:paraId="0DEBF67D" w14:textId="77777777" w:rsidR="009707D7" w:rsidRPr="008968A5" w:rsidRDefault="009707D7" w:rsidP="00990AE1">
      <w:pPr>
        <w:pStyle w:val="BodyText"/>
        <w:numPr>
          <w:ilvl w:val="1"/>
          <w:numId w:val="54"/>
        </w:numPr>
        <w:rPr>
          <w:color w:val="000000"/>
        </w:rPr>
      </w:pPr>
      <w:r w:rsidRPr="008968A5">
        <w:rPr>
          <w:color w:val="000000"/>
        </w:rPr>
        <w:t>Knowledge of the prescription and over-the-counter drugs and dietary factors that have the potential to affect drug and alcohol test results;</w:t>
      </w:r>
    </w:p>
    <w:p w14:paraId="4D03AFCF" w14:textId="77777777" w:rsidR="007A4922" w:rsidRDefault="009707D7" w:rsidP="00990AE1">
      <w:pPr>
        <w:pStyle w:val="BodyText"/>
        <w:numPr>
          <w:ilvl w:val="1"/>
          <w:numId w:val="54"/>
        </w:numPr>
        <w:rPr>
          <w:color w:val="000000"/>
        </w:rPr>
      </w:pPr>
      <w:r w:rsidRPr="008968A5">
        <w:rPr>
          <w:color w:val="000000"/>
        </w:rPr>
        <w:t>Ability to recognize illegal drugs and indications of the illegal use, sale, or possession of drugs;</w:t>
      </w:r>
    </w:p>
    <w:p w14:paraId="3E8037AF" w14:textId="7C137805" w:rsidR="009707D7" w:rsidRPr="008968A5" w:rsidRDefault="009707D7" w:rsidP="00990AE1">
      <w:pPr>
        <w:pStyle w:val="BodyText"/>
        <w:numPr>
          <w:ilvl w:val="1"/>
          <w:numId w:val="54"/>
        </w:numPr>
        <w:rPr>
          <w:color w:val="000000"/>
        </w:rPr>
      </w:pPr>
      <w:r w:rsidRPr="008968A5">
        <w:rPr>
          <w:color w:val="000000"/>
        </w:rPr>
        <w:t>Ability to observe and detect performance degradation, indications of impairment, or behavioral changes;</w:t>
      </w:r>
    </w:p>
    <w:p w14:paraId="094A0B7A" w14:textId="1E1A10C5" w:rsidR="00335E46" w:rsidRDefault="009707D7" w:rsidP="00990AE1">
      <w:pPr>
        <w:pStyle w:val="BodyText"/>
        <w:numPr>
          <w:ilvl w:val="1"/>
          <w:numId w:val="54"/>
        </w:numPr>
        <w:rPr>
          <w:color w:val="000000"/>
        </w:rPr>
      </w:pPr>
      <w:r w:rsidRPr="008968A5">
        <w:rPr>
          <w:color w:val="000000"/>
        </w:rPr>
        <w:t>Knowledge of the individual’s responsibility to report an FFD concern and the ability to initiate appropriate actions, including referrals to the EAP and person(s) designated by the licensee to receive FFD concerns</w:t>
      </w:r>
      <w:r w:rsidR="007C4406">
        <w:rPr>
          <w:color w:val="000000"/>
        </w:rPr>
        <w:t>;</w:t>
      </w:r>
    </w:p>
    <w:p w14:paraId="394C31A5" w14:textId="408B592D" w:rsidR="009707D7" w:rsidRPr="006A68D1" w:rsidRDefault="009707D7" w:rsidP="00990AE1">
      <w:pPr>
        <w:pStyle w:val="BodyText"/>
        <w:numPr>
          <w:ilvl w:val="1"/>
          <w:numId w:val="54"/>
        </w:numPr>
        <w:rPr>
          <w:color w:val="000000"/>
        </w:rPr>
      </w:pPr>
      <w:r w:rsidRPr="008968A5">
        <w:rPr>
          <w:color w:val="000000"/>
        </w:rPr>
        <w:t>Knowledge of the contributors to</w:t>
      </w:r>
      <w:r w:rsidR="005038B7">
        <w:rPr>
          <w:color w:val="000000"/>
        </w:rPr>
        <w:t xml:space="preserve"> </w:t>
      </w:r>
      <w:r w:rsidRPr="008968A5">
        <w:rPr>
          <w:color w:val="000000"/>
        </w:rPr>
        <w:t xml:space="preserve">worker fatigue, circadian variations </w:t>
      </w:r>
      <w:r w:rsidRPr="006A68D1">
        <w:rPr>
          <w:color w:val="000000"/>
        </w:rPr>
        <w:t>in alertness and performance, indications and risk factors for common sleep disorders, shiftwork strategies for obtaining adequate rest, and the effective use of fatigue countermeasures; and</w:t>
      </w:r>
    </w:p>
    <w:p w14:paraId="551347D0" w14:textId="77777777" w:rsidR="00C06852" w:rsidRDefault="009707D7" w:rsidP="00990AE1">
      <w:pPr>
        <w:pStyle w:val="BodyText"/>
        <w:numPr>
          <w:ilvl w:val="1"/>
          <w:numId w:val="54"/>
        </w:numPr>
        <w:rPr>
          <w:color w:val="000000"/>
        </w:rPr>
      </w:pPr>
      <w:r w:rsidRPr="008968A5">
        <w:rPr>
          <w:color w:val="000000"/>
        </w:rPr>
        <w:t>Ability to identify symptoms of worker fatigue and contributors to decreased alertness in the workplace.</w:t>
      </w:r>
    </w:p>
    <w:p w14:paraId="5EAAA83D" w14:textId="6F941FD9" w:rsidR="00CF609D" w:rsidRDefault="00CF609D" w:rsidP="000A0965">
      <w:pPr>
        <w:keepNext/>
        <w:keepLines/>
        <w:tabs>
          <w:tab w:val="left" w:pos="274"/>
          <w:tab w:val="left" w:pos="54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spacing w:after="220"/>
        <w:ind w:left="806"/>
        <w:rPr>
          <w:color w:val="000000"/>
        </w:rPr>
      </w:pPr>
      <w:r w:rsidRPr="00DB2271">
        <w:rPr>
          <w:color w:val="000000"/>
        </w:rPr>
        <w:t>Note</w:t>
      </w:r>
      <w:r>
        <w:rPr>
          <w:color w:val="000000"/>
        </w:rPr>
        <w:t>: M</w:t>
      </w:r>
      <w:r w:rsidRPr="00DB2271">
        <w:rPr>
          <w:color w:val="000000"/>
        </w:rPr>
        <w:t xml:space="preserve">any licensees and other entities utilize a standard web-based training </w:t>
      </w:r>
      <w:r>
        <w:rPr>
          <w:color w:val="000000"/>
        </w:rPr>
        <w:t xml:space="preserve">created by the </w:t>
      </w:r>
      <w:r w:rsidRPr="00DB2271">
        <w:rPr>
          <w:color w:val="000000"/>
        </w:rPr>
        <w:t>National Academy for Nuclear Training e-Learning</w:t>
      </w:r>
      <w:r>
        <w:rPr>
          <w:color w:val="000000"/>
        </w:rPr>
        <w:t xml:space="preserve"> (</w:t>
      </w:r>
      <w:r w:rsidRPr="00DB2271">
        <w:rPr>
          <w:color w:val="000000"/>
        </w:rPr>
        <w:t>NANTeL</w:t>
      </w:r>
      <w:r>
        <w:rPr>
          <w:color w:val="000000"/>
        </w:rPr>
        <w:t xml:space="preserve">) for generic FFD program and behavioral observation training. </w:t>
      </w:r>
      <w:r w:rsidRPr="00DB2271">
        <w:rPr>
          <w:color w:val="000000"/>
        </w:rPr>
        <w:t>If a deficiency in the training materials</w:t>
      </w:r>
      <w:r>
        <w:rPr>
          <w:color w:val="000000"/>
        </w:rPr>
        <w:t xml:space="preserve"> is identified,</w:t>
      </w:r>
      <w:r w:rsidRPr="00DB2271">
        <w:rPr>
          <w:color w:val="000000"/>
        </w:rPr>
        <w:t xml:space="preserve"> the impact may be larger than </w:t>
      </w:r>
      <w:r>
        <w:rPr>
          <w:color w:val="000000"/>
        </w:rPr>
        <w:t xml:space="preserve">for just the current site under </w:t>
      </w:r>
      <w:r w:rsidRPr="00DB2271">
        <w:rPr>
          <w:color w:val="000000"/>
        </w:rPr>
        <w:t>inspection.</w:t>
      </w:r>
    </w:p>
    <w:p w14:paraId="254AE6C4" w14:textId="11F04521" w:rsidR="00C03B37" w:rsidRPr="003675D6" w:rsidRDefault="00C03B37" w:rsidP="00990AE1">
      <w:pPr>
        <w:pStyle w:val="Requirement"/>
        <w:numPr>
          <w:ilvl w:val="0"/>
          <w:numId w:val="45"/>
        </w:numPr>
        <w:rPr>
          <w:rFonts w:eastAsiaTheme="minorHAnsi" w:cs="Arial"/>
        </w:rPr>
      </w:pPr>
      <w:r w:rsidRPr="000A0965">
        <w:rPr>
          <w:rFonts w:eastAsiaTheme="minorHAnsi" w:cs="Arial"/>
        </w:rPr>
        <w:t>Verify</w:t>
      </w:r>
      <w:r w:rsidRPr="003675D6">
        <w:rPr>
          <w:rFonts w:eastAsiaTheme="minorHAnsi" w:cs="Arial"/>
        </w:rPr>
        <w:t>, by reviewing procedures and records, that the licensee has implemented a method to ensure that all individuals who maintain unescorted access to the protected area (PA), including supervisors and escorts, are subject to a behavioral observation program and receive behavioral observation training. (</w:t>
      </w:r>
      <w:r w:rsidR="00D212F9" w:rsidRPr="003675D6">
        <w:rPr>
          <w:rFonts w:eastAsiaTheme="minorHAnsi" w:cs="Arial"/>
        </w:rPr>
        <w:t xml:space="preserve">10 CFR 26.33, </w:t>
      </w:r>
      <w:r w:rsidR="00EC3DE9" w:rsidRPr="003675D6">
        <w:rPr>
          <w:rFonts w:eastAsiaTheme="minorHAnsi" w:cs="Arial"/>
        </w:rPr>
        <w:t xml:space="preserve">and </w:t>
      </w:r>
      <w:r w:rsidRPr="003675D6">
        <w:rPr>
          <w:rFonts w:eastAsiaTheme="minorHAnsi" w:cs="Arial"/>
        </w:rPr>
        <w:t>10 CFR 73.56(f)(1)</w:t>
      </w:r>
      <w:r w:rsidR="00635FA8" w:rsidRPr="003675D6">
        <w:rPr>
          <w:rFonts w:eastAsiaTheme="minorHAnsi" w:cs="Arial"/>
        </w:rPr>
        <w:t>)</w:t>
      </w:r>
    </w:p>
    <w:p w14:paraId="67BA8DBB" w14:textId="394E6FD6" w:rsidR="00C03B37" w:rsidRDefault="00C03B37" w:rsidP="00AB3204">
      <w:pPr>
        <w:pStyle w:val="SpecificGuidance"/>
      </w:pPr>
      <w:r w:rsidRPr="00B060FB">
        <w:t>Specific Guidance</w:t>
      </w:r>
    </w:p>
    <w:p w14:paraId="6D0D634B" w14:textId="77777777" w:rsidR="00C03B37" w:rsidRDefault="00C03B37" w:rsidP="000A0965">
      <w:pPr>
        <w:pStyle w:val="BodyText3"/>
      </w:pPr>
      <w:r w:rsidRPr="00B060FB">
        <w:t xml:space="preserve">When inspecting this requirement, the inspector(s) should review the licensee’s implementing procedures, training records, </w:t>
      </w:r>
      <w:r>
        <w:t xml:space="preserve">access authorization </w:t>
      </w:r>
      <w:r w:rsidRPr="00B060FB">
        <w:t xml:space="preserve">records, etc., to determine that the licensee maintains a behavioral observation program, and that all personnel with unescorted access to the PA are included in the program and receive the appropriate initial and requalification behavioral observation training in accordance with </w:t>
      </w:r>
      <w:r>
        <w:t>10 CFR </w:t>
      </w:r>
      <w:r w:rsidRPr="00B060FB">
        <w:t>73.56(f).</w:t>
      </w:r>
    </w:p>
    <w:p w14:paraId="086CBEA7" w14:textId="166A1DB4" w:rsidR="00C03B37" w:rsidRPr="003675D6" w:rsidRDefault="00C03B37" w:rsidP="00990AE1">
      <w:pPr>
        <w:pStyle w:val="Requirement"/>
        <w:numPr>
          <w:ilvl w:val="0"/>
          <w:numId w:val="45"/>
        </w:numPr>
        <w:rPr>
          <w:rFonts w:eastAsiaTheme="minorHAnsi" w:cs="Arial"/>
        </w:rPr>
      </w:pPr>
      <w:r w:rsidRPr="000A0965">
        <w:rPr>
          <w:rFonts w:eastAsiaTheme="minorHAnsi" w:cs="Arial"/>
        </w:rPr>
        <w:t>Verify</w:t>
      </w:r>
      <w:r w:rsidRPr="003675D6">
        <w:rPr>
          <w:rFonts w:eastAsiaTheme="minorHAnsi" w:cs="Arial"/>
        </w:rPr>
        <w:t xml:space="preserve"> that the licensee’s procedures provide details on behavioral observation training.</w:t>
      </w:r>
      <w:r w:rsidR="0057322F" w:rsidRPr="003675D6">
        <w:rPr>
          <w:rFonts w:eastAsiaTheme="minorHAnsi" w:cs="Arial"/>
        </w:rPr>
        <w:t xml:space="preserve"> </w:t>
      </w:r>
      <w:r w:rsidRPr="003675D6">
        <w:rPr>
          <w:rFonts w:eastAsiaTheme="minorHAnsi" w:cs="Arial"/>
        </w:rPr>
        <w:t>(10 CFR 73.56(f)(2)(ii)</w:t>
      </w:r>
      <w:r w:rsidR="00EC3DE9" w:rsidRPr="003675D6">
        <w:rPr>
          <w:rFonts w:eastAsiaTheme="minorHAnsi" w:cs="Arial"/>
        </w:rPr>
        <w:t>.</w:t>
      </w:r>
    </w:p>
    <w:p w14:paraId="36C5773D" w14:textId="19D2BA29" w:rsidR="00C03B37" w:rsidRDefault="00C03B37" w:rsidP="00AB3204">
      <w:pPr>
        <w:pStyle w:val="SpecificGuidance"/>
      </w:pPr>
      <w:r w:rsidRPr="000A0965">
        <w:t>Specific Guidance</w:t>
      </w:r>
    </w:p>
    <w:p w14:paraId="206E0F7C" w14:textId="0BFA8F28" w:rsidR="000336AD" w:rsidRPr="0000777B" w:rsidRDefault="00C03B37" w:rsidP="00990AE1">
      <w:pPr>
        <w:pStyle w:val="BodyText"/>
        <w:numPr>
          <w:ilvl w:val="1"/>
          <w:numId w:val="55"/>
        </w:numPr>
        <w:rPr>
          <w:color w:val="000000"/>
        </w:rPr>
      </w:pPr>
      <w:r w:rsidRPr="0000777B">
        <w:rPr>
          <w:color w:val="000000"/>
        </w:rPr>
        <w:t>When inspecting this requirement, the inspector(s) should review the licensee’s implementing procedures and/or behavioral observation training material to ensure that the training addresses the detection of behavior</w:t>
      </w:r>
      <w:r w:rsidR="000336AD" w:rsidRPr="0000777B">
        <w:rPr>
          <w:color w:val="000000"/>
        </w:rPr>
        <w:t>s and</w:t>
      </w:r>
      <w:r w:rsidRPr="0000777B">
        <w:rPr>
          <w:color w:val="000000"/>
        </w:rPr>
        <w:t xml:space="preserve"> activities that constitute an </w:t>
      </w:r>
      <w:r w:rsidRPr="0000777B">
        <w:rPr>
          <w:color w:val="000000"/>
        </w:rPr>
        <w:lastRenderedPageBreak/>
        <w:t xml:space="preserve">unreasonable risk to the health and safety of the public and common defense and security, including the potential threat to commit radiological sabotage. The training should also address the individual’s responsibilities </w:t>
      </w:r>
      <w:r w:rsidRPr="0000777B" w:rsidDel="00CD62FE">
        <w:rPr>
          <w:color w:val="000000"/>
        </w:rPr>
        <w:t xml:space="preserve">for </w:t>
      </w:r>
      <w:r w:rsidRPr="0000777B">
        <w:rPr>
          <w:color w:val="000000"/>
        </w:rPr>
        <w:t>report</w:t>
      </w:r>
      <w:r w:rsidRPr="0000777B" w:rsidDel="00D670D0">
        <w:rPr>
          <w:color w:val="000000"/>
        </w:rPr>
        <w:t>ing</w:t>
      </w:r>
      <w:r w:rsidRPr="0000777B">
        <w:rPr>
          <w:color w:val="000000"/>
        </w:rPr>
        <w:t xml:space="preserve"> behavioral observation concerns</w:t>
      </w:r>
      <w:r w:rsidRPr="0000777B" w:rsidDel="00D670D0">
        <w:rPr>
          <w:color w:val="000000"/>
        </w:rPr>
        <w:t xml:space="preserve"> in accordance with 10 CFR 73.56(f)(3)</w:t>
      </w:r>
      <w:r w:rsidRPr="0000777B">
        <w:rPr>
          <w:color w:val="000000"/>
        </w:rPr>
        <w:t>.</w:t>
      </w:r>
    </w:p>
    <w:p w14:paraId="46D79B5D" w14:textId="03C35CAA" w:rsidR="00C03B37" w:rsidRDefault="00C03B37" w:rsidP="00990AE1">
      <w:pPr>
        <w:pStyle w:val="BodyText"/>
        <w:numPr>
          <w:ilvl w:val="1"/>
          <w:numId w:val="55"/>
        </w:numPr>
      </w:pPr>
      <w:r w:rsidRPr="0000777B">
        <w:rPr>
          <w:color w:val="000000"/>
        </w:rPr>
        <w:t>The</w:t>
      </w:r>
      <w:r w:rsidRPr="00B060FB">
        <w:t xml:space="preserve"> inspector(s) should verify that the licensee has established a method that demonstrates that individuals have completed this training in accordance with </w:t>
      </w:r>
      <w:r>
        <w:t>10 CFR </w:t>
      </w:r>
      <w:r w:rsidRPr="00B060FB">
        <w:t>73.56(f)(iii) and</w:t>
      </w:r>
      <w:r w:rsidR="000336AD">
        <w:t xml:space="preserve"> </w:t>
      </w:r>
      <w:r w:rsidRPr="00B060FB">
        <w:t xml:space="preserve">(iv). </w:t>
      </w:r>
      <w:r w:rsidR="000336AD">
        <w:t xml:space="preserve">For example, </w:t>
      </w:r>
      <w:r w:rsidRPr="00B060FB">
        <w:t>comprehensive examination for initial training and either refresher training or comprehensive examination for nominal annual requalification</w:t>
      </w:r>
      <w:r w:rsidR="000336AD">
        <w:t>.</w:t>
      </w:r>
    </w:p>
    <w:p w14:paraId="60703828" w14:textId="552E944F" w:rsidR="00C03B37" w:rsidRPr="003675D6" w:rsidRDefault="00C03B37" w:rsidP="00990AE1">
      <w:pPr>
        <w:pStyle w:val="Requirement"/>
        <w:numPr>
          <w:ilvl w:val="0"/>
          <w:numId w:val="45"/>
        </w:numPr>
        <w:rPr>
          <w:rFonts w:eastAsiaTheme="minorHAnsi" w:cs="Arial"/>
        </w:rPr>
      </w:pPr>
      <w:r w:rsidRPr="000A0965">
        <w:rPr>
          <w:rFonts w:eastAsiaTheme="minorHAnsi" w:cs="Arial"/>
        </w:rPr>
        <w:t>Verify</w:t>
      </w:r>
      <w:r w:rsidRPr="003675D6">
        <w:rPr>
          <w:rFonts w:eastAsiaTheme="minorHAnsi" w:cs="Arial"/>
        </w:rPr>
        <w:t>, through a review of records, that the licensee effectively implements a pre</w:t>
      </w:r>
      <w:r w:rsidRPr="003675D6">
        <w:rPr>
          <w:rFonts w:eastAsiaTheme="minorHAnsi" w:cs="Arial"/>
        </w:rPr>
        <w:noBreakHyphen/>
        <w:t>access drug and alcohol testing program for persons requesting unescorted access and a random drug and alcohol testing program for persons maintaining unescorted access. (10 CFR 26.65,</w:t>
      </w:r>
      <w:r w:rsidR="002E5FC1" w:rsidRPr="003675D6">
        <w:rPr>
          <w:rFonts w:eastAsiaTheme="minorHAnsi" w:cs="Arial"/>
        </w:rPr>
        <w:t xml:space="preserve"> and</w:t>
      </w:r>
      <w:r w:rsidRPr="003675D6">
        <w:rPr>
          <w:rFonts w:eastAsiaTheme="minorHAnsi" w:cs="Arial"/>
        </w:rPr>
        <w:t xml:space="preserve"> 10 CFR 26.67</w:t>
      </w:r>
      <w:r w:rsidR="002E5FC1" w:rsidRPr="003675D6">
        <w:rPr>
          <w:rFonts w:eastAsiaTheme="minorHAnsi" w:cs="Arial"/>
        </w:rPr>
        <w:t>)</w:t>
      </w:r>
    </w:p>
    <w:p w14:paraId="184EE8FA" w14:textId="638BB302" w:rsidR="00C03B37" w:rsidRDefault="00C03B37" w:rsidP="00AB3204">
      <w:pPr>
        <w:pStyle w:val="SpecificGuidance"/>
      </w:pPr>
      <w:r w:rsidRPr="000A0965">
        <w:t>Specific Guidance</w:t>
      </w:r>
    </w:p>
    <w:p w14:paraId="5FEBC6B5" w14:textId="77777777" w:rsidR="00C03B37" w:rsidRDefault="00C03B37" w:rsidP="000A0965">
      <w:pPr>
        <w:pStyle w:val="BodyText3"/>
      </w:pPr>
      <w:r w:rsidRPr="00B060FB">
        <w:t>No inspection guidance.</w:t>
      </w:r>
    </w:p>
    <w:p w14:paraId="063E5D9D" w14:textId="788004C1" w:rsidR="00C03B37" w:rsidRPr="003675D6" w:rsidRDefault="00C03B37" w:rsidP="00990AE1">
      <w:pPr>
        <w:pStyle w:val="Requirement"/>
        <w:numPr>
          <w:ilvl w:val="0"/>
          <w:numId w:val="45"/>
        </w:numPr>
        <w:rPr>
          <w:rFonts w:eastAsiaTheme="minorHAnsi" w:cs="Arial"/>
        </w:rPr>
      </w:pPr>
      <w:r w:rsidRPr="000A0965">
        <w:rPr>
          <w:rFonts w:eastAsiaTheme="minorHAnsi" w:cs="Arial"/>
        </w:rPr>
        <w:t>Verify</w:t>
      </w:r>
      <w:r w:rsidRPr="003675D6">
        <w:rPr>
          <w:rFonts w:eastAsiaTheme="minorHAnsi" w:cs="Arial"/>
        </w:rPr>
        <w:t xml:space="preserve"> that the licensee documents behavioral observation program training and refresher training. (</w:t>
      </w:r>
      <w:r w:rsidR="00AF2847" w:rsidRPr="003675D6">
        <w:rPr>
          <w:rFonts w:eastAsiaTheme="minorHAnsi" w:cs="Arial"/>
        </w:rPr>
        <w:t xml:space="preserve">10 CFR 26.713(b)(1), </w:t>
      </w:r>
      <w:r w:rsidRPr="003675D6">
        <w:rPr>
          <w:rFonts w:eastAsiaTheme="minorHAnsi" w:cs="Arial"/>
        </w:rPr>
        <w:t>10 CFR 73.56(o)(3)(i)</w:t>
      </w:r>
      <w:r w:rsidR="002E5FC1" w:rsidRPr="003675D6">
        <w:rPr>
          <w:rFonts w:eastAsiaTheme="minorHAnsi" w:cs="Arial"/>
        </w:rPr>
        <w:t>)</w:t>
      </w:r>
    </w:p>
    <w:p w14:paraId="2DA4FD55" w14:textId="6404ABBF" w:rsidR="00C03B37" w:rsidRDefault="00C03B37" w:rsidP="00AB3204">
      <w:pPr>
        <w:pStyle w:val="SpecificGuidance"/>
      </w:pPr>
      <w:r w:rsidRPr="00B060FB">
        <w:t>Specific Guidance</w:t>
      </w:r>
    </w:p>
    <w:p w14:paraId="23B5F970" w14:textId="77777777" w:rsidR="00C03B37" w:rsidRDefault="00C03B37" w:rsidP="000A0965">
      <w:pPr>
        <w:pStyle w:val="BodyText3"/>
      </w:pPr>
      <w:r w:rsidRPr="00B060FB">
        <w:t>No inspection guidance.</w:t>
      </w:r>
    </w:p>
    <w:p w14:paraId="70DCE21B" w14:textId="3B8ABDFC" w:rsidR="007F09F3" w:rsidRPr="008968A5" w:rsidRDefault="007F09F3" w:rsidP="003919A4">
      <w:pPr>
        <w:pStyle w:val="Heading2"/>
        <w:rPr>
          <w:color w:val="000000"/>
        </w:rPr>
      </w:pPr>
      <w:r w:rsidRPr="008968A5">
        <w:rPr>
          <w:color w:val="000000"/>
        </w:rPr>
        <w:t>02.</w:t>
      </w:r>
      <w:r w:rsidR="00DE6E37" w:rsidRPr="008968A5">
        <w:rPr>
          <w:color w:val="000000"/>
        </w:rPr>
        <w:t>0</w:t>
      </w:r>
      <w:r w:rsidR="00011D52">
        <w:rPr>
          <w:color w:val="000000"/>
        </w:rPr>
        <w:t>6</w:t>
      </w:r>
      <w:r w:rsidR="00413CC2" w:rsidRPr="008968A5">
        <w:rPr>
          <w:color w:val="000000"/>
        </w:rPr>
        <w:tab/>
      </w:r>
      <w:r w:rsidRPr="003919A4">
        <w:rPr>
          <w:color w:val="000000"/>
          <w:u w:val="single"/>
        </w:rPr>
        <w:t>Test Results Review and M</w:t>
      </w:r>
      <w:r w:rsidR="00242C2F" w:rsidRPr="003919A4">
        <w:rPr>
          <w:color w:val="000000"/>
          <w:u w:val="single"/>
        </w:rPr>
        <w:t xml:space="preserve">edical </w:t>
      </w:r>
      <w:r w:rsidRPr="003919A4">
        <w:rPr>
          <w:color w:val="000000"/>
          <w:u w:val="single"/>
        </w:rPr>
        <w:t>R</w:t>
      </w:r>
      <w:r w:rsidR="00242C2F" w:rsidRPr="003919A4">
        <w:rPr>
          <w:color w:val="000000"/>
          <w:u w:val="single"/>
        </w:rPr>
        <w:t xml:space="preserve">eview </w:t>
      </w:r>
      <w:r w:rsidRPr="003919A4">
        <w:rPr>
          <w:color w:val="000000"/>
          <w:u w:val="single"/>
        </w:rPr>
        <w:t>O</w:t>
      </w:r>
      <w:r w:rsidR="00242C2F" w:rsidRPr="003919A4">
        <w:rPr>
          <w:color w:val="000000"/>
          <w:u w:val="single"/>
        </w:rPr>
        <w:t>fficer</w:t>
      </w:r>
      <w:r w:rsidRPr="003919A4">
        <w:rPr>
          <w:color w:val="000000"/>
          <w:u w:val="single"/>
        </w:rPr>
        <w:t xml:space="preserve"> Interview</w:t>
      </w:r>
    </w:p>
    <w:p w14:paraId="678272C9" w14:textId="7D2B8544" w:rsidR="008A1DCB" w:rsidRPr="003675D6" w:rsidRDefault="008A1DCB" w:rsidP="00990AE1">
      <w:pPr>
        <w:pStyle w:val="Requirement"/>
        <w:numPr>
          <w:ilvl w:val="0"/>
          <w:numId w:val="46"/>
        </w:numPr>
        <w:rPr>
          <w:rFonts w:eastAsiaTheme="minorHAnsi" w:cs="Arial"/>
        </w:rPr>
      </w:pPr>
      <w:r w:rsidRPr="003675D6">
        <w:rPr>
          <w:rFonts w:eastAsiaTheme="minorHAnsi" w:cs="Arial"/>
        </w:rPr>
        <w:t>Verify th</w:t>
      </w:r>
      <w:r w:rsidR="00EF4E08" w:rsidRPr="003675D6">
        <w:rPr>
          <w:rFonts w:eastAsiaTheme="minorHAnsi" w:cs="Arial"/>
        </w:rPr>
        <w:t xml:space="preserve">at </w:t>
      </w:r>
      <w:r w:rsidR="008639B1" w:rsidRPr="003675D6">
        <w:rPr>
          <w:rFonts w:eastAsiaTheme="minorHAnsi" w:cs="Arial"/>
        </w:rPr>
        <w:t>each</w:t>
      </w:r>
      <w:r w:rsidRPr="003675D6">
        <w:rPr>
          <w:rFonts w:eastAsiaTheme="minorHAnsi" w:cs="Arial"/>
        </w:rPr>
        <w:t xml:space="preserve"> MRO used by the FFD program</w:t>
      </w:r>
      <w:r w:rsidR="00125D9B" w:rsidRPr="003675D6">
        <w:rPr>
          <w:rFonts w:eastAsiaTheme="minorHAnsi" w:cs="Arial"/>
        </w:rPr>
        <w:t xml:space="preserve"> </w:t>
      </w:r>
      <w:r w:rsidRPr="003675D6">
        <w:rPr>
          <w:rFonts w:eastAsiaTheme="minorHAnsi" w:cs="Arial"/>
        </w:rPr>
        <w:t>m</w:t>
      </w:r>
      <w:r w:rsidR="00131C3D" w:rsidRPr="003675D6">
        <w:rPr>
          <w:rFonts w:eastAsiaTheme="minorHAnsi" w:cs="Arial"/>
        </w:rPr>
        <w:t>eets the requirements in</w:t>
      </w:r>
      <w:r w:rsidR="00AD5FA4" w:rsidRPr="003675D6">
        <w:rPr>
          <w:rFonts w:eastAsiaTheme="minorHAnsi" w:cs="Arial"/>
        </w:rPr>
        <w:t xml:space="preserve"> </w:t>
      </w:r>
      <w:r w:rsidR="000C1688" w:rsidRPr="003675D6">
        <w:rPr>
          <w:rFonts w:eastAsiaTheme="minorHAnsi" w:cs="Arial"/>
        </w:rPr>
        <w:t>10 CFR </w:t>
      </w:r>
      <w:r w:rsidR="00C26C40" w:rsidRPr="003675D6">
        <w:rPr>
          <w:rFonts w:eastAsiaTheme="minorHAnsi" w:cs="Arial"/>
        </w:rPr>
        <w:t>26.183.</w:t>
      </w:r>
    </w:p>
    <w:p w14:paraId="003FF4C8" w14:textId="031464DD" w:rsidR="009C0D1D" w:rsidRPr="00FC57A3" w:rsidRDefault="009C0D1D" w:rsidP="00AB3204">
      <w:pPr>
        <w:pStyle w:val="SpecificGuidance"/>
      </w:pPr>
      <w:r w:rsidRPr="000A0965">
        <w:t>Specific Guidance</w:t>
      </w:r>
    </w:p>
    <w:p w14:paraId="450A734D" w14:textId="6FA0C17E" w:rsidR="008A1DCB" w:rsidRDefault="00392270" w:rsidP="00990AE1">
      <w:pPr>
        <w:pStyle w:val="BodyText"/>
        <w:numPr>
          <w:ilvl w:val="1"/>
          <w:numId w:val="56"/>
        </w:numPr>
        <w:rPr>
          <w:color w:val="000000"/>
        </w:rPr>
      </w:pPr>
      <w:r w:rsidRPr="008968A5">
        <w:rPr>
          <w:color w:val="000000"/>
        </w:rPr>
        <w:t xml:space="preserve">The inspector(s) should refer to </w:t>
      </w:r>
      <w:r w:rsidR="00297EC7">
        <w:rPr>
          <w:color w:val="000000"/>
        </w:rPr>
        <w:t xml:space="preserve">the MRO Questionnaire </w:t>
      </w:r>
      <w:r w:rsidR="00083125">
        <w:rPr>
          <w:color w:val="000000"/>
        </w:rPr>
        <w:t>(</w:t>
      </w:r>
      <w:r w:rsidR="001F7E2E">
        <w:rPr>
          <w:color w:val="000000"/>
        </w:rPr>
        <w:t>Attachment</w:t>
      </w:r>
      <w:r w:rsidR="002E5FC1">
        <w:rPr>
          <w:color w:val="000000"/>
        </w:rPr>
        <w:t xml:space="preserve"> </w:t>
      </w:r>
      <w:r w:rsidRPr="008968A5">
        <w:rPr>
          <w:color w:val="000000"/>
        </w:rPr>
        <w:t>3</w:t>
      </w:r>
      <w:r w:rsidR="00083125">
        <w:rPr>
          <w:color w:val="000000"/>
        </w:rPr>
        <w:t>)</w:t>
      </w:r>
      <w:r w:rsidRPr="008968A5">
        <w:rPr>
          <w:color w:val="000000"/>
        </w:rPr>
        <w:t xml:space="preserve"> of this </w:t>
      </w:r>
      <w:r w:rsidR="00AA1A26">
        <w:rPr>
          <w:color w:val="000000"/>
        </w:rPr>
        <w:t>I</w:t>
      </w:r>
      <w:r w:rsidRPr="008968A5">
        <w:rPr>
          <w:color w:val="000000"/>
        </w:rPr>
        <w:t>P.</w:t>
      </w:r>
    </w:p>
    <w:p w14:paraId="65B9B1BA" w14:textId="11EF7CD5" w:rsidR="00B91A03" w:rsidRPr="004759DC" w:rsidRDefault="003F1278" w:rsidP="00990AE1">
      <w:pPr>
        <w:pStyle w:val="BodyText"/>
        <w:numPr>
          <w:ilvl w:val="1"/>
          <w:numId w:val="56"/>
        </w:numPr>
        <w:rPr>
          <w:color w:val="C00000"/>
        </w:rPr>
      </w:pPr>
      <w:ins w:id="53" w:author="Author">
        <w:r w:rsidRPr="004759DC">
          <w:rPr>
            <w:color w:val="C00000"/>
          </w:rPr>
          <w:t>For utilities with multiple operating power reactor facility locations in the same NRC Region and that use the same MRO, the inspector(s) should consider if completing the Medical Review Officer Questionnaire is necessary when performing each site</w:t>
        </w:r>
        <w:r w:rsidR="009358A2">
          <w:rPr>
            <w:color w:val="C00000"/>
          </w:rPr>
          <w:noBreakHyphen/>
        </w:r>
        <w:r w:rsidRPr="004759DC">
          <w:rPr>
            <w:color w:val="C00000"/>
          </w:rPr>
          <w:t>specific inspection during the same inspection cycle (i.e., 1</w:t>
        </w:r>
        <w:r w:rsidRPr="004759DC">
          <w:rPr>
            <w:color w:val="C00000"/>
          </w:rPr>
          <w:noBreakHyphen/>
          <w:t>year time period). A more targeted interview with the MRO may still be needed based on site-specific records review conducted by the inspector(s), as well as if follow-up actions were identified during a prior inspection conducted in the same year.</w:t>
        </w:r>
      </w:ins>
    </w:p>
    <w:p w14:paraId="498D8DFA" w14:textId="6AAD0F1E" w:rsidR="001F5ABE" w:rsidRPr="003675D6" w:rsidRDefault="008A1DCB" w:rsidP="00990AE1">
      <w:pPr>
        <w:pStyle w:val="Requirement"/>
        <w:numPr>
          <w:ilvl w:val="0"/>
          <w:numId w:val="46"/>
        </w:numPr>
        <w:rPr>
          <w:rFonts w:eastAsiaTheme="minorHAnsi" w:cs="Arial"/>
        </w:rPr>
      </w:pPr>
      <w:r w:rsidRPr="00B65EB3">
        <w:rPr>
          <w:rFonts w:eastAsiaTheme="minorHAnsi" w:cs="Arial"/>
        </w:rPr>
        <w:t>Verify</w:t>
      </w:r>
      <w:r w:rsidRPr="003675D6">
        <w:rPr>
          <w:rFonts w:eastAsiaTheme="minorHAnsi" w:cs="Arial"/>
        </w:rPr>
        <w:t xml:space="preserve"> that a</w:t>
      </w:r>
      <w:r w:rsidR="00921EEA" w:rsidRPr="003675D6">
        <w:rPr>
          <w:rFonts w:eastAsiaTheme="minorHAnsi" w:cs="Arial"/>
        </w:rPr>
        <w:t>n</w:t>
      </w:r>
      <w:r w:rsidRPr="003675D6">
        <w:rPr>
          <w:rFonts w:eastAsiaTheme="minorHAnsi" w:cs="Arial"/>
        </w:rPr>
        <w:t xml:space="preserve"> MRO review is performed on all positive, adulterated, substituted, dilute, and invalid specimen</w:t>
      </w:r>
      <w:r w:rsidR="00EF4E08" w:rsidRPr="003675D6">
        <w:rPr>
          <w:rFonts w:eastAsiaTheme="minorHAnsi" w:cs="Arial"/>
        </w:rPr>
        <w:t xml:space="preserve"> test</w:t>
      </w:r>
      <w:r w:rsidRPr="003675D6">
        <w:rPr>
          <w:rFonts w:eastAsiaTheme="minorHAnsi" w:cs="Arial"/>
        </w:rPr>
        <w:t xml:space="preserve"> results received from the </w:t>
      </w:r>
      <w:r w:rsidR="002A5FA5" w:rsidRPr="003675D6">
        <w:rPr>
          <w:rFonts w:eastAsiaTheme="minorHAnsi" w:cs="Arial"/>
        </w:rPr>
        <w:t>HHS</w:t>
      </w:r>
      <w:r w:rsidR="002A5FA5" w:rsidRPr="003675D6">
        <w:rPr>
          <w:rFonts w:eastAsiaTheme="minorHAnsi" w:cs="Arial"/>
        </w:rPr>
        <w:noBreakHyphen/>
      </w:r>
      <w:r w:rsidRPr="003675D6">
        <w:rPr>
          <w:rFonts w:eastAsiaTheme="minorHAnsi" w:cs="Arial"/>
        </w:rPr>
        <w:t xml:space="preserve">certified laboratory. </w:t>
      </w:r>
      <w:r w:rsidR="00D66D2D" w:rsidRPr="003675D6">
        <w:rPr>
          <w:rFonts w:eastAsiaTheme="minorHAnsi" w:cs="Arial"/>
        </w:rPr>
        <w:t>(</w:t>
      </w:r>
      <w:r w:rsidR="000C1688" w:rsidRPr="003675D6">
        <w:rPr>
          <w:rFonts w:eastAsiaTheme="minorHAnsi" w:cs="Arial"/>
        </w:rPr>
        <w:t>10 CFR </w:t>
      </w:r>
      <w:r w:rsidR="00D66D2D" w:rsidRPr="003675D6">
        <w:rPr>
          <w:rFonts w:eastAsiaTheme="minorHAnsi" w:cs="Arial"/>
        </w:rPr>
        <w:t>26.185(a),</w:t>
      </w:r>
      <w:r w:rsidR="002E5FC1" w:rsidRPr="003675D6">
        <w:rPr>
          <w:rFonts w:eastAsiaTheme="minorHAnsi" w:cs="Arial"/>
        </w:rPr>
        <w:t xml:space="preserve"> </w:t>
      </w:r>
      <w:r w:rsidR="00B44C14" w:rsidRPr="003675D6">
        <w:rPr>
          <w:rFonts w:eastAsiaTheme="minorHAnsi" w:cs="Arial"/>
        </w:rPr>
        <w:t>(c),</w:t>
      </w:r>
      <w:r w:rsidR="0052726B" w:rsidRPr="003675D6">
        <w:rPr>
          <w:rFonts w:eastAsiaTheme="minorHAnsi" w:cs="Arial"/>
        </w:rPr>
        <w:t xml:space="preserve"> and </w:t>
      </w:r>
      <w:r w:rsidRPr="003675D6">
        <w:rPr>
          <w:rFonts w:eastAsiaTheme="minorHAnsi" w:cs="Arial"/>
        </w:rPr>
        <w:t>(f)</w:t>
      </w:r>
      <w:r w:rsidR="004A2463" w:rsidRPr="003675D6">
        <w:rPr>
          <w:rFonts w:eastAsiaTheme="minorHAnsi" w:cs="Arial"/>
        </w:rPr>
        <w:t xml:space="preserve"> – </w:t>
      </w:r>
      <w:r w:rsidR="002939FF" w:rsidRPr="003675D6">
        <w:rPr>
          <w:rFonts w:eastAsiaTheme="minorHAnsi" w:cs="Arial"/>
        </w:rPr>
        <w:t>(n))</w:t>
      </w:r>
    </w:p>
    <w:p w14:paraId="3EE70A72" w14:textId="42C1678E" w:rsidR="008A1DCB" w:rsidRPr="008968A5" w:rsidRDefault="00125D9B" w:rsidP="00B65EB3">
      <w:pPr>
        <w:pStyle w:val="BodyText3"/>
      </w:pPr>
      <w:r w:rsidRPr="008968A5">
        <w:t xml:space="preserve">Note: </w:t>
      </w:r>
      <w:r w:rsidR="00AD5FA4">
        <w:t>T</w:t>
      </w:r>
      <w:r w:rsidR="005107A5" w:rsidRPr="008968A5">
        <w:t xml:space="preserve">he </w:t>
      </w:r>
      <w:r w:rsidRPr="008968A5">
        <w:t xml:space="preserve">MRO </w:t>
      </w:r>
      <w:r w:rsidR="005107A5" w:rsidRPr="008968A5">
        <w:t xml:space="preserve">may permit </w:t>
      </w:r>
      <w:ins w:id="54" w:author="Author">
        <w:r w:rsidR="003F1278" w:rsidRPr="004759DC">
          <w:rPr>
            <w:color w:val="C00000"/>
          </w:rPr>
          <w:t>MRO</w:t>
        </w:r>
        <w:r w:rsidR="003F1278" w:rsidRPr="008968A5">
          <w:t xml:space="preserve"> </w:t>
        </w:r>
      </w:ins>
      <w:r w:rsidR="005107A5" w:rsidRPr="008968A5">
        <w:t xml:space="preserve">staff to </w:t>
      </w:r>
      <w:r w:rsidRPr="008968A5">
        <w:t>review negative drug test results. (</w:t>
      </w:r>
      <w:r w:rsidR="000C1688">
        <w:t>10 CFR </w:t>
      </w:r>
      <w:r w:rsidRPr="008968A5">
        <w:t>26.183(d)(2))</w:t>
      </w:r>
    </w:p>
    <w:p w14:paraId="1C5CDF3D" w14:textId="4DB3E698" w:rsidR="00131C3D" w:rsidRPr="008968A5" w:rsidRDefault="009C0D1D" w:rsidP="00AB3204">
      <w:pPr>
        <w:pStyle w:val="SpecificGuidance"/>
      </w:pPr>
      <w:r w:rsidRPr="00B65EB3">
        <w:lastRenderedPageBreak/>
        <w:t>Specific</w:t>
      </w:r>
      <w:r w:rsidRPr="009B1B34">
        <w:t xml:space="preserve"> </w:t>
      </w:r>
      <w:r w:rsidRPr="00B65EB3">
        <w:t>Guidance</w:t>
      </w:r>
      <w:r w:rsidRPr="008968A5">
        <w:t>.</w:t>
      </w:r>
    </w:p>
    <w:p w14:paraId="31ECDC49" w14:textId="2426B458" w:rsidR="0007602E" w:rsidRPr="008968A5" w:rsidRDefault="0007602E" w:rsidP="00B65EB3">
      <w:pPr>
        <w:pStyle w:val="BodyText3"/>
      </w:pPr>
      <w:r w:rsidRPr="008968A5">
        <w:t xml:space="preserve">The inspector(s) should refer to </w:t>
      </w:r>
      <w:r w:rsidR="0052726B">
        <w:t xml:space="preserve">the MRO Questionnaire </w:t>
      </w:r>
      <w:r w:rsidR="00083125">
        <w:t>(</w:t>
      </w:r>
      <w:r w:rsidR="001F7E2E">
        <w:t>Attachment </w:t>
      </w:r>
      <w:r w:rsidRPr="008968A5">
        <w:t>3</w:t>
      </w:r>
      <w:r w:rsidR="00083125">
        <w:t>)</w:t>
      </w:r>
      <w:r w:rsidRPr="008968A5">
        <w:t xml:space="preserve"> of this IP.</w:t>
      </w:r>
    </w:p>
    <w:p w14:paraId="7B84BD3E" w14:textId="1C64C386" w:rsidR="003C327E" w:rsidRPr="003675D6" w:rsidRDefault="00C674FB" w:rsidP="00990AE1">
      <w:pPr>
        <w:pStyle w:val="Requirement"/>
        <w:numPr>
          <w:ilvl w:val="0"/>
          <w:numId w:val="46"/>
        </w:numPr>
        <w:rPr>
          <w:rFonts w:eastAsiaTheme="minorHAnsi" w:cs="Arial"/>
        </w:rPr>
      </w:pPr>
      <w:r w:rsidRPr="003675D6">
        <w:rPr>
          <w:rFonts w:eastAsiaTheme="minorHAnsi" w:cs="Arial"/>
        </w:rPr>
        <w:t xml:space="preserve">Verify the method(s) that the </w:t>
      </w:r>
      <w:r w:rsidR="002A5FA5" w:rsidRPr="003675D6">
        <w:rPr>
          <w:rFonts w:eastAsiaTheme="minorHAnsi" w:cs="Arial"/>
        </w:rPr>
        <w:t>HHS</w:t>
      </w:r>
      <w:r w:rsidR="002A5FA5" w:rsidRPr="003675D6">
        <w:rPr>
          <w:rFonts w:eastAsiaTheme="minorHAnsi" w:cs="Arial"/>
        </w:rPr>
        <w:noBreakHyphen/>
      </w:r>
      <w:r w:rsidR="00677731" w:rsidRPr="003675D6">
        <w:rPr>
          <w:rFonts w:eastAsiaTheme="minorHAnsi" w:cs="Arial"/>
        </w:rPr>
        <w:t xml:space="preserve">certified </w:t>
      </w:r>
      <w:r w:rsidRPr="003675D6">
        <w:rPr>
          <w:rFonts w:eastAsiaTheme="minorHAnsi" w:cs="Arial"/>
        </w:rPr>
        <w:t>laboratory</w:t>
      </w:r>
      <w:r w:rsidR="00921EEA" w:rsidRPr="003675D6">
        <w:rPr>
          <w:rFonts w:eastAsiaTheme="minorHAnsi" w:cs="Arial"/>
        </w:rPr>
        <w:t xml:space="preserve"> used to</w:t>
      </w:r>
      <w:r w:rsidRPr="003675D6">
        <w:rPr>
          <w:rFonts w:eastAsiaTheme="minorHAnsi" w:cs="Arial"/>
        </w:rPr>
        <w:t xml:space="preserve"> transmit drug test results to the MRO maintain</w:t>
      </w:r>
      <w:r w:rsidR="00921EEA" w:rsidRPr="003675D6">
        <w:rPr>
          <w:rFonts w:eastAsiaTheme="minorHAnsi" w:cs="Arial"/>
        </w:rPr>
        <w:t>(s)</w:t>
      </w:r>
      <w:r w:rsidRPr="003675D6">
        <w:rPr>
          <w:rFonts w:eastAsiaTheme="minorHAnsi" w:cs="Arial"/>
        </w:rPr>
        <w:t xml:space="preserve"> the confidentiality and security of the information</w:t>
      </w:r>
      <w:r w:rsidR="00677731" w:rsidRPr="003675D6">
        <w:rPr>
          <w:rFonts w:eastAsiaTheme="minorHAnsi" w:cs="Arial"/>
        </w:rPr>
        <w:t>.</w:t>
      </w:r>
      <w:r w:rsidR="00431D5C" w:rsidRPr="003675D6">
        <w:rPr>
          <w:rFonts w:eastAsiaTheme="minorHAnsi" w:cs="Arial"/>
        </w:rPr>
        <w:t xml:space="preserve"> </w:t>
      </w:r>
      <w:r w:rsidR="00677731" w:rsidRPr="003675D6">
        <w:rPr>
          <w:rFonts w:eastAsiaTheme="minorHAnsi" w:cs="Arial"/>
        </w:rPr>
        <w:t>(</w:t>
      </w:r>
      <w:r w:rsidR="000C1688" w:rsidRPr="003675D6">
        <w:rPr>
          <w:rFonts w:eastAsiaTheme="minorHAnsi" w:cs="Arial"/>
        </w:rPr>
        <w:t>10 CFR </w:t>
      </w:r>
      <w:r w:rsidR="00677731" w:rsidRPr="003675D6">
        <w:rPr>
          <w:rFonts w:eastAsiaTheme="minorHAnsi" w:cs="Arial"/>
        </w:rPr>
        <w:t>26.169(e) and (f))</w:t>
      </w:r>
      <w:r w:rsidRPr="003675D6">
        <w:rPr>
          <w:rFonts w:eastAsiaTheme="minorHAnsi" w:cs="Arial"/>
        </w:rPr>
        <w:t>.</w:t>
      </w:r>
    </w:p>
    <w:p w14:paraId="3CC5D1ED" w14:textId="537C5CE4" w:rsidR="009C0D1D" w:rsidRPr="00FC57A3" w:rsidRDefault="009C0D1D" w:rsidP="00AB3204">
      <w:pPr>
        <w:pStyle w:val="SpecificGuidance"/>
      </w:pPr>
      <w:r w:rsidRPr="00B65EB3">
        <w:t>Specific Guidance</w:t>
      </w:r>
    </w:p>
    <w:p w14:paraId="57F5AFFA" w14:textId="7BE159B9" w:rsidR="00E614A7" w:rsidRDefault="00AF229E" w:rsidP="00B65EB3">
      <w:pPr>
        <w:pStyle w:val="BodyText3"/>
        <w:rPr>
          <w:szCs w:val="24"/>
        </w:rPr>
      </w:pPr>
      <w:r w:rsidRPr="00FC57A3">
        <w:t>The</w:t>
      </w:r>
      <w:r w:rsidRPr="008968A5">
        <w:rPr>
          <w:szCs w:val="24"/>
        </w:rPr>
        <w:t xml:space="preserve"> inspector(s) should verify the security of the communication method(s) used by the </w:t>
      </w:r>
      <w:r w:rsidR="002A5FA5">
        <w:rPr>
          <w:szCs w:val="24"/>
        </w:rPr>
        <w:t>HHS</w:t>
      </w:r>
      <w:r w:rsidR="002A5FA5">
        <w:rPr>
          <w:szCs w:val="24"/>
        </w:rPr>
        <w:noBreakHyphen/>
      </w:r>
      <w:r w:rsidRPr="008968A5">
        <w:rPr>
          <w:szCs w:val="24"/>
        </w:rPr>
        <w:t xml:space="preserve">certified laboratory to transmit test results to the MRO and/or the MRO staff </w:t>
      </w:r>
      <w:r w:rsidR="00D85A3B">
        <w:rPr>
          <w:szCs w:val="24"/>
        </w:rPr>
        <w:t xml:space="preserve">and </w:t>
      </w:r>
      <w:r w:rsidRPr="008968A5">
        <w:rPr>
          <w:szCs w:val="24"/>
        </w:rPr>
        <w:t>are in accordance with site FFD polic</w:t>
      </w:r>
      <w:r w:rsidR="0052726B">
        <w:rPr>
          <w:szCs w:val="24"/>
        </w:rPr>
        <w:t>y</w:t>
      </w:r>
      <w:r w:rsidRPr="008968A5">
        <w:rPr>
          <w:szCs w:val="24"/>
        </w:rPr>
        <w:t xml:space="preserve"> and </w:t>
      </w:r>
      <w:r w:rsidR="0052726B">
        <w:rPr>
          <w:szCs w:val="24"/>
        </w:rPr>
        <w:t xml:space="preserve">FFD </w:t>
      </w:r>
      <w:r w:rsidRPr="008968A5">
        <w:rPr>
          <w:szCs w:val="24"/>
        </w:rPr>
        <w:t>procedures.</w:t>
      </w:r>
    </w:p>
    <w:p w14:paraId="765B4817" w14:textId="394B67FD" w:rsidR="00677731" w:rsidRPr="003675D6" w:rsidRDefault="00C674FB" w:rsidP="00990AE1">
      <w:pPr>
        <w:pStyle w:val="Requirement"/>
        <w:numPr>
          <w:ilvl w:val="0"/>
          <w:numId w:val="46"/>
        </w:numPr>
        <w:rPr>
          <w:rFonts w:eastAsiaTheme="minorHAnsi" w:cs="Arial"/>
        </w:rPr>
      </w:pPr>
      <w:r w:rsidRPr="00B65EB3">
        <w:rPr>
          <w:rFonts w:eastAsiaTheme="minorHAnsi" w:cs="Arial"/>
        </w:rPr>
        <w:t>Verify</w:t>
      </w:r>
      <w:r w:rsidRPr="003675D6">
        <w:rPr>
          <w:rFonts w:eastAsiaTheme="minorHAnsi" w:cs="Arial"/>
        </w:rPr>
        <w:t xml:space="preserve"> that the MRO is receiving drug test results from the</w:t>
      </w:r>
      <w:r w:rsidR="00677731" w:rsidRPr="003675D6">
        <w:rPr>
          <w:rFonts w:eastAsiaTheme="minorHAnsi" w:cs="Arial"/>
        </w:rPr>
        <w:t xml:space="preserve"> </w:t>
      </w:r>
      <w:r w:rsidR="002A5FA5" w:rsidRPr="003675D6">
        <w:rPr>
          <w:rFonts w:eastAsiaTheme="minorHAnsi" w:cs="Arial"/>
        </w:rPr>
        <w:t>HHS</w:t>
      </w:r>
      <w:r w:rsidR="002A5FA5" w:rsidRPr="003675D6">
        <w:rPr>
          <w:rFonts w:eastAsiaTheme="minorHAnsi" w:cs="Arial"/>
        </w:rPr>
        <w:noBreakHyphen/>
      </w:r>
      <w:r w:rsidR="00677731" w:rsidRPr="003675D6">
        <w:rPr>
          <w:rFonts w:eastAsiaTheme="minorHAnsi" w:cs="Arial"/>
        </w:rPr>
        <w:t xml:space="preserve">certified laboratory </w:t>
      </w:r>
      <w:r w:rsidR="00C56EF6" w:rsidRPr="003675D6">
        <w:rPr>
          <w:rFonts w:eastAsiaTheme="minorHAnsi" w:cs="Arial"/>
        </w:rPr>
        <w:t>within 5 </w:t>
      </w:r>
      <w:r w:rsidRPr="003675D6">
        <w:rPr>
          <w:rFonts w:eastAsiaTheme="minorHAnsi" w:cs="Arial"/>
        </w:rPr>
        <w:t>business days after the laboratory</w:t>
      </w:r>
      <w:r w:rsidR="0052726B" w:rsidRPr="003675D6">
        <w:rPr>
          <w:rFonts w:eastAsiaTheme="minorHAnsi" w:cs="Arial"/>
        </w:rPr>
        <w:t xml:space="preserve"> receives each specimen for testing</w:t>
      </w:r>
      <w:r w:rsidR="00677731" w:rsidRPr="003675D6">
        <w:rPr>
          <w:rFonts w:eastAsiaTheme="minorHAnsi" w:cs="Arial"/>
        </w:rPr>
        <w:t>.</w:t>
      </w:r>
      <w:r w:rsidR="00CE7EA8" w:rsidRPr="003675D6">
        <w:rPr>
          <w:rFonts w:eastAsiaTheme="minorHAnsi" w:cs="Arial"/>
        </w:rPr>
        <w:t xml:space="preserve"> </w:t>
      </w:r>
      <w:r w:rsidR="00677731" w:rsidRPr="003675D6">
        <w:rPr>
          <w:rFonts w:eastAsiaTheme="minorHAnsi" w:cs="Arial"/>
        </w:rPr>
        <w:t>(</w:t>
      </w:r>
      <w:r w:rsidR="000C1688" w:rsidRPr="003675D6">
        <w:rPr>
          <w:rFonts w:eastAsiaTheme="minorHAnsi" w:cs="Arial"/>
        </w:rPr>
        <w:t>10 CFR </w:t>
      </w:r>
      <w:r w:rsidR="00677731" w:rsidRPr="003675D6">
        <w:rPr>
          <w:rFonts w:eastAsiaTheme="minorHAnsi" w:cs="Arial"/>
        </w:rPr>
        <w:t>26.169(a))</w:t>
      </w:r>
    </w:p>
    <w:p w14:paraId="6ABB930B" w14:textId="69D05E8D" w:rsidR="009C0D1D" w:rsidRPr="00FC57A3" w:rsidRDefault="009C0D1D" w:rsidP="00AB3204">
      <w:pPr>
        <w:pStyle w:val="SpecificGuidance"/>
      </w:pPr>
      <w:r w:rsidRPr="00B65EB3">
        <w:t>Specific Guidance</w:t>
      </w:r>
    </w:p>
    <w:p w14:paraId="0D12862B" w14:textId="2D1B3688" w:rsidR="00C674FB" w:rsidRPr="008968A5" w:rsidRDefault="008E075C" w:rsidP="00B65EB3">
      <w:pPr>
        <w:pStyle w:val="BodyText3"/>
      </w:pPr>
      <w:r w:rsidRPr="008968A5">
        <w:t xml:space="preserve">The inspector(s) should verify that the MRO is receiving drug test results from the </w:t>
      </w:r>
      <w:r w:rsidR="002A5FA5">
        <w:t>HHS</w:t>
      </w:r>
      <w:r w:rsidR="002A5FA5">
        <w:noBreakHyphen/>
      </w:r>
      <w:r w:rsidR="00C56EF6">
        <w:t>certified laboratory within 5 </w:t>
      </w:r>
      <w:r w:rsidRPr="008968A5">
        <w:t xml:space="preserve">business days after the laboratory receives each specimen for testing by evaluating a sample of test results reviewed under this </w:t>
      </w:r>
      <w:r w:rsidR="004E4B46">
        <w:t>IP</w:t>
      </w:r>
      <w:r w:rsidRPr="008968A5">
        <w:t>.</w:t>
      </w:r>
      <w:r w:rsidR="0052726B">
        <w:t xml:space="preserve"> </w:t>
      </w:r>
      <w:r w:rsidR="0052726B" w:rsidRPr="00CE7EA8">
        <w:t>Laboratories typically report negati</w:t>
      </w:r>
      <w:r w:rsidR="0052726B">
        <w:t>ve results to the MRO within 24</w:t>
      </w:r>
      <w:r w:rsidR="0068175F">
        <w:t xml:space="preserve"> </w:t>
      </w:r>
      <w:r w:rsidR="0052726B" w:rsidRPr="00CE7EA8">
        <w:t>hours of receipt</w:t>
      </w:r>
      <w:r w:rsidR="0052726B">
        <w:t xml:space="preserve"> of a specimen for testing</w:t>
      </w:r>
      <w:r w:rsidR="0052726B" w:rsidRPr="00CE7EA8">
        <w:t xml:space="preserve"> and may take several days </w:t>
      </w:r>
      <w:r w:rsidR="00D25F09">
        <w:t xml:space="preserve">to report a positive result (which is </w:t>
      </w:r>
      <w:r w:rsidR="0052726B" w:rsidRPr="00CE7EA8">
        <w:t>depend</w:t>
      </w:r>
      <w:r w:rsidR="00D25F09">
        <w:t xml:space="preserve">ent </w:t>
      </w:r>
      <w:r w:rsidR="0052726B" w:rsidRPr="00CE7EA8">
        <w:t xml:space="preserve">on </w:t>
      </w:r>
      <w:r w:rsidR="0052726B">
        <w:t xml:space="preserve">the </w:t>
      </w:r>
      <w:r w:rsidR="0052726B" w:rsidRPr="00CE7EA8">
        <w:t>drug or drug metabolite id</w:t>
      </w:r>
      <w:r w:rsidR="0052726B">
        <w:t>entified in the donor’s specimen</w:t>
      </w:r>
      <w:r w:rsidR="00D25F09">
        <w:t>)</w:t>
      </w:r>
      <w:r w:rsidR="0052726B" w:rsidRPr="00CE7EA8">
        <w:t>.</w:t>
      </w:r>
    </w:p>
    <w:p w14:paraId="30EE2F6C" w14:textId="2B683A54" w:rsidR="008A1DCB" w:rsidRPr="003675D6" w:rsidRDefault="008A1DCB" w:rsidP="00990AE1">
      <w:pPr>
        <w:pStyle w:val="Requirement"/>
        <w:numPr>
          <w:ilvl w:val="0"/>
          <w:numId w:val="46"/>
        </w:numPr>
        <w:rPr>
          <w:rFonts w:eastAsiaTheme="minorHAnsi" w:cs="Arial"/>
        </w:rPr>
      </w:pPr>
      <w:r w:rsidRPr="003675D6">
        <w:rPr>
          <w:rFonts w:eastAsiaTheme="minorHAnsi" w:cs="Arial"/>
        </w:rPr>
        <w:t>Verify that the M</w:t>
      </w:r>
      <w:r w:rsidR="00CD7BA5" w:rsidRPr="003675D6">
        <w:rPr>
          <w:rFonts w:eastAsiaTheme="minorHAnsi" w:cs="Arial"/>
        </w:rPr>
        <w:t xml:space="preserve">RO </w:t>
      </w:r>
      <w:r w:rsidRPr="003675D6">
        <w:rPr>
          <w:rFonts w:eastAsiaTheme="minorHAnsi" w:cs="Arial"/>
        </w:rPr>
        <w:t xml:space="preserve">completes </w:t>
      </w:r>
      <w:ins w:id="55" w:author="Author">
        <w:r w:rsidR="003F1278" w:rsidRPr="003675D6">
          <w:rPr>
            <w:rFonts w:eastAsiaTheme="minorHAnsi" w:cs="Arial"/>
          </w:rPr>
          <w:t xml:space="preserve">their </w:t>
        </w:r>
      </w:ins>
      <w:r w:rsidR="00CD7BA5" w:rsidRPr="003675D6">
        <w:rPr>
          <w:rFonts w:eastAsiaTheme="minorHAnsi" w:cs="Arial"/>
        </w:rPr>
        <w:t>review and notifies the licensee’s designated representative within 10 business days of receiving</w:t>
      </w:r>
      <w:r w:rsidR="00EF4E08" w:rsidRPr="003675D6">
        <w:rPr>
          <w:rFonts w:eastAsiaTheme="minorHAnsi" w:cs="Arial"/>
        </w:rPr>
        <w:t>: (1)</w:t>
      </w:r>
      <w:r w:rsidR="00CD7BA5" w:rsidRPr="003675D6">
        <w:rPr>
          <w:rFonts w:eastAsiaTheme="minorHAnsi" w:cs="Arial"/>
        </w:rPr>
        <w:t xml:space="preserve"> any</w:t>
      </w:r>
      <w:r w:rsidRPr="003675D6">
        <w:rPr>
          <w:rFonts w:eastAsiaTheme="minorHAnsi" w:cs="Arial"/>
        </w:rPr>
        <w:t xml:space="preserve"> positive, adulterated, </w:t>
      </w:r>
      <w:r w:rsidR="00CD7BA5" w:rsidRPr="003675D6">
        <w:rPr>
          <w:rFonts w:eastAsiaTheme="minorHAnsi" w:cs="Arial"/>
        </w:rPr>
        <w:t>substituted, or invalid test result fr</w:t>
      </w:r>
      <w:r w:rsidR="005E53EF" w:rsidRPr="003675D6">
        <w:rPr>
          <w:rFonts w:eastAsiaTheme="minorHAnsi" w:cs="Arial"/>
        </w:rPr>
        <w:t xml:space="preserve">om the </w:t>
      </w:r>
      <w:r w:rsidR="002A5FA5" w:rsidRPr="003675D6">
        <w:rPr>
          <w:rFonts w:eastAsiaTheme="minorHAnsi" w:cs="Arial"/>
        </w:rPr>
        <w:t>HHS</w:t>
      </w:r>
      <w:r w:rsidR="002A5FA5" w:rsidRPr="003675D6">
        <w:rPr>
          <w:rFonts w:eastAsiaTheme="minorHAnsi" w:cs="Arial"/>
        </w:rPr>
        <w:noBreakHyphen/>
      </w:r>
      <w:r w:rsidR="005E53EF" w:rsidRPr="003675D6">
        <w:rPr>
          <w:rFonts w:eastAsiaTheme="minorHAnsi" w:cs="Arial"/>
        </w:rPr>
        <w:t>certified laboratory;</w:t>
      </w:r>
      <w:r w:rsidR="00CD7BA5" w:rsidRPr="003675D6">
        <w:rPr>
          <w:rFonts w:eastAsiaTheme="minorHAnsi" w:cs="Arial"/>
        </w:rPr>
        <w:t xml:space="preserve"> and </w:t>
      </w:r>
      <w:r w:rsidR="00EF4E08" w:rsidRPr="003675D6">
        <w:rPr>
          <w:rFonts w:eastAsiaTheme="minorHAnsi" w:cs="Arial"/>
        </w:rPr>
        <w:t xml:space="preserve">(2) </w:t>
      </w:r>
      <w:r w:rsidR="00CD7BA5" w:rsidRPr="003675D6">
        <w:rPr>
          <w:rFonts w:eastAsiaTheme="minorHAnsi" w:cs="Arial"/>
        </w:rPr>
        <w:t>in instances where no legitimate medical explanation for the test result(s) exist</w:t>
      </w:r>
      <w:r w:rsidR="00921EEA" w:rsidRPr="003675D6">
        <w:rPr>
          <w:rFonts w:eastAsiaTheme="minorHAnsi" w:cs="Arial"/>
        </w:rPr>
        <w:t>(</w:t>
      </w:r>
      <w:r w:rsidR="00CD7BA5" w:rsidRPr="003675D6">
        <w:rPr>
          <w:rFonts w:eastAsiaTheme="minorHAnsi" w:cs="Arial"/>
        </w:rPr>
        <w:t>s</w:t>
      </w:r>
      <w:r w:rsidR="00921EEA" w:rsidRPr="003675D6">
        <w:rPr>
          <w:rFonts w:eastAsiaTheme="minorHAnsi" w:cs="Arial"/>
        </w:rPr>
        <w:t>)</w:t>
      </w:r>
      <w:r w:rsidR="00CD7BA5" w:rsidRPr="003675D6">
        <w:rPr>
          <w:rFonts w:eastAsiaTheme="minorHAnsi" w:cs="Arial"/>
        </w:rPr>
        <w:t>.</w:t>
      </w:r>
      <w:r w:rsidR="0086564D" w:rsidRPr="003675D6">
        <w:rPr>
          <w:rFonts w:eastAsiaTheme="minorHAnsi" w:cs="Arial"/>
        </w:rPr>
        <w:t xml:space="preserve"> </w:t>
      </w:r>
      <w:r w:rsidR="00CD7BA5" w:rsidRPr="003675D6">
        <w:rPr>
          <w:rFonts w:eastAsiaTheme="minorHAnsi" w:cs="Arial"/>
        </w:rPr>
        <w:t>(</w:t>
      </w:r>
      <w:r w:rsidR="000C1688" w:rsidRPr="003675D6">
        <w:rPr>
          <w:rFonts w:eastAsiaTheme="minorHAnsi" w:cs="Arial"/>
        </w:rPr>
        <w:t>10 CFR </w:t>
      </w:r>
      <w:r w:rsidR="00CD7BA5" w:rsidRPr="003675D6">
        <w:rPr>
          <w:rFonts w:eastAsiaTheme="minorHAnsi" w:cs="Arial"/>
        </w:rPr>
        <w:t>26.185(p)</w:t>
      </w:r>
      <w:r w:rsidR="00125D9B" w:rsidRPr="003675D6">
        <w:rPr>
          <w:rFonts w:eastAsiaTheme="minorHAnsi" w:cs="Arial"/>
        </w:rPr>
        <w:t>)</w:t>
      </w:r>
    </w:p>
    <w:p w14:paraId="169F8DFC" w14:textId="5604FDE7" w:rsidR="009C0D1D" w:rsidRPr="00FC57A3" w:rsidRDefault="009C0D1D" w:rsidP="00AB3204">
      <w:pPr>
        <w:pStyle w:val="SpecificGuidance"/>
      </w:pPr>
      <w:r w:rsidRPr="00B65EB3">
        <w:t>Specific Guidance</w:t>
      </w:r>
      <w:del w:id="56" w:author="Author">
        <w:r w:rsidRPr="00FC57A3" w:rsidDel="00FC57A3">
          <w:delText>.</w:delText>
        </w:r>
      </w:del>
    </w:p>
    <w:p w14:paraId="1C022AEA" w14:textId="77777777" w:rsidR="003F1278" w:rsidRPr="004759DC" w:rsidRDefault="003F1278" w:rsidP="00990AE1">
      <w:pPr>
        <w:pStyle w:val="BodyText"/>
        <w:numPr>
          <w:ilvl w:val="1"/>
          <w:numId w:val="57"/>
        </w:numPr>
        <w:rPr>
          <w:ins w:id="57" w:author="Author"/>
          <w:color w:val="C00000"/>
        </w:rPr>
      </w:pPr>
      <w:ins w:id="58" w:author="Author">
        <w:r w:rsidRPr="004759DC">
          <w:rPr>
            <w:color w:val="C00000"/>
          </w:rPr>
          <w:t>The inspector(s) should verify that the MRO(s) supporting the FFD program complies with the FFD policies and 10 CFR Part 26 requirements by completing the following activities:</w:t>
        </w:r>
      </w:ins>
    </w:p>
    <w:p w14:paraId="1A3520F0" w14:textId="17EE16D3" w:rsidR="003F1278" w:rsidRPr="004759DC" w:rsidRDefault="003F1278" w:rsidP="00990AE1">
      <w:pPr>
        <w:pStyle w:val="BodyText"/>
        <w:numPr>
          <w:ilvl w:val="2"/>
          <w:numId w:val="57"/>
        </w:numPr>
        <w:rPr>
          <w:ins w:id="59" w:author="Author"/>
          <w:color w:val="C00000"/>
        </w:rPr>
      </w:pPr>
      <w:ins w:id="60" w:author="Author">
        <w:r w:rsidRPr="004759DC">
          <w:rPr>
            <w:color w:val="C00000"/>
          </w:rPr>
          <w:t>Validate through reviews of the Federal CCF, the laboratory test result, and the MRO-verified result for a sample of tests (i.e., drug positive; adulterated; substituted; invalid) that the MRO is conducting the required reviews and that each review is completed, and the licensee is notified within 10 days of the MRO receiving the result from the laboratory. The inspector(s) may need to request from the MRO the laboratory test result as the licensee may not be in possession of this document.</w:t>
        </w:r>
      </w:ins>
    </w:p>
    <w:p w14:paraId="4FF6AF88" w14:textId="4998CE24" w:rsidR="000E5A88" w:rsidRPr="00683DA2" w:rsidRDefault="000E5A88" w:rsidP="00990AE1">
      <w:pPr>
        <w:pStyle w:val="Requirement"/>
        <w:numPr>
          <w:ilvl w:val="0"/>
          <w:numId w:val="46"/>
        </w:numPr>
        <w:rPr>
          <w:rFonts w:eastAsiaTheme="minorHAnsi" w:cs="Arial"/>
        </w:rPr>
      </w:pPr>
      <w:r w:rsidRPr="00683DA2">
        <w:rPr>
          <w:rFonts w:eastAsiaTheme="minorHAnsi" w:cs="Arial"/>
        </w:rPr>
        <w:lastRenderedPageBreak/>
        <w:t>Verify that the licensee is conducting confirmatory alcohol testing for any individual with an init</w:t>
      </w:r>
      <w:r w:rsidR="00C56EF6" w:rsidRPr="00683DA2">
        <w:rPr>
          <w:rFonts w:eastAsiaTheme="minorHAnsi" w:cs="Arial"/>
        </w:rPr>
        <w:t>ial alcohol test result of 0.02 </w:t>
      </w:r>
      <w:r w:rsidRPr="00683DA2">
        <w:rPr>
          <w:rFonts w:eastAsiaTheme="minorHAnsi" w:cs="Arial"/>
        </w:rPr>
        <w:t>percent BAC or greater. (</w:t>
      </w:r>
      <w:r w:rsidR="000C1688" w:rsidRPr="00683DA2">
        <w:rPr>
          <w:rFonts w:eastAsiaTheme="minorHAnsi" w:cs="Arial"/>
        </w:rPr>
        <w:t>10 CFR </w:t>
      </w:r>
      <w:r w:rsidRPr="00683DA2">
        <w:rPr>
          <w:rFonts w:eastAsiaTheme="minorHAnsi" w:cs="Arial"/>
        </w:rPr>
        <w:t>26.99)</w:t>
      </w:r>
    </w:p>
    <w:p w14:paraId="5E6E1151" w14:textId="5107CE23" w:rsidR="009C0D1D" w:rsidRPr="00FC57A3" w:rsidRDefault="009C0D1D" w:rsidP="00AB3204">
      <w:pPr>
        <w:pStyle w:val="SpecificGuidance"/>
      </w:pPr>
      <w:r w:rsidRPr="00B65EB3">
        <w:t>Specific Guidance</w:t>
      </w:r>
    </w:p>
    <w:p w14:paraId="3E890630" w14:textId="392948C0" w:rsidR="009F5ED2" w:rsidRPr="008968A5" w:rsidRDefault="009F5ED2" w:rsidP="00B65EB3">
      <w:pPr>
        <w:pStyle w:val="BodyText3"/>
      </w:pPr>
      <w:r w:rsidRPr="008968A5">
        <w:t xml:space="preserve">The inspector(s) should </w:t>
      </w:r>
      <w:r w:rsidR="0004073D">
        <w:t>review</w:t>
      </w:r>
      <w:r w:rsidRPr="008968A5">
        <w:t xml:space="preserve"> a sample of positive alcohol test</w:t>
      </w:r>
      <w:r w:rsidR="0004073D">
        <w:t xml:space="preserve"> result</w:t>
      </w:r>
      <w:r w:rsidRPr="008968A5">
        <w:t xml:space="preserve">s to </w:t>
      </w:r>
      <w:r w:rsidR="0004073D">
        <w:t>ensure</w:t>
      </w:r>
      <w:r w:rsidRPr="008968A5">
        <w:t xml:space="preserve"> that:</w:t>
      </w:r>
    </w:p>
    <w:p w14:paraId="2519CC17" w14:textId="39512A55" w:rsidR="009F5ED2" w:rsidRPr="0082641B" w:rsidRDefault="009F5ED2" w:rsidP="00990AE1">
      <w:pPr>
        <w:pStyle w:val="BodyText"/>
        <w:numPr>
          <w:ilvl w:val="1"/>
          <w:numId w:val="58"/>
        </w:numPr>
        <w:rPr>
          <w:color w:val="000000"/>
          <w:szCs w:val="24"/>
        </w:rPr>
      </w:pPr>
      <w:r w:rsidRPr="0082641B">
        <w:rPr>
          <w:color w:val="000000"/>
          <w:szCs w:val="24"/>
        </w:rPr>
        <w:t xml:space="preserve">Confirmatory alcohol testing </w:t>
      </w:r>
      <w:r w:rsidR="0004073D">
        <w:rPr>
          <w:color w:val="000000"/>
          <w:szCs w:val="24"/>
        </w:rPr>
        <w:t xml:space="preserve">was </w:t>
      </w:r>
      <w:r w:rsidRPr="0082641B">
        <w:rPr>
          <w:color w:val="000000"/>
          <w:szCs w:val="24"/>
        </w:rPr>
        <w:t xml:space="preserve">conducted in instances where an initial alcohol test result </w:t>
      </w:r>
      <w:r w:rsidR="0004073D">
        <w:rPr>
          <w:color w:val="000000"/>
          <w:szCs w:val="24"/>
        </w:rPr>
        <w:t xml:space="preserve">was </w:t>
      </w:r>
      <w:r w:rsidR="00C56EF6">
        <w:rPr>
          <w:color w:val="000000"/>
          <w:szCs w:val="24"/>
        </w:rPr>
        <w:t>0.02 </w:t>
      </w:r>
      <w:r w:rsidR="00A30255" w:rsidRPr="0082641B">
        <w:rPr>
          <w:color w:val="000000"/>
          <w:szCs w:val="24"/>
        </w:rPr>
        <w:t>percent BAC or greater.</w:t>
      </w:r>
    </w:p>
    <w:p w14:paraId="3BAC5D45" w14:textId="2F72A7B8" w:rsidR="003C327E" w:rsidRPr="00E9356F" w:rsidRDefault="009F5ED2" w:rsidP="00990AE1">
      <w:pPr>
        <w:pStyle w:val="BodyText"/>
        <w:numPr>
          <w:ilvl w:val="1"/>
          <w:numId w:val="58"/>
        </w:numPr>
        <w:rPr>
          <w:color w:val="000000"/>
          <w:szCs w:val="24"/>
        </w:rPr>
      </w:pPr>
      <w:r w:rsidRPr="00E9356F">
        <w:rPr>
          <w:color w:val="000000"/>
          <w:szCs w:val="24"/>
        </w:rPr>
        <w:t>The positive alcohol test determinations for confirmatory test results less than</w:t>
      </w:r>
      <w:r w:rsidR="00E9356F" w:rsidRPr="00E9356F">
        <w:rPr>
          <w:color w:val="000000"/>
          <w:szCs w:val="24"/>
        </w:rPr>
        <w:t xml:space="preserve"> </w:t>
      </w:r>
      <w:r w:rsidR="00731969">
        <w:rPr>
          <w:color w:val="000000"/>
          <w:szCs w:val="24"/>
        </w:rPr>
        <w:t>0.04 </w:t>
      </w:r>
      <w:r w:rsidRPr="00E9356F">
        <w:rPr>
          <w:color w:val="000000"/>
          <w:szCs w:val="24"/>
        </w:rPr>
        <w:t>percent BAC include documentation/evidence such that the inspector can</w:t>
      </w:r>
      <w:r w:rsidR="00E9356F" w:rsidRPr="00E9356F">
        <w:rPr>
          <w:color w:val="000000"/>
          <w:szCs w:val="24"/>
        </w:rPr>
        <w:t xml:space="preserve"> </w:t>
      </w:r>
      <w:r w:rsidRPr="00E9356F">
        <w:rPr>
          <w:color w:val="000000"/>
          <w:szCs w:val="24"/>
        </w:rPr>
        <w:t>confirm the amount of time each individual was in work status and verify the licensee’s positive test decision.</w:t>
      </w:r>
    </w:p>
    <w:p w14:paraId="5EDA2C0F" w14:textId="3445C135" w:rsidR="008A1DCB" w:rsidRPr="003675D6" w:rsidRDefault="00B938C3" w:rsidP="00990AE1">
      <w:pPr>
        <w:pStyle w:val="Requirement"/>
        <w:numPr>
          <w:ilvl w:val="0"/>
          <w:numId w:val="46"/>
        </w:numPr>
        <w:rPr>
          <w:rFonts w:eastAsiaTheme="minorHAnsi" w:cs="Arial"/>
        </w:rPr>
      </w:pPr>
      <w:r w:rsidRPr="003675D6">
        <w:rPr>
          <w:rFonts w:eastAsiaTheme="minorHAnsi" w:cs="Arial"/>
        </w:rPr>
        <w:t>Verify</w:t>
      </w:r>
      <w:r w:rsidR="001F5ABE" w:rsidRPr="003675D6">
        <w:rPr>
          <w:rFonts w:eastAsiaTheme="minorHAnsi" w:cs="Arial"/>
        </w:rPr>
        <w:t xml:space="preserve"> the licensee’s determination process for positive alcohol test results associated with work hour status (i.e., confirmatory result</w:t>
      </w:r>
      <w:r w:rsidR="005B3DE5" w:rsidRPr="003675D6">
        <w:rPr>
          <w:rFonts w:eastAsiaTheme="minorHAnsi" w:cs="Arial"/>
        </w:rPr>
        <w:t>s</w:t>
      </w:r>
      <w:r w:rsidR="0004073D" w:rsidRPr="003675D6">
        <w:rPr>
          <w:rFonts w:eastAsiaTheme="minorHAnsi" w:cs="Arial"/>
        </w:rPr>
        <w:t xml:space="preserve"> of 0.03 percent BAC and the individual was in work status at least 1 hour, or 0.02 percent BAC and the individual was in work status for at least 2 hours</w:t>
      </w:r>
      <w:r w:rsidR="00EE7565" w:rsidRPr="003675D6">
        <w:rPr>
          <w:rFonts w:eastAsiaTheme="minorHAnsi" w:cs="Arial"/>
        </w:rPr>
        <w:t>). (</w:t>
      </w:r>
      <w:r w:rsidR="000C1688" w:rsidRPr="003675D6">
        <w:rPr>
          <w:rFonts w:eastAsiaTheme="minorHAnsi" w:cs="Arial"/>
        </w:rPr>
        <w:t>10 CFR </w:t>
      </w:r>
      <w:r w:rsidR="00EE7565" w:rsidRPr="003675D6">
        <w:rPr>
          <w:rFonts w:eastAsiaTheme="minorHAnsi" w:cs="Arial"/>
        </w:rPr>
        <w:t>26.103(a)(2))</w:t>
      </w:r>
    </w:p>
    <w:p w14:paraId="0FE1293A" w14:textId="4CA06B85" w:rsidR="009C0D1D" w:rsidRDefault="009C0D1D" w:rsidP="00AB3204">
      <w:pPr>
        <w:pStyle w:val="SpecificGuidance"/>
      </w:pPr>
      <w:r w:rsidRPr="008968A5">
        <w:t>Specific Guidance</w:t>
      </w:r>
    </w:p>
    <w:p w14:paraId="6990C8BC" w14:textId="171B50D4" w:rsidR="00DC6EC2" w:rsidRDefault="0004073D" w:rsidP="00B65EB3">
      <w:pPr>
        <w:pStyle w:val="BodyText3"/>
      </w:pPr>
      <w:r>
        <w:t>Ensure the FFD procedure that the licensee uses to determine the time the individual was in work status to make the determination on the positive alcohol test result.</w:t>
      </w:r>
    </w:p>
    <w:p w14:paraId="12205920" w14:textId="44F9907E" w:rsidR="005F5E7D" w:rsidRPr="002F6652" w:rsidRDefault="008664C0" w:rsidP="003919A4">
      <w:pPr>
        <w:pStyle w:val="Heading2"/>
        <w:rPr>
          <w:color w:val="000000"/>
          <w:u w:val="single"/>
        </w:rPr>
      </w:pPr>
      <w:r w:rsidRPr="002F6652">
        <w:rPr>
          <w:color w:val="000000"/>
        </w:rPr>
        <w:t>02.</w:t>
      </w:r>
      <w:r w:rsidR="00DE6E37" w:rsidRPr="002F6652">
        <w:rPr>
          <w:color w:val="000000"/>
        </w:rPr>
        <w:t>0</w:t>
      </w:r>
      <w:r w:rsidR="00F81AC7" w:rsidRPr="002F6652">
        <w:rPr>
          <w:color w:val="000000"/>
        </w:rPr>
        <w:t>7</w:t>
      </w:r>
      <w:r w:rsidRPr="002F6652">
        <w:rPr>
          <w:color w:val="000000"/>
        </w:rPr>
        <w:tab/>
      </w:r>
      <w:r w:rsidRPr="002F6652">
        <w:rPr>
          <w:color w:val="000000"/>
          <w:u w:val="single"/>
        </w:rPr>
        <w:t>Collection Site Inspection and Urine and Breath Collection Interviews</w:t>
      </w:r>
    </w:p>
    <w:p w14:paraId="071B1868" w14:textId="05EAE862" w:rsidR="005B30E8" w:rsidRDefault="00123B7E" w:rsidP="006D4D55">
      <w:pPr>
        <w:pStyle w:val="Requirement"/>
      </w:pPr>
      <w:ins w:id="61" w:author="Author">
        <w:r>
          <w:t>A</w:t>
        </w:r>
      </w:ins>
      <w:r w:rsidR="00D25F09" w:rsidRPr="00B65EB3">
        <w:t xml:space="preserve">dminister </w:t>
      </w:r>
      <w:r w:rsidR="00BA6356" w:rsidRPr="00B65EB3">
        <w:t xml:space="preserve">the Urine Collection </w:t>
      </w:r>
      <w:r w:rsidR="00D25F09" w:rsidRPr="00B65EB3">
        <w:t xml:space="preserve">Questionnaire </w:t>
      </w:r>
      <w:r w:rsidR="00F81AC7" w:rsidRPr="00B65EB3">
        <w:t>(Attachment 1)</w:t>
      </w:r>
      <w:r w:rsidR="00F81AC7">
        <w:t xml:space="preserve"> </w:t>
      </w:r>
      <w:r w:rsidR="00BA6356" w:rsidRPr="00E949FA">
        <w:t xml:space="preserve">and Breath Collection </w:t>
      </w:r>
      <w:r w:rsidR="00D25F09">
        <w:t xml:space="preserve">Questionnaire </w:t>
      </w:r>
      <w:r w:rsidR="00F81AC7">
        <w:t xml:space="preserve">(Attachment 2) </w:t>
      </w:r>
      <w:r w:rsidR="00BA6356" w:rsidRPr="00E949FA">
        <w:t xml:space="preserve">to evaluate the </w:t>
      </w:r>
      <w:r w:rsidR="00F81AC7">
        <w:t xml:space="preserve">compliance of the licensee’s </w:t>
      </w:r>
      <w:r w:rsidR="00BA6356" w:rsidRPr="00E949FA">
        <w:t xml:space="preserve">collection site, alcohol testing equipment, and specimen collection </w:t>
      </w:r>
      <w:r w:rsidR="00F81AC7">
        <w:t xml:space="preserve">procedures with </w:t>
      </w:r>
      <w:r w:rsidR="00BA6356" w:rsidRPr="00E949FA">
        <w:t xml:space="preserve">requirements in </w:t>
      </w:r>
      <w:r w:rsidR="00B23677">
        <w:t>S</w:t>
      </w:r>
      <w:r w:rsidR="00BA6356" w:rsidRPr="00E949FA">
        <w:t>ubpart E</w:t>
      </w:r>
      <w:r w:rsidR="00F81AC7">
        <w:t xml:space="preserve"> of 10 CFR Part 26</w:t>
      </w:r>
      <w:r w:rsidR="00BA6356" w:rsidRPr="00E949FA">
        <w:t>. If the licensee uses more than one dedicated collection site, the inspectors(s) should determine which collection site(s) to evaluate (e.g., large number of collections, if errors in collections or cancelled tests identified in records reviews</w:t>
      </w:r>
      <w:r w:rsidR="009347E0" w:rsidRPr="00E949FA">
        <w:t>)</w:t>
      </w:r>
      <w:r w:rsidR="003F603D">
        <w:t>.</w:t>
      </w:r>
    </w:p>
    <w:p w14:paraId="4C950D78" w14:textId="7A27DD78" w:rsidR="00F81AC7" w:rsidRDefault="00F81AC7" w:rsidP="00DD1B31">
      <w:pPr>
        <w:pStyle w:val="SpecificGuidance"/>
      </w:pPr>
      <w:r w:rsidRPr="008968A5">
        <w:t xml:space="preserve">Specific guidance for </w:t>
      </w:r>
      <w:ins w:id="62" w:author="Author">
        <w:r w:rsidR="003F1278" w:rsidRPr="008D79EB">
          <w:rPr>
            <w:color w:val="C00000"/>
          </w:rPr>
          <w:t xml:space="preserve">the collection of other </w:t>
        </w:r>
      </w:ins>
      <w:r w:rsidR="00221A1F">
        <w:t>specimens for drug and alcohol testing</w:t>
      </w:r>
      <w:r w:rsidRPr="004279B4">
        <w:t>.</w:t>
      </w:r>
    </w:p>
    <w:p w14:paraId="662CF1C1" w14:textId="7241F844" w:rsidR="00915394" w:rsidRPr="00E77424" w:rsidRDefault="00646A2E" w:rsidP="00DD1B31">
      <w:pPr>
        <w:pStyle w:val="BodyText3"/>
      </w:pPr>
      <w:r>
        <w:t>N</w:t>
      </w:r>
      <w:r w:rsidR="00BA6356" w:rsidRPr="008968A5">
        <w:t xml:space="preserve">ote: </w:t>
      </w:r>
      <w:ins w:id="63" w:author="Author">
        <w:r w:rsidR="003F1278" w:rsidRPr="004759DC">
          <w:t xml:space="preserve">Under 10 CFR 26.83, “Specimens to be collected,” the NRC permits the collection of breath or oral fluid for initial tests for alcohol, and the collection of urine specimens for drug testing unless the licensee adopts through policy and procedure to collect and drug test oral fluid specimens </w:t>
        </w:r>
        <w:bookmarkStart w:id="64" w:name="_Hlk144210704"/>
        <w:r w:rsidR="003F1278" w:rsidRPr="004759DC">
          <w:t>for any of the direct observation collection conditions specified in 10 CFR 26.115(a)(1) through (3) and (5).</w:t>
        </w:r>
      </w:ins>
      <w:bookmarkEnd w:id="64"/>
    </w:p>
    <w:p w14:paraId="7B8779CB" w14:textId="2F1ED1CA" w:rsidR="00DE794E" w:rsidRDefault="003F1278" w:rsidP="00DD1B31">
      <w:pPr>
        <w:pStyle w:val="BodyText3"/>
      </w:pPr>
      <w:ins w:id="65" w:author="Author">
        <w:r w:rsidRPr="004759DC">
          <w:t xml:space="preserve">This inspection procedure only includes standardized questionnaires for the collection and testing of a breath specimen for alcohol (Attachment 2) and the collection of a urine specimen for drug testing (Attachment 1). If a licensee </w:t>
        </w:r>
      </w:ins>
      <w:r w:rsidR="00BA6356" w:rsidRPr="008968A5">
        <w:t>use</w:t>
      </w:r>
      <w:r w:rsidR="00285C41">
        <w:t>s</w:t>
      </w:r>
      <w:r w:rsidR="00BA6356" w:rsidRPr="008968A5">
        <w:t xml:space="preserve"> </w:t>
      </w:r>
      <w:r w:rsidR="00285C41">
        <w:t xml:space="preserve">an </w:t>
      </w:r>
      <w:r w:rsidR="00BA6356" w:rsidRPr="008968A5">
        <w:t>alcohol screening device</w:t>
      </w:r>
      <w:r w:rsidR="00302DBB">
        <w:t xml:space="preserve"> </w:t>
      </w:r>
      <w:ins w:id="66" w:author="Author">
        <w:r w:rsidRPr="008D79EB">
          <w:t xml:space="preserve">(ASD) to </w:t>
        </w:r>
      </w:ins>
      <w:r w:rsidR="00BA6356" w:rsidRPr="008968A5">
        <w:t>test oral fluid</w:t>
      </w:r>
      <w:ins w:id="67" w:author="Author">
        <w:r w:rsidRPr="003F1278">
          <w:t xml:space="preserve"> </w:t>
        </w:r>
        <w:r w:rsidRPr="004759DC">
          <w:t>or collects oral fluid specimens for drug testing</w:t>
        </w:r>
      </w:ins>
      <w:r w:rsidR="00BA6356" w:rsidRPr="008968A5">
        <w:t xml:space="preserve">, in addition to delivering the </w:t>
      </w:r>
      <w:ins w:id="68" w:author="Author">
        <w:r w:rsidRPr="004759DC">
          <w:t xml:space="preserve">Urine and </w:t>
        </w:r>
      </w:ins>
      <w:r w:rsidR="00BA6356" w:rsidRPr="008968A5">
        <w:t xml:space="preserve">Breath Collection </w:t>
      </w:r>
      <w:r w:rsidR="00733BFA">
        <w:t>q</w:t>
      </w:r>
      <w:r w:rsidR="00BA6356" w:rsidRPr="008968A5">
        <w:t>uestionnaire</w:t>
      </w:r>
      <w:ins w:id="69" w:author="Author">
        <w:r w:rsidRPr="008D79EB">
          <w:t>s</w:t>
        </w:r>
      </w:ins>
      <w:r w:rsidR="00BA6356" w:rsidRPr="008968A5">
        <w:t xml:space="preserve">, </w:t>
      </w:r>
      <w:r w:rsidR="00035DCE">
        <w:t xml:space="preserve">the inspector(s) </w:t>
      </w:r>
      <w:r w:rsidR="00BA6356" w:rsidRPr="008968A5">
        <w:t>also</w:t>
      </w:r>
      <w:r w:rsidR="00035DCE">
        <w:t xml:space="preserve"> should</w:t>
      </w:r>
      <w:r w:rsidR="00BA6356" w:rsidRPr="008968A5">
        <w:t xml:space="preserve"> evaluate the specimen collection process for</w:t>
      </w:r>
      <w:ins w:id="70" w:author="Author">
        <w:r w:rsidRPr="003F1278">
          <w:t xml:space="preserve"> </w:t>
        </w:r>
        <w:r w:rsidRPr="008D79EB">
          <w:t xml:space="preserve">oral </w:t>
        </w:r>
        <w:r w:rsidRPr="004759DC">
          <w:t>fluid specimens</w:t>
        </w:r>
      </w:ins>
      <w:r w:rsidR="00BA6356" w:rsidRPr="008968A5">
        <w:t>.</w:t>
      </w:r>
    </w:p>
    <w:p w14:paraId="248D0E83" w14:textId="62311C3F" w:rsidR="00BA6356" w:rsidRDefault="00BA6356" w:rsidP="00DD1B31">
      <w:pPr>
        <w:pStyle w:val="BodyText3"/>
      </w:pPr>
      <w:r w:rsidRPr="008968A5">
        <w:lastRenderedPageBreak/>
        <w:t>To verify collector compliance, obtain the instructions provided by the test</w:t>
      </w:r>
      <w:r w:rsidR="005F2CDD">
        <w:t xml:space="preserve"> </w:t>
      </w:r>
      <w:ins w:id="71" w:author="Author">
        <w:r w:rsidR="003F1278" w:rsidRPr="004759DC">
          <w:rPr>
            <w:color w:val="C00000"/>
          </w:rPr>
          <w:t>device</w:t>
        </w:r>
        <w:r w:rsidR="003F1278" w:rsidRPr="008968A5">
          <w:t xml:space="preserve"> </w:t>
        </w:r>
      </w:ins>
      <w:r w:rsidRPr="008968A5">
        <w:t xml:space="preserve">manufacturer and evaluate </w:t>
      </w:r>
      <w:ins w:id="72" w:author="Author">
        <w:r w:rsidR="003F1278" w:rsidRPr="004759DC">
          <w:rPr>
            <w:color w:val="C00000"/>
          </w:rPr>
          <w:t>through</w:t>
        </w:r>
        <w:r w:rsidR="003F1278" w:rsidRPr="008968A5">
          <w:t xml:space="preserve"> </w:t>
        </w:r>
      </w:ins>
      <w:r w:rsidRPr="008968A5">
        <w:t xml:space="preserve">a mock collection </w:t>
      </w:r>
      <w:ins w:id="73" w:author="Author">
        <w:r w:rsidR="003F1278" w:rsidRPr="004759DC">
          <w:rPr>
            <w:color w:val="C00000"/>
          </w:rPr>
          <w:t>that</w:t>
        </w:r>
        <w:r w:rsidR="003F1278" w:rsidRPr="008968A5">
          <w:t xml:space="preserve"> </w:t>
        </w:r>
      </w:ins>
      <w:r w:rsidRPr="008968A5">
        <w:t>the collector correctly completes the specimen collection.</w:t>
      </w:r>
    </w:p>
    <w:p w14:paraId="0DACD862" w14:textId="61502867" w:rsidR="00B969BC" w:rsidRDefault="00F81FFF" w:rsidP="00990AE1">
      <w:pPr>
        <w:pStyle w:val="BodyText"/>
        <w:numPr>
          <w:ilvl w:val="0"/>
          <w:numId w:val="59"/>
        </w:numPr>
        <w:rPr>
          <w:color w:val="000000"/>
        </w:rPr>
      </w:pPr>
      <w:r w:rsidRPr="00B65EB3">
        <w:t>Verify</w:t>
      </w:r>
      <w:r w:rsidRPr="008968A5">
        <w:rPr>
          <w:color w:val="000000"/>
        </w:rPr>
        <w:t xml:space="preserve"> that </w:t>
      </w:r>
      <w:r w:rsidR="00AC59E6" w:rsidRPr="008968A5">
        <w:rPr>
          <w:color w:val="000000"/>
        </w:rPr>
        <w:t xml:space="preserve">the licensee uses </w:t>
      </w:r>
      <w:r w:rsidR="00AC7AE5" w:rsidRPr="008968A5">
        <w:rPr>
          <w:color w:val="000000"/>
        </w:rPr>
        <w:t>a</w:t>
      </w:r>
      <w:r w:rsidRPr="008968A5">
        <w:rPr>
          <w:color w:val="000000"/>
        </w:rPr>
        <w:t xml:space="preserve"> designated collection site</w:t>
      </w:r>
      <w:r w:rsidR="004A3AC4" w:rsidRPr="008968A5">
        <w:rPr>
          <w:color w:val="000000"/>
        </w:rPr>
        <w:t xml:space="preserve"> meeting the requirements in </w:t>
      </w:r>
      <w:r w:rsidR="000C1688">
        <w:rPr>
          <w:color w:val="000000"/>
        </w:rPr>
        <w:t>10 CFR </w:t>
      </w:r>
      <w:r w:rsidR="004A3AC4" w:rsidRPr="008968A5">
        <w:rPr>
          <w:color w:val="000000"/>
        </w:rPr>
        <w:t>26.87</w:t>
      </w:r>
      <w:r w:rsidR="00AC59E6" w:rsidRPr="008968A5">
        <w:rPr>
          <w:color w:val="000000"/>
        </w:rPr>
        <w:t>(a)</w:t>
      </w:r>
      <w:r w:rsidR="001A3860" w:rsidRPr="008968A5">
        <w:rPr>
          <w:color w:val="000000"/>
        </w:rPr>
        <w:t>, (b), (d) and (e)</w:t>
      </w:r>
      <w:r w:rsidR="00AC59E6" w:rsidRPr="008968A5">
        <w:rPr>
          <w:color w:val="000000"/>
        </w:rPr>
        <w:t>.</w:t>
      </w:r>
    </w:p>
    <w:p w14:paraId="0321F41E" w14:textId="46F9A002" w:rsidR="00DD0E8B" w:rsidRPr="0000777B" w:rsidRDefault="00AC7AE5" w:rsidP="00990AE1">
      <w:pPr>
        <w:pStyle w:val="BodyText"/>
        <w:numPr>
          <w:ilvl w:val="0"/>
          <w:numId w:val="59"/>
        </w:numPr>
      </w:pPr>
      <w:r w:rsidRPr="0000777B">
        <w:t xml:space="preserve">Verify </w:t>
      </w:r>
      <w:r w:rsidR="001A3860" w:rsidRPr="0000777B">
        <w:t xml:space="preserve">that </w:t>
      </w:r>
      <w:r w:rsidR="00DD0E8B" w:rsidRPr="0000777B">
        <w:t xml:space="preserve">the licensee </w:t>
      </w:r>
      <w:r w:rsidR="00494346" w:rsidRPr="0000777B">
        <w:t xml:space="preserve">only </w:t>
      </w:r>
      <w:r w:rsidR="00DD0E8B" w:rsidRPr="0000777B">
        <w:t xml:space="preserve">uses </w:t>
      </w:r>
      <w:r w:rsidR="001A3860" w:rsidRPr="0000777B">
        <w:t>device</w:t>
      </w:r>
      <w:r w:rsidR="00494346" w:rsidRPr="0000777B">
        <w:t>s</w:t>
      </w:r>
      <w:r w:rsidR="00DD0E8B" w:rsidRPr="0000777B">
        <w:t xml:space="preserve"> that meet the requirements in </w:t>
      </w:r>
      <w:r w:rsidR="000C1688" w:rsidRPr="0000777B">
        <w:t>10 CFR </w:t>
      </w:r>
      <w:r w:rsidR="00E9356F" w:rsidRPr="0000777B">
        <w:t>26.91</w:t>
      </w:r>
      <w:r w:rsidR="00DD0E8B" w:rsidRPr="0000777B">
        <w:t xml:space="preserve">(a) </w:t>
      </w:r>
      <w:r w:rsidR="001A3860" w:rsidRPr="0000777B">
        <w:t>to conduct initial alcohol</w:t>
      </w:r>
      <w:r w:rsidR="00711D07" w:rsidRPr="0000777B">
        <w:t xml:space="preserve"> testing </w:t>
      </w:r>
      <w:r w:rsidR="001A3860" w:rsidRPr="0000777B">
        <w:t xml:space="preserve">and that </w:t>
      </w:r>
      <w:r w:rsidR="00DD0E8B" w:rsidRPr="0000777B">
        <w:t xml:space="preserve">the collection site maintains the devices according to the </w:t>
      </w:r>
      <w:r w:rsidR="001A3860" w:rsidRPr="0000777B">
        <w:t xml:space="preserve">quality assurance and quality controls </w:t>
      </w:r>
      <w:r w:rsidR="00DD0E8B" w:rsidRPr="0000777B">
        <w:t xml:space="preserve">requirements in </w:t>
      </w:r>
      <w:r w:rsidR="000C1688" w:rsidRPr="0000777B">
        <w:t>10 CFR </w:t>
      </w:r>
      <w:r w:rsidR="00DD0E8B" w:rsidRPr="0000777B">
        <w:t>26.91(d)</w:t>
      </w:r>
      <w:r w:rsidR="003F603D" w:rsidRPr="0000777B">
        <w:t>.</w:t>
      </w:r>
    </w:p>
    <w:p w14:paraId="0F1D435D" w14:textId="64C9A96F" w:rsidR="00711D07" w:rsidRPr="0000777B" w:rsidRDefault="001A3860" w:rsidP="00990AE1">
      <w:pPr>
        <w:pStyle w:val="BodyText"/>
        <w:numPr>
          <w:ilvl w:val="0"/>
          <w:numId w:val="59"/>
        </w:numPr>
      </w:pPr>
      <w:r w:rsidRPr="00B65EB3">
        <w:t>Verify</w:t>
      </w:r>
      <w:r w:rsidRPr="0000777B">
        <w:t xml:space="preserve"> that </w:t>
      </w:r>
      <w:r w:rsidR="00711D07" w:rsidRPr="0000777B">
        <w:t xml:space="preserve">the </w:t>
      </w:r>
      <w:ins w:id="74" w:author="Author">
        <w:r w:rsidR="003F1278" w:rsidRPr="0000777B">
          <w:t xml:space="preserve">oral fluid </w:t>
        </w:r>
      </w:ins>
      <w:r w:rsidR="00711D07" w:rsidRPr="0000777B">
        <w:t xml:space="preserve">specimen collection </w:t>
      </w:r>
      <w:ins w:id="75" w:author="Author">
        <w:r w:rsidR="003F1278" w:rsidRPr="0000777B">
          <w:t xml:space="preserve">and testing </w:t>
        </w:r>
      </w:ins>
      <w:r w:rsidR="00711D07" w:rsidRPr="0000777B">
        <w:t>process</w:t>
      </w:r>
      <w:r w:rsidR="00311FDE" w:rsidRPr="0000777B">
        <w:t xml:space="preserve"> </w:t>
      </w:r>
      <w:ins w:id="76" w:author="Author">
        <w:r w:rsidR="003F1278" w:rsidRPr="0000777B">
          <w:t xml:space="preserve">for alcohol </w:t>
        </w:r>
      </w:ins>
      <w:r w:rsidR="00711D07" w:rsidRPr="0000777B">
        <w:t xml:space="preserve">is conducted in accordance with the </w:t>
      </w:r>
      <w:r w:rsidR="009B1B34" w:rsidRPr="0000777B">
        <w:t xml:space="preserve">applicable </w:t>
      </w:r>
      <w:r w:rsidR="00711D07" w:rsidRPr="0000777B">
        <w:t xml:space="preserve">requirements in </w:t>
      </w:r>
      <w:r w:rsidR="00B23677" w:rsidRPr="0000777B">
        <w:t>S</w:t>
      </w:r>
      <w:r w:rsidR="00921EEA" w:rsidRPr="0000777B">
        <w:t xml:space="preserve">ubpart </w:t>
      </w:r>
      <w:r w:rsidR="00711D07" w:rsidRPr="0000777B">
        <w:t xml:space="preserve">E of </w:t>
      </w:r>
      <w:r w:rsidR="000C1688" w:rsidRPr="0000777B">
        <w:t>10 CFR </w:t>
      </w:r>
      <w:r w:rsidR="00711D07" w:rsidRPr="0000777B">
        <w:t>Part</w:t>
      </w:r>
      <w:r w:rsidR="00FA48F6" w:rsidRPr="0000777B">
        <w:t> </w:t>
      </w:r>
      <w:r w:rsidR="00711D07" w:rsidRPr="0000777B">
        <w:t>26. (</w:t>
      </w:r>
      <w:r w:rsidR="000C1688" w:rsidRPr="0000777B">
        <w:t>10 CFR </w:t>
      </w:r>
      <w:r w:rsidR="00711D07" w:rsidRPr="0000777B">
        <w:t>26.</w:t>
      </w:r>
      <w:r w:rsidR="00494346" w:rsidRPr="0000777B">
        <w:t xml:space="preserve">89, </w:t>
      </w:r>
      <w:r w:rsidR="000C1688" w:rsidRPr="0000777B">
        <w:t>10 CFR </w:t>
      </w:r>
      <w:r w:rsidR="00711D07" w:rsidRPr="0000777B">
        <w:t xml:space="preserve">26.93, </w:t>
      </w:r>
      <w:r w:rsidR="000C1688" w:rsidRPr="0000777B">
        <w:t>10 CFR </w:t>
      </w:r>
      <w:r w:rsidR="009D5A5E" w:rsidRPr="0000777B">
        <w:t>26.97,</w:t>
      </w:r>
      <w:r w:rsidR="00711D07" w:rsidRPr="0000777B">
        <w:t xml:space="preserve"> </w:t>
      </w:r>
      <w:r w:rsidR="0086564D" w:rsidRPr="0000777B">
        <w:t>10 CFR </w:t>
      </w:r>
      <w:r w:rsidR="00711D07" w:rsidRPr="0000777B">
        <w:t xml:space="preserve">26.99, </w:t>
      </w:r>
      <w:r w:rsidR="0086564D" w:rsidRPr="0000777B">
        <w:t>10 CFR </w:t>
      </w:r>
      <w:r w:rsidR="00711D07" w:rsidRPr="0000777B">
        <w:t>26.101</w:t>
      </w:r>
      <w:r w:rsidR="003F603D" w:rsidRPr="0000777B">
        <w:t xml:space="preserve">, and 10 CFR </w:t>
      </w:r>
      <w:r w:rsidR="00711D07" w:rsidRPr="0000777B">
        <w:t>26.103)</w:t>
      </w:r>
    </w:p>
    <w:p w14:paraId="60942969" w14:textId="20FB7147" w:rsidR="003C327E" w:rsidRPr="0000777B" w:rsidRDefault="00711D07" w:rsidP="00990AE1">
      <w:pPr>
        <w:pStyle w:val="BodyText"/>
        <w:numPr>
          <w:ilvl w:val="0"/>
          <w:numId w:val="59"/>
        </w:numPr>
      </w:pPr>
      <w:r w:rsidRPr="00B65EB3">
        <w:t>Verify</w:t>
      </w:r>
      <w:r w:rsidRPr="0000777B">
        <w:t xml:space="preserve"> that the </w:t>
      </w:r>
      <w:ins w:id="77" w:author="Author">
        <w:r w:rsidR="003F1278" w:rsidRPr="0000777B">
          <w:t xml:space="preserve">oral fluid </w:t>
        </w:r>
      </w:ins>
      <w:r w:rsidRPr="0000777B">
        <w:t xml:space="preserve">specimen collection process </w:t>
      </w:r>
      <w:ins w:id="78" w:author="Author">
        <w:r w:rsidR="007501B8" w:rsidRPr="0000777B">
          <w:t xml:space="preserve">for drug testing </w:t>
        </w:r>
      </w:ins>
      <w:r w:rsidRPr="0000777B">
        <w:t xml:space="preserve">is conducted in accordance with the </w:t>
      </w:r>
      <w:ins w:id="79" w:author="Author">
        <w:r w:rsidR="007501B8" w:rsidRPr="0000777B">
          <w:t xml:space="preserve">applicable </w:t>
        </w:r>
      </w:ins>
      <w:r w:rsidRPr="0000777B">
        <w:t xml:space="preserve">requirements in </w:t>
      </w:r>
      <w:r w:rsidR="00B23677" w:rsidRPr="0000777B">
        <w:t>S</w:t>
      </w:r>
      <w:r w:rsidR="00921EEA" w:rsidRPr="0000777B">
        <w:t xml:space="preserve">ubpart </w:t>
      </w:r>
      <w:r w:rsidRPr="0000777B">
        <w:t xml:space="preserve">E of </w:t>
      </w:r>
      <w:r w:rsidR="0086564D" w:rsidRPr="0000777B">
        <w:t>10 CFR </w:t>
      </w:r>
      <w:r w:rsidRPr="0000777B">
        <w:t>Part 26.</w:t>
      </w:r>
      <w:r w:rsidR="0057322F" w:rsidRPr="0000777B">
        <w:t xml:space="preserve"> </w:t>
      </w:r>
      <w:r w:rsidR="00CC01B6" w:rsidRPr="0000777B">
        <w:br/>
      </w:r>
      <w:r w:rsidRPr="0000777B">
        <w:t>(</w:t>
      </w:r>
      <w:r w:rsidR="0086564D" w:rsidRPr="0000777B">
        <w:t>10 CFR </w:t>
      </w:r>
      <w:r w:rsidR="00494346" w:rsidRPr="0000777B">
        <w:t xml:space="preserve">26.89, </w:t>
      </w:r>
      <w:ins w:id="80" w:author="Author">
        <w:r w:rsidR="007501B8" w:rsidRPr="0000777B">
          <w:t>10 CFR 26.97</w:t>
        </w:r>
      </w:ins>
      <w:r w:rsidR="008E6900" w:rsidRPr="0000777B">
        <w:t xml:space="preserve">, </w:t>
      </w:r>
      <w:r w:rsidR="0086564D" w:rsidRPr="0000777B">
        <w:t>10 CFR </w:t>
      </w:r>
      <w:r w:rsidR="00DD0E8B" w:rsidRPr="0000777B">
        <w:t xml:space="preserve">26.105, </w:t>
      </w:r>
      <w:r w:rsidR="000F7552" w:rsidRPr="0000777B">
        <w:t xml:space="preserve">and </w:t>
      </w:r>
      <w:r w:rsidR="0086564D" w:rsidRPr="0000777B">
        <w:t>10 CFR </w:t>
      </w:r>
      <w:r w:rsidR="002B4E90" w:rsidRPr="0000777B">
        <w:t>26.117)</w:t>
      </w:r>
    </w:p>
    <w:p w14:paraId="03B0002B" w14:textId="4E2F0949" w:rsidR="00711D07" w:rsidRDefault="00494346" w:rsidP="00990AE1">
      <w:pPr>
        <w:pStyle w:val="BodyText"/>
        <w:numPr>
          <w:ilvl w:val="0"/>
          <w:numId w:val="59"/>
        </w:numPr>
        <w:rPr>
          <w:color w:val="000000"/>
        </w:rPr>
      </w:pPr>
      <w:r w:rsidRPr="00B65EB3">
        <w:t>Verify</w:t>
      </w:r>
      <w:r w:rsidRPr="0000777B">
        <w:t xml:space="preserve"> t</w:t>
      </w:r>
      <w:r w:rsidRPr="008968A5">
        <w:rPr>
          <w:color w:val="000000"/>
        </w:rPr>
        <w:t xml:space="preserve">hat the specimen collectors </w:t>
      </w:r>
      <w:r w:rsidR="00CD7BA5" w:rsidRPr="008968A5">
        <w:rPr>
          <w:color w:val="000000"/>
        </w:rPr>
        <w:t xml:space="preserve">used by the licensee </w:t>
      </w:r>
      <w:r w:rsidRPr="008968A5">
        <w:rPr>
          <w:color w:val="000000"/>
        </w:rPr>
        <w:t>meet the c</w:t>
      </w:r>
      <w:r w:rsidR="00711D07" w:rsidRPr="008968A5">
        <w:rPr>
          <w:color w:val="000000"/>
        </w:rPr>
        <w:t>ol</w:t>
      </w:r>
      <w:r w:rsidRPr="008968A5">
        <w:rPr>
          <w:color w:val="000000"/>
        </w:rPr>
        <w:t xml:space="preserve">lector qualification requirements in </w:t>
      </w:r>
      <w:r w:rsidR="0086564D">
        <w:rPr>
          <w:color w:val="000000"/>
        </w:rPr>
        <w:t>10 CFR </w:t>
      </w:r>
      <w:r w:rsidR="00711D07" w:rsidRPr="008968A5">
        <w:rPr>
          <w:color w:val="000000"/>
        </w:rPr>
        <w:t>26.85(a)</w:t>
      </w:r>
      <w:r w:rsidR="008B6A46">
        <w:rPr>
          <w:color w:val="000000"/>
        </w:rPr>
        <w:t xml:space="preserve"> </w:t>
      </w:r>
      <w:ins w:id="81" w:author="Author">
        <w:r w:rsidR="007501B8" w:rsidRPr="004759DC">
          <w:rPr>
            <w:color w:val="C00000"/>
          </w:rPr>
          <w:t>and (d).</w:t>
        </w:r>
      </w:ins>
    </w:p>
    <w:p w14:paraId="1B181FC3" w14:textId="669E1935" w:rsidR="00761990" w:rsidRPr="00FC57A3" w:rsidRDefault="003D2BC4" w:rsidP="00687958">
      <w:pPr>
        <w:pStyle w:val="Heading2"/>
        <w:rPr>
          <w:color w:val="000000"/>
        </w:rPr>
      </w:pPr>
      <w:r w:rsidRPr="002F6652">
        <w:rPr>
          <w:color w:val="000000"/>
        </w:rPr>
        <w:t>02.</w:t>
      </w:r>
      <w:r w:rsidR="00DE6E37" w:rsidRPr="002F6652">
        <w:rPr>
          <w:color w:val="000000"/>
        </w:rPr>
        <w:t>0</w:t>
      </w:r>
      <w:r w:rsidR="003F603D" w:rsidRPr="002F6652">
        <w:rPr>
          <w:color w:val="000000"/>
        </w:rPr>
        <w:t>8</w:t>
      </w:r>
      <w:r w:rsidRPr="002F6652">
        <w:rPr>
          <w:color w:val="000000"/>
        </w:rPr>
        <w:tab/>
      </w:r>
      <w:r w:rsidR="004C0649" w:rsidRPr="002F6652">
        <w:rPr>
          <w:color w:val="000000"/>
          <w:u w:val="single"/>
        </w:rPr>
        <w:t>Sanctions</w:t>
      </w:r>
      <w:r w:rsidR="00D70599" w:rsidRPr="002F6652">
        <w:rPr>
          <w:color w:val="000000"/>
          <w:u w:val="single"/>
        </w:rPr>
        <w:t xml:space="preserve"> and </w:t>
      </w:r>
      <w:r w:rsidR="006168C4" w:rsidRPr="002F6652">
        <w:rPr>
          <w:color w:val="000000"/>
          <w:u w:val="single"/>
        </w:rPr>
        <w:t>S</w:t>
      </w:r>
      <w:r w:rsidR="00242C2F" w:rsidRPr="002F6652">
        <w:rPr>
          <w:color w:val="000000"/>
          <w:u w:val="single"/>
        </w:rPr>
        <w:t xml:space="preserve">ubstance </w:t>
      </w:r>
      <w:r w:rsidR="006168C4" w:rsidRPr="002F6652">
        <w:rPr>
          <w:color w:val="000000"/>
          <w:u w:val="single"/>
        </w:rPr>
        <w:t>A</w:t>
      </w:r>
      <w:r w:rsidR="00242C2F" w:rsidRPr="002F6652">
        <w:rPr>
          <w:color w:val="000000"/>
          <w:u w:val="single"/>
        </w:rPr>
        <w:t xml:space="preserve">buse </w:t>
      </w:r>
      <w:r w:rsidR="006168C4" w:rsidRPr="002F6652">
        <w:rPr>
          <w:color w:val="000000"/>
          <w:u w:val="single"/>
        </w:rPr>
        <w:t>E</w:t>
      </w:r>
      <w:r w:rsidR="00242C2F" w:rsidRPr="002F6652">
        <w:rPr>
          <w:color w:val="000000"/>
          <w:u w:val="single"/>
        </w:rPr>
        <w:t>xpert</w:t>
      </w:r>
      <w:r w:rsidR="006168C4" w:rsidRPr="002F6652">
        <w:rPr>
          <w:color w:val="000000"/>
          <w:u w:val="single"/>
        </w:rPr>
        <w:t xml:space="preserve"> </w:t>
      </w:r>
      <w:r w:rsidR="00D70599" w:rsidRPr="002F6652">
        <w:rPr>
          <w:color w:val="000000"/>
          <w:u w:val="single"/>
        </w:rPr>
        <w:t>Interview</w:t>
      </w:r>
    </w:p>
    <w:p w14:paraId="4CD506DB" w14:textId="7C3107BB" w:rsidR="004022A8" w:rsidRDefault="00DD1B31" w:rsidP="00DD1B31">
      <w:pPr>
        <w:pStyle w:val="Requirement"/>
      </w:pPr>
      <w:ins w:id="82" w:author="Author">
        <w:r>
          <w:t>A</w:t>
        </w:r>
      </w:ins>
      <w:r w:rsidR="004022A8" w:rsidRPr="008968A5">
        <w:t>dminister th</w:t>
      </w:r>
      <w:r w:rsidR="001F7E2E">
        <w:t xml:space="preserve">e </w:t>
      </w:r>
      <w:r w:rsidR="006568C7">
        <w:t>Substance Abuse Expert</w:t>
      </w:r>
      <w:r w:rsidR="001F7E2E">
        <w:t xml:space="preserve"> Questionnaire (Attachment </w:t>
      </w:r>
      <w:r w:rsidR="004022A8" w:rsidRPr="008968A5">
        <w:t xml:space="preserve">4) to evaluate the training and credentials of the SAE, the SAE’s </w:t>
      </w:r>
      <w:r w:rsidR="004279B4">
        <w:t>knowledge of the treatment and f</w:t>
      </w:r>
      <w:r w:rsidR="004022A8" w:rsidRPr="008968A5">
        <w:t>ollow</w:t>
      </w:r>
      <w:r w:rsidR="00E80520">
        <w:t>-</w:t>
      </w:r>
      <w:r w:rsidR="004022A8" w:rsidRPr="008968A5">
        <w:t>up testing requirements associated with FFD program policy violations, and the SAE’s knowledge of the determination of fitness process.</w:t>
      </w:r>
    </w:p>
    <w:p w14:paraId="125F3AD3" w14:textId="4270FB7B" w:rsidR="003F603D" w:rsidRDefault="003F603D" w:rsidP="00DD1B31">
      <w:pPr>
        <w:pStyle w:val="SpecificGuidance"/>
      </w:pPr>
      <w:r w:rsidRPr="008968A5">
        <w:t xml:space="preserve">Specific guidance for all samples contained in this </w:t>
      </w:r>
      <w:r w:rsidR="0026251F">
        <w:t>section</w:t>
      </w:r>
      <w:r w:rsidRPr="004279B4">
        <w:t>.</w:t>
      </w:r>
    </w:p>
    <w:p w14:paraId="53F0394C" w14:textId="5F20B19D" w:rsidR="006168C4" w:rsidRPr="008968A5" w:rsidRDefault="006168C4" w:rsidP="00990AE1">
      <w:pPr>
        <w:pStyle w:val="BodyText"/>
        <w:numPr>
          <w:ilvl w:val="0"/>
          <w:numId w:val="60"/>
        </w:numPr>
        <w:rPr>
          <w:color w:val="000000"/>
        </w:rPr>
      </w:pPr>
      <w:r w:rsidRPr="00B65EB3">
        <w:t>Verify</w:t>
      </w:r>
      <w:r w:rsidRPr="008968A5">
        <w:rPr>
          <w:color w:val="000000"/>
        </w:rPr>
        <w:t xml:space="preserve"> that the licensee only uses </w:t>
      </w:r>
      <w:r w:rsidR="00D52854" w:rsidRPr="008968A5">
        <w:rPr>
          <w:color w:val="000000"/>
        </w:rPr>
        <w:t>SAE</w:t>
      </w:r>
      <w:r w:rsidRPr="008968A5">
        <w:rPr>
          <w:color w:val="000000"/>
        </w:rPr>
        <w:t xml:space="preserve">s that meet the requirements in </w:t>
      </w:r>
      <w:r w:rsidR="0086564D">
        <w:rPr>
          <w:color w:val="000000"/>
        </w:rPr>
        <w:t>10 CFR </w:t>
      </w:r>
      <w:r w:rsidRPr="008968A5">
        <w:rPr>
          <w:color w:val="000000"/>
        </w:rPr>
        <w:t>26.187.</w:t>
      </w:r>
    </w:p>
    <w:p w14:paraId="77D7BF2B" w14:textId="4E272A2A" w:rsidR="00020D0E" w:rsidRDefault="006168C4" w:rsidP="00990AE1">
      <w:pPr>
        <w:pStyle w:val="BodyText"/>
        <w:numPr>
          <w:ilvl w:val="0"/>
          <w:numId w:val="60"/>
        </w:numPr>
        <w:rPr>
          <w:color w:val="000000"/>
        </w:rPr>
      </w:pPr>
      <w:r w:rsidRPr="00B65EB3">
        <w:t>Verify</w:t>
      </w:r>
      <w:r w:rsidRPr="008968A5">
        <w:rPr>
          <w:color w:val="000000"/>
        </w:rPr>
        <w:t xml:space="preserve"> that the SAE is knowledgeable of the responsibilities related to evaluating individuals who have violated the substance abuse </w:t>
      </w:r>
      <w:r w:rsidR="00874014" w:rsidRPr="008968A5">
        <w:rPr>
          <w:color w:val="000000"/>
        </w:rPr>
        <w:t xml:space="preserve">provision(s) </w:t>
      </w:r>
      <w:r w:rsidRPr="008968A5">
        <w:rPr>
          <w:color w:val="000000"/>
        </w:rPr>
        <w:t>of the FFD policy (</w:t>
      </w:r>
      <w:r w:rsidR="0086564D">
        <w:rPr>
          <w:color w:val="000000"/>
        </w:rPr>
        <w:t>10 CFR </w:t>
      </w:r>
      <w:r w:rsidRPr="008968A5">
        <w:rPr>
          <w:color w:val="000000"/>
        </w:rPr>
        <w:t xml:space="preserve">26.187(g)) and performs each determination of fitness in accordance with </w:t>
      </w:r>
      <w:r w:rsidR="0086564D">
        <w:rPr>
          <w:color w:val="000000"/>
        </w:rPr>
        <w:t>10 CFR </w:t>
      </w:r>
      <w:r w:rsidR="00C56EF6">
        <w:rPr>
          <w:color w:val="000000"/>
        </w:rPr>
        <w:t>26.189.</w:t>
      </w:r>
    </w:p>
    <w:p w14:paraId="3C22A7AF" w14:textId="14268C31" w:rsidR="00731F4C" w:rsidRDefault="007501B8" w:rsidP="00990AE1">
      <w:pPr>
        <w:pStyle w:val="BodyText"/>
        <w:numPr>
          <w:ilvl w:val="0"/>
          <w:numId w:val="60"/>
        </w:numPr>
        <w:rPr>
          <w:color w:val="000000"/>
        </w:rPr>
      </w:pPr>
      <w:ins w:id="83" w:author="Author">
        <w:r w:rsidRPr="004759DC">
          <w:rPr>
            <w:color w:val="C00000"/>
          </w:rPr>
          <w:t>For utilities with multiple operating power reactor facility locations in the same NRC Region and that use the same SAE, the inspector(s) should consider if completing the Substance Abuse Expert Questionnaire is necessary when performing each site-specific inspection during the same inspection cycle (i.e., 1-year time period). A more targeted interview with the SAE may still be needed based on site-specific records review conducted by the inspector(s), as well as if follow-up actions were identified during a prior inspection conducted in the same year.</w:t>
        </w:r>
      </w:ins>
    </w:p>
    <w:p w14:paraId="28148077" w14:textId="567CAEE4" w:rsidR="003D56AA" w:rsidRPr="00FC57A3" w:rsidRDefault="00E5149C" w:rsidP="00687958">
      <w:pPr>
        <w:pStyle w:val="Heading2"/>
        <w:rPr>
          <w:color w:val="000000"/>
        </w:rPr>
      </w:pPr>
      <w:r w:rsidRPr="008968A5">
        <w:rPr>
          <w:color w:val="000000"/>
        </w:rPr>
        <w:lastRenderedPageBreak/>
        <w:t>02.</w:t>
      </w:r>
      <w:r w:rsidR="003F603D">
        <w:rPr>
          <w:color w:val="000000"/>
        </w:rPr>
        <w:t>09</w:t>
      </w:r>
      <w:r w:rsidRPr="008968A5">
        <w:rPr>
          <w:color w:val="000000"/>
        </w:rPr>
        <w:tab/>
      </w:r>
      <w:r w:rsidRPr="00687958">
        <w:rPr>
          <w:color w:val="000000"/>
          <w:u w:val="single"/>
        </w:rPr>
        <w:t>Licensee Testing Facility and/or H</w:t>
      </w:r>
      <w:r w:rsidR="00242C2F" w:rsidRPr="00687958">
        <w:rPr>
          <w:color w:val="000000"/>
          <w:u w:val="single"/>
        </w:rPr>
        <w:t xml:space="preserve">ealth and </w:t>
      </w:r>
      <w:r w:rsidRPr="00687958">
        <w:rPr>
          <w:color w:val="000000"/>
          <w:u w:val="single"/>
        </w:rPr>
        <w:t>H</w:t>
      </w:r>
      <w:r w:rsidR="00242C2F" w:rsidRPr="00687958">
        <w:rPr>
          <w:color w:val="000000"/>
          <w:u w:val="single"/>
        </w:rPr>
        <w:t xml:space="preserve">uman </w:t>
      </w:r>
      <w:r w:rsidRPr="00687958">
        <w:rPr>
          <w:color w:val="000000"/>
          <w:u w:val="single"/>
        </w:rPr>
        <w:t>S</w:t>
      </w:r>
      <w:r w:rsidR="00242C2F" w:rsidRPr="00687958">
        <w:rPr>
          <w:color w:val="000000"/>
          <w:u w:val="single"/>
        </w:rPr>
        <w:t>ervices</w:t>
      </w:r>
      <w:r w:rsidRPr="00687958">
        <w:rPr>
          <w:color w:val="000000"/>
          <w:u w:val="single"/>
        </w:rPr>
        <w:t>-Certified Laboratory</w:t>
      </w:r>
    </w:p>
    <w:p w14:paraId="1B99F04D" w14:textId="65E841E6" w:rsidR="00D52854" w:rsidRDefault="00632672" w:rsidP="00DD1B31">
      <w:pPr>
        <w:pStyle w:val="Requirement"/>
        <w:keepLines/>
        <w:numPr>
          <w:ilvl w:val="0"/>
          <w:numId w:val="47"/>
        </w:numPr>
      </w:pPr>
      <w:r w:rsidRPr="008968A5">
        <w:t xml:space="preserve">Verify that the licensee is testing each urine specimen, at a minimum, for the substances specified in </w:t>
      </w:r>
      <w:r w:rsidR="0086564D">
        <w:t>10 CFR </w:t>
      </w:r>
      <w:r w:rsidRPr="008968A5">
        <w:t>26.31(d)(1) and at the cutoff levels specified in</w:t>
      </w:r>
      <w:r w:rsidR="0082641B">
        <w:t xml:space="preserve"> </w:t>
      </w:r>
      <w:r w:rsidR="00C53814" w:rsidRPr="008968A5">
        <w:t>10</w:t>
      </w:r>
      <w:r w:rsidR="00513B99">
        <w:t> </w:t>
      </w:r>
      <w:r w:rsidR="00C53814" w:rsidRPr="008968A5">
        <w:t>CFR</w:t>
      </w:r>
      <w:r w:rsidR="009A0173">
        <w:t> </w:t>
      </w:r>
      <w:r w:rsidR="00C53814" w:rsidRPr="008968A5">
        <w:t>26.133 (Licensee Testing Facilities) and</w:t>
      </w:r>
      <w:r w:rsidR="003F603D">
        <w:t>/or</w:t>
      </w:r>
      <w:r w:rsidR="00C53814" w:rsidRPr="008968A5">
        <w:t xml:space="preserve"> </w:t>
      </w:r>
      <w:r w:rsidR="0086564D">
        <w:t>10 CFR </w:t>
      </w:r>
      <w:r w:rsidRPr="008968A5">
        <w:t>26.163</w:t>
      </w:r>
      <w:r w:rsidR="00C53814" w:rsidRPr="008968A5">
        <w:t xml:space="preserve"> (</w:t>
      </w:r>
      <w:r w:rsidR="002A5FA5">
        <w:t>HHS</w:t>
      </w:r>
      <w:r w:rsidR="002A5FA5">
        <w:noBreakHyphen/>
      </w:r>
      <w:r w:rsidR="00C53814" w:rsidRPr="008968A5">
        <w:t>certified laboratories)</w:t>
      </w:r>
      <w:r w:rsidR="005B78AA">
        <w:t>.</w:t>
      </w:r>
    </w:p>
    <w:p w14:paraId="72CA6F9D" w14:textId="719FF539" w:rsidR="00D52854" w:rsidRPr="008968A5" w:rsidRDefault="00632672" w:rsidP="00990AE1">
      <w:pPr>
        <w:pStyle w:val="BodyText"/>
        <w:numPr>
          <w:ilvl w:val="1"/>
          <w:numId w:val="47"/>
        </w:numPr>
      </w:pPr>
      <w:r w:rsidRPr="008968A5">
        <w:t>If the licensee is using more stringent cutoff levels than specified in</w:t>
      </w:r>
      <w:r w:rsidR="00C805BD">
        <w:t xml:space="preserve"> </w:t>
      </w:r>
      <w:r w:rsidR="00513B99">
        <w:t>10 </w:t>
      </w:r>
      <w:r w:rsidRPr="008968A5">
        <w:t>CFR</w:t>
      </w:r>
      <w:r w:rsidR="00513B99">
        <w:t> </w:t>
      </w:r>
      <w:r w:rsidRPr="008968A5">
        <w:t xml:space="preserve">26.163, verify that the cutoff levels </w:t>
      </w:r>
      <w:r w:rsidR="00787A7D" w:rsidRPr="008968A5">
        <w:t xml:space="preserve">have </w:t>
      </w:r>
      <w:r w:rsidRPr="008968A5">
        <w:t>been evaluated and certified, in writing, by a forensic toxicologist meeting the requirements in</w:t>
      </w:r>
      <w:r w:rsidR="00C805BD">
        <w:t xml:space="preserve"> </w:t>
      </w:r>
      <w:r w:rsidR="00513B99">
        <w:t>10 </w:t>
      </w:r>
      <w:r w:rsidRPr="008968A5">
        <w:t>CF</w:t>
      </w:r>
      <w:r w:rsidR="00837D0D">
        <w:t>R</w:t>
      </w:r>
      <w:r w:rsidR="00513B99">
        <w:t> </w:t>
      </w:r>
      <w:r w:rsidR="00837D0D">
        <w:t>26.31(d)(1)(i)(D) (</w:t>
      </w:r>
      <w:r w:rsidR="00C26C40">
        <w:t xml:space="preserve">or </w:t>
      </w:r>
      <w:r w:rsidR="00837D0D" w:rsidRPr="00C26C40">
        <w:t>NRC-</w:t>
      </w:r>
      <w:r w:rsidRPr="00C26C40">
        <w:t>approved the lower</w:t>
      </w:r>
      <w:r w:rsidRPr="008968A5">
        <w:t xml:space="preserve"> cutoff levels before</w:t>
      </w:r>
      <w:r w:rsidR="00513B99">
        <w:t xml:space="preserve"> </w:t>
      </w:r>
      <w:r w:rsidRPr="008968A5">
        <w:t>April</w:t>
      </w:r>
      <w:r w:rsidR="00513B99">
        <w:t> </w:t>
      </w:r>
      <w:r w:rsidRPr="008968A5">
        <w:t>30, 2008).</w:t>
      </w:r>
    </w:p>
    <w:p w14:paraId="406F56B1" w14:textId="3750A1F7" w:rsidR="00473C5D" w:rsidRPr="008968A5" w:rsidRDefault="00473C5D" w:rsidP="00990AE1">
      <w:pPr>
        <w:pStyle w:val="BodyText"/>
        <w:numPr>
          <w:ilvl w:val="1"/>
          <w:numId w:val="47"/>
        </w:numPr>
        <w:rPr>
          <w:color w:val="000000"/>
          <w:szCs w:val="24"/>
        </w:rPr>
      </w:pPr>
      <w:r w:rsidRPr="008968A5">
        <w:rPr>
          <w:color w:val="000000"/>
          <w:szCs w:val="24"/>
        </w:rPr>
        <w:t xml:space="preserve">If the licensee is testing for drug(s) in addition to those specified in </w:t>
      </w:r>
      <w:r w:rsidR="0086564D">
        <w:rPr>
          <w:color w:val="000000"/>
          <w:szCs w:val="24"/>
        </w:rPr>
        <w:t>10 CFR </w:t>
      </w:r>
      <w:r w:rsidRPr="008968A5">
        <w:rPr>
          <w:color w:val="000000"/>
          <w:szCs w:val="24"/>
        </w:rPr>
        <w:t>26.31(d)</w:t>
      </w:r>
      <w:r w:rsidR="00AE5AE0" w:rsidRPr="008968A5">
        <w:rPr>
          <w:color w:val="000000"/>
          <w:szCs w:val="24"/>
        </w:rPr>
        <w:t>(1)</w:t>
      </w:r>
      <w:r w:rsidRPr="008968A5">
        <w:rPr>
          <w:color w:val="000000"/>
          <w:szCs w:val="24"/>
        </w:rPr>
        <w:t>, verify that:</w:t>
      </w:r>
    </w:p>
    <w:p w14:paraId="437A68E8" w14:textId="038D95FF" w:rsidR="00473C5D" w:rsidRPr="008968A5" w:rsidRDefault="00473C5D" w:rsidP="00990AE1">
      <w:pPr>
        <w:pStyle w:val="BodyText"/>
        <w:numPr>
          <w:ilvl w:val="2"/>
          <w:numId w:val="47"/>
        </w:numPr>
        <w:rPr>
          <w:color w:val="000000"/>
        </w:rPr>
      </w:pPr>
      <w:r w:rsidRPr="00B65EB3">
        <w:t>Each</w:t>
      </w:r>
      <w:r w:rsidRPr="008968A5">
        <w:rPr>
          <w:color w:val="000000"/>
        </w:rPr>
        <w:t xml:space="preserve"> drug is listed in Schedules I through V of </w:t>
      </w:r>
      <w:bookmarkStart w:id="84" w:name="_Hlk156461301"/>
      <w:r w:rsidR="0026251F">
        <w:rPr>
          <w:color w:val="000000"/>
        </w:rPr>
        <w:t>section</w:t>
      </w:r>
      <w:bookmarkEnd w:id="84"/>
      <w:r w:rsidR="00921EEA" w:rsidRPr="008968A5">
        <w:rPr>
          <w:color w:val="000000"/>
        </w:rPr>
        <w:t xml:space="preserve"> </w:t>
      </w:r>
      <w:r w:rsidRPr="008968A5">
        <w:rPr>
          <w:color w:val="000000"/>
        </w:rPr>
        <w:t>202 of the</w:t>
      </w:r>
      <w:r w:rsidR="001867CA" w:rsidRPr="008968A5">
        <w:rPr>
          <w:color w:val="000000"/>
        </w:rPr>
        <w:t xml:space="preserve"> </w:t>
      </w:r>
      <w:r w:rsidRPr="008968A5">
        <w:rPr>
          <w:color w:val="000000"/>
        </w:rPr>
        <w:t>Controlled Substances Act [21 U.S.C. 812</w:t>
      </w:r>
      <w:r w:rsidR="00AE5AE0" w:rsidRPr="008968A5">
        <w:rPr>
          <w:color w:val="000000"/>
        </w:rPr>
        <w:t>]. (</w:t>
      </w:r>
      <w:r w:rsidR="0086564D">
        <w:rPr>
          <w:color w:val="000000"/>
        </w:rPr>
        <w:t>10 CFR </w:t>
      </w:r>
      <w:r w:rsidR="00AE5AE0" w:rsidRPr="008968A5">
        <w:rPr>
          <w:color w:val="000000"/>
        </w:rPr>
        <w:t>26.31(d)(1</w:t>
      </w:r>
      <w:ins w:id="85" w:author="Author">
        <w:r w:rsidR="007501B8" w:rsidRPr="008968A5">
          <w:rPr>
            <w:color w:val="000000"/>
          </w:rPr>
          <w:t>)</w:t>
        </w:r>
        <w:r w:rsidR="007501B8" w:rsidRPr="004759DC">
          <w:rPr>
            <w:color w:val="C00000"/>
          </w:rPr>
          <w:t>(i)(A</w:t>
        </w:r>
      </w:ins>
      <w:r w:rsidR="00731F4C" w:rsidRPr="008968A5">
        <w:rPr>
          <w:color w:val="000000"/>
        </w:rPr>
        <w:t>))</w:t>
      </w:r>
    </w:p>
    <w:p w14:paraId="7F33FF3D" w14:textId="4C1FFDEB" w:rsidR="00473C5D" w:rsidRPr="008968A5" w:rsidRDefault="00632672" w:rsidP="00990AE1">
      <w:pPr>
        <w:pStyle w:val="BodyText"/>
        <w:numPr>
          <w:ilvl w:val="2"/>
          <w:numId w:val="47"/>
        </w:numPr>
        <w:rPr>
          <w:color w:val="000000"/>
        </w:rPr>
      </w:pPr>
      <w:r w:rsidRPr="000E4612">
        <w:t>The</w:t>
      </w:r>
      <w:r w:rsidRPr="008968A5">
        <w:rPr>
          <w:color w:val="000000"/>
        </w:rPr>
        <w:t xml:space="preserve"> </w:t>
      </w:r>
      <w:r w:rsidRPr="00B65EB3">
        <w:t>assay</w:t>
      </w:r>
      <w:r w:rsidRPr="008968A5">
        <w:rPr>
          <w:color w:val="000000"/>
        </w:rPr>
        <w:t xml:space="preserve"> and cutoff </w:t>
      </w:r>
      <w:r w:rsidRPr="008D2C24">
        <w:rPr>
          <w:color w:val="000000"/>
        </w:rPr>
        <w:t>level</w:t>
      </w:r>
      <w:ins w:id="86" w:author="Author">
        <w:r w:rsidR="007501B8" w:rsidRPr="00374D87">
          <w:rPr>
            <w:color w:val="C00000"/>
          </w:rPr>
          <w:t>s used</w:t>
        </w:r>
      </w:ins>
      <w:r w:rsidR="00731F4C" w:rsidRPr="00374D87">
        <w:rPr>
          <w:color w:val="C00000"/>
        </w:rPr>
        <w:t xml:space="preserve"> </w:t>
      </w:r>
      <w:r w:rsidRPr="008968A5">
        <w:rPr>
          <w:color w:val="000000"/>
        </w:rPr>
        <w:t xml:space="preserve">for each drug </w:t>
      </w:r>
      <w:ins w:id="87" w:author="Author">
        <w:r w:rsidR="007501B8" w:rsidRPr="00374D87">
          <w:rPr>
            <w:color w:val="C00000"/>
          </w:rPr>
          <w:t>have</w:t>
        </w:r>
        <w:r w:rsidR="007501B8" w:rsidRPr="008968A5">
          <w:rPr>
            <w:color w:val="000000"/>
          </w:rPr>
          <w:t xml:space="preserve"> </w:t>
        </w:r>
      </w:ins>
      <w:r w:rsidRPr="008968A5">
        <w:rPr>
          <w:color w:val="000000"/>
        </w:rPr>
        <w:t xml:space="preserve">been certified in writing by a forensic toxicologist </w:t>
      </w:r>
      <w:ins w:id="88" w:author="Author">
        <w:r w:rsidR="007501B8" w:rsidRPr="00374D87">
          <w:rPr>
            <w:color w:val="C00000"/>
          </w:rPr>
          <w:t>as scientifically sound and legally defensible. Certification of the assay and cutoff levels by a forensic toxicologist is not required if the HHS Guidelines are revised to authorize use of the testing assay and cutoff levels. (10 CFR 26.31(d)(1)(i)(D))</w:t>
        </w:r>
      </w:ins>
    </w:p>
    <w:p w14:paraId="41153B34" w14:textId="178A7775" w:rsidR="003C327E" w:rsidRDefault="007501B8" w:rsidP="00990AE1">
      <w:pPr>
        <w:pStyle w:val="BodyText"/>
        <w:numPr>
          <w:ilvl w:val="1"/>
          <w:numId w:val="47"/>
        </w:numPr>
        <w:rPr>
          <w:color w:val="000000"/>
          <w:szCs w:val="24"/>
        </w:rPr>
      </w:pPr>
      <w:ins w:id="89" w:author="Author">
        <w:r w:rsidRPr="00374D87">
          <w:rPr>
            <w:color w:val="C00000"/>
            <w:szCs w:val="24"/>
          </w:rPr>
          <w:t>For</w:t>
        </w:r>
        <w:r w:rsidRPr="00732391">
          <w:rPr>
            <w:color w:val="000000"/>
            <w:szCs w:val="24"/>
          </w:rPr>
          <w:t xml:space="preserve"> </w:t>
        </w:r>
      </w:ins>
      <w:r w:rsidR="00632672" w:rsidRPr="00732391">
        <w:rPr>
          <w:color w:val="000000"/>
          <w:szCs w:val="24"/>
        </w:rPr>
        <w:t>special analyses</w:t>
      </w:r>
      <w:ins w:id="90" w:author="Author">
        <w:r w:rsidRPr="007501B8">
          <w:rPr>
            <w:color w:val="C00000"/>
            <w:szCs w:val="24"/>
          </w:rPr>
          <w:t xml:space="preserve"> </w:t>
        </w:r>
        <w:r w:rsidRPr="00374D87">
          <w:rPr>
            <w:color w:val="C00000"/>
            <w:szCs w:val="24"/>
          </w:rPr>
          <w:t>testing of specimens with a dilute validity test result and specimens collected under the direct observation conditions specified in 10 CFR 26.115(a)(1) through (3) and (5)</w:t>
        </w:r>
      </w:ins>
      <w:r w:rsidR="00787A7D" w:rsidRPr="008968A5">
        <w:rPr>
          <w:color w:val="000000"/>
          <w:szCs w:val="24"/>
        </w:rPr>
        <w:t>, verify that the process is implemented as described in</w:t>
      </w:r>
      <w:r w:rsidR="0088227B">
        <w:rPr>
          <w:color w:val="000000"/>
          <w:szCs w:val="24"/>
        </w:rPr>
        <w:t xml:space="preserve"> </w:t>
      </w:r>
      <w:r w:rsidR="00632672" w:rsidRPr="008968A5">
        <w:rPr>
          <w:color w:val="000000"/>
          <w:szCs w:val="24"/>
        </w:rPr>
        <w:t>10</w:t>
      </w:r>
      <w:r w:rsidR="00513B99">
        <w:rPr>
          <w:color w:val="000000"/>
          <w:szCs w:val="24"/>
        </w:rPr>
        <w:t> CFR </w:t>
      </w:r>
      <w:r w:rsidR="00632672" w:rsidRPr="008968A5">
        <w:rPr>
          <w:color w:val="000000"/>
          <w:szCs w:val="24"/>
        </w:rPr>
        <w:t>26.163(a)(2)</w:t>
      </w:r>
      <w:r w:rsidR="00787A7D" w:rsidRPr="008968A5">
        <w:rPr>
          <w:color w:val="000000"/>
          <w:szCs w:val="24"/>
        </w:rPr>
        <w:t>.</w:t>
      </w:r>
      <w:r w:rsidR="000B28BD" w:rsidRPr="008968A5">
        <w:rPr>
          <w:color w:val="000000"/>
          <w:szCs w:val="24"/>
        </w:rPr>
        <w:t xml:space="preserve"> This only pertains to testing </w:t>
      </w:r>
      <w:ins w:id="91" w:author="Author">
        <w:r w:rsidRPr="00374D87">
          <w:rPr>
            <w:color w:val="C00000"/>
            <w:szCs w:val="24"/>
          </w:rPr>
          <w:t xml:space="preserve">performed </w:t>
        </w:r>
      </w:ins>
      <w:r w:rsidR="000B28BD" w:rsidRPr="008968A5">
        <w:rPr>
          <w:color w:val="000000"/>
          <w:szCs w:val="24"/>
        </w:rPr>
        <w:t>at an</w:t>
      </w:r>
      <w:r w:rsidR="00DC6EC2">
        <w:rPr>
          <w:color w:val="000000"/>
          <w:szCs w:val="24"/>
        </w:rPr>
        <w:t xml:space="preserve"> </w:t>
      </w:r>
      <w:r w:rsidR="002A5FA5">
        <w:rPr>
          <w:color w:val="000000"/>
          <w:szCs w:val="24"/>
        </w:rPr>
        <w:t>HHS</w:t>
      </w:r>
      <w:r w:rsidR="002A5FA5">
        <w:rPr>
          <w:color w:val="000000"/>
          <w:szCs w:val="24"/>
        </w:rPr>
        <w:noBreakHyphen/>
      </w:r>
      <w:r w:rsidR="000B28BD" w:rsidRPr="008968A5">
        <w:rPr>
          <w:color w:val="000000"/>
          <w:szCs w:val="24"/>
        </w:rPr>
        <w:t>certified laboratory.</w:t>
      </w:r>
    </w:p>
    <w:p w14:paraId="4BF02D7A" w14:textId="2B30AB22" w:rsidR="009C0D1D" w:rsidRDefault="009C0D1D" w:rsidP="00AB3204">
      <w:pPr>
        <w:pStyle w:val="SpecificGuidance"/>
      </w:pPr>
      <w:r w:rsidRPr="008968A5">
        <w:t>Specific Guidance</w:t>
      </w:r>
    </w:p>
    <w:p w14:paraId="1A31AEF0" w14:textId="5FAD859B" w:rsidR="004022A8" w:rsidRPr="008968A5" w:rsidRDefault="004022A8" w:rsidP="00B65EB3">
      <w:pPr>
        <w:pStyle w:val="BodyText3"/>
      </w:pPr>
      <w:r w:rsidRPr="008968A5">
        <w:t xml:space="preserve">The inspector(s) should review drug and validity testing results provided by the licensee’s testing facility (as applicable) and the </w:t>
      </w:r>
      <w:r w:rsidR="002A5FA5">
        <w:t>HHS</w:t>
      </w:r>
      <w:r w:rsidR="002A5FA5">
        <w:noBreakHyphen/>
      </w:r>
      <w:r w:rsidRPr="008968A5">
        <w:t>certified laboratory to the MRO. The MRO may provide these results as part of the verified r</w:t>
      </w:r>
      <w:r w:rsidR="000234C5">
        <w:t xml:space="preserve">esults sent to the FFD program. </w:t>
      </w:r>
      <w:r w:rsidRPr="008968A5">
        <w:t xml:space="preserve">If so, inspector(s) should evaluate the test results during the records reviews conducted under </w:t>
      </w:r>
      <w:r w:rsidR="00F4345A" w:rsidRPr="008968A5">
        <w:t xml:space="preserve">this </w:t>
      </w:r>
      <w:r w:rsidRPr="008968A5">
        <w:t>inspection. If not, request that the MRO provide, for a sample of selected testing events, the laboratory test results to verify drug and validity testing requirements (substances tested, cutoff levels used, etc.).</w:t>
      </w:r>
    </w:p>
    <w:p w14:paraId="469E7EE3" w14:textId="421AC60E" w:rsidR="004022A8" w:rsidRPr="008968A5" w:rsidRDefault="004022A8" w:rsidP="00990AE1">
      <w:pPr>
        <w:pStyle w:val="BodyText"/>
        <w:numPr>
          <w:ilvl w:val="1"/>
          <w:numId w:val="61"/>
        </w:numPr>
        <w:rPr>
          <w:color w:val="000000"/>
          <w:szCs w:val="24"/>
        </w:rPr>
      </w:pPr>
      <w:r w:rsidRPr="008968A5">
        <w:rPr>
          <w:color w:val="000000"/>
          <w:szCs w:val="24"/>
        </w:rPr>
        <w:t xml:space="preserve">If the licensee tests for drugs in addition to those specified in </w:t>
      </w:r>
      <w:r w:rsidR="00DD5B7F">
        <w:rPr>
          <w:color w:val="000000"/>
          <w:szCs w:val="24"/>
        </w:rPr>
        <w:t xml:space="preserve">10 CFR </w:t>
      </w:r>
      <w:r w:rsidRPr="008968A5">
        <w:rPr>
          <w:color w:val="000000"/>
          <w:szCs w:val="24"/>
        </w:rPr>
        <w:t xml:space="preserve">26.31(d)(1), ensure that each drug is listed in </w:t>
      </w:r>
      <w:r w:rsidR="00180D05">
        <w:rPr>
          <w:color w:val="000000"/>
          <w:szCs w:val="24"/>
        </w:rPr>
        <w:t>S</w:t>
      </w:r>
      <w:r w:rsidR="005B78AA">
        <w:rPr>
          <w:color w:val="000000"/>
          <w:szCs w:val="24"/>
        </w:rPr>
        <w:t xml:space="preserve">chedules I through V of </w:t>
      </w:r>
      <w:r w:rsidR="0026251F">
        <w:rPr>
          <w:color w:val="000000"/>
        </w:rPr>
        <w:t>section</w:t>
      </w:r>
      <w:r w:rsidR="005B78AA">
        <w:rPr>
          <w:color w:val="000000"/>
          <w:szCs w:val="24"/>
        </w:rPr>
        <w:t> </w:t>
      </w:r>
      <w:r w:rsidRPr="008968A5">
        <w:rPr>
          <w:color w:val="000000"/>
          <w:szCs w:val="24"/>
        </w:rPr>
        <w:t>202 of the Controlled Substanc</w:t>
      </w:r>
      <w:r w:rsidR="005B78AA">
        <w:rPr>
          <w:color w:val="000000"/>
          <w:szCs w:val="24"/>
        </w:rPr>
        <w:t>es Act [21 U.S.C. </w:t>
      </w:r>
      <w:r w:rsidRPr="008968A5">
        <w:rPr>
          <w:color w:val="000000"/>
          <w:szCs w:val="24"/>
        </w:rPr>
        <w:t>812].</w:t>
      </w:r>
    </w:p>
    <w:p w14:paraId="6511B275" w14:textId="654AD55C" w:rsidR="004022A8" w:rsidRPr="008968A5" w:rsidRDefault="004022A8" w:rsidP="00990AE1">
      <w:pPr>
        <w:pStyle w:val="BodyText"/>
        <w:numPr>
          <w:ilvl w:val="1"/>
          <w:numId w:val="61"/>
        </w:numPr>
        <w:rPr>
          <w:szCs w:val="24"/>
        </w:rPr>
      </w:pPr>
      <w:r w:rsidRPr="008968A5">
        <w:rPr>
          <w:color w:val="000000"/>
          <w:szCs w:val="24"/>
        </w:rPr>
        <w:t xml:space="preserve">Review the forensic toxicologist certification for any additional drugs and/or more stringent cutoff levels used by the licensee. </w:t>
      </w:r>
      <w:r w:rsidRPr="008968A5">
        <w:rPr>
          <w:szCs w:val="24"/>
        </w:rPr>
        <w:t xml:space="preserve">Ensure that the documentation is consistent with the requirements in </w:t>
      </w:r>
      <w:r w:rsidR="0086564D">
        <w:rPr>
          <w:szCs w:val="24"/>
        </w:rPr>
        <w:t>10 CFR </w:t>
      </w:r>
      <w:r w:rsidRPr="008968A5">
        <w:rPr>
          <w:szCs w:val="24"/>
        </w:rPr>
        <w:t>26.31(d)(1)(D).</w:t>
      </w:r>
    </w:p>
    <w:p w14:paraId="34907484" w14:textId="4809E26A" w:rsidR="00513B99" w:rsidRPr="00E0581D" w:rsidRDefault="004022A8" w:rsidP="00990AE1">
      <w:pPr>
        <w:pStyle w:val="BodyText"/>
        <w:numPr>
          <w:ilvl w:val="1"/>
          <w:numId w:val="61"/>
        </w:numPr>
        <w:rPr>
          <w:color w:val="000000"/>
          <w:szCs w:val="24"/>
        </w:rPr>
      </w:pPr>
      <w:r w:rsidRPr="00E0581D">
        <w:rPr>
          <w:color w:val="000000"/>
          <w:szCs w:val="24"/>
        </w:rPr>
        <w:t xml:space="preserve">The inspectors may also review the contract with the </w:t>
      </w:r>
      <w:r w:rsidR="002A5FA5" w:rsidRPr="00E0581D">
        <w:rPr>
          <w:color w:val="000000"/>
          <w:szCs w:val="24"/>
        </w:rPr>
        <w:t>HHS</w:t>
      </w:r>
      <w:r w:rsidR="002A5FA5" w:rsidRPr="00E0581D">
        <w:rPr>
          <w:color w:val="000000"/>
          <w:szCs w:val="24"/>
        </w:rPr>
        <w:noBreakHyphen/>
      </w:r>
      <w:r w:rsidRPr="00E0581D">
        <w:rPr>
          <w:color w:val="000000"/>
          <w:szCs w:val="24"/>
        </w:rPr>
        <w:t>certified laboratory to confirm the drug testing program used by the licensee (substances tested, cutoff levels used, validity tests performed, etc.).</w:t>
      </w:r>
    </w:p>
    <w:p w14:paraId="43FDD9CC" w14:textId="18FA353E" w:rsidR="004022A8" w:rsidRPr="00E0581D" w:rsidRDefault="004022A8" w:rsidP="00990AE1">
      <w:pPr>
        <w:pStyle w:val="BodyText"/>
        <w:numPr>
          <w:ilvl w:val="1"/>
          <w:numId w:val="61"/>
        </w:numPr>
        <w:rPr>
          <w:color w:val="000000"/>
          <w:szCs w:val="24"/>
        </w:rPr>
      </w:pPr>
      <w:r w:rsidRPr="00E0581D">
        <w:rPr>
          <w:color w:val="000000"/>
          <w:szCs w:val="24"/>
        </w:rPr>
        <w:lastRenderedPageBreak/>
        <w:t xml:space="preserve">If </w:t>
      </w:r>
      <w:r w:rsidR="009C1C53" w:rsidRPr="00E0581D">
        <w:rPr>
          <w:color w:val="000000"/>
          <w:szCs w:val="24"/>
        </w:rPr>
        <w:t xml:space="preserve">special analyses testing has been </w:t>
      </w:r>
      <w:r w:rsidR="00991D89" w:rsidRPr="00E0581D">
        <w:rPr>
          <w:color w:val="000000"/>
          <w:szCs w:val="24"/>
        </w:rPr>
        <w:t xml:space="preserve">performed </w:t>
      </w:r>
      <w:r w:rsidRPr="00E0581D">
        <w:rPr>
          <w:color w:val="000000"/>
          <w:szCs w:val="24"/>
        </w:rPr>
        <w:t>on specimen</w:t>
      </w:r>
      <w:r w:rsidR="00991D89" w:rsidRPr="00E0581D">
        <w:rPr>
          <w:color w:val="000000"/>
          <w:szCs w:val="24"/>
        </w:rPr>
        <w:t xml:space="preserve">s </w:t>
      </w:r>
      <w:r w:rsidR="007E0FB0">
        <w:rPr>
          <w:color w:val="000000"/>
          <w:szCs w:val="24"/>
        </w:rPr>
        <w:t xml:space="preserve">with dilute validity test results </w:t>
      </w:r>
      <w:r w:rsidR="005334DB" w:rsidRPr="00B65EB3">
        <w:rPr>
          <w:color w:val="000000"/>
          <w:szCs w:val="24"/>
        </w:rPr>
        <w:t>and</w:t>
      </w:r>
      <w:r w:rsidR="00991D89" w:rsidRPr="00E0581D">
        <w:rPr>
          <w:color w:val="000000"/>
          <w:szCs w:val="24"/>
        </w:rPr>
        <w:t xml:space="preserve"> specimens collected under direct observation conditions</w:t>
      </w:r>
      <w:r w:rsidRPr="00E0581D">
        <w:rPr>
          <w:color w:val="000000"/>
          <w:szCs w:val="24"/>
        </w:rPr>
        <w:t xml:space="preserve">, ensure that the </w:t>
      </w:r>
      <w:r w:rsidR="00CD42A2">
        <w:rPr>
          <w:color w:val="000000"/>
          <w:szCs w:val="24"/>
        </w:rPr>
        <w:t xml:space="preserve">HHS-certified </w:t>
      </w:r>
      <w:r w:rsidRPr="00E0581D">
        <w:rPr>
          <w:color w:val="000000"/>
          <w:szCs w:val="24"/>
        </w:rPr>
        <w:t>laboratory test results and MRO review</w:t>
      </w:r>
      <w:r w:rsidR="00CD42A2">
        <w:rPr>
          <w:color w:val="000000"/>
          <w:szCs w:val="24"/>
        </w:rPr>
        <w:t>s</w:t>
      </w:r>
      <w:r w:rsidRPr="00E0581D">
        <w:rPr>
          <w:color w:val="000000"/>
          <w:szCs w:val="24"/>
        </w:rPr>
        <w:t xml:space="preserve"> are consistent with the requirements in </w:t>
      </w:r>
      <w:r w:rsidR="0086564D" w:rsidRPr="00E0581D">
        <w:rPr>
          <w:color w:val="000000"/>
          <w:szCs w:val="24"/>
        </w:rPr>
        <w:t>10 CFR </w:t>
      </w:r>
      <w:r w:rsidRPr="00E0581D">
        <w:rPr>
          <w:color w:val="000000"/>
          <w:szCs w:val="24"/>
        </w:rPr>
        <w:t>26.163(a)(2)</w:t>
      </w:r>
      <w:r w:rsidR="00E73BCD">
        <w:rPr>
          <w:color w:val="000000"/>
          <w:szCs w:val="24"/>
        </w:rPr>
        <w:t xml:space="preserve"> and 10 CFR </w:t>
      </w:r>
      <w:r w:rsidR="00E76E6A">
        <w:rPr>
          <w:color w:val="000000"/>
          <w:szCs w:val="24"/>
        </w:rPr>
        <w:t>26.185</w:t>
      </w:r>
      <w:r w:rsidRPr="00E0581D">
        <w:rPr>
          <w:color w:val="000000"/>
          <w:szCs w:val="24"/>
        </w:rPr>
        <w:t>. Request from the licensee th</w:t>
      </w:r>
      <w:r w:rsidR="00384142" w:rsidRPr="00E0581D">
        <w:rPr>
          <w:color w:val="000000"/>
          <w:szCs w:val="24"/>
        </w:rPr>
        <w:t>e</w:t>
      </w:r>
      <w:r w:rsidR="007351DC" w:rsidRPr="00E0581D">
        <w:rPr>
          <w:color w:val="000000"/>
          <w:szCs w:val="24"/>
        </w:rPr>
        <w:t xml:space="preserve"> </w:t>
      </w:r>
      <w:r w:rsidR="000F637D" w:rsidRPr="00E0581D">
        <w:rPr>
          <w:color w:val="000000"/>
          <w:szCs w:val="24"/>
        </w:rPr>
        <w:t xml:space="preserve">Federal </w:t>
      </w:r>
      <w:r w:rsidR="007351DC" w:rsidRPr="00E0581D">
        <w:rPr>
          <w:color w:val="000000"/>
          <w:szCs w:val="24"/>
        </w:rPr>
        <w:t>CCF</w:t>
      </w:r>
      <w:r w:rsidR="00384142" w:rsidRPr="00E0581D">
        <w:rPr>
          <w:color w:val="000000"/>
          <w:szCs w:val="24"/>
        </w:rPr>
        <w:t>, MRO-</w:t>
      </w:r>
      <w:r w:rsidRPr="00E0581D">
        <w:rPr>
          <w:color w:val="000000"/>
          <w:szCs w:val="24"/>
        </w:rPr>
        <w:t xml:space="preserve">verified result, and </w:t>
      </w:r>
      <w:r w:rsidR="008C00F2">
        <w:rPr>
          <w:color w:val="000000"/>
          <w:szCs w:val="24"/>
        </w:rPr>
        <w:t xml:space="preserve">HHS-certified </w:t>
      </w:r>
      <w:r w:rsidRPr="00E0581D">
        <w:rPr>
          <w:color w:val="000000"/>
          <w:szCs w:val="24"/>
        </w:rPr>
        <w:t xml:space="preserve">laboratory </w:t>
      </w:r>
      <w:r w:rsidR="008C00F2">
        <w:rPr>
          <w:color w:val="000000"/>
          <w:szCs w:val="24"/>
        </w:rPr>
        <w:t xml:space="preserve">test </w:t>
      </w:r>
      <w:r w:rsidRPr="00E0581D">
        <w:rPr>
          <w:color w:val="000000"/>
          <w:szCs w:val="24"/>
        </w:rPr>
        <w:t xml:space="preserve">results for each </w:t>
      </w:r>
      <w:r w:rsidR="00985010">
        <w:rPr>
          <w:color w:val="000000"/>
          <w:szCs w:val="24"/>
        </w:rPr>
        <w:t xml:space="preserve">specimen </w:t>
      </w:r>
      <w:r w:rsidR="0026101D">
        <w:rPr>
          <w:color w:val="000000"/>
          <w:szCs w:val="24"/>
        </w:rPr>
        <w:t xml:space="preserve">subject to </w:t>
      </w:r>
      <w:r w:rsidR="005334DB" w:rsidRPr="00B65EB3">
        <w:rPr>
          <w:color w:val="000000"/>
          <w:szCs w:val="24"/>
        </w:rPr>
        <w:t xml:space="preserve">special analyses </w:t>
      </w:r>
      <w:r w:rsidRPr="00E0581D">
        <w:rPr>
          <w:color w:val="000000"/>
          <w:szCs w:val="24"/>
        </w:rPr>
        <w:t>test</w:t>
      </w:r>
      <w:r w:rsidR="0026101D">
        <w:rPr>
          <w:color w:val="000000"/>
          <w:szCs w:val="24"/>
        </w:rPr>
        <w:t>ing</w:t>
      </w:r>
      <w:r w:rsidRPr="00E0581D">
        <w:rPr>
          <w:color w:val="000000"/>
          <w:szCs w:val="24"/>
        </w:rPr>
        <w:t>.</w:t>
      </w:r>
    </w:p>
    <w:p w14:paraId="20E71EB9" w14:textId="27E1FA3E" w:rsidR="001F5ABE" w:rsidRPr="00F57D59" w:rsidRDefault="001F5ABE" w:rsidP="00990AE1">
      <w:pPr>
        <w:pStyle w:val="Requirement"/>
        <w:numPr>
          <w:ilvl w:val="0"/>
          <w:numId w:val="61"/>
        </w:numPr>
      </w:pPr>
      <w:r w:rsidRPr="00F57D59">
        <w:t>Verify that the licensee is conducting validity testing</w:t>
      </w:r>
      <w:r w:rsidR="000B28BD" w:rsidRPr="00F57D59">
        <w:t xml:space="preserve"> </w:t>
      </w:r>
      <w:r w:rsidR="000E5A88" w:rsidRPr="00F57D59">
        <w:t xml:space="preserve">at an </w:t>
      </w:r>
      <w:r w:rsidR="002A5FA5" w:rsidRPr="00F57D59">
        <w:t>HHS</w:t>
      </w:r>
      <w:r w:rsidR="002A5FA5" w:rsidRPr="00F57D59">
        <w:noBreakHyphen/>
      </w:r>
      <w:r w:rsidR="000E5A88" w:rsidRPr="00F57D59">
        <w:t xml:space="preserve">certified laboratory for all urine specimens </w:t>
      </w:r>
      <w:r w:rsidR="000B28BD" w:rsidRPr="00F57D59">
        <w:t xml:space="preserve">as described in </w:t>
      </w:r>
      <w:ins w:id="92" w:author="Author">
        <w:r w:rsidR="007501B8" w:rsidRPr="00F57D59">
          <w:t xml:space="preserve">10 CFR 26.31(d)(3)(i) and </w:t>
        </w:r>
      </w:ins>
      <w:r w:rsidR="0086564D" w:rsidRPr="00F57D59">
        <w:t>10 CFR </w:t>
      </w:r>
      <w:r w:rsidR="007C0B8F" w:rsidRPr="00F57D59">
        <w:t>26.161</w:t>
      </w:r>
      <w:r w:rsidR="00C53814" w:rsidRPr="00F57D59">
        <w:t xml:space="preserve">. </w:t>
      </w:r>
      <w:r w:rsidR="00A46C3A" w:rsidRPr="00F57D59">
        <w:t xml:space="preserve">Validity screening </w:t>
      </w:r>
      <w:r w:rsidR="00C53814" w:rsidRPr="00F57D59">
        <w:t xml:space="preserve">and/or initial validity testing also may be performed at </w:t>
      </w:r>
      <w:r w:rsidR="00B70A3E" w:rsidRPr="00F57D59">
        <w:t xml:space="preserve">a </w:t>
      </w:r>
      <w:r w:rsidR="00C53814" w:rsidRPr="00F57D59">
        <w:t>licensee testing facilit</w:t>
      </w:r>
      <w:r w:rsidR="007351DC" w:rsidRPr="00F57D59">
        <w:t xml:space="preserve">y (LTF) </w:t>
      </w:r>
      <w:r w:rsidR="00C53814" w:rsidRPr="00F57D59">
        <w:t xml:space="preserve">as described in </w:t>
      </w:r>
      <w:r w:rsidR="0086564D" w:rsidRPr="00F57D59">
        <w:t>10 CFR </w:t>
      </w:r>
      <w:r w:rsidR="00F12040" w:rsidRPr="00F57D59">
        <w:t>26.131.</w:t>
      </w:r>
    </w:p>
    <w:p w14:paraId="5591262C" w14:textId="2CDAFC4D" w:rsidR="0028493A" w:rsidRDefault="009C0D1D" w:rsidP="00AB3204">
      <w:pPr>
        <w:pStyle w:val="SpecificGuidance"/>
      </w:pPr>
      <w:r w:rsidRPr="008968A5">
        <w:t>Specific Guidance</w:t>
      </w:r>
    </w:p>
    <w:p w14:paraId="662072E2" w14:textId="3054F99B" w:rsidR="001F5ABE" w:rsidRPr="008968A5" w:rsidRDefault="00FE1E03" w:rsidP="00B65EB3">
      <w:pPr>
        <w:pStyle w:val="BodyText3"/>
        <w:rPr>
          <w:highlight w:val="yellow"/>
        </w:rPr>
      </w:pPr>
      <w:r w:rsidRPr="008968A5">
        <w:t xml:space="preserve">The inspector(s) should review the licensee’s </w:t>
      </w:r>
      <w:r w:rsidR="007351DC">
        <w:t xml:space="preserve">FFD </w:t>
      </w:r>
      <w:r w:rsidRPr="008968A5">
        <w:t xml:space="preserve">policy </w:t>
      </w:r>
      <w:ins w:id="93" w:author="Author">
        <w:r w:rsidR="007501B8" w:rsidRPr="00374D87">
          <w:rPr>
            <w:color w:val="C00000"/>
          </w:rPr>
          <w:t>statement</w:t>
        </w:r>
        <w:r w:rsidR="007501B8" w:rsidRPr="008968A5">
          <w:t xml:space="preserve"> </w:t>
        </w:r>
      </w:ins>
      <w:r w:rsidRPr="008968A5">
        <w:t>to ensure that it specifies</w:t>
      </w:r>
      <w:r w:rsidR="007351DC">
        <w:t xml:space="preserve"> that validity testing is to be performed on all urine specimens</w:t>
      </w:r>
      <w:r w:rsidR="006568C7">
        <w:t>. Rev</w:t>
      </w:r>
      <w:r w:rsidR="007351DC">
        <w:t>iew the HHS</w:t>
      </w:r>
      <w:r w:rsidR="007351DC">
        <w:noBreakHyphen/>
        <w:t xml:space="preserve">certified laboratory contract to ensure that validity testing is being performed in accordance with </w:t>
      </w:r>
      <w:ins w:id="94" w:author="Author">
        <w:r w:rsidR="007501B8" w:rsidRPr="00374D87">
          <w:rPr>
            <w:color w:val="C00000"/>
          </w:rPr>
          <w:t xml:space="preserve">10 CFR 26.31(d)(3)(i) and </w:t>
        </w:r>
      </w:ins>
      <w:r w:rsidR="007351DC">
        <w:t>10 CFR 26.161 and review a sample of urine specimen test results to confirm that validity testing has been performed</w:t>
      </w:r>
      <w:r w:rsidRPr="008968A5">
        <w:t>. The inspector(s) should examine</w:t>
      </w:r>
      <w:r w:rsidR="007351DC">
        <w:t xml:space="preserve"> any </w:t>
      </w:r>
      <w:r w:rsidRPr="008968A5">
        <w:t>FFD program violations</w:t>
      </w:r>
      <w:r w:rsidR="007351DC" w:rsidRPr="007351DC">
        <w:t xml:space="preserve"> </w:t>
      </w:r>
      <w:r w:rsidR="007351DC">
        <w:t>for adulterated and substituted validity test results</w:t>
      </w:r>
      <w:r w:rsidR="00700CB9">
        <w:t>.</w:t>
      </w:r>
    </w:p>
    <w:p w14:paraId="1CB7838F" w14:textId="565CBD9C" w:rsidR="00632672" w:rsidRPr="00352EC8" w:rsidRDefault="00632672" w:rsidP="00990AE1">
      <w:pPr>
        <w:pStyle w:val="Requirement"/>
        <w:numPr>
          <w:ilvl w:val="0"/>
          <w:numId w:val="61"/>
        </w:numPr>
      </w:pPr>
      <w:r w:rsidRPr="00352EC8">
        <w:t>If the licensee uses a</w:t>
      </w:r>
      <w:r w:rsidR="006604CF" w:rsidRPr="00352EC8">
        <w:t>n</w:t>
      </w:r>
      <w:r w:rsidRPr="00352EC8">
        <w:t xml:space="preserve"> </w:t>
      </w:r>
      <w:r w:rsidR="009D5A5E" w:rsidRPr="00352EC8">
        <w:t>LTF</w:t>
      </w:r>
      <w:r w:rsidR="00346413" w:rsidRPr="00352EC8">
        <w:t>,</w:t>
      </w:r>
      <w:r w:rsidR="00027251" w:rsidRPr="00352EC8">
        <w:t xml:space="preserve"> </w:t>
      </w:r>
      <w:r w:rsidR="00DD5B7F" w:rsidRPr="00352EC8">
        <w:t>verify</w:t>
      </w:r>
      <w:r w:rsidR="008258DF" w:rsidRPr="00352EC8">
        <w:t xml:space="preserve"> the following:</w:t>
      </w:r>
    </w:p>
    <w:p w14:paraId="43F4592D" w14:textId="0912A836" w:rsidR="003C327E" w:rsidRDefault="009D5A5E" w:rsidP="00990AE1">
      <w:pPr>
        <w:pStyle w:val="BodyText"/>
        <w:numPr>
          <w:ilvl w:val="1"/>
          <w:numId w:val="61"/>
        </w:numPr>
        <w:rPr>
          <w:color w:val="000000"/>
          <w:szCs w:val="24"/>
        </w:rPr>
      </w:pPr>
      <w:r w:rsidRPr="008968A5">
        <w:rPr>
          <w:color w:val="000000"/>
          <w:szCs w:val="24"/>
        </w:rPr>
        <w:t>LTF personnel</w:t>
      </w:r>
      <w:r w:rsidR="008258DF" w:rsidRPr="008968A5">
        <w:rPr>
          <w:color w:val="000000"/>
          <w:szCs w:val="24"/>
        </w:rPr>
        <w:t xml:space="preserve"> meet the training and credential requirements in </w:t>
      </w:r>
      <w:r w:rsidR="0086564D">
        <w:rPr>
          <w:color w:val="000000"/>
          <w:szCs w:val="24"/>
        </w:rPr>
        <w:t>10 CFR </w:t>
      </w:r>
      <w:r w:rsidR="003317E3" w:rsidRPr="008968A5">
        <w:rPr>
          <w:color w:val="000000"/>
          <w:szCs w:val="24"/>
        </w:rPr>
        <w:t>26.125</w:t>
      </w:r>
      <w:r w:rsidR="008258DF" w:rsidRPr="008968A5">
        <w:rPr>
          <w:color w:val="000000"/>
          <w:szCs w:val="24"/>
        </w:rPr>
        <w:t>.</w:t>
      </w:r>
    </w:p>
    <w:p w14:paraId="7F517320" w14:textId="1F4A77D3" w:rsidR="008258DF" w:rsidRPr="008968A5" w:rsidRDefault="007152D2" w:rsidP="00990AE1">
      <w:pPr>
        <w:pStyle w:val="BodyText"/>
        <w:numPr>
          <w:ilvl w:val="1"/>
          <w:numId w:val="61"/>
        </w:numPr>
        <w:rPr>
          <w:color w:val="000000"/>
          <w:szCs w:val="24"/>
        </w:rPr>
      </w:pPr>
      <w:r w:rsidRPr="008968A5">
        <w:rPr>
          <w:color w:val="000000"/>
          <w:szCs w:val="24"/>
        </w:rPr>
        <w:t xml:space="preserve">The </w:t>
      </w:r>
      <w:r w:rsidR="009D5A5E" w:rsidRPr="008968A5">
        <w:rPr>
          <w:color w:val="000000"/>
          <w:szCs w:val="24"/>
        </w:rPr>
        <w:t xml:space="preserve">LTF </w:t>
      </w:r>
      <w:r w:rsidRPr="008968A5">
        <w:rPr>
          <w:color w:val="000000"/>
          <w:szCs w:val="24"/>
        </w:rPr>
        <w:t xml:space="preserve">is submitting a minimum of 5 percent (or at least one) of donor specimens screened as negative from each analytical run to the </w:t>
      </w:r>
      <w:r w:rsidR="002A5FA5">
        <w:rPr>
          <w:color w:val="000000"/>
          <w:szCs w:val="24"/>
        </w:rPr>
        <w:t>HHS</w:t>
      </w:r>
      <w:r w:rsidR="002A5FA5">
        <w:rPr>
          <w:color w:val="000000"/>
          <w:szCs w:val="24"/>
        </w:rPr>
        <w:noBreakHyphen/>
      </w:r>
      <w:r w:rsidRPr="008968A5">
        <w:rPr>
          <w:color w:val="000000"/>
          <w:szCs w:val="24"/>
        </w:rPr>
        <w:t>certified laboratory for testing. (</w:t>
      </w:r>
      <w:r w:rsidR="0086564D">
        <w:rPr>
          <w:color w:val="000000"/>
          <w:szCs w:val="24"/>
        </w:rPr>
        <w:t>10 CFR </w:t>
      </w:r>
      <w:r w:rsidRPr="008968A5">
        <w:rPr>
          <w:color w:val="000000"/>
          <w:szCs w:val="24"/>
        </w:rPr>
        <w:t>26.137(e)(5))</w:t>
      </w:r>
    </w:p>
    <w:p w14:paraId="7B409984" w14:textId="1FC75945" w:rsidR="0025396B" w:rsidRPr="008968A5" w:rsidRDefault="0025396B" w:rsidP="00990AE1">
      <w:pPr>
        <w:pStyle w:val="BodyText"/>
        <w:numPr>
          <w:ilvl w:val="1"/>
          <w:numId w:val="61"/>
        </w:numPr>
        <w:rPr>
          <w:color w:val="000000"/>
          <w:szCs w:val="24"/>
        </w:rPr>
      </w:pPr>
      <w:r w:rsidRPr="0025396B">
        <w:rPr>
          <w:color w:val="000000"/>
          <w:szCs w:val="24"/>
        </w:rPr>
        <w:t xml:space="preserve">The licensee is receiving </w:t>
      </w:r>
      <w:r w:rsidRPr="000E4612">
        <w:rPr>
          <w:color w:val="000000"/>
          <w:szCs w:val="24"/>
        </w:rPr>
        <w:t xml:space="preserve">testing </w:t>
      </w:r>
      <w:r w:rsidRPr="0025396B">
        <w:rPr>
          <w:color w:val="000000"/>
          <w:szCs w:val="24"/>
        </w:rPr>
        <w:t xml:space="preserve">information </w:t>
      </w:r>
      <w:ins w:id="95" w:author="Author">
        <w:r w:rsidR="007501B8" w:rsidRPr="000E4612">
          <w:rPr>
            <w:color w:val="000000"/>
            <w:szCs w:val="24"/>
          </w:rPr>
          <w:t xml:space="preserve">from the LTF </w:t>
        </w:r>
      </w:ins>
      <w:r w:rsidRPr="0025396B">
        <w:rPr>
          <w:color w:val="000000"/>
          <w:szCs w:val="24"/>
        </w:rPr>
        <w:t>to assess LTF performance (</w:t>
      </w:r>
      <w:r w:rsidR="0086564D">
        <w:rPr>
          <w:color w:val="000000"/>
          <w:szCs w:val="24"/>
        </w:rPr>
        <w:t>10 CFR </w:t>
      </w:r>
      <w:r w:rsidRPr="0025396B">
        <w:rPr>
          <w:color w:val="000000"/>
          <w:szCs w:val="24"/>
        </w:rPr>
        <w:t>26.75(i) and 26.719(</w:t>
      </w:r>
      <w:r w:rsidRPr="000E4612">
        <w:rPr>
          <w:color w:val="000000"/>
          <w:szCs w:val="24"/>
        </w:rPr>
        <w:t>c))</w:t>
      </w:r>
      <w:r w:rsidR="002E6CF2" w:rsidRPr="000E4612">
        <w:rPr>
          <w:color w:val="000000"/>
          <w:szCs w:val="24"/>
        </w:rPr>
        <w:t>,</w:t>
      </w:r>
      <w:r w:rsidRPr="000E4612">
        <w:rPr>
          <w:color w:val="000000"/>
          <w:szCs w:val="24"/>
        </w:rPr>
        <w:t xml:space="preserve"> </w:t>
      </w:r>
      <w:r w:rsidRPr="0025396B">
        <w:rPr>
          <w:color w:val="000000"/>
          <w:szCs w:val="24"/>
        </w:rPr>
        <w:t>and to inform the annual FFD performance report to the NRC. (</w:t>
      </w:r>
      <w:r w:rsidR="0086564D">
        <w:rPr>
          <w:color w:val="000000"/>
          <w:szCs w:val="24"/>
        </w:rPr>
        <w:t>10 CFR </w:t>
      </w:r>
      <w:r w:rsidRPr="0025396B">
        <w:rPr>
          <w:color w:val="000000"/>
          <w:szCs w:val="24"/>
        </w:rPr>
        <w:t>26.139(d) and (e))</w:t>
      </w:r>
    </w:p>
    <w:p w14:paraId="64FE307A" w14:textId="331E5DF1" w:rsidR="001F5ABE" w:rsidRDefault="00106036" w:rsidP="00990AE1">
      <w:pPr>
        <w:pStyle w:val="BodyText"/>
        <w:numPr>
          <w:ilvl w:val="1"/>
          <w:numId w:val="61"/>
        </w:numPr>
        <w:rPr>
          <w:color w:val="000000"/>
          <w:szCs w:val="24"/>
        </w:rPr>
      </w:pPr>
      <w:r>
        <w:rPr>
          <w:color w:val="000000"/>
          <w:szCs w:val="24"/>
        </w:rPr>
        <w:t>T</w:t>
      </w:r>
      <w:r w:rsidR="007C0B8F" w:rsidRPr="008968A5">
        <w:rPr>
          <w:color w:val="000000"/>
          <w:szCs w:val="24"/>
        </w:rPr>
        <w:t xml:space="preserve">he </w:t>
      </w:r>
      <w:r w:rsidR="007351DC">
        <w:rPr>
          <w:color w:val="000000"/>
          <w:szCs w:val="24"/>
        </w:rPr>
        <w:t xml:space="preserve">LTF </w:t>
      </w:r>
      <w:r w:rsidR="007C0B8F" w:rsidRPr="008968A5">
        <w:rPr>
          <w:color w:val="000000"/>
          <w:szCs w:val="24"/>
        </w:rPr>
        <w:t xml:space="preserve">is reporting </w:t>
      </w:r>
      <w:r w:rsidR="005E1451" w:rsidRPr="008968A5">
        <w:rPr>
          <w:color w:val="000000"/>
          <w:szCs w:val="24"/>
        </w:rPr>
        <w:t>testing program errors</w:t>
      </w:r>
      <w:r w:rsidR="00C53814" w:rsidRPr="008968A5">
        <w:rPr>
          <w:color w:val="000000"/>
          <w:szCs w:val="24"/>
        </w:rPr>
        <w:t>.</w:t>
      </w:r>
      <w:r w:rsidR="005B78AA">
        <w:rPr>
          <w:color w:val="000000"/>
          <w:szCs w:val="24"/>
        </w:rPr>
        <w:t xml:space="preserve"> </w:t>
      </w:r>
      <w:r w:rsidR="005E1451" w:rsidRPr="008968A5">
        <w:rPr>
          <w:color w:val="000000"/>
          <w:szCs w:val="24"/>
        </w:rPr>
        <w:t>(</w:t>
      </w:r>
      <w:r w:rsidR="0086564D">
        <w:rPr>
          <w:color w:val="000000"/>
          <w:szCs w:val="24"/>
        </w:rPr>
        <w:t>10 CFR </w:t>
      </w:r>
      <w:r w:rsidR="001F5ABE" w:rsidRPr="008968A5">
        <w:rPr>
          <w:color w:val="000000"/>
          <w:szCs w:val="24"/>
        </w:rPr>
        <w:t>26.137(f))</w:t>
      </w:r>
    </w:p>
    <w:p w14:paraId="5BAA0D03" w14:textId="08181583" w:rsidR="001F4144" w:rsidRDefault="009C0D1D" w:rsidP="00AB3204">
      <w:pPr>
        <w:pStyle w:val="SpecificGuidance"/>
      </w:pPr>
      <w:r w:rsidRPr="008968A5">
        <w:t>Specific Guidance</w:t>
      </w:r>
    </w:p>
    <w:p w14:paraId="25C217FD" w14:textId="440A02E5" w:rsidR="00B40FF2" w:rsidRPr="008968A5" w:rsidRDefault="00B40FF2" w:rsidP="00B65EB3">
      <w:pPr>
        <w:pStyle w:val="BodyText3"/>
      </w:pPr>
      <w:r w:rsidRPr="008968A5">
        <w:t xml:space="preserve">The inspector(s) should verify the following elements of the </w:t>
      </w:r>
      <w:r w:rsidR="007968F4">
        <w:t xml:space="preserve">LTF’s </w:t>
      </w:r>
      <w:r w:rsidRPr="008968A5">
        <w:t>testing program (only applicable if the licensee uses</w:t>
      </w:r>
      <w:r w:rsidR="007968F4" w:rsidRPr="007968F4">
        <w:t xml:space="preserve"> </w:t>
      </w:r>
      <w:r w:rsidR="007968F4">
        <w:t>an LTF</w:t>
      </w:r>
      <w:r w:rsidRPr="008968A5">
        <w:t>).</w:t>
      </w:r>
    </w:p>
    <w:p w14:paraId="1C679A65" w14:textId="4F1DD61E" w:rsidR="00C06852" w:rsidRDefault="00B40FF2" w:rsidP="00990AE1">
      <w:pPr>
        <w:pStyle w:val="BodyText"/>
        <w:numPr>
          <w:ilvl w:val="1"/>
          <w:numId w:val="62"/>
        </w:numPr>
        <w:rPr>
          <w:color w:val="000000"/>
          <w:szCs w:val="24"/>
        </w:rPr>
      </w:pPr>
      <w:r w:rsidRPr="008968A5">
        <w:rPr>
          <w:color w:val="000000"/>
          <w:szCs w:val="24"/>
        </w:rPr>
        <w:t xml:space="preserve">Request and review the training and credential requirements for </w:t>
      </w:r>
      <w:r w:rsidR="00DD5B7F">
        <w:rPr>
          <w:color w:val="000000"/>
          <w:szCs w:val="24"/>
        </w:rPr>
        <w:t>LTF</w:t>
      </w:r>
      <w:r w:rsidR="007968F4">
        <w:rPr>
          <w:color w:val="000000"/>
          <w:szCs w:val="24"/>
        </w:rPr>
        <w:t xml:space="preserve"> </w:t>
      </w:r>
      <w:r w:rsidRPr="008968A5">
        <w:rPr>
          <w:color w:val="000000"/>
          <w:szCs w:val="24"/>
        </w:rPr>
        <w:t xml:space="preserve">staff to confirm compliance with </w:t>
      </w:r>
      <w:r w:rsidR="0086564D">
        <w:rPr>
          <w:color w:val="000000"/>
          <w:szCs w:val="24"/>
        </w:rPr>
        <w:t>10 CFR </w:t>
      </w:r>
      <w:r w:rsidRPr="008968A5">
        <w:rPr>
          <w:color w:val="000000"/>
          <w:szCs w:val="24"/>
        </w:rPr>
        <w:t>26.125.</w:t>
      </w:r>
    </w:p>
    <w:p w14:paraId="4648A7EE" w14:textId="6DD2054D" w:rsidR="00B40FF2" w:rsidRDefault="00B40FF2" w:rsidP="00990AE1">
      <w:pPr>
        <w:pStyle w:val="BodyText"/>
        <w:numPr>
          <w:ilvl w:val="1"/>
          <w:numId w:val="62"/>
        </w:numPr>
        <w:rPr>
          <w:color w:val="000000"/>
          <w:szCs w:val="24"/>
        </w:rPr>
      </w:pPr>
      <w:r w:rsidRPr="008968A5">
        <w:rPr>
          <w:color w:val="000000"/>
          <w:szCs w:val="24"/>
        </w:rPr>
        <w:t xml:space="preserve">Speak with staff at the </w:t>
      </w:r>
      <w:r w:rsidR="007968F4">
        <w:rPr>
          <w:color w:val="000000"/>
          <w:szCs w:val="24"/>
        </w:rPr>
        <w:t>LTF</w:t>
      </w:r>
      <w:r w:rsidRPr="008968A5">
        <w:rPr>
          <w:color w:val="000000"/>
          <w:szCs w:val="24"/>
        </w:rPr>
        <w:t xml:space="preserve"> to verify the procedure used to ensure that a minimum of 5 percent (or at least one) of donor specimens screened as negative from each analytical run are sent to the </w:t>
      </w:r>
      <w:r w:rsidR="002A5FA5">
        <w:rPr>
          <w:color w:val="000000"/>
          <w:szCs w:val="24"/>
        </w:rPr>
        <w:t>HHS</w:t>
      </w:r>
      <w:r w:rsidR="002A5FA5">
        <w:rPr>
          <w:color w:val="000000"/>
          <w:szCs w:val="24"/>
        </w:rPr>
        <w:noBreakHyphen/>
      </w:r>
      <w:r w:rsidRPr="008968A5">
        <w:rPr>
          <w:color w:val="000000"/>
          <w:szCs w:val="24"/>
        </w:rPr>
        <w:t xml:space="preserve">certified laboratory for quality control testing. Request a list of the specimens sent for testing and review a sample of the test results received from the </w:t>
      </w:r>
      <w:r w:rsidR="007968F4">
        <w:rPr>
          <w:color w:val="000000"/>
          <w:szCs w:val="24"/>
        </w:rPr>
        <w:t>LTF</w:t>
      </w:r>
      <w:r w:rsidRPr="008968A5">
        <w:rPr>
          <w:color w:val="000000"/>
          <w:szCs w:val="24"/>
        </w:rPr>
        <w:t>.</w:t>
      </w:r>
    </w:p>
    <w:p w14:paraId="1BC5E1B7" w14:textId="2D93CC84" w:rsidR="00B40FF2" w:rsidRPr="003F747A" w:rsidRDefault="00B40FF2" w:rsidP="00990AE1">
      <w:pPr>
        <w:pStyle w:val="BodyText"/>
        <w:numPr>
          <w:ilvl w:val="1"/>
          <w:numId w:val="62"/>
        </w:numPr>
        <w:rPr>
          <w:color w:val="000000"/>
          <w:szCs w:val="24"/>
        </w:rPr>
      </w:pPr>
      <w:r w:rsidRPr="003F747A">
        <w:rPr>
          <w:color w:val="000000"/>
          <w:szCs w:val="24"/>
        </w:rPr>
        <w:lastRenderedPageBreak/>
        <w:t>Review the annual statistical summary report provided to the licensee that details tests conducted at the</w:t>
      </w:r>
      <w:r w:rsidR="000234C5" w:rsidRPr="003F747A">
        <w:rPr>
          <w:color w:val="000000"/>
          <w:szCs w:val="24"/>
        </w:rPr>
        <w:t xml:space="preserve"> </w:t>
      </w:r>
      <w:r w:rsidR="007968F4">
        <w:rPr>
          <w:color w:val="000000"/>
          <w:szCs w:val="24"/>
        </w:rPr>
        <w:t>LTF</w:t>
      </w:r>
      <w:r w:rsidR="000234C5" w:rsidRPr="003F747A">
        <w:rPr>
          <w:color w:val="000000"/>
          <w:szCs w:val="24"/>
        </w:rPr>
        <w:t xml:space="preserve">. </w:t>
      </w:r>
      <w:r w:rsidRPr="003F747A">
        <w:rPr>
          <w:color w:val="000000"/>
          <w:szCs w:val="24"/>
        </w:rPr>
        <w:t>The FFD performance report</w:t>
      </w:r>
      <w:r w:rsidR="003F747A">
        <w:rPr>
          <w:color w:val="000000"/>
          <w:szCs w:val="24"/>
        </w:rPr>
        <w:t xml:space="preserve"> </w:t>
      </w:r>
      <w:r w:rsidRPr="003F747A">
        <w:rPr>
          <w:color w:val="000000"/>
          <w:szCs w:val="24"/>
        </w:rPr>
        <w:t xml:space="preserve">submitted by the licensee will consist of data supplied by the </w:t>
      </w:r>
      <w:r w:rsidR="007968F4">
        <w:rPr>
          <w:color w:val="000000"/>
          <w:szCs w:val="24"/>
        </w:rPr>
        <w:t xml:space="preserve">LTF </w:t>
      </w:r>
      <w:r w:rsidRPr="003F747A">
        <w:rPr>
          <w:color w:val="000000"/>
          <w:szCs w:val="24"/>
        </w:rPr>
        <w:t xml:space="preserve">and the </w:t>
      </w:r>
      <w:r w:rsidR="002A5FA5">
        <w:rPr>
          <w:color w:val="000000"/>
          <w:szCs w:val="24"/>
        </w:rPr>
        <w:t>HHS</w:t>
      </w:r>
      <w:r w:rsidR="002A5FA5">
        <w:rPr>
          <w:color w:val="000000"/>
          <w:szCs w:val="24"/>
        </w:rPr>
        <w:noBreakHyphen/>
      </w:r>
      <w:r w:rsidRPr="003F747A">
        <w:rPr>
          <w:color w:val="000000"/>
          <w:szCs w:val="24"/>
        </w:rPr>
        <w:t>certified laboratory.</w:t>
      </w:r>
    </w:p>
    <w:p w14:paraId="33496420" w14:textId="56941008" w:rsidR="00B40FF2" w:rsidRPr="008968A5" w:rsidRDefault="00B40FF2" w:rsidP="00990AE1">
      <w:pPr>
        <w:pStyle w:val="BodyText"/>
        <w:numPr>
          <w:ilvl w:val="1"/>
          <w:numId w:val="62"/>
        </w:numPr>
        <w:rPr>
          <w:color w:val="000000"/>
          <w:szCs w:val="24"/>
        </w:rPr>
      </w:pPr>
      <w:r w:rsidRPr="008968A5">
        <w:rPr>
          <w:color w:val="000000"/>
          <w:szCs w:val="24"/>
        </w:rPr>
        <w:t>Evaluate any reports submitted to the licensee related to testing errors required to be re</w:t>
      </w:r>
      <w:r w:rsidR="000234C5">
        <w:rPr>
          <w:color w:val="000000"/>
          <w:szCs w:val="24"/>
        </w:rPr>
        <w:t xml:space="preserve">ported under </w:t>
      </w:r>
      <w:r w:rsidR="0086564D">
        <w:rPr>
          <w:color w:val="000000"/>
          <w:szCs w:val="24"/>
        </w:rPr>
        <w:t>10 CFR </w:t>
      </w:r>
      <w:r w:rsidR="000234C5">
        <w:rPr>
          <w:color w:val="000000"/>
          <w:szCs w:val="24"/>
        </w:rPr>
        <w:t xml:space="preserve">26.137(f). </w:t>
      </w:r>
      <w:r w:rsidRPr="008968A5">
        <w:rPr>
          <w:color w:val="000000"/>
          <w:szCs w:val="24"/>
        </w:rPr>
        <w:t>Ensure that corrective actions have been implemented.</w:t>
      </w:r>
    </w:p>
    <w:p w14:paraId="1A180E58" w14:textId="4D5EF71C" w:rsidR="00D52854" w:rsidRPr="00352EC8" w:rsidRDefault="006A32F5" w:rsidP="00990AE1">
      <w:pPr>
        <w:pStyle w:val="Requirement"/>
        <w:numPr>
          <w:ilvl w:val="0"/>
          <w:numId w:val="62"/>
        </w:numPr>
      </w:pPr>
      <w:r w:rsidRPr="00352EC8">
        <w:t xml:space="preserve">For each </w:t>
      </w:r>
      <w:r w:rsidR="002A5FA5" w:rsidRPr="00352EC8">
        <w:t>HHS</w:t>
      </w:r>
      <w:r w:rsidR="002A5FA5" w:rsidRPr="00352EC8">
        <w:noBreakHyphen/>
      </w:r>
      <w:r w:rsidR="00D52854" w:rsidRPr="00352EC8">
        <w:t>certified laboratory</w:t>
      </w:r>
      <w:r w:rsidRPr="00352EC8">
        <w:t xml:space="preserve"> </w:t>
      </w:r>
      <w:r w:rsidR="00202EDE" w:rsidRPr="00352EC8">
        <w:t xml:space="preserve">used by the </w:t>
      </w:r>
      <w:r w:rsidR="00473C5D" w:rsidRPr="00352EC8">
        <w:t>license</w:t>
      </w:r>
      <w:r w:rsidR="00202EDE" w:rsidRPr="00352EC8">
        <w:t>e</w:t>
      </w:r>
      <w:r w:rsidR="00473C5D" w:rsidRPr="00352EC8">
        <w:t xml:space="preserve"> </w:t>
      </w:r>
      <w:r w:rsidR="00202EDE" w:rsidRPr="00352EC8">
        <w:t>to con</w:t>
      </w:r>
      <w:r w:rsidRPr="00352EC8">
        <w:t xml:space="preserve">duct </w:t>
      </w:r>
      <w:ins w:id="96" w:author="Author">
        <w:r w:rsidR="007501B8" w:rsidRPr="00352EC8">
          <w:t xml:space="preserve">drug </w:t>
        </w:r>
      </w:ins>
      <w:r w:rsidRPr="00352EC8">
        <w:t>te</w:t>
      </w:r>
      <w:r w:rsidR="00027251" w:rsidRPr="00352EC8">
        <w:t xml:space="preserve">sting </w:t>
      </w:r>
      <w:ins w:id="97" w:author="Author">
        <w:r w:rsidR="007501B8" w:rsidRPr="00352EC8">
          <w:t xml:space="preserve">of </w:t>
        </w:r>
      </w:ins>
      <w:r w:rsidR="00027251" w:rsidRPr="00352EC8">
        <w:t>specimens, ensure</w:t>
      </w:r>
      <w:r w:rsidR="008258DF" w:rsidRPr="00352EC8">
        <w:t xml:space="preserve"> that</w:t>
      </w:r>
      <w:r w:rsidRPr="00352EC8">
        <w:t>:</w:t>
      </w:r>
    </w:p>
    <w:p w14:paraId="7BC3E3D8" w14:textId="68C4C328" w:rsidR="00646A2E" w:rsidRDefault="008258DF" w:rsidP="00990AE1">
      <w:pPr>
        <w:pStyle w:val="BodyText"/>
        <w:numPr>
          <w:ilvl w:val="1"/>
          <w:numId w:val="62"/>
        </w:numPr>
        <w:rPr>
          <w:color w:val="000000"/>
          <w:szCs w:val="24"/>
        </w:rPr>
      </w:pPr>
      <w:r w:rsidRPr="008968A5">
        <w:rPr>
          <w:color w:val="000000"/>
          <w:szCs w:val="24"/>
        </w:rPr>
        <w:t>The</w:t>
      </w:r>
      <w:r w:rsidR="006A32F5" w:rsidRPr="008968A5">
        <w:rPr>
          <w:color w:val="000000"/>
          <w:szCs w:val="24"/>
        </w:rPr>
        <w:t xml:space="preserve"> </w:t>
      </w:r>
      <w:r w:rsidR="00202EDE" w:rsidRPr="008968A5">
        <w:rPr>
          <w:color w:val="000000"/>
          <w:szCs w:val="24"/>
        </w:rPr>
        <w:t xml:space="preserve">laboratory is </w:t>
      </w:r>
      <w:r w:rsidRPr="008968A5">
        <w:rPr>
          <w:color w:val="000000"/>
          <w:szCs w:val="24"/>
        </w:rPr>
        <w:t xml:space="preserve">an </w:t>
      </w:r>
      <w:r w:rsidR="002A5FA5">
        <w:rPr>
          <w:color w:val="000000"/>
          <w:szCs w:val="24"/>
        </w:rPr>
        <w:t>HHS</w:t>
      </w:r>
      <w:r w:rsidR="002A5FA5">
        <w:rPr>
          <w:color w:val="000000"/>
          <w:szCs w:val="24"/>
        </w:rPr>
        <w:noBreakHyphen/>
      </w:r>
      <w:r w:rsidRPr="008968A5">
        <w:rPr>
          <w:color w:val="000000"/>
          <w:szCs w:val="24"/>
        </w:rPr>
        <w:t>certified laboratory</w:t>
      </w:r>
      <w:r w:rsidR="003317E3" w:rsidRPr="008968A5">
        <w:rPr>
          <w:color w:val="000000"/>
          <w:szCs w:val="24"/>
        </w:rPr>
        <w:t xml:space="preserve"> (</w:t>
      </w:r>
      <w:r w:rsidR="0086564D">
        <w:rPr>
          <w:color w:val="000000"/>
          <w:szCs w:val="24"/>
        </w:rPr>
        <w:t>10 CFR </w:t>
      </w:r>
      <w:r w:rsidR="003317E3" w:rsidRPr="008968A5">
        <w:rPr>
          <w:color w:val="000000"/>
          <w:szCs w:val="24"/>
        </w:rPr>
        <w:t>26.31(d)(3)</w:t>
      </w:r>
      <w:r w:rsidR="00A57A40">
        <w:rPr>
          <w:color w:val="000000"/>
          <w:szCs w:val="24"/>
        </w:rPr>
        <w:t xml:space="preserve"> </w:t>
      </w:r>
      <w:r w:rsidR="006604CF">
        <w:rPr>
          <w:color w:val="000000"/>
          <w:szCs w:val="24"/>
        </w:rPr>
        <w:t xml:space="preserve">and </w:t>
      </w:r>
      <w:r w:rsidR="0086564D">
        <w:rPr>
          <w:color w:val="000000"/>
          <w:szCs w:val="24"/>
        </w:rPr>
        <w:t>10 CFR </w:t>
      </w:r>
      <w:r w:rsidR="003317E3" w:rsidRPr="008968A5">
        <w:rPr>
          <w:color w:val="000000"/>
          <w:szCs w:val="24"/>
        </w:rPr>
        <w:t>26.153(a))</w:t>
      </w:r>
    </w:p>
    <w:p w14:paraId="5BB85EBC" w14:textId="55BF9DE9" w:rsidR="003C327E" w:rsidRPr="00646A2E" w:rsidRDefault="008258DF" w:rsidP="00990AE1">
      <w:pPr>
        <w:pStyle w:val="BodyText"/>
        <w:numPr>
          <w:ilvl w:val="1"/>
          <w:numId w:val="62"/>
        </w:numPr>
        <w:rPr>
          <w:color w:val="000000"/>
          <w:szCs w:val="24"/>
        </w:rPr>
      </w:pPr>
      <w:r w:rsidRPr="000E4612">
        <w:rPr>
          <w:color w:val="000000"/>
          <w:szCs w:val="24"/>
        </w:rPr>
        <w:t>T</w:t>
      </w:r>
      <w:r w:rsidR="00202EDE" w:rsidRPr="000E4612">
        <w:rPr>
          <w:color w:val="000000"/>
          <w:szCs w:val="24"/>
        </w:rPr>
        <w:t>he</w:t>
      </w:r>
      <w:r w:rsidR="00202EDE" w:rsidRPr="00646A2E">
        <w:rPr>
          <w:color w:val="000000"/>
          <w:szCs w:val="24"/>
        </w:rPr>
        <w:t xml:space="preserve"> licensee is receiving the annual statistical summary of testing as specified </w:t>
      </w:r>
      <w:r w:rsidR="006A32F5" w:rsidRPr="00646A2E">
        <w:rPr>
          <w:color w:val="000000"/>
          <w:szCs w:val="24"/>
        </w:rPr>
        <w:t xml:space="preserve">in </w:t>
      </w:r>
      <w:r w:rsidR="0086564D">
        <w:rPr>
          <w:color w:val="000000"/>
          <w:szCs w:val="24"/>
        </w:rPr>
        <w:t>10 CFR </w:t>
      </w:r>
      <w:r w:rsidR="006A32F5" w:rsidRPr="00646A2E">
        <w:rPr>
          <w:color w:val="000000"/>
          <w:szCs w:val="24"/>
        </w:rPr>
        <w:t>26.</w:t>
      </w:r>
      <w:r w:rsidR="00202EDE" w:rsidRPr="00646A2E">
        <w:rPr>
          <w:color w:val="000000"/>
          <w:szCs w:val="24"/>
        </w:rPr>
        <w:t>169(h)</w:t>
      </w:r>
      <w:r w:rsidR="006A32F5" w:rsidRPr="00646A2E">
        <w:rPr>
          <w:color w:val="000000"/>
          <w:szCs w:val="24"/>
        </w:rPr>
        <w:t>.</w:t>
      </w:r>
    </w:p>
    <w:p w14:paraId="54DF570C" w14:textId="2EE85DD5" w:rsidR="009C0D1D" w:rsidRPr="003D56AA" w:rsidRDefault="009C0D1D" w:rsidP="00AB3204">
      <w:pPr>
        <w:pStyle w:val="SpecificGuidance"/>
      </w:pPr>
      <w:r w:rsidRPr="008968A5">
        <w:t>Specific Guidance</w:t>
      </w:r>
    </w:p>
    <w:p w14:paraId="0D2521BE" w14:textId="0EE5FDB2" w:rsidR="00B40FF2" w:rsidRPr="008968A5" w:rsidRDefault="00B40FF2" w:rsidP="00B65EB3">
      <w:pPr>
        <w:pStyle w:val="BodyText3"/>
      </w:pPr>
      <w:r w:rsidRPr="008968A5">
        <w:t>Inspector(s) should verify the following regarding</w:t>
      </w:r>
      <w:r w:rsidR="0054078F">
        <w:t xml:space="preserve"> the </w:t>
      </w:r>
      <w:r w:rsidR="002A5FA5">
        <w:t>HHS</w:t>
      </w:r>
      <w:r w:rsidR="002A5FA5">
        <w:noBreakHyphen/>
      </w:r>
      <w:r w:rsidR="0054078F">
        <w:t>certified laboratory(</w:t>
      </w:r>
      <w:r w:rsidRPr="008968A5">
        <w:t>s) used by the licensee to conduct testing on urine specimens:</w:t>
      </w:r>
    </w:p>
    <w:p w14:paraId="72ECA4F8" w14:textId="0C9AB7B6" w:rsidR="00D05BAB" w:rsidRPr="00E77424" w:rsidRDefault="00B40FF2" w:rsidP="00990AE1">
      <w:pPr>
        <w:pStyle w:val="BodyText"/>
        <w:numPr>
          <w:ilvl w:val="1"/>
          <w:numId w:val="63"/>
        </w:numPr>
        <w:rPr>
          <w:szCs w:val="24"/>
        </w:rPr>
      </w:pPr>
      <w:r w:rsidRPr="005B78AA">
        <w:rPr>
          <w:color w:val="000000"/>
          <w:szCs w:val="24"/>
        </w:rPr>
        <w:t xml:space="preserve">That each laboratory used is listed on the current list of </w:t>
      </w:r>
      <w:r w:rsidR="002A5FA5">
        <w:rPr>
          <w:color w:val="000000"/>
          <w:szCs w:val="24"/>
        </w:rPr>
        <w:t>HHS</w:t>
      </w:r>
      <w:r w:rsidR="002A5FA5">
        <w:rPr>
          <w:color w:val="000000"/>
          <w:szCs w:val="24"/>
        </w:rPr>
        <w:noBreakHyphen/>
      </w:r>
      <w:r w:rsidRPr="005B78AA">
        <w:rPr>
          <w:color w:val="000000"/>
          <w:szCs w:val="24"/>
        </w:rPr>
        <w:t xml:space="preserve">certified laboratories </w:t>
      </w:r>
      <w:r w:rsidR="002E6CF2" w:rsidRPr="005B78AA">
        <w:rPr>
          <w:color w:val="000000"/>
          <w:szCs w:val="24"/>
        </w:rPr>
        <w:t>available at</w:t>
      </w:r>
      <w:r w:rsidR="006F397A" w:rsidRPr="00374D87">
        <w:rPr>
          <w:color w:val="C00000"/>
          <w:szCs w:val="24"/>
        </w:rPr>
        <w:t xml:space="preserve">: </w:t>
      </w:r>
      <w:ins w:id="98" w:author="Author">
        <w:r w:rsidR="007501B8" w:rsidRPr="00FC719D">
          <w:rPr>
            <w:rStyle w:val="Hyperlink"/>
          </w:rPr>
          <w:fldChar w:fldCharType="begin"/>
        </w:r>
        <w:r w:rsidR="007501B8" w:rsidRPr="00FC719D">
          <w:rPr>
            <w:rStyle w:val="Hyperlink"/>
          </w:rPr>
          <w:instrText>HYPERLINK "https://www.samhsa.gov/workplace/drug-testing-resources/certified-lab-list"</w:instrText>
        </w:r>
        <w:r w:rsidR="007501B8" w:rsidRPr="00FC719D">
          <w:rPr>
            <w:rStyle w:val="Hyperlink"/>
          </w:rPr>
        </w:r>
        <w:r w:rsidR="007501B8" w:rsidRPr="00FC719D">
          <w:rPr>
            <w:rStyle w:val="Hyperlink"/>
          </w:rPr>
          <w:fldChar w:fldCharType="separate"/>
        </w:r>
        <w:r w:rsidR="007501B8" w:rsidRPr="00FC719D">
          <w:rPr>
            <w:rStyle w:val="Hyperlink"/>
          </w:rPr>
          <w:t>https://www.samhsa.gov/workplace/drug-testing-resources/certified-lab-list</w:t>
        </w:r>
        <w:r w:rsidR="007501B8" w:rsidRPr="00FC719D">
          <w:rPr>
            <w:rStyle w:val="Hyperlink"/>
          </w:rPr>
          <w:fldChar w:fldCharType="end"/>
        </w:r>
        <w:r w:rsidR="007501B8" w:rsidRPr="00374D87">
          <w:rPr>
            <w:color w:val="C00000"/>
            <w:szCs w:val="24"/>
          </w:rPr>
          <w:t>.</w:t>
        </w:r>
      </w:ins>
    </w:p>
    <w:p w14:paraId="37100DBD" w14:textId="3009848F" w:rsidR="00D05BAB" w:rsidRPr="00D05BAB" w:rsidRDefault="00D05BAB" w:rsidP="00990AE1">
      <w:pPr>
        <w:pStyle w:val="BodyText"/>
        <w:numPr>
          <w:ilvl w:val="1"/>
          <w:numId w:val="63"/>
        </w:numPr>
        <w:rPr>
          <w:color w:val="000000"/>
          <w:szCs w:val="24"/>
        </w:rPr>
      </w:pPr>
      <w:r w:rsidRPr="00D05BAB">
        <w:rPr>
          <w:color w:val="000000"/>
          <w:szCs w:val="24"/>
        </w:rPr>
        <w:t xml:space="preserve">Request that the licensee provide a copy of the latest annual statistical summary of </w:t>
      </w:r>
      <w:r w:rsidRPr="003E2BE4">
        <w:rPr>
          <w:color w:val="000000"/>
          <w:szCs w:val="24"/>
        </w:rPr>
        <w:t>testing provided</w:t>
      </w:r>
      <w:r w:rsidRPr="00D05BAB">
        <w:rPr>
          <w:color w:val="000000"/>
          <w:szCs w:val="24"/>
        </w:rPr>
        <w:t xml:space="preserve"> by the </w:t>
      </w:r>
      <w:r w:rsidR="002A5FA5">
        <w:rPr>
          <w:color w:val="000000"/>
          <w:szCs w:val="24"/>
        </w:rPr>
        <w:t>HHS</w:t>
      </w:r>
      <w:r w:rsidR="002A5FA5">
        <w:rPr>
          <w:color w:val="000000"/>
          <w:szCs w:val="24"/>
        </w:rPr>
        <w:noBreakHyphen/>
      </w:r>
      <w:r w:rsidRPr="00D05BAB">
        <w:rPr>
          <w:color w:val="000000"/>
          <w:szCs w:val="24"/>
        </w:rPr>
        <w:t xml:space="preserve">certified laboratory and evaluate the document for compliance with </w:t>
      </w:r>
      <w:r w:rsidR="0086564D">
        <w:rPr>
          <w:color w:val="000000"/>
          <w:szCs w:val="24"/>
        </w:rPr>
        <w:t>10 CFR </w:t>
      </w:r>
      <w:r w:rsidRPr="00D05BAB">
        <w:rPr>
          <w:color w:val="000000"/>
          <w:szCs w:val="24"/>
        </w:rPr>
        <w:t>26.169(h).</w:t>
      </w:r>
    </w:p>
    <w:p w14:paraId="5E9F27DC" w14:textId="1BD2F0BB" w:rsidR="00C91811" w:rsidRPr="00352EC8" w:rsidRDefault="00C02E5C" w:rsidP="00990AE1">
      <w:pPr>
        <w:pStyle w:val="Requirement"/>
        <w:numPr>
          <w:ilvl w:val="0"/>
          <w:numId w:val="63"/>
        </w:numPr>
      </w:pPr>
      <w:r w:rsidRPr="00352EC8">
        <w:t>Verify the following about the blind performance test samples</w:t>
      </w:r>
      <w:r w:rsidR="00F17B54" w:rsidRPr="00352EC8">
        <w:t xml:space="preserve"> </w:t>
      </w:r>
      <w:r w:rsidR="00DD5B7F" w:rsidRPr="00352EC8">
        <w:t xml:space="preserve">(BPTSs) </w:t>
      </w:r>
      <w:r w:rsidRPr="00352EC8">
        <w:t xml:space="preserve">that the licensee’s FFD program is submitting to the </w:t>
      </w:r>
      <w:r w:rsidR="002A5FA5" w:rsidRPr="00352EC8">
        <w:t>HHS</w:t>
      </w:r>
      <w:r w:rsidR="002A5FA5" w:rsidRPr="00352EC8">
        <w:noBreakHyphen/>
      </w:r>
      <w:r w:rsidRPr="00352EC8">
        <w:t>certified laboratory:</w:t>
      </w:r>
    </w:p>
    <w:p w14:paraId="2D110571" w14:textId="7C2CDB07" w:rsidR="00C91811" w:rsidRPr="000B0DD7" w:rsidRDefault="00C02E5C" w:rsidP="00990AE1">
      <w:pPr>
        <w:pStyle w:val="BodyText"/>
        <w:numPr>
          <w:ilvl w:val="1"/>
          <w:numId w:val="63"/>
        </w:numPr>
        <w:rPr>
          <w:color w:val="000000"/>
          <w:szCs w:val="24"/>
        </w:rPr>
      </w:pPr>
      <w:r w:rsidRPr="000B0DD7">
        <w:rPr>
          <w:color w:val="000000"/>
          <w:szCs w:val="24"/>
        </w:rPr>
        <w:t>T</w:t>
      </w:r>
      <w:r w:rsidR="00426344" w:rsidRPr="000B0DD7">
        <w:rPr>
          <w:color w:val="000000"/>
          <w:szCs w:val="24"/>
        </w:rPr>
        <w:t xml:space="preserve">he licensee is submitting the </w:t>
      </w:r>
      <w:r w:rsidR="003317E3" w:rsidRPr="000B0DD7">
        <w:rPr>
          <w:color w:val="000000"/>
          <w:szCs w:val="24"/>
        </w:rPr>
        <w:t xml:space="preserve">minimum </w:t>
      </w:r>
      <w:r w:rsidR="001867CA" w:rsidRPr="000B0DD7">
        <w:rPr>
          <w:color w:val="000000"/>
          <w:szCs w:val="24"/>
        </w:rPr>
        <w:t xml:space="preserve">number of </w:t>
      </w:r>
      <w:r w:rsidR="007968F4" w:rsidRPr="000B0DD7">
        <w:rPr>
          <w:color w:val="000000"/>
          <w:szCs w:val="24"/>
        </w:rPr>
        <w:t>BPTSs</w:t>
      </w:r>
      <w:r w:rsidR="001867CA" w:rsidRPr="000B0DD7">
        <w:rPr>
          <w:color w:val="000000"/>
          <w:szCs w:val="24"/>
        </w:rPr>
        <w:t xml:space="preserve"> </w:t>
      </w:r>
      <w:r w:rsidRPr="000B0DD7">
        <w:rPr>
          <w:color w:val="000000"/>
          <w:szCs w:val="24"/>
        </w:rPr>
        <w:t xml:space="preserve">each quarter, </w:t>
      </w:r>
      <w:r w:rsidR="00426344" w:rsidRPr="000B0DD7">
        <w:rPr>
          <w:color w:val="000000"/>
          <w:szCs w:val="24"/>
        </w:rPr>
        <w:t>a</w:t>
      </w:r>
      <w:r w:rsidRPr="000B0DD7">
        <w:rPr>
          <w:color w:val="000000"/>
          <w:szCs w:val="24"/>
        </w:rPr>
        <w:t xml:space="preserve">s specified in </w:t>
      </w:r>
      <w:r w:rsidR="0086564D" w:rsidRPr="000B0DD7">
        <w:rPr>
          <w:color w:val="000000"/>
          <w:szCs w:val="24"/>
        </w:rPr>
        <w:t>10 CFR </w:t>
      </w:r>
      <w:r w:rsidRPr="000B0DD7">
        <w:rPr>
          <w:color w:val="000000"/>
          <w:szCs w:val="24"/>
        </w:rPr>
        <w:t>26.168(a).</w:t>
      </w:r>
    </w:p>
    <w:p w14:paraId="0DA4DE2D" w14:textId="21AF069B" w:rsidR="00513B99" w:rsidRPr="000B0DD7" w:rsidRDefault="00C02E5C" w:rsidP="00990AE1">
      <w:pPr>
        <w:pStyle w:val="BodyText"/>
        <w:numPr>
          <w:ilvl w:val="1"/>
          <w:numId w:val="63"/>
        </w:numPr>
        <w:rPr>
          <w:color w:val="000000"/>
          <w:szCs w:val="24"/>
        </w:rPr>
      </w:pPr>
      <w:r w:rsidRPr="000B0DD7">
        <w:rPr>
          <w:color w:val="000000"/>
          <w:szCs w:val="24"/>
        </w:rPr>
        <w:t>T</w:t>
      </w:r>
      <w:r w:rsidR="001867CA" w:rsidRPr="000B0DD7">
        <w:rPr>
          <w:color w:val="000000"/>
          <w:szCs w:val="24"/>
        </w:rPr>
        <w:t>he license</w:t>
      </w:r>
      <w:r w:rsidR="00426344" w:rsidRPr="000B0DD7">
        <w:rPr>
          <w:color w:val="000000"/>
          <w:szCs w:val="24"/>
        </w:rPr>
        <w:t>e</w:t>
      </w:r>
      <w:r w:rsidR="001867CA" w:rsidRPr="000B0DD7">
        <w:rPr>
          <w:color w:val="000000"/>
          <w:szCs w:val="24"/>
        </w:rPr>
        <w:t xml:space="preserve"> is submitting </w:t>
      </w:r>
      <w:r w:rsidRPr="000B0DD7">
        <w:rPr>
          <w:color w:val="000000"/>
          <w:szCs w:val="24"/>
        </w:rPr>
        <w:t xml:space="preserve">each </w:t>
      </w:r>
      <w:r w:rsidR="007968F4" w:rsidRPr="000B0DD7">
        <w:rPr>
          <w:color w:val="000000"/>
          <w:szCs w:val="24"/>
        </w:rPr>
        <w:t xml:space="preserve">BPTS </w:t>
      </w:r>
      <w:r w:rsidRPr="000B0DD7">
        <w:rPr>
          <w:color w:val="000000"/>
          <w:szCs w:val="24"/>
        </w:rPr>
        <w:t xml:space="preserve">type </w:t>
      </w:r>
      <w:r w:rsidR="001867CA" w:rsidRPr="000B0DD7">
        <w:rPr>
          <w:color w:val="000000"/>
          <w:szCs w:val="24"/>
        </w:rPr>
        <w:t>(</w:t>
      </w:r>
      <w:r w:rsidR="00426344" w:rsidRPr="000B0DD7">
        <w:rPr>
          <w:color w:val="000000"/>
          <w:szCs w:val="24"/>
        </w:rPr>
        <w:t xml:space="preserve">i.e., </w:t>
      </w:r>
      <w:r w:rsidR="001867CA" w:rsidRPr="000B0DD7">
        <w:rPr>
          <w:color w:val="000000"/>
          <w:szCs w:val="24"/>
        </w:rPr>
        <w:t>ne</w:t>
      </w:r>
      <w:r w:rsidR="00426344" w:rsidRPr="000B0DD7">
        <w:rPr>
          <w:color w:val="000000"/>
          <w:szCs w:val="24"/>
        </w:rPr>
        <w:t xml:space="preserve">gative, drug positive, false negative challenge, adulterated, substituted, dilute) and </w:t>
      </w:r>
      <w:r w:rsidRPr="000B0DD7">
        <w:rPr>
          <w:color w:val="000000"/>
          <w:szCs w:val="24"/>
        </w:rPr>
        <w:t>in the c</w:t>
      </w:r>
      <w:r w:rsidR="00426344" w:rsidRPr="000B0DD7">
        <w:rPr>
          <w:color w:val="000000"/>
          <w:szCs w:val="24"/>
        </w:rPr>
        <w:t>orrect percentage</w:t>
      </w:r>
      <w:r w:rsidRPr="000B0DD7">
        <w:rPr>
          <w:color w:val="000000"/>
          <w:szCs w:val="24"/>
        </w:rPr>
        <w:t>s of samples submitted for testing</w:t>
      </w:r>
      <w:r w:rsidR="00666D0C" w:rsidRPr="000B0DD7">
        <w:rPr>
          <w:color w:val="000000"/>
          <w:szCs w:val="24"/>
        </w:rPr>
        <w:t>.</w:t>
      </w:r>
      <w:r w:rsidR="00C91811" w:rsidRPr="000B0DD7">
        <w:rPr>
          <w:color w:val="000000"/>
          <w:szCs w:val="24"/>
        </w:rPr>
        <w:t xml:space="preserve"> </w:t>
      </w:r>
      <w:r w:rsidR="006604CF" w:rsidRPr="000B0DD7">
        <w:rPr>
          <w:color w:val="000000"/>
          <w:szCs w:val="24"/>
        </w:rPr>
        <w:t>(</w:t>
      </w:r>
      <w:r w:rsidR="0086564D" w:rsidRPr="000B0DD7">
        <w:rPr>
          <w:color w:val="000000"/>
          <w:szCs w:val="24"/>
        </w:rPr>
        <w:t>10 CFR </w:t>
      </w:r>
      <w:r w:rsidR="001867CA" w:rsidRPr="000B0DD7">
        <w:rPr>
          <w:color w:val="000000"/>
          <w:szCs w:val="24"/>
        </w:rPr>
        <w:t>26.168(b)</w:t>
      </w:r>
      <w:r w:rsidR="006604CF" w:rsidRPr="000B0DD7">
        <w:rPr>
          <w:color w:val="000000"/>
          <w:szCs w:val="24"/>
        </w:rPr>
        <w:t xml:space="preserve"> </w:t>
      </w:r>
      <w:r w:rsidR="004A2463" w:rsidRPr="000B0DD7">
        <w:rPr>
          <w:color w:val="000000"/>
          <w:szCs w:val="24"/>
        </w:rPr>
        <w:t>–</w:t>
      </w:r>
      <w:r w:rsidR="00963F0B" w:rsidRPr="000B0DD7">
        <w:rPr>
          <w:color w:val="000000"/>
          <w:szCs w:val="24"/>
        </w:rPr>
        <w:t xml:space="preserve"> </w:t>
      </w:r>
      <w:r w:rsidRPr="000B0DD7">
        <w:rPr>
          <w:color w:val="000000"/>
          <w:szCs w:val="24"/>
        </w:rPr>
        <w:t>(f)</w:t>
      </w:r>
      <w:r w:rsidR="003317E3" w:rsidRPr="000B0DD7">
        <w:rPr>
          <w:color w:val="000000"/>
          <w:szCs w:val="24"/>
        </w:rPr>
        <w:t>)</w:t>
      </w:r>
    </w:p>
    <w:p w14:paraId="6751B4AE" w14:textId="7A246929" w:rsidR="00426344" w:rsidRPr="000B0DD7" w:rsidRDefault="00442EA7" w:rsidP="00990AE1">
      <w:pPr>
        <w:pStyle w:val="BodyText"/>
        <w:numPr>
          <w:ilvl w:val="1"/>
          <w:numId w:val="63"/>
        </w:numPr>
        <w:rPr>
          <w:color w:val="000000"/>
          <w:szCs w:val="24"/>
        </w:rPr>
      </w:pPr>
      <w:r w:rsidRPr="000B0DD7">
        <w:rPr>
          <w:color w:val="000000"/>
          <w:szCs w:val="24"/>
        </w:rPr>
        <w:t>A</w:t>
      </w:r>
      <w:r w:rsidR="00C02E5C" w:rsidRPr="000B0DD7">
        <w:rPr>
          <w:color w:val="000000"/>
          <w:szCs w:val="24"/>
        </w:rPr>
        <w:t xml:space="preserve">ll </w:t>
      </w:r>
      <w:r w:rsidR="007968F4" w:rsidRPr="000B0DD7">
        <w:rPr>
          <w:color w:val="000000"/>
          <w:szCs w:val="24"/>
        </w:rPr>
        <w:t>BPTSs</w:t>
      </w:r>
      <w:r w:rsidR="00426344" w:rsidRPr="000B0DD7">
        <w:rPr>
          <w:color w:val="000000"/>
          <w:szCs w:val="24"/>
        </w:rPr>
        <w:t xml:space="preserve"> used by the licensee are certified by the</w:t>
      </w:r>
      <w:r w:rsidR="00E219D1" w:rsidRPr="000B0DD7">
        <w:rPr>
          <w:color w:val="000000"/>
          <w:szCs w:val="24"/>
        </w:rPr>
        <w:t xml:space="preserve"> </w:t>
      </w:r>
      <w:r w:rsidR="00426344" w:rsidRPr="000B0DD7">
        <w:rPr>
          <w:color w:val="000000"/>
          <w:szCs w:val="24"/>
        </w:rPr>
        <w:t xml:space="preserve">supplier </w:t>
      </w:r>
      <w:r w:rsidR="00C02E5C" w:rsidRPr="000B0DD7">
        <w:rPr>
          <w:color w:val="000000"/>
          <w:szCs w:val="24"/>
        </w:rPr>
        <w:t xml:space="preserve">and formulated as specified in </w:t>
      </w:r>
      <w:r w:rsidR="0086564D" w:rsidRPr="000B0DD7">
        <w:rPr>
          <w:color w:val="000000"/>
          <w:szCs w:val="24"/>
        </w:rPr>
        <w:t>10 CFR </w:t>
      </w:r>
      <w:r w:rsidR="00426344" w:rsidRPr="000B0DD7">
        <w:rPr>
          <w:color w:val="000000"/>
          <w:szCs w:val="24"/>
        </w:rPr>
        <w:t>26.168(g) and (h).</w:t>
      </w:r>
    </w:p>
    <w:p w14:paraId="023ABE83" w14:textId="7D4AE24A" w:rsidR="00426344" w:rsidRPr="00C91811" w:rsidRDefault="00362A8F" w:rsidP="00990AE1">
      <w:pPr>
        <w:pStyle w:val="BodyText"/>
        <w:numPr>
          <w:ilvl w:val="1"/>
          <w:numId w:val="63"/>
        </w:numPr>
        <w:rPr>
          <w:color w:val="000000"/>
        </w:rPr>
      </w:pPr>
      <w:r w:rsidRPr="000B0DD7">
        <w:rPr>
          <w:color w:val="000000"/>
          <w:szCs w:val="24"/>
        </w:rPr>
        <w:t>T</w:t>
      </w:r>
      <w:r w:rsidR="00426344" w:rsidRPr="000B0DD7">
        <w:rPr>
          <w:color w:val="000000"/>
          <w:szCs w:val="24"/>
        </w:rPr>
        <w:t xml:space="preserve">he licensee is submitting all </w:t>
      </w:r>
      <w:r w:rsidR="007968F4" w:rsidRPr="000B0DD7">
        <w:rPr>
          <w:color w:val="000000"/>
          <w:szCs w:val="24"/>
        </w:rPr>
        <w:t xml:space="preserve">BPTSs </w:t>
      </w:r>
      <w:r w:rsidR="00426344" w:rsidRPr="000B0DD7">
        <w:rPr>
          <w:color w:val="000000"/>
          <w:szCs w:val="24"/>
        </w:rPr>
        <w:t>in a manner such</w:t>
      </w:r>
      <w:r w:rsidR="00C91811" w:rsidRPr="000B0DD7">
        <w:rPr>
          <w:color w:val="000000"/>
          <w:szCs w:val="24"/>
        </w:rPr>
        <w:t xml:space="preserve"> </w:t>
      </w:r>
      <w:r w:rsidR="00426344" w:rsidRPr="000B0DD7">
        <w:rPr>
          <w:color w:val="000000"/>
          <w:szCs w:val="24"/>
        </w:rPr>
        <w:t>that each sample is indisting</w:t>
      </w:r>
      <w:r w:rsidR="00426344" w:rsidRPr="00C91811">
        <w:rPr>
          <w:color w:val="000000"/>
        </w:rPr>
        <w:t>uishable to laboratory personnel from a donor’s specimen. (</w:t>
      </w:r>
      <w:r w:rsidR="0086564D">
        <w:rPr>
          <w:color w:val="000000"/>
        </w:rPr>
        <w:t>10 CFR </w:t>
      </w:r>
      <w:r w:rsidR="00426344" w:rsidRPr="00C91811">
        <w:rPr>
          <w:color w:val="000000"/>
        </w:rPr>
        <w:t>26.168 (i))</w:t>
      </w:r>
    </w:p>
    <w:p w14:paraId="1FE04EBC" w14:textId="77777777" w:rsidR="009C0D1D" w:rsidRDefault="009C0D1D" w:rsidP="00AB3204">
      <w:pPr>
        <w:pStyle w:val="SpecificGuidance"/>
      </w:pPr>
      <w:r w:rsidRPr="008968A5">
        <w:t>Specific Guidance.</w:t>
      </w:r>
    </w:p>
    <w:p w14:paraId="6106AE1A" w14:textId="56DA0984" w:rsidR="00B40FF2" w:rsidRPr="008968A5" w:rsidRDefault="00B40FF2" w:rsidP="005F645E">
      <w:pPr>
        <w:pStyle w:val="BodyText3"/>
      </w:pPr>
      <w:r w:rsidRPr="008968A5">
        <w:t xml:space="preserve">Inspector(s) should evaluate the following about the </w:t>
      </w:r>
      <w:r w:rsidR="007968F4">
        <w:t xml:space="preserve">BPTSs </w:t>
      </w:r>
      <w:r w:rsidRPr="008968A5">
        <w:t xml:space="preserve">submitted to the </w:t>
      </w:r>
      <w:r w:rsidR="002A5FA5">
        <w:t>HHS</w:t>
      </w:r>
      <w:r w:rsidR="002A5FA5">
        <w:noBreakHyphen/>
      </w:r>
      <w:r w:rsidRPr="008968A5">
        <w:t>certified laboratory by the licensee:</w:t>
      </w:r>
    </w:p>
    <w:p w14:paraId="5F4C5460" w14:textId="303D3A59" w:rsidR="00E614A7" w:rsidRPr="00C91811" w:rsidRDefault="00B40FF2" w:rsidP="00990AE1">
      <w:pPr>
        <w:pStyle w:val="BodyText"/>
        <w:numPr>
          <w:ilvl w:val="1"/>
          <w:numId w:val="64"/>
        </w:numPr>
        <w:rPr>
          <w:color w:val="000000"/>
          <w:szCs w:val="24"/>
        </w:rPr>
      </w:pPr>
      <w:r w:rsidRPr="00C91811">
        <w:rPr>
          <w:color w:val="000000"/>
          <w:szCs w:val="24"/>
        </w:rPr>
        <w:lastRenderedPageBreak/>
        <w:t>Discuss with the licensee the method used to track the number and type (e.g.,</w:t>
      </w:r>
      <w:r w:rsidR="00F17B54">
        <w:rPr>
          <w:color w:val="000000"/>
          <w:szCs w:val="24"/>
        </w:rPr>
        <w:t> </w:t>
      </w:r>
      <w:r w:rsidRPr="00C91811">
        <w:rPr>
          <w:color w:val="000000"/>
          <w:szCs w:val="24"/>
        </w:rPr>
        <w:t xml:space="preserve">adulterated, negative, etc.) of </w:t>
      </w:r>
      <w:r w:rsidR="00CF4714">
        <w:rPr>
          <w:color w:val="000000"/>
          <w:szCs w:val="24"/>
        </w:rPr>
        <w:t>BPTSs</w:t>
      </w:r>
      <w:r w:rsidR="00CF4714">
        <w:rPr>
          <w:color w:val="000000"/>
        </w:rPr>
        <w:t xml:space="preserve"> </w:t>
      </w:r>
      <w:r w:rsidRPr="00C91811">
        <w:rPr>
          <w:color w:val="000000"/>
          <w:szCs w:val="24"/>
        </w:rPr>
        <w:t xml:space="preserve">submitted each quarter and evaluate how the licensee ensures that it meets the minimum number of </w:t>
      </w:r>
      <w:r w:rsidR="00CF4714">
        <w:rPr>
          <w:color w:val="000000"/>
          <w:szCs w:val="24"/>
        </w:rPr>
        <w:t>BPTSs</w:t>
      </w:r>
      <w:r w:rsidR="00CF4714">
        <w:rPr>
          <w:color w:val="000000"/>
        </w:rPr>
        <w:t xml:space="preserve"> </w:t>
      </w:r>
      <w:r w:rsidR="001405FC" w:rsidRPr="00C91811">
        <w:rPr>
          <w:color w:val="000000"/>
          <w:szCs w:val="24"/>
        </w:rPr>
        <w:t>and</w:t>
      </w:r>
      <w:r w:rsidRPr="00C91811">
        <w:rPr>
          <w:color w:val="000000"/>
          <w:szCs w:val="24"/>
        </w:rPr>
        <w:t xml:space="preserve"> in the correct percentage by</w:t>
      </w:r>
      <w:r w:rsidR="001405FC" w:rsidRPr="00C91811">
        <w:rPr>
          <w:color w:val="000000"/>
          <w:szCs w:val="24"/>
        </w:rPr>
        <w:t xml:space="preserve"> type for testing each quarter.</w:t>
      </w:r>
    </w:p>
    <w:p w14:paraId="587C776D" w14:textId="77777777" w:rsidR="001405FC" w:rsidRPr="00C91811" w:rsidRDefault="00B40FF2" w:rsidP="00990AE1">
      <w:pPr>
        <w:pStyle w:val="BodyText"/>
        <w:numPr>
          <w:ilvl w:val="1"/>
          <w:numId w:val="64"/>
        </w:numPr>
        <w:rPr>
          <w:color w:val="000000"/>
          <w:szCs w:val="24"/>
        </w:rPr>
      </w:pPr>
      <w:r w:rsidRPr="00C91811">
        <w:rPr>
          <w:color w:val="000000"/>
          <w:szCs w:val="24"/>
        </w:rPr>
        <w:t>Request for each quarter of testing covered by the period of the inspection:</w:t>
      </w:r>
    </w:p>
    <w:p w14:paraId="5C67C657" w14:textId="4004029D" w:rsidR="00C85B78" w:rsidRDefault="00B40FF2" w:rsidP="00990AE1">
      <w:pPr>
        <w:pStyle w:val="BodyText"/>
        <w:numPr>
          <w:ilvl w:val="2"/>
          <w:numId w:val="64"/>
        </w:numPr>
        <w:rPr>
          <w:color w:val="000000"/>
          <w:szCs w:val="24"/>
        </w:rPr>
      </w:pPr>
      <w:r w:rsidRPr="008968A5">
        <w:rPr>
          <w:color w:val="000000"/>
          <w:szCs w:val="24"/>
        </w:rPr>
        <w:t>the total number of donor specimens tested a</w:t>
      </w:r>
      <w:r w:rsidR="00B15492">
        <w:rPr>
          <w:color w:val="000000"/>
          <w:szCs w:val="24"/>
        </w:rPr>
        <w:t xml:space="preserve">t the </w:t>
      </w:r>
      <w:r w:rsidR="002A5FA5">
        <w:rPr>
          <w:color w:val="000000"/>
          <w:szCs w:val="24"/>
        </w:rPr>
        <w:t>HHS</w:t>
      </w:r>
      <w:r w:rsidR="002A5FA5">
        <w:rPr>
          <w:color w:val="000000"/>
          <w:szCs w:val="24"/>
        </w:rPr>
        <w:noBreakHyphen/>
      </w:r>
      <w:r w:rsidR="00B15492">
        <w:rPr>
          <w:color w:val="000000"/>
          <w:szCs w:val="24"/>
        </w:rPr>
        <w:t>certified laboratory;</w:t>
      </w:r>
    </w:p>
    <w:p w14:paraId="60AF5BC3" w14:textId="7BF23836" w:rsidR="0072299D" w:rsidRDefault="00B40FF2" w:rsidP="00990AE1">
      <w:pPr>
        <w:pStyle w:val="BodyText"/>
        <w:numPr>
          <w:ilvl w:val="2"/>
          <w:numId w:val="64"/>
        </w:numPr>
        <w:rPr>
          <w:color w:val="000000"/>
          <w:szCs w:val="24"/>
        </w:rPr>
      </w:pPr>
      <w:r w:rsidRPr="008968A5">
        <w:rPr>
          <w:color w:val="000000"/>
          <w:szCs w:val="24"/>
        </w:rPr>
        <w:t xml:space="preserve">a list of the </w:t>
      </w:r>
      <w:r w:rsidR="00CF4714">
        <w:rPr>
          <w:color w:val="000000"/>
          <w:szCs w:val="24"/>
        </w:rPr>
        <w:t>BPTSs</w:t>
      </w:r>
      <w:r w:rsidRPr="008968A5">
        <w:rPr>
          <w:color w:val="000000"/>
          <w:szCs w:val="24"/>
        </w:rPr>
        <w:t xml:space="preserve"> submitted for testing to include the date each sample was submitted and the type of each sample (e.g., positive for marijuana, substituted, etc.).</w:t>
      </w:r>
      <w:r w:rsidR="00CF4714">
        <w:rPr>
          <w:color w:val="000000"/>
          <w:szCs w:val="24"/>
        </w:rPr>
        <w:t xml:space="preserve"> See Attachment 5, Blind Performance Test Sample Submissions, for information to assist the inspector(s) in evaluating the number and types of BPTSs submitted each quarter.</w:t>
      </w:r>
    </w:p>
    <w:p w14:paraId="14414BA4" w14:textId="58B1B407" w:rsidR="00CF4714" w:rsidRDefault="00CF4714" w:rsidP="00990AE1">
      <w:pPr>
        <w:pStyle w:val="BodyText"/>
        <w:numPr>
          <w:ilvl w:val="1"/>
          <w:numId w:val="64"/>
        </w:numPr>
        <w:rPr>
          <w:color w:val="000000"/>
          <w:szCs w:val="24"/>
        </w:rPr>
      </w:pPr>
      <w:r>
        <w:rPr>
          <w:color w:val="000000"/>
          <w:szCs w:val="24"/>
        </w:rPr>
        <w:t>Does the licensee send BPTSs to each HHS</w:t>
      </w:r>
      <w:r>
        <w:rPr>
          <w:color w:val="000000"/>
          <w:szCs w:val="24"/>
        </w:rPr>
        <w:noBreakHyphen/>
        <w:t xml:space="preserve">certified laboratory </w:t>
      </w:r>
      <w:ins w:id="99" w:author="Author">
        <w:r w:rsidR="007501B8" w:rsidRPr="000B0DD7">
          <w:rPr>
            <w:color w:val="000000"/>
            <w:szCs w:val="24"/>
          </w:rPr>
          <w:t xml:space="preserve">that the licensee is under contract with to perform </w:t>
        </w:r>
      </w:ins>
      <w:r>
        <w:rPr>
          <w:color w:val="000000"/>
          <w:szCs w:val="24"/>
        </w:rPr>
        <w:t>drug and validity testing of specimens?</w:t>
      </w:r>
    </w:p>
    <w:p w14:paraId="128424B7" w14:textId="77777777" w:rsidR="00CF4714" w:rsidRDefault="00CF4714" w:rsidP="00990AE1">
      <w:pPr>
        <w:pStyle w:val="BodyText"/>
        <w:numPr>
          <w:ilvl w:val="1"/>
          <w:numId w:val="64"/>
        </w:numPr>
        <w:rPr>
          <w:color w:val="000000"/>
          <w:szCs w:val="24"/>
        </w:rPr>
      </w:pPr>
      <w:r>
        <w:rPr>
          <w:color w:val="000000"/>
          <w:szCs w:val="24"/>
        </w:rPr>
        <w:t>Ask the licensee to explain who reviews the BPTS test results from the HHS</w:t>
      </w:r>
      <w:r>
        <w:rPr>
          <w:color w:val="000000"/>
          <w:szCs w:val="24"/>
        </w:rPr>
        <w:noBreakHyphen/>
        <w:t>certified laboratory (i.e., the MRO or MRO staff), and what is the review procedure used to ensure that any unsatisfactory performance from the laboratory is identified in a timely manner?</w:t>
      </w:r>
    </w:p>
    <w:p w14:paraId="63A4594D" w14:textId="18D1BA23" w:rsidR="00CF4714" w:rsidRDefault="00CF4714" w:rsidP="00990AE1">
      <w:pPr>
        <w:pStyle w:val="BodyText"/>
        <w:numPr>
          <w:ilvl w:val="1"/>
          <w:numId w:val="64"/>
        </w:numPr>
        <w:rPr>
          <w:color w:val="000000"/>
          <w:szCs w:val="24"/>
        </w:rPr>
      </w:pPr>
      <w:r>
        <w:rPr>
          <w:color w:val="000000"/>
          <w:szCs w:val="24"/>
        </w:rPr>
        <w:t>Ask the licensee</w:t>
      </w:r>
      <w:r w:rsidR="00E42501">
        <w:rPr>
          <w:color w:val="000000"/>
          <w:szCs w:val="24"/>
        </w:rPr>
        <w:t>’s</w:t>
      </w:r>
      <w:r>
        <w:rPr>
          <w:color w:val="000000"/>
          <w:szCs w:val="24"/>
        </w:rPr>
        <w:t xml:space="preserve"> staff to explain when BPTSs are submitted in each quarter</w:t>
      </w:r>
      <w:r w:rsidR="00486A80">
        <w:rPr>
          <w:color w:val="000000"/>
          <w:szCs w:val="24"/>
        </w:rPr>
        <w:t>.</w:t>
      </w:r>
      <w:r>
        <w:rPr>
          <w:color w:val="000000"/>
          <w:szCs w:val="24"/>
        </w:rPr>
        <w:t xml:space="preserve"> Is the frequency consistent with normal specimens submitted throughout the quarter, or are all BPTSs submitted at one time towards the end of the quarter? The later approach would alert the laboratory to the likelihood that the specimens were not donor specimens, because of the high number of positive results.</w:t>
      </w:r>
    </w:p>
    <w:p w14:paraId="04F16220" w14:textId="25DA6332" w:rsidR="00B40FF2" w:rsidRPr="00093906" w:rsidRDefault="00B40FF2" w:rsidP="00990AE1">
      <w:pPr>
        <w:pStyle w:val="BodyText"/>
        <w:numPr>
          <w:ilvl w:val="1"/>
          <w:numId w:val="64"/>
        </w:numPr>
        <w:rPr>
          <w:color w:val="000000"/>
          <w:szCs w:val="24"/>
        </w:rPr>
      </w:pPr>
      <w:r w:rsidRPr="00093906">
        <w:rPr>
          <w:color w:val="000000"/>
          <w:szCs w:val="24"/>
        </w:rPr>
        <w:t xml:space="preserve">Ask the licensee’s staff </w:t>
      </w:r>
      <w:r w:rsidR="00721F1D" w:rsidRPr="00093906">
        <w:rPr>
          <w:color w:val="000000"/>
          <w:szCs w:val="24"/>
        </w:rPr>
        <w:t>to explain how it completes the</w:t>
      </w:r>
      <w:r w:rsidR="00721F1D" w:rsidRPr="000B0DD7">
        <w:rPr>
          <w:color w:val="000000"/>
          <w:szCs w:val="24"/>
        </w:rPr>
        <w:t xml:space="preserve"> </w:t>
      </w:r>
      <w:ins w:id="100" w:author="Author">
        <w:r w:rsidR="007501B8" w:rsidRPr="000B0DD7">
          <w:rPr>
            <w:color w:val="000000"/>
            <w:szCs w:val="24"/>
          </w:rPr>
          <w:t>Federal</w:t>
        </w:r>
        <w:r w:rsidR="007501B8" w:rsidRPr="00093906">
          <w:rPr>
            <w:color w:val="000000"/>
            <w:szCs w:val="24"/>
          </w:rPr>
          <w:t xml:space="preserve"> </w:t>
        </w:r>
      </w:ins>
      <w:r w:rsidR="00721F1D" w:rsidRPr="00093906">
        <w:rPr>
          <w:color w:val="000000"/>
          <w:szCs w:val="24"/>
        </w:rPr>
        <w:t>CCF</w:t>
      </w:r>
      <w:r w:rsidRPr="00093906">
        <w:rPr>
          <w:color w:val="000000"/>
          <w:szCs w:val="24"/>
        </w:rPr>
        <w:t xml:space="preserve"> for </w:t>
      </w:r>
      <w:r w:rsidR="00E42501" w:rsidRPr="00093906">
        <w:rPr>
          <w:color w:val="000000"/>
          <w:szCs w:val="24"/>
        </w:rPr>
        <w:t xml:space="preserve">a </w:t>
      </w:r>
      <w:r w:rsidR="006568C7" w:rsidRPr="00093906">
        <w:rPr>
          <w:color w:val="000000"/>
          <w:szCs w:val="24"/>
        </w:rPr>
        <w:t>BPTS</w:t>
      </w:r>
      <w:r w:rsidRPr="00093906">
        <w:rPr>
          <w:color w:val="000000"/>
          <w:szCs w:val="24"/>
        </w:rPr>
        <w:t xml:space="preserve">. Review the </w:t>
      </w:r>
      <w:r w:rsidR="00721F1D" w:rsidRPr="00093906">
        <w:rPr>
          <w:color w:val="000000"/>
          <w:szCs w:val="24"/>
        </w:rPr>
        <w:t>CCF</w:t>
      </w:r>
      <w:r w:rsidRPr="00093906">
        <w:rPr>
          <w:color w:val="000000"/>
          <w:szCs w:val="24"/>
        </w:rPr>
        <w:t xml:space="preserve">s for a sample of </w:t>
      </w:r>
      <w:r w:rsidR="00721F1D" w:rsidRPr="00093906">
        <w:rPr>
          <w:color w:val="000000"/>
          <w:szCs w:val="24"/>
        </w:rPr>
        <w:t>BPTSs</w:t>
      </w:r>
      <w:r w:rsidRPr="00093906">
        <w:rPr>
          <w:color w:val="000000"/>
          <w:szCs w:val="24"/>
        </w:rPr>
        <w:t xml:space="preserve"> submitted for testing. Verify that </w:t>
      </w:r>
      <w:ins w:id="101" w:author="Author">
        <w:r w:rsidR="007501B8" w:rsidRPr="000B0DD7">
          <w:rPr>
            <w:color w:val="000000"/>
            <w:szCs w:val="24"/>
          </w:rPr>
          <w:t xml:space="preserve">each Federal </w:t>
        </w:r>
      </w:ins>
      <w:r w:rsidR="00721F1D" w:rsidRPr="00093906">
        <w:rPr>
          <w:color w:val="000000"/>
          <w:szCs w:val="24"/>
        </w:rPr>
        <w:t>CCF</w:t>
      </w:r>
      <w:r w:rsidRPr="00093906">
        <w:rPr>
          <w:color w:val="000000"/>
          <w:szCs w:val="24"/>
        </w:rPr>
        <w:t xml:space="preserve"> was</w:t>
      </w:r>
      <w:r w:rsidR="005B76E7">
        <w:rPr>
          <w:color w:val="000000"/>
          <w:szCs w:val="24"/>
        </w:rPr>
        <w:t xml:space="preserve"> </w:t>
      </w:r>
      <w:r w:rsidRPr="00093906">
        <w:rPr>
          <w:color w:val="000000"/>
          <w:szCs w:val="24"/>
        </w:rPr>
        <w:t>completed as though it were a donor sample.</w:t>
      </w:r>
    </w:p>
    <w:p w14:paraId="3DE68EF6" w14:textId="33C88B8A" w:rsidR="000234C5" w:rsidRPr="0086564D" w:rsidRDefault="00B40FF2" w:rsidP="00990AE1">
      <w:pPr>
        <w:pStyle w:val="BodyText"/>
        <w:numPr>
          <w:ilvl w:val="1"/>
          <w:numId w:val="64"/>
        </w:numPr>
        <w:rPr>
          <w:color w:val="000000"/>
          <w:szCs w:val="24"/>
        </w:rPr>
      </w:pPr>
      <w:r w:rsidRPr="0086564D">
        <w:rPr>
          <w:color w:val="000000"/>
          <w:szCs w:val="24"/>
        </w:rPr>
        <w:t xml:space="preserve">Request that the licensee provide documentation from the </w:t>
      </w:r>
      <w:r w:rsidR="00721F1D">
        <w:rPr>
          <w:color w:val="000000"/>
          <w:szCs w:val="24"/>
        </w:rPr>
        <w:t>BPTS</w:t>
      </w:r>
      <w:r w:rsidR="00721F1D" w:rsidRPr="00B16F29">
        <w:rPr>
          <w:color w:val="000000"/>
          <w:szCs w:val="24"/>
        </w:rPr>
        <w:t xml:space="preserve"> </w:t>
      </w:r>
      <w:r w:rsidRPr="0086564D">
        <w:rPr>
          <w:color w:val="000000"/>
          <w:szCs w:val="24"/>
        </w:rPr>
        <w:t xml:space="preserve">supplier that confirms that the </w:t>
      </w:r>
      <w:r w:rsidR="00721F1D">
        <w:rPr>
          <w:color w:val="000000"/>
          <w:szCs w:val="24"/>
        </w:rPr>
        <w:t>BPTSs</w:t>
      </w:r>
      <w:r w:rsidR="00721F1D" w:rsidRPr="000B0DD7">
        <w:rPr>
          <w:color w:val="000000"/>
          <w:szCs w:val="24"/>
        </w:rPr>
        <w:t xml:space="preserve"> </w:t>
      </w:r>
      <w:r w:rsidRPr="0086564D">
        <w:rPr>
          <w:color w:val="000000"/>
          <w:szCs w:val="24"/>
        </w:rPr>
        <w:t xml:space="preserve">meet the requirements in </w:t>
      </w:r>
      <w:r w:rsidR="0086564D">
        <w:rPr>
          <w:color w:val="000000"/>
          <w:szCs w:val="24"/>
        </w:rPr>
        <w:t>10 CFR </w:t>
      </w:r>
      <w:r w:rsidRPr="0086564D">
        <w:rPr>
          <w:color w:val="000000"/>
          <w:szCs w:val="24"/>
        </w:rPr>
        <w:t>26.168(g) and (h).</w:t>
      </w:r>
    </w:p>
    <w:p w14:paraId="222F24A6" w14:textId="3276F9B6" w:rsidR="00B40FF2" w:rsidRPr="007F2A28" w:rsidRDefault="00B40FF2" w:rsidP="00990AE1">
      <w:pPr>
        <w:pStyle w:val="BodyText"/>
        <w:numPr>
          <w:ilvl w:val="1"/>
          <w:numId w:val="64"/>
        </w:numPr>
        <w:rPr>
          <w:color w:val="000000"/>
          <w:szCs w:val="24"/>
        </w:rPr>
      </w:pPr>
      <w:r w:rsidRPr="007F2A28">
        <w:rPr>
          <w:color w:val="000000"/>
          <w:szCs w:val="24"/>
        </w:rPr>
        <w:t xml:space="preserve">Evaluate the process the licensee uses to ensure that no </w:t>
      </w:r>
      <w:r w:rsidR="007708F0" w:rsidRPr="007F2A28">
        <w:rPr>
          <w:color w:val="000000"/>
        </w:rPr>
        <w:t>BPTS</w:t>
      </w:r>
      <w:r w:rsidRPr="007F2A28">
        <w:rPr>
          <w:color w:val="000000"/>
          <w:szCs w:val="24"/>
        </w:rPr>
        <w:t xml:space="preserve"> is submitted for testing that has exceeded the product expiration date. (</w:t>
      </w:r>
      <w:r w:rsidR="0086564D" w:rsidRPr="007F2A28">
        <w:rPr>
          <w:color w:val="000000"/>
          <w:szCs w:val="24"/>
        </w:rPr>
        <w:t>10 CFR </w:t>
      </w:r>
      <w:r w:rsidRPr="007F2A28">
        <w:rPr>
          <w:color w:val="000000"/>
          <w:szCs w:val="24"/>
        </w:rPr>
        <w:t>26.168</w:t>
      </w:r>
      <w:r w:rsidR="00710FBE">
        <w:rPr>
          <w:color w:val="000000"/>
          <w:szCs w:val="24"/>
        </w:rPr>
        <w:t>(h)</w:t>
      </w:r>
      <w:r w:rsidRPr="006F397A">
        <w:rPr>
          <w:color w:val="000000"/>
          <w:szCs w:val="24"/>
        </w:rPr>
        <w:t>)</w:t>
      </w:r>
    </w:p>
    <w:p w14:paraId="059DC0CF" w14:textId="504A7B19" w:rsidR="007D2B9B" w:rsidRPr="005F645E" w:rsidRDefault="006B2D71" w:rsidP="00AB3204">
      <w:pPr>
        <w:pStyle w:val="Tier"/>
      </w:pPr>
      <w:r w:rsidRPr="005F645E">
        <w:t>Tier III</w:t>
      </w:r>
    </w:p>
    <w:p w14:paraId="19921864" w14:textId="1BF25742" w:rsidR="00287245" w:rsidRPr="005A2F51" w:rsidRDefault="00963F0B" w:rsidP="00687958">
      <w:pPr>
        <w:pStyle w:val="Heading2"/>
        <w:rPr>
          <w:color w:val="000000"/>
        </w:rPr>
      </w:pPr>
      <w:r w:rsidRPr="0071274B">
        <w:rPr>
          <w:color w:val="000000"/>
        </w:rPr>
        <w:t>02.10</w:t>
      </w:r>
      <w:r w:rsidRPr="0071274B">
        <w:rPr>
          <w:color w:val="000000"/>
        </w:rPr>
        <w:tab/>
      </w:r>
      <w:ins w:id="102" w:author="Author">
        <w:r w:rsidR="0002656F" w:rsidRPr="0071274B">
          <w:rPr>
            <w:u w:val="single"/>
          </w:rPr>
          <w:t>FFD Events and Log</w:t>
        </w:r>
        <w:r w:rsidR="0002656F" w:rsidRPr="0071274B">
          <w:rPr>
            <w:color w:val="000000"/>
            <w:u w:val="single"/>
          </w:rPr>
          <w:t xml:space="preserve"> </w:t>
        </w:r>
      </w:ins>
      <w:r w:rsidR="00287245" w:rsidRPr="0071274B">
        <w:rPr>
          <w:color w:val="000000"/>
          <w:u w:val="single"/>
        </w:rPr>
        <w:t>Review</w:t>
      </w:r>
    </w:p>
    <w:p w14:paraId="6764BE39" w14:textId="02DE0F01" w:rsidR="006B2D71" w:rsidRPr="008968A5" w:rsidRDefault="006B2D71" w:rsidP="0002656F">
      <w:pPr>
        <w:pStyle w:val="Requirement"/>
      </w:pPr>
      <w:r w:rsidRPr="005F645E">
        <w:t>Review and evaluate licensee event reports</w:t>
      </w:r>
      <w:r w:rsidR="007E1109" w:rsidRPr="005F645E">
        <w:t xml:space="preserve"> </w:t>
      </w:r>
      <w:r w:rsidR="00C77C4B" w:rsidRPr="005F645E">
        <w:t>under</w:t>
      </w:r>
      <w:r w:rsidR="00C77C4B">
        <w:t xml:space="preserve"> 10 CFR 26.719,</w:t>
      </w:r>
      <w:r w:rsidR="00C77C4B" w:rsidRPr="008968A5">
        <w:t xml:space="preserve"> </w:t>
      </w:r>
      <w:r w:rsidRPr="008968A5">
        <w:t xml:space="preserve">and safeguards </w:t>
      </w:r>
      <w:r w:rsidR="00A42724">
        <w:t>log entries for the previous 12 </w:t>
      </w:r>
      <w:r w:rsidRPr="008968A5">
        <w:t xml:space="preserve">months or since the last </w:t>
      </w:r>
      <w:r w:rsidR="00C77C4B">
        <w:t xml:space="preserve">NRC </w:t>
      </w:r>
      <w:r w:rsidRPr="008968A5">
        <w:t>inspection that are associated with the FFD program and follow up if appropriate.</w:t>
      </w:r>
    </w:p>
    <w:p w14:paraId="51194521" w14:textId="36282445" w:rsidR="00B969BC" w:rsidRDefault="006C53D1" w:rsidP="005F645E">
      <w:pPr>
        <w:pStyle w:val="BodyText3"/>
      </w:pPr>
      <w:r w:rsidRPr="008968A5">
        <w:rPr>
          <w:u w:val="single"/>
        </w:rPr>
        <w:t>Security Program Review</w:t>
      </w:r>
      <w:r w:rsidR="00131C3D">
        <w:t xml:space="preserve">. </w:t>
      </w:r>
      <w:r w:rsidRPr="008968A5">
        <w:t xml:space="preserve">Verify that the licensee is conducting security program reviews in accordance with </w:t>
      </w:r>
      <w:r w:rsidR="0086564D">
        <w:t>10 CFR </w:t>
      </w:r>
      <w:r w:rsidR="009D5A5E" w:rsidRPr="008968A5">
        <w:t>26.41</w:t>
      </w:r>
      <w:r w:rsidRPr="008968A5">
        <w:t xml:space="preserve"> and that the licensee's </w:t>
      </w:r>
      <w:r w:rsidR="003C4159" w:rsidRPr="008968A5">
        <w:t xml:space="preserve">FFD program </w:t>
      </w:r>
      <w:r w:rsidRPr="008968A5">
        <w:t xml:space="preserve">was included in </w:t>
      </w:r>
      <w:r w:rsidR="00C77C4B">
        <w:t>the security program</w:t>
      </w:r>
      <w:r w:rsidR="00505707">
        <w:t xml:space="preserve"> </w:t>
      </w:r>
      <w:r w:rsidRPr="008968A5">
        <w:t>review</w:t>
      </w:r>
      <w:r w:rsidR="00C77C4B">
        <w:t>s,</w:t>
      </w:r>
      <w:r w:rsidRPr="008968A5">
        <w:t xml:space="preserve"> as required by the regulation.</w:t>
      </w:r>
      <w:r w:rsidR="007C1BC0">
        <w:t xml:space="preserve"> </w:t>
      </w:r>
      <w:r w:rsidRPr="008968A5">
        <w:t>(</w:t>
      </w:r>
      <w:r w:rsidR="0086564D">
        <w:t>10 CFR </w:t>
      </w:r>
      <w:r w:rsidRPr="008968A5">
        <w:t>73.55</w:t>
      </w:r>
      <w:r w:rsidR="00B15492">
        <w:t>(b)</w:t>
      </w:r>
      <w:r w:rsidR="00690D6F" w:rsidRPr="008968A5">
        <w:t>(1),</w:t>
      </w:r>
      <w:r w:rsidRPr="008968A5">
        <w:t xml:space="preserve"> </w:t>
      </w:r>
      <w:r w:rsidR="00B15492">
        <w:t>(b)(9)</w:t>
      </w:r>
      <w:r w:rsidR="00690D6F" w:rsidRPr="008968A5">
        <w:t xml:space="preserve">(ii), </w:t>
      </w:r>
      <w:r w:rsidR="00C77C4B">
        <w:t xml:space="preserve">and </w:t>
      </w:r>
      <w:r w:rsidRPr="008968A5">
        <w:t>(m)</w:t>
      </w:r>
      <w:r w:rsidR="007E1109">
        <w:t>;</w:t>
      </w:r>
      <w:r w:rsidR="00B15492">
        <w:t xml:space="preserve"> </w:t>
      </w:r>
      <w:r w:rsidR="0086564D">
        <w:t>10 CFR </w:t>
      </w:r>
      <w:r w:rsidR="00B15492">
        <w:t>26.41</w:t>
      </w:r>
      <w:r w:rsidR="00690D6F" w:rsidRPr="008968A5">
        <w:t>(b)</w:t>
      </w:r>
      <w:r w:rsidR="00C77C4B">
        <w:t>;</w:t>
      </w:r>
      <w:r w:rsidRPr="008968A5">
        <w:t xml:space="preserve"> </w:t>
      </w:r>
      <w:r w:rsidR="006604CF">
        <w:t xml:space="preserve">and </w:t>
      </w:r>
      <w:r w:rsidRPr="008968A5">
        <w:t>Security Plans)</w:t>
      </w:r>
    </w:p>
    <w:p w14:paraId="68DAE7B3" w14:textId="7E4F631C" w:rsidR="00C86C6A" w:rsidRPr="008968A5" w:rsidRDefault="00C86C6A" w:rsidP="005F645E">
      <w:pPr>
        <w:pStyle w:val="BodyText3"/>
      </w:pPr>
      <w:r w:rsidRPr="005F645E">
        <w:lastRenderedPageBreak/>
        <w:t>Identification and Resolution of Problems. Verify that the licensee is identifying issues</w:t>
      </w:r>
      <w:r w:rsidRPr="00C86C6A">
        <w:t xml:space="preserve"> related to its FFD program at an appropriate threshold and entering them in</w:t>
      </w:r>
      <w:r w:rsidR="006A2BC4">
        <w:t>to</w:t>
      </w:r>
      <w:r w:rsidRPr="00C86C6A">
        <w:t xml:space="preserve"> the corrective action program. Verify that the licensee has appropriately resolved the</w:t>
      </w:r>
      <w:r w:rsidR="0099127F">
        <w:t xml:space="preserve"> </w:t>
      </w:r>
      <w:r w:rsidRPr="00C86C6A">
        <w:t>issues regarding regulatory requirements for a selected sample of problems associated with its prot</w:t>
      </w:r>
      <w:r w:rsidR="00B15492">
        <w:t>ective strategy. (</w:t>
      </w:r>
      <w:r w:rsidR="0086564D">
        <w:t>10 CFR </w:t>
      </w:r>
      <w:r w:rsidR="00B15492">
        <w:t xml:space="preserve">73.55(b)(10), </w:t>
      </w:r>
      <w:r w:rsidR="0086564D">
        <w:t>10 CFR </w:t>
      </w:r>
      <w:r w:rsidR="00B15492">
        <w:t>26.41</w:t>
      </w:r>
      <w:r w:rsidRPr="00C86C6A">
        <w:t>(f),</w:t>
      </w:r>
      <w:r w:rsidR="00A57A40">
        <w:t xml:space="preserve"> </w:t>
      </w:r>
      <w:r w:rsidR="00F86EF9">
        <w:t xml:space="preserve">and </w:t>
      </w:r>
      <w:r w:rsidR="0086564D">
        <w:t>10 CFR</w:t>
      </w:r>
      <w:r w:rsidR="00505707">
        <w:t> </w:t>
      </w:r>
      <w:r w:rsidR="00B15492">
        <w:t>26.719</w:t>
      </w:r>
      <w:r w:rsidRPr="00C86C6A">
        <w:t>(d))</w:t>
      </w:r>
    </w:p>
    <w:p w14:paraId="274D3D05" w14:textId="622F4E59" w:rsidR="00FB0098" w:rsidRPr="001405FC" w:rsidRDefault="00FB0098" w:rsidP="00AB3204">
      <w:pPr>
        <w:pStyle w:val="SpecificGuidance"/>
      </w:pPr>
      <w:r w:rsidRPr="008968A5">
        <w:t>Specific Guidance</w:t>
      </w:r>
    </w:p>
    <w:p w14:paraId="03F5B1E0" w14:textId="368083CC" w:rsidR="00B969BC" w:rsidRDefault="00C77C4B" w:rsidP="005F645E">
      <w:pPr>
        <w:pStyle w:val="BodyText3"/>
        <w:rPr>
          <w:u w:val="single"/>
        </w:rPr>
      </w:pPr>
      <w:r>
        <w:t>T</w:t>
      </w:r>
      <w:r w:rsidR="00FB0098" w:rsidRPr="008968A5">
        <w:t xml:space="preserve">he inspector(s) should review the documented results of the security program reviews or audits performed by the licensee to ensure the continued effectiveness of its FFD program. The inspector(s) should ensure that the reviews have been conducted in accordance with the requirements of </w:t>
      </w:r>
      <w:r w:rsidR="0086564D">
        <w:t>10 CFR </w:t>
      </w:r>
      <w:r w:rsidR="00FB0098" w:rsidRPr="008968A5">
        <w:t xml:space="preserve">73.55(m). The inspector(s) should also request a copy of </w:t>
      </w:r>
      <w:r w:rsidR="00505707">
        <w:t xml:space="preserve">the </w:t>
      </w:r>
      <w:r w:rsidR="00FB0098" w:rsidRPr="008968A5">
        <w:t xml:space="preserve">report that was developed and provided to licensee management for review. The inspector(s) should review the report to identify any findings </w:t>
      </w:r>
      <w:r w:rsidR="00505707">
        <w:t xml:space="preserve">of </w:t>
      </w:r>
      <w:r w:rsidR="00FB0098" w:rsidRPr="008968A5">
        <w:t>the review or audit</w:t>
      </w:r>
      <w:r w:rsidR="00505707">
        <w:t xml:space="preserve"> and</w:t>
      </w:r>
      <w:r w:rsidR="00FB0098" w:rsidRPr="008968A5">
        <w:t xml:space="preserve"> ensure </w:t>
      </w:r>
      <w:r w:rsidR="00505707">
        <w:t xml:space="preserve">that </w:t>
      </w:r>
      <w:r w:rsidR="00FB0098" w:rsidRPr="008968A5">
        <w:t>the findings were entered in the licensee's corrective action program.</w:t>
      </w:r>
    </w:p>
    <w:p w14:paraId="6975152C" w14:textId="18F79BB8" w:rsidR="006B2D71" w:rsidRPr="008968A5" w:rsidRDefault="00963F0B" w:rsidP="00687958">
      <w:pPr>
        <w:pStyle w:val="Heading2"/>
        <w:rPr>
          <w:color w:val="000000"/>
        </w:rPr>
      </w:pPr>
      <w:r>
        <w:rPr>
          <w:color w:val="000000"/>
        </w:rPr>
        <w:t>02.11</w:t>
      </w:r>
      <w:r w:rsidR="00952468" w:rsidRPr="00952468">
        <w:rPr>
          <w:color w:val="000000"/>
        </w:rPr>
        <w:tab/>
      </w:r>
      <w:r w:rsidR="00C77C4B" w:rsidRPr="00687958">
        <w:rPr>
          <w:color w:val="000000"/>
          <w:u w:val="single"/>
        </w:rPr>
        <w:t xml:space="preserve">FFD Program </w:t>
      </w:r>
      <w:r w:rsidR="006B2D71" w:rsidRPr="00687958">
        <w:rPr>
          <w:color w:val="000000"/>
          <w:u w:val="single"/>
        </w:rPr>
        <w:t xml:space="preserve">Policy and </w:t>
      </w:r>
      <w:r w:rsidR="00C77C4B" w:rsidRPr="00687958">
        <w:rPr>
          <w:color w:val="000000"/>
          <w:u w:val="single"/>
        </w:rPr>
        <w:t xml:space="preserve">FFD </w:t>
      </w:r>
      <w:r w:rsidR="006B2D71" w:rsidRPr="00687958">
        <w:rPr>
          <w:color w:val="000000"/>
          <w:u w:val="single"/>
        </w:rPr>
        <w:t>Procedures Review</w:t>
      </w:r>
    </w:p>
    <w:p w14:paraId="410B854D" w14:textId="1D86F2B0" w:rsidR="006B2D71" w:rsidRPr="00A4265D" w:rsidRDefault="006B2D71" w:rsidP="00990AE1">
      <w:pPr>
        <w:pStyle w:val="Requirement"/>
        <w:numPr>
          <w:ilvl w:val="0"/>
          <w:numId w:val="48"/>
        </w:numPr>
      </w:pPr>
      <w:r w:rsidRPr="00A4265D">
        <w:t>Verify that time limit(s) ha</w:t>
      </w:r>
      <w:r w:rsidR="0070171F" w:rsidRPr="00A4265D">
        <w:t>ve</w:t>
      </w:r>
      <w:r w:rsidRPr="00A4265D">
        <w:t xml:space="preserve"> been established in the FFD policy </w:t>
      </w:r>
      <w:r w:rsidR="0099127F" w:rsidRPr="00A4265D">
        <w:t xml:space="preserve">statement </w:t>
      </w:r>
      <w:r w:rsidRPr="00A4265D">
        <w:t>that is reasonable and practicable for individuals to report to the collection site for random testing once notified. (</w:t>
      </w:r>
      <w:r w:rsidR="00C77C4B" w:rsidRPr="00A4265D">
        <w:t xml:space="preserve">10 CFR 26.27(b)(2) and </w:t>
      </w:r>
      <w:r w:rsidR="0086564D" w:rsidRPr="00A4265D">
        <w:t>10 CFR </w:t>
      </w:r>
      <w:r w:rsidRPr="00A4265D">
        <w:t>26.31(d)(2)(iii))</w:t>
      </w:r>
    </w:p>
    <w:p w14:paraId="5FA5E4DB" w14:textId="53F3FDA8" w:rsidR="002E6CF2" w:rsidRDefault="00014E0A" w:rsidP="00AB3204">
      <w:pPr>
        <w:pStyle w:val="SpecificGuidance"/>
      </w:pPr>
      <w:r w:rsidRPr="008968A5">
        <w:t>Specific Guidance</w:t>
      </w:r>
    </w:p>
    <w:p w14:paraId="70A93DB9" w14:textId="68A54AC6" w:rsidR="00F72DFC" w:rsidRDefault="00F72DFC" w:rsidP="005F645E">
      <w:pPr>
        <w:pStyle w:val="BodyText3"/>
      </w:pPr>
      <w:r w:rsidRPr="008968A5">
        <w:t xml:space="preserve">The inspector(s) should verify that the </w:t>
      </w:r>
      <w:r w:rsidR="00505707" w:rsidRPr="0014009A">
        <w:t xml:space="preserve">FFD </w:t>
      </w:r>
      <w:r w:rsidRPr="0014009A">
        <w:t xml:space="preserve">policy </w:t>
      </w:r>
      <w:r w:rsidR="0099127F" w:rsidRPr="0014009A">
        <w:t xml:space="preserve">statement </w:t>
      </w:r>
      <w:r w:rsidRPr="0014009A">
        <w:t xml:space="preserve">and </w:t>
      </w:r>
      <w:r w:rsidR="00505707" w:rsidRPr="0014009A">
        <w:t xml:space="preserve">FFD </w:t>
      </w:r>
      <w:r w:rsidRPr="0014009A">
        <w:t>procedures state that individuals must</w:t>
      </w:r>
      <w:r w:rsidRPr="008968A5">
        <w:t xml:space="preserve"> report to the collection site in the time frame specified by the licensee.</w:t>
      </w:r>
    </w:p>
    <w:p w14:paraId="6E3C2868" w14:textId="37BDEE4A" w:rsidR="00F72DFC" w:rsidRPr="008968A5" w:rsidRDefault="00F72DFC" w:rsidP="00990AE1">
      <w:pPr>
        <w:pStyle w:val="BodyText"/>
        <w:numPr>
          <w:ilvl w:val="1"/>
          <w:numId w:val="48"/>
        </w:numPr>
        <w:rPr>
          <w:color w:val="000000"/>
          <w:szCs w:val="24"/>
        </w:rPr>
      </w:pPr>
      <w:r w:rsidRPr="005F645E">
        <w:t>The</w:t>
      </w:r>
      <w:r w:rsidRPr="008968A5">
        <w:rPr>
          <w:color w:val="000000"/>
          <w:szCs w:val="24"/>
        </w:rPr>
        <w:t xml:space="preserve"> inspector(s) should verify that a time limit is specified in the </w:t>
      </w:r>
      <w:r w:rsidR="00505707">
        <w:rPr>
          <w:color w:val="000000"/>
          <w:szCs w:val="24"/>
        </w:rPr>
        <w:t xml:space="preserve">FFD </w:t>
      </w:r>
      <w:r w:rsidRPr="008968A5">
        <w:rPr>
          <w:color w:val="000000"/>
          <w:szCs w:val="24"/>
        </w:rPr>
        <w:t xml:space="preserve">policy </w:t>
      </w:r>
      <w:r w:rsidR="0099127F">
        <w:rPr>
          <w:color w:val="000000"/>
          <w:szCs w:val="24"/>
        </w:rPr>
        <w:t xml:space="preserve">statement </w:t>
      </w:r>
      <w:r w:rsidRPr="008968A5">
        <w:rPr>
          <w:color w:val="000000"/>
          <w:szCs w:val="24"/>
        </w:rPr>
        <w:t>for an individual to report to the collection site. This time period should accommodate for travel time to the collection from</w:t>
      </w:r>
      <w:r w:rsidR="001405FC">
        <w:rPr>
          <w:color w:val="000000"/>
          <w:szCs w:val="24"/>
        </w:rPr>
        <w:t xml:space="preserve"> the location of notification. </w:t>
      </w:r>
      <w:r w:rsidRPr="008968A5">
        <w:rPr>
          <w:color w:val="000000"/>
          <w:szCs w:val="24"/>
        </w:rPr>
        <w:t xml:space="preserve">An individual should not be notified to appear for testing prior to </w:t>
      </w:r>
      <w:ins w:id="103" w:author="Author">
        <w:r w:rsidR="007501B8" w:rsidRPr="001C671D">
          <w:rPr>
            <w:color w:val="C00000"/>
            <w:szCs w:val="24"/>
          </w:rPr>
          <w:t>their</w:t>
        </w:r>
        <w:r w:rsidR="007501B8" w:rsidRPr="008968A5">
          <w:rPr>
            <w:color w:val="000000"/>
            <w:szCs w:val="24"/>
          </w:rPr>
          <w:t xml:space="preserve"> </w:t>
        </w:r>
      </w:ins>
      <w:r w:rsidRPr="008968A5">
        <w:rPr>
          <w:color w:val="000000"/>
          <w:szCs w:val="24"/>
        </w:rPr>
        <w:t>availability to report for the test (i.e., notifying an individual at the start of shift to report to testing at the end of shift).</w:t>
      </w:r>
    </w:p>
    <w:p w14:paraId="7F28D8E0" w14:textId="4154406D" w:rsidR="00C06852" w:rsidRDefault="00F72DFC" w:rsidP="00990AE1">
      <w:pPr>
        <w:pStyle w:val="BodyText"/>
        <w:numPr>
          <w:ilvl w:val="1"/>
          <w:numId w:val="48"/>
        </w:numPr>
        <w:rPr>
          <w:color w:val="000000"/>
          <w:szCs w:val="24"/>
        </w:rPr>
      </w:pPr>
      <w:r w:rsidRPr="005F645E">
        <w:t>The</w:t>
      </w:r>
      <w:r w:rsidRPr="008968A5">
        <w:rPr>
          <w:color w:val="000000"/>
          <w:szCs w:val="24"/>
        </w:rPr>
        <w:t xml:space="preserve"> inspector(s) should review the </w:t>
      </w:r>
      <w:r w:rsidR="00505707">
        <w:rPr>
          <w:color w:val="000000"/>
          <w:szCs w:val="24"/>
        </w:rPr>
        <w:t xml:space="preserve">FFD </w:t>
      </w:r>
      <w:r w:rsidRPr="008968A5">
        <w:rPr>
          <w:color w:val="000000"/>
          <w:szCs w:val="24"/>
        </w:rPr>
        <w:t xml:space="preserve">policy </w:t>
      </w:r>
      <w:r w:rsidR="00505707">
        <w:rPr>
          <w:color w:val="000000"/>
          <w:szCs w:val="24"/>
        </w:rPr>
        <w:t xml:space="preserve">statement </w:t>
      </w:r>
      <w:r w:rsidRPr="008968A5">
        <w:rPr>
          <w:color w:val="000000"/>
          <w:szCs w:val="24"/>
        </w:rPr>
        <w:t>and procedures to verify that the licensee uses a method to document the time of notification and the time of arrival at the collection site to ensure that individuals report within the required amount of time.</w:t>
      </w:r>
    </w:p>
    <w:p w14:paraId="0D424BE4" w14:textId="36BE6E62" w:rsidR="006B2D71" w:rsidRPr="007C1BC0" w:rsidRDefault="001D5C3A" w:rsidP="00687958">
      <w:pPr>
        <w:pStyle w:val="Heading2"/>
        <w:rPr>
          <w:color w:val="000000"/>
        </w:rPr>
      </w:pPr>
      <w:r>
        <w:rPr>
          <w:color w:val="000000"/>
        </w:rPr>
        <w:t>02.</w:t>
      </w:r>
      <w:r w:rsidR="00963F0B">
        <w:rPr>
          <w:color w:val="000000"/>
        </w:rPr>
        <w:t>12</w:t>
      </w:r>
      <w:r w:rsidR="00952468" w:rsidRPr="00952468">
        <w:rPr>
          <w:color w:val="000000"/>
        </w:rPr>
        <w:tab/>
      </w:r>
      <w:r w:rsidR="00505707" w:rsidRPr="00687958">
        <w:rPr>
          <w:color w:val="000000"/>
          <w:u w:val="single"/>
        </w:rPr>
        <w:t>Random Testing Program</w:t>
      </w:r>
      <w:r w:rsidR="00851F95" w:rsidRPr="00687958">
        <w:rPr>
          <w:color w:val="000000"/>
          <w:u w:val="single"/>
        </w:rPr>
        <w:t xml:space="preserve">, </w:t>
      </w:r>
      <w:r w:rsidR="006B2D71" w:rsidRPr="00687958">
        <w:rPr>
          <w:color w:val="000000"/>
          <w:u w:val="single"/>
        </w:rPr>
        <w:t>Test Results Review</w:t>
      </w:r>
      <w:r w:rsidR="00851F95" w:rsidRPr="00687958">
        <w:rPr>
          <w:color w:val="000000"/>
          <w:u w:val="single"/>
        </w:rPr>
        <w:t>,</w:t>
      </w:r>
      <w:r w:rsidR="006B2D71" w:rsidRPr="00687958">
        <w:rPr>
          <w:color w:val="000000"/>
          <w:u w:val="single"/>
        </w:rPr>
        <w:t xml:space="preserve"> and Medical Review Officer Interview</w:t>
      </w:r>
    </w:p>
    <w:p w14:paraId="3E8AB600" w14:textId="3DC1F39B" w:rsidR="00287245" w:rsidRPr="00882197" w:rsidRDefault="00287245" w:rsidP="00990AE1">
      <w:pPr>
        <w:pStyle w:val="Requirement"/>
        <w:numPr>
          <w:ilvl w:val="0"/>
          <w:numId w:val="49"/>
        </w:numPr>
      </w:pPr>
      <w:r w:rsidRPr="00882197">
        <w:t>Verify the following about the licensee’s random testing program:</w:t>
      </w:r>
    </w:p>
    <w:p w14:paraId="3C3D77BC" w14:textId="754EF7A3" w:rsidR="00287245" w:rsidRPr="005F645E" w:rsidRDefault="00287245" w:rsidP="00990AE1">
      <w:pPr>
        <w:pStyle w:val="BodyText"/>
        <w:numPr>
          <w:ilvl w:val="1"/>
          <w:numId w:val="65"/>
        </w:numPr>
        <w:tabs>
          <w:tab w:val="num" w:pos="1440"/>
        </w:tabs>
        <w:rPr>
          <w:color w:val="000000"/>
          <w:szCs w:val="24"/>
        </w:rPr>
      </w:pPr>
      <w:r w:rsidRPr="005F645E">
        <w:t>Each</w:t>
      </w:r>
      <w:r w:rsidRPr="00A565CA">
        <w:rPr>
          <w:color w:val="000000"/>
          <w:szCs w:val="24"/>
        </w:rPr>
        <w:t xml:space="preserve"> individual in the population subject to testing has an equal probability of</w:t>
      </w:r>
      <w:r w:rsidR="003F23E9">
        <w:rPr>
          <w:color w:val="000000"/>
          <w:szCs w:val="24"/>
        </w:rPr>
        <w:t xml:space="preserve"> </w:t>
      </w:r>
      <w:r w:rsidRPr="00A565CA">
        <w:rPr>
          <w:color w:val="000000"/>
          <w:szCs w:val="24"/>
        </w:rPr>
        <w:t>being selected and tested, and each individual tested is immediately eligible to</w:t>
      </w:r>
      <w:r w:rsidR="007C1BC0">
        <w:rPr>
          <w:color w:val="000000"/>
          <w:szCs w:val="24"/>
        </w:rPr>
        <w:t xml:space="preserve"> </w:t>
      </w:r>
      <w:r w:rsidRPr="005F645E">
        <w:rPr>
          <w:color w:val="000000"/>
          <w:szCs w:val="24"/>
        </w:rPr>
        <w:t>be selected for another test each time a random selection list is genera</w:t>
      </w:r>
      <w:r w:rsidR="00AE3260" w:rsidRPr="005F645E">
        <w:rPr>
          <w:color w:val="000000"/>
          <w:szCs w:val="24"/>
        </w:rPr>
        <w:t>ted.</w:t>
      </w:r>
      <w:r w:rsidR="003D77F6" w:rsidRPr="005F645E">
        <w:rPr>
          <w:color w:val="000000"/>
          <w:szCs w:val="24"/>
        </w:rPr>
        <w:t xml:space="preserve"> </w:t>
      </w:r>
      <w:r w:rsidR="00587E99" w:rsidRPr="005F645E">
        <w:rPr>
          <w:color w:val="000000"/>
          <w:szCs w:val="24"/>
        </w:rPr>
        <w:t xml:space="preserve">Ascertain how FFD program personnel are randomly tested (i.e., are FFD personnel in another entity’s random testing pool?). </w:t>
      </w:r>
      <w:r w:rsidR="00AE3260" w:rsidRPr="005F645E">
        <w:rPr>
          <w:color w:val="000000"/>
          <w:szCs w:val="24"/>
        </w:rPr>
        <w:t>(</w:t>
      </w:r>
      <w:r w:rsidR="0086564D" w:rsidRPr="005F645E">
        <w:rPr>
          <w:color w:val="000000"/>
          <w:szCs w:val="24"/>
        </w:rPr>
        <w:t>10 CFR </w:t>
      </w:r>
      <w:r w:rsidRPr="005F645E">
        <w:rPr>
          <w:color w:val="000000"/>
          <w:szCs w:val="24"/>
        </w:rPr>
        <w:t>26.31(d)(2)(iv)</w:t>
      </w:r>
      <w:r w:rsidR="00C414EB" w:rsidRPr="005F645E">
        <w:rPr>
          <w:color w:val="000000"/>
          <w:szCs w:val="24"/>
        </w:rPr>
        <w:t> </w:t>
      </w:r>
      <w:r w:rsidRPr="005F645E">
        <w:rPr>
          <w:color w:val="000000"/>
          <w:szCs w:val="24"/>
        </w:rPr>
        <w:t>and</w:t>
      </w:r>
      <w:r w:rsidR="00C414EB" w:rsidRPr="005F645E">
        <w:rPr>
          <w:color w:val="000000"/>
          <w:szCs w:val="24"/>
        </w:rPr>
        <w:t> </w:t>
      </w:r>
      <w:r w:rsidRPr="005F645E">
        <w:rPr>
          <w:color w:val="000000"/>
          <w:szCs w:val="24"/>
        </w:rPr>
        <w:t>(vi))</w:t>
      </w:r>
    </w:p>
    <w:p w14:paraId="0542B5AB" w14:textId="6822B29D" w:rsidR="000234C5" w:rsidRDefault="00287245" w:rsidP="00990AE1">
      <w:pPr>
        <w:pStyle w:val="BodyText"/>
        <w:numPr>
          <w:ilvl w:val="1"/>
          <w:numId w:val="65"/>
        </w:numPr>
        <w:rPr>
          <w:color w:val="000000"/>
          <w:szCs w:val="24"/>
        </w:rPr>
      </w:pPr>
      <w:r w:rsidRPr="005F645E">
        <w:lastRenderedPageBreak/>
        <w:t>Individuals</w:t>
      </w:r>
      <w:r w:rsidRPr="008968A5">
        <w:rPr>
          <w:color w:val="000000"/>
          <w:szCs w:val="24"/>
        </w:rPr>
        <w:t xml:space="preserve"> selected for random testing, but not available to appear for testing (either off</w:t>
      </w:r>
      <w:r w:rsidR="00F54B97">
        <w:rPr>
          <w:color w:val="000000"/>
          <w:szCs w:val="24"/>
        </w:rPr>
        <w:t>-</w:t>
      </w:r>
      <w:r w:rsidRPr="008968A5">
        <w:rPr>
          <w:color w:val="000000"/>
          <w:szCs w:val="24"/>
        </w:rPr>
        <w:t>site or not reasonably available for testing when selected), are tested at the earliest reasonable and practical opportunity and wi</w:t>
      </w:r>
      <w:r w:rsidR="00AE3260">
        <w:rPr>
          <w:color w:val="000000"/>
          <w:szCs w:val="24"/>
        </w:rPr>
        <w:t xml:space="preserve">thout prior notice of the test. </w:t>
      </w:r>
      <w:r w:rsidR="000234C5">
        <w:rPr>
          <w:color w:val="000000"/>
          <w:szCs w:val="24"/>
        </w:rPr>
        <w:t>(</w:t>
      </w:r>
      <w:r w:rsidR="0086564D">
        <w:rPr>
          <w:color w:val="000000"/>
          <w:szCs w:val="24"/>
        </w:rPr>
        <w:t>10 CFR </w:t>
      </w:r>
      <w:r w:rsidR="000234C5">
        <w:rPr>
          <w:color w:val="000000"/>
          <w:szCs w:val="24"/>
        </w:rPr>
        <w:t>26.31(d)(2)(v))</w:t>
      </w:r>
    </w:p>
    <w:p w14:paraId="1399CC4F" w14:textId="162B0EB3" w:rsidR="00287245" w:rsidRDefault="00287245" w:rsidP="00990AE1">
      <w:pPr>
        <w:pStyle w:val="BodyText"/>
        <w:numPr>
          <w:ilvl w:val="1"/>
          <w:numId w:val="65"/>
        </w:numPr>
        <w:rPr>
          <w:color w:val="000000"/>
          <w:szCs w:val="24"/>
        </w:rPr>
      </w:pPr>
      <w:r w:rsidRPr="005F645E">
        <w:t>Testing</w:t>
      </w:r>
      <w:r w:rsidRPr="008968A5">
        <w:rPr>
          <w:color w:val="000000"/>
          <w:szCs w:val="24"/>
        </w:rPr>
        <w:t xml:space="preserve"> is conducted at a minimum on a nominal weekly frequency</w:t>
      </w:r>
      <w:r w:rsidR="00587E99">
        <w:rPr>
          <w:color w:val="000000"/>
          <w:szCs w:val="24"/>
        </w:rPr>
        <w:t>, including conducting testing on weekends and holidays</w:t>
      </w:r>
      <w:r w:rsidRPr="008968A5">
        <w:rPr>
          <w:color w:val="000000"/>
          <w:szCs w:val="24"/>
        </w:rPr>
        <w:t>.</w:t>
      </w:r>
      <w:r w:rsidR="00394881">
        <w:rPr>
          <w:color w:val="000000"/>
          <w:szCs w:val="24"/>
        </w:rPr>
        <w:t xml:space="preserve"> (</w:t>
      </w:r>
      <w:r w:rsidR="00587E99">
        <w:rPr>
          <w:color w:val="000000"/>
          <w:szCs w:val="24"/>
        </w:rPr>
        <w:t>10 CFR </w:t>
      </w:r>
      <w:r w:rsidR="00587E99" w:rsidRPr="008968A5">
        <w:rPr>
          <w:color w:val="000000"/>
          <w:szCs w:val="24"/>
        </w:rPr>
        <w:t>26.31(d)(2)</w:t>
      </w:r>
      <w:r w:rsidR="00587E99">
        <w:rPr>
          <w:color w:val="000000"/>
          <w:szCs w:val="24"/>
        </w:rPr>
        <w:t>(i)(B)</w:t>
      </w:r>
      <w:r w:rsidR="00904319" w:rsidRPr="00904319">
        <w:rPr>
          <w:color w:val="000000"/>
          <w:szCs w:val="24"/>
        </w:rPr>
        <w:t xml:space="preserve"> </w:t>
      </w:r>
      <w:r w:rsidR="00904319">
        <w:rPr>
          <w:color w:val="000000"/>
          <w:szCs w:val="24"/>
        </w:rPr>
        <w:t>and (d)(2)</w:t>
      </w:r>
      <w:r w:rsidRPr="008968A5">
        <w:rPr>
          <w:color w:val="000000"/>
          <w:szCs w:val="24"/>
        </w:rPr>
        <w:t>)</w:t>
      </w:r>
    </w:p>
    <w:p w14:paraId="3DC23C65" w14:textId="0CDF9E74" w:rsidR="003C327E" w:rsidRDefault="00287245" w:rsidP="00990AE1">
      <w:pPr>
        <w:pStyle w:val="BodyText"/>
        <w:numPr>
          <w:ilvl w:val="1"/>
          <w:numId w:val="65"/>
        </w:numPr>
        <w:rPr>
          <w:color w:val="000000"/>
          <w:szCs w:val="24"/>
        </w:rPr>
      </w:pPr>
      <w:r w:rsidRPr="005F645E">
        <w:t>Testing</w:t>
      </w:r>
      <w:r w:rsidRPr="008968A5">
        <w:rPr>
          <w:color w:val="000000"/>
          <w:szCs w:val="24"/>
        </w:rPr>
        <w:t xml:space="preserve"> is conducted in a manner that provides reasonable assurance that individuals cannot predict the days and time periods wh</w:t>
      </w:r>
      <w:r w:rsidR="00AE3260">
        <w:rPr>
          <w:color w:val="000000"/>
          <w:szCs w:val="24"/>
        </w:rPr>
        <w:t>en specimens will be collected</w:t>
      </w:r>
      <w:r w:rsidR="00587E99">
        <w:rPr>
          <w:color w:val="000000"/>
          <w:szCs w:val="24"/>
        </w:rPr>
        <w:t xml:space="preserve">, such as taking </w:t>
      </w:r>
      <w:r w:rsidR="00587E99" w:rsidRPr="0081769E">
        <w:rPr>
          <w:color w:val="000000"/>
          <w:szCs w:val="24"/>
        </w:rPr>
        <w:t>reasonable steps to either conceal from the workforce that collections will be performed during a scheduled collection period</w:t>
      </w:r>
      <w:r w:rsidR="00FC7551">
        <w:rPr>
          <w:color w:val="000000"/>
          <w:szCs w:val="24"/>
        </w:rPr>
        <w:t>, or</w:t>
      </w:r>
      <w:r w:rsidR="00587E99" w:rsidRPr="0081769E">
        <w:rPr>
          <w:color w:val="000000"/>
          <w:szCs w:val="24"/>
        </w:rPr>
        <w:t xml:space="preserve"> create the appearance that specimens are being collected during a portion of each day on at least 4 day</w:t>
      </w:r>
      <w:r w:rsidR="00587E99">
        <w:rPr>
          <w:color w:val="000000"/>
          <w:szCs w:val="24"/>
        </w:rPr>
        <w:t xml:space="preserve">s in each calendar week at the </w:t>
      </w:r>
      <w:r w:rsidR="00587E99" w:rsidRPr="0081769E">
        <w:rPr>
          <w:color w:val="000000"/>
          <w:szCs w:val="24"/>
        </w:rPr>
        <w:t>site.</w:t>
      </w:r>
      <w:r w:rsidR="00587E99">
        <w:rPr>
          <w:color w:val="000000"/>
          <w:szCs w:val="24"/>
        </w:rPr>
        <w:t xml:space="preserve"> </w:t>
      </w:r>
      <w:r w:rsidR="00587E99" w:rsidRPr="0081769E">
        <w:rPr>
          <w:color w:val="000000"/>
          <w:szCs w:val="24"/>
        </w:rPr>
        <w:t>In the latter instance, the portions of each day and the days of the week must vary in a manner that cannot be predicted by donors</w:t>
      </w:r>
      <w:r w:rsidR="00587E99">
        <w:rPr>
          <w:color w:val="000000"/>
          <w:szCs w:val="24"/>
        </w:rPr>
        <w:t>.</w:t>
      </w:r>
      <w:r w:rsidR="0081769E" w:rsidRPr="0081769E">
        <w:rPr>
          <w:color w:val="000000"/>
          <w:szCs w:val="24"/>
        </w:rPr>
        <w:t xml:space="preserve"> </w:t>
      </w:r>
      <w:r w:rsidRPr="008968A5">
        <w:rPr>
          <w:color w:val="000000"/>
          <w:szCs w:val="24"/>
        </w:rPr>
        <w:t>(</w:t>
      </w:r>
      <w:r w:rsidR="0086564D">
        <w:rPr>
          <w:color w:val="000000"/>
          <w:szCs w:val="24"/>
        </w:rPr>
        <w:t>10 CFR </w:t>
      </w:r>
      <w:r w:rsidRPr="008968A5">
        <w:rPr>
          <w:color w:val="000000"/>
          <w:szCs w:val="24"/>
        </w:rPr>
        <w:t>26.31(d)(2)(i))</w:t>
      </w:r>
    </w:p>
    <w:p w14:paraId="43D71733" w14:textId="79CE8F2B" w:rsidR="00287245" w:rsidRPr="008968A5" w:rsidRDefault="00287245" w:rsidP="00990AE1">
      <w:pPr>
        <w:pStyle w:val="BodyText"/>
        <w:numPr>
          <w:ilvl w:val="1"/>
          <w:numId w:val="65"/>
        </w:numPr>
        <w:rPr>
          <w:color w:val="000000"/>
          <w:szCs w:val="24"/>
        </w:rPr>
      </w:pPr>
      <w:r w:rsidRPr="00F41826">
        <w:t>Each</w:t>
      </w:r>
      <w:r w:rsidRPr="008968A5">
        <w:rPr>
          <w:color w:val="000000"/>
          <w:szCs w:val="24"/>
        </w:rPr>
        <w:t xml:space="preserve"> individual notified to appear for a test</w:t>
      </w:r>
      <w:r w:rsidR="001B09AE">
        <w:rPr>
          <w:color w:val="000000"/>
          <w:szCs w:val="24"/>
        </w:rPr>
        <w:t xml:space="preserve"> </w:t>
      </w:r>
      <w:r w:rsidRPr="008968A5">
        <w:rPr>
          <w:color w:val="000000"/>
          <w:szCs w:val="24"/>
        </w:rPr>
        <w:t xml:space="preserve">reports to the collection site as soon as reasonably practicable after notification and within the time period </w:t>
      </w:r>
      <w:r w:rsidR="00AE3260">
        <w:rPr>
          <w:color w:val="000000"/>
          <w:szCs w:val="24"/>
        </w:rPr>
        <w:t>specified in the FFD policy</w:t>
      </w:r>
      <w:r w:rsidR="00587E99" w:rsidRPr="00587E99">
        <w:rPr>
          <w:color w:val="000000"/>
          <w:szCs w:val="24"/>
        </w:rPr>
        <w:t xml:space="preserve"> </w:t>
      </w:r>
      <w:r w:rsidR="00587E99">
        <w:rPr>
          <w:color w:val="000000"/>
          <w:szCs w:val="24"/>
        </w:rPr>
        <w:t>statement</w:t>
      </w:r>
      <w:r w:rsidR="00AE3260">
        <w:rPr>
          <w:color w:val="000000"/>
          <w:szCs w:val="24"/>
        </w:rPr>
        <w:t xml:space="preserve">. </w:t>
      </w:r>
      <w:r w:rsidRPr="008968A5">
        <w:rPr>
          <w:color w:val="000000"/>
          <w:szCs w:val="24"/>
        </w:rPr>
        <w:t>(</w:t>
      </w:r>
      <w:r w:rsidR="0086564D">
        <w:rPr>
          <w:color w:val="000000"/>
          <w:szCs w:val="24"/>
        </w:rPr>
        <w:t>10 CFR </w:t>
      </w:r>
      <w:r w:rsidRPr="008968A5">
        <w:rPr>
          <w:color w:val="000000"/>
          <w:szCs w:val="24"/>
        </w:rPr>
        <w:t>26.31(d)(2)(iii))</w:t>
      </w:r>
    </w:p>
    <w:p w14:paraId="7982FACC" w14:textId="04576C52" w:rsidR="006B2D71" w:rsidRPr="004C2CAC" w:rsidRDefault="00287245" w:rsidP="00990AE1">
      <w:pPr>
        <w:pStyle w:val="BodyText"/>
        <w:numPr>
          <w:ilvl w:val="1"/>
          <w:numId w:val="65"/>
        </w:numPr>
        <w:rPr>
          <w:color w:val="000000"/>
          <w:szCs w:val="24"/>
        </w:rPr>
      </w:pPr>
      <w:r w:rsidRPr="00F41826">
        <w:t>The</w:t>
      </w:r>
      <w:r w:rsidRPr="008968A5">
        <w:rPr>
          <w:color w:val="000000"/>
          <w:szCs w:val="24"/>
        </w:rPr>
        <w:t xml:space="preserve"> number of random tests conducted each calendar year is equal to at least 50</w:t>
      </w:r>
      <w:r w:rsidR="004C2CAC">
        <w:rPr>
          <w:color w:val="000000"/>
          <w:szCs w:val="24"/>
        </w:rPr>
        <w:t> </w:t>
      </w:r>
      <w:r w:rsidRPr="008968A5">
        <w:rPr>
          <w:color w:val="000000"/>
          <w:szCs w:val="24"/>
        </w:rPr>
        <w:t>percent of the population subject to testing. (</w:t>
      </w:r>
      <w:r w:rsidR="0086564D">
        <w:rPr>
          <w:color w:val="000000"/>
          <w:szCs w:val="24"/>
        </w:rPr>
        <w:t>10 CFR </w:t>
      </w:r>
      <w:r w:rsidRPr="008968A5">
        <w:rPr>
          <w:color w:val="000000"/>
          <w:szCs w:val="24"/>
        </w:rPr>
        <w:t>26.31(d)(2)(vii))</w:t>
      </w:r>
    </w:p>
    <w:p w14:paraId="0F46A22A" w14:textId="2E992EC1" w:rsidR="00F72DFC" w:rsidRDefault="00F72DFC" w:rsidP="00AB3204">
      <w:pPr>
        <w:pStyle w:val="SpecificGuidance"/>
      </w:pPr>
      <w:r w:rsidRPr="008968A5">
        <w:t>Specific Guidance</w:t>
      </w:r>
    </w:p>
    <w:p w14:paraId="45598FE4" w14:textId="77777777" w:rsidR="00F72DFC" w:rsidRPr="008968A5" w:rsidRDefault="00F72DFC" w:rsidP="00F41826">
      <w:pPr>
        <w:pStyle w:val="BodyText3"/>
      </w:pPr>
      <w:r w:rsidRPr="008968A5">
        <w:t xml:space="preserve">Inspector(s) should evaluate the following elements of the licensee’s </w:t>
      </w:r>
      <w:r w:rsidR="00321686">
        <w:t>r</w:t>
      </w:r>
      <w:r w:rsidRPr="008968A5">
        <w:t>andom testing program:</w:t>
      </w:r>
    </w:p>
    <w:p w14:paraId="385E10CE" w14:textId="1DEAD75A" w:rsidR="00F72DFC" w:rsidRPr="008968A5" w:rsidRDefault="00F72DFC" w:rsidP="00990AE1">
      <w:pPr>
        <w:pStyle w:val="BodyText"/>
        <w:numPr>
          <w:ilvl w:val="1"/>
          <w:numId w:val="66"/>
        </w:numPr>
      </w:pPr>
      <w:r w:rsidRPr="008968A5">
        <w:rPr>
          <w:color w:val="000000"/>
          <w:szCs w:val="24"/>
        </w:rPr>
        <w:t>The inspector(s) should verify that all individuals in the population subject to testing ha</w:t>
      </w:r>
      <w:r w:rsidR="00645F5C">
        <w:rPr>
          <w:color w:val="000000"/>
          <w:szCs w:val="24"/>
        </w:rPr>
        <w:t>ve</w:t>
      </w:r>
      <w:r w:rsidRPr="008968A5">
        <w:rPr>
          <w:color w:val="000000"/>
          <w:szCs w:val="24"/>
        </w:rPr>
        <w:t xml:space="preserve"> an equal probability of being selected and tested.</w:t>
      </w:r>
    </w:p>
    <w:p w14:paraId="1717F3A8" w14:textId="40F4A5BC" w:rsidR="00F72DFC" w:rsidRPr="00F60743" w:rsidRDefault="00F72DFC" w:rsidP="00990AE1">
      <w:pPr>
        <w:pStyle w:val="BodyText"/>
        <w:numPr>
          <w:ilvl w:val="2"/>
          <w:numId w:val="66"/>
        </w:numPr>
      </w:pPr>
      <w:r w:rsidRPr="008968A5">
        <w:rPr>
          <w:color w:val="000000"/>
        </w:rPr>
        <w:t xml:space="preserve">Testing pool maintenance. The inspector(s) should verify that all individuals </w:t>
      </w:r>
      <w:r w:rsidRPr="00F41826">
        <w:t>subject</w:t>
      </w:r>
      <w:r w:rsidRPr="008968A5">
        <w:rPr>
          <w:color w:val="000000"/>
        </w:rPr>
        <w:t xml:space="preserve"> to testing </w:t>
      </w:r>
      <w:r w:rsidR="00645F5C">
        <w:rPr>
          <w:color w:val="000000"/>
        </w:rPr>
        <w:t>are</w:t>
      </w:r>
      <w:r w:rsidRPr="008968A5">
        <w:rPr>
          <w:color w:val="000000"/>
        </w:rPr>
        <w:t xml:space="preserve"> included in the random testing pool. If the list of covered personnel is not up</w:t>
      </w:r>
      <w:r w:rsidR="0057568D">
        <w:rPr>
          <w:color w:val="000000"/>
        </w:rPr>
        <w:t xml:space="preserve"> </w:t>
      </w:r>
      <w:r w:rsidRPr="008968A5">
        <w:rPr>
          <w:color w:val="000000"/>
        </w:rPr>
        <w:t>to</w:t>
      </w:r>
      <w:r w:rsidR="0057568D">
        <w:rPr>
          <w:color w:val="000000"/>
        </w:rPr>
        <w:t xml:space="preserve"> </w:t>
      </w:r>
      <w:r w:rsidRPr="008968A5">
        <w:rPr>
          <w:color w:val="000000"/>
        </w:rPr>
        <w:t>date when a random selection list is created, each person does not have an equal probability of selection a</w:t>
      </w:r>
      <w:r w:rsidR="00645F5C">
        <w:rPr>
          <w:color w:val="000000"/>
        </w:rPr>
        <w:t xml:space="preserve">nd testing. </w:t>
      </w:r>
      <w:r w:rsidRPr="008968A5">
        <w:rPr>
          <w:color w:val="000000"/>
        </w:rPr>
        <w:t>The inspector(s) should:</w:t>
      </w:r>
    </w:p>
    <w:p w14:paraId="3717B837" w14:textId="03E3DAAF" w:rsidR="00F72DFC" w:rsidRPr="0086564D" w:rsidRDefault="00F72DFC" w:rsidP="00990AE1">
      <w:pPr>
        <w:pStyle w:val="BodyText"/>
        <w:numPr>
          <w:ilvl w:val="3"/>
          <w:numId w:val="66"/>
        </w:numPr>
        <w:tabs>
          <w:tab w:val="num" w:pos="1980"/>
        </w:tabs>
        <w:rPr>
          <w:szCs w:val="24"/>
        </w:rPr>
      </w:pPr>
      <w:r w:rsidRPr="00F41826">
        <w:t>Request</w:t>
      </w:r>
      <w:r w:rsidRPr="0086564D">
        <w:rPr>
          <w:szCs w:val="24"/>
        </w:rPr>
        <w:t xml:space="preserve"> all random selection lists generated during the period of review.</w:t>
      </w:r>
      <w:r w:rsidR="0086564D" w:rsidRPr="0086564D">
        <w:rPr>
          <w:szCs w:val="24"/>
        </w:rPr>
        <w:t xml:space="preserve"> </w:t>
      </w:r>
      <w:r w:rsidRPr="0086564D">
        <w:rPr>
          <w:szCs w:val="24"/>
        </w:rPr>
        <w:t>Request a list of all random tests conducted for the period of review (date of test, individual name, results).</w:t>
      </w:r>
    </w:p>
    <w:p w14:paraId="1DD152D2" w14:textId="7E4EB110" w:rsidR="00E614A7" w:rsidRPr="00737FE5" w:rsidRDefault="00F72DFC" w:rsidP="00990AE1">
      <w:pPr>
        <w:pStyle w:val="BodyText"/>
        <w:numPr>
          <w:ilvl w:val="3"/>
          <w:numId w:val="66"/>
        </w:numPr>
        <w:tabs>
          <w:tab w:val="num" w:pos="1980"/>
        </w:tabs>
      </w:pPr>
      <w:r w:rsidRPr="00737FE5">
        <w:t xml:space="preserve">Request a list of all staff start dates and termination dates during the </w:t>
      </w:r>
      <w:ins w:id="104" w:author="Author">
        <w:r w:rsidR="007501B8" w:rsidRPr="00737FE5">
          <w:t xml:space="preserve">period </w:t>
        </w:r>
      </w:ins>
      <w:r w:rsidR="00645F5C" w:rsidRPr="00737FE5">
        <w:t xml:space="preserve">of the inspection review. </w:t>
      </w:r>
      <w:r w:rsidRPr="00737FE5">
        <w:t>The inspector(s) should evaluate if the random testin</w:t>
      </w:r>
      <w:r w:rsidR="00645F5C" w:rsidRPr="00737FE5">
        <w:t>g pool is updated effectively</w:t>
      </w:r>
      <w:r w:rsidR="00ED3554" w:rsidRPr="00737FE5">
        <w:t xml:space="preserve"> </w:t>
      </w:r>
      <w:ins w:id="105" w:author="Author">
        <w:r w:rsidR="007501B8" w:rsidRPr="00737FE5">
          <w:t xml:space="preserve">(examples could include, are individuals that have been granted authorization not included </w:t>
        </w:r>
      </w:ins>
      <w:r w:rsidR="00C727BD" w:rsidRPr="00737FE5">
        <w:t xml:space="preserve">in </w:t>
      </w:r>
      <w:r w:rsidRPr="00737FE5">
        <w:t>the random selection pool</w:t>
      </w:r>
      <w:ins w:id="106" w:author="Author">
        <w:r w:rsidR="007501B8" w:rsidRPr="00737FE5">
          <w:t>?</w:t>
        </w:r>
      </w:ins>
      <w:r w:rsidRPr="00737FE5">
        <w:t xml:space="preserve"> </w:t>
      </w:r>
      <w:r w:rsidR="00C7615F" w:rsidRPr="00737FE5">
        <w:t>D</w:t>
      </w:r>
      <w:r w:rsidRPr="00737FE5">
        <w:t xml:space="preserve">oes </w:t>
      </w:r>
      <w:r w:rsidR="00904319" w:rsidRPr="00737FE5">
        <w:t xml:space="preserve">the selection pool include individuals who no longer </w:t>
      </w:r>
      <w:r w:rsidRPr="00737FE5">
        <w:t>have authorization?</w:t>
      </w:r>
      <w:r w:rsidR="00C7615F" w:rsidRPr="00737FE5">
        <w:t>)</w:t>
      </w:r>
    </w:p>
    <w:p w14:paraId="2A4D0870" w14:textId="369B6141" w:rsidR="003C327E" w:rsidRPr="00737FE5" w:rsidRDefault="00F72DFC" w:rsidP="00990AE1">
      <w:pPr>
        <w:pStyle w:val="BodyText"/>
        <w:numPr>
          <w:ilvl w:val="3"/>
          <w:numId w:val="66"/>
        </w:numPr>
        <w:tabs>
          <w:tab w:val="num" w:pos="1980"/>
        </w:tabs>
      </w:pPr>
      <w:r w:rsidRPr="00737FE5">
        <w:t>The inspector(s) should speak to the individual(s) who maintain(s) the random testing pool and discuss:</w:t>
      </w:r>
      <w:r w:rsidR="00CF634F" w:rsidRPr="00737FE5">
        <w:t xml:space="preserve"> </w:t>
      </w:r>
      <w:r w:rsidRPr="00737FE5">
        <w:t xml:space="preserve">(1) how updates are made (is the pool updated before each selection list is generated – </w:t>
      </w:r>
      <w:r w:rsidR="00645F5C" w:rsidRPr="00737FE5">
        <w:t>v</w:t>
      </w:r>
      <w:r w:rsidRPr="00737FE5">
        <w:t>ery important to ensure new hires are included in t</w:t>
      </w:r>
      <w:r w:rsidR="00D617A9" w:rsidRPr="00737FE5">
        <w:t xml:space="preserve">he pool and subject to testing); </w:t>
      </w:r>
      <w:r w:rsidRPr="00737FE5">
        <w:t xml:space="preserve">and (2) how </w:t>
      </w:r>
      <w:r w:rsidRPr="00737FE5">
        <w:lastRenderedPageBreak/>
        <w:t>frequently random lists are generated (if the employee’s population changes frequently the random testing pool must be updated frequently and the period that a random selection list is valid would be limited).</w:t>
      </w:r>
      <w:r w:rsidR="00A565CA" w:rsidRPr="00737FE5">
        <w:t xml:space="preserve"> The inspectors may wish to assess how the FFD program personnel are randomly tested.</w:t>
      </w:r>
    </w:p>
    <w:p w14:paraId="636C1E3B" w14:textId="6DC35338" w:rsidR="002D6989" w:rsidRPr="00737FE5" w:rsidRDefault="00F72DFC" w:rsidP="00990AE1">
      <w:pPr>
        <w:pStyle w:val="BodyText"/>
        <w:numPr>
          <w:ilvl w:val="3"/>
          <w:numId w:val="66"/>
        </w:numPr>
        <w:tabs>
          <w:tab w:val="num" w:pos="1980"/>
        </w:tabs>
      </w:pPr>
      <w:r w:rsidRPr="00737FE5">
        <w:t xml:space="preserve">The inspector(s) should verify that each individual completing a test is immediately eligible for another random test. The inspector(s) </w:t>
      </w:r>
      <w:r w:rsidRPr="00F41826">
        <w:t>should</w:t>
      </w:r>
      <w:r w:rsidRPr="00737FE5">
        <w:t xml:space="preserve"> evaluate the </w:t>
      </w:r>
      <w:r w:rsidRPr="00F41826">
        <w:t>random</w:t>
      </w:r>
      <w:r w:rsidRPr="00737FE5">
        <w:t xml:space="preserve"> selection method used (how is the random selection list created; does an opportunity exist for any tested individual to be removed from the testing pool?).</w:t>
      </w:r>
    </w:p>
    <w:p w14:paraId="72477C0F" w14:textId="6EBC7188" w:rsidR="00F72DFC" w:rsidRPr="00F41826" w:rsidRDefault="00F72DFC" w:rsidP="00990AE1">
      <w:pPr>
        <w:pStyle w:val="BodyText"/>
        <w:numPr>
          <w:ilvl w:val="3"/>
          <w:numId w:val="66"/>
        </w:numPr>
        <w:tabs>
          <w:tab w:val="num" w:pos="1980"/>
        </w:tabs>
      </w:pPr>
      <w:r w:rsidRPr="00F41826">
        <w:t>The inspector(s) should evaluate the security of the random selection lists to ensure limited access. How does the licensee communicate the selection of an individual for random testing to ensure that the individual receives no prior notice of the selection for a test?</w:t>
      </w:r>
    </w:p>
    <w:p w14:paraId="3640683A" w14:textId="51BDE581" w:rsidR="0086564D" w:rsidRDefault="00F72DFC" w:rsidP="00990AE1">
      <w:pPr>
        <w:pStyle w:val="BodyText"/>
        <w:numPr>
          <w:ilvl w:val="1"/>
          <w:numId w:val="66"/>
        </w:numPr>
        <w:rPr>
          <w:szCs w:val="24"/>
        </w:rPr>
      </w:pPr>
      <w:r w:rsidRPr="008968A5">
        <w:rPr>
          <w:color w:val="000000"/>
          <w:szCs w:val="24"/>
        </w:rPr>
        <w:t xml:space="preserve">The inspector(s) should evaluate the instances where individuals selected for random testing were not initially tested (i.e., verify why the person was not tested the day originally intended for the testing event). This is a key component of the random testing program, ensuring that the licensee is not exercising discretion when to excuse or test a selected individual. </w:t>
      </w:r>
      <w:r w:rsidRPr="008968A5">
        <w:rPr>
          <w:szCs w:val="24"/>
        </w:rPr>
        <w:t xml:space="preserve">If an individual is not tested on the day of selection for testing, what method does the licensee use to ensure that testing is completed at the earliest reasonable and practical opportunity when both </w:t>
      </w:r>
      <w:r w:rsidRPr="00737FE5">
        <w:rPr>
          <w:szCs w:val="24"/>
        </w:rPr>
        <w:t>the donor and collector are available to collect specimens for testing and without prior notice of the test?</w:t>
      </w:r>
    </w:p>
    <w:p w14:paraId="4BF04844" w14:textId="6BB59B7C" w:rsidR="005C7CDE" w:rsidRPr="00737FE5" w:rsidRDefault="005C7CDE" w:rsidP="00990AE1">
      <w:pPr>
        <w:pStyle w:val="BodyText"/>
        <w:numPr>
          <w:ilvl w:val="1"/>
          <w:numId w:val="66"/>
        </w:numPr>
        <w:rPr>
          <w:szCs w:val="24"/>
        </w:rPr>
      </w:pPr>
      <w:r w:rsidRPr="005C7CDE">
        <w:rPr>
          <w:szCs w:val="24"/>
        </w:rPr>
        <w:t>Ensure that testing is conducted at least on a nominal weekly frequency. The inspector(s) should request a list of all random tests (e.g., date of each test) to verify compliance during the period of review. The inspector(s) should consider using a spreadsheet analysis method for this step. For example, one method to determine testing frequency is to sort the list of test dates in chronological order and then evaluate the number of days between tests. Another possible method is to use the “weeknum” formula in Microsoft Excel which will assign a week number (i.e., 1 to 52) based on the date of the test entered into the formula.</w:t>
      </w:r>
    </w:p>
    <w:p w14:paraId="34288025" w14:textId="190C0654" w:rsidR="00F72DFC" w:rsidRDefault="00F72DFC" w:rsidP="00990AE1">
      <w:pPr>
        <w:pStyle w:val="BodyText"/>
        <w:numPr>
          <w:ilvl w:val="1"/>
          <w:numId w:val="66"/>
        </w:numPr>
        <w:rPr>
          <w:color w:val="000000"/>
          <w:szCs w:val="24"/>
        </w:rPr>
      </w:pPr>
      <w:r w:rsidRPr="008968A5">
        <w:rPr>
          <w:color w:val="000000"/>
          <w:szCs w:val="24"/>
        </w:rPr>
        <w:t>The inspector(s) should verify that random testing is conducted in a manner that provides assurance that individuals cannot predict the days and time periods when specimens will be collected.</w:t>
      </w:r>
    </w:p>
    <w:p w14:paraId="0208DB43" w14:textId="34A15D4A" w:rsidR="003C327E" w:rsidRDefault="00F72DFC" w:rsidP="00990AE1">
      <w:pPr>
        <w:pStyle w:val="BodyText"/>
        <w:numPr>
          <w:ilvl w:val="0"/>
          <w:numId w:val="11"/>
        </w:numPr>
        <w:tabs>
          <w:tab w:val="num" w:pos="1440"/>
        </w:tabs>
        <w:ind w:left="1440"/>
        <w:rPr>
          <w:color w:val="000000"/>
        </w:rPr>
      </w:pPr>
      <w:r w:rsidRPr="008968A5">
        <w:rPr>
          <w:color w:val="000000"/>
        </w:rPr>
        <w:t xml:space="preserve">The </w:t>
      </w:r>
      <w:r w:rsidRPr="00F41826">
        <w:t>inspector</w:t>
      </w:r>
      <w:r w:rsidRPr="008968A5">
        <w:rPr>
          <w:color w:val="000000"/>
        </w:rPr>
        <w:t xml:space="preserve">(s) should evaluate if the subject population is likely to detect any patterns regarding when random testing is to be conducted. Examples of predictable patterns include only testing one day </w:t>
      </w:r>
      <w:r w:rsidR="00904319">
        <w:rPr>
          <w:color w:val="000000"/>
        </w:rPr>
        <w:t xml:space="preserve">in each </w:t>
      </w:r>
      <w:r w:rsidR="00904319" w:rsidRPr="008968A5">
        <w:rPr>
          <w:color w:val="000000"/>
        </w:rPr>
        <w:t>7</w:t>
      </w:r>
      <w:r w:rsidR="00904319">
        <w:rPr>
          <w:color w:val="000000"/>
        </w:rPr>
        <w:noBreakHyphen/>
        <w:t xml:space="preserve">day calendar </w:t>
      </w:r>
      <w:r w:rsidRPr="008968A5">
        <w:rPr>
          <w:color w:val="000000"/>
        </w:rPr>
        <w:t>week</w:t>
      </w:r>
      <w:r w:rsidR="0050799D">
        <w:rPr>
          <w:color w:val="000000"/>
        </w:rPr>
        <w:t xml:space="preserve"> </w:t>
      </w:r>
      <w:r w:rsidR="00904319">
        <w:rPr>
          <w:color w:val="000000"/>
        </w:rPr>
        <w:t>(e.g., test on Monday this week, no tests until at least the following Sunday which is the start of the next week), testing</w:t>
      </w:r>
      <w:r w:rsidR="00904319" w:rsidRPr="008968A5">
        <w:rPr>
          <w:color w:val="000000"/>
        </w:rPr>
        <w:t xml:space="preserve"> </w:t>
      </w:r>
      <w:r w:rsidRPr="008968A5">
        <w:rPr>
          <w:color w:val="000000"/>
        </w:rPr>
        <w:t xml:space="preserve">on the same day of </w:t>
      </w:r>
      <w:r w:rsidR="00D13D70">
        <w:rPr>
          <w:color w:val="000000"/>
        </w:rPr>
        <w:t xml:space="preserve">each </w:t>
      </w:r>
      <w:r w:rsidRPr="008968A5">
        <w:rPr>
          <w:color w:val="000000"/>
        </w:rPr>
        <w:t xml:space="preserve">week; only testing during limited time periods each day </w:t>
      </w:r>
      <w:r w:rsidR="00D13D70">
        <w:rPr>
          <w:color w:val="000000"/>
        </w:rPr>
        <w:t xml:space="preserve">when testing is performed </w:t>
      </w:r>
      <w:r w:rsidR="004C2CAC">
        <w:rPr>
          <w:color w:val="000000"/>
        </w:rPr>
        <w:t>(e.g., 8:00 </w:t>
      </w:r>
      <w:r w:rsidRPr="008968A5">
        <w:rPr>
          <w:color w:val="000000"/>
        </w:rPr>
        <w:t>a.m. to</w:t>
      </w:r>
      <w:r w:rsidR="0086564D">
        <w:rPr>
          <w:color w:val="000000"/>
        </w:rPr>
        <w:t xml:space="preserve"> </w:t>
      </w:r>
      <w:r w:rsidRPr="008968A5">
        <w:rPr>
          <w:color w:val="000000"/>
        </w:rPr>
        <w:t>10:00</w:t>
      </w:r>
      <w:r w:rsidR="0086564D">
        <w:rPr>
          <w:color w:val="000000"/>
        </w:rPr>
        <w:t> a.m.; 3:00 p.m. to 5:00 </w:t>
      </w:r>
      <w:r w:rsidRPr="008968A5">
        <w:rPr>
          <w:color w:val="000000"/>
        </w:rPr>
        <w:t>p.m.)</w:t>
      </w:r>
      <w:r w:rsidR="00D13D70">
        <w:rPr>
          <w:color w:val="000000"/>
        </w:rPr>
        <w:t>, not conducting testing on weekends or holidays</w:t>
      </w:r>
      <w:r w:rsidRPr="008968A5">
        <w:rPr>
          <w:color w:val="000000"/>
        </w:rPr>
        <w:t>.</w:t>
      </w:r>
    </w:p>
    <w:p w14:paraId="578D7D37" w14:textId="039213A7" w:rsidR="00F72DFC" w:rsidRPr="008968A5" w:rsidRDefault="00F72DFC" w:rsidP="00990AE1">
      <w:pPr>
        <w:pStyle w:val="BodyText"/>
        <w:numPr>
          <w:ilvl w:val="1"/>
          <w:numId w:val="11"/>
        </w:numPr>
        <w:tabs>
          <w:tab w:val="num" w:pos="1800"/>
        </w:tabs>
        <w:ind w:left="1800"/>
        <w:rPr>
          <w:szCs w:val="24"/>
        </w:rPr>
      </w:pPr>
      <w:r w:rsidRPr="008968A5">
        <w:rPr>
          <w:szCs w:val="24"/>
        </w:rPr>
        <w:t xml:space="preserve">To evaluate if predictability exists in the random testing program, request a list of a random tests conducted during the period of </w:t>
      </w:r>
      <w:r w:rsidRPr="00F41826">
        <w:t>inspection</w:t>
      </w:r>
      <w:r w:rsidRPr="008968A5">
        <w:rPr>
          <w:szCs w:val="24"/>
        </w:rPr>
        <w:t xml:space="preserve"> review. The information </w:t>
      </w:r>
      <w:r w:rsidRPr="00F41826">
        <w:t>should</w:t>
      </w:r>
      <w:r w:rsidRPr="008968A5">
        <w:rPr>
          <w:szCs w:val="24"/>
        </w:rPr>
        <w:t xml:space="preserve"> include:</w:t>
      </w:r>
      <w:r w:rsidR="000B411F">
        <w:rPr>
          <w:szCs w:val="24"/>
        </w:rPr>
        <w:t xml:space="preserve"> </w:t>
      </w:r>
      <w:r w:rsidRPr="008968A5">
        <w:rPr>
          <w:szCs w:val="24"/>
        </w:rPr>
        <w:t>name, testing date, and test times.</w:t>
      </w:r>
    </w:p>
    <w:p w14:paraId="0AB3BD8D" w14:textId="5310C6B0" w:rsidR="00F72DFC" w:rsidRPr="008968A5" w:rsidRDefault="00F72DFC" w:rsidP="00990AE1">
      <w:pPr>
        <w:pStyle w:val="BodyText"/>
        <w:numPr>
          <w:ilvl w:val="1"/>
          <w:numId w:val="11"/>
        </w:numPr>
        <w:tabs>
          <w:tab w:val="num" w:pos="1800"/>
        </w:tabs>
        <w:ind w:left="1800"/>
        <w:rPr>
          <w:szCs w:val="24"/>
        </w:rPr>
      </w:pPr>
      <w:r w:rsidRPr="008968A5">
        <w:rPr>
          <w:szCs w:val="24"/>
        </w:rPr>
        <w:lastRenderedPageBreak/>
        <w:t xml:space="preserve">Consider using graphical analyses of random testing information to </w:t>
      </w:r>
      <w:r w:rsidRPr="00F41826">
        <w:t>evaluate</w:t>
      </w:r>
      <w:r w:rsidRPr="008968A5">
        <w:rPr>
          <w:szCs w:val="24"/>
        </w:rPr>
        <w:t xml:space="preserve"> predictability</w:t>
      </w:r>
      <w:r w:rsidR="00D13D70" w:rsidRPr="00D13D70">
        <w:rPr>
          <w:szCs w:val="24"/>
        </w:rPr>
        <w:t xml:space="preserve"> </w:t>
      </w:r>
      <w:r w:rsidR="00D13D70" w:rsidRPr="00F41826">
        <w:t>over</w:t>
      </w:r>
      <w:r w:rsidR="00D13D70">
        <w:rPr>
          <w:szCs w:val="24"/>
        </w:rPr>
        <w:t xml:space="preserve"> a relatively long period of time (e.g., 12 months)</w:t>
      </w:r>
      <w:r w:rsidR="00A911F0" w:rsidRPr="008968A5">
        <w:rPr>
          <w:szCs w:val="24"/>
        </w:rPr>
        <w:t>.</w:t>
      </w:r>
    </w:p>
    <w:p w14:paraId="373F4C53" w14:textId="44DBFC0E" w:rsidR="004A2463" w:rsidRDefault="00F72DFC" w:rsidP="00990AE1">
      <w:pPr>
        <w:pStyle w:val="BodyText"/>
        <w:numPr>
          <w:ilvl w:val="0"/>
          <w:numId w:val="11"/>
        </w:numPr>
        <w:tabs>
          <w:tab w:val="num" w:pos="1440"/>
        </w:tabs>
        <w:ind w:left="1440"/>
        <w:rPr>
          <w:color w:val="000000"/>
        </w:rPr>
      </w:pPr>
      <w:r w:rsidRPr="00F41826">
        <w:t>Evaluate</w:t>
      </w:r>
      <w:r w:rsidRPr="008968A5">
        <w:rPr>
          <w:color w:val="000000"/>
        </w:rPr>
        <w:t xml:space="preserve"> if it is possible for individuals to determine that random testing will be conducted prior to notification for testing</w:t>
      </w:r>
      <w:r w:rsidR="00D13D70">
        <w:rPr>
          <w:color w:val="000000"/>
        </w:rPr>
        <w:t xml:space="preserve">. </w:t>
      </w:r>
      <w:r w:rsidR="00876420">
        <w:rPr>
          <w:color w:val="000000"/>
        </w:rPr>
        <w:t>For example:</w:t>
      </w:r>
    </w:p>
    <w:p w14:paraId="77B5EC3F" w14:textId="35DE9D0B" w:rsidR="004A2463" w:rsidRPr="00D0213A" w:rsidRDefault="004A2463" w:rsidP="00990AE1">
      <w:pPr>
        <w:pStyle w:val="BodyText"/>
        <w:numPr>
          <w:ilvl w:val="1"/>
          <w:numId w:val="11"/>
        </w:numPr>
        <w:tabs>
          <w:tab w:val="num" w:pos="1800"/>
        </w:tabs>
        <w:ind w:left="1800"/>
        <w:rPr>
          <w:szCs w:val="24"/>
        </w:rPr>
      </w:pPr>
      <w:r w:rsidRPr="00D0213A">
        <w:rPr>
          <w:szCs w:val="24"/>
        </w:rPr>
        <w:t xml:space="preserve">Does </w:t>
      </w:r>
      <w:r w:rsidR="00A911F0" w:rsidRPr="00D0213A">
        <w:rPr>
          <w:szCs w:val="24"/>
        </w:rPr>
        <w:t>the arrival of the mobile collector onsite to conduct testing notify staff that testing will be conducted during the day</w:t>
      </w:r>
      <w:r w:rsidR="00A75A00" w:rsidRPr="00D0213A">
        <w:rPr>
          <w:szCs w:val="24"/>
        </w:rPr>
        <w:t>?</w:t>
      </w:r>
    </w:p>
    <w:p w14:paraId="5E6E9076" w14:textId="2D74EB52" w:rsidR="004A2463" w:rsidRPr="00D0213A" w:rsidRDefault="004A2463" w:rsidP="00990AE1">
      <w:pPr>
        <w:pStyle w:val="BodyText"/>
        <w:numPr>
          <w:ilvl w:val="1"/>
          <w:numId w:val="11"/>
        </w:numPr>
        <w:tabs>
          <w:tab w:val="num" w:pos="1800"/>
        </w:tabs>
        <w:ind w:left="1800"/>
        <w:rPr>
          <w:szCs w:val="24"/>
        </w:rPr>
      </w:pPr>
      <w:r w:rsidRPr="004A2463">
        <w:rPr>
          <w:szCs w:val="24"/>
        </w:rPr>
        <w:t>I</w:t>
      </w:r>
      <w:r w:rsidR="00D13D70" w:rsidRPr="004A2463">
        <w:rPr>
          <w:szCs w:val="24"/>
        </w:rPr>
        <w:t>s</w:t>
      </w:r>
      <w:r w:rsidR="00D13D70" w:rsidRPr="00D0213A">
        <w:rPr>
          <w:szCs w:val="24"/>
        </w:rPr>
        <w:t xml:space="preserve"> the location where testing is conducted only occupied on days when testing is performed (e.g., office is closed</w:t>
      </w:r>
      <w:r w:rsidR="00C71E00" w:rsidRPr="00D0213A">
        <w:rPr>
          <w:szCs w:val="24"/>
        </w:rPr>
        <w:t>,</w:t>
      </w:r>
      <w:r w:rsidR="00D13D70" w:rsidRPr="00D0213A">
        <w:rPr>
          <w:szCs w:val="24"/>
        </w:rPr>
        <w:t xml:space="preserve"> and no staff are present when no testing is performed)?</w:t>
      </w:r>
    </w:p>
    <w:p w14:paraId="681F78A8" w14:textId="77777777" w:rsidR="004A2463" w:rsidRPr="008968A5" w:rsidRDefault="004A2463" w:rsidP="00990AE1">
      <w:pPr>
        <w:pStyle w:val="BodyText"/>
        <w:numPr>
          <w:ilvl w:val="1"/>
          <w:numId w:val="11"/>
        </w:numPr>
        <w:tabs>
          <w:tab w:val="num" w:pos="1800"/>
        </w:tabs>
        <w:ind w:left="1800"/>
        <w:rPr>
          <w:color w:val="000000"/>
        </w:rPr>
      </w:pPr>
      <w:r w:rsidRPr="00D0213A">
        <w:rPr>
          <w:szCs w:val="24"/>
        </w:rPr>
        <w:t xml:space="preserve">Is </w:t>
      </w:r>
      <w:r w:rsidRPr="00F41826">
        <w:t>backshift</w:t>
      </w:r>
      <w:r>
        <w:rPr>
          <w:color w:val="000000"/>
        </w:rPr>
        <w:t xml:space="preserve"> </w:t>
      </w:r>
      <w:r w:rsidRPr="00F41826">
        <w:t>testing</w:t>
      </w:r>
      <w:r>
        <w:rPr>
          <w:color w:val="000000"/>
        </w:rPr>
        <w:t xml:space="preserve"> only conducted by a certain security supervisor?</w:t>
      </w:r>
    </w:p>
    <w:p w14:paraId="09D78671" w14:textId="77777777" w:rsidR="00F72DFC" w:rsidRDefault="00F72DFC" w:rsidP="00990AE1">
      <w:pPr>
        <w:pStyle w:val="BodyText"/>
        <w:numPr>
          <w:ilvl w:val="0"/>
          <w:numId w:val="11"/>
        </w:numPr>
        <w:tabs>
          <w:tab w:val="num" w:pos="1440"/>
        </w:tabs>
        <w:ind w:left="1440"/>
      </w:pPr>
      <w:r w:rsidRPr="008968A5">
        <w:t xml:space="preserve">The inspector(s) should evaluate the method(s) used by the licensee to </w:t>
      </w:r>
      <w:r w:rsidRPr="00F41826">
        <w:t>determine</w:t>
      </w:r>
      <w:r w:rsidRPr="008968A5">
        <w:t xml:space="preserve"> the frequency and timing of testing:</w:t>
      </w:r>
    </w:p>
    <w:p w14:paraId="2C596540" w14:textId="77777777" w:rsidR="00F72DFC" w:rsidRPr="00D0213A" w:rsidRDefault="00F72DFC" w:rsidP="00990AE1">
      <w:pPr>
        <w:pStyle w:val="BodyText"/>
        <w:numPr>
          <w:ilvl w:val="1"/>
          <w:numId w:val="11"/>
        </w:numPr>
        <w:tabs>
          <w:tab w:val="num" w:pos="1800"/>
        </w:tabs>
        <w:ind w:left="1800"/>
        <w:rPr>
          <w:szCs w:val="24"/>
        </w:rPr>
      </w:pPr>
      <w:r w:rsidRPr="008968A5">
        <w:rPr>
          <w:szCs w:val="24"/>
        </w:rPr>
        <w:t xml:space="preserve">Number of days per week (testing is required at least on a nominal </w:t>
      </w:r>
      <w:r w:rsidRPr="00D0213A">
        <w:rPr>
          <w:szCs w:val="24"/>
        </w:rPr>
        <w:t>weekly</w:t>
      </w:r>
      <w:r w:rsidRPr="008968A5">
        <w:rPr>
          <w:szCs w:val="24"/>
        </w:rPr>
        <w:t xml:space="preserve"> basis)</w:t>
      </w:r>
      <w:r w:rsidR="00645F5C">
        <w:rPr>
          <w:szCs w:val="24"/>
        </w:rPr>
        <w:t>.</w:t>
      </w:r>
    </w:p>
    <w:p w14:paraId="743198DA" w14:textId="77777777" w:rsidR="00F72DFC" w:rsidRPr="008968A5" w:rsidRDefault="00F72DFC" w:rsidP="00990AE1">
      <w:pPr>
        <w:pStyle w:val="BodyText"/>
        <w:numPr>
          <w:ilvl w:val="1"/>
          <w:numId w:val="11"/>
        </w:numPr>
        <w:tabs>
          <w:tab w:val="num" w:pos="1800"/>
        </w:tabs>
        <w:ind w:left="1800"/>
        <w:rPr>
          <w:szCs w:val="24"/>
        </w:rPr>
      </w:pPr>
      <w:r w:rsidRPr="008968A5">
        <w:rPr>
          <w:szCs w:val="24"/>
        </w:rPr>
        <w:t xml:space="preserve">Number of days </w:t>
      </w:r>
      <w:r w:rsidRPr="00D0213A">
        <w:rPr>
          <w:szCs w:val="24"/>
        </w:rPr>
        <w:t>per</w:t>
      </w:r>
      <w:r w:rsidRPr="008968A5">
        <w:rPr>
          <w:szCs w:val="24"/>
        </w:rPr>
        <w:t xml:space="preserve"> month</w:t>
      </w:r>
      <w:r w:rsidR="00645F5C">
        <w:rPr>
          <w:szCs w:val="24"/>
        </w:rPr>
        <w:t>.</w:t>
      </w:r>
    </w:p>
    <w:p w14:paraId="007D25FB" w14:textId="34057C7A" w:rsidR="00C06852" w:rsidRDefault="00F72DFC" w:rsidP="00990AE1">
      <w:pPr>
        <w:pStyle w:val="BodyText"/>
        <w:numPr>
          <w:ilvl w:val="1"/>
          <w:numId w:val="11"/>
        </w:numPr>
        <w:tabs>
          <w:tab w:val="num" w:pos="1800"/>
        </w:tabs>
        <w:ind w:left="1800"/>
        <w:rPr>
          <w:szCs w:val="24"/>
        </w:rPr>
      </w:pPr>
      <w:r w:rsidRPr="008968A5">
        <w:rPr>
          <w:szCs w:val="24"/>
        </w:rPr>
        <w:t xml:space="preserve">Coverage across days of the week (is testing conducted on each day of the week, including </w:t>
      </w:r>
      <w:r w:rsidRPr="00D0213A">
        <w:rPr>
          <w:szCs w:val="24"/>
        </w:rPr>
        <w:t>weekends</w:t>
      </w:r>
      <w:r w:rsidRPr="008968A5">
        <w:rPr>
          <w:szCs w:val="24"/>
        </w:rPr>
        <w:t xml:space="preserve"> and holidays?)</w:t>
      </w:r>
      <w:r w:rsidR="00645F5C">
        <w:rPr>
          <w:szCs w:val="24"/>
        </w:rPr>
        <w:t>.</w:t>
      </w:r>
      <w:r w:rsidR="00D13D70">
        <w:rPr>
          <w:szCs w:val="24"/>
        </w:rPr>
        <w:t xml:space="preserve"> For example, if weekend testing is only conducted during outages, that would </w:t>
      </w:r>
      <w:r w:rsidR="00385B81">
        <w:rPr>
          <w:szCs w:val="24"/>
        </w:rPr>
        <w:t xml:space="preserve">be </w:t>
      </w:r>
      <w:r w:rsidR="00D13D70">
        <w:rPr>
          <w:szCs w:val="24"/>
        </w:rPr>
        <w:t>predictable.</w:t>
      </w:r>
    </w:p>
    <w:p w14:paraId="5575E6DA" w14:textId="77777777" w:rsidR="00F72DFC" w:rsidRDefault="00F72DFC" w:rsidP="00990AE1">
      <w:pPr>
        <w:pStyle w:val="BodyText"/>
        <w:numPr>
          <w:ilvl w:val="1"/>
          <w:numId w:val="11"/>
        </w:numPr>
        <w:tabs>
          <w:tab w:val="num" w:pos="1800"/>
        </w:tabs>
        <w:ind w:left="1800"/>
        <w:rPr>
          <w:szCs w:val="24"/>
        </w:rPr>
      </w:pPr>
      <w:r w:rsidRPr="00DE4AED">
        <w:rPr>
          <w:szCs w:val="24"/>
        </w:rPr>
        <w:t xml:space="preserve">Time of the </w:t>
      </w:r>
      <w:r w:rsidRPr="00F41826">
        <w:t>day</w:t>
      </w:r>
      <w:r w:rsidRPr="00DE4AED">
        <w:rPr>
          <w:szCs w:val="24"/>
        </w:rPr>
        <w:t xml:space="preserve"> of testing events (including backshifts).</w:t>
      </w:r>
    </w:p>
    <w:p w14:paraId="2F279E06" w14:textId="3FD8DB9C" w:rsidR="00F72DFC" w:rsidRPr="00DE4AED" w:rsidRDefault="00F72DFC" w:rsidP="00990AE1">
      <w:pPr>
        <w:pStyle w:val="BodyText"/>
        <w:numPr>
          <w:ilvl w:val="0"/>
          <w:numId w:val="11"/>
        </w:numPr>
        <w:tabs>
          <w:tab w:val="num" w:pos="1440"/>
        </w:tabs>
        <w:ind w:left="1440"/>
      </w:pPr>
      <w:r w:rsidRPr="00DE4AED">
        <w:t xml:space="preserve">The </w:t>
      </w:r>
      <w:r w:rsidRPr="00F41826">
        <w:t>inspector</w:t>
      </w:r>
      <w:r w:rsidRPr="00DE4AED">
        <w:t>(s) should obtain information on how the collection site(s) operate (hours of service, how is off peak testing conducted?).</w:t>
      </w:r>
    </w:p>
    <w:p w14:paraId="1E819FB1" w14:textId="4F962FB8" w:rsidR="00E614A7" w:rsidRPr="00DE4AED" w:rsidRDefault="00F72DFC" w:rsidP="00990AE1">
      <w:pPr>
        <w:pStyle w:val="BodyText"/>
        <w:numPr>
          <w:ilvl w:val="0"/>
          <w:numId w:val="11"/>
        </w:numPr>
        <w:tabs>
          <w:tab w:val="num" w:pos="1440"/>
        </w:tabs>
        <w:ind w:left="1440"/>
      </w:pPr>
      <w:r w:rsidRPr="00DE4AED">
        <w:t xml:space="preserve">Does </w:t>
      </w:r>
      <w:r w:rsidRPr="00F41826">
        <w:t>the</w:t>
      </w:r>
      <w:r w:rsidRPr="00DE4AED">
        <w:t xml:space="preserve"> licensee test a large number of staff each time testing is conducted (i.e.,</w:t>
      </w:r>
      <w:r w:rsidR="00F12040">
        <w:t> </w:t>
      </w:r>
      <w:r w:rsidRPr="00DE4AED">
        <w:t>a limited number of testing days and a lot of tests conducted on each testing day)</w:t>
      </w:r>
      <w:r w:rsidR="00141AA1" w:rsidRPr="00DE4AED">
        <w:t>?</w:t>
      </w:r>
    </w:p>
    <w:p w14:paraId="1644DF36" w14:textId="0CA6E34D" w:rsidR="00F72DFC" w:rsidRPr="00DE4AED" w:rsidRDefault="00F72DFC" w:rsidP="00990AE1">
      <w:pPr>
        <w:pStyle w:val="BodyText"/>
        <w:numPr>
          <w:ilvl w:val="1"/>
          <w:numId w:val="66"/>
        </w:numPr>
        <w:rPr>
          <w:szCs w:val="24"/>
        </w:rPr>
      </w:pPr>
      <w:r w:rsidRPr="00DE4AED">
        <w:rPr>
          <w:color w:val="000000"/>
          <w:szCs w:val="24"/>
        </w:rPr>
        <w:t>The inspector(s) should verify time limit(s) established by the FFD policy</w:t>
      </w:r>
      <w:r w:rsidR="0021495B" w:rsidRPr="00DE4AED">
        <w:rPr>
          <w:color w:val="000000"/>
          <w:szCs w:val="24"/>
        </w:rPr>
        <w:t xml:space="preserve"> </w:t>
      </w:r>
      <w:r w:rsidR="00D13D70" w:rsidRPr="00DE4AED">
        <w:rPr>
          <w:color w:val="000000"/>
          <w:szCs w:val="24"/>
        </w:rPr>
        <w:t xml:space="preserve">statement </w:t>
      </w:r>
      <w:r w:rsidRPr="00DE4AED">
        <w:rPr>
          <w:color w:val="000000"/>
          <w:szCs w:val="24"/>
        </w:rPr>
        <w:t>for individuals to report to the collection site for random testing once notified.</w:t>
      </w:r>
    </w:p>
    <w:p w14:paraId="404A9FCD" w14:textId="2A940CF6" w:rsidR="003C327E" w:rsidRPr="00DE4AED" w:rsidRDefault="00F72DFC" w:rsidP="00990AE1">
      <w:pPr>
        <w:pStyle w:val="BodyText"/>
        <w:numPr>
          <w:ilvl w:val="2"/>
          <w:numId w:val="12"/>
        </w:numPr>
      </w:pPr>
      <w:r w:rsidRPr="00DE4AED">
        <w:t xml:space="preserve">The </w:t>
      </w:r>
      <w:r w:rsidRPr="00F41826">
        <w:t>inspector</w:t>
      </w:r>
      <w:r w:rsidRPr="00DE4AED">
        <w:t>(s) should ensure that upon notification, individuals appear for testing at the earliest reasonable and practicable opportunity, as des</w:t>
      </w:r>
      <w:r w:rsidR="00645F5C" w:rsidRPr="00DE4AED">
        <w:t xml:space="preserve">cribed in licensee procedures. </w:t>
      </w:r>
      <w:r w:rsidRPr="00DE4AED">
        <w:t xml:space="preserve">If no legitimate work, travel, or other demands would prevent an individual from immediately reporting for testing, the individual is to report as soon as </w:t>
      </w:r>
      <w:ins w:id="107" w:author="Author">
        <w:r w:rsidR="007501B8" w:rsidRPr="001C671D">
          <w:rPr>
            <w:color w:val="C00000"/>
          </w:rPr>
          <w:t xml:space="preserve">they are </w:t>
        </w:r>
      </w:ins>
      <w:r w:rsidRPr="00DE4AED">
        <w:t>notified.</w:t>
      </w:r>
    </w:p>
    <w:p w14:paraId="73C8F678" w14:textId="55694193" w:rsidR="00F73E4A" w:rsidRPr="00B222DC" w:rsidRDefault="00F72DFC" w:rsidP="00990AE1">
      <w:pPr>
        <w:pStyle w:val="BodyText"/>
        <w:numPr>
          <w:ilvl w:val="2"/>
          <w:numId w:val="12"/>
        </w:numPr>
      </w:pPr>
      <w:r w:rsidRPr="00F73E4A">
        <w:t xml:space="preserve">The </w:t>
      </w:r>
      <w:r w:rsidRPr="00F41826">
        <w:t>licensee</w:t>
      </w:r>
      <w:r w:rsidRPr="00F73E4A">
        <w:t xml:space="preserve"> </w:t>
      </w:r>
      <w:r w:rsidR="00D13D70" w:rsidRPr="00F73E4A">
        <w:t xml:space="preserve">may </w:t>
      </w:r>
      <w:r w:rsidRPr="00F73E4A">
        <w:t xml:space="preserve">not notify an individual for testing until they can proceed for testing (e.g., notifying an individual </w:t>
      </w:r>
      <w:ins w:id="108" w:author="Author">
        <w:r w:rsidR="007501B8" w:rsidRPr="001C671D">
          <w:rPr>
            <w:color w:val="C00000"/>
          </w:rPr>
          <w:t xml:space="preserve">at the </w:t>
        </w:r>
      </w:ins>
      <w:r w:rsidRPr="00F73E4A">
        <w:t xml:space="preserve">start </w:t>
      </w:r>
      <w:ins w:id="109" w:author="Author">
        <w:r w:rsidR="007501B8" w:rsidRPr="001C671D">
          <w:rPr>
            <w:color w:val="C00000"/>
          </w:rPr>
          <w:t>of a</w:t>
        </w:r>
        <w:r w:rsidR="007501B8" w:rsidRPr="00F73E4A">
          <w:t xml:space="preserve"> </w:t>
        </w:r>
      </w:ins>
      <w:r w:rsidRPr="00F73E4A">
        <w:t xml:space="preserve">shift </w:t>
      </w:r>
      <w:ins w:id="110" w:author="Author">
        <w:r w:rsidR="007501B8" w:rsidRPr="001C671D">
          <w:rPr>
            <w:color w:val="C00000"/>
          </w:rPr>
          <w:t>to</w:t>
        </w:r>
        <w:r w:rsidR="007501B8" w:rsidRPr="00F73E4A">
          <w:t xml:space="preserve"> </w:t>
        </w:r>
      </w:ins>
      <w:r w:rsidRPr="00F73E4A">
        <w:t>appear for test</w:t>
      </w:r>
      <w:r w:rsidR="000C2304">
        <w:t>ing</w:t>
      </w:r>
      <w:r w:rsidRPr="00F73E4A">
        <w:t xml:space="preserve"> at the end of </w:t>
      </w:r>
      <w:ins w:id="111" w:author="Author">
        <w:r w:rsidR="00B222DC" w:rsidRPr="001C671D">
          <w:rPr>
            <w:color w:val="C00000"/>
          </w:rPr>
          <w:t xml:space="preserve">the </w:t>
        </w:r>
      </w:ins>
      <w:r w:rsidRPr="00F73E4A">
        <w:t>shift is not appropriate</w:t>
      </w:r>
      <w:r w:rsidR="0006764B">
        <w:t>;</w:t>
      </w:r>
      <w:ins w:id="112" w:author="Author">
        <w:r w:rsidR="007501B8" w:rsidRPr="007501B8">
          <w:rPr>
            <w:color w:val="C00000"/>
          </w:rPr>
          <w:t xml:space="preserve"> </w:t>
        </w:r>
        <w:r w:rsidR="007501B8" w:rsidRPr="001C671D">
          <w:rPr>
            <w:color w:val="C00000"/>
          </w:rPr>
          <w:t>notifying an individual to appear for testing the next day is not appropriate)</w:t>
        </w:r>
      </w:ins>
      <w:r w:rsidRPr="00B222DC">
        <w:t>.</w:t>
      </w:r>
    </w:p>
    <w:p w14:paraId="237C7E41" w14:textId="3D00F7D6" w:rsidR="00F72DFC" w:rsidRPr="00F73E4A" w:rsidRDefault="00F72DFC" w:rsidP="00990AE1">
      <w:pPr>
        <w:pStyle w:val="BodyText"/>
        <w:numPr>
          <w:ilvl w:val="2"/>
          <w:numId w:val="12"/>
        </w:numPr>
      </w:pPr>
      <w:r w:rsidRPr="00F73E4A">
        <w:t xml:space="preserve">The </w:t>
      </w:r>
      <w:r w:rsidRPr="00F41826">
        <w:t>inspector</w:t>
      </w:r>
      <w:r w:rsidRPr="00F73E4A">
        <w:t>(s) should evaluate if the establi</w:t>
      </w:r>
      <w:r w:rsidR="00645F5C" w:rsidRPr="00F73E4A">
        <w:t xml:space="preserve">shed time period </w:t>
      </w:r>
      <w:ins w:id="113" w:author="Author">
        <w:r w:rsidR="007501B8" w:rsidRPr="001C671D">
          <w:rPr>
            <w:color w:val="C00000"/>
          </w:rPr>
          <w:t>to report for random testing</w:t>
        </w:r>
        <w:r w:rsidR="007501B8" w:rsidRPr="00F73E4A">
          <w:t xml:space="preserve"> </w:t>
        </w:r>
      </w:ins>
      <w:r w:rsidR="00645F5C" w:rsidRPr="00F73E4A">
        <w:t xml:space="preserve">is reasonable. </w:t>
      </w:r>
      <w:r w:rsidRPr="00F73E4A">
        <w:t>For example, if it takes a person 25</w:t>
      </w:r>
      <w:r w:rsidR="00E97B6E" w:rsidRPr="00F73E4A">
        <w:t> minutes</w:t>
      </w:r>
      <w:r w:rsidRPr="00F73E4A">
        <w:t xml:space="preserve"> to get </w:t>
      </w:r>
      <w:r w:rsidRPr="00F73E4A">
        <w:lastRenderedPageBreak/>
        <w:t>to the collection site from inside the PA, an individual should not be reporting</w:t>
      </w:r>
      <w:r w:rsidR="000B411F" w:rsidRPr="00F73E4A">
        <w:t xml:space="preserve"> </w:t>
      </w:r>
      <w:r w:rsidR="004C2CAC" w:rsidRPr="00F73E4A">
        <w:t>45</w:t>
      </w:r>
      <w:r w:rsidR="00E97B6E" w:rsidRPr="00F73E4A">
        <w:t> minutes</w:t>
      </w:r>
      <w:r w:rsidRPr="00F73E4A">
        <w:t xml:space="preserve"> later.</w:t>
      </w:r>
    </w:p>
    <w:p w14:paraId="4F0BE3B2" w14:textId="37036758" w:rsidR="00F72DFC" w:rsidRPr="00E25B58" w:rsidRDefault="00F72DFC" w:rsidP="00990AE1">
      <w:pPr>
        <w:pStyle w:val="BodyText"/>
        <w:numPr>
          <w:ilvl w:val="2"/>
          <w:numId w:val="12"/>
        </w:numPr>
      </w:pPr>
      <w:r w:rsidRPr="008968A5">
        <w:t>The inspector</w:t>
      </w:r>
      <w:r w:rsidR="00D41F01">
        <w:t>(s)</w:t>
      </w:r>
      <w:r w:rsidRPr="008968A5">
        <w:t xml:space="preserve"> should ascertain how the licensee ensures that persons </w:t>
      </w:r>
      <w:r w:rsidRPr="00F41826">
        <w:t>reporting</w:t>
      </w:r>
      <w:r w:rsidRPr="008968A5">
        <w:t xml:space="preserve"> for random drug testing meet the “earliest reasonable and practicable opportunity</w:t>
      </w:r>
      <w:r w:rsidR="00645F5C">
        <w:t>”</w:t>
      </w:r>
      <w:r w:rsidR="000E48E2">
        <w:t xml:space="preserve"> requirement.</w:t>
      </w:r>
      <w:r w:rsidR="00645F5C">
        <w:t xml:space="preserve"> </w:t>
      </w:r>
      <w:r w:rsidRPr="000E48E2">
        <w:t>For example, does the licensee document the time of notification and time of arrival at the collection site? The inspector(s) should review the documentation on notification and arrival times and follow</w:t>
      </w:r>
      <w:r w:rsidR="009D591A">
        <w:t>-</w:t>
      </w:r>
      <w:r w:rsidRPr="000E48E2">
        <w:t>up actions to see if individuals who report late fo</w:t>
      </w:r>
      <w:r w:rsidR="00E47074" w:rsidRPr="000E48E2">
        <w:t>r</w:t>
      </w:r>
      <w:r w:rsidR="00E353F8" w:rsidRPr="000E48E2">
        <w:t xml:space="preserve"> </w:t>
      </w:r>
      <w:r w:rsidRPr="000E48E2">
        <w:t>testing are held responsible and</w:t>
      </w:r>
      <w:r w:rsidRPr="00851F95">
        <w:t xml:space="preserve"> ascertain whether corrective actions </w:t>
      </w:r>
      <w:r w:rsidR="000E48E2" w:rsidRPr="00851F95">
        <w:t>were taken</w:t>
      </w:r>
      <w:r w:rsidRPr="00851F95">
        <w:t>.</w:t>
      </w:r>
      <w:r w:rsidR="000E48E2" w:rsidRPr="00851F95">
        <w:t xml:space="preserve"> Are reviews conducted?</w:t>
      </w:r>
    </w:p>
    <w:p w14:paraId="46AE3A97" w14:textId="5F487179" w:rsidR="00F72DFC" w:rsidRPr="008968A5" w:rsidRDefault="000E48E2" w:rsidP="00990AE1">
      <w:pPr>
        <w:pStyle w:val="BodyText"/>
        <w:numPr>
          <w:ilvl w:val="1"/>
          <w:numId w:val="66"/>
        </w:numPr>
        <w:rPr>
          <w:szCs w:val="24"/>
        </w:rPr>
      </w:pPr>
      <w:r>
        <w:rPr>
          <w:color w:val="000000"/>
          <w:szCs w:val="24"/>
        </w:rPr>
        <w:t>Verify</w:t>
      </w:r>
      <w:r w:rsidR="00F72DFC" w:rsidRPr="008968A5">
        <w:rPr>
          <w:color w:val="000000"/>
          <w:szCs w:val="24"/>
        </w:rPr>
        <w:t xml:space="preserve"> that the licensee is meeting the minimum annual random testing rate of 50</w:t>
      </w:r>
      <w:r w:rsidR="00096D70">
        <w:rPr>
          <w:color w:val="000000"/>
          <w:szCs w:val="24"/>
        </w:rPr>
        <w:t> </w:t>
      </w:r>
      <w:r w:rsidR="00F72DFC" w:rsidRPr="008968A5">
        <w:rPr>
          <w:color w:val="000000"/>
          <w:szCs w:val="24"/>
        </w:rPr>
        <w:t>percent of the population subject to testing.</w:t>
      </w:r>
    </w:p>
    <w:p w14:paraId="231D1F4F" w14:textId="412AEC49" w:rsidR="00F72DFC" w:rsidRPr="0021495B" w:rsidRDefault="00F72DFC" w:rsidP="00990AE1">
      <w:pPr>
        <w:pStyle w:val="BodyText"/>
        <w:numPr>
          <w:ilvl w:val="2"/>
          <w:numId w:val="68"/>
        </w:numPr>
      </w:pPr>
      <w:r w:rsidRPr="0021495B">
        <w:t xml:space="preserve">The </w:t>
      </w:r>
      <w:r w:rsidRPr="00F41826">
        <w:t>annual</w:t>
      </w:r>
      <w:r w:rsidRPr="0021495B">
        <w:t xml:space="preserve"> random testing rate is reported for each calendar year in the FFD performance report </w:t>
      </w:r>
      <w:r w:rsidR="000E48E2">
        <w:t xml:space="preserve">(i.e., the ARF) </w:t>
      </w:r>
      <w:r w:rsidRPr="0021495B">
        <w:t>submitted to NRC. Evaluate the method that the licensee uses to ensure that the annual testing rate is accurate (i.e., verify the calculation of the value).</w:t>
      </w:r>
    </w:p>
    <w:p w14:paraId="4D508574" w14:textId="58571058" w:rsidR="001525F8" w:rsidRPr="00CF634F" w:rsidRDefault="00F72DFC" w:rsidP="00990AE1">
      <w:pPr>
        <w:pStyle w:val="BodyText"/>
        <w:numPr>
          <w:ilvl w:val="2"/>
          <w:numId w:val="68"/>
        </w:numPr>
      </w:pPr>
      <w:r w:rsidRPr="00F41826">
        <w:t>Evaluate</w:t>
      </w:r>
      <w:r w:rsidRPr="008968A5">
        <w:t xml:space="preserve"> how the licensee tracks in the current year of testing progress in meeti</w:t>
      </w:r>
      <w:r w:rsidR="00A14A19">
        <w:t xml:space="preserve">ng the 50 percent testing rate. </w:t>
      </w:r>
      <w:r w:rsidRPr="008968A5">
        <w:t>What method(s) does the licensee use to ensure that the annual random testing rate is met?</w:t>
      </w:r>
    </w:p>
    <w:p w14:paraId="0A51C243" w14:textId="69A4FA58" w:rsidR="00287245" w:rsidRPr="008968A5" w:rsidRDefault="00287245" w:rsidP="00687958">
      <w:pPr>
        <w:pStyle w:val="Heading2"/>
        <w:rPr>
          <w:color w:val="000000"/>
          <w:u w:val="single"/>
        </w:rPr>
      </w:pPr>
      <w:r w:rsidRPr="008968A5">
        <w:rPr>
          <w:color w:val="000000"/>
        </w:rPr>
        <w:t>02.</w:t>
      </w:r>
      <w:r w:rsidR="00963F0B">
        <w:rPr>
          <w:color w:val="000000"/>
        </w:rPr>
        <w:t>13</w:t>
      </w:r>
      <w:r w:rsidRPr="008968A5">
        <w:rPr>
          <w:color w:val="000000"/>
        </w:rPr>
        <w:tab/>
      </w:r>
      <w:r w:rsidRPr="008968A5">
        <w:rPr>
          <w:color w:val="000000"/>
          <w:u w:val="single"/>
        </w:rPr>
        <w:t>Recordkeeping and Reporting</w:t>
      </w:r>
    </w:p>
    <w:p w14:paraId="50D81DE8" w14:textId="1234675E" w:rsidR="00287245" w:rsidRPr="00882197" w:rsidRDefault="00287245" w:rsidP="00990AE1">
      <w:pPr>
        <w:pStyle w:val="Requirement"/>
        <w:numPr>
          <w:ilvl w:val="0"/>
          <w:numId w:val="50"/>
        </w:numPr>
      </w:pPr>
      <w:r w:rsidRPr="00882197">
        <w:t xml:space="preserve">Verify that the licensee retains records and for the </w:t>
      </w:r>
      <w:r w:rsidR="00851F95" w:rsidRPr="00882197">
        <w:t xml:space="preserve">time </w:t>
      </w:r>
      <w:r w:rsidRPr="00882197">
        <w:t xml:space="preserve">periods specified in </w:t>
      </w:r>
      <w:r w:rsidR="00851F95" w:rsidRPr="00882197">
        <w:t xml:space="preserve">Subpart N of </w:t>
      </w:r>
      <w:r w:rsidR="0086564D" w:rsidRPr="00882197">
        <w:t>10 CFR </w:t>
      </w:r>
      <w:r w:rsidRPr="00882197">
        <w:t>Part 26. (</w:t>
      </w:r>
      <w:r w:rsidR="0086564D" w:rsidRPr="00882197">
        <w:t>10 CFR </w:t>
      </w:r>
      <w:r w:rsidRPr="00882197">
        <w:t>26.711(a)</w:t>
      </w:r>
      <w:r w:rsidR="00394881" w:rsidRPr="00882197">
        <w:t xml:space="preserve"> and </w:t>
      </w:r>
      <w:r w:rsidR="0086564D" w:rsidRPr="00882197">
        <w:t>10 CFR </w:t>
      </w:r>
      <w:r w:rsidRPr="00882197">
        <w:t>26.713)</w:t>
      </w:r>
    </w:p>
    <w:p w14:paraId="38DAEB90" w14:textId="0E795889" w:rsidR="00014E0A" w:rsidRDefault="00014E0A" w:rsidP="00AB3204">
      <w:pPr>
        <w:pStyle w:val="SpecificGuidance"/>
      </w:pPr>
      <w:r w:rsidRPr="008968A5">
        <w:t>Specific Guidance</w:t>
      </w:r>
    </w:p>
    <w:p w14:paraId="27DD6A49" w14:textId="2C8A0CF2" w:rsidR="001A6F82" w:rsidRPr="008968A5" w:rsidRDefault="001A6F82" w:rsidP="008859C6">
      <w:pPr>
        <w:pStyle w:val="BodyText3"/>
      </w:pPr>
      <w:r w:rsidRPr="008968A5">
        <w:t xml:space="preserve">The inspector(s) should </w:t>
      </w:r>
      <w:r w:rsidR="003D32A3">
        <w:t xml:space="preserve">ensure that </w:t>
      </w:r>
      <w:r w:rsidRPr="008968A5">
        <w:t xml:space="preserve">the FFD procedures require records </w:t>
      </w:r>
      <w:r w:rsidR="003D32A3">
        <w:t xml:space="preserve">to be retained </w:t>
      </w:r>
      <w:r w:rsidRPr="008968A5">
        <w:t>as follows:</w:t>
      </w:r>
    </w:p>
    <w:p w14:paraId="53682784" w14:textId="205D48D3" w:rsidR="001A6F82" w:rsidRPr="008968A5" w:rsidRDefault="001A6F82" w:rsidP="00990AE1">
      <w:pPr>
        <w:pStyle w:val="BodyText"/>
        <w:numPr>
          <w:ilvl w:val="1"/>
          <w:numId w:val="67"/>
        </w:numPr>
        <w:rPr>
          <w:color w:val="000000"/>
        </w:rPr>
      </w:pPr>
      <w:r w:rsidRPr="008968A5">
        <w:rPr>
          <w:color w:val="000000"/>
        </w:rPr>
        <w:t xml:space="preserve">For at least </w:t>
      </w:r>
      <w:r w:rsidR="003E3DC9">
        <w:rPr>
          <w:color w:val="000000"/>
        </w:rPr>
        <w:t>5 </w:t>
      </w:r>
      <w:r w:rsidRPr="008968A5">
        <w:rPr>
          <w:color w:val="000000"/>
        </w:rPr>
        <w:t>years after the licensee terminates or denies an individual’s authorization or until the completion of all related legal proceedings, whichever is later:</w:t>
      </w:r>
    </w:p>
    <w:p w14:paraId="4C20AF84" w14:textId="1CCECB8C" w:rsidR="001A6F82" w:rsidRDefault="001A6F82" w:rsidP="00990AE1">
      <w:pPr>
        <w:pStyle w:val="BodyText"/>
        <w:numPr>
          <w:ilvl w:val="2"/>
          <w:numId w:val="69"/>
        </w:numPr>
        <w:rPr>
          <w:color w:val="000000"/>
        </w:rPr>
      </w:pPr>
      <w:r w:rsidRPr="008859C6">
        <w:t>Records</w:t>
      </w:r>
      <w:r w:rsidRPr="008968A5">
        <w:rPr>
          <w:color w:val="000000"/>
        </w:rPr>
        <w:t xml:space="preserve"> of self-disclosures, employment histories, and suitable inquiries that result in the granting of</w:t>
      </w:r>
      <w:r w:rsidR="00B276D1">
        <w:rPr>
          <w:color w:val="000000"/>
        </w:rPr>
        <w:t xml:space="preserve"> an</w:t>
      </w:r>
      <w:r w:rsidRPr="008968A5">
        <w:rPr>
          <w:color w:val="000000"/>
        </w:rPr>
        <w:t xml:space="preserve"> authorization;</w:t>
      </w:r>
    </w:p>
    <w:p w14:paraId="46D65543" w14:textId="77777777" w:rsidR="001A6F82" w:rsidRPr="003D32A3" w:rsidRDefault="001A6F82" w:rsidP="00990AE1">
      <w:pPr>
        <w:pStyle w:val="BodyText"/>
        <w:numPr>
          <w:ilvl w:val="2"/>
          <w:numId w:val="69"/>
        </w:numPr>
        <w:rPr>
          <w:color w:val="000000"/>
        </w:rPr>
      </w:pPr>
      <w:r w:rsidRPr="008859C6">
        <w:t>Records</w:t>
      </w:r>
      <w:r w:rsidRPr="003D32A3">
        <w:rPr>
          <w:color w:val="000000"/>
        </w:rPr>
        <w:t xml:space="preserve"> pertaining to the determination of a violation of the FFD policy and related management actions;</w:t>
      </w:r>
    </w:p>
    <w:p w14:paraId="1DA54EA1" w14:textId="796D8B22" w:rsidR="001A6F82" w:rsidRPr="003D32A3" w:rsidRDefault="001A6F82" w:rsidP="00990AE1">
      <w:pPr>
        <w:pStyle w:val="BodyText"/>
        <w:numPr>
          <w:ilvl w:val="2"/>
          <w:numId w:val="69"/>
        </w:numPr>
        <w:rPr>
          <w:color w:val="000000"/>
        </w:rPr>
      </w:pPr>
      <w:r w:rsidRPr="008859C6">
        <w:t>Documentation</w:t>
      </w:r>
      <w:r w:rsidRPr="003D32A3">
        <w:rPr>
          <w:color w:val="000000"/>
        </w:rPr>
        <w:t xml:space="preserve"> of the granting and termination of</w:t>
      </w:r>
      <w:r w:rsidR="00B276D1">
        <w:rPr>
          <w:color w:val="000000"/>
        </w:rPr>
        <w:t xml:space="preserve"> an</w:t>
      </w:r>
      <w:r w:rsidRPr="003D32A3">
        <w:rPr>
          <w:color w:val="000000"/>
        </w:rPr>
        <w:t xml:space="preserve"> authorization;</w:t>
      </w:r>
    </w:p>
    <w:p w14:paraId="724A7A24" w14:textId="7D6DBAAC" w:rsidR="0086564D" w:rsidRPr="0086564D" w:rsidRDefault="001A6F82" w:rsidP="00990AE1">
      <w:pPr>
        <w:pStyle w:val="BodyText"/>
        <w:numPr>
          <w:ilvl w:val="2"/>
          <w:numId w:val="69"/>
        </w:numPr>
        <w:rPr>
          <w:color w:val="000000"/>
        </w:rPr>
      </w:pPr>
      <w:r w:rsidRPr="008859C6">
        <w:t>Records</w:t>
      </w:r>
      <w:r w:rsidRPr="0086564D">
        <w:rPr>
          <w:color w:val="000000"/>
        </w:rPr>
        <w:t xml:space="preserve"> of any determinations of fitness, including any recommendations for treatment and follow</w:t>
      </w:r>
      <w:r w:rsidR="00A14A19" w:rsidRPr="0086564D">
        <w:rPr>
          <w:color w:val="000000"/>
        </w:rPr>
        <w:t>-</w:t>
      </w:r>
      <w:r w:rsidRPr="0086564D">
        <w:rPr>
          <w:color w:val="000000"/>
        </w:rPr>
        <w:t>up testing plans; and</w:t>
      </w:r>
    </w:p>
    <w:p w14:paraId="6902A5E7" w14:textId="502C634F" w:rsidR="00CA2A43" w:rsidRPr="00CF634F" w:rsidRDefault="001A6F82" w:rsidP="00990AE1">
      <w:pPr>
        <w:pStyle w:val="BodyText"/>
        <w:numPr>
          <w:ilvl w:val="2"/>
          <w:numId w:val="69"/>
        </w:numPr>
        <w:rPr>
          <w:color w:val="000000"/>
        </w:rPr>
      </w:pPr>
      <w:r w:rsidRPr="008859C6">
        <w:t>Superseded</w:t>
      </w:r>
      <w:r w:rsidRPr="008968A5">
        <w:rPr>
          <w:color w:val="000000"/>
        </w:rPr>
        <w:t xml:space="preserve"> versions of the</w:t>
      </w:r>
      <w:r w:rsidR="003D32A3">
        <w:rPr>
          <w:color w:val="000000"/>
        </w:rPr>
        <w:t xml:space="preserve"> </w:t>
      </w:r>
      <w:r w:rsidRPr="008968A5">
        <w:rPr>
          <w:color w:val="000000"/>
        </w:rPr>
        <w:t xml:space="preserve">FFD policy </w:t>
      </w:r>
      <w:r w:rsidR="003D32A3">
        <w:rPr>
          <w:color w:val="000000"/>
        </w:rPr>
        <w:t xml:space="preserve">statement </w:t>
      </w:r>
      <w:r w:rsidRPr="008968A5">
        <w:rPr>
          <w:color w:val="000000"/>
        </w:rPr>
        <w:t xml:space="preserve">and </w:t>
      </w:r>
      <w:r w:rsidR="003D32A3">
        <w:rPr>
          <w:color w:val="000000"/>
        </w:rPr>
        <w:t xml:space="preserve">FFD </w:t>
      </w:r>
      <w:r w:rsidRPr="008968A5">
        <w:rPr>
          <w:color w:val="000000"/>
        </w:rPr>
        <w:t>procedures.</w:t>
      </w:r>
    </w:p>
    <w:p w14:paraId="0C972261" w14:textId="64315C8B" w:rsidR="001A6F82" w:rsidRPr="008968A5" w:rsidRDefault="001A6F82" w:rsidP="00990AE1">
      <w:pPr>
        <w:pStyle w:val="BodyText"/>
        <w:numPr>
          <w:ilvl w:val="1"/>
          <w:numId w:val="67"/>
        </w:numPr>
        <w:rPr>
          <w:color w:val="000000"/>
        </w:rPr>
      </w:pPr>
      <w:r w:rsidRPr="008968A5">
        <w:rPr>
          <w:color w:val="000000"/>
        </w:rPr>
        <w:t xml:space="preserve">For at least </w:t>
      </w:r>
      <w:r w:rsidR="003E3DC9">
        <w:rPr>
          <w:color w:val="000000"/>
        </w:rPr>
        <w:t>3</w:t>
      </w:r>
      <w:r w:rsidR="004C2CAC">
        <w:rPr>
          <w:color w:val="000000"/>
        </w:rPr>
        <w:t> </w:t>
      </w:r>
      <w:r w:rsidRPr="008968A5">
        <w:rPr>
          <w:color w:val="000000"/>
        </w:rPr>
        <w:t>years or until the completion of all related legal proceedings, whichever is later:</w:t>
      </w:r>
    </w:p>
    <w:p w14:paraId="556508E2" w14:textId="759F51DE" w:rsidR="001A6F82" w:rsidRPr="008859C6" w:rsidRDefault="001A6F82" w:rsidP="00990AE1">
      <w:pPr>
        <w:pStyle w:val="BodyText"/>
        <w:numPr>
          <w:ilvl w:val="2"/>
          <w:numId w:val="70"/>
        </w:numPr>
      </w:pPr>
      <w:r w:rsidRPr="008859C6">
        <w:lastRenderedPageBreak/>
        <w:t>Records of FFD training and examinations;</w:t>
      </w:r>
    </w:p>
    <w:p w14:paraId="0574D364" w14:textId="77777777" w:rsidR="001A6F82" w:rsidRPr="00D0213A" w:rsidRDefault="001A6F82" w:rsidP="00990AE1">
      <w:pPr>
        <w:pStyle w:val="BodyText"/>
        <w:numPr>
          <w:ilvl w:val="2"/>
          <w:numId w:val="70"/>
        </w:numPr>
      </w:pPr>
      <w:r w:rsidRPr="008859C6">
        <w:t>Records</w:t>
      </w:r>
      <w:r w:rsidRPr="00D0213A">
        <w:t xml:space="preserve"> of audits, audit findings, and corrective actions taken; and</w:t>
      </w:r>
    </w:p>
    <w:p w14:paraId="0572D17C" w14:textId="7C149560" w:rsidR="001A6F82" w:rsidRPr="008968A5" w:rsidRDefault="001A6F82" w:rsidP="00990AE1">
      <w:pPr>
        <w:pStyle w:val="BodyText"/>
        <w:numPr>
          <w:ilvl w:val="2"/>
          <w:numId w:val="70"/>
        </w:numPr>
        <w:rPr>
          <w:color w:val="000000"/>
        </w:rPr>
      </w:pPr>
      <w:r w:rsidRPr="008859C6">
        <w:t>Fatigue</w:t>
      </w:r>
      <w:r w:rsidRPr="008968A5">
        <w:rPr>
          <w:color w:val="000000"/>
        </w:rPr>
        <w:t>-related records for security officers.</w:t>
      </w:r>
    </w:p>
    <w:p w14:paraId="174788D5" w14:textId="18BC36AF" w:rsidR="001A6F82" w:rsidRPr="008968A5" w:rsidRDefault="004C2CAC" w:rsidP="00990AE1">
      <w:pPr>
        <w:pStyle w:val="BodyText"/>
        <w:numPr>
          <w:ilvl w:val="1"/>
          <w:numId w:val="67"/>
        </w:numPr>
        <w:rPr>
          <w:color w:val="000000"/>
        </w:rPr>
      </w:pPr>
      <w:r>
        <w:rPr>
          <w:color w:val="000000"/>
        </w:rPr>
        <w:t>For at least 40 </w:t>
      </w:r>
      <w:r w:rsidR="001A6F82" w:rsidRPr="008968A5">
        <w:rPr>
          <w:color w:val="000000"/>
        </w:rPr>
        <w:t>years or until, on application, the NRC determines that the records are no longer needed:</w:t>
      </w:r>
    </w:p>
    <w:p w14:paraId="2C11E712" w14:textId="1B62E230" w:rsidR="001A6F82" w:rsidRPr="008968A5" w:rsidRDefault="001A6F82" w:rsidP="008859C6">
      <w:pPr>
        <w:pStyle w:val="BodyText3"/>
        <w:ind w:left="1080"/>
      </w:pPr>
      <w:r w:rsidRPr="008968A5">
        <w:t xml:space="preserve">Records pertaining to any </w:t>
      </w:r>
      <w:r w:rsidR="003E3DC9">
        <w:t>5</w:t>
      </w:r>
      <w:r w:rsidR="00AA3D53">
        <w:t>-</w:t>
      </w:r>
      <w:r w:rsidRPr="008968A5">
        <w:t>year denial of authorization and any permanent denial of authorization.</w:t>
      </w:r>
    </w:p>
    <w:p w14:paraId="3B8C0E93" w14:textId="1BD0064D" w:rsidR="003D32A3" w:rsidRDefault="001A6F82" w:rsidP="00990AE1">
      <w:pPr>
        <w:pStyle w:val="BodyText"/>
        <w:numPr>
          <w:ilvl w:val="1"/>
          <w:numId w:val="67"/>
        </w:numPr>
        <w:rPr>
          <w:color w:val="000000"/>
        </w:rPr>
      </w:pPr>
      <w:r w:rsidRPr="008968A5">
        <w:rPr>
          <w:color w:val="000000"/>
        </w:rPr>
        <w:t>For the life of the agreement or until completion of all legal p</w:t>
      </w:r>
      <w:r w:rsidR="00CA2A43">
        <w:rPr>
          <w:color w:val="000000"/>
        </w:rPr>
        <w:t>roceedings, whichever is later:</w:t>
      </w:r>
    </w:p>
    <w:p w14:paraId="0A7746C9" w14:textId="0717EDA8" w:rsidR="00D932D3" w:rsidRDefault="001A6F82" w:rsidP="008859C6">
      <w:pPr>
        <w:pStyle w:val="BodyText3"/>
        <w:ind w:left="1080"/>
      </w:pPr>
      <w:r w:rsidRPr="008968A5">
        <w:t>Written agreements for the provision of services under</w:t>
      </w:r>
      <w:r w:rsidR="00F12040">
        <w:t xml:space="preserve"> </w:t>
      </w:r>
      <w:r w:rsidR="0086564D">
        <w:t>10 CFR </w:t>
      </w:r>
      <w:r w:rsidRPr="008968A5">
        <w:t>Part 26.</w:t>
      </w:r>
    </w:p>
    <w:p w14:paraId="584A55FC" w14:textId="3C34FC37" w:rsidR="001A6F82" w:rsidRPr="008968A5" w:rsidRDefault="001A6F82" w:rsidP="00990AE1">
      <w:pPr>
        <w:pStyle w:val="BodyText"/>
        <w:numPr>
          <w:ilvl w:val="1"/>
          <w:numId w:val="67"/>
        </w:numPr>
        <w:rPr>
          <w:color w:val="000000"/>
        </w:rPr>
      </w:pPr>
      <w:r w:rsidRPr="008859C6">
        <w:t>For</w:t>
      </w:r>
      <w:r w:rsidRPr="008968A5">
        <w:rPr>
          <w:color w:val="000000"/>
        </w:rPr>
        <w:t xml:space="preserve"> the length of the individual’s employment by or contractual relationship with the licensee, or until the completion of all related legal proceedings, whichever is later:</w:t>
      </w:r>
    </w:p>
    <w:p w14:paraId="1F407E40" w14:textId="60B4AB97" w:rsidR="001A6F82" w:rsidRPr="008968A5" w:rsidRDefault="001A6F82" w:rsidP="008859C6">
      <w:pPr>
        <w:pStyle w:val="BodyText3"/>
        <w:ind w:left="1080"/>
      </w:pPr>
      <w:r w:rsidRPr="008968A5">
        <w:t>Records of the background investigations, credit and criminal history checks, and psychological assessments of FFD program personnel.</w:t>
      </w:r>
    </w:p>
    <w:p w14:paraId="6B1453A9" w14:textId="3410F0F2" w:rsidR="001A6F82" w:rsidRPr="008968A5" w:rsidRDefault="001A6F82" w:rsidP="00990AE1">
      <w:pPr>
        <w:pStyle w:val="BodyText"/>
        <w:numPr>
          <w:ilvl w:val="1"/>
          <w:numId w:val="67"/>
        </w:numPr>
        <w:rPr>
          <w:color w:val="000000"/>
        </w:rPr>
      </w:pPr>
      <w:r w:rsidRPr="008968A5">
        <w:rPr>
          <w:color w:val="000000"/>
        </w:rPr>
        <w:t>For the time the FFD program follows these practices or until the completion of all related legal proceedings, whichever is later:</w:t>
      </w:r>
    </w:p>
    <w:p w14:paraId="27F1C4AD" w14:textId="77777777" w:rsidR="001A6F82" w:rsidRPr="008968A5" w:rsidRDefault="001A6F82" w:rsidP="008859C6">
      <w:pPr>
        <w:pStyle w:val="BodyText3"/>
        <w:ind w:left="1080"/>
      </w:pPr>
      <w:r w:rsidRPr="008968A5">
        <w:t xml:space="preserve">If the licensee tests for drugs in addition to the ones required by </w:t>
      </w:r>
      <w:r w:rsidR="0086564D">
        <w:t>10 CFR </w:t>
      </w:r>
      <w:r w:rsidRPr="008968A5">
        <w:t>Part 26 or uses more stringent cutoff levels, documentation certifying the scientific and technical suitability of the assays and cutoff levels used.</w:t>
      </w:r>
    </w:p>
    <w:p w14:paraId="4C764E28" w14:textId="161138A2" w:rsidR="00287245" w:rsidRPr="00882197" w:rsidRDefault="00287245" w:rsidP="00990AE1">
      <w:pPr>
        <w:pStyle w:val="Requirement"/>
        <w:numPr>
          <w:ilvl w:val="0"/>
          <w:numId w:val="50"/>
        </w:numPr>
      </w:pPr>
      <w:r w:rsidRPr="00882197">
        <w:t>If a licensee maintain</w:t>
      </w:r>
      <w:r w:rsidR="00027251" w:rsidRPr="00882197">
        <w:t>s records electronically, ensure</w:t>
      </w:r>
      <w:r w:rsidRPr="00882197">
        <w:t xml:space="preserve"> that the electronic records:</w:t>
      </w:r>
    </w:p>
    <w:p w14:paraId="516299CA" w14:textId="5F39E518" w:rsidR="00287245" w:rsidRPr="008968A5" w:rsidRDefault="00287245" w:rsidP="00990AE1">
      <w:pPr>
        <w:pStyle w:val="BodyText"/>
        <w:numPr>
          <w:ilvl w:val="1"/>
          <w:numId w:val="71"/>
        </w:numPr>
        <w:rPr>
          <w:color w:val="000000"/>
        </w:rPr>
      </w:pPr>
      <w:r w:rsidRPr="008859C6">
        <w:t>Provide</w:t>
      </w:r>
      <w:r w:rsidRPr="008968A5">
        <w:rPr>
          <w:color w:val="000000"/>
        </w:rPr>
        <w:t xml:space="preserve"> an accurate representation of the original record;</w:t>
      </w:r>
    </w:p>
    <w:p w14:paraId="3C5096FF" w14:textId="267B5915" w:rsidR="00287245" w:rsidRPr="008968A5" w:rsidRDefault="00287245" w:rsidP="00990AE1">
      <w:pPr>
        <w:pStyle w:val="BodyText"/>
        <w:numPr>
          <w:ilvl w:val="1"/>
          <w:numId w:val="71"/>
        </w:numPr>
        <w:rPr>
          <w:color w:val="000000"/>
        </w:rPr>
      </w:pPr>
      <w:r w:rsidRPr="00905EA8">
        <w:t>Prevent</w:t>
      </w:r>
      <w:r w:rsidRPr="008968A5">
        <w:rPr>
          <w:color w:val="000000"/>
        </w:rPr>
        <w:t xml:space="preserve"> alteration of any archived information and/or data once it has been committed to storage; and</w:t>
      </w:r>
    </w:p>
    <w:p w14:paraId="0B699651" w14:textId="0E58CFA4" w:rsidR="00C06852" w:rsidRDefault="00287245" w:rsidP="00990AE1">
      <w:pPr>
        <w:pStyle w:val="BodyText"/>
        <w:numPr>
          <w:ilvl w:val="1"/>
          <w:numId w:val="71"/>
        </w:numPr>
        <w:rPr>
          <w:color w:val="000000"/>
        </w:rPr>
      </w:pPr>
      <w:r w:rsidRPr="008968A5">
        <w:rPr>
          <w:color w:val="000000"/>
        </w:rPr>
        <w:t>Permit easy retrieval and recreation of the original record.</w:t>
      </w:r>
      <w:r w:rsidR="009F3638">
        <w:rPr>
          <w:color w:val="000000"/>
        </w:rPr>
        <w:t xml:space="preserve"> </w:t>
      </w:r>
      <w:r w:rsidRPr="008968A5">
        <w:rPr>
          <w:color w:val="000000"/>
        </w:rPr>
        <w:t>(</w:t>
      </w:r>
      <w:r w:rsidR="0086564D">
        <w:rPr>
          <w:color w:val="000000"/>
        </w:rPr>
        <w:t>10 CFR </w:t>
      </w:r>
      <w:r w:rsidRPr="008968A5">
        <w:rPr>
          <w:color w:val="000000"/>
        </w:rPr>
        <w:t>26.711(b))</w:t>
      </w:r>
      <w:r w:rsidR="00A14A19">
        <w:rPr>
          <w:color w:val="000000"/>
        </w:rPr>
        <w:t>.</w:t>
      </w:r>
    </w:p>
    <w:p w14:paraId="7542233C" w14:textId="2AC1333D" w:rsidR="00014E0A" w:rsidRPr="00CF634F" w:rsidRDefault="00014E0A" w:rsidP="00AB3204">
      <w:pPr>
        <w:pStyle w:val="SpecificGuidance"/>
      </w:pPr>
      <w:r w:rsidRPr="008968A5">
        <w:t>Specific Guidance</w:t>
      </w:r>
    </w:p>
    <w:p w14:paraId="37715386" w14:textId="38951396" w:rsidR="001A6F82" w:rsidRDefault="001A6F82" w:rsidP="008859C6">
      <w:pPr>
        <w:pStyle w:val="BodyText3"/>
      </w:pPr>
      <w:r w:rsidRPr="008968A5">
        <w:t>The inspector(s) should review a sample of employee records that are maintained electronically. The inspector(s) should assess the accuracy, permanence, and ease of access associated with the records.</w:t>
      </w:r>
    </w:p>
    <w:p w14:paraId="779B4D45" w14:textId="00D1BB06" w:rsidR="00287245" w:rsidRPr="00882197" w:rsidRDefault="00287245" w:rsidP="00990AE1">
      <w:pPr>
        <w:pStyle w:val="Requirement"/>
        <w:numPr>
          <w:ilvl w:val="0"/>
          <w:numId w:val="50"/>
        </w:numPr>
      </w:pPr>
      <w:r w:rsidRPr="00882197">
        <w:t>Verify that the licensee is submitting the following reports to the NRC:</w:t>
      </w:r>
    </w:p>
    <w:p w14:paraId="6E60CC15" w14:textId="0B3B97B6" w:rsidR="0074342C" w:rsidRDefault="00287245" w:rsidP="00990AE1">
      <w:pPr>
        <w:pStyle w:val="BodyText"/>
        <w:numPr>
          <w:ilvl w:val="1"/>
          <w:numId w:val="72"/>
        </w:numPr>
        <w:rPr>
          <w:color w:val="000000"/>
        </w:rPr>
      </w:pPr>
      <w:r w:rsidRPr="008968A5">
        <w:rPr>
          <w:color w:val="000000"/>
        </w:rPr>
        <w:t>Annual FFD program performance report that includes information on the licensee’s drug and alcohol testing program for the full site</w:t>
      </w:r>
      <w:r w:rsidR="003E3DC9">
        <w:rPr>
          <w:color w:val="000000"/>
        </w:rPr>
        <w:t>,</w:t>
      </w:r>
      <w:r w:rsidRPr="008968A5">
        <w:rPr>
          <w:color w:val="000000"/>
        </w:rPr>
        <w:t xml:space="preserve"> and the fatigue program for security officers.</w:t>
      </w:r>
      <w:r w:rsidR="00321686">
        <w:rPr>
          <w:color w:val="000000"/>
        </w:rPr>
        <w:t xml:space="preserve"> </w:t>
      </w:r>
      <w:r w:rsidRPr="008968A5">
        <w:rPr>
          <w:color w:val="000000"/>
        </w:rPr>
        <w:t>(</w:t>
      </w:r>
      <w:r w:rsidR="0086564D">
        <w:rPr>
          <w:color w:val="000000"/>
        </w:rPr>
        <w:t>10 CFR </w:t>
      </w:r>
      <w:r w:rsidRPr="008968A5">
        <w:rPr>
          <w:color w:val="000000"/>
        </w:rPr>
        <w:t>26.7</w:t>
      </w:r>
      <w:r w:rsidR="0074342C">
        <w:rPr>
          <w:color w:val="000000"/>
        </w:rPr>
        <w:t>17(b)(1)-(8)</w:t>
      </w:r>
      <w:r w:rsidR="003E3DC9">
        <w:rPr>
          <w:color w:val="000000"/>
        </w:rPr>
        <w:t xml:space="preserve"> and </w:t>
      </w:r>
      <w:r w:rsidR="0086564D">
        <w:rPr>
          <w:color w:val="000000"/>
        </w:rPr>
        <w:t>10 CFR </w:t>
      </w:r>
      <w:r w:rsidR="0074342C">
        <w:rPr>
          <w:color w:val="000000"/>
        </w:rPr>
        <w:t>26.203(e))</w:t>
      </w:r>
    </w:p>
    <w:p w14:paraId="28838CF4" w14:textId="7DB189D9" w:rsidR="00287245" w:rsidRDefault="003D32A3" w:rsidP="00990AE1">
      <w:pPr>
        <w:pStyle w:val="BodyText"/>
        <w:numPr>
          <w:ilvl w:val="1"/>
          <w:numId w:val="72"/>
        </w:numPr>
        <w:rPr>
          <w:color w:val="000000"/>
        </w:rPr>
      </w:pPr>
      <w:r>
        <w:rPr>
          <w:color w:val="000000"/>
        </w:rPr>
        <w:t>Twenty-four</w:t>
      </w:r>
      <w:r w:rsidR="00D61C90">
        <w:rPr>
          <w:color w:val="000000"/>
        </w:rPr>
        <w:t xml:space="preserve"> </w:t>
      </w:r>
      <w:r>
        <w:rPr>
          <w:color w:val="000000"/>
        </w:rPr>
        <w:t xml:space="preserve">hour event </w:t>
      </w:r>
      <w:r w:rsidR="00E213CE">
        <w:rPr>
          <w:color w:val="000000"/>
        </w:rPr>
        <w:t>r</w:t>
      </w:r>
      <w:r w:rsidR="00287245" w:rsidRPr="008968A5">
        <w:rPr>
          <w:color w:val="000000"/>
        </w:rPr>
        <w:t xml:space="preserve">eports </w:t>
      </w:r>
      <w:r>
        <w:rPr>
          <w:color w:val="000000"/>
        </w:rPr>
        <w:t xml:space="preserve">on </w:t>
      </w:r>
      <w:r w:rsidR="00287245" w:rsidRPr="008968A5">
        <w:rPr>
          <w:color w:val="000000"/>
        </w:rPr>
        <w:t>significant FFD policy violations and programmatic failures. (</w:t>
      </w:r>
      <w:r w:rsidR="0086564D">
        <w:rPr>
          <w:color w:val="000000"/>
        </w:rPr>
        <w:t>10 CFR </w:t>
      </w:r>
      <w:r w:rsidR="00287245" w:rsidRPr="008968A5">
        <w:rPr>
          <w:color w:val="000000"/>
        </w:rPr>
        <w:t>26.719(b)(1)-(</w:t>
      </w:r>
      <w:r w:rsidR="00367A61">
        <w:rPr>
          <w:color w:val="000000"/>
        </w:rPr>
        <w:t>4</w:t>
      </w:r>
      <w:r w:rsidR="00287245" w:rsidRPr="008968A5">
        <w:rPr>
          <w:color w:val="000000"/>
        </w:rPr>
        <w:t>))</w:t>
      </w:r>
    </w:p>
    <w:p w14:paraId="33095324" w14:textId="1F5EE5FA" w:rsidR="00287245" w:rsidRDefault="00367A61" w:rsidP="00990AE1">
      <w:pPr>
        <w:pStyle w:val="BodyText"/>
        <w:numPr>
          <w:ilvl w:val="1"/>
          <w:numId w:val="72"/>
        </w:numPr>
        <w:rPr>
          <w:color w:val="000000"/>
        </w:rPr>
      </w:pPr>
      <w:r>
        <w:rPr>
          <w:color w:val="000000"/>
        </w:rPr>
        <w:lastRenderedPageBreak/>
        <w:t>Thirty</w:t>
      </w:r>
      <w:r>
        <w:rPr>
          <w:color w:val="000000"/>
        </w:rPr>
        <w:noBreakHyphen/>
        <w:t>day event</w:t>
      </w:r>
      <w:r w:rsidR="00E213CE">
        <w:rPr>
          <w:color w:val="000000"/>
        </w:rPr>
        <w:t xml:space="preserve"> r</w:t>
      </w:r>
      <w:r w:rsidR="00287245" w:rsidRPr="008968A5">
        <w:rPr>
          <w:color w:val="000000"/>
        </w:rPr>
        <w:t xml:space="preserve">eports </w:t>
      </w:r>
      <w:r w:rsidR="00C271F4">
        <w:rPr>
          <w:color w:val="000000"/>
        </w:rPr>
        <w:t xml:space="preserve">on </w:t>
      </w:r>
      <w:r w:rsidR="00287245" w:rsidRPr="008968A5">
        <w:rPr>
          <w:color w:val="000000"/>
        </w:rPr>
        <w:t>drug and alcohol testing errors. (</w:t>
      </w:r>
      <w:r w:rsidR="0086564D">
        <w:rPr>
          <w:color w:val="000000"/>
        </w:rPr>
        <w:t>10 CFR </w:t>
      </w:r>
      <w:r w:rsidR="00287245" w:rsidRPr="008968A5">
        <w:rPr>
          <w:color w:val="000000"/>
        </w:rPr>
        <w:t>26.719(c))</w:t>
      </w:r>
    </w:p>
    <w:p w14:paraId="07671C81" w14:textId="3CE152CC" w:rsidR="00014E0A" w:rsidRDefault="00014E0A" w:rsidP="00AB3204">
      <w:pPr>
        <w:pStyle w:val="SpecificGuidance"/>
      </w:pPr>
      <w:r w:rsidRPr="008968A5">
        <w:t>Specific Guidance</w:t>
      </w:r>
    </w:p>
    <w:p w14:paraId="0AB8DD57" w14:textId="77777777" w:rsidR="00D932D3" w:rsidRDefault="001A6F82" w:rsidP="00905EA8">
      <w:pPr>
        <w:pStyle w:val="BodyText3"/>
      </w:pPr>
      <w:r w:rsidRPr="008968A5">
        <w:t>The inspector(s) should request to see all documentation associated with licensee reports to the NRC relating to:</w:t>
      </w:r>
    </w:p>
    <w:p w14:paraId="10F0EC58" w14:textId="793E93C7" w:rsidR="001A6F82" w:rsidRDefault="001A6F82" w:rsidP="00990AE1">
      <w:pPr>
        <w:pStyle w:val="BodyText"/>
        <w:numPr>
          <w:ilvl w:val="1"/>
          <w:numId w:val="73"/>
        </w:numPr>
        <w:rPr>
          <w:color w:val="000000"/>
        </w:rPr>
      </w:pPr>
      <w:r w:rsidRPr="008968A5">
        <w:rPr>
          <w:color w:val="000000"/>
        </w:rPr>
        <w:t>Meeting the annual FFD performance report requirement that includes information on the drug and alcohol testing program and fatigue program for security officers. Confirmation can be made through contacting NRC staff who maintain the FFD performance reporting data collection system and/or through review of licensee’s files completed during the inspection. Evaluate issues included in the annual FFD performance reports related to:</w:t>
      </w:r>
    </w:p>
    <w:p w14:paraId="0C181905" w14:textId="5D1C572F" w:rsidR="001A6F82" w:rsidRDefault="001A6F82" w:rsidP="00905EA8">
      <w:pPr>
        <w:pStyle w:val="BodyText3"/>
        <w:ind w:left="1080"/>
      </w:pPr>
      <w:r w:rsidRPr="16A60012">
        <w:t>Drug and alcohol testing program. Review positive test rates, testing refusals, and adultera</w:t>
      </w:r>
      <w:r w:rsidR="00A14A19" w:rsidRPr="16A60012">
        <w:t xml:space="preserve">ted and substituted specimens. </w:t>
      </w:r>
      <w:r w:rsidRPr="16A60012">
        <w:t>A comparison to previous reports will p</w:t>
      </w:r>
      <w:r w:rsidR="00A14A19" w:rsidRPr="16A60012">
        <w:t>ermit an evaluation of</w:t>
      </w:r>
      <w:r w:rsidR="0072341A" w:rsidRPr="16A60012">
        <w:t xml:space="preserve"> </w:t>
      </w:r>
      <w:r w:rsidR="00A14A19" w:rsidRPr="16A60012">
        <w:t xml:space="preserve">trends. </w:t>
      </w:r>
      <w:r w:rsidRPr="16A60012">
        <w:t xml:space="preserve">Adulterated and substituted specimens indicate that individuals have subverted the collection process and </w:t>
      </w:r>
      <w:ins w:id="114" w:author="Author">
        <w:r w:rsidR="007501B8" w:rsidRPr="001C671D">
          <w:rPr>
            <w:color w:val="C00000"/>
          </w:rPr>
          <w:t>their</w:t>
        </w:r>
        <w:r w:rsidR="007501B8" w:rsidRPr="16A60012">
          <w:t xml:space="preserve"> </w:t>
        </w:r>
      </w:ins>
      <w:r w:rsidRPr="16A60012">
        <w:t>action was detected during the testing process. A spike in positive rates for a specific employee category or for a particular substance may indicate a program deficiency or new trend. Discuss with FFD management apparent changes in trends.</w:t>
      </w:r>
    </w:p>
    <w:p w14:paraId="5D53C397" w14:textId="42DF150D" w:rsidR="00D40570" w:rsidRPr="008C7D6E" w:rsidRDefault="001A6F82" w:rsidP="00990AE1">
      <w:pPr>
        <w:pStyle w:val="BodyText"/>
        <w:numPr>
          <w:ilvl w:val="2"/>
          <w:numId w:val="74"/>
        </w:numPr>
        <w:rPr>
          <w:color w:val="000000"/>
        </w:rPr>
      </w:pPr>
      <w:r w:rsidRPr="008968A5">
        <w:rPr>
          <w:color w:val="000000"/>
        </w:rPr>
        <w:t xml:space="preserve">Drug </w:t>
      </w:r>
      <w:r w:rsidRPr="00905EA8">
        <w:t>and</w:t>
      </w:r>
      <w:r w:rsidRPr="008968A5">
        <w:rPr>
          <w:color w:val="000000"/>
        </w:rPr>
        <w:t xml:space="preserve"> alcohol testing program. Programmatic issues with the testing laboratories, implementation of program policies and procedures, and </w:t>
      </w:r>
      <w:r w:rsidR="008C7D6E">
        <w:rPr>
          <w:color w:val="000000"/>
        </w:rPr>
        <w:t>program and system management.</w:t>
      </w:r>
    </w:p>
    <w:p w14:paraId="58D8C931" w14:textId="5395EBE6" w:rsidR="0086564D" w:rsidRDefault="001654CE" w:rsidP="00990AE1">
      <w:pPr>
        <w:pStyle w:val="BodyText"/>
        <w:numPr>
          <w:ilvl w:val="2"/>
          <w:numId w:val="74"/>
        </w:numPr>
        <w:rPr>
          <w:color w:val="000000"/>
        </w:rPr>
      </w:pPr>
      <w:r w:rsidRPr="00905EA8">
        <w:t>P</w:t>
      </w:r>
      <w:r w:rsidR="001A6F82" w:rsidRPr="00905EA8">
        <w:t>erformance</w:t>
      </w:r>
      <w:r w:rsidR="001A6F82" w:rsidRPr="0086564D">
        <w:rPr>
          <w:color w:val="000000"/>
        </w:rPr>
        <w:t xml:space="preserve"> reporting categories describe deviations from establ</w:t>
      </w:r>
      <w:r w:rsidR="00A14A19" w:rsidRPr="0086564D">
        <w:rPr>
          <w:color w:val="000000"/>
        </w:rPr>
        <w:t xml:space="preserve">ished procedures and protocols. </w:t>
      </w:r>
      <w:r w:rsidR="001A6F82" w:rsidRPr="0086564D">
        <w:rPr>
          <w:color w:val="000000"/>
        </w:rPr>
        <w:t>Ensure that the licensee is adequately addressing all deficiencies reported.</w:t>
      </w:r>
    </w:p>
    <w:p w14:paraId="39FF5959" w14:textId="6C0C8A9F" w:rsidR="0072341A" w:rsidRDefault="001A6F82" w:rsidP="00990AE1">
      <w:pPr>
        <w:pStyle w:val="BodyText"/>
        <w:numPr>
          <w:ilvl w:val="2"/>
          <w:numId w:val="74"/>
        </w:numPr>
        <w:rPr>
          <w:color w:val="000000"/>
        </w:rPr>
      </w:pPr>
      <w:r w:rsidRPr="008968A5">
        <w:rPr>
          <w:color w:val="000000"/>
        </w:rPr>
        <w:t>Fatigue reporting program</w:t>
      </w:r>
      <w:r w:rsidR="00367A61">
        <w:rPr>
          <w:color w:val="000000"/>
        </w:rPr>
        <w:t xml:space="preserve"> for site security force</w:t>
      </w:r>
      <w:r w:rsidRPr="008968A5">
        <w:rPr>
          <w:color w:val="000000"/>
        </w:rPr>
        <w:t xml:space="preserve">. Evaluate the waivers issued and ensure that the licensee is adequately addressing staffing issues, when </w:t>
      </w:r>
      <w:r w:rsidRPr="00905EA8">
        <w:t>necessary</w:t>
      </w:r>
      <w:r w:rsidRPr="008968A5">
        <w:rPr>
          <w:color w:val="000000"/>
        </w:rPr>
        <w:t xml:space="preserve">. </w:t>
      </w:r>
      <w:r w:rsidR="00367A61">
        <w:rPr>
          <w:color w:val="000000"/>
        </w:rPr>
        <w:t xml:space="preserve">Were </w:t>
      </w:r>
      <w:r w:rsidRPr="008968A5">
        <w:rPr>
          <w:color w:val="000000"/>
        </w:rPr>
        <w:t>a large number of waivers</w:t>
      </w:r>
      <w:r w:rsidR="00367A61">
        <w:rPr>
          <w:color w:val="000000"/>
        </w:rPr>
        <w:t xml:space="preserve"> issued to site security?</w:t>
      </w:r>
      <w:r w:rsidRPr="008968A5">
        <w:rPr>
          <w:color w:val="000000"/>
        </w:rPr>
        <w:t xml:space="preserve"> </w:t>
      </w:r>
      <w:r w:rsidR="00367A61">
        <w:rPr>
          <w:color w:val="000000"/>
        </w:rPr>
        <w:t xml:space="preserve">Were </w:t>
      </w:r>
      <w:r w:rsidRPr="008968A5">
        <w:rPr>
          <w:color w:val="000000"/>
        </w:rPr>
        <w:t xml:space="preserve">specific individuals issued </w:t>
      </w:r>
      <w:r w:rsidR="00866265">
        <w:rPr>
          <w:color w:val="000000"/>
        </w:rPr>
        <w:t xml:space="preserve">a </w:t>
      </w:r>
      <w:r w:rsidRPr="008968A5">
        <w:rPr>
          <w:color w:val="000000"/>
        </w:rPr>
        <w:t>large number of waivers?</w:t>
      </w:r>
    </w:p>
    <w:p w14:paraId="4CF6EE80" w14:textId="6BB30ADF" w:rsidR="00D932D3" w:rsidRPr="00D23504" w:rsidRDefault="001A6F82" w:rsidP="00990AE1">
      <w:pPr>
        <w:pStyle w:val="BodyText"/>
        <w:numPr>
          <w:ilvl w:val="1"/>
          <w:numId w:val="73"/>
        </w:numPr>
        <w:rPr>
          <w:color w:val="000000"/>
        </w:rPr>
      </w:pPr>
      <w:r w:rsidRPr="16A60012">
        <w:rPr>
          <w:color w:val="000000" w:themeColor="text1"/>
        </w:rPr>
        <w:t xml:space="preserve">Reporting cases of significant FFD policy violations and programmatic failures including the discovery of any intentional act or acts that cast doubt on the integrity of the FFD program and any programmatic failure, degradation, or discovered vulnerability of the FFD program that may permit undetected </w:t>
      </w:r>
      <w:r w:rsidR="00A14A19" w:rsidRPr="16A60012">
        <w:rPr>
          <w:color w:val="000000" w:themeColor="text1"/>
        </w:rPr>
        <w:t xml:space="preserve">drug or alcohol use or abuse. </w:t>
      </w:r>
      <w:r w:rsidRPr="16A60012">
        <w:rPr>
          <w:color w:val="000000" w:themeColor="text1"/>
        </w:rPr>
        <w:t>The inspector(s) should verify through the licensee’s internal documentation and through discussions with relevant staff that each</w:t>
      </w:r>
      <w:r w:rsidR="00D23504" w:rsidRPr="16A60012">
        <w:rPr>
          <w:color w:val="000000" w:themeColor="text1"/>
        </w:rPr>
        <w:t xml:space="preserve"> </w:t>
      </w:r>
      <w:r w:rsidRPr="16A60012">
        <w:rPr>
          <w:color w:val="000000" w:themeColor="text1"/>
        </w:rPr>
        <w:t>r</w:t>
      </w:r>
      <w:r w:rsidR="004C2CAC" w:rsidRPr="16A60012">
        <w:rPr>
          <w:color w:val="000000" w:themeColor="text1"/>
        </w:rPr>
        <w:t>eport was made to NRC within 24 </w:t>
      </w:r>
      <w:r w:rsidRPr="16A60012">
        <w:rPr>
          <w:color w:val="000000" w:themeColor="text1"/>
        </w:rPr>
        <w:t>hours of discovery. Inspector(s) should ensure that the licensee is adequately addressing all deficiencies and follow up on corrective actions implemented as appropriate.</w:t>
      </w:r>
    </w:p>
    <w:p w14:paraId="1A730138" w14:textId="64DC65AE" w:rsidR="00367A61" w:rsidRDefault="001A6F82" w:rsidP="00990AE1">
      <w:pPr>
        <w:pStyle w:val="BodyText"/>
        <w:numPr>
          <w:ilvl w:val="1"/>
          <w:numId w:val="73"/>
        </w:numPr>
        <w:rPr>
          <w:color w:val="000000"/>
        </w:rPr>
      </w:pPr>
      <w:r w:rsidRPr="16A60012">
        <w:rPr>
          <w:color w:val="000000"/>
        </w:rPr>
        <w:t>Dr</w:t>
      </w:r>
      <w:r w:rsidR="00A14A19" w:rsidRPr="16A60012">
        <w:rPr>
          <w:color w:val="000000"/>
        </w:rPr>
        <w:t xml:space="preserve">ug and alcohol testing errors. </w:t>
      </w:r>
      <w:r w:rsidRPr="16A60012">
        <w:rPr>
          <w:color w:val="000000"/>
        </w:rPr>
        <w:t>Review the reports provided on any errors related to the unsatisfactory performance of the licensee’s testing facility (as applicable)</w:t>
      </w:r>
      <w:r w:rsidR="00367A61" w:rsidRPr="16A60012">
        <w:rPr>
          <w:color w:val="000000"/>
        </w:rPr>
        <w:t>,</w:t>
      </w:r>
      <w:r w:rsidR="00C271F4" w:rsidRPr="16A60012">
        <w:rPr>
          <w:color w:val="000000"/>
        </w:rPr>
        <w:t xml:space="preserve"> </w:t>
      </w:r>
      <w:r w:rsidRPr="16A60012">
        <w:rPr>
          <w:color w:val="000000"/>
        </w:rPr>
        <w:t xml:space="preserve">the </w:t>
      </w:r>
      <w:r w:rsidR="002A5FA5" w:rsidRPr="16A60012">
        <w:rPr>
          <w:color w:val="000000"/>
        </w:rPr>
        <w:t>HHS</w:t>
      </w:r>
      <w:r w:rsidR="002A5FA5">
        <w:rPr>
          <w:color w:val="000000"/>
          <w:szCs w:val="24"/>
        </w:rPr>
        <w:noBreakHyphen/>
      </w:r>
      <w:r w:rsidRPr="16A60012">
        <w:rPr>
          <w:color w:val="000000"/>
        </w:rPr>
        <w:t>certified laboratory</w:t>
      </w:r>
      <w:r w:rsidR="00367A61" w:rsidRPr="16A60012">
        <w:rPr>
          <w:color w:val="000000"/>
        </w:rPr>
        <w:t xml:space="preserve">, and </w:t>
      </w:r>
      <w:r w:rsidRPr="16A60012">
        <w:rPr>
          <w:color w:val="000000"/>
        </w:rPr>
        <w:t>any other errors that could</w:t>
      </w:r>
      <w:r w:rsidR="00AA124B" w:rsidRPr="16A60012">
        <w:rPr>
          <w:color w:val="000000"/>
        </w:rPr>
        <w:t xml:space="preserve"> </w:t>
      </w:r>
      <w:r w:rsidRPr="16A60012">
        <w:rPr>
          <w:color w:val="000000"/>
        </w:rPr>
        <w:t>adversely affect the int</w:t>
      </w:r>
      <w:r w:rsidR="00A14A19" w:rsidRPr="16A60012">
        <w:rPr>
          <w:color w:val="000000"/>
        </w:rPr>
        <w:t xml:space="preserve">egrity of the testing program. </w:t>
      </w:r>
      <w:r w:rsidRPr="16A60012">
        <w:rPr>
          <w:color w:val="000000"/>
        </w:rPr>
        <w:t>The inspector(s) should verify through the licensee’s internal documentation and through discussions with</w:t>
      </w:r>
      <w:r w:rsidR="00AA124B" w:rsidRPr="16A60012">
        <w:rPr>
          <w:color w:val="000000"/>
        </w:rPr>
        <w:t xml:space="preserve"> </w:t>
      </w:r>
      <w:r w:rsidRPr="16A60012">
        <w:rPr>
          <w:color w:val="000000"/>
        </w:rPr>
        <w:t>relevant staff that each r</w:t>
      </w:r>
      <w:r w:rsidR="004C2CAC" w:rsidRPr="16A60012">
        <w:rPr>
          <w:color w:val="000000"/>
        </w:rPr>
        <w:t>eport was made to NRC within 30 </w:t>
      </w:r>
      <w:r w:rsidRPr="16A60012">
        <w:rPr>
          <w:color w:val="000000"/>
        </w:rPr>
        <w:t xml:space="preserve">days of completing the investigation of </w:t>
      </w:r>
      <w:r w:rsidR="00367A61" w:rsidRPr="16A60012">
        <w:rPr>
          <w:color w:val="000000"/>
        </w:rPr>
        <w:t xml:space="preserve">any </w:t>
      </w:r>
      <w:r w:rsidRPr="16A60012">
        <w:rPr>
          <w:color w:val="000000"/>
        </w:rPr>
        <w:t xml:space="preserve">testing error or program performance issue. Inspector(s) should ensure that the licensee is </w:t>
      </w:r>
      <w:r w:rsidRPr="16A60012">
        <w:rPr>
          <w:color w:val="000000"/>
        </w:rPr>
        <w:lastRenderedPageBreak/>
        <w:t>adequately addressing all deficiencies and follow up on corrective actions implemented as appropriate.</w:t>
      </w:r>
    </w:p>
    <w:p w14:paraId="3CDEE4FE" w14:textId="21A2064D" w:rsidR="00367A61" w:rsidRPr="0006764B" w:rsidRDefault="007501B8" w:rsidP="00990AE1">
      <w:pPr>
        <w:pStyle w:val="BodyText"/>
        <w:numPr>
          <w:ilvl w:val="1"/>
          <w:numId w:val="73"/>
        </w:numPr>
        <w:rPr>
          <w:color w:val="000000"/>
          <w:szCs w:val="24"/>
        </w:rPr>
      </w:pPr>
      <w:ins w:id="115" w:author="Author">
        <w:r w:rsidRPr="00AF043F">
          <w:rPr>
            <w:color w:val="C00000"/>
            <w:szCs w:val="24"/>
          </w:rPr>
          <w:t xml:space="preserve">If available, consult </w:t>
        </w:r>
      </w:ins>
      <w:r w:rsidR="0006764B" w:rsidRPr="0006764B">
        <w:rPr>
          <w:color w:val="000000"/>
          <w:szCs w:val="24"/>
        </w:rPr>
        <w:t>t</w:t>
      </w:r>
      <w:r w:rsidR="00367A61" w:rsidRPr="0006764B">
        <w:rPr>
          <w:color w:val="000000"/>
          <w:szCs w:val="24"/>
        </w:rPr>
        <w:t>he annual summary report published by the NRC on FFD program performance</w:t>
      </w:r>
      <w:r w:rsidR="0006764B">
        <w:rPr>
          <w:color w:val="000000"/>
          <w:szCs w:val="24"/>
        </w:rPr>
        <w:t>,</w:t>
      </w:r>
      <w:r w:rsidR="0006764B" w:rsidRPr="00AF043F">
        <w:rPr>
          <w:color w:val="C00000"/>
          <w:szCs w:val="24"/>
        </w:rPr>
        <w:t xml:space="preserve"> </w:t>
      </w:r>
      <w:ins w:id="116" w:author="Author">
        <w:r w:rsidRPr="00AF043F">
          <w:rPr>
            <w:color w:val="C00000"/>
            <w:szCs w:val="24"/>
          </w:rPr>
          <w:t>which</w:t>
        </w:r>
        <w:r w:rsidRPr="0006764B">
          <w:rPr>
            <w:color w:val="000000"/>
            <w:szCs w:val="24"/>
          </w:rPr>
          <w:t xml:space="preserve"> </w:t>
        </w:r>
      </w:ins>
      <w:r w:rsidR="00367A61" w:rsidRPr="0006764B">
        <w:rPr>
          <w:color w:val="000000"/>
          <w:szCs w:val="24"/>
        </w:rPr>
        <w:t>includes information on all 24-hour and 30-day event reports received by the NRC under 10 CFR 26.719, including a summary of each event and associated NRC Event Notice number (for 24-hour event reports) and ADAMS Accession Number (for 30-day event reports).</w:t>
      </w:r>
    </w:p>
    <w:p w14:paraId="37642CCA" w14:textId="4EC8E020" w:rsidR="00287245" w:rsidRPr="008968A5" w:rsidRDefault="00287245" w:rsidP="00990AE1">
      <w:pPr>
        <w:pStyle w:val="Requirement"/>
        <w:numPr>
          <w:ilvl w:val="0"/>
          <w:numId w:val="50"/>
        </w:numPr>
      </w:pPr>
      <w:r w:rsidRPr="00882197">
        <w:t>Verify</w:t>
      </w:r>
      <w:r w:rsidRPr="008968A5">
        <w:t xml:space="preserve"> that the licensee is retaining fatigue-related records for security officers for at least 3 years or until the completion of all related legal proceedings, whichever is later.</w:t>
      </w:r>
      <w:r w:rsidR="0086564D">
        <w:t xml:space="preserve"> </w:t>
      </w:r>
      <w:r w:rsidRPr="008968A5">
        <w:t>(</w:t>
      </w:r>
      <w:r w:rsidR="0086564D">
        <w:t>10 CFR </w:t>
      </w:r>
      <w:r w:rsidRPr="008968A5">
        <w:t>26.203(d))</w:t>
      </w:r>
    </w:p>
    <w:p w14:paraId="23574F98" w14:textId="77777777" w:rsidR="00014E0A" w:rsidRDefault="00014E0A" w:rsidP="00AB3204">
      <w:pPr>
        <w:pStyle w:val="SpecificGuidance"/>
      </w:pPr>
      <w:r w:rsidRPr="008968A5">
        <w:t>Specific Guidance.</w:t>
      </w:r>
    </w:p>
    <w:p w14:paraId="616892F0" w14:textId="77777777" w:rsidR="00287245" w:rsidRPr="008968A5" w:rsidRDefault="00C04F77" w:rsidP="00905EA8">
      <w:pPr>
        <w:pStyle w:val="BodyText3"/>
      </w:pPr>
      <w:r w:rsidRPr="008968A5">
        <w:t>No inspection guidance.</w:t>
      </w:r>
    </w:p>
    <w:p w14:paraId="59A2D6F8" w14:textId="2BD46FA1" w:rsidR="00287245" w:rsidRPr="00882197" w:rsidRDefault="00287245" w:rsidP="00990AE1">
      <w:pPr>
        <w:pStyle w:val="Requirement"/>
        <w:numPr>
          <w:ilvl w:val="0"/>
          <w:numId w:val="50"/>
        </w:numPr>
      </w:pPr>
      <w:r w:rsidRPr="00882197">
        <w:t>Verify that the licensee establishes, uses, and maintains a system of files and procedures that protects the individual’s privacy. (</w:t>
      </w:r>
      <w:r w:rsidR="0086564D" w:rsidRPr="00882197">
        <w:t>10 CFR </w:t>
      </w:r>
      <w:r w:rsidRPr="00882197">
        <w:t>26.37)</w:t>
      </w:r>
    </w:p>
    <w:p w14:paraId="6CC0A3E1" w14:textId="4BB2A1C5" w:rsidR="00131C3D" w:rsidRPr="008968A5" w:rsidRDefault="001654CE" w:rsidP="00AB3204">
      <w:pPr>
        <w:pStyle w:val="SpecificGuidance"/>
      </w:pPr>
      <w:r>
        <w:t>S</w:t>
      </w:r>
      <w:r w:rsidR="00014E0A" w:rsidRPr="008968A5">
        <w:t>pecific Guidance</w:t>
      </w:r>
    </w:p>
    <w:p w14:paraId="355BD265" w14:textId="01273038" w:rsidR="00C04F77" w:rsidRPr="008968A5" w:rsidRDefault="00C04F77" w:rsidP="00905EA8">
      <w:pPr>
        <w:pStyle w:val="BodyText3"/>
      </w:pPr>
      <w:r w:rsidRPr="008968A5">
        <w:t>The inspector(s) should review the licensee’s written procedure to verify that provisions exist to protect personal information. The inspector(s) should evaluate the adequacy</w:t>
      </w:r>
      <w:r w:rsidR="0086564D">
        <w:t xml:space="preserve"> </w:t>
      </w:r>
      <w:r w:rsidRPr="008968A5">
        <w:t>and implementation of the provisions by visually observing the file and recordkeeping system(s).</w:t>
      </w:r>
    </w:p>
    <w:p w14:paraId="76743C7E" w14:textId="015ED562" w:rsidR="00C06852" w:rsidRDefault="00C04F77" w:rsidP="00990AE1">
      <w:pPr>
        <w:pStyle w:val="BodyText"/>
        <w:numPr>
          <w:ilvl w:val="1"/>
          <w:numId w:val="75"/>
        </w:numPr>
        <w:rPr>
          <w:color w:val="000000"/>
        </w:rPr>
      </w:pPr>
      <w:r w:rsidRPr="00B16CC8">
        <w:rPr>
          <w:color w:val="000000"/>
        </w:rPr>
        <w:t>Verify who is permitted to access FFD program records and personnel files</w:t>
      </w:r>
      <w:r w:rsidR="00F12C05">
        <w:rPr>
          <w:color w:val="000000"/>
        </w:rPr>
        <w:t>.</w:t>
      </w:r>
    </w:p>
    <w:p w14:paraId="455D7158" w14:textId="5AFF8EF9" w:rsidR="00C04F77" w:rsidRDefault="00C04F77" w:rsidP="00990AE1">
      <w:pPr>
        <w:pStyle w:val="BodyText"/>
        <w:numPr>
          <w:ilvl w:val="1"/>
          <w:numId w:val="75"/>
        </w:numPr>
        <w:rPr>
          <w:color w:val="000000"/>
        </w:rPr>
      </w:pPr>
      <w:r w:rsidRPr="008968A5">
        <w:rPr>
          <w:color w:val="000000"/>
        </w:rPr>
        <w:t>Request to see where FFD administration records and personal files (e.g., test results,</w:t>
      </w:r>
      <w:r w:rsidRPr="00D0213A">
        <w:rPr>
          <w:color w:val="000000"/>
        </w:rPr>
        <w:t xml:space="preserve"> </w:t>
      </w:r>
      <w:ins w:id="117" w:author="Author">
        <w:r w:rsidR="007501B8" w:rsidRPr="00D0213A">
          <w:rPr>
            <w:color w:val="000000"/>
          </w:rPr>
          <w:t>Federal</w:t>
        </w:r>
        <w:r w:rsidR="007501B8" w:rsidRPr="008968A5">
          <w:rPr>
            <w:color w:val="000000"/>
          </w:rPr>
          <w:t xml:space="preserve"> </w:t>
        </w:r>
      </w:ins>
      <w:r w:rsidRPr="008968A5">
        <w:rPr>
          <w:color w:val="000000"/>
        </w:rPr>
        <w:t>custody</w:t>
      </w:r>
      <w:r w:rsidR="002C1C74">
        <w:rPr>
          <w:color w:val="000000"/>
        </w:rPr>
        <w:t xml:space="preserve"> </w:t>
      </w:r>
      <w:ins w:id="118" w:author="Author">
        <w:r w:rsidR="007501B8" w:rsidRPr="00D0213A">
          <w:rPr>
            <w:color w:val="000000"/>
          </w:rPr>
          <w:t>and control</w:t>
        </w:r>
        <w:r w:rsidR="007501B8" w:rsidRPr="00D0213A" w:rsidDel="002C1C74">
          <w:rPr>
            <w:color w:val="000000"/>
          </w:rPr>
          <w:t xml:space="preserve"> </w:t>
        </w:r>
      </w:ins>
      <w:r w:rsidRPr="008968A5">
        <w:rPr>
          <w:color w:val="000000"/>
        </w:rPr>
        <w:t>forms</w:t>
      </w:r>
      <w:r w:rsidR="000F4237">
        <w:rPr>
          <w:color w:val="000000"/>
        </w:rPr>
        <w:t xml:space="preserve"> </w:t>
      </w:r>
      <w:ins w:id="119" w:author="Author">
        <w:r w:rsidR="007501B8" w:rsidRPr="00D0213A">
          <w:rPr>
            <w:color w:val="000000"/>
          </w:rPr>
          <w:t>(Federal CCFs)</w:t>
        </w:r>
      </w:ins>
      <w:r w:rsidRPr="00D0213A">
        <w:rPr>
          <w:color w:val="000000"/>
        </w:rPr>
        <w:t xml:space="preserve">, </w:t>
      </w:r>
      <w:r w:rsidRPr="008968A5">
        <w:rPr>
          <w:color w:val="000000"/>
        </w:rPr>
        <w:t>consent forms, appeal records) are maintained and stored. The inspector(s) should verify that the system(s) restricts access to individuals authorized to access the information.</w:t>
      </w:r>
    </w:p>
    <w:p w14:paraId="145722A4" w14:textId="7E6087B9" w:rsidR="006C53D1" w:rsidRDefault="00C04F77" w:rsidP="00990AE1">
      <w:pPr>
        <w:pStyle w:val="BodyText"/>
        <w:numPr>
          <w:ilvl w:val="1"/>
          <w:numId w:val="75"/>
        </w:numPr>
        <w:rPr>
          <w:color w:val="000000"/>
        </w:rPr>
      </w:pPr>
      <w:r w:rsidRPr="008968A5">
        <w:rPr>
          <w:color w:val="000000"/>
        </w:rPr>
        <w:t>Request a sample of records to review while at the facility and observe the retrieval of the information from the storage location to verify that the personnel information is stored in accordance with the licensee’s or other entity’s procedures t</w:t>
      </w:r>
      <w:r w:rsidR="00131C3D">
        <w:rPr>
          <w:color w:val="000000"/>
        </w:rPr>
        <w:t>o protect personal information.</w:t>
      </w:r>
    </w:p>
    <w:p w14:paraId="29BE923C" w14:textId="5516E03A" w:rsidR="00287245" w:rsidRPr="008968A5" w:rsidRDefault="00287245" w:rsidP="00687958">
      <w:pPr>
        <w:pStyle w:val="Heading2"/>
        <w:rPr>
          <w:i/>
          <w:color w:val="000000"/>
        </w:rPr>
      </w:pPr>
      <w:r w:rsidRPr="008968A5">
        <w:rPr>
          <w:color w:val="000000"/>
        </w:rPr>
        <w:t>02.</w:t>
      </w:r>
      <w:r w:rsidR="00963F0B">
        <w:rPr>
          <w:color w:val="000000"/>
        </w:rPr>
        <w:t>14</w:t>
      </w:r>
      <w:r w:rsidRPr="008968A5">
        <w:rPr>
          <w:color w:val="000000"/>
        </w:rPr>
        <w:tab/>
      </w:r>
      <w:r w:rsidRPr="008968A5">
        <w:rPr>
          <w:color w:val="000000"/>
          <w:u w:val="single"/>
        </w:rPr>
        <w:t>Managing Fatigue – Security Force Work Hours</w:t>
      </w:r>
    </w:p>
    <w:p w14:paraId="14A2D053" w14:textId="109FEAC9" w:rsidR="00D932D3" w:rsidRPr="00882197" w:rsidRDefault="00287245" w:rsidP="00990AE1">
      <w:pPr>
        <w:pStyle w:val="Requirement"/>
        <w:numPr>
          <w:ilvl w:val="0"/>
          <w:numId w:val="51"/>
        </w:numPr>
      </w:pPr>
      <w:r w:rsidRPr="00882197">
        <w:t>Verify that security officers do not exceed work hour limits.</w:t>
      </w:r>
      <w:r w:rsidR="009B5B50" w:rsidRPr="00882197">
        <w:t xml:space="preserve"> </w:t>
      </w:r>
      <w:r w:rsidRPr="00882197">
        <w:t>(</w:t>
      </w:r>
      <w:r w:rsidR="0086564D" w:rsidRPr="00882197">
        <w:t>10 CFR </w:t>
      </w:r>
      <w:r w:rsidRPr="00882197">
        <w:t>26.205)</w:t>
      </w:r>
    </w:p>
    <w:p w14:paraId="45A47BBF" w14:textId="52BBC330" w:rsidR="00014E0A" w:rsidRDefault="00014E0A" w:rsidP="00AB3204">
      <w:pPr>
        <w:pStyle w:val="SpecificGuidance"/>
      </w:pPr>
      <w:r w:rsidRPr="008968A5">
        <w:t>Specific Guidance</w:t>
      </w:r>
    </w:p>
    <w:p w14:paraId="03D941B1" w14:textId="001BF145" w:rsidR="00C04F77" w:rsidRPr="008968A5" w:rsidRDefault="00C04F77" w:rsidP="00905EA8">
      <w:pPr>
        <w:pStyle w:val="BodyText3"/>
      </w:pPr>
      <w:r w:rsidRPr="008968A5">
        <w:t xml:space="preserve">The inspector(s) should examine </w:t>
      </w:r>
      <w:r w:rsidR="00E25B58">
        <w:t xml:space="preserve">the </w:t>
      </w:r>
      <w:r w:rsidR="00E25B58" w:rsidRPr="008968A5">
        <w:t>work hour records</w:t>
      </w:r>
      <w:r w:rsidR="00E25B58">
        <w:t xml:space="preserve"> for </w:t>
      </w:r>
      <w:r w:rsidR="009D2F48">
        <w:t xml:space="preserve">a sample of </w:t>
      </w:r>
      <w:r w:rsidR="0017105D">
        <w:t>security officers</w:t>
      </w:r>
      <w:r w:rsidRPr="008968A5">
        <w:t xml:space="preserve">. These work hour records should not be work schedules; rather, the records should represent actual hours worked by security officers during the period of inspection. The inspector(s) should ensure that the work hours do not exceed the work hour requirements in </w:t>
      </w:r>
      <w:r w:rsidR="0086564D">
        <w:t>10 CFR </w:t>
      </w:r>
      <w:r w:rsidRPr="008968A5">
        <w:t>26.205.</w:t>
      </w:r>
    </w:p>
    <w:p w14:paraId="372342ED" w14:textId="237E2FCA" w:rsidR="00287245" w:rsidRPr="00882197" w:rsidRDefault="00287245" w:rsidP="00990AE1">
      <w:pPr>
        <w:pStyle w:val="Requirement"/>
        <w:numPr>
          <w:ilvl w:val="0"/>
          <w:numId w:val="51"/>
        </w:numPr>
      </w:pPr>
      <w:r w:rsidRPr="00882197">
        <w:lastRenderedPageBreak/>
        <w:t>Verify that the waivers issued from work hour limits were authorized and documented in accordance the rule requirements. (</w:t>
      </w:r>
      <w:r w:rsidR="0086564D" w:rsidRPr="00882197">
        <w:t>10 CFR </w:t>
      </w:r>
      <w:r w:rsidRPr="00882197">
        <w:t>26.207)</w:t>
      </w:r>
    </w:p>
    <w:p w14:paraId="3B2A1627" w14:textId="3D59FC53" w:rsidR="00014E0A" w:rsidRDefault="00014E0A" w:rsidP="00AB3204">
      <w:pPr>
        <w:pStyle w:val="SpecificGuidance"/>
      </w:pPr>
      <w:r w:rsidRPr="008968A5">
        <w:t>Specific Guidance</w:t>
      </w:r>
    </w:p>
    <w:p w14:paraId="2542A8C8" w14:textId="2A2D439D" w:rsidR="00287245" w:rsidRDefault="00207B3E" w:rsidP="00990AE1">
      <w:pPr>
        <w:pStyle w:val="BodyText"/>
        <w:numPr>
          <w:ilvl w:val="1"/>
          <w:numId w:val="24"/>
        </w:numPr>
        <w:rPr>
          <w:color w:val="000000"/>
        </w:rPr>
      </w:pPr>
      <w:r w:rsidRPr="008968A5">
        <w:rPr>
          <w:color w:val="000000"/>
        </w:rPr>
        <w:t xml:space="preserve">The inspector(s) should examine a sample of waivers from the work hour limits that were issued to security officers during the period of inspection. The inspector(s) should ensure that the waivers were authorized and documented in accordance with </w:t>
      </w:r>
      <w:r w:rsidR="0086564D" w:rsidRPr="006C35CB">
        <w:rPr>
          <w:color w:val="000000"/>
        </w:rPr>
        <w:t>10 CFR </w:t>
      </w:r>
      <w:r w:rsidRPr="006C35CB">
        <w:rPr>
          <w:color w:val="000000"/>
        </w:rPr>
        <w:t>26.207.</w:t>
      </w:r>
    </w:p>
    <w:p w14:paraId="587810C0" w14:textId="3689F98C" w:rsidR="00E25B58" w:rsidRPr="006C35CB" w:rsidRDefault="00E25B58" w:rsidP="00990AE1">
      <w:pPr>
        <w:pStyle w:val="BodyText"/>
        <w:numPr>
          <w:ilvl w:val="1"/>
          <w:numId w:val="24"/>
        </w:numPr>
        <w:rPr>
          <w:color w:val="000000"/>
        </w:rPr>
      </w:pPr>
      <w:r>
        <w:rPr>
          <w:color w:val="000000"/>
        </w:rPr>
        <w:t>The inspector(s) can evaluate if a licensee has issued any waivers to work hour limits for the security force by reviewing the Annual Fatigue Reporting Form (NRC F</w:t>
      </w:r>
      <w:ins w:id="120" w:author="Author">
        <w:r w:rsidR="00DC0CC2">
          <w:rPr>
            <w:color w:val="000000"/>
          </w:rPr>
          <w:t>or</w:t>
        </w:r>
      </w:ins>
      <w:r>
        <w:rPr>
          <w:color w:val="000000"/>
        </w:rPr>
        <w:t>m 892) submitted to the NRC under 10 CFR 26.203(e).</w:t>
      </w:r>
    </w:p>
    <w:p w14:paraId="5D3F0DF1" w14:textId="3BFF9EF8" w:rsidR="00287245" w:rsidRPr="00882197" w:rsidRDefault="00287245" w:rsidP="00990AE1">
      <w:pPr>
        <w:pStyle w:val="Requirement"/>
        <w:numPr>
          <w:ilvl w:val="0"/>
          <w:numId w:val="51"/>
        </w:numPr>
      </w:pPr>
      <w:r w:rsidRPr="00882197">
        <w:t>Verify that the licensee developed or augmented procedures to describe the process to be followed if a security officer:</w:t>
      </w:r>
    </w:p>
    <w:p w14:paraId="2C40CFD8" w14:textId="0565A886" w:rsidR="00E454E7" w:rsidRDefault="00287245" w:rsidP="00990AE1">
      <w:pPr>
        <w:pStyle w:val="BodyText"/>
        <w:numPr>
          <w:ilvl w:val="1"/>
          <w:numId w:val="76"/>
        </w:numPr>
        <w:rPr>
          <w:color w:val="000000"/>
        </w:rPr>
      </w:pPr>
      <w:r w:rsidRPr="0017105D">
        <w:rPr>
          <w:color w:val="000000"/>
        </w:rPr>
        <w:t xml:space="preserve">Declares that, due to fatigue, </w:t>
      </w:r>
      <w:ins w:id="121" w:author="Author">
        <w:r w:rsidR="00A51E01" w:rsidRPr="00AF043F">
          <w:rPr>
            <w:color w:val="C00000"/>
          </w:rPr>
          <w:t>they</w:t>
        </w:r>
        <w:r w:rsidR="00A51E01">
          <w:rPr>
            <w:color w:val="000000"/>
          </w:rPr>
          <w:t xml:space="preserve"> </w:t>
        </w:r>
      </w:ins>
      <w:r w:rsidR="002D1914">
        <w:rPr>
          <w:color w:val="000000"/>
        </w:rPr>
        <w:t>are</w:t>
      </w:r>
      <w:r w:rsidRPr="0017105D">
        <w:rPr>
          <w:color w:val="000000"/>
        </w:rPr>
        <w:t xml:space="preserve"> unable to perform </w:t>
      </w:r>
      <w:ins w:id="122" w:author="Author">
        <w:r w:rsidR="00B222DC" w:rsidRPr="00AF043F">
          <w:rPr>
            <w:color w:val="C00000"/>
          </w:rPr>
          <w:t>their</w:t>
        </w:r>
        <w:r w:rsidR="00B222DC" w:rsidRPr="0017105D">
          <w:rPr>
            <w:color w:val="000000"/>
          </w:rPr>
          <w:t xml:space="preserve"> </w:t>
        </w:r>
      </w:ins>
      <w:r w:rsidRPr="0017105D">
        <w:rPr>
          <w:color w:val="000000"/>
        </w:rPr>
        <w:t>duties safely and competently.</w:t>
      </w:r>
    </w:p>
    <w:p w14:paraId="4D8484AB" w14:textId="50CA7729" w:rsidR="0017105D" w:rsidRPr="00E454E7" w:rsidRDefault="0017105D" w:rsidP="00990AE1">
      <w:pPr>
        <w:pStyle w:val="BodyText"/>
        <w:numPr>
          <w:ilvl w:val="1"/>
          <w:numId w:val="76"/>
        </w:numPr>
        <w:rPr>
          <w:color w:val="000000"/>
        </w:rPr>
      </w:pPr>
      <w:r w:rsidRPr="00E454E7">
        <w:rPr>
          <w:color w:val="000000"/>
        </w:rPr>
        <w:t>Requires a fatigue assessment. (10 CFR 26.209</w:t>
      </w:r>
      <w:r w:rsidR="003E3DC9" w:rsidRPr="00E454E7">
        <w:rPr>
          <w:color w:val="000000"/>
        </w:rPr>
        <w:t xml:space="preserve"> and </w:t>
      </w:r>
      <w:r w:rsidRPr="00E454E7">
        <w:rPr>
          <w:color w:val="000000"/>
        </w:rPr>
        <w:t>10 CFR 26.211)</w:t>
      </w:r>
    </w:p>
    <w:p w14:paraId="5D987CEA" w14:textId="77777777" w:rsidR="00014E0A" w:rsidRDefault="00014E0A" w:rsidP="00AB3204">
      <w:pPr>
        <w:pStyle w:val="SpecificGuidance"/>
      </w:pPr>
      <w:r w:rsidRPr="008968A5">
        <w:t>Specific Guidance.</w:t>
      </w:r>
    </w:p>
    <w:p w14:paraId="30E682D8" w14:textId="7605A269" w:rsidR="00C06852" w:rsidRDefault="00207B3E" w:rsidP="00905EA8">
      <w:pPr>
        <w:pStyle w:val="BodyText3"/>
      </w:pPr>
      <w:r w:rsidRPr="008968A5">
        <w:t>The inspector(s) should review written procedures to ensure that they describe the process to be followed if a security officer:</w:t>
      </w:r>
    </w:p>
    <w:p w14:paraId="404AE3B3" w14:textId="2437174E" w:rsidR="00BB3DD5" w:rsidRPr="00C50D22" w:rsidRDefault="00207B3E" w:rsidP="00990AE1">
      <w:pPr>
        <w:pStyle w:val="BodyText"/>
        <w:numPr>
          <w:ilvl w:val="1"/>
          <w:numId w:val="77"/>
        </w:numPr>
        <w:rPr>
          <w:color w:val="000000"/>
        </w:rPr>
      </w:pPr>
      <w:r w:rsidRPr="00C50D22">
        <w:rPr>
          <w:color w:val="000000"/>
        </w:rPr>
        <w:t xml:space="preserve">Declares that, due to fatigue, </w:t>
      </w:r>
      <w:ins w:id="123" w:author="Author">
        <w:r w:rsidR="00B222DC" w:rsidRPr="008D79EB">
          <w:rPr>
            <w:color w:val="C00000"/>
          </w:rPr>
          <w:t>they are</w:t>
        </w:r>
        <w:r w:rsidR="00B222DC" w:rsidRPr="00C50D22">
          <w:rPr>
            <w:color w:val="000000"/>
          </w:rPr>
          <w:t xml:space="preserve"> </w:t>
        </w:r>
      </w:ins>
      <w:r w:rsidRPr="00C50D22">
        <w:rPr>
          <w:color w:val="000000"/>
        </w:rPr>
        <w:t xml:space="preserve">unable to perform </w:t>
      </w:r>
      <w:ins w:id="124" w:author="Author">
        <w:r w:rsidR="00F4523E" w:rsidRPr="008D79EB">
          <w:rPr>
            <w:color w:val="C00000"/>
          </w:rPr>
          <w:t xml:space="preserve">their </w:t>
        </w:r>
      </w:ins>
      <w:r w:rsidRPr="00C50D22">
        <w:rPr>
          <w:color w:val="000000"/>
        </w:rPr>
        <w:t>duties safely and competently.</w:t>
      </w:r>
      <w:r w:rsidR="00C50D22" w:rsidRPr="00C50D22">
        <w:rPr>
          <w:color w:val="000000"/>
        </w:rPr>
        <w:t xml:space="preserve"> </w:t>
      </w:r>
      <w:r w:rsidRPr="00C50D22">
        <w:rPr>
          <w:color w:val="000000"/>
        </w:rPr>
        <w:t>Requires a fatigue assessment.</w:t>
      </w:r>
    </w:p>
    <w:p w14:paraId="0BF4AEC1" w14:textId="77777777" w:rsidR="00A73B57" w:rsidRPr="003C440B" w:rsidRDefault="00913E9A" w:rsidP="00905EA8">
      <w:pPr>
        <w:pStyle w:val="Heading1"/>
      </w:pPr>
      <w:r w:rsidRPr="003C440B">
        <w:t>71130.08-0</w:t>
      </w:r>
      <w:r w:rsidR="00354C7E" w:rsidRPr="003C440B">
        <w:t>3</w:t>
      </w:r>
      <w:r w:rsidR="00A73B57" w:rsidRPr="003C440B">
        <w:tab/>
      </w:r>
      <w:r w:rsidR="00354C7E" w:rsidRPr="003C440B">
        <w:t>PROCEDURE COMPLETION</w:t>
      </w:r>
    </w:p>
    <w:p w14:paraId="7E35AD21" w14:textId="5FAEA205" w:rsidR="003448E4" w:rsidRPr="003C440B" w:rsidRDefault="00C52BB2" w:rsidP="00905EA8">
      <w:pPr>
        <w:pStyle w:val="BodyText"/>
        <w:rPr>
          <w:color w:val="000000"/>
        </w:rPr>
      </w:pPr>
      <w:r w:rsidRPr="003C440B">
        <w:rPr>
          <w:color w:val="000000"/>
        </w:rPr>
        <w:t xml:space="preserve">The minimum number of inspection requirements </w:t>
      </w:r>
      <w:r w:rsidR="003C440B" w:rsidRPr="003C440B">
        <w:rPr>
          <w:color w:val="000000"/>
        </w:rPr>
        <w:t>that</w:t>
      </w:r>
      <w:r w:rsidR="003C440B">
        <w:rPr>
          <w:color w:val="000000"/>
        </w:rPr>
        <w:t xml:space="preserve"> </w:t>
      </w:r>
      <w:r w:rsidRPr="003C440B">
        <w:rPr>
          <w:color w:val="000000"/>
        </w:rPr>
        <w:t xml:space="preserve">constitute </w:t>
      </w:r>
      <w:r w:rsidR="003C440B" w:rsidRPr="003C440B">
        <w:rPr>
          <w:color w:val="000000"/>
        </w:rPr>
        <w:t xml:space="preserve">the </w:t>
      </w:r>
      <w:r w:rsidRPr="003C440B">
        <w:rPr>
          <w:color w:val="000000"/>
        </w:rPr>
        <w:t>completion of this</w:t>
      </w:r>
      <w:r w:rsidR="000546AF" w:rsidRPr="003C440B">
        <w:rPr>
          <w:color w:val="000000"/>
        </w:rPr>
        <w:t xml:space="preserve"> </w:t>
      </w:r>
      <w:r w:rsidR="003C440B" w:rsidRPr="003C440B">
        <w:rPr>
          <w:color w:val="000000"/>
        </w:rPr>
        <w:t>IP are as follows:</w:t>
      </w:r>
      <w:r w:rsidR="008E4DDA">
        <w:rPr>
          <w:color w:val="000000"/>
        </w:rPr>
        <w:t xml:space="preserve"> </w:t>
      </w:r>
      <w:r w:rsidR="003C440B" w:rsidRPr="003C440B">
        <w:rPr>
          <w:color w:val="000000"/>
        </w:rPr>
        <w:t>completion of</w:t>
      </w:r>
      <w:r w:rsidR="003C440B">
        <w:rPr>
          <w:color w:val="000000"/>
        </w:rPr>
        <w:t xml:space="preserve"> </w:t>
      </w:r>
      <w:r w:rsidRPr="003C440B">
        <w:rPr>
          <w:color w:val="000000"/>
        </w:rPr>
        <w:t>Tier I inspection requirements (</w:t>
      </w:r>
      <w:r w:rsidR="0037351B" w:rsidRPr="003C440B">
        <w:rPr>
          <w:color w:val="000000"/>
        </w:rPr>
        <w:t>8</w:t>
      </w:r>
      <w:r w:rsidRPr="003C440B">
        <w:rPr>
          <w:color w:val="000000"/>
        </w:rPr>
        <w:t xml:space="preserve">) and </w:t>
      </w:r>
      <w:r w:rsidR="003C440B" w:rsidRPr="003C440B">
        <w:rPr>
          <w:color w:val="000000"/>
        </w:rPr>
        <w:t>completion of</w:t>
      </w:r>
      <w:r w:rsidR="003C440B">
        <w:rPr>
          <w:color w:val="000000"/>
        </w:rPr>
        <w:t xml:space="preserve"> </w:t>
      </w:r>
      <w:r w:rsidRPr="003C440B">
        <w:rPr>
          <w:color w:val="000000"/>
        </w:rPr>
        <w:t>Tier II inspection requirements</w:t>
      </w:r>
      <w:r w:rsidR="009B5B50" w:rsidRPr="003C440B">
        <w:rPr>
          <w:color w:val="000000"/>
        </w:rPr>
        <w:t xml:space="preserve"> (</w:t>
      </w:r>
      <w:r w:rsidR="003C440B">
        <w:rPr>
          <w:color w:val="000000"/>
        </w:rPr>
        <w:t>15</w:t>
      </w:r>
      <w:r w:rsidR="009B5B50" w:rsidRPr="003C440B">
        <w:rPr>
          <w:color w:val="000000"/>
        </w:rPr>
        <w:t>)</w:t>
      </w:r>
      <w:r w:rsidRPr="003C440B">
        <w:rPr>
          <w:color w:val="000000"/>
        </w:rPr>
        <w:t>.</w:t>
      </w:r>
    </w:p>
    <w:p w14:paraId="67DE5779" w14:textId="207F31B6" w:rsidR="00C52BB2" w:rsidRPr="00820950" w:rsidRDefault="00C52BB2" w:rsidP="00905EA8">
      <w:pPr>
        <w:pStyle w:val="BodyText"/>
        <w:rPr>
          <w:color w:val="000000"/>
        </w:rPr>
      </w:pPr>
      <w:r w:rsidRPr="00820950">
        <w:rPr>
          <w:color w:val="000000"/>
        </w:rPr>
        <w:t xml:space="preserve">The inspection requirement range for completion </w:t>
      </w:r>
      <w:r w:rsidR="003C440B" w:rsidRPr="00820950">
        <w:rPr>
          <w:color w:val="000000"/>
        </w:rPr>
        <w:t xml:space="preserve">of this IP </w:t>
      </w:r>
      <w:r w:rsidRPr="00820950">
        <w:rPr>
          <w:color w:val="000000"/>
        </w:rPr>
        <w:t>is as follows: minimum range</w:t>
      </w:r>
      <w:r w:rsidR="003C440B" w:rsidRPr="00820950">
        <w:rPr>
          <w:color w:val="000000"/>
        </w:rPr>
        <w:t xml:space="preserve"> of</w:t>
      </w:r>
      <w:r w:rsidR="003448E4" w:rsidRPr="00820950">
        <w:rPr>
          <w:color w:val="000000"/>
        </w:rPr>
        <w:t xml:space="preserve"> </w:t>
      </w:r>
      <w:r w:rsidRPr="00820950">
        <w:rPr>
          <w:color w:val="000000"/>
        </w:rPr>
        <w:t>2</w:t>
      </w:r>
      <w:r w:rsidR="00454F03">
        <w:rPr>
          <w:color w:val="000000"/>
        </w:rPr>
        <w:t>3</w:t>
      </w:r>
      <w:r w:rsidR="000546AF" w:rsidRPr="00820950">
        <w:rPr>
          <w:color w:val="000000"/>
        </w:rPr>
        <w:t> </w:t>
      </w:r>
      <w:r w:rsidRPr="00820950">
        <w:rPr>
          <w:color w:val="000000"/>
        </w:rPr>
        <w:t xml:space="preserve">inspection requirements, and nominal range </w:t>
      </w:r>
      <w:r w:rsidR="003C440B" w:rsidRPr="00820950">
        <w:rPr>
          <w:color w:val="000000"/>
        </w:rPr>
        <w:t xml:space="preserve">of </w:t>
      </w:r>
      <w:r w:rsidR="00454F03">
        <w:rPr>
          <w:color w:val="000000"/>
        </w:rPr>
        <w:t>40</w:t>
      </w:r>
      <w:r w:rsidR="000546AF" w:rsidRPr="00820950">
        <w:rPr>
          <w:color w:val="000000"/>
        </w:rPr>
        <w:t> </w:t>
      </w:r>
      <w:r w:rsidRPr="00820950">
        <w:rPr>
          <w:color w:val="000000"/>
        </w:rPr>
        <w:t>inspection requirements. The inspection of the nominal range of inspection requirements is the target range for this sample and should be completed to the extent practicable.</w:t>
      </w:r>
    </w:p>
    <w:p w14:paraId="31302016" w14:textId="25E8615B" w:rsidR="00C52BB2" w:rsidRPr="00820950" w:rsidRDefault="00C52BB2" w:rsidP="00905EA8">
      <w:pPr>
        <w:pStyle w:val="BodyText"/>
        <w:rPr>
          <w:color w:val="000000"/>
        </w:rPr>
      </w:pPr>
      <w:r w:rsidRPr="00820950">
        <w:rPr>
          <w:color w:val="000000"/>
        </w:rPr>
        <w:t xml:space="preserve">The nominal range of inspection requirements for this </w:t>
      </w:r>
      <w:r w:rsidR="003C440B" w:rsidRPr="00820950">
        <w:rPr>
          <w:color w:val="000000"/>
        </w:rPr>
        <w:t xml:space="preserve">IP </w:t>
      </w:r>
      <w:r w:rsidRPr="00820950">
        <w:rPr>
          <w:color w:val="000000"/>
        </w:rPr>
        <w:t>is defined as Tier I inspection requirements</w:t>
      </w:r>
      <w:r w:rsidR="00C414EB" w:rsidRPr="00820950">
        <w:rPr>
          <w:color w:val="000000"/>
        </w:rPr>
        <w:t> </w:t>
      </w:r>
      <w:r w:rsidR="003448E4" w:rsidRPr="00820950">
        <w:rPr>
          <w:color w:val="000000"/>
        </w:rPr>
        <w:t>(</w:t>
      </w:r>
      <w:r w:rsidR="0037351B" w:rsidRPr="00820950">
        <w:rPr>
          <w:color w:val="000000"/>
        </w:rPr>
        <w:t>8</w:t>
      </w:r>
      <w:r w:rsidR="003448E4" w:rsidRPr="00820950">
        <w:rPr>
          <w:color w:val="000000"/>
        </w:rPr>
        <w:t>)</w:t>
      </w:r>
      <w:r w:rsidRPr="00820950">
        <w:rPr>
          <w:color w:val="000000"/>
        </w:rPr>
        <w:t>, Tier II inspection requirements</w:t>
      </w:r>
      <w:r w:rsidR="003448E4" w:rsidRPr="00820950">
        <w:rPr>
          <w:color w:val="000000"/>
        </w:rPr>
        <w:t xml:space="preserve"> (</w:t>
      </w:r>
      <w:r w:rsidR="003C440B" w:rsidRPr="00820950">
        <w:rPr>
          <w:color w:val="000000"/>
        </w:rPr>
        <w:t>2</w:t>
      </w:r>
      <w:r w:rsidR="00454F03">
        <w:rPr>
          <w:color w:val="000000"/>
        </w:rPr>
        <w:t>6</w:t>
      </w:r>
      <w:r w:rsidR="003448E4" w:rsidRPr="00820950">
        <w:rPr>
          <w:color w:val="000000"/>
        </w:rPr>
        <w:t>)</w:t>
      </w:r>
      <w:r w:rsidRPr="00820950">
        <w:rPr>
          <w:color w:val="000000"/>
        </w:rPr>
        <w:t>, and Tier III inspection requirements</w:t>
      </w:r>
      <w:r w:rsidR="00C414EB" w:rsidRPr="00820950">
        <w:rPr>
          <w:color w:val="000000"/>
        </w:rPr>
        <w:t> </w:t>
      </w:r>
      <w:r w:rsidR="00820950" w:rsidRPr="00820950">
        <w:rPr>
          <w:color w:val="000000"/>
        </w:rPr>
        <w:t>(6), for a</w:t>
      </w:r>
      <w:r w:rsidR="003448E4" w:rsidRPr="00820950">
        <w:rPr>
          <w:color w:val="000000"/>
        </w:rPr>
        <w:t xml:space="preserve"> </w:t>
      </w:r>
      <w:r w:rsidRPr="00820950">
        <w:rPr>
          <w:color w:val="000000"/>
        </w:rPr>
        <w:t>total</w:t>
      </w:r>
      <w:r w:rsidR="003448E4" w:rsidRPr="00820950">
        <w:rPr>
          <w:color w:val="000000"/>
        </w:rPr>
        <w:t xml:space="preserve"> </w:t>
      </w:r>
      <w:r w:rsidR="002E0D0F">
        <w:rPr>
          <w:color w:val="000000"/>
        </w:rPr>
        <w:t>of</w:t>
      </w:r>
      <w:r w:rsidR="002E0D0F" w:rsidRPr="00820950" w:rsidDel="00820950">
        <w:rPr>
          <w:color w:val="000000"/>
        </w:rPr>
        <w:t xml:space="preserve"> </w:t>
      </w:r>
      <w:r w:rsidR="0037351B" w:rsidRPr="00820950">
        <w:rPr>
          <w:color w:val="000000"/>
        </w:rPr>
        <w:t>4</w:t>
      </w:r>
      <w:r w:rsidR="00454F03">
        <w:rPr>
          <w:color w:val="000000"/>
        </w:rPr>
        <w:t>0</w:t>
      </w:r>
      <w:r w:rsidR="003448E4" w:rsidRPr="00820950">
        <w:rPr>
          <w:color w:val="000000"/>
        </w:rPr>
        <w:t> </w:t>
      </w:r>
      <w:r w:rsidRPr="00820950">
        <w:rPr>
          <w:color w:val="000000"/>
        </w:rPr>
        <w:t>inspection requirements.</w:t>
      </w:r>
    </w:p>
    <w:p w14:paraId="5898B497" w14:textId="4FCC6542" w:rsidR="00C52BB2" w:rsidRDefault="00C52BB2" w:rsidP="00776D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r w:rsidRPr="00820950">
        <w:rPr>
          <w:color w:val="000000"/>
        </w:rPr>
        <w:t xml:space="preserve">The frequency at which this </w:t>
      </w:r>
      <w:r w:rsidR="00820950" w:rsidRPr="00820950">
        <w:rPr>
          <w:color w:val="000000"/>
        </w:rPr>
        <w:t>IP</w:t>
      </w:r>
      <w:r w:rsidRPr="00820950">
        <w:rPr>
          <w:color w:val="000000"/>
        </w:rPr>
        <w:t xml:space="preserve"> is to be conducted is triennially (</w:t>
      </w:r>
      <w:r w:rsidR="00820950" w:rsidRPr="00820950">
        <w:rPr>
          <w:color w:val="000000"/>
        </w:rPr>
        <w:t xml:space="preserve">i.e., </w:t>
      </w:r>
      <w:r w:rsidRPr="00820950">
        <w:rPr>
          <w:color w:val="000000"/>
        </w:rPr>
        <w:t xml:space="preserve">once every </w:t>
      </w:r>
      <w:r w:rsidR="00820950" w:rsidRPr="00820950">
        <w:rPr>
          <w:color w:val="000000"/>
        </w:rPr>
        <w:t>3</w:t>
      </w:r>
      <w:r w:rsidR="00C414EB" w:rsidRPr="00820950">
        <w:rPr>
          <w:color w:val="000000"/>
        </w:rPr>
        <w:t> </w:t>
      </w:r>
      <w:r w:rsidRPr="00820950">
        <w:rPr>
          <w:color w:val="000000"/>
        </w:rPr>
        <w:t>years).</w:t>
      </w:r>
    </w:p>
    <w:p w14:paraId="3EAED0C8" w14:textId="77777777" w:rsidR="009056CC" w:rsidRPr="002E0D0F" w:rsidRDefault="009056CC" w:rsidP="00905EA8">
      <w:pPr>
        <w:pStyle w:val="Heading1"/>
      </w:pPr>
      <w:r w:rsidRPr="002E0D0F">
        <w:t>71130.08-0</w:t>
      </w:r>
      <w:r w:rsidR="00354C7E" w:rsidRPr="002E0D0F">
        <w:t>4</w:t>
      </w:r>
      <w:r w:rsidRPr="002E0D0F">
        <w:tab/>
        <w:t>RESOURCE ESTIMATE</w:t>
      </w:r>
    </w:p>
    <w:p w14:paraId="4C048FCD" w14:textId="42956C3B" w:rsidR="00C52BB2" w:rsidRDefault="00C52BB2" w:rsidP="00905EA8">
      <w:pPr>
        <w:pStyle w:val="BodyText"/>
        <w:rPr>
          <w:szCs w:val="24"/>
        </w:rPr>
      </w:pPr>
      <w:r w:rsidRPr="002E0D0F">
        <w:rPr>
          <w:szCs w:val="24"/>
        </w:rPr>
        <w:t>The resource estimate for the completion of this procedure consists of approximately 16</w:t>
      </w:r>
      <w:r w:rsidR="00E97B6E" w:rsidRPr="002E0D0F">
        <w:rPr>
          <w:szCs w:val="24"/>
        </w:rPr>
        <w:t> hour</w:t>
      </w:r>
      <w:r w:rsidRPr="002E0D0F">
        <w:rPr>
          <w:szCs w:val="24"/>
        </w:rPr>
        <w:t>s for the inspection of the minimum range of inspection requirements, and approximately 24</w:t>
      </w:r>
      <w:r w:rsidR="00E97B6E" w:rsidRPr="002E0D0F">
        <w:rPr>
          <w:szCs w:val="24"/>
        </w:rPr>
        <w:t> hour</w:t>
      </w:r>
      <w:r w:rsidRPr="002E0D0F">
        <w:rPr>
          <w:szCs w:val="24"/>
        </w:rPr>
        <w:t xml:space="preserve">s </w:t>
      </w:r>
      <w:r w:rsidRPr="002E0D0F">
        <w:rPr>
          <w:szCs w:val="24"/>
        </w:rPr>
        <w:lastRenderedPageBreak/>
        <w:t>for the inspection of the nominal range of inspection requirements. The sample size for this procedure is one.</w:t>
      </w:r>
    </w:p>
    <w:p w14:paraId="166BE5D3" w14:textId="3DDEE225" w:rsidR="00A73B57" w:rsidRPr="006B05AC" w:rsidRDefault="005A0143" w:rsidP="00905EA8">
      <w:pPr>
        <w:pStyle w:val="Heading1"/>
      </w:pPr>
      <w:r w:rsidRPr="006B05AC">
        <w:t>71130.08-05</w:t>
      </w:r>
      <w:r w:rsidR="00A73B57" w:rsidRPr="006B05AC">
        <w:tab/>
        <w:t>REFERENCES</w:t>
      </w:r>
    </w:p>
    <w:p w14:paraId="50866FBE" w14:textId="01916D5F" w:rsidR="00FA5412" w:rsidRPr="0087062A" w:rsidRDefault="00FA5412" w:rsidP="00AB3204">
      <w:pPr>
        <w:pStyle w:val="BodyText2"/>
        <w:rPr>
          <w:szCs w:val="24"/>
        </w:rPr>
      </w:pPr>
      <w:r w:rsidRPr="008D79EB">
        <w:rPr>
          <w:szCs w:val="24"/>
        </w:rPr>
        <w:t xml:space="preserve">10 CFR Part 26 Final Rule, </w:t>
      </w:r>
      <w:r w:rsidRPr="008D79EB">
        <w:rPr>
          <w:i/>
          <w:iCs/>
          <w:szCs w:val="24"/>
        </w:rPr>
        <w:t>Federal Register</w:t>
      </w:r>
      <w:r w:rsidRPr="008D79EB">
        <w:rPr>
          <w:szCs w:val="24"/>
        </w:rPr>
        <w:t xml:space="preserve">, Volume 87, No. 224, November 22, 2022, is available at: </w:t>
      </w:r>
      <w:hyperlink r:id="rId12" w:history="1">
        <w:r w:rsidRPr="0087062A">
          <w:t>https://www.govinfo.gov/content/pkg/FR-2022-11-22/pdf/2022-24903.pdf</w:t>
        </w:r>
      </w:hyperlink>
    </w:p>
    <w:p w14:paraId="0A9BA4F6" w14:textId="30921805" w:rsidR="00F70319" w:rsidRPr="008D79EB" w:rsidRDefault="0086564D" w:rsidP="00AB3204">
      <w:pPr>
        <w:pStyle w:val="BodyText2"/>
        <w:rPr>
          <w:szCs w:val="24"/>
        </w:rPr>
      </w:pPr>
      <w:r w:rsidRPr="00905EA8">
        <w:t>10</w:t>
      </w:r>
      <w:r w:rsidRPr="0087062A">
        <w:rPr>
          <w:color w:val="000000"/>
          <w:szCs w:val="24"/>
        </w:rPr>
        <w:t> CFR </w:t>
      </w:r>
      <w:r w:rsidR="009A3182" w:rsidRPr="0087062A">
        <w:rPr>
          <w:color w:val="000000"/>
          <w:szCs w:val="24"/>
        </w:rPr>
        <w:t>Part 26</w:t>
      </w:r>
      <w:r w:rsidR="00FA5412" w:rsidRPr="00FA5412">
        <w:rPr>
          <w:color w:val="000000"/>
          <w:szCs w:val="24"/>
        </w:rPr>
        <w:t xml:space="preserve"> </w:t>
      </w:r>
      <w:r w:rsidR="00FA5412" w:rsidRPr="008D79EB">
        <w:rPr>
          <w:szCs w:val="24"/>
        </w:rPr>
        <w:t>Final Rule</w:t>
      </w:r>
      <w:r w:rsidR="009A3182" w:rsidRPr="0087062A">
        <w:rPr>
          <w:color w:val="000000"/>
          <w:szCs w:val="24"/>
        </w:rPr>
        <w:t xml:space="preserve">, </w:t>
      </w:r>
      <w:r w:rsidR="009A3182" w:rsidRPr="0087062A">
        <w:rPr>
          <w:i/>
          <w:color w:val="000000"/>
          <w:szCs w:val="24"/>
        </w:rPr>
        <w:t>Federal Register</w:t>
      </w:r>
      <w:r w:rsidR="009A3182" w:rsidRPr="0087062A">
        <w:rPr>
          <w:color w:val="000000"/>
          <w:szCs w:val="24"/>
        </w:rPr>
        <w:t>, Volume 73, No. 62, March 31, 2008</w:t>
      </w:r>
      <w:r w:rsidR="00E25B58" w:rsidRPr="008D79EB">
        <w:rPr>
          <w:szCs w:val="24"/>
        </w:rPr>
        <w:t>,</w:t>
      </w:r>
      <w:r w:rsidR="000A5495" w:rsidRPr="008D79EB">
        <w:rPr>
          <w:szCs w:val="24"/>
        </w:rPr>
        <w:t xml:space="preserve"> </w:t>
      </w:r>
      <w:r w:rsidR="00FA5412" w:rsidRPr="008D79EB">
        <w:rPr>
          <w:szCs w:val="24"/>
        </w:rPr>
        <w:t xml:space="preserve">is </w:t>
      </w:r>
      <w:r w:rsidR="00FA5412" w:rsidRPr="008D79EB">
        <w:rPr>
          <w:szCs w:val="24"/>
        </w:rPr>
        <w:br/>
      </w:r>
      <w:r w:rsidR="00F70319" w:rsidRPr="008D79EB">
        <w:rPr>
          <w:szCs w:val="24"/>
        </w:rPr>
        <w:t>a</w:t>
      </w:r>
      <w:r w:rsidR="00E25B58" w:rsidRPr="008D79EB">
        <w:rPr>
          <w:szCs w:val="24"/>
        </w:rPr>
        <w:t xml:space="preserve">vailable </w:t>
      </w:r>
      <w:r w:rsidR="00FA5412" w:rsidRPr="008D79EB">
        <w:rPr>
          <w:szCs w:val="24"/>
        </w:rPr>
        <w:t xml:space="preserve">at: </w:t>
      </w:r>
      <w:ins w:id="125" w:author="Author">
        <w:r w:rsidR="00A51E01">
          <w:fldChar w:fldCharType="begin"/>
        </w:r>
        <w:r w:rsidR="00A51E01">
          <w:instrText>HYPERLINK "https://www.govinfo.gov/content/pkg/FR-2008-03-31/pdf/E8-4998.pdf"</w:instrText>
        </w:r>
        <w:r w:rsidR="00A51E01">
          <w:fldChar w:fldCharType="separate"/>
        </w:r>
        <w:r w:rsidR="00A51E01" w:rsidRPr="008D79EB">
          <w:rPr>
            <w:color w:val="C00000"/>
            <w:szCs w:val="24"/>
          </w:rPr>
          <w:t>https://www.govinfo.gov/content/pkg/FR-2008-03-31/pdf/E8-4998.pdf</w:t>
        </w:r>
        <w:r w:rsidR="00A51E01">
          <w:rPr>
            <w:color w:val="C00000"/>
            <w:szCs w:val="24"/>
          </w:rPr>
          <w:fldChar w:fldCharType="end"/>
        </w:r>
      </w:ins>
    </w:p>
    <w:p w14:paraId="2C0E1B70" w14:textId="1BD10CA5" w:rsidR="009A3182" w:rsidRPr="008D79EB" w:rsidRDefault="00FA5412" w:rsidP="00AB3204">
      <w:pPr>
        <w:pStyle w:val="BodyText2"/>
      </w:pPr>
      <w:r w:rsidRPr="008D79EB">
        <w:t>10 CFR Part 26 is available at the Electronic Code of Federal Regulations (eCFR)</w:t>
      </w:r>
      <w:r w:rsidR="00E25B58" w:rsidRPr="008D79EB">
        <w:t xml:space="preserve"> </w:t>
      </w:r>
      <w:r w:rsidR="00E25B58" w:rsidRPr="0087062A">
        <w:t>Web</w:t>
      </w:r>
      <w:r w:rsidR="00A51E01">
        <w:t>s</w:t>
      </w:r>
      <w:r w:rsidR="00E25B58" w:rsidRPr="0087062A">
        <w:t>ite:</w:t>
      </w:r>
      <w:r w:rsidR="0057322F">
        <w:t xml:space="preserve"> </w:t>
      </w:r>
      <w:ins w:id="126" w:author="Author">
        <w:r w:rsidR="00A51E01">
          <w:fldChar w:fldCharType="begin"/>
        </w:r>
        <w:r w:rsidR="00A51E01">
          <w:instrText>HYPERLINK "https://www.ecfr.gov/current/title-10/chapter-I/part-26"</w:instrText>
        </w:r>
        <w:r w:rsidR="00A51E01">
          <w:fldChar w:fldCharType="separate"/>
        </w:r>
        <w:r w:rsidR="00A51E01" w:rsidRPr="008D79EB">
          <w:rPr>
            <w:color w:val="C00000"/>
            <w:szCs w:val="24"/>
          </w:rPr>
          <w:t>https://www.ecfr.gov/current/title-10/chapter-I/part-26</w:t>
        </w:r>
        <w:r w:rsidR="00A51E01">
          <w:rPr>
            <w:color w:val="C00000"/>
            <w:szCs w:val="24"/>
          </w:rPr>
          <w:fldChar w:fldCharType="end"/>
        </w:r>
      </w:ins>
    </w:p>
    <w:p w14:paraId="212886B1" w14:textId="5A3F894A" w:rsidR="00E25B58" w:rsidRDefault="00E25B58" w:rsidP="00AB3204">
      <w:pPr>
        <w:pStyle w:val="BodyText2"/>
      </w:pPr>
      <w:r>
        <w:t>A current list of controlled substances (</w:t>
      </w:r>
      <w:r w:rsidRPr="00EA5E64">
        <w:t xml:space="preserve">Schedules I to V of </w:t>
      </w:r>
      <w:r w:rsidR="0026251F">
        <w:t>section</w:t>
      </w:r>
      <w:r w:rsidRPr="00EA5E64">
        <w:t xml:space="preserve"> 202 of the Controlled Substances Act [21 U.S.C. 812]</w:t>
      </w:r>
      <w:r>
        <w:t xml:space="preserve">) is available at: </w:t>
      </w:r>
      <w:hyperlink r:id="rId13" w:history="1">
        <w:r w:rsidR="006C297C" w:rsidRPr="008D5885">
          <w:rPr>
            <w:szCs w:val="24"/>
          </w:rPr>
          <w:t>https://www.dea.gov/drug-information/drug-scheduling</w:t>
        </w:r>
      </w:hyperlink>
    </w:p>
    <w:p w14:paraId="01750199" w14:textId="710D8396" w:rsidR="009A3182" w:rsidRDefault="009A3182" w:rsidP="00AB3204">
      <w:pPr>
        <w:pStyle w:val="BodyText2"/>
      </w:pPr>
      <w:r w:rsidRPr="008968A5">
        <w:t xml:space="preserve">A current list of </w:t>
      </w:r>
      <w:r w:rsidR="002A5FA5">
        <w:t>HHS</w:t>
      </w:r>
      <w:r w:rsidR="002A5FA5">
        <w:noBreakHyphen/>
      </w:r>
      <w:r w:rsidRPr="008968A5">
        <w:t>certified laboratories</w:t>
      </w:r>
      <w:ins w:id="127" w:author="Author">
        <w:r w:rsidR="001A686D">
          <w:t xml:space="preserve"> </w:t>
        </w:r>
        <w:r w:rsidR="00A51E01" w:rsidRPr="00D40DBA">
          <w:rPr>
            <w:color w:val="C00000"/>
          </w:rPr>
          <w:t xml:space="preserve">(urine and oral fluid) is published each month in the </w:t>
        </w:r>
        <w:r w:rsidR="00A51E01" w:rsidRPr="00D40DBA">
          <w:rPr>
            <w:i/>
            <w:iCs/>
            <w:color w:val="C00000"/>
          </w:rPr>
          <w:t>Federal Register</w:t>
        </w:r>
        <w:r w:rsidR="00A51E01" w:rsidRPr="00D40DBA">
          <w:rPr>
            <w:color w:val="C00000"/>
          </w:rPr>
          <w:t xml:space="preserve"> and</w:t>
        </w:r>
        <w:r w:rsidR="00A51E01" w:rsidRPr="008968A5">
          <w:t xml:space="preserve"> </w:t>
        </w:r>
      </w:ins>
      <w:r w:rsidRPr="008968A5">
        <w:t>is available at</w:t>
      </w:r>
      <w:r w:rsidR="00E25B58">
        <w:t xml:space="preserve">: </w:t>
      </w:r>
      <w:r w:rsidR="00B61D6B">
        <w:fldChar w:fldCharType="begin"/>
      </w:r>
      <w:r w:rsidR="00B61D6B">
        <w:instrText>HYPERLINK "</w:instrText>
      </w:r>
      <w:r w:rsidR="00B61D6B" w:rsidRPr="00FA5412">
        <w:instrText xml:space="preserve"> https://www.samhsa.gov/workplace/drug-testing-</w:instrText>
      </w:r>
      <w:r w:rsidR="00B61D6B">
        <w:instrText>"</w:instrText>
      </w:r>
      <w:r w:rsidR="00B61D6B">
        <w:fldChar w:fldCharType="separate"/>
      </w:r>
      <w:ins w:id="128" w:author="Author">
        <w:r w:rsidR="00B61D6B" w:rsidRPr="00422F47">
          <w:t xml:space="preserve"> https://www.samhsa.gov/workplace/drug-testing-</w:t>
        </w:r>
      </w:ins>
      <w:r w:rsidR="00B61D6B">
        <w:fldChar w:fldCharType="end"/>
      </w:r>
      <w:ins w:id="129" w:author="Author">
        <w:r w:rsidR="00FA5412" w:rsidRPr="00FA5412">
          <w:t xml:space="preserve"> resources/certified-lab-list</w:t>
        </w:r>
      </w:ins>
      <w:hyperlink w:history="1"/>
    </w:p>
    <w:p w14:paraId="09FBC913" w14:textId="4B94E843" w:rsidR="00E25B58" w:rsidRPr="008968A5" w:rsidRDefault="00897292" w:rsidP="00AB3204">
      <w:pPr>
        <w:pStyle w:val="BodyText2"/>
      </w:pPr>
      <w:r w:rsidRPr="008968A5">
        <w:t>National Highway Traffic Safety (NHTSA) Conforming Products List (CPL) for evidential breath testing devices (67 FR 62091; October 3, 2002, and subsequent amendments)</w:t>
      </w:r>
      <w:r>
        <w:t>.</w:t>
      </w:r>
      <w:r w:rsidR="00E25B58">
        <w:t xml:space="preserve"> A current list of approved devices is available at: </w:t>
      </w:r>
      <w:r w:rsidR="00E25B58" w:rsidRPr="006C35CB">
        <w:t>https://www.transportation.gov/odapc/approved-evidential-breath-testing-devices</w:t>
      </w:r>
    </w:p>
    <w:p w14:paraId="57FC0E92" w14:textId="353B0143" w:rsidR="00A51E01" w:rsidRDefault="003E3DC9" w:rsidP="00A51E01">
      <w:pPr>
        <w:pStyle w:val="BodyText2"/>
        <w:rPr>
          <w:ins w:id="130" w:author="Author"/>
        </w:rPr>
      </w:pPr>
      <w:r>
        <w:t>Nuclear Energy Institute (NEI) 03</w:t>
      </w:r>
      <w:r>
        <w:noBreakHyphen/>
        <w:t xml:space="preserve">01, Nuclear Power Plant Access Authorization Program, </w:t>
      </w:r>
      <w:ins w:id="131" w:author="Author">
        <w:r w:rsidR="00A51E01" w:rsidRPr="00D40DBA">
          <w:rPr>
            <w:color w:val="C00000"/>
          </w:rPr>
          <w:t>Revision 3, May 2009 (non-public)</w:t>
        </w:r>
      </w:ins>
    </w:p>
    <w:p w14:paraId="636525B3" w14:textId="7BC7E28F" w:rsidR="00A51E01" w:rsidRPr="00721E5D" w:rsidRDefault="00A51E01" w:rsidP="00A51E01">
      <w:pPr>
        <w:pStyle w:val="BodyText2"/>
      </w:pPr>
      <w:ins w:id="132" w:author="Author">
        <w:r w:rsidRPr="00D40DBA">
          <w:rPr>
            <w:color w:val="C00000"/>
          </w:rPr>
          <w:t>Regulatory Guide (RG) 5.89, “Fitness-For-Duty Programs for Commercial Power Reactor and Category I Special Nuclear Material Licensees,” Revision 0, November 2022 (ML20143A034)</w:t>
        </w:r>
      </w:ins>
    </w:p>
    <w:p w14:paraId="06D7933F" w14:textId="4DD53393" w:rsidR="00EA5E64" w:rsidRDefault="00E25B58" w:rsidP="00AB3204">
      <w:pPr>
        <w:pStyle w:val="BodyText2"/>
      </w:pPr>
      <w:r w:rsidRPr="00905EA8">
        <w:t>The annual summary reports published by the NRC on 10 CFR 26.717 FFD program</w:t>
      </w:r>
      <w:r>
        <w:t xml:space="preserve"> performance data </w:t>
      </w:r>
      <w:r w:rsidR="00DD48CA">
        <w:t>are</w:t>
      </w:r>
      <w:r>
        <w:t xml:space="preserve"> available at the NRC Web Site: </w:t>
      </w:r>
      <w:r w:rsidRPr="006C35CB">
        <w:t>https://www.nrc.gov/reactors/</w:t>
      </w:r>
      <w:r>
        <w:br/>
      </w:r>
      <w:r w:rsidRPr="006C35CB">
        <w:t>operating/ops-experience/fitness-for-duty-programs/performance-reports.html</w:t>
      </w:r>
      <w:r w:rsidRPr="00FD5A94">
        <w:t>.</w:t>
      </w:r>
    </w:p>
    <w:p w14:paraId="064560E9" w14:textId="77777777" w:rsidR="00C06852" w:rsidRDefault="00A73B57" w:rsidP="00905EA8">
      <w:pPr>
        <w:pStyle w:val="END"/>
        <w:rPr>
          <w:color w:val="000000"/>
        </w:rPr>
      </w:pPr>
      <w:r w:rsidRPr="008968A5">
        <w:rPr>
          <w:color w:val="000000"/>
        </w:rPr>
        <w:t>END</w:t>
      </w:r>
    </w:p>
    <w:p w14:paraId="48FEDE2C" w14:textId="2A68775F" w:rsidR="002F24E4" w:rsidRPr="00C4504E" w:rsidRDefault="00AB3204" w:rsidP="00AB3204">
      <w:pPr>
        <w:pStyle w:val="BodyText2"/>
        <w:rPr>
          <w:color w:val="000000"/>
        </w:rPr>
      </w:pPr>
      <w:r>
        <w:t>Attachments:</w:t>
      </w:r>
      <w:r>
        <w:br/>
      </w:r>
      <w:r w:rsidR="00A73B57" w:rsidRPr="008968A5">
        <w:rPr>
          <w:color w:val="000000"/>
        </w:rPr>
        <w:t xml:space="preserve">Attachment </w:t>
      </w:r>
      <w:r w:rsidR="00036090" w:rsidRPr="008968A5">
        <w:rPr>
          <w:color w:val="000000"/>
        </w:rPr>
        <w:t>1</w:t>
      </w:r>
      <w:r w:rsidR="00A73B57" w:rsidRPr="008968A5">
        <w:rPr>
          <w:color w:val="000000"/>
        </w:rPr>
        <w:t>: Urine Collection Questionnaire</w:t>
      </w:r>
      <w:r>
        <w:rPr>
          <w:color w:val="000000"/>
        </w:rPr>
        <w:br/>
      </w:r>
      <w:r w:rsidR="00A73B57" w:rsidRPr="008968A5">
        <w:rPr>
          <w:color w:val="000000"/>
        </w:rPr>
        <w:t xml:space="preserve">Attachment </w:t>
      </w:r>
      <w:r w:rsidR="00036090" w:rsidRPr="008968A5">
        <w:rPr>
          <w:color w:val="000000"/>
        </w:rPr>
        <w:t>2</w:t>
      </w:r>
      <w:r w:rsidR="00A73B57" w:rsidRPr="008968A5">
        <w:rPr>
          <w:color w:val="000000"/>
        </w:rPr>
        <w:t>: Breath Collection Questionnaire</w:t>
      </w:r>
      <w:r>
        <w:rPr>
          <w:color w:val="000000"/>
        </w:rPr>
        <w:br/>
      </w:r>
      <w:r w:rsidR="00A73B57" w:rsidRPr="008968A5">
        <w:rPr>
          <w:color w:val="000000"/>
        </w:rPr>
        <w:t xml:space="preserve">Attachment </w:t>
      </w:r>
      <w:r w:rsidR="00036090" w:rsidRPr="008968A5">
        <w:rPr>
          <w:color w:val="000000"/>
        </w:rPr>
        <w:t>3</w:t>
      </w:r>
      <w:r w:rsidR="00A73B57" w:rsidRPr="008968A5">
        <w:rPr>
          <w:color w:val="000000"/>
        </w:rPr>
        <w:t>: Medical Review Officer Questionnaire</w:t>
      </w:r>
      <w:r>
        <w:rPr>
          <w:color w:val="000000"/>
        </w:rPr>
        <w:br/>
      </w:r>
      <w:r w:rsidR="00A73B57" w:rsidRPr="008968A5">
        <w:rPr>
          <w:color w:val="000000"/>
        </w:rPr>
        <w:t xml:space="preserve">Attachment </w:t>
      </w:r>
      <w:r w:rsidR="00036090" w:rsidRPr="008968A5">
        <w:rPr>
          <w:color w:val="000000"/>
        </w:rPr>
        <w:t>4</w:t>
      </w:r>
      <w:r w:rsidR="00A73B57" w:rsidRPr="008968A5">
        <w:rPr>
          <w:color w:val="000000"/>
        </w:rPr>
        <w:t>: Substance Abuse Expert</w:t>
      </w:r>
      <w:r w:rsidR="00615E3C" w:rsidRPr="008968A5">
        <w:rPr>
          <w:color w:val="000000"/>
        </w:rPr>
        <w:t xml:space="preserve"> Questionnaire</w:t>
      </w:r>
      <w:r>
        <w:rPr>
          <w:color w:val="000000"/>
        </w:rPr>
        <w:br/>
      </w:r>
      <w:r w:rsidR="0031491E">
        <w:rPr>
          <w:color w:val="000000"/>
        </w:rPr>
        <w:t>Attachment 5</w:t>
      </w:r>
      <w:r w:rsidR="009D6D73">
        <w:rPr>
          <w:color w:val="000000"/>
        </w:rPr>
        <w:t>:</w:t>
      </w:r>
      <w:r w:rsidR="0031491E">
        <w:rPr>
          <w:color w:val="000000"/>
        </w:rPr>
        <w:t xml:space="preserve"> Blind Performance Test Sample Submissions</w:t>
      </w:r>
      <w:r>
        <w:rPr>
          <w:color w:val="000000"/>
        </w:rPr>
        <w:br/>
      </w:r>
      <w:r w:rsidR="00036090" w:rsidRPr="00C4504E">
        <w:rPr>
          <w:color w:val="000000"/>
        </w:rPr>
        <w:t xml:space="preserve">Attachment </w:t>
      </w:r>
      <w:r w:rsidR="0031491E">
        <w:rPr>
          <w:color w:val="000000"/>
        </w:rPr>
        <w:t>6</w:t>
      </w:r>
      <w:r w:rsidR="00C26EB0" w:rsidRPr="00C4504E">
        <w:rPr>
          <w:color w:val="000000"/>
        </w:rPr>
        <w:t>: Revision</w:t>
      </w:r>
      <w:r w:rsidR="00036090" w:rsidRPr="00C4504E">
        <w:rPr>
          <w:color w:val="000000"/>
        </w:rPr>
        <w:t xml:space="preserve"> History for IP 71130.08</w:t>
      </w:r>
    </w:p>
    <w:p w14:paraId="0154DB2B" w14:textId="77777777" w:rsidR="00620837" w:rsidRPr="00620837" w:rsidRDefault="00620837" w:rsidP="00AB3204">
      <w:pPr>
        <w:pStyle w:val="BodyText"/>
      </w:pPr>
    </w:p>
    <w:p w14:paraId="7F2EE897" w14:textId="60161751" w:rsidR="0054625D" w:rsidRPr="00620837" w:rsidRDefault="0054625D" w:rsidP="00776D49">
      <w:pPr>
        <w:tabs>
          <w:tab w:val="left" w:pos="3216"/>
        </w:tabs>
        <w:rPr>
          <w:szCs w:val="24"/>
        </w:rPr>
        <w:sectPr w:rsidR="0054625D" w:rsidRPr="00620837" w:rsidSect="00EE4572">
          <w:footerReference w:type="default" r:id="rId14"/>
          <w:footerReference w:type="first" r:id="rId15"/>
          <w:endnotePr>
            <w:numFmt w:val="decimal"/>
          </w:endnotePr>
          <w:pgSz w:w="12240" w:h="15840" w:code="1"/>
          <w:pgMar w:top="1440" w:right="1440" w:bottom="1440" w:left="1440" w:header="720" w:footer="720" w:gutter="0"/>
          <w:cols w:space="720"/>
          <w:docGrid w:linePitch="299"/>
        </w:sectPr>
      </w:pPr>
    </w:p>
    <w:p w14:paraId="71BA6AA7" w14:textId="5BCAE0D5" w:rsidR="00036090" w:rsidRPr="000F4D83" w:rsidRDefault="00036090" w:rsidP="00247594">
      <w:pPr>
        <w:pStyle w:val="attachmenttitle"/>
      </w:pPr>
      <w:r w:rsidRPr="000F4D83">
        <w:lastRenderedPageBreak/>
        <w:t>Attachment 1</w:t>
      </w:r>
      <w:r w:rsidR="00247594">
        <w:t xml:space="preserve">: </w:t>
      </w:r>
      <w:r w:rsidRPr="000F4D83">
        <w:t>Urine Collection Questionnaire</w:t>
      </w:r>
    </w:p>
    <w:p w14:paraId="1D8D4FD4" w14:textId="3D6E8AF3" w:rsidR="00036090" w:rsidRPr="000F4D83" w:rsidRDefault="0086564D" w:rsidP="00776D49">
      <w:pPr>
        <w:jc w:val="center"/>
        <w:rPr>
          <w:u w:val="single"/>
        </w:rPr>
      </w:pPr>
      <w:r>
        <w:rPr>
          <w:u w:val="single"/>
        </w:rPr>
        <w:t>10 CFR </w:t>
      </w:r>
      <w:r w:rsidR="00036090" w:rsidRPr="000F4D83">
        <w:rPr>
          <w:u w:val="single"/>
        </w:rPr>
        <w:t>Part 26</w:t>
      </w:r>
    </w:p>
    <w:p w14:paraId="513C3DFF" w14:textId="77777777" w:rsidR="00036090" w:rsidRPr="000F4D83" w:rsidRDefault="00036090" w:rsidP="00776D49">
      <w:pPr>
        <w:jc w:val="center"/>
        <w:rPr>
          <w:u w:val="single"/>
        </w:rPr>
      </w:pPr>
      <w:r w:rsidRPr="000F4D83">
        <w:rPr>
          <w:u w:val="single"/>
        </w:rPr>
        <w:t>URINE COLLECTION QUESTIONNAIRE</w:t>
      </w:r>
    </w:p>
    <w:p w14:paraId="0F235281" w14:textId="77777777" w:rsidR="00036090" w:rsidRPr="000F4D83" w:rsidRDefault="00036090" w:rsidP="00776D49">
      <w:pPr>
        <w:jc w:val="center"/>
        <w:rPr>
          <w:u w:val="single"/>
        </w:rPr>
      </w:pPr>
    </w:p>
    <w:p w14:paraId="5920E3CC" w14:textId="77777777" w:rsidR="00036090" w:rsidRPr="00C06852" w:rsidRDefault="00036090" w:rsidP="00776D49">
      <w:pPr>
        <w:jc w:val="cente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2882"/>
        <w:gridCol w:w="10032"/>
      </w:tblGrid>
      <w:tr w:rsidR="00036090" w:rsidRPr="002C50DE" w14:paraId="2A4F4E8C" w14:textId="77777777" w:rsidTr="00D83E83">
        <w:tc>
          <w:tcPr>
            <w:tcW w:w="1116" w:type="pct"/>
          </w:tcPr>
          <w:p w14:paraId="5DCFE725" w14:textId="77777777" w:rsidR="00036090" w:rsidRPr="002C50DE" w:rsidRDefault="00036090" w:rsidP="00776D49">
            <w:pPr>
              <w:spacing w:before="60" w:line="360" w:lineRule="auto"/>
            </w:pPr>
            <w:r w:rsidRPr="002C50DE">
              <w:t>Licensee</w:t>
            </w:r>
          </w:p>
        </w:tc>
        <w:tc>
          <w:tcPr>
            <w:tcW w:w="3884" w:type="pct"/>
          </w:tcPr>
          <w:p w14:paraId="0BE34EB6" w14:textId="77777777" w:rsidR="00036090" w:rsidRPr="002C50DE" w:rsidRDefault="00036090" w:rsidP="00776D49">
            <w:pPr>
              <w:spacing w:before="60" w:line="360" w:lineRule="auto"/>
              <w:jc w:val="center"/>
            </w:pPr>
          </w:p>
        </w:tc>
      </w:tr>
      <w:tr w:rsidR="00036090" w:rsidRPr="002C50DE" w14:paraId="2C0426BB" w14:textId="77777777" w:rsidTr="00D83E83">
        <w:tc>
          <w:tcPr>
            <w:tcW w:w="1116" w:type="pct"/>
          </w:tcPr>
          <w:p w14:paraId="3F850DB4" w14:textId="77777777" w:rsidR="00036090" w:rsidRPr="002C50DE" w:rsidRDefault="00036090" w:rsidP="00776D49">
            <w:pPr>
              <w:spacing w:before="60" w:line="360" w:lineRule="auto"/>
            </w:pPr>
            <w:r w:rsidRPr="002C50DE">
              <w:t>Contact Person</w:t>
            </w:r>
          </w:p>
        </w:tc>
        <w:tc>
          <w:tcPr>
            <w:tcW w:w="3884" w:type="pct"/>
          </w:tcPr>
          <w:p w14:paraId="6E6B78BF" w14:textId="77777777" w:rsidR="00036090" w:rsidRPr="002C50DE" w:rsidRDefault="00036090" w:rsidP="00776D49">
            <w:pPr>
              <w:spacing w:before="60" w:line="360" w:lineRule="auto"/>
              <w:jc w:val="center"/>
            </w:pPr>
          </w:p>
        </w:tc>
      </w:tr>
      <w:tr w:rsidR="00036090" w:rsidRPr="002C50DE" w14:paraId="599F9FB5" w14:textId="77777777" w:rsidTr="00D83E83">
        <w:tc>
          <w:tcPr>
            <w:tcW w:w="1116" w:type="pct"/>
          </w:tcPr>
          <w:p w14:paraId="364EAAC7" w14:textId="77777777" w:rsidR="00036090" w:rsidRPr="002C50DE" w:rsidRDefault="00036090" w:rsidP="00776D49">
            <w:pPr>
              <w:spacing w:before="60" w:line="360" w:lineRule="auto"/>
            </w:pPr>
            <w:r w:rsidRPr="002C50DE">
              <w:t>Inspection Date</w:t>
            </w:r>
          </w:p>
        </w:tc>
        <w:tc>
          <w:tcPr>
            <w:tcW w:w="3884" w:type="pct"/>
          </w:tcPr>
          <w:p w14:paraId="02FA5BC7" w14:textId="77777777" w:rsidR="00036090" w:rsidRPr="002C50DE" w:rsidRDefault="00036090" w:rsidP="00776D49">
            <w:pPr>
              <w:spacing w:before="60" w:line="360" w:lineRule="auto"/>
              <w:jc w:val="center"/>
            </w:pPr>
          </w:p>
        </w:tc>
      </w:tr>
      <w:tr w:rsidR="00036090" w:rsidRPr="002C50DE" w14:paraId="01DC415A" w14:textId="77777777" w:rsidTr="00D83E83">
        <w:tc>
          <w:tcPr>
            <w:tcW w:w="1116" w:type="pct"/>
          </w:tcPr>
          <w:p w14:paraId="5BBEC85C" w14:textId="77777777" w:rsidR="00036090" w:rsidRPr="002C50DE" w:rsidRDefault="00036090" w:rsidP="00776D49">
            <w:pPr>
              <w:spacing w:before="60" w:line="360" w:lineRule="auto"/>
            </w:pPr>
            <w:r w:rsidRPr="002C50DE">
              <w:t>Inspector</w:t>
            </w:r>
          </w:p>
        </w:tc>
        <w:tc>
          <w:tcPr>
            <w:tcW w:w="3884" w:type="pct"/>
          </w:tcPr>
          <w:p w14:paraId="41194797" w14:textId="77777777" w:rsidR="00036090" w:rsidRPr="002C50DE" w:rsidRDefault="00036090" w:rsidP="00776D49">
            <w:pPr>
              <w:spacing w:before="60" w:line="360" w:lineRule="auto"/>
              <w:jc w:val="center"/>
            </w:pPr>
          </w:p>
        </w:tc>
      </w:tr>
    </w:tbl>
    <w:p w14:paraId="79C3D6D5" w14:textId="77777777" w:rsidR="00036090" w:rsidRPr="00C06852" w:rsidRDefault="00036090" w:rsidP="00776D49"/>
    <w:p w14:paraId="6915B1F9" w14:textId="77777777" w:rsidR="00036090" w:rsidRPr="00C06852" w:rsidRDefault="00036090" w:rsidP="00776D49"/>
    <w:p w14:paraId="00599353" w14:textId="77777777" w:rsidR="00036090" w:rsidRPr="00C06852" w:rsidRDefault="00036090" w:rsidP="00776D49"/>
    <w:p w14:paraId="490076E8" w14:textId="3F9AACDC" w:rsidR="00036090" w:rsidRPr="008968A5" w:rsidRDefault="00763F8A" w:rsidP="00B12B93">
      <w:pPr>
        <w:pStyle w:val="BodyText"/>
      </w:pPr>
      <w:r>
        <w:t>T</w:t>
      </w:r>
      <w:r w:rsidR="00036090" w:rsidRPr="008968A5">
        <w:t xml:space="preserve">his </w:t>
      </w:r>
      <w:r w:rsidR="0031491E">
        <w:t xml:space="preserve">Urine Collection </w:t>
      </w:r>
      <w:r w:rsidR="00036090" w:rsidRPr="008968A5">
        <w:t xml:space="preserve">questionnaire </w:t>
      </w:r>
      <w:r w:rsidR="000073A0" w:rsidRPr="008968A5">
        <w:t xml:space="preserve">may </w:t>
      </w:r>
      <w:r w:rsidR="00036090" w:rsidRPr="008968A5">
        <w:t xml:space="preserve">be used by the </w:t>
      </w:r>
      <w:r w:rsidR="00D71D44">
        <w:t xml:space="preserve">U.S. </w:t>
      </w:r>
      <w:r w:rsidR="00036090" w:rsidRPr="008968A5">
        <w:t>Nuclear Regulatory Commission</w:t>
      </w:r>
      <w:r w:rsidR="00E22186">
        <w:t xml:space="preserve"> </w:t>
      </w:r>
      <w:r w:rsidR="0031491E">
        <w:t>(NRC)</w:t>
      </w:r>
      <w:r w:rsidR="0031491E" w:rsidRPr="008968A5">
        <w:t xml:space="preserve"> </w:t>
      </w:r>
      <w:r w:rsidR="00036090" w:rsidRPr="008968A5">
        <w:t xml:space="preserve">inspector when </w:t>
      </w:r>
      <w:r w:rsidR="0031491E">
        <w:t xml:space="preserve">evaluating </w:t>
      </w:r>
      <w:r w:rsidR="00036090" w:rsidRPr="008968A5">
        <w:t>the urine collection procedures at a licensee</w:t>
      </w:r>
      <w:r w:rsidR="00A05233" w:rsidRPr="008968A5">
        <w:t>’s</w:t>
      </w:r>
      <w:r w:rsidR="00036090" w:rsidRPr="008968A5">
        <w:t xml:space="preserve"> or other entity’s specimen collection site. Each question is accompanied by potential answers and the relevant</w:t>
      </w:r>
      <w:r w:rsidR="0031491E">
        <w:t xml:space="preserve"> requirement(s) in </w:t>
      </w:r>
      <w:r w:rsidR="0086564D">
        <w:t>10 CFR </w:t>
      </w:r>
      <w:r w:rsidR="00036090" w:rsidRPr="008968A5">
        <w:t>Part 26, Subpart E.</w:t>
      </w:r>
    </w:p>
    <w:p w14:paraId="0D08DF9F" w14:textId="77777777" w:rsidR="00763F8A" w:rsidRDefault="00763F8A" w:rsidP="00776D49">
      <w:pPr>
        <w:rPr>
          <w:szCs w:val="24"/>
        </w:rPr>
      </w:pPr>
      <w:r>
        <w:rPr>
          <w:szCs w:val="24"/>
        </w:rPr>
        <w:br w:type="page"/>
      </w:r>
    </w:p>
    <w:p w14:paraId="0BD56EFF" w14:textId="03FD95E7" w:rsidR="003E3DC9" w:rsidRDefault="003E3DC9" w:rsidP="00B12B93">
      <w:pPr>
        <w:pStyle w:val="BodyText"/>
      </w:pPr>
      <w:r w:rsidRPr="00763F8A">
        <w:rPr>
          <w:szCs w:val="24"/>
          <w:u w:val="single"/>
        </w:rPr>
        <w:lastRenderedPageBreak/>
        <w:t>INSTRUCTIONS</w:t>
      </w:r>
      <w:r>
        <w:rPr>
          <w:szCs w:val="24"/>
        </w:rPr>
        <w:t>:</w:t>
      </w:r>
    </w:p>
    <w:p w14:paraId="3DE71DA5" w14:textId="74C42745" w:rsidR="00763F8A" w:rsidRDefault="003E3DC9" w:rsidP="00B12B93">
      <w:pPr>
        <w:pStyle w:val="BodyText"/>
        <w:rPr>
          <w:szCs w:val="24"/>
        </w:rPr>
      </w:pPr>
      <w:r>
        <w:rPr>
          <w:szCs w:val="24"/>
        </w:rPr>
        <w:t xml:space="preserve">The Urine Collector </w:t>
      </w:r>
      <w:r w:rsidR="00036090" w:rsidRPr="008968A5">
        <w:rPr>
          <w:szCs w:val="24"/>
        </w:rPr>
        <w:t xml:space="preserve">questionnaire is divided into three </w:t>
      </w:r>
      <w:r w:rsidR="0026251F">
        <w:rPr>
          <w:szCs w:val="24"/>
        </w:rPr>
        <w:t>section</w:t>
      </w:r>
      <w:r w:rsidR="00036090" w:rsidRPr="008968A5">
        <w:rPr>
          <w:szCs w:val="24"/>
        </w:rPr>
        <w:t>s.</w:t>
      </w:r>
    </w:p>
    <w:p w14:paraId="3FC53D81" w14:textId="014C429D" w:rsidR="00036090" w:rsidRPr="003E4E3B" w:rsidRDefault="0026251F" w:rsidP="003E4E3B">
      <w:pPr>
        <w:pStyle w:val="ListBullet2"/>
      </w:pPr>
      <w:r w:rsidRPr="00B108CF">
        <w:rPr>
          <w:u w:val="single"/>
        </w:rPr>
        <w:t>Section</w:t>
      </w:r>
      <w:r w:rsidR="003E3DC9" w:rsidRPr="00B108CF">
        <w:rPr>
          <w:u w:val="single"/>
        </w:rPr>
        <w:t xml:space="preserve"> A </w:t>
      </w:r>
      <w:r w:rsidR="00036090" w:rsidRPr="00B108CF">
        <w:rPr>
          <w:u w:val="single"/>
        </w:rPr>
        <w:t>(Observing the Collector</w:t>
      </w:r>
      <w:r w:rsidR="003E3DC9" w:rsidRPr="00B108CF">
        <w:rPr>
          <w:u w:val="single"/>
        </w:rPr>
        <w:t xml:space="preserve"> – Mock Collection</w:t>
      </w:r>
      <w:r w:rsidR="00036090" w:rsidRPr="00B108CF">
        <w:rPr>
          <w:u w:val="single"/>
        </w:rPr>
        <w:t>)</w:t>
      </w:r>
      <w:r w:rsidR="00036090" w:rsidRPr="003E4E3B">
        <w:t xml:space="preserve"> is to be completed by the inspector during a mock specimen collection. The inspector is to direct the collector to treat the inspector as an employee wh</w:t>
      </w:r>
      <w:r w:rsidR="00A14A19" w:rsidRPr="003E4E3B">
        <w:t xml:space="preserve">o has just arrived for a test. </w:t>
      </w:r>
      <w:r w:rsidR="00036090" w:rsidRPr="003E4E3B">
        <w:t>At the point in the collection when the collector requests the inspector to provide a specimen, the inspector will direct the collector to fill the specimen collection cup with water and assume the “specimen” is acceptable (</w:t>
      </w:r>
      <w:r w:rsidR="00D71D44" w:rsidRPr="003E4E3B">
        <w:t xml:space="preserve">in appearance and temperature). </w:t>
      </w:r>
      <w:r w:rsidR="00036090" w:rsidRPr="003E4E3B">
        <w:t>The full specimen collection process must be observed by the inspector. The inspector must also enter the private collection area to assess security measures.</w:t>
      </w:r>
    </w:p>
    <w:p w14:paraId="6C9008B8" w14:textId="66CFFF26" w:rsidR="00036090" w:rsidRPr="008968A5" w:rsidRDefault="0026251F" w:rsidP="00B108CF">
      <w:pPr>
        <w:pStyle w:val="ListBullet2"/>
        <w:rPr>
          <w:szCs w:val="24"/>
        </w:rPr>
      </w:pPr>
      <w:r>
        <w:rPr>
          <w:szCs w:val="24"/>
          <w:u w:val="single"/>
        </w:rPr>
        <w:t>Section</w:t>
      </w:r>
      <w:r w:rsidR="003E3DC9">
        <w:rPr>
          <w:szCs w:val="24"/>
          <w:u w:val="single"/>
        </w:rPr>
        <w:t xml:space="preserve"> B </w:t>
      </w:r>
      <w:r w:rsidR="00036090" w:rsidRPr="00763F8A">
        <w:rPr>
          <w:szCs w:val="24"/>
          <w:u w:val="single"/>
        </w:rPr>
        <w:t>(Knowledge of Collection Procedures)</w:t>
      </w:r>
      <w:r w:rsidR="00036090" w:rsidRPr="008968A5">
        <w:rPr>
          <w:szCs w:val="24"/>
        </w:rPr>
        <w:t xml:space="preserve"> is to be completed after the mock collection.</w:t>
      </w:r>
      <w:r w:rsidR="00D71D44">
        <w:rPr>
          <w:szCs w:val="24"/>
        </w:rPr>
        <w:t xml:space="preserve"> </w:t>
      </w:r>
      <w:r w:rsidR="00036090" w:rsidRPr="008968A5">
        <w:rPr>
          <w:szCs w:val="24"/>
        </w:rPr>
        <w:t xml:space="preserve">The inspector will ask the collector questions </w:t>
      </w:r>
      <w:r w:rsidR="003D0365">
        <w:rPr>
          <w:szCs w:val="24"/>
        </w:rPr>
        <w:t xml:space="preserve">about the </w:t>
      </w:r>
      <w:r w:rsidR="00036090" w:rsidRPr="008968A5">
        <w:rPr>
          <w:szCs w:val="24"/>
        </w:rPr>
        <w:t>procedures to be followed during typical and atypical collections.</w:t>
      </w:r>
    </w:p>
    <w:p w14:paraId="08549BDA" w14:textId="3FEA4A01" w:rsidR="00036090" w:rsidRDefault="0026251F" w:rsidP="00B108CF">
      <w:pPr>
        <w:pStyle w:val="ListBullet2"/>
        <w:rPr>
          <w:szCs w:val="24"/>
        </w:rPr>
      </w:pPr>
      <w:r>
        <w:rPr>
          <w:rFonts w:eastAsiaTheme="majorEastAsia" w:cstheme="majorBidi"/>
        </w:rPr>
        <w:t>Section</w:t>
      </w:r>
      <w:r w:rsidR="003E3DC9">
        <w:rPr>
          <w:szCs w:val="24"/>
          <w:u w:val="single"/>
        </w:rPr>
        <w:t xml:space="preserve"> C </w:t>
      </w:r>
      <w:r w:rsidR="00036090" w:rsidRPr="00763F8A">
        <w:rPr>
          <w:szCs w:val="24"/>
          <w:u w:val="single"/>
        </w:rPr>
        <w:t>(Observing the Facility)</w:t>
      </w:r>
      <w:r w:rsidR="00036090" w:rsidRPr="008968A5">
        <w:rPr>
          <w:szCs w:val="24"/>
        </w:rPr>
        <w:t xml:space="preserve"> consists of questions to be completed by the inspector based on observations made regarding the specimen collection facility.</w:t>
      </w:r>
    </w:p>
    <w:p w14:paraId="4386F3FC" w14:textId="77777777" w:rsidR="003E3DC9" w:rsidRPr="000F4D83" w:rsidRDefault="003E3DC9" w:rsidP="00776D49">
      <w:pPr>
        <w:jc w:val="center"/>
        <w:rPr>
          <w:u w:val="single"/>
        </w:rPr>
      </w:pPr>
      <w:r w:rsidRPr="000F4D83">
        <w:rPr>
          <w:u w:val="single"/>
        </w:rPr>
        <w:t>Table of Contents</w:t>
      </w:r>
    </w:p>
    <w:p w14:paraId="2B4AE968" w14:textId="77777777" w:rsidR="003E3DC9" w:rsidRPr="008968A5" w:rsidRDefault="003E3DC9" w:rsidP="00776D49"/>
    <w:tbl>
      <w:tblPr>
        <w:tblW w:w="122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0"/>
        <w:gridCol w:w="1710"/>
      </w:tblGrid>
      <w:tr w:rsidR="003E3DC9" w:rsidRPr="008968A5" w14:paraId="6FA3071E" w14:textId="77777777" w:rsidTr="00BF2925">
        <w:tc>
          <w:tcPr>
            <w:tcW w:w="10530" w:type="dxa"/>
            <w:vAlign w:val="center"/>
          </w:tcPr>
          <w:p w14:paraId="73E912F8" w14:textId="3938C403" w:rsidR="003E3DC9" w:rsidRPr="00DB2271" w:rsidRDefault="0026251F" w:rsidP="00776D49">
            <w:pPr>
              <w:overflowPunct w:val="0"/>
              <w:textAlignment w:val="baseline"/>
            </w:pPr>
            <w:r>
              <w:t>Section</w:t>
            </w:r>
          </w:p>
        </w:tc>
        <w:tc>
          <w:tcPr>
            <w:tcW w:w="1710" w:type="dxa"/>
          </w:tcPr>
          <w:p w14:paraId="4F89AC47" w14:textId="77777777" w:rsidR="003E3DC9" w:rsidRPr="00DB2271" w:rsidRDefault="003E3DC9" w:rsidP="00776D49">
            <w:pPr>
              <w:overflowPunct w:val="0"/>
              <w:jc w:val="center"/>
              <w:textAlignment w:val="baseline"/>
            </w:pPr>
            <w:r w:rsidRPr="00DB2271">
              <w:t>Question Numbers</w:t>
            </w:r>
          </w:p>
        </w:tc>
      </w:tr>
      <w:tr w:rsidR="003E3DC9" w:rsidRPr="008968A5" w14:paraId="0196D002" w14:textId="77777777" w:rsidTr="00BF2925">
        <w:trPr>
          <w:trHeight w:val="288"/>
        </w:trPr>
        <w:tc>
          <w:tcPr>
            <w:tcW w:w="10530" w:type="dxa"/>
            <w:vAlign w:val="center"/>
          </w:tcPr>
          <w:p w14:paraId="5C54F63E" w14:textId="77777777" w:rsidR="003E3DC9" w:rsidRPr="008968A5" w:rsidRDefault="003E3DC9" w:rsidP="00776D49">
            <w:pPr>
              <w:overflowPunct w:val="0"/>
              <w:textAlignment w:val="baseline"/>
            </w:pPr>
            <w:r>
              <w:t>A. Observing the Collector (</w:t>
            </w:r>
            <w:r w:rsidRPr="00FA0B7D">
              <w:rPr>
                <w:szCs w:val="24"/>
              </w:rPr>
              <w:t>Mock Collection</w:t>
            </w:r>
            <w:r>
              <w:rPr>
                <w:szCs w:val="24"/>
              </w:rPr>
              <w:t>)</w:t>
            </w:r>
          </w:p>
        </w:tc>
        <w:tc>
          <w:tcPr>
            <w:tcW w:w="1710" w:type="dxa"/>
            <w:tcMar>
              <w:left w:w="432" w:type="dxa"/>
              <w:right w:w="115" w:type="dxa"/>
            </w:tcMar>
            <w:vAlign w:val="center"/>
          </w:tcPr>
          <w:p w14:paraId="42779B8A" w14:textId="4BDE31BB" w:rsidR="003E3DC9" w:rsidRPr="008968A5" w:rsidRDefault="003E3DC9" w:rsidP="00776D49">
            <w:pPr>
              <w:overflowPunct w:val="0"/>
              <w:textAlignment w:val="baseline"/>
            </w:pPr>
            <w:r w:rsidRPr="008968A5">
              <w:t>A</w:t>
            </w:r>
            <w:r>
              <w:t>1 – A28</w:t>
            </w:r>
          </w:p>
        </w:tc>
      </w:tr>
      <w:tr w:rsidR="003E3DC9" w:rsidRPr="008968A5" w14:paraId="5E93DF1B" w14:textId="77777777" w:rsidTr="00BF2925">
        <w:trPr>
          <w:trHeight w:val="288"/>
        </w:trPr>
        <w:tc>
          <w:tcPr>
            <w:tcW w:w="10530" w:type="dxa"/>
            <w:vAlign w:val="center"/>
          </w:tcPr>
          <w:p w14:paraId="11B68C29" w14:textId="77777777" w:rsidR="003E3DC9" w:rsidRPr="008968A5" w:rsidRDefault="003E3DC9" w:rsidP="00776D49">
            <w:pPr>
              <w:overflowPunct w:val="0"/>
              <w:textAlignment w:val="baseline"/>
            </w:pPr>
            <w:r w:rsidRPr="008968A5">
              <w:t xml:space="preserve">B. </w:t>
            </w:r>
            <w:r>
              <w:t>K</w:t>
            </w:r>
            <w:r w:rsidRPr="008968A5">
              <w:t>nowledge of Collection Procedures</w:t>
            </w:r>
          </w:p>
        </w:tc>
        <w:tc>
          <w:tcPr>
            <w:tcW w:w="1710" w:type="dxa"/>
            <w:tcMar>
              <w:left w:w="432" w:type="dxa"/>
              <w:right w:w="115" w:type="dxa"/>
            </w:tcMar>
            <w:vAlign w:val="center"/>
          </w:tcPr>
          <w:p w14:paraId="232BB38D" w14:textId="1283A790" w:rsidR="003E3DC9" w:rsidRPr="008968A5" w:rsidRDefault="003E3DC9" w:rsidP="00776D49">
            <w:pPr>
              <w:overflowPunct w:val="0"/>
              <w:textAlignment w:val="baseline"/>
            </w:pPr>
            <w:r w:rsidRPr="008968A5">
              <w:t xml:space="preserve">B1 – </w:t>
            </w:r>
            <w:r w:rsidRPr="00E2447E">
              <w:t>B2</w:t>
            </w:r>
            <w:ins w:id="133" w:author="Author">
              <w:r w:rsidR="00327A13" w:rsidRPr="0087062A">
                <w:t>9</w:t>
              </w:r>
            </w:ins>
          </w:p>
        </w:tc>
      </w:tr>
      <w:tr w:rsidR="003E3DC9" w:rsidRPr="008968A5" w14:paraId="014C2F64" w14:textId="77777777" w:rsidTr="00BF2925">
        <w:trPr>
          <w:trHeight w:val="288"/>
        </w:trPr>
        <w:tc>
          <w:tcPr>
            <w:tcW w:w="10530" w:type="dxa"/>
            <w:vAlign w:val="center"/>
          </w:tcPr>
          <w:p w14:paraId="69E2FDD0" w14:textId="77777777" w:rsidR="003E3DC9" w:rsidRPr="008968A5" w:rsidRDefault="003E3DC9" w:rsidP="00776D49">
            <w:pPr>
              <w:overflowPunct w:val="0"/>
              <w:textAlignment w:val="baseline"/>
            </w:pPr>
            <w:r>
              <w:t>C</w:t>
            </w:r>
            <w:r w:rsidRPr="008968A5">
              <w:t>. Observing the Facility</w:t>
            </w:r>
          </w:p>
        </w:tc>
        <w:tc>
          <w:tcPr>
            <w:tcW w:w="1710" w:type="dxa"/>
            <w:tcMar>
              <w:left w:w="432" w:type="dxa"/>
              <w:right w:w="115" w:type="dxa"/>
            </w:tcMar>
            <w:vAlign w:val="center"/>
          </w:tcPr>
          <w:p w14:paraId="44300568" w14:textId="51030E9D" w:rsidR="003E3DC9" w:rsidRPr="008968A5" w:rsidRDefault="00327A13" w:rsidP="00776D49">
            <w:pPr>
              <w:overflowPunct w:val="0"/>
              <w:textAlignment w:val="baseline"/>
            </w:pPr>
            <w:ins w:id="134" w:author="Author">
              <w:r>
                <w:t>C</w:t>
              </w:r>
              <w:r w:rsidRPr="008968A5">
                <w:t xml:space="preserve"> </w:t>
              </w:r>
            </w:ins>
            <w:r w:rsidR="003E3DC9" w:rsidRPr="008968A5">
              <w:t xml:space="preserve">1 – </w:t>
            </w:r>
            <w:ins w:id="135" w:author="Author">
              <w:r>
                <w:t>C8</w:t>
              </w:r>
            </w:ins>
          </w:p>
        </w:tc>
      </w:tr>
    </w:tbl>
    <w:p w14:paraId="1F594F58" w14:textId="77777777" w:rsidR="00763F8A" w:rsidRPr="008968A5" w:rsidRDefault="00763F8A" w:rsidP="00776D49">
      <w:pPr>
        <w:rPr>
          <w:szCs w:val="24"/>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42"/>
        <w:gridCol w:w="2753"/>
        <w:gridCol w:w="3870"/>
        <w:gridCol w:w="5565"/>
      </w:tblGrid>
      <w:tr w:rsidR="00036090" w:rsidRPr="008968A5" w14:paraId="38F80E23" w14:textId="77777777" w:rsidTr="10A1D4B5">
        <w:trPr>
          <w:cantSplit/>
          <w:tblHeader/>
        </w:trPr>
        <w:tc>
          <w:tcPr>
            <w:tcW w:w="0" w:type="auto"/>
            <w:gridSpan w:val="4"/>
            <w:shd w:val="clear" w:color="auto" w:fill="FFFFFF" w:themeFill="background1"/>
          </w:tcPr>
          <w:p w14:paraId="1DA75F19" w14:textId="22B03BC2" w:rsidR="00036090" w:rsidRPr="008968A5" w:rsidRDefault="00036090" w:rsidP="004459D8">
            <w:pPr>
              <w:keepNext/>
              <w:keepLines/>
              <w:rPr>
                <w:b/>
                <w:szCs w:val="24"/>
              </w:rPr>
            </w:pPr>
            <w:r w:rsidRPr="00D71D44">
              <w:rPr>
                <w:szCs w:val="24"/>
              </w:rPr>
              <w:t>A</w:t>
            </w:r>
            <w:r w:rsidRPr="000F4D83">
              <w:rPr>
                <w:szCs w:val="24"/>
              </w:rPr>
              <w:t>.</w:t>
            </w:r>
            <w:r w:rsidR="0057322F">
              <w:rPr>
                <w:szCs w:val="24"/>
              </w:rPr>
              <w:t xml:space="preserve"> </w:t>
            </w:r>
            <w:r w:rsidR="00B962E4">
              <w:rPr>
                <w:szCs w:val="24"/>
              </w:rPr>
              <w:t xml:space="preserve">Urine Collection, </w:t>
            </w:r>
            <w:r w:rsidRPr="000F4D83">
              <w:rPr>
                <w:szCs w:val="24"/>
              </w:rPr>
              <w:t>Observing the Collector</w:t>
            </w:r>
            <w:r w:rsidR="00FA0B7D">
              <w:rPr>
                <w:szCs w:val="24"/>
              </w:rPr>
              <w:t xml:space="preserve"> </w:t>
            </w:r>
            <w:r w:rsidR="003E3DC9">
              <w:rPr>
                <w:szCs w:val="24"/>
              </w:rPr>
              <w:t>(Mock Collection)</w:t>
            </w:r>
          </w:p>
        </w:tc>
      </w:tr>
      <w:tr w:rsidR="008F4ECD" w:rsidRPr="008968A5" w14:paraId="044AC570" w14:textId="77777777" w:rsidTr="00FF24D0">
        <w:trPr>
          <w:cantSplit/>
          <w:trHeight w:val="84"/>
          <w:tblHeader/>
        </w:trPr>
        <w:tc>
          <w:tcPr>
            <w:tcW w:w="0" w:type="auto"/>
            <w:vAlign w:val="center"/>
          </w:tcPr>
          <w:p w14:paraId="5CC2E151" w14:textId="52F71781" w:rsidR="008F4ECD" w:rsidRPr="008968A5" w:rsidRDefault="008F4ECD" w:rsidP="004459D8">
            <w:pPr>
              <w:keepNext/>
              <w:keepLines/>
              <w:jc w:val="center"/>
            </w:pPr>
            <w:r w:rsidRPr="008968A5">
              <w:rPr>
                <w:szCs w:val="24"/>
              </w:rPr>
              <w:t>Num</w:t>
            </w:r>
            <w:r w:rsidR="00C96736">
              <w:rPr>
                <w:szCs w:val="24"/>
              </w:rPr>
              <w:t>.</w:t>
            </w:r>
          </w:p>
        </w:tc>
        <w:tc>
          <w:tcPr>
            <w:tcW w:w="2753" w:type="dxa"/>
            <w:vAlign w:val="center"/>
          </w:tcPr>
          <w:p w14:paraId="3B4AC295" w14:textId="326B0C62" w:rsidR="008F4ECD" w:rsidRPr="008968A5" w:rsidRDefault="008F4ECD" w:rsidP="004459D8">
            <w:pPr>
              <w:keepNext/>
              <w:keepLines/>
            </w:pPr>
            <w:r w:rsidRPr="000F4D83">
              <w:t>Question</w:t>
            </w:r>
          </w:p>
        </w:tc>
        <w:tc>
          <w:tcPr>
            <w:tcW w:w="3870" w:type="dxa"/>
            <w:vAlign w:val="center"/>
          </w:tcPr>
          <w:p w14:paraId="3E17A605" w14:textId="4FC6CCB7" w:rsidR="008F4ECD" w:rsidRPr="008968A5" w:rsidRDefault="008F4ECD" w:rsidP="004459D8">
            <w:pPr>
              <w:overflowPunct w:val="0"/>
              <w:textAlignment w:val="baseline"/>
            </w:pPr>
            <w:r w:rsidRPr="000F4D83">
              <w:t>Answer</w:t>
            </w:r>
          </w:p>
        </w:tc>
        <w:tc>
          <w:tcPr>
            <w:tcW w:w="5565" w:type="dxa"/>
            <w:vAlign w:val="center"/>
          </w:tcPr>
          <w:p w14:paraId="2C48EA21" w14:textId="6E575F29" w:rsidR="008F4ECD" w:rsidRPr="008968A5" w:rsidRDefault="008F4ECD" w:rsidP="004459D8">
            <w:pPr>
              <w:keepNext/>
              <w:keepLines/>
            </w:pPr>
            <w:r w:rsidRPr="000F4D83">
              <w:t>NRC R</w:t>
            </w:r>
            <w:r w:rsidR="00A95BD4">
              <w:t>egulation(s)</w:t>
            </w:r>
          </w:p>
        </w:tc>
      </w:tr>
      <w:tr w:rsidR="008F4ECD" w:rsidRPr="008968A5" w14:paraId="63369952" w14:textId="77777777" w:rsidTr="00B61465">
        <w:trPr>
          <w:cantSplit/>
          <w:trHeight w:val="1434"/>
        </w:trPr>
        <w:tc>
          <w:tcPr>
            <w:tcW w:w="0" w:type="auto"/>
          </w:tcPr>
          <w:p w14:paraId="1F431634" w14:textId="77777777" w:rsidR="008F4ECD" w:rsidRPr="008968A5" w:rsidRDefault="008F4ECD" w:rsidP="004459D8">
            <w:pPr>
              <w:keepNext/>
              <w:keepLines/>
              <w:jc w:val="center"/>
            </w:pPr>
            <w:r w:rsidRPr="008968A5">
              <w:t>A1</w:t>
            </w:r>
          </w:p>
        </w:tc>
        <w:tc>
          <w:tcPr>
            <w:tcW w:w="2753" w:type="dxa"/>
          </w:tcPr>
          <w:p w14:paraId="6BB79949" w14:textId="23CF8A72" w:rsidR="00B962E4" w:rsidRPr="008968A5" w:rsidRDefault="008F4ECD" w:rsidP="004459D8">
            <w:pPr>
              <w:keepNext/>
              <w:keepLines/>
            </w:pPr>
            <w:r w:rsidRPr="008968A5">
              <w:t>D</w:t>
            </w:r>
            <w:r w:rsidR="00B962E4">
              <w:t>id</w:t>
            </w:r>
            <w:r w:rsidRPr="008968A5">
              <w:t xml:space="preserve"> the collector positively identify the donor </w:t>
            </w:r>
            <w:r w:rsidR="00B962E4" w:rsidRPr="008968A5">
              <w:t>[</w:t>
            </w:r>
            <w:r w:rsidR="00530B38">
              <w:t>or</w:t>
            </w:r>
            <w:r w:rsidR="00B962E4" w:rsidRPr="008968A5">
              <w:t xml:space="preserve"> the inspector] </w:t>
            </w:r>
            <w:r w:rsidRPr="008968A5">
              <w:t xml:space="preserve">by photo identification before beginning the collection process? </w:t>
            </w:r>
          </w:p>
        </w:tc>
        <w:tc>
          <w:tcPr>
            <w:tcW w:w="3870" w:type="dxa"/>
          </w:tcPr>
          <w:p w14:paraId="7D8081E6" w14:textId="4DFCC67E" w:rsidR="008F4ECD" w:rsidRPr="008968A5" w:rsidRDefault="00763F8A" w:rsidP="004459D8">
            <w:pPr>
              <w:numPr>
                <w:ilvl w:val="0"/>
                <w:numId w:val="1"/>
              </w:numPr>
              <w:tabs>
                <w:tab w:val="clear" w:pos="720"/>
                <w:tab w:val="num" w:pos="380"/>
              </w:tabs>
              <w:overflowPunct w:val="0"/>
              <w:ind w:left="302" w:hanging="288"/>
              <w:textAlignment w:val="baseline"/>
            </w:pPr>
            <w:r>
              <w:t>Yes.</w:t>
            </w:r>
          </w:p>
          <w:p w14:paraId="46044279" w14:textId="3ED0A0AF" w:rsidR="008F4ECD" w:rsidRPr="008968A5" w:rsidRDefault="00763F8A" w:rsidP="004459D8">
            <w:pPr>
              <w:numPr>
                <w:ilvl w:val="0"/>
                <w:numId w:val="1"/>
              </w:numPr>
              <w:tabs>
                <w:tab w:val="clear" w:pos="720"/>
                <w:tab w:val="num" w:pos="380"/>
              </w:tabs>
              <w:overflowPunct w:val="0"/>
              <w:ind w:left="302" w:hanging="288"/>
              <w:textAlignment w:val="baseline"/>
            </w:pPr>
            <w:r>
              <w:t>No.</w:t>
            </w:r>
          </w:p>
          <w:p w14:paraId="2C7707C8"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6D7245BE" w14:textId="77777777" w:rsidR="008F4ECD" w:rsidRPr="008968A5" w:rsidRDefault="008F4ECD" w:rsidP="004459D8">
            <w:pPr>
              <w:overflowPunct w:val="0"/>
              <w:ind w:left="302" w:hanging="288"/>
              <w:textAlignment w:val="baseline"/>
            </w:pPr>
          </w:p>
        </w:tc>
        <w:tc>
          <w:tcPr>
            <w:tcW w:w="5565" w:type="dxa"/>
          </w:tcPr>
          <w:p w14:paraId="53EA6BCE" w14:textId="5DF15578" w:rsidR="008F4ECD" w:rsidRPr="008968A5" w:rsidRDefault="00223BA8" w:rsidP="004459D8">
            <w:pPr>
              <w:keepNext/>
              <w:keepLines/>
            </w:pPr>
            <w:r>
              <w:t>§ </w:t>
            </w:r>
            <w:r w:rsidR="008F4ECD" w:rsidRPr="008968A5">
              <w:t>26.89(b)(1) states:</w:t>
            </w:r>
            <w:r w:rsidR="0057322F">
              <w:t xml:space="preserve"> </w:t>
            </w:r>
            <w:r w:rsidR="007C0067">
              <w:br/>
            </w:r>
            <w:r w:rsidR="008F4ECD" w:rsidRPr="008968A5">
              <w:t>“Acceptable identification includes photo-identification issued by a licensee or other entity who is subject to his part, or by the Federal</w:t>
            </w:r>
            <w:r w:rsidR="008F4ECD">
              <w:t>,</w:t>
            </w:r>
            <w:r w:rsidR="008F4ECD" w:rsidRPr="008968A5">
              <w:t xml:space="preserve"> State, </w:t>
            </w:r>
            <w:r w:rsidR="007976A7">
              <w:t>or</w:t>
            </w:r>
            <w:r w:rsidR="008F4ECD" w:rsidRPr="008968A5">
              <w:t xml:space="preserve"> local government. Licensees and other entities may not accept faxes or photocopies of identification.”</w:t>
            </w:r>
          </w:p>
        </w:tc>
      </w:tr>
      <w:tr w:rsidR="008F4ECD" w:rsidRPr="008968A5" w14:paraId="297ADFEE" w14:textId="77777777" w:rsidTr="00B61465">
        <w:trPr>
          <w:cantSplit/>
        </w:trPr>
        <w:tc>
          <w:tcPr>
            <w:tcW w:w="0" w:type="auto"/>
          </w:tcPr>
          <w:p w14:paraId="40A4D6AD" w14:textId="77777777" w:rsidR="008F4ECD" w:rsidRPr="008968A5" w:rsidRDefault="008F4ECD" w:rsidP="004459D8">
            <w:pPr>
              <w:jc w:val="center"/>
            </w:pPr>
            <w:r w:rsidRPr="008968A5">
              <w:t>A2</w:t>
            </w:r>
          </w:p>
        </w:tc>
        <w:tc>
          <w:tcPr>
            <w:tcW w:w="2753" w:type="dxa"/>
          </w:tcPr>
          <w:p w14:paraId="0ECC764E" w14:textId="5687F83D" w:rsidR="008F4ECD" w:rsidRPr="008968A5" w:rsidRDefault="00B962E4" w:rsidP="004459D8">
            <w:r w:rsidRPr="008968A5">
              <w:t>D</w:t>
            </w:r>
            <w:r>
              <w:t>id</w:t>
            </w:r>
            <w:r w:rsidR="008F4ECD" w:rsidRPr="008968A5">
              <w:t xml:space="preserve"> the collector require the donor to sign a consent form?</w:t>
            </w:r>
          </w:p>
        </w:tc>
        <w:tc>
          <w:tcPr>
            <w:tcW w:w="3870" w:type="dxa"/>
          </w:tcPr>
          <w:p w14:paraId="54E33E70" w14:textId="07E594C9" w:rsidR="008F4ECD" w:rsidRPr="008968A5" w:rsidRDefault="00763F8A" w:rsidP="004459D8">
            <w:pPr>
              <w:numPr>
                <w:ilvl w:val="0"/>
                <w:numId w:val="1"/>
              </w:numPr>
              <w:tabs>
                <w:tab w:val="clear" w:pos="720"/>
                <w:tab w:val="num" w:pos="380"/>
              </w:tabs>
              <w:overflowPunct w:val="0"/>
              <w:ind w:left="302" w:hanging="288"/>
              <w:textAlignment w:val="baseline"/>
            </w:pPr>
            <w:r>
              <w:t>Yes.</w:t>
            </w:r>
          </w:p>
          <w:p w14:paraId="2CDF400E" w14:textId="733CADD9" w:rsidR="008F4ECD" w:rsidRPr="008968A5" w:rsidRDefault="00763F8A" w:rsidP="004459D8">
            <w:pPr>
              <w:numPr>
                <w:ilvl w:val="0"/>
                <w:numId w:val="1"/>
              </w:numPr>
              <w:tabs>
                <w:tab w:val="clear" w:pos="720"/>
                <w:tab w:val="num" w:pos="380"/>
              </w:tabs>
              <w:overflowPunct w:val="0"/>
              <w:ind w:left="302" w:hanging="288"/>
              <w:textAlignment w:val="baseline"/>
            </w:pPr>
            <w:r>
              <w:t>No.</w:t>
            </w:r>
          </w:p>
          <w:p w14:paraId="740DEB89" w14:textId="692D9768" w:rsidR="008F4ECD" w:rsidRPr="008968A5" w:rsidRDefault="008F4ECD" w:rsidP="004459D8">
            <w:pPr>
              <w:numPr>
                <w:ilvl w:val="0"/>
                <w:numId w:val="1"/>
              </w:numPr>
              <w:tabs>
                <w:tab w:val="clear" w:pos="720"/>
                <w:tab w:val="num" w:pos="380"/>
              </w:tabs>
              <w:overflowPunct w:val="0"/>
              <w:ind w:left="302" w:hanging="288"/>
              <w:textAlignment w:val="baseline"/>
            </w:pPr>
            <w:r>
              <w:t>Other:</w:t>
            </w:r>
          </w:p>
        </w:tc>
        <w:tc>
          <w:tcPr>
            <w:tcW w:w="5565" w:type="dxa"/>
          </w:tcPr>
          <w:p w14:paraId="5511DDE8" w14:textId="4AF182DC" w:rsidR="008F4ECD" w:rsidRPr="008968A5" w:rsidRDefault="00223BA8" w:rsidP="004459D8">
            <w:r>
              <w:t>§ </w:t>
            </w:r>
            <w:r w:rsidR="008F4ECD" w:rsidRPr="008968A5">
              <w:t xml:space="preserve">26.89(b)(4) states: </w:t>
            </w:r>
            <w:r w:rsidR="007C0067">
              <w:br/>
            </w:r>
            <w:r w:rsidR="008F4ECD" w:rsidRPr="008968A5">
              <w:t>“The collector shall</w:t>
            </w:r>
            <w:r w:rsidR="008F4ECD">
              <w:t xml:space="preserve"> </w:t>
            </w:r>
            <w:r w:rsidR="008F4ECD" w:rsidRPr="008968A5">
              <w:t>ask the donor to sign a consent</w:t>
            </w:r>
            <w:r w:rsidR="00D85A08">
              <w:noBreakHyphen/>
            </w:r>
            <w:r w:rsidR="008F4ECD" w:rsidRPr="008968A5">
              <w:t>to</w:t>
            </w:r>
            <w:r w:rsidR="00F97ED3">
              <w:noBreakHyphen/>
            </w:r>
            <w:r w:rsidR="008F4ECD" w:rsidRPr="008968A5">
              <w:t>testing form.”</w:t>
            </w:r>
          </w:p>
        </w:tc>
      </w:tr>
      <w:tr w:rsidR="008F4ECD" w:rsidRPr="008968A5" w14:paraId="2F491A55" w14:textId="77777777" w:rsidTr="00B61465">
        <w:trPr>
          <w:cantSplit/>
        </w:trPr>
        <w:tc>
          <w:tcPr>
            <w:tcW w:w="0" w:type="auto"/>
          </w:tcPr>
          <w:p w14:paraId="69ED6E59" w14:textId="77777777" w:rsidR="008F4ECD" w:rsidRPr="008968A5" w:rsidRDefault="008F4ECD" w:rsidP="004459D8">
            <w:pPr>
              <w:jc w:val="center"/>
            </w:pPr>
            <w:r w:rsidRPr="008968A5">
              <w:lastRenderedPageBreak/>
              <w:t>A3</w:t>
            </w:r>
          </w:p>
        </w:tc>
        <w:tc>
          <w:tcPr>
            <w:tcW w:w="2753" w:type="dxa"/>
          </w:tcPr>
          <w:p w14:paraId="54AF31B6" w14:textId="151665AC" w:rsidR="00B962E4" w:rsidRPr="008968A5" w:rsidRDefault="00B962E4" w:rsidP="004459D8">
            <w:r w:rsidRPr="008968A5">
              <w:t>D</w:t>
            </w:r>
            <w:r>
              <w:t>id</w:t>
            </w:r>
            <w:r w:rsidR="008F4ECD" w:rsidRPr="008968A5">
              <w:t xml:space="preserve"> the collector explain the collection process to the donor and show the donor the form(s) to be used?</w:t>
            </w:r>
          </w:p>
        </w:tc>
        <w:tc>
          <w:tcPr>
            <w:tcW w:w="3870" w:type="dxa"/>
          </w:tcPr>
          <w:p w14:paraId="6012E3BD" w14:textId="141183D9" w:rsidR="008F4ECD" w:rsidRPr="008968A5" w:rsidRDefault="00763F8A" w:rsidP="004459D8">
            <w:pPr>
              <w:numPr>
                <w:ilvl w:val="0"/>
                <w:numId w:val="1"/>
              </w:numPr>
              <w:tabs>
                <w:tab w:val="clear" w:pos="720"/>
                <w:tab w:val="num" w:pos="380"/>
              </w:tabs>
              <w:overflowPunct w:val="0"/>
              <w:ind w:left="302" w:hanging="288"/>
              <w:textAlignment w:val="baseline"/>
            </w:pPr>
            <w:r>
              <w:t>Yes.</w:t>
            </w:r>
          </w:p>
          <w:p w14:paraId="4FB7B495" w14:textId="1CE56007" w:rsidR="008F4ECD" w:rsidRPr="008968A5" w:rsidRDefault="00763F8A" w:rsidP="004459D8">
            <w:pPr>
              <w:numPr>
                <w:ilvl w:val="0"/>
                <w:numId w:val="1"/>
              </w:numPr>
              <w:tabs>
                <w:tab w:val="clear" w:pos="720"/>
                <w:tab w:val="num" w:pos="380"/>
              </w:tabs>
              <w:overflowPunct w:val="0"/>
              <w:ind w:left="302" w:hanging="288"/>
              <w:textAlignment w:val="baseline"/>
            </w:pPr>
            <w:r>
              <w:t>No.</w:t>
            </w:r>
          </w:p>
          <w:p w14:paraId="559799AF"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Other:</w:t>
            </w:r>
          </w:p>
          <w:p w14:paraId="33EFBB72" w14:textId="77777777" w:rsidR="008F4ECD" w:rsidRPr="008968A5" w:rsidRDefault="008F4ECD" w:rsidP="004459D8">
            <w:pPr>
              <w:overflowPunct w:val="0"/>
              <w:ind w:left="302" w:hanging="288"/>
              <w:textAlignment w:val="baseline"/>
            </w:pPr>
          </w:p>
        </w:tc>
        <w:tc>
          <w:tcPr>
            <w:tcW w:w="5565" w:type="dxa"/>
          </w:tcPr>
          <w:p w14:paraId="0EF6DB56" w14:textId="0E68CE30" w:rsidR="008F4ECD" w:rsidRPr="008968A5" w:rsidRDefault="00223BA8" w:rsidP="004459D8">
            <w:r>
              <w:t>§ </w:t>
            </w:r>
            <w:r w:rsidR="008F4ECD" w:rsidRPr="008968A5">
              <w:t>26.89(b)(4) states:</w:t>
            </w:r>
            <w:r w:rsidR="0057322F">
              <w:t xml:space="preserve"> </w:t>
            </w:r>
            <w:r w:rsidR="007C0067">
              <w:br/>
            </w:r>
            <w:r w:rsidR="008F4ECD" w:rsidRPr="008968A5">
              <w:t>“The collector shall explain the testing procedure to the donor, show the donor the form(s) to be used</w:t>
            </w:r>
            <w:r w:rsidR="00076A4E">
              <w:t>.</w:t>
            </w:r>
            <w:r w:rsidR="008F4ECD" w:rsidRPr="008968A5">
              <w:t>”</w:t>
            </w:r>
          </w:p>
        </w:tc>
      </w:tr>
      <w:tr w:rsidR="008F4ECD" w:rsidRPr="008968A5" w14:paraId="50AE4BDF" w14:textId="77777777" w:rsidTr="00B61465">
        <w:trPr>
          <w:cantSplit/>
        </w:trPr>
        <w:tc>
          <w:tcPr>
            <w:tcW w:w="0" w:type="auto"/>
          </w:tcPr>
          <w:p w14:paraId="2283E92D" w14:textId="77777777" w:rsidR="008F4ECD" w:rsidRPr="008968A5" w:rsidRDefault="008F4ECD" w:rsidP="004459D8">
            <w:pPr>
              <w:jc w:val="center"/>
            </w:pPr>
            <w:r w:rsidRPr="008968A5">
              <w:t>A4</w:t>
            </w:r>
          </w:p>
        </w:tc>
        <w:tc>
          <w:tcPr>
            <w:tcW w:w="2753" w:type="dxa"/>
          </w:tcPr>
          <w:p w14:paraId="399522F6" w14:textId="174738C0" w:rsidR="00B962E4" w:rsidRPr="008968A5" w:rsidRDefault="00B962E4" w:rsidP="004459D8">
            <w:r w:rsidRPr="008968A5">
              <w:t>D</w:t>
            </w:r>
            <w:r>
              <w:t>id</w:t>
            </w:r>
            <w:r w:rsidR="008F4ECD" w:rsidRPr="008968A5">
              <w:t xml:space="preserve"> the collector require the donor to list all prescription and over-the-counter medications recently used?</w:t>
            </w:r>
          </w:p>
        </w:tc>
        <w:tc>
          <w:tcPr>
            <w:tcW w:w="3870" w:type="dxa"/>
          </w:tcPr>
          <w:p w14:paraId="296B1960" w14:textId="113C2024" w:rsidR="008F4ECD" w:rsidRPr="008968A5" w:rsidRDefault="00763F8A" w:rsidP="004459D8">
            <w:pPr>
              <w:numPr>
                <w:ilvl w:val="0"/>
                <w:numId w:val="1"/>
              </w:numPr>
              <w:tabs>
                <w:tab w:val="clear" w:pos="720"/>
                <w:tab w:val="num" w:pos="380"/>
              </w:tabs>
              <w:overflowPunct w:val="0"/>
              <w:ind w:left="302" w:hanging="288"/>
              <w:textAlignment w:val="baseline"/>
            </w:pPr>
            <w:r>
              <w:t>No.</w:t>
            </w:r>
          </w:p>
          <w:p w14:paraId="0CB941D5"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3A1F4692"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5CE31FBC" w14:textId="77777777" w:rsidR="008F4ECD" w:rsidRPr="008968A5" w:rsidRDefault="008F4ECD" w:rsidP="004459D8">
            <w:pPr>
              <w:overflowPunct w:val="0"/>
              <w:ind w:left="302" w:hanging="288"/>
              <w:textAlignment w:val="baseline"/>
            </w:pPr>
          </w:p>
        </w:tc>
        <w:tc>
          <w:tcPr>
            <w:tcW w:w="5565" w:type="dxa"/>
          </w:tcPr>
          <w:p w14:paraId="10456131" w14:textId="65BAC8FF" w:rsidR="008F4ECD" w:rsidRPr="008968A5" w:rsidRDefault="00223BA8" w:rsidP="004459D8">
            <w:r>
              <w:t>§ </w:t>
            </w:r>
            <w:r w:rsidR="008F4ECD" w:rsidRPr="008968A5">
              <w:t>26.89(b)(4) states:</w:t>
            </w:r>
            <w:r w:rsidR="0057322F">
              <w:t xml:space="preserve"> </w:t>
            </w:r>
            <w:r w:rsidR="007C0067">
              <w:br/>
            </w:r>
            <w:r w:rsidR="008F4ECD" w:rsidRPr="008968A5">
              <w:t>“The donor may not be required to list prescription medications or over-the-counter preparations that he or she has recently used.”</w:t>
            </w:r>
          </w:p>
        </w:tc>
      </w:tr>
      <w:tr w:rsidR="008F4ECD" w:rsidRPr="008968A5" w14:paraId="67830540" w14:textId="77777777" w:rsidTr="00B61465">
        <w:trPr>
          <w:cantSplit/>
        </w:trPr>
        <w:tc>
          <w:tcPr>
            <w:tcW w:w="0" w:type="auto"/>
          </w:tcPr>
          <w:p w14:paraId="49A19742" w14:textId="77777777" w:rsidR="008F4ECD" w:rsidRPr="008968A5" w:rsidRDefault="008F4ECD" w:rsidP="004459D8">
            <w:pPr>
              <w:jc w:val="center"/>
            </w:pPr>
            <w:r w:rsidRPr="008968A5">
              <w:t>A5</w:t>
            </w:r>
          </w:p>
        </w:tc>
        <w:tc>
          <w:tcPr>
            <w:tcW w:w="2753" w:type="dxa"/>
          </w:tcPr>
          <w:p w14:paraId="5734925F" w14:textId="6836DD74" w:rsidR="008F4ECD" w:rsidRPr="008968A5" w:rsidRDefault="00B962E4" w:rsidP="004459D8">
            <w:r w:rsidRPr="008968A5">
              <w:t>D</w:t>
            </w:r>
            <w:r>
              <w:t>id</w:t>
            </w:r>
            <w:r w:rsidR="008F4ECD" w:rsidRPr="008968A5">
              <w:t xml:space="preserve"> the collector direct the donor to remove any outer garments (e.g., jacket, coat, or hat) and to leave personal belongings such as purses and briefcases with the outer garments?</w:t>
            </w:r>
          </w:p>
        </w:tc>
        <w:tc>
          <w:tcPr>
            <w:tcW w:w="3870" w:type="dxa"/>
          </w:tcPr>
          <w:p w14:paraId="16E026B9" w14:textId="6DE2FCB1" w:rsidR="008F4ECD" w:rsidRPr="008968A5" w:rsidRDefault="00763F8A" w:rsidP="004459D8">
            <w:pPr>
              <w:numPr>
                <w:ilvl w:val="0"/>
                <w:numId w:val="1"/>
              </w:numPr>
              <w:tabs>
                <w:tab w:val="clear" w:pos="720"/>
                <w:tab w:val="num" w:pos="380"/>
              </w:tabs>
              <w:overflowPunct w:val="0"/>
              <w:ind w:left="302" w:hanging="288"/>
              <w:textAlignment w:val="baseline"/>
            </w:pPr>
            <w:r>
              <w:t>Yes.</w:t>
            </w:r>
          </w:p>
          <w:p w14:paraId="303A4360" w14:textId="351C969D" w:rsidR="008F4ECD" w:rsidRPr="008968A5" w:rsidRDefault="00763F8A" w:rsidP="004459D8">
            <w:pPr>
              <w:numPr>
                <w:ilvl w:val="0"/>
                <w:numId w:val="1"/>
              </w:numPr>
              <w:tabs>
                <w:tab w:val="clear" w:pos="720"/>
                <w:tab w:val="num" w:pos="380"/>
              </w:tabs>
              <w:overflowPunct w:val="0"/>
              <w:ind w:left="302" w:hanging="288"/>
              <w:textAlignment w:val="baseline"/>
            </w:pPr>
            <w:r>
              <w:t>No.</w:t>
            </w:r>
          </w:p>
          <w:p w14:paraId="46378E3F"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5C58CE97" w14:textId="77777777" w:rsidR="008F4ECD" w:rsidRPr="008968A5" w:rsidRDefault="008F4ECD" w:rsidP="004459D8">
            <w:pPr>
              <w:ind w:left="302" w:hanging="288"/>
            </w:pPr>
          </w:p>
          <w:p w14:paraId="55FA708A" w14:textId="77777777" w:rsidR="008F4ECD" w:rsidRPr="008968A5" w:rsidRDefault="008F4ECD" w:rsidP="004459D8">
            <w:pPr>
              <w:ind w:left="302" w:hanging="288"/>
            </w:pPr>
          </w:p>
          <w:p w14:paraId="03BC3760" w14:textId="77777777" w:rsidR="008F4ECD" w:rsidRPr="008968A5" w:rsidRDefault="008F4ECD" w:rsidP="004459D8">
            <w:pPr>
              <w:ind w:left="302" w:hanging="288"/>
            </w:pPr>
          </w:p>
        </w:tc>
        <w:tc>
          <w:tcPr>
            <w:tcW w:w="5565" w:type="dxa"/>
          </w:tcPr>
          <w:p w14:paraId="66A51E29" w14:textId="49BDDC5E" w:rsidR="007C0067" w:rsidRPr="008968A5" w:rsidRDefault="00223BA8" w:rsidP="004459D8">
            <w:r>
              <w:t>§ </w:t>
            </w:r>
            <w:r w:rsidR="008F4ECD" w:rsidRPr="008968A5">
              <w:t>26.105(a) states:</w:t>
            </w:r>
            <w:r w:rsidR="0057322F">
              <w:t xml:space="preserve"> </w:t>
            </w:r>
            <w:r w:rsidR="007C0067">
              <w:br/>
            </w:r>
            <w:r w:rsidR="008F4ECD" w:rsidRPr="008968A5">
              <w:t>“The collector shall</w:t>
            </w:r>
            <w:ins w:id="136" w:author="Author">
              <w:r w:rsidR="002A6CBD" w:rsidRPr="00D85A08">
                <w:t>…</w:t>
              </w:r>
            </w:ins>
            <w:r w:rsidR="008F4ECD" w:rsidRPr="00D85A08">
              <w:t xml:space="preserve"> </w:t>
            </w:r>
            <w:r w:rsidR="008F4ECD" w:rsidRPr="008968A5">
              <w:t>ask the donor to remove any unnecessary outer garments, such as a coat or jacket, which might conceal items or substances that the donor could use to tamper with or adulterate his or her specimen. The collector shall ensure that all personal belongings such as a purse or briefcase remain with the outer garments outside of the room or stall in which the specimen is collected.”</w:t>
            </w:r>
          </w:p>
        </w:tc>
      </w:tr>
      <w:tr w:rsidR="008F4ECD" w:rsidRPr="008968A5" w14:paraId="15AE2844" w14:textId="77777777" w:rsidTr="00B61465">
        <w:trPr>
          <w:cantSplit/>
        </w:trPr>
        <w:tc>
          <w:tcPr>
            <w:tcW w:w="0" w:type="auto"/>
          </w:tcPr>
          <w:p w14:paraId="286D59D8" w14:textId="77777777" w:rsidR="008F4ECD" w:rsidRPr="008968A5" w:rsidRDefault="008F4ECD" w:rsidP="004459D8">
            <w:pPr>
              <w:jc w:val="center"/>
            </w:pPr>
            <w:r w:rsidRPr="008968A5">
              <w:t>A6</w:t>
            </w:r>
          </w:p>
        </w:tc>
        <w:tc>
          <w:tcPr>
            <w:tcW w:w="2753" w:type="dxa"/>
          </w:tcPr>
          <w:p w14:paraId="061C7509" w14:textId="459301E7" w:rsidR="00B962E4" w:rsidRPr="008968A5" w:rsidRDefault="00B962E4" w:rsidP="004459D8">
            <w:pPr>
              <w:rPr>
                <w:b/>
              </w:rPr>
            </w:pPr>
            <w:r w:rsidRPr="008968A5">
              <w:t>D</w:t>
            </w:r>
            <w:r>
              <w:t>id</w:t>
            </w:r>
            <w:r w:rsidR="008F4ECD" w:rsidRPr="008968A5">
              <w:t xml:space="preserve"> the collector direct the donor to empty his or her pockets and display the items in them to ensure that there are no items present that could be used to adulterate the specimen?</w:t>
            </w:r>
          </w:p>
        </w:tc>
        <w:tc>
          <w:tcPr>
            <w:tcW w:w="3870" w:type="dxa"/>
          </w:tcPr>
          <w:p w14:paraId="0CC28B47" w14:textId="160BA698" w:rsidR="008F4ECD" w:rsidRPr="008968A5" w:rsidRDefault="00763F8A" w:rsidP="004459D8">
            <w:pPr>
              <w:numPr>
                <w:ilvl w:val="0"/>
                <w:numId w:val="1"/>
              </w:numPr>
              <w:tabs>
                <w:tab w:val="clear" w:pos="720"/>
                <w:tab w:val="num" w:pos="380"/>
              </w:tabs>
              <w:overflowPunct w:val="0"/>
              <w:ind w:left="302" w:hanging="288"/>
              <w:textAlignment w:val="baseline"/>
            </w:pPr>
            <w:r>
              <w:t>Yes.</w:t>
            </w:r>
          </w:p>
          <w:p w14:paraId="1E65CE54" w14:textId="7D8C89D3" w:rsidR="008F4ECD" w:rsidRPr="008968A5" w:rsidRDefault="00763F8A" w:rsidP="004459D8">
            <w:pPr>
              <w:numPr>
                <w:ilvl w:val="0"/>
                <w:numId w:val="1"/>
              </w:numPr>
              <w:tabs>
                <w:tab w:val="clear" w:pos="720"/>
                <w:tab w:val="num" w:pos="380"/>
              </w:tabs>
              <w:overflowPunct w:val="0"/>
              <w:ind w:left="302" w:hanging="288"/>
              <w:textAlignment w:val="baseline"/>
            </w:pPr>
            <w:r>
              <w:t>No.</w:t>
            </w:r>
          </w:p>
          <w:p w14:paraId="42A93472"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704DE1A3" w14:textId="77777777" w:rsidR="008F4ECD" w:rsidRPr="008968A5" w:rsidRDefault="008F4ECD" w:rsidP="004459D8">
            <w:pPr>
              <w:ind w:left="14"/>
            </w:pPr>
          </w:p>
          <w:p w14:paraId="76D61D74" w14:textId="77777777" w:rsidR="008F4ECD" w:rsidRPr="008968A5" w:rsidRDefault="008F4ECD" w:rsidP="004459D8"/>
          <w:p w14:paraId="0F34D312" w14:textId="77777777" w:rsidR="008F4ECD" w:rsidRPr="008968A5" w:rsidRDefault="008F4ECD" w:rsidP="004459D8"/>
        </w:tc>
        <w:tc>
          <w:tcPr>
            <w:tcW w:w="5565" w:type="dxa"/>
          </w:tcPr>
          <w:p w14:paraId="78920A9D" w14:textId="13BBD40C" w:rsidR="008F4ECD" w:rsidRPr="008968A5" w:rsidRDefault="00223BA8" w:rsidP="004459D8">
            <w:r>
              <w:t>§ </w:t>
            </w:r>
            <w:r w:rsidR="008F4ECD" w:rsidRPr="008968A5">
              <w:t>26.105(b) states:</w:t>
            </w:r>
            <w:r w:rsidR="0057322F">
              <w:t xml:space="preserve"> </w:t>
            </w:r>
            <w:r w:rsidR="007C0067">
              <w:br/>
            </w:r>
            <w:r w:rsidR="008F4ECD" w:rsidRPr="008968A5">
              <w:t>“The collector shall also ask the donor to empty his or her pockets and display the items in them to enable the collector to identify items that the donor could use to adulterate or substitute his or her urine specimen. The donor shall permit the collector to make this observation.”</w:t>
            </w:r>
          </w:p>
        </w:tc>
      </w:tr>
      <w:tr w:rsidR="008F4ECD" w:rsidRPr="008968A5" w14:paraId="15FADA44" w14:textId="77777777" w:rsidTr="00B61465">
        <w:trPr>
          <w:cantSplit/>
        </w:trPr>
        <w:tc>
          <w:tcPr>
            <w:tcW w:w="0" w:type="auto"/>
          </w:tcPr>
          <w:p w14:paraId="554B7CAA" w14:textId="77777777" w:rsidR="008F4ECD" w:rsidRPr="008968A5" w:rsidRDefault="008F4ECD" w:rsidP="004459D8">
            <w:pPr>
              <w:jc w:val="center"/>
            </w:pPr>
            <w:r w:rsidRPr="008968A5">
              <w:t>A7</w:t>
            </w:r>
          </w:p>
        </w:tc>
        <w:tc>
          <w:tcPr>
            <w:tcW w:w="2753" w:type="dxa"/>
          </w:tcPr>
          <w:p w14:paraId="4BFA55EE" w14:textId="33BCE7B7" w:rsidR="00B962E4" w:rsidRPr="008968A5" w:rsidRDefault="008F4ECD" w:rsidP="004459D8">
            <w:r w:rsidRPr="008968A5">
              <w:t>If the collector identifies nothing that the donor could use to adulterate or substitute the specimen, is the donor allowed to place the items back into his or her pockets?</w:t>
            </w:r>
          </w:p>
        </w:tc>
        <w:tc>
          <w:tcPr>
            <w:tcW w:w="3870" w:type="dxa"/>
          </w:tcPr>
          <w:p w14:paraId="5DBF72EF" w14:textId="24AFC1C1" w:rsidR="008F4ECD" w:rsidRPr="008968A5" w:rsidRDefault="00763F8A" w:rsidP="004459D8">
            <w:pPr>
              <w:numPr>
                <w:ilvl w:val="0"/>
                <w:numId w:val="1"/>
              </w:numPr>
              <w:tabs>
                <w:tab w:val="clear" w:pos="720"/>
                <w:tab w:val="num" w:pos="380"/>
              </w:tabs>
              <w:overflowPunct w:val="0"/>
              <w:ind w:left="302" w:hanging="288"/>
              <w:textAlignment w:val="baseline"/>
            </w:pPr>
            <w:r>
              <w:t>Yes.</w:t>
            </w:r>
          </w:p>
          <w:p w14:paraId="14A9351C" w14:textId="38123F1A" w:rsidR="008F4ECD" w:rsidRPr="008968A5" w:rsidRDefault="00763F8A" w:rsidP="004459D8">
            <w:pPr>
              <w:numPr>
                <w:ilvl w:val="0"/>
                <w:numId w:val="1"/>
              </w:numPr>
              <w:tabs>
                <w:tab w:val="clear" w:pos="720"/>
                <w:tab w:val="num" w:pos="380"/>
              </w:tabs>
              <w:overflowPunct w:val="0"/>
              <w:ind w:left="302" w:hanging="288"/>
              <w:textAlignment w:val="baseline"/>
            </w:pPr>
            <w:r>
              <w:t>No.</w:t>
            </w:r>
          </w:p>
          <w:p w14:paraId="3A67376F"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185D96D4" w14:textId="77777777" w:rsidR="008F4ECD" w:rsidRDefault="008F4ECD" w:rsidP="004459D8">
            <w:pPr>
              <w:overflowPunct w:val="0"/>
              <w:ind w:left="14"/>
              <w:textAlignment w:val="baseline"/>
            </w:pPr>
          </w:p>
          <w:p w14:paraId="24C66302" w14:textId="77777777" w:rsidR="007F743C" w:rsidRPr="008968A5" w:rsidRDefault="007F743C" w:rsidP="004459D8">
            <w:pPr>
              <w:overflowPunct w:val="0"/>
              <w:ind w:left="14"/>
              <w:textAlignment w:val="baseline"/>
            </w:pPr>
          </w:p>
        </w:tc>
        <w:tc>
          <w:tcPr>
            <w:tcW w:w="5565" w:type="dxa"/>
          </w:tcPr>
          <w:p w14:paraId="69D11AB7" w14:textId="27C2984B" w:rsidR="008F4ECD" w:rsidRPr="008968A5" w:rsidRDefault="00223BA8" w:rsidP="004459D8">
            <w:r>
              <w:t>§ </w:t>
            </w:r>
            <w:r w:rsidR="008F4ECD" w:rsidRPr="008968A5">
              <w:t>26.105(b) states:</w:t>
            </w:r>
            <w:r w:rsidR="0057322F">
              <w:t xml:space="preserve"> </w:t>
            </w:r>
            <w:r w:rsidR="007C0067">
              <w:br/>
            </w:r>
            <w:r w:rsidR="008F4ECD" w:rsidRPr="008968A5">
              <w:t>“If the collector identifies nothing that the donor could use to adulterate or substitute the specimen, the donor may place the items back into his or her pockets.”</w:t>
            </w:r>
          </w:p>
        </w:tc>
      </w:tr>
      <w:tr w:rsidR="008F4ECD" w:rsidRPr="008968A5" w14:paraId="71C359C7" w14:textId="77777777" w:rsidTr="00B61465">
        <w:trPr>
          <w:cantSplit/>
        </w:trPr>
        <w:tc>
          <w:tcPr>
            <w:tcW w:w="0" w:type="auto"/>
          </w:tcPr>
          <w:p w14:paraId="539418E0" w14:textId="77777777" w:rsidR="008F4ECD" w:rsidRPr="008968A5" w:rsidRDefault="008F4ECD" w:rsidP="004459D8">
            <w:pPr>
              <w:jc w:val="center"/>
            </w:pPr>
            <w:r w:rsidRPr="008968A5">
              <w:lastRenderedPageBreak/>
              <w:t>A8</w:t>
            </w:r>
          </w:p>
        </w:tc>
        <w:tc>
          <w:tcPr>
            <w:tcW w:w="2753" w:type="dxa"/>
          </w:tcPr>
          <w:p w14:paraId="738B2FB9" w14:textId="2C12017E" w:rsidR="008F4ECD" w:rsidRPr="008968A5" w:rsidRDefault="00B962E4" w:rsidP="004459D8">
            <w:r w:rsidRPr="008968A5">
              <w:t>D</w:t>
            </w:r>
            <w:r>
              <w:t>id</w:t>
            </w:r>
            <w:r w:rsidR="008F4ECD" w:rsidRPr="008968A5">
              <w:t xml:space="preserve"> the collector allow the donor to keep his/her wallet?</w:t>
            </w:r>
          </w:p>
        </w:tc>
        <w:tc>
          <w:tcPr>
            <w:tcW w:w="3870" w:type="dxa"/>
          </w:tcPr>
          <w:p w14:paraId="3DB2D10E" w14:textId="0EB43199"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100AE1E0" w14:textId="31DF7926"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0C881569" w14:textId="77777777" w:rsidR="008F4ECD" w:rsidRDefault="008F4ECD" w:rsidP="004459D8">
            <w:pPr>
              <w:numPr>
                <w:ilvl w:val="0"/>
                <w:numId w:val="1"/>
              </w:numPr>
              <w:tabs>
                <w:tab w:val="clear" w:pos="720"/>
                <w:tab w:val="num" w:pos="380"/>
              </w:tabs>
              <w:overflowPunct w:val="0"/>
              <w:ind w:left="302" w:hanging="288"/>
              <w:textAlignment w:val="baseline"/>
            </w:pPr>
            <w:r>
              <w:t>Other:</w:t>
            </w:r>
          </w:p>
          <w:p w14:paraId="5BAA181D" w14:textId="77777777" w:rsidR="008F4ECD" w:rsidRPr="00EC17E8" w:rsidRDefault="008F4ECD" w:rsidP="004459D8">
            <w:pPr>
              <w:overflowPunct w:val="0"/>
              <w:ind w:left="14"/>
              <w:textAlignment w:val="baseline"/>
            </w:pPr>
          </w:p>
        </w:tc>
        <w:tc>
          <w:tcPr>
            <w:tcW w:w="5565" w:type="dxa"/>
          </w:tcPr>
          <w:p w14:paraId="276BE881" w14:textId="6F59371B" w:rsidR="008F4ECD" w:rsidRPr="008968A5" w:rsidRDefault="00223BA8" w:rsidP="004459D8">
            <w:r>
              <w:t>§ </w:t>
            </w:r>
            <w:r w:rsidR="008F4ECD" w:rsidRPr="008968A5">
              <w:t>26.105(a) states:</w:t>
            </w:r>
            <w:r w:rsidR="0057322F">
              <w:t xml:space="preserve"> </w:t>
            </w:r>
            <w:r w:rsidR="007C0067">
              <w:br/>
            </w:r>
            <w:r w:rsidR="008F4ECD" w:rsidRPr="008968A5">
              <w:t>“The donor may retain his or her wallet.”</w:t>
            </w:r>
          </w:p>
        </w:tc>
      </w:tr>
      <w:tr w:rsidR="008F4ECD" w:rsidRPr="008968A5" w14:paraId="03081093" w14:textId="77777777" w:rsidTr="00B61465">
        <w:trPr>
          <w:cantSplit/>
        </w:trPr>
        <w:tc>
          <w:tcPr>
            <w:tcW w:w="0" w:type="auto"/>
          </w:tcPr>
          <w:p w14:paraId="6E581AFB" w14:textId="77777777" w:rsidR="008F4ECD" w:rsidRPr="008968A5" w:rsidRDefault="008F4ECD" w:rsidP="004459D8">
            <w:pPr>
              <w:jc w:val="center"/>
            </w:pPr>
            <w:r w:rsidRPr="008968A5">
              <w:t>A9</w:t>
            </w:r>
          </w:p>
        </w:tc>
        <w:tc>
          <w:tcPr>
            <w:tcW w:w="2753" w:type="dxa"/>
          </w:tcPr>
          <w:p w14:paraId="450FFA68" w14:textId="685CC75E" w:rsidR="007C0067" w:rsidRPr="008968A5" w:rsidRDefault="008F4ECD" w:rsidP="004459D8">
            <w:r w:rsidRPr="008968A5">
              <w:t xml:space="preserve">After the donor has removed any outer clothing and displayed the contents of his or her pockets, </w:t>
            </w:r>
            <w:r w:rsidR="00B962E4" w:rsidRPr="008968A5">
              <w:t>d</w:t>
            </w:r>
            <w:r w:rsidR="00B962E4">
              <w:t>id</w:t>
            </w:r>
            <w:r w:rsidRPr="008968A5">
              <w:t xml:space="preserve"> the collector instruct the donor to wash and dry his/her hands? </w:t>
            </w:r>
          </w:p>
        </w:tc>
        <w:tc>
          <w:tcPr>
            <w:tcW w:w="3870" w:type="dxa"/>
          </w:tcPr>
          <w:p w14:paraId="11063EED" w14:textId="653773FB"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37A8C717" w14:textId="1B694179"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60EA91A6"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7E0575B3" w14:textId="77777777" w:rsidR="008F4ECD" w:rsidRDefault="008F4ECD" w:rsidP="004459D8">
            <w:pPr>
              <w:overflowPunct w:val="0"/>
              <w:ind w:left="302" w:hanging="288"/>
              <w:textAlignment w:val="baseline"/>
            </w:pPr>
          </w:p>
          <w:p w14:paraId="32813DAD" w14:textId="77777777" w:rsidR="007F743C" w:rsidRDefault="007F743C" w:rsidP="004459D8">
            <w:pPr>
              <w:overflowPunct w:val="0"/>
              <w:ind w:left="302" w:hanging="288"/>
              <w:textAlignment w:val="baseline"/>
            </w:pPr>
          </w:p>
          <w:p w14:paraId="21E27468" w14:textId="77777777" w:rsidR="007F743C" w:rsidRPr="008968A5" w:rsidRDefault="007F743C" w:rsidP="004459D8">
            <w:pPr>
              <w:overflowPunct w:val="0"/>
              <w:ind w:left="302" w:hanging="288"/>
              <w:textAlignment w:val="baseline"/>
            </w:pPr>
          </w:p>
        </w:tc>
        <w:tc>
          <w:tcPr>
            <w:tcW w:w="5565" w:type="dxa"/>
          </w:tcPr>
          <w:p w14:paraId="0798913A" w14:textId="4CA3FA0C" w:rsidR="008F4ECD" w:rsidRPr="008968A5" w:rsidRDefault="00223BA8" w:rsidP="004459D8">
            <w:r>
              <w:t>§ </w:t>
            </w:r>
            <w:r w:rsidR="008F4ECD" w:rsidRPr="008968A5">
              <w:t>26.105(c) states:</w:t>
            </w:r>
            <w:r w:rsidR="0057322F">
              <w:t xml:space="preserve"> </w:t>
            </w:r>
            <w:r w:rsidR="007C0067">
              <w:br/>
            </w:r>
            <w:r w:rsidR="008F4ECD" w:rsidRPr="008968A5">
              <w:t xml:space="preserve">“The collector shall instruct the donor to wash and dry his </w:t>
            </w:r>
            <w:ins w:id="137" w:author="Author">
              <w:r w:rsidR="00327A13">
                <w:t xml:space="preserve">or her </w:t>
              </w:r>
            </w:ins>
            <w:r w:rsidR="008F4ECD" w:rsidRPr="008968A5">
              <w:t>hands before</w:t>
            </w:r>
            <w:ins w:id="138" w:author="Author">
              <w:r w:rsidR="00327A13">
                <w:t xml:space="preserve"> providing a specimen</w:t>
              </w:r>
            </w:ins>
            <w:r w:rsidR="008F4ECD" w:rsidRPr="008968A5">
              <w:t>.”</w:t>
            </w:r>
          </w:p>
        </w:tc>
      </w:tr>
      <w:tr w:rsidR="008F4ECD" w:rsidRPr="008968A5" w14:paraId="48EE1B71" w14:textId="77777777" w:rsidTr="00B61465">
        <w:trPr>
          <w:cantSplit/>
        </w:trPr>
        <w:tc>
          <w:tcPr>
            <w:tcW w:w="0" w:type="auto"/>
          </w:tcPr>
          <w:p w14:paraId="67709B36" w14:textId="77777777" w:rsidR="008F4ECD" w:rsidRPr="008968A5" w:rsidRDefault="008F4ECD" w:rsidP="004459D8">
            <w:pPr>
              <w:jc w:val="center"/>
            </w:pPr>
            <w:r w:rsidRPr="008968A5">
              <w:t>A10</w:t>
            </w:r>
          </w:p>
        </w:tc>
        <w:tc>
          <w:tcPr>
            <w:tcW w:w="2753" w:type="dxa"/>
          </w:tcPr>
          <w:p w14:paraId="65FF4F38" w14:textId="4B1FC0D1" w:rsidR="008F4ECD" w:rsidRPr="008968A5" w:rsidRDefault="008F4ECD" w:rsidP="004459D8">
            <w:r w:rsidRPr="008968A5">
              <w:t xml:space="preserve">Are collection containers sealed, and </w:t>
            </w:r>
            <w:r w:rsidR="00B962E4" w:rsidRPr="008968A5">
              <w:t>d</w:t>
            </w:r>
            <w:r w:rsidR="00B962E4">
              <w:t>id</w:t>
            </w:r>
            <w:r w:rsidRPr="008968A5">
              <w:t xml:space="preserve"> the donor or collector remove the sealed wrapper in the presence of both?</w:t>
            </w:r>
          </w:p>
        </w:tc>
        <w:tc>
          <w:tcPr>
            <w:tcW w:w="3870" w:type="dxa"/>
          </w:tcPr>
          <w:p w14:paraId="0E8EF7B4" w14:textId="300177E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1DC17E7F" w14:textId="4361B48E"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231E9A44"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6810EB28" w14:textId="77777777" w:rsidR="008F4ECD" w:rsidRPr="008968A5" w:rsidRDefault="008F4ECD" w:rsidP="004459D8">
            <w:pPr>
              <w:ind w:left="302" w:hanging="288"/>
            </w:pPr>
          </w:p>
          <w:p w14:paraId="6C1A502B" w14:textId="77777777" w:rsidR="008F4ECD" w:rsidRPr="008968A5" w:rsidRDefault="008F4ECD" w:rsidP="004459D8">
            <w:pPr>
              <w:ind w:left="302" w:hanging="288"/>
            </w:pPr>
          </w:p>
          <w:p w14:paraId="48827E60" w14:textId="77777777" w:rsidR="008F4ECD" w:rsidRPr="008968A5" w:rsidRDefault="008F4ECD" w:rsidP="004459D8">
            <w:pPr>
              <w:ind w:left="302" w:hanging="288"/>
            </w:pPr>
          </w:p>
        </w:tc>
        <w:tc>
          <w:tcPr>
            <w:tcW w:w="5565" w:type="dxa"/>
          </w:tcPr>
          <w:p w14:paraId="51371359" w14:textId="49BC8649" w:rsidR="008F4ECD" w:rsidRPr="008968A5" w:rsidRDefault="00223BA8" w:rsidP="004459D8">
            <w:r>
              <w:t>§ </w:t>
            </w:r>
            <w:r w:rsidR="008F4ECD" w:rsidRPr="008968A5">
              <w:t>26.105(e) states:</w:t>
            </w:r>
            <w:r w:rsidR="0057322F">
              <w:t xml:space="preserve"> </w:t>
            </w:r>
            <w:r w:rsidR="007C0067">
              <w:br/>
            </w:r>
            <w:r w:rsidR="008F4ECD" w:rsidRPr="008968A5">
              <w:t xml:space="preserve">“The collector may select, or allow the donor to select, an individually wrapped or sealed </w:t>
            </w:r>
            <w:ins w:id="139" w:author="Author">
              <w:r w:rsidR="00327A13">
                <w:t xml:space="preserve">urine specimen </w:t>
              </w:r>
            </w:ins>
            <w:r w:rsidR="008F4ECD" w:rsidRPr="008968A5">
              <w:t>collection container from the collection kit materials</w:t>
            </w:r>
            <w:ins w:id="140" w:author="Author">
              <w:r w:rsidR="00C12D8F">
                <w:t xml:space="preserve"> or</w:t>
              </w:r>
              <w:r w:rsidR="00327A13">
                <w:t xml:space="preserve"> an oral fluid specimen collection device</w:t>
              </w:r>
            </w:ins>
            <w:r w:rsidR="008F4ECD" w:rsidRPr="008968A5">
              <w:t xml:space="preserve">. Either the collector or the donor, with both present, shall unwrap or break the seal of the </w:t>
            </w:r>
            <w:ins w:id="141" w:author="Author">
              <w:r w:rsidR="00327A13">
                <w:t xml:space="preserve">urine specimen </w:t>
              </w:r>
            </w:ins>
            <w:r w:rsidR="008F4ECD" w:rsidRPr="008968A5">
              <w:t>collection container.”</w:t>
            </w:r>
          </w:p>
        </w:tc>
      </w:tr>
      <w:tr w:rsidR="008F4ECD" w:rsidRPr="008968A5" w14:paraId="0F1C2763" w14:textId="77777777" w:rsidTr="00B61465">
        <w:trPr>
          <w:cantSplit/>
        </w:trPr>
        <w:tc>
          <w:tcPr>
            <w:tcW w:w="0" w:type="auto"/>
          </w:tcPr>
          <w:p w14:paraId="719F9D48" w14:textId="77777777" w:rsidR="008F4ECD" w:rsidRPr="008968A5" w:rsidRDefault="008F4ECD" w:rsidP="004459D8">
            <w:pPr>
              <w:jc w:val="center"/>
            </w:pPr>
            <w:r w:rsidRPr="008968A5">
              <w:t>A11</w:t>
            </w:r>
          </w:p>
        </w:tc>
        <w:tc>
          <w:tcPr>
            <w:tcW w:w="2753" w:type="dxa"/>
          </w:tcPr>
          <w:p w14:paraId="1361CE31" w14:textId="77777777" w:rsidR="008F4ECD" w:rsidRPr="008968A5" w:rsidRDefault="008F4ECD" w:rsidP="004459D8">
            <w:r w:rsidRPr="008968A5">
              <w:t>Did the collector assure that the donor takes nothing from the collection kit into the room used for urination except the collection container?</w:t>
            </w:r>
          </w:p>
        </w:tc>
        <w:tc>
          <w:tcPr>
            <w:tcW w:w="3870" w:type="dxa"/>
          </w:tcPr>
          <w:p w14:paraId="2A2FEB2B" w14:textId="16588B0C"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0B5DA166" w14:textId="5DDB0E92"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22057231" w14:textId="5802FF58" w:rsidR="008F4ECD" w:rsidRPr="008968A5" w:rsidRDefault="008F4ECD" w:rsidP="004459D8">
            <w:pPr>
              <w:numPr>
                <w:ilvl w:val="0"/>
                <w:numId w:val="1"/>
              </w:numPr>
              <w:tabs>
                <w:tab w:val="clear" w:pos="720"/>
                <w:tab w:val="num" w:pos="380"/>
              </w:tabs>
              <w:overflowPunct w:val="0"/>
              <w:ind w:left="302" w:hanging="288"/>
              <w:textAlignment w:val="baseline"/>
            </w:pPr>
            <w:r>
              <w:t>Other</w:t>
            </w:r>
            <w:r w:rsidR="00D83E83">
              <w:t>:</w:t>
            </w:r>
          </w:p>
          <w:p w14:paraId="7B58DDD5" w14:textId="77777777" w:rsidR="008F4ECD" w:rsidRDefault="008F4ECD" w:rsidP="004459D8">
            <w:pPr>
              <w:ind w:left="302" w:hanging="288"/>
            </w:pPr>
          </w:p>
          <w:p w14:paraId="1B434046" w14:textId="77777777" w:rsidR="007F743C" w:rsidRDefault="007F743C" w:rsidP="004459D8">
            <w:pPr>
              <w:ind w:left="302" w:hanging="288"/>
            </w:pPr>
          </w:p>
          <w:p w14:paraId="45FA74C1" w14:textId="77777777" w:rsidR="007F743C" w:rsidRPr="008968A5" w:rsidRDefault="007F743C" w:rsidP="004459D8">
            <w:pPr>
              <w:ind w:left="302" w:hanging="288"/>
            </w:pPr>
          </w:p>
        </w:tc>
        <w:tc>
          <w:tcPr>
            <w:tcW w:w="5565" w:type="dxa"/>
          </w:tcPr>
          <w:p w14:paraId="345DD75F" w14:textId="607875E2" w:rsidR="008F4ECD" w:rsidRPr="008968A5" w:rsidRDefault="00223BA8" w:rsidP="004459D8">
            <w:r>
              <w:t>§ </w:t>
            </w:r>
            <w:r w:rsidR="008F4ECD" w:rsidRPr="008968A5">
              <w:t>26.105(e) states:</w:t>
            </w:r>
            <w:r w:rsidR="0057322F">
              <w:t xml:space="preserve"> </w:t>
            </w:r>
            <w:r w:rsidR="007C0067">
              <w:br/>
            </w:r>
            <w:r w:rsidR="008F4ECD" w:rsidRPr="008968A5">
              <w:t>“With the exception of the collection container, the donor may not take anything from the collection kit into the room or stall used for urination.”</w:t>
            </w:r>
          </w:p>
        </w:tc>
      </w:tr>
      <w:tr w:rsidR="008F4ECD" w:rsidRPr="008968A5" w14:paraId="061522D4" w14:textId="77777777" w:rsidTr="00B61465">
        <w:trPr>
          <w:cantSplit/>
        </w:trPr>
        <w:tc>
          <w:tcPr>
            <w:tcW w:w="0" w:type="auto"/>
          </w:tcPr>
          <w:p w14:paraId="461FCC91" w14:textId="77777777" w:rsidR="008F4ECD" w:rsidRPr="008968A5" w:rsidRDefault="008F4ECD" w:rsidP="004459D8">
            <w:pPr>
              <w:jc w:val="center"/>
            </w:pPr>
            <w:r w:rsidRPr="008968A5">
              <w:lastRenderedPageBreak/>
              <w:t>A12</w:t>
            </w:r>
          </w:p>
        </w:tc>
        <w:tc>
          <w:tcPr>
            <w:tcW w:w="2753" w:type="dxa"/>
          </w:tcPr>
          <w:p w14:paraId="4CF7BB14" w14:textId="084F575D" w:rsidR="008F4ECD" w:rsidRPr="008968A5" w:rsidRDefault="00B962E4" w:rsidP="004459D8">
            <w:r>
              <w:t xml:space="preserve">Was </w:t>
            </w:r>
            <w:r w:rsidR="008F4ECD" w:rsidRPr="008968A5">
              <w:t>the donor then required to remain in the presence of the collector (with no access to water, soap</w:t>
            </w:r>
            <w:r w:rsidR="003E52CF">
              <w:t>,</w:t>
            </w:r>
            <w:r w:rsidR="008F4ECD" w:rsidRPr="008968A5">
              <w:t xml:space="preserve"> or other adulterating agents) until entering the privacy enclosure to provide the specimen?</w:t>
            </w:r>
            <w:r w:rsidR="0057322F">
              <w:t xml:space="preserve"> </w:t>
            </w:r>
          </w:p>
        </w:tc>
        <w:tc>
          <w:tcPr>
            <w:tcW w:w="3870" w:type="dxa"/>
          </w:tcPr>
          <w:p w14:paraId="56D0D764" w14:textId="37CACE42"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24E3EB1A" w14:textId="7A577DEF"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56BEFAC4" w14:textId="060AB667" w:rsidR="008F4ECD" w:rsidRPr="008968A5" w:rsidRDefault="008F4ECD" w:rsidP="004459D8">
            <w:pPr>
              <w:numPr>
                <w:ilvl w:val="0"/>
                <w:numId w:val="1"/>
              </w:numPr>
              <w:tabs>
                <w:tab w:val="clear" w:pos="720"/>
                <w:tab w:val="num" w:pos="380"/>
              </w:tabs>
              <w:overflowPunct w:val="0"/>
              <w:ind w:left="302" w:hanging="288"/>
              <w:textAlignment w:val="baseline"/>
            </w:pPr>
            <w:r>
              <w:t>Other</w:t>
            </w:r>
            <w:r w:rsidR="00D83E83">
              <w:t>:</w:t>
            </w:r>
          </w:p>
          <w:p w14:paraId="77A7257D" w14:textId="77777777" w:rsidR="008F4ECD" w:rsidRPr="008968A5" w:rsidRDefault="008F4ECD" w:rsidP="004459D8">
            <w:pPr>
              <w:overflowPunct w:val="0"/>
              <w:ind w:left="14"/>
              <w:textAlignment w:val="baseline"/>
            </w:pPr>
          </w:p>
          <w:p w14:paraId="62562904" w14:textId="77777777" w:rsidR="008F4ECD" w:rsidRPr="008968A5" w:rsidRDefault="008F4ECD" w:rsidP="004459D8"/>
          <w:p w14:paraId="1E705AFE" w14:textId="77777777" w:rsidR="008F4ECD" w:rsidRPr="008968A5" w:rsidRDefault="008F4ECD" w:rsidP="004459D8"/>
        </w:tc>
        <w:tc>
          <w:tcPr>
            <w:tcW w:w="5565" w:type="dxa"/>
          </w:tcPr>
          <w:p w14:paraId="575F8243" w14:textId="66D752B7" w:rsidR="008F4ECD" w:rsidRPr="008968A5" w:rsidRDefault="00223BA8" w:rsidP="004459D8">
            <w:r>
              <w:t>§ </w:t>
            </w:r>
            <w:r w:rsidR="008F4ECD" w:rsidRPr="008968A5">
              <w:t>26.105(d) states:</w:t>
            </w:r>
            <w:r w:rsidR="0057322F">
              <w:t xml:space="preserve"> </w:t>
            </w:r>
            <w:r w:rsidR="007C0067">
              <w:br/>
            </w:r>
            <w:r w:rsidR="008F4ECD" w:rsidRPr="008968A5">
              <w:t>“After washing his or her hands, the donor shall remain in the presence of the collector and may not have access to any water fountain, faucet, soap dispenser, cleaning agent, or other materials that he or she could use to adulterate the specimen.”</w:t>
            </w:r>
          </w:p>
        </w:tc>
      </w:tr>
      <w:tr w:rsidR="008F4ECD" w:rsidRPr="008968A5" w14:paraId="39DD1D9C" w14:textId="77777777" w:rsidTr="00B61465">
        <w:trPr>
          <w:cantSplit/>
        </w:trPr>
        <w:tc>
          <w:tcPr>
            <w:tcW w:w="0" w:type="auto"/>
          </w:tcPr>
          <w:p w14:paraId="73E5D45D" w14:textId="77777777" w:rsidR="008F4ECD" w:rsidRPr="008968A5" w:rsidRDefault="008F4ECD" w:rsidP="004459D8">
            <w:pPr>
              <w:jc w:val="center"/>
            </w:pPr>
            <w:r w:rsidRPr="008968A5">
              <w:t>A13</w:t>
            </w:r>
          </w:p>
        </w:tc>
        <w:tc>
          <w:tcPr>
            <w:tcW w:w="2753" w:type="dxa"/>
          </w:tcPr>
          <w:p w14:paraId="5310DA36" w14:textId="77777777" w:rsidR="008F4ECD" w:rsidRPr="008968A5" w:rsidRDefault="008F4ECD" w:rsidP="004459D8">
            <w:r w:rsidRPr="008968A5">
              <w:t>Did the collector ensure that the privacy enclosure was secure for use:</w:t>
            </w:r>
          </w:p>
          <w:p w14:paraId="48902F25" w14:textId="54D5661E" w:rsidR="008F4ECD" w:rsidRPr="008968A5" w:rsidRDefault="008F4ECD" w:rsidP="004459D8">
            <w:r w:rsidRPr="008968A5">
              <w:t>(1) All sources of clear water were eliminated and or secured,</w:t>
            </w:r>
          </w:p>
          <w:p w14:paraId="5E6D7D00" w14:textId="19BB5E93" w:rsidR="008F4ECD" w:rsidRPr="008968A5" w:rsidRDefault="008F4ECD" w:rsidP="004459D8">
            <w:r w:rsidRPr="008968A5">
              <w:t>(2) Possible specimen contaminants were removed (e.g.</w:t>
            </w:r>
            <w:r w:rsidR="00DF5201">
              <w:t>,</w:t>
            </w:r>
            <w:r w:rsidRPr="008968A5">
              <w:t xml:space="preserve"> aerosol cans; cleaning agents, etc.); and</w:t>
            </w:r>
          </w:p>
          <w:p w14:paraId="29614BAF" w14:textId="77777777" w:rsidR="008F4ECD" w:rsidRPr="008968A5" w:rsidRDefault="008F4ECD" w:rsidP="004459D8">
            <w:r w:rsidRPr="008968A5">
              <w:t>(3) All places where paraphernalia could be hidden were secured or removed (e.g., garbage cans, cabinets)?</w:t>
            </w:r>
          </w:p>
        </w:tc>
        <w:tc>
          <w:tcPr>
            <w:tcW w:w="3870" w:type="dxa"/>
          </w:tcPr>
          <w:p w14:paraId="14A13485"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51AD79BA"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 the privacy enclosure was not properly secured.</w:t>
            </w:r>
          </w:p>
          <w:p w14:paraId="0723A6C5"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7DC19101" w14:textId="77777777" w:rsidR="008F4ECD" w:rsidRPr="008968A5" w:rsidRDefault="008F4ECD" w:rsidP="004459D8"/>
          <w:p w14:paraId="05E4D179" w14:textId="77777777" w:rsidR="008F4ECD" w:rsidRPr="008968A5" w:rsidRDefault="008F4ECD" w:rsidP="004459D8"/>
          <w:p w14:paraId="3644B70B" w14:textId="77777777" w:rsidR="008F4ECD" w:rsidRPr="008968A5" w:rsidRDefault="008F4ECD" w:rsidP="004459D8"/>
          <w:p w14:paraId="052F01A8" w14:textId="77777777" w:rsidR="008F4ECD" w:rsidRPr="008968A5" w:rsidRDefault="008F4ECD" w:rsidP="004459D8"/>
        </w:tc>
        <w:tc>
          <w:tcPr>
            <w:tcW w:w="5565" w:type="dxa"/>
          </w:tcPr>
          <w:p w14:paraId="775F49A4" w14:textId="1310E501" w:rsidR="008F4ECD" w:rsidRPr="008968A5" w:rsidRDefault="00223BA8" w:rsidP="004459D8">
            <w:r>
              <w:t>§ </w:t>
            </w:r>
            <w:r w:rsidR="008F4ECD" w:rsidRPr="008968A5">
              <w:t xml:space="preserve">26.87(e) states: </w:t>
            </w:r>
            <w:r w:rsidR="007C0067">
              <w:br/>
            </w:r>
            <w:r w:rsidR="008F4ECD" w:rsidRPr="008968A5">
              <w:t>“The following steps must be taken to deter the dilution and adulteration of urine specimens at the collection site:</w:t>
            </w:r>
          </w:p>
          <w:p w14:paraId="1D9920F3" w14:textId="77777777" w:rsidR="008F4ECD" w:rsidRPr="008968A5" w:rsidRDefault="008F4ECD" w:rsidP="004459D8">
            <w:r w:rsidRPr="008968A5">
              <w:t>(1) Agents that color any source of standing water in the stall or room in which the donor will provide a specimen, including, but not limited to, the toilet bowl or tank, must be placed in the source of standing water, so that the reservoirs of water are neither yellow nor colorless;</w:t>
            </w:r>
          </w:p>
          <w:p w14:paraId="1691D43C" w14:textId="77777777" w:rsidR="008F4ECD" w:rsidRPr="008968A5" w:rsidRDefault="008F4ECD" w:rsidP="004459D8">
            <w:r w:rsidRPr="008968A5">
              <w:t>(2) There must be no other source of water (e.g., no shower or sink) in the enclosure where urination occurs, or the source of water must be rendered unusable; and</w:t>
            </w:r>
          </w:p>
          <w:p w14:paraId="7387BFFC" w14:textId="0D749ADC" w:rsidR="007C0067" w:rsidRPr="008968A5" w:rsidRDefault="008F4ECD" w:rsidP="004459D8">
            <w:r w:rsidRPr="008968A5">
              <w:t>(3) Chemicals or products that could be used to contaminate or otherwise alter the specimen must be removed from the collection site or secured. The collector shall inspect the enclosure in which urination will occur before each collection to ensure that no materials are available that could be used to subvert the testing process.”</w:t>
            </w:r>
          </w:p>
        </w:tc>
      </w:tr>
      <w:tr w:rsidR="008F4ECD" w:rsidRPr="008968A5" w14:paraId="1A08DFAE" w14:textId="77777777" w:rsidTr="00B61465">
        <w:trPr>
          <w:cantSplit/>
        </w:trPr>
        <w:tc>
          <w:tcPr>
            <w:tcW w:w="0" w:type="auto"/>
          </w:tcPr>
          <w:p w14:paraId="72C5B546" w14:textId="77777777" w:rsidR="008F4ECD" w:rsidRPr="008968A5" w:rsidRDefault="008F4ECD" w:rsidP="004459D8">
            <w:pPr>
              <w:jc w:val="center"/>
            </w:pPr>
            <w:r w:rsidRPr="008968A5">
              <w:lastRenderedPageBreak/>
              <w:t>A14</w:t>
            </w:r>
          </w:p>
        </w:tc>
        <w:tc>
          <w:tcPr>
            <w:tcW w:w="2753" w:type="dxa"/>
          </w:tcPr>
          <w:p w14:paraId="25C822D6" w14:textId="00535DE5" w:rsidR="008F4ECD" w:rsidRPr="008968A5" w:rsidRDefault="00B962E4" w:rsidP="004459D8">
            <w:r w:rsidRPr="008968A5">
              <w:t>D</w:t>
            </w:r>
            <w:r>
              <w:t>id</w:t>
            </w:r>
            <w:r w:rsidR="008F4ECD" w:rsidRPr="008968A5">
              <w:t xml:space="preserve"> the water in the toilet (and any other source of standing water, including the toilet tank if it is not secured) contain an agent that ensures the water is neither yellow nor colorless?</w:t>
            </w:r>
          </w:p>
        </w:tc>
        <w:tc>
          <w:tcPr>
            <w:tcW w:w="3870" w:type="dxa"/>
          </w:tcPr>
          <w:p w14:paraId="09ED2E82" w14:textId="5EBC5D6C"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6B1DDEA1" w14:textId="4A19E6E9"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73F2C989"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Oth</w:t>
            </w:r>
            <w:r>
              <w:t>er:</w:t>
            </w:r>
          </w:p>
          <w:p w14:paraId="442A8122" w14:textId="77777777" w:rsidR="008F4ECD" w:rsidRPr="008968A5" w:rsidRDefault="008F4ECD" w:rsidP="004459D8">
            <w:pPr>
              <w:ind w:left="14"/>
            </w:pPr>
          </w:p>
          <w:p w14:paraId="2DA8D2A4" w14:textId="77777777" w:rsidR="008F4ECD" w:rsidRPr="008968A5" w:rsidRDefault="008F4ECD" w:rsidP="004459D8"/>
          <w:p w14:paraId="40A59686" w14:textId="77777777" w:rsidR="008F4ECD" w:rsidRPr="008968A5" w:rsidRDefault="008F4ECD" w:rsidP="004459D8"/>
        </w:tc>
        <w:tc>
          <w:tcPr>
            <w:tcW w:w="5565" w:type="dxa"/>
          </w:tcPr>
          <w:p w14:paraId="2B8C6E52" w14:textId="6D8D1EB4" w:rsidR="008F4ECD" w:rsidRPr="008968A5" w:rsidRDefault="00223BA8" w:rsidP="004459D8">
            <w:r>
              <w:t>§ </w:t>
            </w:r>
            <w:r w:rsidR="008F4ECD" w:rsidRPr="008968A5">
              <w:t>26.87(e) states:</w:t>
            </w:r>
            <w:r w:rsidR="0057322F">
              <w:t xml:space="preserve"> </w:t>
            </w:r>
            <w:r w:rsidR="007C0067">
              <w:br/>
            </w:r>
            <w:r w:rsidR="008F4ECD" w:rsidRPr="008968A5">
              <w:t>“The following steps must be taken to deter the dilution and adulteration of urine specimens at the collection site:</w:t>
            </w:r>
          </w:p>
          <w:p w14:paraId="4570F8E2" w14:textId="620914C6" w:rsidR="007C0067" w:rsidRPr="008968A5" w:rsidRDefault="008F4ECD" w:rsidP="004459D8">
            <w:r w:rsidRPr="008968A5">
              <w:t>(1) Agents that color any source of standing water in the stall or room in which the donor will provide a specimen, including, but not limited to, the toilet bowl or tank, must be placed in the source of standing water, so that the reservoirs of water are neither yellow nor colorless</w:t>
            </w:r>
            <w:r w:rsidR="00A0250C">
              <w:t>.</w:t>
            </w:r>
            <w:r w:rsidRPr="008968A5">
              <w:t>”</w:t>
            </w:r>
          </w:p>
        </w:tc>
      </w:tr>
      <w:tr w:rsidR="008F4ECD" w:rsidRPr="008968A5" w14:paraId="2A662EC2" w14:textId="77777777" w:rsidTr="00B61465">
        <w:trPr>
          <w:cantSplit/>
        </w:trPr>
        <w:tc>
          <w:tcPr>
            <w:tcW w:w="0" w:type="auto"/>
          </w:tcPr>
          <w:p w14:paraId="6179C710" w14:textId="77777777" w:rsidR="008F4ECD" w:rsidRPr="008968A5" w:rsidRDefault="008F4ECD" w:rsidP="004459D8">
            <w:pPr>
              <w:jc w:val="center"/>
            </w:pPr>
            <w:r w:rsidRPr="008968A5">
              <w:t>A15</w:t>
            </w:r>
          </w:p>
        </w:tc>
        <w:tc>
          <w:tcPr>
            <w:tcW w:w="2753" w:type="dxa"/>
          </w:tcPr>
          <w:p w14:paraId="17D69B23" w14:textId="703FBFF5" w:rsidR="008F4ECD" w:rsidRPr="008968A5" w:rsidRDefault="008F4ECD" w:rsidP="004459D8">
            <w:r w:rsidRPr="008968A5">
              <w:t>After the donor provided the</w:t>
            </w:r>
            <w:r>
              <w:t xml:space="preserve"> </w:t>
            </w:r>
            <w:r w:rsidRPr="008968A5">
              <w:t>urine specimen</w:t>
            </w:r>
            <w:r w:rsidR="00B962E4">
              <w:t xml:space="preserve"> </w:t>
            </w:r>
            <w:r w:rsidRPr="008968A5">
              <w:t>to the</w:t>
            </w:r>
            <w:r>
              <w:t xml:space="preserve"> </w:t>
            </w:r>
            <w:r w:rsidRPr="008968A5">
              <w:t>collector, d</w:t>
            </w:r>
            <w:r w:rsidR="00B962E4">
              <w:t>id</w:t>
            </w:r>
            <w:r w:rsidRPr="008968A5">
              <w:t xml:space="preserve"> the collector inspect the toilet bowl and collection area and then flush the toilet?</w:t>
            </w:r>
          </w:p>
        </w:tc>
        <w:tc>
          <w:tcPr>
            <w:tcW w:w="3870" w:type="dxa"/>
          </w:tcPr>
          <w:p w14:paraId="1F0A5DE4" w14:textId="0987305D"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6BC0B4F0" w14:textId="2257210D"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5AEA5578"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6ADDC737" w14:textId="77777777" w:rsidR="008F4ECD" w:rsidRPr="008968A5" w:rsidRDefault="008F4ECD" w:rsidP="004459D8">
            <w:pPr>
              <w:ind w:left="14"/>
            </w:pPr>
          </w:p>
          <w:p w14:paraId="59307507" w14:textId="77777777" w:rsidR="008F4ECD" w:rsidRPr="008968A5" w:rsidRDefault="008F4ECD" w:rsidP="004459D8"/>
          <w:p w14:paraId="3AAC43BB" w14:textId="77777777" w:rsidR="008F4ECD" w:rsidRDefault="008F4ECD" w:rsidP="004459D8"/>
          <w:p w14:paraId="330664B0" w14:textId="77777777" w:rsidR="00FF24D0" w:rsidRPr="008968A5" w:rsidRDefault="00FF24D0" w:rsidP="004459D8"/>
        </w:tc>
        <w:tc>
          <w:tcPr>
            <w:tcW w:w="5565" w:type="dxa"/>
          </w:tcPr>
          <w:p w14:paraId="175170EF" w14:textId="59DFD2A1" w:rsidR="008F4ECD" w:rsidRPr="008968A5" w:rsidRDefault="00223BA8" w:rsidP="004459D8">
            <w:r>
              <w:t>§ </w:t>
            </w:r>
            <w:r w:rsidR="008F4ECD" w:rsidRPr="008968A5">
              <w:t>26.107(c) states:</w:t>
            </w:r>
            <w:r w:rsidR="0057322F">
              <w:t xml:space="preserve"> </w:t>
            </w:r>
            <w:r w:rsidR="007C0067">
              <w:br/>
            </w:r>
            <w:r w:rsidR="008F4ECD" w:rsidRPr="008968A5">
              <w:t>“After the donor has provided the urine specimen and submitted it to the collector, the donor shall be permitted to wash his or her hands. The collector shall inspect the toilet bowl and room or stall in which the donor voided to identify any evidence of a subversion attempt, and then flush the toilet.”</w:t>
            </w:r>
          </w:p>
        </w:tc>
      </w:tr>
      <w:tr w:rsidR="008F4ECD" w:rsidRPr="008968A5" w14:paraId="065B4801" w14:textId="77777777" w:rsidTr="00B61465">
        <w:trPr>
          <w:cantSplit/>
        </w:trPr>
        <w:tc>
          <w:tcPr>
            <w:tcW w:w="0" w:type="auto"/>
          </w:tcPr>
          <w:p w14:paraId="2D1C8937" w14:textId="77777777" w:rsidR="008F4ECD" w:rsidRPr="008968A5" w:rsidRDefault="008F4ECD" w:rsidP="004459D8">
            <w:pPr>
              <w:jc w:val="center"/>
            </w:pPr>
            <w:r w:rsidRPr="008968A5">
              <w:lastRenderedPageBreak/>
              <w:t>A16</w:t>
            </w:r>
          </w:p>
        </w:tc>
        <w:tc>
          <w:tcPr>
            <w:tcW w:w="2753" w:type="dxa"/>
          </w:tcPr>
          <w:p w14:paraId="3AC8DA6C" w14:textId="257AAFAE" w:rsidR="008F4ECD" w:rsidRPr="008968A5" w:rsidRDefault="008F4ECD" w:rsidP="004459D8">
            <w:r w:rsidRPr="008968A5">
              <w:t>Once the donor provide</w:t>
            </w:r>
            <w:r w:rsidR="00C40F9B">
              <w:t>d</w:t>
            </w:r>
            <w:r w:rsidRPr="008968A5">
              <w:t xml:space="preserve"> </w:t>
            </w:r>
            <w:r w:rsidR="00C40F9B">
              <w:t xml:space="preserve">the </w:t>
            </w:r>
            <w:r w:rsidRPr="008968A5">
              <w:t>urine specimen to the collector, d</w:t>
            </w:r>
            <w:r w:rsidR="00C40F9B">
              <w:t>id</w:t>
            </w:r>
            <w:r w:rsidRPr="008968A5">
              <w:t xml:space="preserve"> the collector </w:t>
            </w:r>
            <w:r w:rsidR="00C40F9B">
              <w:t>verify that</w:t>
            </w:r>
            <w:r w:rsidR="00C40F9B" w:rsidRPr="008968A5">
              <w:t xml:space="preserve"> </w:t>
            </w:r>
            <w:r w:rsidR="00C40F9B">
              <w:t>the minimum quantity of</w:t>
            </w:r>
            <w:r w:rsidR="00C40F9B" w:rsidRPr="008968A5">
              <w:t xml:space="preserve"> </w:t>
            </w:r>
            <w:r w:rsidR="00C40F9B">
              <w:t>urine was provided (</w:t>
            </w:r>
            <w:r w:rsidRPr="008968A5">
              <w:t xml:space="preserve">at least </w:t>
            </w:r>
            <w:r w:rsidR="00223BA8">
              <w:t>30 mL</w:t>
            </w:r>
            <w:r w:rsidR="00C40F9B">
              <w:t xml:space="preserve"> for a single collection</w:t>
            </w:r>
            <w:r>
              <w:t>;</w:t>
            </w:r>
            <w:r w:rsidRPr="008968A5">
              <w:t xml:space="preserve"> or</w:t>
            </w:r>
            <w:r>
              <w:t xml:space="preserve"> </w:t>
            </w:r>
            <w:r w:rsidR="00C40F9B">
              <w:t xml:space="preserve">at least 45 mL for </w:t>
            </w:r>
            <w:r w:rsidRPr="008968A5">
              <w:t>a split specimen</w:t>
            </w:r>
            <w:r w:rsidR="00C40F9B">
              <w:t>)</w:t>
            </w:r>
            <w:r w:rsidRPr="008968A5">
              <w:t>?</w:t>
            </w:r>
          </w:p>
        </w:tc>
        <w:tc>
          <w:tcPr>
            <w:tcW w:w="3870" w:type="dxa"/>
          </w:tcPr>
          <w:p w14:paraId="46703A19"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5A71BB41"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58299536"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4E4E2856" w14:textId="77777777" w:rsidR="008F4ECD" w:rsidRPr="008968A5" w:rsidRDefault="008F4ECD" w:rsidP="004459D8">
            <w:pPr>
              <w:ind w:left="14"/>
            </w:pPr>
          </w:p>
          <w:p w14:paraId="276E3E6A" w14:textId="77777777" w:rsidR="008F4ECD" w:rsidRPr="008968A5" w:rsidRDefault="008F4ECD" w:rsidP="004459D8"/>
          <w:p w14:paraId="4B5D33CF" w14:textId="77777777" w:rsidR="008F4ECD" w:rsidRPr="008968A5" w:rsidRDefault="008F4ECD" w:rsidP="004459D8"/>
        </w:tc>
        <w:tc>
          <w:tcPr>
            <w:tcW w:w="5565" w:type="dxa"/>
          </w:tcPr>
          <w:p w14:paraId="08141AF8" w14:textId="7AA05269" w:rsidR="007C0067" w:rsidRPr="008968A5" w:rsidRDefault="00223BA8" w:rsidP="004459D8">
            <w:r>
              <w:t>§ </w:t>
            </w:r>
            <w:r w:rsidR="008F4ECD" w:rsidRPr="008968A5">
              <w:t>26.109(a) states:</w:t>
            </w:r>
            <w:r w:rsidR="0057322F">
              <w:t xml:space="preserve"> </w:t>
            </w:r>
            <w:r w:rsidR="007C0067">
              <w:br/>
            </w:r>
            <w:r w:rsidR="008F4ECD" w:rsidRPr="008968A5">
              <w:t xml:space="preserve">“Licensees and other entities who are subject to this subpart shall establish a predetermined quantity of urine that donors are requested to provide when submitting a specimen. At a minimum, the predetermined quantity must include 30 milliliters (mL) to ensure that a sufficient quantity of urine is available for initial and confirmatory validity and drug tests at an </w:t>
            </w:r>
            <w:r w:rsidR="002A5FA5">
              <w:t>HHS</w:t>
            </w:r>
            <w:r w:rsidR="002A5FA5">
              <w:noBreakHyphen/>
            </w:r>
            <w:r w:rsidR="008F4ECD" w:rsidRPr="008968A5">
              <w:t xml:space="preserve">certified laboratory, and for retesting of an aliquot of the specimen if requested by the donor under </w:t>
            </w:r>
            <w:r>
              <w:t>§ </w:t>
            </w:r>
            <w:r w:rsidR="008F4ECD" w:rsidRPr="008968A5">
              <w:t xml:space="preserve">26.165(b). The licensee’s or other entity’s predetermined quantity may include more than </w:t>
            </w:r>
            <w:r>
              <w:t>30 mL</w:t>
            </w:r>
            <w:r w:rsidR="008F4ECD" w:rsidRPr="008968A5">
              <w:t xml:space="preserve">, if the testing program follows split specimen procedures, tests for additional drugs, or performs initial testing at a licensee testing facility. Where collected specimens are to be split under the provisions of this subpart, the predetermined quantity must include an additional </w:t>
            </w:r>
            <w:r>
              <w:t>15 mL</w:t>
            </w:r>
            <w:r w:rsidR="008F4ECD" w:rsidRPr="008968A5">
              <w:t>.”</w:t>
            </w:r>
          </w:p>
        </w:tc>
      </w:tr>
      <w:tr w:rsidR="008F4ECD" w:rsidRPr="008968A5" w14:paraId="0D87692A" w14:textId="77777777" w:rsidTr="007F743C">
        <w:trPr>
          <w:cantSplit/>
          <w:trHeight w:val="3126"/>
        </w:trPr>
        <w:tc>
          <w:tcPr>
            <w:tcW w:w="0" w:type="auto"/>
          </w:tcPr>
          <w:p w14:paraId="76E612C5" w14:textId="77777777" w:rsidR="008F4ECD" w:rsidRPr="008968A5" w:rsidRDefault="008F4ECD" w:rsidP="004459D8">
            <w:pPr>
              <w:jc w:val="center"/>
            </w:pPr>
            <w:r w:rsidRPr="008968A5">
              <w:t>A17</w:t>
            </w:r>
          </w:p>
        </w:tc>
        <w:tc>
          <w:tcPr>
            <w:tcW w:w="2753" w:type="dxa"/>
          </w:tcPr>
          <w:p w14:paraId="736B098C" w14:textId="200CEAC1" w:rsidR="008F4ECD" w:rsidRPr="008968A5" w:rsidRDefault="008F4ECD" w:rsidP="004459D8">
            <w:r w:rsidRPr="008968A5">
              <w:t>Did the collector, within 4</w:t>
            </w:r>
            <w:r w:rsidR="00E97B6E">
              <w:t> minutes</w:t>
            </w:r>
            <w:r w:rsidRPr="008968A5">
              <w:t xml:space="preserve"> of receiving the specimen, </w:t>
            </w:r>
            <w:r w:rsidR="00C85390">
              <w:t xml:space="preserve">measure </w:t>
            </w:r>
            <w:r w:rsidRPr="008968A5">
              <w:t xml:space="preserve">the </w:t>
            </w:r>
            <w:r w:rsidR="0057733E">
              <w:t xml:space="preserve">specimen </w:t>
            </w:r>
            <w:r w:rsidRPr="008968A5">
              <w:t>temperature</w:t>
            </w:r>
            <w:r>
              <w:t xml:space="preserve"> </w:t>
            </w:r>
            <w:r w:rsidR="0057733E">
              <w:t>(</w:t>
            </w:r>
            <w:r w:rsidRPr="008968A5">
              <w:t xml:space="preserve">using the temperature strip attached to the collection container </w:t>
            </w:r>
            <w:r w:rsidRPr="0087062A">
              <w:rPr>
                <w:u w:val="single"/>
              </w:rPr>
              <w:t>or</w:t>
            </w:r>
            <w:r w:rsidRPr="008968A5">
              <w:t xml:space="preserve"> </w:t>
            </w:r>
            <w:ins w:id="142" w:author="Author">
              <w:r w:rsidR="007F2239">
                <w:t>by another temperature measuring device that did not contaminate the specimen</w:t>
              </w:r>
            </w:ins>
            <w:r w:rsidR="0057733E">
              <w:t>)</w:t>
            </w:r>
            <w:r w:rsidRPr="008968A5">
              <w:t>?</w:t>
            </w:r>
          </w:p>
        </w:tc>
        <w:tc>
          <w:tcPr>
            <w:tcW w:w="3870" w:type="dxa"/>
          </w:tcPr>
          <w:p w14:paraId="6C5A34F8"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5BAF0AB3"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653A5190"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0957E7AB" w14:textId="77777777" w:rsidR="008F4ECD" w:rsidRPr="008968A5" w:rsidRDefault="008F4ECD" w:rsidP="004459D8">
            <w:pPr>
              <w:ind w:left="14"/>
            </w:pPr>
          </w:p>
          <w:p w14:paraId="0C5F433F" w14:textId="77777777" w:rsidR="008F4ECD" w:rsidRPr="008968A5" w:rsidRDefault="008F4ECD" w:rsidP="004459D8"/>
          <w:p w14:paraId="3DA37D3C" w14:textId="77777777" w:rsidR="008F4ECD" w:rsidRPr="008968A5" w:rsidRDefault="008F4ECD" w:rsidP="004459D8"/>
        </w:tc>
        <w:tc>
          <w:tcPr>
            <w:tcW w:w="5565" w:type="dxa"/>
          </w:tcPr>
          <w:p w14:paraId="7B78E10D" w14:textId="4427E06E" w:rsidR="00553A04" w:rsidRDefault="00223BA8" w:rsidP="004459D8">
            <w:r>
              <w:t>§ </w:t>
            </w:r>
            <w:r w:rsidR="008F4ECD" w:rsidRPr="008968A5">
              <w:t>26.111(a) states:</w:t>
            </w:r>
            <w:r w:rsidR="0057322F">
              <w:t xml:space="preserve"> </w:t>
            </w:r>
          </w:p>
          <w:p w14:paraId="44084D39" w14:textId="738683DF" w:rsidR="008F4ECD" w:rsidRPr="008968A5" w:rsidRDefault="008F4ECD" w:rsidP="004459D8">
            <w:r w:rsidRPr="008968A5">
              <w:t xml:space="preserve">“Immediately after the donor provides the urine specimen to the collector, including specimens of less than </w:t>
            </w:r>
            <w:r w:rsidR="00223BA8">
              <w:t>30 mL</w:t>
            </w:r>
            <w:r w:rsidRPr="008968A5">
              <w:t xml:space="preserve"> but </w:t>
            </w:r>
            <w:ins w:id="143" w:author="Author">
              <w:r w:rsidR="007F2239">
                <w:t xml:space="preserve">equal to or </w:t>
              </w:r>
            </w:ins>
            <w:r w:rsidRPr="008968A5">
              <w:t xml:space="preserve">greater than </w:t>
            </w:r>
            <w:r w:rsidR="00223BA8">
              <w:t>15 mL</w:t>
            </w:r>
            <w:r w:rsidRPr="008968A5">
              <w:t>, the collector shall measure the temperature of the specimen. The temperature</w:t>
            </w:r>
            <w:r w:rsidR="006E2893">
              <w:t>-</w:t>
            </w:r>
            <w:r w:rsidRPr="008968A5">
              <w:t>measuring device used must accurately reflect the temperature of the specimen and not contaminate the specimen. The time from urination to temperature measurement may not exceed 4</w:t>
            </w:r>
            <w:r w:rsidR="00E97B6E">
              <w:t> minutes</w:t>
            </w:r>
            <w:r w:rsidRPr="008968A5">
              <w:t>.</w:t>
            </w:r>
            <w:r w:rsidR="0057322F">
              <w:t xml:space="preserve"> </w:t>
            </w:r>
            <w:r w:rsidRPr="008968A5">
              <w:t>If the temperature of a urine specimen is outside the range of 90°F to 100°F (32°C</w:t>
            </w:r>
            <w:r>
              <w:t> </w:t>
            </w:r>
            <w:r w:rsidRPr="008968A5">
              <w:t>to</w:t>
            </w:r>
            <w:r>
              <w:t> </w:t>
            </w:r>
            <w:r w:rsidRPr="008968A5">
              <w:t xml:space="preserve">38°C), that is a reason to believe the donor may have altered </w:t>
            </w:r>
            <w:ins w:id="144" w:author="Author">
              <w:r w:rsidR="007F2239">
                <w:t xml:space="preserve">(e.g., adulterated or diluted) </w:t>
              </w:r>
            </w:ins>
            <w:r w:rsidRPr="008968A5">
              <w:t>or substituted the specimen.”</w:t>
            </w:r>
          </w:p>
        </w:tc>
      </w:tr>
      <w:tr w:rsidR="008F4ECD" w:rsidRPr="008968A5" w14:paraId="422B7136" w14:textId="77777777" w:rsidTr="00B61465">
        <w:trPr>
          <w:cantSplit/>
        </w:trPr>
        <w:tc>
          <w:tcPr>
            <w:tcW w:w="0" w:type="auto"/>
          </w:tcPr>
          <w:p w14:paraId="1EDA217D" w14:textId="77777777" w:rsidR="008F4ECD" w:rsidRPr="008968A5" w:rsidRDefault="008F4ECD" w:rsidP="004459D8">
            <w:pPr>
              <w:jc w:val="center"/>
            </w:pPr>
            <w:r w:rsidRPr="008968A5">
              <w:lastRenderedPageBreak/>
              <w:t>A18</w:t>
            </w:r>
          </w:p>
        </w:tc>
        <w:tc>
          <w:tcPr>
            <w:tcW w:w="2753" w:type="dxa"/>
          </w:tcPr>
          <w:p w14:paraId="314378DA" w14:textId="6F3CD1C0" w:rsidR="008F4ECD" w:rsidRPr="008968A5" w:rsidRDefault="008F4ECD" w:rsidP="004459D8">
            <w:r w:rsidRPr="008968A5">
              <w:t>D</w:t>
            </w:r>
            <w:r w:rsidR="0057733E">
              <w:t>id</w:t>
            </w:r>
            <w:r w:rsidRPr="008968A5">
              <w:t xml:space="preserve"> the collector determine if the color or clarity of </w:t>
            </w:r>
            <w:r w:rsidR="0057733E">
              <w:t xml:space="preserve">the </w:t>
            </w:r>
            <w:r w:rsidRPr="008968A5">
              <w:t xml:space="preserve">urine specimen </w:t>
            </w:r>
            <w:r w:rsidR="0057733E">
              <w:t>was</w:t>
            </w:r>
            <w:r w:rsidRPr="008968A5">
              <w:t xml:space="preserve"> unusual?</w:t>
            </w:r>
          </w:p>
        </w:tc>
        <w:tc>
          <w:tcPr>
            <w:tcW w:w="3870" w:type="dxa"/>
          </w:tcPr>
          <w:p w14:paraId="047FFEC4"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3D5D6831"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4372E21D" w14:textId="483465AA" w:rsidR="008F4ECD" w:rsidRPr="008968A5" w:rsidRDefault="0057733E" w:rsidP="004459D8">
            <w:pPr>
              <w:numPr>
                <w:ilvl w:val="0"/>
                <w:numId w:val="1"/>
              </w:numPr>
              <w:tabs>
                <w:tab w:val="clear" w:pos="720"/>
                <w:tab w:val="num" w:pos="380"/>
              </w:tabs>
              <w:overflowPunct w:val="0"/>
              <w:ind w:left="302" w:hanging="288"/>
              <w:textAlignment w:val="baseline"/>
            </w:pPr>
            <w:r>
              <w:t>Other:</w:t>
            </w:r>
          </w:p>
          <w:p w14:paraId="295942DC" w14:textId="77777777" w:rsidR="008F4ECD" w:rsidRPr="008968A5" w:rsidRDefault="008F4ECD" w:rsidP="004459D8">
            <w:pPr>
              <w:ind w:left="14"/>
            </w:pPr>
          </w:p>
          <w:p w14:paraId="6066C0F8" w14:textId="77777777" w:rsidR="008F4ECD" w:rsidRPr="008968A5" w:rsidRDefault="008F4ECD" w:rsidP="004459D8"/>
          <w:p w14:paraId="6105DC22" w14:textId="77777777" w:rsidR="008F4ECD" w:rsidRPr="008968A5" w:rsidRDefault="008F4ECD" w:rsidP="004459D8"/>
        </w:tc>
        <w:tc>
          <w:tcPr>
            <w:tcW w:w="5565" w:type="dxa"/>
          </w:tcPr>
          <w:p w14:paraId="370E6328" w14:textId="48D9AA30" w:rsidR="00553A04" w:rsidRDefault="00223BA8" w:rsidP="004459D8">
            <w:r>
              <w:t>§ </w:t>
            </w:r>
            <w:r w:rsidR="008F4ECD" w:rsidRPr="008968A5">
              <w:t>26.111(b) states:</w:t>
            </w:r>
            <w:r w:rsidR="0057322F">
              <w:t xml:space="preserve"> </w:t>
            </w:r>
          </w:p>
          <w:p w14:paraId="38DAEFB9" w14:textId="32A4FCA4" w:rsidR="008F4ECD" w:rsidRPr="008968A5" w:rsidRDefault="008F4ECD" w:rsidP="004459D8">
            <w:r>
              <w:t>“</w:t>
            </w:r>
            <w:r w:rsidRPr="008968A5">
              <w:t xml:space="preserve">Immediately after the donor provides a urine specimen, including specimens of less than </w:t>
            </w:r>
            <w:r w:rsidR="00223BA8">
              <w:t>30 mL</w:t>
            </w:r>
            <w:r w:rsidRPr="008968A5">
              <w:t xml:space="preserve"> but equal to or greater than </w:t>
            </w:r>
            <w:r w:rsidR="00223BA8">
              <w:t>15 mL</w:t>
            </w:r>
            <w:r w:rsidRPr="008968A5">
              <w:t>, the collector shall also inspect the specimen to determine its color and clarity and look for any signs of contaminants or adulteration. The collector shall note any unusual findings on</w:t>
            </w:r>
            <w:r>
              <w:t xml:space="preserve"> the </w:t>
            </w:r>
            <w:ins w:id="145" w:author="Author">
              <w:r w:rsidR="007F2239">
                <w:t>Federal CCF or through another documentation method consistent with the collection procedures of the licensee or other entity.”</w:t>
              </w:r>
            </w:ins>
          </w:p>
        </w:tc>
      </w:tr>
      <w:tr w:rsidR="008F4ECD" w:rsidRPr="008968A5" w14:paraId="4C97D526" w14:textId="77777777" w:rsidTr="00B61465">
        <w:trPr>
          <w:cantSplit/>
        </w:trPr>
        <w:tc>
          <w:tcPr>
            <w:tcW w:w="0" w:type="auto"/>
          </w:tcPr>
          <w:p w14:paraId="17A2F8C4" w14:textId="77777777" w:rsidR="008F4ECD" w:rsidRPr="008968A5" w:rsidRDefault="008F4ECD" w:rsidP="004459D8">
            <w:pPr>
              <w:jc w:val="center"/>
            </w:pPr>
            <w:r w:rsidRPr="008968A5">
              <w:t>A19</w:t>
            </w:r>
          </w:p>
        </w:tc>
        <w:tc>
          <w:tcPr>
            <w:tcW w:w="2753" w:type="dxa"/>
          </w:tcPr>
          <w:p w14:paraId="622E2A01" w14:textId="6162BF30" w:rsidR="008F4ECD" w:rsidRDefault="008F4ECD" w:rsidP="004459D8">
            <w:r w:rsidRPr="008968A5">
              <w:rPr>
                <w:u w:val="single"/>
              </w:rPr>
              <w:t>For split specimen collections</w:t>
            </w:r>
            <w:r w:rsidRPr="008968A5">
              <w:t>.</w:t>
            </w:r>
          </w:p>
          <w:p w14:paraId="200E480D" w14:textId="244D86C8" w:rsidR="008F4ECD" w:rsidRPr="008968A5" w:rsidRDefault="008F4ECD" w:rsidP="004459D8"/>
          <w:p w14:paraId="5EEECC79" w14:textId="4D38612D" w:rsidR="008F4ECD" w:rsidRPr="008968A5" w:rsidRDefault="0057733E" w:rsidP="004459D8">
            <w:r>
              <w:t>W</w:t>
            </w:r>
            <w:r w:rsidR="008F4ECD" w:rsidRPr="008968A5">
              <w:t>hat quantit</w:t>
            </w:r>
            <w:r>
              <w:t>y</w:t>
            </w:r>
            <w:r w:rsidR="008F4ECD" w:rsidRPr="008968A5">
              <w:t xml:space="preserve"> of urine</w:t>
            </w:r>
            <w:r w:rsidR="008F4ECD">
              <w:t xml:space="preserve"> </w:t>
            </w:r>
            <w:r>
              <w:t>was</w:t>
            </w:r>
            <w:r w:rsidR="008F4ECD">
              <w:t xml:space="preserve"> </w:t>
            </w:r>
            <w:r w:rsidR="008F4ECD" w:rsidRPr="008968A5">
              <w:t>poured into</w:t>
            </w:r>
            <w:r>
              <w:t xml:space="preserve"> Bottle A and Bottle B by the collector</w:t>
            </w:r>
            <w:r w:rsidR="008F4ECD" w:rsidRPr="008968A5">
              <w:t>?</w:t>
            </w:r>
          </w:p>
          <w:p w14:paraId="0A272F2D" w14:textId="77777777" w:rsidR="008F4ECD" w:rsidRPr="008968A5" w:rsidRDefault="008F4ECD" w:rsidP="004459D8"/>
        </w:tc>
        <w:tc>
          <w:tcPr>
            <w:tcW w:w="3870" w:type="dxa"/>
          </w:tcPr>
          <w:p w14:paraId="1C49966F" w14:textId="30908E57" w:rsidR="008F4ECD" w:rsidRPr="008968A5" w:rsidRDefault="008F4ECD" w:rsidP="004459D8">
            <w:pPr>
              <w:numPr>
                <w:ilvl w:val="0"/>
                <w:numId w:val="1"/>
              </w:numPr>
              <w:tabs>
                <w:tab w:val="clear" w:pos="720"/>
                <w:tab w:val="num" w:pos="380"/>
              </w:tabs>
              <w:overflowPunct w:val="0"/>
              <w:ind w:left="302" w:hanging="288"/>
              <w:textAlignment w:val="baseline"/>
            </w:pPr>
            <w:r w:rsidRPr="008968A5">
              <w:t xml:space="preserve">At least </w:t>
            </w:r>
            <w:r w:rsidR="00223BA8">
              <w:t>30 mL</w:t>
            </w:r>
            <w:r w:rsidRPr="008968A5">
              <w:t xml:space="preserve"> into Bottle A</w:t>
            </w:r>
            <w:r w:rsidR="0057733E">
              <w:t>,</w:t>
            </w:r>
            <w:r w:rsidRPr="008968A5">
              <w:t xml:space="preserve"> and </w:t>
            </w:r>
            <w:r w:rsidR="0057733E">
              <w:t xml:space="preserve">at least 15 mL </w:t>
            </w:r>
            <w:r w:rsidRPr="008968A5">
              <w:t>into Bottle B.</w:t>
            </w:r>
          </w:p>
          <w:p w14:paraId="4E1CE5EF" w14:textId="06F4CFDF" w:rsidR="008F4ECD" w:rsidRPr="008968A5" w:rsidRDefault="0057733E" w:rsidP="004459D8">
            <w:pPr>
              <w:numPr>
                <w:ilvl w:val="0"/>
                <w:numId w:val="1"/>
              </w:numPr>
              <w:tabs>
                <w:tab w:val="clear" w:pos="720"/>
                <w:tab w:val="num" w:pos="380"/>
              </w:tabs>
              <w:overflowPunct w:val="0"/>
              <w:ind w:left="302" w:hanging="288"/>
              <w:textAlignment w:val="baseline"/>
            </w:pPr>
            <w:r>
              <w:t>Less than the minimum required amount(s)</w:t>
            </w:r>
            <w:r w:rsidRPr="008968A5">
              <w:t>.</w:t>
            </w:r>
          </w:p>
          <w:p w14:paraId="45ADD1D9"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38584B5F" w14:textId="77777777" w:rsidR="008F4ECD" w:rsidRDefault="008F4ECD" w:rsidP="004459D8">
            <w:pPr>
              <w:ind w:left="14"/>
            </w:pPr>
          </w:p>
          <w:p w14:paraId="7117AFC6" w14:textId="77777777" w:rsidR="007F743C" w:rsidRPr="008968A5" w:rsidRDefault="007F743C" w:rsidP="004459D8">
            <w:pPr>
              <w:ind w:left="14"/>
            </w:pPr>
          </w:p>
          <w:p w14:paraId="2E5057AD" w14:textId="77777777" w:rsidR="008F4ECD" w:rsidRPr="008968A5" w:rsidRDefault="008F4ECD" w:rsidP="004459D8"/>
        </w:tc>
        <w:tc>
          <w:tcPr>
            <w:tcW w:w="5565" w:type="dxa"/>
          </w:tcPr>
          <w:p w14:paraId="707B9E9F" w14:textId="78D74D4A" w:rsidR="00553A04" w:rsidRDefault="00223BA8" w:rsidP="004459D8">
            <w:pPr>
              <w:keepNext/>
              <w:keepLines/>
            </w:pPr>
            <w:r>
              <w:t>§ </w:t>
            </w:r>
            <w:r w:rsidR="008F4ECD" w:rsidRPr="008968A5">
              <w:t>26.113(b)(2) states:</w:t>
            </w:r>
            <w:r w:rsidR="0057322F">
              <w:t xml:space="preserve"> </w:t>
            </w:r>
          </w:p>
          <w:p w14:paraId="5B404B5B" w14:textId="2D586D7D" w:rsidR="008F4ECD" w:rsidRPr="008968A5" w:rsidRDefault="00553A04" w:rsidP="004459D8">
            <w:pPr>
              <w:keepNext/>
              <w:keepLines/>
            </w:pPr>
            <w:r>
              <w:t>“</w:t>
            </w:r>
            <w:r w:rsidR="008F4ECD" w:rsidRPr="008968A5">
              <w:t xml:space="preserve">The collector, in the presence of the donor and after determining specimen temperature as described in </w:t>
            </w:r>
            <w:r w:rsidR="00223BA8">
              <w:t>§ </w:t>
            </w:r>
            <w:r w:rsidR="008F4ECD" w:rsidRPr="008968A5">
              <w:t xml:space="preserve">26.111(a), shall split the urine specimen. The collector shall pour </w:t>
            </w:r>
            <w:r w:rsidR="00223BA8">
              <w:t>30 mL</w:t>
            </w:r>
            <w:r w:rsidR="008F4ECD" w:rsidRPr="008968A5">
              <w:t xml:space="preserve"> of urine into Bottle A and a minimum of </w:t>
            </w:r>
            <w:r w:rsidR="00223BA8">
              <w:t>15 mL</w:t>
            </w:r>
            <w:r w:rsidR="008F4ECD" w:rsidRPr="008968A5">
              <w:t xml:space="preserve"> of urine into Bottle B. If the quantity of urine available for Bottle B is less than </w:t>
            </w:r>
            <w:r w:rsidR="00223BA8">
              <w:t>15 mL</w:t>
            </w:r>
            <w:r w:rsidR="008F4ECD" w:rsidRPr="008968A5">
              <w:t xml:space="preserve">, the collector shall pour the remaining urine into Bottle B and forward the specimens in Bottles A and B to the </w:t>
            </w:r>
            <w:r w:rsidR="002A5FA5">
              <w:t>HHS</w:t>
            </w:r>
            <w:r w:rsidR="002A5FA5">
              <w:noBreakHyphen/>
            </w:r>
            <w:r w:rsidR="008F4ECD" w:rsidRPr="008968A5">
              <w:t>certified laboratory for drug and validity testing.”</w:t>
            </w:r>
          </w:p>
        </w:tc>
      </w:tr>
      <w:tr w:rsidR="008F4ECD" w:rsidRPr="008968A5" w14:paraId="036F5AAA" w14:textId="77777777" w:rsidTr="00B61465">
        <w:trPr>
          <w:cantSplit/>
        </w:trPr>
        <w:tc>
          <w:tcPr>
            <w:tcW w:w="0" w:type="auto"/>
          </w:tcPr>
          <w:p w14:paraId="77D8ECA4" w14:textId="77777777" w:rsidR="008F4ECD" w:rsidRPr="008968A5" w:rsidRDefault="008F4ECD" w:rsidP="004459D8">
            <w:pPr>
              <w:jc w:val="center"/>
            </w:pPr>
            <w:r w:rsidRPr="008968A5">
              <w:t>A20</w:t>
            </w:r>
          </w:p>
        </w:tc>
        <w:tc>
          <w:tcPr>
            <w:tcW w:w="2753" w:type="dxa"/>
          </w:tcPr>
          <w:p w14:paraId="57FB479D" w14:textId="09120EBB" w:rsidR="008F4ECD" w:rsidRPr="008968A5" w:rsidRDefault="008F4ECD" w:rsidP="004459D8">
            <w:r w:rsidRPr="008968A5">
              <w:t>D</w:t>
            </w:r>
            <w:r w:rsidR="0057733E">
              <w:t>id</w:t>
            </w:r>
            <w:r w:rsidRPr="008968A5">
              <w:t xml:space="preserve"> the collector securely place tamper-evident seals on each container?</w:t>
            </w:r>
          </w:p>
        </w:tc>
        <w:tc>
          <w:tcPr>
            <w:tcW w:w="3870" w:type="dxa"/>
          </w:tcPr>
          <w:p w14:paraId="5DF72B93"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6E4F8290"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7B50B82F"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62B6D63D" w14:textId="77777777" w:rsidR="008F4ECD" w:rsidRPr="008968A5" w:rsidRDefault="008F4ECD" w:rsidP="004459D8">
            <w:pPr>
              <w:ind w:left="14"/>
            </w:pPr>
          </w:p>
          <w:p w14:paraId="1B45C30C" w14:textId="77777777" w:rsidR="008F4ECD" w:rsidRPr="008968A5" w:rsidRDefault="008F4ECD" w:rsidP="004459D8"/>
          <w:p w14:paraId="5E585184" w14:textId="77777777" w:rsidR="008F4ECD" w:rsidRPr="008968A5" w:rsidRDefault="008F4ECD" w:rsidP="004459D8">
            <w:pPr>
              <w:keepNext/>
              <w:keepLines/>
            </w:pPr>
          </w:p>
        </w:tc>
        <w:tc>
          <w:tcPr>
            <w:tcW w:w="5565" w:type="dxa"/>
          </w:tcPr>
          <w:p w14:paraId="1BFDC267" w14:textId="0A7DFA6D" w:rsidR="00FF24D0" w:rsidRDefault="00223BA8" w:rsidP="004459D8">
            <w:pPr>
              <w:keepNext/>
              <w:keepLines/>
            </w:pPr>
            <w:r>
              <w:t>§ </w:t>
            </w:r>
            <w:r w:rsidR="008F4ECD" w:rsidRPr="008968A5">
              <w:t>26.117(c) states:</w:t>
            </w:r>
            <w:r w:rsidR="0057322F">
              <w:t xml:space="preserve"> </w:t>
            </w:r>
            <w:r w:rsidR="00553A04">
              <w:br/>
            </w:r>
            <w:r w:rsidR="008F4ECD" w:rsidRPr="008968A5">
              <w:t>“The collector shall place an identification label securely on each container. The label must contain the date, the donor’s specimen number, and any other identifying information provided or required by the FFD program.</w:t>
            </w:r>
            <w:r w:rsidR="008F4ECD">
              <w:t xml:space="preserve"> </w:t>
            </w:r>
            <w:r w:rsidR="008F4ECD" w:rsidRPr="008968A5">
              <w:t>The collector shall also apply a tamper-evident seal on each container if it is separate from the label. The specimen bottle must be securely sealed to prevent undetected tampering.”</w:t>
            </w:r>
          </w:p>
          <w:p w14:paraId="7D3C0A98" w14:textId="3825C4DA" w:rsidR="007F743C" w:rsidRPr="008968A5" w:rsidRDefault="007F743C" w:rsidP="004459D8">
            <w:pPr>
              <w:keepNext/>
              <w:keepLines/>
            </w:pPr>
          </w:p>
        </w:tc>
      </w:tr>
      <w:tr w:rsidR="008F4ECD" w:rsidRPr="008968A5" w14:paraId="6FBB26DF" w14:textId="77777777" w:rsidTr="00B61465">
        <w:trPr>
          <w:cantSplit/>
        </w:trPr>
        <w:tc>
          <w:tcPr>
            <w:tcW w:w="0" w:type="auto"/>
          </w:tcPr>
          <w:p w14:paraId="61F5DF88" w14:textId="77777777" w:rsidR="008F4ECD" w:rsidRPr="008968A5" w:rsidRDefault="008F4ECD" w:rsidP="004459D8">
            <w:pPr>
              <w:jc w:val="center"/>
            </w:pPr>
            <w:r w:rsidRPr="008968A5">
              <w:lastRenderedPageBreak/>
              <w:t>A21</w:t>
            </w:r>
          </w:p>
        </w:tc>
        <w:tc>
          <w:tcPr>
            <w:tcW w:w="2753" w:type="dxa"/>
          </w:tcPr>
          <w:p w14:paraId="494480DB" w14:textId="06B3BB51" w:rsidR="00FF24D0" w:rsidRPr="00620837" w:rsidRDefault="008F4ECD" w:rsidP="004459D8">
            <w:r w:rsidRPr="008968A5">
              <w:t>Did the collector then apply a</w:t>
            </w:r>
            <w:r>
              <w:t>n</w:t>
            </w:r>
            <w:r w:rsidRPr="008968A5">
              <w:t xml:space="preserve"> identification label with the date, the donor’s specimen number, and any other identifying information provided or required by the FFD program over each specimen container?</w:t>
            </w:r>
          </w:p>
        </w:tc>
        <w:tc>
          <w:tcPr>
            <w:tcW w:w="3870" w:type="dxa"/>
          </w:tcPr>
          <w:p w14:paraId="388DC68C"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3206B896" w14:textId="3FC1F363" w:rsidR="008F4ECD" w:rsidRPr="008968A5" w:rsidRDefault="008F4ECD" w:rsidP="004459D8">
            <w:pPr>
              <w:numPr>
                <w:ilvl w:val="0"/>
                <w:numId w:val="1"/>
              </w:numPr>
              <w:tabs>
                <w:tab w:val="clear" w:pos="720"/>
                <w:tab w:val="num" w:pos="380"/>
              </w:tabs>
              <w:overflowPunct w:val="0"/>
              <w:ind w:left="302" w:hanging="288"/>
              <w:textAlignment w:val="baseline"/>
            </w:pPr>
            <w:r w:rsidRPr="008968A5">
              <w:t>No, the donor wrote some or all of the information on the labels</w:t>
            </w:r>
            <w:r w:rsidR="001B6324">
              <w:t xml:space="preserve"> before the collector applied the label(s) to the container(s</w:t>
            </w:r>
            <w:r w:rsidR="007B3091">
              <w:t>)</w:t>
            </w:r>
            <w:r w:rsidRPr="008968A5">
              <w:t>.</w:t>
            </w:r>
          </w:p>
          <w:p w14:paraId="46E41028"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 all information was not included on the labels.</w:t>
            </w:r>
          </w:p>
          <w:p w14:paraId="7DAF3BF0" w14:textId="77777777" w:rsidR="008F4ECD" w:rsidRDefault="008F4ECD" w:rsidP="004459D8">
            <w:pPr>
              <w:numPr>
                <w:ilvl w:val="0"/>
                <w:numId w:val="1"/>
              </w:numPr>
              <w:tabs>
                <w:tab w:val="clear" w:pos="720"/>
                <w:tab w:val="num" w:pos="380"/>
              </w:tabs>
              <w:overflowPunct w:val="0"/>
              <w:ind w:left="302" w:hanging="288"/>
              <w:textAlignment w:val="baseline"/>
            </w:pPr>
            <w:r>
              <w:t>Other:</w:t>
            </w:r>
          </w:p>
          <w:p w14:paraId="469B72AE" w14:textId="77777777" w:rsidR="00FF24D0" w:rsidRDefault="00FF24D0" w:rsidP="004459D8">
            <w:pPr>
              <w:overflowPunct w:val="0"/>
              <w:textAlignment w:val="baseline"/>
            </w:pPr>
          </w:p>
          <w:p w14:paraId="548B46DD" w14:textId="77777777" w:rsidR="00FF24D0" w:rsidRDefault="00FF24D0" w:rsidP="004459D8">
            <w:pPr>
              <w:overflowPunct w:val="0"/>
              <w:textAlignment w:val="baseline"/>
            </w:pPr>
          </w:p>
          <w:p w14:paraId="293DB506" w14:textId="7B6139FA" w:rsidR="00FF24D0" w:rsidRPr="00FF24D0" w:rsidRDefault="00FF24D0" w:rsidP="004459D8">
            <w:pPr>
              <w:overflowPunct w:val="0"/>
              <w:textAlignment w:val="baseline"/>
            </w:pPr>
          </w:p>
        </w:tc>
        <w:tc>
          <w:tcPr>
            <w:tcW w:w="5565" w:type="dxa"/>
          </w:tcPr>
          <w:p w14:paraId="3F56605A" w14:textId="1DFCD72E" w:rsidR="008F4ECD" w:rsidRPr="008968A5" w:rsidRDefault="00223BA8" w:rsidP="004459D8">
            <w:r>
              <w:t>§ </w:t>
            </w:r>
            <w:r w:rsidR="008F4ECD" w:rsidRPr="008968A5">
              <w:t>26.117(c) states:</w:t>
            </w:r>
            <w:r w:rsidR="0057322F">
              <w:t xml:space="preserve"> </w:t>
            </w:r>
            <w:r w:rsidR="00553A04">
              <w:br/>
            </w:r>
            <w:r w:rsidR="008F4ECD" w:rsidRPr="008968A5">
              <w:t xml:space="preserve">“The collector shall place an identification label securely on each container. The label must contain the date, the donor’s specimen number, and any other identifying information provided </w:t>
            </w:r>
            <w:r w:rsidR="008F4ECD">
              <w:t xml:space="preserve">or required by the FFD program. </w:t>
            </w:r>
            <w:r w:rsidR="008F4ECD" w:rsidRPr="008968A5">
              <w:t>The collector shall also apply a tamper-evident seal on each container if it is separate from the label.</w:t>
            </w:r>
            <w:r w:rsidR="008F4ECD">
              <w:t xml:space="preserve"> </w:t>
            </w:r>
            <w:r w:rsidR="008F4ECD" w:rsidRPr="008968A5">
              <w:t>The specimen bottle must be securely sealed to prevent undetected tampering.”</w:t>
            </w:r>
          </w:p>
        </w:tc>
      </w:tr>
      <w:tr w:rsidR="008F4ECD" w:rsidRPr="008968A5" w14:paraId="1EA23CE0" w14:textId="77777777" w:rsidTr="00B61465">
        <w:trPr>
          <w:cantSplit/>
        </w:trPr>
        <w:tc>
          <w:tcPr>
            <w:tcW w:w="0" w:type="auto"/>
          </w:tcPr>
          <w:p w14:paraId="79CF3278" w14:textId="77777777" w:rsidR="008F4ECD" w:rsidRPr="008968A5" w:rsidRDefault="008F4ECD" w:rsidP="004459D8">
            <w:pPr>
              <w:jc w:val="center"/>
            </w:pPr>
            <w:r w:rsidRPr="008968A5">
              <w:t>A22</w:t>
            </w:r>
          </w:p>
        </w:tc>
        <w:tc>
          <w:tcPr>
            <w:tcW w:w="2753" w:type="dxa"/>
          </w:tcPr>
          <w:p w14:paraId="5CA88DBC" w14:textId="70CD6CA4" w:rsidR="008F4ECD" w:rsidRPr="00620837" w:rsidRDefault="008F4ECD" w:rsidP="004459D8">
            <w:r w:rsidRPr="008968A5">
              <w:t>D</w:t>
            </w:r>
            <w:r w:rsidR="001B6324">
              <w:t>id</w:t>
            </w:r>
            <w:r w:rsidRPr="008968A5">
              <w:t xml:space="preserve"> the collector instruct the donor to initial each specimen container label </w:t>
            </w:r>
            <w:r w:rsidRPr="002F7293">
              <w:rPr>
                <w:u w:val="single"/>
              </w:rPr>
              <w:t>only after</w:t>
            </w:r>
            <w:r w:rsidRPr="008968A5">
              <w:t xml:space="preserve"> the seal(s) </w:t>
            </w:r>
            <w:r w:rsidR="001B6324">
              <w:t>were</w:t>
            </w:r>
            <w:r w:rsidRPr="008968A5">
              <w:t xml:space="preserve"> affixed to the bottle</w:t>
            </w:r>
            <w:r w:rsidR="001B6324">
              <w:t>(</w:t>
            </w:r>
            <w:r w:rsidRPr="008968A5">
              <w:t>s</w:t>
            </w:r>
            <w:r w:rsidR="001B6324">
              <w:t>) and label(</w:t>
            </w:r>
            <w:r w:rsidRPr="008968A5">
              <w:t>s</w:t>
            </w:r>
            <w:r w:rsidR="001B6324">
              <w:t>) were</w:t>
            </w:r>
            <w:r>
              <w:t xml:space="preserve"> </w:t>
            </w:r>
            <w:r w:rsidRPr="008968A5">
              <w:t>dated by the collector?</w:t>
            </w:r>
          </w:p>
        </w:tc>
        <w:tc>
          <w:tcPr>
            <w:tcW w:w="3870" w:type="dxa"/>
          </w:tcPr>
          <w:p w14:paraId="7510B9D7"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1DB66930"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79EE287B"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4093F2EA" w14:textId="77777777" w:rsidR="008F4ECD" w:rsidRPr="008968A5" w:rsidRDefault="008F4ECD" w:rsidP="004459D8">
            <w:pPr>
              <w:ind w:left="14"/>
            </w:pPr>
          </w:p>
          <w:p w14:paraId="06DADB25" w14:textId="77777777" w:rsidR="008F4ECD" w:rsidRPr="008968A5" w:rsidRDefault="008F4ECD" w:rsidP="004459D8"/>
          <w:p w14:paraId="1515CFA5" w14:textId="77777777" w:rsidR="008F4ECD" w:rsidRPr="008968A5" w:rsidRDefault="008F4ECD" w:rsidP="004459D8"/>
        </w:tc>
        <w:tc>
          <w:tcPr>
            <w:tcW w:w="5565" w:type="dxa"/>
          </w:tcPr>
          <w:p w14:paraId="00CB9F13" w14:textId="07D7C04E" w:rsidR="008F4ECD" w:rsidRPr="008968A5" w:rsidRDefault="00223BA8" w:rsidP="004459D8">
            <w:r>
              <w:t>§ </w:t>
            </w:r>
            <w:r w:rsidR="008F4ECD" w:rsidRPr="008968A5">
              <w:t>26.117(d) states:</w:t>
            </w:r>
            <w:r w:rsidR="0057322F">
              <w:t xml:space="preserve"> </w:t>
            </w:r>
            <w:r w:rsidR="00553A04">
              <w:br/>
            </w:r>
            <w:r w:rsidR="008F4ECD" w:rsidRPr="008968A5">
              <w:t>“The donor shall initial the identification label(s) on the specimen bottle(s) for the purpose of certifying that the specimen was collected from him or her.”</w:t>
            </w:r>
          </w:p>
        </w:tc>
      </w:tr>
      <w:tr w:rsidR="008F4ECD" w:rsidRPr="008968A5" w14:paraId="45A5E228" w14:textId="77777777" w:rsidTr="00B61465">
        <w:trPr>
          <w:cantSplit/>
        </w:trPr>
        <w:tc>
          <w:tcPr>
            <w:tcW w:w="0" w:type="auto"/>
          </w:tcPr>
          <w:p w14:paraId="51060DDB" w14:textId="77777777" w:rsidR="008F4ECD" w:rsidRPr="001B6324" w:rsidRDefault="008F4ECD" w:rsidP="004459D8">
            <w:pPr>
              <w:jc w:val="center"/>
            </w:pPr>
            <w:r w:rsidRPr="001B6324">
              <w:t>A23</w:t>
            </w:r>
          </w:p>
        </w:tc>
        <w:tc>
          <w:tcPr>
            <w:tcW w:w="2753" w:type="dxa"/>
          </w:tcPr>
          <w:p w14:paraId="09676A87" w14:textId="5A5EF018" w:rsidR="008F4ECD" w:rsidRPr="001B6324" w:rsidRDefault="008F4ECD" w:rsidP="004459D8">
            <w:r w:rsidRPr="001B6324">
              <w:t>D</w:t>
            </w:r>
            <w:r w:rsidR="0022372D" w:rsidRPr="001B6324">
              <w:t>id</w:t>
            </w:r>
            <w:r w:rsidRPr="001B6324">
              <w:t xml:space="preserve"> the collector keep the donor's collection container within his/her </w:t>
            </w:r>
            <w:r w:rsidR="0022372D" w:rsidRPr="001B6324">
              <w:t xml:space="preserve">view from the point when the urine specimen was received from the donor to the </w:t>
            </w:r>
            <w:r w:rsidRPr="001B6324">
              <w:t xml:space="preserve">time the specimen container </w:t>
            </w:r>
            <w:r w:rsidR="0022372D" w:rsidRPr="001B6324">
              <w:t xml:space="preserve">was </w:t>
            </w:r>
            <w:r w:rsidR="007F743C" w:rsidRPr="001B6324">
              <w:t>sealed?</w:t>
            </w:r>
          </w:p>
        </w:tc>
        <w:tc>
          <w:tcPr>
            <w:tcW w:w="3870" w:type="dxa"/>
          </w:tcPr>
          <w:p w14:paraId="5F6E6607" w14:textId="77777777" w:rsidR="008F4ECD" w:rsidRPr="001B6324" w:rsidRDefault="008F4ECD" w:rsidP="004459D8">
            <w:pPr>
              <w:numPr>
                <w:ilvl w:val="0"/>
                <w:numId w:val="1"/>
              </w:numPr>
              <w:tabs>
                <w:tab w:val="clear" w:pos="720"/>
                <w:tab w:val="num" w:pos="380"/>
              </w:tabs>
              <w:overflowPunct w:val="0"/>
              <w:ind w:left="302" w:hanging="288"/>
              <w:textAlignment w:val="baseline"/>
            </w:pPr>
            <w:r w:rsidRPr="001B6324">
              <w:t>Yes.</w:t>
            </w:r>
          </w:p>
          <w:p w14:paraId="294D0218" w14:textId="77777777" w:rsidR="008F4ECD" w:rsidRPr="001B6324" w:rsidRDefault="008F4ECD" w:rsidP="004459D8">
            <w:pPr>
              <w:numPr>
                <w:ilvl w:val="0"/>
                <w:numId w:val="1"/>
              </w:numPr>
              <w:tabs>
                <w:tab w:val="clear" w:pos="720"/>
                <w:tab w:val="num" w:pos="380"/>
              </w:tabs>
              <w:overflowPunct w:val="0"/>
              <w:ind w:left="302" w:hanging="288"/>
              <w:textAlignment w:val="baseline"/>
            </w:pPr>
            <w:r w:rsidRPr="001B6324">
              <w:t>No.</w:t>
            </w:r>
          </w:p>
          <w:p w14:paraId="0A562D9C" w14:textId="77777777" w:rsidR="008F4ECD" w:rsidRPr="001B6324" w:rsidRDefault="008F4ECD" w:rsidP="004459D8">
            <w:pPr>
              <w:numPr>
                <w:ilvl w:val="0"/>
                <w:numId w:val="1"/>
              </w:numPr>
              <w:tabs>
                <w:tab w:val="clear" w:pos="720"/>
                <w:tab w:val="num" w:pos="380"/>
              </w:tabs>
              <w:overflowPunct w:val="0"/>
              <w:ind w:left="302" w:hanging="288"/>
              <w:textAlignment w:val="baseline"/>
            </w:pPr>
            <w:r w:rsidRPr="001B6324">
              <w:t>Other:</w:t>
            </w:r>
          </w:p>
          <w:p w14:paraId="272079D0" w14:textId="77777777" w:rsidR="008F4ECD" w:rsidRPr="001B6324" w:rsidRDefault="008F4ECD" w:rsidP="004459D8">
            <w:pPr>
              <w:ind w:left="14"/>
            </w:pPr>
          </w:p>
          <w:p w14:paraId="23EDE69F" w14:textId="77777777" w:rsidR="008F4ECD" w:rsidRPr="001B6324" w:rsidRDefault="008F4ECD" w:rsidP="004459D8"/>
          <w:p w14:paraId="3ECA26B3" w14:textId="77777777" w:rsidR="008F4ECD" w:rsidRPr="001B6324" w:rsidRDefault="008F4ECD" w:rsidP="004459D8"/>
          <w:p w14:paraId="78B5353B" w14:textId="77777777" w:rsidR="00FF24D0" w:rsidRPr="001B6324" w:rsidRDefault="00FF24D0" w:rsidP="004459D8"/>
        </w:tc>
        <w:tc>
          <w:tcPr>
            <w:tcW w:w="5565" w:type="dxa"/>
          </w:tcPr>
          <w:p w14:paraId="5AC7FF9C" w14:textId="7AF91379" w:rsidR="008F4ECD" w:rsidRPr="001B6324" w:rsidRDefault="00223BA8" w:rsidP="004459D8">
            <w:r w:rsidRPr="001B6324">
              <w:t>§ </w:t>
            </w:r>
            <w:r w:rsidR="008F4ECD" w:rsidRPr="001B6324">
              <w:t>26.117(a) states:</w:t>
            </w:r>
            <w:r w:rsidR="0057322F">
              <w:t xml:space="preserve"> </w:t>
            </w:r>
            <w:r w:rsidR="00553A04">
              <w:br/>
            </w:r>
            <w:r w:rsidR="008F4ECD" w:rsidRPr="001B6324">
              <w:t>“</w:t>
            </w:r>
            <w:ins w:id="146" w:author="Author">
              <w:r w:rsidR="007F2239">
                <w:t xml:space="preserve">Once the collector is presented with the specimen from the donor, </w:t>
              </w:r>
              <w:r w:rsidR="007F2239" w:rsidRPr="00386641">
                <w:t>b</w:t>
              </w:r>
            </w:ins>
            <w:r w:rsidR="008F4ECD" w:rsidRPr="00386641">
              <w:t>oth the donor and</w:t>
            </w:r>
            <w:r w:rsidR="008F4ECD" w:rsidRPr="001B6324">
              <w:t xml:space="preserve"> the collector shall keep the donor’s specimen(s) in view at all times before the specimen(s) are sealed and labeled. If any specimen or aliquot is transferred to another container, the collector shall ask the donor to observe the transfer and sealing of the container with a tamper-evident seal.”</w:t>
            </w:r>
          </w:p>
        </w:tc>
      </w:tr>
      <w:tr w:rsidR="008F4ECD" w:rsidRPr="008968A5" w14:paraId="53CCE38D" w14:textId="77777777" w:rsidTr="00B61465">
        <w:trPr>
          <w:cantSplit/>
        </w:trPr>
        <w:tc>
          <w:tcPr>
            <w:tcW w:w="0" w:type="auto"/>
          </w:tcPr>
          <w:p w14:paraId="07E1F43F" w14:textId="77777777" w:rsidR="008F4ECD" w:rsidRPr="008968A5" w:rsidRDefault="008F4ECD" w:rsidP="004459D8">
            <w:pPr>
              <w:jc w:val="center"/>
            </w:pPr>
            <w:r w:rsidRPr="008968A5">
              <w:lastRenderedPageBreak/>
              <w:t>A24</w:t>
            </w:r>
          </w:p>
        </w:tc>
        <w:tc>
          <w:tcPr>
            <w:tcW w:w="2753" w:type="dxa"/>
          </w:tcPr>
          <w:p w14:paraId="0263D4F4" w14:textId="48475EC1" w:rsidR="008F4ECD" w:rsidRPr="008968A5" w:rsidRDefault="008F4ECD" w:rsidP="004459D8">
            <w:r w:rsidRPr="008968A5">
              <w:t>After the specimen container labels are initialed by the donor, d</w:t>
            </w:r>
            <w:r w:rsidR="0022372D">
              <w:t xml:space="preserve">id </w:t>
            </w:r>
            <w:r w:rsidRPr="008968A5">
              <w:t xml:space="preserve">the collector direct the donor to read and sign the statement on the </w:t>
            </w:r>
            <w:ins w:id="147" w:author="Author">
              <w:r w:rsidR="007F2239">
                <w:t>Federal</w:t>
              </w:r>
              <w:r w:rsidR="007F2239" w:rsidRPr="008968A5">
                <w:t xml:space="preserve"> </w:t>
              </w:r>
            </w:ins>
            <w:r w:rsidRPr="008968A5">
              <w:t>custody</w:t>
            </w:r>
            <w:ins w:id="148" w:author="Author">
              <w:r w:rsidR="0061434D">
                <w:t xml:space="preserve"> </w:t>
              </w:r>
            </w:ins>
            <w:r w:rsidRPr="008968A5">
              <w:t>and</w:t>
            </w:r>
            <w:r w:rsidR="0061434D">
              <w:t xml:space="preserve"> </w:t>
            </w:r>
            <w:r w:rsidRPr="008968A5">
              <w:t xml:space="preserve">control form </w:t>
            </w:r>
            <w:r w:rsidR="0022372D">
              <w:t>(</w:t>
            </w:r>
            <w:ins w:id="149" w:author="Author">
              <w:r w:rsidR="007F2239">
                <w:t xml:space="preserve">Federal </w:t>
              </w:r>
            </w:ins>
            <w:r w:rsidR="0022372D">
              <w:t xml:space="preserve">CCF) </w:t>
            </w:r>
            <w:r w:rsidRPr="008968A5">
              <w:t xml:space="preserve">certifying that the specimen(s) identified as having been collected from the donor is, in fact, the specimen(s) that he or she provided? </w:t>
            </w:r>
          </w:p>
        </w:tc>
        <w:tc>
          <w:tcPr>
            <w:tcW w:w="3870" w:type="dxa"/>
          </w:tcPr>
          <w:p w14:paraId="4AED53BB"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0DB20488"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0164867D"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08881BEA" w14:textId="77777777" w:rsidR="008F4ECD" w:rsidRPr="008968A5" w:rsidRDefault="008F4ECD" w:rsidP="004459D8">
            <w:pPr>
              <w:ind w:left="14"/>
            </w:pPr>
          </w:p>
          <w:p w14:paraId="68D07D06" w14:textId="77777777" w:rsidR="008F4ECD" w:rsidRPr="008968A5" w:rsidRDefault="008F4ECD" w:rsidP="004459D8"/>
          <w:p w14:paraId="21594D83" w14:textId="77777777" w:rsidR="008F4ECD" w:rsidRPr="008968A5" w:rsidRDefault="008F4ECD" w:rsidP="004459D8"/>
        </w:tc>
        <w:tc>
          <w:tcPr>
            <w:tcW w:w="5565" w:type="dxa"/>
          </w:tcPr>
          <w:p w14:paraId="79FF5781" w14:textId="406D106D" w:rsidR="008F4ECD" w:rsidRPr="008968A5" w:rsidRDefault="00223BA8" w:rsidP="004459D8">
            <w:r>
              <w:t>§ </w:t>
            </w:r>
            <w:r w:rsidR="008F4ECD" w:rsidRPr="008968A5">
              <w:t>26.117(d) states:</w:t>
            </w:r>
            <w:r w:rsidR="0057322F">
              <w:t xml:space="preserve"> </w:t>
            </w:r>
            <w:r w:rsidR="00553A04">
              <w:br/>
            </w:r>
            <w:r w:rsidR="008F4ECD" w:rsidRPr="008968A5">
              <w:t xml:space="preserve">“The donor shall initial the identification label(s) on the specimen bottle(s) for the purpose of certifying that the specimen was collected from him or her. The collector shall also ask the donor to read and sign a statement on the </w:t>
            </w:r>
            <w:ins w:id="150" w:author="Author">
              <w:r w:rsidR="007F2239">
                <w:t>Federal CCF</w:t>
              </w:r>
            </w:ins>
            <w:r w:rsidR="008F4ECD" w:rsidRPr="008968A5">
              <w:t xml:space="preserve"> certifying that the specimen(s) identified as having been collected from the donor is, in fact, the specimen(s) that he or she provided.”</w:t>
            </w:r>
          </w:p>
        </w:tc>
      </w:tr>
      <w:tr w:rsidR="008F4ECD" w:rsidRPr="008968A5" w14:paraId="735EEEC8" w14:textId="77777777" w:rsidTr="00B61465">
        <w:trPr>
          <w:cantSplit/>
        </w:trPr>
        <w:tc>
          <w:tcPr>
            <w:tcW w:w="0" w:type="auto"/>
          </w:tcPr>
          <w:p w14:paraId="76428371" w14:textId="77777777" w:rsidR="008F4ECD" w:rsidRPr="008968A5" w:rsidRDefault="008F4ECD" w:rsidP="004459D8">
            <w:pPr>
              <w:jc w:val="center"/>
            </w:pPr>
            <w:r w:rsidRPr="008968A5">
              <w:t>A25</w:t>
            </w:r>
          </w:p>
        </w:tc>
        <w:tc>
          <w:tcPr>
            <w:tcW w:w="2753" w:type="dxa"/>
          </w:tcPr>
          <w:p w14:paraId="70B9837A" w14:textId="35784C9F" w:rsidR="008F4ECD" w:rsidRPr="008968A5" w:rsidRDefault="008F4ECD" w:rsidP="004459D8">
            <w:r w:rsidRPr="008968A5">
              <w:t>After the donor sign</w:t>
            </w:r>
            <w:r w:rsidR="0022372D">
              <w:t>ed</w:t>
            </w:r>
            <w:r w:rsidRPr="008968A5">
              <w:t xml:space="preserve"> the certification statement, d</w:t>
            </w:r>
            <w:r w:rsidR="0022372D">
              <w:t>id</w:t>
            </w:r>
            <w:r w:rsidRPr="008968A5">
              <w:t xml:space="preserve"> the collector complete the </w:t>
            </w:r>
            <w:ins w:id="151" w:author="Author">
              <w:r w:rsidR="007F2239">
                <w:t xml:space="preserve">Federal </w:t>
              </w:r>
            </w:ins>
            <w:r w:rsidR="0022372D">
              <w:t>CCF</w:t>
            </w:r>
            <w:r w:rsidRPr="008968A5">
              <w:t xml:space="preserve"> and certify proper completion of the collection?</w:t>
            </w:r>
          </w:p>
        </w:tc>
        <w:tc>
          <w:tcPr>
            <w:tcW w:w="3870" w:type="dxa"/>
          </w:tcPr>
          <w:p w14:paraId="17F5E239"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4EF464C5"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10CABF06"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4D0EFA68" w14:textId="77777777" w:rsidR="008F4ECD" w:rsidRPr="008968A5" w:rsidRDefault="008F4ECD" w:rsidP="004459D8">
            <w:pPr>
              <w:ind w:left="14"/>
            </w:pPr>
          </w:p>
          <w:p w14:paraId="52A94E95" w14:textId="77777777" w:rsidR="008F4ECD" w:rsidRPr="008968A5" w:rsidRDefault="008F4ECD" w:rsidP="004459D8"/>
          <w:p w14:paraId="44388C0F" w14:textId="77777777" w:rsidR="007F743C" w:rsidRPr="008968A5" w:rsidRDefault="007F743C" w:rsidP="004459D8"/>
        </w:tc>
        <w:tc>
          <w:tcPr>
            <w:tcW w:w="5565" w:type="dxa"/>
          </w:tcPr>
          <w:p w14:paraId="486204CC" w14:textId="331C0F06" w:rsidR="008F4ECD" w:rsidRPr="008968A5" w:rsidRDefault="00223BA8" w:rsidP="004459D8">
            <w:r>
              <w:t>§ </w:t>
            </w:r>
            <w:r w:rsidR="008F4ECD" w:rsidRPr="008968A5">
              <w:t>26.117(e) states:</w:t>
            </w:r>
            <w:r w:rsidR="0057322F">
              <w:t xml:space="preserve"> </w:t>
            </w:r>
            <w:r w:rsidR="00553A04">
              <w:br/>
            </w:r>
            <w:r w:rsidR="008F4ECD" w:rsidRPr="008968A5">
              <w:t xml:space="preserve">“The collector shall complete the </w:t>
            </w:r>
            <w:ins w:id="152" w:author="Author">
              <w:r w:rsidR="007F2239">
                <w:t>Federal CCF</w:t>
              </w:r>
            </w:ins>
            <w:r w:rsidR="008F4ECD" w:rsidRPr="008968A5">
              <w:t>(s) and shall certify proper completion of the collection.”</w:t>
            </w:r>
          </w:p>
        </w:tc>
      </w:tr>
      <w:tr w:rsidR="008F4ECD" w:rsidRPr="008968A5" w14:paraId="451B1C76" w14:textId="77777777" w:rsidTr="00B61465">
        <w:trPr>
          <w:cantSplit/>
        </w:trPr>
        <w:tc>
          <w:tcPr>
            <w:tcW w:w="0" w:type="auto"/>
          </w:tcPr>
          <w:p w14:paraId="1BFB6558" w14:textId="77777777" w:rsidR="008F4ECD" w:rsidRPr="008968A5" w:rsidRDefault="008F4ECD" w:rsidP="004459D8">
            <w:pPr>
              <w:jc w:val="center"/>
            </w:pPr>
            <w:r w:rsidRPr="008968A5">
              <w:t>A26</w:t>
            </w:r>
          </w:p>
        </w:tc>
        <w:tc>
          <w:tcPr>
            <w:tcW w:w="2753" w:type="dxa"/>
          </w:tcPr>
          <w:p w14:paraId="166BB005" w14:textId="0F29CA0D" w:rsidR="008F4ECD" w:rsidRPr="008968A5" w:rsidRDefault="008F4ECD" w:rsidP="004459D8">
            <w:r w:rsidRPr="008968A5">
              <w:t>After completing the</w:t>
            </w:r>
            <w:r w:rsidR="0022372D">
              <w:t xml:space="preserve"> </w:t>
            </w:r>
            <w:ins w:id="153" w:author="Author">
              <w:r w:rsidR="007F2239">
                <w:t xml:space="preserve">Federal </w:t>
              </w:r>
            </w:ins>
            <w:r w:rsidR="0022372D">
              <w:t>CCF</w:t>
            </w:r>
            <w:r w:rsidRPr="008968A5">
              <w:t>, d</w:t>
            </w:r>
            <w:r w:rsidR="0022372D">
              <w:t>id</w:t>
            </w:r>
            <w:r w:rsidRPr="008968A5">
              <w:t xml:space="preserve"> the collector package the sealed specimen container(s) with the </w:t>
            </w:r>
            <w:ins w:id="154" w:author="Author">
              <w:r w:rsidR="007F2239">
                <w:t xml:space="preserve">Federal </w:t>
              </w:r>
            </w:ins>
            <w:r w:rsidR="0022372D">
              <w:t>CCF</w:t>
            </w:r>
            <w:r w:rsidRPr="008968A5">
              <w:t xml:space="preserve">? </w:t>
            </w:r>
          </w:p>
        </w:tc>
        <w:tc>
          <w:tcPr>
            <w:tcW w:w="3870" w:type="dxa"/>
          </w:tcPr>
          <w:p w14:paraId="3C4C7B7F"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5D2A7C25"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No.</w:t>
            </w:r>
          </w:p>
          <w:p w14:paraId="41E97C72"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3557F58F" w14:textId="77777777" w:rsidR="008F4ECD" w:rsidRPr="008968A5" w:rsidRDefault="008F4ECD" w:rsidP="004459D8">
            <w:pPr>
              <w:ind w:left="14"/>
            </w:pPr>
          </w:p>
          <w:p w14:paraId="0A74481E" w14:textId="77777777" w:rsidR="00FA0B7D" w:rsidRPr="008968A5" w:rsidRDefault="00FA0B7D" w:rsidP="004459D8"/>
        </w:tc>
        <w:tc>
          <w:tcPr>
            <w:tcW w:w="5565" w:type="dxa"/>
          </w:tcPr>
          <w:p w14:paraId="29FF6038" w14:textId="56792275" w:rsidR="008F4ECD" w:rsidRPr="008968A5" w:rsidRDefault="00223BA8" w:rsidP="004459D8">
            <w:r>
              <w:t>§ </w:t>
            </w:r>
            <w:r w:rsidR="008F4ECD" w:rsidRPr="008968A5">
              <w:t>26.117(i) states:</w:t>
            </w:r>
            <w:r w:rsidR="0057322F">
              <w:t xml:space="preserve"> </w:t>
            </w:r>
            <w:r w:rsidR="00553A04">
              <w:br/>
            </w:r>
            <w:r w:rsidR="008F4ECD" w:rsidRPr="008968A5">
              <w:t xml:space="preserve">“Collection site personnel shall ensure that a </w:t>
            </w:r>
            <w:ins w:id="155" w:author="Author">
              <w:r w:rsidR="007F2239">
                <w:t>Federal CCF</w:t>
              </w:r>
            </w:ins>
            <w:r w:rsidR="008F4ECD" w:rsidRPr="008968A5">
              <w:t xml:space="preserve"> is packaged with its associated specimen bottle.”</w:t>
            </w:r>
          </w:p>
        </w:tc>
      </w:tr>
      <w:tr w:rsidR="008F4ECD" w:rsidRPr="008968A5" w14:paraId="71B449F8" w14:textId="77777777" w:rsidTr="00B61465">
        <w:trPr>
          <w:cantSplit/>
        </w:trPr>
        <w:tc>
          <w:tcPr>
            <w:tcW w:w="0" w:type="auto"/>
          </w:tcPr>
          <w:p w14:paraId="3C1FA5B9" w14:textId="77777777" w:rsidR="008F4ECD" w:rsidRPr="008968A5" w:rsidRDefault="008F4ECD" w:rsidP="004459D8">
            <w:pPr>
              <w:jc w:val="center"/>
            </w:pPr>
            <w:r w:rsidRPr="008968A5">
              <w:lastRenderedPageBreak/>
              <w:t>A27</w:t>
            </w:r>
          </w:p>
        </w:tc>
        <w:tc>
          <w:tcPr>
            <w:tcW w:w="2753" w:type="dxa"/>
          </w:tcPr>
          <w:p w14:paraId="546D13CA" w14:textId="28BDF660" w:rsidR="00144CB6" w:rsidRPr="00266BFB" w:rsidRDefault="00144CB6" w:rsidP="004459D8">
            <w:pPr>
              <w:rPr>
                <w:u w:val="single"/>
              </w:rPr>
            </w:pPr>
            <w:r w:rsidRPr="00266BFB">
              <w:rPr>
                <w:u w:val="single"/>
              </w:rPr>
              <w:t>Only applies if us</w:t>
            </w:r>
            <w:r>
              <w:rPr>
                <w:u w:val="single"/>
              </w:rPr>
              <w:t>ing</w:t>
            </w:r>
            <w:r w:rsidRPr="00266BFB">
              <w:rPr>
                <w:u w:val="single"/>
              </w:rPr>
              <w:t xml:space="preserve"> a licensee testing </w:t>
            </w:r>
            <w:r w:rsidRPr="00BD32D1">
              <w:rPr>
                <w:u w:val="single"/>
              </w:rPr>
              <w:t>facility</w:t>
            </w:r>
            <w:r w:rsidR="00052867">
              <w:rPr>
                <w:u w:val="single"/>
              </w:rPr>
              <w:t>.</w:t>
            </w:r>
          </w:p>
          <w:p w14:paraId="779D04A5" w14:textId="77777777" w:rsidR="00144CB6" w:rsidRDefault="00144CB6" w:rsidP="004459D8"/>
          <w:p w14:paraId="21898296" w14:textId="38BDFE8B" w:rsidR="00144CB6" w:rsidRPr="008968A5" w:rsidRDefault="008F4ECD" w:rsidP="004459D8">
            <w:r w:rsidRPr="008968A5">
              <w:t>If the collection site and licensee testing facility are not co-located, d</w:t>
            </w:r>
            <w:r w:rsidR="00144CB6">
              <w:t>id</w:t>
            </w:r>
            <w:r w:rsidRPr="008968A5">
              <w:t xml:space="preserve"> the collector place the sealed and labeled specimen bottles with the associated </w:t>
            </w:r>
            <w:ins w:id="156" w:author="Author">
              <w:r w:rsidR="007F2239">
                <w:t xml:space="preserve">Federal </w:t>
              </w:r>
            </w:ins>
            <w:r w:rsidR="00144CB6">
              <w:t>CCF</w:t>
            </w:r>
            <w:r w:rsidRPr="008968A5">
              <w:t xml:space="preserve"> in a tamper-evident container, designed to minimize the possibility of damage to the specimen during shipment?</w:t>
            </w:r>
          </w:p>
        </w:tc>
        <w:tc>
          <w:tcPr>
            <w:tcW w:w="3870" w:type="dxa"/>
          </w:tcPr>
          <w:p w14:paraId="336367AB" w14:textId="77777777" w:rsidR="008F4ECD" w:rsidRPr="008968A5" w:rsidRDefault="008F4ECD" w:rsidP="004459D8">
            <w:pPr>
              <w:numPr>
                <w:ilvl w:val="0"/>
                <w:numId w:val="1"/>
              </w:numPr>
              <w:tabs>
                <w:tab w:val="clear" w:pos="720"/>
                <w:tab w:val="num" w:pos="380"/>
              </w:tabs>
              <w:overflowPunct w:val="0"/>
              <w:ind w:left="302" w:hanging="288"/>
              <w:textAlignment w:val="baseline"/>
            </w:pPr>
            <w:r w:rsidRPr="008968A5">
              <w:t>Yes.</w:t>
            </w:r>
          </w:p>
          <w:p w14:paraId="078CE749" w14:textId="60FAB8F6" w:rsidR="008F4ECD" w:rsidRPr="008968A5" w:rsidRDefault="008F4ECD" w:rsidP="004459D8">
            <w:pPr>
              <w:numPr>
                <w:ilvl w:val="0"/>
                <w:numId w:val="1"/>
              </w:numPr>
              <w:tabs>
                <w:tab w:val="clear" w:pos="720"/>
                <w:tab w:val="num" w:pos="380"/>
              </w:tabs>
              <w:overflowPunct w:val="0"/>
              <w:ind w:left="302" w:hanging="288"/>
              <w:textAlignment w:val="baseline"/>
            </w:pPr>
            <w:r w:rsidRPr="008968A5">
              <w:t>No. The shipping container was not acceptable.</w:t>
            </w:r>
          </w:p>
          <w:p w14:paraId="43919F08"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448EC2A2" w14:textId="77777777" w:rsidR="008F4ECD" w:rsidRPr="008968A5" w:rsidRDefault="008F4ECD" w:rsidP="004459D8"/>
        </w:tc>
        <w:tc>
          <w:tcPr>
            <w:tcW w:w="5565" w:type="dxa"/>
          </w:tcPr>
          <w:p w14:paraId="33CD9AB1" w14:textId="7CC067A2" w:rsidR="008F4ECD" w:rsidRPr="008968A5" w:rsidRDefault="00223BA8" w:rsidP="004459D8">
            <w:r>
              <w:t>§ </w:t>
            </w:r>
            <w:r w:rsidR="008F4ECD" w:rsidRPr="008968A5">
              <w:t>26.117(i) states:</w:t>
            </w:r>
            <w:r w:rsidR="0057322F">
              <w:t xml:space="preserve"> </w:t>
            </w:r>
            <w:r w:rsidR="00553A04">
              <w:br/>
            </w:r>
            <w:r w:rsidR="008F4ECD" w:rsidRPr="008968A5">
              <w:t xml:space="preserve">“Unless a collection site and a licensee testing facility are co-located, the sealed and labeled specimen bottles, with their associated </w:t>
            </w:r>
            <w:ins w:id="157" w:author="Author">
              <w:r w:rsidR="007F2239">
                <w:t>Federal CCF</w:t>
              </w:r>
              <w:r w:rsidR="007F2239" w:rsidRPr="00EA34C5">
                <w:t>s</w:t>
              </w:r>
            </w:ins>
            <w:r w:rsidR="008F4ECD" w:rsidRPr="008968A5">
              <w:t xml:space="preserve"> that are being transferred from the collection site to the drug</w:t>
            </w:r>
            <w:r w:rsidR="001D60F5">
              <w:noBreakHyphen/>
            </w:r>
            <w:r w:rsidR="008F4ECD" w:rsidRPr="008968A5">
              <w:t>testing laboratory must be placed in a second, tamper</w:t>
            </w:r>
            <w:r w:rsidR="001D60F5">
              <w:noBreakHyphen/>
            </w:r>
            <w:r w:rsidR="008F4ECD" w:rsidRPr="008968A5">
              <w:t>evident shipping container. The second container must be designed to minimize the possibility of damage to the specimen during shipment (e.g., specimen boxes, shipping bags, padded mailers, or bulk insulated shipping containers with that capability), so that the contents of the shipping containers are no longer accessible without breaking a tamper-evident seal.”</w:t>
            </w:r>
          </w:p>
        </w:tc>
      </w:tr>
      <w:tr w:rsidR="008F4ECD" w:rsidRPr="008968A5" w14:paraId="65ECA2EE" w14:textId="77777777" w:rsidTr="00B61465">
        <w:trPr>
          <w:cantSplit/>
        </w:trPr>
        <w:tc>
          <w:tcPr>
            <w:tcW w:w="0" w:type="auto"/>
          </w:tcPr>
          <w:p w14:paraId="2C86AED9" w14:textId="77777777" w:rsidR="008F4ECD" w:rsidRPr="008968A5" w:rsidRDefault="008F4ECD" w:rsidP="004459D8">
            <w:pPr>
              <w:jc w:val="center"/>
            </w:pPr>
            <w:r w:rsidRPr="008968A5">
              <w:lastRenderedPageBreak/>
              <w:t>A28</w:t>
            </w:r>
          </w:p>
        </w:tc>
        <w:tc>
          <w:tcPr>
            <w:tcW w:w="2753" w:type="dxa"/>
          </w:tcPr>
          <w:p w14:paraId="35D843CF" w14:textId="5717C754" w:rsidR="008F4ECD" w:rsidRPr="008968A5" w:rsidRDefault="008F4ECD" w:rsidP="004459D8">
            <w:r w:rsidRPr="008968A5">
              <w:t>D</w:t>
            </w:r>
            <w:r w:rsidR="0057733E">
              <w:t>id</w:t>
            </w:r>
            <w:r w:rsidRPr="008968A5">
              <w:t xml:space="preserve"> the collector have only one donor under his/her supervision at one time until the collection process </w:t>
            </w:r>
            <w:r w:rsidR="00A95BD4">
              <w:t>was</w:t>
            </w:r>
            <w:r w:rsidRPr="008968A5">
              <w:t xml:space="preserve"> completed (i.e., specimen </w:t>
            </w:r>
            <w:r w:rsidR="00A95BD4">
              <w:t xml:space="preserve">was </w:t>
            </w:r>
            <w:r w:rsidRPr="008968A5">
              <w:t xml:space="preserve">collected, the urine specimen container </w:t>
            </w:r>
            <w:r w:rsidR="00A95BD4">
              <w:t xml:space="preserve">was </w:t>
            </w:r>
            <w:r w:rsidRPr="008968A5">
              <w:t>sealed and initialed, the</w:t>
            </w:r>
            <w:ins w:id="158" w:author="Author">
              <w:r w:rsidR="008233BC">
                <w:t xml:space="preserve"> </w:t>
              </w:r>
              <w:r w:rsidR="007F2239">
                <w:t xml:space="preserve">Federal </w:t>
              </w:r>
            </w:ins>
            <w:r w:rsidR="00A95BD4">
              <w:t xml:space="preserve">CCF was </w:t>
            </w:r>
            <w:r w:rsidRPr="008968A5">
              <w:t>completed and the donor departed</w:t>
            </w:r>
            <w:r w:rsidR="00144CB6">
              <w:t xml:space="preserve"> the collection site</w:t>
            </w:r>
            <w:r w:rsidRPr="008968A5">
              <w:t>)?</w:t>
            </w:r>
          </w:p>
        </w:tc>
        <w:tc>
          <w:tcPr>
            <w:tcW w:w="3870" w:type="dxa"/>
          </w:tcPr>
          <w:p w14:paraId="44AE342A" w14:textId="77777777" w:rsidR="008F4ECD" w:rsidRPr="008968A5" w:rsidRDefault="008F4ECD" w:rsidP="0087062A">
            <w:pPr>
              <w:numPr>
                <w:ilvl w:val="0"/>
                <w:numId w:val="1"/>
              </w:numPr>
              <w:tabs>
                <w:tab w:val="clear" w:pos="720"/>
                <w:tab w:val="num" w:pos="380"/>
              </w:tabs>
              <w:overflowPunct w:val="0"/>
              <w:spacing w:after="60"/>
              <w:ind w:left="302" w:hanging="288"/>
              <w:textAlignment w:val="baseline"/>
            </w:pPr>
            <w:r w:rsidRPr="008968A5">
              <w:t>Yes.</w:t>
            </w:r>
          </w:p>
          <w:p w14:paraId="6A141289" w14:textId="52670D2B" w:rsidR="008F4ECD" w:rsidRPr="008968A5" w:rsidRDefault="008F4ECD" w:rsidP="0087062A">
            <w:pPr>
              <w:numPr>
                <w:ilvl w:val="0"/>
                <w:numId w:val="1"/>
              </w:numPr>
              <w:tabs>
                <w:tab w:val="clear" w:pos="720"/>
                <w:tab w:val="num" w:pos="380"/>
              </w:tabs>
              <w:overflowPunct w:val="0"/>
              <w:spacing w:after="60"/>
              <w:ind w:left="302" w:hanging="288"/>
              <w:textAlignment w:val="baseline"/>
            </w:pPr>
            <w:r w:rsidRPr="008968A5">
              <w:t>No</w:t>
            </w:r>
            <w:ins w:id="159" w:author="Author">
              <w:r w:rsidR="007F2239">
                <w:t>, the donor was unable to provide a specimen of sufficient quantity on the initial attempt, and a hydration monitor was used during the hydration process</w:t>
              </w:r>
              <w:r w:rsidR="007F2239" w:rsidRPr="008968A5">
                <w:t>.</w:t>
              </w:r>
            </w:ins>
          </w:p>
          <w:p w14:paraId="1F180576" w14:textId="77777777" w:rsidR="008F4ECD" w:rsidRPr="008968A5" w:rsidRDefault="008F4ECD" w:rsidP="004459D8">
            <w:pPr>
              <w:numPr>
                <w:ilvl w:val="0"/>
                <w:numId w:val="1"/>
              </w:numPr>
              <w:tabs>
                <w:tab w:val="clear" w:pos="720"/>
                <w:tab w:val="num" w:pos="380"/>
              </w:tabs>
              <w:overflowPunct w:val="0"/>
              <w:ind w:left="302" w:hanging="288"/>
              <w:textAlignment w:val="baseline"/>
            </w:pPr>
            <w:r>
              <w:t>Other:</w:t>
            </w:r>
          </w:p>
          <w:p w14:paraId="779644B9" w14:textId="77777777" w:rsidR="008F4ECD" w:rsidRPr="008968A5" w:rsidRDefault="008F4ECD" w:rsidP="004459D8">
            <w:pPr>
              <w:overflowPunct w:val="0"/>
              <w:ind w:left="14"/>
              <w:textAlignment w:val="baseline"/>
            </w:pPr>
          </w:p>
          <w:p w14:paraId="5AD76AA3" w14:textId="77777777" w:rsidR="008F4ECD" w:rsidRPr="008968A5" w:rsidRDefault="008F4ECD" w:rsidP="004459D8">
            <w:pPr>
              <w:overflowPunct w:val="0"/>
              <w:textAlignment w:val="baseline"/>
            </w:pPr>
          </w:p>
          <w:p w14:paraId="1522CBC1" w14:textId="77777777" w:rsidR="008F4ECD" w:rsidRPr="008968A5" w:rsidRDefault="008F4ECD" w:rsidP="004459D8"/>
        </w:tc>
        <w:tc>
          <w:tcPr>
            <w:tcW w:w="5565" w:type="dxa"/>
          </w:tcPr>
          <w:p w14:paraId="6B3AAFF0" w14:textId="2C99E2F7" w:rsidR="007F2239" w:rsidRDefault="00223BA8" w:rsidP="007F2239">
            <w:pPr>
              <w:rPr>
                <w:ins w:id="160" w:author="Author"/>
              </w:rPr>
            </w:pPr>
            <w:r w:rsidRPr="00B050B1">
              <w:t>§ </w:t>
            </w:r>
            <w:r w:rsidR="008F4ECD" w:rsidRPr="00B050B1">
              <w:t>26.89(d) states:</w:t>
            </w:r>
            <w:r w:rsidR="0057322F">
              <w:t xml:space="preserve"> </w:t>
            </w:r>
            <w:r w:rsidR="00553A04" w:rsidRPr="00B050B1">
              <w:br/>
            </w:r>
            <w:r w:rsidR="008F4ECD" w:rsidRPr="00B050B1">
              <w:t>“In order to promote the security of specimens, avoid distraction of the collector, and ensure against any confusion in the identification of specimens, a collector shall conduct only one collection procedure at any given time</w:t>
            </w:r>
            <w:ins w:id="161" w:author="Author">
              <w:r w:rsidR="007F2239" w:rsidRPr="00B050B1">
                <w:t>, except as described in § 26.109(b)(1)</w:t>
              </w:r>
            </w:ins>
            <w:r w:rsidR="008F4ECD" w:rsidRPr="00B050B1">
              <w:t>. For</w:t>
            </w:r>
            <w:ins w:id="162" w:author="Author">
              <w:r w:rsidR="00E55000" w:rsidRPr="00B050B1">
                <w:t xml:space="preserve"> </w:t>
              </w:r>
              <w:r w:rsidR="007F2239" w:rsidRPr="00B050B1">
                <w:t>the collection</w:t>
              </w:r>
              <w:r w:rsidR="007F2239" w:rsidRPr="0087062A">
                <w:t xml:space="preserve"> of specimen(s) for drug testing, the</w:t>
              </w:r>
            </w:ins>
            <w:r w:rsidR="007F2239">
              <w:t xml:space="preserve"> </w:t>
            </w:r>
            <w:r w:rsidR="008F4ECD" w:rsidRPr="002B22A1">
              <w:t xml:space="preserve">collection procedure is complete when the </w:t>
            </w:r>
            <w:r w:rsidR="008F4ECD" w:rsidRPr="004E5D04">
              <w:t xml:space="preserve">specimen </w:t>
            </w:r>
            <w:r w:rsidR="008F4ECD" w:rsidRPr="00907B12">
              <w:t>container has been sealed</w:t>
            </w:r>
            <w:ins w:id="163" w:author="Author">
              <w:r w:rsidR="007F2239" w:rsidRPr="00907B12">
                <w:t xml:space="preserve"> with a tamper-evident seal</w:t>
              </w:r>
            </w:ins>
            <w:r w:rsidR="008F4ECD" w:rsidRPr="00907B12">
              <w:t xml:space="preserve">, the </w:t>
            </w:r>
            <w:ins w:id="164" w:author="Author">
              <w:r w:rsidR="007F2239" w:rsidRPr="0087062A">
                <w:t>seal</w:t>
              </w:r>
            </w:ins>
            <w:r w:rsidR="007F2239">
              <w:t xml:space="preserve"> </w:t>
            </w:r>
            <w:r w:rsidR="008F4ECD" w:rsidRPr="00907B12">
              <w:t xml:space="preserve">has been </w:t>
            </w:r>
            <w:ins w:id="165" w:author="Author">
              <w:r w:rsidR="007F2239" w:rsidRPr="0087062A">
                <w:t>dated and initialed</w:t>
              </w:r>
            </w:ins>
            <w:r w:rsidR="008F4ECD" w:rsidRPr="00907B12">
              <w:t xml:space="preserve">, and the </w:t>
            </w:r>
            <w:ins w:id="166" w:author="Author">
              <w:r w:rsidR="007F2239" w:rsidRPr="0087062A">
                <w:t>Federal CCF has been completed or when a refusal to test has been determined</w:t>
              </w:r>
            </w:ins>
            <w:r w:rsidR="008F4ECD" w:rsidRPr="00907B12">
              <w:t>.”</w:t>
            </w:r>
          </w:p>
          <w:p w14:paraId="457C86F1" w14:textId="77777777" w:rsidR="007F2239" w:rsidRDefault="007F2239" w:rsidP="007F2239">
            <w:pPr>
              <w:rPr>
                <w:ins w:id="167" w:author="Author"/>
                <w:highlight w:val="cyan"/>
              </w:rPr>
            </w:pPr>
          </w:p>
          <w:p w14:paraId="5551B606" w14:textId="77777777" w:rsidR="007F2239" w:rsidRPr="004D4AD7" w:rsidRDefault="007F2239" w:rsidP="007F2239">
            <w:pPr>
              <w:rPr>
                <w:ins w:id="168" w:author="Author"/>
              </w:rPr>
            </w:pPr>
            <w:ins w:id="169" w:author="Author">
              <w:r w:rsidRPr="004D4AD7">
                <w:t>§ 26.109(b)(1) states:</w:t>
              </w:r>
            </w:ins>
          </w:p>
          <w:p w14:paraId="3AC0E24A" w14:textId="77777777" w:rsidR="007F2239" w:rsidRPr="00D827FF" w:rsidRDefault="007F2239" w:rsidP="007F2239">
            <w:pPr>
              <w:autoSpaceDE w:val="0"/>
              <w:autoSpaceDN w:val="0"/>
              <w:adjustRightInd w:val="0"/>
              <w:rPr>
                <w:ins w:id="170" w:author="Author"/>
                <w:color w:val="000000"/>
              </w:rPr>
            </w:pPr>
            <w:ins w:id="171" w:author="Author">
              <w:r w:rsidRPr="00D827FF">
                <w:rPr>
                  <w:color w:val="000000"/>
                </w:rPr>
                <w:t>“If another collector or hydration monitor is used, the collector:</w:t>
              </w:r>
            </w:ins>
          </w:p>
          <w:p w14:paraId="14B6101F" w14:textId="77777777" w:rsidR="007F2239" w:rsidRPr="00D827FF" w:rsidRDefault="007F2239" w:rsidP="007F2239">
            <w:pPr>
              <w:autoSpaceDE w:val="0"/>
              <w:autoSpaceDN w:val="0"/>
              <w:adjustRightInd w:val="0"/>
              <w:rPr>
                <w:ins w:id="172" w:author="Author"/>
                <w:color w:val="000000"/>
              </w:rPr>
            </w:pPr>
            <w:ins w:id="173" w:author="Author">
              <w:r w:rsidRPr="00D827FF">
                <w:rPr>
                  <w:color w:val="7F7F7F"/>
                </w:rPr>
                <w:t>(</w:t>
              </w:r>
              <w:r w:rsidRPr="00D827FF">
                <w:rPr>
                  <w:color w:val="000000"/>
                </w:rPr>
                <w:t>i</w:t>
              </w:r>
              <w:r w:rsidRPr="00D827FF">
                <w:rPr>
                  <w:color w:val="7F7F7F"/>
                </w:rPr>
                <w:t xml:space="preserve">) </w:t>
              </w:r>
              <w:r w:rsidRPr="00D827FF">
                <w:rPr>
                  <w:color w:val="000000"/>
                </w:rPr>
                <w:t>Shall explain the hydration process and acceptable donor behavior to the hydration monitor;</w:t>
              </w:r>
            </w:ins>
          </w:p>
          <w:p w14:paraId="27952392" w14:textId="77777777" w:rsidR="007F2239" w:rsidRPr="00D827FF" w:rsidRDefault="007F2239" w:rsidP="007F2239">
            <w:pPr>
              <w:autoSpaceDE w:val="0"/>
              <w:autoSpaceDN w:val="0"/>
              <w:adjustRightInd w:val="0"/>
              <w:rPr>
                <w:ins w:id="174" w:author="Author"/>
                <w:color w:val="000000"/>
              </w:rPr>
            </w:pPr>
            <w:ins w:id="175" w:author="Author">
              <w:r w:rsidRPr="00D827FF">
                <w:rPr>
                  <w:color w:val="7F7F7F"/>
                </w:rPr>
                <w:t>(</w:t>
              </w:r>
              <w:r w:rsidRPr="00D827FF">
                <w:rPr>
                  <w:color w:val="000000"/>
                </w:rPr>
                <w:t>ii</w:t>
              </w:r>
              <w:r w:rsidRPr="00D827FF">
                <w:rPr>
                  <w:color w:val="7F7F7F"/>
                </w:rPr>
                <w:t xml:space="preserve">) </w:t>
              </w:r>
              <w:r w:rsidRPr="00D827FF">
                <w:rPr>
                  <w:color w:val="000000"/>
                </w:rPr>
                <w:t>Shall record the name of the other collector or hydration monitor on the Federal CCF; and</w:t>
              </w:r>
            </w:ins>
          </w:p>
          <w:p w14:paraId="1F825542" w14:textId="77777777" w:rsidR="007F2239" w:rsidRDefault="007F2239" w:rsidP="007F2239">
            <w:pPr>
              <w:rPr>
                <w:ins w:id="176" w:author="Author"/>
                <w:color w:val="000000"/>
              </w:rPr>
            </w:pPr>
            <w:ins w:id="177" w:author="Author">
              <w:r w:rsidRPr="00D827FF">
                <w:rPr>
                  <w:color w:val="7F7F7F"/>
                </w:rPr>
                <w:t>(</w:t>
              </w:r>
              <w:r w:rsidRPr="00D827FF">
                <w:rPr>
                  <w:color w:val="000000"/>
                </w:rPr>
                <w:t>iii</w:t>
              </w:r>
              <w:r w:rsidRPr="00D827FF">
                <w:rPr>
                  <w:color w:val="7F7F7F"/>
                </w:rPr>
                <w:t xml:space="preserve">) </w:t>
              </w:r>
              <w:r w:rsidRPr="00D827FF">
                <w:rPr>
                  <w:color w:val="000000"/>
                </w:rPr>
                <w:t>May perform other collections while the donor is in the hydration process.”</w:t>
              </w:r>
            </w:ins>
          </w:p>
          <w:p w14:paraId="660D87D0" w14:textId="77777777" w:rsidR="007F2239" w:rsidRDefault="007F2239" w:rsidP="007F2239">
            <w:pPr>
              <w:rPr>
                <w:ins w:id="178" w:author="Author"/>
                <w:color w:val="000000"/>
                <w:highlight w:val="cyan"/>
              </w:rPr>
            </w:pPr>
          </w:p>
          <w:p w14:paraId="3020114D" w14:textId="7BD887FF" w:rsidR="007F2239" w:rsidRDefault="007F2239" w:rsidP="007F2239">
            <w:pPr>
              <w:rPr>
                <w:ins w:id="179" w:author="Author"/>
                <w:color w:val="000000"/>
              </w:rPr>
            </w:pPr>
            <w:ins w:id="180" w:author="Author">
              <w:r w:rsidRPr="00D30D82">
                <w:rPr>
                  <w:color w:val="000000"/>
                </w:rPr>
                <w:t>Note:</w:t>
              </w:r>
            </w:ins>
            <w:r w:rsidR="0057322F">
              <w:rPr>
                <w:color w:val="000000"/>
              </w:rPr>
              <w:t xml:space="preserve"> </w:t>
            </w:r>
            <w:ins w:id="181" w:author="Author">
              <w:r w:rsidRPr="00D30D82">
                <w:rPr>
                  <w:color w:val="000000"/>
                </w:rPr>
                <w:t xml:space="preserve">Regulatory Guide 5.89 includes guidance in </w:t>
              </w:r>
            </w:ins>
            <w:r w:rsidR="0026251F">
              <w:rPr>
                <w:color w:val="000000"/>
              </w:rPr>
              <w:t>section</w:t>
            </w:r>
            <w:ins w:id="182" w:author="Author">
              <w:r w:rsidRPr="00D30D82">
                <w:rPr>
                  <w:color w:val="000000"/>
                </w:rPr>
                <w:t xml:space="preserve"> C.1</w:t>
              </w:r>
              <w:r>
                <w:rPr>
                  <w:color w:val="000000"/>
                </w:rPr>
                <w:t>.</w:t>
              </w:r>
              <w:r w:rsidRPr="00D30D82">
                <w:rPr>
                  <w:color w:val="000000"/>
                </w:rPr>
                <w:t>, “</w:t>
              </w:r>
              <w:r>
                <w:rPr>
                  <w:color w:val="000000"/>
                </w:rPr>
                <w:t>Monitoring a donor during the hydration process.”</w:t>
              </w:r>
            </w:ins>
          </w:p>
          <w:p w14:paraId="72EF6B19" w14:textId="59448F89" w:rsidR="008F4ECD" w:rsidRPr="0087062A" w:rsidRDefault="008F4ECD" w:rsidP="007F2239">
            <w:pPr>
              <w:rPr>
                <w:highlight w:val="cyan"/>
              </w:rPr>
            </w:pPr>
          </w:p>
        </w:tc>
      </w:tr>
      <w:tr w:rsidR="0057733E" w:rsidRPr="008968A5" w14:paraId="48003E48" w14:textId="77777777" w:rsidTr="007F743C">
        <w:trPr>
          <w:cantSplit/>
          <w:trHeight w:val="390"/>
        </w:trPr>
        <w:tc>
          <w:tcPr>
            <w:tcW w:w="12930" w:type="dxa"/>
            <w:gridSpan w:val="4"/>
            <w:shd w:val="clear" w:color="auto" w:fill="D9D9D9" w:themeFill="background1" w:themeFillShade="D9"/>
            <w:vAlign w:val="center"/>
          </w:tcPr>
          <w:p w14:paraId="42336040" w14:textId="6E5960F3" w:rsidR="0057733E" w:rsidRPr="00E213CE" w:rsidRDefault="0057733E" w:rsidP="004459D8">
            <w:r w:rsidRPr="00E213CE">
              <w:rPr>
                <w:szCs w:val="24"/>
              </w:rPr>
              <w:t xml:space="preserve">[This concludes the mock collection </w:t>
            </w:r>
            <w:r w:rsidR="0026251F">
              <w:rPr>
                <w:szCs w:val="24"/>
              </w:rPr>
              <w:t>section</w:t>
            </w:r>
            <w:r w:rsidRPr="00E213CE">
              <w:rPr>
                <w:szCs w:val="24"/>
              </w:rPr>
              <w:t xml:space="preserve"> of the questionnaire]</w:t>
            </w:r>
          </w:p>
        </w:tc>
      </w:tr>
    </w:tbl>
    <w:p w14:paraId="4C62317D" w14:textId="77777777" w:rsidR="00E22186" w:rsidRDefault="00E22186" w:rsidP="00686F38"/>
    <w:p w14:paraId="46D06292" w14:textId="77777777" w:rsidR="004D4AD7" w:rsidRPr="004D4AD7" w:rsidRDefault="004D4AD7" w:rsidP="004D4AD7"/>
    <w:p w14:paraId="2C28C6E4" w14:textId="77777777" w:rsidR="004D4AD7" w:rsidRDefault="004D4AD7" w:rsidP="004D4AD7"/>
    <w:p w14:paraId="7121F40C" w14:textId="3E9C65B3" w:rsidR="004D4AD7" w:rsidRPr="004D4AD7" w:rsidRDefault="004D4AD7" w:rsidP="009E5AF1">
      <w:pPr>
        <w:tabs>
          <w:tab w:val="left" w:pos="11445"/>
        </w:tabs>
      </w:pPr>
      <w:r>
        <w:tab/>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853"/>
        <w:gridCol w:w="2851"/>
        <w:gridCol w:w="3802"/>
        <w:gridCol w:w="5424"/>
      </w:tblGrid>
      <w:tr w:rsidR="00E22186" w:rsidRPr="008968A5" w14:paraId="2BAB2628" w14:textId="77777777" w:rsidTr="012081CC">
        <w:trPr>
          <w:cantSplit/>
          <w:tblHeader/>
        </w:trPr>
        <w:tc>
          <w:tcPr>
            <w:tcW w:w="0" w:type="auto"/>
            <w:gridSpan w:val="4"/>
            <w:shd w:val="clear" w:color="auto" w:fill="FFFFFF" w:themeFill="background1"/>
          </w:tcPr>
          <w:p w14:paraId="6E116060" w14:textId="1F141A9F" w:rsidR="00E22186" w:rsidRPr="00131666" w:rsidRDefault="00E22186" w:rsidP="00686F38">
            <w:pPr>
              <w:keepNext/>
              <w:keepLines/>
              <w:rPr>
                <w:szCs w:val="24"/>
              </w:rPr>
            </w:pPr>
            <w:r w:rsidRPr="00131666">
              <w:rPr>
                <w:szCs w:val="24"/>
              </w:rPr>
              <w:lastRenderedPageBreak/>
              <w:t>B.</w:t>
            </w:r>
            <w:r w:rsidR="0057322F">
              <w:rPr>
                <w:szCs w:val="24"/>
              </w:rPr>
              <w:t xml:space="preserve"> </w:t>
            </w:r>
            <w:r w:rsidR="00B962E4">
              <w:rPr>
                <w:szCs w:val="24"/>
              </w:rPr>
              <w:t xml:space="preserve">Urine Collection, </w:t>
            </w:r>
            <w:r w:rsidRPr="00131666">
              <w:rPr>
                <w:szCs w:val="24"/>
              </w:rPr>
              <w:t>Knowledge of Collection Procedures</w:t>
            </w:r>
          </w:p>
        </w:tc>
      </w:tr>
      <w:tr w:rsidR="00A95BD4" w:rsidRPr="008968A5" w14:paraId="1833B402" w14:textId="77777777" w:rsidTr="0087062A">
        <w:trPr>
          <w:cantSplit/>
          <w:tblHeader/>
        </w:trPr>
        <w:tc>
          <w:tcPr>
            <w:tcW w:w="853" w:type="dxa"/>
            <w:vAlign w:val="center"/>
          </w:tcPr>
          <w:p w14:paraId="5FE399EE" w14:textId="73524BA5" w:rsidR="00A95BD4" w:rsidRPr="004459D8" w:rsidRDefault="00A95BD4" w:rsidP="00686F38">
            <w:pPr>
              <w:jc w:val="center"/>
            </w:pPr>
            <w:r w:rsidRPr="004459D8">
              <w:t>Num.</w:t>
            </w:r>
          </w:p>
        </w:tc>
        <w:tc>
          <w:tcPr>
            <w:tcW w:w="2851" w:type="dxa"/>
            <w:vAlign w:val="center"/>
          </w:tcPr>
          <w:p w14:paraId="399531A7" w14:textId="372CDB2C" w:rsidR="00A95BD4" w:rsidRPr="004459D8" w:rsidRDefault="00A95BD4" w:rsidP="00686F38">
            <w:r w:rsidRPr="004459D8">
              <w:t>Question</w:t>
            </w:r>
          </w:p>
        </w:tc>
        <w:tc>
          <w:tcPr>
            <w:tcW w:w="3802" w:type="dxa"/>
            <w:vAlign w:val="center"/>
          </w:tcPr>
          <w:p w14:paraId="2B9EA69D" w14:textId="4EE105EB" w:rsidR="00A95BD4" w:rsidRPr="004459D8" w:rsidRDefault="00A95BD4" w:rsidP="00496144">
            <w:pPr>
              <w:overflowPunct w:val="0"/>
              <w:textAlignment w:val="baseline"/>
            </w:pPr>
            <w:r w:rsidRPr="004459D8">
              <w:t>Answer</w:t>
            </w:r>
          </w:p>
        </w:tc>
        <w:tc>
          <w:tcPr>
            <w:tcW w:w="5424" w:type="dxa"/>
            <w:vAlign w:val="center"/>
          </w:tcPr>
          <w:p w14:paraId="006AB1CD" w14:textId="29ACE788" w:rsidR="00A95BD4" w:rsidRPr="004459D8" w:rsidRDefault="00A95BD4" w:rsidP="00686F38">
            <w:r w:rsidRPr="004459D8">
              <w:t>NRC Regulation(s)</w:t>
            </w:r>
          </w:p>
        </w:tc>
      </w:tr>
      <w:tr w:rsidR="00A95BD4" w:rsidRPr="008968A5" w14:paraId="2568C1B7" w14:textId="77777777" w:rsidTr="0087062A">
        <w:trPr>
          <w:cantSplit/>
        </w:trPr>
        <w:tc>
          <w:tcPr>
            <w:tcW w:w="853" w:type="dxa"/>
          </w:tcPr>
          <w:p w14:paraId="128D5C7D" w14:textId="77777777" w:rsidR="00A95BD4" w:rsidRPr="004459D8" w:rsidRDefault="00A95BD4" w:rsidP="004459D8">
            <w:pPr>
              <w:jc w:val="center"/>
            </w:pPr>
            <w:r w:rsidRPr="004459D8">
              <w:t>B1</w:t>
            </w:r>
          </w:p>
        </w:tc>
        <w:tc>
          <w:tcPr>
            <w:tcW w:w="2851" w:type="dxa"/>
          </w:tcPr>
          <w:p w14:paraId="5421E962" w14:textId="77777777" w:rsidR="00A95BD4" w:rsidRPr="004459D8" w:rsidRDefault="00A95BD4" w:rsidP="004459D8">
            <w:r w:rsidRPr="004459D8">
              <w:t>What actions must you take if a donor does not arrive for a scheduled test?</w:t>
            </w:r>
          </w:p>
        </w:tc>
        <w:tc>
          <w:tcPr>
            <w:tcW w:w="3802" w:type="dxa"/>
          </w:tcPr>
          <w:p w14:paraId="34033F1D" w14:textId="77777777" w:rsidR="00A95BD4" w:rsidRPr="004459D8" w:rsidRDefault="00A95BD4" w:rsidP="004459D8">
            <w:pPr>
              <w:numPr>
                <w:ilvl w:val="0"/>
                <w:numId w:val="1"/>
              </w:numPr>
              <w:tabs>
                <w:tab w:val="clear" w:pos="720"/>
                <w:tab w:val="num" w:pos="380"/>
              </w:tabs>
              <w:overflowPunct w:val="0"/>
              <w:ind w:left="302" w:hanging="288"/>
              <w:textAlignment w:val="baseline"/>
            </w:pPr>
            <w:r w:rsidRPr="004459D8">
              <w:t>I notify FFD program management.</w:t>
            </w:r>
          </w:p>
          <w:p w14:paraId="1B656583" w14:textId="77777777" w:rsidR="00A95BD4" w:rsidRPr="004459D8" w:rsidRDefault="00A95BD4" w:rsidP="004459D8">
            <w:pPr>
              <w:numPr>
                <w:ilvl w:val="0"/>
                <w:numId w:val="1"/>
              </w:numPr>
              <w:tabs>
                <w:tab w:val="clear" w:pos="720"/>
                <w:tab w:val="num" w:pos="380"/>
              </w:tabs>
              <w:overflowPunct w:val="0"/>
              <w:ind w:left="302" w:hanging="288"/>
              <w:textAlignment w:val="baseline"/>
            </w:pPr>
            <w:r w:rsidRPr="004459D8">
              <w:t>No action is taken on my part, it’s the responsibility of someone else.</w:t>
            </w:r>
          </w:p>
          <w:p w14:paraId="391E0956" w14:textId="77777777" w:rsidR="00A95BD4" w:rsidRPr="004459D8" w:rsidRDefault="00A95BD4" w:rsidP="004459D8">
            <w:pPr>
              <w:numPr>
                <w:ilvl w:val="0"/>
                <w:numId w:val="1"/>
              </w:numPr>
              <w:tabs>
                <w:tab w:val="clear" w:pos="720"/>
                <w:tab w:val="num" w:pos="380"/>
              </w:tabs>
              <w:overflowPunct w:val="0"/>
              <w:ind w:left="302" w:hanging="288"/>
              <w:textAlignment w:val="baseline"/>
            </w:pPr>
            <w:r w:rsidRPr="004459D8">
              <w:t>I don’t know.</w:t>
            </w:r>
          </w:p>
          <w:p w14:paraId="5058EC0D" w14:textId="77777777" w:rsidR="00A95BD4" w:rsidRPr="004459D8" w:rsidRDefault="00A95BD4" w:rsidP="004459D8">
            <w:pPr>
              <w:numPr>
                <w:ilvl w:val="0"/>
                <w:numId w:val="1"/>
              </w:numPr>
              <w:tabs>
                <w:tab w:val="clear" w:pos="720"/>
                <w:tab w:val="num" w:pos="380"/>
              </w:tabs>
              <w:overflowPunct w:val="0"/>
              <w:ind w:left="302" w:hanging="288"/>
              <w:textAlignment w:val="baseline"/>
            </w:pPr>
            <w:r w:rsidRPr="004459D8">
              <w:t>Other:</w:t>
            </w:r>
          </w:p>
          <w:p w14:paraId="7E649752" w14:textId="77777777" w:rsidR="00A95BD4" w:rsidRPr="004459D8" w:rsidRDefault="00A95BD4" w:rsidP="004459D8">
            <w:pPr>
              <w:overflowPunct w:val="0"/>
              <w:ind w:left="14"/>
              <w:textAlignment w:val="baseline"/>
            </w:pPr>
          </w:p>
          <w:p w14:paraId="740E1481" w14:textId="77777777" w:rsidR="00A95BD4" w:rsidRPr="004459D8" w:rsidRDefault="00A95BD4" w:rsidP="004459D8">
            <w:pPr>
              <w:overflowPunct w:val="0"/>
              <w:textAlignment w:val="baseline"/>
            </w:pPr>
          </w:p>
          <w:p w14:paraId="5B359278" w14:textId="77777777" w:rsidR="00A95BD4" w:rsidRPr="004459D8" w:rsidRDefault="00A95BD4" w:rsidP="004459D8"/>
        </w:tc>
        <w:tc>
          <w:tcPr>
            <w:tcW w:w="5424" w:type="dxa"/>
          </w:tcPr>
          <w:p w14:paraId="3140FE4E" w14:textId="614E017A" w:rsidR="00553A04" w:rsidRPr="004459D8" w:rsidRDefault="00A95BD4" w:rsidP="004459D8">
            <w:r w:rsidRPr="004459D8">
              <w:t>§ 26.89(a) states:</w:t>
            </w:r>
            <w:r w:rsidR="0057322F">
              <w:t xml:space="preserve"> </w:t>
            </w:r>
            <w:r w:rsidR="00553A04" w:rsidRPr="004459D8">
              <w:br/>
            </w:r>
            <w:r w:rsidRPr="004459D8">
              <w:t>“When an individual has been notified of a requirement for testing and does not appear at the collection site within the time period specified by FFD program procedures, the collector shall inform FFD program management that the individual has not reported for testing. FFD program management shall ensure that the necessary steps are taken to determine whether the individual’s undue tardiness or failure to appear for testing constitutes a violation of the licensee’s or other entity’s FFD policy. If FFD program management determines that the undue tardiness or failure to report for testing represents an attempt to subvert the testing process, the licensee or other entity shall impose on the individual the sanctions in § 26.75(b). If FFD program management determines that the undue tardiness or failure to report does not represent a subversion attempt, the licensee or other entity may not impose sanctions but shall ensure that the individual is tested at the earliest reasonable and practical opportunity after locating the individual.”</w:t>
            </w:r>
          </w:p>
        </w:tc>
      </w:tr>
      <w:tr w:rsidR="0019322A" w:rsidRPr="008968A5" w14:paraId="5CAB6ED3" w14:textId="77777777" w:rsidTr="0087062A">
        <w:trPr>
          <w:cantSplit/>
        </w:trPr>
        <w:tc>
          <w:tcPr>
            <w:tcW w:w="853" w:type="dxa"/>
          </w:tcPr>
          <w:p w14:paraId="3EDC58FB" w14:textId="77777777" w:rsidR="0019322A" w:rsidRPr="008968A5" w:rsidRDefault="0019322A" w:rsidP="00686F38">
            <w:pPr>
              <w:jc w:val="center"/>
            </w:pPr>
            <w:r w:rsidRPr="008968A5">
              <w:lastRenderedPageBreak/>
              <w:t>B2</w:t>
            </w:r>
          </w:p>
        </w:tc>
        <w:tc>
          <w:tcPr>
            <w:tcW w:w="2851" w:type="dxa"/>
          </w:tcPr>
          <w:p w14:paraId="264E644F" w14:textId="77777777" w:rsidR="0019322A" w:rsidRPr="00E22186" w:rsidRDefault="0019322A" w:rsidP="00686F38">
            <w:r w:rsidRPr="00E22186">
              <w:t>What steps are taken if a donor arrives without a photo ID?</w:t>
            </w:r>
          </w:p>
        </w:tc>
        <w:tc>
          <w:tcPr>
            <w:tcW w:w="3802" w:type="dxa"/>
          </w:tcPr>
          <w:p w14:paraId="286AFD59" w14:textId="072DAE7A" w:rsidR="0019322A" w:rsidRPr="00E22186" w:rsidRDefault="0019322A" w:rsidP="004459D8">
            <w:pPr>
              <w:numPr>
                <w:ilvl w:val="0"/>
                <w:numId w:val="1"/>
              </w:numPr>
              <w:tabs>
                <w:tab w:val="clear" w:pos="720"/>
                <w:tab w:val="num" w:pos="380"/>
              </w:tabs>
              <w:overflowPunct w:val="0"/>
              <w:ind w:left="302" w:hanging="288"/>
              <w:textAlignment w:val="baseline"/>
            </w:pPr>
            <w:r w:rsidRPr="00E22186">
              <w:rPr>
                <w:u w:val="single"/>
              </w:rPr>
              <w:t xml:space="preserve">Other than for a </w:t>
            </w:r>
            <w:r>
              <w:rPr>
                <w:u w:val="single"/>
              </w:rPr>
              <w:t>pre</w:t>
            </w:r>
            <w:r>
              <w:rPr>
                <w:u w:val="single"/>
              </w:rPr>
              <w:noBreakHyphen/>
              <w:t>access</w:t>
            </w:r>
            <w:r w:rsidRPr="00E22186">
              <w:rPr>
                <w:u w:val="single"/>
              </w:rPr>
              <w:t xml:space="preserve"> </w:t>
            </w:r>
            <w:r w:rsidRPr="00EC17E8">
              <w:t>test</w:t>
            </w:r>
            <w:r w:rsidRPr="00E22186">
              <w:t>, (1) proceed with the collection;</w:t>
            </w:r>
            <w:r>
              <w:t xml:space="preserve"> and then</w:t>
            </w:r>
            <w:r w:rsidRPr="00E22186">
              <w:t xml:space="preserve"> (2)</w:t>
            </w:r>
            <w:r>
              <w:t> </w:t>
            </w:r>
            <w:r w:rsidRPr="00E22186">
              <w:t>contact FFD program management</w:t>
            </w:r>
            <w:r>
              <w:t xml:space="preserve">, </w:t>
            </w:r>
            <w:r w:rsidRPr="00E22186">
              <w:t>and do not allow the donor to leave the collection site until his or her identity has been established.</w:t>
            </w:r>
          </w:p>
          <w:p w14:paraId="2B860039" w14:textId="76BD0152" w:rsidR="0019322A" w:rsidRPr="00E22186" w:rsidRDefault="0019322A" w:rsidP="004459D8">
            <w:pPr>
              <w:numPr>
                <w:ilvl w:val="0"/>
                <w:numId w:val="1"/>
              </w:numPr>
              <w:tabs>
                <w:tab w:val="clear" w:pos="720"/>
                <w:tab w:val="num" w:pos="380"/>
              </w:tabs>
              <w:overflowPunct w:val="0"/>
              <w:ind w:left="302" w:hanging="288"/>
              <w:textAlignment w:val="baseline"/>
            </w:pPr>
            <w:r w:rsidRPr="00E22186">
              <w:t>Continue with the testing process.</w:t>
            </w:r>
          </w:p>
          <w:p w14:paraId="4EC349B9" w14:textId="4BE8A74A" w:rsidR="0019322A" w:rsidRPr="00E22186" w:rsidRDefault="0019322A" w:rsidP="004459D8">
            <w:pPr>
              <w:numPr>
                <w:ilvl w:val="0"/>
                <w:numId w:val="1"/>
              </w:numPr>
              <w:tabs>
                <w:tab w:val="clear" w:pos="720"/>
                <w:tab w:val="num" w:pos="380"/>
              </w:tabs>
              <w:overflowPunct w:val="0"/>
              <w:ind w:left="302" w:hanging="288"/>
              <w:textAlignment w:val="baseline"/>
            </w:pPr>
            <w:r w:rsidRPr="00E22186">
              <w:t xml:space="preserve">We take a digital photograph of the donor and email it to the FFD </w:t>
            </w:r>
            <w:r>
              <w:t xml:space="preserve">program </w:t>
            </w:r>
            <w:r w:rsidRPr="00E22186">
              <w:t>manager for confirmation.</w:t>
            </w:r>
          </w:p>
          <w:p w14:paraId="34F00ED5" w14:textId="77777777" w:rsidR="0019322A" w:rsidRPr="000546AF" w:rsidRDefault="0019322A" w:rsidP="004459D8">
            <w:pPr>
              <w:numPr>
                <w:ilvl w:val="0"/>
                <w:numId w:val="1"/>
              </w:numPr>
              <w:tabs>
                <w:tab w:val="clear" w:pos="720"/>
                <w:tab w:val="num" w:pos="380"/>
              </w:tabs>
              <w:overflowPunct w:val="0"/>
              <w:ind w:left="302" w:hanging="288"/>
              <w:textAlignment w:val="baseline"/>
            </w:pPr>
            <w:r w:rsidRPr="000546AF">
              <w:t>I don’t know.</w:t>
            </w:r>
          </w:p>
          <w:p w14:paraId="3E247686" w14:textId="7B33BA2F" w:rsidR="0019322A" w:rsidRDefault="0019322A" w:rsidP="00373E8C">
            <w:pPr>
              <w:numPr>
                <w:ilvl w:val="0"/>
                <w:numId w:val="1"/>
              </w:numPr>
              <w:tabs>
                <w:tab w:val="clear" w:pos="720"/>
                <w:tab w:val="num" w:pos="380"/>
              </w:tabs>
              <w:overflowPunct w:val="0"/>
              <w:ind w:left="302" w:hanging="288"/>
              <w:textAlignment w:val="baseline"/>
            </w:pPr>
            <w:r w:rsidRPr="000546AF">
              <w:t>Other:</w:t>
            </w:r>
          </w:p>
          <w:p w14:paraId="6A4309D9" w14:textId="3DA6AC15" w:rsidR="0019322A" w:rsidRPr="00912CA6" w:rsidRDefault="0019322A" w:rsidP="007D0AAE">
            <w:pPr>
              <w:overflowPunct w:val="0"/>
              <w:textAlignment w:val="baseline"/>
            </w:pPr>
          </w:p>
        </w:tc>
        <w:tc>
          <w:tcPr>
            <w:tcW w:w="5424" w:type="dxa"/>
            <w:vMerge w:val="restart"/>
          </w:tcPr>
          <w:p w14:paraId="01CCE5AE" w14:textId="089B9C9C" w:rsidR="0019322A" w:rsidRPr="008968A5" w:rsidRDefault="0019322A" w:rsidP="00686F38">
            <w:r>
              <w:t>§ </w:t>
            </w:r>
            <w:r w:rsidRPr="008968A5">
              <w:t>26.89(b)(2) states:</w:t>
            </w:r>
            <w:r w:rsidR="0057322F">
              <w:t xml:space="preserve"> </w:t>
            </w:r>
            <w:r>
              <w:br/>
            </w:r>
            <w:r w:rsidRPr="008968A5">
              <w:t xml:space="preserve">“If the donor cannot produce acceptable identification before any testing that is required under this part other than </w:t>
            </w:r>
            <w:r>
              <w:t>pre</w:t>
            </w:r>
            <w:r>
              <w:noBreakHyphen/>
              <w:t>access</w:t>
            </w:r>
            <w:r w:rsidRPr="008968A5">
              <w:t xml:space="preserve"> testing, the collector shall proceed with the test and immediately inform FFD program management that the donor did not present acceptable identification. When so informed, FFD program management shall contact the individual’s supervisor to verify in-person the individual’s identity, or, if the supervisor is not available, take other steps to establish the individual’s identity and determine whether the lack of identification was an attempt to subvert the testing process. The donor may not leave the collection site except under supervision until his or her identity has been established.”</w:t>
            </w:r>
          </w:p>
          <w:p w14:paraId="28DDB668" w14:textId="59D45BBD" w:rsidR="0019322A" w:rsidRPr="008968A5" w:rsidRDefault="0019322A" w:rsidP="00686F38"/>
        </w:tc>
      </w:tr>
      <w:tr w:rsidR="0019322A" w:rsidRPr="008968A5" w14:paraId="6CD487DB" w14:textId="77777777" w:rsidTr="0087062A">
        <w:trPr>
          <w:cantSplit/>
        </w:trPr>
        <w:tc>
          <w:tcPr>
            <w:tcW w:w="853" w:type="dxa"/>
          </w:tcPr>
          <w:p w14:paraId="37C77396" w14:textId="77777777" w:rsidR="0019322A" w:rsidRPr="008968A5" w:rsidRDefault="0019322A" w:rsidP="00686F38">
            <w:pPr>
              <w:jc w:val="center"/>
            </w:pPr>
            <w:r w:rsidRPr="008968A5">
              <w:t>B3</w:t>
            </w:r>
          </w:p>
        </w:tc>
        <w:tc>
          <w:tcPr>
            <w:tcW w:w="2851" w:type="dxa"/>
          </w:tcPr>
          <w:p w14:paraId="79AA20A6" w14:textId="54D3C6BE" w:rsidR="0019322A" w:rsidRPr="008968A5" w:rsidRDefault="0019322A" w:rsidP="00686F38">
            <w:r w:rsidRPr="008968A5">
              <w:t>For a donor without a photo ID, can another licensee employee verify the identity of the donor?</w:t>
            </w:r>
            <w:r w:rsidR="0057322F">
              <w:t xml:space="preserve"> </w:t>
            </w:r>
          </w:p>
        </w:tc>
        <w:tc>
          <w:tcPr>
            <w:tcW w:w="3802" w:type="dxa"/>
          </w:tcPr>
          <w:p w14:paraId="0EB3745F" w14:textId="77777777" w:rsidR="0019322A" w:rsidRPr="008968A5" w:rsidRDefault="0019322A" w:rsidP="007470CD">
            <w:pPr>
              <w:numPr>
                <w:ilvl w:val="0"/>
                <w:numId w:val="1"/>
              </w:numPr>
              <w:tabs>
                <w:tab w:val="clear" w:pos="720"/>
                <w:tab w:val="num" w:pos="380"/>
              </w:tabs>
              <w:overflowPunct w:val="0"/>
              <w:spacing w:after="60"/>
              <w:ind w:left="302" w:hanging="288"/>
              <w:textAlignment w:val="baseline"/>
            </w:pPr>
            <w:r w:rsidRPr="008968A5">
              <w:t>Yes, but only the supervisor of the donor.</w:t>
            </w:r>
          </w:p>
          <w:p w14:paraId="158421ED" w14:textId="77777777" w:rsidR="0019322A" w:rsidRPr="008968A5" w:rsidRDefault="0019322A" w:rsidP="007470CD">
            <w:pPr>
              <w:numPr>
                <w:ilvl w:val="0"/>
                <w:numId w:val="1"/>
              </w:numPr>
              <w:tabs>
                <w:tab w:val="clear" w:pos="720"/>
                <w:tab w:val="num" w:pos="380"/>
              </w:tabs>
              <w:overflowPunct w:val="0"/>
              <w:spacing w:after="60"/>
              <w:ind w:left="302" w:hanging="288"/>
              <w:textAlignment w:val="baseline"/>
            </w:pPr>
            <w:r w:rsidRPr="008968A5">
              <w:t>Yes, the collection site will accept verification of identity from any other employee (i.e., a non-supervisor) of the licensee.</w:t>
            </w:r>
          </w:p>
          <w:p w14:paraId="09164A88" w14:textId="77777777" w:rsidR="0019322A" w:rsidRPr="008968A5" w:rsidRDefault="0019322A" w:rsidP="007470CD">
            <w:pPr>
              <w:numPr>
                <w:ilvl w:val="0"/>
                <w:numId w:val="1"/>
              </w:numPr>
              <w:tabs>
                <w:tab w:val="clear" w:pos="720"/>
                <w:tab w:val="num" w:pos="380"/>
              </w:tabs>
              <w:overflowPunct w:val="0"/>
              <w:spacing w:after="60"/>
              <w:ind w:left="302" w:hanging="288"/>
              <w:textAlignment w:val="baseline"/>
            </w:pPr>
            <w:r w:rsidRPr="008968A5">
              <w:t>I don’t know.</w:t>
            </w:r>
          </w:p>
          <w:p w14:paraId="3492DED4" w14:textId="4A80EB75" w:rsidR="0019322A" w:rsidRPr="008968A5" w:rsidRDefault="0019322A" w:rsidP="00EF294D">
            <w:pPr>
              <w:numPr>
                <w:ilvl w:val="0"/>
                <w:numId w:val="1"/>
              </w:numPr>
              <w:tabs>
                <w:tab w:val="clear" w:pos="720"/>
                <w:tab w:val="num" w:pos="380"/>
              </w:tabs>
              <w:overflowPunct w:val="0"/>
              <w:spacing w:after="60"/>
              <w:ind w:left="302" w:hanging="288"/>
              <w:textAlignment w:val="baseline"/>
            </w:pPr>
            <w:r>
              <w:t>Other:</w:t>
            </w:r>
          </w:p>
        </w:tc>
        <w:tc>
          <w:tcPr>
            <w:tcW w:w="5424" w:type="dxa"/>
            <w:vMerge/>
          </w:tcPr>
          <w:p w14:paraId="017B28B0" w14:textId="5B5C0AA4" w:rsidR="0019322A" w:rsidRPr="008968A5" w:rsidRDefault="0019322A" w:rsidP="00686F38"/>
        </w:tc>
      </w:tr>
      <w:tr w:rsidR="00A95BD4" w:rsidRPr="008968A5" w14:paraId="0E3E1D61" w14:textId="77777777" w:rsidTr="0087062A">
        <w:trPr>
          <w:cantSplit/>
        </w:trPr>
        <w:tc>
          <w:tcPr>
            <w:tcW w:w="853" w:type="dxa"/>
          </w:tcPr>
          <w:p w14:paraId="306CC4F0" w14:textId="77777777" w:rsidR="00A95BD4" w:rsidRPr="008968A5" w:rsidRDefault="00A95BD4" w:rsidP="00686F38">
            <w:pPr>
              <w:jc w:val="center"/>
            </w:pPr>
            <w:r w:rsidRPr="008968A5">
              <w:lastRenderedPageBreak/>
              <w:t>B4</w:t>
            </w:r>
          </w:p>
        </w:tc>
        <w:tc>
          <w:tcPr>
            <w:tcW w:w="2851" w:type="dxa"/>
          </w:tcPr>
          <w:p w14:paraId="57CBEB40" w14:textId="77777777" w:rsidR="00A95BD4" w:rsidRPr="008968A5" w:rsidRDefault="00A95BD4" w:rsidP="00686F38">
            <w:r w:rsidRPr="008968A5">
              <w:t>During</w:t>
            </w:r>
            <w:r>
              <w:t xml:space="preserve"> the collection process when a </w:t>
            </w:r>
            <w:r w:rsidRPr="008968A5">
              <w:t xml:space="preserve">donor is directed to display the items in his or her pockets – what steps are taken if you identify a </w:t>
            </w:r>
            <w:r w:rsidRPr="009453E5">
              <w:rPr>
                <w:bCs/>
              </w:rPr>
              <w:t>material that could be used to tamper with a specimen</w:t>
            </w:r>
            <w:r w:rsidRPr="008968A5">
              <w:t>?</w:t>
            </w:r>
          </w:p>
          <w:p w14:paraId="450CDBB4" w14:textId="77777777" w:rsidR="00A95BD4" w:rsidRPr="008968A5" w:rsidRDefault="00A95BD4" w:rsidP="00686F38"/>
        </w:tc>
        <w:tc>
          <w:tcPr>
            <w:tcW w:w="3802" w:type="dxa"/>
          </w:tcPr>
          <w:p w14:paraId="19555FFC" w14:textId="7D9C3627" w:rsidR="00A95BD4" w:rsidRPr="008968A5" w:rsidRDefault="00A95BD4" w:rsidP="004459D8">
            <w:pPr>
              <w:numPr>
                <w:ilvl w:val="0"/>
                <w:numId w:val="1"/>
              </w:numPr>
              <w:tabs>
                <w:tab w:val="clear" w:pos="720"/>
                <w:tab w:val="num" w:pos="380"/>
              </w:tabs>
              <w:overflowPunct w:val="0"/>
              <w:ind w:left="302" w:hanging="288"/>
              <w:textAlignment w:val="baseline"/>
            </w:pPr>
            <w:r w:rsidRPr="008968A5">
              <w:t>If it appears to have been brought with the intent to subvert the test, contact the MRO or FFD program manager. If not, secure the item and continue with the normal collection procedure.</w:t>
            </w:r>
          </w:p>
          <w:p w14:paraId="7B5006FB"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Notify FFD program management.</w:t>
            </w:r>
          </w:p>
          <w:p w14:paraId="4828D37A"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Secure the items until after the collection.</w:t>
            </w:r>
          </w:p>
          <w:p w14:paraId="6145D8BE"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4F98E0AA" w14:textId="77777777" w:rsidR="00A95BD4" w:rsidRPr="008968A5" w:rsidRDefault="00A95BD4" w:rsidP="004459D8">
            <w:pPr>
              <w:numPr>
                <w:ilvl w:val="0"/>
                <w:numId w:val="1"/>
              </w:numPr>
              <w:tabs>
                <w:tab w:val="clear" w:pos="720"/>
                <w:tab w:val="num" w:pos="380"/>
              </w:tabs>
              <w:overflowPunct w:val="0"/>
              <w:ind w:left="302" w:hanging="288"/>
              <w:textAlignment w:val="baseline"/>
            </w:pPr>
            <w:r>
              <w:t>Other:</w:t>
            </w:r>
          </w:p>
          <w:p w14:paraId="36EFCC53" w14:textId="77777777" w:rsidR="00A95BD4" w:rsidRPr="008968A5" w:rsidRDefault="00A95BD4" w:rsidP="004459D8">
            <w:pPr>
              <w:overflowPunct w:val="0"/>
              <w:ind w:left="14"/>
              <w:textAlignment w:val="baseline"/>
            </w:pPr>
          </w:p>
          <w:p w14:paraId="287E5B94" w14:textId="77777777" w:rsidR="00A95BD4" w:rsidRPr="008968A5" w:rsidRDefault="00A95BD4" w:rsidP="00686F38"/>
          <w:p w14:paraId="128C04ED" w14:textId="77777777" w:rsidR="00A95BD4" w:rsidRPr="008968A5" w:rsidRDefault="00A95BD4" w:rsidP="00686F38"/>
        </w:tc>
        <w:tc>
          <w:tcPr>
            <w:tcW w:w="5424" w:type="dxa"/>
          </w:tcPr>
          <w:p w14:paraId="20A5A881" w14:textId="5B7C3818" w:rsidR="00A95BD4" w:rsidRPr="008968A5" w:rsidRDefault="00A95BD4" w:rsidP="00686F38">
            <w:r>
              <w:t>§ </w:t>
            </w:r>
            <w:r w:rsidRPr="008968A5">
              <w:t>26.105(b) states:</w:t>
            </w:r>
            <w:r w:rsidR="0057322F">
              <w:t xml:space="preserve"> </w:t>
            </w:r>
            <w:r w:rsidR="007D0AAE">
              <w:br/>
            </w:r>
            <w:r w:rsidRPr="008968A5">
              <w:t>“The collector shall also ask the donor to empty his or her pockets and display the items in them to enable the collector to identify items that the donor could use to adulterate or substitute his or her urine specimen. The donor shall permit the colle</w:t>
            </w:r>
            <w:r>
              <w:t xml:space="preserve">ctor to make this observation. </w:t>
            </w:r>
            <w:r w:rsidRPr="008968A5">
              <w:t>If the donor refuses to show the collector the items in his or her pockets, this i</w:t>
            </w:r>
            <w:r>
              <w:t xml:space="preserve">s considered a refusal to test. </w:t>
            </w:r>
            <w:r w:rsidRPr="008968A5">
              <w:t>If an item is found that appears to have been brought to the collection site with the intent to adulterate or substitute the specimen, the collector shall contact the MRO or FFD program manager to determine whether a directly ob</w:t>
            </w:r>
            <w:r>
              <w:t xml:space="preserve">served collection is required. </w:t>
            </w:r>
            <w:r w:rsidRPr="008968A5">
              <w:t>If the item appears to have been inadvertently brought to the collection site, the collector shall secure the item and continue with the normal collection procedure. If the collector identifies nothing that the donor could use to adulterate or substitute the specimen, the donor may place the items back into his or her pockets.”</w:t>
            </w:r>
          </w:p>
        </w:tc>
      </w:tr>
      <w:tr w:rsidR="00A95BD4" w:rsidRPr="008968A5" w14:paraId="607F2967" w14:textId="77777777" w:rsidTr="0087062A">
        <w:trPr>
          <w:cantSplit/>
        </w:trPr>
        <w:tc>
          <w:tcPr>
            <w:tcW w:w="853" w:type="dxa"/>
          </w:tcPr>
          <w:p w14:paraId="7FF9D4C5" w14:textId="77777777" w:rsidR="00A95BD4" w:rsidRPr="008968A5" w:rsidRDefault="00A95BD4" w:rsidP="00686F38">
            <w:pPr>
              <w:jc w:val="center"/>
            </w:pPr>
            <w:r w:rsidRPr="008968A5">
              <w:lastRenderedPageBreak/>
              <w:t>B5</w:t>
            </w:r>
          </w:p>
        </w:tc>
        <w:tc>
          <w:tcPr>
            <w:tcW w:w="2851" w:type="dxa"/>
          </w:tcPr>
          <w:p w14:paraId="2E649529" w14:textId="77777777" w:rsidR="00A95BD4" w:rsidRPr="008968A5" w:rsidRDefault="00A95BD4" w:rsidP="00686F38">
            <w:r w:rsidRPr="008968A5">
              <w:t xml:space="preserve">If a donor refuses to cooperate with the collection process, what do you do? </w:t>
            </w:r>
          </w:p>
        </w:tc>
        <w:tc>
          <w:tcPr>
            <w:tcW w:w="3802" w:type="dxa"/>
            <w:shd w:val="clear" w:color="auto" w:fill="auto"/>
          </w:tcPr>
          <w:p w14:paraId="26D5F5F4" w14:textId="527A4389" w:rsidR="00EF294D" w:rsidRPr="00612551" w:rsidRDefault="00B134F1" w:rsidP="00EF294D">
            <w:pPr>
              <w:numPr>
                <w:ilvl w:val="0"/>
                <w:numId w:val="1"/>
              </w:numPr>
              <w:tabs>
                <w:tab w:val="clear" w:pos="720"/>
                <w:tab w:val="num" w:pos="380"/>
              </w:tabs>
              <w:overflowPunct w:val="0"/>
              <w:ind w:left="302" w:hanging="288"/>
              <w:textAlignment w:val="baseline"/>
              <w:rPr>
                <w:ins w:id="183" w:author="Author"/>
              </w:rPr>
            </w:pPr>
            <w:r w:rsidRPr="00612551">
              <w:t>C</w:t>
            </w:r>
            <w:r w:rsidR="00A95BD4" w:rsidRPr="00612551">
              <w:t>ontact FFD program management</w:t>
            </w:r>
            <w:ins w:id="184" w:author="Author">
              <w:r w:rsidR="00737355" w:rsidRPr="00C270BF">
                <w:t xml:space="preserve"> </w:t>
              </w:r>
              <w:r w:rsidR="00EF294D" w:rsidRPr="00C270BF">
                <w:t>for direction</w:t>
              </w:r>
              <w:r w:rsidR="00EF294D" w:rsidRPr="00612551">
                <w:t>.</w:t>
              </w:r>
            </w:ins>
          </w:p>
          <w:p w14:paraId="794950CD" w14:textId="77777777" w:rsidR="00EF294D" w:rsidRPr="00C270BF" w:rsidRDefault="00EF294D" w:rsidP="00EF294D">
            <w:pPr>
              <w:overflowPunct w:val="0"/>
              <w:textAlignment w:val="baseline"/>
              <w:rPr>
                <w:ins w:id="185" w:author="Author"/>
              </w:rPr>
            </w:pPr>
          </w:p>
          <w:p w14:paraId="0CADCD66" w14:textId="3766AF81" w:rsidR="00EF294D" w:rsidRPr="00C270BF" w:rsidRDefault="00EF294D" w:rsidP="00612551">
            <w:pPr>
              <w:numPr>
                <w:ilvl w:val="0"/>
                <w:numId w:val="1"/>
              </w:numPr>
              <w:tabs>
                <w:tab w:val="clear" w:pos="720"/>
                <w:tab w:val="num" w:pos="380"/>
              </w:tabs>
              <w:overflowPunct w:val="0"/>
              <w:spacing w:after="60"/>
              <w:ind w:left="302" w:hanging="288"/>
              <w:textAlignment w:val="baseline"/>
              <w:rPr>
                <w:ins w:id="186" w:author="Author"/>
              </w:rPr>
            </w:pPr>
            <w:ins w:id="187" w:author="Author">
              <w:r w:rsidRPr="00C270BF">
                <w:t xml:space="preserve">The collector described all five steps if the donor refuses to cooperate </w:t>
              </w:r>
              <w:r w:rsidRPr="00612551">
                <w:rPr>
                  <w:u w:val="single"/>
                </w:rPr>
                <w:t>AND</w:t>
              </w:r>
              <w:r w:rsidRPr="00C270BF">
                <w:t xml:space="preserve"> the FFD program management determines the donor refused the test:</w:t>
              </w:r>
            </w:ins>
            <w:r w:rsidR="0057322F">
              <w:t xml:space="preserve"> </w:t>
            </w:r>
          </w:p>
          <w:p w14:paraId="02AD7E87" w14:textId="7967B7BC" w:rsidR="00EF294D" w:rsidRPr="00C270BF" w:rsidRDefault="00EF294D" w:rsidP="00612551">
            <w:pPr>
              <w:overflowPunct w:val="0"/>
              <w:spacing w:after="60"/>
              <w:ind w:left="302"/>
              <w:textAlignment w:val="baseline"/>
              <w:rPr>
                <w:ins w:id="188" w:author="Author"/>
              </w:rPr>
            </w:pPr>
            <w:ins w:id="189" w:author="Author">
              <w:r w:rsidRPr="00C270BF">
                <w:t>(1) Inform the donor a refusal to test has been determined;</w:t>
              </w:r>
            </w:ins>
          </w:p>
          <w:p w14:paraId="54DBA48F" w14:textId="1B009944" w:rsidR="00EF294D" w:rsidRPr="00C270BF" w:rsidRDefault="00EF294D" w:rsidP="00612551">
            <w:pPr>
              <w:overflowPunct w:val="0"/>
              <w:spacing w:after="60"/>
              <w:ind w:left="302"/>
              <w:textAlignment w:val="baseline"/>
              <w:rPr>
                <w:ins w:id="190" w:author="Author"/>
              </w:rPr>
            </w:pPr>
            <w:ins w:id="191" w:author="Author">
              <w:r w:rsidRPr="00C270BF">
                <w:t>(2) Terminate the collection process;</w:t>
              </w:r>
            </w:ins>
          </w:p>
          <w:p w14:paraId="0944DF8A" w14:textId="77777777" w:rsidR="00EF294D" w:rsidRPr="00C270BF" w:rsidRDefault="00EF294D" w:rsidP="00612551">
            <w:pPr>
              <w:overflowPunct w:val="0"/>
              <w:spacing w:after="60"/>
              <w:ind w:left="302"/>
              <w:textAlignment w:val="baseline"/>
              <w:rPr>
                <w:ins w:id="192" w:author="Author"/>
              </w:rPr>
            </w:pPr>
            <w:ins w:id="193" w:author="Author">
              <w:r w:rsidRPr="00C270BF">
                <w:t>(3) Describe the donor’s actions on the Federal CCF (OR through another documentation method consistent with collection procedures);</w:t>
              </w:r>
            </w:ins>
          </w:p>
          <w:p w14:paraId="32407698" w14:textId="010483D3" w:rsidR="00EF294D" w:rsidRPr="00C270BF" w:rsidRDefault="00EF294D" w:rsidP="00612551">
            <w:pPr>
              <w:overflowPunct w:val="0"/>
              <w:spacing w:after="60"/>
              <w:ind w:left="302"/>
              <w:textAlignment w:val="baseline"/>
              <w:rPr>
                <w:ins w:id="194" w:author="Author"/>
              </w:rPr>
            </w:pPr>
            <w:ins w:id="195" w:author="Author">
              <w:r w:rsidRPr="00C270BF">
                <w:t>(4) Discard any specimen(s) provided unless the specimen is for a post-event test; and</w:t>
              </w:r>
            </w:ins>
          </w:p>
          <w:p w14:paraId="4C70A5E0" w14:textId="73693528" w:rsidR="00C270BF" w:rsidRPr="00612551" w:rsidRDefault="00EF294D" w:rsidP="00612551">
            <w:pPr>
              <w:numPr>
                <w:ilvl w:val="0"/>
                <w:numId w:val="1"/>
              </w:numPr>
              <w:tabs>
                <w:tab w:val="clear" w:pos="720"/>
                <w:tab w:val="num" w:pos="380"/>
              </w:tabs>
              <w:overflowPunct w:val="0"/>
              <w:ind w:left="302" w:hanging="288"/>
              <w:textAlignment w:val="baseline"/>
            </w:pPr>
            <w:ins w:id="196" w:author="Author">
              <w:r w:rsidRPr="00C270BF">
                <w:t>(5) Immediately inform the FFD program manager.</w:t>
              </w:r>
            </w:ins>
          </w:p>
          <w:p w14:paraId="1947E8CE"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4FA5E6F1" w14:textId="2B2C9B11" w:rsidR="00A95BD4" w:rsidRPr="00D932D3" w:rsidRDefault="00A95BD4" w:rsidP="0074729A">
            <w:pPr>
              <w:numPr>
                <w:ilvl w:val="0"/>
                <w:numId w:val="1"/>
              </w:numPr>
              <w:tabs>
                <w:tab w:val="clear" w:pos="720"/>
                <w:tab w:val="num" w:pos="380"/>
              </w:tabs>
              <w:overflowPunct w:val="0"/>
              <w:ind w:left="302" w:hanging="288"/>
              <w:textAlignment w:val="baseline"/>
            </w:pPr>
            <w:r>
              <w:t>Other:</w:t>
            </w:r>
          </w:p>
        </w:tc>
        <w:tc>
          <w:tcPr>
            <w:tcW w:w="5424" w:type="dxa"/>
          </w:tcPr>
          <w:p w14:paraId="701AC167" w14:textId="4780DF17" w:rsidR="00A95BD4" w:rsidRPr="00612551" w:rsidRDefault="00A95BD4" w:rsidP="00686F38">
            <w:r w:rsidRPr="00C95C07">
              <w:t>§ 26.89(c) states:</w:t>
            </w:r>
            <w:r w:rsidR="0057322F">
              <w:t xml:space="preserve"> </w:t>
            </w:r>
            <w:r w:rsidR="00553A04" w:rsidRPr="00C95C07">
              <w:br/>
            </w:r>
            <w:r w:rsidRPr="00C95C07">
              <w:t>“If the donor refuses to cooperate in the collection procedures, the collector shall inform FFD program management to obtain guidance on the actions to be taken.”</w:t>
            </w:r>
          </w:p>
          <w:p w14:paraId="2D07823B" w14:textId="77777777" w:rsidR="00EF294D" w:rsidRDefault="00EF294D" w:rsidP="00EF294D">
            <w:pPr>
              <w:rPr>
                <w:ins w:id="197" w:author="Author"/>
                <w:highlight w:val="yellow"/>
              </w:rPr>
            </w:pPr>
          </w:p>
          <w:p w14:paraId="141BDC97" w14:textId="77777777" w:rsidR="00EF294D" w:rsidRDefault="00EF294D" w:rsidP="00EF294D">
            <w:pPr>
              <w:rPr>
                <w:ins w:id="198" w:author="Author"/>
              </w:rPr>
            </w:pPr>
            <w:ins w:id="199" w:author="Author">
              <w:r>
                <w:t>§ </w:t>
              </w:r>
              <w:r w:rsidRPr="008968A5">
                <w:t>26.</w:t>
              </w:r>
              <w:r>
                <w:t>107(d) states:</w:t>
              </w:r>
            </w:ins>
          </w:p>
          <w:p w14:paraId="0BEA4774" w14:textId="77777777" w:rsidR="00EF294D" w:rsidRDefault="00EF294D" w:rsidP="00EF294D">
            <w:pPr>
              <w:rPr>
                <w:ins w:id="200" w:author="Author"/>
              </w:rPr>
            </w:pPr>
            <w:ins w:id="201" w:author="Author">
              <w:r>
                <w:t>“If a refusal to test is determined at any point during the specimen collection process, the collector shall do the following:</w:t>
              </w:r>
            </w:ins>
          </w:p>
          <w:p w14:paraId="35C3E244" w14:textId="77777777" w:rsidR="00EF294D" w:rsidRDefault="00EF294D" w:rsidP="00EF294D">
            <w:pPr>
              <w:rPr>
                <w:ins w:id="202" w:author="Author"/>
              </w:rPr>
            </w:pPr>
            <w:ins w:id="203" w:author="Author">
              <w:r>
                <w:t>(1) Inform the donor that a refusal to test has been determined;</w:t>
              </w:r>
            </w:ins>
          </w:p>
          <w:p w14:paraId="36CC1C3A" w14:textId="77777777" w:rsidR="00EF294D" w:rsidRDefault="00EF294D" w:rsidP="00EF294D">
            <w:pPr>
              <w:rPr>
                <w:ins w:id="204" w:author="Author"/>
              </w:rPr>
            </w:pPr>
            <w:ins w:id="205" w:author="Author">
              <w:r>
                <w:t>(2) Terminate the collection process;</w:t>
              </w:r>
            </w:ins>
          </w:p>
          <w:p w14:paraId="4F63A886" w14:textId="77777777" w:rsidR="00EF294D" w:rsidRDefault="00EF294D" w:rsidP="00EF294D">
            <w:pPr>
              <w:rPr>
                <w:ins w:id="206" w:author="Author"/>
              </w:rPr>
            </w:pPr>
            <w:ins w:id="207" w:author="Author">
              <w:r>
                <w:t>(3) Document a description of the refusal to test on the Federal CCF or through another documentation method consistent with the collection procedures of the licensee or other entity;</w:t>
              </w:r>
            </w:ins>
          </w:p>
          <w:p w14:paraId="3D44F326" w14:textId="21723835" w:rsidR="00EF294D" w:rsidRDefault="00EF294D" w:rsidP="00EF294D">
            <w:pPr>
              <w:rPr>
                <w:ins w:id="208" w:author="Author"/>
              </w:rPr>
            </w:pPr>
            <w:ins w:id="209" w:author="Author">
              <w:r>
                <w:t>(4) Discard any urine specimen(s) provided by the donor, unless the specimen was collected for a post</w:t>
              </w:r>
              <w:r w:rsidR="004D29D1">
                <w:noBreakHyphen/>
              </w:r>
              <w:r>
                <w:t>event test under § </w:t>
              </w:r>
              <w:r w:rsidRPr="008968A5">
                <w:t>26.</w:t>
              </w:r>
              <w:r>
                <w:t>31(c)(3); and</w:t>
              </w:r>
            </w:ins>
          </w:p>
          <w:p w14:paraId="2A9991E8" w14:textId="1930C3D0" w:rsidR="00CA3658" w:rsidRPr="00612551" w:rsidRDefault="00EF294D" w:rsidP="00EF294D">
            <w:pPr>
              <w:rPr>
                <w:highlight w:val="yellow"/>
              </w:rPr>
            </w:pPr>
            <w:ins w:id="210" w:author="Author">
              <w:r>
                <w:t>(5) Immediately inform the FFD program manager.”</w:t>
              </w:r>
            </w:ins>
          </w:p>
        </w:tc>
      </w:tr>
      <w:tr w:rsidR="00A95BD4" w:rsidRPr="008968A5" w14:paraId="5B8B647E" w14:textId="77777777" w:rsidTr="0087062A">
        <w:trPr>
          <w:cantSplit/>
        </w:trPr>
        <w:tc>
          <w:tcPr>
            <w:tcW w:w="853" w:type="dxa"/>
          </w:tcPr>
          <w:p w14:paraId="09643022" w14:textId="77777777" w:rsidR="00A95BD4" w:rsidRPr="008968A5" w:rsidRDefault="00A95BD4" w:rsidP="00686F38">
            <w:pPr>
              <w:jc w:val="center"/>
            </w:pPr>
            <w:r w:rsidRPr="008968A5">
              <w:lastRenderedPageBreak/>
              <w:t>B6</w:t>
            </w:r>
          </w:p>
        </w:tc>
        <w:tc>
          <w:tcPr>
            <w:tcW w:w="2851" w:type="dxa"/>
          </w:tcPr>
          <w:p w14:paraId="6397486A" w14:textId="49FCE600" w:rsidR="00A95BD4" w:rsidRPr="008968A5" w:rsidRDefault="00A95BD4" w:rsidP="004459D8">
            <w:r w:rsidRPr="008968A5">
              <w:t xml:space="preserve">How </w:t>
            </w:r>
            <w:ins w:id="211" w:author="Author">
              <w:r w:rsidR="00EF294D">
                <w:t>is</w:t>
              </w:r>
              <w:r w:rsidR="00EF294D" w:rsidRPr="008968A5">
                <w:t xml:space="preserve"> </w:t>
              </w:r>
            </w:ins>
            <w:r w:rsidRPr="008968A5">
              <w:t xml:space="preserve">the collection site </w:t>
            </w:r>
            <w:ins w:id="212" w:author="Author">
              <w:r w:rsidR="00EF294D">
                <w:t>secured</w:t>
              </w:r>
              <w:r w:rsidR="00EF294D" w:rsidRPr="008968A5">
                <w:t xml:space="preserve"> </w:t>
              </w:r>
            </w:ins>
            <w:r w:rsidRPr="008968A5">
              <w:t>to prevent a donor from tampering with or adulterating a specimen?</w:t>
            </w:r>
          </w:p>
        </w:tc>
        <w:tc>
          <w:tcPr>
            <w:tcW w:w="3802" w:type="dxa"/>
          </w:tcPr>
          <w:p w14:paraId="3DC1EFF6" w14:textId="3A1FFC92" w:rsidR="00A95BD4" w:rsidRPr="008968A5" w:rsidRDefault="00A95BD4" w:rsidP="004459D8">
            <w:pPr>
              <w:numPr>
                <w:ilvl w:val="0"/>
                <w:numId w:val="1"/>
              </w:numPr>
              <w:tabs>
                <w:tab w:val="clear" w:pos="720"/>
                <w:tab w:val="num" w:pos="380"/>
              </w:tabs>
              <w:overflowPunct w:val="0"/>
              <w:ind w:left="302" w:hanging="288"/>
              <w:textAlignment w:val="baseline"/>
            </w:pPr>
            <w:r w:rsidRPr="008968A5">
              <w:t xml:space="preserve">Secure water sources and other </w:t>
            </w:r>
            <w:r>
              <w:t xml:space="preserve">potential </w:t>
            </w:r>
            <w:r w:rsidRPr="008968A5">
              <w:t xml:space="preserve">adulterants, add coloring agent to </w:t>
            </w:r>
            <w:r>
              <w:t xml:space="preserve">the </w:t>
            </w:r>
            <w:r w:rsidRPr="008968A5">
              <w:t>toilet</w:t>
            </w:r>
            <w:r>
              <w:t xml:space="preserve"> water and</w:t>
            </w:r>
            <w:r w:rsidRPr="008968A5">
              <w:t xml:space="preserve"> other standing water sources.</w:t>
            </w:r>
          </w:p>
          <w:p w14:paraId="541F87F5"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There is nothing special that needs to be done.</w:t>
            </w:r>
          </w:p>
          <w:p w14:paraId="58AFA8CE"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65EBC8C4" w14:textId="77777777" w:rsidR="00A95BD4" w:rsidRPr="008968A5" w:rsidRDefault="00A95BD4" w:rsidP="004459D8">
            <w:pPr>
              <w:numPr>
                <w:ilvl w:val="0"/>
                <w:numId w:val="1"/>
              </w:numPr>
              <w:tabs>
                <w:tab w:val="clear" w:pos="720"/>
                <w:tab w:val="num" w:pos="380"/>
              </w:tabs>
              <w:overflowPunct w:val="0"/>
              <w:ind w:left="302" w:hanging="288"/>
              <w:textAlignment w:val="baseline"/>
            </w:pPr>
            <w:r>
              <w:t>Other:</w:t>
            </w:r>
          </w:p>
          <w:p w14:paraId="10F639E7" w14:textId="77777777" w:rsidR="00A95BD4" w:rsidRDefault="00A95BD4" w:rsidP="004459D8">
            <w:pPr>
              <w:overflowPunct w:val="0"/>
              <w:ind w:left="14"/>
              <w:textAlignment w:val="baseline"/>
            </w:pPr>
          </w:p>
          <w:p w14:paraId="6C829DE7" w14:textId="77777777" w:rsidR="00A95BD4" w:rsidRPr="008968A5" w:rsidRDefault="00A95BD4" w:rsidP="004459D8">
            <w:pPr>
              <w:overflowPunct w:val="0"/>
              <w:ind w:left="14"/>
              <w:textAlignment w:val="baseline"/>
            </w:pPr>
          </w:p>
          <w:p w14:paraId="5117FCE1" w14:textId="77777777" w:rsidR="00A95BD4" w:rsidRPr="008968A5" w:rsidRDefault="00A95BD4" w:rsidP="004459D8"/>
        </w:tc>
        <w:tc>
          <w:tcPr>
            <w:tcW w:w="5424" w:type="dxa"/>
          </w:tcPr>
          <w:p w14:paraId="204D12CA" w14:textId="2541D905" w:rsidR="00A95BD4" w:rsidRDefault="00A95BD4" w:rsidP="004459D8">
            <w:r>
              <w:t>§ </w:t>
            </w:r>
            <w:r w:rsidRPr="008968A5">
              <w:t>26.87(e) states:</w:t>
            </w:r>
            <w:r w:rsidR="0057322F">
              <w:t xml:space="preserve"> </w:t>
            </w:r>
          </w:p>
          <w:p w14:paraId="47D69B0F" w14:textId="77777777" w:rsidR="00A95BD4" w:rsidRPr="008968A5" w:rsidRDefault="00A95BD4" w:rsidP="004459D8">
            <w:r w:rsidRPr="008968A5">
              <w:t>“The following steps must be taken to deter the dilution and adulteration of urine specimens at the collection site:</w:t>
            </w:r>
          </w:p>
          <w:p w14:paraId="0F0779D3" w14:textId="77777777" w:rsidR="00A95BD4" w:rsidRPr="008968A5" w:rsidRDefault="00A95BD4" w:rsidP="004459D8">
            <w:r w:rsidRPr="008968A5">
              <w:t>(1) Agents that color any source of standing water in the stall or room in which the donor will provide a specimen, including, but not limited to, the toilet bowl or tank, must be placed in the source of standing water, so that the reservoirs of water are neither yellow nor colorless;</w:t>
            </w:r>
          </w:p>
          <w:p w14:paraId="2CD9524B" w14:textId="77777777" w:rsidR="00A95BD4" w:rsidRPr="008968A5" w:rsidRDefault="00A95BD4" w:rsidP="004459D8">
            <w:r w:rsidRPr="008968A5">
              <w:t>(2) There must be no other source of water (e.g., no shower or sink) in the enclosure where urination occurs, or the source of water must be rendered unusable; and</w:t>
            </w:r>
          </w:p>
          <w:p w14:paraId="2836DB64" w14:textId="31B91FC7" w:rsidR="00A95BD4" w:rsidRPr="008968A5" w:rsidRDefault="00A95BD4" w:rsidP="004459D8">
            <w:r w:rsidRPr="008968A5">
              <w:t>(3) Chemicals or products that could be used to contaminate or otherwise alter the specimen must be removed from the collection site or secured. The collector shall inspect the enclosure in which urination will occur before each collection to ensure that no materials are available that could be used to subvert the testing process.”</w:t>
            </w:r>
          </w:p>
        </w:tc>
      </w:tr>
      <w:tr w:rsidR="00A95BD4" w:rsidRPr="008968A5" w14:paraId="2E3250CA" w14:textId="77777777" w:rsidTr="0087062A">
        <w:trPr>
          <w:cantSplit/>
        </w:trPr>
        <w:tc>
          <w:tcPr>
            <w:tcW w:w="853" w:type="dxa"/>
          </w:tcPr>
          <w:p w14:paraId="0D9B1576" w14:textId="77777777" w:rsidR="00A95BD4" w:rsidRPr="008968A5" w:rsidRDefault="00A95BD4" w:rsidP="00686F38">
            <w:pPr>
              <w:jc w:val="center"/>
            </w:pPr>
            <w:r w:rsidRPr="008968A5">
              <w:lastRenderedPageBreak/>
              <w:t>B7</w:t>
            </w:r>
          </w:p>
        </w:tc>
        <w:tc>
          <w:tcPr>
            <w:tcW w:w="2851" w:type="dxa"/>
          </w:tcPr>
          <w:p w14:paraId="1193019F" w14:textId="460E714A" w:rsidR="00A95BD4" w:rsidRPr="008968A5" w:rsidRDefault="00A95BD4" w:rsidP="00686F38">
            <w:r w:rsidRPr="008968A5">
              <w:t xml:space="preserve">If donor </w:t>
            </w:r>
            <w:ins w:id="213" w:author="Author">
              <w:r w:rsidR="00EF294D">
                <w:t xml:space="preserve">conduct indicates an </w:t>
              </w:r>
            </w:ins>
            <w:r w:rsidRPr="008968A5">
              <w:t xml:space="preserve">attempt to </w:t>
            </w:r>
            <w:ins w:id="214" w:author="Author">
              <w:r w:rsidR="00EF294D">
                <w:t>subvert the testing process</w:t>
              </w:r>
            </w:ins>
            <w:r w:rsidRPr="008968A5">
              <w:t>, what steps do you take?</w:t>
            </w:r>
          </w:p>
        </w:tc>
        <w:tc>
          <w:tcPr>
            <w:tcW w:w="3802" w:type="dxa"/>
            <w:shd w:val="clear" w:color="auto" w:fill="auto"/>
          </w:tcPr>
          <w:p w14:paraId="4FB1FB9D" w14:textId="0069B45D" w:rsidR="00A95BD4" w:rsidRPr="008968A5" w:rsidRDefault="00A95BD4" w:rsidP="00FD702B">
            <w:pPr>
              <w:numPr>
                <w:ilvl w:val="0"/>
                <w:numId w:val="1"/>
              </w:numPr>
              <w:tabs>
                <w:tab w:val="clear" w:pos="720"/>
                <w:tab w:val="num" w:pos="380"/>
              </w:tabs>
              <w:overflowPunct w:val="0"/>
              <w:spacing w:after="60"/>
              <w:ind w:left="302" w:hanging="288"/>
              <w:textAlignment w:val="baseline"/>
            </w:pPr>
            <w:r>
              <w:t xml:space="preserve">Document </w:t>
            </w:r>
            <w:ins w:id="215" w:author="Author">
              <w:r w:rsidR="00EF294D">
                <w:t xml:space="preserve">a description of </w:t>
              </w:r>
            </w:ins>
            <w:r>
              <w:t xml:space="preserve">the </w:t>
            </w:r>
            <w:r w:rsidR="007B3091">
              <w:t xml:space="preserve">observed </w:t>
            </w:r>
            <w:r>
              <w:t xml:space="preserve">conduct on the </w:t>
            </w:r>
            <w:ins w:id="216" w:author="Author">
              <w:r w:rsidR="00EF294D">
                <w:t xml:space="preserve">Federal </w:t>
              </w:r>
            </w:ins>
            <w:r w:rsidR="007B3091">
              <w:t>CCF</w:t>
            </w:r>
            <w:r>
              <w:t xml:space="preserve"> </w:t>
            </w:r>
            <w:ins w:id="217" w:author="Author">
              <w:r w:rsidR="00EF294D">
                <w:t>(</w:t>
              </w:r>
              <w:r w:rsidR="00EF294D" w:rsidRPr="00612551">
                <w:rPr>
                  <w:u w:val="single"/>
                </w:rPr>
                <w:t>OR</w:t>
              </w:r>
              <w:r w:rsidR="00EF294D">
                <w:t xml:space="preserve"> through another documentation method consistent with collection procedures) </w:t>
              </w:r>
              <w:r w:rsidR="00EF294D" w:rsidRPr="00612551">
                <w:rPr>
                  <w:u w:val="single"/>
                </w:rPr>
                <w:t>AND</w:t>
              </w:r>
              <w:r w:rsidR="00EF294D" w:rsidDel="00A95BD4">
                <w:t xml:space="preserve"> </w:t>
              </w:r>
            </w:ins>
            <w:r>
              <w:t xml:space="preserve">contact FFD program management </w:t>
            </w:r>
            <w:r w:rsidR="007B3091">
              <w:t xml:space="preserve">for direction on </w:t>
            </w:r>
            <w:r>
              <w:t>whether a directly observed collection</w:t>
            </w:r>
            <w:ins w:id="218" w:author="Author">
              <w:r w:rsidR="00EF294D">
                <w:t xml:space="preserve"> is required</w:t>
              </w:r>
            </w:ins>
            <w:r>
              <w:t>.</w:t>
            </w:r>
          </w:p>
          <w:p w14:paraId="7A0EA17B" w14:textId="0473F51C" w:rsidR="00A95BD4" w:rsidRPr="008968A5" w:rsidRDefault="00A95BD4" w:rsidP="00FD702B">
            <w:pPr>
              <w:numPr>
                <w:ilvl w:val="0"/>
                <w:numId w:val="1"/>
              </w:numPr>
              <w:tabs>
                <w:tab w:val="clear" w:pos="720"/>
                <w:tab w:val="num" w:pos="380"/>
              </w:tabs>
              <w:overflowPunct w:val="0"/>
              <w:spacing w:after="60"/>
              <w:ind w:left="302" w:hanging="288"/>
              <w:textAlignment w:val="baseline"/>
            </w:pPr>
            <w:r w:rsidRPr="008968A5">
              <w:t>Conduct a directly observed collection</w:t>
            </w:r>
            <w:r w:rsidR="007B3091">
              <w:t xml:space="preserve"> without contacting FFD management</w:t>
            </w:r>
            <w:r w:rsidRPr="008968A5">
              <w:t>.</w:t>
            </w:r>
          </w:p>
          <w:p w14:paraId="1E55D7A8" w14:textId="77777777" w:rsidR="00A95BD4" w:rsidRPr="008968A5" w:rsidRDefault="00A95BD4" w:rsidP="00FD702B">
            <w:pPr>
              <w:numPr>
                <w:ilvl w:val="0"/>
                <w:numId w:val="1"/>
              </w:numPr>
              <w:tabs>
                <w:tab w:val="clear" w:pos="720"/>
                <w:tab w:val="num" w:pos="380"/>
              </w:tabs>
              <w:overflowPunct w:val="0"/>
              <w:spacing w:after="60"/>
              <w:ind w:left="302" w:hanging="288"/>
              <w:textAlignment w:val="baseline"/>
            </w:pPr>
            <w:r w:rsidRPr="008968A5">
              <w:t>I don’t know.</w:t>
            </w:r>
          </w:p>
          <w:p w14:paraId="1207022E" w14:textId="00A7346C" w:rsidR="00A95BD4" w:rsidRPr="008968A5" w:rsidRDefault="00A95BD4" w:rsidP="004459D8">
            <w:pPr>
              <w:numPr>
                <w:ilvl w:val="0"/>
                <w:numId w:val="1"/>
              </w:numPr>
              <w:tabs>
                <w:tab w:val="clear" w:pos="720"/>
                <w:tab w:val="num" w:pos="380"/>
              </w:tabs>
              <w:overflowPunct w:val="0"/>
              <w:ind w:left="302" w:hanging="288"/>
              <w:textAlignment w:val="baseline"/>
            </w:pPr>
            <w:r>
              <w:t>Other:</w:t>
            </w:r>
          </w:p>
        </w:tc>
        <w:tc>
          <w:tcPr>
            <w:tcW w:w="5424" w:type="dxa"/>
          </w:tcPr>
          <w:p w14:paraId="2EA1FDFA" w14:textId="6A2F6477" w:rsidR="00553A04" w:rsidRDefault="00A95BD4" w:rsidP="004459D8">
            <w:r>
              <w:t>§ </w:t>
            </w:r>
            <w:r w:rsidRPr="008968A5">
              <w:t>26.107(b)</w:t>
            </w:r>
            <w:ins w:id="219" w:author="Author">
              <w:r w:rsidR="003A58F0">
                <w:t>(1)</w:t>
              </w:r>
            </w:ins>
            <w:r w:rsidRPr="008968A5">
              <w:t xml:space="preserve"> states:</w:t>
            </w:r>
            <w:r w:rsidR="0057322F">
              <w:t xml:space="preserve"> </w:t>
            </w:r>
          </w:p>
          <w:p w14:paraId="31EB6299" w14:textId="173DE25D" w:rsidR="00A95BD4" w:rsidRPr="008968A5" w:rsidRDefault="00A95BD4" w:rsidP="004459D8">
            <w:r w:rsidRPr="008968A5">
              <w:t>“The collector shall pay careful attention to the donor during the entire collection process</w:t>
            </w:r>
            <w:ins w:id="220" w:author="Author">
              <w:r w:rsidR="000A0224">
                <w:t xml:space="preserve">, </w:t>
              </w:r>
              <w:r w:rsidR="00EF294D">
                <w:t>except as provided in § 26.109(b)(1)</w:t>
              </w:r>
              <w:r w:rsidR="000A0224">
                <w:t xml:space="preserve">, </w:t>
              </w:r>
            </w:ins>
            <w:r w:rsidRPr="008968A5">
              <w:t xml:space="preserve">to </w:t>
            </w:r>
            <w:ins w:id="221" w:author="Author">
              <w:r w:rsidR="00EF294D">
                <w:t>observe</w:t>
              </w:r>
            </w:ins>
            <w:r w:rsidRPr="008968A5">
              <w:t xml:space="preserve"> any conduct that indicates an attempt to </w:t>
            </w:r>
            <w:ins w:id="222" w:author="Author">
              <w:r w:rsidR="00EF294D">
                <w:t>subvert the testing process (</w:t>
              </w:r>
            </w:ins>
            <w:r w:rsidR="0087062A">
              <w:t>e.g.,</w:t>
            </w:r>
            <w:r w:rsidR="0087062A" w:rsidRPr="008968A5">
              <w:t xml:space="preserve"> tampe</w:t>
            </w:r>
            <w:r w:rsidR="0087062A">
              <w:t>ring</w:t>
            </w:r>
            <w:r w:rsidRPr="008968A5">
              <w:t xml:space="preserve"> with a specimen</w:t>
            </w:r>
            <w:r w:rsidR="00CC13BB">
              <w:t xml:space="preserve">; </w:t>
            </w:r>
            <w:ins w:id="223" w:author="Author">
              <w:r w:rsidR="00EF294D">
                <w:t>having a</w:t>
              </w:r>
            </w:ins>
            <w:r w:rsidRPr="008968A5">
              <w:t xml:space="preserve"> substitute urine </w:t>
            </w:r>
            <w:ins w:id="224" w:author="Author">
              <w:r w:rsidR="00EF294D">
                <w:t>specimen</w:t>
              </w:r>
            </w:ins>
            <w:r w:rsidR="00EF294D">
              <w:t xml:space="preserve"> </w:t>
            </w:r>
            <w:r w:rsidRPr="008968A5">
              <w:t>in plain view</w:t>
            </w:r>
            <w:r w:rsidR="00074E3F">
              <w:t xml:space="preserve">; </w:t>
            </w:r>
            <w:r w:rsidRPr="008968A5">
              <w:t>attempt</w:t>
            </w:r>
            <w:r w:rsidR="00B420A3">
              <w:t>ing</w:t>
            </w:r>
            <w:r w:rsidRPr="008968A5">
              <w:t xml:space="preserve"> to bring an adulterant</w:t>
            </w:r>
            <w:ins w:id="225" w:author="Author">
              <w:r w:rsidR="00B420A3">
                <w:t>,</w:t>
              </w:r>
            </w:ins>
            <w:r w:rsidRPr="008968A5">
              <w:t xml:space="preserve"> urine substitute</w:t>
            </w:r>
            <w:ins w:id="226" w:author="Author">
              <w:r w:rsidR="00EF294D">
                <w:t>, heating element, and/or temperature measurement device</w:t>
              </w:r>
            </w:ins>
            <w:r w:rsidRPr="008968A5">
              <w:t xml:space="preserve"> into the </w:t>
            </w:r>
            <w:ins w:id="227" w:author="Author">
              <w:r w:rsidR="00EF294D">
                <w:t xml:space="preserve">room, stall, or </w:t>
              </w:r>
            </w:ins>
            <w:r w:rsidRPr="008968A5">
              <w:t xml:space="preserve">private area used for urination). If any such conduct is detected, the collector shall document </w:t>
            </w:r>
            <w:ins w:id="228" w:author="Author">
              <w:r w:rsidR="00EF294D">
                <w:t>a description of</w:t>
              </w:r>
              <w:r w:rsidR="00EF294D" w:rsidRPr="008968A5">
                <w:t xml:space="preserve"> </w:t>
              </w:r>
            </w:ins>
            <w:r w:rsidRPr="008968A5">
              <w:t xml:space="preserve">the conduct on the </w:t>
            </w:r>
            <w:ins w:id="229" w:author="Author">
              <w:r w:rsidR="00EF294D">
                <w:t>Federal CCF</w:t>
              </w:r>
            </w:ins>
            <w:r w:rsidRPr="008968A5">
              <w:t xml:space="preserve"> </w:t>
            </w:r>
            <w:ins w:id="230" w:author="Author">
              <w:r w:rsidR="00EF294D">
                <w:t xml:space="preserve">or through another documentation method consistent with the collection procedures of the licensee or other entity, </w:t>
              </w:r>
            </w:ins>
            <w:r w:rsidRPr="008968A5">
              <w:t>and contact FFD program management to determine whether a directly observed collection is required, as described in §</w:t>
            </w:r>
            <w:r w:rsidR="00406E36">
              <w:t> </w:t>
            </w:r>
            <w:r w:rsidRPr="008968A5">
              <w:t>26.115.”</w:t>
            </w:r>
          </w:p>
        </w:tc>
      </w:tr>
      <w:tr w:rsidR="00A95BD4" w:rsidRPr="008968A5" w14:paraId="20E7A8F2" w14:textId="77777777" w:rsidTr="0087062A">
        <w:trPr>
          <w:cantSplit/>
        </w:trPr>
        <w:tc>
          <w:tcPr>
            <w:tcW w:w="853" w:type="dxa"/>
          </w:tcPr>
          <w:p w14:paraId="5B521A9D" w14:textId="77777777" w:rsidR="00A95BD4" w:rsidRPr="008968A5" w:rsidRDefault="00A95BD4" w:rsidP="00686F38">
            <w:pPr>
              <w:jc w:val="center"/>
            </w:pPr>
            <w:r w:rsidRPr="008968A5">
              <w:t>B8</w:t>
            </w:r>
          </w:p>
        </w:tc>
        <w:tc>
          <w:tcPr>
            <w:tcW w:w="2851" w:type="dxa"/>
          </w:tcPr>
          <w:p w14:paraId="77D3F2F1" w14:textId="78292E99" w:rsidR="00A95BD4" w:rsidRPr="008968A5" w:rsidRDefault="00A95BD4" w:rsidP="00686F38">
            <w:r w:rsidRPr="008968A5">
              <w:t xml:space="preserve">If a donor provides a </w:t>
            </w:r>
            <w:r w:rsidR="007B3091">
              <w:t>specimen that appears</w:t>
            </w:r>
            <w:r w:rsidR="007B3091" w:rsidRPr="008968A5">
              <w:t xml:space="preserve"> </w:t>
            </w:r>
            <w:r w:rsidRPr="008968A5">
              <w:t>adulterated (e.g., altered color, odor of bleach), what do you do with the</w:t>
            </w:r>
            <w:r w:rsidR="007B3091">
              <w:t xml:space="preserve"> specimen</w:t>
            </w:r>
            <w:r w:rsidRPr="008968A5">
              <w:t>?</w:t>
            </w:r>
          </w:p>
        </w:tc>
        <w:tc>
          <w:tcPr>
            <w:tcW w:w="3802" w:type="dxa"/>
          </w:tcPr>
          <w:p w14:paraId="191BF5B3" w14:textId="6E12C4C9" w:rsidR="00A95BD4" w:rsidRPr="008968A5" w:rsidRDefault="00A95BD4" w:rsidP="004459D8">
            <w:pPr>
              <w:numPr>
                <w:ilvl w:val="0"/>
                <w:numId w:val="1"/>
              </w:numPr>
              <w:tabs>
                <w:tab w:val="clear" w:pos="720"/>
                <w:tab w:val="num" w:pos="380"/>
              </w:tabs>
              <w:overflowPunct w:val="0"/>
              <w:ind w:left="302" w:hanging="288"/>
              <w:textAlignment w:val="baseline"/>
            </w:pPr>
            <w:r w:rsidRPr="008968A5">
              <w:t xml:space="preserve">Send </w:t>
            </w:r>
            <w:r w:rsidR="007B3091">
              <w:t>the specimen</w:t>
            </w:r>
            <w:r w:rsidR="007B3091" w:rsidRPr="008968A5">
              <w:t xml:space="preserve"> </w:t>
            </w:r>
            <w:r w:rsidRPr="008968A5">
              <w:t xml:space="preserve">to the </w:t>
            </w:r>
            <w:r>
              <w:t>HHS</w:t>
            </w:r>
            <w:r>
              <w:noBreakHyphen/>
            </w:r>
            <w:r w:rsidRPr="008968A5">
              <w:t>certified laboratory</w:t>
            </w:r>
            <w:r w:rsidR="007B3091">
              <w:t xml:space="preserve"> for testing</w:t>
            </w:r>
            <w:r>
              <w:t>.</w:t>
            </w:r>
          </w:p>
          <w:p w14:paraId="60AD881A" w14:textId="1B08B131" w:rsidR="00A95BD4" w:rsidRPr="008968A5" w:rsidRDefault="00A95BD4" w:rsidP="004459D8">
            <w:pPr>
              <w:numPr>
                <w:ilvl w:val="0"/>
                <w:numId w:val="1"/>
              </w:numPr>
              <w:tabs>
                <w:tab w:val="clear" w:pos="720"/>
                <w:tab w:val="num" w:pos="380"/>
              </w:tabs>
              <w:overflowPunct w:val="0"/>
              <w:ind w:left="302" w:hanging="288"/>
              <w:textAlignment w:val="baseline"/>
            </w:pPr>
            <w:r w:rsidRPr="008968A5">
              <w:t>Contact FFD program management</w:t>
            </w:r>
            <w:r w:rsidR="00406E36">
              <w:t xml:space="preserve"> for direction</w:t>
            </w:r>
            <w:r w:rsidRPr="008968A5">
              <w:t>.</w:t>
            </w:r>
          </w:p>
          <w:p w14:paraId="7C4B307F" w14:textId="7C3A927D" w:rsidR="00A95BD4" w:rsidRPr="008968A5" w:rsidRDefault="00406E36" w:rsidP="004459D8">
            <w:pPr>
              <w:numPr>
                <w:ilvl w:val="0"/>
                <w:numId w:val="1"/>
              </w:numPr>
              <w:tabs>
                <w:tab w:val="clear" w:pos="720"/>
                <w:tab w:val="num" w:pos="380"/>
              </w:tabs>
              <w:overflowPunct w:val="0"/>
              <w:ind w:left="302" w:hanging="288"/>
              <w:textAlignment w:val="baseline"/>
            </w:pPr>
            <w:r>
              <w:t>Discard the specimen</w:t>
            </w:r>
            <w:r w:rsidR="00A95BD4" w:rsidRPr="008968A5">
              <w:t>.</w:t>
            </w:r>
          </w:p>
          <w:p w14:paraId="6B907D48"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59AE8471" w14:textId="3C235AB6" w:rsidR="00A95BD4" w:rsidRPr="008968A5" w:rsidRDefault="00A95BD4" w:rsidP="004459D8">
            <w:pPr>
              <w:numPr>
                <w:ilvl w:val="0"/>
                <w:numId w:val="1"/>
              </w:numPr>
              <w:tabs>
                <w:tab w:val="clear" w:pos="720"/>
                <w:tab w:val="num" w:pos="380"/>
              </w:tabs>
              <w:overflowPunct w:val="0"/>
              <w:ind w:left="302" w:hanging="288"/>
              <w:textAlignment w:val="baseline"/>
            </w:pPr>
            <w:r>
              <w:t>Other:</w:t>
            </w:r>
          </w:p>
        </w:tc>
        <w:tc>
          <w:tcPr>
            <w:tcW w:w="5424" w:type="dxa"/>
          </w:tcPr>
          <w:p w14:paraId="6B740381" w14:textId="372E11CB" w:rsidR="00553A04" w:rsidRDefault="00A95BD4" w:rsidP="004459D8">
            <w:r>
              <w:t>§ </w:t>
            </w:r>
            <w:r w:rsidRPr="008968A5">
              <w:t>26.111(d) states:</w:t>
            </w:r>
            <w:r w:rsidR="0057322F">
              <w:t xml:space="preserve"> </w:t>
            </w:r>
          </w:p>
          <w:p w14:paraId="5F4DABAE" w14:textId="0DC1F1B6" w:rsidR="00A95BD4" w:rsidRDefault="00A95BD4" w:rsidP="004459D8">
            <w:r w:rsidRPr="008968A5">
              <w:t>“Any specimen of</w:t>
            </w:r>
            <w:r>
              <w:t xml:space="preserve"> 15 mL</w:t>
            </w:r>
            <w:r w:rsidRPr="008968A5">
              <w:t xml:space="preserve"> or more that the collector suspects has been diluted, substituted, or adulterated, and any specimen of </w:t>
            </w:r>
            <w:r>
              <w:t>15 mL</w:t>
            </w:r>
            <w:r w:rsidRPr="008968A5">
              <w:t xml:space="preserve"> or more that has been collected under direct observation under paragraph (c) of this </w:t>
            </w:r>
            <w:r w:rsidR="0026251F">
              <w:t>section</w:t>
            </w:r>
            <w:r w:rsidRPr="008968A5">
              <w:t xml:space="preserve">, must be sent directly to the </w:t>
            </w:r>
            <w:r>
              <w:t>HHS</w:t>
            </w:r>
            <w:r>
              <w:noBreakHyphen/>
            </w:r>
            <w:r w:rsidRPr="008968A5">
              <w:t>certified laboratory for initial and, if required, confirmatory testing, and may not be subject to initial testing at a licensee testing facility.”</w:t>
            </w:r>
          </w:p>
          <w:p w14:paraId="171BCF2D" w14:textId="5CB7658C" w:rsidR="00A95BD4" w:rsidRPr="008968A5" w:rsidRDefault="00A95BD4" w:rsidP="004459D8"/>
        </w:tc>
      </w:tr>
      <w:tr w:rsidR="00A95BD4" w:rsidRPr="008968A5" w14:paraId="0EF55FB1" w14:textId="77777777" w:rsidTr="0087062A">
        <w:trPr>
          <w:cantSplit/>
        </w:trPr>
        <w:tc>
          <w:tcPr>
            <w:tcW w:w="853" w:type="dxa"/>
          </w:tcPr>
          <w:p w14:paraId="72491D35" w14:textId="77777777" w:rsidR="00A95BD4" w:rsidRPr="008968A5" w:rsidRDefault="00A95BD4" w:rsidP="00686F38">
            <w:pPr>
              <w:jc w:val="center"/>
            </w:pPr>
            <w:r w:rsidRPr="008968A5">
              <w:lastRenderedPageBreak/>
              <w:t>B9</w:t>
            </w:r>
          </w:p>
        </w:tc>
        <w:tc>
          <w:tcPr>
            <w:tcW w:w="2851" w:type="dxa"/>
          </w:tcPr>
          <w:p w14:paraId="79F27D86" w14:textId="6BD52C06" w:rsidR="00A95BD4" w:rsidRPr="008968A5" w:rsidRDefault="00A95BD4" w:rsidP="00686F38">
            <w:r w:rsidRPr="008968A5">
              <w:t>If the temperature of a urine specimen is outside the acceptable range, what do you do</w:t>
            </w:r>
            <w:r w:rsidR="00A85B7D">
              <w:t xml:space="preserve"> with the specimen</w:t>
            </w:r>
            <w:r w:rsidRPr="008968A5">
              <w:t>?</w:t>
            </w:r>
          </w:p>
        </w:tc>
        <w:tc>
          <w:tcPr>
            <w:tcW w:w="3802" w:type="dxa"/>
          </w:tcPr>
          <w:p w14:paraId="66C686DF" w14:textId="16578DA6" w:rsidR="00A95BD4" w:rsidRPr="008968A5" w:rsidRDefault="00A95BD4" w:rsidP="004459D8">
            <w:pPr>
              <w:numPr>
                <w:ilvl w:val="0"/>
                <w:numId w:val="1"/>
              </w:numPr>
              <w:tabs>
                <w:tab w:val="clear" w:pos="720"/>
                <w:tab w:val="num" w:pos="380"/>
              </w:tabs>
              <w:overflowPunct w:val="0"/>
              <w:ind w:left="302" w:hanging="288"/>
              <w:textAlignment w:val="baseline"/>
            </w:pPr>
            <w:r w:rsidRPr="008968A5">
              <w:t xml:space="preserve">Send </w:t>
            </w:r>
            <w:r w:rsidR="00A85B7D">
              <w:t>the specimen</w:t>
            </w:r>
            <w:del w:id="231" w:author="Author">
              <w:r w:rsidR="00A85B7D" w:rsidDel="001B452C">
                <w:delText>s</w:delText>
              </w:r>
            </w:del>
            <w:r w:rsidRPr="008968A5">
              <w:t xml:space="preserve"> to the </w:t>
            </w:r>
            <w:r>
              <w:t>HHS</w:t>
            </w:r>
            <w:r>
              <w:noBreakHyphen/>
            </w:r>
            <w:r w:rsidRPr="008968A5">
              <w:t>certified laboratory</w:t>
            </w:r>
            <w:r w:rsidR="00A85B7D">
              <w:t xml:space="preserve"> for testing</w:t>
            </w:r>
            <w:r w:rsidRPr="008968A5">
              <w:t>.</w:t>
            </w:r>
          </w:p>
          <w:p w14:paraId="69310954" w14:textId="7A0E717E" w:rsidR="00A95BD4" w:rsidRPr="008968A5" w:rsidRDefault="00A95BD4" w:rsidP="004459D8">
            <w:pPr>
              <w:numPr>
                <w:ilvl w:val="0"/>
                <w:numId w:val="1"/>
              </w:numPr>
              <w:tabs>
                <w:tab w:val="clear" w:pos="720"/>
                <w:tab w:val="num" w:pos="380"/>
              </w:tabs>
              <w:overflowPunct w:val="0"/>
              <w:ind w:left="302" w:hanging="288"/>
              <w:textAlignment w:val="baseline"/>
            </w:pPr>
            <w:r w:rsidRPr="008968A5">
              <w:t>Contact FFD program management</w:t>
            </w:r>
            <w:r w:rsidR="00A85B7D">
              <w:t xml:space="preserve"> for direction</w:t>
            </w:r>
            <w:r w:rsidRPr="008968A5">
              <w:t>.</w:t>
            </w:r>
          </w:p>
          <w:p w14:paraId="193FC012" w14:textId="6293116B" w:rsidR="00A95BD4" w:rsidRPr="008968A5" w:rsidRDefault="00A85B7D" w:rsidP="004459D8">
            <w:pPr>
              <w:numPr>
                <w:ilvl w:val="0"/>
                <w:numId w:val="1"/>
              </w:numPr>
              <w:tabs>
                <w:tab w:val="clear" w:pos="720"/>
                <w:tab w:val="num" w:pos="380"/>
              </w:tabs>
              <w:overflowPunct w:val="0"/>
              <w:ind w:left="302" w:hanging="288"/>
              <w:textAlignment w:val="baseline"/>
            </w:pPr>
            <w:r>
              <w:t>Discard the specimen</w:t>
            </w:r>
            <w:r w:rsidR="00A95BD4" w:rsidRPr="008968A5">
              <w:t>.</w:t>
            </w:r>
          </w:p>
          <w:p w14:paraId="3DB8433D"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Continue with the collection.</w:t>
            </w:r>
          </w:p>
          <w:p w14:paraId="60F846B0"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2FBCAB60"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Other</w:t>
            </w:r>
            <w:r>
              <w:t>:</w:t>
            </w:r>
          </w:p>
          <w:p w14:paraId="740748C1" w14:textId="77777777" w:rsidR="00A95BD4" w:rsidRPr="008968A5" w:rsidRDefault="00A95BD4" w:rsidP="004459D8">
            <w:pPr>
              <w:overflowPunct w:val="0"/>
              <w:ind w:left="302"/>
              <w:textAlignment w:val="baseline"/>
            </w:pPr>
          </w:p>
          <w:p w14:paraId="567F0DDF" w14:textId="77777777" w:rsidR="00A95BD4" w:rsidRPr="008968A5" w:rsidRDefault="00A95BD4" w:rsidP="0074729A">
            <w:pPr>
              <w:overflowPunct w:val="0"/>
              <w:spacing w:after="60"/>
              <w:ind w:left="302"/>
              <w:textAlignment w:val="baseline"/>
            </w:pPr>
          </w:p>
          <w:p w14:paraId="6344044B" w14:textId="77777777" w:rsidR="00A95BD4" w:rsidRPr="008968A5" w:rsidRDefault="00A95BD4" w:rsidP="00686F38"/>
        </w:tc>
        <w:tc>
          <w:tcPr>
            <w:tcW w:w="5424" w:type="dxa"/>
          </w:tcPr>
          <w:p w14:paraId="43659ABF" w14:textId="7D6D71C2" w:rsidR="00A95BD4" w:rsidRDefault="00A95BD4" w:rsidP="00686F38">
            <w:r>
              <w:t>§ </w:t>
            </w:r>
            <w:r w:rsidRPr="008968A5">
              <w:t>26.111(a) states:</w:t>
            </w:r>
            <w:r w:rsidR="0057322F">
              <w:t xml:space="preserve"> </w:t>
            </w:r>
          </w:p>
          <w:p w14:paraId="2BEE61A3" w14:textId="6AB21796" w:rsidR="00A95BD4" w:rsidRPr="008968A5" w:rsidRDefault="00A95BD4" w:rsidP="00686F38">
            <w:r w:rsidRPr="008968A5">
              <w:t xml:space="preserve">“Immediately after the donor provides the urine specimen to the collector, including specimens of less than </w:t>
            </w:r>
            <w:r>
              <w:t>30 mL</w:t>
            </w:r>
            <w:r w:rsidRPr="008968A5">
              <w:t xml:space="preserve"> but </w:t>
            </w:r>
            <w:ins w:id="232" w:author="Author">
              <w:r w:rsidR="00EF294D">
                <w:t xml:space="preserve">equal to or </w:t>
              </w:r>
            </w:ins>
            <w:r w:rsidRPr="008968A5">
              <w:t xml:space="preserve">greater than </w:t>
            </w:r>
            <w:r>
              <w:t>15 mL</w:t>
            </w:r>
            <w:r w:rsidRPr="008968A5">
              <w:t xml:space="preserve">, the collector shall measure the temperature of the specimen. The temperature-measuring device used must accurately reflect the temperature of the specimen and not contaminate the specimen. The time from urination to temperature measurement may not exceed </w:t>
            </w:r>
            <w:r>
              <w:t>4 minutes</w:t>
            </w:r>
            <w:r w:rsidRPr="008968A5">
              <w:t>. If the temperature of a urine spec</w:t>
            </w:r>
            <w:r>
              <w:t>imen is outside the range of 90</w:t>
            </w:r>
            <w:r w:rsidR="002346C4">
              <w:t xml:space="preserve"> F to 100 </w:t>
            </w:r>
            <w:r>
              <w:t>F (32</w:t>
            </w:r>
            <w:r w:rsidR="002346C4">
              <w:t xml:space="preserve"> C to 38 </w:t>
            </w:r>
            <w:r w:rsidRPr="008968A5">
              <w:t xml:space="preserve">C), that is a reason to believe the donor may have altered </w:t>
            </w:r>
            <w:ins w:id="233" w:author="Author">
              <w:r w:rsidR="00EF294D">
                <w:t>(e.g., adulterated or diluted)</w:t>
              </w:r>
              <w:r w:rsidR="00697E97">
                <w:t xml:space="preserve"> </w:t>
              </w:r>
            </w:ins>
            <w:r w:rsidRPr="008968A5">
              <w:t>or substituted the specimen.</w:t>
            </w:r>
            <w:ins w:id="234" w:author="Author">
              <w:r w:rsidR="00695267">
                <w:t>”</w:t>
              </w:r>
            </w:ins>
            <w:r w:rsidR="0057322F">
              <w:t xml:space="preserve"> </w:t>
            </w:r>
          </w:p>
          <w:p w14:paraId="7324724B" w14:textId="77777777" w:rsidR="00A95BD4" w:rsidRPr="008968A5" w:rsidRDefault="00A95BD4" w:rsidP="00686F38">
            <w:pPr>
              <w:rPr>
                <w:rFonts w:cs="Melior"/>
                <w:szCs w:val="18"/>
              </w:rPr>
            </w:pPr>
          </w:p>
          <w:p w14:paraId="58419D68" w14:textId="4D3FB5ED" w:rsidR="00A95BD4" w:rsidRDefault="00A95BD4" w:rsidP="00686F38">
            <w:r>
              <w:t>§ </w:t>
            </w:r>
            <w:r w:rsidRPr="008968A5">
              <w:t>26.111(d) states:</w:t>
            </w:r>
            <w:r w:rsidR="0057322F">
              <w:t xml:space="preserve"> </w:t>
            </w:r>
          </w:p>
          <w:p w14:paraId="684089DA" w14:textId="360E21A5" w:rsidR="00553A04" w:rsidRPr="004459D8" w:rsidRDefault="00A95BD4" w:rsidP="00686F38">
            <w:r w:rsidRPr="008968A5">
              <w:t xml:space="preserve">“Any specimen of </w:t>
            </w:r>
            <w:r>
              <w:t>15 mL</w:t>
            </w:r>
            <w:r w:rsidRPr="008968A5">
              <w:t xml:space="preserve"> or more that the collector suspects has been diluted, substituted, or adulterated, and any specimen of </w:t>
            </w:r>
            <w:r>
              <w:t>15 mL</w:t>
            </w:r>
            <w:r w:rsidRPr="008968A5">
              <w:t xml:space="preserve"> or more that has been collected under direct observation under paragraph</w:t>
            </w:r>
            <w:r>
              <w:t> </w:t>
            </w:r>
            <w:r w:rsidRPr="008968A5">
              <w:t xml:space="preserve">(c) of this </w:t>
            </w:r>
            <w:r w:rsidR="0026251F">
              <w:t>section</w:t>
            </w:r>
            <w:r w:rsidRPr="008968A5">
              <w:t xml:space="preserve">, must be sent directly to the </w:t>
            </w:r>
            <w:r>
              <w:t>HHS</w:t>
            </w:r>
            <w:r>
              <w:noBreakHyphen/>
            </w:r>
            <w:r w:rsidRPr="008968A5">
              <w:t>certified laboratory for initial and, if required, confirmatory testing, and may not be subject to initial testing at a licensee testing facility.”</w:t>
            </w:r>
          </w:p>
        </w:tc>
      </w:tr>
      <w:tr w:rsidR="00A95BD4" w:rsidRPr="008968A5" w14:paraId="421EB16D" w14:textId="77777777" w:rsidTr="0087062A">
        <w:trPr>
          <w:cantSplit/>
        </w:trPr>
        <w:tc>
          <w:tcPr>
            <w:tcW w:w="853" w:type="dxa"/>
          </w:tcPr>
          <w:p w14:paraId="7664C790" w14:textId="77777777" w:rsidR="00A95BD4" w:rsidRPr="008968A5" w:rsidRDefault="00A95BD4" w:rsidP="00686F38">
            <w:pPr>
              <w:jc w:val="center"/>
            </w:pPr>
            <w:r w:rsidRPr="008968A5">
              <w:lastRenderedPageBreak/>
              <w:t>B10</w:t>
            </w:r>
          </w:p>
        </w:tc>
        <w:tc>
          <w:tcPr>
            <w:tcW w:w="2851" w:type="dxa"/>
          </w:tcPr>
          <w:p w14:paraId="1348DD58" w14:textId="77777777" w:rsidR="00A95BD4" w:rsidRPr="008968A5" w:rsidRDefault="00A95BD4" w:rsidP="00686F38">
            <w:r w:rsidRPr="008968A5">
              <w:t>If the color or clarity of a urine specimen is unusual, what do you do?</w:t>
            </w:r>
          </w:p>
        </w:tc>
        <w:tc>
          <w:tcPr>
            <w:tcW w:w="3802" w:type="dxa"/>
          </w:tcPr>
          <w:p w14:paraId="6D604086" w14:textId="54B3B96A" w:rsidR="00A95BD4" w:rsidRPr="00612551" w:rsidRDefault="00A85B7D" w:rsidP="00FD702B">
            <w:pPr>
              <w:numPr>
                <w:ilvl w:val="0"/>
                <w:numId w:val="1"/>
              </w:numPr>
              <w:tabs>
                <w:tab w:val="clear" w:pos="720"/>
                <w:tab w:val="num" w:pos="380"/>
              </w:tabs>
              <w:overflowPunct w:val="0"/>
              <w:spacing w:after="60"/>
              <w:ind w:left="302" w:hanging="288"/>
              <w:textAlignment w:val="baseline"/>
            </w:pPr>
            <w:r w:rsidRPr="00612551">
              <w:t xml:space="preserve">Note the observations on the remarks line of the </w:t>
            </w:r>
            <w:ins w:id="235" w:author="Author">
              <w:r w:rsidR="002F59A3" w:rsidRPr="00612551">
                <w:t>Federal</w:t>
              </w:r>
              <w:r w:rsidR="002F59A3" w:rsidRPr="002F59A3">
                <w:t xml:space="preserve"> </w:t>
              </w:r>
            </w:ins>
            <w:r w:rsidRPr="00612551">
              <w:t>CCF</w:t>
            </w:r>
            <w:ins w:id="236" w:author="Author">
              <w:r w:rsidR="002F59A3" w:rsidRPr="00612551">
                <w:t>(OR through another documentation method consistent with collection procedures)</w:t>
              </w:r>
            </w:ins>
            <w:r w:rsidRPr="00612551">
              <w:t xml:space="preserve"> </w:t>
            </w:r>
            <w:r w:rsidRPr="00612551">
              <w:rPr>
                <w:u w:val="single"/>
              </w:rPr>
              <w:t>and</w:t>
            </w:r>
            <w:r w:rsidRPr="00612551">
              <w:t xml:space="preserve"> s</w:t>
            </w:r>
            <w:r w:rsidR="00A95BD4" w:rsidRPr="00612551">
              <w:t xml:space="preserve">end </w:t>
            </w:r>
            <w:r w:rsidRPr="00612551">
              <w:t xml:space="preserve">the specimen </w:t>
            </w:r>
            <w:r w:rsidR="00A95BD4" w:rsidRPr="00612551">
              <w:t>to the HHS</w:t>
            </w:r>
            <w:r w:rsidR="00A95BD4" w:rsidRPr="00612551">
              <w:noBreakHyphen/>
              <w:t>certified laboratory for testing.</w:t>
            </w:r>
          </w:p>
          <w:p w14:paraId="2098406E" w14:textId="01902183" w:rsidR="00A95BD4" w:rsidRPr="00DF229F" w:rsidRDefault="00A95BD4" w:rsidP="00FD702B">
            <w:pPr>
              <w:numPr>
                <w:ilvl w:val="0"/>
                <w:numId w:val="1"/>
              </w:numPr>
              <w:tabs>
                <w:tab w:val="clear" w:pos="720"/>
                <w:tab w:val="num" w:pos="380"/>
              </w:tabs>
              <w:overflowPunct w:val="0"/>
              <w:spacing w:after="60"/>
              <w:ind w:left="302" w:hanging="288"/>
              <w:textAlignment w:val="baseline"/>
            </w:pPr>
            <w:r w:rsidRPr="00DF229F">
              <w:t>Contact FFD program management</w:t>
            </w:r>
            <w:r w:rsidR="00A85B7D" w:rsidRPr="00DF229F">
              <w:t xml:space="preserve"> for direction</w:t>
            </w:r>
            <w:r w:rsidRPr="00DF229F">
              <w:t>.</w:t>
            </w:r>
          </w:p>
          <w:p w14:paraId="0BEC773C" w14:textId="51B43DCD" w:rsidR="00A95BD4" w:rsidRPr="00DF229F" w:rsidRDefault="00A85B7D" w:rsidP="00FD702B">
            <w:pPr>
              <w:numPr>
                <w:ilvl w:val="0"/>
                <w:numId w:val="1"/>
              </w:numPr>
              <w:tabs>
                <w:tab w:val="clear" w:pos="720"/>
                <w:tab w:val="num" w:pos="380"/>
              </w:tabs>
              <w:overflowPunct w:val="0"/>
              <w:spacing w:after="60"/>
              <w:ind w:left="302" w:hanging="288"/>
              <w:textAlignment w:val="baseline"/>
            </w:pPr>
            <w:r w:rsidRPr="00DF229F">
              <w:t>Discard the specimen</w:t>
            </w:r>
            <w:r w:rsidR="00A95BD4" w:rsidRPr="00DF229F">
              <w:t>.</w:t>
            </w:r>
          </w:p>
          <w:p w14:paraId="09A6DFEA" w14:textId="77777777" w:rsidR="00A95BD4" w:rsidRPr="00DF229F" w:rsidRDefault="00A95BD4" w:rsidP="00FD702B">
            <w:pPr>
              <w:numPr>
                <w:ilvl w:val="0"/>
                <w:numId w:val="1"/>
              </w:numPr>
              <w:tabs>
                <w:tab w:val="clear" w:pos="720"/>
                <w:tab w:val="num" w:pos="380"/>
              </w:tabs>
              <w:overflowPunct w:val="0"/>
              <w:spacing w:after="60"/>
              <w:ind w:left="302" w:hanging="288"/>
              <w:textAlignment w:val="baseline"/>
            </w:pPr>
            <w:r w:rsidRPr="00DF229F">
              <w:t>Continue with the collection.</w:t>
            </w:r>
          </w:p>
          <w:p w14:paraId="61E8C070" w14:textId="77777777" w:rsidR="00A95BD4" w:rsidRPr="00DF229F" w:rsidRDefault="00A95BD4" w:rsidP="004459D8">
            <w:pPr>
              <w:numPr>
                <w:ilvl w:val="0"/>
                <w:numId w:val="1"/>
              </w:numPr>
              <w:tabs>
                <w:tab w:val="clear" w:pos="720"/>
                <w:tab w:val="num" w:pos="380"/>
              </w:tabs>
              <w:overflowPunct w:val="0"/>
              <w:ind w:left="302" w:hanging="288"/>
              <w:textAlignment w:val="baseline"/>
            </w:pPr>
            <w:r w:rsidRPr="00DF229F">
              <w:t>I don’t know.</w:t>
            </w:r>
          </w:p>
          <w:p w14:paraId="392B7DE0" w14:textId="77777777" w:rsidR="00A95BD4" w:rsidRPr="00DF229F" w:rsidRDefault="00A95BD4" w:rsidP="004459D8">
            <w:pPr>
              <w:numPr>
                <w:ilvl w:val="0"/>
                <w:numId w:val="1"/>
              </w:numPr>
              <w:tabs>
                <w:tab w:val="clear" w:pos="720"/>
                <w:tab w:val="num" w:pos="380"/>
              </w:tabs>
              <w:overflowPunct w:val="0"/>
              <w:ind w:left="302" w:hanging="288"/>
              <w:textAlignment w:val="baseline"/>
            </w:pPr>
            <w:r w:rsidRPr="00DF229F">
              <w:t>Other:</w:t>
            </w:r>
          </w:p>
          <w:p w14:paraId="5488D783" w14:textId="77777777" w:rsidR="00A95BD4" w:rsidRPr="00DF229F" w:rsidRDefault="00A95BD4" w:rsidP="004459D8"/>
          <w:p w14:paraId="20C08DF7" w14:textId="77777777" w:rsidR="00A95BD4" w:rsidRPr="00DF229F" w:rsidRDefault="00A95BD4" w:rsidP="004459D8"/>
          <w:p w14:paraId="1612FA40" w14:textId="77777777" w:rsidR="00A95BD4" w:rsidRPr="00DF229F" w:rsidRDefault="00A95BD4" w:rsidP="00686F38"/>
        </w:tc>
        <w:tc>
          <w:tcPr>
            <w:tcW w:w="5424" w:type="dxa"/>
          </w:tcPr>
          <w:p w14:paraId="0861F6BD" w14:textId="2033162C" w:rsidR="00553A04" w:rsidRDefault="00A95BD4" w:rsidP="00686F38">
            <w:r>
              <w:t>§ </w:t>
            </w:r>
            <w:r w:rsidRPr="008968A5">
              <w:t>26.111(b) states:</w:t>
            </w:r>
            <w:r w:rsidR="0057322F">
              <w:t xml:space="preserve"> </w:t>
            </w:r>
          </w:p>
          <w:p w14:paraId="71172198" w14:textId="19245A47" w:rsidR="00A95BD4" w:rsidRPr="008968A5" w:rsidRDefault="00553A04" w:rsidP="00686F38">
            <w:r>
              <w:t>“</w:t>
            </w:r>
            <w:r w:rsidR="00A95BD4" w:rsidRPr="008968A5">
              <w:t xml:space="preserve">Immediately after the donor provides a urine specimen, including specimens of less than </w:t>
            </w:r>
            <w:r w:rsidR="00A95BD4">
              <w:t>30 mL</w:t>
            </w:r>
            <w:r w:rsidR="00A95BD4" w:rsidRPr="008968A5">
              <w:t xml:space="preserve"> but equal to or greater than </w:t>
            </w:r>
            <w:r w:rsidR="00A95BD4">
              <w:t>15 mL</w:t>
            </w:r>
            <w:r w:rsidR="00A95BD4" w:rsidRPr="008968A5">
              <w:t xml:space="preserve">, the collector shall also inspect the specimen to determine its color and clarity and look for any signs of contaminants or adulteration. The collector shall note any unusual findings on the </w:t>
            </w:r>
            <w:ins w:id="237" w:author="Author">
              <w:r w:rsidR="002F59A3">
                <w:t>Federal CCF</w:t>
              </w:r>
            </w:ins>
            <w:r w:rsidR="00721E5D">
              <w:t xml:space="preserve"> </w:t>
            </w:r>
            <w:ins w:id="238" w:author="Author">
              <w:r w:rsidR="002F59A3">
                <w:t>or through another documentation method consistent with the collection procedures of the licensee or other entity</w:t>
              </w:r>
              <w:r w:rsidR="002F59A3" w:rsidRPr="008968A5">
                <w:t>.”</w:t>
              </w:r>
            </w:ins>
          </w:p>
          <w:p w14:paraId="1F70B4D7" w14:textId="77777777" w:rsidR="00A95BD4" w:rsidRPr="008968A5" w:rsidRDefault="00A95BD4" w:rsidP="00686F38">
            <w:pPr>
              <w:rPr>
                <w:rFonts w:cs="Melior"/>
                <w:szCs w:val="18"/>
              </w:rPr>
            </w:pPr>
          </w:p>
          <w:p w14:paraId="00854579" w14:textId="62E65DFD" w:rsidR="00553A04" w:rsidRDefault="00A95BD4" w:rsidP="00686F38">
            <w:r>
              <w:t>§ </w:t>
            </w:r>
            <w:r w:rsidRPr="008968A5">
              <w:t>26.111(d) states:</w:t>
            </w:r>
            <w:r w:rsidR="0057322F">
              <w:t xml:space="preserve"> </w:t>
            </w:r>
          </w:p>
          <w:p w14:paraId="55C35848" w14:textId="0A62D6F8" w:rsidR="00553A04" w:rsidRPr="008968A5" w:rsidRDefault="5AF26472" w:rsidP="00686F38">
            <w:r w:rsidRPr="008968A5">
              <w:t xml:space="preserve">“Any specimen of </w:t>
            </w:r>
            <w:r>
              <w:t>15 mL</w:t>
            </w:r>
            <w:r w:rsidRPr="008968A5">
              <w:t xml:space="preserve"> or more that the collector suspects </w:t>
            </w:r>
            <w:ins w:id="239" w:author="Author">
              <w:r w:rsidR="002F59A3" w:rsidRPr="008968A5">
                <w:t>have</w:t>
              </w:r>
            </w:ins>
            <w:r w:rsidRPr="008968A5">
              <w:t xml:space="preserve"> been diluted, substituted, or adulterated, and any specimen of </w:t>
            </w:r>
            <w:r>
              <w:t>15 mL</w:t>
            </w:r>
            <w:r w:rsidRPr="008968A5">
              <w:t xml:space="preserve"> or more that has been collected under direct observation under paragraph (c) of this </w:t>
            </w:r>
            <w:r w:rsidR="0026251F">
              <w:t>section</w:t>
            </w:r>
            <w:r w:rsidRPr="008968A5">
              <w:t xml:space="preserve">, must be sent directly to the </w:t>
            </w:r>
            <w:r>
              <w:t>HHS</w:t>
            </w:r>
            <w:r w:rsidR="00A95BD4">
              <w:noBreakHyphen/>
            </w:r>
            <w:r w:rsidRPr="008968A5">
              <w:t>certified laboratory for initial and, if required, confirmatory testing, and may not be subject to initial testing at a licensee testing facility.”</w:t>
            </w:r>
          </w:p>
        </w:tc>
      </w:tr>
      <w:tr w:rsidR="00A95BD4" w:rsidRPr="008968A5" w14:paraId="2DFA93E5" w14:textId="77777777" w:rsidTr="0087062A">
        <w:trPr>
          <w:cantSplit/>
        </w:trPr>
        <w:tc>
          <w:tcPr>
            <w:tcW w:w="853" w:type="dxa"/>
          </w:tcPr>
          <w:p w14:paraId="2E897253" w14:textId="77777777" w:rsidR="00A95BD4" w:rsidRPr="008968A5" w:rsidRDefault="00A95BD4" w:rsidP="00686F38">
            <w:pPr>
              <w:jc w:val="center"/>
            </w:pPr>
            <w:r w:rsidRPr="008968A5">
              <w:lastRenderedPageBreak/>
              <w:t>B11</w:t>
            </w:r>
          </w:p>
        </w:tc>
        <w:tc>
          <w:tcPr>
            <w:tcW w:w="2851" w:type="dxa"/>
          </w:tcPr>
          <w:p w14:paraId="69F397D1" w14:textId="77777777" w:rsidR="00A95BD4" w:rsidRPr="008968A5" w:rsidRDefault="00A95BD4" w:rsidP="00686F38">
            <w:r w:rsidRPr="008968A5">
              <w:t>If the individual’s behavior clearly indicates an attempt to dilute, substitute, or adulterate the specimen, is a direct observation collection required?</w:t>
            </w:r>
          </w:p>
        </w:tc>
        <w:tc>
          <w:tcPr>
            <w:tcW w:w="3802" w:type="dxa"/>
          </w:tcPr>
          <w:p w14:paraId="41141992" w14:textId="6AF9B6C4" w:rsidR="00A95BD4" w:rsidRPr="008968A5" w:rsidRDefault="00A95BD4" w:rsidP="00B119C7">
            <w:pPr>
              <w:numPr>
                <w:ilvl w:val="0"/>
                <w:numId w:val="1"/>
              </w:numPr>
              <w:tabs>
                <w:tab w:val="clear" w:pos="720"/>
                <w:tab w:val="num" w:pos="380"/>
              </w:tabs>
              <w:overflowPunct w:val="0"/>
              <w:spacing w:after="60"/>
              <w:ind w:left="302" w:hanging="288"/>
              <w:textAlignment w:val="baseline"/>
            </w:pPr>
            <w:r w:rsidRPr="008968A5">
              <w:t>Yes</w:t>
            </w:r>
            <w:r w:rsidR="00F137BA">
              <w:t>, but only after receiving direction from FFD management</w:t>
            </w:r>
            <w:r w:rsidRPr="008968A5">
              <w:t>.</w:t>
            </w:r>
          </w:p>
          <w:p w14:paraId="3B25DE6A" w14:textId="412FBEE8" w:rsidR="00A95BD4" w:rsidRPr="008968A5" w:rsidRDefault="00A95BD4" w:rsidP="00B119C7">
            <w:pPr>
              <w:numPr>
                <w:ilvl w:val="0"/>
                <w:numId w:val="1"/>
              </w:numPr>
              <w:tabs>
                <w:tab w:val="clear" w:pos="720"/>
                <w:tab w:val="num" w:pos="380"/>
              </w:tabs>
              <w:overflowPunct w:val="0"/>
              <w:spacing w:after="60"/>
              <w:ind w:left="302" w:hanging="288"/>
              <w:textAlignment w:val="baseline"/>
            </w:pPr>
            <w:r w:rsidRPr="008968A5">
              <w:t>No</w:t>
            </w:r>
            <w:r w:rsidR="00F137BA">
              <w:t>, if sufficient information on a subversion attempt is obtained (e.g., subversion paraphernalia), the FFD program manager could stop the collection process</w:t>
            </w:r>
            <w:r w:rsidRPr="008968A5">
              <w:t>.</w:t>
            </w:r>
          </w:p>
          <w:p w14:paraId="36D26352"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40392053" w14:textId="77777777" w:rsidR="00A95BD4" w:rsidRPr="008968A5" w:rsidRDefault="00A95BD4" w:rsidP="004459D8">
            <w:pPr>
              <w:numPr>
                <w:ilvl w:val="0"/>
                <w:numId w:val="1"/>
              </w:numPr>
              <w:tabs>
                <w:tab w:val="clear" w:pos="720"/>
                <w:tab w:val="num" w:pos="380"/>
              </w:tabs>
              <w:overflowPunct w:val="0"/>
              <w:ind w:left="302" w:hanging="288"/>
              <w:textAlignment w:val="baseline"/>
            </w:pPr>
            <w:r>
              <w:t>Other:</w:t>
            </w:r>
          </w:p>
          <w:p w14:paraId="6A99DA54" w14:textId="77777777" w:rsidR="00A95BD4" w:rsidRPr="008968A5" w:rsidRDefault="00A95BD4" w:rsidP="00686F38">
            <w:pPr>
              <w:overflowPunct w:val="0"/>
              <w:spacing w:after="60"/>
              <w:ind w:left="14"/>
              <w:textAlignment w:val="baseline"/>
            </w:pPr>
          </w:p>
          <w:p w14:paraId="2B59C1FA" w14:textId="77777777" w:rsidR="00A95BD4" w:rsidRPr="008968A5" w:rsidRDefault="00A95BD4" w:rsidP="00686F38">
            <w:pPr>
              <w:overflowPunct w:val="0"/>
              <w:spacing w:after="60"/>
              <w:textAlignment w:val="baseline"/>
            </w:pPr>
          </w:p>
          <w:p w14:paraId="2D735828" w14:textId="77777777" w:rsidR="00A95BD4" w:rsidRPr="008968A5" w:rsidRDefault="00A95BD4" w:rsidP="00686F38"/>
        </w:tc>
        <w:tc>
          <w:tcPr>
            <w:tcW w:w="5424" w:type="dxa"/>
          </w:tcPr>
          <w:p w14:paraId="2100B953" w14:textId="19A491DD" w:rsidR="00F137BA" w:rsidRDefault="00F137BA" w:rsidP="00686F38">
            <w:r>
              <w:t>§ </w:t>
            </w:r>
            <w:r w:rsidRPr="008968A5">
              <w:t>26.111(c</w:t>
            </w:r>
            <w:r>
              <w:t>) states:</w:t>
            </w:r>
          </w:p>
          <w:p w14:paraId="33D26358" w14:textId="4B82E754" w:rsidR="00F137BA" w:rsidRDefault="00F137BA" w:rsidP="00686F38">
            <w:r>
              <w:t>“If there is reason to believe that the donor may have attempted to dilute, substitute, or adulterate the specimen based on specimen temperature or other observations made during the collection, the collector shall contact the FFD program manager, who may consult with the MRO, to determine whether the donor has attempted to subvert the testing process</w:t>
            </w:r>
            <w:ins w:id="240" w:author="Author">
              <w:r w:rsidR="008C75B9">
                <w:t>.</w:t>
              </w:r>
            </w:ins>
            <w:r>
              <w:t>”</w:t>
            </w:r>
          </w:p>
          <w:p w14:paraId="2939F7AB" w14:textId="77777777" w:rsidR="00F137BA" w:rsidRDefault="00F137BA" w:rsidP="00686F38"/>
          <w:p w14:paraId="45004133" w14:textId="3AB0A21B" w:rsidR="00553A04" w:rsidRDefault="00A95BD4" w:rsidP="00686F38">
            <w:r>
              <w:t>§ </w:t>
            </w:r>
            <w:r w:rsidRPr="008968A5">
              <w:t>26.115(a) states:</w:t>
            </w:r>
            <w:r w:rsidR="0057322F">
              <w:t xml:space="preserve"> </w:t>
            </w:r>
          </w:p>
          <w:p w14:paraId="02D77DB6" w14:textId="2547AE91" w:rsidR="00A95BD4" w:rsidRPr="008968A5" w:rsidRDefault="00A95BD4" w:rsidP="00686F38">
            <w:r w:rsidRPr="008968A5">
              <w:t>“The following circumstances constitute the exclusive grounds for performing a directly observed collection:</w:t>
            </w:r>
          </w:p>
          <w:p w14:paraId="6D389009" w14:textId="6BBE9EFA" w:rsidR="00A95BD4" w:rsidRPr="008968A5" w:rsidRDefault="00A95BD4" w:rsidP="00F0708F">
            <w:r w:rsidRPr="008968A5">
              <w:t>(3) The collector</w:t>
            </w:r>
            <w:ins w:id="241" w:author="Author">
              <w:r w:rsidR="005F50EC">
                <w:t xml:space="preserve">, </w:t>
              </w:r>
              <w:r w:rsidR="00685094">
                <w:t>or the hydration monitor if one is used as permitted in § </w:t>
              </w:r>
              <w:r w:rsidR="00685094" w:rsidRPr="008968A5">
                <w:t>26.</w:t>
              </w:r>
              <w:r w:rsidR="00685094">
                <w:t>109(b)(1)</w:t>
              </w:r>
              <w:r w:rsidR="00FC516D">
                <w:t>,</w:t>
              </w:r>
            </w:ins>
            <w:r w:rsidRPr="008968A5">
              <w:t xml:space="preserve"> observes conduct </w:t>
            </w:r>
            <w:ins w:id="242" w:author="Author">
              <w:r w:rsidR="00685094">
                <w:t xml:space="preserve">by the donor </w:t>
              </w:r>
            </w:ins>
            <w:r w:rsidRPr="00975A37">
              <w:t xml:space="preserve">indicating an attempt to </w:t>
            </w:r>
            <w:ins w:id="243" w:author="Author">
              <w:r w:rsidR="00685094">
                <w:t>subvert the testing process</w:t>
              </w:r>
              <w:r w:rsidR="00F0708F">
                <w:t>.”</w:t>
              </w:r>
            </w:ins>
          </w:p>
        </w:tc>
      </w:tr>
      <w:tr w:rsidR="00A95BD4" w:rsidRPr="008968A5" w14:paraId="04146469" w14:textId="77777777" w:rsidTr="0087062A">
        <w:trPr>
          <w:cantSplit/>
        </w:trPr>
        <w:tc>
          <w:tcPr>
            <w:tcW w:w="853" w:type="dxa"/>
          </w:tcPr>
          <w:p w14:paraId="01087DF4" w14:textId="77777777" w:rsidR="00A95BD4" w:rsidRPr="008968A5" w:rsidRDefault="00A95BD4" w:rsidP="00686F38">
            <w:pPr>
              <w:jc w:val="center"/>
            </w:pPr>
            <w:r w:rsidRPr="008968A5">
              <w:t>B12</w:t>
            </w:r>
          </w:p>
        </w:tc>
        <w:tc>
          <w:tcPr>
            <w:tcW w:w="2851" w:type="dxa"/>
          </w:tcPr>
          <w:p w14:paraId="3DD4B13D" w14:textId="4F23B098" w:rsidR="00A95BD4" w:rsidRPr="008968A5" w:rsidRDefault="00A95BD4" w:rsidP="00686F38">
            <w:r w:rsidRPr="008968A5">
              <w:t xml:space="preserve">Can a donor voluntarily submit a second </w:t>
            </w:r>
            <w:r w:rsidR="0008759F">
              <w:t>s</w:t>
            </w:r>
            <w:ins w:id="244" w:author="Author">
              <w:r w:rsidR="00685094">
                <w:t>pecimen</w:t>
              </w:r>
              <w:r w:rsidR="00767B01">
                <w:t xml:space="preserve"> </w:t>
              </w:r>
            </w:ins>
            <w:r w:rsidRPr="008968A5">
              <w:t xml:space="preserve">under direct observation </w:t>
            </w:r>
            <w:r>
              <w:t xml:space="preserve">if </w:t>
            </w:r>
            <w:r w:rsidRPr="008968A5">
              <w:t>the collector suspects the first</w:t>
            </w:r>
            <w:r w:rsidR="00D80132">
              <w:t xml:space="preserve"> </w:t>
            </w:r>
            <w:r w:rsidR="00D80132" w:rsidRPr="008968A5">
              <w:t>specimen</w:t>
            </w:r>
            <w:r w:rsidR="00D80132">
              <w:t xml:space="preserve"> was altered (e.g., unusual appearance, odor, etc.</w:t>
            </w:r>
            <w:r w:rsidR="0008759F">
              <w:t>)</w:t>
            </w:r>
            <w:r w:rsidRPr="008968A5">
              <w:t>?</w:t>
            </w:r>
          </w:p>
        </w:tc>
        <w:tc>
          <w:tcPr>
            <w:tcW w:w="3802" w:type="dxa"/>
          </w:tcPr>
          <w:p w14:paraId="23A04276"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Yes.</w:t>
            </w:r>
          </w:p>
          <w:p w14:paraId="56226AE1"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No.</w:t>
            </w:r>
          </w:p>
          <w:p w14:paraId="016B148E"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040044C3" w14:textId="77777777" w:rsidR="00A95BD4" w:rsidRPr="008968A5" w:rsidRDefault="00A95BD4" w:rsidP="004459D8">
            <w:pPr>
              <w:numPr>
                <w:ilvl w:val="0"/>
                <w:numId w:val="1"/>
              </w:numPr>
              <w:tabs>
                <w:tab w:val="clear" w:pos="720"/>
                <w:tab w:val="num" w:pos="380"/>
              </w:tabs>
              <w:overflowPunct w:val="0"/>
              <w:ind w:left="302" w:hanging="288"/>
              <w:textAlignment w:val="baseline"/>
            </w:pPr>
            <w:r>
              <w:t>Other:</w:t>
            </w:r>
          </w:p>
          <w:p w14:paraId="195A90A9" w14:textId="77777777" w:rsidR="00A95BD4" w:rsidRPr="008968A5" w:rsidRDefault="00A95BD4" w:rsidP="004459D8">
            <w:pPr>
              <w:overflowPunct w:val="0"/>
              <w:ind w:left="14"/>
              <w:textAlignment w:val="baseline"/>
            </w:pPr>
          </w:p>
          <w:p w14:paraId="426C5BA0" w14:textId="77777777" w:rsidR="00A95BD4" w:rsidRPr="008968A5" w:rsidRDefault="00A95BD4" w:rsidP="00686F38">
            <w:pPr>
              <w:overflowPunct w:val="0"/>
              <w:spacing w:after="60"/>
              <w:textAlignment w:val="baseline"/>
            </w:pPr>
          </w:p>
          <w:p w14:paraId="5203D47C" w14:textId="77777777" w:rsidR="00A95BD4" w:rsidRPr="008968A5" w:rsidRDefault="00A95BD4" w:rsidP="00686F38"/>
        </w:tc>
        <w:tc>
          <w:tcPr>
            <w:tcW w:w="5424" w:type="dxa"/>
          </w:tcPr>
          <w:p w14:paraId="5A6AA00F" w14:textId="4A00B276" w:rsidR="00553A04" w:rsidRDefault="00A95BD4" w:rsidP="00686F38">
            <w:r>
              <w:t>§ </w:t>
            </w:r>
            <w:r w:rsidRPr="008968A5">
              <w:t>26.111(c) states:</w:t>
            </w:r>
            <w:r w:rsidR="0057322F">
              <w:t xml:space="preserve"> </w:t>
            </w:r>
          </w:p>
          <w:p w14:paraId="77FB7069" w14:textId="470623B4" w:rsidR="00553A04" w:rsidRPr="008968A5" w:rsidRDefault="00A95BD4" w:rsidP="00686F38">
            <w:r w:rsidRPr="008968A5">
              <w:t xml:space="preserve">“If there is reason to believe that the donor may have attempted to dilute, substitute, or adulterate the specimen based on specimen temperature or other observations made during the collection, the collector shall contact the FFD program manager, who may consult with the MRO, to determine whether the donor has attempted to subvert the testing process or whether other circumstances may explain the observations. The FFD program manager or MRO may require the donor to provide a second specimen as soon as possible under direct observation. In addition, the collector shall inform the donor that he or she may volunteer to submit a second specimen under direct observation to counter the reason to believe the donor may have altered </w:t>
            </w:r>
            <w:ins w:id="245" w:author="Author">
              <w:r w:rsidR="00685094">
                <w:t>(e.g., adulterated or diluted)</w:t>
              </w:r>
              <w:r w:rsidR="00204230">
                <w:t xml:space="preserve"> </w:t>
              </w:r>
            </w:ins>
            <w:r w:rsidRPr="008968A5">
              <w:t>or substituted the specimen.”</w:t>
            </w:r>
          </w:p>
        </w:tc>
      </w:tr>
      <w:tr w:rsidR="00A95BD4" w:rsidRPr="008968A5" w14:paraId="6A431C69" w14:textId="77777777" w:rsidTr="0087062A">
        <w:trPr>
          <w:cantSplit/>
        </w:trPr>
        <w:tc>
          <w:tcPr>
            <w:tcW w:w="853" w:type="dxa"/>
          </w:tcPr>
          <w:p w14:paraId="1D5CB1CA" w14:textId="77777777" w:rsidR="00A95BD4" w:rsidRPr="008968A5" w:rsidRDefault="00A95BD4" w:rsidP="00686F38">
            <w:pPr>
              <w:jc w:val="center"/>
            </w:pPr>
            <w:r w:rsidRPr="008968A5">
              <w:lastRenderedPageBreak/>
              <w:t>B13</w:t>
            </w:r>
          </w:p>
        </w:tc>
        <w:tc>
          <w:tcPr>
            <w:tcW w:w="2851" w:type="dxa"/>
          </w:tcPr>
          <w:p w14:paraId="081D5B38" w14:textId="77777777" w:rsidR="00A95BD4" w:rsidRPr="008968A5" w:rsidRDefault="00A95BD4" w:rsidP="00686F38">
            <w:r w:rsidRPr="008968A5">
              <w:t>What steps must be taken prior to initiating an observed collection?</w:t>
            </w:r>
          </w:p>
        </w:tc>
        <w:tc>
          <w:tcPr>
            <w:tcW w:w="3802" w:type="dxa"/>
          </w:tcPr>
          <w:p w14:paraId="694115BC" w14:textId="77777777" w:rsidR="00A95BD4" w:rsidRPr="008968A5" w:rsidRDefault="00A95BD4" w:rsidP="00B119C7">
            <w:pPr>
              <w:numPr>
                <w:ilvl w:val="0"/>
                <w:numId w:val="2"/>
              </w:numPr>
              <w:tabs>
                <w:tab w:val="clear" w:pos="720"/>
                <w:tab w:val="num" w:pos="380"/>
              </w:tabs>
              <w:overflowPunct w:val="0"/>
              <w:spacing w:after="60"/>
              <w:ind w:left="302" w:hanging="288"/>
              <w:textAlignment w:val="baseline"/>
            </w:pPr>
            <w:r w:rsidRPr="008968A5">
              <w:t>Receive approval from FFD program manager or MRO.</w:t>
            </w:r>
          </w:p>
          <w:p w14:paraId="00EBB574" w14:textId="077D3792" w:rsidR="00A95BD4" w:rsidRPr="008968A5" w:rsidRDefault="00A95BD4" w:rsidP="00B119C7">
            <w:pPr>
              <w:numPr>
                <w:ilvl w:val="0"/>
                <w:numId w:val="2"/>
              </w:numPr>
              <w:tabs>
                <w:tab w:val="clear" w:pos="720"/>
                <w:tab w:val="num" w:pos="380"/>
              </w:tabs>
              <w:overflowPunct w:val="0"/>
              <w:spacing w:after="60"/>
              <w:ind w:left="302" w:hanging="288"/>
              <w:textAlignment w:val="baseline"/>
            </w:pPr>
            <w:r w:rsidRPr="008968A5">
              <w:t xml:space="preserve">Proceed with the collection without any contact </w:t>
            </w:r>
            <w:r w:rsidR="00D80132">
              <w:t xml:space="preserve">with </w:t>
            </w:r>
            <w:r w:rsidRPr="008968A5">
              <w:t>the FFD program manager or MRO</w:t>
            </w:r>
            <w:r>
              <w:t>.</w:t>
            </w:r>
          </w:p>
          <w:p w14:paraId="72C087C7" w14:textId="77777777" w:rsidR="00D80132" w:rsidRDefault="00D80132" w:rsidP="00B119C7">
            <w:pPr>
              <w:numPr>
                <w:ilvl w:val="0"/>
                <w:numId w:val="2"/>
              </w:numPr>
              <w:tabs>
                <w:tab w:val="clear" w:pos="720"/>
                <w:tab w:val="num" w:pos="380"/>
              </w:tabs>
              <w:overflowPunct w:val="0"/>
              <w:spacing w:after="60"/>
              <w:ind w:left="302" w:hanging="288"/>
              <w:textAlignment w:val="baseline"/>
            </w:pPr>
            <w:r>
              <w:t>Contact FFD program management for direction.</w:t>
            </w:r>
          </w:p>
          <w:p w14:paraId="31E59F79" w14:textId="77777777" w:rsidR="00A95BD4" w:rsidRPr="008968A5" w:rsidRDefault="00A95BD4" w:rsidP="00B119C7">
            <w:pPr>
              <w:numPr>
                <w:ilvl w:val="0"/>
                <w:numId w:val="2"/>
              </w:numPr>
              <w:tabs>
                <w:tab w:val="clear" w:pos="720"/>
                <w:tab w:val="num" w:pos="380"/>
              </w:tabs>
              <w:overflowPunct w:val="0"/>
              <w:spacing w:after="60"/>
              <w:ind w:left="302" w:hanging="288"/>
              <w:textAlignment w:val="baseline"/>
            </w:pPr>
            <w:r w:rsidRPr="008968A5">
              <w:t>I don’t know.</w:t>
            </w:r>
          </w:p>
          <w:p w14:paraId="6A905919" w14:textId="77777777" w:rsidR="00A95BD4" w:rsidRDefault="00A95BD4" w:rsidP="00686F38">
            <w:pPr>
              <w:numPr>
                <w:ilvl w:val="0"/>
                <w:numId w:val="2"/>
              </w:numPr>
              <w:tabs>
                <w:tab w:val="clear" w:pos="720"/>
                <w:tab w:val="num" w:pos="380"/>
              </w:tabs>
              <w:overflowPunct w:val="0"/>
              <w:ind w:left="302" w:hanging="288"/>
              <w:textAlignment w:val="baseline"/>
            </w:pPr>
            <w:r>
              <w:t>Other</w:t>
            </w:r>
            <w:r w:rsidR="00D80132">
              <w:t>:</w:t>
            </w:r>
          </w:p>
          <w:p w14:paraId="22789B98" w14:textId="77777777" w:rsidR="00B119C7" w:rsidRDefault="00B119C7" w:rsidP="00B119C7">
            <w:pPr>
              <w:overflowPunct w:val="0"/>
              <w:textAlignment w:val="baseline"/>
            </w:pPr>
          </w:p>
          <w:p w14:paraId="44356764" w14:textId="5E8A84B2" w:rsidR="00A95BD4" w:rsidRPr="008968A5" w:rsidRDefault="00A95BD4" w:rsidP="00B119C7">
            <w:pPr>
              <w:overflowPunct w:val="0"/>
              <w:textAlignment w:val="baseline"/>
            </w:pPr>
          </w:p>
        </w:tc>
        <w:tc>
          <w:tcPr>
            <w:tcW w:w="5424" w:type="dxa"/>
          </w:tcPr>
          <w:p w14:paraId="13338963" w14:textId="17CB4524" w:rsidR="00553A04" w:rsidRDefault="00A95BD4" w:rsidP="00686F38">
            <w:r>
              <w:t>§ 26.115(b) states:</w:t>
            </w:r>
          </w:p>
          <w:p w14:paraId="4FCC436A" w14:textId="4D3FB0DD" w:rsidR="00A95BD4" w:rsidRPr="008968A5" w:rsidRDefault="00A95BD4" w:rsidP="00686F38">
            <w:r w:rsidRPr="008968A5">
              <w:t>“Before collecting a urine specimen under direct observation, the collector shall obtain the agreement of the FFD program manager or MRO to obtain a urine specimen under direct observation. After obtaining agreement, the collector shall ensure that a specimen is collected under direct observation as soon as reasonably practicable.”</w:t>
            </w:r>
          </w:p>
        </w:tc>
      </w:tr>
      <w:tr w:rsidR="00A95BD4" w:rsidRPr="008968A5" w14:paraId="4A8DEEA8" w14:textId="77777777" w:rsidTr="0087062A">
        <w:trPr>
          <w:cantSplit/>
        </w:trPr>
        <w:tc>
          <w:tcPr>
            <w:tcW w:w="853" w:type="dxa"/>
          </w:tcPr>
          <w:p w14:paraId="2BA5DF5B" w14:textId="77777777" w:rsidR="00A95BD4" w:rsidRPr="008968A5" w:rsidRDefault="00A95BD4" w:rsidP="00686F38">
            <w:pPr>
              <w:jc w:val="center"/>
            </w:pPr>
            <w:r w:rsidRPr="008968A5">
              <w:t>B14</w:t>
            </w:r>
          </w:p>
        </w:tc>
        <w:tc>
          <w:tcPr>
            <w:tcW w:w="2851" w:type="dxa"/>
          </w:tcPr>
          <w:p w14:paraId="15767F87" w14:textId="77777777" w:rsidR="00A95BD4" w:rsidRPr="008968A5" w:rsidRDefault="00A95BD4" w:rsidP="00686F38">
            <w:r w:rsidRPr="008968A5">
              <w:t>When conducting a directly observed collection, is it sufficient for you to see the donor’s back or side?</w:t>
            </w:r>
          </w:p>
        </w:tc>
        <w:tc>
          <w:tcPr>
            <w:tcW w:w="3802" w:type="dxa"/>
          </w:tcPr>
          <w:p w14:paraId="7E070CDF" w14:textId="20D36ABA" w:rsidR="00A95BD4" w:rsidRPr="008968A5" w:rsidRDefault="00A95BD4" w:rsidP="004459D8">
            <w:pPr>
              <w:numPr>
                <w:ilvl w:val="0"/>
                <w:numId w:val="1"/>
              </w:numPr>
              <w:tabs>
                <w:tab w:val="clear" w:pos="720"/>
                <w:tab w:val="num" w:pos="380"/>
              </w:tabs>
              <w:overflowPunct w:val="0"/>
              <w:ind w:left="302" w:hanging="288"/>
              <w:textAlignment w:val="baseline"/>
            </w:pPr>
            <w:r w:rsidRPr="008968A5">
              <w:t xml:space="preserve">No, the collector must watch the urine </w:t>
            </w:r>
            <w:r w:rsidR="00D80132">
              <w:t xml:space="preserve">exit </w:t>
            </w:r>
            <w:r w:rsidRPr="008968A5">
              <w:t>from the donor’s body</w:t>
            </w:r>
            <w:r>
              <w:t xml:space="preserve"> </w:t>
            </w:r>
            <w:r w:rsidR="00D80132">
              <w:t>directly</w:t>
            </w:r>
            <w:r w:rsidR="00D80132" w:rsidRPr="008968A5">
              <w:t xml:space="preserve"> </w:t>
            </w:r>
            <w:r w:rsidRPr="008968A5">
              <w:t>into the collection container.</w:t>
            </w:r>
          </w:p>
          <w:p w14:paraId="6F85B501"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Yes.</w:t>
            </w:r>
          </w:p>
          <w:p w14:paraId="777DDA13"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7AD1BD3E" w14:textId="22587760" w:rsidR="00A95BD4" w:rsidRPr="008968A5" w:rsidRDefault="00A95BD4" w:rsidP="009F2097">
            <w:pPr>
              <w:numPr>
                <w:ilvl w:val="0"/>
                <w:numId w:val="1"/>
              </w:numPr>
              <w:tabs>
                <w:tab w:val="clear" w:pos="720"/>
                <w:tab w:val="num" w:pos="380"/>
              </w:tabs>
              <w:overflowPunct w:val="0"/>
              <w:ind w:left="14" w:hanging="288"/>
              <w:textAlignment w:val="baseline"/>
            </w:pPr>
            <w:r>
              <w:t>Other:</w:t>
            </w:r>
          </w:p>
          <w:p w14:paraId="4DAFEEB2" w14:textId="77777777" w:rsidR="00A95BD4" w:rsidRPr="008968A5" w:rsidRDefault="00A95BD4" w:rsidP="004459D8"/>
        </w:tc>
        <w:tc>
          <w:tcPr>
            <w:tcW w:w="5424" w:type="dxa"/>
          </w:tcPr>
          <w:p w14:paraId="2E219492" w14:textId="6C283B9C" w:rsidR="00D80132" w:rsidRDefault="00A95BD4" w:rsidP="004459D8">
            <w:r>
              <w:t>§ </w:t>
            </w:r>
            <w:r w:rsidRPr="008968A5">
              <w:t>26.115(f)(2) states:</w:t>
            </w:r>
            <w:r w:rsidR="0057322F">
              <w:t xml:space="preserve"> </w:t>
            </w:r>
          </w:p>
          <w:p w14:paraId="7164FEC0" w14:textId="2A147239" w:rsidR="00A95BD4" w:rsidRPr="008968A5" w:rsidRDefault="00A95BD4" w:rsidP="004459D8">
            <w:r w:rsidRPr="008968A5">
              <w:t>“The observer shall watch the donor urinate into the collection container. Specifically, the observer shall watch the urine go from the donor’s body into the collection container.”</w:t>
            </w:r>
          </w:p>
        </w:tc>
      </w:tr>
      <w:tr w:rsidR="00DC6C1B" w:rsidRPr="008968A5" w14:paraId="40F3FA6E" w14:textId="77777777" w:rsidTr="0087062A">
        <w:trPr>
          <w:cantSplit/>
        </w:trPr>
        <w:tc>
          <w:tcPr>
            <w:tcW w:w="853" w:type="dxa"/>
            <w:shd w:val="clear" w:color="auto" w:fill="FFFFFF" w:themeFill="background1"/>
          </w:tcPr>
          <w:p w14:paraId="467C5582" w14:textId="1417C98E" w:rsidR="00DC6C1B" w:rsidRPr="008968A5" w:rsidRDefault="0087062A" w:rsidP="00686F38">
            <w:pPr>
              <w:jc w:val="center"/>
            </w:pPr>
            <w:ins w:id="246" w:author="Author">
              <w:r>
                <w:t>B15</w:t>
              </w:r>
            </w:ins>
          </w:p>
        </w:tc>
        <w:tc>
          <w:tcPr>
            <w:tcW w:w="2851" w:type="dxa"/>
          </w:tcPr>
          <w:p w14:paraId="0E98AA32" w14:textId="77777777" w:rsidR="0087062A" w:rsidRDefault="0087062A" w:rsidP="0087062A">
            <w:pPr>
              <w:rPr>
                <w:ins w:id="247" w:author="Author"/>
              </w:rPr>
            </w:pPr>
            <w:ins w:id="248" w:author="Author">
              <w:r>
                <w:t>When conducting a directly observed collection, can the collector use a mirror to assist in observing the provision of a specimen?</w:t>
              </w:r>
            </w:ins>
          </w:p>
          <w:p w14:paraId="11C5EA5A" w14:textId="77777777" w:rsidR="0087062A" w:rsidRDefault="0087062A" w:rsidP="0087062A">
            <w:pPr>
              <w:rPr>
                <w:ins w:id="249" w:author="Author"/>
              </w:rPr>
            </w:pPr>
          </w:p>
          <w:p w14:paraId="2AE9334B" w14:textId="23610FF9" w:rsidR="00DC6C1B" w:rsidRPr="008968A5" w:rsidRDefault="00DC6C1B" w:rsidP="0087062A"/>
        </w:tc>
        <w:tc>
          <w:tcPr>
            <w:tcW w:w="3802" w:type="dxa"/>
          </w:tcPr>
          <w:p w14:paraId="52530FDB" w14:textId="77777777" w:rsidR="0087062A" w:rsidRDefault="0087062A" w:rsidP="0087062A">
            <w:pPr>
              <w:numPr>
                <w:ilvl w:val="0"/>
                <w:numId w:val="1"/>
              </w:numPr>
              <w:tabs>
                <w:tab w:val="clear" w:pos="720"/>
                <w:tab w:val="num" w:pos="380"/>
              </w:tabs>
              <w:overflowPunct w:val="0"/>
              <w:spacing w:after="60"/>
              <w:ind w:left="302" w:hanging="288"/>
              <w:textAlignment w:val="baseline"/>
              <w:rPr>
                <w:ins w:id="250" w:author="Author"/>
              </w:rPr>
            </w:pPr>
            <w:ins w:id="251" w:author="Author">
              <w:r>
                <w:t>No.</w:t>
              </w:r>
            </w:ins>
          </w:p>
          <w:p w14:paraId="5794316E" w14:textId="77777777" w:rsidR="0087062A" w:rsidRDefault="0087062A" w:rsidP="0087062A">
            <w:pPr>
              <w:numPr>
                <w:ilvl w:val="0"/>
                <w:numId w:val="1"/>
              </w:numPr>
              <w:tabs>
                <w:tab w:val="clear" w:pos="720"/>
                <w:tab w:val="num" w:pos="380"/>
              </w:tabs>
              <w:overflowPunct w:val="0"/>
              <w:spacing w:after="60"/>
              <w:ind w:left="302" w:hanging="288"/>
              <w:textAlignment w:val="baseline"/>
              <w:rPr>
                <w:ins w:id="252" w:author="Author"/>
              </w:rPr>
            </w:pPr>
            <w:ins w:id="253" w:author="Author">
              <w:r>
                <w:t>Yes, we have the option if we cannot directly observe the provision of a urine specimen based on the configuration of the room, stall, or private area used for the collection.</w:t>
              </w:r>
            </w:ins>
          </w:p>
          <w:p w14:paraId="6B391FE0" w14:textId="77777777" w:rsidR="0087062A" w:rsidRDefault="0087062A" w:rsidP="0087062A">
            <w:pPr>
              <w:numPr>
                <w:ilvl w:val="0"/>
                <w:numId w:val="1"/>
              </w:numPr>
              <w:tabs>
                <w:tab w:val="clear" w:pos="720"/>
                <w:tab w:val="num" w:pos="380"/>
              </w:tabs>
              <w:overflowPunct w:val="0"/>
              <w:spacing w:after="60"/>
              <w:ind w:left="302" w:hanging="288"/>
              <w:textAlignment w:val="baseline"/>
              <w:rPr>
                <w:ins w:id="254" w:author="Author"/>
              </w:rPr>
            </w:pPr>
            <w:ins w:id="255" w:author="Author">
              <w:r>
                <w:t>I don’t know.</w:t>
              </w:r>
            </w:ins>
          </w:p>
          <w:p w14:paraId="4F61A0A2" w14:textId="0988C931" w:rsidR="00FA1DBF" w:rsidRPr="008968A5" w:rsidRDefault="0087062A" w:rsidP="0087062A">
            <w:pPr>
              <w:numPr>
                <w:ilvl w:val="0"/>
                <w:numId w:val="1"/>
              </w:numPr>
              <w:tabs>
                <w:tab w:val="clear" w:pos="720"/>
                <w:tab w:val="num" w:pos="380"/>
              </w:tabs>
              <w:overflowPunct w:val="0"/>
              <w:ind w:left="302" w:hanging="288"/>
              <w:textAlignment w:val="baseline"/>
            </w:pPr>
            <w:ins w:id="256" w:author="Author">
              <w:r>
                <w:t>Other:</w:t>
              </w:r>
            </w:ins>
          </w:p>
        </w:tc>
        <w:tc>
          <w:tcPr>
            <w:tcW w:w="5424" w:type="dxa"/>
          </w:tcPr>
          <w:p w14:paraId="36C004C9" w14:textId="5E83BF17" w:rsidR="0087062A" w:rsidRDefault="0087062A" w:rsidP="0087062A">
            <w:pPr>
              <w:rPr>
                <w:ins w:id="257" w:author="Author"/>
              </w:rPr>
            </w:pPr>
            <w:ins w:id="258" w:author="Author">
              <w:r>
                <w:t>§ </w:t>
              </w:r>
              <w:r w:rsidRPr="008968A5">
                <w:t>26.115(f)(2) states:</w:t>
              </w:r>
            </w:ins>
            <w:r w:rsidR="0057322F">
              <w:t xml:space="preserve"> </w:t>
            </w:r>
          </w:p>
          <w:p w14:paraId="7F846596" w14:textId="77777777" w:rsidR="0087062A" w:rsidRDefault="0087062A" w:rsidP="0087062A">
            <w:pPr>
              <w:rPr>
                <w:ins w:id="259" w:author="Author"/>
              </w:rPr>
            </w:pPr>
            <w:ins w:id="260" w:author="Author">
              <w:r>
                <w:t xml:space="preserve">“A reflective mirror may be used to assist in observing the provision of the specimen </w:t>
              </w:r>
              <w:r w:rsidRPr="00685094">
                <w:rPr>
                  <w:u w:val="single"/>
                </w:rPr>
                <w:t>only if the physical configuration of the room, stall, or private area used for urination is not sufficient to meet this direct observation requirement</w:t>
              </w:r>
              <w:r>
                <w:t>; the use of a video camera to assist in the observation process is not permitted.”</w:t>
              </w:r>
            </w:ins>
          </w:p>
          <w:p w14:paraId="153A3224" w14:textId="77777777" w:rsidR="0087062A" w:rsidRDefault="0087062A" w:rsidP="0087062A">
            <w:pPr>
              <w:rPr>
                <w:ins w:id="261" w:author="Author"/>
              </w:rPr>
            </w:pPr>
          </w:p>
          <w:p w14:paraId="74A25249" w14:textId="6067EC4A" w:rsidR="0087062A" w:rsidRDefault="0087062A" w:rsidP="0087062A">
            <w:pPr>
              <w:rPr>
                <w:ins w:id="262" w:author="Author"/>
              </w:rPr>
            </w:pPr>
            <w:ins w:id="263" w:author="Author">
              <w:r w:rsidRPr="00685094">
                <w:rPr>
                  <w:u w:val="single"/>
                </w:rPr>
                <w:t>Note</w:t>
              </w:r>
              <w:r>
                <w:t>:</w:t>
              </w:r>
            </w:ins>
            <w:r w:rsidR="0057322F">
              <w:t xml:space="preserve"> </w:t>
            </w:r>
            <w:ins w:id="264" w:author="Author">
              <w:r>
                <w:t xml:space="preserve">Regulatory Guide 5.89 also includes guidance in </w:t>
              </w:r>
            </w:ins>
            <w:r w:rsidR="0026251F">
              <w:t>section</w:t>
            </w:r>
            <w:ins w:id="265" w:author="Author">
              <w:r>
                <w:t xml:space="preserve"> C.2, “Using mirrors during specimen collections under direct observation.”</w:t>
              </w:r>
            </w:ins>
          </w:p>
          <w:p w14:paraId="6F5C3F44" w14:textId="782AD449" w:rsidR="00366B47" w:rsidRDefault="00366B47" w:rsidP="0087062A"/>
        </w:tc>
      </w:tr>
      <w:tr w:rsidR="00A95BD4" w:rsidRPr="008968A5" w14:paraId="43537073" w14:textId="77777777" w:rsidTr="0087062A">
        <w:trPr>
          <w:cantSplit/>
        </w:trPr>
        <w:tc>
          <w:tcPr>
            <w:tcW w:w="853" w:type="dxa"/>
          </w:tcPr>
          <w:p w14:paraId="420973E1" w14:textId="4017B858" w:rsidR="00A95BD4" w:rsidRPr="008968A5" w:rsidRDefault="00A95BD4" w:rsidP="00686F38">
            <w:pPr>
              <w:jc w:val="center"/>
            </w:pPr>
            <w:r w:rsidRPr="008968A5">
              <w:lastRenderedPageBreak/>
              <w:t>B1</w:t>
            </w:r>
            <w:ins w:id="266" w:author="Author">
              <w:r w:rsidR="003E3ADF">
                <w:t>6</w:t>
              </w:r>
            </w:ins>
          </w:p>
        </w:tc>
        <w:tc>
          <w:tcPr>
            <w:tcW w:w="2851" w:type="dxa"/>
          </w:tcPr>
          <w:p w14:paraId="7FAF5833" w14:textId="44B1D2E6" w:rsidR="00A95BD4" w:rsidRPr="008968A5" w:rsidRDefault="00A95BD4" w:rsidP="00686F38">
            <w:r w:rsidRPr="008968A5">
              <w:t>If the donor refuses to allow a required direct</w:t>
            </w:r>
            <w:r w:rsidR="00D80132">
              <w:t>ly</w:t>
            </w:r>
            <w:r w:rsidRPr="008968A5">
              <w:t xml:space="preserve"> </w:t>
            </w:r>
            <w:r w:rsidR="00D80132" w:rsidRPr="008968A5">
              <w:t>observ</w:t>
            </w:r>
            <w:r w:rsidR="00D80132">
              <w:t xml:space="preserve">ed </w:t>
            </w:r>
            <w:r w:rsidRPr="008968A5">
              <w:t xml:space="preserve">collection, what </w:t>
            </w:r>
            <w:ins w:id="267" w:author="Author">
              <w:r w:rsidR="00685094">
                <w:t>five steps must you complete</w:t>
              </w:r>
            </w:ins>
            <w:r w:rsidRPr="008968A5">
              <w:t>?</w:t>
            </w:r>
          </w:p>
        </w:tc>
        <w:tc>
          <w:tcPr>
            <w:tcW w:w="3802" w:type="dxa"/>
          </w:tcPr>
          <w:p w14:paraId="77FFD529" w14:textId="7F46B316" w:rsidR="00685094" w:rsidRPr="00612551" w:rsidRDefault="00685094" w:rsidP="00685094">
            <w:pPr>
              <w:numPr>
                <w:ilvl w:val="0"/>
                <w:numId w:val="1"/>
              </w:numPr>
              <w:tabs>
                <w:tab w:val="clear" w:pos="720"/>
                <w:tab w:val="num" w:pos="380"/>
              </w:tabs>
              <w:overflowPunct w:val="0"/>
              <w:spacing w:after="60"/>
              <w:ind w:left="302" w:hanging="288"/>
              <w:textAlignment w:val="baseline"/>
              <w:rPr>
                <w:ins w:id="268" w:author="Author"/>
              </w:rPr>
            </w:pPr>
            <w:ins w:id="269" w:author="Author">
              <w:r w:rsidRPr="00612551">
                <w:t>The collector described all five steps:</w:t>
              </w:r>
            </w:ins>
            <w:r w:rsidR="0057322F">
              <w:t xml:space="preserve"> </w:t>
            </w:r>
          </w:p>
          <w:p w14:paraId="2CA176BD" w14:textId="56515C1C" w:rsidR="00685094" w:rsidRPr="00612551" w:rsidRDefault="00685094" w:rsidP="00685094">
            <w:pPr>
              <w:overflowPunct w:val="0"/>
              <w:spacing w:after="60"/>
              <w:ind w:left="302"/>
              <w:textAlignment w:val="baseline"/>
              <w:rPr>
                <w:ins w:id="270" w:author="Author"/>
              </w:rPr>
            </w:pPr>
            <w:ins w:id="271" w:author="Author">
              <w:r w:rsidRPr="00612551">
                <w:t>(1) Inform the donor a refusal to test has been determined;</w:t>
              </w:r>
            </w:ins>
          </w:p>
          <w:p w14:paraId="4954F96A" w14:textId="0A478799" w:rsidR="00685094" w:rsidRPr="00612551" w:rsidRDefault="00685094" w:rsidP="00685094">
            <w:pPr>
              <w:spacing w:after="60"/>
              <w:ind w:left="302"/>
              <w:rPr>
                <w:ins w:id="272" w:author="Author"/>
              </w:rPr>
            </w:pPr>
            <w:ins w:id="273" w:author="Author">
              <w:r w:rsidRPr="00612551">
                <w:t>(2) Terminate the collection process;</w:t>
              </w:r>
            </w:ins>
          </w:p>
          <w:p w14:paraId="5BF13FA8" w14:textId="028D8032" w:rsidR="00685094" w:rsidRPr="00612551" w:rsidRDefault="00685094" w:rsidP="00685094">
            <w:pPr>
              <w:spacing w:after="60"/>
              <w:ind w:left="302"/>
              <w:rPr>
                <w:ins w:id="274" w:author="Author"/>
              </w:rPr>
            </w:pPr>
            <w:ins w:id="275" w:author="Author">
              <w:r w:rsidRPr="00612551">
                <w:t>(3) Describe the donor’s actions</w:t>
              </w:r>
            </w:ins>
            <w:r w:rsidR="0057322F">
              <w:t xml:space="preserve"> </w:t>
            </w:r>
            <w:ins w:id="276" w:author="Author">
              <w:r w:rsidRPr="00612551">
                <w:t>on the Federal CCF</w:t>
              </w:r>
              <w:r w:rsidRPr="00612551" w:rsidDel="00D80132">
                <w:t xml:space="preserve"> </w:t>
              </w:r>
              <w:r w:rsidRPr="00612551">
                <w:t>(</w:t>
              </w:r>
              <w:r w:rsidRPr="00612551">
                <w:rPr>
                  <w:u w:val="single"/>
                </w:rPr>
                <w:t>OR</w:t>
              </w:r>
              <w:r w:rsidRPr="00612551">
                <w:t xml:space="preserve"> through another documentation method consistent with collection procedures);</w:t>
              </w:r>
            </w:ins>
          </w:p>
          <w:p w14:paraId="5123FC4D" w14:textId="7529C1DC" w:rsidR="00685094" w:rsidRPr="002F584D" w:rsidRDefault="00685094" w:rsidP="00685094">
            <w:pPr>
              <w:spacing w:after="60"/>
              <w:ind w:left="302"/>
              <w:rPr>
                <w:ins w:id="277" w:author="Author"/>
              </w:rPr>
            </w:pPr>
            <w:ins w:id="278" w:author="Author">
              <w:r w:rsidRPr="00612551">
                <w:t xml:space="preserve">(4) Discard any specimen(s) provided unless the specimen </w:t>
              </w:r>
              <w:r>
                <w:t>i</w:t>
              </w:r>
              <w:r w:rsidRPr="00612551">
                <w:t>s for a post-event test; and</w:t>
              </w:r>
            </w:ins>
          </w:p>
          <w:p w14:paraId="04D79817" w14:textId="3C9F9CF0" w:rsidR="00A95BD4" w:rsidRPr="00612551" w:rsidRDefault="00685094" w:rsidP="00612551">
            <w:pPr>
              <w:spacing w:after="60"/>
              <w:ind w:left="302"/>
            </w:pPr>
            <w:ins w:id="279" w:author="Author">
              <w:r w:rsidRPr="00612551">
                <w:t>(5) Immediately inform th</w:t>
              </w:r>
              <w:r w:rsidR="00891104" w:rsidRPr="00612551">
                <w:t xml:space="preserve">e </w:t>
              </w:r>
            </w:ins>
            <w:r w:rsidR="00A95BD4" w:rsidRPr="00612551">
              <w:t>FFD program manage</w:t>
            </w:r>
            <w:ins w:id="280" w:author="Author">
              <w:r w:rsidR="00891104" w:rsidRPr="00612551">
                <w:t>r</w:t>
              </w:r>
            </w:ins>
            <w:r w:rsidR="00D80132" w:rsidRPr="00612551" w:rsidDel="0018567D">
              <w:t>.</w:t>
            </w:r>
          </w:p>
          <w:p w14:paraId="061F0F96" w14:textId="77777777" w:rsidR="00D80132" w:rsidRPr="002F584D" w:rsidRDefault="00D80132" w:rsidP="001F041A">
            <w:pPr>
              <w:numPr>
                <w:ilvl w:val="0"/>
                <w:numId w:val="1"/>
              </w:numPr>
              <w:tabs>
                <w:tab w:val="clear" w:pos="720"/>
                <w:tab w:val="num" w:pos="380"/>
              </w:tabs>
              <w:overflowPunct w:val="0"/>
              <w:spacing w:after="60"/>
              <w:ind w:left="302" w:hanging="288"/>
              <w:textAlignment w:val="baseline"/>
            </w:pPr>
            <w:r w:rsidRPr="002F584D">
              <w:t>Contact FFD program management for direction.</w:t>
            </w:r>
          </w:p>
          <w:p w14:paraId="334EE559" w14:textId="77777777" w:rsidR="00A95BD4" w:rsidRPr="002F584D" w:rsidRDefault="00A95BD4" w:rsidP="001F041A">
            <w:pPr>
              <w:numPr>
                <w:ilvl w:val="0"/>
                <w:numId w:val="1"/>
              </w:numPr>
              <w:tabs>
                <w:tab w:val="clear" w:pos="720"/>
                <w:tab w:val="num" w:pos="380"/>
              </w:tabs>
              <w:overflowPunct w:val="0"/>
              <w:spacing w:after="60"/>
              <w:ind w:left="302" w:hanging="288"/>
              <w:textAlignment w:val="baseline"/>
            </w:pPr>
            <w:r w:rsidRPr="002F584D">
              <w:t>I don’t know.</w:t>
            </w:r>
          </w:p>
          <w:p w14:paraId="39A2A7B1" w14:textId="259315D4" w:rsidR="00A95BD4" w:rsidRPr="002F584D" w:rsidRDefault="00A95BD4" w:rsidP="002C55FD">
            <w:pPr>
              <w:numPr>
                <w:ilvl w:val="0"/>
                <w:numId w:val="1"/>
              </w:numPr>
              <w:tabs>
                <w:tab w:val="clear" w:pos="720"/>
                <w:tab w:val="num" w:pos="380"/>
              </w:tabs>
              <w:overflowPunct w:val="0"/>
              <w:ind w:left="14" w:hanging="288"/>
              <w:textAlignment w:val="baseline"/>
            </w:pPr>
            <w:r w:rsidRPr="002F584D">
              <w:t>Other:</w:t>
            </w:r>
          </w:p>
          <w:p w14:paraId="30080572" w14:textId="77777777" w:rsidR="00A95BD4" w:rsidRPr="002F584D" w:rsidRDefault="00A95BD4" w:rsidP="004459D8">
            <w:pPr>
              <w:overflowPunct w:val="0"/>
              <w:textAlignment w:val="baseline"/>
            </w:pPr>
          </w:p>
        </w:tc>
        <w:tc>
          <w:tcPr>
            <w:tcW w:w="5424" w:type="dxa"/>
          </w:tcPr>
          <w:p w14:paraId="3795A670" w14:textId="5DFF077C" w:rsidR="00D80132" w:rsidRDefault="00A95BD4" w:rsidP="004459D8">
            <w:r>
              <w:t>§ </w:t>
            </w:r>
            <w:r w:rsidRPr="008968A5">
              <w:t>26.115(g) states:</w:t>
            </w:r>
            <w:r w:rsidR="0057322F">
              <w:t xml:space="preserve"> </w:t>
            </w:r>
          </w:p>
          <w:p w14:paraId="741CF100" w14:textId="1330A9BB" w:rsidR="00A95BD4" w:rsidRDefault="00A95BD4" w:rsidP="004459D8">
            <w:pPr>
              <w:rPr>
                <w:ins w:id="281" w:author="Author"/>
              </w:rPr>
            </w:pPr>
            <w:r w:rsidRPr="008968A5">
              <w:t xml:space="preserve">“If a donor declines to allow a directly observed collection that is required or permitted under this </w:t>
            </w:r>
            <w:r w:rsidR="0026251F">
              <w:t>section</w:t>
            </w:r>
            <w:r w:rsidRPr="008968A5">
              <w:t>, the donor’s refusal constitutes an act to subvert the testing process</w:t>
            </w:r>
            <w:ins w:id="282" w:author="Author">
              <w:r w:rsidR="00E84DB3">
                <w:t>,</w:t>
              </w:r>
              <w:r w:rsidR="00685094">
                <w:t xml:space="preserve"> and the collector shall follow the procedures in § </w:t>
              </w:r>
              <w:r w:rsidR="00685094" w:rsidRPr="008968A5">
                <w:t>26.</w:t>
              </w:r>
              <w:r w:rsidR="00685094">
                <w:t>107(d)</w:t>
              </w:r>
            </w:ins>
            <w:r w:rsidRPr="008968A5">
              <w:t>.”</w:t>
            </w:r>
          </w:p>
          <w:p w14:paraId="650EF6E2" w14:textId="77777777" w:rsidR="00685094" w:rsidRDefault="00685094" w:rsidP="00685094">
            <w:pPr>
              <w:rPr>
                <w:ins w:id="283" w:author="Author"/>
              </w:rPr>
            </w:pPr>
          </w:p>
          <w:p w14:paraId="0A2221EF" w14:textId="77777777" w:rsidR="00685094" w:rsidRDefault="00685094" w:rsidP="00685094">
            <w:pPr>
              <w:rPr>
                <w:ins w:id="284" w:author="Author"/>
              </w:rPr>
            </w:pPr>
            <w:ins w:id="285" w:author="Author">
              <w:r>
                <w:t>§ </w:t>
              </w:r>
              <w:r w:rsidRPr="008968A5">
                <w:t>26.</w:t>
              </w:r>
              <w:r>
                <w:t>107(d) states:</w:t>
              </w:r>
            </w:ins>
          </w:p>
          <w:p w14:paraId="5A7C7B87" w14:textId="77777777" w:rsidR="00685094" w:rsidRDefault="00685094" w:rsidP="00685094">
            <w:pPr>
              <w:rPr>
                <w:ins w:id="286" w:author="Author"/>
              </w:rPr>
            </w:pPr>
            <w:ins w:id="287" w:author="Author">
              <w:r>
                <w:t>“If a refusal to test is determined at any point during the specimen collection process, the collector shall do the following:</w:t>
              </w:r>
            </w:ins>
          </w:p>
          <w:p w14:paraId="749BE29A" w14:textId="77777777" w:rsidR="00685094" w:rsidRDefault="00685094" w:rsidP="00685094">
            <w:pPr>
              <w:rPr>
                <w:ins w:id="288" w:author="Author"/>
              </w:rPr>
            </w:pPr>
            <w:ins w:id="289" w:author="Author">
              <w:r>
                <w:t>(1) Inform the donor that a refusal to test has been determined;</w:t>
              </w:r>
            </w:ins>
          </w:p>
          <w:p w14:paraId="1B5111C1" w14:textId="77777777" w:rsidR="00685094" w:rsidRDefault="00685094" w:rsidP="00685094">
            <w:pPr>
              <w:rPr>
                <w:ins w:id="290" w:author="Author"/>
              </w:rPr>
            </w:pPr>
            <w:ins w:id="291" w:author="Author">
              <w:r>
                <w:t>(2) Terminate the collection process;</w:t>
              </w:r>
            </w:ins>
          </w:p>
          <w:p w14:paraId="1022CA7F" w14:textId="77777777" w:rsidR="00685094" w:rsidRDefault="00685094" w:rsidP="00685094">
            <w:pPr>
              <w:rPr>
                <w:ins w:id="292" w:author="Author"/>
              </w:rPr>
            </w:pPr>
            <w:ins w:id="293" w:author="Author">
              <w:r>
                <w:t>(3) Document a description of the refusal to test on the Federal CCF or through another documentation method consistent with the collection procedures of the licensee or other entity;</w:t>
              </w:r>
            </w:ins>
          </w:p>
          <w:p w14:paraId="21BF1227" w14:textId="77777777" w:rsidR="00685094" w:rsidRDefault="00685094" w:rsidP="00685094">
            <w:pPr>
              <w:rPr>
                <w:ins w:id="294" w:author="Author"/>
              </w:rPr>
            </w:pPr>
            <w:ins w:id="295" w:author="Author">
              <w:r>
                <w:t>(4) Discard any urine specimen(s) provided by the donor, unless the specimen was collected for a post-event test under § </w:t>
              </w:r>
              <w:r w:rsidRPr="008968A5">
                <w:t>26.</w:t>
              </w:r>
              <w:r>
                <w:t>31(c)(3); and</w:t>
              </w:r>
            </w:ins>
          </w:p>
          <w:p w14:paraId="3EC5BF94" w14:textId="3A28157F" w:rsidR="00A032F6" w:rsidRPr="008968A5" w:rsidRDefault="00685094" w:rsidP="00685094">
            <w:ins w:id="296" w:author="Author">
              <w:r>
                <w:t>(5) Immediately inform the FFD program manager.”</w:t>
              </w:r>
            </w:ins>
          </w:p>
        </w:tc>
      </w:tr>
      <w:tr w:rsidR="00A95BD4" w:rsidRPr="008968A5" w14:paraId="4142F3E0" w14:textId="77777777" w:rsidTr="0087062A">
        <w:trPr>
          <w:cantSplit/>
        </w:trPr>
        <w:tc>
          <w:tcPr>
            <w:tcW w:w="853" w:type="dxa"/>
          </w:tcPr>
          <w:p w14:paraId="730DC3E4" w14:textId="17061318" w:rsidR="00A95BD4" w:rsidRPr="008968A5" w:rsidRDefault="00A95BD4" w:rsidP="00686F38">
            <w:pPr>
              <w:jc w:val="center"/>
            </w:pPr>
            <w:r w:rsidRPr="008968A5">
              <w:t>B1</w:t>
            </w:r>
            <w:ins w:id="297" w:author="Author">
              <w:r w:rsidR="00B85D50">
                <w:t>7</w:t>
              </w:r>
            </w:ins>
          </w:p>
        </w:tc>
        <w:tc>
          <w:tcPr>
            <w:tcW w:w="2851" w:type="dxa"/>
          </w:tcPr>
          <w:p w14:paraId="7220F30B" w14:textId="77777777" w:rsidR="00A95BD4" w:rsidRPr="008968A5" w:rsidRDefault="00A95BD4" w:rsidP="00686F38">
            <w:r w:rsidRPr="008968A5">
              <w:t xml:space="preserve">What should you do if you learn that a directly observed collection should have been </w:t>
            </w:r>
            <w:r>
              <w:t>performed,</w:t>
            </w:r>
            <w:r w:rsidRPr="008968A5">
              <w:t xml:space="preserve"> but was not?</w:t>
            </w:r>
          </w:p>
        </w:tc>
        <w:tc>
          <w:tcPr>
            <w:tcW w:w="3802" w:type="dxa"/>
          </w:tcPr>
          <w:p w14:paraId="7518D884"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Notify FFD program management.</w:t>
            </w:r>
          </w:p>
          <w:p w14:paraId="553732F8" w14:textId="77777777" w:rsidR="00A95BD4" w:rsidRPr="008968A5" w:rsidRDefault="00A95BD4" w:rsidP="004459D8">
            <w:pPr>
              <w:numPr>
                <w:ilvl w:val="0"/>
                <w:numId w:val="1"/>
              </w:numPr>
              <w:tabs>
                <w:tab w:val="clear" w:pos="720"/>
                <w:tab w:val="num" w:pos="380"/>
              </w:tabs>
              <w:overflowPunct w:val="0"/>
              <w:ind w:left="302" w:hanging="288"/>
              <w:textAlignment w:val="baseline"/>
            </w:pPr>
            <w:r w:rsidRPr="008968A5">
              <w:t>I don’t know.</w:t>
            </w:r>
          </w:p>
          <w:p w14:paraId="41AB270A" w14:textId="77777777" w:rsidR="00A95BD4" w:rsidRPr="008968A5" w:rsidRDefault="00A95BD4" w:rsidP="004459D8">
            <w:pPr>
              <w:numPr>
                <w:ilvl w:val="0"/>
                <w:numId w:val="1"/>
              </w:numPr>
              <w:tabs>
                <w:tab w:val="clear" w:pos="720"/>
                <w:tab w:val="num" w:pos="380"/>
              </w:tabs>
              <w:overflowPunct w:val="0"/>
              <w:ind w:left="302" w:hanging="288"/>
              <w:textAlignment w:val="baseline"/>
            </w:pPr>
            <w:r>
              <w:t>Other:</w:t>
            </w:r>
          </w:p>
          <w:p w14:paraId="5E058764" w14:textId="77777777" w:rsidR="00A95BD4" w:rsidRPr="008968A5" w:rsidRDefault="00A95BD4" w:rsidP="004459D8">
            <w:pPr>
              <w:ind w:left="14"/>
            </w:pPr>
          </w:p>
          <w:p w14:paraId="15280297" w14:textId="77777777" w:rsidR="00A95BD4" w:rsidRPr="008968A5" w:rsidRDefault="00A95BD4" w:rsidP="004459D8"/>
          <w:p w14:paraId="3AF8069D" w14:textId="77777777" w:rsidR="00A95BD4" w:rsidRPr="008968A5" w:rsidRDefault="00A95BD4" w:rsidP="004459D8"/>
        </w:tc>
        <w:tc>
          <w:tcPr>
            <w:tcW w:w="5424" w:type="dxa"/>
          </w:tcPr>
          <w:p w14:paraId="53C20AF1" w14:textId="1BCF15E9" w:rsidR="00D80132" w:rsidRDefault="00A95BD4" w:rsidP="004459D8">
            <w:r>
              <w:t>§ </w:t>
            </w:r>
            <w:r w:rsidRPr="008968A5">
              <w:t>26.115(h) states:</w:t>
            </w:r>
            <w:r w:rsidR="0057322F">
              <w:t xml:space="preserve"> </w:t>
            </w:r>
          </w:p>
          <w:p w14:paraId="582291DF" w14:textId="620BE138" w:rsidR="00A95BD4" w:rsidRPr="008968A5" w:rsidRDefault="00A95BD4" w:rsidP="004459D8">
            <w:r w:rsidRPr="008968A5">
              <w:t>“If a collector learns that a directly observed collection should have been performed but was not, the collector shall inform the FFD program manager, or his or her designee. The FFD program manager or designee shall ensure that a directly observed collection is immediately performed.”</w:t>
            </w:r>
          </w:p>
        </w:tc>
      </w:tr>
      <w:tr w:rsidR="00A95BD4" w:rsidRPr="008968A5" w14:paraId="07EFC06E" w14:textId="77777777" w:rsidTr="0087062A">
        <w:trPr>
          <w:cantSplit/>
        </w:trPr>
        <w:tc>
          <w:tcPr>
            <w:tcW w:w="853" w:type="dxa"/>
          </w:tcPr>
          <w:p w14:paraId="4092A660" w14:textId="335FFFE1" w:rsidR="00A95BD4" w:rsidRPr="008968A5" w:rsidRDefault="00A95BD4" w:rsidP="00686F38">
            <w:pPr>
              <w:jc w:val="center"/>
            </w:pPr>
            <w:r w:rsidRPr="008968A5">
              <w:lastRenderedPageBreak/>
              <w:t>B1</w:t>
            </w:r>
            <w:ins w:id="298" w:author="Author">
              <w:r w:rsidR="00454351">
                <w:t>8</w:t>
              </w:r>
            </w:ins>
          </w:p>
        </w:tc>
        <w:tc>
          <w:tcPr>
            <w:tcW w:w="2851" w:type="dxa"/>
          </w:tcPr>
          <w:p w14:paraId="55058E16" w14:textId="12963B95" w:rsidR="00A95BD4" w:rsidRPr="008968A5" w:rsidRDefault="00A95BD4" w:rsidP="00686F38">
            <w:r w:rsidRPr="008968A5">
              <w:t>If the donor is unable to provide a speci</w:t>
            </w:r>
            <w:r>
              <w:t>men of at least 30 </w:t>
            </w:r>
            <w:r w:rsidRPr="008968A5">
              <w:t>milliliters</w:t>
            </w:r>
            <w:r w:rsidR="00D80132">
              <w:t xml:space="preserve"> (mL)</w:t>
            </w:r>
            <w:r w:rsidRPr="008968A5">
              <w:t>, what is done?</w:t>
            </w:r>
          </w:p>
        </w:tc>
        <w:tc>
          <w:tcPr>
            <w:tcW w:w="3802" w:type="dxa"/>
          </w:tcPr>
          <w:p w14:paraId="5128BA55" w14:textId="7969F812" w:rsidR="00A95BD4" w:rsidRPr="008968A5" w:rsidRDefault="00454351" w:rsidP="009026A9">
            <w:pPr>
              <w:numPr>
                <w:ilvl w:val="0"/>
                <w:numId w:val="1"/>
              </w:numPr>
              <w:tabs>
                <w:tab w:val="clear" w:pos="720"/>
                <w:tab w:val="num" w:pos="380"/>
              </w:tabs>
              <w:overflowPunct w:val="0"/>
              <w:spacing w:after="60"/>
              <w:ind w:left="302" w:hanging="288"/>
              <w:textAlignment w:val="baseline"/>
            </w:pPr>
            <w:ins w:id="299" w:author="Author">
              <w:r>
                <w:t>The collector o</w:t>
              </w:r>
            </w:ins>
            <w:r w:rsidR="00D80132">
              <w:t>ffer</w:t>
            </w:r>
            <w:r w:rsidR="0095314A">
              <w:t>s</w:t>
            </w:r>
            <w:r w:rsidR="00D80132">
              <w:t xml:space="preserve"> </w:t>
            </w:r>
            <w:r w:rsidR="00A95BD4" w:rsidRPr="008968A5">
              <w:t>the donor up to 40</w:t>
            </w:r>
            <w:r w:rsidR="00A95BD4">
              <w:t> </w:t>
            </w:r>
            <w:ins w:id="300" w:author="Author">
              <w:r w:rsidR="0095314A">
                <w:t>ounces</w:t>
              </w:r>
            </w:ins>
            <w:r w:rsidR="00A95BD4" w:rsidRPr="008968A5">
              <w:t xml:space="preserve"> of fluid over </w:t>
            </w:r>
            <w:r w:rsidR="00D80132">
              <w:t>3</w:t>
            </w:r>
            <w:r w:rsidR="00A95BD4">
              <w:t> hour</w:t>
            </w:r>
            <w:r w:rsidR="00A95BD4" w:rsidRPr="008968A5">
              <w:t>s or unti</w:t>
            </w:r>
            <w:r w:rsidR="00A95BD4">
              <w:t>l a specimen is collected.</w:t>
            </w:r>
          </w:p>
          <w:p w14:paraId="3C272853" w14:textId="72885AC4" w:rsidR="00454351" w:rsidRDefault="00454351" w:rsidP="00454351">
            <w:pPr>
              <w:numPr>
                <w:ilvl w:val="0"/>
                <w:numId w:val="1"/>
              </w:numPr>
              <w:tabs>
                <w:tab w:val="clear" w:pos="720"/>
                <w:tab w:val="num" w:pos="380"/>
              </w:tabs>
              <w:overflowPunct w:val="0"/>
              <w:spacing w:after="60"/>
              <w:ind w:left="302" w:hanging="288"/>
              <w:textAlignment w:val="baseline"/>
              <w:rPr>
                <w:ins w:id="301" w:author="Author"/>
              </w:rPr>
            </w:pPr>
            <w:ins w:id="302" w:author="Author">
              <w:r>
                <w:t>We typically use a hydration monitor to provide the donor with up to 40 ounces of fluid over a 3</w:t>
              </w:r>
              <w:r>
                <w:noBreakHyphen/>
                <w:t>hour time period.</w:t>
              </w:r>
            </w:ins>
          </w:p>
          <w:p w14:paraId="22812EA4" w14:textId="5C4F9979" w:rsidR="00A95BD4" w:rsidRPr="008968A5" w:rsidRDefault="00A95BD4" w:rsidP="009026A9">
            <w:pPr>
              <w:numPr>
                <w:ilvl w:val="0"/>
                <w:numId w:val="1"/>
              </w:numPr>
              <w:tabs>
                <w:tab w:val="clear" w:pos="720"/>
                <w:tab w:val="num" w:pos="380"/>
              </w:tabs>
              <w:overflowPunct w:val="0"/>
              <w:spacing w:after="60"/>
              <w:ind w:left="302" w:hanging="288"/>
              <w:textAlignment w:val="baseline"/>
            </w:pPr>
            <w:r w:rsidRPr="008968A5">
              <w:t>C</w:t>
            </w:r>
            <w:r>
              <w:t>ontact FFD program management.</w:t>
            </w:r>
          </w:p>
          <w:p w14:paraId="50E7024C" w14:textId="78695508" w:rsidR="00A95BD4" w:rsidRPr="008968A5" w:rsidRDefault="00A95BD4" w:rsidP="009026A9">
            <w:pPr>
              <w:numPr>
                <w:ilvl w:val="0"/>
                <w:numId w:val="1"/>
              </w:numPr>
              <w:tabs>
                <w:tab w:val="clear" w:pos="720"/>
                <w:tab w:val="num" w:pos="380"/>
              </w:tabs>
              <w:overflowPunct w:val="0"/>
              <w:spacing w:after="60"/>
              <w:ind w:left="302" w:hanging="288"/>
              <w:textAlignment w:val="baseline"/>
            </w:pPr>
            <w:r>
              <w:t>I don’t know.</w:t>
            </w:r>
          </w:p>
          <w:p w14:paraId="65746CF5" w14:textId="097BBFF4" w:rsidR="00A95BD4" w:rsidRPr="008968A5" w:rsidRDefault="00A95BD4" w:rsidP="004459D8">
            <w:pPr>
              <w:numPr>
                <w:ilvl w:val="0"/>
                <w:numId w:val="1"/>
              </w:numPr>
              <w:tabs>
                <w:tab w:val="clear" w:pos="720"/>
                <w:tab w:val="num" w:pos="380"/>
              </w:tabs>
              <w:overflowPunct w:val="0"/>
              <w:ind w:left="302" w:hanging="288"/>
              <w:textAlignment w:val="baseline"/>
            </w:pPr>
            <w:r>
              <w:t>Other:</w:t>
            </w:r>
            <w:r w:rsidR="0057322F">
              <w:t xml:space="preserve"> </w:t>
            </w:r>
          </w:p>
        </w:tc>
        <w:tc>
          <w:tcPr>
            <w:tcW w:w="5424" w:type="dxa"/>
          </w:tcPr>
          <w:p w14:paraId="7E9C1551" w14:textId="740F0A36" w:rsidR="00553A04" w:rsidRDefault="00A95BD4" w:rsidP="004459D8">
            <w:r>
              <w:t>§ </w:t>
            </w:r>
            <w:r w:rsidRPr="008968A5">
              <w:t>26.109(b)(1) states:</w:t>
            </w:r>
            <w:r w:rsidR="0057322F">
              <w:t xml:space="preserve"> </w:t>
            </w:r>
          </w:p>
          <w:p w14:paraId="3E84CE6B" w14:textId="088B19AE" w:rsidR="00A95BD4" w:rsidRPr="008968A5" w:rsidRDefault="00A95BD4" w:rsidP="004459D8">
            <w:r w:rsidRPr="008968A5">
              <w:t>“The collector shall encourage the donor to drink a reasonable amount of liquid (normally, 8</w:t>
            </w:r>
            <w:r>
              <w:t> </w:t>
            </w:r>
            <w:r w:rsidRPr="008968A5">
              <w:t>ounces of water every 30</w:t>
            </w:r>
            <w:r>
              <w:t> minutes</w:t>
            </w:r>
            <w:r w:rsidRPr="008968A5">
              <w:t>, but not to exceed a maximum of 40</w:t>
            </w:r>
            <w:r>
              <w:t> </w:t>
            </w:r>
            <w:r w:rsidRPr="008968A5">
              <w:t>ounces over 3</w:t>
            </w:r>
            <w:r>
              <w:t> </w:t>
            </w:r>
            <w:r w:rsidRPr="008968A5">
              <w:t xml:space="preserve">hours) until the donor provides a specimen </w:t>
            </w:r>
            <w:ins w:id="303" w:author="Author">
              <w:r w:rsidR="00454351">
                <w:t>of</w:t>
              </w:r>
            </w:ins>
            <w:r w:rsidR="00454351">
              <w:t xml:space="preserve"> </w:t>
            </w:r>
            <w:r w:rsidRPr="008968A5">
              <w:t xml:space="preserve">at least </w:t>
            </w:r>
            <w:r>
              <w:t>30 mL</w:t>
            </w:r>
            <w:r w:rsidRPr="008968A5">
              <w:t>.</w:t>
            </w:r>
            <w:ins w:id="304" w:author="Author">
              <w:r w:rsidR="00454351">
                <w:t xml:space="preserve"> Alternatively, as specified in the licensee’s or other entity’s FFD program procedures, the collector may assign responsibility for monitoring a donor during the hydration process to another collector who meets the requirements in § </w:t>
              </w:r>
              <w:r w:rsidR="00454351" w:rsidRPr="008968A5">
                <w:t>26.</w:t>
              </w:r>
              <w:r w:rsidR="00454351">
                <w:t>85(a) or to a hydration monitor. If another collector or hydration monitor is used, the collector: (i) shall explain the hydration process and acceptable donor behavior to the hydration monitor; (ii) Shall record the name of the other collector or hydration monitor on the Federal CCF; and (iii) May perform other collections while the donor is in the hydration process</w:t>
              </w:r>
            </w:ins>
            <w:r w:rsidRPr="008968A5">
              <w:t>.”</w:t>
            </w:r>
          </w:p>
        </w:tc>
      </w:tr>
      <w:tr w:rsidR="00A95BD4" w:rsidRPr="008968A5" w14:paraId="43FC1F56" w14:textId="77777777" w:rsidTr="0087062A">
        <w:trPr>
          <w:cantSplit/>
        </w:trPr>
        <w:tc>
          <w:tcPr>
            <w:tcW w:w="853" w:type="dxa"/>
          </w:tcPr>
          <w:p w14:paraId="13B60279" w14:textId="7041A8EC" w:rsidR="00A95BD4" w:rsidRPr="008968A5" w:rsidRDefault="00A95BD4" w:rsidP="00686F38">
            <w:pPr>
              <w:jc w:val="center"/>
            </w:pPr>
            <w:r w:rsidRPr="008968A5">
              <w:lastRenderedPageBreak/>
              <w:t>B1</w:t>
            </w:r>
            <w:ins w:id="305" w:author="Author">
              <w:r w:rsidR="00B85D50">
                <w:t>9</w:t>
              </w:r>
            </w:ins>
          </w:p>
        </w:tc>
        <w:tc>
          <w:tcPr>
            <w:tcW w:w="2851" w:type="dxa"/>
          </w:tcPr>
          <w:p w14:paraId="48898C83" w14:textId="39CD0988" w:rsidR="00A95BD4" w:rsidRPr="008968A5" w:rsidRDefault="00A95BD4" w:rsidP="00686F38">
            <w:r w:rsidRPr="008968A5">
              <w:t xml:space="preserve">How does the collector </w:t>
            </w:r>
            <w:ins w:id="306" w:author="Author">
              <w:r w:rsidR="00454351">
                <w:t>(or hydration monitor if one is used)</w:t>
              </w:r>
              <w:r w:rsidR="00980C45">
                <w:t xml:space="preserve"> </w:t>
              </w:r>
            </w:ins>
            <w:r w:rsidRPr="008968A5">
              <w:t>measure the amount of fluid provided to the donor?</w:t>
            </w:r>
          </w:p>
        </w:tc>
        <w:tc>
          <w:tcPr>
            <w:tcW w:w="3802" w:type="dxa"/>
          </w:tcPr>
          <w:p w14:paraId="5FE04C0A" w14:textId="6B7FB98C" w:rsidR="00A95BD4" w:rsidRPr="008968A5" w:rsidRDefault="00A95BD4" w:rsidP="009026A9">
            <w:pPr>
              <w:numPr>
                <w:ilvl w:val="0"/>
                <w:numId w:val="1"/>
              </w:numPr>
              <w:tabs>
                <w:tab w:val="clear" w:pos="720"/>
                <w:tab w:val="num" w:pos="380"/>
              </w:tabs>
              <w:overflowPunct w:val="0"/>
              <w:spacing w:after="60"/>
              <w:ind w:left="302" w:hanging="288"/>
              <w:textAlignment w:val="baseline"/>
            </w:pPr>
            <w:r w:rsidRPr="008968A5">
              <w:t>We keep a log of the amount of water provided</w:t>
            </w:r>
            <w:r w:rsidR="00AC5164">
              <w:t xml:space="preserve"> and the time provided</w:t>
            </w:r>
            <w:r w:rsidRPr="008968A5">
              <w:t>.</w:t>
            </w:r>
            <w:r w:rsidR="0057322F">
              <w:t xml:space="preserve"> </w:t>
            </w:r>
            <w:r w:rsidR="00AC5164">
              <w:t>For example, w</w:t>
            </w:r>
            <w:r w:rsidRPr="008968A5">
              <w:t>e provide the donor with 8</w:t>
            </w:r>
            <w:r>
              <w:t> </w:t>
            </w:r>
            <w:r w:rsidRPr="008968A5">
              <w:t>oz</w:t>
            </w:r>
            <w:r>
              <w:t>.</w:t>
            </w:r>
            <w:r w:rsidRPr="008968A5">
              <w:t xml:space="preserve"> bottles of water.</w:t>
            </w:r>
          </w:p>
          <w:p w14:paraId="3AD1FC4A" w14:textId="3307DEF9" w:rsidR="00A95BD4" w:rsidRPr="008968A5" w:rsidRDefault="00A95BD4" w:rsidP="009026A9">
            <w:pPr>
              <w:numPr>
                <w:ilvl w:val="0"/>
                <w:numId w:val="1"/>
              </w:numPr>
              <w:tabs>
                <w:tab w:val="clear" w:pos="720"/>
                <w:tab w:val="num" w:pos="380"/>
              </w:tabs>
              <w:overflowPunct w:val="0"/>
              <w:spacing w:after="60"/>
              <w:ind w:left="302" w:hanging="288"/>
              <w:textAlignment w:val="baseline"/>
            </w:pPr>
            <w:r w:rsidRPr="008968A5">
              <w:t>We provide the donor with a cup and permit them to fill it at the water cooler</w:t>
            </w:r>
            <w:r w:rsidR="003F6504">
              <w:t>, but we do not measure how much water is consumed</w:t>
            </w:r>
            <w:r w:rsidRPr="008968A5">
              <w:t>.</w:t>
            </w:r>
          </w:p>
          <w:p w14:paraId="24C888DD" w14:textId="69B22048" w:rsidR="00A95BD4" w:rsidRDefault="00A95BD4" w:rsidP="009026A9">
            <w:pPr>
              <w:numPr>
                <w:ilvl w:val="0"/>
                <w:numId w:val="1"/>
              </w:numPr>
              <w:tabs>
                <w:tab w:val="clear" w:pos="720"/>
                <w:tab w:val="num" w:pos="380"/>
              </w:tabs>
              <w:overflowPunct w:val="0"/>
              <w:spacing w:after="60"/>
              <w:ind w:left="302" w:hanging="288"/>
              <w:textAlignment w:val="baseline"/>
            </w:pPr>
            <w:r w:rsidRPr="008968A5">
              <w:t>We</w:t>
            </w:r>
            <w:r w:rsidR="003F6504">
              <w:t xml:space="preserve"> allow a donor to consume a beverage that they brought to the collection site, but do not measure the amount consumed.</w:t>
            </w:r>
          </w:p>
          <w:p w14:paraId="4F98DA82" w14:textId="707E22DC" w:rsidR="00A95BD4" w:rsidRPr="000433F5" w:rsidRDefault="003F6504" w:rsidP="004459D8">
            <w:pPr>
              <w:numPr>
                <w:ilvl w:val="0"/>
                <w:numId w:val="1"/>
              </w:numPr>
              <w:tabs>
                <w:tab w:val="clear" w:pos="720"/>
                <w:tab w:val="num" w:pos="380"/>
              </w:tabs>
              <w:overflowPunct w:val="0"/>
              <w:ind w:left="302" w:hanging="288"/>
              <w:textAlignment w:val="baseline"/>
            </w:pPr>
            <w:r>
              <w:t>Other:</w:t>
            </w:r>
          </w:p>
        </w:tc>
        <w:tc>
          <w:tcPr>
            <w:tcW w:w="5424" w:type="dxa"/>
          </w:tcPr>
          <w:p w14:paraId="72655095" w14:textId="0007A0F3" w:rsidR="00553A04" w:rsidRDefault="00A95BD4" w:rsidP="004459D8">
            <w:r>
              <w:t>§ </w:t>
            </w:r>
            <w:r w:rsidRPr="008968A5">
              <w:t>26.109(b)(1) states:</w:t>
            </w:r>
            <w:r w:rsidR="0057322F">
              <w:t xml:space="preserve"> </w:t>
            </w:r>
          </w:p>
          <w:p w14:paraId="7CBB4B1F" w14:textId="3FB629F9" w:rsidR="00454351" w:rsidRDefault="00A95BD4" w:rsidP="00454351">
            <w:pPr>
              <w:rPr>
                <w:ins w:id="307" w:author="Author"/>
              </w:rPr>
            </w:pPr>
            <w:r w:rsidRPr="008968A5">
              <w:t>“The collector shall encourage the donor to drink a reasonabl</w:t>
            </w:r>
            <w:r>
              <w:t>e amount of liquid (normally, 8 ounces of water every 30 minutes</w:t>
            </w:r>
            <w:r w:rsidRPr="008968A5">
              <w:t>, but not to excee</w:t>
            </w:r>
            <w:r>
              <w:t>d a maximum of 40 ounces over 3 </w:t>
            </w:r>
            <w:r w:rsidRPr="008968A5">
              <w:t>hours) until the donor provides a sp</w:t>
            </w:r>
            <w:r>
              <w:t xml:space="preserve">ecimen </w:t>
            </w:r>
            <w:ins w:id="308" w:author="Author">
              <w:r w:rsidR="00454351">
                <w:t>of</w:t>
              </w:r>
            </w:ins>
            <w:r w:rsidR="00454351">
              <w:t xml:space="preserve"> </w:t>
            </w:r>
            <w:r>
              <w:t>at least 30 mL</w:t>
            </w:r>
            <w:r w:rsidRPr="008968A5">
              <w:t xml:space="preserve">. </w:t>
            </w:r>
            <w:ins w:id="309" w:author="Author">
              <w:r w:rsidR="00454351">
                <w:t>Alternatively, as specified in the licensee’s or other entity’s FFD program procedures, the collector may assign responsibility for monitoring a donor during the hydration process to another collector who meets the requirements in § </w:t>
              </w:r>
              <w:r w:rsidR="00454351" w:rsidRPr="008968A5">
                <w:t>26.</w:t>
              </w:r>
              <w:r w:rsidR="00454351">
                <w:t>85(a) or to a hydration monitor. If another collector or hydration monitor is used, the collector:</w:t>
              </w:r>
            </w:ins>
          </w:p>
          <w:p w14:paraId="383DE8BC" w14:textId="4A7508EE" w:rsidR="00454351" w:rsidRDefault="00454351" w:rsidP="00454351">
            <w:pPr>
              <w:rPr>
                <w:ins w:id="310" w:author="Author"/>
              </w:rPr>
            </w:pPr>
            <w:ins w:id="311" w:author="Author">
              <w:r>
                <w:t>(i) Shall explain the hydration process and acceptable donor behavior to the hydration monitor; (ii) Shall record the name of the other collector or hydration monitor on the Federal CCF; and</w:t>
              </w:r>
            </w:ins>
          </w:p>
          <w:p w14:paraId="6728A271" w14:textId="754F766B" w:rsidR="00A95BD4" w:rsidRDefault="00454351" w:rsidP="00A7766D">
            <w:pPr>
              <w:rPr>
                <w:ins w:id="312" w:author="Author"/>
              </w:rPr>
            </w:pPr>
            <w:ins w:id="313" w:author="Author">
              <w:r>
                <w:t>(iii) May perform other collections while the donor is in the hydration process</w:t>
              </w:r>
            </w:ins>
            <w:r w:rsidR="00A95BD4" w:rsidRPr="008968A5">
              <w:t>.”</w:t>
            </w:r>
          </w:p>
          <w:p w14:paraId="13C3B70D" w14:textId="77777777" w:rsidR="00454351" w:rsidRDefault="00454351" w:rsidP="00454351">
            <w:pPr>
              <w:rPr>
                <w:ins w:id="314" w:author="Author"/>
              </w:rPr>
            </w:pPr>
          </w:p>
          <w:p w14:paraId="36039F1E" w14:textId="671FB65F" w:rsidR="00C63E80" w:rsidRPr="008968A5" w:rsidRDefault="00454351" w:rsidP="00A7766D">
            <w:ins w:id="315" w:author="Author">
              <w:r w:rsidRPr="00612551">
                <w:rPr>
                  <w:u w:val="single"/>
                </w:rPr>
                <w:t>Note</w:t>
              </w:r>
              <w:r>
                <w:t xml:space="preserve">: Regulatory Guide 5.89 also includes guidance in </w:t>
              </w:r>
            </w:ins>
            <w:r w:rsidR="0026251F">
              <w:t>section</w:t>
            </w:r>
            <w:ins w:id="316" w:author="Author">
              <w:r>
                <w:t xml:space="preserve"> C.1.C, “Providing liquid for hydration.</w:t>
              </w:r>
              <w:r w:rsidR="00262F7A">
                <w:t>”</w:t>
              </w:r>
            </w:ins>
          </w:p>
        </w:tc>
      </w:tr>
      <w:tr w:rsidR="00A95BD4" w:rsidRPr="008968A5" w14:paraId="43480C0D" w14:textId="77777777" w:rsidTr="00612551">
        <w:trPr>
          <w:cantSplit/>
        </w:trPr>
        <w:tc>
          <w:tcPr>
            <w:tcW w:w="853" w:type="dxa"/>
          </w:tcPr>
          <w:p w14:paraId="3A4AED20" w14:textId="2E2E66BC" w:rsidR="00A95BD4" w:rsidRPr="008968A5" w:rsidRDefault="00A95BD4" w:rsidP="00686F38">
            <w:pPr>
              <w:jc w:val="center"/>
            </w:pPr>
            <w:r w:rsidRPr="008968A5">
              <w:lastRenderedPageBreak/>
              <w:t>B</w:t>
            </w:r>
            <w:ins w:id="317" w:author="Author">
              <w:r w:rsidR="00454351">
                <w:t>20</w:t>
              </w:r>
            </w:ins>
          </w:p>
        </w:tc>
        <w:tc>
          <w:tcPr>
            <w:tcW w:w="2851" w:type="dxa"/>
          </w:tcPr>
          <w:p w14:paraId="6777B805" w14:textId="6DDAC539" w:rsidR="00A95BD4" w:rsidRPr="008968A5" w:rsidRDefault="00A95BD4" w:rsidP="00686F38">
            <w:r w:rsidRPr="008968A5">
              <w:t xml:space="preserve">After providing a specimen of less than </w:t>
            </w:r>
            <w:r>
              <w:t>30 mL</w:t>
            </w:r>
            <w:r w:rsidRPr="008968A5">
              <w:t xml:space="preserve">, if the donor refuses to provide a new specimen, or leaves the collection site before the process is complete, what do you do? </w:t>
            </w:r>
          </w:p>
        </w:tc>
        <w:tc>
          <w:tcPr>
            <w:tcW w:w="3802" w:type="dxa"/>
          </w:tcPr>
          <w:p w14:paraId="431C0BB4" w14:textId="77777777" w:rsidR="00454351" w:rsidRDefault="00454351" w:rsidP="00454351">
            <w:pPr>
              <w:numPr>
                <w:ilvl w:val="0"/>
                <w:numId w:val="1"/>
              </w:numPr>
              <w:tabs>
                <w:tab w:val="clear" w:pos="720"/>
                <w:tab w:val="num" w:pos="380"/>
              </w:tabs>
              <w:overflowPunct w:val="0"/>
              <w:spacing w:after="60"/>
              <w:ind w:left="302" w:hanging="288"/>
              <w:textAlignment w:val="baseline"/>
              <w:rPr>
                <w:ins w:id="318" w:author="Author"/>
              </w:rPr>
            </w:pPr>
            <w:ins w:id="319" w:author="Author">
              <w:r>
                <w:t>The collector described the five steps (as applicable):</w:t>
              </w:r>
            </w:ins>
          </w:p>
          <w:p w14:paraId="25F9CE69" w14:textId="77777777" w:rsidR="00454351" w:rsidRDefault="00454351" w:rsidP="00454351">
            <w:pPr>
              <w:overflowPunct w:val="0"/>
              <w:spacing w:after="60"/>
              <w:ind w:left="331"/>
              <w:textAlignment w:val="baseline"/>
              <w:rPr>
                <w:ins w:id="320" w:author="Author"/>
              </w:rPr>
            </w:pPr>
            <w:ins w:id="321" w:author="Author">
              <w:r>
                <w:t>(1) Inform the donor a refusal to test has been determined;</w:t>
              </w:r>
            </w:ins>
          </w:p>
          <w:p w14:paraId="7B7059B3" w14:textId="06E460EA" w:rsidR="00454351" w:rsidRDefault="00454351" w:rsidP="00454351">
            <w:pPr>
              <w:overflowPunct w:val="0"/>
              <w:spacing w:after="60"/>
              <w:ind w:left="331"/>
              <w:textAlignment w:val="baseline"/>
              <w:rPr>
                <w:ins w:id="322" w:author="Author"/>
              </w:rPr>
            </w:pPr>
            <w:ins w:id="323" w:author="Author">
              <w:r>
                <w:t>(2) Terminate the collection process;</w:t>
              </w:r>
            </w:ins>
          </w:p>
          <w:p w14:paraId="6398CA93" w14:textId="0266AB4E" w:rsidR="00454351" w:rsidRDefault="00454351" w:rsidP="00454351">
            <w:pPr>
              <w:overflowPunct w:val="0"/>
              <w:spacing w:after="60"/>
              <w:ind w:left="331"/>
              <w:textAlignment w:val="baseline"/>
              <w:rPr>
                <w:ins w:id="324" w:author="Author"/>
              </w:rPr>
            </w:pPr>
            <w:ins w:id="325" w:author="Author">
              <w:r>
                <w:t xml:space="preserve">(3) Describe </w:t>
              </w:r>
            </w:ins>
            <w:r w:rsidR="003F6504" w:rsidRPr="00612551">
              <w:t>the donor</w:t>
            </w:r>
            <w:r w:rsidR="005B4925">
              <w:t>’</w:t>
            </w:r>
            <w:r w:rsidR="003C7F79" w:rsidRPr="00612551">
              <w:t>s</w:t>
            </w:r>
            <w:r w:rsidR="003F6504" w:rsidRPr="00612551">
              <w:t xml:space="preserve"> action</w:t>
            </w:r>
            <w:r w:rsidR="003C7F79" w:rsidRPr="00612551">
              <w:t>(</w:t>
            </w:r>
            <w:r w:rsidR="003F6504" w:rsidRPr="00612551">
              <w:t>s</w:t>
            </w:r>
            <w:r w:rsidR="003C7F79" w:rsidRPr="00612551">
              <w:t>)</w:t>
            </w:r>
            <w:ins w:id="326" w:author="Author">
              <w:r w:rsidR="003C7F79" w:rsidRPr="00612551">
                <w:t xml:space="preserve"> </w:t>
              </w:r>
              <w:r w:rsidRPr="00612551">
                <w:t>on</w:t>
              </w:r>
              <w:r w:rsidRPr="00454351">
                <w:t xml:space="preserve"> </w:t>
              </w:r>
            </w:ins>
            <w:r w:rsidR="00A95BD4" w:rsidRPr="00612551">
              <w:t>the</w:t>
            </w:r>
            <w:r w:rsidR="003F6504" w:rsidRPr="00612551">
              <w:t xml:space="preserve"> </w:t>
            </w:r>
            <w:ins w:id="327" w:author="Author">
              <w:r w:rsidRPr="00612551">
                <w:t>Federal</w:t>
              </w:r>
              <w:r w:rsidRPr="00454351">
                <w:t xml:space="preserve"> </w:t>
              </w:r>
            </w:ins>
            <w:r w:rsidR="003F6504" w:rsidRPr="00612551">
              <w:t>CCF</w:t>
            </w:r>
            <w:ins w:id="328" w:author="Author">
              <w:r w:rsidR="003C7F79" w:rsidRPr="00612551">
                <w:t xml:space="preserve"> </w:t>
              </w:r>
              <w:r>
                <w:t>(OR</w:t>
              </w:r>
              <w:r w:rsidRPr="00612551">
                <w:t xml:space="preserve"> through another documentation method consistent with collection procedures</w:t>
              </w:r>
              <w:r>
                <w:t>)</w:t>
              </w:r>
              <w:r w:rsidRPr="00612551">
                <w:t>;</w:t>
              </w:r>
            </w:ins>
          </w:p>
          <w:p w14:paraId="79392594" w14:textId="77A0494F" w:rsidR="00454351" w:rsidRDefault="00454351" w:rsidP="00454351">
            <w:pPr>
              <w:overflowPunct w:val="0"/>
              <w:spacing w:after="60"/>
              <w:ind w:left="331"/>
              <w:textAlignment w:val="baseline"/>
            </w:pPr>
            <w:ins w:id="329" w:author="Author">
              <w:r>
                <w:t>(4) Discard any specimen(s) provided unless the specimen is for a post-event test;</w:t>
              </w:r>
            </w:ins>
          </w:p>
          <w:p w14:paraId="26281F2F" w14:textId="37C68EF3" w:rsidR="00EB4622" w:rsidRDefault="00A95BD4" w:rsidP="008E40FB">
            <w:pPr>
              <w:overflowPunct w:val="0"/>
              <w:spacing w:after="60"/>
              <w:ind w:left="331"/>
              <w:textAlignment w:val="baseline"/>
            </w:pPr>
            <w:r w:rsidRPr="00612551">
              <w:t>and</w:t>
            </w:r>
          </w:p>
          <w:p w14:paraId="76DB7805" w14:textId="05C542E3" w:rsidR="00A95BD4" w:rsidRDefault="00EB4622" w:rsidP="008E40FB">
            <w:pPr>
              <w:overflowPunct w:val="0"/>
              <w:spacing w:after="60"/>
              <w:ind w:left="331"/>
              <w:textAlignment w:val="baseline"/>
              <w:rPr>
                <w:ins w:id="330" w:author="Author"/>
              </w:rPr>
            </w:pPr>
            <w:r>
              <w:t>(5) C</w:t>
            </w:r>
            <w:r w:rsidR="00A95BD4" w:rsidRPr="00612551">
              <w:t>ontact FFD program management.</w:t>
            </w:r>
          </w:p>
          <w:p w14:paraId="08E3EC2E" w14:textId="624588E2" w:rsidR="00EB4622" w:rsidRPr="00612551" w:rsidRDefault="00454351" w:rsidP="008E40FB">
            <w:pPr>
              <w:numPr>
                <w:ilvl w:val="0"/>
                <w:numId w:val="1"/>
              </w:numPr>
              <w:tabs>
                <w:tab w:val="clear" w:pos="720"/>
                <w:tab w:val="num" w:pos="380"/>
              </w:tabs>
              <w:overflowPunct w:val="0"/>
              <w:spacing w:after="60"/>
              <w:ind w:left="302" w:hanging="288"/>
              <w:textAlignment w:val="baseline"/>
            </w:pPr>
            <w:ins w:id="331" w:author="Author">
              <w:r>
                <w:t>Contact FFD program management for direction</w:t>
              </w:r>
              <w:r w:rsidR="0006426B">
                <w:t>.</w:t>
              </w:r>
            </w:ins>
          </w:p>
          <w:p w14:paraId="5CC2FA8F" w14:textId="77777777" w:rsidR="00A95BD4" w:rsidRPr="008968A5" w:rsidRDefault="00A95BD4" w:rsidP="008E40FB">
            <w:pPr>
              <w:numPr>
                <w:ilvl w:val="0"/>
                <w:numId w:val="1"/>
              </w:numPr>
              <w:tabs>
                <w:tab w:val="clear" w:pos="720"/>
                <w:tab w:val="num" w:pos="380"/>
              </w:tabs>
              <w:overflowPunct w:val="0"/>
              <w:spacing w:after="60"/>
              <w:ind w:left="302" w:hanging="288"/>
              <w:textAlignment w:val="baseline"/>
            </w:pPr>
            <w:r w:rsidRPr="008968A5">
              <w:t>I don’t know.</w:t>
            </w:r>
          </w:p>
          <w:p w14:paraId="64664626" w14:textId="7B534E57" w:rsidR="00A95BD4" w:rsidRPr="008968A5" w:rsidRDefault="00A95BD4" w:rsidP="00454351">
            <w:pPr>
              <w:numPr>
                <w:ilvl w:val="0"/>
                <w:numId w:val="1"/>
              </w:numPr>
              <w:tabs>
                <w:tab w:val="clear" w:pos="720"/>
                <w:tab w:val="num" w:pos="380"/>
              </w:tabs>
              <w:overflowPunct w:val="0"/>
              <w:ind w:left="302" w:hanging="288"/>
              <w:textAlignment w:val="baseline"/>
            </w:pPr>
            <w:r>
              <w:t>Other:</w:t>
            </w:r>
          </w:p>
        </w:tc>
        <w:tc>
          <w:tcPr>
            <w:tcW w:w="5424" w:type="dxa"/>
          </w:tcPr>
          <w:p w14:paraId="7F2133D0" w14:textId="5766E249" w:rsidR="00553A04" w:rsidRDefault="00A95BD4" w:rsidP="00686F38">
            <w:r>
              <w:t>§ </w:t>
            </w:r>
            <w:r w:rsidRPr="008968A5">
              <w:t>26.89(c) states:</w:t>
            </w:r>
            <w:r w:rsidR="0057322F">
              <w:t xml:space="preserve"> </w:t>
            </w:r>
          </w:p>
          <w:p w14:paraId="0E0DE502" w14:textId="77777777" w:rsidR="00A95BD4" w:rsidRDefault="00A95BD4" w:rsidP="00686F38">
            <w:pPr>
              <w:rPr>
                <w:ins w:id="332" w:author="Author"/>
              </w:rPr>
            </w:pPr>
            <w:r w:rsidRPr="008968A5">
              <w:t>“If the donor refuses to cooperate in the collection procedures, the collector shall inform FFD program management to obtain guidance on the actions to be taken.”</w:t>
            </w:r>
          </w:p>
          <w:p w14:paraId="03A1EAB5" w14:textId="77777777" w:rsidR="00454351" w:rsidRDefault="00454351" w:rsidP="00454351">
            <w:pPr>
              <w:rPr>
                <w:ins w:id="333" w:author="Author"/>
              </w:rPr>
            </w:pPr>
          </w:p>
          <w:p w14:paraId="75B5D8D3" w14:textId="77777777" w:rsidR="00454351" w:rsidRDefault="00454351" w:rsidP="00454351">
            <w:pPr>
              <w:rPr>
                <w:ins w:id="334" w:author="Author"/>
              </w:rPr>
            </w:pPr>
            <w:ins w:id="335" w:author="Author">
              <w:r>
                <w:t>§ </w:t>
              </w:r>
              <w:r w:rsidRPr="008968A5">
                <w:t>26.</w:t>
              </w:r>
              <w:r>
                <w:t>107(d) states:</w:t>
              </w:r>
            </w:ins>
          </w:p>
          <w:p w14:paraId="5C4C03E5" w14:textId="77777777" w:rsidR="00454351" w:rsidRDefault="00454351" w:rsidP="00454351">
            <w:pPr>
              <w:rPr>
                <w:ins w:id="336" w:author="Author"/>
              </w:rPr>
            </w:pPr>
            <w:ins w:id="337" w:author="Author">
              <w:r>
                <w:t>“If a refusal to test is determined at any point during the specimen collection process, the collector shall do the following:</w:t>
              </w:r>
            </w:ins>
          </w:p>
          <w:p w14:paraId="6B3E6219" w14:textId="77777777" w:rsidR="00454351" w:rsidRDefault="00454351" w:rsidP="00454351">
            <w:pPr>
              <w:rPr>
                <w:ins w:id="338" w:author="Author"/>
              </w:rPr>
            </w:pPr>
            <w:ins w:id="339" w:author="Author">
              <w:r>
                <w:t>(1) Inform the donor that a refusal to test has been determined;</w:t>
              </w:r>
            </w:ins>
          </w:p>
          <w:p w14:paraId="5346473A" w14:textId="77777777" w:rsidR="00454351" w:rsidRDefault="00454351" w:rsidP="00454351">
            <w:pPr>
              <w:rPr>
                <w:ins w:id="340" w:author="Author"/>
              </w:rPr>
            </w:pPr>
            <w:ins w:id="341" w:author="Author">
              <w:r>
                <w:t>(2) Terminate the collection process;</w:t>
              </w:r>
            </w:ins>
          </w:p>
          <w:p w14:paraId="4A275682" w14:textId="77777777" w:rsidR="00454351" w:rsidRDefault="00454351" w:rsidP="00454351">
            <w:pPr>
              <w:rPr>
                <w:ins w:id="342" w:author="Author"/>
              </w:rPr>
            </w:pPr>
            <w:ins w:id="343" w:author="Author">
              <w:r>
                <w:t>(3) Document a description of the refusal to test on the Federal CCF or through another documentation method consistent with the collection procedures of the licensee or other entity;</w:t>
              </w:r>
            </w:ins>
          </w:p>
          <w:p w14:paraId="622E9C48" w14:textId="77777777" w:rsidR="00454351" w:rsidRDefault="00454351" w:rsidP="00454351">
            <w:pPr>
              <w:rPr>
                <w:ins w:id="344" w:author="Author"/>
              </w:rPr>
            </w:pPr>
            <w:ins w:id="345" w:author="Author">
              <w:r>
                <w:t>(4) Discard any urine specimen(s) provided by the donor, unless the specimen was collected for a post-event test under § </w:t>
              </w:r>
              <w:r w:rsidRPr="008968A5">
                <w:t>26.</w:t>
              </w:r>
              <w:r>
                <w:t>31(c)(3); and</w:t>
              </w:r>
            </w:ins>
          </w:p>
          <w:p w14:paraId="429E058F" w14:textId="312E54F1" w:rsidR="00F91F32" w:rsidRPr="008968A5" w:rsidRDefault="00454351" w:rsidP="00454351">
            <w:ins w:id="346" w:author="Author">
              <w:r>
                <w:t>(5) Immediately inform the FFD program manager.”</w:t>
              </w:r>
            </w:ins>
          </w:p>
        </w:tc>
      </w:tr>
      <w:tr w:rsidR="00A95BD4" w:rsidRPr="008968A5" w14:paraId="4CB750AB" w14:textId="77777777" w:rsidTr="00987F9A">
        <w:trPr>
          <w:cantSplit/>
        </w:trPr>
        <w:tc>
          <w:tcPr>
            <w:tcW w:w="853" w:type="dxa"/>
          </w:tcPr>
          <w:p w14:paraId="3E03250A" w14:textId="173F4964" w:rsidR="00A95BD4" w:rsidRPr="008968A5" w:rsidRDefault="00A95BD4" w:rsidP="00686F38">
            <w:pPr>
              <w:jc w:val="center"/>
            </w:pPr>
            <w:r w:rsidRPr="008968A5">
              <w:t>B2</w:t>
            </w:r>
            <w:ins w:id="347" w:author="Author">
              <w:r w:rsidR="00454351">
                <w:t>1</w:t>
              </w:r>
            </w:ins>
          </w:p>
        </w:tc>
        <w:tc>
          <w:tcPr>
            <w:tcW w:w="2851" w:type="dxa"/>
          </w:tcPr>
          <w:p w14:paraId="19B0D411" w14:textId="1DFE32C1" w:rsidR="00A95BD4" w:rsidRPr="008968A5" w:rsidRDefault="00A95BD4" w:rsidP="00686F38">
            <w:r w:rsidRPr="008968A5">
              <w:t xml:space="preserve">If the donor </w:t>
            </w:r>
            <w:r w:rsidR="003F6504">
              <w:t xml:space="preserve">cannot </w:t>
            </w:r>
            <w:r w:rsidRPr="008968A5">
              <w:t xml:space="preserve">provide a sufficient specimen within </w:t>
            </w:r>
            <w:r w:rsidR="003F6504">
              <w:t>3</w:t>
            </w:r>
            <w:r>
              <w:t> </w:t>
            </w:r>
            <w:r w:rsidRPr="008968A5">
              <w:t>hours of the first unsuccessful attempt, what do you do?</w:t>
            </w:r>
            <w:r w:rsidR="0057322F">
              <w:t xml:space="preserve"> </w:t>
            </w:r>
          </w:p>
        </w:tc>
        <w:tc>
          <w:tcPr>
            <w:tcW w:w="3802" w:type="dxa"/>
          </w:tcPr>
          <w:p w14:paraId="2FC44514" w14:textId="2BB3C245" w:rsidR="00A95BD4" w:rsidRPr="00612551" w:rsidRDefault="00A95BD4" w:rsidP="00D80478">
            <w:pPr>
              <w:numPr>
                <w:ilvl w:val="0"/>
                <w:numId w:val="1"/>
              </w:numPr>
              <w:tabs>
                <w:tab w:val="clear" w:pos="720"/>
                <w:tab w:val="num" w:pos="380"/>
              </w:tabs>
              <w:overflowPunct w:val="0"/>
              <w:ind w:left="302" w:hanging="288"/>
              <w:textAlignment w:val="baseline"/>
            </w:pPr>
            <w:r w:rsidRPr="00612551">
              <w:t xml:space="preserve">Terminate the collection process, document </w:t>
            </w:r>
            <w:ins w:id="348" w:author="Author">
              <w:r w:rsidR="00454351">
                <w:t xml:space="preserve">on </w:t>
              </w:r>
            </w:ins>
            <w:r w:rsidRPr="00612551">
              <w:t xml:space="preserve">the </w:t>
            </w:r>
            <w:ins w:id="349" w:author="Author">
              <w:r w:rsidR="00454351" w:rsidRPr="00612551">
                <w:t>Federal</w:t>
              </w:r>
              <w:r w:rsidR="00454351" w:rsidRPr="00454351">
                <w:t xml:space="preserve"> </w:t>
              </w:r>
            </w:ins>
            <w:r w:rsidR="003F6504" w:rsidRPr="00612551">
              <w:t>CCF</w:t>
            </w:r>
            <w:r w:rsidRPr="00612551">
              <w:t xml:space="preserve"> the situation</w:t>
            </w:r>
            <w:del w:id="350" w:author="Author">
              <w:r w:rsidRPr="00612551" w:rsidDel="001B3816">
                <w:delText>,</w:delText>
              </w:r>
            </w:del>
            <w:r w:rsidRPr="00612551">
              <w:t xml:space="preserve"> and notify the FFD program manager or MRO.</w:t>
            </w:r>
          </w:p>
          <w:p w14:paraId="20B8C1E2" w14:textId="77777777" w:rsidR="003F6504" w:rsidRPr="008968A5" w:rsidRDefault="003F6504" w:rsidP="00D80478">
            <w:pPr>
              <w:numPr>
                <w:ilvl w:val="0"/>
                <w:numId w:val="1"/>
              </w:numPr>
              <w:tabs>
                <w:tab w:val="clear" w:pos="720"/>
                <w:tab w:val="num" w:pos="380"/>
              </w:tabs>
              <w:overflowPunct w:val="0"/>
              <w:ind w:left="302" w:hanging="288"/>
              <w:textAlignment w:val="baseline"/>
            </w:pPr>
            <w:r>
              <w:t>Contact FFD program management for direction</w:t>
            </w:r>
            <w:r w:rsidRPr="008968A5">
              <w:t>.</w:t>
            </w:r>
          </w:p>
          <w:p w14:paraId="0517B70D" w14:textId="77777777" w:rsidR="00A95BD4" w:rsidRPr="008968A5" w:rsidRDefault="00A95BD4" w:rsidP="00D80478">
            <w:pPr>
              <w:numPr>
                <w:ilvl w:val="0"/>
                <w:numId w:val="1"/>
              </w:numPr>
              <w:tabs>
                <w:tab w:val="clear" w:pos="720"/>
                <w:tab w:val="num" w:pos="380"/>
              </w:tabs>
              <w:overflowPunct w:val="0"/>
              <w:ind w:left="302" w:hanging="288"/>
              <w:textAlignment w:val="baseline"/>
            </w:pPr>
            <w:r w:rsidRPr="008968A5">
              <w:t>I don’t know.</w:t>
            </w:r>
          </w:p>
          <w:p w14:paraId="2E6887A4" w14:textId="77777777" w:rsidR="00A95BD4" w:rsidRDefault="00A95BD4" w:rsidP="00D80478">
            <w:pPr>
              <w:numPr>
                <w:ilvl w:val="0"/>
                <w:numId w:val="1"/>
              </w:numPr>
              <w:tabs>
                <w:tab w:val="clear" w:pos="720"/>
                <w:tab w:val="num" w:pos="380"/>
              </w:tabs>
              <w:overflowPunct w:val="0"/>
              <w:ind w:left="302" w:hanging="288"/>
              <w:textAlignment w:val="baseline"/>
            </w:pPr>
            <w:r>
              <w:t>Other:</w:t>
            </w:r>
          </w:p>
          <w:p w14:paraId="6123F6CC" w14:textId="77777777" w:rsidR="00295ABE" w:rsidRDefault="00295ABE" w:rsidP="00295ABE">
            <w:pPr>
              <w:overflowPunct w:val="0"/>
              <w:textAlignment w:val="baseline"/>
            </w:pPr>
          </w:p>
          <w:p w14:paraId="5720EC93" w14:textId="4B9A67E4" w:rsidR="00A95BD4" w:rsidRPr="00944974" w:rsidRDefault="00A95BD4" w:rsidP="00295ABE">
            <w:pPr>
              <w:overflowPunct w:val="0"/>
              <w:textAlignment w:val="baseline"/>
            </w:pPr>
          </w:p>
        </w:tc>
        <w:tc>
          <w:tcPr>
            <w:tcW w:w="5424" w:type="dxa"/>
          </w:tcPr>
          <w:p w14:paraId="69417BAB" w14:textId="2103EB7B" w:rsidR="00553A04" w:rsidRDefault="00A95BD4" w:rsidP="00686F38">
            <w:r>
              <w:t>§ </w:t>
            </w:r>
            <w:r w:rsidRPr="008968A5">
              <w:t>26.109(b)(3) states:</w:t>
            </w:r>
            <w:r w:rsidR="0057322F">
              <w:t xml:space="preserve"> </w:t>
            </w:r>
          </w:p>
          <w:p w14:paraId="70AA34C5" w14:textId="10324B0E" w:rsidR="00A95BD4" w:rsidRPr="008968A5" w:rsidRDefault="00A95BD4" w:rsidP="00686F38">
            <w:r w:rsidRPr="008968A5">
              <w:t xml:space="preserve">“If the donor has not provided a specimen of at least </w:t>
            </w:r>
            <w:r>
              <w:t>30 mL</w:t>
            </w:r>
            <w:r w:rsidRPr="008968A5">
              <w:t xml:space="preserve"> within 3</w:t>
            </w:r>
            <w:r>
              <w:t> hour</w:t>
            </w:r>
            <w:r w:rsidRPr="008968A5">
              <w:t xml:space="preserve">s of the first unsuccessful attempt to provide a specimen of the predetermined quantity, the collector shall discontinue the collection and notify the FFD program manager or MRO to initiate the ‘‘shy bladder’’ procedures in </w:t>
            </w:r>
            <w:r>
              <w:t>§ </w:t>
            </w:r>
            <w:r w:rsidRPr="008968A5">
              <w:t>26.119.”</w:t>
            </w:r>
          </w:p>
        </w:tc>
      </w:tr>
      <w:tr w:rsidR="00A95BD4" w:rsidRPr="008968A5" w14:paraId="7F31F9C1" w14:textId="77777777" w:rsidTr="00987F9A">
        <w:trPr>
          <w:cantSplit/>
        </w:trPr>
        <w:tc>
          <w:tcPr>
            <w:tcW w:w="853" w:type="dxa"/>
          </w:tcPr>
          <w:p w14:paraId="2F9E8790" w14:textId="7DE841FD" w:rsidR="00A95BD4" w:rsidRPr="008968A5" w:rsidRDefault="00A95BD4" w:rsidP="00686F38">
            <w:pPr>
              <w:jc w:val="center"/>
            </w:pPr>
            <w:r w:rsidRPr="008968A5">
              <w:lastRenderedPageBreak/>
              <w:t>B2</w:t>
            </w:r>
            <w:ins w:id="351" w:author="Author">
              <w:r w:rsidR="00C45A50">
                <w:t>2</w:t>
              </w:r>
            </w:ins>
          </w:p>
        </w:tc>
        <w:tc>
          <w:tcPr>
            <w:tcW w:w="2851" w:type="dxa"/>
          </w:tcPr>
          <w:p w14:paraId="6FC3782D" w14:textId="6795B98F" w:rsidR="00A95BD4" w:rsidRPr="008968A5" w:rsidRDefault="00A95BD4" w:rsidP="00686F38">
            <w:r w:rsidRPr="008968A5">
              <w:t xml:space="preserve">What do you do with a specimen that has not been shipped to the </w:t>
            </w:r>
            <w:r>
              <w:t>HHS</w:t>
            </w:r>
            <w:r>
              <w:noBreakHyphen/>
            </w:r>
            <w:r w:rsidRPr="008968A5">
              <w:t>certified laboratory or the licensee testing facility within 24</w:t>
            </w:r>
            <w:r>
              <w:t> hour</w:t>
            </w:r>
            <w:r w:rsidRPr="008968A5">
              <w:t>s</w:t>
            </w:r>
            <w:r w:rsidR="00BF13EE">
              <w:t xml:space="preserve"> of specimen collection</w:t>
            </w:r>
            <w:r w:rsidRPr="008968A5">
              <w:t>?</w:t>
            </w:r>
          </w:p>
        </w:tc>
        <w:tc>
          <w:tcPr>
            <w:tcW w:w="3802" w:type="dxa"/>
          </w:tcPr>
          <w:p w14:paraId="38E64086" w14:textId="25197575" w:rsidR="00A95BD4" w:rsidRPr="002346C4" w:rsidRDefault="00BF13EE" w:rsidP="00D80478">
            <w:pPr>
              <w:numPr>
                <w:ilvl w:val="0"/>
                <w:numId w:val="1"/>
              </w:numPr>
              <w:tabs>
                <w:tab w:val="clear" w:pos="720"/>
                <w:tab w:val="num" w:pos="380"/>
              </w:tabs>
              <w:overflowPunct w:val="0"/>
              <w:ind w:left="302" w:hanging="288"/>
              <w:textAlignment w:val="baseline"/>
            </w:pPr>
            <w:r>
              <w:t>We p</w:t>
            </w:r>
            <w:r w:rsidR="00A95BD4" w:rsidRPr="008968A5">
              <w:t>lace the specimen</w:t>
            </w:r>
            <w:r w:rsidRPr="008968A5">
              <w:t xml:space="preserve"> </w:t>
            </w:r>
            <w:r>
              <w:t xml:space="preserve">in the refrigerator until shipped, so the </w:t>
            </w:r>
            <w:r w:rsidR="00A95BD4" w:rsidRPr="008968A5">
              <w:t>te</w:t>
            </w:r>
            <w:r w:rsidR="002346C4">
              <w:t xml:space="preserve">mperature does not rise above </w:t>
            </w:r>
            <w:r w:rsidR="002346C4" w:rsidRPr="002346C4">
              <w:t>6</w:t>
            </w:r>
            <w:del w:id="352" w:author="Author">
              <w:r w:rsidR="00AF4D8D" w:rsidDel="00AF4D8D">
                <w:delText> </w:delText>
              </w:r>
            </w:del>
            <w:ins w:id="353" w:author="Author">
              <w:r w:rsidR="00AF4D8D" w:rsidRPr="00AF4D8D">
                <w:rPr>
                  <w:vertAlign w:val="superscript"/>
                </w:rPr>
                <w:t>o</w:t>
              </w:r>
            </w:ins>
            <w:r w:rsidR="00A95BD4" w:rsidRPr="002346C4">
              <w:t xml:space="preserve">C </w:t>
            </w:r>
            <w:r w:rsidRPr="002346C4">
              <w:t xml:space="preserve">or </w:t>
            </w:r>
            <w:r w:rsidR="002346C4" w:rsidRPr="002346C4">
              <w:t>42.8</w:t>
            </w:r>
            <w:del w:id="354" w:author="Author">
              <w:r w:rsidR="002346C4" w:rsidRPr="002346C4" w:rsidDel="00AF4D8D">
                <w:delText xml:space="preserve"> </w:delText>
              </w:r>
            </w:del>
            <w:ins w:id="355" w:author="Author">
              <w:r w:rsidR="00AF4D8D" w:rsidRPr="00E803CF">
                <w:rPr>
                  <w:vertAlign w:val="superscript"/>
                </w:rPr>
                <w:t>o</w:t>
              </w:r>
            </w:ins>
            <w:r w:rsidR="00A95BD4" w:rsidRPr="002346C4">
              <w:t>F.</w:t>
            </w:r>
          </w:p>
          <w:p w14:paraId="5607962F" w14:textId="77777777" w:rsidR="00BF13EE" w:rsidRDefault="00BF13EE" w:rsidP="00D80478">
            <w:pPr>
              <w:numPr>
                <w:ilvl w:val="0"/>
                <w:numId w:val="1"/>
              </w:numPr>
              <w:tabs>
                <w:tab w:val="clear" w:pos="720"/>
                <w:tab w:val="num" w:pos="380"/>
              </w:tabs>
              <w:overflowPunct w:val="0"/>
              <w:ind w:left="302" w:hanging="288"/>
              <w:textAlignment w:val="baseline"/>
            </w:pPr>
            <w:r>
              <w:t>We refrigerate all specimens until shipment to the laboratory.</w:t>
            </w:r>
          </w:p>
          <w:p w14:paraId="3FECDE99" w14:textId="77777777" w:rsidR="00A95BD4" w:rsidRPr="008968A5" w:rsidRDefault="00A95BD4" w:rsidP="00D80478">
            <w:pPr>
              <w:numPr>
                <w:ilvl w:val="0"/>
                <w:numId w:val="1"/>
              </w:numPr>
              <w:tabs>
                <w:tab w:val="clear" w:pos="720"/>
                <w:tab w:val="num" w:pos="380"/>
              </w:tabs>
              <w:overflowPunct w:val="0"/>
              <w:ind w:left="302" w:hanging="288"/>
              <w:textAlignment w:val="baseline"/>
            </w:pPr>
            <w:r w:rsidRPr="008968A5">
              <w:t>I don’t know.</w:t>
            </w:r>
          </w:p>
          <w:p w14:paraId="227C6154" w14:textId="4168BCE3" w:rsidR="00192180" w:rsidRPr="008968A5" w:rsidRDefault="00A95BD4" w:rsidP="00612551">
            <w:pPr>
              <w:numPr>
                <w:ilvl w:val="0"/>
                <w:numId w:val="1"/>
              </w:numPr>
              <w:tabs>
                <w:tab w:val="clear" w:pos="720"/>
                <w:tab w:val="num" w:pos="380"/>
              </w:tabs>
              <w:overflowPunct w:val="0"/>
              <w:ind w:left="302" w:hanging="288"/>
              <w:textAlignment w:val="baseline"/>
            </w:pPr>
            <w:r>
              <w:t>Other:</w:t>
            </w:r>
          </w:p>
        </w:tc>
        <w:tc>
          <w:tcPr>
            <w:tcW w:w="5424" w:type="dxa"/>
          </w:tcPr>
          <w:p w14:paraId="74761C31" w14:textId="2E6D82CF" w:rsidR="00553A04" w:rsidRDefault="00A95BD4" w:rsidP="00686F38">
            <w:r>
              <w:t>§ </w:t>
            </w:r>
            <w:r w:rsidRPr="008968A5">
              <w:t>26.117(j) states:</w:t>
            </w:r>
            <w:r w:rsidR="0057322F">
              <w:t xml:space="preserve"> </w:t>
            </w:r>
          </w:p>
          <w:p w14:paraId="18AEA664" w14:textId="32DB00DD" w:rsidR="00A95BD4" w:rsidRPr="008968A5" w:rsidRDefault="00A95BD4" w:rsidP="00686F38">
            <w:r w:rsidRPr="008968A5">
              <w:t>“</w:t>
            </w:r>
            <w:ins w:id="356" w:author="Author">
              <w:r w:rsidR="00454351">
                <w:t>Urine s</w:t>
              </w:r>
            </w:ins>
            <w:r w:rsidRPr="008968A5">
              <w:t xml:space="preserve">pecimens that have not shipped to the </w:t>
            </w:r>
            <w:r>
              <w:t>HHS</w:t>
            </w:r>
            <w:r>
              <w:noBreakHyphen/>
            </w:r>
            <w:r w:rsidRPr="008968A5">
              <w:t>certified laboratory or the licensee testing facility within 24</w:t>
            </w:r>
            <w:r>
              <w:t> hour</w:t>
            </w:r>
            <w:r w:rsidRPr="008968A5">
              <w:t xml:space="preserve">s of collection and any </w:t>
            </w:r>
            <w:ins w:id="357" w:author="Author">
              <w:r w:rsidR="00454351">
                <w:t>urine</w:t>
              </w:r>
              <w:r w:rsidR="00454351" w:rsidRPr="008968A5">
                <w:t xml:space="preserve"> </w:t>
              </w:r>
            </w:ins>
            <w:r w:rsidRPr="008968A5">
              <w:t>specimen that is suspected of having been substituted, adulterated, or tampered with in any way must be maintained cooled to not more than 6°C (42.</w:t>
            </w:r>
            <w:r>
              <w:t>8</w:t>
            </w:r>
            <w:r w:rsidRPr="008968A5">
              <w:t xml:space="preserve">°F) until they are shipped to the </w:t>
            </w:r>
            <w:r>
              <w:t>HHS</w:t>
            </w:r>
            <w:r>
              <w:noBreakHyphen/>
            </w:r>
            <w:r w:rsidRPr="008968A5">
              <w:t>certified laboratory.</w:t>
            </w:r>
            <w:ins w:id="358" w:author="Author">
              <w:r w:rsidR="00BF7622">
                <w:t>...</w:t>
              </w:r>
            </w:ins>
            <w:r w:rsidRPr="008968A5">
              <w:t>”</w:t>
            </w:r>
          </w:p>
        </w:tc>
      </w:tr>
      <w:tr w:rsidR="00A95BD4" w:rsidRPr="008968A5" w14:paraId="69DD1E45" w14:textId="77777777" w:rsidTr="00987F9A">
        <w:trPr>
          <w:cantSplit/>
        </w:trPr>
        <w:tc>
          <w:tcPr>
            <w:tcW w:w="853" w:type="dxa"/>
          </w:tcPr>
          <w:p w14:paraId="3B47607E" w14:textId="2E317053" w:rsidR="00A95BD4" w:rsidRPr="008968A5" w:rsidRDefault="00A95BD4" w:rsidP="00686F38">
            <w:pPr>
              <w:jc w:val="center"/>
            </w:pPr>
            <w:r w:rsidRPr="008968A5">
              <w:t>B2</w:t>
            </w:r>
            <w:ins w:id="359" w:author="Author">
              <w:r w:rsidR="00454351">
                <w:t>3</w:t>
              </w:r>
            </w:ins>
          </w:p>
        </w:tc>
        <w:tc>
          <w:tcPr>
            <w:tcW w:w="2851" w:type="dxa"/>
          </w:tcPr>
          <w:p w14:paraId="3C4D9385" w14:textId="3A4010B9" w:rsidR="00A95BD4" w:rsidRPr="008968A5" w:rsidRDefault="00A95BD4" w:rsidP="00686F38">
            <w:r w:rsidRPr="008968A5">
              <w:t xml:space="preserve">If </w:t>
            </w:r>
            <w:r w:rsidR="00BF13EE">
              <w:t xml:space="preserve">the </w:t>
            </w:r>
            <w:r w:rsidRPr="008968A5">
              <w:t>initial specimen is out of temperature range, and a second specimen is collected under direct observa</w:t>
            </w:r>
            <w:r w:rsidR="00AB1173">
              <w:t>tion, which specimen(</w:t>
            </w:r>
            <w:r w:rsidRPr="008968A5">
              <w:t>s</w:t>
            </w:r>
            <w:r w:rsidR="00AB1173">
              <w:t>)</w:t>
            </w:r>
            <w:r w:rsidRPr="008968A5">
              <w:t xml:space="preserve"> are sent to the lab?</w:t>
            </w:r>
          </w:p>
          <w:p w14:paraId="072135AE" w14:textId="77777777" w:rsidR="00A95BD4" w:rsidRPr="002B32F4" w:rsidRDefault="00A95BD4" w:rsidP="00686F38"/>
        </w:tc>
        <w:tc>
          <w:tcPr>
            <w:tcW w:w="3802" w:type="dxa"/>
          </w:tcPr>
          <w:p w14:paraId="2014F7F4" w14:textId="0B1C7E33" w:rsidR="00A95BD4" w:rsidRPr="008968A5" w:rsidRDefault="00A95BD4" w:rsidP="00D80478">
            <w:pPr>
              <w:numPr>
                <w:ilvl w:val="0"/>
                <w:numId w:val="1"/>
              </w:numPr>
              <w:tabs>
                <w:tab w:val="clear" w:pos="720"/>
                <w:tab w:val="num" w:pos="380"/>
              </w:tabs>
              <w:overflowPunct w:val="0"/>
              <w:ind w:left="302" w:hanging="288"/>
              <w:textAlignment w:val="baseline"/>
            </w:pPr>
            <w:r w:rsidRPr="008968A5">
              <w:t>Both</w:t>
            </w:r>
            <w:r w:rsidR="00BF13EE">
              <w:t xml:space="preserve"> specimens</w:t>
            </w:r>
            <w:r w:rsidRPr="008968A5">
              <w:t>.</w:t>
            </w:r>
          </w:p>
          <w:p w14:paraId="4391A906" w14:textId="3B81170D" w:rsidR="00A95BD4" w:rsidRPr="008968A5" w:rsidRDefault="004457DE" w:rsidP="00D80478">
            <w:pPr>
              <w:numPr>
                <w:ilvl w:val="0"/>
                <w:numId w:val="1"/>
              </w:numPr>
              <w:tabs>
                <w:tab w:val="clear" w:pos="720"/>
                <w:tab w:val="num" w:pos="380"/>
              </w:tabs>
              <w:overflowPunct w:val="0"/>
              <w:ind w:left="302" w:hanging="288"/>
              <w:textAlignment w:val="baseline"/>
            </w:pPr>
            <w:r>
              <w:t>Only t</w:t>
            </w:r>
            <w:r w:rsidR="00A95BD4" w:rsidRPr="008968A5">
              <w:t xml:space="preserve">he </w:t>
            </w:r>
            <w:r>
              <w:t xml:space="preserve">second, </w:t>
            </w:r>
            <w:r w:rsidR="00A95BD4" w:rsidRPr="008968A5">
              <w:t>observed</w:t>
            </w:r>
            <w:r>
              <w:t xml:space="preserve"> specimen</w:t>
            </w:r>
            <w:r w:rsidR="00A95BD4" w:rsidRPr="008968A5">
              <w:t>.</w:t>
            </w:r>
          </w:p>
          <w:p w14:paraId="460E1775" w14:textId="52348491" w:rsidR="00A95BD4" w:rsidRPr="008968A5" w:rsidRDefault="004457DE" w:rsidP="00D80478">
            <w:pPr>
              <w:numPr>
                <w:ilvl w:val="0"/>
                <w:numId w:val="1"/>
              </w:numPr>
              <w:tabs>
                <w:tab w:val="clear" w:pos="720"/>
                <w:tab w:val="num" w:pos="380"/>
              </w:tabs>
              <w:overflowPunct w:val="0"/>
              <w:ind w:left="302" w:hanging="288"/>
              <w:textAlignment w:val="baseline"/>
            </w:pPr>
            <w:r>
              <w:t>Only t</w:t>
            </w:r>
            <w:r w:rsidR="00A95BD4" w:rsidRPr="008968A5">
              <w:t>he first</w:t>
            </w:r>
            <w:r>
              <w:t>,</w:t>
            </w:r>
            <w:r w:rsidR="00A95BD4" w:rsidRPr="008968A5">
              <w:t xml:space="preserve"> out of </w:t>
            </w:r>
            <w:r>
              <w:t>temperature</w:t>
            </w:r>
            <w:r w:rsidRPr="008968A5">
              <w:t xml:space="preserve"> </w:t>
            </w:r>
            <w:r w:rsidR="00A95BD4" w:rsidRPr="008968A5">
              <w:t>range</w:t>
            </w:r>
            <w:r>
              <w:t xml:space="preserve"> specimen</w:t>
            </w:r>
            <w:r w:rsidR="00A95BD4" w:rsidRPr="008968A5">
              <w:t>.</w:t>
            </w:r>
          </w:p>
          <w:p w14:paraId="47DF59AC" w14:textId="77777777" w:rsidR="004457DE" w:rsidRPr="008968A5" w:rsidRDefault="004457DE" w:rsidP="00D80478">
            <w:pPr>
              <w:numPr>
                <w:ilvl w:val="0"/>
                <w:numId w:val="1"/>
              </w:numPr>
              <w:tabs>
                <w:tab w:val="clear" w:pos="720"/>
                <w:tab w:val="num" w:pos="380"/>
              </w:tabs>
              <w:overflowPunct w:val="0"/>
              <w:ind w:left="302" w:hanging="288"/>
              <w:textAlignment w:val="baseline"/>
            </w:pPr>
            <w:r w:rsidRPr="008968A5">
              <w:t>Contact FFD program management</w:t>
            </w:r>
            <w:r>
              <w:t xml:space="preserve"> for direction</w:t>
            </w:r>
            <w:r w:rsidRPr="008968A5">
              <w:t>.</w:t>
            </w:r>
          </w:p>
          <w:p w14:paraId="08367098" w14:textId="77777777" w:rsidR="00A95BD4" w:rsidRPr="008968A5" w:rsidRDefault="00A95BD4" w:rsidP="00D80478">
            <w:pPr>
              <w:numPr>
                <w:ilvl w:val="0"/>
                <w:numId w:val="1"/>
              </w:numPr>
              <w:tabs>
                <w:tab w:val="clear" w:pos="720"/>
                <w:tab w:val="num" w:pos="380"/>
              </w:tabs>
              <w:overflowPunct w:val="0"/>
              <w:ind w:left="302" w:hanging="288"/>
              <w:textAlignment w:val="baseline"/>
            </w:pPr>
            <w:r w:rsidRPr="008968A5">
              <w:t>I don’t know.</w:t>
            </w:r>
          </w:p>
          <w:p w14:paraId="3335D9DA" w14:textId="37BCB211" w:rsidR="00192180" w:rsidRPr="008968A5" w:rsidRDefault="00A95BD4" w:rsidP="00612551">
            <w:pPr>
              <w:numPr>
                <w:ilvl w:val="0"/>
                <w:numId w:val="1"/>
              </w:numPr>
              <w:tabs>
                <w:tab w:val="clear" w:pos="720"/>
                <w:tab w:val="num" w:pos="380"/>
              </w:tabs>
              <w:overflowPunct w:val="0"/>
              <w:ind w:left="302" w:hanging="288"/>
              <w:textAlignment w:val="baseline"/>
            </w:pPr>
            <w:r>
              <w:t>Other:</w:t>
            </w:r>
          </w:p>
        </w:tc>
        <w:tc>
          <w:tcPr>
            <w:tcW w:w="5424" w:type="dxa"/>
          </w:tcPr>
          <w:p w14:paraId="7E8CC4A9" w14:textId="46CE54A9" w:rsidR="00553A04" w:rsidRDefault="00A95BD4" w:rsidP="00686F38">
            <w:r>
              <w:t>§ </w:t>
            </w:r>
            <w:r w:rsidRPr="008968A5">
              <w:t>26.111(d) states:</w:t>
            </w:r>
            <w:r w:rsidR="0057322F">
              <w:t xml:space="preserve"> </w:t>
            </w:r>
          </w:p>
          <w:p w14:paraId="1A81350E" w14:textId="483F8AB1" w:rsidR="00A95BD4" w:rsidRPr="008968A5" w:rsidRDefault="00A95BD4" w:rsidP="00686F38">
            <w:r w:rsidRPr="008968A5">
              <w:t xml:space="preserve">“Any specimen of </w:t>
            </w:r>
            <w:r>
              <w:t>15 mL</w:t>
            </w:r>
            <w:r w:rsidRPr="008968A5">
              <w:t xml:space="preserve"> or more that the collector suspects has been diluted, substituted, or adulterated, and any specimen of </w:t>
            </w:r>
            <w:r>
              <w:t>15 mL</w:t>
            </w:r>
            <w:r w:rsidRPr="008968A5">
              <w:t xml:space="preserve"> or more that has been collected under direct observation under paragraph (c) of this </w:t>
            </w:r>
            <w:r w:rsidR="0026251F">
              <w:t>section</w:t>
            </w:r>
            <w:r w:rsidRPr="008968A5">
              <w:t xml:space="preserve">, must be sent directly to the </w:t>
            </w:r>
            <w:r>
              <w:t>HHS</w:t>
            </w:r>
            <w:r>
              <w:noBreakHyphen/>
            </w:r>
            <w:r w:rsidRPr="008968A5">
              <w:t>certified laboratory for initial and, if required, confirmatory testing, and may not be subject to initial testing at a licensee testing facility.”</w:t>
            </w:r>
          </w:p>
        </w:tc>
      </w:tr>
      <w:tr w:rsidR="00A95BD4" w:rsidRPr="008968A5" w14:paraId="4A02B722" w14:textId="77777777" w:rsidTr="00987F9A">
        <w:trPr>
          <w:cantSplit/>
        </w:trPr>
        <w:tc>
          <w:tcPr>
            <w:tcW w:w="853" w:type="dxa"/>
          </w:tcPr>
          <w:p w14:paraId="62DF2225" w14:textId="193DE978" w:rsidR="00A95BD4" w:rsidRPr="008968A5" w:rsidRDefault="00A95BD4" w:rsidP="00686F38">
            <w:pPr>
              <w:jc w:val="center"/>
            </w:pPr>
            <w:r w:rsidRPr="008968A5">
              <w:t>B2</w:t>
            </w:r>
            <w:ins w:id="360" w:author="Author">
              <w:r w:rsidR="00454351">
                <w:t>4</w:t>
              </w:r>
            </w:ins>
          </w:p>
        </w:tc>
        <w:tc>
          <w:tcPr>
            <w:tcW w:w="2851" w:type="dxa"/>
          </w:tcPr>
          <w:p w14:paraId="252DC08E" w14:textId="7492ADDC" w:rsidR="00A95BD4" w:rsidRPr="008968A5" w:rsidRDefault="00A95BD4" w:rsidP="00686F38">
            <w:r w:rsidRPr="008968A5">
              <w:t xml:space="preserve">If you </w:t>
            </w:r>
            <w:r>
              <w:t>believe</w:t>
            </w:r>
            <w:r w:rsidRPr="008968A5">
              <w:t xml:space="preserve"> that </w:t>
            </w:r>
            <w:r>
              <w:t>the</w:t>
            </w:r>
            <w:r w:rsidRPr="008968A5">
              <w:t xml:space="preserve"> donor has tampered with the initial specimen, and a second specimen is collected under direct observation, which specimens are sent to the lab?</w:t>
            </w:r>
          </w:p>
          <w:p w14:paraId="6740DCA1" w14:textId="77777777" w:rsidR="00A95BD4" w:rsidRPr="008968A5" w:rsidRDefault="00A95BD4" w:rsidP="00686F38">
            <w:pPr>
              <w:rPr>
                <w:color w:val="FF0000"/>
              </w:rPr>
            </w:pPr>
          </w:p>
        </w:tc>
        <w:tc>
          <w:tcPr>
            <w:tcW w:w="3802" w:type="dxa"/>
          </w:tcPr>
          <w:p w14:paraId="3E5CEC8C" w14:textId="0D8B95A2" w:rsidR="00A95BD4" w:rsidRPr="008968A5" w:rsidRDefault="00A95BD4" w:rsidP="00DE43CA">
            <w:pPr>
              <w:numPr>
                <w:ilvl w:val="0"/>
                <w:numId w:val="1"/>
              </w:numPr>
              <w:tabs>
                <w:tab w:val="clear" w:pos="720"/>
                <w:tab w:val="num" w:pos="380"/>
              </w:tabs>
              <w:overflowPunct w:val="0"/>
              <w:ind w:left="302" w:hanging="288"/>
              <w:textAlignment w:val="baseline"/>
            </w:pPr>
            <w:r w:rsidRPr="008968A5">
              <w:t>Both specimens.</w:t>
            </w:r>
          </w:p>
          <w:p w14:paraId="0DEB8B75" w14:textId="5696B005" w:rsidR="00A95BD4" w:rsidRPr="008968A5" w:rsidRDefault="00AB1173" w:rsidP="00DE43CA">
            <w:pPr>
              <w:numPr>
                <w:ilvl w:val="0"/>
                <w:numId w:val="1"/>
              </w:numPr>
              <w:tabs>
                <w:tab w:val="clear" w:pos="720"/>
                <w:tab w:val="num" w:pos="380"/>
              </w:tabs>
              <w:overflowPunct w:val="0"/>
              <w:ind w:left="302" w:hanging="288"/>
              <w:textAlignment w:val="baseline"/>
            </w:pPr>
            <w:r>
              <w:t>Only the second specimen (i.e., </w:t>
            </w:r>
            <w:r w:rsidR="002346C4">
              <w:t>t</w:t>
            </w:r>
            <w:r w:rsidR="00A95BD4">
              <w:t xml:space="preserve">he </w:t>
            </w:r>
            <w:r w:rsidR="00A95BD4" w:rsidRPr="008968A5">
              <w:t xml:space="preserve">observed </w:t>
            </w:r>
            <w:r>
              <w:t>specimen)</w:t>
            </w:r>
            <w:r w:rsidR="00A95BD4" w:rsidRPr="008968A5">
              <w:t>.</w:t>
            </w:r>
          </w:p>
          <w:p w14:paraId="2051BDC1" w14:textId="28EB9827" w:rsidR="00A95BD4" w:rsidRPr="008968A5" w:rsidRDefault="00AB1173" w:rsidP="00DE43CA">
            <w:pPr>
              <w:numPr>
                <w:ilvl w:val="0"/>
                <w:numId w:val="1"/>
              </w:numPr>
              <w:tabs>
                <w:tab w:val="clear" w:pos="720"/>
                <w:tab w:val="num" w:pos="380"/>
              </w:tabs>
              <w:overflowPunct w:val="0"/>
              <w:ind w:left="302" w:hanging="288"/>
              <w:textAlignment w:val="baseline"/>
            </w:pPr>
            <w:r>
              <w:t xml:space="preserve">Only the initial specimen (i.e., the </w:t>
            </w:r>
            <w:r w:rsidR="00A95BD4" w:rsidRPr="008968A5">
              <w:t xml:space="preserve">tampered-with </w:t>
            </w:r>
            <w:r>
              <w:t>specimen).</w:t>
            </w:r>
          </w:p>
          <w:p w14:paraId="7AE95C11" w14:textId="3A24C24A" w:rsidR="00A95BD4" w:rsidRDefault="00A95BD4" w:rsidP="00DE43CA">
            <w:pPr>
              <w:numPr>
                <w:ilvl w:val="0"/>
                <w:numId w:val="1"/>
              </w:numPr>
              <w:tabs>
                <w:tab w:val="clear" w:pos="720"/>
                <w:tab w:val="num" w:pos="380"/>
              </w:tabs>
              <w:overflowPunct w:val="0"/>
              <w:ind w:left="302" w:hanging="288"/>
              <w:textAlignment w:val="baseline"/>
            </w:pPr>
            <w:r>
              <w:t>C</w:t>
            </w:r>
            <w:r w:rsidRPr="008968A5">
              <w:t>ontact FFD program</w:t>
            </w:r>
            <w:r>
              <w:t xml:space="preserve"> </w:t>
            </w:r>
            <w:r w:rsidRPr="008968A5">
              <w:t>manage</w:t>
            </w:r>
            <w:r w:rsidR="002346C4">
              <w:t>r</w:t>
            </w:r>
            <w:r w:rsidR="004619AB">
              <w:t xml:space="preserve"> for direction</w:t>
            </w:r>
            <w:r w:rsidRPr="008968A5">
              <w:t>.</w:t>
            </w:r>
            <w:r w:rsidR="0057322F">
              <w:t xml:space="preserve"> </w:t>
            </w:r>
          </w:p>
          <w:p w14:paraId="657DF8E7" w14:textId="77777777" w:rsidR="00A95BD4" w:rsidRPr="008968A5" w:rsidRDefault="00A95BD4" w:rsidP="00DE43CA">
            <w:pPr>
              <w:numPr>
                <w:ilvl w:val="0"/>
                <w:numId w:val="1"/>
              </w:numPr>
              <w:tabs>
                <w:tab w:val="clear" w:pos="720"/>
                <w:tab w:val="num" w:pos="380"/>
              </w:tabs>
              <w:overflowPunct w:val="0"/>
              <w:ind w:left="302" w:hanging="288"/>
              <w:textAlignment w:val="baseline"/>
            </w:pPr>
            <w:r w:rsidRPr="008968A5">
              <w:t>I don’t know.</w:t>
            </w:r>
          </w:p>
          <w:p w14:paraId="34B9A0E1" w14:textId="6179FA9D" w:rsidR="00192180" w:rsidRPr="008968A5" w:rsidRDefault="00A95BD4" w:rsidP="00612551">
            <w:pPr>
              <w:numPr>
                <w:ilvl w:val="0"/>
                <w:numId w:val="1"/>
              </w:numPr>
              <w:tabs>
                <w:tab w:val="clear" w:pos="720"/>
                <w:tab w:val="num" w:pos="380"/>
              </w:tabs>
              <w:overflowPunct w:val="0"/>
              <w:ind w:left="302" w:hanging="288"/>
              <w:textAlignment w:val="baseline"/>
            </w:pPr>
            <w:r>
              <w:t>Other:</w:t>
            </w:r>
          </w:p>
        </w:tc>
        <w:tc>
          <w:tcPr>
            <w:tcW w:w="5424" w:type="dxa"/>
          </w:tcPr>
          <w:p w14:paraId="2CD85320" w14:textId="2F3E63FB" w:rsidR="00553A04" w:rsidRDefault="00A95BD4" w:rsidP="00686F38">
            <w:r>
              <w:t>§ </w:t>
            </w:r>
            <w:r w:rsidRPr="008968A5">
              <w:t>26.111(d) states:</w:t>
            </w:r>
            <w:r w:rsidR="0057322F">
              <w:t xml:space="preserve"> </w:t>
            </w:r>
          </w:p>
          <w:p w14:paraId="33B1E09D" w14:textId="6B53DA81" w:rsidR="00A95BD4" w:rsidRPr="008968A5" w:rsidRDefault="00A95BD4" w:rsidP="00686F38">
            <w:r w:rsidRPr="008968A5">
              <w:t xml:space="preserve">“Any specimen of </w:t>
            </w:r>
            <w:r>
              <w:t>15 mL</w:t>
            </w:r>
            <w:r w:rsidRPr="008968A5">
              <w:t xml:space="preserve"> or more that the collector suspects has been diluted, substituted, or adulterated, and any specimen of </w:t>
            </w:r>
            <w:r>
              <w:t>15 mL</w:t>
            </w:r>
            <w:r w:rsidRPr="008968A5">
              <w:t xml:space="preserve"> or more that has been collected under direct observation under paragraph (c) of this </w:t>
            </w:r>
            <w:r w:rsidR="0026251F">
              <w:t>section</w:t>
            </w:r>
            <w:r w:rsidRPr="008968A5">
              <w:t xml:space="preserve">, must be sent directly to the </w:t>
            </w:r>
            <w:r>
              <w:t>HHS</w:t>
            </w:r>
            <w:r>
              <w:noBreakHyphen/>
            </w:r>
            <w:r w:rsidRPr="008968A5">
              <w:t>certified laboratory for initial and, if required, confirmatory testing, and may not be subject to initial testing at a licensee testing facility.”</w:t>
            </w:r>
          </w:p>
        </w:tc>
      </w:tr>
      <w:tr w:rsidR="00A95BD4" w:rsidRPr="008968A5" w14:paraId="30FAB666" w14:textId="77777777" w:rsidTr="00987F9A">
        <w:trPr>
          <w:cantSplit/>
        </w:trPr>
        <w:tc>
          <w:tcPr>
            <w:tcW w:w="853" w:type="dxa"/>
          </w:tcPr>
          <w:p w14:paraId="653873DB" w14:textId="27A36107" w:rsidR="00A95BD4" w:rsidRPr="008968A5" w:rsidRDefault="00A95BD4" w:rsidP="004459D8">
            <w:pPr>
              <w:jc w:val="center"/>
            </w:pPr>
            <w:r w:rsidRPr="008968A5">
              <w:lastRenderedPageBreak/>
              <w:t>B2</w:t>
            </w:r>
            <w:ins w:id="361" w:author="Author">
              <w:r w:rsidR="00454351">
                <w:t>5</w:t>
              </w:r>
            </w:ins>
          </w:p>
        </w:tc>
        <w:tc>
          <w:tcPr>
            <w:tcW w:w="2851" w:type="dxa"/>
          </w:tcPr>
          <w:p w14:paraId="41C196F6" w14:textId="078E5886" w:rsidR="00A95BD4" w:rsidRDefault="00A95BD4" w:rsidP="004459D8">
            <w:r w:rsidRPr="008968A5">
              <w:t>What do you do with a specimen of insufficient quantity (less than</w:t>
            </w:r>
          </w:p>
          <w:p w14:paraId="3AC9459E" w14:textId="532FE16D" w:rsidR="00A95BD4" w:rsidRPr="008968A5" w:rsidRDefault="00A95BD4" w:rsidP="004459D8">
            <w:r>
              <w:t>30 mL</w:t>
            </w:r>
            <w:r w:rsidRPr="008968A5">
              <w:t>)?</w:t>
            </w:r>
          </w:p>
        </w:tc>
        <w:tc>
          <w:tcPr>
            <w:tcW w:w="3802" w:type="dxa"/>
          </w:tcPr>
          <w:p w14:paraId="5680879A" w14:textId="3BEDC6E4" w:rsidR="00A95BD4" w:rsidRPr="008968A5" w:rsidRDefault="00A95BD4" w:rsidP="005546C3">
            <w:pPr>
              <w:numPr>
                <w:ilvl w:val="0"/>
                <w:numId w:val="1"/>
              </w:numPr>
              <w:tabs>
                <w:tab w:val="clear" w:pos="720"/>
                <w:tab w:val="num" w:pos="380"/>
              </w:tabs>
              <w:overflowPunct w:val="0"/>
              <w:spacing w:after="60"/>
              <w:ind w:left="302" w:hanging="288"/>
              <w:textAlignment w:val="baseline"/>
            </w:pPr>
            <w:r w:rsidRPr="008968A5">
              <w:t>Discard it, unless the specimen shows signs of tampering, adulteration, or the temperature or color was out of range.</w:t>
            </w:r>
            <w:r w:rsidR="0057322F">
              <w:t xml:space="preserve"> </w:t>
            </w:r>
            <w:r w:rsidRPr="008968A5">
              <w:t xml:space="preserve">If so, contact FFD program management and send the sample to the </w:t>
            </w:r>
            <w:r>
              <w:t>HHS</w:t>
            </w:r>
            <w:r>
              <w:noBreakHyphen/>
            </w:r>
            <w:r w:rsidRPr="008968A5">
              <w:t>certified laboratory.</w:t>
            </w:r>
          </w:p>
          <w:p w14:paraId="1BDF0A8B" w14:textId="77777777" w:rsidR="00A95BD4" w:rsidRPr="008968A5" w:rsidRDefault="00A95BD4" w:rsidP="005546C3">
            <w:pPr>
              <w:numPr>
                <w:ilvl w:val="0"/>
                <w:numId w:val="1"/>
              </w:numPr>
              <w:tabs>
                <w:tab w:val="clear" w:pos="720"/>
                <w:tab w:val="num" w:pos="380"/>
              </w:tabs>
              <w:overflowPunct w:val="0"/>
              <w:spacing w:after="60"/>
              <w:ind w:left="302" w:hanging="288"/>
              <w:textAlignment w:val="baseline"/>
            </w:pPr>
            <w:r w:rsidRPr="008968A5">
              <w:t>Discard it.</w:t>
            </w:r>
          </w:p>
          <w:p w14:paraId="56A44A0A" w14:textId="77777777" w:rsidR="00A95BD4" w:rsidRPr="008968A5" w:rsidRDefault="00A95BD4" w:rsidP="005546C3">
            <w:pPr>
              <w:numPr>
                <w:ilvl w:val="0"/>
                <w:numId w:val="1"/>
              </w:numPr>
              <w:tabs>
                <w:tab w:val="clear" w:pos="720"/>
                <w:tab w:val="num" w:pos="380"/>
              </w:tabs>
              <w:overflowPunct w:val="0"/>
              <w:spacing w:after="60"/>
              <w:ind w:left="302" w:hanging="288"/>
              <w:textAlignment w:val="baseline"/>
            </w:pPr>
            <w:r w:rsidRPr="008968A5">
              <w:t>Send it to the lab.</w:t>
            </w:r>
          </w:p>
          <w:p w14:paraId="3ADD14CA" w14:textId="77777777" w:rsidR="004619AB" w:rsidRDefault="004619AB" w:rsidP="005546C3">
            <w:pPr>
              <w:numPr>
                <w:ilvl w:val="0"/>
                <w:numId w:val="1"/>
              </w:numPr>
              <w:tabs>
                <w:tab w:val="clear" w:pos="720"/>
                <w:tab w:val="num" w:pos="380"/>
              </w:tabs>
              <w:overflowPunct w:val="0"/>
              <w:spacing w:after="60"/>
              <w:ind w:left="302" w:hanging="288"/>
              <w:textAlignment w:val="baseline"/>
            </w:pPr>
            <w:r>
              <w:t>Contact FFD program management for direction.</w:t>
            </w:r>
          </w:p>
          <w:p w14:paraId="1B365F96" w14:textId="77777777" w:rsidR="00A95BD4" w:rsidRPr="008968A5" w:rsidRDefault="00A95BD4" w:rsidP="005546C3">
            <w:pPr>
              <w:numPr>
                <w:ilvl w:val="0"/>
                <w:numId w:val="1"/>
              </w:numPr>
              <w:tabs>
                <w:tab w:val="clear" w:pos="720"/>
                <w:tab w:val="num" w:pos="380"/>
              </w:tabs>
              <w:overflowPunct w:val="0"/>
              <w:spacing w:after="60"/>
              <w:ind w:left="302" w:hanging="288"/>
              <w:textAlignment w:val="baseline"/>
            </w:pPr>
            <w:r w:rsidRPr="008968A5">
              <w:t>I don’t know.</w:t>
            </w:r>
          </w:p>
          <w:p w14:paraId="0FFDAC53" w14:textId="77777777" w:rsidR="00A95BD4" w:rsidRPr="008968A5" w:rsidRDefault="00A95BD4" w:rsidP="004459D8">
            <w:pPr>
              <w:numPr>
                <w:ilvl w:val="0"/>
                <w:numId w:val="1"/>
              </w:numPr>
              <w:tabs>
                <w:tab w:val="clear" w:pos="720"/>
                <w:tab w:val="num" w:pos="380"/>
              </w:tabs>
              <w:overflowPunct w:val="0"/>
              <w:ind w:left="302" w:hanging="288"/>
              <w:textAlignment w:val="baseline"/>
            </w:pPr>
            <w:r>
              <w:t>Other:</w:t>
            </w:r>
          </w:p>
          <w:p w14:paraId="11C8B3C9" w14:textId="77777777" w:rsidR="00A95BD4" w:rsidRPr="008968A5" w:rsidRDefault="00A95BD4" w:rsidP="004459D8">
            <w:pPr>
              <w:ind w:left="14"/>
            </w:pPr>
          </w:p>
          <w:p w14:paraId="5BA5F25F" w14:textId="77777777" w:rsidR="00A95BD4" w:rsidRPr="008968A5" w:rsidRDefault="00A95BD4" w:rsidP="004459D8"/>
          <w:p w14:paraId="085003E0" w14:textId="77777777" w:rsidR="00A95BD4" w:rsidRPr="008968A5" w:rsidRDefault="00A95BD4" w:rsidP="004459D8"/>
        </w:tc>
        <w:tc>
          <w:tcPr>
            <w:tcW w:w="5424" w:type="dxa"/>
          </w:tcPr>
          <w:p w14:paraId="6423658F" w14:textId="7AE6B2F7" w:rsidR="00553A04" w:rsidRDefault="00A95BD4" w:rsidP="004459D8">
            <w:r>
              <w:t>§ </w:t>
            </w:r>
            <w:r w:rsidRPr="008968A5">
              <w:t>26.109(b)(4) states:</w:t>
            </w:r>
            <w:r w:rsidR="0057322F">
              <w:t xml:space="preserve"> </w:t>
            </w:r>
          </w:p>
          <w:p w14:paraId="00B1684B" w14:textId="35E9C139" w:rsidR="00A95BD4" w:rsidRPr="008968A5" w:rsidRDefault="00A95BD4" w:rsidP="004459D8">
            <w:r w:rsidRPr="008968A5">
              <w:t xml:space="preserve">“Neither the donor nor the collector may combine specimens. The collector shall discard specimens of less than </w:t>
            </w:r>
            <w:r>
              <w:t>30 mL</w:t>
            </w:r>
            <w:r w:rsidRPr="008968A5">
              <w:t>, except if there is reason to believe that the donor has diluted, adulterated, substituted, or otherwise tampered with the specimen, based on the collector’s observations of the donor’s behavior during the colle</w:t>
            </w:r>
            <w:r w:rsidR="00D80132">
              <w:t xml:space="preserve">ction process or the specimen’s </w:t>
            </w:r>
            <w:r w:rsidRPr="008968A5">
              <w:t xml:space="preserve">characteristics, as specified in </w:t>
            </w:r>
            <w:r>
              <w:t>§ </w:t>
            </w:r>
            <w:r w:rsidRPr="008968A5">
              <w:t xml:space="preserve">26.111. If the collector has a reason to believe that a specimen that is </w:t>
            </w:r>
            <w:r>
              <w:t>15 mL</w:t>
            </w:r>
            <w:r w:rsidRPr="008968A5">
              <w:t xml:space="preserve"> or more, but less than </w:t>
            </w:r>
            <w:r>
              <w:t>30 mL</w:t>
            </w:r>
            <w:r w:rsidRPr="008968A5">
              <w:t xml:space="preserve">, has been diluted, adulterated, substituted, or altered, the collector shall prepare the suspect specimen for shipping to the </w:t>
            </w:r>
            <w:r>
              <w:t>HHS</w:t>
            </w:r>
            <w:r>
              <w:noBreakHyphen/>
            </w:r>
            <w:r w:rsidRPr="008968A5">
              <w:t xml:space="preserve">certified laboratory and contact FFD program management to determine whether a directly observed collection is required, as described in </w:t>
            </w:r>
            <w:r>
              <w:t>§ </w:t>
            </w:r>
            <w:r w:rsidRPr="008968A5">
              <w:t>26.115.”</w:t>
            </w:r>
          </w:p>
        </w:tc>
      </w:tr>
      <w:tr w:rsidR="00A95BD4" w:rsidRPr="008968A5" w14:paraId="4A88AFCD" w14:textId="77777777" w:rsidTr="00987F9A">
        <w:trPr>
          <w:cantSplit/>
        </w:trPr>
        <w:tc>
          <w:tcPr>
            <w:tcW w:w="853" w:type="dxa"/>
          </w:tcPr>
          <w:p w14:paraId="1D3446E4" w14:textId="6797FCE1" w:rsidR="00A95BD4" w:rsidRPr="008968A5" w:rsidRDefault="00A95BD4" w:rsidP="004459D8">
            <w:pPr>
              <w:jc w:val="center"/>
            </w:pPr>
            <w:r w:rsidRPr="008968A5">
              <w:t>B2</w:t>
            </w:r>
            <w:ins w:id="362" w:author="Author">
              <w:r w:rsidR="009C3266">
                <w:t>6</w:t>
              </w:r>
            </w:ins>
          </w:p>
        </w:tc>
        <w:tc>
          <w:tcPr>
            <w:tcW w:w="2851" w:type="dxa"/>
          </w:tcPr>
          <w:p w14:paraId="79906404" w14:textId="17605A63" w:rsidR="00A95BD4" w:rsidRPr="008968A5" w:rsidRDefault="00A95BD4" w:rsidP="004459D8">
            <w:r w:rsidRPr="008968A5">
              <w:t xml:space="preserve">If a specimen has been collected but not yet packaged for transfer, and you momentarily have to leave your workstation, what do you do with the sealed specimen(s) and </w:t>
            </w:r>
            <w:ins w:id="363" w:author="Author">
              <w:r w:rsidR="009C3266">
                <w:t xml:space="preserve">Federal </w:t>
              </w:r>
            </w:ins>
            <w:r w:rsidR="004619AB">
              <w:t>CCF</w:t>
            </w:r>
            <w:r w:rsidRPr="008968A5">
              <w:t>(s)?</w:t>
            </w:r>
          </w:p>
        </w:tc>
        <w:tc>
          <w:tcPr>
            <w:tcW w:w="3802" w:type="dxa"/>
          </w:tcPr>
          <w:p w14:paraId="3359E514" w14:textId="6176E123" w:rsidR="00A95BD4" w:rsidRPr="008968A5" w:rsidRDefault="00A95BD4" w:rsidP="005546C3">
            <w:pPr>
              <w:numPr>
                <w:ilvl w:val="0"/>
                <w:numId w:val="1"/>
              </w:numPr>
              <w:tabs>
                <w:tab w:val="clear" w:pos="720"/>
                <w:tab w:val="num" w:pos="380"/>
              </w:tabs>
              <w:overflowPunct w:val="0"/>
              <w:spacing w:after="60"/>
              <w:ind w:left="302" w:hanging="288"/>
              <w:textAlignment w:val="baseline"/>
            </w:pPr>
            <w:r w:rsidRPr="008968A5">
              <w:t xml:space="preserve">Take both the specimen(s) and </w:t>
            </w:r>
            <w:ins w:id="364" w:author="Author">
              <w:r w:rsidR="009C3266">
                <w:t xml:space="preserve">Federal </w:t>
              </w:r>
            </w:ins>
            <w:r>
              <w:t>CCF</w:t>
            </w:r>
            <w:r w:rsidRPr="008968A5">
              <w:t>(s) with me or secure them.</w:t>
            </w:r>
          </w:p>
          <w:p w14:paraId="1AB5F6A0" w14:textId="77777777" w:rsidR="00A95BD4" w:rsidRPr="008968A5" w:rsidRDefault="00A95BD4" w:rsidP="005546C3">
            <w:pPr>
              <w:numPr>
                <w:ilvl w:val="0"/>
                <w:numId w:val="1"/>
              </w:numPr>
              <w:tabs>
                <w:tab w:val="clear" w:pos="720"/>
                <w:tab w:val="num" w:pos="380"/>
              </w:tabs>
              <w:overflowPunct w:val="0"/>
              <w:spacing w:after="60"/>
              <w:ind w:left="302" w:hanging="288"/>
              <w:textAlignment w:val="baseline"/>
            </w:pPr>
            <w:r w:rsidRPr="008968A5">
              <w:t>Leave the specimen(s) with another authorized collector.</w:t>
            </w:r>
          </w:p>
          <w:p w14:paraId="51C3211B" w14:textId="77777777" w:rsidR="00A95BD4" w:rsidRPr="008968A5" w:rsidRDefault="00A95BD4" w:rsidP="005546C3">
            <w:pPr>
              <w:numPr>
                <w:ilvl w:val="0"/>
                <w:numId w:val="1"/>
              </w:numPr>
              <w:tabs>
                <w:tab w:val="clear" w:pos="720"/>
                <w:tab w:val="num" w:pos="380"/>
              </w:tabs>
              <w:overflowPunct w:val="0"/>
              <w:spacing w:after="60"/>
              <w:ind w:left="302" w:hanging="288"/>
              <w:textAlignment w:val="baseline"/>
            </w:pPr>
            <w:r w:rsidRPr="008968A5">
              <w:t>I don’t know.</w:t>
            </w:r>
          </w:p>
          <w:p w14:paraId="0981D95A" w14:textId="77777777" w:rsidR="00A95BD4" w:rsidRDefault="00A95BD4" w:rsidP="005546C3">
            <w:pPr>
              <w:numPr>
                <w:ilvl w:val="0"/>
                <w:numId w:val="1"/>
              </w:numPr>
              <w:tabs>
                <w:tab w:val="clear" w:pos="720"/>
                <w:tab w:val="num" w:pos="380"/>
              </w:tabs>
              <w:overflowPunct w:val="0"/>
              <w:spacing w:after="60"/>
              <w:ind w:left="302" w:hanging="288"/>
              <w:textAlignment w:val="baseline"/>
            </w:pPr>
            <w:r w:rsidRPr="008968A5">
              <w:t>Other:</w:t>
            </w:r>
          </w:p>
          <w:p w14:paraId="557BFD61" w14:textId="77777777" w:rsidR="00A95BD4" w:rsidRDefault="00A95BD4" w:rsidP="004459D8">
            <w:pPr>
              <w:overflowPunct w:val="0"/>
              <w:textAlignment w:val="baseline"/>
            </w:pPr>
          </w:p>
          <w:p w14:paraId="10B4481C" w14:textId="77777777" w:rsidR="00A95BD4" w:rsidRDefault="00A95BD4" w:rsidP="004459D8">
            <w:pPr>
              <w:overflowPunct w:val="0"/>
              <w:textAlignment w:val="baseline"/>
            </w:pPr>
          </w:p>
          <w:p w14:paraId="45D9DF80" w14:textId="77777777" w:rsidR="00A95BD4" w:rsidRPr="00D932D3" w:rsidRDefault="00A95BD4" w:rsidP="004459D8">
            <w:pPr>
              <w:overflowPunct w:val="0"/>
              <w:textAlignment w:val="baseline"/>
            </w:pPr>
          </w:p>
        </w:tc>
        <w:tc>
          <w:tcPr>
            <w:tcW w:w="5424" w:type="dxa"/>
          </w:tcPr>
          <w:p w14:paraId="2DFC5296" w14:textId="7F6CA6F6" w:rsidR="00553A04" w:rsidRDefault="00A95BD4" w:rsidP="004459D8">
            <w:r>
              <w:t>§ </w:t>
            </w:r>
            <w:r w:rsidRPr="008968A5">
              <w:t>26.117(g) states:</w:t>
            </w:r>
            <w:r w:rsidR="0057322F">
              <w:t xml:space="preserve"> </w:t>
            </w:r>
          </w:p>
          <w:p w14:paraId="52601168" w14:textId="6D684418" w:rsidR="00A95BD4" w:rsidRPr="008968A5" w:rsidRDefault="00A95BD4" w:rsidP="004459D8">
            <w:r w:rsidRPr="008968A5">
              <w:t>“If the involved collector momentarily leaves his or her workstation, the sealed specimens and</w:t>
            </w:r>
            <w:ins w:id="365" w:author="Author">
              <w:r w:rsidR="005E3ACB">
                <w:t xml:space="preserve"> </w:t>
              </w:r>
              <w:r w:rsidR="009C3266">
                <w:t>Federal CCFs</w:t>
              </w:r>
            </w:ins>
            <w:r w:rsidRPr="008968A5">
              <w:t xml:space="preserve"> must be secured or taken with him or her.”</w:t>
            </w:r>
          </w:p>
        </w:tc>
      </w:tr>
      <w:tr w:rsidR="00A95BD4" w:rsidRPr="008968A5" w14:paraId="2F3705EB" w14:textId="77777777" w:rsidTr="00987F9A">
        <w:trPr>
          <w:cantSplit/>
        </w:trPr>
        <w:tc>
          <w:tcPr>
            <w:tcW w:w="853" w:type="dxa"/>
          </w:tcPr>
          <w:p w14:paraId="78CD3053" w14:textId="7E5533D4" w:rsidR="00A95BD4" w:rsidRPr="009B7EA8" w:rsidRDefault="00A95BD4" w:rsidP="004459D8">
            <w:pPr>
              <w:jc w:val="center"/>
            </w:pPr>
            <w:r w:rsidRPr="009B7EA8">
              <w:lastRenderedPageBreak/>
              <w:t>B2</w:t>
            </w:r>
            <w:ins w:id="366" w:author="Author">
              <w:r w:rsidR="009C3266">
                <w:t>7</w:t>
              </w:r>
            </w:ins>
          </w:p>
        </w:tc>
        <w:tc>
          <w:tcPr>
            <w:tcW w:w="2851" w:type="dxa"/>
          </w:tcPr>
          <w:p w14:paraId="72C3CCB8" w14:textId="136D8EEB" w:rsidR="00A95BD4" w:rsidRPr="009B7EA8" w:rsidRDefault="008E0BAC" w:rsidP="004459D8">
            <w:r w:rsidRPr="009B7EA8">
              <w:t>In the exceptional event that</w:t>
            </w:r>
            <w:r w:rsidR="00A95BD4" w:rsidRPr="009B7EA8">
              <w:t xml:space="preserve"> a non-dedicated facility (public restroom or hospital examining room) is used for a collection</w:t>
            </w:r>
            <w:r>
              <w:t xml:space="preserve"> </w:t>
            </w:r>
            <w:r w:rsidRPr="009B7EA8">
              <w:t>(e.g., post-event test)</w:t>
            </w:r>
            <w:r w:rsidR="00A95BD4" w:rsidRPr="009B7EA8">
              <w:t>:</w:t>
            </w:r>
          </w:p>
          <w:p w14:paraId="5C91B6B0" w14:textId="77777777" w:rsidR="00A95BD4" w:rsidRPr="009B7EA8" w:rsidRDefault="00A95BD4" w:rsidP="004459D8"/>
          <w:p w14:paraId="5D1A63EA" w14:textId="77777777" w:rsidR="00A95BD4" w:rsidRPr="009B7EA8" w:rsidRDefault="00A95BD4" w:rsidP="004459D8">
            <w:r w:rsidRPr="009B7EA8">
              <w:t xml:space="preserve">How do you secure the location used for testing? </w:t>
            </w:r>
          </w:p>
        </w:tc>
        <w:tc>
          <w:tcPr>
            <w:tcW w:w="3802" w:type="dxa"/>
          </w:tcPr>
          <w:p w14:paraId="5877EA03" w14:textId="77777777" w:rsidR="00A95BD4" w:rsidRPr="008968A5" w:rsidRDefault="00A95BD4" w:rsidP="004610F6">
            <w:pPr>
              <w:numPr>
                <w:ilvl w:val="0"/>
                <w:numId w:val="1"/>
              </w:numPr>
              <w:tabs>
                <w:tab w:val="clear" w:pos="720"/>
                <w:tab w:val="num" w:pos="380"/>
              </w:tabs>
              <w:overflowPunct w:val="0"/>
              <w:spacing w:after="60"/>
              <w:ind w:left="302" w:hanging="288"/>
              <w:textAlignment w:val="baseline"/>
            </w:pPr>
            <w:r w:rsidRPr="008968A5">
              <w:t>Visually inspect the facility, add a coloring agent to the water in the toilet, assure that undetected access is prevented, and post limited access signs or assign an individual to ensure no unauthorized personnel are present during the collection process.</w:t>
            </w:r>
          </w:p>
          <w:p w14:paraId="0B596569" w14:textId="2C784306" w:rsidR="00A95BD4" w:rsidRPr="008968A5" w:rsidRDefault="00A95BD4" w:rsidP="004610F6">
            <w:pPr>
              <w:numPr>
                <w:ilvl w:val="0"/>
                <w:numId w:val="1"/>
              </w:numPr>
              <w:tabs>
                <w:tab w:val="clear" w:pos="720"/>
                <w:tab w:val="num" w:pos="380"/>
              </w:tabs>
              <w:overflowPunct w:val="0"/>
              <w:spacing w:after="60"/>
              <w:ind w:left="302" w:hanging="288"/>
              <w:textAlignment w:val="baseline"/>
            </w:pPr>
            <w:r w:rsidRPr="008968A5">
              <w:t>I don’t know</w:t>
            </w:r>
            <w:r w:rsidR="008E0BAC">
              <w:t>, I’ve never conducted a collection under these circumstances</w:t>
            </w:r>
            <w:r w:rsidRPr="008968A5">
              <w:t>.</w:t>
            </w:r>
          </w:p>
          <w:p w14:paraId="7F942B55" w14:textId="77777777" w:rsidR="00A95BD4" w:rsidRPr="00944974" w:rsidRDefault="00A95BD4" w:rsidP="004610F6">
            <w:pPr>
              <w:numPr>
                <w:ilvl w:val="0"/>
                <w:numId w:val="1"/>
              </w:numPr>
              <w:tabs>
                <w:tab w:val="clear" w:pos="720"/>
                <w:tab w:val="num" w:pos="380"/>
              </w:tabs>
              <w:overflowPunct w:val="0"/>
              <w:spacing w:after="60"/>
              <w:ind w:left="302" w:hanging="288"/>
              <w:textAlignment w:val="baseline"/>
            </w:pPr>
            <w:r>
              <w:t>Other:</w:t>
            </w:r>
          </w:p>
          <w:p w14:paraId="724F52F0" w14:textId="77777777" w:rsidR="00A95BD4" w:rsidRDefault="00A95BD4" w:rsidP="004459D8"/>
          <w:p w14:paraId="7A758525" w14:textId="77777777" w:rsidR="00A95BD4" w:rsidRDefault="00A95BD4" w:rsidP="004459D8"/>
          <w:p w14:paraId="682DB327" w14:textId="77777777" w:rsidR="00A95BD4" w:rsidRPr="008968A5" w:rsidRDefault="00A95BD4" w:rsidP="004459D8"/>
        </w:tc>
        <w:tc>
          <w:tcPr>
            <w:tcW w:w="5424" w:type="dxa"/>
          </w:tcPr>
          <w:p w14:paraId="5D844BCB" w14:textId="5417F064" w:rsidR="008E0BAC" w:rsidRDefault="00A95BD4" w:rsidP="004459D8">
            <w:r>
              <w:t>§ </w:t>
            </w:r>
            <w:r w:rsidRPr="008968A5">
              <w:t>26.87(f)</w:t>
            </w:r>
            <w:r>
              <w:t xml:space="preserve"> </w:t>
            </w:r>
            <w:r w:rsidR="008E0BAC">
              <w:t>states:</w:t>
            </w:r>
            <w:r w:rsidR="002346C4">
              <w:t xml:space="preserve"> </w:t>
            </w:r>
            <w:r w:rsidR="008E0BAC">
              <w:t>“</w:t>
            </w:r>
            <w:r w:rsidR="008E0BAC" w:rsidRPr="009B7EA8">
              <w:t>In the exceptional event that a designated collection site is inaccessible and there is an immediate requirement to collect a specimen</w:t>
            </w:r>
            <w:ins w:id="367" w:author="Author">
              <w:r w:rsidR="009C3266">
                <w:t xml:space="preserve"> for drug testing</w:t>
              </w:r>
            </w:ins>
            <w:r w:rsidR="008E0BAC" w:rsidRPr="009B7EA8">
              <w:t>, including, but not limited to, an event investigation, then the licensee or other entity may use a public rest room, onsite rest room, or hospital examining room according to the following procedures:</w:t>
            </w:r>
          </w:p>
          <w:p w14:paraId="4EE48109" w14:textId="2BF3FC2F" w:rsidR="00553A04" w:rsidRPr="00FD5A94" w:rsidRDefault="00A95BD4" w:rsidP="004459D8">
            <w:r w:rsidRPr="00FD5A94">
              <w:t>(1</w:t>
            </w:r>
            <w:r>
              <w:t>)</w:t>
            </w:r>
            <w:r w:rsidR="008E0BAC">
              <w:t xml:space="preserve"> </w:t>
            </w:r>
            <w:r w:rsidRPr="00FD5A94">
              <w:t>The facility must be secured by visual inspection to ensure that no unauthorized persons are present, and that undetected access (e.g., through a rear door not in the view of the collector) is impossible.</w:t>
            </w:r>
            <w:r w:rsidR="0057322F">
              <w:t xml:space="preserve"> </w:t>
            </w:r>
            <w:r w:rsidRPr="00FD5A94">
              <w:t>Security during the collection may be maintained by restricting access to collection materials and specimens. In the case of a public rest room, a sign must be posted or an individual assigned to ensure that no unauthorized personnel are present during the entire collection procedure to avoid embarrassment of the donor and distraction of the collector.”</w:t>
            </w:r>
          </w:p>
        </w:tc>
      </w:tr>
      <w:tr w:rsidR="00A95BD4" w:rsidRPr="008968A5" w14:paraId="03C81C6F" w14:textId="77777777" w:rsidTr="00987F9A">
        <w:trPr>
          <w:cantSplit/>
        </w:trPr>
        <w:tc>
          <w:tcPr>
            <w:tcW w:w="853" w:type="dxa"/>
          </w:tcPr>
          <w:p w14:paraId="6CEAE56E" w14:textId="7AF2996B" w:rsidR="00A95BD4" w:rsidRPr="008968A5" w:rsidRDefault="00A95BD4" w:rsidP="004459D8">
            <w:pPr>
              <w:jc w:val="center"/>
            </w:pPr>
            <w:r w:rsidRPr="008968A5">
              <w:t>B2</w:t>
            </w:r>
            <w:ins w:id="368" w:author="Author">
              <w:r w:rsidR="00C45A50">
                <w:t>8</w:t>
              </w:r>
            </w:ins>
          </w:p>
        </w:tc>
        <w:tc>
          <w:tcPr>
            <w:tcW w:w="2851" w:type="dxa"/>
          </w:tcPr>
          <w:p w14:paraId="0A709DBB" w14:textId="48B12E23" w:rsidR="00A95BD4" w:rsidRPr="008968A5" w:rsidRDefault="006469F4" w:rsidP="004459D8">
            <w:r w:rsidRPr="008968A5">
              <w:t>I</w:t>
            </w:r>
            <w:r w:rsidRPr="009B7EA8">
              <w:t xml:space="preserve">n the exceptional event </w:t>
            </w:r>
            <w:r>
              <w:t xml:space="preserve">that </w:t>
            </w:r>
            <w:r w:rsidR="00A95BD4" w:rsidRPr="008968A5">
              <w:t xml:space="preserve">a non-dedicated facility (public restroom or hospital examining room) is used for </w:t>
            </w:r>
            <w:r>
              <w:t xml:space="preserve">a </w:t>
            </w:r>
            <w:r w:rsidR="00A95BD4" w:rsidRPr="008968A5">
              <w:t>collection</w:t>
            </w:r>
            <w:r w:rsidR="00A95BD4">
              <w:t xml:space="preserve"> </w:t>
            </w:r>
            <w:r>
              <w:t>(</w:t>
            </w:r>
            <w:r w:rsidRPr="009B7EA8">
              <w:t>e.g., post-event test)</w:t>
            </w:r>
            <w:r w:rsidRPr="008968A5">
              <w:t>:</w:t>
            </w:r>
          </w:p>
          <w:p w14:paraId="1D5FD0A6" w14:textId="77777777" w:rsidR="00A95BD4" w:rsidRPr="008968A5" w:rsidRDefault="00A95BD4" w:rsidP="004459D8"/>
          <w:p w14:paraId="7FD42F3E" w14:textId="44C97447" w:rsidR="00A95BD4" w:rsidRPr="008968A5" w:rsidRDefault="00A95BD4" w:rsidP="004459D8">
            <w:r w:rsidRPr="008968A5">
              <w:t xml:space="preserve">Where do you (or a different collector of the same gender as the donor) go while the donor is in </w:t>
            </w:r>
            <w:r w:rsidR="006469F4">
              <w:t>a multi-unit stall</w:t>
            </w:r>
            <w:r w:rsidR="006469F4" w:rsidRPr="008968A5">
              <w:t xml:space="preserve"> </w:t>
            </w:r>
            <w:r w:rsidR="006469F4">
              <w:t>or single restroom</w:t>
            </w:r>
            <w:r w:rsidRPr="008968A5">
              <w:t>?</w:t>
            </w:r>
          </w:p>
        </w:tc>
        <w:tc>
          <w:tcPr>
            <w:tcW w:w="3802" w:type="dxa"/>
          </w:tcPr>
          <w:p w14:paraId="0A254D8B" w14:textId="38D1EC9A" w:rsidR="00A95BD4" w:rsidRPr="008968A5" w:rsidRDefault="006469F4" w:rsidP="004610F6">
            <w:pPr>
              <w:numPr>
                <w:ilvl w:val="0"/>
                <w:numId w:val="1"/>
              </w:numPr>
              <w:tabs>
                <w:tab w:val="clear" w:pos="720"/>
                <w:tab w:val="num" w:pos="380"/>
              </w:tabs>
              <w:overflowPunct w:val="0"/>
              <w:spacing w:after="60"/>
              <w:ind w:left="302" w:hanging="288"/>
              <w:textAlignment w:val="baseline"/>
            </w:pPr>
            <w:r>
              <w:t xml:space="preserve">Stand directly </w:t>
            </w:r>
            <w:r w:rsidR="00A95BD4" w:rsidRPr="008968A5">
              <w:t>outside the stall</w:t>
            </w:r>
            <w:r>
              <w:t xml:space="preserve"> (if multi-stall restroom) or outside the door to the room (if a single restroom)</w:t>
            </w:r>
            <w:r w:rsidR="00A95BD4" w:rsidRPr="008968A5">
              <w:t>.</w:t>
            </w:r>
          </w:p>
          <w:p w14:paraId="541C9640" w14:textId="52E5276D" w:rsidR="00A95BD4" w:rsidRPr="008968A5" w:rsidRDefault="006469F4" w:rsidP="004610F6">
            <w:pPr>
              <w:numPr>
                <w:ilvl w:val="0"/>
                <w:numId w:val="1"/>
              </w:numPr>
              <w:tabs>
                <w:tab w:val="clear" w:pos="720"/>
                <w:tab w:val="num" w:pos="380"/>
              </w:tabs>
              <w:overflowPunct w:val="0"/>
              <w:spacing w:after="60"/>
              <w:ind w:left="302" w:hanging="288"/>
              <w:textAlignment w:val="baseline"/>
            </w:pPr>
            <w:r>
              <w:t>Stand i</w:t>
            </w:r>
            <w:r w:rsidR="00A95BD4" w:rsidRPr="008968A5">
              <w:t>nside the stall</w:t>
            </w:r>
            <w:r>
              <w:t xml:space="preserve"> or restroom</w:t>
            </w:r>
            <w:r w:rsidR="00A95BD4" w:rsidRPr="008968A5">
              <w:t>.</w:t>
            </w:r>
          </w:p>
          <w:p w14:paraId="67BCFD66" w14:textId="72C025C8" w:rsidR="00A95BD4" w:rsidRPr="008968A5" w:rsidRDefault="00A95BD4" w:rsidP="004610F6">
            <w:pPr>
              <w:numPr>
                <w:ilvl w:val="0"/>
                <w:numId w:val="1"/>
              </w:numPr>
              <w:tabs>
                <w:tab w:val="clear" w:pos="720"/>
                <w:tab w:val="num" w:pos="380"/>
              </w:tabs>
              <w:overflowPunct w:val="0"/>
              <w:spacing w:after="60"/>
              <w:ind w:left="302" w:hanging="288"/>
              <w:textAlignment w:val="baseline"/>
            </w:pPr>
            <w:r w:rsidRPr="008968A5">
              <w:t>I don’t know</w:t>
            </w:r>
            <w:r w:rsidR="006469F4">
              <w:t>, I’ve never conducted a collection under these circumstances</w:t>
            </w:r>
            <w:r w:rsidRPr="008968A5">
              <w:t>.</w:t>
            </w:r>
          </w:p>
          <w:p w14:paraId="58521E53" w14:textId="77777777" w:rsidR="00A95BD4" w:rsidRPr="008968A5" w:rsidRDefault="00A95BD4" w:rsidP="004610F6">
            <w:pPr>
              <w:numPr>
                <w:ilvl w:val="0"/>
                <w:numId w:val="1"/>
              </w:numPr>
              <w:tabs>
                <w:tab w:val="clear" w:pos="720"/>
                <w:tab w:val="num" w:pos="380"/>
              </w:tabs>
              <w:overflowPunct w:val="0"/>
              <w:spacing w:after="60"/>
              <w:ind w:left="302" w:hanging="288"/>
              <w:textAlignment w:val="baseline"/>
            </w:pPr>
            <w:r>
              <w:t>Other:</w:t>
            </w:r>
          </w:p>
          <w:p w14:paraId="6162420C" w14:textId="77777777" w:rsidR="00A95BD4" w:rsidRDefault="00A95BD4" w:rsidP="004459D8">
            <w:pPr>
              <w:ind w:left="14"/>
            </w:pPr>
          </w:p>
          <w:p w14:paraId="38751C6E" w14:textId="77777777" w:rsidR="00A95BD4" w:rsidRPr="008968A5" w:rsidRDefault="00A95BD4" w:rsidP="004459D8">
            <w:pPr>
              <w:ind w:left="14"/>
            </w:pPr>
          </w:p>
          <w:p w14:paraId="118CB5C8" w14:textId="77777777" w:rsidR="00A95BD4" w:rsidRPr="00944974" w:rsidRDefault="00A95BD4" w:rsidP="004459D8"/>
        </w:tc>
        <w:tc>
          <w:tcPr>
            <w:tcW w:w="5424" w:type="dxa"/>
          </w:tcPr>
          <w:p w14:paraId="40696DCC" w14:textId="064E27AD" w:rsidR="00553A04" w:rsidRDefault="00A95BD4" w:rsidP="004459D8">
            <w:r>
              <w:t>§ </w:t>
            </w:r>
            <w:r w:rsidRPr="008968A5">
              <w:t>26.87(f)(3) states:</w:t>
            </w:r>
            <w:r w:rsidR="0057322F">
              <w:t xml:space="preserve"> </w:t>
            </w:r>
          </w:p>
          <w:p w14:paraId="5E2670F4" w14:textId="0C09DC41" w:rsidR="00A95BD4" w:rsidRPr="008968A5" w:rsidRDefault="00A95BD4" w:rsidP="004459D8">
            <w:r w:rsidRPr="008968A5">
              <w:t xml:space="preserve">“A collector of the same gender as the donor shall accompany the donor into the area that will be used for </w:t>
            </w:r>
            <w:ins w:id="369" w:author="Author">
              <w:r w:rsidR="009C3266">
                <w:t xml:space="preserve">a urine </w:t>
              </w:r>
            </w:ins>
            <w:r w:rsidRPr="008968A5">
              <w:t>specimen collection, but remain outside of the stall, if it is a multi-stalled rest room, or outside of the door to the room, if it is a single rest room, in which the donor will provide the specimen.</w:t>
            </w:r>
            <w:r w:rsidR="0057322F">
              <w:t xml:space="preserve"> </w:t>
            </w:r>
            <w:r w:rsidRPr="008968A5">
              <w:t>If a collector of the same gender is not available, the collector shall select a same-gender person to accompany the donor.</w:t>
            </w:r>
            <w:r w:rsidR="0057322F">
              <w:t xml:space="preserve"> </w:t>
            </w:r>
            <w:r w:rsidRPr="008968A5">
              <w:t xml:space="preserve">This person shall be instructed on the collection procedures specified in this subpart and his or her identity must be documented on the </w:t>
            </w:r>
            <w:ins w:id="370" w:author="Author">
              <w:r w:rsidR="009C3266">
                <w:t>Federal CCF</w:t>
              </w:r>
            </w:ins>
            <w:r w:rsidRPr="008968A5">
              <w:t>.”</w:t>
            </w:r>
          </w:p>
        </w:tc>
      </w:tr>
      <w:tr w:rsidR="00A95BD4" w:rsidRPr="008968A5" w14:paraId="145ED2A0" w14:textId="77777777" w:rsidTr="00987F9A">
        <w:trPr>
          <w:cantSplit/>
        </w:trPr>
        <w:tc>
          <w:tcPr>
            <w:tcW w:w="853" w:type="dxa"/>
          </w:tcPr>
          <w:p w14:paraId="2EF76EFF" w14:textId="4C25606B" w:rsidR="00A95BD4" w:rsidRPr="008968A5" w:rsidRDefault="00A95BD4" w:rsidP="004459D8">
            <w:pPr>
              <w:jc w:val="center"/>
            </w:pPr>
            <w:r w:rsidRPr="008968A5">
              <w:lastRenderedPageBreak/>
              <w:t>B2</w:t>
            </w:r>
            <w:ins w:id="371" w:author="Author">
              <w:r w:rsidR="009C3266">
                <w:t>9</w:t>
              </w:r>
            </w:ins>
          </w:p>
        </w:tc>
        <w:tc>
          <w:tcPr>
            <w:tcW w:w="2851" w:type="dxa"/>
          </w:tcPr>
          <w:p w14:paraId="6569E79A" w14:textId="1BA98F24" w:rsidR="00A95BD4" w:rsidRDefault="00E625EC" w:rsidP="004459D8">
            <w:r w:rsidRPr="008968A5">
              <w:t>I</w:t>
            </w:r>
            <w:r>
              <w:t xml:space="preserve">n the exceptional event that </w:t>
            </w:r>
            <w:r w:rsidR="00A95BD4" w:rsidRPr="008968A5">
              <w:t>a non-dedicated facility (public restroom or hospital examining room) is used for collections</w:t>
            </w:r>
            <w:r>
              <w:t xml:space="preserve"> </w:t>
            </w:r>
            <w:r w:rsidRPr="009B7EA8">
              <w:t>(e.g., post-event test)</w:t>
            </w:r>
            <w:r>
              <w:t>:</w:t>
            </w:r>
          </w:p>
          <w:p w14:paraId="2AE6FD47" w14:textId="77777777" w:rsidR="00A95BD4" w:rsidRDefault="00A95BD4" w:rsidP="004459D8"/>
          <w:p w14:paraId="7A8F49B5" w14:textId="686E9999" w:rsidR="00A95BD4" w:rsidRPr="008968A5" w:rsidRDefault="00E625EC" w:rsidP="004459D8">
            <w:r>
              <w:t>W</w:t>
            </w:r>
            <w:r w:rsidR="00A95BD4" w:rsidRPr="008968A5">
              <w:t>hat do you do after the collection?</w:t>
            </w:r>
          </w:p>
        </w:tc>
        <w:tc>
          <w:tcPr>
            <w:tcW w:w="3802" w:type="dxa"/>
          </w:tcPr>
          <w:p w14:paraId="660B9871" w14:textId="6BFF9937" w:rsidR="00A95BD4" w:rsidRPr="008968A5" w:rsidRDefault="00A95BD4" w:rsidP="004610F6">
            <w:pPr>
              <w:numPr>
                <w:ilvl w:val="0"/>
                <w:numId w:val="1"/>
              </w:numPr>
              <w:tabs>
                <w:tab w:val="clear" w:pos="720"/>
                <w:tab w:val="num" w:pos="380"/>
              </w:tabs>
              <w:overflowPunct w:val="0"/>
              <w:spacing w:after="60"/>
              <w:ind w:left="302" w:hanging="288"/>
              <w:textAlignment w:val="baseline"/>
            </w:pPr>
            <w:r w:rsidRPr="008968A5">
              <w:t>Inspect the toilet bowl and area and then flush the toilet.</w:t>
            </w:r>
          </w:p>
          <w:p w14:paraId="65E41245" w14:textId="77777777" w:rsidR="00A95BD4" w:rsidRPr="008968A5" w:rsidRDefault="00A95BD4" w:rsidP="004610F6">
            <w:pPr>
              <w:numPr>
                <w:ilvl w:val="0"/>
                <w:numId w:val="1"/>
              </w:numPr>
              <w:tabs>
                <w:tab w:val="clear" w:pos="720"/>
                <w:tab w:val="num" w:pos="380"/>
              </w:tabs>
              <w:overflowPunct w:val="0"/>
              <w:spacing w:after="60"/>
              <w:ind w:left="302" w:hanging="288"/>
              <w:textAlignment w:val="baseline"/>
            </w:pPr>
            <w:r w:rsidRPr="008968A5">
              <w:t>Inspect the toilet bowl and area.</w:t>
            </w:r>
          </w:p>
          <w:p w14:paraId="799DDE7E" w14:textId="77777777" w:rsidR="00A95BD4" w:rsidRPr="008968A5" w:rsidRDefault="00A95BD4" w:rsidP="004610F6">
            <w:pPr>
              <w:numPr>
                <w:ilvl w:val="0"/>
                <w:numId w:val="1"/>
              </w:numPr>
              <w:tabs>
                <w:tab w:val="clear" w:pos="720"/>
                <w:tab w:val="num" w:pos="380"/>
              </w:tabs>
              <w:overflowPunct w:val="0"/>
              <w:spacing w:after="60"/>
              <w:ind w:left="302" w:hanging="288"/>
              <w:textAlignment w:val="baseline"/>
            </w:pPr>
            <w:r w:rsidRPr="008968A5">
              <w:t>Flush the toilet.</w:t>
            </w:r>
          </w:p>
          <w:p w14:paraId="386D8A86" w14:textId="398BF3C6" w:rsidR="00A95BD4" w:rsidRPr="008968A5" w:rsidRDefault="00A95BD4" w:rsidP="004610F6">
            <w:pPr>
              <w:numPr>
                <w:ilvl w:val="0"/>
                <w:numId w:val="1"/>
              </w:numPr>
              <w:tabs>
                <w:tab w:val="clear" w:pos="720"/>
                <w:tab w:val="num" w:pos="380"/>
              </w:tabs>
              <w:overflowPunct w:val="0"/>
              <w:spacing w:after="60"/>
              <w:ind w:left="302" w:hanging="288"/>
              <w:textAlignment w:val="baseline"/>
            </w:pPr>
            <w:r w:rsidRPr="008968A5">
              <w:t>I don’t know</w:t>
            </w:r>
            <w:r w:rsidR="00E625EC">
              <w:t>, I’ve never conducted a collection under these circumstances</w:t>
            </w:r>
            <w:r w:rsidRPr="008968A5">
              <w:t>.</w:t>
            </w:r>
          </w:p>
          <w:p w14:paraId="3AAD59E9" w14:textId="77777777" w:rsidR="00A95BD4" w:rsidRDefault="00A95BD4" w:rsidP="004610F6">
            <w:pPr>
              <w:numPr>
                <w:ilvl w:val="0"/>
                <w:numId w:val="1"/>
              </w:numPr>
              <w:tabs>
                <w:tab w:val="clear" w:pos="720"/>
                <w:tab w:val="num" w:pos="380"/>
              </w:tabs>
              <w:overflowPunct w:val="0"/>
              <w:spacing w:after="60"/>
              <w:ind w:left="302" w:hanging="288"/>
              <w:textAlignment w:val="baseline"/>
            </w:pPr>
            <w:r>
              <w:t>Other:</w:t>
            </w:r>
          </w:p>
          <w:p w14:paraId="3FD027D6" w14:textId="77777777" w:rsidR="004A5A90" w:rsidRDefault="004A5A90" w:rsidP="004A5A90">
            <w:pPr>
              <w:overflowPunct w:val="0"/>
              <w:spacing w:after="60"/>
              <w:textAlignment w:val="baseline"/>
            </w:pPr>
          </w:p>
          <w:p w14:paraId="7C1AD250" w14:textId="579FE2A0" w:rsidR="00A95BD4" w:rsidRPr="008968A5" w:rsidRDefault="00A95BD4" w:rsidP="004A5A90">
            <w:pPr>
              <w:overflowPunct w:val="0"/>
              <w:spacing w:after="60"/>
              <w:textAlignment w:val="baseline"/>
            </w:pPr>
          </w:p>
        </w:tc>
        <w:tc>
          <w:tcPr>
            <w:tcW w:w="5424" w:type="dxa"/>
          </w:tcPr>
          <w:p w14:paraId="2926B849" w14:textId="7F54D882" w:rsidR="00553A04" w:rsidRDefault="00A95BD4" w:rsidP="004459D8">
            <w:r>
              <w:t>§ </w:t>
            </w:r>
            <w:r w:rsidRPr="008968A5">
              <w:t>26.87(f)(4) states:</w:t>
            </w:r>
            <w:r w:rsidR="0057322F">
              <w:t xml:space="preserve"> </w:t>
            </w:r>
          </w:p>
          <w:p w14:paraId="2C034445" w14:textId="0184D487" w:rsidR="00A95BD4" w:rsidRPr="008968A5" w:rsidRDefault="00A95BD4" w:rsidP="004459D8">
            <w:r w:rsidRPr="008968A5">
              <w:t>“</w:t>
            </w:r>
            <w:ins w:id="372" w:author="Author">
              <w:r w:rsidR="009C3266">
                <w:t>Once</w:t>
              </w:r>
            </w:ins>
            <w:r w:rsidRPr="008968A5">
              <w:t xml:space="preserve"> the collector has possession of the specimen, </w:t>
            </w:r>
            <w:ins w:id="373" w:author="Author">
              <w:r w:rsidR="009C3266">
                <w:t>if the specimen is urine</w:t>
              </w:r>
              <w:r w:rsidR="00D6257E">
                <w:t xml:space="preserve">, </w:t>
              </w:r>
            </w:ins>
            <w:r w:rsidRPr="008968A5">
              <w:t>the collector shall inspect the toilet bowl and area to ensure that there is no evidence of a subversion attempt and shall then flush the toilet</w:t>
            </w:r>
            <w:ins w:id="374" w:author="Author">
              <w:r w:rsidR="009C3266">
                <w:t>, and for any specimen collected for drug testing</w:t>
              </w:r>
            </w:ins>
            <w:r w:rsidR="00503D25">
              <w:t>, t</w:t>
            </w:r>
            <w:r w:rsidRPr="008968A5">
              <w:t>he collector shall instruct the donor to participate with the collector in completing the chain</w:t>
            </w:r>
            <w:ins w:id="375" w:author="Author">
              <w:r w:rsidR="00A05DDD">
                <w:t xml:space="preserve"> </w:t>
              </w:r>
            </w:ins>
            <w:del w:id="376" w:author="Author">
              <w:r w:rsidRPr="008968A5" w:rsidDel="00A05DDD">
                <w:delText>-</w:delText>
              </w:r>
            </w:del>
            <w:r w:rsidRPr="008968A5">
              <w:t>of</w:t>
            </w:r>
            <w:ins w:id="377" w:author="Author">
              <w:r w:rsidR="00A05DDD">
                <w:t xml:space="preserve"> </w:t>
              </w:r>
            </w:ins>
            <w:del w:id="378" w:author="Author">
              <w:r w:rsidRPr="008968A5" w:rsidDel="00A05DDD">
                <w:delText>-</w:delText>
              </w:r>
            </w:del>
            <w:r w:rsidRPr="008968A5">
              <w:t>custody procedures.”</w:t>
            </w:r>
          </w:p>
        </w:tc>
      </w:tr>
    </w:tbl>
    <w:p w14:paraId="14C30983" w14:textId="77777777" w:rsidR="00F9668B" w:rsidRDefault="00F9668B" w:rsidP="004459D8"/>
    <w:tbl>
      <w:tblPr>
        <w:tblW w:w="1293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42"/>
        <w:gridCol w:w="2299"/>
        <w:gridCol w:w="3158"/>
        <w:gridCol w:w="6682"/>
        <w:gridCol w:w="49"/>
      </w:tblGrid>
      <w:tr w:rsidR="00F76B3B" w:rsidRPr="008968A5" w14:paraId="455882A8" w14:textId="77777777" w:rsidTr="00AD6719">
        <w:trPr>
          <w:cantSplit/>
          <w:tblHeader/>
        </w:trPr>
        <w:tc>
          <w:tcPr>
            <w:tcW w:w="0" w:type="auto"/>
            <w:gridSpan w:val="5"/>
            <w:shd w:val="clear" w:color="auto" w:fill="CCCCCC"/>
          </w:tcPr>
          <w:p w14:paraId="1950A1B6" w14:textId="71535AB0" w:rsidR="00F76B3B" w:rsidRPr="008968A5" w:rsidRDefault="00F76B3B" w:rsidP="00686F38">
            <w:pPr>
              <w:keepNext/>
              <w:keepLines/>
            </w:pPr>
            <w:r w:rsidRPr="008968A5">
              <w:lastRenderedPageBreak/>
              <w:t>C.</w:t>
            </w:r>
            <w:r w:rsidR="0057322F">
              <w:t xml:space="preserve"> </w:t>
            </w:r>
            <w:r w:rsidR="001B6324">
              <w:t xml:space="preserve">Urine Collection, </w:t>
            </w:r>
            <w:r w:rsidRPr="008968A5">
              <w:t>Observing the Facility</w:t>
            </w:r>
          </w:p>
        </w:tc>
      </w:tr>
      <w:tr w:rsidR="00D85A08" w:rsidRPr="008968A5" w14:paraId="1F864772" w14:textId="77777777" w:rsidTr="00517898">
        <w:trPr>
          <w:gridAfter w:val="1"/>
          <w:wAfter w:w="49" w:type="dxa"/>
          <w:cantSplit/>
          <w:trHeight w:val="345"/>
          <w:tblHeader/>
        </w:trPr>
        <w:tc>
          <w:tcPr>
            <w:tcW w:w="742" w:type="dxa"/>
            <w:vAlign w:val="center"/>
          </w:tcPr>
          <w:p w14:paraId="6F994211" w14:textId="2D0F2CB7" w:rsidR="001B6324" w:rsidRPr="008968A5" w:rsidRDefault="001B6324" w:rsidP="00686F38">
            <w:pPr>
              <w:keepNext/>
              <w:keepLines/>
              <w:jc w:val="center"/>
            </w:pPr>
            <w:r w:rsidRPr="008968A5">
              <w:rPr>
                <w:szCs w:val="24"/>
              </w:rPr>
              <w:t>Num.</w:t>
            </w:r>
          </w:p>
        </w:tc>
        <w:tc>
          <w:tcPr>
            <w:tcW w:w="2299" w:type="dxa"/>
            <w:vAlign w:val="center"/>
          </w:tcPr>
          <w:p w14:paraId="65887A9D" w14:textId="3A333894" w:rsidR="001B6324" w:rsidRPr="008968A5" w:rsidRDefault="001B6324" w:rsidP="00686F38">
            <w:pPr>
              <w:keepNext/>
              <w:keepLines/>
            </w:pPr>
            <w:r w:rsidRPr="000F4D83">
              <w:t>Question</w:t>
            </w:r>
          </w:p>
        </w:tc>
        <w:tc>
          <w:tcPr>
            <w:tcW w:w="3158" w:type="dxa"/>
            <w:vAlign w:val="center"/>
          </w:tcPr>
          <w:p w14:paraId="3FD4BD5D" w14:textId="5A0E6646" w:rsidR="001B6324" w:rsidRPr="008968A5" w:rsidRDefault="001B6324" w:rsidP="00496144">
            <w:pPr>
              <w:overflowPunct w:val="0"/>
              <w:textAlignment w:val="baseline"/>
            </w:pPr>
            <w:r w:rsidRPr="000F4D83">
              <w:t>Answer</w:t>
            </w:r>
          </w:p>
        </w:tc>
        <w:tc>
          <w:tcPr>
            <w:tcW w:w="6682" w:type="dxa"/>
            <w:vAlign w:val="center"/>
          </w:tcPr>
          <w:p w14:paraId="5F717AF1" w14:textId="75766378" w:rsidR="001B6324" w:rsidRPr="008968A5" w:rsidRDefault="001B6324" w:rsidP="00686F38">
            <w:pPr>
              <w:keepNext/>
              <w:keepLines/>
            </w:pPr>
            <w:r w:rsidRPr="000F4D83">
              <w:t>NRC R</w:t>
            </w:r>
            <w:r>
              <w:t>egulation(s)</w:t>
            </w:r>
          </w:p>
        </w:tc>
      </w:tr>
      <w:tr w:rsidR="00D85A08" w:rsidRPr="008968A5" w14:paraId="283DAAEF" w14:textId="77777777" w:rsidTr="00517898">
        <w:trPr>
          <w:gridAfter w:val="1"/>
          <w:wAfter w:w="49" w:type="dxa"/>
          <w:cantSplit/>
          <w:trHeight w:val="2262"/>
        </w:trPr>
        <w:tc>
          <w:tcPr>
            <w:tcW w:w="742" w:type="dxa"/>
          </w:tcPr>
          <w:p w14:paraId="7D6F965C" w14:textId="77777777" w:rsidR="001B6324" w:rsidRPr="008968A5" w:rsidRDefault="001B6324" w:rsidP="00686F38">
            <w:pPr>
              <w:keepNext/>
              <w:keepLines/>
              <w:jc w:val="center"/>
            </w:pPr>
            <w:r w:rsidRPr="008968A5">
              <w:t>C1</w:t>
            </w:r>
          </w:p>
        </w:tc>
        <w:tc>
          <w:tcPr>
            <w:tcW w:w="2299" w:type="dxa"/>
          </w:tcPr>
          <w:p w14:paraId="3CE83F3C" w14:textId="77777777" w:rsidR="001B6324" w:rsidRPr="008968A5" w:rsidRDefault="001B6324" w:rsidP="00686F38">
            <w:pPr>
              <w:keepNext/>
              <w:keepLines/>
            </w:pPr>
            <w:r w:rsidRPr="008968A5">
              <w:t xml:space="preserve">Was the urine collection site prepared for the inspection team, and did the vendor cooperate with the inspection team and facilitate the inspection process, including producing the required records? </w:t>
            </w:r>
          </w:p>
        </w:tc>
        <w:tc>
          <w:tcPr>
            <w:tcW w:w="3158" w:type="dxa"/>
          </w:tcPr>
          <w:p w14:paraId="34CEA55B" w14:textId="77777777" w:rsidR="001B6324" w:rsidRPr="008968A5" w:rsidRDefault="001B6324" w:rsidP="00612551">
            <w:pPr>
              <w:numPr>
                <w:ilvl w:val="0"/>
                <w:numId w:val="1"/>
              </w:numPr>
              <w:tabs>
                <w:tab w:val="clear" w:pos="720"/>
                <w:tab w:val="num" w:pos="380"/>
              </w:tabs>
              <w:overflowPunct w:val="0"/>
              <w:spacing w:after="60"/>
              <w:ind w:left="302" w:hanging="288"/>
              <w:textAlignment w:val="baseline"/>
            </w:pPr>
            <w:r w:rsidRPr="008968A5">
              <w:t>Yes.</w:t>
            </w:r>
          </w:p>
          <w:p w14:paraId="76AA759D" w14:textId="1756A111" w:rsidR="001B6324" w:rsidRPr="008968A5" w:rsidRDefault="001B6324" w:rsidP="00612551">
            <w:pPr>
              <w:numPr>
                <w:ilvl w:val="0"/>
                <w:numId w:val="1"/>
              </w:numPr>
              <w:tabs>
                <w:tab w:val="clear" w:pos="720"/>
                <w:tab w:val="num" w:pos="380"/>
              </w:tabs>
              <w:overflowPunct w:val="0"/>
              <w:spacing w:after="60"/>
              <w:ind w:left="302" w:hanging="288"/>
              <w:textAlignment w:val="baseline"/>
            </w:pPr>
            <w:r>
              <w:t xml:space="preserve">No. </w:t>
            </w:r>
            <w:r w:rsidRPr="008968A5">
              <w:t>Staff at the collection site were unable to produce all required records.</w:t>
            </w:r>
          </w:p>
          <w:p w14:paraId="046EF4E9" w14:textId="4196E334" w:rsidR="001B6324" w:rsidRPr="008968A5" w:rsidRDefault="001B6324" w:rsidP="00612551">
            <w:pPr>
              <w:numPr>
                <w:ilvl w:val="0"/>
                <w:numId w:val="1"/>
              </w:numPr>
              <w:tabs>
                <w:tab w:val="clear" w:pos="720"/>
                <w:tab w:val="num" w:pos="380"/>
              </w:tabs>
              <w:overflowPunct w:val="0"/>
              <w:spacing w:after="60"/>
              <w:ind w:left="302" w:hanging="288"/>
              <w:textAlignment w:val="baseline"/>
            </w:pPr>
            <w:r w:rsidRPr="008968A5">
              <w:t>No. Staff at the collection site provided the requested records</w:t>
            </w:r>
            <w:del w:id="379" w:author="Author">
              <w:r>
                <w:delText>,</w:delText>
              </w:r>
            </w:del>
            <w:r w:rsidRPr="008968A5">
              <w:t xml:space="preserve"> but did not participate in a mock collection.</w:t>
            </w:r>
          </w:p>
          <w:p w14:paraId="6C6CA25E" w14:textId="508314C3" w:rsidR="001B6324" w:rsidRPr="008968A5" w:rsidRDefault="001B6324" w:rsidP="009C3266">
            <w:pPr>
              <w:numPr>
                <w:ilvl w:val="0"/>
                <w:numId w:val="1"/>
              </w:numPr>
              <w:tabs>
                <w:tab w:val="clear" w:pos="720"/>
                <w:tab w:val="num" w:pos="380"/>
              </w:tabs>
              <w:overflowPunct w:val="0"/>
              <w:ind w:left="302" w:hanging="288"/>
              <w:textAlignment w:val="baseline"/>
            </w:pPr>
            <w:r>
              <w:t>Other:</w:t>
            </w:r>
          </w:p>
        </w:tc>
        <w:tc>
          <w:tcPr>
            <w:tcW w:w="6682" w:type="dxa"/>
          </w:tcPr>
          <w:p w14:paraId="241F8174" w14:textId="7502EA0F" w:rsidR="00553A04" w:rsidRDefault="001B6324" w:rsidP="00686F38">
            <w:pPr>
              <w:keepNext/>
              <w:keepLines/>
            </w:pPr>
            <w:r>
              <w:t>§ </w:t>
            </w:r>
            <w:r w:rsidRPr="008968A5">
              <w:t>26.87(c) states:</w:t>
            </w:r>
            <w:r w:rsidR="0057322F">
              <w:t xml:space="preserve"> </w:t>
            </w:r>
          </w:p>
          <w:p w14:paraId="1E9DD694" w14:textId="67B6129C" w:rsidR="001B6324" w:rsidRPr="008968A5" w:rsidRDefault="001B6324" w:rsidP="00686F38">
            <w:pPr>
              <w:keepNext/>
              <w:keepLines/>
            </w:pPr>
            <w:r w:rsidRPr="008968A5">
              <w:t>“Contracts for collection site services must permit representatives of the NRC, licensee, or other entity to conduct unannounced inspections and audits and to obtain all information and documentation that is reasonably relevant to the inspections and audits.”</w:t>
            </w:r>
          </w:p>
        </w:tc>
      </w:tr>
      <w:tr w:rsidR="00D85A08" w:rsidRPr="008968A5" w14:paraId="20BCCD62" w14:textId="77777777" w:rsidTr="00517898">
        <w:trPr>
          <w:gridAfter w:val="1"/>
          <w:wAfter w:w="49" w:type="dxa"/>
          <w:cantSplit/>
        </w:trPr>
        <w:tc>
          <w:tcPr>
            <w:tcW w:w="742" w:type="dxa"/>
          </w:tcPr>
          <w:p w14:paraId="60D34B05" w14:textId="77777777" w:rsidR="001B6324" w:rsidRPr="008968A5" w:rsidRDefault="001B6324" w:rsidP="00686F38">
            <w:pPr>
              <w:jc w:val="center"/>
            </w:pPr>
            <w:r w:rsidRPr="008968A5">
              <w:t>C2</w:t>
            </w:r>
          </w:p>
        </w:tc>
        <w:tc>
          <w:tcPr>
            <w:tcW w:w="2299" w:type="dxa"/>
          </w:tcPr>
          <w:p w14:paraId="24F1E180" w14:textId="6CC098C0" w:rsidR="001B6324" w:rsidRPr="008968A5" w:rsidRDefault="001B6324" w:rsidP="00686F38">
            <w:r w:rsidRPr="008968A5">
              <w:t xml:space="preserve">Is the </w:t>
            </w:r>
            <w:ins w:id="380" w:author="Author">
              <w:r w:rsidR="009C3266">
                <w:t>designated collection site</w:t>
              </w:r>
            </w:ins>
            <w:r w:rsidRPr="008968A5">
              <w:t xml:space="preserve"> securely maintained at all times?</w:t>
            </w:r>
          </w:p>
        </w:tc>
        <w:tc>
          <w:tcPr>
            <w:tcW w:w="3158" w:type="dxa"/>
          </w:tcPr>
          <w:p w14:paraId="6E64A771"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Yes.</w:t>
            </w:r>
          </w:p>
          <w:p w14:paraId="26787FE1"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No.</w:t>
            </w:r>
          </w:p>
          <w:p w14:paraId="77CEAEE1" w14:textId="77777777" w:rsidR="001B6324" w:rsidRPr="008968A5" w:rsidRDefault="001B6324" w:rsidP="00DE43CA">
            <w:pPr>
              <w:numPr>
                <w:ilvl w:val="0"/>
                <w:numId w:val="1"/>
              </w:numPr>
              <w:tabs>
                <w:tab w:val="clear" w:pos="720"/>
                <w:tab w:val="num" w:pos="380"/>
              </w:tabs>
              <w:overflowPunct w:val="0"/>
              <w:ind w:left="302" w:hanging="288"/>
              <w:textAlignment w:val="baseline"/>
            </w:pPr>
            <w:r>
              <w:t>Other:</w:t>
            </w:r>
          </w:p>
          <w:p w14:paraId="4F17ED44" w14:textId="77777777" w:rsidR="001B6324" w:rsidRPr="008968A5" w:rsidRDefault="001B6324" w:rsidP="00DE43CA">
            <w:pPr>
              <w:overflowPunct w:val="0"/>
              <w:ind w:left="14"/>
              <w:textAlignment w:val="baseline"/>
            </w:pPr>
          </w:p>
          <w:p w14:paraId="63F62989" w14:textId="77777777" w:rsidR="001B6324" w:rsidRPr="008968A5" w:rsidRDefault="001B6324" w:rsidP="00686F38"/>
          <w:p w14:paraId="75A452D2" w14:textId="77777777" w:rsidR="001B6324" w:rsidRPr="008968A5" w:rsidRDefault="001B6324" w:rsidP="00686F38"/>
        </w:tc>
        <w:tc>
          <w:tcPr>
            <w:tcW w:w="6682" w:type="dxa"/>
          </w:tcPr>
          <w:p w14:paraId="4EF4D1D9" w14:textId="0BDA44F4" w:rsidR="00553A04" w:rsidRDefault="001B6324" w:rsidP="00686F38">
            <w:pPr>
              <w:keepNext/>
              <w:keepLines/>
            </w:pPr>
            <w:r>
              <w:t>§ </w:t>
            </w:r>
            <w:r w:rsidRPr="008968A5">
              <w:t>26.87(d) states:</w:t>
            </w:r>
            <w:r w:rsidR="0057322F">
              <w:t xml:space="preserve"> </w:t>
            </w:r>
          </w:p>
          <w:p w14:paraId="3C0A2B44" w14:textId="0F68EB3B" w:rsidR="001B6324" w:rsidRPr="008968A5" w:rsidRDefault="001B6324" w:rsidP="00686F38">
            <w:pPr>
              <w:keepNext/>
              <w:keepLines/>
            </w:pPr>
            <w:r w:rsidRPr="008968A5">
              <w:t>“Licensees and other entities shall take the following measures to prevent unauthorized access to the collection site that could compromise the integrity of the collection process or the specimens:</w:t>
            </w:r>
          </w:p>
          <w:p w14:paraId="2C0A4318" w14:textId="47118094" w:rsidR="001B6324" w:rsidRPr="008968A5" w:rsidRDefault="001B6324" w:rsidP="00686F38">
            <w:pPr>
              <w:keepNext/>
              <w:keepLines/>
            </w:pPr>
            <w:r w:rsidRPr="008968A5">
              <w:t>(2) A designated collection site must be secure. If a collection site is dedicated solely to specimen collection, it must be secure at all times. Methods of assuring security may include, but are not limited to, physical measures to control access, such as locked doors, alarms, or visual monitoring of the collection site when it is not occupied</w:t>
            </w:r>
            <w:r w:rsidR="002E2010">
              <w:t>.</w:t>
            </w:r>
            <w:r w:rsidR="003B3654">
              <w:t>”</w:t>
            </w:r>
          </w:p>
        </w:tc>
      </w:tr>
      <w:tr w:rsidR="00D85A08" w:rsidRPr="008968A5" w14:paraId="5016ED78" w14:textId="77777777" w:rsidTr="00517898">
        <w:trPr>
          <w:gridAfter w:val="1"/>
          <w:wAfter w:w="49" w:type="dxa"/>
          <w:cantSplit/>
        </w:trPr>
        <w:tc>
          <w:tcPr>
            <w:tcW w:w="742" w:type="dxa"/>
          </w:tcPr>
          <w:p w14:paraId="061FDE08" w14:textId="77777777" w:rsidR="001B6324" w:rsidRPr="008968A5" w:rsidRDefault="001B6324" w:rsidP="00686F38">
            <w:pPr>
              <w:jc w:val="center"/>
            </w:pPr>
            <w:r w:rsidRPr="008968A5">
              <w:t>C3</w:t>
            </w:r>
          </w:p>
        </w:tc>
        <w:tc>
          <w:tcPr>
            <w:tcW w:w="2299" w:type="dxa"/>
          </w:tcPr>
          <w:p w14:paraId="0F957994" w14:textId="77777777" w:rsidR="001B6324" w:rsidRPr="008968A5" w:rsidRDefault="001B6324" w:rsidP="00686F38">
            <w:r w:rsidRPr="008968A5">
              <w:t>Are only authorized personnel permitted in any area of the designated collection site where urine specimens are collected and stored?</w:t>
            </w:r>
          </w:p>
        </w:tc>
        <w:tc>
          <w:tcPr>
            <w:tcW w:w="3158" w:type="dxa"/>
          </w:tcPr>
          <w:p w14:paraId="7465DDBB"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Yes.</w:t>
            </w:r>
          </w:p>
          <w:p w14:paraId="02F84D44"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No.</w:t>
            </w:r>
          </w:p>
          <w:p w14:paraId="0AB8E6C6" w14:textId="77777777" w:rsidR="001B6324" w:rsidRPr="008968A5" w:rsidRDefault="001B6324" w:rsidP="00DE43CA">
            <w:pPr>
              <w:numPr>
                <w:ilvl w:val="0"/>
                <w:numId w:val="1"/>
              </w:numPr>
              <w:tabs>
                <w:tab w:val="clear" w:pos="720"/>
                <w:tab w:val="num" w:pos="380"/>
              </w:tabs>
              <w:overflowPunct w:val="0"/>
              <w:ind w:left="302" w:hanging="288"/>
              <w:textAlignment w:val="baseline"/>
            </w:pPr>
            <w:r>
              <w:t>Other:</w:t>
            </w:r>
          </w:p>
          <w:p w14:paraId="7279EED4" w14:textId="77777777" w:rsidR="001B6324" w:rsidRPr="00E51A7F" w:rsidRDefault="001B6324" w:rsidP="00DE43CA">
            <w:pPr>
              <w:overflowPunct w:val="0"/>
              <w:textAlignment w:val="baseline"/>
            </w:pPr>
          </w:p>
          <w:p w14:paraId="00ABEE4B" w14:textId="77777777" w:rsidR="001B6324" w:rsidRDefault="001B6324" w:rsidP="00DE43CA"/>
          <w:p w14:paraId="4ACC34FD" w14:textId="77777777" w:rsidR="001B6324" w:rsidRPr="008968A5" w:rsidRDefault="001B6324" w:rsidP="00DE43CA"/>
        </w:tc>
        <w:tc>
          <w:tcPr>
            <w:tcW w:w="6682" w:type="dxa"/>
          </w:tcPr>
          <w:p w14:paraId="51E14FFF" w14:textId="4F93EFB9" w:rsidR="00553A04" w:rsidRDefault="001B6324" w:rsidP="00686F38">
            <w:r>
              <w:t>§ </w:t>
            </w:r>
            <w:r w:rsidRPr="008968A5">
              <w:t>26.87(d) states:</w:t>
            </w:r>
            <w:r w:rsidR="0057322F">
              <w:t xml:space="preserve"> </w:t>
            </w:r>
          </w:p>
          <w:p w14:paraId="1719B3E4" w14:textId="22727595" w:rsidR="001B6324" w:rsidRPr="008968A5" w:rsidRDefault="001B6324" w:rsidP="00686F38">
            <w:r w:rsidRPr="008968A5">
              <w:t>“</w:t>
            </w:r>
            <w:ins w:id="381" w:author="Author">
              <w:r w:rsidR="009C3266" w:rsidRPr="008968A5">
                <w:t>Licensees and other entities shall take the following measures to prevent unauthorized access to the collection site that could compromise the integrity of the collection process or the specimens</w:t>
              </w:r>
            </w:ins>
            <w:r w:rsidR="00F15893">
              <w:t>.</w:t>
            </w:r>
            <w:r w:rsidR="009C3266">
              <w:t xml:space="preserve"> </w:t>
            </w:r>
            <w:ins w:id="382" w:author="Author">
              <w:r w:rsidR="00822ACC">
                <w:t xml:space="preserve">(1) </w:t>
              </w:r>
            </w:ins>
            <w:r w:rsidRPr="008968A5">
              <w:t>Unauthorized personnel may not be permitted in any part of the designated collection site where specimens are collected or stored.”</w:t>
            </w:r>
          </w:p>
        </w:tc>
      </w:tr>
      <w:tr w:rsidR="00D85A08" w:rsidRPr="008968A5" w14:paraId="58E2AB95" w14:textId="77777777" w:rsidTr="00517898">
        <w:trPr>
          <w:gridAfter w:val="1"/>
          <w:wAfter w:w="49" w:type="dxa"/>
          <w:cantSplit/>
        </w:trPr>
        <w:tc>
          <w:tcPr>
            <w:tcW w:w="742" w:type="dxa"/>
          </w:tcPr>
          <w:p w14:paraId="1AA104EA" w14:textId="77777777" w:rsidR="001B6324" w:rsidRPr="008968A5" w:rsidRDefault="001B6324" w:rsidP="00686F38">
            <w:pPr>
              <w:jc w:val="center"/>
            </w:pPr>
            <w:r w:rsidRPr="008968A5">
              <w:lastRenderedPageBreak/>
              <w:t>C4</w:t>
            </w:r>
          </w:p>
        </w:tc>
        <w:tc>
          <w:tcPr>
            <w:tcW w:w="2299" w:type="dxa"/>
          </w:tcPr>
          <w:p w14:paraId="2E464333" w14:textId="25CB112B" w:rsidR="001B6324" w:rsidRPr="008968A5" w:rsidRDefault="001B6324" w:rsidP="00686F38">
            <w:r w:rsidRPr="008968A5">
              <w:t>Is security of the collection materials and completed specimens within the collection site maintained at all times?</w:t>
            </w:r>
            <w:r w:rsidR="0057322F">
              <w:t xml:space="preserve"> </w:t>
            </w:r>
          </w:p>
        </w:tc>
        <w:tc>
          <w:tcPr>
            <w:tcW w:w="3158" w:type="dxa"/>
          </w:tcPr>
          <w:p w14:paraId="588CCC39"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Yes.</w:t>
            </w:r>
          </w:p>
          <w:p w14:paraId="2C839899"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No.</w:t>
            </w:r>
          </w:p>
          <w:p w14:paraId="4F820304"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O</w:t>
            </w:r>
            <w:r>
              <w:t>ther:</w:t>
            </w:r>
          </w:p>
          <w:p w14:paraId="49BA9DB3" w14:textId="77777777" w:rsidR="001B6324" w:rsidRPr="008968A5" w:rsidRDefault="001B6324" w:rsidP="00DE43CA">
            <w:pPr>
              <w:overflowPunct w:val="0"/>
              <w:ind w:left="14"/>
              <w:textAlignment w:val="baseline"/>
            </w:pPr>
          </w:p>
          <w:p w14:paraId="1740AF6D" w14:textId="77777777" w:rsidR="001B6324" w:rsidRPr="008968A5" w:rsidRDefault="001B6324" w:rsidP="00DE43CA"/>
        </w:tc>
        <w:tc>
          <w:tcPr>
            <w:tcW w:w="6682" w:type="dxa"/>
          </w:tcPr>
          <w:p w14:paraId="2300F419" w14:textId="7960770D" w:rsidR="00553A04" w:rsidRDefault="001B6324" w:rsidP="00686F38">
            <w:r>
              <w:t>§ </w:t>
            </w:r>
            <w:r w:rsidRPr="008968A5">
              <w:t>26.87(d)(2) states:</w:t>
            </w:r>
            <w:r w:rsidR="0057322F">
              <w:t xml:space="preserve"> </w:t>
            </w:r>
          </w:p>
          <w:p w14:paraId="2796A272" w14:textId="1F8D0826" w:rsidR="00553A04" w:rsidRPr="008968A5" w:rsidRDefault="001B6324" w:rsidP="00686F38">
            <w:r w:rsidRPr="008968A5">
              <w:t>“A designated collection site must be secure. If a collection site is dedicated solely to specimen collection, it must be secure at all times. Methods of assuring security may include, but are not limited to, physical measures to control access, such as locked doors, alarms, or visual monitoring of the collection site when it is not occupied.”</w:t>
            </w:r>
          </w:p>
        </w:tc>
      </w:tr>
      <w:tr w:rsidR="00D85A08" w:rsidRPr="008968A5" w14:paraId="560B145A" w14:textId="77777777" w:rsidTr="00517898">
        <w:trPr>
          <w:gridAfter w:val="1"/>
          <w:wAfter w:w="49" w:type="dxa"/>
          <w:cantSplit/>
        </w:trPr>
        <w:tc>
          <w:tcPr>
            <w:tcW w:w="742" w:type="dxa"/>
          </w:tcPr>
          <w:p w14:paraId="0ADD4780" w14:textId="77777777" w:rsidR="001B6324" w:rsidRPr="008968A5" w:rsidRDefault="001B6324" w:rsidP="00686F38">
            <w:pPr>
              <w:jc w:val="center"/>
            </w:pPr>
            <w:r w:rsidRPr="008968A5">
              <w:t>C5</w:t>
            </w:r>
          </w:p>
        </w:tc>
        <w:tc>
          <w:tcPr>
            <w:tcW w:w="2299" w:type="dxa"/>
          </w:tcPr>
          <w:p w14:paraId="660CC134" w14:textId="77777777" w:rsidR="001B6324" w:rsidRPr="008968A5" w:rsidRDefault="001B6324" w:rsidP="00686F38">
            <w:r w:rsidRPr="008968A5">
              <w:t>Does the collection site provide for donor privacy?</w:t>
            </w:r>
          </w:p>
        </w:tc>
        <w:tc>
          <w:tcPr>
            <w:tcW w:w="3158" w:type="dxa"/>
          </w:tcPr>
          <w:p w14:paraId="125CE194" w14:textId="77777777" w:rsidR="001B6324" w:rsidRDefault="001B6324" w:rsidP="00DE43CA">
            <w:pPr>
              <w:numPr>
                <w:ilvl w:val="0"/>
                <w:numId w:val="1"/>
              </w:numPr>
              <w:tabs>
                <w:tab w:val="clear" w:pos="720"/>
                <w:tab w:val="num" w:pos="380"/>
              </w:tabs>
              <w:overflowPunct w:val="0"/>
              <w:ind w:left="302" w:hanging="288"/>
              <w:textAlignment w:val="baseline"/>
            </w:pPr>
            <w:r w:rsidRPr="001D4F78">
              <w:t>Yes.</w:t>
            </w:r>
          </w:p>
          <w:p w14:paraId="10469DA5" w14:textId="77777777" w:rsidR="001B6324" w:rsidRPr="001D4F78" w:rsidRDefault="001B6324" w:rsidP="00DE43CA">
            <w:pPr>
              <w:numPr>
                <w:ilvl w:val="0"/>
                <w:numId w:val="1"/>
              </w:numPr>
              <w:tabs>
                <w:tab w:val="clear" w:pos="720"/>
                <w:tab w:val="num" w:pos="380"/>
              </w:tabs>
              <w:overflowPunct w:val="0"/>
              <w:ind w:left="302" w:hanging="288"/>
              <w:textAlignment w:val="baseline"/>
            </w:pPr>
            <w:r w:rsidRPr="001D4F78">
              <w:t>No.</w:t>
            </w:r>
          </w:p>
          <w:p w14:paraId="001A833C" w14:textId="77777777" w:rsidR="001B6324" w:rsidRPr="008968A5" w:rsidRDefault="001B6324" w:rsidP="00DE43CA">
            <w:pPr>
              <w:numPr>
                <w:ilvl w:val="0"/>
                <w:numId w:val="1"/>
              </w:numPr>
              <w:tabs>
                <w:tab w:val="clear" w:pos="720"/>
                <w:tab w:val="num" w:pos="380"/>
              </w:tabs>
              <w:overflowPunct w:val="0"/>
              <w:ind w:left="302" w:hanging="288"/>
              <w:textAlignment w:val="baseline"/>
            </w:pPr>
            <w:r>
              <w:t>Other:</w:t>
            </w:r>
          </w:p>
          <w:p w14:paraId="1429426E" w14:textId="77777777" w:rsidR="001B6324" w:rsidRPr="00E51A7F" w:rsidRDefault="001B6324" w:rsidP="00DE43CA">
            <w:pPr>
              <w:overflowPunct w:val="0"/>
              <w:ind w:left="14"/>
              <w:textAlignment w:val="baseline"/>
            </w:pPr>
          </w:p>
          <w:p w14:paraId="0DE64132" w14:textId="77777777" w:rsidR="001B6324" w:rsidRPr="008968A5" w:rsidRDefault="001B6324" w:rsidP="00DE43CA"/>
        </w:tc>
        <w:tc>
          <w:tcPr>
            <w:tcW w:w="6682" w:type="dxa"/>
          </w:tcPr>
          <w:p w14:paraId="736BCA71" w14:textId="04C42EAE" w:rsidR="00553A04" w:rsidRPr="00382654" w:rsidRDefault="001B6324" w:rsidP="00686F38">
            <w:r w:rsidRPr="00382654">
              <w:t>§ 26.87(b) states:</w:t>
            </w:r>
            <w:r w:rsidR="0057322F">
              <w:t xml:space="preserve"> </w:t>
            </w:r>
          </w:p>
          <w:p w14:paraId="555FC4BB" w14:textId="06DA18C0" w:rsidR="00553A04" w:rsidRPr="00382654" w:rsidRDefault="001B6324" w:rsidP="00686F38">
            <w:r w:rsidRPr="00382654">
              <w:t>“</w:t>
            </w:r>
            <w:r w:rsidR="00D8532F" w:rsidRPr="00227024">
              <w:t>V</w:t>
            </w:r>
            <w:r w:rsidRPr="00382654">
              <w:t xml:space="preserve">isual privacy </w:t>
            </w:r>
            <w:r w:rsidR="009C3266" w:rsidRPr="00227024">
              <w:t>must be provided to</w:t>
            </w:r>
            <w:r w:rsidR="009C3266">
              <w:t xml:space="preserve"> </w:t>
            </w:r>
            <w:r w:rsidRPr="00382654">
              <w:t xml:space="preserve">the donor and collector </w:t>
            </w:r>
            <w:r w:rsidR="00982478" w:rsidRPr="00227024">
              <w:t>when</w:t>
            </w:r>
            <w:r w:rsidR="00286F52" w:rsidRPr="00227024">
              <w:t xml:space="preserve"> </w:t>
            </w:r>
            <w:r w:rsidRPr="00382654">
              <w:t xml:space="preserve">viewing </w:t>
            </w:r>
            <w:r w:rsidR="009C3266" w:rsidRPr="00227024">
              <w:t xml:space="preserve">alcohol test </w:t>
            </w:r>
            <w:r w:rsidRPr="00382654">
              <w:t>results</w:t>
            </w:r>
            <w:r w:rsidR="001B76D0" w:rsidRPr="00227024">
              <w:t xml:space="preserve"> </w:t>
            </w:r>
            <w:ins w:id="383" w:author="Author">
              <w:r w:rsidR="009C3266" w:rsidRPr="00227024">
                <w:t>and during the collection of an oral fluid specimen for drug testing. The donor must be provided with</w:t>
              </w:r>
              <w:r w:rsidR="009C3266" w:rsidRPr="00382654">
                <w:t xml:space="preserve"> </w:t>
              </w:r>
            </w:ins>
            <w:r w:rsidRPr="00382654">
              <w:t>individual privacy while submitting a urine specimen, except if a directly observed urine specimen collection is required. Unauthorized personnel may not be present for the specimen collection.”</w:t>
            </w:r>
          </w:p>
        </w:tc>
      </w:tr>
      <w:tr w:rsidR="00D85A08" w:rsidRPr="008968A5" w14:paraId="3807090A" w14:textId="77777777" w:rsidTr="00517898">
        <w:trPr>
          <w:gridAfter w:val="1"/>
          <w:wAfter w:w="49" w:type="dxa"/>
          <w:cantSplit/>
        </w:trPr>
        <w:tc>
          <w:tcPr>
            <w:tcW w:w="742" w:type="dxa"/>
          </w:tcPr>
          <w:p w14:paraId="0218AB9F" w14:textId="77777777" w:rsidR="001B6324" w:rsidRPr="008968A5" w:rsidRDefault="001B6324" w:rsidP="00686F38">
            <w:pPr>
              <w:jc w:val="center"/>
            </w:pPr>
            <w:r w:rsidRPr="008968A5">
              <w:lastRenderedPageBreak/>
              <w:t>C6</w:t>
            </w:r>
          </w:p>
        </w:tc>
        <w:tc>
          <w:tcPr>
            <w:tcW w:w="2299" w:type="dxa"/>
          </w:tcPr>
          <w:p w14:paraId="077CADF5" w14:textId="77777777" w:rsidR="001B6324" w:rsidRPr="008968A5" w:rsidRDefault="001B6324" w:rsidP="00686F38">
            <w:r w:rsidRPr="008968A5">
              <w:t>Does this collection site have procedures in place to ensure that a same-gender collector is available for observed collections?</w:t>
            </w:r>
          </w:p>
        </w:tc>
        <w:tc>
          <w:tcPr>
            <w:tcW w:w="3158" w:type="dxa"/>
          </w:tcPr>
          <w:p w14:paraId="552A5683" w14:textId="5707D3B6" w:rsidR="001B6324" w:rsidRPr="008968A5" w:rsidRDefault="001B6324" w:rsidP="00DE43CA">
            <w:pPr>
              <w:numPr>
                <w:ilvl w:val="0"/>
                <w:numId w:val="1"/>
              </w:numPr>
              <w:tabs>
                <w:tab w:val="clear" w:pos="720"/>
                <w:tab w:val="num" w:pos="380"/>
              </w:tabs>
              <w:overflowPunct w:val="0"/>
              <w:ind w:left="302" w:hanging="288"/>
              <w:textAlignment w:val="baseline"/>
            </w:pPr>
            <w:r w:rsidRPr="008968A5">
              <w:t>Yes</w:t>
            </w:r>
            <w:ins w:id="384" w:author="Author">
              <w:r w:rsidR="00D45ABE">
                <w:t>,</w:t>
              </w:r>
              <w:r w:rsidR="009C3266">
                <w:t xml:space="preserve"> if a qualified same-gender collector is not available, the collector instructs a same-gender observer on the collection procedures</w:t>
              </w:r>
            </w:ins>
            <w:r w:rsidRPr="008968A5">
              <w:t>.</w:t>
            </w:r>
          </w:p>
          <w:p w14:paraId="3D614219" w14:textId="77777777" w:rsidR="009C3266" w:rsidRDefault="009C3266" w:rsidP="009C3266">
            <w:pPr>
              <w:numPr>
                <w:ilvl w:val="0"/>
                <w:numId w:val="1"/>
              </w:numPr>
              <w:tabs>
                <w:tab w:val="clear" w:pos="720"/>
                <w:tab w:val="num" w:pos="380"/>
              </w:tabs>
              <w:overflowPunct w:val="0"/>
              <w:ind w:left="302" w:hanging="288"/>
              <w:textAlignment w:val="baseline"/>
              <w:rPr>
                <w:ins w:id="385" w:author="Author"/>
              </w:rPr>
            </w:pPr>
            <w:ins w:id="386" w:author="Author">
              <w:r>
                <w:t>Yes, we collect an oral fluid specimen for most observed collection conditions so the same-gender collector requirement is not an issue.</w:t>
              </w:r>
            </w:ins>
          </w:p>
          <w:p w14:paraId="5445CD80" w14:textId="234D98A4" w:rsidR="001B6324" w:rsidRPr="008968A5" w:rsidRDefault="001B6324" w:rsidP="00DE43CA">
            <w:pPr>
              <w:numPr>
                <w:ilvl w:val="0"/>
                <w:numId w:val="1"/>
              </w:numPr>
              <w:tabs>
                <w:tab w:val="clear" w:pos="720"/>
                <w:tab w:val="num" w:pos="380"/>
              </w:tabs>
              <w:overflowPunct w:val="0"/>
              <w:ind w:left="302" w:hanging="288"/>
              <w:textAlignment w:val="baseline"/>
            </w:pPr>
            <w:r w:rsidRPr="008968A5">
              <w:t xml:space="preserve">No, there are a few times when </w:t>
            </w:r>
            <w:r w:rsidR="00672A75" w:rsidRPr="008968A5">
              <w:t>th</w:t>
            </w:r>
            <w:r w:rsidR="00672A75">
              <w:t xml:space="preserve">e collection site </w:t>
            </w:r>
            <w:r w:rsidRPr="008968A5">
              <w:t>could not conduct an observed collection.</w:t>
            </w:r>
          </w:p>
          <w:p w14:paraId="14E983F7" w14:textId="29D60D08" w:rsidR="001B6324" w:rsidRPr="008968A5" w:rsidRDefault="001B6324" w:rsidP="00DE43CA">
            <w:pPr>
              <w:numPr>
                <w:ilvl w:val="0"/>
                <w:numId w:val="1"/>
              </w:numPr>
              <w:tabs>
                <w:tab w:val="clear" w:pos="720"/>
                <w:tab w:val="num" w:pos="380"/>
              </w:tabs>
              <w:overflowPunct w:val="0"/>
              <w:ind w:left="302" w:hanging="288"/>
              <w:textAlignment w:val="baseline"/>
            </w:pPr>
            <w:r w:rsidRPr="008968A5">
              <w:t xml:space="preserve">No, this </w:t>
            </w:r>
            <w:r w:rsidR="00672A75">
              <w:t xml:space="preserve">collection site cannot </w:t>
            </w:r>
            <w:r w:rsidRPr="008968A5">
              <w:t>collect a urine specimen under direct observation procedures.</w:t>
            </w:r>
          </w:p>
          <w:p w14:paraId="0C5E59B8" w14:textId="1BE70672" w:rsidR="001B6324" w:rsidRPr="008968A5" w:rsidRDefault="001B6324" w:rsidP="00DE43CA">
            <w:pPr>
              <w:numPr>
                <w:ilvl w:val="0"/>
                <w:numId w:val="1"/>
              </w:numPr>
              <w:tabs>
                <w:tab w:val="clear" w:pos="720"/>
                <w:tab w:val="num" w:pos="380"/>
              </w:tabs>
              <w:overflowPunct w:val="0"/>
              <w:ind w:left="302" w:hanging="288"/>
              <w:textAlignment w:val="baseline"/>
            </w:pPr>
            <w:r>
              <w:t>Other:</w:t>
            </w:r>
          </w:p>
        </w:tc>
        <w:tc>
          <w:tcPr>
            <w:tcW w:w="6682" w:type="dxa"/>
          </w:tcPr>
          <w:p w14:paraId="251E6601" w14:textId="753F6D8C" w:rsidR="00553A04" w:rsidRDefault="001B6324" w:rsidP="00686F38">
            <w:r>
              <w:t>§ </w:t>
            </w:r>
            <w:r w:rsidRPr="008968A5">
              <w:t>26.115(e) states:</w:t>
            </w:r>
            <w:r w:rsidR="0057322F">
              <w:t xml:space="preserve"> </w:t>
            </w:r>
          </w:p>
          <w:p w14:paraId="210BEF35" w14:textId="1265C942" w:rsidR="00633D74" w:rsidRDefault="001B6324" w:rsidP="00633D74">
            <w:pPr>
              <w:rPr>
                <w:ins w:id="387" w:author="Author"/>
              </w:rPr>
            </w:pPr>
            <w:r w:rsidRPr="008968A5">
              <w:t xml:space="preserve">“The collector shall ensure that the observer is the same gender as the </w:t>
            </w:r>
            <w:ins w:id="388" w:author="Author">
              <w:r w:rsidR="00633D74">
                <w:t>donor</w:t>
              </w:r>
            </w:ins>
            <w:r w:rsidRPr="008968A5">
              <w:t>. A person of the opposite gender may not act as the observer under any conditions. The observer may be a different person from the collector and need not be a qualified collector.</w:t>
            </w:r>
            <w:ins w:id="389" w:author="Author">
              <w:r w:rsidR="00A927AB">
                <w:t xml:space="preserve"> </w:t>
              </w:r>
              <w:r w:rsidR="00633D74" w:rsidRPr="00A927AB">
                <w:t xml:space="preserve">If the observer is not a qualified collector, the collector shall, in the presence of the donor, instruct the observer on the collection procedures in paragraph (f) of this </w:t>
              </w:r>
            </w:ins>
            <w:r w:rsidR="0026251F">
              <w:t>section</w:t>
            </w:r>
            <w:ins w:id="390" w:author="Author">
              <w:r w:rsidR="00633D74" w:rsidRPr="00A927AB">
                <w:t xml:space="preserve"> before proceeding with the directly observed collection.</w:t>
              </w:r>
              <w:r w:rsidR="00633D74" w:rsidRPr="008968A5">
                <w:t>”</w:t>
              </w:r>
            </w:ins>
          </w:p>
          <w:p w14:paraId="61E48CB5" w14:textId="77777777" w:rsidR="00633D74" w:rsidRDefault="00633D74" w:rsidP="00633D74">
            <w:pPr>
              <w:rPr>
                <w:ins w:id="391" w:author="Author"/>
              </w:rPr>
            </w:pPr>
          </w:p>
          <w:p w14:paraId="17F6EE66" w14:textId="1D5A97BC" w:rsidR="00633D74" w:rsidRDefault="00633D74" w:rsidP="00633D74">
            <w:pPr>
              <w:rPr>
                <w:ins w:id="392" w:author="Author"/>
              </w:rPr>
            </w:pPr>
            <w:ins w:id="393" w:author="Author">
              <w:r>
                <w:t>§ </w:t>
              </w:r>
              <w:r w:rsidRPr="008968A5">
                <w:t>26.115(</w:t>
              </w:r>
              <w:r>
                <w:t>f</w:t>
              </w:r>
              <w:r w:rsidRPr="008968A5">
                <w:t>) states:</w:t>
              </w:r>
            </w:ins>
            <w:r w:rsidR="0057322F">
              <w:t xml:space="preserve"> </w:t>
            </w:r>
          </w:p>
          <w:p w14:paraId="77246F15" w14:textId="77777777" w:rsidR="00633D74" w:rsidRDefault="00633D74" w:rsidP="00633D74">
            <w:pPr>
              <w:rPr>
                <w:ins w:id="394" w:author="Author"/>
              </w:rPr>
            </w:pPr>
            <w:ins w:id="395" w:author="Author">
              <w:r>
                <w:t>“The individual who observes the collection shall follow these procedures:</w:t>
              </w:r>
            </w:ins>
          </w:p>
          <w:p w14:paraId="4BC66307" w14:textId="77777777" w:rsidR="00633D74" w:rsidRDefault="00633D74" w:rsidP="00633D74">
            <w:pPr>
              <w:rPr>
                <w:ins w:id="396" w:author="Author"/>
              </w:rPr>
            </w:pPr>
            <w:ins w:id="397" w:author="Author">
              <w:r>
                <w:t>(1) The observer shall instruct the donor to adjust his or her clothing to ensure that the area of the donor's body between the waist and knees is exposed;</w:t>
              </w:r>
            </w:ins>
          </w:p>
          <w:p w14:paraId="14D1DAB0" w14:textId="288AA723" w:rsidR="00633D74" w:rsidRDefault="00633D74" w:rsidP="00633D74">
            <w:pPr>
              <w:rPr>
                <w:ins w:id="398" w:author="Author"/>
              </w:rPr>
            </w:pPr>
            <w:ins w:id="399" w:author="Author">
              <w:r>
                <w:t>(2) The observer shall watch the donor urinate into the collection container. Specifically, the observer shall watch the urine go from the donor's body into the collection container. A reflective mirror may be used to assist in observing the provision of the specimen only if the physical configuration of the room, stall, or private area used for urination is not sufficient to meet this direct observation requirement; the use of a video camera to assist in the observation process is not permitted;</w:t>
              </w:r>
            </w:ins>
          </w:p>
          <w:p w14:paraId="5ED85AE4" w14:textId="40A47977" w:rsidR="00083D22" w:rsidRDefault="00633D74" w:rsidP="00083D22">
            <w:pPr>
              <w:rPr>
                <w:ins w:id="400" w:author="Author"/>
              </w:rPr>
            </w:pPr>
            <w:ins w:id="401" w:author="Author">
              <w:r>
                <w:t>(3) If the observer is not the collector, the observer may not touch or handle the collection container but shall maintain visual contact with</w:t>
              </w:r>
              <w:r w:rsidDel="001D4668">
                <w:t xml:space="preserve"> </w:t>
              </w:r>
              <w:r>
                <w:t>the specimen until the donor hands the collection container to the collector; and</w:t>
              </w:r>
            </w:ins>
          </w:p>
          <w:p w14:paraId="1AA49C25" w14:textId="4DCA37B3" w:rsidR="008D70D2" w:rsidRPr="008D70D2" w:rsidRDefault="008D70D2" w:rsidP="00686F38"/>
        </w:tc>
      </w:tr>
      <w:tr w:rsidR="00CF5B4C" w:rsidRPr="008968A5" w14:paraId="0695BA9B" w14:textId="77777777" w:rsidTr="00517898">
        <w:trPr>
          <w:gridAfter w:val="1"/>
          <w:wAfter w:w="49" w:type="dxa"/>
          <w:cantSplit/>
          <w:ins w:id="402" w:author="Author"/>
        </w:trPr>
        <w:tc>
          <w:tcPr>
            <w:tcW w:w="742" w:type="dxa"/>
          </w:tcPr>
          <w:p w14:paraId="24BBCB68" w14:textId="77777777" w:rsidR="003562FE" w:rsidRDefault="003562FE" w:rsidP="00227024">
            <w:pPr>
              <w:pageBreakBefore/>
              <w:widowControl w:val="0"/>
              <w:jc w:val="center"/>
            </w:pPr>
            <w:r>
              <w:lastRenderedPageBreak/>
              <w:t>C6</w:t>
            </w:r>
          </w:p>
          <w:p w14:paraId="4F17B00A" w14:textId="77777777" w:rsidR="00EB4C8D" w:rsidRDefault="00EB4C8D" w:rsidP="00227024">
            <w:pPr>
              <w:keepNext/>
              <w:keepLines/>
              <w:jc w:val="center"/>
              <w:rPr>
                <w:ins w:id="403" w:author="Author"/>
              </w:rPr>
            </w:pPr>
            <w:ins w:id="404" w:author="Author">
              <w:r>
                <w:t>Cont’</w:t>
              </w:r>
            </w:ins>
          </w:p>
          <w:p w14:paraId="03D2AC8D" w14:textId="424E40C5" w:rsidR="003562FE" w:rsidRPr="008968A5" w:rsidRDefault="00EB4C8D" w:rsidP="00227024">
            <w:pPr>
              <w:keepNext/>
              <w:keepLines/>
              <w:jc w:val="center"/>
              <w:rPr>
                <w:ins w:id="405" w:author="Author"/>
              </w:rPr>
            </w:pPr>
            <w:ins w:id="406" w:author="Author">
              <w:r>
                <w:t>d</w:t>
              </w:r>
            </w:ins>
          </w:p>
        </w:tc>
        <w:tc>
          <w:tcPr>
            <w:tcW w:w="2299" w:type="dxa"/>
          </w:tcPr>
          <w:p w14:paraId="44324E4D" w14:textId="77777777" w:rsidR="003562FE" w:rsidRPr="008968A5" w:rsidRDefault="003562FE" w:rsidP="00227024">
            <w:pPr>
              <w:keepNext/>
              <w:keepLines/>
              <w:rPr>
                <w:ins w:id="407" w:author="Author"/>
              </w:rPr>
            </w:pPr>
          </w:p>
        </w:tc>
        <w:tc>
          <w:tcPr>
            <w:tcW w:w="3158" w:type="dxa"/>
          </w:tcPr>
          <w:p w14:paraId="58F2B8D6" w14:textId="77777777" w:rsidR="003562FE" w:rsidRPr="008968A5" w:rsidRDefault="003562FE" w:rsidP="00227024">
            <w:pPr>
              <w:keepNext/>
              <w:keepLines/>
              <w:overflowPunct w:val="0"/>
              <w:ind w:left="302"/>
              <w:textAlignment w:val="baseline"/>
              <w:rPr>
                <w:ins w:id="408" w:author="Author"/>
              </w:rPr>
            </w:pPr>
          </w:p>
        </w:tc>
        <w:tc>
          <w:tcPr>
            <w:tcW w:w="6682" w:type="dxa"/>
          </w:tcPr>
          <w:p w14:paraId="36F56C4F" w14:textId="553C2861" w:rsidR="001074AE" w:rsidRDefault="001074AE" w:rsidP="002A0E6C">
            <w:pPr>
              <w:keepNext/>
              <w:keepLines/>
              <w:rPr>
                <w:ins w:id="409" w:author="Author"/>
              </w:rPr>
            </w:pPr>
            <w:ins w:id="410" w:author="Author">
              <w:r>
                <w:t>(4) If the observer is not the collector, the collector shall record the observer's name on the Federal CCF.”</w:t>
              </w:r>
            </w:ins>
          </w:p>
          <w:p w14:paraId="607CF83D" w14:textId="77777777" w:rsidR="001074AE" w:rsidRDefault="001074AE" w:rsidP="002A0E6C">
            <w:pPr>
              <w:keepNext/>
              <w:keepLines/>
              <w:rPr>
                <w:ins w:id="411" w:author="Author"/>
              </w:rPr>
            </w:pPr>
          </w:p>
          <w:p w14:paraId="332CC212" w14:textId="71804250" w:rsidR="003562FE" w:rsidRPr="00A112E1" w:rsidRDefault="003562FE" w:rsidP="00227024">
            <w:pPr>
              <w:keepNext/>
              <w:keepLines/>
              <w:rPr>
                <w:ins w:id="412" w:author="Author"/>
              </w:rPr>
            </w:pPr>
            <w:ins w:id="413" w:author="Author">
              <w:r w:rsidRPr="00A112E1">
                <w:t>§ 26.83, “Specimens to be collected” states:</w:t>
              </w:r>
            </w:ins>
          </w:p>
          <w:p w14:paraId="287702E8" w14:textId="77777777" w:rsidR="003562FE" w:rsidRDefault="003562FE" w:rsidP="002A0E6C">
            <w:pPr>
              <w:keepNext/>
              <w:keepLines/>
              <w:rPr>
                <w:ins w:id="414" w:author="Author"/>
              </w:rPr>
            </w:pPr>
            <w:ins w:id="415" w:author="Author">
              <w:r>
                <w:t>“</w:t>
              </w:r>
              <w:r w:rsidRPr="00A112E1">
                <w:t xml:space="preserve">(b) Collect only urine specimens for both initial and confirmatory tests for drugs, </w:t>
              </w:r>
              <w:r w:rsidRPr="008C4D5C">
                <w:t>unless the licensee or other entity establishes through its policy and procedures that an oral fluid specimen can be collected and tested for any of the observed specimen collection conditions under § 26.115(a)(1) through (3) and (a)(5). For each observed collection condition under § 26.115(a)(1) through (3) and (a)(5), the licensee or other entity shall always collect and test the same specimen type.”</w:t>
              </w:r>
            </w:ins>
          </w:p>
          <w:p w14:paraId="72A9D3EA" w14:textId="571E082D" w:rsidR="001074AE" w:rsidRDefault="001074AE" w:rsidP="00227024">
            <w:pPr>
              <w:keepNext/>
              <w:keepLines/>
              <w:rPr>
                <w:ins w:id="416" w:author="Author"/>
              </w:rPr>
            </w:pPr>
          </w:p>
        </w:tc>
      </w:tr>
      <w:tr w:rsidR="00D85A08" w:rsidRPr="008968A5" w14:paraId="7E5BB52A" w14:textId="77777777" w:rsidTr="00517898">
        <w:trPr>
          <w:gridAfter w:val="1"/>
          <w:wAfter w:w="49" w:type="dxa"/>
          <w:cantSplit/>
        </w:trPr>
        <w:tc>
          <w:tcPr>
            <w:tcW w:w="742" w:type="dxa"/>
          </w:tcPr>
          <w:p w14:paraId="00F2970F" w14:textId="77777777" w:rsidR="001B6324" w:rsidRPr="008968A5" w:rsidRDefault="001B6324" w:rsidP="00686F38">
            <w:pPr>
              <w:jc w:val="center"/>
            </w:pPr>
            <w:r w:rsidRPr="008968A5">
              <w:lastRenderedPageBreak/>
              <w:t>C7</w:t>
            </w:r>
          </w:p>
        </w:tc>
        <w:tc>
          <w:tcPr>
            <w:tcW w:w="2299" w:type="dxa"/>
          </w:tcPr>
          <w:p w14:paraId="7599C66E" w14:textId="7A5E6294" w:rsidR="001B6324" w:rsidRDefault="001B6324" w:rsidP="00686F38">
            <w:r w:rsidRPr="008968A5">
              <w:t xml:space="preserve">Have each of the urine collectors received training in accordance with </w:t>
            </w:r>
            <w:r w:rsidR="005507FF">
              <w:t>10 CFR</w:t>
            </w:r>
            <w:r w:rsidR="0057322F">
              <w:t xml:space="preserve"> </w:t>
            </w:r>
            <w:ins w:id="417" w:author="Author">
              <w:r w:rsidR="00227024">
                <w:t>26.85(a)</w:t>
              </w:r>
            </w:ins>
            <w:r w:rsidRPr="008968A5">
              <w:t>?</w:t>
            </w:r>
            <w:r w:rsidR="0057322F">
              <w:t xml:space="preserve"> </w:t>
            </w:r>
          </w:p>
          <w:p w14:paraId="275E5BB5" w14:textId="77777777" w:rsidR="001B6324" w:rsidRDefault="001B6324" w:rsidP="00686F38"/>
          <w:p w14:paraId="69F0E36D" w14:textId="77777777" w:rsidR="001B6324" w:rsidRPr="008968A5" w:rsidRDefault="001B6324" w:rsidP="00686F38">
            <w:r w:rsidRPr="008968A5">
              <w:t>[Examine training records].</w:t>
            </w:r>
          </w:p>
        </w:tc>
        <w:tc>
          <w:tcPr>
            <w:tcW w:w="3158" w:type="dxa"/>
          </w:tcPr>
          <w:p w14:paraId="5951C109" w14:textId="5112C794" w:rsidR="001B6324" w:rsidRPr="008968A5" w:rsidRDefault="001B6324" w:rsidP="00DE43CA">
            <w:pPr>
              <w:numPr>
                <w:ilvl w:val="0"/>
                <w:numId w:val="1"/>
              </w:numPr>
              <w:tabs>
                <w:tab w:val="clear" w:pos="720"/>
                <w:tab w:val="num" w:pos="380"/>
              </w:tabs>
              <w:overflowPunct w:val="0"/>
              <w:ind w:left="302" w:hanging="288"/>
              <w:textAlignment w:val="baseline"/>
            </w:pPr>
            <w:r w:rsidRPr="008968A5">
              <w:t>Adequate training was conducted</w:t>
            </w:r>
            <w:ins w:id="418" w:author="Author">
              <w:r w:rsidR="007A443E">
                <w:t>,</w:t>
              </w:r>
            </w:ins>
            <w:r w:rsidRPr="008968A5">
              <w:t xml:space="preserve"> and records were produced.</w:t>
            </w:r>
          </w:p>
          <w:p w14:paraId="30675A73"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Training was not conducted.</w:t>
            </w:r>
          </w:p>
          <w:p w14:paraId="0805C200" w14:textId="77777777" w:rsidR="001B6324" w:rsidRPr="008968A5" w:rsidRDefault="001B6324" w:rsidP="00DE43CA">
            <w:pPr>
              <w:numPr>
                <w:ilvl w:val="0"/>
                <w:numId w:val="1"/>
              </w:numPr>
              <w:tabs>
                <w:tab w:val="clear" w:pos="720"/>
                <w:tab w:val="num" w:pos="380"/>
              </w:tabs>
              <w:overflowPunct w:val="0"/>
              <w:ind w:left="302" w:hanging="288"/>
              <w:textAlignment w:val="baseline"/>
            </w:pPr>
            <w:r w:rsidRPr="008968A5">
              <w:t>Training was conducted, but certificates were not found for all collectors.</w:t>
            </w:r>
          </w:p>
          <w:p w14:paraId="5FF033C5" w14:textId="77777777" w:rsidR="001B6324" w:rsidRPr="008968A5" w:rsidRDefault="001B6324" w:rsidP="00DE43CA">
            <w:pPr>
              <w:numPr>
                <w:ilvl w:val="0"/>
                <w:numId w:val="1"/>
              </w:numPr>
              <w:tabs>
                <w:tab w:val="clear" w:pos="720"/>
                <w:tab w:val="num" w:pos="380"/>
              </w:tabs>
              <w:overflowPunct w:val="0"/>
              <w:ind w:left="302" w:hanging="288"/>
              <w:textAlignment w:val="baseline"/>
            </w:pPr>
            <w:r>
              <w:t>Other:</w:t>
            </w:r>
          </w:p>
          <w:p w14:paraId="1CFEE822" w14:textId="77777777" w:rsidR="001B6324" w:rsidRPr="008968A5" w:rsidRDefault="001B6324" w:rsidP="00DE43CA">
            <w:pPr>
              <w:overflowPunct w:val="0"/>
              <w:ind w:left="302"/>
              <w:textAlignment w:val="baseline"/>
            </w:pPr>
          </w:p>
          <w:p w14:paraId="7A1C127A" w14:textId="77777777" w:rsidR="001B6324" w:rsidRPr="008968A5" w:rsidRDefault="001B6324" w:rsidP="00DE43CA">
            <w:pPr>
              <w:keepNext/>
              <w:keepLines/>
            </w:pPr>
          </w:p>
          <w:p w14:paraId="21FDC004" w14:textId="77777777" w:rsidR="001B6324" w:rsidRPr="008968A5" w:rsidRDefault="001B6324" w:rsidP="00686F38">
            <w:pPr>
              <w:keepNext/>
              <w:keepLines/>
            </w:pPr>
          </w:p>
        </w:tc>
        <w:tc>
          <w:tcPr>
            <w:tcW w:w="6682" w:type="dxa"/>
          </w:tcPr>
          <w:p w14:paraId="07F7AC3F" w14:textId="24ACE215" w:rsidR="00553A04" w:rsidRPr="00227024" w:rsidRDefault="001B6324" w:rsidP="00686F38">
            <w:pPr>
              <w:keepNext/>
              <w:keepLines/>
              <w:rPr>
                <w:sz w:val="21"/>
                <w:szCs w:val="21"/>
              </w:rPr>
            </w:pPr>
            <w:r w:rsidRPr="00227024">
              <w:rPr>
                <w:sz w:val="21"/>
                <w:szCs w:val="21"/>
              </w:rPr>
              <w:t>§ 26.85(a) states:</w:t>
            </w:r>
            <w:r w:rsidR="0057322F">
              <w:rPr>
                <w:sz w:val="21"/>
                <w:szCs w:val="21"/>
              </w:rPr>
              <w:t xml:space="preserve"> </w:t>
            </w:r>
          </w:p>
          <w:p w14:paraId="1EBC304C" w14:textId="11F8BE4E" w:rsidR="001B6324" w:rsidRPr="00227024" w:rsidRDefault="001B6324" w:rsidP="00686F38">
            <w:pPr>
              <w:keepNext/>
              <w:keepLines/>
              <w:rPr>
                <w:sz w:val="21"/>
                <w:szCs w:val="21"/>
              </w:rPr>
            </w:pPr>
            <w:r w:rsidRPr="00227024">
              <w:rPr>
                <w:sz w:val="21"/>
                <w:szCs w:val="21"/>
              </w:rPr>
              <w:t>“</w:t>
            </w:r>
            <w:ins w:id="419" w:author="Author">
              <w:r w:rsidR="00D4589F" w:rsidRPr="00227024">
                <w:rPr>
                  <w:i/>
                  <w:iCs/>
                  <w:sz w:val="21"/>
                  <w:szCs w:val="21"/>
                </w:rPr>
                <w:t>Collector qualifications</w:t>
              </w:r>
              <w:r w:rsidR="009C3D95" w:rsidRPr="00227024">
                <w:rPr>
                  <w:i/>
                  <w:iCs/>
                  <w:sz w:val="21"/>
                  <w:szCs w:val="21"/>
                </w:rPr>
                <w:t>.</w:t>
              </w:r>
            </w:ins>
            <w:r w:rsidRPr="00227024">
              <w:rPr>
                <w:sz w:val="21"/>
                <w:szCs w:val="21"/>
              </w:rPr>
              <w:t xml:space="preserve"> </w:t>
            </w:r>
            <w:r w:rsidR="00D4589F" w:rsidRPr="00227024">
              <w:rPr>
                <w:sz w:val="21"/>
                <w:szCs w:val="21"/>
              </w:rPr>
              <w:t>Each</w:t>
            </w:r>
            <w:r w:rsidR="00D4589F" w:rsidRPr="00D4589F">
              <w:rPr>
                <w:sz w:val="21"/>
                <w:szCs w:val="21"/>
              </w:rPr>
              <w:t xml:space="preserve"> </w:t>
            </w:r>
            <w:r w:rsidRPr="00227024">
              <w:rPr>
                <w:sz w:val="21"/>
                <w:szCs w:val="21"/>
              </w:rPr>
              <w:t xml:space="preserve">collector shall be knowledgeable of the requirements of this part and the FFD policy and procedures of the licensee or other entity for whom collections are performed, and shall keep current on any changes to </w:t>
            </w:r>
            <w:r w:rsidR="004745B8" w:rsidRPr="00227024">
              <w:rPr>
                <w:sz w:val="21"/>
                <w:szCs w:val="21"/>
              </w:rPr>
              <w:t>the</w:t>
            </w:r>
            <w:r w:rsidR="004745B8">
              <w:rPr>
                <w:sz w:val="21"/>
                <w:szCs w:val="21"/>
              </w:rPr>
              <w:t xml:space="preserve"> </w:t>
            </w:r>
            <w:r w:rsidRPr="00227024">
              <w:rPr>
                <w:sz w:val="21"/>
                <w:szCs w:val="21"/>
              </w:rPr>
              <w:t>collection procedures</w:t>
            </w:r>
            <w:r w:rsidR="004C7976" w:rsidRPr="00227024">
              <w:rPr>
                <w:sz w:val="21"/>
                <w:szCs w:val="21"/>
              </w:rPr>
              <w:t xml:space="preserve"> </w:t>
            </w:r>
            <w:ins w:id="420" w:author="Author">
              <w:r w:rsidR="00227024" w:rsidRPr="00227024">
                <w:rPr>
                  <w:sz w:val="21"/>
                  <w:szCs w:val="21"/>
                </w:rPr>
                <w:t xml:space="preserve">for each specimen the individual is qualified to collect under this part. Each </w:t>
              </w:r>
            </w:ins>
            <w:r w:rsidR="00605D30" w:rsidRPr="00227024">
              <w:rPr>
                <w:sz w:val="21"/>
                <w:szCs w:val="21"/>
              </w:rPr>
              <w:t>c</w:t>
            </w:r>
            <w:r w:rsidRPr="00227024">
              <w:rPr>
                <w:sz w:val="21"/>
                <w:szCs w:val="21"/>
              </w:rPr>
              <w:t>ollector shall receive qualification training that meets the requirements of this paragraph and demonstrate proficiency in applying the requirements of this paragraph before serving as a collector.</w:t>
            </w:r>
            <w:r w:rsidR="0057322F">
              <w:rPr>
                <w:sz w:val="21"/>
                <w:szCs w:val="21"/>
              </w:rPr>
              <w:t xml:space="preserve"> </w:t>
            </w:r>
            <w:r w:rsidRPr="00227024">
              <w:rPr>
                <w:sz w:val="21"/>
                <w:szCs w:val="21"/>
              </w:rPr>
              <w:t>At a minimum, qualification training must provide instruction on the following subjects:</w:t>
            </w:r>
            <w:r w:rsidR="0057322F">
              <w:rPr>
                <w:sz w:val="21"/>
                <w:szCs w:val="21"/>
              </w:rPr>
              <w:t xml:space="preserve"> </w:t>
            </w:r>
          </w:p>
          <w:p w14:paraId="34959B18" w14:textId="161FA0BE" w:rsidR="001B6324" w:rsidRPr="00227024" w:rsidRDefault="001B6324" w:rsidP="00686F38">
            <w:pPr>
              <w:keepNext/>
              <w:keepLines/>
              <w:rPr>
                <w:sz w:val="21"/>
                <w:szCs w:val="21"/>
              </w:rPr>
            </w:pPr>
            <w:r w:rsidRPr="00227024">
              <w:rPr>
                <w:sz w:val="21"/>
                <w:szCs w:val="21"/>
              </w:rPr>
              <w:t xml:space="preserve">(1) All steps necessary to complete a collection correctly and the proper completion and transmission of the </w:t>
            </w:r>
            <w:ins w:id="421" w:author="Author">
              <w:r w:rsidR="00227024" w:rsidRPr="00227024">
                <w:rPr>
                  <w:sz w:val="21"/>
                  <w:szCs w:val="21"/>
                </w:rPr>
                <w:t>Federal CCF;</w:t>
              </w:r>
            </w:ins>
          </w:p>
          <w:p w14:paraId="696F40AC" w14:textId="4914EB81" w:rsidR="00F73D3F" w:rsidRPr="00227024" w:rsidRDefault="001B6324" w:rsidP="00686F38">
            <w:pPr>
              <w:keepNext/>
              <w:keepLines/>
              <w:rPr>
                <w:ins w:id="422" w:author="Author"/>
                <w:sz w:val="21"/>
                <w:szCs w:val="21"/>
              </w:rPr>
            </w:pPr>
            <w:r w:rsidRPr="00227024">
              <w:rPr>
                <w:sz w:val="21"/>
                <w:szCs w:val="21"/>
              </w:rPr>
              <w:t>(2) Methods to address ‘‘problem’’ collections, including, but not limited to</w:t>
            </w:r>
            <w:ins w:id="423" w:author="Author">
              <w:r w:rsidR="00B229C2" w:rsidRPr="00227024">
                <w:rPr>
                  <w:sz w:val="21"/>
                  <w:szCs w:val="21"/>
                </w:rPr>
                <w:t>:</w:t>
              </w:r>
            </w:ins>
          </w:p>
          <w:p w14:paraId="7B060D6C" w14:textId="6A12B70B" w:rsidR="00D11764" w:rsidRPr="00227024" w:rsidRDefault="004745B8" w:rsidP="00686F38">
            <w:pPr>
              <w:keepNext/>
              <w:keepLines/>
              <w:rPr>
                <w:ins w:id="424" w:author="Author"/>
                <w:sz w:val="21"/>
                <w:szCs w:val="21"/>
              </w:rPr>
            </w:pPr>
            <w:ins w:id="425" w:author="Author">
              <w:r w:rsidRPr="00227024">
                <w:rPr>
                  <w:sz w:val="21"/>
                  <w:szCs w:val="21"/>
                </w:rPr>
                <w:t xml:space="preserve">(i) Inability to provide a specimen (e.g., </w:t>
              </w:r>
            </w:ins>
            <w:r w:rsidR="001B6324" w:rsidRPr="00227024" w:rsidDel="00884AFA">
              <w:rPr>
                <w:sz w:val="21"/>
                <w:szCs w:val="21"/>
              </w:rPr>
              <w:t xml:space="preserve">‘‘shy bladder’’ </w:t>
            </w:r>
            <w:ins w:id="426" w:author="Author">
              <w:r w:rsidRPr="00227024">
                <w:rPr>
                  <w:sz w:val="21"/>
                  <w:szCs w:val="21"/>
                </w:rPr>
                <w:t xml:space="preserve">for a urine specimen, “shy lung” for a breath specimen, dry mouth for an oral fluid specimen); </w:t>
              </w:r>
            </w:ins>
            <w:r w:rsidR="001B6324" w:rsidRPr="00227024" w:rsidDel="00884AFA">
              <w:rPr>
                <w:sz w:val="21"/>
                <w:szCs w:val="21"/>
              </w:rPr>
              <w:t>and</w:t>
            </w:r>
          </w:p>
          <w:p w14:paraId="6A6BA622" w14:textId="3252A85A" w:rsidR="001B6324" w:rsidRPr="00227024" w:rsidRDefault="004745B8" w:rsidP="00686F38">
            <w:pPr>
              <w:keepNext/>
              <w:keepLines/>
              <w:rPr>
                <w:sz w:val="21"/>
                <w:szCs w:val="21"/>
              </w:rPr>
            </w:pPr>
            <w:ins w:id="427" w:author="Author">
              <w:r w:rsidRPr="00227024">
                <w:rPr>
                  <w:sz w:val="21"/>
                  <w:szCs w:val="21"/>
                </w:rPr>
                <w:t>(ii) A</w:t>
              </w:r>
            </w:ins>
            <w:r w:rsidR="001B6324" w:rsidRPr="00227024">
              <w:rPr>
                <w:sz w:val="21"/>
                <w:szCs w:val="21"/>
              </w:rPr>
              <w:t>ttempts to tamper with a specimen;</w:t>
            </w:r>
          </w:p>
          <w:p w14:paraId="73957673" w14:textId="77777777" w:rsidR="004745B8" w:rsidRPr="00227024" w:rsidRDefault="001B6324" w:rsidP="004745B8">
            <w:pPr>
              <w:keepNext/>
              <w:keepLines/>
              <w:rPr>
                <w:ins w:id="428" w:author="Author"/>
                <w:sz w:val="21"/>
                <w:szCs w:val="21"/>
              </w:rPr>
            </w:pPr>
            <w:ins w:id="429" w:author="Author">
              <w:r w:rsidRPr="00227024" w:rsidDel="00027375">
                <w:rPr>
                  <w:sz w:val="21"/>
                  <w:szCs w:val="21"/>
                </w:rPr>
                <w:t>(</w:t>
              </w:r>
              <w:r w:rsidR="004745B8" w:rsidRPr="00227024" w:rsidDel="00027375">
                <w:rPr>
                  <w:sz w:val="21"/>
                  <w:szCs w:val="21"/>
                </w:rPr>
                <w:t xml:space="preserve">3) </w:t>
              </w:r>
              <w:r w:rsidR="004745B8" w:rsidRPr="00227024">
                <w:rPr>
                  <w:sz w:val="21"/>
                  <w:szCs w:val="21"/>
                </w:rPr>
                <w:t>Operation of the particular specimen collection or alcohol testing device(s) [e.g., alcohol screening device (ASD), EBT, oral fluid] to be used, consistent with the most recent version of the manufacturers’ instructions;</w:t>
              </w:r>
            </w:ins>
          </w:p>
          <w:p w14:paraId="19562B4A" w14:textId="57A2D8D7" w:rsidR="00027375" w:rsidRPr="00227024" w:rsidRDefault="004745B8" w:rsidP="004745B8">
            <w:pPr>
              <w:keepNext/>
              <w:keepLines/>
              <w:rPr>
                <w:sz w:val="21"/>
                <w:szCs w:val="21"/>
              </w:rPr>
            </w:pPr>
            <w:ins w:id="430" w:author="Author">
              <w:r w:rsidRPr="00227024">
                <w:rPr>
                  <w:sz w:val="21"/>
                  <w:szCs w:val="21"/>
                </w:rPr>
                <w:t>(4</w:t>
              </w:r>
            </w:ins>
            <w:r w:rsidR="00027375" w:rsidRPr="00227024">
              <w:rPr>
                <w:sz w:val="21"/>
                <w:szCs w:val="21"/>
              </w:rPr>
              <w:t xml:space="preserve">) </w:t>
            </w:r>
            <w:r w:rsidR="001B6324" w:rsidRPr="00227024">
              <w:rPr>
                <w:sz w:val="21"/>
                <w:szCs w:val="21"/>
              </w:rPr>
              <w:t>How to correct problems in collections; and</w:t>
            </w:r>
          </w:p>
          <w:p w14:paraId="3ED14BF4" w14:textId="0EA4CB8F" w:rsidR="009C187B" w:rsidRPr="00227024" w:rsidRDefault="001B6324" w:rsidP="00227024">
            <w:pPr>
              <w:rPr>
                <w:sz w:val="21"/>
                <w:szCs w:val="21"/>
              </w:rPr>
            </w:pPr>
            <w:r w:rsidRPr="00227024">
              <w:rPr>
                <w:sz w:val="21"/>
                <w:szCs w:val="21"/>
              </w:rPr>
              <w:t>(</w:t>
            </w:r>
            <w:ins w:id="431" w:author="Author">
              <w:r w:rsidR="004745B8" w:rsidRPr="00227024">
                <w:rPr>
                  <w:sz w:val="21"/>
                  <w:szCs w:val="21"/>
                </w:rPr>
                <w:t>5</w:t>
              </w:r>
            </w:ins>
            <w:r w:rsidRPr="00227024">
              <w:rPr>
                <w:sz w:val="21"/>
                <w:szCs w:val="21"/>
              </w:rPr>
              <w:t>) The collector’s responsibility for maintaining the integrity of the specimen collection process, carefully ensuring the modesty and privacy of the donor, and avoiding any conduct or remarks that might be construed as accusatorial or otherwise offensive or inappropriate</w:t>
            </w:r>
            <w:ins w:id="432" w:author="Author">
              <w:r w:rsidR="00C84C5B" w:rsidRPr="00227024">
                <w:rPr>
                  <w:sz w:val="21"/>
                  <w:szCs w:val="21"/>
                </w:rPr>
                <w:t>,</w:t>
              </w:r>
              <w:r w:rsidR="004745B8" w:rsidRPr="004745B8">
                <w:rPr>
                  <w:sz w:val="21"/>
                  <w:szCs w:val="21"/>
                </w:rPr>
                <w:t xml:space="preserve"> </w:t>
              </w:r>
              <w:r w:rsidR="004745B8" w:rsidRPr="00227024">
                <w:rPr>
                  <w:sz w:val="21"/>
                  <w:szCs w:val="21"/>
                </w:rPr>
                <w:t>and the specimen transfer process, if applicable</w:t>
              </w:r>
            </w:ins>
            <w:r w:rsidRPr="00227024">
              <w:rPr>
                <w:sz w:val="21"/>
                <w:szCs w:val="21"/>
              </w:rPr>
              <w:t>.”</w:t>
            </w:r>
          </w:p>
        </w:tc>
      </w:tr>
      <w:tr w:rsidR="00D85A08" w:rsidRPr="008968A5" w14:paraId="542797D7" w14:textId="77777777" w:rsidTr="00517898">
        <w:trPr>
          <w:gridAfter w:val="1"/>
          <w:wAfter w:w="49" w:type="dxa"/>
          <w:cantSplit/>
        </w:trPr>
        <w:tc>
          <w:tcPr>
            <w:tcW w:w="742" w:type="dxa"/>
          </w:tcPr>
          <w:p w14:paraId="1F42112F" w14:textId="77777777" w:rsidR="001B6324" w:rsidRPr="008968A5" w:rsidRDefault="001B6324" w:rsidP="00686F38">
            <w:pPr>
              <w:jc w:val="center"/>
            </w:pPr>
            <w:r w:rsidRPr="008968A5">
              <w:lastRenderedPageBreak/>
              <w:t>C8</w:t>
            </w:r>
          </w:p>
        </w:tc>
        <w:tc>
          <w:tcPr>
            <w:tcW w:w="2299" w:type="dxa"/>
          </w:tcPr>
          <w:p w14:paraId="4499F48B" w14:textId="7829E619" w:rsidR="001B6324" w:rsidRPr="008968A5" w:rsidRDefault="00016A0D" w:rsidP="00686F38">
            <w:r>
              <w:t xml:space="preserve">Were the personnel files for the </w:t>
            </w:r>
            <w:r w:rsidR="001B6324" w:rsidRPr="008968A5">
              <w:t>urine collector</w:t>
            </w:r>
            <w:r>
              <w:t>s</w:t>
            </w:r>
            <w:r w:rsidR="001B6324" w:rsidRPr="008968A5">
              <w:t xml:space="preserve"> complete?</w:t>
            </w:r>
          </w:p>
        </w:tc>
        <w:tc>
          <w:tcPr>
            <w:tcW w:w="3158" w:type="dxa"/>
          </w:tcPr>
          <w:p w14:paraId="61474260" w14:textId="1D65963C" w:rsidR="001B6324" w:rsidRPr="008968A5" w:rsidRDefault="001B6324" w:rsidP="00DE43CA">
            <w:pPr>
              <w:numPr>
                <w:ilvl w:val="0"/>
                <w:numId w:val="1"/>
              </w:numPr>
              <w:tabs>
                <w:tab w:val="clear" w:pos="720"/>
                <w:tab w:val="num" w:pos="380"/>
              </w:tabs>
              <w:overflowPunct w:val="0"/>
              <w:ind w:left="302" w:hanging="288"/>
              <w:textAlignment w:val="baseline"/>
            </w:pPr>
            <w:r w:rsidRPr="008968A5">
              <w:t>Yes.</w:t>
            </w:r>
          </w:p>
          <w:p w14:paraId="05CA3A77" w14:textId="174E42FC" w:rsidR="001B6324" w:rsidRPr="008968A5" w:rsidRDefault="00016A0D" w:rsidP="00DE43CA">
            <w:pPr>
              <w:numPr>
                <w:ilvl w:val="0"/>
                <w:numId w:val="1"/>
              </w:numPr>
              <w:tabs>
                <w:tab w:val="clear" w:pos="720"/>
                <w:tab w:val="num" w:pos="380"/>
              </w:tabs>
              <w:overflowPunct w:val="0"/>
              <w:ind w:left="302" w:hanging="288"/>
              <w:textAlignment w:val="baseline"/>
            </w:pPr>
            <w:r>
              <w:t xml:space="preserve">No, </w:t>
            </w:r>
            <w:r w:rsidR="001B6324" w:rsidRPr="008968A5">
              <w:t xml:space="preserve">some required information </w:t>
            </w:r>
            <w:r>
              <w:t>was</w:t>
            </w:r>
            <w:r w:rsidR="001B6324" w:rsidRPr="008968A5">
              <w:t xml:space="preserve"> missing.</w:t>
            </w:r>
          </w:p>
          <w:p w14:paraId="3A3195B0" w14:textId="77777777" w:rsidR="001B6324" w:rsidRPr="008968A5" w:rsidRDefault="001B6324" w:rsidP="00DE43CA">
            <w:pPr>
              <w:numPr>
                <w:ilvl w:val="0"/>
                <w:numId w:val="1"/>
              </w:numPr>
              <w:tabs>
                <w:tab w:val="clear" w:pos="720"/>
                <w:tab w:val="num" w:pos="380"/>
              </w:tabs>
              <w:overflowPunct w:val="0"/>
              <w:ind w:left="302" w:hanging="288"/>
              <w:textAlignment w:val="baseline"/>
            </w:pPr>
            <w:r>
              <w:t>Other:</w:t>
            </w:r>
          </w:p>
          <w:p w14:paraId="1B484C18" w14:textId="77777777" w:rsidR="001B6324" w:rsidRPr="008968A5" w:rsidRDefault="001B6324" w:rsidP="00DE43CA"/>
          <w:p w14:paraId="3F9BEF50" w14:textId="77777777" w:rsidR="001B6324" w:rsidRPr="008968A5" w:rsidRDefault="001B6324" w:rsidP="00DE43CA"/>
          <w:p w14:paraId="5C38AB8C" w14:textId="77777777" w:rsidR="001B6324" w:rsidRPr="008968A5" w:rsidRDefault="001B6324" w:rsidP="00686F38"/>
        </w:tc>
        <w:tc>
          <w:tcPr>
            <w:tcW w:w="6682" w:type="dxa"/>
          </w:tcPr>
          <w:p w14:paraId="695B9C94" w14:textId="5D414560" w:rsidR="00553A04" w:rsidRDefault="001B6324" w:rsidP="00686F38">
            <w:r>
              <w:t>§ </w:t>
            </w:r>
            <w:r w:rsidRPr="008968A5">
              <w:t>26.85(</w:t>
            </w:r>
            <w:r w:rsidR="00903789">
              <w:t>e</w:t>
            </w:r>
            <w:r w:rsidRPr="008968A5">
              <w:t>) states:</w:t>
            </w:r>
          </w:p>
          <w:p w14:paraId="684B35C6" w14:textId="3BB65B7F" w:rsidR="00553A04" w:rsidRDefault="001B6324" w:rsidP="00686F38">
            <w:r w:rsidRPr="008968A5">
              <w:t>“</w:t>
            </w:r>
            <w:ins w:id="433" w:author="Author">
              <w:r w:rsidR="004745B8">
                <w:rPr>
                  <w:i/>
                  <w:iCs/>
                </w:rPr>
                <w:t>Files</w:t>
              </w:r>
              <w:r w:rsidR="006979BF">
                <w:rPr>
                  <w:i/>
                  <w:iCs/>
                </w:rPr>
                <w:t>.</w:t>
              </w:r>
              <w:r w:rsidR="009B0C26">
                <w:rPr>
                  <w:i/>
                  <w:iCs/>
                </w:rPr>
                <w:t xml:space="preserve"> </w:t>
              </w:r>
            </w:ins>
            <w:r w:rsidRPr="008968A5">
              <w:t xml:space="preserve">Collection site personnel files must include each individual’s resume of training and experience; certification or license, if any; references; job descriptions; records of performance evaluations and advancement; incident reports, if any; results of tests to establish employee competency for the position he or she holds, including, but not limited to, certification that collectors are proficient in administering alcohol tests consistent with the most recent manufacturer’s instructions for the instruments and devices used; and appropriate data to support determinations of honesty and integrity conducted under </w:t>
            </w:r>
            <w:r>
              <w:t>§ </w:t>
            </w:r>
            <w:r w:rsidRPr="008968A5">
              <w:t>26.31(b).”</w:t>
            </w:r>
          </w:p>
          <w:p w14:paraId="051A11C0" w14:textId="7C306979" w:rsidR="009C187B" w:rsidRPr="008968A5" w:rsidRDefault="009C187B" w:rsidP="00686F38"/>
        </w:tc>
      </w:tr>
      <w:tr w:rsidR="004D44A7" w:rsidRPr="008968A5" w14:paraId="0CB3DFBF" w14:textId="77777777" w:rsidTr="00AD6719">
        <w:trPr>
          <w:cantSplit/>
        </w:trPr>
        <w:tc>
          <w:tcPr>
            <w:tcW w:w="12930" w:type="dxa"/>
            <w:gridSpan w:val="5"/>
            <w:shd w:val="clear" w:color="auto" w:fill="D9D9D9" w:themeFill="background1" w:themeFillShade="D9"/>
            <w:vAlign w:val="center"/>
          </w:tcPr>
          <w:p w14:paraId="21D53DE3" w14:textId="0EA9779A" w:rsidR="004D44A7" w:rsidRPr="002346C4" w:rsidRDefault="004D44A7" w:rsidP="004D44A7">
            <w:r w:rsidRPr="002346C4">
              <w:t>THAT WAS THE LAST QUESTION.</w:t>
            </w:r>
            <w:r w:rsidR="0057322F">
              <w:t xml:space="preserve"> </w:t>
            </w:r>
            <w:r w:rsidRPr="002346C4">
              <w:t xml:space="preserve">THANK YOU FOR YOUR TIME AND INPUT. </w:t>
            </w:r>
          </w:p>
        </w:tc>
      </w:tr>
    </w:tbl>
    <w:p w14:paraId="0DF8E993" w14:textId="77777777" w:rsidR="002F24E4" w:rsidRPr="002C50DE" w:rsidRDefault="002F24E4" w:rsidP="00686F38">
      <w:pPr>
        <w:sectPr w:rsidR="002F24E4" w:rsidRPr="002C50DE" w:rsidSect="004459D8">
          <w:footerReference w:type="default" r:id="rId16"/>
          <w:endnotePr>
            <w:numFmt w:val="decimal"/>
          </w:endnotePr>
          <w:pgSz w:w="15840" w:h="12240" w:orient="landscape" w:code="1"/>
          <w:pgMar w:top="1440" w:right="1440" w:bottom="1440" w:left="1440" w:header="720" w:footer="720" w:gutter="0"/>
          <w:pgNumType w:start="1"/>
          <w:cols w:space="720"/>
          <w:docGrid w:linePitch="299"/>
        </w:sectPr>
      </w:pPr>
    </w:p>
    <w:p w14:paraId="3562A3CE" w14:textId="7DC6EE20" w:rsidR="00D40AC0" w:rsidRPr="000F4D83" w:rsidRDefault="00D40AC0" w:rsidP="001C3F89">
      <w:pPr>
        <w:pStyle w:val="attachmenttitle"/>
      </w:pPr>
      <w:r w:rsidRPr="000F4D83">
        <w:lastRenderedPageBreak/>
        <w:t>Attachment 2</w:t>
      </w:r>
      <w:r w:rsidR="00B108CF">
        <w:t>: Breath Collection Questionnaire</w:t>
      </w:r>
    </w:p>
    <w:p w14:paraId="4CDD42AA" w14:textId="2C0F5BF4" w:rsidR="00A36AFE" w:rsidRPr="000F4D83" w:rsidRDefault="0086564D" w:rsidP="00686F38">
      <w:pPr>
        <w:jc w:val="center"/>
        <w:rPr>
          <w:u w:val="single"/>
        </w:rPr>
      </w:pPr>
      <w:r>
        <w:rPr>
          <w:u w:val="single"/>
        </w:rPr>
        <w:t>10 CFR </w:t>
      </w:r>
      <w:r w:rsidR="00A36AFE" w:rsidRPr="000F4D83">
        <w:rPr>
          <w:u w:val="single"/>
        </w:rPr>
        <w:t>Part 26</w:t>
      </w:r>
    </w:p>
    <w:p w14:paraId="5F534641" w14:textId="77777777" w:rsidR="00A36AFE" w:rsidRPr="000F4D83" w:rsidRDefault="00A36AFE" w:rsidP="00686F38">
      <w:pPr>
        <w:jc w:val="center"/>
        <w:rPr>
          <w:u w:val="single"/>
        </w:rPr>
      </w:pPr>
      <w:r w:rsidRPr="000F4D83">
        <w:rPr>
          <w:u w:val="single"/>
        </w:rPr>
        <w:t>BREATH COLLECTION QUESTIONNAIRE</w:t>
      </w:r>
    </w:p>
    <w:p w14:paraId="18BB04EE" w14:textId="77777777" w:rsidR="00A36AFE" w:rsidRPr="000F4D83" w:rsidRDefault="00A36AFE" w:rsidP="00686F38">
      <w:pPr>
        <w:jc w:val="center"/>
        <w:rPr>
          <w:u w:val="single"/>
        </w:rPr>
      </w:pPr>
    </w:p>
    <w:p w14:paraId="59B8E5B7" w14:textId="77777777" w:rsidR="00A36AFE" w:rsidRPr="002C50DE" w:rsidRDefault="00A36AFE" w:rsidP="00686F38">
      <w:pPr>
        <w:jc w:val="cente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2645"/>
        <w:gridCol w:w="10269"/>
      </w:tblGrid>
      <w:tr w:rsidR="00A36AFE" w:rsidRPr="002C50DE" w14:paraId="2A4F8AD2" w14:textId="77777777" w:rsidTr="00D83E83">
        <w:tc>
          <w:tcPr>
            <w:tcW w:w="1024" w:type="pct"/>
          </w:tcPr>
          <w:p w14:paraId="255193B8" w14:textId="77777777" w:rsidR="00A36AFE" w:rsidRPr="002C50DE" w:rsidRDefault="00A36AFE" w:rsidP="00686F38">
            <w:pPr>
              <w:spacing w:before="60" w:line="360" w:lineRule="auto"/>
            </w:pPr>
            <w:r w:rsidRPr="002C50DE">
              <w:t>Licensee</w:t>
            </w:r>
          </w:p>
        </w:tc>
        <w:tc>
          <w:tcPr>
            <w:tcW w:w="3976" w:type="pct"/>
          </w:tcPr>
          <w:p w14:paraId="459CC572" w14:textId="77777777" w:rsidR="00A36AFE" w:rsidRPr="002C50DE" w:rsidRDefault="00A36AFE" w:rsidP="00686F38">
            <w:pPr>
              <w:spacing w:before="60" w:line="360" w:lineRule="auto"/>
              <w:jc w:val="center"/>
            </w:pPr>
          </w:p>
        </w:tc>
      </w:tr>
      <w:tr w:rsidR="00A36AFE" w:rsidRPr="002C50DE" w14:paraId="5888B175" w14:textId="77777777" w:rsidTr="00D83E83">
        <w:tc>
          <w:tcPr>
            <w:tcW w:w="1024" w:type="pct"/>
          </w:tcPr>
          <w:p w14:paraId="488D5D0D" w14:textId="77777777" w:rsidR="00A36AFE" w:rsidRPr="002C50DE" w:rsidRDefault="00A36AFE" w:rsidP="00686F38">
            <w:pPr>
              <w:spacing w:before="60" w:line="360" w:lineRule="auto"/>
            </w:pPr>
            <w:r w:rsidRPr="002C50DE">
              <w:t>Contact Person</w:t>
            </w:r>
          </w:p>
        </w:tc>
        <w:tc>
          <w:tcPr>
            <w:tcW w:w="3976" w:type="pct"/>
          </w:tcPr>
          <w:p w14:paraId="72378F7D" w14:textId="77777777" w:rsidR="00A36AFE" w:rsidRPr="002C50DE" w:rsidRDefault="00A36AFE" w:rsidP="00686F38">
            <w:pPr>
              <w:spacing w:before="60" w:line="360" w:lineRule="auto"/>
              <w:jc w:val="center"/>
            </w:pPr>
          </w:p>
        </w:tc>
      </w:tr>
      <w:tr w:rsidR="00A36AFE" w:rsidRPr="002C50DE" w14:paraId="0C449E44" w14:textId="77777777" w:rsidTr="00D83E83">
        <w:tc>
          <w:tcPr>
            <w:tcW w:w="1024" w:type="pct"/>
          </w:tcPr>
          <w:p w14:paraId="0F0CC9DF" w14:textId="77777777" w:rsidR="00A36AFE" w:rsidRPr="002C50DE" w:rsidRDefault="00A36AFE" w:rsidP="00686F38">
            <w:pPr>
              <w:spacing w:before="60" w:line="360" w:lineRule="auto"/>
            </w:pPr>
            <w:r w:rsidRPr="002C50DE">
              <w:t>Inspection Date</w:t>
            </w:r>
          </w:p>
        </w:tc>
        <w:tc>
          <w:tcPr>
            <w:tcW w:w="3976" w:type="pct"/>
          </w:tcPr>
          <w:p w14:paraId="78A926DB" w14:textId="77777777" w:rsidR="00A36AFE" w:rsidRPr="002C50DE" w:rsidRDefault="00A36AFE" w:rsidP="00686F38">
            <w:pPr>
              <w:spacing w:before="60" w:line="360" w:lineRule="auto"/>
              <w:jc w:val="center"/>
            </w:pPr>
          </w:p>
        </w:tc>
      </w:tr>
      <w:tr w:rsidR="00A36AFE" w:rsidRPr="002C50DE" w14:paraId="2E5DD83F" w14:textId="77777777" w:rsidTr="00D83E83">
        <w:tc>
          <w:tcPr>
            <w:tcW w:w="1024" w:type="pct"/>
          </w:tcPr>
          <w:p w14:paraId="3F78502C" w14:textId="77777777" w:rsidR="00A36AFE" w:rsidRPr="002C50DE" w:rsidRDefault="00A36AFE" w:rsidP="00686F38">
            <w:pPr>
              <w:spacing w:before="60" w:line="360" w:lineRule="auto"/>
            </w:pPr>
            <w:r w:rsidRPr="002C50DE">
              <w:t>Inspector</w:t>
            </w:r>
          </w:p>
        </w:tc>
        <w:tc>
          <w:tcPr>
            <w:tcW w:w="3976" w:type="pct"/>
          </w:tcPr>
          <w:p w14:paraId="05A88E0A" w14:textId="77777777" w:rsidR="00A36AFE" w:rsidRPr="002C50DE" w:rsidRDefault="00A36AFE" w:rsidP="00686F38">
            <w:pPr>
              <w:spacing w:before="60" w:line="360" w:lineRule="auto"/>
              <w:jc w:val="center"/>
            </w:pPr>
          </w:p>
        </w:tc>
      </w:tr>
    </w:tbl>
    <w:p w14:paraId="613DAEB8" w14:textId="77777777" w:rsidR="00A36AFE" w:rsidRPr="007A2F35" w:rsidRDefault="00A36AFE" w:rsidP="00686F38"/>
    <w:p w14:paraId="1664ADC6" w14:textId="77777777" w:rsidR="00A36AFE" w:rsidRPr="007A2F35" w:rsidRDefault="00A36AFE" w:rsidP="00732DA0"/>
    <w:p w14:paraId="2F6B521B" w14:textId="77777777" w:rsidR="00A36AFE" w:rsidRPr="007A2F35" w:rsidRDefault="00A36AFE" w:rsidP="00732DA0"/>
    <w:p w14:paraId="4339B318" w14:textId="72CF88DE" w:rsidR="00721E5D" w:rsidRDefault="00A36AFE" w:rsidP="00E61F15">
      <w:pPr>
        <w:pStyle w:val="BodyText"/>
      </w:pPr>
      <w:r w:rsidRPr="008968A5">
        <w:t xml:space="preserve">This </w:t>
      </w:r>
      <w:r w:rsidR="00EB4C0E">
        <w:t xml:space="preserve">Breath Collection </w:t>
      </w:r>
      <w:r w:rsidRPr="008968A5">
        <w:t xml:space="preserve">questionnaire </w:t>
      </w:r>
      <w:r w:rsidR="000073A0" w:rsidRPr="008968A5">
        <w:t>may</w:t>
      </w:r>
      <w:r w:rsidRPr="008968A5">
        <w:t xml:space="preserve"> be used by the </w:t>
      </w:r>
      <w:r w:rsidR="009C5FAF">
        <w:t xml:space="preserve">U.S. </w:t>
      </w:r>
      <w:r w:rsidRPr="008968A5">
        <w:t xml:space="preserve">Nuclear Regulatory Commission </w:t>
      </w:r>
      <w:r w:rsidR="00EB4C0E">
        <w:t xml:space="preserve">(NRC) </w:t>
      </w:r>
      <w:r w:rsidRPr="008968A5">
        <w:t xml:space="preserve">inspector when evaluating the </w:t>
      </w:r>
      <w:r w:rsidR="00A9589D">
        <w:t xml:space="preserve">breath </w:t>
      </w:r>
      <w:r w:rsidRPr="008968A5">
        <w:t>alcohol testing procedures at a licensee</w:t>
      </w:r>
      <w:r w:rsidR="0031491E">
        <w:t>’s</w:t>
      </w:r>
      <w:r w:rsidRPr="008968A5">
        <w:t xml:space="preserve"> or other entity’s </w:t>
      </w:r>
      <w:r w:rsidR="004A1275">
        <w:t>specimen collection site</w:t>
      </w:r>
      <w:r w:rsidRPr="008968A5">
        <w:t xml:space="preserve">. Each question is accompanied by potential answers and the relevant </w:t>
      </w:r>
      <w:r w:rsidR="004A1275">
        <w:t xml:space="preserve">requirement(s) </w:t>
      </w:r>
      <w:r w:rsidRPr="008968A5">
        <w:t xml:space="preserve">in </w:t>
      </w:r>
      <w:r w:rsidR="004A1275">
        <w:t>10 CFR </w:t>
      </w:r>
      <w:r w:rsidRPr="008968A5">
        <w:t>Part</w:t>
      </w:r>
      <w:r w:rsidR="004A1275">
        <w:t> </w:t>
      </w:r>
      <w:r w:rsidRPr="008968A5">
        <w:t>26</w:t>
      </w:r>
      <w:r w:rsidR="004A1275">
        <w:t>, Subpart E</w:t>
      </w:r>
      <w:r w:rsidRPr="008968A5">
        <w:t>.</w:t>
      </w:r>
      <w:r w:rsidR="00721E5D">
        <w:br w:type="page"/>
      </w:r>
    </w:p>
    <w:p w14:paraId="5D0FC32B" w14:textId="77777777" w:rsidR="00A36AFE" w:rsidRPr="000F4D83" w:rsidRDefault="00C8448D" w:rsidP="004745B8">
      <w:pPr>
        <w:tabs>
          <w:tab w:val="left" w:pos="3015"/>
        </w:tabs>
        <w:rPr>
          <w:u w:val="single"/>
        </w:rPr>
      </w:pPr>
      <w:r>
        <w:rPr>
          <w:u w:val="single"/>
        </w:rPr>
        <w:lastRenderedPageBreak/>
        <w:t>I</w:t>
      </w:r>
      <w:r w:rsidR="00A36AFE" w:rsidRPr="000F4D83">
        <w:rPr>
          <w:u w:val="single"/>
        </w:rPr>
        <w:t>NSTRUCTIONS:</w:t>
      </w:r>
    </w:p>
    <w:p w14:paraId="40BF3232" w14:textId="77777777" w:rsidR="00A36AFE" w:rsidRPr="008968A5" w:rsidRDefault="00A36AFE" w:rsidP="004745B8"/>
    <w:p w14:paraId="01F57F62" w14:textId="5B323E21" w:rsidR="00A36AFE" w:rsidRPr="008968A5" w:rsidRDefault="00A36AFE" w:rsidP="00E61F15">
      <w:pPr>
        <w:pStyle w:val="BodyText"/>
      </w:pPr>
      <w:r w:rsidRPr="008968A5">
        <w:t>The</w:t>
      </w:r>
      <w:r w:rsidR="005856B9">
        <w:t xml:space="preserve"> Breath </w:t>
      </w:r>
      <w:r w:rsidR="00A9589D">
        <w:t xml:space="preserve">Collection </w:t>
      </w:r>
      <w:r w:rsidRPr="008968A5">
        <w:t xml:space="preserve">questionnaire is divided into four </w:t>
      </w:r>
      <w:r w:rsidR="0026251F">
        <w:t>section</w:t>
      </w:r>
      <w:r w:rsidRPr="008968A5">
        <w:t>s.</w:t>
      </w:r>
      <w:r w:rsidR="0057322F">
        <w:t xml:space="preserve"> </w:t>
      </w:r>
    </w:p>
    <w:p w14:paraId="42249690" w14:textId="0C64FC81" w:rsidR="00A36AFE" w:rsidRPr="008968A5" w:rsidRDefault="0026251F" w:rsidP="00E61F15">
      <w:pPr>
        <w:pStyle w:val="ListBullet"/>
      </w:pPr>
      <w:r>
        <w:rPr>
          <w:u w:val="single"/>
        </w:rPr>
        <w:t>Section</w:t>
      </w:r>
      <w:r w:rsidR="00A36AFE" w:rsidRPr="000F4D83">
        <w:rPr>
          <w:u w:val="single"/>
        </w:rPr>
        <w:t xml:space="preserve"> A (Observing the Collector – Initial Breath Test (</w:t>
      </w:r>
      <w:r w:rsidR="00A9589D">
        <w:rPr>
          <w:u w:val="single"/>
        </w:rPr>
        <w:t>M</w:t>
      </w:r>
      <w:r w:rsidR="00A36AFE" w:rsidRPr="000F4D83">
        <w:rPr>
          <w:u w:val="single"/>
        </w:rPr>
        <w:t xml:space="preserve">ock </w:t>
      </w:r>
      <w:r w:rsidR="00A9589D">
        <w:rPr>
          <w:u w:val="single"/>
        </w:rPr>
        <w:t>C</w:t>
      </w:r>
      <w:r w:rsidR="00A36AFE" w:rsidRPr="000F4D83">
        <w:rPr>
          <w:u w:val="single"/>
        </w:rPr>
        <w:t>ollection))</w:t>
      </w:r>
      <w:r w:rsidR="00A36AFE" w:rsidRPr="002C50DE">
        <w:t xml:space="preserve"> </w:t>
      </w:r>
      <w:r w:rsidR="00A36AFE" w:rsidRPr="008968A5">
        <w:t>is to be completed by the inspector during a mock</w:t>
      </w:r>
      <w:r w:rsidR="007C71E8">
        <w:t xml:space="preserve"> </w:t>
      </w:r>
      <w:r w:rsidR="00A36AFE" w:rsidRPr="008968A5">
        <w:t>breath collection. The inspector is to direct the collector to treat the inspector as an employee who has arrived for both a urine and breath alcohol test. The inspector is to participate in the complete collection process for the initial alcohol test (including providing a breath specimen).</w:t>
      </w:r>
    </w:p>
    <w:p w14:paraId="6CEDAD86" w14:textId="7DEE96EB" w:rsidR="00A36AFE" w:rsidRPr="008968A5" w:rsidRDefault="0026251F" w:rsidP="00E61F15">
      <w:pPr>
        <w:pStyle w:val="ListBullet"/>
      </w:pPr>
      <w:r>
        <w:rPr>
          <w:u w:val="single"/>
        </w:rPr>
        <w:t>Section</w:t>
      </w:r>
      <w:r w:rsidR="00A36AFE" w:rsidRPr="16A60012">
        <w:rPr>
          <w:u w:val="single"/>
        </w:rPr>
        <w:t xml:space="preserve"> B (Knowledge of Collection Procedures – Confirmatory Alcohol Testing and External Calibration Checks)</w:t>
      </w:r>
      <w:r w:rsidR="00A36AFE">
        <w:t xml:space="preserve"> is a question</w:t>
      </w:r>
      <w:r w:rsidR="00290AF8">
        <w:t xml:space="preserve"> </w:t>
      </w:r>
      <w:r w:rsidR="00A36AFE">
        <w:t>and</w:t>
      </w:r>
      <w:ins w:id="434" w:author="Author">
        <w:r w:rsidR="00290AF8">
          <w:t xml:space="preserve"> </w:t>
        </w:r>
      </w:ins>
      <w:r w:rsidR="00A36AFE">
        <w:t xml:space="preserve">answer segment of the inspection to evaluate the collector’s knowledge on conducting confirmatory alcohol testing. In this </w:t>
      </w:r>
      <w:r>
        <w:t>section</w:t>
      </w:r>
      <w:r w:rsidR="00A36AFE">
        <w:t xml:space="preserve">, the inspector will ask the collector questions. An evaluation of the </w:t>
      </w:r>
      <w:r w:rsidR="00B7719B">
        <w:t>evidential breath testing device (</w:t>
      </w:r>
      <w:r w:rsidR="00A36AFE">
        <w:t>EBT</w:t>
      </w:r>
      <w:r w:rsidR="00B7719B">
        <w:t>)</w:t>
      </w:r>
      <w:r w:rsidR="00A36AFE">
        <w:t xml:space="preserve"> external calibration capabilities (i.e., a verification that the EBT is functioning correctly) also will be assessed.</w:t>
      </w:r>
    </w:p>
    <w:p w14:paraId="6F41E2B6" w14:textId="12C5DB72" w:rsidR="00A36AFE" w:rsidRPr="008968A5" w:rsidRDefault="0026251F" w:rsidP="00E61F15">
      <w:pPr>
        <w:pStyle w:val="ListBullet"/>
      </w:pPr>
      <w:r>
        <w:rPr>
          <w:u w:val="single"/>
        </w:rPr>
        <w:t>Section</w:t>
      </w:r>
      <w:r w:rsidR="00A36AFE" w:rsidRPr="16A60012">
        <w:rPr>
          <w:u w:val="single"/>
        </w:rPr>
        <w:t xml:space="preserve"> C (Knowledge of Collection Procedures – Non-Typical Specimen Collections)</w:t>
      </w:r>
      <w:r w:rsidR="00A36AFE" w:rsidRPr="002C50DE">
        <w:rPr>
          <w:bCs/>
        </w:rPr>
        <w:t xml:space="preserve"> </w:t>
      </w:r>
      <w:r w:rsidR="00A36AFE">
        <w:t>is a question</w:t>
      </w:r>
      <w:ins w:id="435" w:author="Author">
        <w:r w:rsidR="00290AF8">
          <w:t xml:space="preserve"> </w:t>
        </w:r>
      </w:ins>
      <w:r w:rsidR="00A36AFE">
        <w:t>and</w:t>
      </w:r>
      <w:ins w:id="436" w:author="Author">
        <w:r w:rsidR="00290AF8">
          <w:t xml:space="preserve"> </w:t>
        </w:r>
      </w:ins>
      <w:r w:rsidR="00A36AFE">
        <w:t xml:space="preserve">answer segment of the inspection to </w:t>
      </w:r>
      <w:r w:rsidR="00A36AFE" w:rsidRPr="16A60012">
        <w:rPr>
          <w:u w:val="single"/>
        </w:rPr>
        <w:t>evaluate</w:t>
      </w:r>
      <w:r w:rsidR="00A36AFE">
        <w:t xml:space="preserve"> the collector’s knowledge of how to address non-typical situations that might arise during a breath alcohol test.</w:t>
      </w:r>
    </w:p>
    <w:p w14:paraId="0DB9124D" w14:textId="171FE756" w:rsidR="00A36AFE" w:rsidRPr="008968A5" w:rsidRDefault="0026251F" w:rsidP="00E61F15">
      <w:pPr>
        <w:pStyle w:val="ListBullet"/>
      </w:pPr>
      <w:r>
        <w:rPr>
          <w:u w:val="single"/>
        </w:rPr>
        <w:t>Section</w:t>
      </w:r>
      <w:r w:rsidR="00A36AFE" w:rsidRPr="000F4D83">
        <w:rPr>
          <w:u w:val="single"/>
        </w:rPr>
        <w:t xml:space="preserve"> D (Observing the Facility)</w:t>
      </w:r>
      <w:r w:rsidR="00A36AFE" w:rsidRPr="002C50DE">
        <w:t xml:space="preserve"> </w:t>
      </w:r>
      <w:r w:rsidR="00A36AFE" w:rsidRPr="008968A5">
        <w:t xml:space="preserve">consists of questions to be completed by the inspector based on observations made regarding the specimen </w:t>
      </w:r>
      <w:r w:rsidR="00A36AFE" w:rsidRPr="00300C19">
        <w:rPr>
          <w:u w:val="single"/>
        </w:rPr>
        <w:t>collection</w:t>
      </w:r>
      <w:r w:rsidR="00A36AFE" w:rsidRPr="008968A5">
        <w:t xml:space="preserve"> facility, a records review, and some questions that may require speaking to the collection site manager.</w:t>
      </w:r>
    </w:p>
    <w:p w14:paraId="0FFFCA60" w14:textId="77777777" w:rsidR="00A36AFE" w:rsidRPr="008968A5" w:rsidRDefault="00A36AFE" w:rsidP="00E61F15">
      <w:pPr>
        <w:pStyle w:val="BodyText"/>
      </w:pPr>
    </w:p>
    <w:p w14:paraId="63037367" w14:textId="77777777" w:rsidR="00A36AFE" w:rsidRPr="00E61F15" w:rsidRDefault="00A36AFE" w:rsidP="00E61F15">
      <w:pPr>
        <w:pStyle w:val="BodyText"/>
        <w:jc w:val="center"/>
        <w:rPr>
          <w:u w:val="single"/>
        </w:rPr>
      </w:pPr>
      <w:r w:rsidRPr="00E61F15">
        <w:rPr>
          <w:u w:val="single"/>
        </w:rPr>
        <w:t>Table of Contents</w:t>
      </w:r>
    </w:p>
    <w:tbl>
      <w:tblPr>
        <w:tblW w:w="122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0"/>
        <w:gridCol w:w="1710"/>
      </w:tblGrid>
      <w:tr w:rsidR="00A36AFE" w:rsidRPr="008968A5" w14:paraId="4E5E3FD2" w14:textId="77777777" w:rsidTr="00F30B45">
        <w:tc>
          <w:tcPr>
            <w:tcW w:w="10530" w:type="dxa"/>
            <w:vAlign w:val="center"/>
          </w:tcPr>
          <w:p w14:paraId="426730C1" w14:textId="51883C66" w:rsidR="00A36AFE" w:rsidRPr="00DB2271" w:rsidRDefault="0026251F" w:rsidP="00776D49">
            <w:pPr>
              <w:overflowPunct w:val="0"/>
              <w:textAlignment w:val="baseline"/>
            </w:pPr>
            <w:r>
              <w:t>Section</w:t>
            </w:r>
          </w:p>
        </w:tc>
        <w:tc>
          <w:tcPr>
            <w:tcW w:w="1710" w:type="dxa"/>
          </w:tcPr>
          <w:p w14:paraId="0BC637FB" w14:textId="77777777" w:rsidR="00A36AFE" w:rsidRPr="00DB2271" w:rsidRDefault="00A36AFE" w:rsidP="00776D49">
            <w:pPr>
              <w:overflowPunct w:val="0"/>
              <w:jc w:val="center"/>
              <w:textAlignment w:val="baseline"/>
            </w:pPr>
            <w:r w:rsidRPr="00DB2271">
              <w:t>Question Numbers</w:t>
            </w:r>
          </w:p>
        </w:tc>
      </w:tr>
      <w:tr w:rsidR="00A36AFE" w:rsidRPr="008968A5" w14:paraId="48523DDD" w14:textId="77777777" w:rsidTr="00F93596">
        <w:trPr>
          <w:trHeight w:val="288"/>
        </w:trPr>
        <w:tc>
          <w:tcPr>
            <w:tcW w:w="10530" w:type="dxa"/>
          </w:tcPr>
          <w:p w14:paraId="10C33881" w14:textId="0EA6842F" w:rsidR="00A36AFE" w:rsidRPr="008968A5" w:rsidRDefault="00A36AFE" w:rsidP="00776D49">
            <w:pPr>
              <w:overflowPunct w:val="0"/>
              <w:textAlignment w:val="baseline"/>
            </w:pPr>
            <w:r w:rsidRPr="008968A5">
              <w:t>A. Observing the Collector – Initial Breath Test (</w:t>
            </w:r>
            <w:r w:rsidR="00A9589D">
              <w:t>M</w:t>
            </w:r>
            <w:r w:rsidRPr="008968A5">
              <w:t xml:space="preserve">ock </w:t>
            </w:r>
            <w:r w:rsidR="00A9589D">
              <w:t>C</w:t>
            </w:r>
            <w:r w:rsidRPr="008968A5">
              <w:t>ollection)</w:t>
            </w:r>
          </w:p>
        </w:tc>
        <w:tc>
          <w:tcPr>
            <w:tcW w:w="1710" w:type="dxa"/>
            <w:tcMar>
              <w:left w:w="432" w:type="dxa"/>
              <w:right w:w="115" w:type="dxa"/>
            </w:tcMar>
          </w:tcPr>
          <w:p w14:paraId="2C5B5ED8" w14:textId="77777777" w:rsidR="00A36AFE" w:rsidRPr="008968A5" w:rsidRDefault="00A36AFE" w:rsidP="00776D49">
            <w:pPr>
              <w:overflowPunct w:val="0"/>
              <w:textAlignment w:val="baseline"/>
            </w:pPr>
            <w:r w:rsidRPr="008968A5">
              <w:t>A1 – A14</w:t>
            </w:r>
          </w:p>
        </w:tc>
      </w:tr>
      <w:tr w:rsidR="00A36AFE" w:rsidRPr="008968A5" w14:paraId="74802358" w14:textId="77777777" w:rsidTr="00F93596">
        <w:trPr>
          <w:trHeight w:val="288"/>
        </w:trPr>
        <w:tc>
          <w:tcPr>
            <w:tcW w:w="10530" w:type="dxa"/>
          </w:tcPr>
          <w:p w14:paraId="161C265F" w14:textId="77777777" w:rsidR="00A36AFE" w:rsidRPr="008968A5" w:rsidRDefault="00A36AFE" w:rsidP="00776D49">
            <w:pPr>
              <w:overflowPunct w:val="0"/>
              <w:textAlignment w:val="baseline"/>
            </w:pPr>
            <w:r w:rsidRPr="008968A5">
              <w:t>B. Knowledge of Collection Procedures – Confirmatory Alcohol Testing and External Calibration Checks</w:t>
            </w:r>
          </w:p>
        </w:tc>
        <w:tc>
          <w:tcPr>
            <w:tcW w:w="1710" w:type="dxa"/>
            <w:tcMar>
              <w:left w:w="432" w:type="dxa"/>
              <w:right w:w="115" w:type="dxa"/>
            </w:tcMar>
          </w:tcPr>
          <w:p w14:paraId="50F8D13E" w14:textId="77777777" w:rsidR="00A36AFE" w:rsidRPr="008968A5" w:rsidRDefault="00A36AFE" w:rsidP="00776D49">
            <w:pPr>
              <w:overflowPunct w:val="0"/>
              <w:textAlignment w:val="baseline"/>
            </w:pPr>
            <w:r w:rsidRPr="008968A5">
              <w:t>B1 – B21</w:t>
            </w:r>
          </w:p>
        </w:tc>
      </w:tr>
      <w:tr w:rsidR="00A36AFE" w:rsidRPr="008968A5" w14:paraId="6D762AE5" w14:textId="77777777" w:rsidTr="00F93596">
        <w:trPr>
          <w:trHeight w:val="288"/>
        </w:trPr>
        <w:tc>
          <w:tcPr>
            <w:tcW w:w="10530" w:type="dxa"/>
          </w:tcPr>
          <w:p w14:paraId="72D8CF6B" w14:textId="77777777" w:rsidR="00A36AFE" w:rsidRPr="008968A5" w:rsidRDefault="00A36AFE" w:rsidP="00686F38">
            <w:pPr>
              <w:overflowPunct w:val="0"/>
              <w:textAlignment w:val="baseline"/>
            </w:pPr>
            <w:r w:rsidRPr="008968A5">
              <w:t>C. Knowledge of Collection Procedures – Non-Typical Specimen Collections</w:t>
            </w:r>
          </w:p>
        </w:tc>
        <w:tc>
          <w:tcPr>
            <w:tcW w:w="1710" w:type="dxa"/>
            <w:tcMar>
              <w:left w:w="432" w:type="dxa"/>
              <w:right w:w="115" w:type="dxa"/>
            </w:tcMar>
          </w:tcPr>
          <w:p w14:paraId="029A1DCE" w14:textId="77777777" w:rsidR="00A36AFE" w:rsidRPr="008968A5" w:rsidRDefault="00A36AFE" w:rsidP="00686F38">
            <w:pPr>
              <w:overflowPunct w:val="0"/>
              <w:textAlignment w:val="baseline"/>
            </w:pPr>
            <w:r w:rsidRPr="008968A5">
              <w:t>C1 – C7</w:t>
            </w:r>
          </w:p>
        </w:tc>
      </w:tr>
      <w:tr w:rsidR="00A36AFE" w:rsidRPr="008968A5" w14:paraId="3338C682" w14:textId="77777777" w:rsidTr="00F93596">
        <w:trPr>
          <w:trHeight w:val="288"/>
        </w:trPr>
        <w:tc>
          <w:tcPr>
            <w:tcW w:w="10530" w:type="dxa"/>
          </w:tcPr>
          <w:p w14:paraId="695882D6" w14:textId="77777777" w:rsidR="00A36AFE" w:rsidRPr="008968A5" w:rsidRDefault="00A36AFE" w:rsidP="00686F38">
            <w:pPr>
              <w:overflowPunct w:val="0"/>
              <w:textAlignment w:val="baseline"/>
            </w:pPr>
            <w:r w:rsidRPr="008968A5">
              <w:t>D. Observing the Facility</w:t>
            </w:r>
          </w:p>
        </w:tc>
        <w:tc>
          <w:tcPr>
            <w:tcW w:w="1710" w:type="dxa"/>
            <w:tcMar>
              <w:left w:w="432" w:type="dxa"/>
              <w:right w:w="115" w:type="dxa"/>
            </w:tcMar>
          </w:tcPr>
          <w:p w14:paraId="03A02F07" w14:textId="2529C7E8" w:rsidR="00A36AFE" w:rsidRPr="008968A5" w:rsidRDefault="00A36AFE" w:rsidP="00686F38">
            <w:pPr>
              <w:overflowPunct w:val="0"/>
              <w:textAlignment w:val="baseline"/>
            </w:pPr>
            <w:r w:rsidRPr="008968A5">
              <w:t>D1 – D</w:t>
            </w:r>
            <w:r w:rsidR="00C04391">
              <w:t>4</w:t>
            </w:r>
          </w:p>
        </w:tc>
      </w:tr>
    </w:tbl>
    <w:p w14:paraId="68A9C2E8" w14:textId="77777777" w:rsidR="003C643B" w:rsidRDefault="003C643B" w:rsidP="00686F38"/>
    <w:p w14:paraId="53A72FDF" w14:textId="7E2F9978" w:rsidR="00721E5D" w:rsidRDefault="00721E5D" w:rsidP="00686F38">
      <w:r>
        <w:br w:type="page"/>
      </w:r>
    </w:p>
    <w:tbl>
      <w:tblPr>
        <w:tblW w:w="1293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42"/>
        <w:gridCol w:w="3582"/>
        <w:gridCol w:w="3494"/>
        <w:gridCol w:w="5112"/>
      </w:tblGrid>
      <w:tr w:rsidR="00A36AFE" w:rsidRPr="008968A5" w14:paraId="5849C6A7" w14:textId="77777777" w:rsidTr="004533F0">
        <w:trPr>
          <w:cantSplit/>
          <w:tblHeader/>
        </w:trPr>
        <w:tc>
          <w:tcPr>
            <w:tcW w:w="12930" w:type="dxa"/>
            <w:gridSpan w:val="4"/>
            <w:shd w:val="pct20" w:color="auto" w:fill="FFFFFF"/>
          </w:tcPr>
          <w:p w14:paraId="29FC8A13" w14:textId="165E0A71" w:rsidR="00A36AFE" w:rsidRPr="000F4D83" w:rsidRDefault="00A36AFE" w:rsidP="00686F38">
            <w:r w:rsidRPr="000F4D83">
              <w:lastRenderedPageBreak/>
              <w:t>A.</w:t>
            </w:r>
            <w:r w:rsidR="0057322F">
              <w:t xml:space="preserve"> </w:t>
            </w:r>
            <w:r w:rsidR="00B962E4">
              <w:t xml:space="preserve">Breath Collection, </w:t>
            </w:r>
            <w:r w:rsidRPr="000F4D83">
              <w:t>Observing the Collector – Initial Breath Test (</w:t>
            </w:r>
            <w:r w:rsidR="00D83E83">
              <w:t>M</w:t>
            </w:r>
            <w:r w:rsidRPr="000F4D83">
              <w:t xml:space="preserve">ock </w:t>
            </w:r>
            <w:r w:rsidR="00D83E83">
              <w:t>C</w:t>
            </w:r>
            <w:r w:rsidRPr="000F4D83">
              <w:t>ollection)</w:t>
            </w:r>
          </w:p>
        </w:tc>
      </w:tr>
      <w:tr w:rsidR="004533F0" w:rsidRPr="008968A5" w14:paraId="0D007B95" w14:textId="77777777" w:rsidTr="004533F0">
        <w:trPr>
          <w:cantSplit/>
          <w:trHeight w:val="156"/>
          <w:tblHeader/>
        </w:trPr>
        <w:tc>
          <w:tcPr>
            <w:tcW w:w="742" w:type="dxa"/>
          </w:tcPr>
          <w:p w14:paraId="69494316" w14:textId="6D479AAB" w:rsidR="004533F0" w:rsidRPr="008968A5" w:rsidRDefault="004533F0" w:rsidP="00776D49">
            <w:pPr>
              <w:jc w:val="center"/>
            </w:pPr>
            <w:r w:rsidRPr="000F4D83">
              <w:t>Num.</w:t>
            </w:r>
          </w:p>
        </w:tc>
        <w:tc>
          <w:tcPr>
            <w:tcW w:w="3582" w:type="dxa"/>
          </w:tcPr>
          <w:p w14:paraId="3A9FA332" w14:textId="6F057EEA" w:rsidR="004533F0" w:rsidRPr="008968A5" w:rsidRDefault="004533F0" w:rsidP="00776D49">
            <w:r w:rsidRPr="000F4D83">
              <w:t>Question</w:t>
            </w:r>
          </w:p>
        </w:tc>
        <w:tc>
          <w:tcPr>
            <w:tcW w:w="3494" w:type="dxa"/>
          </w:tcPr>
          <w:p w14:paraId="194486D7" w14:textId="40E2CD52" w:rsidR="004533F0" w:rsidRPr="008968A5" w:rsidRDefault="004533F0" w:rsidP="00776D49">
            <w:pPr>
              <w:overflowPunct w:val="0"/>
              <w:textAlignment w:val="baseline"/>
            </w:pPr>
            <w:r w:rsidRPr="000F4D83">
              <w:t>Answer</w:t>
            </w:r>
          </w:p>
        </w:tc>
        <w:tc>
          <w:tcPr>
            <w:tcW w:w="5112" w:type="dxa"/>
          </w:tcPr>
          <w:p w14:paraId="74F59921" w14:textId="4EE6D809" w:rsidR="004533F0" w:rsidRDefault="004533F0" w:rsidP="00776D49">
            <w:r w:rsidRPr="000F4D83">
              <w:t xml:space="preserve">NRC </w:t>
            </w:r>
            <w:r w:rsidR="00F30B45" w:rsidRPr="000F4D83">
              <w:t>R</w:t>
            </w:r>
            <w:r w:rsidR="00F30B45">
              <w:t>egulation(s)</w:t>
            </w:r>
          </w:p>
        </w:tc>
      </w:tr>
      <w:tr w:rsidR="004533F0" w:rsidRPr="008968A5" w14:paraId="1EA12C4A" w14:textId="77777777" w:rsidTr="004533F0">
        <w:trPr>
          <w:cantSplit/>
          <w:trHeight w:val="1434"/>
        </w:trPr>
        <w:tc>
          <w:tcPr>
            <w:tcW w:w="742" w:type="dxa"/>
          </w:tcPr>
          <w:p w14:paraId="2156E703" w14:textId="77777777" w:rsidR="004533F0" w:rsidRPr="008968A5" w:rsidRDefault="004533F0" w:rsidP="00776D49">
            <w:pPr>
              <w:jc w:val="center"/>
            </w:pPr>
            <w:r w:rsidRPr="008968A5">
              <w:t>A1</w:t>
            </w:r>
          </w:p>
        </w:tc>
        <w:tc>
          <w:tcPr>
            <w:tcW w:w="3582" w:type="dxa"/>
          </w:tcPr>
          <w:p w14:paraId="1DE9189C" w14:textId="75EFEC76" w:rsidR="004533F0" w:rsidRPr="008968A5" w:rsidRDefault="004533F0" w:rsidP="00776D49">
            <w:pPr>
              <w:keepNext/>
              <w:keepLines/>
            </w:pPr>
            <w:r w:rsidRPr="008968A5">
              <w:t>D</w:t>
            </w:r>
            <w:r w:rsidR="00F30B45">
              <w:t xml:space="preserve">id </w:t>
            </w:r>
            <w:r w:rsidRPr="008968A5">
              <w:t xml:space="preserve">the collector positively identify the donor </w:t>
            </w:r>
            <w:r w:rsidR="00F30B45" w:rsidRPr="00227024">
              <w:t>[</w:t>
            </w:r>
            <w:ins w:id="437" w:author="Author">
              <w:r w:rsidR="00A21877" w:rsidRPr="00227024">
                <w:t>or</w:t>
              </w:r>
            </w:ins>
            <w:r w:rsidR="00F30B45" w:rsidRPr="00227024">
              <w:t xml:space="preserve"> the inspector]</w:t>
            </w:r>
            <w:r w:rsidRPr="008968A5">
              <w:t xml:space="preserve"> by photo identification before beginning the collection process?</w:t>
            </w:r>
          </w:p>
          <w:p w14:paraId="1261ED32" w14:textId="77777777" w:rsidR="004533F0" w:rsidRPr="008968A5" w:rsidRDefault="004533F0" w:rsidP="00776D49">
            <w:pPr>
              <w:keepNext/>
              <w:keepLines/>
            </w:pPr>
          </w:p>
          <w:p w14:paraId="51D54671" w14:textId="77777777" w:rsidR="004533F0" w:rsidRPr="008968A5" w:rsidRDefault="004533F0" w:rsidP="00776D49">
            <w:pPr>
              <w:keepNext/>
              <w:keepLines/>
            </w:pPr>
          </w:p>
        </w:tc>
        <w:tc>
          <w:tcPr>
            <w:tcW w:w="3494" w:type="dxa"/>
          </w:tcPr>
          <w:p w14:paraId="7DFC4E7D"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535C11C3"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0E224587"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53D1FDCB" w14:textId="77777777" w:rsidR="004533F0" w:rsidRPr="008968A5" w:rsidRDefault="004533F0" w:rsidP="00DE43CA">
            <w:pPr>
              <w:keepNext/>
              <w:keepLines/>
              <w:ind w:left="374" w:hanging="360"/>
            </w:pPr>
          </w:p>
          <w:p w14:paraId="3A0245F7" w14:textId="77777777" w:rsidR="004533F0" w:rsidRPr="008968A5" w:rsidRDefault="004533F0" w:rsidP="00DE43CA">
            <w:pPr>
              <w:keepNext/>
              <w:keepLines/>
              <w:ind w:left="374" w:hanging="360"/>
            </w:pPr>
          </w:p>
          <w:p w14:paraId="0442D9D1" w14:textId="77777777" w:rsidR="004533F0" w:rsidRPr="008968A5" w:rsidRDefault="004533F0" w:rsidP="00DE43CA">
            <w:pPr>
              <w:keepNext/>
              <w:keepLines/>
              <w:ind w:left="374" w:hanging="360"/>
            </w:pPr>
          </w:p>
        </w:tc>
        <w:tc>
          <w:tcPr>
            <w:tcW w:w="5112" w:type="dxa"/>
          </w:tcPr>
          <w:p w14:paraId="13AAEC8A" w14:textId="104F5DCF" w:rsidR="004533F0" w:rsidRPr="008968A5" w:rsidRDefault="004533F0" w:rsidP="00776D49">
            <w:pPr>
              <w:keepNext/>
              <w:keepLines/>
            </w:pPr>
            <w:r>
              <w:t>§ </w:t>
            </w:r>
            <w:r w:rsidRPr="008968A5">
              <w:t>26.89(b)(1) states:</w:t>
            </w:r>
          </w:p>
          <w:p w14:paraId="1F4113CC" w14:textId="49B5812E" w:rsidR="004533F0" w:rsidRPr="008968A5" w:rsidRDefault="004533F0" w:rsidP="00776D49">
            <w:pPr>
              <w:keepNext/>
              <w:keepLines/>
            </w:pPr>
            <w:r w:rsidRPr="008968A5">
              <w:t xml:space="preserve">“Acceptable identification includes photo-identification issued by a licensee or other entity who is subject to </w:t>
            </w:r>
            <w:r w:rsidR="00206645">
              <w:t>t</w:t>
            </w:r>
            <w:r w:rsidRPr="008968A5">
              <w:t>his part, or by the Federal</w:t>
            </w:r>
            <w:ins w:id="438" w:author="Author">
              <w:r w:rsidR="00383F24">
                <w:t>,</w:t>
              </w:r>
            </w:ins>
            <w:r w:rsidRPr="008968A5">
              <w:t xml:space="preserve"> State, </w:t>
            </w:r>
            <w:ins w:id="439" w:author="Author">
              <w:r w:rsidR="00A21877">
                <w:t>or</w:t>
              </w:r>
              <w:r w:rsidR="00A21877" w:rsidRPr="006A2D8B" w:rsidDel="00383F24">
                <w:t xml:space="preserve"> </w:t>
              </w:r>
            </w:ins>
            <w:r w:rsidRPr="008968A5">
              <w:t>local government. Licensees and other entities may not accept faxes or photocopies of identification.”</w:t>
            </w:r>
          </w:p>
        </w:tc>
      </w:tr>
      <w:tr w:rsidR="004533F0" w:rsidRPr="008968A5" w14:paraId="21278181" w14:textId="77777777" w:rsidTr="004533F0">
        <w:trPr>
          <w:cantSplit/>
        </w:trPr>
        <w:tc>
          <w:tcPr>
            <w:tcW w:w="742" w:type="dxa"/>
            <w:tcBorders>
              <w:bottom w:val="single" w:sz="6" w:space="0" w:color="auto"/>
            </w:tcBorders>
          </w:tcPr>
          <w:p w14:paraId="282CC8AF" w14:textId="77777777" w:rsidR="004533F0" w:rsidRPr="008968A5" w:rsidRDefault="004533F0" w:rsidP="00776D49">
            <w:pPr>
              <w:jc w:val="center"/>
            </w:pPr>
            <w:r w:rsidRPr="008968A5">
              <w:t>A2</w:t>
            </w:r>
          </w:p>
        </w:tc>
        <w:tc>
          <w:tcPr>
            <w:tcW w:w="3582" w:type="dxa"/>
            <w:tcBorders>
              <w:bottom w:val="single" w:sz="6" w:space="0" w:color="auto"/>
            </w:tcBorders>
          </w:tcPr>
          <w:p w14:paraId="591BA515" w14:textId="15A82A25" w:rsidR="004533F0" w:rsidRPr="008968A5" w:rsidRDefault="00F30B45" w:rsidP="00776D49">
            <w:r w:rsidRPr="008968A5">
              <w:t>D</w:t>
            </w:r>
            <w:r>
              <w:t>id</w:t>
            </w:r>
            <w:r w:rsidR="004533F0" w:rsidRPr="008968A5">
              <w:t xml:space="preserve"> the collector require the donor to sign a consent form?</w:t>
            </w:r>
          </w:p>
        </w:tc>
        <w:tc>
          <w:tcPr>
            <w:tcW w:w="3494" w:type="dxa"/>
            <w:tcBorders>
              <w:bottom w:val="single" w:sz="6" w:space="0" w:color="auto"/>
            </w:tcBorders>
          </w:tcPr>
          <w:p w14:paraId="149909B9" w14:textId="77777777" w:rsidR="004533F0" w:rsidRPr="008968A5" w:rsidRDefault="004533F0" w:rsidP="00DE43CA">
            <w:pPr>
              <w:keepNext/>
              <w:keepLines/>
              <w:numPr>
                <w:ilvl w:val="0"/>
                <w:numId w:val="3"/>
              </w:numPr>
              <w:tabs>
                <w:tab w:val="num" w:pos="380"/>
              </w:tabs>
              <w:overflowPunct w:val="0"/>
              <w:ind w:left="374"/>
              <w:textAlignment w:val="baseline"/>
            </w:pPr>
            <w:r>
              <w:t>Yes.</w:t>
            </w:r>
          </w:p>
          <w:p w14:paraId="4E16B1AF" w14:textId="77777777" w:rsidR="004533F0" w:rsidRPr="008968A5" w:rsidRDefault="004533F0" w:rsidP="00DE43CA">
            <w:pPr>
              <w:keepNext/>
              <w:keepLines/>
              <w:numPr>
                <w:ilvl w:val="0"/>
                <w:numId w:val="3"/>
              </w:numPr>
              <w:tabs>
                <w:tab w:val="num" w:pos="380"/>
              </w:tabs>
              <w:overflowPunct w:val="0"/>
              <w:ind w:left="374"/>
              <w:textAlignment w:val="baseline"/>
            </w:pPr>
            <w:r>
              <w:t>No.</w:t>
            </w:r>
          </w:p>
          <w:p w14:paraId="77B8C791" w14:textId="5DD56C5E" w:rsidR="004533F0" w:rsidRPr="008968A5" w:rsidRDefault="004533F0" w:rsidP="00DE43CA">
            <w:pPr>
              <w:keepNext/>
              <w:keepLines/>
              <w:numPr>
                <w:ilvl w:val="0"/>
                <w:numId w:val="3"/>
              </w:numPr>
              <w:tabs>
                <w:tab w:val="num" w:pos="380"/>
              </w:tabs>
              <w:overflowPunct w:val="0"/>
              <w:ind w:left="374"/>
              <w:textAlignment w:val="baseline"/>
            </w:pPr>
            <w:r>
              <w:t>Other:</w:t>
            </w:r>
          </w:p>
        </w:tc>
        <w:tc>
          <w:tcPr>
            <w:tcW w:w="5112" w:type="dxa"/>
            <w:tcBorders>
              <w:bottom w:val="single" w:sz="6" w:space="0" w:color="auto"/>
            </w:tcBorders>
          </w:tcPr>
          <w:p w14:paraId="06CCF805" w14:textId="53D8AEE0" w:rsidR="004533F0" w:rsidRPr="008968A5" w:rsidRDefault="004533F0" w:rsidP="00776D49">
            <w:r>
              <w:t>§ </w:t>
            </w:r>
            <w:r w:rsidRPr="008968A5">
              <w:t>26.89(b)(4) states:</w:t>
            </w:r>
          </w:p>
          <w:p w14:paraId="0053927D" w14:textId="36C04CBA" w:rsidR="004533F0" w:rsidRPr="008968A5" w:rsidRDefault="004533F0" w:rsidP="00776D49">
            <w:r w:rsidRPr="008968A5">
              <w:t>“The collector shall</w:t>
            </w:r>
            <w:r w:rsidR="00F823D5">
              <w:t>...</w:t>
            </w:r>
            <w:r>
              <w:t xml:space="preserve"> </w:t>
            </w:r>
            <w:r w:rsidRPr="008968A5">
              <w:t>ask the donor to sign a consent-to-testing form.”</w:t>
            </w:r>
          </w:p>
        </w:tc>
      </w:tr>
      <w:tr w:rsidR="004533F0" w:rsidRPr="008968A5" w14:paraId="601DE820" w14:textId="77777777" w:rsidTr="004533F0">
        <w:trPr>
          <w:cantSplit/>
        </w:trPr>
        <w:tc>
          <w:tcPr>
            <w:tcW w:w="742" w:type="dxa"/>
            <w:tcBorders>
              <w:top w:val="single" w:sz="6" w:space="0" w:color="auto"/>
              <w:bottom w:val="single" w:sz="6" w:space="0" w:color="auto"/>
            </w:tcBorders>
          </w:tcPr>
          <w:p w14:paraId="039FFF45" w14:textId="77777777" w:rsidR="004533F0" w:rsidRPr="008968A5" w:rsidRDefault="004533F0" w:rsidP="00776D49">
            <w:pPr>
              <w:jc w:val="center"/>
            </w:pPr>
            <w:r w:rsidRPr="008968A5">
              <w:t>A3</w:t>
            </w:r>
          </w:p>
        </w:tc>
        <w:tc>
          <w:tcPr>
            <w:tcW w:w="3582" w:type="dxa"/>
            <w:tcBorders>
              <w:top w:val="single" w:sz="6" w:space="0" w:color="auto"/>
              <w:bottom w:val="single" w:sz="6" w:space="0" w:color="auto"/>
            </w:tcBorders>
          </w:tcPr>
          <w:p w14:paraId="2C10ADEB" w14:textId="6F6592F9" w:rsidR="004533F0" w:rsidRPr="008968A5" w:rsidRDefault="00F30B45" w:rsidP="00776D49">
            <w:r w:rsidRPr="008968A5">
              <w:t>D</w:t>
            </w:r>
            <w:r>
              <w:t>id</w:t>
            </w:r>
            <w:r w:rsidR="004533F0" w:rsidRPr="008968A5">
              <w:t xml:space="preserve"> the collector explain the collection process to the donor and show the donor the form(s) to be used?</w:t>
            </w:r>
          </w:p>
        </w:tc>
        <w:tc>
          <w:tcPr>
            <w:tcW w:w="3494" w:type="dxa"/>
            <w:tcBorders>
              <w:top w:val="single" w:sz="6" w:space="0" w:color="auto"/>
              <w:bottom w:val="single" w:sz="6" w:space="0" w:color="auto"/>
            </w:tcBorders>
          </w:tcPr>
          <w:p w14:paraId="16ECDE86"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18217F77"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5823C854"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6FC91F05" w14:textId="77777777" w:rsidR="004533F0" w:rsidRPr="008968A5" w:rsidRDefault="004533F0" w:rsidP="00DE43CA">
            <w:pPr>
              <w:keepNext/>
              <w:keepLines/>
              <w:ind w:left="374" w:hanging="360"/>
            </w:pPr>
          </w:p>
          <w:p w14:paraId="5B13ABAA" w14:textId="77777777" w:rsidR="004533F0" w:rsidRPr="008968A5" w:rsidRDefault="004533F0" w:rsidP="00DE43CA">
            <w:pPr>
              <w:keepNext/>
              <w:keepLines/>
              <w:ind w:left="374" w:hanging="360"/>
            </w:pPr>
          </w:p>
        </w:tc>
        <w:tc>
          <w:tcPr>
            <w:tcW w:w="5112" w:type="dxa"/>
            <w:tcBorders>
              <w:top w:val="single" w:sz="6" w:space="0" w:color="auto"/>
              <w:bottom w:val="single" w:sz="6" w:space="0" w:color="auto"/>
            </w:tcBorders>
          </w:tcPr>
          <w:p w14:paraId="1CAD8F4C" w14:textId="009B1370" w:rsidR="004533F0" w:rsidRPr="008968A5" w:rsidRDefault="004533F0" w:rsidP="00776D49">
            <w:r>
              <w:t>§ </w:t>
            </w:r>
            <w:r w:rsidRPr="008968A5">
              <w:t>26.89(b)(4) states:</w:t>
            </w:r>
          </w:p>
          <w:p w14:paraId="495F17B9" w14:textId="5F40527F" w:rsidR="004533F0" w:rsidRPr="008968A5" w:rsidRDefault="004533F0" w:rsidP="00776D49">
            <w:r w:rsidRPr="008968A5">
              <w:t>“The collector shall explain the testing procedure to the donor, show the donor the form(s) to be used</w:t>
            </w:r>
            <w:r w:rsidR="00A252AE">
              <w:t>..</w:t>
            </w:r>
            <w:r w:rsidRPr="008968A5">
              <w:t>.”</w:t>
            </w:r>
          </w:p>
        </w:tc>
      </w:tr>
      <w:tr w:rsidR="004533F0" w:rsidRPr="008968A5" w14:paraId="4ED16438" w14:textId="77777777" w:rsidTr="004533F0">
        <w:trPr>
          <w:cantSplit/>
        </w:trPr>
        <w:tc>
          <w:tcPr>
            <w:tcW w:w="742" w:type="dxa"/>
          </w:tcPr>
          <w:p w14:paraId="765EFE3F" w14:textId="77777777" w:rsidR="004533F0" w:rsidRPr="008968A5" w:rsidRDefault="004533F0" w:rsidP="00776D49">
            <w:pPr>
              <w:jc w:val="center"/>
            </w:pPr>
            <w:r w:rsidRPr="008968A5">
              <w:t>A4</w:t>
            </w:r>
          </w:p>
        </w:tc>
        <w:tc>
          <w:tcPr>
            <w:tcW w:w="3582" w:type="dxa"/>
          </w:tcPr>
          <w:p w14:paraId="354CA2EF" w14:textId="26C449E1" w:rsidR="004533F0" w:rsidRPr="008968A5" w:rsidRDefault="004533F0" w:rsidP="00776D49">
            <w:r w:rsidRPr="008968A5">
              <w:t xml:space="preserve">Immediately before collecting a breath specimen, </w:t>
            </w:r>
            <w:r w:rsidR="00F30B45">
              <w:t>did</w:t>
            </w:r>
            <w:r w:rsidR="00F30B45" w:rsidRPr="008968A5">
              <w:t xml:space="preserve"> </w:t>
            </w:r>
            <w:r w:rsidRPr="008968A5">
              <w:t>the collector ask the donor if he or she ate, drank, belched, or put anything into their mouth?</w:t>
            </w:r>
          </w:p>
          <w:p w14:paraId="581381F7" w14:textId="77777777" w:rsidR="004533F0" w:rsidRPr="008968A5" w:rsidRDefault="004533F0" w:rsidP="00776D49"/>
          <w:p w14:paraId="7F6DC415" w14:textId="77777777" w:rsidR="004533F0" w:rsidRPr="008968A5" w:rsidRDefault="004533F0" w:rsidP="00776D49"/>
        </w:tc>
        <w:tc>
          <w:tcPr>
            <w:tcW w:w="3494" w:type="dxa"/>
          </w:tcPr>
          <w:p w14:paraId="3108544A"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27965BB3"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4E489A13"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524B9FA5" w14:textId="77777777" w:rsidR="004533F0" w:rsidRPr="008968A5" w:rsidRDefault="004533F0" w:rsidP="00DE43CA">
            <w:pPr>
              <w:keepNext/>
              <w:keepLines/>
              <w:ind w:left="374" w:hanging="360"/>
            </w:pPr>
          </w:p>
          <w:p w14:paraId="3A38677D" w14:textId="77777777" w:rsidR="004533F0" w:rsidRPr="008968A5" w:rsidRDefault="004533F0" w:rsidP="00DE43CA">
            <w:pPr>
              <w:keepNext/>
              <w:keepLines/>
              <w:ind w:left="374" w:hanging="360"/>
            </w:pPr>
          </w:p>
          <w:p w14:paraId="20E70B7E" w14:textId="77777777" w:rsidR="004533F0" w:rsidRPr="008968A5" w:rsidRDefault="004533F0" w:rsidP="00DE43CA">
            <w:pPr>
              <w:keepNext/>
              <w:keepLines/>
              <w:ind w:left="374" w:hanging="360"/>
            </w:pPr>
          </w:p>
        </w:tc>
        <w:tc>
          <w:tcPr>
            <w:tcW w:w="5112" w:type="dxa"/>
          </w:tcPr>
          <w:p w14:paraId="5AB09586" w14:textId="4FCE9A40" w:rsidR="004533F0" w:rsidRPr="008968A5" w:rsidRDefault="004533F0" w:rsidP="00776D49">
            <w:r>
              <w:t>§ </w:t>
            </w:r>
            <w:r w:rsidRPr="008968A5">
              <w:t>26.93(a) states:</w:t>
            </w:r>
          </w:p>
          <w:p w14:paraId="43650AB9" w14:textId="4400711A" w:rsidR="004533F0" w:rsidRPr="008968A5" w:rsidRDefault="004533F0" w:rsidP="00776D49">
            <w:r w:rsidRPr="008968A5">
              <w:t>“Immediately before collecting a specimen for alcohol testing, the collector shall —</w:t>
            </w:r>
          </w:p>
          <w:p w14:paraId="7843744B" w14:textId="40C7C129" w:rsidR="009C187B" w:rsidRPr="008968A5" w:rsidRDefault="004533F0" w:rsidP="00776D49">
            <w:r w:rsidRPr="008968A5">
              <w:t>(1) Ask the donor whether he or she, in the past 15</w:t>
            </w:r>
            <w:r>
              <w:t> minutes</w:t>
            </w:r>
            <w:r w:rsidRPr="008968A5">
              <w:t>, has had anything to eat or drink, belched, or put anything into his or her mouth (including, but not limited to, a cigarette, breath mint, or chewing gum), and instruct the donor that he or she should avoid these activities during the collection process.”</w:t>
            </w:r>
          </w:p>
        </w:tc>
      </w:tr>
      <w:tr w:rsidR="004533F0" w:rsidRPr="008968A5" w14:paraId="1D73B16C" w14:textId="77777777" w:rsidTr="004533F0">
        <w:trPr>
          <w:cantSplit/>
          <w:trHeight w:val="1236"/>
        </w:trPr>
        <w:tc>
          <w:tcPr>
            <w:tcW w:w="742" w:type="dxa"/>
          </w:tcPr>
          <w:p w14:paraId="51FEA5AA" w14:textId="77777777" w:rsidR="004533F0" w:rsidRPr="008968A5" w:rsidRDefault="004533F0" w:rsidP="00776D49">
            <w:pPr>
              <w:jc w:val="center"/>
            </w:pPr>
            <w:r w:rsidRPr="008968A5">
              <w:lastRenderedPageBreak/>
              <w:t>A5</w:t>
            </w:r>
          </w:p>
        </w:tc>
        <w:tc>
          <w:tcPr>
            <w:tcW w:w="3582" w:type="dxa"/>
          </w:tcPr>
          <w:p w14:paraId="3126451F" w14:textId="5352F41C" w:rsidR="004533F0" w:rsidRPr="008968A5" w:rsidRDefault="00F30B45" w:rsidP="00776D49">
            <w:r w:rsidRPr="008968A5">
              <w:t>D</w:t>
            </w:r>
            <w:r>
              <w:t>id</w:t>
            </w:r>
            <w:r w:rsidR="004533F0" w:rsidRPr="008968A5">
              <w:t xml:space="preserve"> the collector then instruct the donor that eating, drinking, belching, or putting anything into their mouth during the collection process should be avoided?</w:t>
            </w:r>
          </w:p>
          <w:p w14:paraId="2436925A" w14:textId="77777777" w:rsidR="004533F0" w:rsidRPr="008968A5" w:rsidRDefault="004533F0" w:rsidP="00776D49"/>
          <w:p w14:paraId="5C99433C" w14:textId="28EFD00F" w:rsidR="004533F0" w:rsidRPr="008968A5" w:rsidRDefault="00AB700A" w:rsidP="00776D49">
            <w:r>
              <w:t>and,</w:t>
            </w:r>
          </w:p>
          <w:p w14:paraId="7EB54C01" w14:textId="77777777" w:rsidR="004533F0" w:rsidRPr="008968A5" w:rsidRDefault="004533F0" w:rsidP="00776D49"/>
          <w:p w14:paraId="0C31C232" w14:textId="1AFEAE98" w:rsidR="004533F0" w:rsidRPr="008968A5" w:rsidRDefault="00F30B45" w:rsidP="00776D49">
            <w:r w:rsidRPr="008968A5">
              <w:t>D</w:t>
            </w:r>
            <w:r>
              <w:t>id</w:t>
            </w:r>
            <w:r w:rsidR="004533F0" w:rsidRPr="008968A5">
              <w:t xml:space="preserve"> the collector document on the </w:t>
            </w:r>
            <w:r w:rsidR="004533F0" w:rsidRPr="008968A5" w:rsidDel="008B0F6C">
              <w:t>custody</w:t>
            </w:r>
            <w:r w:rsidR="00843F8A">
              <w:t xml:space="preserve"> </w:t>
            </w:r>
            <w:r w:rsidR="004533F0" w:rsidRPr="008968A5" w:rsidDel="008B0F6C">
              <w:t>and</w:t>
            </w:r>
            <w:r w:rsidR="00843F8A">
              <w:t xml:space="preserve"> </w:t>
            </w:r>
            <w:r w:rsidR="004533F0" w:rsidRPr="008968A5" w:rsidDel="008B0F6C">
              <w:t>control form</w:t>
            </w:r>
            <w:r w:rsidRPr="008968A5">
              <w:t xml:space="preserve"> </w:t>
            </w:r>
            <w:r w:rsidR="004533F0" w:rsidRPr="008968A5">
              <w:t>that these instructions were provided to the donor?</w:t>
            </w:r>
          </w:p>
        </w:tc>
        <w:tc>
          <w:tcPr>
            <w:tcW w:w="3494" w:type="dxa"/>
          </w:tcPr>
          <w:p w14:paraId="6BF3A724"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7D600C02" w14:textId="615E9A77" w:rsidR="004533F0" w:rsidRPr="008968A5" w:rsidRDefault="00F30B45" w:rsidP="00DE43CA">
            <w:pPr>
              <w:keepNext/>
              <w:keepLines/>
              <w:numPr>
                <w:ilvl w:val="0"/>
                <w:numId w:val="3"/>
              </w:numPr>
              <w:tabs>
                <w:tab w:val="num" w:pos="380"/>
              </w:tabs>
              <w:overflowPunct w:val="0"/>
              <w:ind w:left="374"/>
              <w:textAlignment w:val="baseline"/>
            </w:pPr>
            <w:r>
              <w:t>D</w:t>
            </w:r>
            <w:r w:rsidR="004533F0" w:rsidRPr="008968A5">
              <w:t>irections provided to the donor, but the collector did not document that the directions were provided to the donor</w:t>
            </w:r>
            <w:ins w:id="440" w:author="Author">
              <w:r w:rsidR="00E04586">
                <w:t>.</w:t>
              </w:r>
            </w:ins>
          </w:p>
          <w:p w14:paraId="68B99359"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3256A974" w14:textId="77777777" w:rsidR="004533F0" w:rsidRPr="008968A5" w:rsidRDefault="004533F0" w:rsidP="00DE43CA">
            <w:pPr>
              <w:keepNext/>
              <w:keepLines/>
              <w:ind w:left="374" w:hanging="360"/>
            </w:pPr>
          </w:p>
          <w:p w14:paraId="41AFA51A" w14:textId="77777777" w:rsidR="004533F0" w:rsidRPr="008968A5" w:rsidRDefault="004533F0" w:rsidP="00DE43CA">
            <w:pPr>
              <w:keepNext/>
              <w:keepLines/>
              <w:ind w:left="374" w:hanging="360"/>
            </w:pPr>
          </w:p>
          <w:p w14:paraId="0A5DA7BF" w14:textId="77777777" w:rsidR="004533F0" w:rsidRPr="008968A5" w:rsidRDefault="004533F0" w:rsidP="00DE43CA">
            <w:pPr>
              <w:keepNext/>
              <w:keepLines/>
              <w:ind w:left="374" w:hanging="360"/>
            </w:pPr>
          </w:p>
        </w:tc>
        <w:tc>
          <w:tcPr>
            <w:tcW w:w="5112" w:type="dxa"/>
          </w:tcPr>
          <w:p w14:paraId="45F900EF" w14:textId="5FFFC2D7" w:rsidR="004533F0" w:rsidRPr="008D411A" w:rsidRDefault="004533F0" w:rsidP="00776D49">
            <w:r w:rsidRPr="008D411A">
              <w:t>§ 26.93(a) states:</w:t>
            </w:r>
          </w:p>
          <w:p w14:paraId="7CA5B3A7" w14:textId="71E2AE7C" w:rsidR="004533F0" w:rsidRPr="008D411A" w:rsidRDefault="004533F0" w:rsidP="00776D49">
            <w:r w:rsidRPr="008D411A">
              <w:t>“Immediately before collecting a specimen for alcohol testing, the collector shall —</w:t>
            </w:r>
          </w:p>
          <w:p w14:paraId="7BE9FDE8" w14:textId="3192E12F" w:rsidR="004533F0" w:rsidRPr="008D411A" w:rsidRDefault="004533F0" w:rsidP="00776D49">
            <w:r w:rsidRPr="008D411A">
              <w:t>(1) Ask the donor whether he or she, in the past 15 minutes, has had anything to eat or drink, belched, or put anything into his or her mouth (including, but not limited to, a cigarette, breath mint, or chewing gum), and instruct the donor that he or she should avoid these activities during the collection process</w:t>
            </w:r>
            <w:r w:rsidR="003F2344" w:rsidRPr="008D411A">
              <w:t>;</w:t>
            </w:r>
          </w:p>
          <w:p w14:paraId="5ABEB161" w14:textId="7E9F6E62" w:rsidR="004533F0" w:rsidRPr="008D411A" w:rsidRDefault="004533F0" w:rsidP="00776D49">
            <w:r w:rsidRPr="008D411A">
              <w:t>(</w:t>
            </w:r>
            <w:ins w:id="441" w:author="Author">
              <w:r w:rsidR="00A21877" w:rsidRPr="008D411A">
                <w:t>4</w:t>
              </w:r>
            </w:ins>
            <w:r w:rsidRPr="008D411A">
              <w:t xml:space="preserve">) Explain that it is to the donor’s benefit to avoid the activities listed in paragraph (a)(1) of this </w:t>
            </w:r>
            <w:r w:rsidR="0026251F">
              <w:t>section</w:t>
            </w:r>
            <w:r w:rsidRPr="008D411A">
              <w:t xml:space="preserve"> during the collection process</w:t>
            </w:r>
            <w:r w:rsidR="00AA0F4D" w:rsidRPr="008D411A">
              <w:t>;</w:t>
            </w:r>
          </w:p>
          <w:p w14:paraId="60A7B911" w14:textId="55F37A53" w:rsidR="009C187B" w:rsidRPr="008D411A" w:rsidRDefault="004533F0" w:rsidP="00776D49">
            <w:r w:rsidRPr="008D411A">
              <w:t>(</w:t>
            </w:r>
            <w:ins w:id="442" w:author="Author">
              <w:r w:rsidR="00A21877" w:rsidRPr="008D411A">
                <w:t>6</w:t>
              </w:r>
            </w:ins>
            <w:r w:rsidRPr="008D411A">
              <w:t>) Document that the instructions were communicated to the donor.”</w:t>
            </w:r>
          </w:p>
        </w:tc>
      </w:tr>
      <w:tr w:rsidR="004533F0" w:rsidRPr="008968A5" w14:paraId="4AD20A34" w14:textId="77777777" w:rsidTr="004533F0">
        <w:trPr>
          <w:cantSplit/>
        </w:trPr>
        <w:tc>
          <w:tcPr>
            <w:tcW w:w="742" w:type="dxa"/>
          </w:tcPr>
          <w:p w14:paraId="7A6A3374" w14:textId="77777777" w:rsidR="004533F0" w:rsidRPr="008968A5" w:rsidRDefault="004533F0" w:rsidP="00776D49">
            <w:pPr>
              <w:jc w:val="center"/>
            </w:pPr>
            <w:r w:rsidRPr="008968A5">
              <w:t>A6</w:t>
            </w:r>
          </w:p>
        </w:tc>
        <w:tc>
          <w:tcPr>
            <w:tcW w:w="3582" w:type="dxa"/>
          </w:tcPr>
          <w:p w14:paraId="5744E452" w14:textId="644715C4" w:rsidR="004533F0" w:rsidRPr="008968A5" w:rsidRDefault="004533F0" w:rsidP="00776D49">
            <w:r w:rsidRPr="008968A5">
              <w:t>After the donor states that he or she has not engaged in any of the activities requiring a waiting period, when does the collector perform the test?</w:t>
            </w:r>
          </w:p>
        </w:tc>
        <w:tc>
          <w:tcPr>
            <w:tcW w:w="3494" w:type="dxa"/>
          </w:tcPr>
          <w:p w14:paraId="08F80F4F" w14:textId="77777777" w:rsidR="004533F0" w:rsidRPr="008968A5" w:rsidRDefault="004533F0" w:rsidP="00DE43CA">
            <w:pPr>
              <w:keepNext/>
              <w:keepLines/>
              <w:numPr>
                <w:ilvl w:val="0"/>
                <w:numId w:val="3"/>
              </w:numPr>
              <w:tabs>
                <w:tab w:val="num" w:pos="380"/>
              </w:tabs>
              <w:overflowPunct w:val="0"/>
              <w:ind w:left="374"/>
              <w:textAlignment w:val="baseline"/>
            </w:pPr>
            <w:r w:rsidRPr="008968A5">
              <w:t>As soon as possible.</w:t>
            </w:r>
          </w:p>
          <w:p w14:paraId="2F70044B"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77618CBB" w14:textId="77777777" w:rsidR="004533F0" w:rsidRPr="008968A5" w:rsidRDefault="004533F0" w:rsidP="00DE43CA">
            <w:pPr>
              <w:keepNext/>
              <w:keepLines/>
              <w:ind w:left="374" w:hanging="360"/>
            </w:pPr>
          </w:p>
          <w:p w14:paraId="7460D9D1" w14:textId="77777777" w:rsidR="004533F0" w:rsidRDefault="004533F0" w:rsidP="00DE43CA">
            <w:pPr>
              <w:keepNext/>
              <w:keepLines/>
              <w:ind w:left="374" w:hanging="360"/>
            </w:pPr>
          </w:p>
          <w:p w14:paraId="74318638" w14:textId="77777777" w:rsidR="004533F0" w:rsidRPr="008968A5" w:rsidRDefault="004533F0" w:rsidP="00DE43CA">
            <w:pPr>
              <w:keepNext/>
              <w:keepLines/>
              <w:ind w:left="374" w:hanging="360"/>
            </w:pPr>
          </w:p>
          <w:p w14:paraId="429118BE" w14:textId="77777777" w:rsidR="004533F0" w:rsidRPr="008968A5" w:rsidRDefault="004533F0" w:rsidP="00DE43CA">
            <w:pPr>
              <w:keepNext/>
              <w:keepLines/>
              <w:ind w:left="374" w:hanging="360"/>
            </w:pPr>
          </w:p>
        </w:tc>
        <w:tc>
          <w:tcPr>
            <w:tcW w:w="5112" w:type="dxa"/>
          </w:tcPr>
          <w:p w14:paraId="536F0791" w14:textId="204CB8F8" w:rsidR="004533F0" w:rsidRPr="008968A5" w:rsidRDefault="004533F0" w:rsidP="00776D49">
            <w:r>
              <w:t>§ </w:t>
            </w:r>
            <w:r w:rsidRPr="008968A5">
              <w:t>26.95(a) states:</w:t>
            </w:r>
          </w:p>
          <w:p w14:paraId="658217A5" w14:textId="4446293D" w:rsidR="004533F0" w:rsidRPr="008968A5" w:rsidRDefault="004533F0" w:rsidP="00776D49">
            <w:r w:rsidRPr="008968A5">
              <w:t xml:space="preserve">“The collector shall perform the initial breath test as soon as practical after the donor indicates that he or she has not engaged in the activities listed in </w:t>
            </w:r>
            <w:r>
              <w:t>§ </w:t>
            </w:r>
            <w:r w:rsidRPr="008968A5">
              <w:t>26.93(a)(1) or after the 15-minute waiting period has elapsed, if required.”</w:t>
            </w:r>
          </w:p>
        </w:tc>
      </w:tr>
      <w:tr w:rsidR="004533F0" w:rsidRPr="008968A5" w14:paraId="5D236631" w14:textId="77777777" w:rsidTr="004533F0">
        <w:trPr>
          <w:cantSplit/>
        </w:trPr>
        <w:tc>
          <w:tcPr>
            <w:tcW w:w="742" w:type="dxa"/>
          </w:tcPr>
          <w:p w14:paraId="76DE50FE" w14:textId="77777777" w:rsidR="004533F0" w:rsidRPr="008968A5" w:rsidRDefault="004533F0" w:rsidP="00776D49">
            <w:pPr>
              <w:jc w:val="center"/>
            </w:pPr>
            <w:r w:rsidRPr="008968A5">
              <w:t>A7</w:t>
            </w:r>
          </w:p>
        </w:tc>
        <w:tc>
          <w:tcPr>
            <w:tcW w:w="3582" w:type="dxa"/>
          </w:tcPr>
          <w:p w14:paraId="49D613E3" w14:textId="5AB45322" w:rsidR="004533F0" w:rsidRPr="008968A5" w:rsidRDefault="00F30B45" w:rsidP="00776D49">
            <w:r w:rsidRPr="008968A5">
              <w:t>D</w:t>
            </w:r>
            <w:r>
              <w:t>id</w:t>
            </w:r>
            <w:r w:rsidR="004533F0" w:rsidRPr="008968A5">
              <w:t xml:space="preserve"> the collector select, or allow the donor to select, an individually wrapped or sealed mouthpiece from the testing materials?</w:t>
            </w:r>
          </w:p>
        </w:tc>
        <w:tc>
          <w:tcPr>
            <w:tcW w:w="3494" w:type="dxa"/>
          </w:tcPr>
          <w:p w14:paraId="34C5CFCB"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23C180E7"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517AF5CF"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76497D30" w14:textId="77777777" w:rsidR="004533F0" w:rsidRPr="008968A5" w:rsidRDefault="004533F0" w:rsidP="00DE43CA">
            <w:pPr>
              <w:keepNext/>
              <w:keepLines/>
              <w:ind w:left="374" w:hanging="360"/>
            </w:pPr>
          </w:p>
        </w:tc>
        <w:tc>
          <w:tcPr>
            <w:tcW w:w="5112" w:type="dxa"/>
          </w:tcPr>
          <w:p w14:paraId="7C54A25B" w14:textId="3A60C78E" w:rsidR="004533F0" w:rsidRPr="008968A5" w:rsidRDefault="004533F0" w:rsidP="00776D49">
            <w:r>
              <w:t>§ </w:t>
            </w:r>
            <w:r w:rsidRPr="008968A5">
              <w:t>26.95(b)(1) states:</w:t>
            </w:r>
          </w:p>
          <w:p w14:paraId="55E56A14" w14:textId="77777777" w:rsidR="004533F0" w:rsidRPr="008968A5" w:rsidRDefault="004533F0" w:rsidP="00776D49">
            <w:r w:rsidRPr="008968A5">
              <w:t>“Select, or allow the donor to select, an individually wrapped or sealed mouthpiece from the testing materials.”</w:t>
            </w:r>
          </w:p>
        </w:tc>
      </w:tr>
      <w:tr w:rsidR="004533F0" w:rsidRPr="008968A5" w14:paraId="2A865236" w14:textId="77777777" w:rsidTr="004533F0">
        <w:trPr>
          <w:cantSplit/>
        </w:trPr>
        <w:tc>
          <w:tcPr>
            <w:tcW w:w="742" w:type="dxa"/>
          </w:tcPr>
          <w:p w14:paraId="32145957" w14:textId="77777777" w:rsidR="004533F0" w:rsidRPr="008968A5" w:rsidRDefault="004533F0" w:rsidP="00776D49">
            <w:pPr>
              <w:jc w:val="center"/>
            </w:pPr>
            <w:r w:rsidRPr="008968A5">
              <w:t>A8</w:t>
            </w:r>
          </w:p>
        </w:tc>
        <w:tc>
          <w:tcPr>
            <w:tcW w:w="3582" w:type="dxa"/>
          </w:tcPr>
          <w:p w14:paraId="51B43BE4" w14:textId="52E61585" w:rsidR="004533F0" w:rsidRPr="008968A5" w:rsidRDefault="00F30B45" w:rsidP="00776D49">
            <w:r w:rsidRPr="008968A5">
              <w:t>D</w:t>
            </w:r>
            <w:r>
              <w:t>id</w:t>
            </w:r>
            <w:r w:rsidR="004533F0" w:rsidRPr="008968A5">
              <w:t xml:space="preserve"> the collector then open the individually wrapped or sealed mouthpiece in view of the donor and insert it into the EBT?</w:t>
            </w:r>
          </w:p>
        </w:tc>
        <w:tc>
          <w:tcPr>
            <w:tcW w:w="3494" w:type="dxa"/>
          </w:tcPr>
          <w:p w14:paraId="0A6A7924"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31B60F5A"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3077CF28" w14:textId="77777777" w:rsidR="004533F0" w:rsidRPr="008968A5" w:rsidRDefault="004533F0" w:rsidP="00DE43CA">
            <w:pPr>
              <w:keepNext/>
              <w:keepLines/>
              <w:numPr>
                <w:ilvl w:val="0"/>
                <w:numId w:val="3"/>
              </w:numPr>
              <w:tabs>
                <w:tab w:val="num" w:pos="380"/>
              </w:tabs>
              <w:overflowPunct w:val="0"/>
              <w:ind w:left="374"/>
              <w:textAlignment w:val="baseline"/>
            </w:pPr>
            <w:r w:rsidRPr="008968A5">
              <w:t>Other:</w:t>
            </w:r>
          </w:p>
          <w:p w14:paraId="7F52F4BD" w14:textId="77777777" w:rsidR="004533F0" w:rsidRPr="008968A5" w:rsidRDefault="004533F0" w:rsidP="00DE43CA">
            <w:pPr>
              <w:keepNext/>
              <w:keepLines/>
              <w:ind w:left="374" w:hanging="360"/>
            </w:pPr>
          </w:p>
          <w:p w14:paraId="5D3DB27B" w14:textId="77777777" w:rsidR="004533F0" w:rsidRPr="008968A5" w:rsidRDefault="004533F0" w:rsidP="00DE43CA">
            <w:pPr>
              <w:keepNext/>
              <w:keepLines/>
              <w:ind w:left="374" w:hanging="360"/>
            </w:pPr>
          </w:p>
        </w:tc>
        <w:tc>
          <w:tcPr>
            <w:tcW w:w="5112" w:type="dxa"/>
          </w:tcPr>
          <w:p w14:paraId="22F50F39" w14:textId="2DD454AD" w:rsidR="004533F0" w:rsidRPr="008968A5" w:rsidRDefault="004533F0" w:rsidP="00776D49">
            <w:r>
              <w:t>§ </w:t>
            </w:r>
            <w:r w:rsidRPr="008968A5">
              <w:t>26.95(b)(2) states:</w:t>
            </w:r>
          </w:p>
          <w:p w14:paraId="2E55BED2" w14:textId="77777777" w:rsidR="004533F0" w:rsidRPr="008968A5" w:rsidRDefault="004533F0" w:rsidP="00776D49">
            <w:r w:rsidRPr="008968A5">
              <w:t>“Open the individually wrapped or sealed mouthpiece in view of the donor and insert it into the device as required by the manufacturer’s instructions.”</w:t>
            </w:r>
          </w:p>
        </w:tc>
      </w:tr>
      <w:tr w:rsidR="004533F0" w:rsidRPr="008968A5" w14:paraId="2D39E6A7" w14:textId="77777777" w:rsidTr="004533F0">
        <w:trPr>
          <w:cantSplit/>
        </w:trPr>
        <w:tc>
          <w:tcPr>
            <w:tcW w:w="742" w:type="dxa"/>
          </w:tcPr>
          <w:p w14:paraId="7E0CA5E0" w14:textId="77777777" w:rsidR="004533F0" w:rsidRPr="008968A5" w:rsidRDefault="004533F0" w:rsidP="00776D49">
            <w:pPr>
              <w:jc w:val="center"/>
            </w:pPr>
            <w:r w:rsidRPr="008968A5">
              <w:lastRenderedPageBreak/>
              <w:t>A9</w:t>
            </w:r>
          </w:p>
        </w:tc>
        <w:tc>
          <w:tcPr>
            <w:tcW w:w="3582" w:type="dxa"/>
          </w:tcPr>
          <w:p w14:paraId="46446E6C" w14:textId="2621A7A0" w:rsidR="004533F0" w:rsidRPr="008968A5" w:rsidRDefault="00F30B45" w:rsidP="00776D49">
            <w:r w:rsidRPr="008968A5">
              <w:t>D</w:t>
            </w:r>
            <w:r>
              <w:t>id</w:t>
            </w:r>
            <w:r w:rsidR="004533F0" w:rsidRPr="008968A5">
              <w:t xml:space="preserve"> the collector then instruct the donor to blow steadily and forcefully into the mouthpiece for at least 6 seconds or until the EBT indicate</w:t>
            </w:r>
            <w:r>
              <w:t>d</w:t>
            </w:r>
            <w:r w:rsidR="004533F0" w:rsidRPr="008968A5">
              <w:t xml:space="preserve"> that an adequate amount of breath ha</w:t>
            </w:r>
            <w:r>
              <w:t>d</w:t>
            </w:r>
            <w:r w:rsidR="004533F0" w:rsidRPr="008968A5">
              <w:t xml:space="preserve"> been obtained?</w:t>
            </w:r>
          </w:p>
        </w:tc>
        <w:tc>
          <w:tcPr>
            <w:tcW w:w="3494" w:type="dxa"/>
          </w:tcPr>
          <w:p w14:paraId="4A4CFC60"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067AD23C" w14:textId="77777777" w:rsidR="004533F0" w:rsidRPr="008968A5" w:rsidRDefault="004533F0" w:rsidP="00DE43CA">
            <w:pPr>
              <w:keepNext/>
              <w:keepLines/>
              <w:numPr>
                <w:ilvl w:val="0"/>
                <w:numId w:val="3"/>
              </w:numPr>
              <w:tabs>
                <w:tab w:val="num" w:pos="380"/>
              </w:tabs>
              <w:overflowPunct w:val="0"/>
              <w:ind w:left="374"/>
              <w:textAlignment w:val="baseline"/>
            </w:pPr>
            <w:r w:rsidRPr="008968A5">
              <w:t>The collector only instructed the donor to blow into the mouthpiece.</w:t>
            </w:r>
          </w:p>
          <w:p w14:paraId="30DFF5BB" w14:textId="77777777" w:rsidR="004533F0" w:rsidRPr="008968A5" w:rsidRDefault="004533F0" w:rsidP="00DE43CA">
            <w:pPr>
              <w:keepNext/>
              <w:keepLines/>
              <w:numPr>
                <w:ilvl w:val="0"/>
                <w:numId w:val="2"/>
              </w:numPr>
              <w:tabs>
                <w:tab w:val="clear" w:pos="720"/>
                <w:tab w:val="num" w:pos="380"/>
                <w:tab w:val="num" w:pos="450"/>
              </w:tabs>
              <w:overflowPunct w:val="0"/>
              <w:ind w:left="374"/>
              <w:textAlignment w:val="baseline"/>
            </w:pPr>
            <w:r>
              <w:t>Other:</w:t>
            </w:r>
          </w:p>
          <w:p w14:paraId="357EA4F7" w14:textId="77777777" w:rsidR="004533F0" w:rsidRPr="008968A5" w:rsidRDefault="004533F0" w:rsidP="00DE43CA">
            <w:pPr>
              <w:keepNext/>
              <w:keepLines/>
              <w:ind w:left="374" w:hanging="360"/>
            </w:pPr>
          </w:p>
        </w:tc>
        <w:tc>
          <w:tcPr>
            <w:tcW w:w="5112" w:type="dxa"/>
          </w:tcPr>
          <w:p w14:paraId="568B5B8A" w14:textId="45C12C44" w:rsidR="004533F0" w:rsidRPr="008968A5" w:rsidRDefault="004533F0" w:rsidP="00776D49">
            <w:r>
              <w:t>§ </w:t>
            </w:r>
            <w:r w:rsidRPr="008968A5">
              <w:t>26.95(b)(3) states:</w:t>
            </w:r>
          </w:p>
          <w:p w14:paraId="3B43A5BC" w14:textId="77777777" w:rsidR="004533F0" w:rsidRPr="008968A5" w:rsidRDefault="004533F0" w:rsidP="00776D49">
            <w:r w:rsidRPr="008968A5">
              <w:t>“Instruct the donor to blow steadily and forcefully into the mouthpiece for at least 6 seconds or until the device indicates that an adequate amount of breath has been obtained.”</w:t>
            </w:r>
          </w:p>
        </w:tc>
      </w:tr>
      <w:tr w:rsidR="004533F0" w:rsidRPr="008968A5" w14:paraId="030DBE0A" w14:textId="77777777" w:rsidTr="004533F0">
        <w:trPr>
          <w:cantSplit/>
        </w:trPr>
        <w:tc>
          <w:tcPr>
            <w:tcW w:w="742" w:type="dxa"/>
          </w:tcPr>
          <w:p w14:paraId="215267D7" w14:textId="77777777" w:rsidR="004533F0" w:rsidRPr="008968A5" w:rsidRDefault="004533F0" w:rsidP="00776D49">
            <w:pPr>
              <w:jc w:val="center"/>
            </w:pPr>
            <w:r w:rsidRPr="008968A5">
              <w:t>A10</w:t>
            </w:r>
          </w:p>
        </w:tc>
        <w:tc>
          <w:tcPr>
            <w:tcW w:w="3582" w:type="dxa"/>
          </w:tcPr>
          <w:p w14:paraId="71666E68" w14:textId="4D8A70D8" w:rsidR="004533F0" w:rsidRPr="008968A5" w:rsidRDefault="00F30B45" w:rsidP="00776D49">
            <w:r w:rsidRPr="008968A5">
              <w:t>D</w:t>
            </w:r>
            <w:r>
              <w:t>id</w:t>
            </w:r>
            <w:r w:rsidR="004533F0" w:rsidRPr="008968A5">
              <w:t xml:space="preserve"> the collector then show the donor the displayed or printed test result?</w:t>
            </w:r>
          </w:p>
        </w:tc>
        <w:tc>
          <w:tcPr>
            <w:tcW w:w="3494" w:type="dxa"/>
          </w:tcPr>
          <w:p w14:paraId="01A67AAE"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6ABD1217"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687546ED" w14:textId="6167D2BE" w:rsidR="004533F0" w:rsidRPr="008968A5" w:rsidRDefault="004533F0" w:rsidP="00DE43CA">
            <w:pPr>
              <w:keepNext/>
              <w:keepLines/>
              <w:numPr>
                <w:ilvl w:val="0"/>
                <w:numId w:val="3"/>
              </w:numPr>
              <w:tabs>
                <w:tab w:val="num" w:pos="380"/>
              </w:tabs>
              <w:overflowPunct w:val="0"/>
              <w:ind w:left="374"/>
              <w:textAlignment w:val="baseline"/>
            </w:pPr>
            <w:r>
              <w:t>Other:</w:t>
            </w:r>
          </w:p>
        </w:tc>
        <w:tc>
          <w:tcPr>
            <w:tcW w:w="5112" w:type="dxa"/>
          </w:tcPr>
          <w:p w14:paraId="762ED2FA" w14:textId="1ECC081E" w:rsidR="004533F0" w:rsidRPr="008968A5" w:rsidRDefault="004533F0" w:rsidP="00776D49">
            <w:r>
              <w:t>§ </w:t>
            </w:r>
            <w:r w:rsidRPr="008968A5">
              <w:t>26.95(b)(4) states:</w:t>
            </w:r>
          </w:p>
          <w:p w14:paraId="7D60BBB3" w14:textId="77777777" w:rsidR="004533F0" w:rsidRPr="008968A5" w:rsidRDefault="004533F0" w:rsidP="00776D49">
            <w:r w:rsidRPr="008968A5">
              <w:t>“Show the donor the displayed or printed test result.”</w:t>
            </w:r>
          </w:p>
        </w:tc>
      </w:tr>
      <w:tr w:rsidR="004533F0" w:rsidRPr="008968A5" w14:paraId="252E23F1" w14:textId="77777777" w:rsidTr="004533F0">
        <w:trPr>
          <w:cantSplit/>
        </w:trPr>
        <w:tc>
          <w:tcPr>
            <w:tcW w:w="742" w:type="dxa"/>
          </w:tcPr>
          <w:p w14:paraId="41402A6C" w14:textId="77777777" w:rsidR="004533F0" w:rsidRPr="008968A5" w:rsidRDefault="004533F0" w:rsidP="00776D49">
            <w:pPr>
              <w:jc w:val="center"/>
            </w:pPr>
            <w:r w:rsidRPr="008968A5">
              <w:t>A11</w:t>
            </w:r>
          </w:p>
        </w:tc>
        <w:tc>
          <w:tcPr>
            <w:tcW w:w="3582" w:type="dxa"/>
          </w:tcPr>
          <w:p w14:paraId="55A85231" w14:textId="4B9F54D3" w:rsidR="004533F0" w:rsidRPr="008968A5" w:rsidRDefault="00F30B45" w:rsidP="00776D49">
            <w:r w:rsidRPr="008968A5">
              <w:t>D</w:t>
            </w:r>
            <w:r>
              <w:t>id</w:t>
            </w:r>
            <w:r w:rsidR="004533F0" w:rsidRPr="008968A5">
              <w:t xml:space="preserve"> the collection site provide for </w:t>
            </w:r>
            <w:r>
              <w:t xml:space="preserve">the </w:t>
            </w:r>
            <w:r w:rsidR="004533F0" w:rsidRPr="008968A5">
              <w:t>donor</w:t>
            </w:r>
            <w:r>
              <w:t>’s</w:t>
            </w:r>
            <w:r w:rsidR="004533F0" w:rsidRPr="008968A5">
              <w:t xml:space="preserve"> visual privacy while the donor and the collector </w:t>
            </w:r>
            <w:r>
              <w:t xml:space="preserve">were </w:t>
            </w:r>
            <w:r w:rsidR="004533F0" w:rsidRPr="008968A5">
              <w:t>viewing the test result?</w:t>
            </w:r>
          </w:p>
        </w:tc>
        <w:tc>
          <w:tcPr>
            <w:tcW w:w="3494" w:type="dxa"/>
          </w:tcPr>
          <w:p w14:paraId="3566144B"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282549B4"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39894AAB"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63025883" w14:textId="77777777" w:rsidR="004533F0" w:rsidRPr="008968A5" w:rsidRDefault="004533F0" w:rsidP="00DE43CA">
            <w:pPr>
              <w:keepNext/>
              <w:keepLines/>
              <w:ind w:left="374" w:hanging="360"/>
            </w:pPr>
          </w:p>
          <w:p w14:paraId="6C0A83FC" w14:textId="77777777" w:rsidR="004533F0" w:rsidRPr="008968A5" w:rsidRDefault="004533F0" w:rsidP="00DE43CA">
            <w:pPr>
              <w:keepNext/>
              <w:keepLines/>
              <w:ind w:left="374" w:hanging="360"/>
            </w:pPr>
          </w:p>
          <w:p w14:paraId="6A76580D" w14:textId="77777777" w:rsidR="004533F0" w:rsidRPr="008968A5" w:rsidRDefault="004533F0" w:rsidP="00DE43CA">
            <w:pPr>
              <w:keepNext/>
              <w:keepLines/>
              <w:ind w:left="374" w:hanging="360"/>
            </w:pPr>
          </w:p>
        </w:tc>
        <w:tc>
          <w:tcPr>
            <w:tcW w:w="5112" w:type="dxa"/>
          </w:tcPr>
          <w:p w14:paraId="591CCE27" w14:textId="14603174" w:rsidR="004533F0" w:rsidRPr="008968A5" w:rsidRDefault="004533F0" w:rsidP="00776D49">
            <w:r>
              <w:t>§ </w:t>
            </w:r>
            <w:r w:rsidRPr="008968A5">
              <w:t>26.87(b) states:</w:t>
            </w:r>
          </w:p>
          <w:p w14:paraId="411D896E" w14:textId="30C34D12" w:rsidR="009C187B" w:rsidRPr="008968A5" w:rsidRDefault="004533F0" w:rsidP="00776D49">
            <w:r w:rsidRPr="008968A5">
              <w:t>“</w:t>
            </w:r>
            <w:ins w:id="443" w:author="Author">
              <w:r w:rsidR="00063CC4">
                <w:t>V</w:t>
              </w:r>
            </w:ins>
            <w:r w:rsidRPr="008968A5">
              <w:t xml:space="preserve">isual privacy </w:t>
            </w:r>
            <w:ins w:id="444" w:author="Author">
              <w:r w:rsidR="00A21877">
                <w:t xml:space="preserve">must be provided to </w:t>
              </w:r>
            </w:ins>
            <w:r w:rsidRPr="008968A5">
              <w:t xml:space="preserve">the donor and collector </w:t>
            </w:r>
            <w:ins w:id="445" w:author="Author">
              <w:r w:rsidR="00A21877">
                <w:t>when</w:t>
              </w:r>
            </w:ins>
            <w:r w:rsidRPr="008968A5">
              <w:t xml:space="preserve"> viewing </w:t>
            </w:r>
            <w:ins w:id="446" w:author="Author">
              <w:r w:rsidR="00A21877">
                <w:t xml:space="preserve">alcohol test </w:t>
              </w:r>
            </w:ins>
            <w:r w:rsidRPr="008968A5">
              <w:t>results</w:t>
            </w:r>
            <w:r w:rsidR="00357917">
              <w:t>…</w:t>
            </w:r>
            <w:r w:rsidRPr="008968A5">
              <w:t>.</w:t>
            </w:r>
            <w:r w:rsidR="0057322F">
              <w:t xml:space="preserve"> </w:t>
            </w:r>
            <w:r w:rsidRPr="008968A5">
              <w:t>Unauthorized personnel may not be present for the specimen collection.”</w:t>
            </w:r>
          </w:p>
        </w:tc>
      </w:tr>
      <w:tr w:rsidR="004533F0" w:rsidRPr="008968A5" w14:paraId="24E79F4E" w14:textId="77777777" w:rsidTr="004533F0">
        <w:trPr>
          <w:cantSplit/>
        </w:trPr>
        <w:tc>
          <w:tcPr>
            <w:tcW w:w="742" w:type="dxa"/>
          </w:tcPr>
          <w:p w14:paraId="7625AC5D" w14:textId="77777777" w:rsidR="004533F0" w:rsidRPr="008968A5" w:rsidRDefault="004533F0" w:rsidP="00776D49">
            <w:pPr>
              <w:jc w:val="center"/>
            </w:pPr>
            <w:r w:rsidRPr="008968A5">
              <w:t>A12</w:t>
            </w:r>
          </w:p>
        </w:tc>
        <w:tc>
          <w:tcPr>
            <w:tcW w:w="3582" w:type="dxa"/>
          </w:tcPr>
          <w:p w14:paraId="1E52677F" w14:textId="483E2D2D" w:rsidR="004533F0" w:rsidRPr="008968A5" w:rsidRDefault="00F30B45" w:rsidP="00776D49">
            <w:r w:rsidRPr="008968A5">
              <w:t>D</w:t>
            </w:r>
            <w:r>
              <w:t>id</w:t>
            </w:r>
            <w:r w:rsidRPr="008968A5">
              <w:t xml:space="preserve"> </w:t>
            </w:r>
            <w:r w:rsidR="004533F0" w:rsidRPr="008968A5">
              <w:t xml:space="preserve">the collector then ensure that the test result record </w:t>
            </w:r>
            <w:r>
              <w:t xml:space="preserve">was </w:t>
            </w:r>
            <w:r w:rsidR="004533F0" w:rsidRPr="008968A5">
              <w:t>associated with the donor and maintained secure</w:t>
            </w:r>
            <w:r w:rsidR="00814859">
              <w:t>ly</w:t>
            </w:r>
            <w:r w:rsidR="004533F0" w:rsidRPr="008968A5">
              <w:t>?</w:t>
            </w:r>
          </w:p>
          <w:p w14:paraId="5A59226A" w14:textId="77777777" w:rsidR="004533F0" w:rsidRPr="008968A5" w:rsidRDefault="004533F0" w:rsidP="00776D49"/>
          <w:p w14:paraId="288A2DF3" w14:textId="77777777" w:rsidR="004533F0" w:rsidRPr="008968A5" w:rsidRDefault="004533F0" w:rsidP="00776D49"/>
        </w:tc>
        <w:tc>
          <w:tcPr>
            <w:tcW w:w="3494" w:type="dxa"/>
          </w:tcPr>
          <w:p w14:paraId="58119D44"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36CB1950"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2896E336"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3F975D98" w14:textId="77777777" w:rsidR="004533F0" w:rsidRPr="008968A5" w:rsidRDefault="004533F0" w:rsidP="00DE43CA">
            <w:pPr>
              <w:keepNext/>
              <w:keepLines/>
              <w:ind w:left="374" w:hanging="360"/>
            </w:pPr>
          </w:p>
          <w:p w14:paraId="2CEE54EE" w14:textId="77777777" w:rsidR="004533F0" w:rsidRPr="008968A5" w:rsidRDefault="004533F0" w:rsidP="00DE43CA">
            <w:pPr>
              <w:keepNext/>
              <w:keepLines/>
              <w:ind w:left="374" w:hanging="360"/>
            </w:pPr>
          </w:p>
          <w:p w14:paraId="4E3CF797" w14:textId="77777777" w:rsidR="004533F0" w:rsidRPr="008968A5" w:rsidRDefault="004533F0" w:rsidP="00DE43CA">
            <w:pPr>
              <w:keepNext/>
              <w:keepLines/>
              <w:ind w:left="374" w:hanging="360"/>
            </w:pPr>
          </w:p>
        </w:tc>
        <w:tc>
          <w:tcPr>
            <w:tcW w:w="5112" w:type="dxa"/>
          </w:tcPr>
          <w:p w14:paraId="13F3407D" w14:textId="4955FEB7" w:rsidR="004533F0" w:rsidRPr="008968A5" w:rsidRDefault="004533F0" w:rsidP="00776D49">
            <w:r>
              <w:t>§ </w:t>
            </w:r>
            <w:r w:rsidRPr="008968A5">
              <w:t>26.95(b)(5) states:</w:t>
            </w:r>
          </w:p>
          <w:p w14:paraId="75FDACB6" w14:textId="03198894" w:rsidR="004533F0" w:rsidRPr="00A21877" w:rsidRDefault="004533F0" w:rsidP="00776D49">
            <w:pPr>
              <w:rPr>
                <w:bCs/>
              </w:rPr>
            </w:pPr>
            <w:r w:rsidRPr="008968A5">
              <w:t>“Ensure that the test result record can be associated with the donor and is maintained secure.”</w:t>
            </w:r>
          </w:p>
          <w:p w14:paraId="1FD7AFE4" w14:textId="77777777" w:rsidR="004533F0" w:rsidRPr="00A21877" w:rsidRDefault="004533F0" w:rsidP="00776D49">
            <w:pPr>
              <w:rPr>
                <w:bCs/>
              </w:rPr>
            </w:pPr>
          </w:p>
          <w:p w14:paraId="3083755A" w14:textId="5BC5CF4A" w:rsidR="004533F0" w:rsidRPr="0063659F" w:rsidRDefault="004533F0" w:rsidP="00776D49">
            <w:r w:rsidRPr="006348D9">
              <w:t>[</w:t>
            </w:r>
            <w:r w:rsidRPr="0063659F">
              <w:t xml:space="preserve">Guidance: Some EBTs print the result directly onto the </w:t>
            </w:r>
            <w:ins w:id="447" w:author="Author">
              <w:r w:rsidR="00A21877">
                <w:t>custody and control form</w:t>
              </w:r>
            </w:ins>
            <w:r w:rsidR="00814859">
              <w:t>; o</w:t>
            </w:r>
            <w:r>
              <w:t xml:space="preserve">ther </w:t>
            </w:r>
            <w:r w:rsidR="00814859">
              <w:t>EBTs</w:t>
            </w:r>
            <w:r w:rsidR="00814859" w:rsidDel="00814859">
              <w:t xml:space="preserve"> </w:t>
            </w:r>
            <w:r w:rsidRPr="0063659F">
              <w:t>print the result onto a small “receipt” type piece of paper</w:t>
            </w:r>
            <w:r>
              <w:t xml:space="preserve"> </w:t>
            </w:r>
            <w:r w:rsidR="007C681E">
              <w:t>and</w:t>
            </w:r>
            <w:r w:rsidR="00814859">
              <w:t xml:space="preserve"> </w:t>
            </w:r>
            <w:r w:rsidRPr="0063659F">
              <w:t xml:space="preserve">the collector will affix </w:t>
            </w:r>
            <w:r>
              <w:t>it</w:t>
            </w:r>
            <w:r w:rsidRPr="0063659F">
              <w:t xml:space="preserve"> </w:t>
            </w:r>
            <w:r w:rsidR="007C681E">
              <w:t xml:space="preserve">to </w:t>
            </w:r>
            <w:r w:rsidRPr="0063659F">
              <w:t xml:space="preserve">the </w:t>
            </w:r>
            <w:ins w:id="448" w:author="Author">
              <w:r w:rsidR="00A21877">
                <w:t>custody and control form</w:t>
              </w:r>
            </w:ins>
            <w:r w:rsidR="00814859">
              <w:t xml:space="preserve"> </w:t>
            </w:r>
            <w:r w:rsidRPr="0063659F">
              <w:t>with tamper</w:t>
            </w:r>
            <w:r>
              <w:t>-</w:t>
            </w:r>
            <w:r w:rsidRPr="0063659F">
              <w:t xml:space="preserve">evident tape or </w:t>
            </w:r>
            <w:r w:rsidR="007C681E">
              <w:t xml:space="preserve">by </w:t>
            </w:r>
            <w:r w:rsidRPr="0063659F">
              <w:t>some other means.]</w:t>
            </w:r>
          </w:p>
          <w:p w14:paraId="3E39C806" w14:textId="77777777" w:rsidR="004533F0" w:rsidRPr="0063659F" w:rsidRDefault="004533F0" w:rsidP="00776D49"/>
          <w:p w14:paraId="36A64D13" w14:textId="4F7071F9" w:rsidR="009C187B" w:rsidRPr="008968A5" w:rsidRDefault="004533F0" w:rsidP="00776D49">
            <w:r w:rsidRPr="0063659F">
              <w:t>[Guidance:</w:t>
            </w:r>
            <w:r w:rsidR="0057322F">
              <w:t xml:space="preserve"> </w:t>
            </w:r>
            <w:r w:rsidRPr="0063659F">
              <w:t>If an ASD or screening EBT</w:t>
            </w:r>
            <w:r>
              <w:t xml:space="preserve"> </w:t>
            </w:r>
            <w:r w:rsidR="00814859">
              <w:t xml:space="preserve">is used </w:t>
            </w:r>
            <w:r w:rsidRPr="0063659F">
              <w:t>(</w:t>
            </w:r>
            <w:r w:rsidR="00814859">
              <w:t xml:space="preserve">i.e., </w:t>
            </w:r>
            <w:r w:rsidRPr="0063659F">
              <w:t xml:space="preserve">doesn’t print a result), the collector will write the result onto the </w:t>
            </w:r>
            <w:ins w:id="449" w:author="Author">
              <w:r w:rsidR="00A21877">
                <w:t>custody and control form</w:t>
              </w:r>
            </w:ins>
            <w:r w:rsidRPr="0063659F">
              <w:t>.</w:t>
            </w:r>
            <w:r w:rsidR="00A9589D">
              <w:t>]</w:t>
            </w:r>
          </w:p>
        </w:tc>
      </w:tr>
      <w:tr w:rsidR="004533F0" w:rsidRPr="008968A5" w14:paraId="60B00F09" w14:textId="77777777" w:rsidTr="0087062A">
        <w:trPr>
          <w:cantSplit/>
          <w:trHeight w:val="1785"/>
        </w:trPr>
        <w:tc>
          <w:tcPr>
            <w:tcW w:w="742" w:type="dxa"/>
          </w:tcPr>
          <w:p w14:paraId="64D73F29" w14:textId="77777777" w:rsidR="004533F0" w:rsidRPr="008968A5" w:rsidRDefault="004533F0" w:rsidP="00776D49">
            <w:pPr>
              <w:jc w:val="center"/>
            </w:pPr>
            <w:r w:rsidRPr="008968A5">
              <w:lastRenderedPageBreak/>
              <w:t>A13</w:t>
            </w:r>
          </w:p>
        </w:tc>
        <w:tc>
          <w:tcPr>
            <w:tcW w:w="3582" w:type="dxa"/>
          </w:tcPr>
          <w:p w14:paraId="309F0134" w14:textId="77777777" w:rsidR="004533F0" w:rsidRPr="008968A5" w:rsidRDefault="004533F0" w:rsidP="00776D49">
            <w:r w:rsidRPr="008968A5">
              <w:t>Did the collector have only one donor under his or her supervision until the collection process was completed?</w:t>
            </w:r>
          </w:p>
        </w:tc>
        <w:tc>
          <w:tcPr>
            <w:tcW w:w="3494" w:type="dxa"/>
          </w:tcPr>
          <w:p w14:paraId="5EFE04A6"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52054F90" w14:textId="491EA560" w:rsidR="004533F0" w:rsidRDefault="004533F0" w:rsidP="00DE43CA">
            <w:pPr>
              <w:keepNext/>
              <w:keepLines/>
              <w:numPr>
                <w:ilvl w:val="0"/>
                <w:numId w:val="3"/>
              </w:numPr>
              <w:tabs>
                <w:tab w:val="num" w:pos="380"/>
              </w:tabs>
              <w:overflowPunct w:val="0"/>
              <w:ind w:left="374"/>
              <w:textAlignment w:val="baseline"/>
            </w:pPr>
            <w:r w:rsidRPr="008968A5">
              <w:t>No</w:t>
            </w:r>
            <w:ins w:id="450" w:author="Author">
              <w:r w:rsidR="00A21877">
                <w:t>, but a hydration monitor was assigned to the donor during the shy-bladder hydration process</w:t>
              </w:r>
            </w:ins>
            <w:r w:rsidRPr="008968A5">
              <w:t>.</w:t>
            </w:r>
          </w:p>
          <w:p w14:paraId="30CA196F" w14:textId="77777777" w:rsidR="004533F0" w:rsidRPr="00054E5F" w:rsidRDefault="004533F0" w:rsidP="00DE43CA">
            <w:pPr>
              <w:keepNext/>
              <w:keepLines/>
              <w:numPr>
                <w:ilvl w:val="0"/>
                <w:numId w:val="3"/>
              </w:numPr>
              <w:tabs>
                <w:tab w:val="num" w:pos="380"/>
              </w:tabs>
              <w:overflowPunct w:val="0"/>
              <w:ind w:left="374"/>
              <w:textAlignment w:val="baseline"/>
            </w:pPr>
            <w:r w:rsidRPr="00054E5F">
              <w:t>Other:</w:t>
            </w:r>
          </w:p>
          <w:p w14:paraId="7FC6C4C1" w14:textId="77777777" w:rsidR="004533F0" w:rsidRDefault="004533F0" w:rsidP="00DE43CA">
            <w:pPr>
              <w:keepNext/>
              <w:keepLines/>
              <w:ind w:left="374" w:hanging="360"/>
            </w:pPr>
          </w:p>
          <w:p w14:paraId="61B50C05" w14:textId="77777777" w:rsidR="004533F0" w:rsidRDefault="004533F0" w:rsidP="00DE43CA">
            <w:pPr>
              <w:keepNext/>
              <w:keepLines/>
              <w:ind w:left="374" w:hanging="360"/>
            </w:pPr>
          </w:p>
          <w:p w14:paraId="0777147B" w14:textId="77777777" w:rsidR="004533F0" w:rsidRPr="008968A5" w:rsidRDefault="004533F0" w:rsidP="00DE43CA">
            <w:pPr>
              <w:keepNext/>
              <w:keepLines/>
              <w:ind w:left="374" w:hanging="360"/>
            </w:pPr>
          </w:p>
        </w:tc>
        <w:tc>
          <w:tcPr>
            <w:tcW w:w="5112" w:type="dxa"/>
          </w:tcPr>
          <w:p w14:paraId="7E59699A" w14:textId="05993DEE" w:rsidR="004533F0" w:rsidRPr="008968A5" w:rsidRDefault="004533F0" w:rsidP="00776D49">
            <w:r>
              <w:t>§ </w:t>
            </w:r>
            <w:r w:rsidRPr="008968A5">
              <w:t>26.89(d) states:</w:t>
            </w:r>
          </w:p>
          <w:p w14:paraId="47353E9E" w14:textId="514B4BB2" w:rsidR="004533F0" w:rsidRPr="008968A5" w:rsidRDefault="004533F0" w:rsidP="00776D49">
            <w:r w:rsidRPr="008968A5">
              <w:t>“In order to promote the security of specimens, avoid distraction of the collector, and ensure against any confusion in the identification of specimens, a collector shall conduct only one collection procedure at any given time</w:t>
            </w:r>
            <w:ins w:id="451" w:author="Author">
              <w:r w:rsidR="00A21877">
                <w:t>, except as described in § </w:t>
              </w:r>
              <w:r w:rsidR="00A21877" w:rsidRPr="008968A5">
                <w:t>26</w:t>
              </w:r>
              <w:r w:rsidR="00A21877">
                <w:t>.109(b)(1)</w:t>
              </w:r>
              <w:r w:rsidR="00A21877" w:rsidRPr="008968A5">
                <w:t>.”</w:t>
              </w:r>
            </w:ins>
          </w:p>
        </w:tc>
      </w:tr>
      <w:tr w:rsidR="004533F0" w:rsidRPr="008968A5" w14:paraId="343A838B" w14:textId="77777777" w:rsidTr="004533F0">
        <w:trPr>
          <w:cantSplit/>
        </w:trPr>
        <w:tc>
          <w:tcPr>
            <w:tcW w:w="742" w:type="dxa"/>
            <w:tcBorders>
              <w:bottom w:val="single" w:sz="6" w:space="0" w:color="auto"/>
            </w:tcBorders>
          </w:tcPr>
          <w:p w14:paraId="5D3DABBA" w14:textId="77777777" w:rsidR="004533F0" w:rsidRPr="008968A5" w:rsidRDefault="004533F0" w:rsidP="00776D49">
            <w:pPr>
              <w:jc w:val="center"/>
            </w:pPr>
            <w:r w:rsidRPr="008968A5">
              <w:t>A14</w:t>
            </w:r>
          </w:p>
        </w:tc>
        <w:tc>
          <w:tcPr>
            <w:tcW w:w="3582" w:type="dxa"/>
            <w:tcBorders>
              <w:bottom w:val="single" w:sz="6" w:space="0" w:color="auto"/>
            </w:tcBorders>
          </w:tcPr>
          <w:p w14:paraId="21F1E825" w14:textId="77777777" w:rsidR="004533F0" w:rsidRPr="000546AF" w:rsidRDefault="004533F0" w:rsidP="00776D49">
            <w:r w:rsidRPr="000546AF">
              <w:t>Was the EBT used for the initial test listed on the NHTSA Conforming Product List (CPL) of alcohol screening devices?</w:t>
            </w:r>
          </w:p>
          <w:p w14:paraId="5863AAA8" w14:textId="77777777" w:rsidR="004533F0" w:rsidRPr="000546AF" w:rsidRDefault="004533F0" w:rsidP="00776D49"/>
          <w:p w14:paraId="0296D95C" w14:textId="77777777" w:rsidR="004533F0" w:rsidRPr="000546AF" w:rsidRDefault="004533F0" w:rsidP="00776D49"/>
          <w:p w14:paraId="701D483B" w14:textId="77777777" w:rsidR="004533F0" w:rsidRPr="000546AF" w:rsidRDefault="004533F0" w:rsidP="00776D49">
            <w:r w:rsidRPr="000546AF">
              <w:t>Record the EBT information here and verify:</w:t>
            </w:r>
          </w:p>
          <w:p w14:paraId="2E68E6EA" w14:textId="77777777" w:rsidR="004533F0" w:rsidRPr="00917F45" w:rsidRDefault="004533F0" w:rsidP="00776D49">
            <w:pPr>
              <w:rPr>
                <w:highlight w:val="yellow"/>
              </w:rPr>
            </w:pPr>
          </w:p>
          <w:p w14:paraId="096F6392" w14:textId="77777777" w:rsidR="004533F0" w:rsidRPr="002C50DE" w:rsidRDefault="004533F0" w:rsidP="00776D49"/>
          <w:p w14:paraId="114B933C" w14:textId="77777777" w:rsidR="004533F0" w:rsidRPr="002C50DE" w:rsidRDefault="004533F0" w:rsidP="00776D49">
            <w:pPr>
              <w:pBdr>
                <w:top w:val="single" w:sz="6" w:space="1" w:color="auto"/>
                <w:bottom w:val="single" w:sz="6" w:space="1" w:color="auto"/>
              </w:pBdr>
            </w:pPr>
          </w:p>
          <w:p w14:paraId="1B5C2B4F" w14:textId="77777777" w:rsidR="004533F0" w:rsidRPr="002C50DE" w:rsidRDefault="004533F0" w:rsidP="00776D49">
            <w:pPr>
              <w:pBdr>
                <w:top w:val="single" w:sz="6" w:space="1" w:color="auto"/>
                <w:bottom w:val="single" w:sz="6" w:space="1" w:color="auto"/>
              </w:pBdr>
            </w:pPr>
          </w:p>
          <w:p w14:paraId="39F62641" w14:textId="77777777" w:rsidR="004533F0" w:rsidRPr="002C50DE" w:rsidRDefault="004533F0" w:rsidP="00776D49"/>
          <w:p w14:paraId="33265A10" w14:textId="77777777" w:rsidR="004533F0" w:rsidRPr="00917F45" w:rsidRDefault="004533F0" w:rsidP="00776D49">
            <w:pPr>
              <w:rPr>
                <w:highlight w:val="yellow"/>
              </w:rPr>
            </w:pPr>
          </w:p>
          <w:p w14:paraId="6159F878" w14:textId="77777777" w:rsidR="004533F0" w:rsidRPr="00917F45" w:rsidRDefault="004533F0" w:rsidP="00776D49">
            <w:pPr>
              <w:rPr>
                <w:highlight w:val="yellow"/>
              </w:rPr>
            </w:pPr>
          </w:p>
          <w:p w14:paraId="539DF992" w14:textId="77777777" w:rsidR="004533F0" w:rsidRPr="00917F45" w:rsidRDefault="004533F0" w:rsidP="00776D49">
            <w:pPr>
              <w:rPr>
                <w:highlight w:val="yellow"/>
              </w:rPr>
            </w:pPr>
          </w:p>
        </w:tc>
        <w:tc>
          <w:tcPr>
            <w:tcW w:w="3494" w:type="dxa"/>
            <w:tcBorders>
              <w:bottom w:val="single" w:sz="6" w:space="0" w:color="auto"/>
            </w:tcBorders>
          </w:tcPr>
          <w:p w14:paraId="6E7C380B" w14:textId="77777777" w:rsidR="004533F0" w:rsidRPr="008968A5" w:rsidRDefault="004533F0" w:rsidP="00DE43CA">
            <w:pPr>
              <w:keepNext/>
              <w:keepLines/>
              <w:numPr>
                <w:ilvl w:val="0"/>
                <w:numId w:val="3"/>
              </w:numPr>
              <w:tabs>
                <w:tab w:val="num" w:pos="380"/>
              </w:tabs>
              <w:overflowPunct w:val="0"/>
              <w:ind w:left="374"/>
              <w:textAlignment w:val="baseline"/>
            </w:pPr>
            <w:r w:rsidRPr="008968A5">
              <w:t>Yes.</w:t>
            </w:r>
          </w:p>
          <w:p w14:paraId="2E7EEE51" w14:textId="77777777" w:rsidR="004533F0" w:rsidRPr="008968A5" w:rsidRDefault="004533F0" w:rsidP="00DE43CA">
            <w:pPr>
              <w:keepNext/>
              <w:keepLines/>
              <w:numPr>
                <w:ilvl w:val="0"/>
                <w:numId w:val="3"/>
              </w:numPr>
              <w:tabs>
                <w:tab w:val="num" w:pos="380"/>
              </w:tabs>
              <w:overflowPunct w:val="0"/>
              <w:ind w:left="374"/>
              <w:textAlignment w:val="baseline"/>
            </w:pPr>
            <w:r w:rsidRPr="008968A5">
              <w:t>No.</w:t>
            </w:r>
          </w:p>
          <w:p w14:paraId="568957B1" w14:textId="77777777" w:rsidR="004533F0" w:rsidRPr="008968A5" w:rsidRDefault="004533F0" w:rsidP="00DE43CA">
            <w:pPr>
              <w:keepNext/>
              <w:keepLines/>
              <w:numPr>
                <w:ilvl w:val="0"/>
                <w:numId w:val="3"/>
              </w:numPr>
              <w:tabs>
                <w:tab w:val="num" w:pos="380"/>
              </w:tabs>
              <w:overflowPunct w:val="0"/>
              <w:ind w:left="374"/>
              <w:textAlignment w:val="baseline"/>
            </w:pPr>
            <w:r>
              <w:t>Other:</w:t>
            </w:r>
          </w:p>
          <w:p w14:paraId="6DF5F8F7" w14:textId="77777777" w:rsidR="004533F0" w:rsidRPr="008968A5" w:rsidRDefault="004533F0" w:rsidP="00DE43CA"/>
          <w:p w14:paraId="105D0981" w14:textId="77777777" w:rsidR="004533F0" w:rsidRPr="008968A5" w:rsidRDefault="004533F0" w:rsidP="00DE43CA"/>
          <w:p w14:paraId="5C425162" w14:textId="77777777" w:rsidR="004533F0" w:rsidRPr="008968A5" w:rsidRDefault="004533F0" w:rsidP="00776D49">
            <w:pPr>
              <w:spacing w:after="60"/>
              <w:ind w:left="14"/>
            </w:pPr>
          </w:p>
        </w:tc>
        <w:tc>
          <w:tcPr>
            <w:tcW w:w="5112" w:type="dxa"/>
            <w:tcBorders>
              <w:bottom w:val="single" w:sz="6" w:space="0" w:color="auto"/>
            </w:tcBorders>
          </w:tcPr>
          <w:p w14:paraId="77390D4A" w14:textId="62E994B9" w:rsidR="004533F0" w:rsidRPr="008968A5" w:rsidRDefault="004533F0" w:rsidP="00776D49">
            <w:r>
              <w:t>§ </w:t>
            </w:r>
            <w:r w:rsidRPr="008968A5">
              <w:t>26.91(a) states:</w:t>
            </w:r>
          </w:p>
          <w:p w14:paraId="62BFD747" w14:textId="463A7575" w:rsidR="004533F0" w:rsidRPr="008968A5" w:rsidRDefault="004533F0" w:rsidP="00776D49">
            <w:r w:rsidRPr="008968A5">
              <w:t>“Alcohol screening devices (ASDs), including devices that test spe</w:t>
            </w:r>
            <w:r>
              <w:t>cimens of oral fluids or breath</w:t>
            </w:r>
            <w:r w:rsidRPr="008968A5">
              <w:t xml:space="preserve"> must be approved by the National Highway Traffic Safety Administration (NHTSA) and listed in the most current version of NHTSA’s Conforming Products List (CPL) for such devices. An ASD that is listed in the NHTSA CPL may be used only for initial tests for alcohol, and may not be used for confirmatory tests.”</w:t>
            </w:r>
          </w:p>
          <w:p w14:paraId="74B2A152" w14:textId="77777777" w:rsidR="004533F0" w:rsidRPr="008968A5" w:rsidRDefault="004533F0" w:rsidP="00776D49"/>
          <w:p w14:paraId="03E3C187" w14:textId="77777777" w:rsidR="004533F0" w:rsidRDefault="004533F0" w:rsidP="00776D49">
            <w:r>
              <w:t>§26.91(b) states:</w:t>
            </w:r>
          </w:p>
          <w:p w14:paraId="0908DE08" w14:textId="43410E71" w:rsidR="004533F0" w:rsidRPr="008968A5" w:rsidRDefault="004533F0" w:rsidP="00776D49">
            <w:r w:rsidRPr="008968A5">
              <w:t>“</w:t>
            </w:r>
            <w:r w:rsidRPr="008F1879">
              <w:t>Evidential breath testing</w:t>
            </w:r>
            <w:r w:rsidRPr="008968A5">
              <w:t xml:space="preserve"> devices listed in the NHTSA CPL for evidential devices that meet the requirements of paragraph (c) of this </w:t>
            </w:r>
            <w:r w:rsidR="0026251F">
              <w:t>section</w:t>
            </w:r>
            <w:r w:rsidRPr="008968A5">
              <w:t xml:space="preserve"> must be used to conduct confirmatory alcohol tests, and may be used to </w:t>
            </w:r>
            <w:r w:rsidR="002B32F4">
              <w:t>conduct initial alcohol tests.”</w:t>
            </w:r>
          </w:p>
        </w:tc>
      </w:tr>
    </w:tbl>
    <w:p w14:paraId="43D52C89" w14:textId="77777777" w:rsidR="000546AF" w:rsidRDefault="000546AF" w:rsidP="00776D49"/>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4"/>
        <w:gridCol w:w="3150"/>
        <w:gridCol w:w="3690"/>
        <w:gridCol w:w="5296"/>
      </w:tblGrid>
      <w:tr w:rsidR="00A36AFE" w:rsidRPr="008968A5" w14:paraId="60979196" w14:textId="77777777" w:rsidTr="23989A3A">
        <w:trPr>
          <w:cantSplit/>
          <w:tblHeader/>
        </w:trPr>
        <w:tc>
          <w:tcPr>
            <w:tcW w:w="5000" w:type="pct"/>
            <w:gridSpan w:val="4"/>
            <w:tcBorders>
              <w:top w:val="single" w:sz="6" w:space="0" w:color="auto"/>
              <w:bottom w:val="single" w:sz="6" w:space="0" w:color="auto"/>
            </w:tcBorders>
            <w:shd w:val="clear" w:color="auto" w:fill="auto"/>
            <w:vAlign w:val="center"/>
          </w:tcPr>
          <w:p w14:paraId="641A50B8" w14:textId="27D12D68" w:rsidR="00A36AFE" w:rsidRPr="000F4D83" w:rsidRDefault="00A36AFE" w:rsidP="00776D49">
            <w:pPr>
              <w:keepNext/>
            </w:pPr>
            <w:r w:rsidRPr="000F4D83">
              <w:lastRenderedPageBreak/>
              <w:t>B.</w:t>
            </w:r>
            <w:r w:rsidR="0057322F">
              <w:t xml:space="preserve"> </w:t>
            </w:r>
            <w:r w:rsidR="00B962E4">
              <w:t xml:space="preserve">Breath Collection, </w:t>
            </w:r>
            <w:r w:rsidRPr="000F4D83">
              <w:t>Knowledge of the Collection Procedures – Confirmatory Alcohol Testing and External Calibration Checks</w:t>
            </w:r>
          </w:p>
        </w:tc>
      </w:tr>
      <w:tr w:rsidR="007C681E" w:rsidRPr="008968A5" w14:paraId="1E8FD1EA" w14:textId="77777777" w:rsidTr="23989A3A">
        <w:trPr>
          <w:cantSplit/>
          <w:tblHeader/>
        </w:trPr>
        <w:tc>
          <w:tcPr>
            <w:tcW w:w="307" w:type="pct"/>
            <w:tcBorders>
              <w:top w:val="single" w:sz="6" w:space="0" w:color="auto"/>
              <w:bottom w:val="single" w:sz="6" w:space="0" w:color="auto"/>
            </w:tcBorders>
          </w:tcPr>
          <w:p w14:paraId="31B9132A" w14:textId="094F9255" w:rsidR="007C681E" w:rsidRPr="008968A5" w:rsidRDefault="007C681E" w:rsidP="00776D49">
            <w:pPr>
              <w:keepNext/>
              <w:keepLines/>
              <w:jc w:val="center"/>
            </w:pPr>
            <w:r w:rsidRPr="000F4D83">
              <w:t>Num.</w:t>
            </w:r>
          </w:p>
        </w:tc>
        <w:tc>
          <w:tcPr>
            <w:tcW w:w="1218" w:type="pct"/>
            <w:tcBorders>
              <w:top w:val="single" w:sz="6" w:space="0" w:color="auto"/>
              <w:bottom w:val="single" w:sz="6" w:space="0" w:color="auto"/>
            </w:tcBorders>
          </w:tcPr>
          <w:p w14:paraId="24210CC6" w14:textId="4CAD7901" w:rsidR="007C681E" w:rsidRPr="008968A5" w:rsidRDefault="007C681E" w:rsidP="00776D49">
            <w:r w:rsidRPr="000F4D83">
              <w:t>Question</w:t>
            </w:r>
          </w:p>
        </w:tc>
        <w:tc>
          <w:tcPr>
            <w:tcW w:w="1427" w:type="pct"/>
            <w:tcBorders>
              <w:top w:val="single" w:sz="6" w:space="0" w:color="auto"/>
              <w:bottom w:val="single" w:sz="6" w:space="0" w:color="auto"/>
            </w:tcBorders>
          </w:tcPr>
          <w:p w14:paraId="22F3CB98" w14:textId="3608090F" w:rsidR="007C681E" w:rsidRPr="008968A5" w:rsidRDefault="007C681E" w:rsidP="00496144">
            <w:pPr>
              <w:keepNext/>
              <w:keepLines/>
              <w:overflowPunct w:val="0"/>
              <w:textAlignment w:val="baseline"/>
            </w:pPr>
            <w:r w:rsidRPr="000F4D83">
              <w:t>Answer</w:t>
            </w:r>
          </w:p>
        </w:tc>
        <w:tc>
          <w:tcPr>
            <w:tcW w:w="2048" w:type="pct"/>
            <w:tcBorders>
              <w:top w:val="single" w:sz="6" w:space="0" w:color="auto"/>
              <w:bottom w:val="single" w:sz="6" w:space="0" w:color="auto"/>
            </w:tcBorders>
          </w:tcPr>
          <w:p w14:paraId="7DD63A84" w14:textId="6D505B4A" w:rsidR="007C681E" w:rsidRPr="008968A5" w:rsidRDefault="007C681E" w:rsidP="00776D49">
            <w:r w:rsidRPr="000F4D83">
              <w:t>NRC R</w:t>
            </w:r>
            <w:r>
              <w:t>egulation(s)</w:t>
            </w:r>
          </w:p>
        </w:tc>
      </w:tr>
      <w:tr w:rsidR="007C681E" w:rsidRPr="008968A5" w14:paraId="4043F05F" w14:textId="77777777" w:rsidTr="23989A3A">
        <w:trPr>
          <w:cantSplit/>
        </w:trPr>
        <w:tc>
          <w:tcPr>
            <w:tcW w:w="307" w:type="pct"/>
            <w:tcBorders>
              <w:top w:val="single" w:sz="6" w:space="0" w:color="auto"/>
              <w:bottom w:val="single" w:sz="6" w:space="0" w:color="auto"/>
            </w:tcBorders>
          </w:tcPr>
          <w:p w14:paraId="0E74D082" w14:textId="77777777" w:rsidR="007C681E" w:rsidRPr="008968A5" w:rsidRDefault="007C681E" w:rsidP="00776D49">
            <w:pPr>
              <w:keepNext/>
              <w:keepLines/>
              <w:jc w:val="center"/>
            </w:pPr>
            <w:r w:rsidRPr="008968A5">
              <w:t>B1</w:t>
            </w:r>
          </w:p>
        </w:tc>
        <w:tc>
          <w:tcPr>
            <w:tcW w:w="1218" w:type="pct"/>
            <w:tcBorders>
              <w:top w:val="single" w:sz="6" w:space="0" w:color="auto"/>
              <w:bottom w:val="single" w:sz="6" w:space="0" w:color="auto"/>
            </w:tcBorders>
          </w:tcPr>
          <w:p w14:paraId="326FBE2E" w14:textId="43617119" w:rsidR="007C681E" w:rsidRPr="008968A5" w:rsidRDefault="007C681E" w:rsidP="00776D49">
            <w:r w:rsidRPr="008968A5">
              <w:t>D</w:t>
            </w:r>
            <w:r>
              <w:t>id</w:t>
            </w:r>
            <w:r w:rsidRPr="008968A5">
              <w:t xml:space="preserve"> the collection site have an EBT compliant with 26.91(b) for use for confirmatory alcohol testing?</w:t>
            </w:r>
          </w:p>
          <w:p w14:paraId="03DFB1F9" w14:textId="77777777" w:rsidR="007C681E" w:rsidRPr="008968A5" w:rsidRDefault="007C681E" w:rsidP="00776D49"/>
          <w:p w14:paraId="37BB46F8" w14:textId="77777777" w:rsidR="007C681E" w:rsidRPr="008968A5" w:rsidRDefault="007C681E" w:rsidP="00776D49"/>
          <w:p w14:paraId="269E63B3" w14:textId="77777777" w:rsidR="007C681E" w:rsidRPr="001F3787" w:rsidRDefault="007C681E" w:rsidP="00776D49">
            <w:r w:rsidRPr="001F3787">
              <w:t>Record the EBT information here and verify:</w:t>
            </w:r>
          </w:p>
          <w:p w14:paraId="25638812" w14:textId="77777777" w:rsidR="007C681E" w:rsidRPr="001F3787" w:rsidRDefault="007C681E" w:rsidP="00776D49"/>
          <w:p w14:paraId="7667DD4C" w14:textId="77777777" w:rsidR="007C681E" w:rsidRPr="002C50DE" w:rsidRDefault="007C681E" w:rsidP="00776D49"/>
          <w:p w14:paraId="09A1A6BF" w14:textId="77777777" w:rsidR="007C681E" w:rsidRPr="007C7B42" w:rsidRDefault="007C681E" w:rsidP="00776D49">
            <w:pPr>
              <w:pBdr>
                <w:top w:val="single" w:sz="6" w:space="1" w:color="auto"/>
                <w:bottom w:val="single" w:sz="6" w:space="1" w:color="auto"/>
              </w:pBdr>
            </w:pPr>
          </w:p>
          <w:p w14:paraId="1986A3DD" w14:textId="77777777" w:rsidR="007C681E" w:rsidRPr="002C50DE" w:rsidRDefault="007C681E" w:rsidP="00776D49">
            <w:pPr>
              <w:pBdr>
                <w:top w:val="single" w:sz="6" w:space="1" w:color="auto"/>
                <w:bottom w:val="single" w:sz="6" w:space="1" w:color="auto"/>
              </w:pBdr>
            </w:pPr>
          </w:p>
          <w:p w14:paraId="5D490AC8" w14:textId="77777777" w:rsidR="007C681E" w:rsidRPr="008968A5" w:rsidRDefault="007C681E" w:rsidP="00776D49">
            <w:pPr>
              <w:rPr>
                <w:b/>
              </w:rPr>
            </w:pPr>
          </w:p>
        </w:tc>
        <w:tc>
          <w:tcPr>
            <w:tcW w:w="1427" w:type="pct"/>
            <w:tcBorders>
              <w:top w:val="single" w:sz="6" w:space="0" w:color="auto"/>
              <w:bottom w:val="single" w:sz="6" w:space="0" w:color="auto"/>
            </w:tcBorders>
          </w:tcPr>
          <w:p w14:paraId="562F8F05" w14:textId="77777777" w:rsidR="007C681E" w:rsidRPr="008968A5" w:rsidRDefault="007C681E" w:rsidP="00DE43CA">
            <w:pPr>
              <w:keepNext/>
              <w:keepLines/>
              <w:numPr>
                <w:ilvl w:val="0"/>
                <w:numId w:val="3"/>
              </w:numPr>
              <w:tabs>
                <w:tab w:val="num" w:pos="380"/>
              </w:tabs>
              <w:overflowPunct w:val="0"/>
              <w:ind w:left="374"/>
              <w:textAlignment w:val="baseline"/>
            </w:pPr>
            <w:r w:rsidRPr="008968A5">
              <w:t>Yes, all EBTs used at the collection site can be used for confirmatory testing.</w:t>
            </w:r>
          </w:p>
          <w:p w14:paraId="798E9006" w14:textId="77777777" w:rsidR="007C681E" w:rsidRPr="008968A5" w:rsidRDefault="007C681E" w:rsidP="00DE43CA">
            <w:pPr>
              <w:keepNext/>
              <w:keepLines/>
              <w:numPr>
                <w:ilvl w:val="0"/>
                <w:numId w:val="3"/>
              </w:numPr>
              <w:tabs>
                <w:tab w:val="num" w:pos="380"/>
              </w:tabs>
              <w:overflowPunct w:val="0"/>
              <w:ind w:left="374"/>
              <w:textAlignment w:val="baseline"/>
            </w:pPr>
            <w:r w:rsidRPr="008968A5">
              <w:t>Yes, we have a separate EBT that we use for confirmatory testing.</w:t>
            </w:r>
          </w:p>
          <w:p w14:paraId="6D3834E2" w14:textId="77777777" w:rsidR="007C681E" w:rsidRPr="008968A5" w:rsidRDefault="007C681E" w:rsidP="00DE43CA">
            <w:pPr>
              <w:keepNext/>
              <w:keepLines/>
              <w:numPr>
                <w:ilvl w:val="0"/>
                <w:numId w:val="3"/>
              </w:numPr>
              <w:tabs>
                <w:tab w:val="num" w:pos="380"/>
              </w:tabs>
              <w:overflowPunct w:val="0"/>
              <w:ind w:left="374"/>
              <w:textAlignment w:val="baseline"/>
            </w:pPr>
            <w:r w:rsidRPr="008968A5">
              <w:t>No, we must transport the donor to another location to conduct confirmatory testing.</w:t>
            </w:r>
          </w:p>
          <w:p w14:paraId="2051A1F0" w14:textId="77777777" w:rsidR="007C681E" w:rsidRDefault="007C681E" w:rsidP="00DE43CA">
            <w:pPr>
              <w:keepNext/>
              <w:keepLines/>
              <w:numPr>
                <w:ilvl w:val="0"/>
                <w:numId w:val="3"/>
              </w:numPr>
              <w:tabs>
                <w:tab w:val="num" w:pos="380"/>
              </w:tabs>
              <w:overflowPunct w:val="0"/>
              <w:ind w:left="374"/>
              <w:textAlignment w:val="baseline"/>
            </w:pPr>
            <w:r w:rsidRPr="008968A5">
              <w:t>No.</w:t>
            </w:r>
          </w:p>
          <w:p w14:paraId="76BE33F3" w14:textId="77777777" w:rsidR="007C681E" w:rsidRPr="00054E5F" w:rsidRDefault="007C681E" w:rsidP="00DE43CA">
            <w:pPr>
              <w:keepNext/>
              <w:keepLines/>
              <w:numPr>
                <w:ilvl w:val="0"/>
                <w:numId w:val="3"/>
              </w:numPr>
              <w:tabs>
                <w:tab w:val="num" w:pos="380"/>
              </w:tabs>
              <w:overflowPunct w:val="0"/>
              <w:ind w:left="374"/>
              <w:textAlignment w:val="baseline"/>
            </w:pPr>
            <w:r w:rsidRPr="00054E5F">
              <w:t>Other:</w:t>
            </w:r>
          </w:p>
          <w:p w14:paraId="7CE7F2FD" w14:textId="77777777" w:rsidR="007C681E" w:rsidRPr="008968A5" w:rsidRDefault="007C681E" w:rsidP="00776D49"/>
        </w:tc>
        <w:tc>
          <w:tcPr>
            <w:tcW w:w="2048" w:type="pct"/>
            <w:tcBorders>
              <w:top w:val="single" w:sz="6" w:space="0" w:color="auto"/>
              <w:bottom w:val="single" w:sz="6" w:space="0" w:color="auto"/>
            </w:tcBorders>
          </w:tcPr>
          <w:p w14:paraId="6961C2A7" w14:textId="55678CE6" w:rsidR="007C681E" w:rsidRPr="008968A5" w:rsidRDefault="007C681E" w:rsidP="00776D49">
            <w:r>
              <w:t>§ </w:t>
            </w:r>
            <w:r w:rsidRPr="008968A5">
              <w:t>26.91(b) states:</w:t>
            </w:r>
          </w:p>
          <w:p w14:paraId="66756C7D" w14:textId="29AA3086" w:rsidR="007C681E" w:rsidRPr="008968A5" w:rsidRDefault="007C681E" w:rsidP="00776D49">
            <w:r w:rsidRPr="008968A5">
              <w:t xml:space="preserve">“Evidential breath testing devices listed in the NHTSA CPL for evidential devices that meet the requirements of paragraph (c) of this </w:t>
            </w:r>
            <w:r w:rsidR="0026251F">
              <w:t>section</w:t>
            </w:r>
            <w:r w:rsidRPr="008968A5">
              <w:t xml:space="preserve"> must be used to conduct confirmatory alcohol tests, and may be used to conduct initial alcohol tests. Note that, among the devices listed in the CPL for EBTs, only those devices listed without an asterisk (*) may be used for confirmatory alcohol testing under this subpart.”</w:t>
            </w:r>
          </w:p>
          <w:p w14:paraId="41CFDFDC" w14:textId="77777777" w:rsidR="007C681E" w:rsidRPr="00E011AC" w:rsidRDefault="007C681E" w:rsidP="00776D49">
            <w:pPr>
              <w:rPr>
                <w:sz w:val="14"/>
              </w:rPr>
            </w:pPr>
          </w:p>
          <w:p w14:paraId="5ECBDCB4" w14:textId="0AECE77B" w:rsidR="007C681E" w:rsidRPr="008968A5" w:rsidRDefault="007C681E" w:rsidP="00776D49">
            <w:r>
              <w:t>§ </w:t>
            </w:r>
            <w:r w:rsidRPr="008968A5">
              <w:t>26.91(c) states:</w:t>
            </w:r>
          </w:p>
          <w:p w14:paraId="4DDEC0CD" w14:textId="77777777" w:rsidR="007C681E" w:rsidRPr="008968A5" w:rsidRDefault="007C681E" w:rsidP="00776D49">
            <w:r w:rsidRPr="008968A5">
              <w:t>“An EBT that is listed in the NHTSA CPL for evidential devices that has the following capabilities may be used for conducting initial alcohol tests and must be used for confirmatory alcohol tests under this subpart:</w:t>
            </w:r>
          </w:p>
          <w:p w14:paraId="75976963" w14:textId="77777777" w:rsidR="007C681E" w:rsidRPr="008968A5" w:rsidRDefault="007C681E" w:rsidP="00776D49">
            <w:r w:rsidRPr="008968A5">
              <w:t>(1) Provides a printed result of each breath test;</w:t>
            </w:r>
          </w:p>
          <w:p w14:paraId="4CB2F0E7" w14:textId="77777777" w:rsidR="007C681E" w:rsidRPr="008968A5" w:rsidRDefault="007C681E" w:rsidP="00776D49">
            <w:r w:rsidRPr="008968A5">
              <w:t>(2) Assigns a unique number to each completed test, which the collector and donor can read before each test and which is printed on each copy of the test result;</w:t>
            </w:r>
          </w:p>
          <w:p w14:paraId="07D0A42A" w14:textId="77777777" w:rsidR="007C681E" w:rsidRPr="008968A5" w:rsidRDefault="007C681E" w:rsidP="00776D49">
            <w:r w:rsidRPr="008968A5">
              <w:t>(3) Prints, on each copy of the test result, the manufacturer’s name for the device, its serial number, and the time of the test;</w:t>
            </w:r>
          </w:p>
          <w:p w14:paraId="6A36955B" w14:textId="77777777" w:rsidR="007C681E" w:rsidRPr="008968A5" w:rsidRDefault="007C681E" w:rsidP="00776D49">
            <w:r w:rsidRPr="008968A5">
              <w:t>(4) Distinguishes alcohol from acetone at the 0.02 alcohol concentration level;</w:t>
            </w:r>
          </w:p>
          <w:p w14:paraId="4B0CA371" w14:textId="77777777" w:rsidR="007C681E" w:rsidRPr="008968A5" w:rsidRDefault="007C681E" w:rsidP="00776D49">
            <w:r w:rsidRPr="008968A5">
              <w:t>(5) Tests an air blank; and</w:t>
            </w:r>
          </w:p>
          <w:p w14:paraId="3EE708A8" w14:textId="23666F48" w:rsidR="009C187B" w:rsidRPr="008968A5" w:rsidRDefault="007C681E" w:rsidP="00776D49">
            <w:r w:rsidRPr="008968A5">
              <w:t xml:space="preserve">(6) Permits performance of </w:t>
            </w:r>
            <w:r w:rsidR="00DE43CA">
              <w:t>an external calibration check.”</w:t>
            </w:r>
          </w:p>
        </w:tc>
      </w:tr>
      <w:tr w:rsidR="007C681E" w:rsidRPr="008968A5" w14:paraId="210B7522" w14:textId="77777777" w:rsidTr="23989A3A">
        <w:trPr>
          <w:cantSplit/>
        </w:trPr>
        <w:tc>
          <w:tcPr>
            <w:tcW w:w="307" w:type="pct"/>
            <w:tcBorders>
              <w:top w:val="single" w:sz="6" w:space="0" w:color="auto"/>
            </w:tcBorders>
          </w:tcPr>
          <w:p w14:paraId="0969301A" w14:textId="77777777" w:rsidR="007C681E" w:rsidRPr="008968A5" w:rsidRDefault="007C681E" w:rsidP="00776D49">
            <w:pPr>
              <w:jc w:val="center"/>
            </w:pPr>
            <w:r w:rsidRPr="008968A5">
              <w:lastRenderedPageBreak/>
              <w:t>B2</w:t>
            </w:r>
          </w:p>
        </w:tc>
        <w:tc>
          <w:tcPr>
            <w:tcW w:w="1218" w:type="pct"/>
            <w:tcBorders>
              <w:top w:val="single" w:sz="6" w:space="0" w:color="auto"/>
            </w:tcBorders>
          </w:tcPr>
          <w:p w14:paraId="236702C7" w14:textId="77777777" w:rsidR="007C681E" w:rsidRPr="008968A5" w:rsidRDefault="007C681E" w:rsidP="00776D49">
            <w:r w:rsidRPr="008968A5">
              <w:t xml:space="preserve">What initial alcohol test result requires confirmatory testing to be conducted? </w:t>
            </w:r>
          </w:p>
        </w:tc>
        <w:tc>
          <w:tcPr>
            <w:tcW w:w="1427" w:type="pct"/>
            <w:tcBorders>
              <w:top w:val="single" w:sz="6" w:space="0" w:color="auto"/>
            </w:tcBorders>
          </w:tcPr>
          <w:p w14:paraId="41E26203" w14:textId="6240AA41" w:rsidR="007C681E" w:rsidRPr="008968A5" w:rsidRDefault="007C681E" w:rsidP="00DE43CA">
            <w:pPr>
              <w:keepNext/>
              <w:keepLines/>
              <w:numPr>
                <w:ilvl w:val="0"/>
                <w:numId w:val="3"/>
              </w:numPr>
              <w:tabs>
                <w:tab w:val="num" w:pos="380"/>
              </w:tabs>
              <w:overflowPunct w:val="0"/>
              <w:ind w:left="374"/>
              <w:textAlignment w:val="baseline"/>
            </w:pPr>
            <w:r w:rsidRPr="008968A5">
              <w:t xml:space="preserve">0.02 % </w:t>
            </w:r>
            <w:r>
              <w:t>blood alcohol concentration (</w:t>
            </w:r>
            <w:r w:rsidRPr="008968A5">
              <w:t>BAC</w:t>
            </w:r>
            <w:r>
              <w:t>)</w:t>
            </w:r>
            <w:r w:rsidRPr="008968A5">
              <w:t xml:space="preserve"> or greater.</w:t>
            </w:r>
          </w:p>
          <w:p w14:paraId="24D6DF23" w14:textId="77777777" w:rsidR="007C681E" w:rsidRPr="008968A5" w:rsidRDefault="007C681E" w:rsidP="00DE43CA">
            <w:pPr>
              <w:keepNext/>
              <w:keepLines/>
              <w:numPr>
                <w:ilvl w:val="0"/>
                <w:numId w:val="3"/>
              </w:numPr>
              <w:tabs>
                <w:tab w:val="num" w:pos="380"/>
              </w:tabs>
              <w:overflowPunct w:val="0"/>
              <w:ind w:left="374"/>
              <w:textAlignment w:val="baseline"/>
            </w:pPr>
            <w:r w:rsidRPr="008968A5">
              <w:t>Any BAC greater than 0.00.</w:t>
            </w:r>
          </w:p>
          <w:p w14:paraId="19F3192A" w14:textId="3FE20FBC" w:rsidR="007C681E" w:rsidRPr="004E478E" w:rsidRDefault="007C681E" w:rsidP="00DE43CA">
            <w:pPr>
              <w:keepNext/>
              <w:keepLines/>
              <w:numPr>
                <w:ilvl w:val="0"/>
                <w:numId w:val="3"/>
              </w:numPr>
              <w:tabs>
                <w:tab w:val="num" w:pos="380"/>
              </w:tabs>
              <w:overflowPunct w:val="0"/>
              <w:ind w:left="374"/>
              <w:textAlignment w:val="baseline"/>
            </w:pPr>
            <w:r>
              <w:t>Other:</w:t>
            </w:r>
          </w:p>
          <w:p w14:paraId="1E191AA1" w14:textId="77777777" w:rsidR="007C681E" w:rsidRPr="008968A5" w:rsidRDefault="007C681E" w:rsidP="00DE43CA"/>
        </w:tc>
        <w:tc>
          <w:tcPr>
            <w:tcW w:w="2048" w:type="pct"/>
            <w:tcBorders>
              <w:top w:val="single" w:sz="6" w:space="0" w:color="auto"/>
            </w:tcBorders>
          </w:tcPr>
          <w:p w14:paraId="441F5912" w14:textId="1527020B" w:rsidR="007C681E" w:rsidRPr="008968A5" w:rsidRDefault="007C681E" w:rsidP="00776D49">
            <w:r>
              <w:t>§ </w:t>
            </w:r>
            <w:r w:rsidRPr="008968A5">
              <w:t>26.99 states:</w:t>
            </w:r>
          </w:p>
          <w:p w14:paraId="01A8E56E" w14:textId="77777777" w:rsidR="007C681E" w:rsidRPr="008968A5" w:rsidRDefault="007C681E" w:rsidP="00776D49">
            <w:r w:rsidRPr="008968A5">
              <w:t xml:space="preserve">(a) </w:t>
            </w:r>
            <w:r>
              <w:t>“</w:t>
            </w:r>
            <w:r w:rsidRPr="008968A5">
              <w:t>If the initial test result is less than 0.02 percent BAC, the collector shall declare the test result as negative.</w:t>
            </w:r>
          </w:p>
          <w:p w14:paraId="477650ED" w14:textId="5BBBF2F0" w:rsidR="009C187B" w:rsidRPr="008968A5" w:rsidRDefault="007C681E" w:rsidP="00776D49">
            <w:r w:rsidRPr="008968A5">
              <w:t>(b) If the initial test result is 0.02 percent BAC or higher, the collector shall ensure that the time at which the test was concluded (i.e., the time at which the test result was known) is recorded and inform the donor that a confirmatory test for alcohol is required.”</w:t>
            </w:r>
          </w:p>
        </w:tc>
      </w:tr>
      <w:tr w:rsidR="007C681E" w:rsidRPr="008968A5" w14:paraId="393E6771" w14:textId="77777777" w:rsidTr="23989A3A">
        <w:trPr>
          <w:cantSplit/>
          <w:trHeight w:val="1893"/>
        </w:trPr>
        <w:tc>
          <w:tcPr>
            <w:tcW w:w="307" w:type="pct"/>
          </w:tcPr>
          <w:p w14:paraId="4F9960E8" w14:textId="77777777" w:rsidR="007C681E" w:rsidRPr="008968A5" w:rsidRDefault="007C681E" w:rsidP="00776D49">
            <w:pPr>
              <w:jc w:val="center"/>
            </w:pPr>
            <w:r w:rsidRPr="008968A5">
              <w:t>B3</w:t>
            </w:r>
          </w:p>
        </w:tc>
        <w:tc>
          <w:tcPr>
            <w:tcW w:w="1218" w:type="pct"/>
          </w:tcPr>
          <w:p w14:paraId="4A279007" w14:textId="77777777" w:rsidR="007C681E" w:rsidRPr="008968A5" w:rsidRDefault="007C681E" w:rsidP="00776D49">
            <w:r w:rsidRPr="008968A5">
              <w:t>What do you do immediately after an initial positive result registers on the EBT?</w:t>
            </w:r>
          </w:p>
        </w:tc>
        <w:tc>
          <w:tcPr>
            <w:tcW w:w="1427" w:type="pct"/>
          </w:tcPr>
          <w:p w14:paraId="6ACD3E06" w14:textId="3D791ED8" w:rsidR="007C681E" w:rsidRPr="008968A5" w:rsidRDefault="007C681E" w:rsidP="00DE43CA">
            <w:pPr>
              <w:keepNext/>
              <w:keepLines/>
              <w:numPr>
                <w:ilvl w:val="0"/>
                <w:numId w:val="3"/>
              </w:numPr>
              <w:tabs>
                <w:tab w:val="num" w:pos="380"/>
              </w:tabs>
              <w:overflowPunct w:val="0"/>
              <w:ind w:left="374"/>
              <w:textAlignment w:val="baseline"/>
            </w:pPr>
            <w:r w:rsidRPr="008968A5">
              <w:t>Record the time the initial test result was known and inform the donor that confirmatory testing will be conducted.</w:t>
            </w:r>
          </w:p>
          <w:p w14:paraId="5ED15215" w14:textId="77777777" w:rsidR="007C681E" w:rsidRPr="008968A5" w:rsidRDefault="007C681E" w:rsidP="00DE43CA">
            <w:pPr>
              <w:keepNext/>
              <w:keepLines/>
              <w:numPr>
                <w:ilvl w:val="0"/>
                <w:numId w:val="3"/>
              </w:numPr>
              <w:tabs>
                <w:tab w:val="num" w:pos="380"/>
              </w:tabs>
              <w:overflowPunct w:val="0"/>
              <w:ind w:left="374"/>
              <w:textAlignment w:val="baseline"/>
            </w:pPr>
            <w:r>
              <w:t>Other:</w:t>
            </w:r>
          </w:p>
          <w:p w14:paraId="1F46CAAB" w14:textId="77777777" w:rsidR="007C681E" w:rsidRPr="008968A5" w:rsidRDefault="007C681E" w:rsidP="00DE43CA">
            <w:pPr>
              <w:ind w:left="14"/>
            </w:pPr>
          </w:p>
          <w:p w14:paraId="79D9D031" w14:textId="77777777" w:rsidR="007C681E" w:rsidRPr="008968A5" w:rsidRDefault="007C681E" w:rsidP="00DE43CA"/>
        </w:tc>
        <w:tc>
          <w:tcPr>
            <w:tcW w:w="2048" w:type="pct"/>
          </w:tcPr>
          <w:p w14:paraId="3414F258" w14:textId="37577483" w:rsidR="007C681E" w:rsidRPr="008968A5" w:rsidRDefault="007C681E" w:rsidP="00776D49">
            <w:r>
              <w:t>§ </w:t>
            </w:r>
            <w:r w:rsidRPr="008968A5">
              <w:t>26.99</w:t>
            </w:r>
            <w:ins w:id="452" w:author="Author">
              <w:r w:rsidR="00A21877">
                <w:t>(b)</w:t>
              </w:r>
            </w:ins>
            <w:r w:rsidRPr="008968A5">
              <w:t xml:space="preserve"> states:</w:t>
            </w:r>
          </w:p>
          <w:p w14:paraId="22A1EE44" w14:textId="3B4EFF64" w:rsidR="007C681E" w:rsidRPr="008968A5" w:rsidRDefault="007C681E" w:rsidP="00776D49">
            <w:r>
              <w:t>“If the initial test result is 0.02 percent BAC or higher, the collector shall ensure that the time at which the test was concluded (i.e., the time at which the test result was known) is recorded and inform the donor that a confirmatory test for alcohol is required.”</w:t>
            </w:r>
          </w:p>
        </w:tc>
      </w:tr>
      <w:tr w:rsidR="007C681E" w:rsidRPr="008968A5" w14:paraId="3DB9DF28" w14:textId="77777777" w:rsidTr="23989A3A">
        <w:trPr>
          <w:cantSplit/>
        </w:trPr>
        <w:tc>
          <w:tcPr>
            <w:tcW w:w="307" w:type="pct"/>
          </w:tcPr>
          <w:p w14:paraId="2A13317E" w14:textId="77777777" w:rsidR="007C681E" w:rsidRPr="008968A5" w:rsidRDefault="007C681E" w:rsidP="00776D49">
            <w:pPr>
              <w:jc w:val="center"/>
            </w:pPr>
            <w:r w:rsidRPr="008968A5">
              <w:t>B4</w:t>
            </w:r>
          </w:p>
        </w:tc>
        <w:tc>
          <w:tcPr>
            <w:tcW w:w="1218" w:type="pct"/>
          </w:tcPr>
          <w:p w14:paraId="3D5E87A4" w14:textId="77777777" w:rsidR="007C681E" w:rsidRPr="008968A5" w:rsidRDefault="007C681E" w:rsidP="00776D49">
            <w:r w:rsidRPr="008968A5">
              <w:t>How soon after receiving an initial positive test result is confirmatory testing conducted on the donor?</w:t>
            </w:r>
          </w:p>
        </w:tc>
        <w:tc>
          <w:tcPr>
            <w:tcW w:w="1427" w:type="pct"/>
          </w:tcPr>
          <w:p w14:paraId="6E866263" w14:textId="3BE1DBBE" w:rsidR="007C681E" w:rsidRPr="008968A5" w:rsidRDefault="007C681E" w:rsidP="00DE43CA">
            <w:pPr>
              <w:keepNext/>
              <w:keepLines/>
              <w:numPr>
                <w:ilvl w:val="0"/>
                <w:numId w:val="3"/>
              </w:numPr>
              <w:tabs>
                <w:tab w:val="num" w:pos="380"/>
              </w:tabs>
              <w:overflowPunct w:val="0"/>
              <w:ind w:left="374"/>
              <w:textAlignment w:val="baseline"/>
            </w:pPr>
            <w:r w:rsidRPr="008968A5">
              <w:t>As soon as possible, but no more than 30</w:t>
            </w:r>
            <w:r>
              <w:t> minutes</w:t>
            </w:r>
            <w:r w:rsidRPr="008968A5">
              <w:t xml:space="preserve"> after the conclusion of the initial test.</w:t>
            </w:r>
          </w:p>
          <w:p w14:paraId="34795891" w14:textId="77777777" w:rsidR="007C681E" w:rsidRPr="008968A5" w:rsidRDefault="007C681E" w:rsidP="00DE43CA">
            <w:pPr>
              <w:keepNext/>
              <w:keepLines/>
              <w:numPr>
                <w:ilvl w:val="0"/>
                <w:numId w:val="3"/>
              </w:numPr>
              <w:tabs>
                <w:tab w:val="num" w:pos="380"/>
              </w:tabs>
              <w:overflowPunct w:val="0"/>
              <w:ind w:left="374"/>
              <w:textAlignment w:val="baseline"/>
            </w:pPr>
            <w:r w:rsidRPr="008968A5">
              <w:t>It doesn’t matter.</w:t>
            </w:r>
          </w:p>
          <w:p w14:paraId="2E477C08"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4E912D92" w14:textId="788EC2B1" w:rsidR="007C681E" w:rsidRPr="008968A5" w:rsidRDefault="007C681E" w:rsidP="00DE43CA">
            <w:pPr>
              <w:keepNext/>
              <w:keepLines/>
              <w:numPr>
                <w:ilvl w:val="0"/>
                <w:numId w:val="3"/>
              </w:numPr>
              <w:tabs>
                <w:tab w:val="num" w:pos="380"/>
              </w:tabs>
              <w:overflowPunct w:val="0"/>
              <w:ind w:left="374"/>
              <w:textAlignment w:val="baseline"/>
            </w:pPr>
            <w:r>
              <w:t>Other:</w:t>
            </w:r>
          </w:p>
        </w:tc>
        <w:tc>
          <w:tcPr>
            <w:tcW w:w="2048" w:type="pct"/>
          </w:tcPr>
          <w:p w14:paraId="328E0D49" w14:textId="6AA1110B" w:rsidR="007C681E" w:rsidRPr="008968A5" w:rsidRDefault="007C681E" w:rsidP="00776D49">
            <w:r>
              <w:t>§ </w:t>
            </w:r>
            <w:r w:rsidRPr="008968A5">
              <w:t>26.101(a) states:</w:t>
            </w:r>
          </w:p>
          <w:p w14:paraId="0EA07BCB" w14:textId="43666CB3" w:rsidR="007C681E" w:rsidRPr="008968A5" w:rsidRDefault="007C681E" w:rsidP="00776D49">
            <w:r w:rsidRPr="008968A5">
              <w:t>“The confirmatory test must begin as soon as possible, but no more than 30</w:t>
            </w:r>
            <w:r>
              <w:t> minutes</w:t>
            </w:r>
            <w:r w:rsidRPr="008968A5">
              <w:t xml:space="preserve"> after the conclusion of the initial test.”</w:t>
            </w:r>
          </w:p>
        </w:tc>
      </w:tr>
      <w:tr w:rsidR="007C681E" w:rsidRPr="008968A5" w14:paraId="4E1E87BF" w14:textId="77777777" w:rsidTr="23989A3A">
        <w:trPr>
          <w:cantSplit/>
        </w:trPr>
        <w:tc>
          <w:tcPr>
            <w:tcW w:w="307" w:type="pct"/>
          </w:tcPr>
          <w:p w14:paraId="1EB2D527" w14:textId="77777777" w:rsidR="007C681E" w:rsidRPr="008968A5" w:rsidRDefault="007C681E" w:rsidP="00776D49">
            <w:pPr>
              <w:jc w:val="center"/>
            </w:pPr>
            <w:r w:rsidRPr="008968A5">
              <w:t>B5</w:t>
            </w:r>
          </w:p>
        </w:tc>
        <w:tc>
          <w:tcPr>
            <w:tcW w:w="1218" w:type="pct"/>
          </w:tcPr>
          <w:p w14:paraId="4DA807EB" w14:textId="77777777" w:rsidR="007C681E" w:rsidRPr="008968A5" w:rsidRDefault="007C681E" w:rsidP="00776D49">
            <w:r w:rsidRPr="008968A5">
              <w:t>Can the same EBT used for the initial breath test also be used for the confirmatory test?</w:t>
            </w:r>
          </w:p>
        </w:tc>
        <w:tc>
          <w:tcPr>
            <w:tcW w:w="1427" w:type="pct"/>
          </w:tcPr>
          <w:p w14:paraId="4244988A" w14:textId="77777777" w:rsidR="007C681E" w:rsidRPr="008968A5" w:rsidRDefault="007C681E" w:rsidP="00DE43CA">
            <w:pPr>
              <w:keepNext/>
              <w:keepLines/>
              <w:numPr>
                <w:ilvl w:val="0"/>
                <w:numId w:val="3"/>
              </w:numPr>
              <w:tabs>
                <w:tab w:val="num" w:pos="380"/>
              </w:tabs>
              <w:overflowPunct w:val="0"/>
              <w:ind w:left="374"/>
              <w:textAlignment w:val="baseline"/>
            </w:pPr>
            <w:r w:rsidRPr="008968A5">
              <w:t>Yes, if the EBT is on the NHTSA CPL for confirmatory testing.</w:t>
            </w:r>
          </w:p>
          <w:p w14:paraId="5C9CBBA0" w14:textId="4017C543" w:rsidR="007C681E" w:rsidRPr="008968A5" w:rsidRDefault="007C681E" w:rsidP="00DE43CA">
            <w:pPr>
              <w:keepNext/>
              <w:keepLines/>
              <w:numPr>
                <w:ilvl w:val="0"/>
                <w:numId w:val="3"/>
              </w:numPr>
              <w:tabs>
                <w:tab w:val="num" w:pos="380"/>
              </w:tabs>
              <w:overflowPunct w:val="0"/>
              <w:ind w:left="374"/>
              <w:textAlignment w:val="baseline"/>
            </w:pPr>
            <w:r w:rsidRPr="008968A5">
              <w:t>No.</w:t>
            </w:r>
          </w:p>
          <w:p w14:paraId="03D6CCA2"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20B96C95" w14:textId="4551E25D" w:rsidR="007C681E" w:rsidRPr="008968A5" w:rsidRDefault="007C681E" w:rsidP="00DE43CA">
            <w:pPr>
              <w:keepNext/>
              <w:keepLines/>
              <w:numPr>
                <w:ilvl w:val="0"/>
                <w:numId w:val="3"/>
              </w:numPr>
              <w:tabs>
                <w:tab w:val="num" w:pos="380"/>
              </w:tabs>
              <w:overflowPunct w:val="0"/>
              <w:ind w:left="374"/>
              <w:textAlignment w:val="baseline"/>
            </w:pPr>
            <w:r>
              <w:t>Other:</w:t>
            </w:r>
          </w:p>
        </w:tc>
        <w:tc>
          <w:tcPr>
            <w:tcW w:w="2048" w:type="pct"/>
          </w:tcPr>
          <w:p w14:paraId="048761F4" w14:textId="50DDFBED" w:rsidR="007C681E" w:rsidRPr="008968A5" w:rsidRDefault="007C681E" w:rsidP="00776D49">
            <w:r>
              <w:t>§ </w:t>
            </w:r>
            <w:r w:rsidRPr="008968A5">
              <w:t>26.101(d) states:</w:t>
            </w:r>
          </w:p>
          <w:p w14:paraId="2DFC964B" w14:textId="73409E83" w:rsidR="007C681E" w:rsidRPr="008968A5" w:rsidRDefault="007C681E" w:rsidP="00776D49">
            <w:r w:rsidRPr="008968A5">
              <w:t>“If an EBT</w:t>
            </w:r>
            <w:r>
              <w:t xml:space="preserve"> that meets the requirements of § </w:t>
            </w:r>
            <w:r w:rsidRPr="008968A5">
              <w:t>26.91(b) and (c) was used for the initial alcohol test, the same EBT may be used for confirmatory testing.”</w:t>
            </w:r>
          </w:p>
        </w:tc>
      </w:tr>
      <w:tr w:rsidR="007C681E" w:rsidRPr="008968A5" w14:paraId="4EC22E2E" w14:textId="77777777" w:rsidTr="23989A3A">
        <w:trPr>
          <w:cantSplit/>
        </w:trPr>
        <w:tc>
          <w:tcPr>
            <w:tcW w:w="307" w:type="pct"/>
          </w:tcPr>
          <w:p w14:paraId="044A95B0" w14:textId="77777777" w:rsidR="007C681E" w:rsidRPr="008968A5" w:rsidRDefault="007C681E" w:rsidP="00776D49">
            <w:pPr>
              <w:jc w:val="center"/>
            </w:pPr>
            <w:r w:rsidRPr="008968A5">
              <w:t>B6</w:t>
            </w:r>
          </w:p>
        </w:tc>
        <w:tc>
          <w:tcPr>
            <w:tcW w:w="1218" w:type="pct"/>
          </w:tcPr>
          <w:p w14:paraId="57321FFA" w14:textId="6AF198C8" w:rsidR="007C681E" w:rsidRPr="008968A5" w:rsidRDefault="007C681E" w:rsidP="00776D49">
            <w:r w:rsidRPr="008968A5">
              <w:t>Before a confirmatory test is conducted, is an air blank</w:t>
            </w:r>
            <w:r w:rsidR="00DE43CA">
              <w:t xml:space="preserve"> required to be run on the EBT?</w:t>
            </w:r>
          </w:p>
        </w:tc>
        <w:tc>
          <w:tcPr>
            <w:tcW w:w="1427" w:type="pct"/>
          </w:tcPr>
          <w:p w14:paraId="39019D07" w14:textId="77777777" w:rsidR="007C681E" w:rsidRPr="008968A5" w:rsidRDefault="007C681E" w:rsidP="00DE43CA">
            <w:pPr>
              <w:keepNext/>
              <w:keepLines/>
              <w:numPr>
                <w:ilvl w:val="0"/>
                <w:numId w:val="3"/>
              </w:numPr>
              <w:tabs>
                <w:tab w:val="num" w:pos="380"/>
              </w:tabs>
              <w:overflowPunct w:val="0"/>
              <w:ind w:left="374"/>
              <w:textAlignment w:val="baseline"/>
            </w:pPr>
            <w:r w:rsidRPr="008968A5">
              <w:t>Yes.</w:t>
            </w:r>
          </w:p>
          <w:p w14:paraId="0DF1DBE7" w14:textId="77777777" w:rsidR="007C681E" w:rsidRPr="008968A5" w:rsidRDefault="007C681E" w:rsidP="00DE43CA">
            <w:pPr>
              <w:keepNext/>
              <w:keepLines/>
              <w:numPr>
                <w:ilvl w:val="0"/>
                <w:numId w:val="3"/>
              </w:numPr>
              <w:tabs>
                <w:tab w:val="num" w:pos="380"/>
              </w:tabs>
              <w:overflowPunct w:val="0"/>
              <w:ind w:left="374"/>
              <w:textAlignment w:val="baseline"/>
            </w:pPr>
            <w:r w:rsidRPr="008968A5">
              <w:t>No.</w:t>
            </w:r>
          </w:p>
          <w:p w14:paraId="128DF5E7" w14:textId="77777777" w:rsidR="007C681E" w:rsidRPr="008968A5" w:rsidRDefault="007C681E" w:rsidP="00DE43CA">
            <w:pPr>
              <w:keepNext/>
              <w:keepLines/>
              <w:numPr>
                <w:ilvl w:val="0"/>
                <w:numId w:val="3"/>
              </w:numPr>
              <w:tabs>
                <w:tab w:val="num" w:pos="380"/>
              </w:tabs>
              <w:overflowPunct w:val="0"/>
              <w:ind w:left="374"/>
              <w:textAlignment w:val="baseline"/>
            </w:pPr>
            <w:r>
              <w:t>Other:</w:t>
            </w:r>
          </w:p>
          <w:p w14:paraId="6C0E6FC4" w14:textId="77777777" w:rsidR="007C681E" w:rsidRPr="008968A5" w:rsidRDefault="007C681E" w:rsidP="00DE43CA">
            <w:pPr>
              <w:ind w:left="20"/>
            </w:pPr>
          </w:p>
        </w:tc>
        <w:tc>
          <w:tcPr>
            <w:tcW w:w="2048" w:type="pct"/>
          </w:tcPr>
          <w:p w14:paraId="00E29710" w14:textId="6AF77540" w:rsidR="007C681E" w:rsidRPr="008968A5" w:rsidRDefault="007C681E" w:rsidP="00776D49">
            <w:r>
              <w:t>§ </w:t>
            </w:r>
            <w:r w:rsidRPr="008968A5">
              <w:t>26.101(b)(1) states:</w:t>
            </w:r>
          </w:p>
          <w:p w14:paraId="0FC9E0CF" w14:textId="77777777" w:rsidR="007C681E" w:rsidRPr="008968A5" w:rsidRDefault="007C681E" w:rsidP="00776D49">
            <w:r w:rsidRPr="008968A5">
              <w:t>“In the presence of the donor, conduct an air blank on the EBT before beginning the confirmatory test and show the result to the donor.”</w:t>
            </w:r>
          </w:p>
        </w:tc>
      </w:tr>
      <w:tr w:rsidR="007C681E" w:rsidRPr="008968A5" w14:paraId="2DBA1A18" w14:textId="77777777" w:rsidTr="23989A3A">
        <w:trPr>
          <w:cantSplit/>
        </w:trPr>
        <w:tc>
          <w:tcPr>
            <w:tcW w:w="307" w:type="pct"/>
          </w:tcPr>
          <w:p w14:paraId="0A727CE8" w14:textId="77777777" w:rsidR="007C681E" w:rsidRPr="008968A5" w:rsidRDefault="007C681E" w:rsidP="00776D49">
            <w:pPr>
              <w:jc w:val="center"/>
            </w:pPr>
            <w:r w:rsidRPr="008968A5">
              <w:lastRenderedPageBreak/>
              <w:t>B7</w:t>
            </w:r>
          </w:p>
        </w:tc>
        <w:tc>
          <w:tcPr>
            <w:tcW w:w="1218" w:type="pct"/>
          </w:tcPr>
          <w:p w14:paraId="652E9883" w14:textId="77777777" w:rsidR="007C681E" w:rsidRPr="008968A5" w:rsidRDefault="007C681E" w:rsidP="00776D49">
            <w:r w:rsidRPr="008968A5">
              <w:t>Is it required that the collector show the air blank result to the donor?</w:t>
            </w:r>
          </w:p>
        </w:tc>
        <w:tc>
          <w:tcPr>
            <w:tcW w:w="1427" w:type="pct"/>
          </w:tcPr>
          <w:p w14:paraId="479DB753" w14:textId="77777777" w:rsidR="007C681E" w:rsidRPr="008968A5" w:rsidRDefault="007C681E" w:rsidP="00DE43CA">
            <w:pPr>
              <w:keepNext/>
              <w:keepLines/>
              <w:numPr>
                <w:ilvl w:val="0"/>
                <w:numId w:val="3"/>
              </w:numPr>
              <w:tabs>
                <w:tab w:val="num" w:pos="380"/>
              </w:tabs>
              <w:overflowPunct w:val="0"/>
              <w:ind w:left="374"/>
              <w:textAlignment w:val="baseline"/>
            </w:pPr>
            <w:r w:rsidRPr="008968A5">
              <w:t>Yes.</w:t>
            </w:r>
          </w:p>
          <w:p w14:paraId="088ECDE9" w14:textId="77777777" w:rsidR="007C681E" w:rsidRPr="008968A5" w:rsidRDefault="007C681E" w:rsidP="00DE43CA">
            <w:pPr>
              <w:keepNext/>
              <w:keepLines/>
              <w:numPr>
                <w:ilvl w:val="0"/>
                <w:numId w:val="3"/>
              </w:numPr>
              <w:tabs>
                <w:tab w:val="num" w:pos="380"/>
              </w:tabs>
              <w:overflowPunct w:val="0"/>
              <w:ind w:left="374"/>
              <w:textAlignment w:val="baseline"/>
            </w:pPr>
            <w:r w:rsidRPr="008968A5">
              <w:t>No.</w:t>
            </w:r>
          </w:p>
          <w:p w14:paraId="47CF8ECD" w14:textId="4F2C9491" w:rsidR="00F21CED" w:rsidRDefault="007C681E" w:rsidP="00787627">
            <w:pPr>
              <w:keepNext/>
              <w:keepLines/>
              <w:numPr>
                <w:ilvl w:val="0"/>
                <w:numId w:val="3"/>
              </w:numPr>
              <w:tabs>
                <w:tab w:val="num" w:pos="380"/>
              </w:tabs>
              <w:overflowPunct w:val="0"/>
              <w:ind w:left="374"/>
              <w:textAlignment w:val="baseline"/>
            </w:pPr>
            <w:r>
              <w:t>Other:</w:t>
            </w:r>
          </w:p>
          <w:p w14:paraId="11A970FB" w14:textId="51305F94" w:rsidR="007C681E" w:rsidRPr="008968A5" w:rsidRDefault="007C681E" w:rsidP="00227024">
            <w:pPr>
              <w:keepNext/>
              <w:keepLines/>
              <w:overflowPunct w:val="0"/>
              <w:textAlignment w:val="baseline"/>
            </w:pPr>
          </w:p>
        </w:tc>
        <w:tc>
          <w:tcPr>
            <w:tcW w:w="2048" w:type="pct"/>
          </w:tcPr>
          <w:p w14:paraId="2C5FF605" w14:textId="325A1741" w:rsidR="007C681E" w:rsidRPr="008968A5" w:rsidRDefault="007C681E" w:rsidP="00776D49">
            <w:r>
              <w:t>§ </w:t>
            </w:r>
            <w:r w:rsidRPr="008968A5">
              <w:t>26.101(b)(1) states:</w:t>
            </w:r>
          </w:p>
          <w:p w14:paraId="786DF76D" w14:textId="77777777" w:rsidR="007C681E" w:rsidRPr="008968A5" w:rsidRDefault="007C681E" w:rsidP="00776D49">
            <w:r w:rsidRPr="008968A5">
              <w:t>“In the presence of the donor, conduct an air blank on the EBT before beginning the confirmatory test and show the result to the donor.”</w:t>
            </w:r>
          </w:p>
        </w:tc>
      </w:tr>
      <w:tr w:rsidR="007C681E" w:rsidRPr="008968A5" w14:paraId="6159AF3B" w14:textId="77777777" w:rsidTr="23989A3A">
        <w:trPr>
          <w:cantSplit/>
        </w:trPr>
        <w:tc>
          <w:tcPr>
            <w:tcW w:w="307" w:type="pct"/>
          </w:tcPr>
          <w:p w14:paraId="5787CA2F" w14:textId="77777777" w:rsidR="007C681E" w:rsidRPr="008968A5" w:rsidRDefault="007C681E" w:rsidP="00776D49">
            <w:pPr>
              <w:jc w:val="center"/>
            </w:pPr>
            <w:r w:rsidRPr="008968A5">
              <w:t>B8</w:t>
            </w:r>
          </w:p>
        </w:tc>
        <w:tc>
          <w:tcPr>
            <w:tcW w:w="1218" w:type="pct"/>
          </w:tcPr>
          <w:p w14:paraId="0F644126" w14:textId="77777777" w:rsidR="007C681E" w:rsidRPr="008968A5" w:rsidRDefault="007C681E" w:rsidP="00776D49">
            <w:r w:rsidRPr="008968A5">
              <w:t>What reading must result from an air blank to proceed with a confirmatory test?</w:t>
            </w:r>
          </w:p>
        </w:tc>
        <w:tc>
          <w:tcPr>
            <w:tcW w:w="1427" w:type="pct"/>
          </w:tcPr>
          <w:p w14:paraId="1423FAA4" w14:textId="73A0BA1A" w:rsidR="007C681E" w:rsidRPr="008968A5" w:rsidRDefault="007C681E" w:rsidP="00DE43CA">
            <w:pPr>
              <w:keepNext/>
              <w:keepLines/>
              <w:numPr>
                <w:ilvl w:val="0"/>
                <w:numId w:val="3"/>
              </w:numPr>
              <w:tabs>
                <w:tab w:val="num" w:pos="380"/>
              </w:tabs>
              <w:overflowPunct w:val="0"/>
              <w:ind w:left="374"/>
              <w:textAlignment w:val="baseline"/>
            </w:pPr>
            <w:r w:rsidRPr="008968A5">
              <w:t>0.00</w:t>
            </w:r>
            <w:r>
              <w:t xml:space="preserve"> % BAC</w:t>
            </w:r>
            <w:r w:rsidRPr="008968A5">
              <w:t>.</w:t>
            </w:r>
          </w:p>
          <w:p w14:paraId="43532305"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178F53D8" w14:textId="00952682" w:rsidR="007C681E" w:rsidRPr="008968A5" w:rsidRDefault="007C681E" w:rsidP="00A21877">
            <w:pPr>
              <w:keepNext/>
              <w:keepLines/>
              <w:numPr>
                <w:ilvl w:val="0"/>
                <w:numId w:val="3"/>
              </w:numPr>
              <w:tabs>
                <w:tab w:val="num" w:pos="380"/>
              </w:tabs>
              <w:overflowPunct w:val="0"/>
              <w:ind w:left="374"/>
              <w:textAlignment w:val="baseline"/>
            </w:pPr>
            <w:r>
              <w:t>Other:</w:t>
            </w:r>
          </w:p>
        </w:tc>
        <w:tc>
          <w:tcPr>
            <w:tcW w:w="2048" w:type="pct"/>
          </w:tcPr>
          <w:p w14:paraId="70904934" w14:textId="453AEDF5" w:rsidR="007C681E" w:rsidRPr="008968A5" w:rsidRDefault="007C681E" w:rsidP="00776D49">
            <w:r>
              <w:t>§ </w:t>
            </w:r>
            <w:r w:rsidRPr="008968A5">
              <w:t>26.101(b)(2) states:</w:t>
            </w:r>
          </w:p>
          <w:p w14:paraId="6A553185" w14:textId="77777777" w:rsidR="007C681E" w:rsidRPr="008968A5" w:rsidRDefault="007C681E" w:rsidP="00776D49">
            <w:r w:rsidRPr="008968A5">
              <w:t>“Verify that the reading is 0.00. If the reading is 0.00, the test may proceed.”</w:t>
            </w:r>
          </w:p>
        </w:tc>
      </w:tr>
      <w:tr w:rsidR="007C681E" w:rsidRPr="008968A5" w14:paraId="0B0DE04E" w14:textId="77777777" w:rsidTr="23989A3A">
        <w:trPr>
          <w:cantSplit/>
        </w:trPr>
        <w:tc>
          <w:tcPr>
            <w:tcW w:w="307" w:type="pct"/>
          </w:tcPr>
          <w:p w14:paraId="48A44433" w14:textId="77777777" w:rsidR="007C681E" w:rsidRPr="008968A5" w:rsidRDefault="007C681E" w:rsidP="00776D49">
            <w:pPr>
              <w:jc w:val="center"/>
            </w:pPr>
            <w:r w:rsidRPr="008968A5">
              <w:t>B9</w:t>
            </w:r>
          </w:p>
        </w:tc>
        <w:tc>
          <w:tcPr>
            <w:tcW w:w="1218" w:type="pct"/>
          </w:tcPr>
          <w:p w14:paraId="60D9233B" w14:textId="77777777" w:rsidR="007C681E" w:rsidRPr="008968A5" w:rsidRDefault="007C681E" w:rsidP="00776D49">
            <w:r w:rsidRPr="008968A5">
              <w:t>If the EBT does not display a 0.00 result after two consecutive air blanks, what do you do?</w:t>
            </w:r>
          </w:p>
        </w:tc>
        <w:tc>
          <w:tcPr>
            <w:tcW w:w="1427" w:type="pct"/>
          </w:tcPr>
          <w:p w14:paraId="05296BF3" w14:textId="77777777" w:rsidR="007C681E" w:rsidRPr="008968A5" w:rsidRDefault="007C681E" w:rsidP="00DE43CA">
            <w:pPr>
              <w:keepNext/>
              <w:keepLines/>
              <w:numPr>
                <w:ilvl w:val="0"/>
                <w:numId w:val="3"/>
              </w:numPr>
              <w:tabs>
                <w:tab w:val="num" w:pos="380"/>
              </w:tabs>
              <w:overflowPunct w:val="0"/>
              <w:ind w:left="374"/>
              <w:textAlignment w:val="baseline"/>
            </w:pPr>
            <w:r w:rsidRPr="008968A5">
              <w:t>Take the EBT out of service and proceed with the collection using another EBT.</w:t>
            </w:r>
          </w:p>
          <w:p w14:paraId="211EF0C4" w14:textId="7A800480" w:rsidR="007C681E" w:rsidRPr="008968A5" w:rsidRDefault="007C681E" w:rsidP="00DE43CA">
            <w:pPr>
              <w:keepNext/>
              <w:keepLines/>
              <w:numPr>
                <w:ilvl w:val="0"/>
                <w:numId w:val="3"/>
              </w:numPr>
              <w:tabs>
                <w:tab w:val="num" w:pos="380"/>
              </w:tabs>
              <w:overflowPunct w:val="0"/>
              <w:ind w:left="374"/>
              <w:textAlignment w:val="baseline"/>
            </w:pPr>
            <w:r w:rsidRPr="008968A5">
              <w:t xml:space="preserve">Cancel the test and notify the FFD </w:t>
            </w:r>
            <w:r>
              <w:t xml:space="preserve">program </w:t>
            </w:r>
            <w:r w:rsidRPr="008968A5">
              <w:t>manager.</w:t>
            </w:r>
          </w:p>
          <w:p w14:paraId="3B075E7A"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4D51CE77" w14:textId="77777777" w:rsidR="007C681E" w:rsidRDefault="007C681E" w:rsidP="00DE43CA">
            <w:pPr>
              <w:keepNext/>
              <w:keepLines/>
              <w:numPr>
                <w:ilvl w:val="0"/>
                <w:numId w:val="3"/>
              </w:numPr>
              <w:tabs>
                <w:tab w:val="num" w:pos="380"/>
              </w:tabs>
              <w:overflowPunct w:val="0"/>
              <w:ind w:left="374"/>
              <w:textAlignment w:val="baseline"/>
            </w:pPr>
            <w:r>
              <w:t>Other:</w:t>
            </w:r>
          </w:p>
          <w:p w14:paraId="5EF8348A" w14:textId="77777777" w:rsidR="00F21CED" w:rsidRDefault="00F21CED" w:rsidP="00F21CED">
            <w:pPr>
              <w:keepNext/>
              <w:keepLines/>
              <w:overflowPunct w:val="0"/>
              <w:textAlignment w:val="baseline"/>
            </w:pPr>
          </w:p>
          <w:p w14:paraId="54EDDEA6" w14:textId="438EF921" w:rsidR="007C681E" w:rsidRPr="008968A5" w:rsidRDefault="007C681E" w:rsidP="00227024">
            <w:pPr>
              <w:keepNext/>
              <w:keepLines/>
              <w:overflowPunct w:val="0"/>
              <w:textAlignment w:val="baseline"/>
            </w:pPr>
          </w:p>
        </w:tc>
        <w:tc>
          <w:tcPr>
            <w:tcW w:w="2048" w:type="pct"/>
          </w:tcPr>
          <w:p w14:paraId="448379E2" w14:textId="00C7A594" w:rsidR="007C681E" w:rsidRPr="008968A5" w:rsidRDefault="007C681E" w:rsidP="00776D49">
            <w:r>
              <w:t>§ </w:t>
            </w:r>
            <w:r w:rsidRPr="008968A5">
              <w:t>26.101(b)(3) states:</w:t>
            </w:r>
          </w:p>
          <w:p w14:paraId="02E7A0BB" w14:textId="43D03A39" w:rsidR="007C681E" w:rsidRPr="008968A5" w:rsidRDefault="007C681E" w:rsidP="00776D49">
            <w:r w:rsidRPr="008968A5">
              <w:t>“If the reading on the second air blank is 0.00, the test may proceed. If the reading is greater than 0.00, take the EBT out of service and proceed with the test using another EBT. If an EBT is taken out of service for this reason, the EBT may not be used for further testing until it is found to be within tolerance limits on an external check of calibration.”</w:t>
            </w:r>
          </w:p>
        </w:tc>
      </w:tr>
      <w:tr w:rsidR="007C681E" w:rsidRPr="008968A5" w14:paraId="15E03365" w14:textId="77777777" w:rsidTr="23989A3A">
        <w:trPr>
          <w:cantSplit/>
        </w:trPr>
        <w:tc>
          <w:tcPr>
            <w:tcW w:w="307" w:type="pct"/>
          </w:tcPr>
          <w:p w14:paraId="2E62D6EC" w14:textId="77777777" w:rsidR="007C681E" w:rsidRPr="008968A5" w:rsidRDefault="007C681E" w:rsidP="00776D49">
            <w:pPr>
              <w:jc w:val="center"/>
            </w:pPr>
            <w:r w:rsidRPr="008968A5">
              <w:t>B10</w:t>
            </w:r>
          </w:p>
        </w:tc>
        <w:tc>
          <w:tcPr>
            <w:tcW w:w="1218" w:type="pct"/>
          </w:tcPr>
          <w:p w14:paraId="20DBEA41" w14:textId="0F03C89E" w:rsidR="007C681E" w:rsidRPr="008968A5" w:rsidRDefault="22889687" w:rsidP="00776D49">
            <w:r>
              <w:t xml:space="preserve">If the same EBT is used for confirmatory testing that was used for initial testing, is a new </w:t>
            </w:r>
            <w:ins w:id="453" w:author="Author">
              <w:r w:rsidR="00A21877">
                <w:t>mouthpiece</w:t>
              </w:r>
            </w:ins>
            <w:r>
              <w:t xml:space="preserve"> used?</w:t>
            </w:r>
          </w:p>
        </w:tc>
        <w:tc>
          <w:tcPr>
            <w:tcW w:w="1427" w:type="pct"/>
          </w:tcPr>
          <w:p w14:paraId="2FB671A1" w14:textId="77777777" w:rsidR="007C681E" w:rsidRPr="008968A5" w:rsidRDefault="007C681E" w:rsidP="00DE43CA">
            <w:pPr>
              <w:keepNext/>
              <w:keepLines/>
              <w:numPr>
                <w:ilvl w:val="0"/>
                <w:numId w:val="3"/>
              </w:numPr>
              <w:tabs>
                <w:tab w:val="num" w:pos="380"/>
              </w:tabs>
              <w:overflowPunct w:val="0"/>
              <w:ind w:left="374"/>
              <w:textAlignment w:val="baseline"/>
            </w:pPr>
            <w:r>
              <w:t>Yes</w:t>
            </w:r>
            <w:r w:rsidRPr="008968A5">
              <w:t>, a new mouthpiece is used for each breath alcohol collection.</w:t>
            </w:r>
          </w:p>
          <w:p w14:paraId="0531FD8E" w14:textId="77777777" w:rsidR="007C681E" w:rsidRPr="008968A5" w:rsidRDefault="007C681E" w:rsidP="00DE43CA">
            <w:pPr>
              <w:keepNext/>
              <w:keepLines/>
              <w:numPr>
                <w:ilvl w:val="0"/>
                <w:numId w:val="3"/>
              </w:numPr>
              <w:tabs>
                <w:tab w:val="num" w:pos="380"/>
              </w:tabs>
              <w:overflowPunct w:val="0"/>
              <w:ind w:left="374"/>
              <w:textAlignment w:val="baseline"/>
            </w:pPr>
            <w:r w:rsidRPr="008968A5">
              <w:t>No.</w:t>
            </w:r>
          </w:p>
          <w:p w14:paraId="1D540CDA" w14:textId="77777777" w:rsidR="007C681E" w:rsidRDefault="007C681E" w:rsidP="00DE43CA">
            <w:pPr>
              <w:keepNext/>
              <w:keepLines/>
              <w:numPr>
                <w:ilvl w:val="0"/>
                <w:numId w:val="3"/>
              </w:numPr>
              <w:tabs>
                <w:tab w:val="num" w:pos="380"/>
              </w:tabs>
              <w:overflowPunct w:val="0"/>
              <w:ind w:left="374"/>
              <w:textAlignment w:val="baseline"/>
            </w:pPr>
            <w:r>
              <w:t>Other:</w:t>
            </w:r>
          </w:p>
          <w:p w14:paraId="4CE2447D" w14:textId="77777777" w:rsidR="00F21CED" w:rsidRDefault="00F21CED" w:rsidP="00F21CED">
            <w:pPr>
              <w:keepNext/>
              <w:keepLines/>
              <w:overflowPunct w:val="0"/>
              <w:textAlignment w:val="baseline"/>
            </w:pPr>
          </w:p>
          <w:p w14:paraId="11B61DD2" w14:textId="439F2F31" w:rsidR="007C681E" w:rsidRPr="008968A5" w:rsidRDefault="007C681E" w:rsidP="00227024">
            <w:pPr>
              <w:keepNext/>
              <w:keepLines/>
              <w:overflowPunct w:val="0"/>
              <w:textAlignment w:val="baseline"/>
            </w:pPr>
          </w:p>
        </w:tc>
        <w:tc>
          <w:tcPr>
            <w:tcW w:w="2048" w:type="pct"/>
          </w:tcPr>
          <w:p w14:paraId="12A2BC8F" w14:textId="0627BC84" w:rsidR="007C681E" w:rsidRPr="008968A5" w:rsidRDefault="007C681E" w:rsidP="00776D49">
            <w:r>
              <w:t>§ </w:t>
            </w:r>
            <w:r w:rsidRPr="008968A5">
              <w:t>26.101(b)(4) states:</w:t>
            </w:r>
          </w:p>
          <w:p w14:paraId="0828876E" w14:textId="77777777" w:rsidR="007C681E" w:rsidRPr="008968A5" w:rsidRDefault="007C681E" w:rsidP="00776D49">
            <w:r w:rsidRPr="008968A5">
              <w:t>“Open an individually wrapped or sealed mouthpiece in view of the donor and insert it into the device as required by the manufacturer’s instructions.”</w:t>
            </w:r>
          </w:p>
        </w:tc>
      </w:tr>
      <w:tr w:rsidR="007C681E" w:rsidRPr="008968A5" w14:paraId="035A4C93" w14:textId="77777777" w:rsidTr="23989A3A">
        <w:trPr>
          <w:cantSplit/>
        </w:trPr>
        <w:tc>
          <w:tcPr>
            <w:tcW w:w="307" w:type="pct"/>
          </w:tcPr>
          <w:p w14:paraId="55207884" w14:textId="77777777" w:rsidR="007C681E" w:rsidRPr="008968A5" w:rsidRDefault="007C681E" w:rsidP="00776D49">
            <w:pPr>
              <w:jc w:val="center"/>
            </w:pPr>
            <w:r w:rsidRPr="008968A5">
              <w:t>B11</w:t>
            </w:r>
          </w:p>
        </w:tc>
        <w:tc>
          <w:tcPr>
            <w:tcW w:w="1218" w:type="pct"/>
          </w:tcPr>
          <w:p w14:paraId="59BC3D16" w14:textId="77777777" w:rsidR="007C681E" w:rsidRPr="008968A5" w:rsidRDefault="007C681E" w:rsidP="00776D49">
            <w:r w:rsidRPr="008968A5">
              <w:t>After the mouthpiece is inserted into the EBT, what do you do before collecting the specimen?</w:t>
            </w:r>
          </w:p>
        </w:tc>
        <w:tc>
          <w:tcPr>
            <w:tcW w:w="1427" w:type="pct"/>
          </w:tcPr>
          <w:p w14:paraId="25806CBB" w14:textId="77777777" w:rsidR="007C681E" w:rsidRPr="008968A5" w:rsidRDefault="007C681E" w:rsidP="00DE43CA">
            <w:pPr>
              <w:keepNext/>
              <w:keepLines/>
              <w:numPr>
                <w:ilvl w:val="0"/>
                <w:numId w:val="3"/>
              </w:numPr>
              <w:tabs>
                <w:tab w:val="num" w:pos="380"/>
              </w:tabs>
              <w:overflowPunct w:val="0"/>
              <w:ind w:left="374"/>
              <w:textAlignment w:val="baseline"/>
            </w:pPr>
            <w:r w:rsidRPr="008968A5">
              <w:t>Read the unique test number displayed on the EBT, and ensure the donor reads the same number.</w:t>
            </w:r>
          </w:p>
          <w:p w14:paraId="4AD7FF73" w14:textId="77777777" w:rsidR="007C681E" w:rsidRPr="008968A5" w:rsidRDefault="007C681E" w:rsidP="00DE43CA">
            <w:pPr>
              <w:keepNext/>
              <w:keepLines/>
              <w:numPr>
                <w:ilvl w:val="0"/>
                <w:numId w:val="3"/>
              </w:numPr>
              <w:tabs>
                <w:tab w:val="num" w:pos="380"/>
              </w:tabs>
              <w:overflowPunct w:val="0"/>
              <w:ind w:left="374"/>
              <w:textAlignment w:val="baseline"/>
            </w:pPr>
            <w:r w:rsidRPr="008968A5">
              <w:t>Read the unique test number displayed on the EBT.</w:t>
            </w:r>
          </w:p>
          <w:p w14:paraId="5B6FBD7C"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1B6848C1" w14:textId="198426A8" w:rsidR="007C681E" w:rsidRPr="008968A5" w:rsidRDefault="007C681E" w:rsidP="00A21877">
            <w:pPr>
              <w:keepNext/>
              <w:keepLines/>
              <w:numPr>
                <w:ilvl w:val="0"/>
                <w:numId w:val="3"/>
              </w:numPr>
              <w:tabs>
                <w:tab w:val="num" w:pos="380"/>
              </w:tabs>
              <w:overflowPunct w:val="0"/>
              <w:ind w:left="374"/>
              <w:textAlignment w:val="baseline"/>
            </w:pPr>
            <w:r>
              <w:t>Other:</w:t>
            </w:r>
          </w:p>
        </w:tc>
        <w:tc>
          <w:tcPr>
            <w:tcW w:w="2048" w:type="pct"/>
          </w:tcPr>
          <w:p w14:paraId="0ABBC412" w14:textId="3D77CBB4" w:rsidR="007C681E" w:rsidRPr="008968A5" w:rsidRDefault="007C681E" w:rsidP="00776D49">
            <w:r>
              <w:t>§ </w:t>
            </w:r>
            <w:r w:rsidRPr="008968A5">
              <w:t>26.101(b)(5) states:</w:t>
            </w:r>
          </w:p>
          <w:p w14:paraId="605DA39B" w14:textId="77777777" w:rsidR="007C681E" w:rsidRPr="008968A5" w:rsidRDefault="007C681E" w:rsidP="00776D49">
            <w:r w:rsidRPr="008968A5">
              <w:t>“Read the unique test number displayed on the EBT, and ensure that the donor reads the same number.”</w:t>
            </w:r>
          </w:p>
        </w:tc>
      </w:tr>
      <w:tr w:rsidR="007C681E" w:rsidRPr="008968A5" w14:paraId="2360CA8B" w14:textId="77777777" w:rsidTr="23989A3A">
        <w:trPr>
          <w:cantSplit/>
        </w:trPr>
        <w:tc>
          <w:tcPr>
            <w:tcW w:w="307" w:type="pct"/>
          </w:tcPr>
          <w:p w14:paraId="3A386005" w14:textId="77777777" w:rsidR="007C681E" w:rsidRPr="008968A5" w:rsidRDefault="007C681E" w:rsidP="00776D49">
            <w:pPr>
              <w:jc w:val="center"/>
            </w:pPr>
            <w:r w:rsidRPr="008968A5">
              <w:lastRenderedPageBreak/>
              <w:t>B12</w:t>
            </w:r>
          </w:p>
        </w:tc>
        <w:tc>
          <w:tcPr>
            <w:tcW w:w="1218" w:type="pct"/>
          </w:tcPr>
          <w:p w14:paraId="1FC877A2" w14:textId="77777777" w:rsidR="007C681E" w:rsidRPr="008968A5" w:rsidRDefault="007C681E" w:rsidP="00776D49">
            <w:r w:rsidRPr="008968A5">
              <w:t>After the test result is displayed on the EBT, what is the next step?</w:t>
            </w:r>
          </w:p>
        </w:tc>
        <w:tc>
          <w:tcPr>
            <w:tcW w:w="1427" w:type="pct"/>
          </w:tcPr>
          <w:p w14:paraId="68A25731" w14:textId="77777777" w:rsidR="007C681E" w:rsidRPr="008968A5" w:rsidRDefault="007C681E" w:rsidP="00DE43CA">
            <w:pPr>
              <w:keepNext/>
              <w:keepLines/>
              <w:numPr>
                <w:ilvl w:val="0"/>
                <w:numId w:val="3"/>
              </w:numPr>
              <w:tabs>
                <w:tab w:val="num" w:pos="380"/>
              </w:tabs>
              <w:overflowPunct w:val="0"/>
              <w:ind w:left="374"/>
              <w:textAlignment w:val="baseline"/>
            </w:pPr>
            <w:r w:rsidRPr="008968A5">
              <w:t>Show the donor the result, record the result, and document the time the result was known.</w:t>
            </w:r>
          </w:p>
          <w:p w14:paraId="36F7EEBC" w14:textId="77777777" w:rsidR="007C681E" w:rsidRPr="008968A5" w:rsidRDefault="007C681E" w:rsidP="00DE43CA">
            <w:pPr>
              <w:keepNext/>
              <w:keepLines/>
              <w:numPr>
                <w:ilvl w:val="0"/>
                <w:numId w:val="3"/>
              </w:numPr>
              <w:tabs>
                <w:tab w:val="num" w:pos="380"/>
              </w:tabs>
              <w:overflowPunct w:val="0"/>
              <w:ind w:left="374"/>
              <w:textAlignment w:val="baseline"/>
            </w:pPr>
            <w:r w:rsidRPr="008968A5">
              <w:t>Mentioned one or two of the three required actions.</w:t>
            </w:r>
          </w:p>
          <w:p w14:paraId="608E6668"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38B2E710" w14:textId="2EFBDE49" w:rsidR="007C681E" w:rsidRPr="008968A5" w:rsidRDefault="007C681E" w:rsidP="00A21877">
            <w:pPr>
              <w:keepNext/>
              <w:keepLines/>
              <w:numPr>
                <w:ilvl w:val="0"/>
                <w:numId w:val="3"/>
              </w:numPr>
              <w:tabs>
                <w:tab w:val="num" w:pos="380"/>
              </w:tabs>
              <w:overflowPunct w:val="0"/>
              <w:ind w:left="374"/>
              <w:textAlignment w:val="baseline"/>
            </w:pPr>
            <w:r>
              <w:t>Other:</w:t>
            </w:r>
          </w:p>
        </w:tc>
        <w:tc>
          <w:tcPr>
            <w:tcW w:w="2048" w:type="pct"/>
          </w:tcPr>
          <w:p w14:paraId="4257257B" w14:textId="37CE7CC2" w:rsidR="007C681E" w:rsidRPr="008968A5" w:rsidRDefault="007C681E" w:rsidP="00776D49">
            <w:r>
              <w:t>§ </w:t>
            </w:r>
            <w:r w:rsidRPr="008968A5">
              <w:t>26.101(b)(7) states:</w:t>
            </w:r>
          </w:p>
          <w:p w14:paraId="2445C344" w14:textId="77777777" w:rsidR="007C681E" w:rsidRPr="008968A5" w:rsidRDefault="007C681E" w:rsidP="00776D49">
            <w:r w:rsidRPr="008968A5">
              <w:t>“Show the donor the result displayed on or printed by the EBT, record the result, and document the time at which the confirmatory test result was known.”</w:t>
            </w:r>
          </w:p>
        </w:tc>
      </w:tr>
      <w:tr w:rsidR="007C681E" w:rsidRPr="008968A5" w14:paraId="428448AB" w14:textId="77777777" w:rsidTr="23989A3A">
        <w:trPr>
          <w:cantSplit/>
          <w:trHeight w:val="4926"/>
        </w:trPr>
        <w:tc>
          <w:tcPr>
            <w:tcW w:w="307" w:type="pct"/>
          </w:tcPr>
          <w:p w14:paraId="5346EADF" w14:textId="77777777" w:rsidR="007C681E" w:rsidRPr="008968A5" w:rsidRDefault="007C681E" w:rsidP="00776D49">
            <w:pPr>
              <w:jc w:val="center"/>
              <w:rPr>
                <w:highlight w:val="yellow"/>
              </w:rPr>
            </w:pPr>
            <w:r w:rsidRPr="008968A5">
              <w:t>B13</w:t>
            </w:r>
          </w:p>
        </w:tc>
        <w:tc>
          <w:tcPr>
            <w:tcW w:w="1218" w:type="pct"/>
          </w:tcPr>
          <w:p w14:paraId="62AD4593" w14:textId="77777777" w:rsidR="007C681E" w:rsidRPr="008968A5" w:rsidRDefault="007C681E" w:rsidP="00776D49">
            <w:pPr>
              <w:rPr>
                <w:highlight w:val="yellow"/>
              </w:rPr>
            </w:pPr>
            <w:r w:rsidRPr="008968A5">
              <w:t>What BAC level for a confirmatory alcohol test is considered a positive result?</w:t>
            </w:r>
          </w:p>
        </w:tc>
        <w:tc>
          <w:tcPr>
            <w:tcW w:w="1427" w:type="pct"/>
          </w:tcPr>
          <w:p w14:paraId="2C530D11" w14:textId="0794FA31" w:rsidR="007C681E" w:rsidRPr="008968A5" w:rsidRDefault="007C681E" w:rsidP="00DE43CA">
            <w:pPr>
              <w:keepNext/>
              <w:keepLines/>
              <w:numPr>
                <w:ilvl w:val="0"/>
                <w:numId w:val="3"/>
              </w:numPr>
              <w:tabs>
                <w:tab w:val="num" w:pos="380"/>
              </w:tabs>
              <w:overflowPunct w:val="0"/>
              <w:ind w:left="374"/>
              <w:textAlignment w:val="baseline"/>
            </w:pPr>
            <w:r w:rsidRPr="008968A5">
              <w:t>Any result that is 0.04% BAC or greater is a positive result. A positive test result also may be determined based on the hours that that donor has been in work status for results less than 0.04% BAC. The FFD</w:t>
            </w:r>
            <w:r>
              <w:t xml:space="preserve"> program</w:t>
            </w:r>
            <w:r w:rsidRPr="008968A5">
              <w:t xml:space="preserve"> manager determines in these cases if an individual is positive.</w:t>
            </w:r>
            <w:r w:rsidR="0057322F">
              <w:t xml:space="preserve"> </w:t>
            </w:r>
          </w:p>
          <w:p w14:paraId="092917E6" w14:textId="77777777" w:rsidR="007C681E" w:rsidRPr="008968A5" w:rsidRDefault="007C681E" w:rsidP="00DE43CA">
            <w:pPr>
              <w:keepNext/>
              <w:keepLines/>
              <w:numPr>
                <w:ilvl w:val="0"/>
                <w:numId w:val="3"/>
              </w:numPr>
              <w:tabs>
                <w:tab w:val="num" w:pos="380"/>
              </w:tabs>
              <w:overflowPunct w:val="0"/>
              <w:ind w:left="374"/>
              <w:textAlignment w:val="baseline"/>
            </w:pPr>
            <w:r w:rsidRPr="008968A5">
              <w:t>Any result that is 0.04% BAC or greater.</w:t>
            </w:r>
          </w:p>
          <w:p w14:paraId="08869A6A" w14:textId="0E437A4D" w:rsidR="007C681E" w:rsidRPr="008968A5" w:rsidRDefault="007C681E" w:rsidP="00DE43CA">
            <w:pPr>
              <w:keepNext/>
              <w:keepLines/>
              <w:numPr>
                <w:ilvl w:val="0"/>
                <w:numId w:val="3"/>
              </w:numPr>
              <w:tabs>
                <w:tab w:val="num" w:pos="380"/>
              </w:tabs>
              <w:overflowPunct w:val="0"/>
              <w:ind w:left="374"/>
              <w:textAlignment w:val="baseline"/>
            </w:pPr>
            <w:r w:rsidRPr="008968A5">
              <w:t xml:space="preserve">The collector notifies the FFD </w:t>
            </w:r>
            <w:r>
              <w:t xml:space="preserve">program </w:t>
            </w:r>
            <w:r w:rsidRPr="008968A5">
              <w:t>manager of all confirmatory alcohol test results.</w:t>
            </w:r>
          </w:p>
          <w:p w14:paraId="2EDE8F67"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2B30336B" w14:textId="00FE96ED" w:rsidR="007C681E" w:rsidRPr="00CF0574" w:rsidRDefault="007C681E" w:rsidP="00DE43CA">
            <w:pPr>
              <w:numPr>
                <w:ilvl w:val="0"/>
                <w:numId w:val="3"/>
              </w:numPr>
              <w:tabs>
                <w:tab w:val="num" w:pos="380"/>
              </w:tabs>
              <w:overflowPunct w:val="0"/>
              <w:ind w:left="432" w:hanging="418"/>
              <w:textAlignment w:val="baseline"/>
            </w:pPr>
            <w:r>
              <w:t>Other:</w:t>
            </w:r>
          </w:p>
        </w:tc>
        <w:tc>
          <w:tcPr>
            <w:tcW w:w="2048" w:type="pct"/>
          </w:tcPr>
          <w:p w14:paraId="733150E8" w14:textId="794EE9DC" w:rsidR="007C681E" w:rsidRDefault="007C681E" w:rsidP="00776D49">
            <w:r>
              <w:t>§ </w:t>
            </w:r>
            <w:r w:rsidRPr="008968A5">
              <w:t>26.103(a) states:</w:t>
            </w:r>
          </w:p>
          <w:p w14:paraId="45F9C799" w14:textId="77777777" w:rsidR="007C681E" w:rsidRPr="008968A5" w:rsidRDefault="007C681E" w:rsidP="00776D49">
            <w:r w:rsidRPr="008968A5">
              <w:t>“A confirmed positive test result for alcohol must be declared under any of the following conditions:</w:t>
            </w:r>
          </w:p>
          <w:p w14:paraId="1A6B010A" w14:textId="77777777" w:rsidR="007C681E" w:rsidRPr="008968A5" w:rsidRDefault="007C681E" w:rsidP="00776D49">
            <w:r w:rsidRPr="008968A5">
              <w:t>(1) When the result of the confirmatory test for alcohol is 0.04 percent BAC or higher;</w:t>
            </w:r>
          </w:p>
          <w:p w14:paraId="1613A8EA" w14:textId="613637C4" w:rsidR="007C681E" w:rsidRPr="008968A5" w:rsidRDefault="007C681E" w:rsidP="00776D49">
            <w:r w:rsidRPr="008968A5">
              <w:t>(2) When the result of the confirmatory test for alcohol is 0.03 percent BAC or higher and the donor had been in a work status for at least 1</w:t>
            </w:r>
            <w:r>
              <w:t> hour</w:t>
            </w:r>
            <w:r w:rsidRPr="008968A5">
              <w:t xml:space="preserve"> at the time the initial test was concluded (including any breaks for rest, lunch, dental/doctor appointments, etc.); or</w:t>
            </w:r>
          </w:p>
          <w:p w14:paraId="0B43C90A" w14:textId="234EE16B" w:rsidR="007C681E" w:rsidRPr="008968A5" w:rsidRDefault="007C681E" w:rsidP="00776D49">
            <w:pPr>
              <w:rPr>
                <w:highlight w:val="yellow"/>
              </w:rPr>
            </w:pPr>
            <w:r w:rsidRPr="008968A5">
              <w:t>(3) When the result of the confirmatory test for alcohol is 0.02 percent BAC or higher and the donor had been in a work status for at least 2</w:t>
            </w:r>
            <w:r>
              <w:t> hour</w:t>
            </w:r>
            <w:r w:rsidRPr="008968A5">
              <w:t>s at the time the initial test was concluded (including any breaks for rest, lunch, dental/doctor appointments, etc</w:t>
            </w:r>
            <w:r>
              <w:t>.</w:t>
            </w:r>
            <w:r w:rsidRPr="008968A5">
              <w:t>).”</w:t>
            </w:r>
          </w:p>
        </w:tc>
      </w:tr>
      <w:tr w:rsidR="007C681E" w:rsidRPr="008968A5" w14:paraId="62E59E4A" w14:textId="77777777" w:rsidTr="23989A3A">
        <w:trPr>
          <w:cantSplit/>
        </w:trPr>
        <w:tc>
          <w:tcPr>
            <w:tcW w:w="307" w:type="pct"/>
          </w:tcPr>
          <w:p w14:paraId="67E49F43" w14:textId="77777777" w:rsidR="007C681E" w:rsidRPr="008968A5" w:rsidRDefault="007C681E" w:rsidP="00776D49">
            <w:pPr>
              <w:keepNext/>
              <w:keepLines/>
              <w:jc w:val="center"/>
            </w:pPr>
            <w:r w:rsidRPr="008968A5">
              <w:lastRenderedPageBreak/>
              <w:t>B14</w:t>
            </w:r>
          </w:p>
        </w:tc>
        <w:tc>
          <w:tcPr>
            <w:tcW w:w="1218" w:type="pct"/>
          </w:tcPr>
          <w:p w14:paraId="48BEB0B2" w14:textId="1EC7C15B" w:rsidR="007C681E" w:rsidRPr="008968A5" w:rsidRDefault="007C681E" w:rsidP="00776D49">
            <w:pPr>
              <w:keepNext/>
              <w:keepLines/>
            </w:pPr>
            <w:r w:rsidRPr="008968A5">
              <w:t>After a confirmed positive alcohol test result, does the collection site perform an external calibration check on the EBT in the presence of the donor?</w:t>
            </w:r>
            <w:r w:rsidR="0057322F">
              <w:t xml:space="preserve"> </w:t>
            </w:r>
          </w:p>
        </w:tc>
        <w:tc>
          <w:tcPr>
            <w:tcW w:w="1427" w:type="pct"/>
          </w:tcPr>
          <w:p w14:paraId="568D70F5" w14:textId="77777777" w:rsidR="007C681E" w:rsidRPr="008968A5" w:rsidRDefault="007C681E" w:rsidP="00DE43CA">
            <w:pPr>
              <w:keepNext/>
              <w:keepLines/>
              <w:numPr>
                <w:ilvl w:val="0"/>
                <w:numId w:val="3"/>
              </w:numPr>
              <w:tabs>
                <w:tab w:val="num" w:pos="380"/>
              </w:tabs>
              <w:overflowPunct w:val="0"/>
              <w:ind w:left="374"/>
              <w:textAlignment w:val="baseline"/>
            </w:pPr>
            <w:r w:rsidRPr="008968A5">
              <w:t>Yes.</w:t>
            </w:r>
          </w:p>
          <w:p w14:paraId="0B334E1C" w14:textId="77777777" w:rsidR="007C681E" w:rsidRPr="008968A5" w:rsidRDefault="007C681E" w:rsidP="00DE43CA">
            <w:pPr>
              <w:keepNext/>
              <w:keepLines/>
              <w:numPr>
                <w:ilvl w:val="0"/>
                <w:numId w:val="3"/>
              </w:numPr>
              <w:tabs>
                <w:tab w:val="num" w:pos="380"/>
              </w:tabs>
              <w:overflowPunct w:val="0"/>
              <w:ind w:left="374"/>
              <w:textAlignment w:val="baseline"/>
            </w:pPr>
            <w:r w:rsidRPr="008968A5">
              <w:t xml:space="preserve">No, we only conduct external calibration checks at the interval specified by the EBT manufacturer </w:t>
            </w:r>
            <w:r w:rsidRPr="009F0D2F">
              <w:t>quality assurance plan (QAP)</w:t>
            </w:r>
            <w:r w:rsidRPr="008968A5">
              <w:t>.</w:t>
            </w:r>
          </w:p>
          <w:p w14:paraId="40780F5B" w14:textId="5E58F4E3" w:rsidR="007C681E" w:rsidRPr="008968A5" w:rsidRDefault="007C681E" w:rsidP="00CB1615">
            <w:pPr>
              <w:keepNext/>
              <w:keepLines/>
              <w:numPr>
                <w:ilvl w:val="0"/>
                <w:numId w:val="3"/>
              </w:numPr>
              <w:tabs>
                <w:tab w:val="num" w:pos="380"/>
              </w:tabs>
              <w:overflowPunct w:val="0"/>
              <w:ind w:left="374"/>
              <w:textAlignment w:val="baseline"/>
            </w:pPr>
            <w:r>
              <w:t>Other:</w:t>
            </w:r>
          </w:p>
        </w:tc>
        <w:tc>
          <w:tcPr>
            <w:tcW w:w="2048" w:type="pct"/>
            <w:vMerge w:val="restart"/>
          </w:tcPr>
          <w:p w14:paraId="58F1DF6A" w14:textId="636EA8BC" w:rsidR="007C681E" w:rsidRPr="008968A5" w:rsidRDefault="007C681E" w:rsidP="00776D49">
            <w:pPr>
              <w:keepNext/>
              <w:keepLines/>
            </w:pPr>
            <w:r>
              <w:t>§ </w:t>
            </w:r>
            <w:r w:rsidRPr="008968A5">
              <w:t>26.91(e)(4) states:</w:t>
            </w:r>
            <w:r w:rsidR="0057322F">
              <w:t xml:space="preserve"> </w:t>
            </w:r>
          </w:p>
          <w:p w14:paraId="5214B8AD" w14:textId="77777777" w:rsidR="007C681E" w:rsidRPr="008968A5" w:rsidRDefault="007C681E" w:rsidP="00776D49">
            <w:pPr>
              <w:keepNext/>
              <w:keepLines/>
            </w:pPr>
            <w:r w:rsidRPr="008968A5">
              <w:t xml:space="preserve">“In order to ensure that confirmed positive alcohol test results are derived from an EBT that is calibrated, the licensee or other entity shall implement </w:t>
            </w:r>
            <w:r w:rsidRPr="008968A5">
              <w:rPr>
                <w:u w:val="single"/>
              </w:rPr>
              <w:t>one of the following procedures</w:t>
            </w:r>
            <w:r w:rsidRPr="008968A5">
              <w:t>:</w:t>
            </w:r>
          </w:p>
          <w:p w14:paraId="7FFDB683" w14:textId="77777777" w:rsidR="007C681E" w:rsidRPr="008968A5" w:rsidRDefault="007C681E" w:rsidP="00776D49">
            <w:pPr>
              <w:keepNext/>
              <w:keepLines/>
            </w:pPr>
            <w:r w:rsidRPr="008968A5">
              <w:t>(i) If an EBT fails any external check of calibration, cancel every confirmed positive test result that was obtained using the EBT from any tests that were conducted after the EBT passed the last external calibration check; or</w:t>
            </w:r>
          </w:p>
          <w:p w14:paraId="434FAE7C" w14:textId="2A510CF4" w:rsidR="007C681E" w:rsidRPr="008968A5" w:rsidRDefault="007C681E" w:rsidP="00776D49">
            <w:pPr>
              <w:keepNext/>
              <w:keepLines/>
            </w:pPr>
            <w:r w:rsidRPr="008968A5">
              <w:t>(ii) After every confirmed positive test result obtained from using an EBT, conduct an external check of calibration of the EBT in the presence of the donor. If the EBT fails the external calibration check, cancel the donor’s test result and conduct another initial and confirmatory test on a different EBT as soon as practicable.”</w:t>
            </w:r>
          </w:p>
        </w:tc>
      </w:tr>
      <w:tr w:rsidR="007C681E" w:rsidRPr="008968A5" w14:paraId="46294031" w14:textId="77777777" w:rsidTr="23989A3A">
        <w:trPr>
          <w:cantSplit/>
        </w:trPr>
        <w:tc>
          <w:tcPr>
            <w:tcW w:w="307" w:type="pct"/>
          </w:tcPr>
          <w:p w14:paraId="1DF67585" w14:textId="77777777" w:rsidR="007C681E" w:rsidRPr="008968A5" w:rsidRDefault="007C681E" w:rsidP="00776D49">
            <w:pPr>
              <w:jc w:val="center"/>
            </w:pPr>
            <w:r w:rsidRPr="008968A5">
              <w:t>B15</w:t>
            </w:r>
          </w:p>
        </w:tc>
        <w:tc>
          <w:tcPr>
            <w:tcW w:w="1218" w:type="pct"/>
          </w:tcPr>
          <w:p w14:paraId="130733BB" w14:textId="77777777" w:rsidR="007C681E" w:rsidRPr="00C35DC6" w:rsidRDefault="007C681E" w:rsidP="00776D49">
            <w:pPr>
              <w:rPr>
                <w:u w:val="single"/>
              </w:rPr>
            </w:pPr>
            <w:r w:rsidRPr="00C35DC6">
              <w:rPr>
                <w:u w:val="single"/>
              </w:rPr>
              <w:t>If the answer to question B14 is NO, skip this question.</w:t>
            </w:r>
          </w:p>
          <w:p w14:paraId="16583A31" w14:textId="77777777" w:rsidR="007C681E" w:rsidRPr="008968A5" w:rsidRDefault="007C681E" w:rsidP="00776D49"/>
          <w:p w14:paraId="51BD388D" w14:textId="77777777" w:rsidR="007C681E" w:rsidRPr="008968A5" w:rsidRDefault="007C681E" w:rsidP="00776D49">
            <w:r w:rsidRPr="008968A5">
              <w:t>What action is taken if an EBT fails an external calibration check performed immediately after a confirmed positive test result?</w:t>
            </w:r>
          </w:p>
        </w:tc>
        <w:tc>
          <w:tcPr>
            <w:tcW w:w="1427" w:type="pct"/>
          </w:tcPr>
          <w:p w14:paraId="632F4F63" w14:textId="77777777" w:rsidR="007C681E" w:rsidRPr="008968A5" w:rsidRDefault="007C681E" w:rsidP="00DE43CA">
            <w:pPr>
              <w:keepNext/>
              <w:keepLines/>
              <w:numPr>
                <w:ilvl w:val="0"/>
                <w:numId w:val="3"/>
              </w:numPr>
              <w:tabs>
                <w:tab w:val="num" w:pos="380"/>
              </w:tabs>
              <w:overflowPunct w:val="0"/>
              <w:ind w:left="374"/>
              <w:textAlignment w:val="baseline"/>
            </w:pPr>
            <w:r w:rsidRPr="008968A5">
              <w:t>Take the EBT out of service and, as soon as practicable, conduct another initial and confirmatory test on a different EBT.</w:t>
            </w:r>
          </w:p>
          <w:p w14:paraId="290584D3" w14:textId="77777777" w:rsidR="007C681E" w:rsidRPr="008968A5" w:rsidRDefault="007C681E" w:rsidP="00DE43CA">
            <w:pPr>
              <w:keepNext/>
              <w:keepLines/>
              <w:numPr>
                <w:ilvl w:val="0"/>
                <w:numId w:val="3"/>
              </w:numPr>
              <w:tabs>
                <w:tab w:val="num" w:pos="380"/>
              </w:tabs>
              <w:overflowPunct w:val="0"/>
              <w:ind w:left="374"/>
              <w:textAlignment w:val="baseline"/>
            </w:pPr>
            <w:r w:rsidRPr="008968A5">
              <w:t>Take the EBT out of service.</w:t>
            </w:r>
          </w:p>
          <w:p w14:paraId="53C54FCB" w14:textId="77777777" w:rsidR="007C681E" w:rsidRPr="008968A5" w:rsidRDefault="007C681E" w:rsidP="00DE43CA">
            <w:pPr>
              <w:keepNext/>
              <w:keepLines/>
              <w:numPr>
                <w:ilvl w:val="0"/>
                <w:numId w:val="3"/>
              </w:numPr>
              <w:tabs>
                <w:tab w:val="num" w:pos="380"/>
              </w:tabs>
              <w:overflowPunct w:val="0"/>
              <w:ind w:left="374"/>
              <w:textAlignment w:val="baseline"/>
            </w:pPr>
            <w:r w:rsidRPr="008968A5">
              <w:t>Contact FFD program management.</w:t>
            </w:r>
          </w:p>
          <w:p w14:paraId="539300FA"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5173D47C" w14:textId="1270834E" w:rsidR="0023367C" w:rsidRPr="008968A5" w:rsidRDefault="007C681E" w:rsidP="00CB1615">
            <w:pPr>
              <w:keepNext/>
              <w:keepLines/>
              <w:numPr>
                <w:ilvl w:val="0"/>
                <w:numId w:val="3"/>
              </w:numPr>
              <w:tabs>
                <w:tab w:val="num" w:pos="380"/>
              </w:tabs>
              <w:overflowPunct w:val="0"/>
              <w:ind w:left="374"/>
              <w:textAlignment w:val="baseline"/>
            </w:pPr>
            <w:r>
              <w:t>Other</w:t>
            </w:r>
            <w:r w:rsidR="0023367C">
              <w:t>:</w:t>
            </w:r>
          </w:p>
        </w:tc>
        <w:tc>
          <w:tcPr>
            <w:tcW w:w="2048" w:type="pct"/>
            <w:vMerge/>
          </w:tcPr>
          <w:p w14:paraId="63AB8564" w14:textId="77777777" w:rsidR="007C681E" w:rsidRPr="008968A5" w:rsidRDefault="007C681E"/>
        </w:tc>
      </w:tr>
      <w:tr w:rsidR="007C681E" w:rsidRPr="008968A5" w14:paraId="20F155B1" w14:textId="77777777" w:rsidTr="23989A3A">
        <w:trPr>
          <w:cantSplit/>
        </w:trPr>
        <w:tc>
          <w:tcPr>
            <w:tcW w:w="307" w:type="pct"/>
          </w:tcPr>
          <w:p w14:paraId="37908319" w14:textId="77777777" w:rsidR="007C681E" w:rsidRPr="008968A5" w:rsidRDefault="007C681E" w:rsidP="00776D49">
            <w:pPr>
              <w:jc w:val="center"/>
            </w:pPr>
            <w:r w:rsidRPr="008968A5">
              <w:t>B16</w:t>
            </w:r>
          </w:p>
        </w:tc>
        <w:tc>
          <w:tcPr>
            <w:tcW w:w="1218" w:type="pct"/>
          </w:tcPr>
          <w:p w14:paraId="3E02341E" w14:textId="77777777" w:rsidR="007C681E" w:rsidRPr="008968A5" w:rsidRDefault="007C681E" w:rsidP="00776D49">
            <w:r w:rsidRPr="008968A5">
              <w:t>What do you do if an EBT fails an external calibration check?</w:t>
            </w:r>
          </w:p>
        </w:tc>
        <w:tc>
          <w:tcPr>
            <w:tcW w:w="1427" w:type="pct"/>
          </w:tcPr>
          <w:p w14:paraId="75963B29" w14:textId="5BDA07C7" w:rsidR="007C681E" w:rsidRPr="008968A5" w:rsidRDefault="007C681E" w:rsidP="00DE43CA">
            <w:pPr>
              <w:keepNext/>
              <w:keepLines/>
              <w:numPr>
                <w:ilvl w:val="0"/>
                <w:numId w:val="3"/>
              </w:numPr>
              <w:tabs>
                <w:tab w:val="num" w:pos="380"/>
              </w:tabs>
              <w:overflowPunct w:val="0"/>
              <w:ind w:left="374"/>
              <w:textAlignment w:val="baseline"/>
            </w:pPr>
            <w:r w:rsidRPr="008968A5">
              <w:t xml:space="preserve">Take the EBT out of service, contact the FFD </w:t>
            </w:r>
            <w:r>
              <w:t xml:space="preserve">program </w:t>
            </w:r>
            <w:r w:rsidRPr="008968A5">
              <w:t>manager to cancel every confirmed test result that was obtained using the EBT after the EBT passed its last external calibration check.</w:t>
            </w:r>
          </w:p>
          <w:p w14:paraId="1F68930D" w14:textId="77777777" w:rsidR="007C681E" w:rsidRPr="008968A5" w:rsidRDefault="007C681E" w:rsidP="00DE43CA">
            <w:pPr>
              <w:keepNext/>
              <w:keepLines/>
              <w:numPr>
                <w:ilvl w:val="0"/>
                <w:numId w:val="3"/>
              </w:numPr>
              <w:tabs>
                <w:tab w:val="num" w:pos="380"/>
              </w:tabs>
              <w:overflowPunct w:val="0"/>
              <w:ind w:left="374"/>
              <w:textAlignment w:val="baseline"/>
            </w:pPr>
            <w:r w:rsidRPr="008968A5">
              <w:t>Take the EBT out of service.</w:t>
            </w:r>
          </w:p>
          <w:p w14:paraId="09DE16A5" w14:textId="77777777" w:rsidR="007C681E" w:rsidRPr="008968A5" w:rsidRDefault="007C681E" w:rsidP="00DE43CA">
            <w:pPr>
              <w:keepNext/>
              <w:keepLines/>
              <w:numPr>
                <w:ilvl w:val="0"/>
                <w:numId w:val="3"/>
              </w:numPr>
              <w:tabs>
                <w:tab w:val="num" w:pos="380"/>
              </w:tabs>
              <w:overflowPunct w:val="0"/>
              <w:ind w:left="374"/>
              <w:textAlignment w:val="baseline"/>
            </w:pPr>
            <w:r w:rsidRPr="008968A5">
              <w:t>Contact FFD program management.</w:t>
            </w:r>
          </w:p>
          <w:p w14:paraId="28175EE8"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666BCF25" w14:textId="32F9F956" w:rsidR="0023367C" w:rsidRPr="008968A5" w:rsidRDefault="007C681E" w:rsidP="00CB1615">
            <w:pPr>
              <w:keepNext/>
              <w:keepLines/>
              <w:numPr>
                <w:ilvl w:val="0"/>
                <w:numId w:val="3"/>
              </w:numPr>
              <w:tabs>
                <w:tab w:val="num" w:pos="380"/>
              </w:tabs>
              <w:overflowPunct w:val="0"/>
              <w:ind w:left="374"/>
              <w:textAlignment w:val="baseline"/>
            </w:pPr>
            <w:r>
              <w:t>Other:</w:t>
            </w:r>
          </w:p>
        </w:tc>
        <w:tc>
          <w:tcPr>
            <w:tcW w:w="2048" w:type="pct"/>
          </w:tcPr>
          <w:p w14:paraId="50F69AD4" w14:textId="274C3267" w:rsidR="007C681E" w:rsidRPr="008968A5" w:rsidRDefault="007C681E" w:rsidP="00776D49">
            <w:r>
              <w:t>§ </w:t>
            </w:r>
            <w:r w:rsidRPr="008968A5">
              <w:t>26.91(e)(3) states:</w:t>
            </w:r>
          </w:p>
          <w:p w14:paraId="1F9E8F6F" w14:textId="42F962C6" w:rsidR="007C681E" w:rsidRPr="008968A5" w:rsidRDefault="007C681E" w:rsidP="00776D49">
            <w:r w:rsidRPr="008968A5">
              <w:t>“If an EBT fails an external check of calibration, the licensee or other entity shall take the EBT out of service. The EBT may not be used again for alcohol testing under this subpart until it is repaired and passes an external calibration check.”</w:t>
            </w:r>
          </w:p>
        </w:tc>
      </w:tr>
      <w:tr w:rsidR="007C681E" w:rsidRPr="008968A5" w14:paraId="3ECCDD24" w14:textId="77777777" w:rsidTr="23989A3A">
        <w:trPr>
          <w:cantSplit/>
        </w:trPr>
        <w:tc>
          <w:tcPr>
            <w:tcW w:w="307" w:type="pct"/>
          </w:tcPr>
          <w:p w14:paraId="65711BE6" w14:textId="77777777" w:rsidR="007C681E" w:rsidRPr="008968A5" w:rsidDel="001D3FB6" w:rsidRDefault="007C681E" w:rsidP="00776D49">
            <w:pPr>
              <w:jc w:val="center"/>
            </w:pPr>
            <w:r w:rsidRPr="008968A5">
              <w:lastRenderedPageBreak/>
              <w:t>B17</w:t>
            </w:r>
          </w:p>
        </w:tc>
        <w:tc>
          <w:tcPr>
            <w:tcW w:w="1218" w:type="pct"/>
          </w:tcPr>
          <w:p w14:paraId="3F483406" w14:textId="77777777" w:rsidR="007C681E" w:rsidRPr="008968A5" w:rsidRDefault="007C681E" w:rsidP="00776D49">
            <w:r w:rsidRPr="008968A5">
              <w:t>Who is qualified to do calibration checks at the collection site?</w:t>
            </w:r>
          </w:p>
        </w:tc>
        <w:tc>
          <w:tcPr>
            <w:tcW w:w="1427" w:type="pct"/>
          </w:tcPr>
          <w:p w14:paraId="0417A725" w14:textId="2BF83364" w:rsidR="007C681E" w:rsidRPr="007137E0" w:rsidRDefault="007C681E" w:rsidP="00CB1615">
            <w:pPr>
              <w:spacing w:after="60"/>
            </w:pPr>
            <w:r w:rsidRPr="00227024">
              <w:t>Record the individual name</w:t>
            </w:r>
            <w:ins w:id="454" w:author="Author">
              <w:r w:rsidR="00864C56" w:rsidRPr="00227024">
                <w:t>(</w:t>
              </w:r>
            </w:ins>
            <w:r w:rsidRPr="00227024">
              <w:t>s</w:t>
            </w:r>
            <w:ins w:id="455" w:author="Author">
              <w:r w:rsidR="00864C56" w:rsidRPr="00227024">
                <w:t>)</w:t>
              </w:r>
            </w:ins>
            <w:r w:rsidRPr="00227024">
              <w:t>, verify when evaluating the external calibration check log, and confirm when reviewing training records.</w:t>
            </w:r>
          </w:p>
          <w:p w14:paraId="55806ABE" w14:textId="77777777" w:rsidR="007C681E" w:rsidRPr="008968A5" w:rsidRDefault="007C681E" w:rsidP="00776D49">
            <w:pPr>
              <w:overflowPunct w:val="0"/>
              <w:spacing w:after="60"/>
              <w:textAlignment w:val="baseline"/>
            </w:pPr>
          </w:p>
        </w:tc>
        <w:tc>
          <w:tcPr>
            <w:tcW w:w="2048" w:type="pct"/>
          </w:tcPr>
          <w:p w14:paraId="3A8BEAF8" w14:textId="41A274D4" w:rsidR="007C681E" w:rsidRDefault="007C681E" w:rsidP="00776D49">
            <w:r>
              <w:t>§ </w:t>
            </w:r>
            <w:r w:rsidRPr="008968A5">
              <w:t>26.91(e)(5) states:</w:t>
            </w:r>
          </w:p>
          <w:p w14:paraId="24C1EDCF" w14:textId="77777777" w:rsidR="007C681E" w:rsidRPr="008968A5" w:rsidRDefault="007C681E" w:rsidP="00776D49">
            <w:r w:rsidRPr="008968A5">
              <w:t>“Inspection, maintenance, and calibration of the EBT must be performed by its manufacturer or a maintenance representative or other individual who is certified either by the manufacturer or by a State health agency or other appropriate State agency.”</w:t>
            </w:r>
          </w:p>
        </w:tc>
      </w:tr>
      <w:tr w:rsidR="007C681E" w:rsidRPr="008968A5" w14:paraId="31CCC08F" w14:textId="77777777" w:rsidTr="23989A3A">
        <w:trPr>
          <w:cantSplit/>
        </w:trPr>
        <w:tc>
          <w:tcPr>
            <w:tcW w:w="307" w:type="pct"/>
          </w:tcPr>
          <w:p w14:paraId="544C77BB" w14:textId="77777777" w:rsidR="007C681E" w:rsidRPr="008968A5" w:rsidRDefault="007C681E" w:rsidP="00776D49">
            <w:pPr>
              <w:jc w:val="center"/>
            </w:pPr>
            <w:r w:rsidRPr="008968A5">
              <w:t>B18</w:t>
            </w:r>
          </w:p>
        </w:tc>
        <w:tc>
          <w:tcPr>
            <w:tcW w:w="1218" w:type="pct"/>
          </w:tcPr>
          <w:p w14:paraId="149A2FFB" w14:textId="77777777" w:rsidR="007C681E" w:rsidRPr="008968A5" w:rsidRDefault="007C681E" w:rsidP="00776D49">
            <w:r w:rsidRPr="008968A5">
              <w:t xml:space="preserve">Does the collection site use the most current </w:t>
            </w:r>
            <w:r>
              <w:t>QAP</w:t>
            </w:r>
            <w:r w:rsidRPr="008968A5">
              <w:t xml:space="preserve"> for the EBT?</w:t>
            </w:r>
          </w:p>
          <w:p w14:paraId="7A2F6B00" w14:textId="77777777" w:rsidR="007C681E" w:rsidRPr="008968A5" w:rsidRDefault="007C681E" w:rsidP="00776D49"/>
          <w:p w14:paraId="0828CF65" w14:textId="77777777" w:rsidR="007C681E" w:rsidRPr="00C35DC6" w:rsidRDefault="007C681E" w:rsidP="00776D49">
            <w:r w:rsidRPr="00C35DC6">
              <w:t>Verify that the collection site has a copy of the QAP.</w:t>
            </w:r>
          </w:p>
          <w:p w14:paraId="20A91ADA" w14:textId="77777777" w:rsidR="007C681E" w:rsidRPr="00C35DC6" w:rsidRDefault="007C681E" w:rsidP="00776D49"/>
          <w:p w14:paraId="324001E6" w14:textId="21575862" w:rsidR="007C681E" w:rsidRPr="008968A5" w:rsidRDefault="007C681E" w:rsidP="00776D49">
            <w:r w:rsidRPr="00C35DC6">
              <w:t>Record the EBT model and QAP version:</w:t>
            </w:r>
          </w:p>
          <w:p w14:paraId="5C959CC9" w14:textId="77777777" w:rsidR="007C681E" w:rsidRPr="008968A5" w:rsidRDefault="007C681E" w:rsidP="00776D49"/>
        </w:tc>
        <w:tc>
          <w:tcPr>
            <w:tcW w:w="1427" w:type="pct"/>
          </w:tcPr>
          <w:p w14:paraId="72ACA8C1" w14:textId="32279C16" w:rsidR="007C681E" w:rsidRPr="008968A5" w:rsidRDefault="007C681E" w:rsidP="00C04391">
            <w:pPr>
              <w:keepNext/>
              <w:keepLines/>
              <w:numPr>
                <w:ilvl w:val="0"/>
                <w:numId w:val="3"/>
              </w:numPr>
              <w:tabs>
                <w:tab w:val="num" w:pos="380"/>
              </w:tabs>
              <w:overflowPunct w:val="0"/>
              <w:spacing w:after="60"/>
              <w:ind w:left="374"/>
              <w:textAlignment w:val="baseline"/>
            </w:pPr>
            <w:r w:rsidRPr="008968A5">
              <w:t>Yes</w:t>
            </w:r>
            <w:ins w:id="456" w:author="Author">
              <w:r w:rsidR="00E04586">
                <w:t>,</w:t>
              </w:r>
            </w:ins>
            <w:r w:rsidRPr="008968A5">
              <w:t xml:space="preserve"> and adequate records were produced.</w:t>
            </w:r>
          </w:p>
          <w:p w14:paraId="64D2D6DE" w14:textId="77777777" w:rsidR="007C681E" w:rsidRPr="008968A5" w:rsidRDefault="007C681E" w:rsidP="00C04391">
            <w:pPr>
              <w:keepNext/>
              <w:keepLines/>
              <w:numPr>
                <w:ilvl w:val="0"/>
                <w:numId w:val="3"/>
              </w:numPr>
              <w:tabs>
                <w:tab w:val="num" w:pos="380"/>
              </w:tabs>
              <w:overflowPunct w:val="0"/>
              <w:spacing w:after="60"/>
              <w:ind w:left="374"/>
              <w:textAlignment w:val="baseline"/>
            </w:pPr>
            <w:r w:rsidRPr="008968A5">
              <w:t>Unable to verify because the collection site could not present a copy of the QAP for review.</w:t>
            </w:r>
          </w:p>
          <w:p w14:paraId="0789EC14" w14:textId="77777777" w:rsidR="007C681E" w:rsidRPr="008968A5" w:rsidRDefault="007C681E" w:rsidP="00C04391">
            <w:pPr>
              <w:keepNext/>
              <w:keepLines/>
              <w:numPr>
                <w:ilvl w:val="0"/>
                <w:numId w:val="3"/>
              </w:numPr>
              <w:tabs>
                <w:tab w:val="num" w:pos="380"/>
              </w:tabs>
              <w:overflowPunct w:val="0"/>
              <w:spacing w:after="60"/>
              <w:ind w:left="374"/>
              <w:textAlignment w:val="baseline"/>
            </w:pPr>
            <w:r w:rsidRPr="008968A5">
              <w:t>No, the QAP is not the most current version submitted to NHTSA by the EBT manufacturer.</w:t>
            </w:r>
          </w:p>
          <w:p w14:paraId="28669880" w14:textId="1486328F" w:rsidR="007C681E" w:rsidRPr="008968A5" w:rsidRDefault="007C681E" w:rsidP="00A95081">
            <w:pPr>
              <w:keepNext/>
              <w:keepLines/>
              <w:numPr>
                <w:ilvl w:val="0"/>
                <w:numId w:val="3"/>
              </w:numPr>
              <w:tabs>
                <w:tab w:val="num" w:pos="380"/>
              </w:tabs>
              <w:overflowPunct w:val="0"/>
              <w:spacing w:after="60"/>
              <w:ind w:left="374"/>
              <w:textAlignment w:val="baseline"/>
            </w:pPr>
            <w:r>
              <w:t>Other:</w:t>
            </w:r>
          </w:p>
        </w:tc>
        <w:tc>
          <w:tcPr>
            <w:tcW w:w="2048" w:type="pct"/>
          </w:tcPr>
          <w:p w14:paraId="02F53D59" w14:textId="313667CB" w:rsidR="007C681E" w:rsidRDefault="007C681E" w:rsidP="00776D49">
            <w:r>
              <w:t>§ </w:t>
            </w:r>
            <w:r w:rsidRPr="008968A5">
              <w:t>26.91(e)(1) states:</w:t>
            </w:r>
          </w:p>
          <w:p w14:paraId="153F2074" w14:textId="77777777" w:rsidR="007C681E" w:rsidRPr="008968A5" w:rsidRDefault="007C681E" w:rsidP="00776D49">
            <w:r w:rsidRPr="008968A5">
              <w:t>“Licensees and other entities shall implement the most recent version of the manufacturer’s instructions for the use and care of the EBT consistently with the quality assurance plan submitted to NHTSA for the EBT, including performing external calibration checks no less frequently than at the intervals specified in the manufacturer’s instructions.”</w:t>
            </w:r>
          </w:p>
        </w:tc>
      </w:tr>
      <w:tr w:rsidR="007C681E" w:rsidRPr="008968A5" w14:paraId="3DA9817A" w14:textId="77777777" w:rsidTr="23989A3A">
        <w:trPr>
          <w:cantSplit/>
        </w:trPr>
        <w:tc>
          <w:tcPr>
            <w:tcW w:w="307" w:type="pct"/>
          </w:tcPr>
          <w:p w14:paraId="17040432" w14:textId="77777777" w:rsidR="007C681E" w:rsidRPr="008968A5" w:rsidRDefault="007C681E" w:rsidP="00776D49">
            <w:pPr>
              <w:jc w:val="center"/>
            </w:pPr>
            <w:r w:rsidRPr="008968A5">
              <w:t>B19</w:t>
            </w:r>
          </w:p>
        </w:tc>
        <w:tc>
          <w:tcPr>
            <w:tcW w:w="1218" w:type="pct"/>
          </w:tcPr>
          <w:p w14:paraId="1021A844" w14:textId="77777777" w:rsidR="007C681E" w:rsidRPr="008968A5" w:rsidRDefault="007C681E" w:rsidP="00776D49">
            <w:r w:rsidRPr="008968A5">
              <w:t>Is the external calibration device used for calibration listed on the NHTSA CPL for “Calibrating Units for Breath and Alcohol Tests?”</w:t>
            </w:r>
          </w:p>
          <w:p w14:paraId="7640F1B8" w14:textId="77777777" w:rsidR="007C681E" w:rsidRPr="00C35DC6" w:rsidRDefault="007C681E" w:rsidP="00776D49"/>
          <w:p w14:paraId="2199E38F" w14:textId="549E3073" w:rsidR="007C681E" w:rsidRPr="008968A5" w:rsidRDefault="007C681E" w:rsidP="00776D49">
            <w:r w:rsidRPr="00C35DC6">
              <w:t>[Make sure that the calibration device is not expired (gas cylin</w:t>
            </w:r>
            <w:r>
              <w:t>ders list an expiration date).]</w:t>
            </w:r>
          </w:p>
        </w:tc>
        <w:tc>
          <w:tcPr>
            <w:tcW w:w="1427" w:type="pct"/>
          </w:tcPr>
          <w:p w14:paraId="27BBBAAB" w14:textId="787D563D" w:rsidR="007C681E" w:rsidRPr="008968A5" w:rsidRDefault="007C681E" w:rsidP="00DE43CA">
            <w:pPr>
              <w:keepNext/>
              <w:keepLines/>
              <w:numPr>
                <w:ilvl w:val="0"/>
                <w:numId w:val="3"/>
              </w:numPr>
              <w:tabs>
                <w:tab w:val="num" w:pos="380"/>
              </w:tabs>
              <w:overflowPunct w:val="0"/>
              <w:ind w:left="374"/>
              <w:textAlignment w:val="baseline"/>
            </w:pPr>
            <w:r w:rsidRPr="008968A5">
              <w:t>Yes</w:t>
            </w:r>
            <w:ins w:id="457" w:author="Author">
              <w:r w:rsidR="00053591">
                <w:t>.</w:t>
              </w:r>
            </w:ins>
          </w:p>
          <w:p w14:paraId="67F5042A" w14:textId="77777777" w:rsidR="007C681E" w:rsidRPr="008968A5" w:rsidRDefault="007C681E" w:rsidP="00DE43CA">
            <w:pPr>
              <w:keepNext/>
              <w:keepLines/>
              <w:numPr>
                <w:ilvl w:val="0"/>
                <w:numId w:val="3"/>
              </w:numPr>
              <w:tabs>
                <w:tab w:val="num" w:pos="380"/>
              </w:tabs>
              <w:overflowPunct w:val="0"/>
              <w:ind w:left="374"/>
              <w:textAlignment w:val="baseline"/>
            </w:pPr>
            <w:r w:rsidRPr="008968A5">
              <w:t>No.</w:t>
            </w:r>
          </w:p>
          <w:p w14:paraId="3DADBB7D" w14:textId="77777777" w:rsidR="007C681E" w:rsidRPr="008968A5" w:rsidRDefault="007C681E" w:rsidP="00DE43CA">
            <w:pPr>
              <w:keepNext/>
              <w:keepLines/>
              <w:numPr>
                <w:ilvl w:val="0"/>
                <w:numId w:val="3"/>
              </w:numPr>
              <w:tabs>
                <w:tab w:val="num" w:pos="380"/>
                <w:tab w:val="num" w:pos="450"/>
              </w:tabs>
              <w:overflowPunct w:val="0"/>
              <w:ind w:left="374"/>
              <w:textAlignment w:val="baseline"/>
            </w:pPr>
            <w:r>
              <w:t>Other:</w:t>
            </w:r>
          </w:p>
          <w:p w14:paraId="208EBE68" w14:textId="77777777" w:rsidR="007C681E" w:rsidRDefault="007C681E" w:rsidP="00DE43CA">
            <w:pPr>
              <w:keepNext/>
              <w:keepLines/>
              <w:overflowPunct w:val="0"/>
              <w:ind w:left="14"/>
              <w:textAlignment w:val="baseline"/>
            </w:pPr>
          </w:p>
          <w:p w14:paraId="1F2B642A" w14:textId="77777777" w:rsidR="007C681E" w:rsidRDefault="007C681E" w:rsidP="00DE43CA">
            <w:pPr>
              <w:keepNext/>
              <w:keepLines/>
              <w:overflowPunct w:val="0"/>
              <w:ind w:left="14"/>
              <w:textAlignment w:val="baseline"/>
            </w:pPr>
          </w:p>
          <w:p w14:paraId="4CFE8A65" w14:textId="77777777" w:rsidR="007C681E" w:rsidRPr="008968A5" w:rsidRDefault="007C681E" w:rsidP="00DE43CA">
            <w:pPr>
              <w:keepNext/>
              <w:keepLines/>
              <w:overflowPunct w:val="0"/>
              <w:ind w:left="14"/>
              <w:textAlignment w:val="baseline"/>
            </w:pPr>
          </w:p>
        </w:tc>
        <w:tc>
          <w:tcPr>
            <w:tcW w:w="2048" w:type="pct"/>
          </w:tcPr>
          <w:p w14:paraId="5C101251" w14:textId="0F38B070" w:rsidR="007C681E" w:rsidRPr="008968A5" w:rsidRDefault="007C681E" w:rsidP="00776D49">
            <w:r>
              <w:t>§ </w:t>
            </w:r>
            <w:r w:rsidRPr="008968A5">
              <w:t>26.91(e)(2) states:</w:t>
            </w:r>
          </w:p>
          <w:p w14:paraId="6F9B8E28" w14:textId="6099A7AD" w:rsidR="007C681E" w:rsidRPr="008968A5" w:rsidRDefault="007C681E" w:rsidP="00776D49">
            <w:r w:rsidRPr="008968A5">
              <w:t>“When conducting external calibration checks, licensees and other entities shall use only calibration devices appearing on NHTSA’s CPL for ‘Calibrating Units for Breath Alcohol Tests.</w:t>
            </w:r>
            <w:ins w:id="458" w:author="Author">
              <w:r w:rsidR="009079D9">
                <w:t>’</w:t>
              </w:r>
            </w:ins>
            <w:r w:rsidRPr="008968A5">
              <w:t>”</w:t>
            </w:r>
          </w:p>
        </w:tc>
      </w:tr>
      <w:tr w:rsidR="007C681E" w:rsidRPr="008968A5" w14:paraId="00FD9F08" w14:textId="77777777" w:rsidTr="23989A3A">
        <w:trPr>
          <w:cantSplit/>
        </w:trPr>
        <w:tc>
          <w:tcPr>
            <w:tcW w:w="307" w:type="pct"/>
          </w:tcPr>
          <w:p w14:paraId="2AD9035B" w14:textId="77777777" w:rsidR="007C681E" w:rsidRPr="008968A5" w:rsidDel="001D3FB6" w:rsidRDefault="007C681E" w:rsidP="00776D49">
            <w:pPr>
              <w:jc w:val="center"/>
              <w:rPr>
                <w:highlight w:val="yellow"/>
              </w:rPr>
            </w:pPr>
            <w:r w:rsidRPr="008968A5">
              <w:lastRenderedPageBreak/>
              <w:t>B20</w:t>
            </w:r>
          </w:p>
        </w:tc>
        <w:tc>
          <w:tcPr>
            <w:tcW w:w="1218" w:type="pct"/>
          </w:tcPr>
          <w:p w14:paraId="62629253" w14:textId="77777777" w:rsidR="007C681E" w:rsidRPr="008968A5" w:rsidRDefault="007C681E" w:rsidP="00776D49">
            <w:r w:rsidRPr="008968A5">
              <w:t>Is the collection site performing the calibration checks at the specified interval in the QAP?</w:t>
            </w:r>
          </w:p>
          <w:p w14:paraId="7A9452F0" w14:textId="77777777" w:rsidR="007C681E" w:rsidRPr="008968A5" w:rsidRDefault="007C681E" w:rsidP="00776D49"/>
          <w:p w14:paraId="65689676" w14:textId="250BE6B3" w:rsidR="007C681E" w:rsidRPr="00DE43CA" w:rsidDel="001D3FB6" w:rsidRDefault="007C681E" w:rsidP="00776D49">
            <w:r w:rsidRPr="00C35DC6">
              <w:t xml:space="preserve">[Evaluate the records of the external calibration checks performed on the </w:t>
            </w:r>
            <w:r w:rsidR="00DE43CA">
              <w:t>EBT used for the alcohol test.]</w:t>
            </w:r>
          </w:p>
        </w:tc>
        <w:tc>
          <w:tcPr>
            <w:tcW w:w="1427" w:type="pct"/>
          </w:tcPr>
          <w:p w14:paraId="786119E2" w14:textId="77777777" w:rsidR="007C681E" w:rsidRPr="008968A5" w:rsidRDefault="007C681E" w:rsidP="00DE43CA">
            <w:pPr>
              <w:keepNext/>
              <w:keepLines/>
              <w:numPr>
                <w:ilvl w:val="0"/>
                <w:numId w:val="3"/>
              </w:numPr>
              <w:tabs>
                <w:tab w:val="num" w:pos="380"/>
              </w:tabs>
              <w:overflowPunct w:val="0"/>
              <w:ind w:left="374"/>
              <w:textAlignment w:val="baseline"/>
            </w:pPr>
            <w:r w:rsidRPr="008968A5">
              <w:t>Yes, EBT calibration is conducted in accordance with the manufacturer QAP.</w:t>
            </w:r>
          </w:p>
          <w:p w14:paraId="402AFE52" w14:textId="77777777" w:rsidR="007C681E" w:rsidRPr="008968A5" w:rsidRDefault="007C681E" w:rsidP="00DE43CA">
            <w:pPr>
              <w:keepNext/>
              <w:keepLines/>
              <w:numPr>
                <w:ilvl w:val="0"/>
                <w:numId w:val="3"/>
              </w:numPr>
              <w:tabs>
                <w:tab w:val="num" w:pos="380"/>
              </w:tabs>
              <w:overflowPunct w:val="0"/>
              <w:ind w:left="374"/>
              <w:textAlignment w:val="baseline"/>
            </w:pPr>
            <w:r w:rsidRPr="008968A5">
              <w:t>No, the calibration records demonstrate that the collection site has not calibrated the EBT in accordance with the manufacturer QAP.</w:t>
            </w:r>
          </w:p>
          <w:p w14:paraId="4C6B5625" w14:textId="77777777" w:rsidR="007C681E" w:rsidRPr="005856B9" w:rsidDel="001D3FB6" w:rsidRDefault="007C681E" w:rsidP="00DE43CA">
            <w:pPr>
              <w:keepNext/>
              <w:keepLines/>
              <w:ind w:left="374" w:hanging="360"/>
            </w:pPr>
          </w:p>
        </w:tc>
        <w:tc>
          <w:tcPr>
            <w:tcW w:w="2048" w:type="pct"/>
          </w:tcPr>
          <w:p w14:paraId="4CD4B8C9" w14:textId="0CD57C6D" w:rsidR="007C681E" w:rsidRDefault="007C681E" w:rsidP="00776D49">
            <w:r>
              <w:t>§ </w:t>
            </w:r>
            <w:r w:rsidRPr="008968A5">
              <w:t>26.91(e)(1) states:</w:t>
            </w:r>
          </w:p>
          <w:p w14:paraId="17C1CDB7" w14:textId="77777777" w:rsidR="007C681E" w:rsidRPr="008968A5" w:rsidRDefault="007C681E" w:rsidP="00776D49">
            <w:pPr>
              <w:rPr>
                <w:highlight w:val="yellow"/>
              </w:rPr>
            </w:pPr>
            <w:r w:rsidRPr="008968A5">
              <w:t>“Licensees and other entities shall implement the most recent version of the manufacturer’s instructions for the use and care of the EBT consistently with the quality assurance plan submitted to NHTSA for the EBT, including performing external calibration checks no less frequently than at the intervals specified in the manufacturer’s instructions.”</w:t>
            </w:r>
          </w:p>
        </w:tc>
      </w:tr>
      <w:tr w:rsidR="007C681E" w:rsidRPr="008968A5" w14:paraId="717729BA" w14:textId="77777777" w:rsidTr="23989A3A">
        <w:trPr>
          <w:cantSplit/>
        </w:trPr>
        <w:tc>
          <w:tcPr>
            <w:tcW w:w="307" w:type="pct"/>
          </w:tcPr>
          <w:p w14:paraId="1CCA9634" w14:textId="77777777" w:rsidR="007C681E" w:rsidRPr="008968A5" w:rsidRDefault="007C681E" w:rsidP="00776D49">
            <w:pPr>
              <w:jc w:val="center"/>
              <w:rPr>
                <w:highlight w:val="yellow"/>
              </w:rPr>
            </w:pPr>
            <w:r w:rsidRPr="008968A5">
              <w:t>B21</w:t>
            </w:r>
          </w:p>
        </w:tc>
        <w:tc>
          <w:tcPr>
            <w:tcW w:w="1218" w:type="pct"/>
          </w:tcPr>
          <w:p w14:paraId="22F10762" w14:textId="77777777" w:rsidR="007C681E" w:rsidRPr="008968A5" w:rsidRDefault="007C681E" w:rsidP="00776D49">
            <w:r w:rsidRPr="008968A5">
              <w:t>Are inspection, maintenance, and calibration of EBTs performed by manufacturer, maintenance representative, or other individual who is certified either by the manufacturer or by a State health agency or other appropriate State agency?</w:t>
            </w:r>
          </w:p>
          <w:p w14:paraId="13B50C50" w14:textId="77777777" w:rsidR="007C681E" w:rsidRPr="008968A5" w:rsidRDefault="007C681E" w:rsidP="00776D49"/>
          <w:p w14:paraId="37902576" w14:textId="78ED2C60" w:rsidR="007C681E" w:rsidRPr="00DE43CA" w:rsidRDefault="007C681E" w:rsidP="00776D49">
            <w:r w:rsidRPr="00C35DC6">
              <w:t>[Verify with the collection site managemen</w:t>
            </w:r>
            <w:r w:rsidR="00DE43CA">
              <w:t>t and through a records review]</w:t>
            </w:r>
          </w:p>
        </w:tc>
        <w:tc>
          <w:tcPr>
            <w:tcW w:w="1427" w:type="pct"/>
          </w:tcPr>
          <w:p w14:paraId="2FF9EBCF" w14:textId="77777777" w:rsidR="007C681E" w:rsidRPr="008968A5" w:rsidRDefault="007C681E" w:rsidP="00DE43CA">
            <w:pPr>
              <w:keepNext/>
              <w:keepLines/>
              <w:numPr>
                <w:ilvl w:val="0"/>
                <w:numId w:val="3"/>
              </w:numPr>
              <w:tabs>
                <w:tab w:val="num" w:pos="380"/>
              </w:tabs>
              <w:overflowPunct w:val="0"/>
              <w:ind w:left="374"/>
              <w:textAlignment w:val="baseline"/>
            </w:pPr>
            <w:r w:rsidRPr="008968A5">
              <w:t>Yes.</w:t>
            </w:r>
          </w:p>
          <w:p w14:paraId="21D82E61" w14:textId="77777777" w:rsidR="007C681E" w:rsidRPr="008968A5" w:rsidRDefault="007C681E" w:rsidP="00DE43CA">
            <w:pPr>
              <w:keepNext/>
              <w:keepLines/>
              <w:numPr>
                <w:ilvl w:val="0"/>
                <w:numId w:val="3"/>
              </w:numPr>
              <w:tabs>
                <w:tab w:val="num" w:pos="380"/>
              </w:tabs>
              <w:overflowPunct w:val="0"/>
              <w:ind w:left="374"/>
              <w:textAlignment w:val="baseline"/>
            </w:pPr>
            <w:r w:rsidRPr="008968A5">
              <w:t>No.</w:t>
            </w:r>
          </w:p>
          <w:p w14:paraId="7D781255" w14:textId="77777777" w:rsidR="007C681E" w:rsidRPr="008968A5" w:rsidRDefault="007C681E" w:rsidP="00DE43CA">
            <w:pPr>
              <w:keepNext/>
              <w:keepLines/>
              <w:numPr>
                <w:ilvl w:val="0"/>
                <w:numId w:val="3"/>
              </w:numPr>
              <w:tabs>
                <w:tab w:val="num" w:pos="380"/>
              </w:tabs>
              <w:overflowPunct w:val="0"/>
              <w:ind w:left="374"/>
              <w:textAlignment w:val="baseline"/>
            </w:pPr>
            <w:r>
              <w:t>Other:</w:t>
            </w:r>
          </w:p>
          <w:p w14:paraId="02643195" w14:textId="77777777" w:rsidR="007C681E" w:rsidRPr="008968A5" w:rsidRDefault="007C681E" w:rsidP="00DE43CA">
            <w:pPr>
              <w:keepNext/>
              <w:keepLines/>
              <w:ind w:left="374" w:hanging="360"/>
            </w:pPr>
          </w:p>
          <w:p w14:paraId="58CEC76B" w14:textId="77777777" w:rsidR="007C681E" w:rsidRPr="008968A5" w:rsidRDefault="007C681E" w:rsidP="00DE43CA">
            <w:pPr>
              <w:keepNext/>
              <w:keepLines/>
              <w:ind w:left="374" w:hanging="360"/>
            </w:pPr>
          </w:p>
          <w:p w14:paraId="0FC526BF" w14:textId="77777777" w:rsidR="007C681E" w:rsidRPr="005856B9" w:rsidRDefault="007C681E" w:rsidP="00DE43CA">
            <w:pPr>
              <w:keepNext/>
              <w:keepLines/>
              <w:ind w:left="374" w:hanging="360"/>
            </w:pPr>
          </w:p>
        </w:tc>
        <w:tc>
          <w:tcPr>
            <w:tcW w:w="2048" w:type="pct"/>
          </w:tcPr>
          <w:p w14:paraId="196C33D2" w14:textId="75131CDD" w:rsidR="007C681E" w:rsidRDefault="007C681E" w:rsidP="00776D49">
            <w:r>
              <w:t>§ </w:t>
            </w:r>
            <w:r w:rsidRPr="008968A5">
              <w:t>26.91(e)(5) states:</w:t>
            </w:r>
          </w:p>
          <w:p w14:paraId="670CCF3C" w14:textId="77777777" w:rsidR="007C681E" w:rsidRPr="008968A5" w:rsidRDefault="007C681E" w:rsidP="00776D49">
            <w:pPr>
              <w:rPr>
                <w:highlight w:val="yellow"/>
              </w:rPr>
            </w:pPr>
            <w:r w:rsidRPr="008968A5">
              <w:t>“Inspection, maintenance, and calibration of the EBT must be performed by its manufacturer or a maintenance representative or other individual who is certified either by the manufacturer or by a State health agency or other appropriate State agency.”</w:t>
            </w:r>
          </w:p>
        </w:tc>
      </w:tr>
    </w:tbl>
    <w:p w14:paraId="31E8E68E" w14:textId="77777777" w:rsidR="00575C72" w:rsidRDefault="00575C72" w:rsidP="00776D49"/>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4"/>
        <w:gridCol w:w="2971"/>
        <w:gridCol w:w="3871"/>
        <w:gridCol w:w="5294"/>
      </w:tblGrid>
      <w:tr w:rsidR="00A36AFE" w:rsidRPr="008968A5" w14:paraId="42AF1ECC" w14:textId="77777777" w:rsidTr="00DB2271">
        <w:trPr>
          <w:cantSplit/>
          <w:tblHeader/>
        </w:trPr>
        <w:tc>
          <w:tcPr>
            <w:tcW w:w="5000" w:type="pct"/>
            <w:gridSpan w:val="4"/>
            <w:shd w:val="pct20" w:color="auto" w:fill="FFFFFF"/>
          </w:tcPr>
          <w:p w14:paraId="4EE1ACCD" w14:textId="705179FA" w:rsidR="00A36AFE" w:rsidRPr="00C51317" w:rsidRDefault="00A36AFE" w:rsidP="00776D49">
            <w:pPr>
              <w:keepNext/>
              <w:keepLines/>
            </w:pPr>
            <w:r w:rsidRPr="00C51317">
              <w:lastRenderedPageBreak/>
              <w:t>C.</w:t>
            </w:r>
            <w:r w:rsidR="0057322F">
              <w:t xml:space="preserve"> </w:t>
            </w:r>
            <w:r w:rsidR="00B962E4">
              <w:t xml:space="preserve">Breath Collection, </w:t>
            </w:r>
            <w:r w:rsidRPr="00C51317">
              <w:t>Knowledge of Collection Procedures – Non-Typical Collection Situations</w:t>
            </w:r>
          </w:p>
        </w:tc>
      </w:tr>
      <w:tr w:rsidR="007C681E" w:rsidRPr="008968A5" w14:paraId="6A30747B" w14:textId="77777777" w:rsidTr="007C681E">
        <w:trPr>
          <w:cantSplit/>
          <w:trHeight w:val="210"/>
          <w:tblHeader/>
        </w:trPr>
        <w:tc>
          <w:tcPr>
            <w:tcW w:w="307" w:type="pct"/>
            <w:vAlign w:val="center"/>
          </w:tcPr>
          <w:p w14:paraId="533D4848" w14:textId="57E0F578" w:rsidR="007C681E" w:rsidRPr="008968A5" w:rsidRDefault="007C681E" w:rsidP="00776D49">
            <w:pPr>
              <w:jc w:val="center"/>
            </w:pPr>
            <w:r w:rsidRPr="000F4D83">
              <w:t>Num.</w:t>
            </w:r>
          </w:p>
        </w:tc>
        <w:tc>
          <w:tcPr>
            <w:tcW w:w="1149" w:type="pct"/>
            <w:vAlign w:val="center"/>
          </w:tcPr>
          <w:p w14:paraId="710AD9A1" w14:textId="6C35D12F" w:rsidR="007C681E" w:rsidRPr="008968A5" w:rsidRDefault="007C681E" w:rsidP="00776D49">
            <w:r w:rsidRPr="000F4D83">
              <w:t>Question</w:t>
            </w:r>
          </w:p>
        </w:tc>
        <w:tc>
          <w:tcPr>
            <w:tcW w:w="1497" w:type="pct"/>
            <w:vAlign w:val="center"/>
          </w:tcPr>
          <w:p w14:paraId="484BEFC5" w14:textId="67A6FB0C" w:rsidR="007C681E" w:rsidRPr="008968A5" w:rsidRDefault="007C681E" w:rsidP="00496144">
            <w:pPr>
              <w:keepNext/>
              <w:keepLines/>
              <w:overflowPunct w:val="0"/>
              <w:textAlignment w:val="baseline"/>
            </w:pPr>
            <w:r w:rsidRPr="000F4D83">
              <w:t>Answer</w:t>
            </w:r>
          </w:p>
        </w:tc>
        <w:tc>
          <w:tcPr>
            <w:tcW w:w="2047" w:type="pct"/>
            <w:vAlign w:val="center"/>
          </w:tcPr>
          <w:p w14:paraId="243A4331" w14:textId="0BF9E8AF" w:rsidR="007C681E" w:rsidRPr="008968A5" w:rsidRDefault="007C681E" w:rsidP="00776D49">
            <w:r w:rsidRPr="000F4D83">
              <w:t>NRC R</w:t>
            </w:r>
            <w:r>
              <w:t>egulation(s)</w:t>
            </w:r>
          </w:p>
        </w:tc>
      </w:tr>
      <w:tr w:rsidR="007C681E" w:rsidRPr="008968A5" w14:paraId="2F51AC95" w14:textId="77777777" w:rsidTr="007C681E">
        <w:trPr>
          <w:cantSplit/>
        </w:trPr>
        <w:tc>
          <w:tcPr>
            <w:tcW w:w="307" w:type="pct"/>
          </w:tcPr>
          <w:p w14:paraId="5FF19009" w14:textId="77777777" w:rsidR="007C681E" w:rsidRPr="008968A5" w:rsidRDefault="007C681E" w:rsidP="00776D49">
            <w:pPr>
              <w:jc w:val="center"/>
            </w:pPr>
            <w:r w:rsidRPr="008968A5">
              <w:t>C1</w:t>
            </w:r>
          </w:p>
        </w:tc>
        <w:tc>
          <w:tcPr>
            <w:tcW w:w="1149" w:type="pct"/>
          </w:tcPr>
          <w:p w14:paraId="512FA50D" w14:textId="77777777" w:rsidR="007C681E" w:rsidRPr="008968A5" w:rsidRDefault="007C681E" w:rsidP="00776D49">
            <w:r w:rsidRPr="008968A5">
              <w:t>What actions must you take if a donor does not arrive to take a scheduled test?</w:t>
            </w:r>
          </w:p>
        </w:tc>
        <w:tc>
          <w:tcPr>
            <w:tcW w:w="1497" w:type="pct"/>
          </w:tcPr>
          <w:p w14:paraId="2BDBC043" w14:textId="77777777" w:rsidR="007C681E" w:rsidRPr="008968A5" w:rsidRDefault="007C681E" w:rsidP="00DE43CA">
            <w:pPr>
              <w:keepNext/>
              <w:keepLines/>
              <w:numPr>
                <w:ilvl w:val="0"/>
                <w:numId w:val="3"/>
              </w:numPr>
              <w:tabs>
                <w:tab w:val="num" w:pos="380"/>
              </w:tabs>
              <w:overflowPunct w:val="0"/>
              <w:ind w:left="374"/>
              <w:textAlignment w:val="baseline"/>
            </w:pPr>
            <w:r w:rsidRPr="008968A5">
              <w:t>I notify the FFD program management.</w:t>
            </w:r>
          </w:p>
          <w:p w14:paraId="286B8A55" w14:textId="77777777" w:rsidR="007C681E" w:rsidRPr="008968A5" w:rsidRDefault="007C681E" w:rsidP="00DE43CA">
            <w:pPr>
              <w:keepNext/>
              <w:keepLines/>
              <w:numPr>
                <w:ilvl w:val="0"/>
                <w:numId w:val="3"/>
              </w:numPr>
              <w:tabs>
                <w:tab w:val="num" w:pos="380"/>
              </w:tabs>
              <w:overflowPunct w:val="0"/>
              <w:ind w:left="374"/>
              <w:textAlignment w:val="baseline"/>
            </w:pPr>
            <w:r w:rsidRPr="008968A5">
              <w:t>We are not notified of when a donor may arrive for a test.</w:t>
            </w:r>
          </w:p>
          <w:p w14:paraId="40A69700" w14:textId="77777777" w:rsidR="007C681E" w:rsidRPr="008968A5" w:rsidRDefault="007C681E" w:rsidP="00DE43CA">
            <w:pPr>
              <w:keepNext/>
              <w:keepLines/>
              <w:numPr>
                <w:ilvl w:val="0"/>
                <w:numId w:val="3"/>
              </w:numPr>
              <w:tabs>
                <w:tab w:val="num" w:pos="380"/>
              </w:tabs>
              <w:overflowPunct w:val="0"/>
              <w:ind w:left="374"/>
              <w:textAlignment w:val="baseline"/>
            </w:pPr>
            <w:r>
              <w:t>Other:</w:t>
            </w:r>
          </w:p>
          <w:p w14:paraId="51FBB6B6" w14:textId="77777777" w:rsidR="007C681E" w:rsidRPr="008968A5" w:rsidRDefault="007C681E" w:rsidP="00DE43CA"/>
          <w:p w14:paraId="409D4A8B" w14:textId="77777777" w:rsidR="007C681E" w:rsidRPr="008968A5" w:rsidRDefault="007C681E" w:rsidP="00DE43CA"/>
          <w:p w14:paraId="6D419BF2" w14:textId="77777777" w:rsidR="007C681E" w:rsidRPr="008968A5" w:rsidRDefault="007C681E" w:rsidP="00776D49"/>
        </w:tc>
        <w:tc>
          <w:tcPr>
            <w:tcW w:w="2047" w:type="pct"/>
          </w:tcPr>
          <w:p w14:paraId="090890DF" w14:textId="79473E1F" w:rsidR="007C681E" w:rsidRPr="008968A5" w:rsidRDefault="007C681E" w:rsidP="00776D49">
            <w:r>
              <w:t>§ </w:t>
            </w:r>
            <w:r w:rsidRPr="008968A5">
              <w:t>26.89(a) states:</w:t>
            </w:r>
          </w:p>
          <w:p w14:paraId="28AA7B87" w14:textId="71E4212A" w:rsidR="007C681E" w:rsidRPr="008968A5" w:rsidRDefault="007C681E" w:rsidP="00776D49">
            <w:r w:rsidRPr="008968A5">
              <w:t>“When an individual has been notified of a requirement for testing and does not appear at the collection site within the time period specified by FFD program procedures, the collector shall inform FFD program management that the individual has not reported for testing. FFD program management shall ensure that the necessary steps are taken to determine whether the individual’s undue tardiness or failure to appear for testing constitutes a violation of the licensee’s or other entity’s FFD policy. If FFD pro</w:t>
            </w:r>
            <w:r>
              <w:t xml:space="preserve">gram management determines </w:t>
            </w:r>
            <w:r w:rsidRPr="008968A5">
              <w:t>that th</w:t>
            </w:r>
            <w:r>
              <w:t xml:space="preserve">e undue tardiness or failure to </w:t>
            </w:r>
            <w:r w:rsidRPr="008968A5">
              <w:t>report fo</w:t>
            </w:r>
            <w:r>
              <w:t xml:space="preserve">r testing represents an attempt </w:t>
            </w:r>
            <w:r w:rsidRPr="008968A5">
              <w:t>to subvert the testing process, the</w:t>
            </w:r>
            <w:r>
              <w:t xml:space="preserve"> </w:t>
            </w:r>
            <w:r w:rsidRPr="008968A5">
              <w:t xml:space="preserve">licensee </w:t>
            </w:r>
            <w:r>
              <w:t xml:space="preserve">or other entity shall impose on </w:t>
            </w:r>
            <w:r w:rsidRPr="008968A5">
              <w:t xml:space="preserve">the individual the sanctions in </w:t>
            </w:r>
            <w:r>
              <w:t>§ </w:t>
            </w:r>
            <w:r w:rsidRPr="008968A5">
              <w:t>26.75(b). If FFD program management determines that the undue tardiness or failure to report does not represent a subversion attempt, the licensee or other entity may not impose sanctions but shall ensure that the individual is tested at the earliest reasonable and practical opportunity after</w:t>
            </w:r>
            <w:r w:rsidR="00DE43CA">
              <w:t xml:space="preserve"> locating the individual.”</w:t>
            </w:r>
          </w:p>
        </w:tc>
      </w:tr>
      <w:tr w:rsidR="007C681E" w:rsidRPr="008968A5" w14:paraId="534D9767" w14:textId="77777777" w:rsidTr="007C681E">
        <w:trPr>
          <w:cantSplit/>
        </w:trPr>
        <w:tc>
          <w:tcPr>
            <w:tcW w:w="307" w:type="pct"/>
          </w:tcPr>
          <w:p w14:paraId="6B568EFE" w14:textId="77777777" w:rsidR="007C681E" w:rsidRPr="008968A5" w:rsidRDefault="007C681E" w:rsidP="00776D49">
            <w:pPr>
              <w:keepNext/>
              <w:keepLines/>
              <w:jc w:val="center"/>
            </w:pPr>
            <w:r w:rsidRPr="008968A5">
              <w:lastRenderedPageBreak/>
              <w:t>C2</w:t>
            </w:r>
          </w:p>
        </w:tc>
        <w:tc>
          <w:tcPr>
            <w:tcW w:w="1149" w:type="pct"/>
          </w:tcPr>
          <w:p w14:paraId="72B88F52" w14:textId="3A9FB85C" w:rsidR="007C681E" w:rsidRPr="008968A5" w:rsidRDefault="007C681E" w:rsidP="00776D49">
            <w:pPr>
              <w:keepNext/>
              <w:keepLines/>
            </w:pPr>
            <w:r w:rsidRPr="008968A5">
              <w:t>What steps are taken if a donor arrives without a photo ID?</w:t>
            </w:r>
          </w:p>
        </w:tc>
        <w:tc>
          <w:tcPr>
            <w:tcW w:w="1497" w:type="pct"/>
          </w:tcPr>
          <w:p w14:paraId="2D5F301B" w14:textId="4DC428D1" w:rsidR="007C681E" w:rsidRPr="0001447E" w:rsidRDefault="007C681E" w:rsidP="00DE43CA">
            <w:pPr>
              <w:keepNext/>
              <w:keepLines/>
              <w:numPr>
                <w:ilvl w:val="0"/>
                <w:numId w:val="3"/>
              </w:numPr>
              <w:tabs>
                <w:tab w:val="num" w:pos="380"/>
              </w:tabs>
              <w:overflowPunct w:val="0"/>
              <w:ind w:left="374"/>
              <w:textAlignment w:val="baseline"/>
            </w:pPr>
            <w:r w:rsidRPr="0001447E">
              <w:t xml:space="preserve">(1) Other than for a </w:t>
            </w:r>
            <w:r>
              <w:t>pre</w:t>
            </w:r>
            <w:r>
              <w:noBreakHyphen/>
              <w:t>access</w:t>
            </w:r>
            <w:r w:rsidRPr="0001447E">
              <w:t xml:space="preserve"> test I proceed with the collection; (2) then I contact FFD program management and do not allow the donor to leave the collection site until his or her identity has been established.</w:t>
            </w:r>
          </w:p>
          <w:p w14:paraId="37C54444" w14:textId="3D272492" w:rsidR="007C681E" w:rsidRPr="008968A5" w:rsidRDefault="007C681E" w:rsidP="00DE43CA">
            <w:pPr>
              <w:keepNext/>
              <w:keepLines/>
              <w:numPr>
                <w:ilvl w:val="0"/>
                <w:numId w:val="3"/>
              </w:numPr>
              <w:tabs>
                <w:tab w:val="num" w:pos="380"/>
              </w:tabs>
              <w:overflowPunct w:val="0"/>
              <w:ind w:left="374"/>
              <w:textAlignment w:val="baseline"/>
            </w:pPr>
            <w:r w:rsidRPr="008968A5">
              <w:t>Continue with the testing process.</w:t>
            </w:r>
          </w:p>
          <w:p w14:paraId="25D8B0FB" w14:textId="21B2D1E1" w:rsidR="007C681E" w:rsidRPr="008968A5" w:rsidRDefault="007C681E" w:rsidP="00DE43CA">
            <w:pPr>
              <w:keepNext/>
              <w:keepLines/>
              <w:numPr>
                <w:ilvl w:val="0"/>
                <w:numId w:val="3"/>
              </w:numPr>
              <w:tabs>
                <w:tab w:val="num" w:pos="380"/>
              </w:tabs>
              <w:overflowPunct w:val="0"/>
              <w:ind w:left="374"/>
              <w:textAlignment w:val="baseline"/>
            </w:pPr>
            <w:r w:rsidRPr="008968A5">
              <w:t xml:space="preserve">We take a digital photograph of the donor and email it to the FFD </w:t>
            </w:r>
            <w:r>
              <w:t xml:space="preserve">program </w:t>
            </w:r>
            <w:r w:rsidRPr="008968A5">
              <w:t>manager for confirmation.</w:t>
            </w:r>
          </w:p>
          <w:p w14:paraId="050A6394"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3022017F" w14:textId="2DABF30D" w:rsidR="00C06B0F" w:rsidRPr="008968A5" w:rsidRDefault="007C681E" w:rsidP="00A95081">
            <w:pPr>
              <w:keepNext/>
              <w:keepLines/>
              <w:numPr>
                <w:ilvl w:val="0"/>
                <w:numId w:val="3"/>
              </w:numPr>
              <w:tabs>
                <w:tab w:val="num" w:pos="380"/>
              </w:tabs>
              <w:overflowPunct w:val="0"/>
              <w:ind w:left="374"/>
              <w:textAlignment w:val="baseline"/>
            </w:pPr>
            <w:r>
              <w:t>Other:</w:t>
            </w:r>
          </w:p>
        </w:tc>
        <w:tc>
          <w:tcPr>
            <w:tcW w:w="2047" w:type="pct"/>
            <w:vMerge w:val="restart"/>
          </w:tcPr>
          <w:p w14:paraId="23A021C1" w14:textId="642A5A3C" w:rsidR="007C681E" w:rsidRPr="008968A5" w:rsidRDefault="007C681E" w:rsidP="00776D49">
            <w:pPr>
              <w:keepNext/>
              <w:keepLines/>
            </w:pPr>
            <w:r>
              <w:t>§ </w:t>
            </w:r>
            <w:r w:rsidRPr="008968A5">
              <w:t>26.89(b)(2) states:</w:t>
            </w:r>
          </w:p>
          <w:p w14:paraId="513BC0EE" w14:textId="00C15553" w:rsidR="007C681E" w:rsidRPr="008968A5" w:rsidRDefault="007C681E" w:rsidP="00776D49">
            <w:pPr>
              <w:keepNext/>
              <w:keepLines/>
            </w:pPr>
            <w:r w:rsidRPr="008968A5">
              <w:t xml:space="preserve">“If the donor cannot produce acceptable identification before any testing that is required under this part other than </w:t>
            </w:r>
            <w:r>
              <w:t>pre</w:t>
            </w:r>
            <w:r>
              <w:noBreakHyphen/>
              <w:t>access</w:t>
            </w:r>
            <w:r w:rsidRPr="008968A5">
              <w:t xml:space="preserve"> testing, the collector shall proceed with the test and immediately inform FFD program management that the donor did not present acceptable identification.</w:t>
            </w:r>
            <w:r w:rsidR="0057322F">
              <w:t xml:space="preserve"> </w:t>
            </w:r>
            <w:r w:rsidRPr="008968A5">
              <w:t>When so informed, FFD program management shall contact the individual’s supervisor to verify in-person the individual’s identity, or, if the supervisor is not available, take other steps to establish the individual’s identity and determine whether the lack of identification was an attempt to subvert the testing process. The donor may not leave the collection site except under supervision until his or her identity has been established.”</w:t>
            </w:r>
          </w:p>
          <w:p w14:paraId="7C653FCD" w14:textId="77777777" w:rsidR="007C681E" w:rsidRPr="008968A5" w:rsidRDefault="007C681E" w:rsidP="00776D49"/>
        </w:tc>
      </w:tr>
      <w:tr w:rsidR="007C681E" w:rsidRPr="008968A5" w14:paraId="14E53B56" w14:textId="77777777" w:rsidTr="007C681E">
        <w:trPr>
          <w:cantSplit/>
        </w:trPr>
        <w:tc>
          <w:tcPr>
            <w:tcW w:w="307" w:type="pct"/>
          </w:tcPr>
          <w:p w14:paraId="62B6350A" w14:textId="77777777" w:rsidR="007C681E" w:rsidRPr="008968A5" w:rsidRDefault="007C681E" w:rsidP="00776D49">
            <w:pPr>
              <w:jc w:val="center"/>
            </w:pPr>
            <w:r w:rsidRPr="008968A5">
              <w:t>C3</w:t>
            </w:r>
          </w:p>
        </w:tc>
        <w:tc>
          <w:tcPr>
            <w:tcW w:w="1149" w:type="pct"/>
          </w:tcPr>
          <w:p w14:paraId="031DACAF" w14:textId="71F9255A" w:rsidR="007C681E" w:rsidRPr="008968A5" w:rsidRDefault="007C681E" w:rsidP="00776D49">
            <w:r w:rsidRPr="008968A5">
              <w:t xml:space="preserve">For a donor without a photo ID, can another licensee employee verify the identity of the donor? </w:t>
            </w:r>
          </w:p>
        </w:tc>
        <w:tc>
          <w:tcPr>
            <w:tcW w:w="1497" w:type="pct"/>
          </w:tcPr>
          <w:p w14:paraId="24766634" w14:textId="77777777" w:rsidR="007C681E" w:rsidRPr="008968A5" w:rsidRDefault="007C681E" w:rsidP="00DE43CA">
            <w:pPr>
              <w:keepNext/>
              <w:keepLines/>
              <w:numPr>
                <w:ilvl w:val="0"/>
                <w:numId w:val="3"/>
              </w:numPr>
              <w:tabs>
                <w:tab w:val="num" w:pos="380"/>
              </w:tabs>
              <w:overflowPunct w:val="0"/>
              <w:ind w:left="374"/>
              <w:textAlignment w:val="baseline"/>
            </w:pPr>
            <w:r w:rsidRPr="008968A5">
              <w:t>Yes, but only the supervisor of the donor.</w:t>
            </w:r>
          </w:p>
          <w:p w14:paraId="6D3BAE4F" w14:textId="77777777" w:rsidR="007C681E" w:rsidRPr="008968A5" w:rsidRDefault="007C681E" w:rsidP="00DE43CA">
            <w:pPr>
              <w:keepNext/>
              <w:keepLines/>
              <w:numPr>
                <w:ilvl w:val="0"/>
                <w:numId w:val="3"/>
              </w:numPr>
              <w:tabs>
                <w:tab w:val="num" w:pos="380"/>
              </w:tabs>
              <w:overflowPunct w:val="0"/>
              <w:ind w:left="374"/>
              <w:textAlignment w:val="baseline"/>
            </w:pPr>
            <w:r w:rsidRPr="008968A5">
              <w:t>Yes, the collection site will accept verification of identity from any other employee (i.e., a non-supervisor) of the licensee.</w:t>
            </w:r>
          </w:p>
          <w:p w14:paraId="259B003E"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2BFB1177" w14:textId="77E3059C" w:rsidR="00C06B0F" w:rsidRPr="008968A5" w:rsidRDefault="007C681E" w:rsidP="00A95081">
            <w:pPr>
              <w:keepNext/>
              <w:keepLines/>
              <w:numPr>
                <w:ilvl w:val="0"/>
                <w:numId w:val="3"/>
              </w:numPr>
              <w:tabs>
                <w:tab w:val="num" w:pos="380"/>
              </w:tabs>
              <w:overflowPunct w:val="0"/>
              <w:ind w:left="374"/>
              <w:textAlignment w:val="baseline"/>
            </w:pPr>
            <w:r>
              <w:t>Other:</w:t>
            </w:r>
          </w:p>
        </w:tc>
        <w:tc>
          <w:tcPr>
            <w:tcW w:w="2047" w:type="pct"/>
            <w:vMerge/>
          </w:tcPr>
          <w:p w14:paraId="59D9D5A0" w14:textId="77777777" w:rsidR="007C681E" w:rsidRPr="008968A5" w:rsidRDefault="007C681E" w:rsidP="00776D49"/>
        </w:tc>
      </w:tr>
      <w:tr w:rsidR="007C681E" w:rsidRPr="008968A5" w14:paraId="4789A005" w14:textId="77777777" w:rsidTr="008E2976">
        <w:trPr>
          <w:cantSplit/>
        </w:trPr>
        <w:tc>
          <w:tcPr>
            <w:tcW w:w="307" w:type="pct"/>
            <w:shd w:val="clear" w:color="auto" w:fill="auto"/>
          </w:tcPr>
          <w:p w14:paraId="39220E69" w14:textId="77777777" w:rsidR="007C681E" w:rsidRPr="008968A5" w:rsidRDefault="007C681E" w:rsidP="00776D49">
            <w:pPr>
              <w:jc w:val="center"/>
            </w:pPr>
            <w:r w:rsidRPr="008968A5">
              <w:t>C4</w:t>
            </w:r>
          </w:p>
        </w:tc>
        <w:tc>
          <w:tcPr>
            <w:tcW w:w="1149" w:type="pct"/>
            <w:shd w:val="clear" w:color="auto" w:fill="auto"/>
          </w:tcPr>
          <w:p w14:paraId="6A8FA683" w14:textId="77777777" w:rsidR="007C681E" w:rsidRPr="008968A5" w:rsidRDefault="007C681E" w:rsidP="00776D49">
            <w:r w:rsidRPr="008968A5">
              <w:t xml:space="preserve">If a donor refuses to cooperate with the collection process, what do you do? </w:t>
            </w:r>
          </w:p>
        </w:tc>
        <w:tc>
          <w:tcPr>
            <w:tcW w:w="1497" w:type="pct"/>
            <w:shd w:val="clear" w:color="auto" w:fill="auto"/>
          </w:tcPr>
          <w:p w14:paraId="23F3DDA9" w14:textId="2ECCC00A" w:rsidR="007C681E" w:rsidRPr="005B1C46" w:rsidRDefault="007C681E" w:rsidP="00DE43CA">
            <w:pPr>
              <w:keepNext/>
              <w:keepLines/>
              <w:numPr>
                <w:ilvl w:val="0"/>
                <w:numId w:val="3"/>
              </w:numPr>
              <w:tabs>
                <w:tab w:val="num" w:pos="380"/>
              </w:tabs>
              <w:overflowPunct w:val="0"/>
              <w:ind w:left="374"/>
              <w:textAlignment w:val="baseline"/>
            </w:pPr>
            <w:r w:rsidRPr="005B1C46">
              <w:t xml:space="preserve">Document the action </w:t>
            </w:r>
            <w:r w:rsidRPr="005B1C46" w:rsidDel="00A80036">
              <w:t xml:space="preserve">on the </w:t>
            </w:r>
            <w:ins w:id="459" w:author="Author">
              <w:r w:rsidR="00A95081">
                <w:t>custody and control form</w:t>
              </w:r>
              <w:r w:rsidR="00A95081" w:rsidRPr="005B1C46">
                <w:t xml:space="preserve"> </w:t>
              </w:r>
            </w:ins>
            <w:r w:rsidRPr="005B1C46">
              <w:t>and contact FFD program management.</w:t>
            </w:r>
          </w:p>
          <w:p w14:paraId="5D8B6FB7" w14:textId="77777777" w:rsidR="007C681E" w:rsidRPr="005B1C46" w:rsidRDefault="007C681E" w:rsidP="00DE43CA">
            <w:pPr>
              <w:keepNext/>
              <w:keepLines/>
              <w:numPr>
                <w:ilvl w:val="0"/>
                <w:numId w:val="3"/>
              </w:numPr>
              <w:tabs>
                <w:tab w:val="num" w:pos="380"/>
              </w:tabs>
              <w:overflowPunct w:val="0"/>
              <w:ind w:left="374"/>
              <w:textAlignment w:val="baseline"/>
            </w:pPr>
            <w:r w:rsidRPr="005B1C46">
              <w:t>Contact FFD management and receive guidance on actions to take.</w:t>
            </w:r>
          </w:p>
          <w:p w14:paraId="20A752E3" w14:textId="57AAA5E1" w:rsidR="00C06B0F" w:rsidRPr="005B1C46" w:rsidRDefault="007C681E" w:rsidP="002D530B">
            <w:pPr>
              <w:keepNext/>
              <w:keepLines/>
              <w:numPr>
                <w:ilvl w:val="0"/>
                <w:numId w:val="3"/>
              </w:numPr>
              <w:tabs>
                <w:tab w:val="num" w:pos="380"/>
              </w:tabs>
              <w:overflowPunct w:val="0"/>
              <w:ind w:left="374"/>
              <w:textAlignment w:val="baseline"/>
            </w:pPr>
            <w:r w:rsidRPr="005B1C46">
              <w:t>Other:</w:t>
            </w:r>
          </w:p>
          <w:p w14:paraId="019154CB" w14:textId="77777777" w:rsidR="00C06B0F" w:rsidRPr="005B1C46" w:rsidRDefault="00C06B0F" w:rsidP="00C06B0F">
            <w:pPr>
              <w:keepNext/>
              <w:keepLines/>
              <w:overflowPunct w:val="0"/>
              <w:textAlignment w:val="baseline"/>
            </w:pPr>
          </w:p>
          <w:p w14:paraId="6098C894" w14:textId="15ABF98D" w:rsidR="00C06B0F" w:rsidRPr="005B1C46" w:rsidRDefault="00C06B0F" w:rsidP="00227024">
            <w:pPr>
              <w:keepNext/>
              <w:keepLines/>
              <w:overflowPunct w:val="0"/>
              <w:textAlignment w:val="baseline"/>
            </w:pPr>
          </w:p>
        </w:tc>
        <w:tc>
          <w:tcPr>
            <w:tcW w:w="2047" w:type="pct"/>
            <w:shd w:val="clear" w:color="auto" w:fill="auto"/>
          </w:tcPr>
          <w:p w14:paraId="6053BDB1" w14:textId="47D4A429" w:rsidR="007C681E" w:rsidRPr="008968A5" w:rsidRDefault="007C681E" w:rsidP="00776D49">
            <w:r>
              <w:t>§ </w:t>
            </w:r>
            <w:r w:rsidRPr="008968A5">
              <w:t>26.89(c) states:</w:t>
            </w:r>
          </w:p>
          <w:p w14:paraId="07A106AC" w14:textId="5A2BCB07" w:rsidR="00F91F32" w:rsidRPr="008968A5" w:rsidRDefault="007C681E" w:rsidP="00CE59EE">
            <w:r w:rsidRPr="008968A5">
              <w:t>“If the donor refuses to cooperate in the collection procedures, the collector shall inform FFD program management to obtain guidance on the actions to be taken.”</w:t>
            </w:r>
          </w:p>
        </w:tc>
      </w:tr>
      <w:tr w:rsidR="007C681E" w:rsidRPr="008968A5" w14:paraId="3AEC3A2B" w14:textId="77777777" w:rsidTr="007C681E">
        <w:trPr>
          <w:cantSplit/>
        </w:trPr>
        <w:tc>
          <w:tcPr>
            <w:tcW w:w="307" w:type="pct"/>
          </w:tcPr>
          <w:p w14:paraId="05CCA7C0" w14:textId="77777777" w:rsidR="007C681E" w:rsidRPr="008968A5" w:rsidRDefault="007C681E" w:rsidP="00776D49">
            <w:pPr>
              <w:jc w:val="center"/>
            </w:pPr>
            <w:r w:rsidRPr="008968A5">
              <w:lastRenderedPageBreak/>
              <w:t>C5</w:t>
            </w:r>
          </w:p>
        </w:tc>
        <w:tc>
          <w:tcPr>
            <w:tcW w:w="1149" w:type="pct"/>
          </w:tcPr>
          <w:p w14:paraId="174C329D" w14:textId="77777777" w:rsidR="007C681E" w:rsidRPr="008968A5" w:rsidRDefault="007C681E" w:rsidP="00776D49">
            <w:r w:rsidRPr="008968A5">
              <w:t>If for-cause drug and alcohol testing is being conducted, which test is performed first?</w:t>
            </w:r>
          </w:p>
        </w:tc>
        <w:tc>
          <w:tcPr>
            <w:tcW w:w="1497" w:type="pct"/>
          </w:tcPr>
          <w:p w14:paraId="613E7DE9" w14:textId="77777777" w:rsidR="007C681E" w:rsidRPr="008968A5" w:rsidRDefault="007C681E" w:rsidP="00DE43CA">
            <w:pPr>
              <w:keepNext/>
              <w:keepLines/>
              <w:numPr>
                <w:ilvl w:val="0"/>
                <w:numId w:val="3"/>
              </w:numPr>
              <w:tabs>
                <w:tab w:val="num" w:pos="380"/>
              </w:tabs>
              <w:overflowPunct w:val="0"/>
              <w:ind w:left="374"/>
              <w:textAlignment w:val="baseline"/>
            </w:pPr>
            <w:r w:rsidRPr="008968A5">
              <w:t>We always conduct alcohol testing first when a drug and alcohol tests are to be performed.</w:t>
            </w:r>
          </w:p>
          <w:p w14:paraId="35713B6C" w14:textId="77777777" w:rsidR="007C681E" w:rsidRPr="008968A5" w:rsidRDefault="007C681E" w:rsidP="00DE43CA">
            <w:pPr>
              <w:keepNext/>
              <w:keepLines/>
              <w:numPr>
                <w:ilvl w:val="0"/>
                <w:numId w:val="3"/>
              </w:numPr>
              <w:tabs>
                <w:tab w:val="num" w:pos="380"/>
              </w:tabs>
              <w:overflowPunct w:val="0"/>
              <w:ind w:left="374"/>
              <w:textAlignment w:val="baseline"/>
            </w:pPr>
            <w:r w:rsidRPr="008968A5">
              <w:t>Drug test.</w:t>
            </w:r>
          </w:p>
          <w:p w14:paraId="540167AA" w14:textId="77777777" w:rsidR="007C681E" w:rsidRPr="008968A5" w:rsidRDefault="007C681E" w:rsidP="00DE43CA">
            <w:pPr>
              <w:keepNext/>
              <w:keepLines/>
              <w:numPr>
                <w:ilvl w:val="0"/>
                <w:numId w:val="3"/>
              </w:numPr>
              <w:tabs>
                <w:tab w:val="num" w:pos="380"/>
              </w:tabs>
              <w:overflowPunct w:val="0"/>
              <w:ind w:left="374"/>
              <w:textAlignment w:val="baseline"/>
            </w:pPr>
            <w:r w:rsidRPr="008968A5">
              <w:t>Either or is fine.</w:t>
            </w:r>
          </w:p>
          <w:p w14:paraId="2963CF91" w14:textId="72C09089" w:rsidR="00BF52D6" w:rsidRPr="008968A5" w:rsidRDefault="007C681E" w:rsidP="00A95081">
            <w:pPr>
              <w:keepNext/>
              <w:keepLines/>
              <w:numPr>
                <w:ilvl w:val="0"/>
                <w:numId w:val="3"/>
              </w:numPr>
              <w:tabs>
                <w:tab w:val="num" w:pos="380"/>
              </w:tabs>
              <w:overflowPunct w:val="0"/>
              <w:ind w:left="374"/>
              <w:textAlignment w:val="baseline"/>
            </w:pPr>
            <w:r>
              <w:t>Other:</w:t>
            </w:r>
          </w:p>
        </w:tc>
        <w:tc>
          <w:tcPr>
            <w:tcW w:w="2047" w:type="pct"/>
          </w:tcPr>
          <w:p w14:paraId="751EBD79" w14:textId="43AA961B" w:rsidR="007C681E" w:rsidRPr="008968A5" w:rsidRDefault="007C681E" w:rsidP="00776D49">
            <w:r>
              <w:t>§ </w:t>
            </w:r>
            <w:r w:rsidRPr="008968A5">
              <w:t>26.93(b) states:</w:t>
            </w:r>
          </w:p>
          <w:p w14:paraId="3757B5F5" w14:textId="481D573D" w:rsidR="007C681E" w:rsidRPr="008968A5" w:rsidRDefault="007C681E" w:rsidP="00776D49">
            <w:r w:rsidRPr="008968A5">
              <w:t>“With the exception of the 15-minute waiting period, if necessary, the collector shall begin for-cause alcohol and/or drug testing as soon as reasonably practical after the decision is made that for-cause testing is required. When for-cause alcohol testing is required, alcohol testing may not be delayed by collecting a specimen for drug testing.”</w:t>
            </w:r>
          </w:p>
        </w:tc>
      </w:tr>
      <w:tr w:rsidR="007C681E" w:rsidRPr="008968A5" w14:paraId="0D921927" w14:textId="77777777" w:rsidTr="007C681E">
        <w:trPr>
          <w:cantSplit/>
        </w:trPr>
        <w:tc>
          <w:tcPr>
            <w:tcW w:w="307" w:type="pct"/>
          </w:tcPr>
          <w:p w14:paraId="13804603" w14:textId="77777777" w:rsidR="007C681E" w:rsidRPr="008968A5" w:rsidRDefault="007C681E" w:rsidP="00776D49">
            <w:pPr>
              <w:jc w:val="center"/>
            </w:pPr>
            <w:r w:rsidRPr="008968A5">
              <w:t>C6</w:t>
            </w:r>
          </w:p>
        </w:tc>
        <w:tc>
          <w:tcPr>
            <w:tcW w:w="1149" w:type="pct"/>
          </w:tcPr>
          <w:p w14:paraId="3B0A9205" w14:textId="024D6227" w:rsidR="007C681E" w:rsidRDefault="007C681E" w:rsidP="00776D49">
            <w:r w:rsidRPr="008968A5">
              <w:t>What steps must be taken if a donor states that he or she had eaten, drank, belched, or put anything into his or her mouth,</w:t>
            </w:r>
          </w:p>
          <w:p w14:paraId="1F9094BF" w14:textId="77F8ED52" w:rsidR="007C681E" w:rsidRPr="008968A5" w:rsidRDefault="007C681E" w:rsidP="00776D49">
            <w:r>
              <w:t>1</w:t>
            </w:r>
            <w:r w:rsidRPr="008968A5">
              <w:t>5</w:t>
            </w:r>
            <w:r>
              <w:t> minutes</w:t>
            </w:r>
            <w:r w:rsidRPr="008968A5">
              <w:t xml:space="preserve"> prior to the initial breath test?</w:t>
            </w:r>
          </w:p>
        </w:tc>
        <w:tc>
          <w:tcPr>
            <w:tcW w:w="1497" w:type="pct"/>
          </w:tcPr>
          <w:p w14:paraId="08A72F71" w14:textId="77777777" w:rsidR="007C681E" w:rsidRPr="008968A5" w:rsidRDefault="007C681E" w:rsidP="00DE43CA">
            <w:pPr>
              <w:keepNext/>
              <w:keepLines/>
              <w:numPr>
                <w:ilvl w:val="0"/>
                <w:numId w:val="3"/>
              </w:numPr>
              <w:tabs>
                <w:tab w:val="num" w:pos="380"/>
              </w:tabs>
              <w:overflowPunct w:val="0"/>
              <w:ind w:left="374"/>
              <w:textAlignment w:val="baseline"/>
            </w:pPr>
            <w:r w:rsidRPr="008968A5">
              <w:t>Implement a 15-minute waiting period and explain that the initial and, if needed, confirmatory tests, will be conducted at the end of the period.</w:t>
            </w:r>
          </w:p>
          <w:p w14:paraId="10D3C38B" w14:textId="77777777" w:rsidR="007C681E" w:rsidRPr="008968A5" w:rsidRDefault="007C681E" w:rsidP="00DE43CA">
            <w:pPr>
              <w:keepNext/>
              <w:keepLines/>
              <w:numPr>
                <w:ilvl w:val="0"/>
                <w:numId w:val="3"/>
              </w:numPr>
              <w:tabs>
                <w:tab w:val="num" w:pos="380"/>
              </w:tabs>
              <w:overflowPunct w:val="0"/>
              <w:ind w:left="374"/>
              <w:textAlignment w:val="baseline"/>
            </w:pPr>
            <w:r w:rsidRPr="008968A5">
              <w:t>Implement a waiting period of uncertain length.</w:t>
            </w:r>
          </w:p>
          <w:p w14:paraId="27015588"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793B186C" w14:textId="426DCCBE" w:rsidR="00BF52D6" w:rsidRPr="00CF0574" w:rsidRDefault="007C681E" w:rsidP="00A95081">
            <w:pPr>
              <w:keepNext/>
              <w:keepLines/>
              <w:numPr>
                <w:ilvl w:val="0"/>
                <w:numId w:val="3"/>
              </w:numPr>
              <w:tabs>
                <w:tab w:val="num" w:pos="380"/>
              </w:tabs>
              <w:overflowPunct w:val="0"/>
              <w:spacing w:after="60"/>
              <w:ind w:left="374"/>
              <w:textAlignment w:val="baseline"/>
            </w:pPr>
            <w:r>
              <w:t>Other:</w:t>
            </w:r>
          </w:p>
        </w:tc>
        <w:tc>
          <w:tcPr>
            <w:tcW w:w="2047" w:type="pct"/>
          </w:tcPr>
          <w:p w14:paraId="6B24D527" w14:textId="0544AE28" w:rsidR="007C681E" w:rsidRPr="008968A5" w:rsidRDefault="007C681E" w:rsidP="00776D49">
            <w:r>
              <w:t>§ </w:t>
            </w:r>
            <w:r w:rsidRPr="008968A5">
              <w:t>26.93(a) states:</w:t>
            </w:r>
          </w:p>
          <w:p w14:paraId="7F1224FC" w14:textId="05CE423E" w:rsidR="007C681E" w:rsidRPr="008968A5" w:rsidRDefault="007C681E" w:rsidP="00776D49">
            <w:r w:rsidRPr="008968A5">
              <w:t>“(</w:t>
            </w:r>
            <w:r w:rsidRPr="00742EDA">
              <w:t>3</w:t>
            </w:r>
            <w:r w:rsidRPr="008968A5">
              <w:t xml:space="preserve">) If the donor states that he or she has engaged in any of the activities listed in paragraph (a)(1) of this </w:t>
            </w:r>
            <w:r w:rsidR="0026251F">
              <w:t>section</w:t>
            </w:r>
            <w:r w:rsidRPr="008968A5">
              <w:t>, inform the donor that a 15-minute waiting period is necessary to prevent an accumulation of mouth alcohol from leading to an artificially hi</w:t>
            </w:r>
            <w:r>
              <w:t>gh reading.</w:t>
            </w:r>
            <w:r w:rsidR="00F6172A">
              <w:t>..</w:t>
            </w:r>
          </w:p>
          <w:p w14:paraId="7621E66F" w14:textId="3EFD1784" w:rsidR="007C681E" w:rsidRPr="00CF0574" w:rsidRDefault="007C681E" w:rsidP="00776D49">
            <w:r>
              <w:t>(</w:t>
            </w:r>
            <w:r w:rsidRPr="00742EDA">
              <w:t>5</w:t>
            </w:r>
            <w:r>
              <w:t xml:space="preserve">) Explain that </w:t>
            </w:r>
            <w:r w:rsidRPr="008968A5">
              <w:t>the initial and confirmatory tests,</w:t>
            </w:r>
            <w:r>
              <w:t xml:space="preserve"> </w:t>
            </w:r>
            <w:r w:rsidRPr="008968A5">
              <w:t xml:space="preserve">if a confirmatory test is necessary, will be conducted at the end of the waiting period, even if the donor has </w:t>
            </w:r>
            <w:r>
              <w:t>not followed the instructions.”</w:t>
            </w:r>
          </w:p>
        </w:tc>
      </w:tr>
      <w:tr w:rsidR="007C681E" w:rsidRPr="008968A5" w14:paraId="63E256AD" w14:textId="77777777" w:rsidTr="007C681E">
        <w:trPr>
          <w:cantSplit/>
        </w:trPr>
        <w:tc>
          <w:tcPr>
            <w:tcW w:w="307" w:type="pct"/>
          </w:tcPr>
          <w:p w14:paraId="38DBA524" w14:textId="77777777" w:rsidR="007C681E" w:rsidRPr="008968A5" w:rsidRDefault="007C681E" w:rsidP="00776D49">
            <w:pPr>
              <w:jc w:val="center"/>
              <w:rPr>
                <w:highlight w:val="yellow"/>
              </w:rPr>
            </w:pPr>
            <w:r w:rsidRPr="008968A5">
              <w:lastRenderedPageBreak/>
              <w:t>C7</w:t>
            </w:r>
          </w:p>
        </w:tc>
        <w:tc>
          <w:tcPr>
            <w:tcW w:w="1149" w:type="pct"/>
          </w:tcPr>
          <w:p w14:paraId="5D5B23DA" w14:textId="77777777" w:rsidR="007C681E" w:rsidRPr="008968A5" w:rsidRDefault="007C681E" w:rsidP="00776D49">
            <w:pPr>
              <w:rPr>
                <w:highlight w:val="yellow"/>
              </w:rPr>
            </w:pPr>
            <w:r w:rsidRPr="008968A5">
              <w:t xml:space="preserve">If problems occur while administering a breath test that requires an additional collection(s), which is the valid test result? </w:t>
            </w:r>
          </w:p>
        </w:tc>
        <w:tc>
          <w:tcPr>
            <w:tcW w:w="1497" w:type="pct"/>
          </w:tcPr>
          <w:p w14:paraId="0C7B50DE" w14:textId="77777777" w:rsidR="007C681E" w:rsidRPr="008968A5" w:rsidRDefault="007C681E" w:rsidP="00DE43CA">
            <w:pPr>
              <w:keepNext/>
              <w:keepLines/>
              <w:numPr>
                <w:ilvl w:val="0"/>
                <w:numId w:val="3"/>
              </w:numPr>
              <w:tabs>
                <w:tab w:val="num" w:pos="380"/>
              </w:tabs>
              <w:overflowPunct w:val="0"/>
              <w:ind w:left="374"/>
              <w:textAlignment w:val="baseline"/>
            </w:pPr>
            <w:r w:rsidRPr="008968A5">
              <w:t>The first successful collection.</w:t>
            </w:r>
          </w:p>
          <w:p w14:paraId="71DA12FC" w14:textId="77777777" w:rsidR="007C681E" w:rsidRPr="008968A5" w:rsidRDefault="007C681E" w:rsidP="00DE43CA">
            <w:pPr>
              <w:keepNext/>
              <w:keepLines/>
              <w:numPr>
                <w:ilvl w:val="0"/>
                <w:numId w:val="3"/>
              </w:numPr>
              <w:tabs>
                <w:tab w:val="num" w:pos="380"/>
              </w:tabs>
              <w:overflowPunct w:val="0"/>
              <w:ind w:left="374"/>
              <w:textAlignment w:val="baseline"/>
            </w:pPr>
            <w:r w:rsidRPr="008968A5">
              <w:t>I don’t know.</w:t>
            </w:r>
          </w:p>
          <w:p w14:paraId="5617528B" w14:textId="77777777" w:rsidR="007C681E" w:rsidRPr="008968A5" w:rsidRDefault="007C681E" w:rsidP="00DE43CA">
            <w:pPr>
              <w:keepNext/>
              <w:keepLines/>
              <w:numPr>
                <w:ilvl w:val="0"/>
                <w:numId w:val="3"/>
              </w:numPr>
              <w:tabs>
                <w:tab w:val="num" w:pos="380"/>
              </w:tabs>
              <w:overflowPunct w:val="0"/>
              <w:ind w:left="374"/>
              <w:textAlignment w:val="baseline"/>
            </w:pPr>
            <w:r>
              <w:t>Other:</w:t>
            </w:r>
          </w:p>
          <w:p w14:paraId="57C68838" w14:textId="77777777" w:rsidR="007C681E" w:rsidRDefault="007C681E" w:rsidP="00DE43CA">
            <w:pPr>
              <w:keepNext/>
              <w:keepLines/>
              <w:overflowPunct w:val="0"/>
              <w:textAlignment w:val="baseline"/>
            </w:pPr>
          </w:p>
          <w:p w14:paraId="1A9E286B" w14:textId="77777777" w:rsidR="007C681E" w:rsidRPr="005856B9" w:rsidRDefault="007C681E" w:rsidP="00DE43CA">
            <w:pPr>
              <w:keepNext/>
              <w:keepLines/>
              <w:overflowPunct w:val="0"/>
              <w:textAlignment w:val="baseline"/>
            </w:pPr>
          </w:p>
          <w:p w14:paraId="7664B17E" w14:textId="77777777" w:rsidR="007C681E" w:rsidRPr="008968A5" w:rsidRDefault="007C681E" w:rsidP="00776D49">
            <w:pPr>
              <w:tabs>
                <w:tab w:val="left" w:pos="435"/>
              </w:tabs>
              <w:rPr>
                <w:highlight w:val="yellow"/>
              </w:rPr>
            </w:pPr>
          </w:p>
        </w:tc>
        <w:tc>
          <w:tcPr>
            <w:tcW w:w="2047" w:type="pct"/>
          </w:tcPr>
          <w:p w14:paraId="0FFA3739" w14:textId="13F2FB0A" w:rsidR="007C681E" w:rsidRPr="008968A5" w:rsidRDefault="007C681E" w:rsidP="00776D49">
            <w:r>
              <w:t>§ </w:t>
            </w:r>
            <w:r w:rsidRPr="008968A5">
              <w:t>26.95(c) states:</w:t>
            </w:r>
            <w:r w:rsidR="0057322F">
              <w:t xml:space="preserve"> </w:t>
            </w:r>
            <w:r w:rsidR="00BC245D">
              <w:br/>
            </w:r>
            <w:r w:rsidRPr="008968A5">
              <w:t>“Unless problems in administering the breath test require an additional collection, only one breath specimen may be collected for the initial test. If an additional collection(s) is required, the collector shall rely on the test result from the first successful collection to determine the need for confirmatory testing.”</w:t>
            </w:r>
          </w:p>
          <w:p w14:paraId="0D253058" w14:textId="77777777" w:rsidR="007C681E" w:rsidRPr="008968A5" w:rsidRDefault="007C681E" w:rsidP="00776D49"/>
          <w:p w14:paraId="66BC6101" w14:textId="6B9576B6" w:rsidR="007C681E" w:rsidRPr="00CF0574" w:rsidRDefault="007C681E" w:rsidP="00776D49">
            <w:r>
              <w:t>§ </w:t>
            </w:r>
            <w:r w:rsidRPr="008968A5">
              <w:t>26.101(c) states:</w:t>
            </w:r>
            <w:r w:rsidR="0057322F">
              <w:t xml:space="preserve"> </w:t>
            </w:r>
            <w:r w:rsidR="00BC245D">
              <w:br/>
            </w:r>
            <w:r w:rsidRPr="008968A5">
              <w:t>“Unless there are problems in administering the breath test that require an additional collection, the collector shall collect only one breath specimen for the confirmatory test. If an additional collection(s) is required because of problems in administering the breath test, the collector shall rely on the breath specimen from the first successful collection to determine the confirmatory test result. Collection procedures may not require collectors to calculate an average or otherwise combine results from two or more breath specimens to determine</w:t>
            </w:r>
            <w:r>
              <w:t xml:space="preserve"> the confirmatory test result.”</w:t>
            </w:r>
          </w:p>
        </w:tc>
      </w:tr>
    </w:tbl>
    <w:p w14:paraId="7D241997" w14:textId="77777777" w:rsidR="00B21A1F" w:rsidRDefault="00B21A1F" w:rsidP="00776D49"/>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4"/>
        <w:gridCol w:w="2971"/>
        <w:gridCol w:w="3871"/>
        <w:gridCol w:w="5294"/>
      </w:tblGrid>
      <w:tr w:rsidR="00A36AFE" w:rsidRPr="008968A5" w14:paraId="20C91B8F" w14:textId="77777777" w:rsidTr="00DB2271">
        <w:trPr>
          <w:cantSplit/>
          <w:tblHeader/>
        </w:trPr>
        <w:tc>
          <w:tcPr>
            <w:tcW w:w="5000" w:type="pct"/>
            <w:gridSpan w:val="4"/>
            <w:shd w:val="clear" w:color="auto" w:fill="CCCCCC"/>
            <w:vAlign w:val="center"/>
          </w:tcPr>
          <w:p w14:paraId="4C9F92A1" w14:textId="5FF825C7" w:rsidR="00A36AFE" w:rsidRPr="00C35DC6" w:rsidRDefault="00A36AFE" w:rsidP="00776D49">
            <w:pPr>
              <w:keepNext/>
              <w:keepLines/>
            </w:pPr>
            <w:r w:rsidRPr="00C35DC6">
              <w:lastRenderedPageBreak/>
              <w:t>D.</w:t>
            </w:r>
            <w:r w:rsidR="0057322F">
              <w:t xml:space="preserve"> </w:t>
            </w:r>
            <w:r w:rsidR="00B962E4">
              <w:t xml:space="preserve">Breath Collection, </w:t>
            </w:r>
            <w:r w:rsidRPr="00C35DC6">
              <w:t>Observing the Facility</w:t>
            </w:r>
          </w:p>
        </w:tc>
      </w:tr>
      <w:tr w:rsidR="009D0345" w:rsidRPr="008968A5" w14:paraId="478FABC4" w14:textId="77777777" w:rsidTr="004E478E">
        <w:trPr>
          <w:cantSplit/>
          <w:tblHeader/>
        </w:trPr>
        <w:tc>
          <w:tcPr>
            <w:tcW w:w="307" w:type="pct"/>
          </w:tcPr>
          <w:p w14:paraId="5E32F418" w14:textId="0A48B383" w:rsidR="009D0345" w:rsidRPr="008968A5" w:rsidRDefault="009D0345" w:rsidP="00776D49">
            <w:pPr>
              <w:jc w:val="center"/>
            </w:pPr>
            <w:r w:rsidRPr="000F4D83">
              <w:t>Num.</w:t>
            </w:r>
          </w:p>
        </w:tc>
        <w:tc>
          <w:tcPr>
            <w:tcW w:w="1149" w:type="pct"/>
          </w:tcPr>
          <w:p w14:paraId="63CB30EE" w14:textId="221B5FE4" w:rsidR="009D0345" w:rsidRPr="008968A5" w:rsidRDefault="009D0345" w:rsidP="00776D49">
            <w:r w:rsidRPr="000F4D83">
              <w:t>Question</w:t>
            </w:r>
          </w:p>
        </w:tc>
        <w:tc>
          <w:tcPr>
            <w:tcW w:w="1497" w:type="pct"/>
          </w:tcPr>
          <w:p w14:paraId="0521101A" w14:textId="0F3A6341" w:rsidR="009D0345" w:rsidRPr="008968A5" w:rsidRDefault="009D0345" w:rsidP="00496144">
            <w:pPr>
              <w:keepNext/>
              <w:keepLines/>
              <w:overflowPunct w:val="0"/>
              <w:textAlignment w:val="baseline"/>
            </w:pPr>
            <w:r w:rsidRPr="000F4D83">
              <w:t>Answer</w:t>
            </w:r>
          </w:p>
        </w:tc>
        <w:tc>
          <w:tcPr>
            <w:tcW w:w="2047" w:type="pct"/>
          </w:tcPr>
          <w:p w14:paraId="60736FAA" w14:textId="4DFE7BA5" w:rsidR="009D0345" w:rsidRPr="008968A5" w:rsidRDefault="009D0345" w:rsidP="00776D49">
            <w:pPr>
              <w:keepNext/>
              <w:keepLines/>
            </w:pPr>
            <w:r w:rsidRPr="000F4D83">
              <w:t>NRC R</w:t>
            </w:r>
            <w:r>
              <w:t>egulation(s)</w:t>
            </w:r>
          </w:p>
        </w:tc>
      </w:tr>
      <w:tr w:rsidR="009D0345" w:rsidRPr="008968A5" w14:paraId="732F5EEC" w14:textId="77777777" w:rsidTr="004E478E">
        <w:trPr>
          <w:cantSplit/>
        </w:trPr>
        <w:tc>
          <w:tcPr>
            <w:tcW w:w="307" w:type="pct"/>
          </w:tcPr>
          <w:p w14:paraId="6DBD6454" w14:textId="77777777" w:rsidR="009D0345" w:rsidRPr="008968A5" w:rsidRDefault="009D0345" w:rsidP="00776D49">
            <w:pPr>
              <w:jc w:val="center"/>
            </w:pPr>
            <w:r w:rsidRPr="008968A5">
              <w:t>D1</w:t>
            </w:r>
          </w:p>
        </w:tc>
        <w:tc>
          <w:tcPr>
            <w:tcW w:w="1149" w:type="pct"/>
          </w:tcPr>
          <w:p w14:paraId="15BEDA76" w14:textId="77777777" w:rsidR="009D0345" w:rsidRPr="008968A5" w:rsidRDefault="009D0345" w:rsidP="00776D49">
            <w:r w:rsidRPr="008968A5">
              <w:t>Is the facility used for breath collections secure at all times?</w:t>
            </w:r>
          </w:p>
        </w:tc>
        <w:tc>
          <w:tcPr>
            <w:tcW w:w="1497" w:type="pct"/>
          </w:tcPr>
          <w:p w14:paraId="55CFA2BA" w14:textId="6DBB2B90" w:rsidR="009D0345" w:rsidRPr="008968A5" w:rsidRDefault="009D0345" w:rsidP="00DE43CA">
            <w:pPr>
              <w:keepNext/>
              <w:keepLines/>
              <w:numPr>
                <w:ilvl w:val="0"/>
                <w:numId w:val="3"/>
              </w:numPr>
              <w:tabs>
                <w:tab w:val="num" w:pos="380"/>
              </w:tabs>
              <w:overflowPunct w:val="0"/>
              <w:ind w:left="374"/>
              <w:textAlignment w:val="baseline"/>
            </w:pPr>
            <w:r w:rsidRPr="008968A5">
              <w:t>Yes, only authorized collection site staff are permitted in the areas where specimen collections are conducted</w:t>
            </w:r>
            <w:ins w:id="460" w:author="Author">
              <w:r w:rsidR="009406DD">
                <w:t>,</w:t>
              </w:r>
            </w:ins>
            <w:r w:rsidRPr="008968A5">
              <w:t xml:space="preserve"> and equipment and materials are stored. All other persons are escorted when entering secure areas in the collection site.</w:t>
            </w:r>
          </w:p>
          <w:p w14:paraId="19A2ACD0" w14:textId="77777777" w:rsidR="009D0345" w:rsidRPr="008968A5" w:rsidRDefault="009D0345" w:rsidP="00DE43CA">
            <w:pPr>
              <w:keepNext/>
              <w:keepLines/>
              <w:numPr>
                <w:ilvl w:val="0"/>
                <w:numId w:val="3"/>
              </w:numPr>
              <w:tabs>
                <w:tab w:val="num" w:pos="380"/>
              </w:tabs>
              <w:overflowPunct w:val="0"/>
              <w:ind w:left="374"/>
              <w:textAlignment w:val="baseline"/>
            </w:pPr>
            <w:r w:rsidRPr="008968A5">
              <w:t>No, unauthorized staff have access to the collection area, equipment, and/or materials at times during the day.</w:t>
            </w:r>
          </w:p>
          <w:p w14:paraId="10CC68FA" w14:textId="77777777" w:rsidR="009D0345" w:rsidRPr="008968A5" w:rsidRDefault="009D0345" w:rsidP="00DE43CA">
            <w:pPr>
              <w:keepNext/>
              <w:keepLines/>
              <w:numPr>
                <w:ilvl w:val="0"/>
                <w:numId w:val="3"/>
              </w:numPr>
              <w:tabs>
                <w:tab w:val="num" w:pos="380"/>
              </w:tabs>
              <w:overflowPunct w:val="0"/>
              <w:ind w:left="374"/>
              <w:textAlignment w:val="baseline"/>
            </w:pPr>
            <w:r>
              <w:t>Other:</w:t>
            </w:r>
          </w:p>
          <w:p w14:paraId="408160BF" w14:textId="77777777" w:rsidR="009D0345" w:rsidRDefault="009D0345" w:rsidP="00DE43CA"/>
          <w:p w14:paraId="3E694AFD" w14:textId="77777777" w:rsidR="009D0345" w:rsidRDefault="009D0345" w:rsidP="00776D49"/>
          <w:p w14:paraId="0CE40841" w14:textId="77777777" w:rsidR="009D0345" w:rsidRPr="008968A5" w:rsidRDefault="009D0345" w:rsidP="00776D49"/>
        </w:tc>
        <w:tc>
          <w:tcPr>
            <w:tcW w:w="2047" w:type="pct"/>
          </w:tcPr>
          <w:p w14:paraId="231D5964" w14:textId="40831266" w:rsidR="009D0345" w:rsidRPr="008968A5" w:rsidRDefault="009D0345" w:rsidP="00776D49">
            <w:pPr>
              <w:keepNext/>
              <w:keepLines/>
            </w:pPr>
            <w:r>
              <w:t>§ </w:t>
            </w:r>
            <w:r w:rsidRPr="008968A5">
              <w:t>26.87(d) states:</w:t>
            </w:r>
          </w:p>
          <w:p w14:paraId="37FB1883" w14:textId="52DD1F79" w:rsidR="009D0345" w:rsidRPr="008968A5" w:rsidRDefault="009D0345" w:rsidP="00776D49">
            <w:pPr>
              <w:keepNext/>
              <w:keepLines/>
            </w:pPr>
            <w:r w:rsidRPr="008968A5">
              <w:t>“Licensees and other entities shall take the following measures to prevent unauthorized access to the collection site that could compromise the integrity of the collection process or the specimens</w:t>
            </w:r>
            <w:ins w:id="461" w:author="Author">
              <w:r w:rsidR="00683463" w:rsidRPr="0042021B">
                <w:t>.</w:t>
              </w:r>
            </w:ins>
            <w:del w:id="462" w:author="Author">
              <w:r w:rsidRPr="0042021B" w:rsidDel="00683463">
                <w:delText>:</w:delText>
              </w:r>
            </w:del>
          </w:p>
          <w:p w14:paraId="36E8227F" w14:textId="7F65B0C9" w:rsidR="009D0345" w:rsidRPr="008968A5" w:rsidRDefault="009D0345" w:rsidP="00776D49">
            <w:pPr>
              <w:keepNext/>
              <w:keepLines/>
            </w:pPr>
            <w:r w:rsidRPr="008968A5">
              <w:t>(1) Unauthorized personnel may not be permitted in any part of the designated collection site where specimens are collected or stored;</w:t>
            </w:r>
          </w:p>
          <w:p w14:paraId="028031DD" w14:textId="7B3C1823" w:rsidR="009D0345" w:rsidRPr="008968A5" w:rsidRDefault="009D0345" w:rsidP="00776D49">
            <w:pPr>
              <w:keepNext/>
              <w:keepLines/>
            </w:pPr>
            <w:r w:rsidRPr="008968A5">
              <w:t>(2) A designated collection site must be secure. If a collection site is dedicated solely to specimen collection, it must be secure at all times. Methods of assuring security may include, but are not limited to, physical measures to control access, such as locked doors, alarms, or visual monitoring of the collection site when it is not occupied; and</w:t>
            </w:r>
          </w:p>
          <w:p w14:paraId="0B05A8F4" w14:textId="20E0CA9D" w:rsidR="00635DCF" w:rsidRPr="008968A5" w:rsidRDefault="009D0345" w:rsidP="00776D49">
            <w:pPr>
              <w:keepNext/>
              <w:keepLines/>
            </w:pPr>
            <w:r w:rsidRPr="008968A5">
              <w:t xml:space="preserve">(3) If a collection site cannot be dedicated solely to collecting specimens, the portion of the facility that is used for specimen collection must be secured and, during the time period during which a specimen is being collected, a sign must be posted to indicate that access is permitted </w:t>
            </w:r>
            <w:r w:rsidR="00DE43CA">
              <w:t>only for authorized personnel.”</w:t>
            </w:r>
          </w:p>
        </w:tc>
      </w:tr>
      <w:tr w:rsidR="009D0345" w:rsidRPr="008968A5" w14:paraId="132C10F5" w14:textId="77777777" w:rsidTr="004E478E">
        <w:trPr>
          <w:cantSplit/>
        </w:trPr>
        <w:tc>
          <w:tcPr>
            <w:tcW w:w="307" w:type="pct"/>
          </w:tcPr>
          <w:p w14:paraId="7B59831A" w14:textId="77777777" w:rsidR="009D0345" w:rsidRPr="008968A5" w:rsidRDefault="009D0345" w:rsidP="00776D49">
            <w:pPr>
              <w:jc w:val="center"/>
            </w:pPr>
            <w:r w:rsidRPr="008968A5">
              <w:lastRenderedPageBreak/>
              <w:t>D2</w:t>
            </w:r>
          </w:p>
        </w:tc>
        <w:tc>
          <w:tcPr>
            <w:tcW w:w="1149" w:type="pct"/>
          </w:tcPr>
          <w:p w14:paraId="3407656C" w14:textId="40B4FEF4" w:rsidR="009D0345" w:rsidRPr="008968A5" w:rsidRDefault="009D0345" w:rsidP="00776D49">
            <w:r w:rsidRPr="008968A5">
              <w:t xml:space="preserve">Has each breath collector received training in accordance with </w:t>
            </w:r>
            <w:r>
              <w:t>10 CFR 26.85?</w:t>
            </w:r>
          </w:p>
          <w:p w14:paraId="1ACAA625" w14:textId="77777777" w:rsidR="009D0345" w:rsidRPr="008968A5" w:rsidRDefault="009D0345" w:rsidP="00776D49"/>
          <w:p w14:paraId="6B549EF9" w14:textId="77777777" w:rsidR="009D0345" w:rsidRPr="008968A5" w:rsidRDefault="009D0345" w:rsidP="00776D49">
            <w:pPr>
              <w:rPr>
                <w:b/>
              </w:rPr>
            </w:pPr>
            <w:r w:rsidRPr="00D74D96">
              <w:t>[</w:t>
            </w:r>
            <w:r w:rsidRPr="00C35DC6">
              <w:t>Examine training records]</w:t>
            </w:r>
          </w:p>
        </w:tc>
        <w:tc>
          <w:tcPr>
            <w:tcW w:w="1497" w:type="pct"/>
          </w:tcPr>
          <w:p w14:paraId="2863A5E1" w14:textId="25D64DFC" w:rsidR="009D0345" w:rsidRPr="008968A5" w:rsidRDefault="009D0345" w:rsidP="00DE43CA">
            <w:pPr>
              <w:keepNext/>
              <w:keepLines/>
              <w:numPr>
                <w:ilvl w:val="0"/>
                <w:numId w:val="3"/>
              </w:numPr>
              <w:tabs>
                <w:tab w:val="num" w:pos="380"/>
              </w:tabs>
              <w:overflowPunct w:val="0"/>
              <w:ind w:left="374"/>
              <w:textAlignment w:val="baseline"/>
            </w:pPr>
            <w:r w:rsidRPr="008968A5">
              <w:t>Adequate training was conducted</w:t>
            </w:r>
            <w:ins w:id="463" w:author="Author">
              <w:r w:rsidR="009406DD">
                <w:t>,</w:t>
              </w:r>
            </w:ins>
            <w:r w:rsidRPr="008968A5">
              <w:t xml:space="preserve"> and records were produced.</w:t>
            </w:r>
          </w:p>
          <w:p w14:paraId="11DF601D" w14:textId="4B76E023" w:rsidR="009D0345" w:rsidRPr="008968A5" w:rsidRDefault="009D0345" w:rsidP="00DE43CA">
            <w:pPr>
              <w:keepNext/>
              <w:keepLines/>
              <w:numPr>
                <w:ilvl w:val="0"/>
                <w:numId w:val="3"/>
              </w:numPr>
              <w:tabs>
                <w:tab w:val="num" w:pos="380"/>
              </w:tabs>
              <w:overflowPunct w:val="0"/>
              <w:ind w:left="374"/>
              <w:textAlignment w:val="baseline"/>
            </w:pPr>
            <w:r w:rsidRPr="008968A5">
              <w:t>Training was not conducted.</w:t>
            </w:r>
            <w:r w:rsidR="0057322F">
              <w:t xml:space="preserve"> </w:t>
            </w:r>
          </w:p>
          <w:p w14:paraId="4176F4ED" w14:textId="77777777" w:rsidR="009D0345" w:rsidRPr="008968A5" w:rsidRDefault="009D0345" w:rsidP="00DE43CA">
            <w:pPr>
              <w:keepNext/>
              <w:keepLines/>
              <w:numPr>
                <w:ilvl w:val="0"/>
                <w:numId w:val="3"/>
              </w:numPr>
              <w:tabs>
                <w:tab w:val="num" w:pos="380"/>
              </w:tabs>
              <w:overflowPunct w:val="0"/>
              <w:ind w:left="374"/>
              <w:textAlignment w:val="baseline"/>
            </w:pPr>
            <w:r w:rsidRPr="008968A5">
              <w:t>Training was conducted, but certificates were not found for all collectors.</w:t>
            </w:r>
          </w:p>
          <w:p w14:paraId="0B9F1160" w14:textId="77777777" w:rsidR="009D0345" w:rsidRPr="008968A5" w:rsidRDefault="009D0345" w:rsidP="00DE43CA">
            <w:pPr>
              <w:keepNext/>
              <w:keepLines/>
              <w:numPr>
                <w:ilvl w:val="0"/>
                <w:numId w:val="3"/>
              </w:numPr>
              <w:tabs>
                <w:tab w:val="num" w:pos="380"/>
              </w:tabs>
              <w:overflowPunct w:val="0"/>
              <w:ind w:left="374"/>
              <w:textAlignment w:val="baseline"/>
            </w:pPr>
            <w:r>
              <w:t>Other:</w:t>
            </w:r>
          </w:p>
          <w:p w14:paraId="686EB050" w14:textId="77777777" w:rsidR="009D0345" w:rsidRDefault="009D0345" w:rsidP="00DE43CA">
            <w:pPr>
              <w:keepNext/>
              <w:keepLines/>
              <w:overflowPunct w:val="0"/>
              <w:ind w:left="14"/>
              <w:textAlignment w:val="baseline"/>
            </w:pPr>
          </w:p>
          <w:p w14:paraId="796ED62F" w14:textId="77777777" w:rsidR="009D0345" w:rsidRDefault="009D0345" w:rsidP="0074729A">
            <w:pPr>
              <w:keepNext/>
              <w:keepLines/>
              <w:overflowPunct w:val="0"/>
              <w:spacing w:after="60"/>
              <w:ind w:left="14"/>
              <w:textAlignment w:val="baseline"/>
            </w:pPr>
          </w:p>
          <w:p w14:paraId="706A4B37" w14:textId="77777777" w:rsidR="009D0345" w:rsidRPr="005856B9" w:rsidRDefault="009D0345" w:rsidP="0074729A">
            <w:pPr>
              <w:keepNext/>
              <w:keepLines/>
              <w:overflowPunct w:val="0"/>
              <w:spacing w:after="60"/>
              <w:ind w:left="14"/>
              <w:textAlignment w:val="baseline"/>
            </w:pPr>
          </w:p>
        </w:tc>
        <w:tc>
          <w:tcPr>
            <w:tcW w:w="2047" w:type="pct"/>
          </w:tcPr>
          <w:p w14:paraId="38D477CA" w14:textId="2A818E6F" w:rsidR="009D0345" w:rsidRPr="00227024" w:rsidRDefault="009D0345" w:rsidP="00776D49">
            <w:pPr>
              <w:rPr>
                <w:sz w:val="21"/>
                <w:szCs w:val="21"/>
              </w:rPr>
            </w:pPr>
            <w:r w:rsidRPr="00227024">
              <w:rPr>
                <w:sz w:val="21"/>
                <w:szCs w:val="21"/>
              </w:rPr>
              <w:t>§ 26.85(</w:t>
            </w:r>
            <w:ins w:id="464" w:author="Author">
              <w:r w:rsidR="00A95081" w:rsidRPr="00227024">
                <w:rPr>
                  <w:sz w:val="21"/>
                  <w:szCs w:val="21"/>
                </w:rPr>
                <w:t>a</w:t>
              </w:r>
            </w:ins>
            <w:r w:rsidRPr="00227024">
              <w:rPr>
                <w:sz w:val="21"/>
                <w:szCs w:val="21"/>
              </w:rPr>
              <w:t>) states:</w:t>
            </w:r>
          </w:p>
          <w:p w14:paraId="4A044F22" w14:textId="4DCE3D0D" w:rsidR="009D0345" w:rsidRPr="00227024" w:rsidRDefault="009D0345" w:rsidP="00776D49">
            <w:pPr>
              <w:rPr>
                <w:sz w:val="21"/>
                <w:szCs w:val="21"/>
              </w:rPr>
            </w:pPr>
            <w:r w:rsidRPr="00227024">
              <w:rPr>
                <w:sz w:val="21"/>
                <w:szCs w:val="21"/>
              </w:rPr>
              <w:t>“</w:t>
            </w:r>
            <w:ins w:id="465" w:author="Author">
              <w:r w:rsidR="00A95081" w:rsidRPr="00227024">
                <w:rPr>
                  <w:i/>
                  <w:sz w:val="21"/>
                  <w:szCs w:val="21"/>
                </w:rPr>
                <w:t>Collector qualifications</w:t>
              </w:r>
              <w:r w:rsidR="00A95081" w:rsidRPr="00227024">
                <w:rPr>
                  <w:sz w:val="21"/>
                  <w:szCs w:val="21"/>
                </w:rPr>
                <w:t xml:space="preserve">. Each </w:t>
              </w:r>
            </w:ins>
            <w:r w:rsidRPr="00227024">
              <w:rPr>
                <w:sz w:val="21"/>
                <w:szCs w:val="21"/>
              </w:rPr>
              <w:t>collector</w:t>
            </w:r>
            <w:del w:id="466" w:author="Author">
              <w:r w:rsidRPr="00227024" w:rsidDel="002A5E90">
                <w:rPr>
                  <w:sz w:val="21"/>
                  <w:szCs w:val="21"/>
                </w:rPr>
                <w:delText>s</w:delText>
              </w:r>
            </w:del>
            <w:r w:rsidRPr="00227024">
              <w:rPr>
                <w:sz w:val="21"/>
                <w:szCs w:val="21"/>
              </w:rPr>
              <w:t xml:space="preserve"> shall be knowledgeable of the requirements of this part and the FFD policy and procedures of the licensee or other entity for whom collections are performed, and shall keep current on any changes to </w:t>
            </w:r>
            <w:ins w:id="467" w:author="Author">
              <w:r w:rsidR="00E86F3E" w:rsidRPr="00227024">
                <w:rPr>
                  <w:sz w:val="21"/>
                  <w:szCs w:val="21"/>
                </w:rPr>
                <w:t>t</w:t>
              </w:r>
              <w:r w:rsidR="00A95081" w:rsidRPr="00227024">
                <w:rPr>
                  <w:sz w:val="21"/>
                  <w:szCs w:val="21"/>
                </w:rPr>
                <w:t>he</w:t>
              </w:r>
            </w:ins>
            <w:r w:rsidRPr="00227024">
              <w:rPr>
                <w:sz w:val="21"/>
                <w:szCs w:val="21"/>
              </w:rPr>
              <w:t xml:space="preserve"> collection procedures</w:t>
            </w:r>
            <w:ins w:id="468" w:author="Author">
              <w:r w:rsidR="00B56609" w:rsidRPr="00227024">
                <w:rPr>
                  <w:sz w:val="21"/>
                  <w:szCs w:val="21"/>
                </w:rPr>
                <w:t xml:space="preserve"> </w:t>
              </w:r>
              <w:r w:rsidR="00A95081" w:rsidRPr="00227024">
                <w:rPr>
                  <w:sz w:val="21"/>
                  <w:szCs w:val="21"/>
                </w:rPr>
                <w:t>for each specimen the individual is qualified to collect under this part. Each c</w:t>
              </w:r>
            </w:ins>
            <w:r w:rsidRPr="00227024">
              <w:rPr>
                <w:sz w:val="21"/>
                <w:szCs w:val="21"/>
              </w:rPr>
              <w:t xml:space="preserve">ollector shall receive qualification training </w:t>
            </w:r>
            <w:ins w:id="469" w:author="Author">
              <w:r w:rsidR="00A95081" w:rsidRPr="00227024">
                <w:rPr>
                  <w:sz w:val="21"/>
                  <w:szCs w:val="21"/>
                </w:rPr>
                <w:t>that meets</w:t>
              </w:r>
            </w:ins>
            <w:r w:rsidRPr="00227024">
              <w:rPr>
                <w:sz w:val="21"/>
                <w:szCs w:val="21"/>
              </w:rPr>
              <w:t xml:space="preserve"> the requirements of this paragraph and demonstrate proficiency in applying the requirements of this paragraph before serving as a collector.</w:t>
            </w:r>
            <w:r w:rsidR="0057322F">
              <w:rPr>
                <w:sz w:val="21"/>
                <w:szCs w:val="21"/>
              </w:rPr>
              <w:t xml:space="preserve"> </w:t>
            </w:r>
            <w:r w:rsidRPr="00227024">
              <w:rPr>
                <w:sz w:val="21"/>
                <w:szCs w:val="21"/>
              </w:rPr>
              <w:t>At a minimum, qualification training must provide instruction on the following subjects:</w:t>
            </w:r>
          </w:p>
          <w:p w14:paraId="225CA185" w14:textId="21300BDC" w:rsidR="009D0345" w:rsidRPr="00227024" w:rsidRDefault="009D0345" w:rsidP="00776D49">
            <w:pPr>
              <w:rPr>
                <w:sz w:val="21"/>
                <w:szCs w:val="21"/>
              </w:rPr>
            </w:pPr>
            <w:r w:rsidRPr="00227024">
              <w:rPr>
                <w:sz w:val="21"/>
                <w:szCs w:val="21"/>
              </w:rPr>
              <w:t>(1)</w:t>
            </w:r>
            <w:ins w:id="470" w:author="Author">
              <w:r w:rsidR="009F255D" w:rsidRPr="009F255D">
                <w:rPr>
                  <w:sz w:val="21"/>
                  <w:szCs w:val="21"/>
                </w:rPr>
                <w:t xml:space="preserve"> </w:t>
              </w:r>
              <w:r w:rsidR="009F255D" w:rsidRPr="00227024">
                <w:rPr>
                  <w:sz w:val="21"/>
                  <w:szCs w:val="21"/>
                </w:rPr>
                <w:t>All steps necessary to complete a collection correctly and the proper completion and transmission of the Federal CCF</w:t>
              </w:r>
            </w:ins>
            <w:r w:rsidRPr="00227024">
              <w:rPr>
                <w:sz w:val="21"/>
                <w:szCs w:val="21"/>
              </w:rPr>
              <w:t>;</w:t>
            </w:r>
          </w:p>
          <w:p w14:paraId="0E611471" w14:textId="77777777" w:rsidR="00A95081" w:rsidRPr="00A95081" w:rsidRDefault="00A95081" w:rsidP="00A95081">
            <w:pPr>
              <w:rPr>
                <w:sz w:val="21"/>
                <w:szCs w:val="21"/>
              </w:rPr>
            </w:pPr>
            <w:ins w:id="471" w:author="Author">
              <w:r w:rsidRPr="00227024">
                <w:rPr>
                  <w:sz w:val="21"/>
                  <w:szCs w:val="21"/>
                </w:rPr>
                <w:t>(2</w:t>
              </w:r>
              <w:r w:rsidR="00B915C1" w:rsidRPr="00227024">
                <w:rPr>
                  <w:sz w:val="21"/>
                  <w:szCs w:val="21"/>
                </w:rPr>
                <w:t xml:space="preserve">) </w:t>
              </w:r>
            </w:ins>
            <w:r w:rsidR="00B915C1" w:rsidRPr="00227024">
              <w:rPr>
                <w:sz w:val="21"/>
                <w:szCs w:val="21"/>
              </w:rPr>
              <w:t>Methods to address ‘‘problem’’ collections, including, but not limited to</w:t>
            </w:r>
            <w:r w:rsidR="006204F1" w:rsidRPr="00A95081">
              <w:rPr>
                <w:sz w:val="21"/>
                <w:szCs w:val="21"/>
              </w:rPr>
              <w:t>:</w:t>
            </w:r>
          </w:p>
          <w:p w14:paraId="3D59E0D5" w14:textId="77777777" w:rsidR="00A95081" w:rsidRPr="00A95081" w:rsidRDefault="00A95081" w:rsidP="00A95081">
            <w:pPr>
              <w:rPr>
                <w:sz w:val="21"/>
                <w:szCs w:val="21"/>
              </w:rPr>
            </w:pPr>
            <w:r w:rsidRPr="00A95081">
              <w:rPr>
                <w:sz w:val="21"/>
                <w:szCs w:val="21"/>
              </w:rPr>
              <w:t>(i) Inability to provide a specimen (e.g., “shy bladder” for a urine specimen, “shy lung” for a breath specimen, dry mouth for an oral fluid specimen); and</w:t>
            </w:r>
          </w:p>
          <w:p w14:paraId="2F665064" w14:textId="3D136763" w:rsidR="00B915C1" w:rsidRPr="00227024" w:rsidRDefault="00A95081" w:rsidP="000B3EDC">
            <w:pPr>
              <w:rPr>
                <w:ins w:id="472" w:author="Author"/>
                <w:sz w:val="21"/>
                <w:szCs w:val="21"/>
              </w:rPr>
            </w:pPr>
            <w:r w:rsidRPr="00A95081">
              <w:rPr>
                <w:sz w:val="21"/>
                <w:szCs w:val="21"/>
              </w:rPr>
              <w:t>(ii) Attempts</w:t>
            </w:r>
            <w:r>
              <w:rPr>
                <w:sz w:val="21"/>
                <w:szCs w:val="21"/>
              </w:rPr>
              <w:t xml:space="preserve"> </w:t>
            </w:r>
            <w:r w:rsidR="000B3EDC" w:rsidRPr="00227024">
              <w:rPr>
                <w:sz w:val="21"/>
                <w:szCs w:val="21"/>
              </w:rPr>
              <w:t>to tamper with a specimen;</w:t>
            </w:r>
          </w:p>
          <w:p w14:paraId="56AD40CF" w14:textId="61208B62" w:rsidR="009D0345" w:rsidRPr="00A95081" w:rsidRDefault="009D0345" w:rsidP="00776D49">
            <w:pPr>
              <w:rPr>
                <w:sz w:val="21"/>
                <w:szCs w:val="21"/>
              </w:rPr>
            </w:pPr>
            <w:r w:rsidRPr="00A95081">
              <w:rPr>
                <w:sz w:val="21"/>
                <w:szCs w:val="21"/>
              </w:rPr>
              <w:t>(</w:t>
            </w:r>
            <w:ins w:id="473" w:author="Author">
              <w:r w:rsidR="00A95081" w:rsidRPr="00227024">
                <w:rPr>
                  <w:sz w:val="21"/>
                  <w:szCs w:val="21"/>
                </w:rPr>
                <w:t>3</w:t>
              </w:r>
            </w:ins>
            <w:r w:rsidRPr="00A95081">
              <w:rPr>
                <w:sz w:val="21"/>
                <w:szCs w:val="21"/>
              </w:rPr>
              <w:t xml:space="preserve">) Operation of the particular </w:t>
            </w:r>
            <w:ins w:id="474" w:author="Author">
              <w:r w:rsidR="00A95081" w:rsidRPr="00306C0D">
                <w:rPr>
                  <w:sz w:val="21"/>
                  <w:szCs w:val="21"/>
                </w:rPr>
                <w:t xml:space="preserve">specimen collection or </w:t>
              </w:r>
            </w:ins>
            <w:r w:rsidRPr="00A95081">
              <w:rPr>
                <w:sz w:val="21"/>
                <w:szCs w:val="21"/>
              </w:rPr>
              <w:t>alcohol testing device(s) [</w:t>
            </w:r>
            <w:ins w:id="475" w:author="Author">
              <w:r w:rsidR="00A95081" w:rsidRPr="00A95081">
                <w:rPr>
                  <w:sz w:val="21"/>
                  <w:szCs w:val="21"/>
                </w:rPr>
                <w:t>e.g.,</w:t>
              </w:r>
            </w:ins>
            <w:r w:rsidRPr="00A95081">
              <w:rPr>
                <w:sz w:val="21"/>
                <w:szCs w:val="21"/>
              </w:rPr>
              <w:t xml:space="preserve"> alcohol screening device (ASD)</w:t>
            </w:r>
            <w:r w:rsidR="00720764" w:rsidRPr="00A95081">
              <w:rPr>
                <w:sz w:val="21"/>
                <w:szCs w:val="21"/>
              </w:rPr>
              <w:t>,</w:t>
            </w:r>
            <w:r w:rsidRPr="00A95081">
              <w:rPr>
                <w:sz w:val="21"/>
                <w:szCs w:val="21"/>
              </w:rPr>
              <w:t xml:space="preserve"> EBT</w:t>
            </w:r>
            <w:r w:rsidR="00720764" w:rsidRPr="00A95081">
              <w:rPr>
                <w:sz w:val="21"/>
                <w:szCs w:val="21"/>
              </w:rPr>
              <w:t>,</w:t>
            </w:r>
            <w:ins w:id="476" w:author="Author">
              <w:r w:rsidR="00A95081" w:rsidRPr="00A95081">
                <w:rPr>
                  <w:sz w:val="21"/>
                  <w:szCs w:val="21"/>
                </w:rPr>
                <w:t xml:space="preserve"> oral fluid</w:t>
              </w:r>
            </w:ins>
            <w:r w:rsidRPr="00A95081">
              <w:rPr>
                <w:sz w:val="21"/>
                <w:szCs w:val="21"/>
              </w:rPr>
              <w:t>] to be used, consistent with the most recent version of the manufacturers’ instructions;</w:t>
            </w:r>
          </w:p>
          <w:p w14:paraId="34D2639F" w14:textId="47420B7F" w:rsidR="009D0345" w:rsidRPr="00A95081" w:rsidRDefault="009D0345" w:rsidP="00776D49">
            <w:pPr>
              <w:rPr>
                <w:sz w:val="21"/>
                <w:szCs w:val="21"/>
              </w:rPr>
            </w:pPr>
            <w:r w:rsidRPr="00A95081">
              <w:rPr>
                <w:sz w:val="21"/>
                <w:szCs w:val="21"/>
              </w:rPr>
              <w:t>(4) How to correct problems in collections; and</w:t>
            </w:r>
          </w:p>
          <w:p w14:paraId="34C19656" w14:textId="3E4C46E7" w:rsidR="00635DCF" w:rsidRPr="00A95081" w:rsidRDefault="009D0345" w:rsidP="00776D49">
            <w:pPr>
              <w:keepNext/>
              <w:keepLines/>
              <w:rPr>
                <w:sz w:val="21"/>
                <w:szCs w:val="21"/>
              </w:rPr>
            </w:pPr>
            <w:r w:rsidRPr="00A95081">
              <w:rPr>
                <w:sz w:val="21"/>
                <w:szCs w:val="21"/>
              </w:rPr>
              <w:t>(5) The collector’s responsibility for maintaining the integrity of the specimen collection process, carefully ensuring the privacy of the donor, and avoiding any conduct or remarks that might be construed as accusatorial or otherwi</w:t>
            </w:r>
            <w:r w:rsidR="00DE43CA" w:rsidRPr="00A95081">
              <w:rPr>
                <w:sz w:val="21"/>
                <w:szCs w:val="21"/>
              </w:rPr>
              <w:t>se offensive or inappropriate</w:t>
            </w:r>
            <w:ins w:id="477" w:author="Author">
              <w:r w:rsidR="00E04178" w:rsidRPr="00A95081">
                <w:rPr>
                  <w:sz w:val="21"/>
                  <w:szCs w:val="21"/>
                </w:rPr>
                <w:t>,</w:t>
              </w:r>
              <w:r w:rsidR="00A95081" w:rsidRPr="00A95081">
                <w:rPr>
                  <w:sz w:val="21"/>
                  <w:szCs w:val="21"/>
                </w:rPr>
                <w:t xml:space="preserve"> and the specimen transfer process, if applicable</w:t>
              </w:r>
            </w:ins>
            <w:r w:rsidR="00DE43CA" w:rsidRPr="00A95081">
              <w:rPr>
                <w:sz w:val="21"/>
                <w:szCs w:val="21"/>
              </w:rPr>
              <w:t>.”</w:t>
            </w:r>
          </w:p>
        </w:tc>
      </w:tr>
      <w:tr w:rsidR="009D0345" w:rsidRPr="008968A5" w14:paraId="3DB23305" w14:textId="77777777" w:rsidTr="004E478E">
        <w:trPr>
          <w:cantSplit/>
        </w:trPr>
        <w:tc>
          <w:tcPr>
            <w:tcW w:w="307" w:type="pct"/>
          </w:tcPr>
          <w:p w14:paraId="67261B78" w14:textId="413F528E" w:rsidR="009D0345" w:rsidRPr="008968A5" w:rsidRDefault="009D0345" w:rsidP="00776D49">
            <w:pPr>
              <w:jc w:val="center"/>
            </w:pPr>
            <w:r w:rsidRPr="008968A5">
              <w:lastRenderedPageBreak/>
              <w:t>D</w:t>
            </w:r>
            <w:r w:rsidR="00571893">
              <w:t>3</w:t>
            </w:r>
          </w:p>
        </w:tc>
        <w:tc>
          <w:tcPr>
            <w:tcW w:w="1149" w:type="pct"/>
          </w:tcPr>
          <w:p w14:paraId="3BF8C806" w14:textId="2352911E" w:rsidR="009D0345" w:rsidRPr="008968A5" w:rsidRDefault="00571893" w:rsidP="00776D49">
            <w:r>
              <w:t>Were the personnel files for the</w:t>
            </w:r>
            <w:r w:rsidRPr="008968A5">
              <w:t xml:space="preserve"> </w:t>
            </w:r>
            <w:r w:rsidR="009D0345" w:rsidRPr="008968A5">
              <w:t>breath collector</w:t>
            </w:r>
            <w:r>
              <w:t xml:space="preserve">s </w:t>
            </w:r>
            <w:r w:rsidR="009D0345" w:rsidRPr="008968A5">
              <w:t>complete?</w:t>
            </w:r>
          </w:p>
          <w:p w14:paraId="521E6A91" w14:textId="77777777" w:rsidR="009D0345" w:rsidRPr="008968A5" w:rsidRDefault="009D0345" w:rsidP="00776D49"/>
          <w:p w14:paraId="73EB1517" w14:textId="77777777" w:rsidR="009D0345" w:rsidRPr="00C35DC6" w:rsidRDefault="009D0345" w:rsidP="00776D49">
            <w:r w:rsidRPr="00C35DC6">
              <w:t>[Examine collector personnel files]</w:t>
            </w:r>
          </w:p>
        </w:tc>
        <w:tc>
          <w:tcPr>
            <w:tcW w:w="1497" w:type="pct"/>
          </w:tcPr>
          <w:p w14:paraId="1C94FA16" w14:textId="4BBFD270" w:rsidR="009D0345" w:rsidRPr="008968A5" w:rsidRDefault="009D0345" w:rsidP="00DE43CA">
            <w:pPr>
              <w:keepNext/>
              <w:keepLines/>
              <w:numPr>
                <w:ilvl w:val="0"/>
                <w:numId w:val="3"/>
              </w:numPr>
              <w:tabs>
                <w:tab w:val="num" w:pos="380"/>
              </w:tabs>
              <w:overflowPunct w:val="0"/>
              <w:ind w:left="374"/>
              <w:textAlignment w:val="baseline"/>
            </w:pPr>
            <w:r w:rsidRPr="008968A5">
              <w:t>Yes.</w:t>
            </w:r>
          </w:p>
          <w:p w14:paraId="1A4AD2AB" w14:textId="3E12FCBC" w:rsidR="009D0345" w:rsidRPr="008968A5" w:rsidRDefault="00571893" w:rsidP="00DE43CA">
            <w:pPr>
              <w:keepNext/>
              <w:keepLines/>
              <w:numPr>
                <w:ilvl w:val="0"/>
                <w:numId w:val="3"/>
              </w:numPr>
              <w:tabs>
                <w:tab w:val="num" w:pos="380"/>
              </w:tabs>
              <w:overflowPunct w:val="0"/>
              <w:ind w:left="374"/>
              <w:textAlignment w:val="baseline"/>
            </w:pPr>
            <w:r>
              <w:t>S</w:t>
            </w:r>
            <w:r w:rsidR="009D0345" w:rsidRPr="008968A5">
              <w:t xml:space="preserve">ome required information </w:t>
            </w:r>
            <w:r>
              <w:t>was</w:t>
            </w:r>
            <w:r w:rsidR="009D0345" w:rsidRPr="008968A5">
              <w:t xml:space="preserve"> missing.</w:t>
            </w:r>
          </w:p>
          <w:p w14:paraId="4380B832" w14:textId="77777777" w:rsidR="009D0345" w:rsidRPr="008968A5" w:rsidRDefault="009D0345" w:rsidP="00DE43CA">
            <w:pPr>
              <w:keepNext/>
              <w:keepLines/>
              <w:numPr>
                <w:ilvl w:val="0"/>
                <w:numId w:val="3"/>
              </w:numPr>
              <w:tabs>
                <w:tab w:val="num" w:pos="380"/>
              </w:tabs>
              <w:overflowPunct w:val="0"/>
              <w:ind w:left="374"/>
              <w:textAlignment w:val="baseline"/>
            </w:pPr>
            <w:r>
              <w:t>Other:</w:t>
            </w:r>
          </w:p>
          <w:p w14:paraId="3C273A58" w14:textId="77777777" w:rsidR="009D0345" w:rsidRPr="008968A5" w:rsidRDefault="009D0345" w:rsidP="00DE43CA">
            <w:pPr>
              <w:keepNext/>
              <w:keepLines/>
              <w:ind w:left="374" w:hanging="360"/>
            </w:pPr>
          </w:p>
          <w:p w14:paraId="47F61630" w14:textId="77777777" w:rsidR="009D0345" w:rsidRPr="008968A5" w:rsidRDefault="009D0345" w:rsidP="00DE43CA">
            <w:pPr>
              <w:keepNext/>
              <w:keepLines/>
              <w:ind w:left="374" w:hanging="360"/>
            </w:pPr>
          </w:p>
          <w:p w14:paraId="46BE0F92" w14:textId="77777777" w:rsidR="009D0345" w:rsidRPr="008968A5" w:rsidRDefault="009D0345" w:rsidP="00776D49">
            <w:pPr>
              <w:keepNext/>
              <w:keepLines/>
              <w:spacing w:after="60"/>
              <w:ind w:left="374" w:hanging="360"/>
            </w:pPr>
          </w:p>
        </w:tc>
        <w:tc>
          <w:tcPr>
            <w:tcW w:w="2047" w:type="pct"/>
          </w:tcPr>
          <w:p w14:paraId="2BF6FF70" w14:textId="20805F53" w:rsidR="00635DCF" w:rsidRPr="008968A5" w:rsidRDefault="009D0345" w:rsidP="00776D49">
            <w:pPr>
              <w:keepNext/>
              <w:keepLines/>
            </w:pPr>
            <w:r>
              <w:t>§ </w:t>
            </w:r>
            <w:r w:rsidRPr="008968A5">
              <w:t>26.85(</w:t>
            </w:r>
            <w:ins w:id="478" w:author="Author">
              <w:r w:rsidR="009F255D">
                <w:t>d</w:t>
              </w:r>
            </w:ins>
            <w:r w:rsidRPr="008968A5">
              <w:t>) states: “</w:t>
            </w:r>
            <w:ins w:id="479" w:author="Author">
              <w:r w:rsidR="009F255D">
                <w:rPr>
                  <w:i/>
                  <w:iCs/>
                </w:rPr>
                <w:t>Files</w:t>
              </w:r>
              <w:r w:rsidR="00043124">
                <w:rPr>
                  <w:i/>
                  <w:iCs/>
                </w:rPr>
                <w:t xml:space="preserve">. </w:t>
              </w:r>
            </w:ins>
            <w:r w:rsidRPr="008968A5">
              <w:t>Collection site personnel files must include each individual’s resume of training and experience; certification or license, if any; references; job descriptions; records of performance evaluations and advancement; incident reports, if any; results of tests to establish employee competency for the position he or she holds, including, but not limited to, certification that collectors are proficient in administering alcohol tests consistent with the most recent manufacturer’s instructions for the instruments and devices used; and appropriate data to support determinations of honesty and integrity conducted under</w:t>
            </w:r>
            <w:r>
              <w:t xml:space="preserve"> § </w:t>
            </w:r>
            <w:r w:rsidRPr="008968A5">
              <w:t>26.31(b).”</w:t>
            </w:r>
          </w:p>
        </w:tc>
      </w:tr>
      <w:tr w:rsidR="009D0345" w:rsidRPr="008968A5" w14:paraId="4529692A" w14:textId="77777777" w:rsidTr="004E478E">
        <w:trPr>
          <w:cantSplit/>
        </w:trPr>
        <w:tc>
          <w:tcPr>
            <w:tcW w:w="307" w:type="pct"/>
          </w:tcPr>
          <w:p w14:paraId="785C1DA8" w14:textId="354EE462" w:rsidR="009D0345" w:rsidRPr="008968A5" w:rsidRDefault="009D0345" w:rsidP="00776D49">
            <w:pPr>
              <w:jc w:val="center"/>
            </w:pPr>
            <w:r w:rsidRPr="008968A5">
              <w:t>D</w:t>
            </w:r>
            <w:r w:rsidR="00571893">
              <w:t>4</w:t>
            </w:r>
          </w:p>
        </w:tc>
        <w:tc>
          <w:tcPr>
            <w:tcW w:w="1149" w:type="pct"/>
          </w:tcPr>
          <w:p w14:paraId="00EAA3E1" w14:textId="4A8F21AE" w:rsidR="009D0345" w:rsidRPr="008968A5" w:rsidRDefault="009D0345" w:rsidP="00776D49">
            <w:r w:rsidRPr="008968A5">
              <w:t>W</w:t>
            </w:r>
            <w:r w:rsidR="00177854">
              <w:t>ere</w:t>
            </w:r>
            <w:r w:rsidRPr="008968A5">
              <w:t xml:space="preserve"> the collection site personnel prepared for the inspection team, </w:t>
            </w:r>
            <w:ins w:id="480" w:author="Author">
              <w:r w:rsidR="009F255D">
                <w:t xml:space="preserve">and did they </w:t>
              </w:r>
            </w:ins>
            <w:r w:rsidRPr="008968A5">
              <w:t xml:space="preserve">facilitate the inspection process, and produce the required records? </w:t>
            </w:r>
          </w:p>
        </w:tc>
        <w:tc>
          <w:tcPr>
            <w:tcW w:w="1497" w:type="pct"/>
          </w:tcPr>
          <w:p w14:paraId="449DAD4E" w14:textId="77777777" w:rsidR="009D0345" w:rsidRPr="008968A5" w:rsidRDefault="009D0345" w:rsidP="00DE43CA">
            <w:pPr>
              <w:keepNext/>
              <w:keepLines/>
              <w:numPr>
                <w:ilvl w:val="0"/>
                <w:numId w:val="3"/>
              </w:numPr>
              <w:tabs>
                <w:tab w:val="num" w:pos="380"/>
              </w:tabs>
              <w:overflowPunct w:val="0"/>
              <w:ind w:left="374"/>
              <w:textAlignment w:val="baseline"/>
            </w:pPr>
            <w:r w:rsidRPr="008968A5">
              <w:t>Yes.</w:t>
            </w:r>
          </w:p>
          <w:p w14:paraId="700E5683" w14:textId="77777777" w:rsidR="009D0345" w:rsidRPr="008968A5" w:rsidRDefault="009D0345" w:rsidP="00DE43CA">
            <w:pPr>
              <w:keepNext/>
              <w:keepLines/>
              <w:numPr>
                <w:ilvl w:val="0"/>
                <w:numId w:val="3"/>
              </w:numPr>
              <w:tabs>
                <w:tab w:val="num" w:pos="380"/>
              </w:tabs>
              <w:overflowPunct w:val="0"/>
              <w:ind w:left="374"/>
              <w:textAlignment w:val="baseline"/>
            </w:pPr>
            <w:r w:rsidRPr="008968A5">
              <w:t>No, the collection site was not prepared for the inspection but cooperated with the inspection team and produced all required records.</w:t>
            </w:r>
          </w:p>
          <w:p w14:paraId="7119C856" w14:textId="77777777" w:rsidR="009D0345" w:rsidRPr="008968A5" w:rsidRDefault="009D0345" w:rsidP="00DE43CA">
            <w:pPr>
              <w:keepNext/>
              <w:keepLines/>
              <w:numPr>
                <w:ilvl w:val="0"/>
                <w:numId w:val="3"/>
              </w:numPr>
              <w:tabs>
                <w:tab w:val="num" w:pos="380"/>
              </w:tabs>
              <w:overflowPunct w:val="0"/>
              <w:ind w:left="374"/>
              <w:textAlignment w:val="baseline"/>
            </w:pPr>
            <w:r w:rsidRPr="008968A5">
              <w:t>No, the collection site was unable to produce all requested records.</w:t>
            </w:r>
          </w:p>
          <w:p w14:paraId="0527890D" w14:textId="77777777" w:rsidR="009D0345" w:rsidRPr="008968A5" w:rsidRDefault="009D0345" w:rsidP="00DE43CA">
            <w:pPr>
              <w:keepNext/>
              <w:keepLines/>
              <w:numPr>
                <w:ilvl w:val="0"/>
                <w:numId w:val="3"/>
              </w:numPr>
              <w:tabs>
                <w:tab w:val="num" w:pos="380"/>
              </w:tabs>
              <w:overflowPunct w:val="0"/>
              <w:ind w:left="374"/>
              <w:textAlignment w:val="baseline"/>
            </w:pPr>
            <w:r w:rsidRPr="008968A5">
              <w:t>No, the collection site staff did not cooperate with the inspection process.</w:t>
            </w:r>
          </w:p>
          <w:p w14:paraId="58C16A4C" w14:textId="45B40677" w:rsidR="009D0345" w:rsidRPr="00CF0574" w:rsidRDefault="009D0345" w:rsidP="00DE43CA">
            <w:pPr>
              <w:keepNext/>
              <w:keepLines/>
              <w:numPr>
                <w:ilvl w:val="0"/>
                <w:numId w:val="3"/>
              </w:numPr>
              <w:tabs>
                <w:tab w:val="num" w:pos="380"/>
              </w:tabs>
              <w:overflowPunct w:val="0"/>
              <w:ind w:left="374"/>
              <w:textAlignment w:val="baseline"/>
            </w:pPr>
            <w:r>
              <w:t>Other:</w:t>
            </w:r>
          </w:p>
        </w:tc>
        <w:tc>
          <w:tcPr>
            <w:tcW w:w="2047" w:type="pct"/>
          </w:tcPr>
          <w:p w14:paraId="2096683B" w14:textId="69365308" w:rsidR="009D0345" w:rsidRPr="008968A5" w:rsidRDefault="009D0345" w:rsidP="00776D49">
            <w:pPr>
              <w:keepNext/>
              <w:keepLines/>
            </w:pPr>
            <w:r>
              <w:t>§ </w:t>
            </w:r>
            <w:r w:rsidRPr="008968A5">
              <w:t>26.87(c) states: “Contracts for collection site services must permit representatives of the NRC, licensee, or other entity to conduct unannounced inspections and audits and to obtain all information and documentation that is reasonably relevant to the inspections and audits.”</w:t>
            </w:r>
          </w:p>
        </w:tc>
      </w:tr>
      <w:tr w:rsidR="00A82C6A" w:rsidRPr="008968A5" w14:paraId="052DDE8E" w14:textId="77777777" w:rsidTr="00DD602F">
        <w:trPr>
          <w:cantSplit/>
        </w:trPr>
        <w:tc>
          <w:tcPr>
            <w:tcW w:w="5000" w:type="pct"/>
            <w:gridSpan w:val="4"/>
            <w:shd w:val="clear" w:color="auto" w:fill="D9D9D9" w:themeFill="background1" w:themeFillShade="D9"/>
            <w:vAlign w:val="center"/>
          </w:tcPr>
          <w:p w14:paraId="18440984" w14:textId="7C08FBED" w:rsidR="00A82C6A" w:rsidRDefault="00A82C6A" w:rsidP="00A82C6A">
            <w:pPr>
              <w:keepNext/>
              <w:keepLines/>
            </w:pPr>
            <w:r w:rsidRPr="00C35DC6">
              <w:t>THAT WAS THE LAST QUESTION.</w:t>
            </w:r>
            <w:r w:rsidR="0057322F">
              <w:t xml:space="preserve"> </w:t>
            </w:r>
            <w:r w:rsidRPr="00C35DC6">
              <w:t xml:space="preserve">THANK YOU FOR YOUR TIME AND INPUT. </w:t>
            </w:r>
          </w:p>
        </w:tc>
      </w:tr>
    </w:tbl>
    <w:p w14:paraId="60B43FE8" w14:textId="77777777" w:rsidR="00A36AFE" w:rsidRPr="008968A5" w:rsidRDefault="00A36AFE" w:rsidP="00776D49"/>
    <w:p w14:paraId="7E048457" w14:textId="77777777" w:rsidR="00C42F53" w:rsidRPr="002C50DE" w:rsidRDefault="00C42F53" w:rsidP="00776D49">
      <w:pPr>
        <w:sectPr w:rsidR="00C42F53" w:rsidRPr="002C50DE" w:rsidSect="00721E5D">
          <w:footerReference w:type="default" r:id="rId17"/>
          <w:endnotePr>
            <w:numFmt w:val="decimal"/>
          </w:endnotePr>
          <w:pgSz w:w="15840" w:h="12240" w:orient="landscape" w:code="1"/>
          <w:pgMar w:top="1440" w:right="1440" w:bottom="1440" w:left="1440" w:header="720" w:footer="720" w:gutter="0"/>
          <w:pgNumType w:start="1"/>
          <w:cols w:space="720"/>
          <w:docGrid w:linePitch="299"/>
        </w:sectPr>
      </w:pPr>
    </w:p>
    <w:p w14:paraId="11A69A97" w14:textId="19BB9FA1" w:rsidR="00D40AC0" w:rsidRPr="00C35DC6" w:rsidRDefault="00D40AC0" w:rsidP="004634A3">
      <w:pPr>
        <w:pStyle w:val="attachmenttitle"/>
      </w:pPr>
      <w:r w:rsidRPr="00C35DC6">
        <w:lastRenderedPageBreak/>
        <w:t>Attachment 3</w:t>
      </w:r>
      <w:r w:rsidR="00B108CF">
        <w:t xml:space="preserve">: </w:t>
      </w:r>
      <w:r w:rsidR="00B108CF" w:rsidRPr="00B108CF">
        <w:t>Medical Review Officer Questionnaire</w:t>
      </w:r>
    </w:p>
    <w:p w14:paraId="789FC8C3" w14:textId="77777777" w:rsidR="00A36AFE" w:rsidRPr="00C35DC6" w:rsidRDefault="0086564D" w:rsidP="00776D49">
      <w:pPr>
        <w:jc w:val="center"/>
        <w:rPr>
          <w:u w:val="single"/>
        </w:rPr>
      </w:pPr>
      <w:r>
        <w:rPr>
          <w:u w:val="single"/>
        </w:rPr>
        <w:t>10 CFR </w:t>
      </w:r>
      <w:r w:rsidR="00A36AFE" w:rsidRPr="00C35DC6">
        <w:rPr>
          <w:u w:val="single"/>
        </w:rPr>
        <w:t>Part 26</w:t>
      </w:r>
    </w:p>
    <w:p w14:paraId="24E5CFE3" w14:textId="77777777" w:rsidR="00A36AFE" w:rsidRPr="00C35DC6" w:rsidRDefault="00A36AFE" w:rsidP="00496144">
      <w:pPr>
        <w:jc w:val="center"/>
        <w:rPr>
          <w:u w:val="single"/>
        </w:rPr>
      </w:pPr>
      <w:r w:rsidRPr="00C35DC6">
        <w:rPr>
          <w:u w:val="single"/>
        </w:rPr>
        <w:t>Medical Review Officer Questionnaire</w:t>
      </w:r>
    </w:p>
    <w:p w14:paraId="1F64F270" w14:textId="77777777" w:rsidR="00A36AFE" w:rsidRPr="00C35DC6" w:rsidRDefault="00A36AFE" w:rsidP="00776D49">
      <w:pPr>
        <w:jc w:val="center"/>
        <w:rPr>
          <w:u w:val="single"/>
        </w:rPr>
      </w:pPr>
    </w:p>
    <w:p w14:paraId="7EB56449" w14:textId="77777777" w:rsidR="00A36AFE" w:rsidRPr="008968A5" w:rsidRDefault="00A36AFE" w:rsidP="00776D49"/>
    <w:p w14:paraId="0FD54E2B" w14:textId="77777777" w:rsidR="00A36AFE" w:rsidRPr="008968A5" w:rsidRDefault="00A36AFE" w:rsidP="0074729A"/>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3055"/>
        <w:gridCol w:w="9859"/>
      </w:tblGrid>
      <w:tr w:rsidR="00A36AFE" w:rsidRPr="002C50DE" w14:paraId="2158FEA8" w14:textId="77777777" w:rsidTr="00EF100C">
        <w:tc>
          <w:tcPr>
            <w:tcW w:w="1183" w:type="pct"/>
          </w:tcPr>
          <w:p w14:paraId="05246EAA" w14:textId="77777777" w:rsidR="00A36AFE" w:rsidRPr="002C50DE" w:rsidRDefault="00A36AFE" w:rsidP="00776D49">
            <w:pPr>
              <w:spacing w:before="60" w:line="360" w:lineRule="auto"/>
            </w:pPr>
            <w:r w:rsidRPr="002C50DE">
              <w:t>Licensee</w:t>
            </w:r>
          </w:p>
        </w:tc>
        <w:tc>
          <w:tcPr>
            <w:tcW w:w="3817" w:type="pct"/>
          </w:tcPr>
          <w:p w14:paraId="61B61538" w14:textId="77777777" w:rsidR="00A36AFE" w:rsidRPr="002C50DE" w:rsidRDefault="00A36AFE" w:rsidP="00776D49">
            <w:pPr>
              <w:spacing w:before="60" w:line="360" w:lineRule="auto"/>
              <w:jc w:val="center"/>
            </w:pPr>
          </w:p>
        </w:tc>
      </w:tr>
      <w:tr w:rsidR="00A36AFE" w:rsidRPr="002C50DE" w14:paraId="7C36E4C0" w14:textId="77777777" w:rsidTr="00EF100C">
        <w:tc>
          <w:tcPr>
            <w:tcW w:w="1183" w:type="pct"/>
          </w:tcPr>
          <w:p w14:paraId="6E2E296D" w14:textId="77777777" w:rsidR="00A36AFE" w:rsidRPr="002C50DE" w:rsidRDefault="00A36AFE" w:rsidP="00776D49">
            <w:pPr>
              <w:spacing w:before="60" w:line="360" w:lineRule="auto"/>
            </w:pPr>
            <w:r w:rsidRPr="002C50DE">
              <w:t>Contact Person</w:t>
            </w:r>
          </w:p>
        </w:tc>
        <w:tc>
          <w:tcPr>
            <w:tcW w:w="3817" w:type="pct"/>
          </w:tcPr>
          <w:p w14:paraId="7BF835DA" w14:textId="77777777" w:rsidR="00A36AFE" w:rsidRPr="002C50DE" w:rsidRDefault="00A36AFE" w:rsidP="00776D49">
            <w:pPr>
              <w:spacing w:before="60" w:line="360" w:lineRule="auto"/>
              <w:jc w:val="center"/>
            </w:pPr>
          </w:p>
        </w:tc>
      </w:tr>
      <w:tr w:rsidR="00A36AFE" w:rsidRPr="002C50DE" w14:paraId="69E2DEAB" w14:textId="77777777" w:rsidTr="00EF100C">
        <w:tc>
          <w:tcPr>
            <w:tcW w:w="1183" w:type="pct"/>
          </w:tcPr>
          <w:p w14:paraId="60F2A3FE" w14:textId="77777777" w:rsidR="00A36AFE" w:rsidRPr="002C50DE" w:rsidRDefault="00A36AFE" w:rsidP="00776D49">
            <w:pPr>
              <w:spacing w:before="60" w:line="360" w:lineRule="auto"/>
            </w:pPr>
            <w:r w:rsidRPr="002C50DE">
              <w:t>Date</w:t>
            </w:r>
          </w:p>
        </w:tc>
        <w:tc>
          <w:tcPr>
            <w:tcW w:w="3817" w:type="pct"/>
          </w:tcPr>
          <w:p w14:paraId="578A260E" w14:textId="77777777" w:rsidR="00A36AFE" w:rsidRPr="002C50DE" w:rsidRDefault="00A36AFE" w:rsidP="00776D49">
            <w:pPr>
              <w:spacing w:before="60" w:line="360" w:lineRule="auto"/>
              <w:jc w:val="center"/>
            </w:pPr>
          </w:p>
        </w:tc>
      </w:tr>
      <w:tr w:rsidR="00A36AFE" w:rsidRPr="002C50DE" w14:paraId="4B0388BA" w14:textId="77777777" w:rsidTr="00EF100C">
        <w:tc>
          <w:tcPr>
            <w:tcW w:w="1183" w:type="pct"/>
          </w:tcPr>
          <w:p w14:paraId="3F85426D" w14:textId="77777777" w:rsidR="00A36AFE" w:rsidRPr="002C50DE" w:rsidRDefault="00A36AFE" w:rsidP="00776D49">
            <w:pPr>
              <w:spacing w:before="60" w:line="360" w:lineRule="auto"/>
            </w:pPr>
            <w:r w:rsidRPr="002C50DE">
              <w:t>Inspector</w:t>
            </w:r>
          </w:p>
        </w:tc>
        <w:tc>
          <w:tcPr>
            <w:tcW w:w="3817" w:type="pct"/>
          </w:tcPr>
          <w:p w14:paraId="7652368C" w14:textId="77777777" w:rsidR="00A36AFE" w:rsidRPr="002C50DE" w:rsidRDefault="00A36AFE" w:rsidP="00776D49">
            <w:pPr>
              <w:spacing w:before="60" w:line="360" w:lineRule="auto"/>
              <w:jc w:val="center"/>
            </w:pPr>
          </w:p>
        </w:tc>
      </w:tr>
    </w:tbl>
    <w:p w14:paraId="279FFB68" w14:textId="58E9D4D3" w:rsidR="40C0CA50" w:rsidRDefault="40C0CA50"/>
    <w:p w14:paraId="61A128C0" w14:textId="77777777" w:rsidR="00A36AFE" w:rsidRPr="008968A5" w:rsidRDefault="00A36AFE" w:rsidP="00496144"/>
    <w:p w14:paraId="7EA53E24" w14:textId="77777777" w:rsidR="00A36AFE" w:rsidRPr="008968A5" w:rsidRDefault="00A36AFE" w:rsidP="00776D49"/>
    <w:p w14:paraId="08E6FF4C" w14:textId="48AF1D93" w:rsidR="00A9589D" w:rsidRPr="008968A5" w:rsidRDefault="0052605C" w:rsidP="00776D49">
      <w:r w:rsidRPr="008968A5">
        <w:t xml:space="preserve">This questionnaire may be used by the </w:t>
      </w:r>
      <w:r w:rsidR="004B0A3D">
        <w:t xml:space="preserve">U.S. </w:t>
      </w:r>
      <w:r w:rsidRPr="008968A5">
        <w:t xml:space="preserve">Nuclear Regulatory Commission </w:t>
      </w:r>
      <w:r w:rsidRPr="00CF0574">
        <w:t>(NRC)</w:t>
      </w:r>
      <w:r w:rsidRPr="008968A5">
        <w:t xml:space="preserve"> inspector when evaluating </w:t>
      </w:r>
      <w:r w:rsidR="00A36AFE" w:rsidRPr="008968A5">
        <w:t>the Medical Review Officer (MRO) supporting a licensee</w:t>
      </w:r>
      <w:r w:rsidR="00D93A9C">
        <w:t>’s</w:t>
      </w:r>
      <w:r w:rsidR="00A36AFE" w:rsidRPr="008968A5">
        <w:t xml:space="preserve"> or other entity</w:t>
      </w:r>
      <w:r w:rsidR="009D0345">
        <w:t>’s</w:t>
      </w:r>
      <w:r w:rsidR="00A36AFE" w:rsidRPr="008968A5">
        <w:t xml:space="preserve"> fitness-for-duty </w:t>
      </w:r>
      <w:r w:rsidR="00A36AFE" w:rsidRPr="00CF0574">
        <w:t>(FFD)</w:t>
      </w:r>
      <w:r w:rsidR="00A36AFE" w:rsidRPr="008968A5">
        <w:t xml:space="preserve"> program. Each question is accompanied by potential answers and the relevant </w:t>
      </w:r>
      <w:r w:rsidR="008C1D01">
        <w:t xml:space="preserve">requirements </w:t>
      </w:r>
      <w:r w:rsidR="00A36AFE" w:rsidRPr="008968A5">
        <w:t xml:space="preserve">in </w:t>
      </w:r>
      <w:r w:rsidR="0086564D">
        <w:t>10 CFR </w:t>
      </w:r>
      <w:r w:rsidR="00A36AFE" w:rsidRPr="008968A5">
        <w:t>Part 26</w:t>
      </w:r>
      <w:r w:rsidR="008C1D01">
        <w:t>, Subpart H</w:t>
      </w:r>
      <w:r w:rsidR="00A36AFE" w:rsidRPr="008968A5">
        <w:t>.</w:t>
      </w:r>
      <w:r w:rsidR="00EF100C">
        <w:t xml:space="preserve"> </w:t>
      </w:r>
      <w:r w:rsidR="00A9589D">
        <w:t xml:space="preserve">This questionnaire is divided into the following five </w:t>
      </w:r>
      <w:r w:rsidR="0026251F">
        <w:t>section</w:t>
      </w:r>
      <w:r w:rsidR="00A9589D">
        <w:t>s:</w:t>
      </w:r>
    </w:p>
    <w:p w14:paraId="20DCAE70" w14:textId="77777777" w:rsidR="00A9589D" w:rsidRDefault="00A9589D" w:rsidP="00776D49"/>
    <w:p w14:paraId="4D1CB3C6" w14:textId="77777777" w:rsidR="00A9589D" w:rsidRDefault="00A9589D" w:rsidP="00776D4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06"/>
        <w:gridCol w:w="1344"/>
      </w:tblGrid>
      <w:tr w:rsidR="00A9589D" w:rsidRPr="008968A5" w14:paraId="1A72D2D9" w14:textId="77777777" w:rsidTr="00F6172A">
        <w:tc>
          <w:tcPr>
            <w:tcW w:w="4481" w:type="pct"/>
            <w:vAlign w:val="center"/>
          </w:tcPr>
          <w:p w14:paraId="61299426" w14:textId="21F1B3FB" w:rsidR="00A9589D" w:rsidRPr="00DB2271" w:rsidRDefault="0026251F" w:rsidP="00776D49">
            <w:pPr>
              <w:overflowPunct w:val="0"/>
              <w:textAlignment w:val="baseline"/>
            </w:pPr>
            <w:r>
              <w:t>Section</w:t>
            </w:r>
          </w:p>
        </w:tc>
        <w:tc>
          <w:tcPr>
            <w:tcW w:w="519" w:type="pct"/>
            <w:vAlign w:val="center"/>
          </w:tcPr>
          <w:p w14:paraId="13255677" w14:textId="77777777" w:rsidR="00A9589D" w:rsidRPr="00DB2271" w:rsidRDefault="00A9589D" w:rsidP="00776D49">
            <w:pPr>
              <w:overflowPunct w:val="0"/>
              <w:jc w:val="center"/>
              <w:textAlignment w:val="baseline"/>
            </w:pPr>
            <w:r w:rsidRPr="00DB2271">
              <w:t>Question Numbers</w:t>
            </w:r>
          </w:p>
        </w:tc>
      </w:tr>
      <w:tr w:rsidR="00A9589D" w:rsidRPr="008968A5" w14:paraId="5F2245FB" w14:textId="77777777" w:rsidTr="00F6172A">
        <w:trPr>
          <w:trHeight w:val="288"/>
        </w:trPr>
        <w:tc>
          <w:tcPr>
            <w:tcW w:w="4481" w:type="pct"/>
          </w:tcPr>
          <w:p w14:paraId="420F8A7A" w14:textId="77777777" w:rsidR="00A9589D" w:rsidRPr="00EF100C" w:rsidRDefault="00A9589D" w:rsidP="00776D49">
            <w:pPr>
              <w:overflowPunct w:val="0"/>
              <w:textAlignment w:val="baseline"/>
            </w:pPr>
            <w:r w:rsidRPr="00EF100C">
              <w:t>A. MRO Qualifications, Knowledge, and Affiliations</w:t>
            </w:r>
          </w:p>
        </w:tc>
        <w:tc>
          <w:tcPr>
            <w:tcW w:w="519" w:type="pct"/>
            <w:tcMar>
              <w:left w:w="180" w:type="dxa"/>
              <w:right w:w="115" w:type="dxa"/>
            </w:tcMar>
          </w:tcPr>
          <w:p w14:paraId="69403446" w14:textId="77777777" w:rsidR="00A9589D" w:rsidRPr="008968A5" w:rsidRDefault="00A9589D" w:rsidP="00776D49">
            <w:pPr>
              <w:overflowPunct w:val="0"/>
              <w:textAlignment w:val="baseline"/>
            </w:pPr>
            <w:r w:rsidRPr="008968A5">
              <w:t>A</w:t>
            </w:r>
            <w:r>
              <w:t>1 – A6</w:t>
            </w:r>
          </w:p>
        </w:tc>
      </w:tr>
      <w:tr w:rsidR="00A9589D" w:rsidRPr="008968A5" w14:paraId="5DA618F1" w14:textId="77777777" w:rsidTr="00F6172A">
        <w:trPr>
          <w:trHeight w:val="288"/>
        </w:trPr>
        <w:tc>
          <w:tcPr>
            <w:tcW w:w="4481" w:type="pct"/>
          </w:tcPr>
          <w:p w14:paraId="40E3A53F" w14:textId="77777777" w:rsidR="00A9589D" w:rsidRPr="00EF100C" w:rsidRDefault="00A9589D" w:rsidP="00776D49">
            <w:pPr>
              <w:overflowPunct w:val="0"/>
              <w:textAlignment w:val="baseline"/>
            </w:pPr>
            <w:r w:rsidRPr="00EF100C">
              <w:t xml:space="preserve">B. </w:t>
            </w:r>
            <w:r w:rsidRPr="00EF100C">
              <w:rPr>
                <w:szCs w:val="24"/>
              </w:rPr>
              <w:t>MRO Responsibilities and Test Results Review</w:t>
            </w:r>
          </w:p>
        </w:tc>
        <w:tc>
          <w:tcPr>
            <w:tcW w:w="519" w:type="pct"/>
            <w:tcMar>
              <w:left w:w="180" w:type="dxa"/>
              <w:right w:w="115" w:type="dxa"/>
            </w:tcMar>
          </w:tcPr>
          <w:p w14:paraId="78472D69" w14:textId="77777777" w:rsidR="00A9589D" w:rsidRPr="008968A5" w:rsidRDefault="00A9589D" w:rsidP="00776D49">
            <w:pPr>
              <w:overflowPunct w:val="0"/>
              <w:textAlignment w:val="baseline"/>
            </w:pPr>
            <w:r>
              <w:t>B1 – B11</w:t>
            </w:r>
          </w:p>
        </w:tc>
      </w:tr>
      <w:tr w:rsidR="00A9589D" w:rsidRPr="008968A5" w14:paraId="3C09A1F6" w14:textId="77777777" w:rsidTr="00F6172A">
        <w:trPr>
          <w:trHeight w:val="63"/>
        </w:trPr>
        <w:tc>
          <w:tcPr>
            <w:tcW w:w="4481" w:type="pct"/>
          </w:tcPr>
          <w:p w14:paraId="4817C2DF" w14:textId="77777777" w:rsidR="00A9589D" w:rsidRPr="00EF100C" w:rsidRDefault="00A9589D" w:rsidP="00776D49">
            <w:pPr>
              <w:overflowPunct w:val="0"/>
              <w:textAlignment w:val="baseline"/>
            </w:pPr>
            <w:r w:rsidRPr="00EF100C">
              <w:t>C. MRO Staff Oversight and Activities</w:t>
            </w:r>
          </w:p>
        </w:tc>
        <w:tc>
          <w:tcPr>
            <w:tcW w:w="519" w:type="pct"/>
            <w:tcMar>
              <w:left w:w="180" w:type="dxa"/>
              <w:right w:w="115" w:type="dxa"/>
            </w:tcMar>
          </w:tcPr>
          <w:p w14:paraId="529BBF60" w14:textId="37CC2A4E" w:rsidR="00A9589D" w:rsidRPr="008968A5" w:rsidRDefault="00A9589D" w:rsidP="00776D49">
            <w:pPr>
              <w:overflowPunct w:val="0"/>
              <w:textAlignment w:val="baseline"/>
            </w:pPr>
            <w:r>
              <w:t>C1</w:t>
            </w:r>
            <w:r w:rsidR="00F6172A">
              <w:t xml:space="preserve"> – </w:t>
            </w:r>
            <w:r>
              <w:t>C6</w:t>
            </w:r>
          </w:p>
        </w:tc>
      </w:tr>
      <w:tr w:rsidR="00A9589D" w:rsidRPr="008968A5" w14:paraId="21EAB842" w14:textId="77777777" w:rsidTr="00F6172A">
        <w:trPr>
          <w:trHeight w:val="288"/>
        </w:trPr>
        <w:tc>
          <w:tcPr>
            <w:tcW w:w="4481" w:type="pct"/>
          </w:tcPr>
          <w:p w14:paraId="58973D45" w14:textId="77777777" w:rsidR="00A9589D" w:rsidRPr="00EF100C" w:rsidRDefault="00A9589D" w:rsidP="00776D49">
            <w:pPr>
              <w:overflowPunct w:val="0"/>
              <w:textAlignment w:val="baseline"/>
            </w:pPr>
            <w:r w:rsidRPr="00EF100C">
              <w:t>D.</w:t>
            </w:r>
            <w:r w:rsidRPr="00EF100C">
              <w:rPr>
                <w:szCs w:val="24"/>
              </w:rPr>
              <w:t xml:space="preserve"> MRO Activities Associated with Test Results Reviews (Invalid, Adulterated, Substituted, Dilute, Medications</w:t>
            </w:r>
          </w:p>
        </w:tc>
        <w:tc>
          <w:tcPr>
            <w:tcW w:w="519" w:type="pct"/>
            <w:tcMar>
              <w:left w:w="180" w:type="dxa"/>
              <w:right w:w="115" w:type="dxa"/>
            </w:tcMar>
          </w:tcPr>
          <w:p w14:paraId="3D167747" w14:textId="512A2698" w:rsidR="00A9589D" w:rsidRPr="008968A5" w:rsidRDefault="00A9589D" w:rsidP="00776D49">
            <w:pPr>
              <w:overflowPunct w:val="0"/>
              <w:textAlignment w:val="baseline"/>
            </w:pPr>
            <w:r w:rsidRPr="008968A5">
              <w:t>D1 – D</w:t>
            </w:r>
            <w:ins w:id="481" w:author="Author">
              <w:r w:rsidR="009F255D">
                <w:t>19</w:t>
              </w:r>
            </w:ins>
          </w:p>
        </w:tc>
      </w:tr>
      <w:tr w:rsidR="00A9589D" w:rsidRPr="008968A5" w14:paraId="1509D5C1" w14:textId="77777777" w:rsidTr="00F6172A">
        <w:trPr>
          <w:trHeight w:val="288"/>
        </w:trPr>
        <w:tc>
          <w:tcPr>
            <w:tcW w:w="4481" w:type="pct"/>
          </w:tcPr>
          <w:p w14:paraId="44AB912C" w14:textId="77777777" w:rsidR="00A9589D" w:rsidRDefault="00A9589D" w:rsidP="00776D49">
            <w:pPr>
              <w:overflowPunct w:val="0"/>
              <w:textAlignment w:val="baseline"/>
            </w:pPr>
            <w:r>
              <w:t>E. Retesting an Aliquot of a Single Specimen or Split-Specimen Testing</w:t>
            </w:r>
          </w:p>
        </w:tc>
        <w:tc>
          <w:tcPr>
            <w:tcW w:w="519" w:type="pct"/>
            <w:tcMar>
              <w:left w:w="180" w:type="dxa"/>
              <w:right w:w="115" w:type="dxa"/>
            </w:tcMar>
          </w:tcPr>
          <w:p w14:paraId="04ED0C9F" w14:textId="77777777" w:rsidR="00A9589D" w:rsidRPr="008968A5" w:rsidRDefault="00A9589D" w:rsidP="00776D49">
            <w:pPr>
              <w:overflowPunct w:val="0"/>
              <w:textAlignment w:val="baseline"/>
            </w:pPr>
            <w:r>
              <w:t>E1 – E5</w:t>
            </w:r>
          </w:p>
        </w:tc>
      </w:tr>
    </w:tbl>
    <w:p w14:paraId="1BC12A01" w14:textId="0A5654CC" w:rsidR="40C0CA50" w:rsidRDefault="40C0CA50"/>
    <w:p w14:paraId="0CDBF594" w14:textId="17F0B89C" w:rsidR="006515E0" w:rsidRPr="008968A5" w:rsidRDefault="006515E0" w:rsidP="00496144"/>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794"/>
        <w:gridCol w:w="2612"/>
        <w:gridCol w:w="3331"/>
        <w:gridCol w:w="6193"/>
      </w:tblGrid>
      <w:tr w:rsidR="00A36AFE" w:rsidRPr="008968A5" w14:paraId="43F20732" w14:textId="77777777" w:rsidTr="23989A3A">
        <w:trPr>
          <w:cantSplit/>
          <w:trHeight w:val="347"/>
          <w:tblHeader/>
        </w:trPr>
        <w:tc>
          <w:tcPr>
            <w:tcW w:w="5000" w:type="pct"/>
            <w:gridSpan w:val="4"/>
            <w:shd w:val="clear" w:color="auto" w:fill="FFFFFF" w:themeFill="background1"/>
            <w:vAlign w:val="center"/>
          </w:tcPr>
          <w:p w14:paraId="3D42BA4E" w14:textId="5E3CB0D2" w:rsidR="00A36AFE" w:rsidRPr="00C35DC6" w:rsidRDefault="00A36AFE" w:rsidP="00496144">
            <w:pPr>
              <w:pageBreakBefore/>
            </w:pPr>
            <w:r w:rsidRPr="00C35DC6">
              <w:lastRenderedPageBreak/>
              <w:t>A. M</w:t>
            </w:r>
            <w:r w:rsidR="009D0345">
              <w:t>RO</w:t>
            </w:r>
            <w:r w:rsidRPr="00C35DC6">
              <w:t xml:space="preserve"> Qualifications, Knowledge, and Affiliations</w:t>
            </w:r>
          </w:p>
        </w:tc>
      </w:tr>
      <w:tr w:rsidR="00DA62B0" w:rsidRPr="008968A5" w14:paraId="4D9CA9FF" w14:textId="77777777" w:rsidTr="23989A3A">
        <w:trPr>
          <w:cantSplit/>
          <w:trHeight w:val="167"/>
          <w:tblHeader/>
        </w:trPr>
        <w:tc>
          <w:tcPr>
            <w:tcW w:w="307" w:type="pct"/>
            <w:vAlign w:val="center"/>
          </w:tcPr>
          <w:p w14:paraId="45F94CDD" w14:textId="56AE244C" w:rsidR="00DA62B0" w:rsidRPr="008968A5" w:rsidRDefault="00DA62B0" w:rsidP="00496144">
            <w:pPr>
              <w:jc w:val="center"/>
            </w:pPr>
            <w:r w:rsidRPr="00C35DC6">
              <w:t>Num.</w:t>
            </w:r>
          </w:p>
        </w:tc>
        <w:tc>
          <w:tcPr>
            <w:tcW w:w="1010" w:type="pct"/>
            <w:vAlign w:val="center"/>
          </w:tcPr>
          <w:p w14:paraId="08068BE3" w14:textId="095F2266" w:rsidR="00DA62B0" w:rsidRPr="008968A5" w:rsidRDefault="00DA62B0" w:rsidP="00776D49">
            <w:pPr>
              <w:pStyle w:val="Header"/>
              <w:tabs>
                <w:tab w:val="left" w:pos="8568"/>
              </w:tabs>
            </w:pPr>
            <w:r w:rsidRPr="00C35DC6">
              <w:t>Question</w:t>
            </w:r>
          </w:p>
        </w:tc>
        <w:tc>
          <w:tcPr>
            <w:tcW w:w="1288" w:type="pct"/>
            <w:vAlign w:val="center"/>
          </w:tcPr>
          <w:p w14:paraId="7E312F85" w14:textId="118AF090" w:rsidR="00DA62B0" w:rsidRPr="008968A5" w:rsidRDefault="00DA62B0" w:rsidP="0074729A">
            <w:pPr>
              <w:keepNext/>
              <w:keepLines/>
              <w:overflowPunct w:val="0"/>
              <w:textAlignment w:val="baseline"/>
            </w:pPr>
            <w:r w:rsidRPr="00C35DC6">
              <w:t>Answer</w:t>
            </w:r>
          </w:p>
        </w:tc>
        <w:tc>
          <w:tcPr>
            <w:tcW w:w="2395" w:type="pct"/>
            <w:vAlign w:val="center"/>
          </w:tcPr>
          <w:p w14:paraId="3FF8FA07" w14:textId="3C255733" w:rsidR="00DA62B0" w:rsidRPr="008968A5" w:rsidRDefault="00DA62B0" w:rsidP="0074729A">
            <w:r w:rsidRPr="00C35DC6">
              <w:t>NRC Regulation</w:t>
            </w:r>
            <w:r w:rsidR="009D0345">
              <w:t>(s)</w:t>
            </w:r>
          </w:p>
        </w:tc>
      </w:tr>
      <w:tr w:rsidR="00DA62B0" w:rsidRPr="008968A5" w14:paraId="21615364" w14:textId="77777777" w:rsidTr="23989A3A">
        <w:trPr>
          <w:cantSplit/>
          <w:trHeight w:val="167"/>
        </w:trPr>
        <w:tc>
          <w:tcPr>
            <w:tcW w:w="307" w:type="pct"/>
          </w:tcPr>
          <w:p w14:paraId="370AE03B" w14:textId="77777777" w:rsidR="00DA62B0" w:rsidRPr="008968A5" w:rsidRDefault="00DA62B0" w:rsidP="00496144">
            <w:pPr>
              <w:jc w:val="center"/>
            </w:pPr>
            <w:r w:rsidRPr="008968A5">
              <w:t>A1</w:t>
            </w:r>
          </w:p>
        </w:tc>
        <w:tc>
          <w:tcPr>
            <w:tcW w:w="1010" w:type="pct"/>
          </w:tcPr>
          <w:p w14:paraId="374913D2" w14:textId="18F90196" w:rsidR="00DA62B0" w:rsidRPr="008968A5" w:rsidRDefault="00DA62B0" w:rsidP="00776D49">
            <w:pPr>
              <w:pStyle w:val="Header"/>
              <w:tabs>
                <w:tab w:val="left" w:pos="8568"/>
              </w:tabs>
            </w:pPr>
            <w:r w:rsidRPr="008968A5">
              <w:t>Please describe your qualifications to serve as a</w:t>
            </w:r>
            <w:r w:rsidR="00E66703">
              <w:t>n</w:t>
            </w:r>
            <w:r w:rsidRPr="008968A5">
              <w:t xml:space="preserve"> MRO for an NRC</w:t>
            </w:r>
            <w:r>
              <w:t>-</w:t>
            </w:r>
            <w:r w:rsidRPr="008968A5">
              <w:t xml:space="preserve">regulated licensee under </w:t>
            </w:r>
            <w:r>
              <w:t>10 CFR </w:t>
            </w:r>
            <w:r w:rsidRPr="008968A5">
              <w:t>Part 26.</w:t>
            </w:r>
          </w:p>
          <w:p w14:paraId="098A37B5" w14:textId="77777777" w:rsidR="00DA62B0" w:rsidRPr="008968A5" w:rsidRDefault="00DA62B0" w:rsidP="0074729A">
            <w:pPr>
              <w:pStyle w:val="Header"/>
              <w:tabs>
                <w:tab w:val="left" w:pos="8568"/>
              </w:tabs>
            </w:pPr>
          </w:p>
          <w:p w14:paraId="74EDE8DC" w14:textId="31148778" w:rsidR="00DA62B0" w:rsidRPr="00C35DC6" w:rsidRDefault="00DA62B0" w:rsidP="00EA0C2E">
            <w:pPr>
              <w:pStyle w:val="Header"/>
              <w:tabs>
                <w:tab w:val="left" w:pos="8568"/>
              </w:tabs>
            </w:pPr>
            <w:r w:rsidRPr="00C35DC6">
              <w:t>[Request a copy of the medical license from the MRO or the licensee or other entity]</w:t>
            </w:r>
          </w:p>
        </w:tc>
        <w:tc>
          <w:tcPr>
            <w:tcW w:w="1288" w:type="pct"/>
          </w:tcPr>
          <w:p w14:paraId="660B2D64" w14:textId="77777777" w:rsidR="00DA62B0" w:rsidRPr="008968A5" w:rsidRDefault="00DA62B0" w:rsidP="00C57945">
            <w:pPr>
              <w:keepNext/>
              <w:keepLines/>
              <w:numPr>
                <w:ilvl w:val="0"/>
                <w:numId w:val="3"/>
              </w:numPr>
              <w:tabs>
                <w:tab w:val="num" w:pos="380"/>
              </w:tabs>
              <w:overflowPunct w:val="0"/>
              <w:ind w:left="374"/>
              <w:textAlignment w:val="baseline"/>
            </w:pPr>
            <w:r w:rsidRPr="008968A5">
              <w:t>Medical Doctor (MD) licensed in the U.S.</w:t>
            </w:r>
          </w:p>
          <w:p w14:paraId="55D93DB4" w14:textId="77777777" w:rsidR="00DA62B0" w:rsidRPr="008968A5" w:rsidRDefault="00DA62B0" w:rsidP="00C57945">
            <w:pPr>
              <w:keepNext/>
              <w:keepLines/>
              <w:numPr>
                <w:ilvl w:val="0"/>
                <w:numId w:val="3"/>
              </w:numPr>
              <w:tabs>
                <w:tab w:val="num" w:pos="380"/>
              </w:tabs>
              <w:overflowPunct w:val="0"/>
              <w:ind w:left="374"/>
              <w:textAlignment w:val="baseline"/>
            </w:pPr>
            <w:r w:rsidRPr="008968A5">
              <w:t>Doctor of Osteopathy (DO) licensed in the U.S.</w:t>
            </w:r>
          </w:p>
          <w:p w14:paraId="0A20FD35" w14:textId="77777777" w:rsidR="00DA62B0" w:rsidRPr="002854CF" w:rsidRDefault="00DA62B0" w:rsidP="00C57945">
            <w:pPr>
              <w:keepNext/>
              <w:keepLines/>
              <w:numPr>
                <w:ilvl w:val="0"/>
                <w:numId w:val="3"/>
              </w:numPr>
              <w:tabs>
                <w:tab w:val="num" w:pos="380"/>
              </w:tabs>
              <w:overflowPunct w:val="0"/>
              <w:ind w:left="374"/>
              <w:textAlignment w:val="baseline"/>
            </w:pPr>
            <w:r>
              <w:t>Other:</w:t>
            </w:r>
          </w:p>
        </w:tc>
        <w:tc>
          <w:tcPr>
            <w:tcW w:w="2395" w:type="pct"/>
          </w:tcPr>
          <w:p w14:paraId="2E9E936D" w14:textId="23BE8460" w:rsidR="00DA62B0" w:rsidRPr="008968A5" w:rsidRDefault="00223BA8" w:rsidP="005A389B">
            <w:r>
              <w:t>§ </w:t>
            </w:r>
            <w:r w:rsidR="00DA62B0" w:rsidRPr="008968A5">
              <w:t>26.183(a) states:</w:t>
            </w:r>
            <w:r w:rsidR="0057322F">
              <w:t xml:space="preserve"> </w:t>
            </w:r>
          </w:p>
          <w:p w14:paraId="148A86C8" w14:textId="77777777" w:rsidR="00DA62B0" w:rsidRPr="008968A5" w:rsidRDefault="00DA62B0" w:rsidP="004A2463">
            <w:r w:rsidRPr="008968A5">
              <w:t>“The MRO shall be a physician holding either a Doctor of Medicine or Doctor of Osteopathy degree who is licensed to practice medicine by any State or Territory of the United States, the District of Columbia, or the Commonwealth of Puerto Rico.”</w:t>
            </w:r>
          </w:p>
        </w:tc>
      </w:tr>
      <w:tr w:rsidR="00DA62B0" w:rsidRPr="008968A5" w14:paraId="085A29B7" w14:textId="77777777" w:rsidTr="23989A3A">
        <w:trPr>
          <w:cantSplit/>
          <w:trHeight w:val="167"/>
        </w:trPr>
        <w:tc>
          <w:tcPr>
            <w:tcW w:w="307" w:type="pct"/>
          </w:tcPr>
          <w:p w14:paraId="2DC8E7AA" w14:textId="77777777" w:rsidR="00DA62B0" w:rsidRPr="008968A5" w:rsidRDefault="00DA62B0" w:rsidP="00496144">
            <w:pPr>
              <w:jc w:val="center"/>
            </w:pPr>
            <w:r w:rsidRPr="008968A5">
              <w:t>A2</w:t>
            </w:r>
          </w:p>
        </w:tc>
        <w:tc>
          <w:tcPr>
            <w:tcW w:w="1010" w:type="pct"/>
          </w:tcPr>
          <w:p w14:paraId="0F6C316A" w14:textId="5EE92925" w:rsidR="00DA62B0" w:rsidRDefault="00DA62B0" w:rsidP="00776D49">
            <w:r w:rsidRPr="008968A5">
              <w:t>Have you passed an examination administered by a nationally-recognized MRO certification board or subspecialty board for medical practitioners in the field of medical review of Federally mandated drug tests?</w:t>
            </w:r>
          </w:p>
          <w:p w14:paraId="44B05C04" w14:textId="77777777" w:rsidR="00DA62B0" w:rsidRDefault="00DA62B0" w:rsidP="0074729A"/>
          <w:p w14:paraId="3CC6DB3F" w14:textId="29044FC4" w:rsidR="00DA62B0" w:rsidRPr="008968A5" w:rsidRDefault="009D0345" w:rsidP="0074729A">
            <w:r>
              <w:t>[R</w:t>
            </w:r>
            <w:r w:rsidRPr="008968A5">
              <w:t>equest a copy of the training certificate]</w:t>
            </w:r>
          </w:p>
        </w:tc>
        <w:tc>
          <w:tcPr>
            <w:tcW w:w="1288" w:type="pct"/>
          </w:tcPr>
          <w:p w14:paraId="33D5D8E7" w14:textId="2865BB42" w:rsidR="00DA62B0" w:rsidRPr="008968A5" w:rsidRDefault="00DA62B0" w:rsidP="00C57945">
            <w:pPr>
              <w:keepNext/>
              <w:keepLines/>
              <w:numPr>
                <w:ilvl w:val="0"/>
                <w:numId w:val="3"/>
              </w:numPr>
              <w:tabs>
                <w:tab w:val="num" w:pos="380"/>
              </w:tabs>
              <w:overflowPunct w:val="0"/>
              <w:ind w:left="374"/>
              <w:textAlignment w:val="baseline"/>
            </w:pPr>
            <w:r w:rsidRPr="008968A5">
              <w:t>Yes.</w:t>
            </w:r>
          </w:p>
          <w:p w14:paraId="2DEEE7AB" w14:textId="61CDA373" w:rsidR="00DA62B0" w:rsidRPr="008968A5" w:rsidRDefault="00DA62B0" w:rsidP="00C57945">
            <w:pPr>
              <w:keepNext/>
              <w:keepLines/>
              <w:numPr>
                <w:ilvl w:val="0"/>
                <w:numId w:val="3"/>
              </w:numPr>
              <w:tabs>
                <w:tab w:val="num" w:pos="380"/>
              </w:tabs>
              <w:overflowPunct w:val="0"/>
              <w:ind w:left="374"/>
              <w:textAlignment w:val="baseline"/>
            </w:pPr>
            <w:r w:rsidRPr="008968A5">
              <w:t>No.</w:t>
            </w:r>
          </w:p>
          <w:p w14:paraId="413A451E" w14:textId="77777777" w:rsidR="00DA62B0" w:rsidRPr="008968A5" w:rsidRDefault="00DA62B0" w:rsidP="00C57945">
            <w:pPr>
              <w:keepNext/>
              <w:keepLines/>
              <w:numPr>
                <w:ilvl w:val="0"/>
                <w:numId w:val="3"/>
              </w:numPr>
              <w:tabs>
                <w:tab w:val="num" w:pos="380"/>
              </w:tabs>
              <w:overflowPunct w:val="0"/>
              <w:ind w:left="374"/>
              <w:textAlignment w:val="baseline"/>
            </w:pPr>
            <w:r>
              <w:t>Other:</w:t>
            </w:r>
          </w:p>
          <w:p w14:paraId="737A5A00" w14:textId="77777777" w:rsidR="00DA62B0" w:rsidRPr="008968A5" w:rsidRDefault="00DA62B0" w:rsidP="00C57945">
            <w:pPr>
              <w:keepNext/>
              <w:keepLines/>
              <w:overflowPunct w:val="0"/>
              <w:ind w:left="374"/>
              <w:textAlignment w:val="baseline"/>
            </w:pPr>
          </w:p>
        </w:tc>
        <w:tc>
          <w:tcPr>
            <w:tcW w:w="2395" w:type="pct"/>
          </w:tcPr>
          <w:p w14:paraId="37DBA47E" w14:textId="31DC5B37" w:rsidR="00DA62B0" w:rsidRPr="008968A5" w:rsidRDefault="00223BA8" w:rsidP="005A389B">
            <w:r>
              <w:t>§ </w:t>
            </w:r>
            <w:r w:rsidR="00DA62B0" w:rsidRPr="008968A5">
              <w:t>26.183(a) states:</w:t>
            </w:r>
            <w:r w:rsidR="0057322F">
              <w:t xml:space="preserve"> </w:t>
            </w:r>
          </w:p>
          <w:p w14:paraId="00423E3C" w14:textId="4920A9CC" w:rsidR="00DA62B0" w:rsidRPr="008968A5" w:rsidRDefault="00DA62B0" w:rsidP="004A2463">
            <w:r w:rsidRPr="008968A5">
              <w:t>“</w:t>
            </w:r>
            <w:r w:rsidR="006A6EB6">
              <w:t>T</w:t>
            </w:r>
            <w:r w:rsidRPr="008968A5">
              <w:t>he MRO shall have passed an examination administered by a nationally-recognized MRO certification board or subspecialty board for medical practitioners in the field of medical review of Federally mandated drug tests.”</w:t>
            </w:r>
          </w:p>
        </w:tc>
      </w:tr>
      <w:tr w:rsidR="005858FB" w:rsidRPr="008968A5" w14:paraId="52037B88" w14:textId="77777777" w:rsidTr="23989A3A">
        <w:trPr>
          <w:cantSplit/>
          <w:trHeight w:val="167"/>
        </w:trPr>
        <w:tc>
          <w:tcPr>
            <w:tcW w:w="307" w:type="pct"/>
          </w:tcPr>
          <w:p w14:paraId="05FF0184" w14:textId="77777777" w:rsidR="005858FB" w:rsidRPr="008968A5" w:rsidRDefault="005858FB" w:rsidP="00496144">
            <w:pPr>
              <w:jc w:val="center"/>
            </w:pPr>
            <w:r w:rsidRPr="008968A5">
              <w:lastRenderedPageBreak/>
              <w:t>A3</w:t>
            </w:r>
          </w:p>
        </w:tc>
        <w:tc>
          <w:tcPr>
            <w:tcW w:w="1010" w:type="pct"/>
          </w:tcPr>
          <w:p w14:paraId="22E9D101" w14:textId="7FB5BBFD" w:rsidR="005858FB" w:rsidRPr="008968A5" w:rsidRDefault="005858FB" w:rsidP="00776D49">
            <w:pPr>
              <w:tabs>
                <w:tab w:val="left" w:pos="8568"/>
              </w:tabs>
            </w:pPr>
            <w:r w:rsidRPr="008968A5">
              <w:t xml:space="preserve">How do you </w:t>
            </w:r>
            <w:r>
              <w:t>keep</w:t>
            </w:r>
            <w:r w:rsidRPr="008968A5">
              <w:t xml:space="preserve"> up</w:t>
            </w:r>
            <w:r w:rsidR="00082D14">
              <w:t xml:space="preserve"> </w:t>
            </w:r>
            <w:r w:rsidRPr="008968A5">
              <w:t>to</w:t>
            </w:r>
            <w:r w:rsidR="00082D14">
              <w:t xml:space="preserve"> </w:t>
            </w:r>
            <w:r w:rsidRPr="008968A5">
              <w:t xml:space="preserve">date on the NRC drug and alcohol testing regulations in </w:t>
            </w:r>
            <w:r>
              <w:t>10 CFR </w:t>
            </w:r>
            <w:r w:rsidRPr="008968A5">
              <w:t>Part 26?</w:t>
            </w:r>
            <w:r w:rsidR="0057322F">
              <w:t xml:space="preserve"> </w:t>
            </w:r>
          </w:p>
        </w:tc>
        <w:tc>
          <w:tcPr>
            <w:tcW w:w="1288" w:type="pct"/>
          </w:tcPr>
          <w:p w14:paraId="7F03D673" w14:textId="77777777" w:rsidR="005858FB" w:rsidRPr="008968A5" w:rsidRDefault="005858FB" w:rsidP="00C57945">
            <w:pPr>
              <w:keepNext/>
              <w:keepLines/>
              <w:numPr>
                <w:ilvl w:val="0"/>
                <w:numId w:val="3"/>
              </w:numPr>
              <w:tabs>
                <w:tab w:val="num" w:pos="380"/>
              </w:tabs>
              <w:overflowPunct w:val="0"/>
              <w:ind w:left="374"/>
              <w:textAlignment w:val="baseline"/>
            </w:pPr>
            <w:r w:rsidRPr="008968A5">
              <w:t>I regularly review the NRC FFD website for information on the regulation.</w:t>
            </w:r>
          </w:p>
          <w:p w14:paraId="5146F0D6" w14:textId="77777777" w:rsidR="005858FB" w:rsidRPr="008968A5" w:rsidRDefault="005858FB" w:rsidP="00C57945">
            <w:pPr>
              <w:keepNext/>
              <w:keepLines/>
              <w:numPr>
                <w:ilvl w:val="0"/>
                <w:numId w:val="3"/>
              </w:numPr>
              <w:tabs>
                <w:tab w:val="num" w:pos="380"/>
              </w:tabs>
              <w:overflowPunct w:val="0"/>
              <w:ind w:left="374"/>
              <w:textAlignment w:val="baseline"/>
            </w:pPr>
            <w:r w:rsidRPr="008968A5">
              <w:t>I receive a newsletter that informs me of changes in the NRC’s drug and alcohol testing regulations.</w:t>
            </w:r>
          </w:p>
          <w:p w14:paraId="299233B6" w14:textId="77777777" w:rsidR="005858FB" w:rsidRPr="008968A5" w:rsidRDefault="005858FB" w:rsidP="00C57945">
            <w:pPr>
              <w:keepNext/>
              <w:keepLines/>
              <w:numPr>
                <w:ilvl w:val="0"/>
                <w:numId w:val="3"/>
              </w:numPr>
              <w:tabs>
                <w:tab w:val="num" w:pos="380"/>
              </w:tabs>
              <w:overflowPunct w:val="0"/>
              <w:ind w:left="374"/>
              <w:textAlignment w:val="baseline"/>
            </w:pPr>
            <w:r w:rsidRPr="008968A5">
              <w:t xml:space="preserve">I have a copy of </w:t>
            </w:r>
            <w:r>
              <w:t>10 CFR </w:t>
            </w:r>
            <w:r w:rsidRPr="008968A5">
              <w:t>Part 26.</w:t>
            </w:r>
          </w:p>
          <w:p w14:paraId="68D68B28" w14:textId="77777777" w:rsidR="005858FB" w:rsidRPr="008968A5" w:rsidRDefault="005858FB" w:rsidP="00C57945">
            <w:pPr>
              <w:keepNext/>
              <w:keepLines/>
              <w:numPr>
                <w:ilvl w:val="0"/>
                <w:numId w:val="3"/>
              </w:numPr>
              <w:tabs>
                <w:tab w:val="num" w:pos="380"/>
              </w:tabs>
              <w:overflowPunct w:val="0"/>
              <w:ind w:left="374"/>
              <w:textAlignment w:val="baseline"/>
            </w:pPr>
            <w:r w:rsidRPr="008968A5">
              <w:t>The licensee’s or other entity’s staff provides me with any updates on the rule.</w:t>
            </w:r>
          </w:p>
          <w:p w14:paraId="09A566A9" w14:textId="51D48923" w:rsidR="005858FB" w:rsidRPr="00D70860" w:rsidRDefault="005858FB" w:rsidP="009F255D">
            <w:pPr>
              <w:keepNext/>
              <w:keepLines/>
              <w:numPr>
                <w:ilvl w:val="0"/>
                <w:numId w:val="3"/>
              </w:numPr>
              <w:tabs>
                <w:tab w:val="num" w:pos="380"/>
              </w:tabs>
              <w:overflowPunct w:val="0"/>
              <w:ind w:left="374"/>
              <w:textAlignment w:val="baseline"/>
            </w:pPr>
            <w:r>
              <w:t>Other:</w:t>
            </w:r>
          </w:p>
        </w:tc>
        <w:tc>
          <w:tcPr>
            <w:tcW w:w="2395" w:type="pct"/>
            <w:vMerge w:val="restart"/>
          </w:tcPr>
          <w:p w14:paraId="29600ECE" w14:textId="6DA42099" w:rsidR="005858FB" w:rsidRPr="00580DA0" w:rsidRDefault="005858FB" w:rsidP="00776D49">
            <w:r w:rsidRPr="00580DA0">
              <w:t>§ 26.183(a) states:</w:t>
            </w:r>
          </w:p>
          <w:p w14:paraId="56EAEA65" w14:textId="77777777" w:rsidR="005858FB" w:rsidRPr="008968A5" w:rsidRDefault="005858FB" w:rsidP="00776D49">
            <w:r w:rsidRPr="00580DA0">
              <w:t>“The MRO shall be knowledgeable of this part and of the FFD policies of the licensees and other entities for whom the MRO provides services.”</w:t>
            </w:r>
          </w:p>
          <w:p w14:paraId="62CCEC33" w14:textId="3A9EC0B5" w:rsidR="005858FB" w:rsidRPr="008968A5" w:rsidRDefault="005858FB" w:rsidP="00776D49"/>
          <w:p w14:paraId="4AC711D2" w14:textId="179FFD74" w:rsidR="005858FB" w:rsidRPr="008968A5" w:rsidRDefault="005858FB" w:rsidP="00776D49"/>
        </w:tc>
      </w:tr>
      <w:tr w:rsidR="005858FB" w:rsidRPr="008968A5" w14:paraId="158F79E3" w14:textId="77777777" w:rsidTr="23989A3A">
        <w:trPr>
          <w:cantSplit/>
          <w:trHeight w:val="167"/>
        </w:trPr>
        <w:tc>
          <w:tcPr>
            <w:tcW w:w="307" w:type="pct"/>
          </w:tcPr>
          <w:p w14:paraId="6AA6ECDE" w14:textId="77777777" w:rsidR="005858FB" w:rsidRPr="008968A5" w:rsidRDefault="005858FB" w:rsidP="00496144">
            <w:pPr>
              <w:jc w:val="center"/>
            </w:pPr>
            <w:r w:rsidRPr="008968A5">
              <w:t>A4</w:t>
            </w:r>
          </w:p>
        </w:tc>
        <w:tc>
          <w:tcPr>
            <w:tcW w:w="1010" w:type="pct"/>
          </w:tcPr>
          <w:p w14:paraId="20D9E009" w14:textId="77777777" w:rsidR="005858FB" w:rsidRPr="008968A5" w:rsidRDefault="005858FB" w:rsidP="00776D49">
            <w:r w:rsidRPr="008968A5">
              <w:t>Do you have a copy of the licensee’s or other entity’s FFD program policy?</w:t>
            </w:r>
          </w:p>
        </w:tc>
        <w:tc>
          <w:tcPr>
            <w:tcW w:w="1288" w:type="pct"/>
          </w:tcPr>
          <w:p w14:paraId="61747583" w14:textId="77777777" w:rsidR="005858FB" w:rsidRPr="008968A5" w:rsidRDefault="005858FB" w:rsidP="00C57945">
            <w:pPr>
              <w:keepNext/>
              <w:keepLines/>
              <w:numPr>
                <w:ilvl w:val="0"/>
                <w:numId w:val="3"/>
              </w:numPr>
              <w:tabs>
                <w:tab w:val="num" w:pos="380"/>
              </w:tabs>
              <w:overflowPunct w:val="0"/>
              <w:ind w:left="374"/>
              <w:textAlignment w:val="baseline"/>
            </w:pPr>
            <w:r w:rsidRPr="008968A5">
              <w:t>Yes.</w:t>
            </w:r>
          </w:p>
          <w:p w14:paraId="4BCCFDED" w14:textId="77777777" w:rsidR="005858FB" w:rsidRPr="008968A5" w:rsidRDefault="005858FB" w:rsidP="00C57945">
            <w:pPr>
              <w:keepNext/>
              <w:keepLines/>
              <w:numPr>
                <w:ilvl w:val="0"/>
                <w:numId w:val="3"/>
              </w:numPr>
              <w:tabs>
                <w:tab w:val="num" w:pos="380"/>
              </w:tabs>
              <w:overflowPunct w:val="0"/>
              <w:ind w:left="374"/>
              <w:textAlignment w:val="baseline"/>
            </w:pPr>
            <w:r w:rsidRPr="008968A5">
              <w:t>No.</w:t>
            </w:r>
          </w:p>
          <w:p w14:paraId="1236570D" w14:textId="6FEF61C4" w:rsidR="005858FB" w:rsidRPr="00D70860" w:rsidRDefault="005858FB" w:rsidP="009F255D">
            <w:pPr>
              <w:keepNext/>
              <w:keepLines/>
              <w:numPr>
                <w:ilvl w:val="0"/>
                <w:numId w:val="3"/>
              </w:numPr>
              <w:tabs>
                <w:tab w:val="num" w:pos="380"/>
              </w:tabs>
              <w:overflowPunct w:val="0"/>
              <w:ind w:left="374"/>
              <w:textAlignment w:val="baseline"/>
            </w:pPr>
            <w:r>
              <w:t>Other:</w:t>
            </w:r>
          </w:p>
        </w:tc>
        <w:tc>
          <w:tcPr>
            <w:tcW w:w="2395" w:type="pct"/>
            <w:vMerge/>
            <w:shd w:val="clear" w:color="auto" w:fill="auto"/>
          </w:tcPr>
          <w:p w14:paraId="6F045DCD" w14:textId="53EA1DB3" w:rsidR="005858FB" w:rsidRPr="008968A5" w:rsidRDefault="005858FB" w:rsidP="00776D49"/>
        </w:tc>
      </w:tr>
      <w:tr w:rsidR="005858FB" w:rsidRPr="008968A5" w14:paraId="4A703281" w14:textId="77777777" w:rsidTr="23989A3A">
        <w:trPr>
          <w:cantSplit/>
          <w:trHeight w:val="167"/>
        </w:trPr>
        <w:tc>
          <w:tcPr>
            <w:tcW w:w="307" w:type="pct"/>
          </w:tcPr>
          <w:p w14:paraId="3C43A90B" w14:textId="77777777" w:rsidR="005858FB" w:rsidRPr="008968A5" w:rsidRDefault="005858FB" w:rsidP="00496144">
            <w:pPr>
              <w:jc w:val="center"/>
            </w:pPr>
            <w:r w:rsidRPr="008968A5">
              <w:t>A5</w:t>
            </w:r>
          </w:p>
        </w:tc>
        <w:tc>
          <w:tcPr>
            <w:tcW w:w="1010" w:type="pct"/>
          </w:tcPr>
          <w:p w14:paraId="0AB8F1F3" w14:textId="66DEC892" w:rsidR="005858FB" w:rsidRPr="008968A5" w:rsidRDefault="005858FB" w:rsidP="00776D49">
            <w:r w:rsidRPr="008968A5">
              <w:t xml:space="preserve">How do you </w:t>
            </w:r>
            <w:r>
              <w:t>keep</w:t>
            </w:r>
            <w:r w:rsidRPr="008968A5">
              <w:t xml:space="preserve"> up</w:t>
            </w:r>
            <w:ins w:id="482" w:author="Author">
              <w:r w:rsidR="00082D14">
                <w:t xml:space="preserve"> </w:t>
              </w:r>
            </w:ins>
            <w:del w:id="483" w:author="Author">
              <w:r w:rsidRPr="008968A5" w:rsidDel="00082D14">
                <w:delText>-</w:delText>
              </w:r>
            </w:del>
            <w:r w:rsidRPr="008968A5">
              <w:t>to</w:t>
            </w:r>
            <w:del w:id="484" w:author="Author">
              <w:r w:rsidRPr="008968A5" w:rsidDel="00082D14">
                <w:delText>-</w:delText>
              </w:r>
            </w:del>
            <w:ins w:id="485" w:author="Author">
              <w:r w:rsidR="00082D14">
                <w:t xml:space="preserve"> </w:t>
              </w:r>
            </w:ins>
            <w:r w:rsidRPr="008968A5">
              <w:t>date on any changes to the FFD program policy?</w:t>
            </w:r>
          </w:p>
          <w:p w14:paraId="7426C0C7" w14:textId="77777777" w:rsidR="005858FB" w:rsidRPr="008968A5" w:rsidRDefault="005858FB" w:rsidP="00496144"/>
        </w:tc>
        <w:tc>
          <w:tcPr>
            <w:tcW w:w="1288" w:type="pct"/>
          </w:tcPr>
          <w:p w14:paraId="0DBE99C4" w14:textId="77777777" w:rsidR="005858FB" w:rsidRPr="008968A5" w:rsidRDefault="005858FB" w:rsidP="00C57945">
            <w:pPr>
              <w:keepNext/>
              <w:keepLines/>
              <w:numPr>
                <w:ilvl w:val="0"/>
                <w:numId w:val="3"/>
              </w:numPr>
              <w:tabs>
                <w:tab w:val="num" w:pos="380"/>
              </w:tabs>
              <w:overflowPunct w:val="0"/>
              <w:ind w:left="374"/>
              <w:textAlignment w:val="baseline"/>
            </w:pPr>
            <w:r w:rsidRPr="008968A5">
              <w:t>I receive information from the FFD program manager if any changes are implemented.</w:t>
            </w:r>
          </w:p>
          <w:p w14:paraId="641DB743" w14:textId="77777777" w:rsidR="005858FB" w:rsidRPr="008968A5" w:rsidRDefault="005858FB" w:rsidP="00C57945">
            <w:pPr>
              <w:keepNext/>
              <w:keepLines/>
              <w:numPr>
                <w:ilvl w:val="0"/>
                <w:numId w:val="3"/>
              </w:numPr>
              <w:tabs>
                <w:tab w:val="num" w:pos="380"/>
              </w:tabs>
              <w:overflowPunct w:val="0"/>
              <w:ind w:left="374"/>
              <w:textAlignment w:val="baseline"/>
            </w:pPr>
            <w:r w:rsidRPr="008968A5">
              <w:t>I rely upon the policy that is provided to me by the FFD program.</w:t>
            </w:r>
          </w:p>
          <w:p w14:paraId="630C74FB" w14:textId="1AF2DE16" w:rsidR="005858FB" w:rsidRPr="00D70860" w:rsidRDefault="005858FB" w:rsidP="009F255D">
            <w:pPr>
              <w:keepNext/>
              <w:keepLines/>
              <w:numPr>
                <w:ilvl w:val="0"/>
                <w:numId w:val="3"/>
              </w:numPr>
              <w:tabs>
                <w:tab w:val="num" w:pos="380"/>
              </w:tabs>
              <w:overflowPunct w:val="0"/>
              <w:ind w:left="374"/>
              <w:textAlignment w:val="baseline"/>
            </w:pPr>
            <w:r>
              <w:t>Other:</w:t>
            </w:r>
          </w:p>
        </w:tc>
        <w:tc>
          <w:tcPr>
            <w:tcW w:w="2395" w:type="pct"/>
            <w:vMerge/>
            <w:shd w:val="clear" w:color="auto" w:fill="auto"/>
          </w:tcPr>
          <w:p w14:paraId="002C9C2E" w14:textId="5AB9A088" w:rsidR="005858FB" w:rsidRPr="008968A5" w:rsidRDefault="005858FB" w:rsidP="00776D49"/>
        </w:tc>
      </w:tr>
      <w:tr w:rsidR="00DA62B0" w:rsidRPr="008968A5" w14:paraId="6DCACEFB" w14:textId="77777777" w:rsidTr="23989A3A">
        <w:trPr>
          <w:trHeight w:val="1533"/>
        </w:trPr>
        <w:tc>
          <w:tcPr>
            <w:tcW w:w="307" w:type="pct"/>
          </w:tcPr>
          <w:p w14:paraId="4D4E55A2" w14:textId="77777777" w:rsidR="00DA62B0" w:rsidRPr="008968A5" w:rsidRDefault="00DA62B0" w:rsidP="00496144">
            <w:pPr>
              <w:jc w:val="center"/>
            </w:pPr>
            <w:r w:rsidRPr="008968A5">
              <w:lastRenderedPageBreak/>
              <w:t>A6</w:t>
            </w:r>
          </w:p>
        </w:tc>
        <w:tc>
          <w:tcPr>
            <w:tcW w:w="1010" w:type="pct"/>
          </w:tcPr>
          <w:p w14:paraId="5137F6C0" w14:textId="29FCED07" w:rsidR="00DA62B0" w:rsidRPr="008968A5" w:rsidRDefault="00DA62B0" w:rsidP="00776D49">
            <w:r w:rsidRPr="008968A5">
              <w:t xml:space="preserve">Are you an employee, agent of, or do you have a financial interest in the contracted operator of </w:t>
            </w:r>
            <w:r>
              <w:t>the</w:t>
            </w:r>
            <w:r w:rsidRPr="008968A5">
              <w:t xml:space="preserve"> licensee testing facility (LTF)</w:t>
            </w:r>
            <w:r>
              <w:t xml:space="preserve"> – if applicable, a</w:t>
            </w:r>
            <w:r w:rsidRPr="008968A5">
              <w:t xml:space="preserve">nd/or the </w:t>
            </w:r>
            <w:r w:rsidR="002A5FA5">
              <w:t>HHS</w:t>
            </w:r>
            <w:r w:rsidR="002A5FA5">
              <w:noBreakHyphen/>
            </w:r>
            <w:r w:rsidRPr="008968A5">
              <w:t>certified laborator</w:t>
            </w:r>
            <w:r>
              <w:t>ies</w:t>
            </w:r>
            <w:r w:rsidRPr="008968A5">
              <w:t xml:space="preserve"> used by the FFD program?</w:t>
            </w:r>
          </w:p>
          <w:p w14:paraId="6B0207DA" w14:textId="77777777" w:rsidR="00DA62B0" w:rsidRPr="008968A5" w:rsidRDefault="00DA62B0" w:rsidP="00776D49"/>
          <w:p w14:paraId="47F429CF" w14:textId="77777777" w:rsidR="00DA62B0" w:rsidRPr="008968A5" w:rsidRDefault="00DA62B0" w:rsidP="00776D49"/>
        </w:tc>
        <w:tc>
          <w:tcPr>
            <w:tcW w:w="1288" w:type="pct"/>
          </w:tcPr>
          <w:p w14:paraId="7CF4CE86" w14:textId="4C8382B2" w:rsidR="00DA62B0" w:rsidRPr="005856B9" w:rsidRDefault="00DA62B0" w:rsidP="00C57945">
            <w:pPr>
              <w:keepNext/>
              <w:keepLines/>
              <w:numPr>
                <w:ilvl w:val="0"/>
                <w:numId w:val="3"/>
              </w:numPr>
              <w:tabs>
                <w:tab w:val="num" w:pos="380"/>
              </w:tabs>
              <w:overflowPunct w:val="0"/>
              <w:ind w:left="374"/>
              <w:textAlignment w:val="baseline"/>
            </w:pPr>
            <w:r w:rsidRPr="005856B9">
              <w:t>No, I have no professional or financial relationship with the contracted operator of the LTF or the HHS-certified laborator</w:t>
            </w:r>
            <w:r>
              <w:t>ies</w:t>
            </w:r>
            <w:r w:rsidRPr="005856B9">
              <w:t>.</w:t>
            </w:r>
          </w:p>
          <w:p w14:paraId="56A3F333" w14:textId="32D6C042" w:rsidR="00DA62B0" w:rsidRPr="005856B9" w:rsidRDefault="00DA62B0" w:rsidP="00C57945">
            <w:pPr>
              <w:keepNext/>
              <w:keepLines/>
              <w:numPr>
                <w:ilvl w:val="0"/>
                <w:numId w:val="3"/>
              </w:numPr>
              <w:tabs>
                <w:tab w:val="num" w:pos="380"/>
              </w:tabs>
              <w:overflowPunct w:val="0"/>
              <w:ind w:left="374"/>
              <w:textAlignment w:val="baseline"/>
            </w:pPr>
            <w:r w:rsidRPr="005856B9">
              <w:t>Yes, I have a financial interest</w:t>
            </w:r>
            <w:ins w:id="486" w:author="Author">
              <w:r w:rsidR="006E2941">
                <w:t>,</w:t>
              </w:r>
            </w:ins>
            <w:r w:rsidRPr="005856B9">
              <w:t xml:space="preserve"> or I am an employee or agent of the contracted operator of the LTF or </w:t>
            </w:r>
            <w:r>
              <w:t>one of the HHS-certified laboratories</w:t>
            </w:r>
            <w:r w:rsidRPr="005856B9">
              <w:t>.</w:t>
            </w:r>
          </w:p>
          <w:p w14:paraId="6AB5C391" w14:textId="77777777" w:rsidR="00DA62B0" w:rsidRPr="005856B9" w:rsidRDefault="00DA62B0" w:rsidP="00C57945">
            <w:pPr>
              <w:keepNext/>
              <w:keepLines/>
              <w:numPr>
                <w:ilvl w:val="0"/>
                <w:numId w:val="3"/>
              </w:numPr>
              <w:tabs>
                <w:tab w:val="num" w:pos="380"/>
              </w:tabs>
              <w:overflowPunct w:val="0"/>
              <w:ind w:left="374"/>
              <w:textAlignment w:val="baseline"/>
            </w:pPr>
            <w:r w:rsidRPr="005856B9">
              <w:t>Other:</w:t>
            </w:r>
          </w:p>
          <w:p w14:paraId="5A1C7BEC" w14:textId="77777777" w:rsidR="00DA62B0" w:rsidRPr="005856B9" w:rsidRDefault="00DA62B0" w:rsidP="00776D49">
            <w:pPr>
              <w:keepNext/>
              <w:keepLines/>
            </w:pPr>
          </w:p>
        </w:tc>
        <w:tc>
          <w:tcPr>
            <w:tcW w:w="2395" w:type="pct"/>
          </w:tcPr>
          <w:p w14:paraId="11CAFC4E" w14:textId="6C39BCE7" w:rsidR="00DA62B0" w:rsidRDefault="00223BA8" w:rsidP="00776D49">
            <w:r>
              <w:t>§ </w:t>
            </w:r>
            <w:r w:rsidR="00DA62B0">
              <w:t>26.183(b) states:</w:t>
            </w:r>
            <w:r w:rsidR="0057322F">
              <w:t xml:space="preserve"> </w:t>
            </w:r>
          </w:p>
          <w:p w14:paraId="333E0192" w14:textId="79F9D3B7" w:rsidR="00DA62B0" w:rsidRPr="006A680B" w:rsidRDefault="00DA62B0" w:rsidP="00776D49">
            <w:r w:rsidRPr="006A680B">
              <w:t>“</w:t>
            </w:r>
            <w:ins w:id="487" w:author="Author">
              <w:r w:rsidR="009F255D" w:rsidRPr="009F255D">
                <w:rPr>
                  <w:i/>
                  <w:iCs/>
                </w:rPr>
                <w:t>Relationships</w:t>
              </w:r>
              <w:r w:rsidR="009F255D">
                <w:t xml:space="preserve"> </w:t>
              </w:r>
            </w:ins>
            <w:r w:rsidR="00200C4E">
              <w:t>…</w:t>
            </w:r>
            <w:r w:rsidR="00BF1252">
              <w:t>t</w:t>
            </w:r>
            <w:r w:rsidRPr="006A680B">
              <w:t xml:space="preserve">he MRO may not be an employee or agent of, or have any financial interest in, an </w:t>
            </w:r>
            <w:r w:rsidR="002A5FA5">
              <w:t>HHS</w:t>
            </w:r>
            <w:r w:rsidR="002A5FA5">
              <w:noBreakHyphen/>
            </w:r>
            <w:r w:rsidRPr="006A680B">
              <w:t>certified laboratory or a contracted operator of a licensee testing facility for whom the MRO reviews drug test results.</w:t>
            </w:r>
            <w:r w:rsidR="0057322F">
              <w:t xml:space="preserve"> </w:t>
            </w:r>
            <w:r w:rsidRPr="006A680B">
              <w:t>Additionally, the MRO may not derive any financial benefit by having the licensee or other entity use a specific drug</w:t>
            </w:r>
            <w:r w:rsidR="00371A98">
              <w:t>-</w:t>
            </w:r>
            <w:r w:rsidRPr="006A680B">
              <w:t xml:space="preserve">testing </w:t>
            </w:r>
            <w:ins w:id="488" w:author="Author">
              <w:r w:rsidR="009F255D">
                <w:t xml:space="preserve">laboratory or licensee testing </w:t>
              </w:r>
            </w:ins>
            <w:r w:rsidRPr="006A680B">
              <w:t>facility operating contractor and may not have an agreement with such parties that may be construed as a potential conflict of interest. Examples of relationships between laboratories and MROs that create conflicts of interest, or the appearance of such conflicts, i</w:t>
            </w:r>
            <w:r>
              <w:t>nclude, but are not limited to</w:t>
            </w:r>
            <w:r w:rsidR="007478AD">
              <w:t xml:space="preserve"> –</w:t>
            </w:r>
          </w:p>
          <w:p w14:paraId="6CCF1195" w14:textId="77777777" w:rsidR="00DA62B0" w:rsidRPr="006A680B" w:rsidRDefault="00DA62B0" w:rsidP="00496144">
            <w:r w:rsidRPr="006A680B">
              <w:t>(1) The laboratory employs an MRO who reviews test results produced by the laboratory;</w:t>
            </w:r>
          </w:p>
          <w:p w14:paraId="5EE26F46" w14:textId="67432914" w:rsidR="00DA62B0" w:rsidRPr="00766EE9" w:rsidRDefault="56B8B933" w:rsidP="00776D49">
            <w:r>
              <w:t xml:space="preserve">(2) The laboratory has a </w:t>
            </w:r>
            <w:r w:rsidRPr="00766EE9">
              <w:t>contract o</w:t>
            </w:r>
            <w:ins w:id="489" w:author="Author">
              <w:r w:rsidR="622599AF" w:rsidRPr="00766EE9">
                <w:t>r</w:t>
              </w:r>
            </w:ins>
            <w:del w:id="490" w:author="Author">
              <w:r w:rsidR="00DA62B0" w:rsidRPr="00766EE9" w:rsidDel="56B8B933">
                <w:delText>f</w:delText>
              </w:r>
            </w:del>
            <w:r w:rsidRPr="00766EE9">
              <w:t xml:space="preserve"> retainer with the MRO for the review of the results produced by the laboratory;</w:t>
            </w:r>
          </w:p>
          <w:p w14:paraId="2FD3AADF" w14:textId="2A3688C3" w:rsidR="00DA62B0" w:rsidRPr="006A680B" w:rsidRDefault="00DA62B0" w:rsidP="00776D49">
            <w:r w:rsidRPr="00766EE9">
              <w:t>(3) The laboratory designate</w:t>
            </w:r>
            <w:r w:rsidR="003948FC" w:rsidRPr="00766EE9">
              <w:t>s</w:t>
            </w:r>
            <w:r w:rsidRPr="00766EE9">
              <w:t xml:space="preserve"> which</w:t>
            </w:r>
            <w:r w:rsidRPr="006A680B">
              <w:t xml:space="preserve"> MRO the licensee or other entity is to use, gives the licensee or other entity a slate of MROs from which to choose, or recommends certain MROs;</w:t>
            </w:r>
          </w:p>
          <w:p w14:paraId="664EE9B4" w14:textId="77777777" w:rsidR="00DA62B0" w:rsidRPr="006A680B" w:rsidRDefault="00DA62B0" w:rsidP="00776D49">
            <w:r w:rsidRPr="006A680B">
              <w:t>(4) The laboratory gives the licensee or other entity a discount or other incentive to use a particular MRO;</w:t>
            </w:r>
          </w:p>
          <w:p w14:paraId="7C687D2C" w14:textId="1C88AFDE" w:rsidR="00DA62B0" w:rsidRPr="006A680B" w:rsidRDefault="56B8B933" w:rsidP="00776D49">
            <w:r>
              <w:t>(5) The laboratory has its place of business co-located with that of an MRO or MRO staff who review test results produced by the laboratory</w:t>
            </w:r>
            <w:ins w:id="491" w:author="Author">
              <w:r w:rsidR="00A5A556">
                <w:t>;</w:t>
              </w:r>
            </w:ins>
            <w:r>
              <w:t xml:space="preserve"> or</w:t>
            </w:r>
          </w:p>
          <w:p w14:paraId="4F96F892" w14:textId="59947057" w:rsidR="00234403" w:rsidRPr="00D70860" w:rsidRDefault="00DA62B0" w:rsidP="00776D49">
            <w:r w:rsidRPr="006A680B">
              <w:t>(6) The laboratory permits an MRO, or an MRO’s organization, to have a financial interest in the laboratory.”</w:t>
            </w:r>
          </w:p>
        </w:tc>
      </w:tr>
    </w:tbl>
    <w:p w14:paraId="1FDB9732" w14:textId="77777777" w:rsidR="009D1829" w:rsidRDefault="009D1829" w:rsidP="00776D49"/>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794"/>
        <w:gridCol w:w="2519"/>
        <w:gridCol w:w="3421"/>
        <w:gridCol w:w="6196"/>
      </w:tblGrid>
      <w:tr w:rsidR="00A36AFE" w:rsidRPr="008968A5" w14:paraId="3CBF7494" w14:textId="77777777" w:rsidTr="005856B9">
        <w:trPr>
          <w:cantSplit/>
          <w:trHeight w:val="273"/>
          <w:tblHeader/>
        </w:trPr>
        <w:tc>
          <w:tcPr>
            <w:tcW w:w="5000" w:type="pct"/>
            <w:gridSpan w:val="4"/>
            <w:tcBorders>
              <w:bottom w:val="single" w:sz="6" w:space="0" w:color="auto"/>
            </w:tcBorders>
            <w:shd w:val="pct20" w:color="auto" w:fill="FFFFFF"/>
            <w:vAlign w:val="center"/>
          </w:tcPr>
          <w:p w14:paraId="464413FC" w14:textId="567D6411" w:rsidR="00A36AFE" w:rsidRPr="00C35DC6" w:rsidRDefault="00A36AFE" w:rsidP="00496144">
            <w:pPr>
              <w:keepNext/>
              <w:keepLines/>
            </w:pPr>
            <w:r w:rsidRPr="00C35DC6">
              <w:lastRenderedPageBreak/>
              <w:t xml:space="preserve">B. </w:t>
            </w:r>
            <w:r w:rsidR="003025E0">
              <w:t xml:space="preserve">MRO </w:t>
            </w:r>
            <w:r w:rsidRPr="00C35DC6">
              <w:t>Responsibilities and Test Results Review</w:t>
            </w:r>
          </w:p>
        </w:tc>
      </w:tr>
      <w:tr w:rsidR="003025E0" w:rsidRPr="005C10DB" w14:paraId="31E31366" w14:textId="77777777" w:rsidTr="00941A91">
        <w:trPr>
          <w:cantSplit/>
          <w:tblHeader/>
        </w:trPr>
        <w:tc>
          <w:tcPr>
            <w:tcW w:w="307" w:type="pct"/>
            <w:tcBorders>
              <w:top w:val="single" w:sz="6" w:space="0" w:color="auto"/>
              <w:bottom w:val="single" w:sz="6" w:space="0" w:color="auto"/>
            </w:tcBorders>
            <w:tcMar>
              <w:left w:w="58" w:type="dxa"/>
              <w:right w:w="58" w:type="dxa"/>
            </w:tcMar>
            <w:vAlign w:val="center"/>
          </w:tcPr>
          <w:p w14:paraId="17E816ED" w14:textId="725BC0AB" w:rsidR="003025E0" w:rsidRPr="005C10DB" w:rsidRDefault="003025E0" w:rsidP="00496144">
            <w:pPr>
              <w:keepNext/>
              <w:keepLines/>
              <w:jc w:val="center"/>
            </w:pPr>
            <w:r w:rsidRPr="00C35DC6">
              <w:t>Num.</w:t>
            </w:r>
          </w:p>
        </w:tc>
        <w:tc>
          <w:tcPr>
            <w:tcW w:w="974" w:type="pct"/>
            <w:tcBorders>
              <w:top w:val="single" w:sz="6" w:space="0" w:color="auto"/>
              <w:bottom w:val="single" w:sz="6" w:space="0" w:color="auto"/>
            </w:tcBorders>
            <w:vAlign w:val="center"/>
          </w:tcPr>
          <w:p w14:paraId="3DC44EAD" w14:textId="44FB5529" w:rsidR="003025E0" w:rsidRPr="005C10DB" w:rsidRDefault="003025E0" w:rsidP="00776D49">
            <w:pPr>
              <w:keepNext/>
              <w:keepLines/>
              <w:tabs>
                <w:tab w:val="left" w:pos="8568"/>
              </w:tabs>
            </w:pPr>
            <w:r w:rsidRPr="00C35DC6">
              <w:t>Question</w:t>
            </w:r>
          </w:p>
        </w:tc>
        <w:tc>
          <w:tcPr>
            <w:tcW w:w="1323" w:type="pct"/>
            <w:tcBorders>
              <w:top w:val="single" w:sz="6" w:space="0" w:color="auto"/>
              <w:bottom w:val="single" w:sz="6" w:space="0" w:color="auto"/>
            </w:tcBorders>
            <w:vAlign w:val="center"/>
          </w:tcPr>
          <w:p w14:paraId="2F0B0EC0" w14:textId="78FED53E" w:rsidR="003025E0" w:rsidRPr="005C10DB" w:rsidRDefault="003025E0" w:rsidP="0074729A">
            <w:pPr>
              <w:keepNext/>
              <w:keepLines/>
              <w:overflowPunct w:val="0"/>
              <w:textAlignment w:val="baseline"/>
            </w:pPr>
            <w:r w:rsidRPr="00C35DC6">
              <w:t>Answer</w:t>
            </w:r>
          </w:p>
        </w:tc>
        <w:tc>
          <w:tcPr>
            <w:tcW w:w="2396" w:type="pct"/>
            <w:tcBorders>
              <w:top w:val="single" w:sz="6" w:space="0" w:color="auto"/>
              <w:bottom w:val="single" w:sz="6" w:space="0" w:color="auto"/>
            </w:tcBorders>
            <w:vAlign w:val="center"/>
          </w:tcPr>
          <w:p w14:paraId="5641B5AA" w14:textId="63479313" w:rsidR="003025E0" w:rsidRPr="006A680B" w:rsidRDefault="003025E0" w:rsidP="0074729A">
            <w:pPr>
              <w:keepNext/>
              <w:keepLines/>
              <w:rPr>
                <w:szCs w:val="21"/>
              </w:rPr>
            </w:pPr>
            <w:r w:rsidRPr="00C35DC6">
              <w:t>NRC Regulation</w:t>
            </w:r>
            <w:r>
              <w:t>(s)</w:t>
            </w:r>
          </w:p>
        </w:tc>
      </w:tr>
      <w:tr w:rsidR="003025E0" w:rsidRPr="005C10DB" w14:paraId="5738CEFB" w14:textId="77777777" w:rsidTr="00941A91">
        <w:tc>
          <w:tcPr>
            <w:tcW w:w="307" w:type="pct"/>
            <w:tcBorders>
              <w:top w:val="single" w:sz="6" w:space="0" w:color="auto"/>
              <w:bottom w:val="single" w:sz="6" w:space="0" w:color="auto"/>
            </w:tcBorders>
          </w:tcPr>
          <w:p w14:paraId="6F6C0552" w14:textId="77777777" w:rsidR="003025E0" w:rsidRPr="005C10DB" w:rsidRDefault="003025E0" w:rsidP="00496144">
            <w:pPr>
              <w:jc w:val="center"/>
            </w:pPr>
            <w:r w:rsidRPr="005C10DB">
              <w:t>B1</w:t>
            </w:r>
          </w:p>
        </w:tc>
        <w:tc>
          <w:tcPr>
            <w:tcW w:w="974" w:type="pct"/>
            <w:tcBorders>
              <w:top w:val="single" w:sz="6" w:space="0" w:color="auto"/>
              <w:bottom w:val="single" w:sz="6" w:space="0" w:color="auto"/>
            </w:tcBorders>
          </w:tcPr>
          <w:p w14:paraId="1E150FC1" w14:textId="003C0899" w:rsidR="003025E0" w:rsidRPr="005C10DB" w:rsidRDefault="003025E0" w:rsidP="00776D49">
            <w:pPr>
              <w:tabs>
                <w:tab w:val="left" w:pos="8568"/>
              </w:tabs>
            </w:pPr>
            <w:r w:rsidRPr="005C10DB">
              <w:t>Describe your responsibilities as an MRO for an NRC licensee?</w:t>
            </w:r>
            <w:r w:rsidR="0057322F">
              <w:t xml:space="preserve"> </w:t>
            </w:r>
          </w:p>
        </w:tc>
        <w:tc>
          <w:tcPr>
            <w:tcW w:w="1323" w:type="pct"/>
            <w:tcBorders>
              <w:top w:val="single" w:sz="6" w:space="0" w:color="auto"/>
              <w:bottom w:val="single" w:sz="6" w:space="0" w:color="auto"/>
            </w:tcBorders>
          </w:tcPr>
          <w:p w14:paraId="290A276C" w14:textId="77777777" w:rsidR="003025E0" w:rsidRPr="005C10DB" w:rsidRDefault="003025E0" w:rsidP="00C57945">
            <w:pPr>
              <w:keepNext/>
              <w:keepLines/>
              <w:numPr>
                <w:ilvl w:val="0"/>
                <w:numId w:val="3"/>
              </w:numPr>
              <w:tabs>
                <w:tab w:val="num" w:pos="380"/>
              </w:tabs>
              <w:overflowPunct w:val="0"/>
              <w:ind w:left="374"/>
              <w:textAlignment w:val="baseline"/>
            </w:pPr>
            <w:r w:rsidRPr="005C10DB">
              <w:t xml:space="preserve">Review and interpret drug and </w:t>
            </w:r>
            <w:r w:rsidRPr="00C70F07">
              <w:t>validity</w:t>
            </w:r>
            <w:r w:rsidRPr="005C10DB">
              <w:t xml:space="preserve"> test results </w:t>
            </w:r>
            <w:r w:rsidRPr="00C70F07">
              <w:t>received</w:t>
            </w:r>
            <w:r w:rsidRPr="005C10DB">
              <w:t xml:space="preserve"> from the licensee testing facility and/or the HHS-certified laboratory.</w:t>
            </w:r>
          </w:p>
          <w:p w14:paraId="05971894" w14:textId="5BD1370F" w:rsidR="003025E0" w:rsidRPr="005C10DB" w:rsidRDefault="003025E0" w:rsidP="00C57945">
            <w:pPr>
              <w:keepNext/>
              <w:keepLines/>
              <w:numPr>
                <w:ilvl w:val="0"/>
                <w:numId w:val="3"/>
              </w:numPr>
              <w:tabs>
                <w:tab w:val="num" w:pos="380"/>
              </w:tabs>
              <w:overflowPunct w:val="0"/>
              <w:ind w:left="374"/>
              <w:textAlignment w:val="baseline"/>
            </w:pPr>
            <w:r w:rsidRPr="005C10DB">
              <w:t xml:space="preserve">Conduct donor interviews for </w:t>
            </w:r>
            <w:r w:rsidRPr="00C70F07">
              <w:t>positive</w:t>
            </w:r>
            <w:r w:rsidRPr="005C10DB">
              <w:t xml:space="preserve">, adulterated, </w:t>
            </w:r>
            <w:r w:rsidRPr="00C70F07">
              <w:t>substituted</w:t>
            </w:r>
            <w:r w:rsidRPr="005C10DB">
              <w:t xml:space="preserve">, and invalid test results received from the </w:t>
            </w:r>
            <w:r>
              <w:t>HHS</w:t>
            </w:r>
            <w:r>
              <w:noBreakHyphen/>
            </w:r>
            <w:r w:rsidRPr="005C10DB">
              <w:t>certified laboratory.</w:t>
            </w:r>
          </w:p>
          <w:p w14:paraId="10969E0A" w14:textId="4389330A" w:rsidR="003025E0" w:rsidRPr="0049012E" w:rsidRDefault="003025E0" w:rsidP="00C57945">
            <w:pPr>
              <w:keepNext/>
              <w:keepLines/>
              <w:numPr>
                <w:ilvl w:val="0"/>
                <w:numId w:val="3"/>
              </w:numPr>
              <w:tabs>
                <w:tab w:val="num" w:pos="380"/>
              </w:tabs>
              <w:overflowPunct w:val="0"/>
              <w:ind w:left="374"/>
              <w:textAlignment w:val="baseline"/>
            </w:pPr>
            <w:r w:rsidRPr="005C10DB">
              <w:t xml:space="preserve">Advise the licensee or other entity </w:t>
            </w:r>
            <w:r w:rsidRPr="00C70F07">
              <w:t>on</w:t>
            </w:r>
            <w:r w:rsidRPr="005C10DB">
              <w:t xml:space="preserve"> collection site issues </w:t>
            </w:r>
            <w:r w:rsidRPr="00C70F07">
              <w:t>related</w:t>
            </w:r>
            <w:r w:rsidRPr="005C10DB">
              <w:t xml:space="preserve"> to possible subversion attempts</w:t>
            </w:r>
            <w:r w:rsidR="0049012E">
              <w:t xml:space="preserve"> </w:t>
            </w:r>
            <w:r w:rsidR="00757912">
              <w:br/>
            </w:r>
            <w:r w:rsidRPr="0049012E">
              <w:t>[§</w:t>
            </w:r>
            <w:r w:rsidR="0049012E" w:rsidRPr="0049012E">
              <w:t xml:space="preserve"> </w:t>
            </w:r>
            <w:r w:rsidRPr="0049012E">
              <w:t>26.111(c)].</w:t>
            </w:r>
          </w:p>
          <w:p w14:paraId="7D39A8EA" w14:textId="679FA6D8" w:rsidR="003025E0" w:rsidRPr="005C10DB" w:rsidRDefault="003025E0" w:rsidP="00C57945">
            <w:pPr>
              <w:keepNext/>
              <w:keepLines/>
              <w:numPr>
                <w:ilvl w:val="0"/>
                <w:numId w:val="3"/>
              </w:numPr>
              <w:tabs>
                <w:tab w:val="num" w:pos="380"/>
              </w:tabs>
              <w:overflowPunct w:val="0"/>
              <w:ind w:left="374"/>
              <w:textAlignment w:val="baseline"/>
            </w:pPr>
            <w:r w:rsidRPr="005C10DB">
              <w:t>Assist in shy-bladder situations [§26.119].</w:t>
            </w:r>
          </w:p>
          <w:p w14:paraId="28121D8F" w14:textId="61D1C2B0" w:rsidR="003025E0" w:rsidRPr="005C10DB" w:rsidRDefault="003025E0" w:rsidP="00C57945">
            <w:pPr>
              <w:keepNext/>
              <w:keepLines/>
              <w:numPr>
                <w:ilvl w:val="0"/>
                <w:numId w:val="3"/>
              </w:numPr>
              <w:tabs>
                <w:tab w:val="num" w:pos="380"/>
              </w:tabs>
              <w:overflowPunct w:val="0"/>
              <w:ind w:left="374"/>
              <w:textAlignment w:val="baseline"/>
            </w:pPr>
            <w:r w:rsidRPr="005C10DB">
              <w:t>Advise the collector regarding a decision to proceed with an observed specimen collection</w:t>
            </w:r>
            <w:r w:rsidR="00757912">
              <w:br/>
            </w:r>
            <w:r w:rsidRPr="005C10DB">
              <w:t>[</w:t>
            </w:r>
            <w:r w:rsidR="0049012E" w:rsidRPr="0049012E">
              <w:t>§</w:t>
            </w:r>
            <w:r w:rsidR="0049012E">
              <w:t xml:space="preserve"> </w:t>
            </w:r>
            <w:r w:rsidRPr="005C10DB">
              <w:t>26.115(b)]</w:t>
            </w:r>
          </w:p>
          <w:p w14:paraId="5A04B6DD" w14:textId="77777777" w:rsidR="003025E0" w:rsidRPr="005C10DB" w:rsidRDefault="003025E0" w:rsidP="00C57945">
            <w:pPr>
              <w:keepNext/>
              <w:keepLines/>
              <w:numPr>
                <w:ilvl w:val="0"/>
                <w:numId w:val="3"/>
              </w:numPr>
              <w:tabs>
                <w:tab w:val="num" w:pos="380"/>
              </w:tabs>
              <w:overflowPunct w:val="0"/>
              <w:ind w:left="374"/>
              <w:textAlignment w:val="baseline"/>
            </w:pPr>
            <w:r w:rsidRPr="005C10DB">
              <w:t xml:space="preserve">All of </w:t>
            </w:r>
            <w:r w:rsidRPr="00C70F07">
              <w:t>the</w:t>
            </w:r>
            <w:r w:rsidRPr="005C10DB">
              <w:t xml:space="preserve"> above.</w:t>
            </w:r>
          </w:p>
          <w:p w14:paraId="01E813CE" w14:textId="77777777" w:rsidR="003025E0" w:rsidRDefault="003025E0" w:rsidP="00C57945">
            <w:pPr>
              <w:keepNext/>
              <w:keepLines/>
              <w:numPr>
                <w:ilvl w:val="0"/>
                <w:numId w:val="3"/>
              </w:numPr>
              <w:tabs>
                <w:tab w:val="num" w:pos="380"/>
              </w:tabs>
              <w:overflowPunct w:val="0"/>
              <w:ind w:left="374"/>
              <w:textAlignment w:val="baseline"/>
            </w:pPr>
            <w:r w:rsidRPr="00C70F07">
              <w:t>Other</w:t>
            </w:r>
            <w:r w:rsidRPr="005C10DB">
              <w:t>:</w:t>
            </w:r>
          </w:p>
          <w:p w14:paraId="3F4C7F4E" w14:textId="77777777" w:rsidR="003025E0" w:rsidRDefault="003025E0" w:rsidP="00C57945">
            <w:pPr>
              <w:keepNext/>
              <w:keepLines/>
              <w:overflowPunct w:val="0"/>
              <w:textAlignment w:val="baseline"/>
            </w:pPr>
          </w:p>
          <w:p w14:paraId="74BCB963" w14:textId="77777777" w:rsidR="003025E0" w:rsidRPr="005C10DB" w:rsidRDefault="003025E0" w:rsidP="004A2463">
            <w:pPr>
              <w:keepNext/>
              <w:keepLines/>
              <w:overflowPunct w:val="0"/>
              <w:spacing w:after="60"/>
              <w:textAlignment w:val="baseline"/>
            </w:pPr>
          </w:p>
        </w:tc>
        <w:tc>
          <w:tcPr>
            <w:tcW w:w="2396" w:type="pct"/>
            <w:tcBorders>
              <w:top w:val="single" w:sz="6" w:space="0" w:color="auto"/>
              <w:bottom w:val="single" w:sz="6" w:space="0" w:color="auto"/>
            </w:tcBorders>
          </w:tcPr>
          <w:p w14:paraId="07210AF2" w14:textId="3325B793" w:rsidR="003025E0" w:rsidRDefault="003025E0" w:rsidP="004A2463">
            <w:pPr>
              <w:rPr>
                <w:szCs w:val="21"/>
              </w:rPr>
            </w:pPr>
            <w:r>
              <w:rPr>
                <w:szCs w:val="21"/>
              </w:rPr>
              <w:t>§ </w:t>
            </w:r>
            <w:r w:rsidRPr="00A90B91">
              <w:rPr>
                <w:szCs w:val="21"/>
              </w:rPr>
              <w:t>26.183(c) states</w:t>
            </w:r>
            <w:r w:rsidRPr="006A680B">
              <w:rPr>
                <w:szCs w:val="21"/>
              </w:rPr>
              <w:t>: “The primary role of the MRO is to review and interpret positive, adulterated, substituted, invalid, and dilute test results obtained through the licensee’s or other entity’s testing program and to identify any evidence of subversion of the testing process.”</w:t>
            </w:r>
          </w:p>
          <w:p w14:paraId="19ADA2AF" w14:textId="77777777" w:rsidR="003025E0" w:rsidRDefault="003025E0" w:rsidP="004A2463">
            <w:pPr>
              <w:rPr>
                <w:szCs w:val="21"/>
              </w:rPr>
            </w:pPr>
          </w:p>
          <w:p w14:paraId="3546D2F7" w14:textId="2B945275" w:rsidR="003025E0" w:rsidRDefault="003025E0" w:rsidP="000336AD">
            <w:pPr>
              <w:rPr>
                <w:szCs w:val="21"/>
              </w:rPr>
            </w:pPr>
            <w:r>
              <w:rPr>
                <w:szCs w:val="21"/>
              </w:rPr>
              <w:t>§ </w:t>
            </w:r>
            <w:r w:rsidRPr="00A90B91">
              <w:rPr>
                <w:szCs w:val="21"/>
              </w:rPr>
              <w:t>26.111(c) states</w:t>
            </w:r>
            <w:r w:rsidRPr="006A680B">
              <w:rPr>
                <w:szCs w:val="21"/>
              </w:rPr>
              <w:t>: “If there is reason to believe that the donor may have attempted to dilute, substitute, or adulterate the specimen based on specimen temperature or other observations made during the collection, the collector shall contact the FFD program manager, who may consult with the MRO, to determine whether the donor has attempted to subvert the testing process or whether other circumstances may explain the observations. The FFD program manager or MRO may require the donor to provide a second specimen as soon as possible under direct observation...”</w:t>
            </w:r>
          </w:p>
          <w:p w14:paraId="79181AD4" w14:textId="77777777" w:rsidR="003025E0" w:rsidRPr="006A680B" w:rsidRDefault="003025E0" w:rsidP="000336AD">
            <w:pPr>
              <w:rPr>
                <w:szCs w:val="21"/>
              </w:rPr>
            </w:pPr>
          </w:p>
          <w:p w14:paraId="2CCA33B3" w14:textId="7E10ECBD" w:rsidR="003025E0" w:rsidRPr="00A90B91" w:rsidRDefault="003025E0" w:rsidP="000336AD">
            <w:pPr>
              <w:rPr>
                <w:i/>
                <w:szCs w:val="21"/>
              </w:rPr>
            </w:pPr>
            <w:r>
              <w:rPr>
                <w:szCs w:val="21"/>
              </w:rPr>
              <w:t>§ </w:t>
            </w:r>
            <w:r w:rsidRPr="00A90B91">
              <w:rPr>
                <w:szCs w:val="21"/>
              </w:rPr>
              <w:t xml:space="preserve">26.119 </w:t>
            </w:r>
            <w:ins w:id="492" w:author="Author">
              <w:r w:rsidR="009F255D">
                <w:rPr>
                  <w:i/>
                  <w:szCs w:val="21"/>
                </w:rPr>
                <w:t>“</w:t>
              </w:r>
              <w:r w:rsidR="009F255D" w:rsidRPr="00A90B91">
                <w:rPr>
                  <w:i/>
                  <w:szCs w:val="21"/>
                </w:rPr>
                <w:t>Determining ‘‘shy’’ bladder</w:t>
              </w:r>
              <w:r w:rsidR="009F255D">
                <w:rPr>
                  <w:i/>
                  <w:szCs w:val="21"/>
                </w:rPr>
                <w:t>”</w:t>
              </w:r>
              <w:r w:rsidR="009F255D" w:rsidRPr="00A90B91">
                <w:rPr>
                  <w:szCs w:val="21"/>
                </w:rPr>
                <w:t xml:space="preserve"> </w:t>
              </w:r>
            </w:ins>
            <w:r w:rsidRPr="00A90B91">
              <w:rPr>
                <w:szCs w:val="21"/>
              </w:rPr>
              <w:t>states:</w:t>
            </w:r>
          </w:p>
          <w:p w14:paraId="642E1718" w14:textId="13AC190F" w:rsidR="003025E0" w:rsidRPr="005C10DB" w:rsidRDefault="00632411" w:rsidP="000336AD">
            <w:ins w:id="493" w:author="Author">
              <w:r>
                <w:rPr>
                  <w:szCs w:val="21"/>
                </w:rPr>
                <w:t>“</w:t>
              </w:r>
            </w:ins>
            <w:r w:rsidR="003025E0" w:rsidRPr="006A680B">
              <w:rPr>
                <w:szCs w:val="21"/>
              </w:rPr>
              <w:t xml:space="preserve">(a) When a donor has not provided a specimen of at least </w:t>
            </w:r>
            <w:r w:rsidR="003025E0">
              <w:rPr>
                <w:szCs w:val="21"/>
              </w:rPr>
              <w:t>30 mL</w:t>
            </w:r>
            <w:r w:rsidR="003025E0" w:rsidRPr="006A680B">
              <w:rPr>
                <w:szCs w:val="21"/>
              </w:rPr>
              <w:t xml:space="preserve"> within the 3</w:t>
            </w:r>
            <w:r w:rsidR="003025E0">
              <w:rPr>
                <w:szCs w:val="21"/>
              </w:rPr>
              <w:t> hour</w:t>
            </w:r>
            <w:r w:rsidR="003025E0" w:rsidRPr="006A680B">
              <w:rPr>
                <w:szCs w:val="21"/>
              </w:rPr>
              <w:t>s permitted for urine collection, FFD program personnel shall direct the donor to obtain, within 5 business days, an evaluation from a licensed physician who is acceptable to the MRO and has expertise in the medical issues raised by the donor’s failure to provide a sufficient specimen. The MRO may perform this evaluation if the MRO has the appropriate expertise.”</w:t>
            </w:r>
          </w:p>
        </w:tc>
      </w:tr>
      <w:tr w:rsidR="003025E0" w:rsidRPr="005C10DB" w14:paraId="39388E25" w14:textId="77777777" w:rsidTr="00941A91">
        <w:tc>
          <w:tcPr>
            <w:tcW w:w="307" w:type="pct"/>
            <w:tcBorders>
              <w:top w:val="single" w:sz="6" w:space="0" w:color="auto"/>
              <w:bottom w:val="single" w:sz="6" w:space="0" w:color="auto"/>
            </w:tcBorders>
          </w:tcPr>
          <w:p w14:paraId="3969562A" w14:textId="77777777" w:rsidR="003025E0" w:rsidRDefault="003025E0" w:rsidP="00496144">
            <w:pPr>
              <w:jc w:val="center"/>
            </w:pPr>
            <w:r>
              <w:t>B1</w:t>
            </w:r>
          </w:p>
          <w:p w14:paraId="191B6114" w14:textId="77777777" w:rsidR="003025E0" w:rsidRPr="005C10DB" w:rsidRDefault="003025E0" w:rsidP="00776D49">
            <w:pPr>
              <w:jc w:val="center"/>
            </w:pPr>
            <w:r>
              <w:t>Cont’d</w:t>
            </w:r>
          </w:p>
        </w:tc>
        <w:tc>
          <w:tcPr>
            <w:tcW w:w="974" w:type="pct"/>
            <w:tcBorders>
              <w:top w:val="single" w:sz="6" w:space="0" w:color="auto"/>
              <w:bottom w:val="single" w:sz="6" w:space="0" w:color="auto"/>
            </w:tcBorders>
          </w:tcPr>
          <w:p w14:paraId="4A67EB3F" w14:textId="77777777" w:rsidR="003025E0" w:rsidRPr="005C10DB" w:rsidRDefault="003025E0" w:rsidP="0074729A">
            <w:pPr>
              <w:keepNext/>
              <w:keepLines/>
              <w:tabs>
                <w:tab w:val="left" w:pos="8568"/>
              </w:tabs>
            </w:pPr>
          </w:p>
        </w:tc>
        <w:tc>
          <w:tcPr>
            <w:tcW w:w="1323" w:type="pct"/>
            <w:tcBorders>
              <w:top w:val="single" w:sz="6" w:space="0" w:color="auto"/>
              <w:bottom w:val="single" w:sz="6" w:space="0" w:color="auto"/>
            </w:tcBorders>
          </w:tcPr>
          <w:p w14:paraId="0FB8A575" w14:textId="77777777" w:rsidR="003025E0" w:rsidRPr="005C10DB" w:rsidRDefault="003025E0" w:rsidP="0074729A">
            <w:pPr>
              <w:overflowPunct w:val="0"/>
              <w:spacing w:after="60"/>
              <w:ind w:left="432"/>
              <w:textAlignment w:val="baseline"/>
            </w:pPr>
          </w:p>
        </w:tc>
        <w:tc>
          <w:tcPr>
            <w:tcW w:w="2396" w:type="pct"/>
            <w:tcBorders>
              <w:top w:val="single" w:sz="6" w:space="0" w:color="auto"/>
              <w:bottom w:val="single" w:sz="6" w:space="0" w:color="auto"/>
            </w:tcBorders>
          </w:tcPr>
          <w:p w14:paraId="39B03D9D" w14:textId="4DE839A8" w:rsidR="003025E0" w:rsidRPr="005C10DB" w:rsidRDefault="003025E0" w:rsidP="00EA0C2E">
            <w:pPr>
              <w:keepNext/>
              <w:keepLines/>
            </w:pPr>
            <w:r w:rsidRPr="0056314B">
              <w:rPr>
                <w:szCs w:val="21"/>
              </w:rPr>
              <w:t>§ 26.115(b) states</w:t>
            </w:r>
            <w:r w:rsidRPr="006A680B">
              <w:rPr>
                <w:szCs w:val="21"/>
              </w:rPr>
              <w:t>:</w:t>
            </w:r>
            <w:r>
              <w:rPr>
                <w:szCs w:val="21"/>
              </w:rPr>
              <w:t xml:space="preserve"> </w:t>
            </w:r>
            <w:r w:rsidRPr="006A680B">
              <w:rPr>
                <w:szCs w:val="21"/>
              </w:rPr>
              <w:t>“Before collecting a urine specimen under direct observation, the collector shall obtain the agreement of the FFD program manager or MRO to obtain a urine specimen under direct observation. After obtaining agreement, the collector shall ensure that a specimen is collected under direct observation as soon as reasonably practicable.”</w:t>
            </w:r>
          </w:p>
        </w:tc>
      </w:tr>
      <w:tr w:rsidR="003025E0" w:rsidRPr="008968A5" w14:paraId="3959BBD0" w14:textId="77777777" w:rsidTr="00941A91">
        <w:tc>
          <w:tcPr>
            <w:tcW w:w="307" w:type="pct"/>
            <w:tcBorders>
              <w:top w:val="single" w:sz="6" w:space="0" w:color="auto"/>
            </w:tcBorders>
          </w:tcPr>
          <w:p w14:paraId="49B200AD" w14:textId="77777777" w:rsidR="003025E0" w:rsidRPr="008968A5" w:rsidRDefault="003025E0" w:rsidP="00496144">
            <w:pPr>
              <w:jc w:val="center"/>
            </w:pPr>
            <w:r w:rsidRPr="008968A5">
              <w:lastRenderedPageBreak/>
              <w:t>B2</w:t>
            </w:r>
          </w:p>
        </w:tc>
        <w:tc>
          <w:tcPr>
            <w:tcW w:w="974" w:type="pct"/>
            <w:tcBorders>
              <w:top w:val="single" w:sz="6" w:space="0" w:color="auto"/>
            </w:tcBorders>
          </w:tcPr>
          <w:p w14:paraId="4CD0C184" w14:textId="6A92A401" w:rsidR="003025E0" w:rsidRPr="008968A5" w:rsidRDefault="009F255D" w:rsidP="00776D49">
            <w:pPr>
              <w:tabs>
                <w:tab w:val="left" w:pos="8568"/>
              </w:tabs>
            </w:pPr>
            <w:ins w:id="494" w:author="Author">
              <w:r>
                <w:t>What</w:t>
              </w:r>
              <w:r w:rsidRPr="008968A5" w:rsidDel="004B65ED">
                <w:t xml:space="preserve"> </w:t>
              </w:r>
            </w:ins>
            <w:r w:rsidR="003025E0" w:rsidRPr="008968A5">
              <w:t xml:space="preserve">steps </w:t>
            </w:r>
            <w:ins w:id="495" w:author="Author">
              <w:r>
                <w:t>do</w:t>
              </w:r>
              <w:r w:rsidRPr="008968A5">
                <w:t xml:space="preserve"> </w:t>
              </w:r>
            </w:ins>
            <w:r w:rsidR="003025E0" w:rsidRPr="008968A5">
              <w:t xml:space="preserve">you take as the MRO a confirmatory positive, adulterated, substituted, dilute, or invalid test result </w:t>
            </w:r>
            <w:ins w:id="496" w:author="Author">
              <w:r>
                <w:t>is</w:t>
              </w:r>
              <w:r w:rsidRPr="008968A5">
                <w:t xml:space="preserve"> </w:t>
              </w:r>
            </w:ins>
            <w:r w:rsidR="003025E0" w:rsidRPr="008968A5">
              <w:t xml:space="preserve">received from the HHS-certified laboratory? </w:t>
            </w:r>
          </w:p>
        </w:tc>
        <w:tc>
          <w:tcPr>
            <w:tcW w:w="1323" w:type="pct"/>
            <w:tcBorders>
              <w:top w:val="single" w:sz="6" w:space="0" w:color="auto"/>
            </w:tcBorders>
          </w:tcPr>
          <w:p w14:paraId="7F9CC887" w14:textId="77777777" w:rsidR="003025E0" w:rsidRPr="008968A5" w:rsidRDefault="003025E0" w:rsidP="00C57945">
            <w:pPr>
              <w:keepNext/>
              <w:keepLines/>
              <w:numPr>
                <w:ilvl w:val="0"/>
                <w:numId w:val="3"/>
              </w:numPr>
              <w:tabs>
                <w:tab w:val="num" w:pos="380"/>
              </w:tabs>
              <w:overflowPunct w:val="0"/>
              <w:ind w:left="374"/>
              <w:textAlignment w:val="baseline"/>
            </w:pPr>
            <w:r w:rsidRPr="008968A5">
              <w:t xml:space="preserve">The MRO stated the </w:t>
            </w:r>
            <w:r w:rsidRPr="00C70F07">
              <w:t>following</w:t>
            </w:r>
            <w:r w:rsidRPr="008968A5">
              <w:t xml:space="preserve"> three steps:</w:t>
            </w:r>
          </w:p>
          <w:p w14:paraId="3CC5F29B" w14:textId="3397761F" w:rsidR="003025E0" w:rsidRPr="008968A5" w:rsidRDefault="003025E0" w:rsidP="00C57945">
            <w:pPr>
              <w:numPr>
                <w:ilvl w:val="1"/>
                <w:numId w:val="5"/>
              </w:numPr>
              <w:overflowPunct w:val="0"/>
              <w:textAlignment w:val="baseline"/>
            </w:pPr>
            <w:r w:rsidRPr="008968A5">
              <w:t xml:space="preserve">Review the </w:t>
            </w:r>
            <w:ins w:id="497" w:author="Author">
              <w:r w:rsidR="009F255D">
                <w:t xml:space="preserve">Federal </w:t>
              </w:r>
            </w:ins>
            <w:r>
              <w:t>CCF</w:t>
            </w:r>
            <w:r w:rsidRPr="008968A5">
              <w:t xml:space="preserve"> and laboratory test results.</w:t>
            </w:r>
          </w:p>
          <w:p w14:paraId="10F8FF0D" w14:textId="77777777" w:rsidR="003025E0" w:rsidRPr="008968A5" w:rsidRDefault="003025E0" w:rsidP="00C57945">
            <w:pPr>
              <w:numPr>
                <w:ilvl w:val="1"/>
                <w:numId w:val="5"/>
              </w:numPr>
              <w:overflowPunct w:val="0"/>
              <w:textAlignment w:val="baseline"/>
            </w:pPr>
            <w:r w:rsidRPr="008968A5">
              <w:t>Contact the donor to discuss the test results and evaluate if a legitimate medical explanation exists to explain the result.</w:t>
            </w:r>
          </w:p>
          <w:p w14:paraId="3B5D47ED" w14:textId="77777777" w:rsidR="003025E0" w:rsidRPr="008968A5" w:rsidRDefault="003025E0" w:rsidP="00C57945">
            <w:pPr>
              <w:numPr>
                <w:ilvl w:val="1"/>
                <w:numId w:val="5"/>
              </w:numPr>
              <w:overflowPunct w:val="0"/>
              <w:textAlignment w:val="baseline"/>
            </w:pPr>
            <w:r w:rsidRPr="008968A5">
              <w:t>Immediately notify the licensee’s or other entity’s designated representative once an FFD policy violation is determined.</w:t>
            </w:r>
          </w:p>
          <w:p w14:paraId="049D1D67" w14:textId="544E0B04" w:rsidR="00047F40" w:rsidRPr="005C10DB" w:rsidRDefault="003025E0" w:rsidP="009F255D">
            <w:pPr>
              <w:keepNext/>
              <w:keepLines/>
              <w:numPr>
                <w:ilvl w:val="0"/>
                <w:numId w:val="3"/>
              </w:numPr>
              <w:tabs>
                <w:tab w:val="num" w:pos="380"/>
              </w:tabs>
              <w:overflowPunct w:val="0"/>
              <w:ind w:left="374"/>
              <w:textAlignment w:val="baseline"/>
            </w:pPr>
            <w:r w:rsidRPr="00C70F07">
              <w:t>Other</w:t>
            </w:r>
            <w:r>
              <w:t>:</w:t>
            </w:r>
          </w:p>
        </w:tc>
        <w:tc>
          <w:tcPr>
            <w:tcW w:w="2396" w:type="pct"/>
            <w:tcBorders>
              <w:top w:val="single" w:sz="6" w:space="0" w:color="auto"/>
            </w:tcBorders>
          </w:tcPr>
          <w:p w14:paraId="61272E26" w14:textId="1A228577" w:rsidR="003025E0" w:rsidRPr="0056314B" w:rsidRDefault="003025E0" w:rsidP="004A2463">
            <w:r w:rsidRPr="0056314B">
              <w:t>§ 26.185(a) states:</w:t>
            </w:r>
            <w:r w:rsidR="0057322F">
              <w:t xml:space="preserve"> </w:t>
            </w:r>
            <w:r w:rsidRPr="0056314B">
              <w:t>“</w:t>
            </w:r>
            <w:ins w:id="498" w:author="Author">
              <w:r w:rsidR="007350E6" w:rsidRPr="007350E6">
                <w:rPr>
                  <w:i/>
                  <w:iCs/>
                </w:rPr>
                <w:t>MRO review required</w:t>
              </w:r>
              <w:r w:rsidR="007350E6">
                <w:t xml:space="preserve"> </w:t>
              </w:r>
            </w:ins>
            <w:r w:rsidR="0084090E">
              <w:t>….</w:t>
            </w:r>
            <w:r w:rsidRPr="0056314B">
              <w:t>The MRO shall review all positive, adulterated, substituted,</w:t>
            </w:r>
            <w:r w:rsidR="006A177C">
              <w:t xml:space="preserve"> and </w:t>
            </w:r>
            <w:r w:rsidRPr="0056314B">
              <w:t>invalid test results from the HHS</w:t>
            </w:r>
            <w:r w:rsidRPr="0056314B">
              <w:noBreakHyphen/>
              <w:t xml:space="preserve">certified laboratory to determine whether the donor has violated the FFD policy before reporting the results to the licensee’s or other entity’s designated </w:t>
            </w:r>
            <w:ins w:id="499" w:author="Author">
              <w:r w:rsidR="007350E6" w:rsidRPr="000E32BB">
                <w:t>representative</w:t>
              </w:r>
            </w:ins>
            <w:r w:rsidRPr="000E32BB">
              <w:t>.</w:t>
            </w:r>
            <w:r w:rsidRPr="0056314B">
              <w:t>”</w:t>
            </w:r>
            <w:r w:rsidR="0057322F">
              <w:t xml:space="preserve"> </w:t>
            </w:r>
          </w:p>
          <w:p w14:paraId="5384DB89" w14:textId="77777777" w:rsidR="0056314B" w:rsidRPr="0056314B" w:rsidRDefault="0056314B" w:rsidP="004A2463"/>
          <w:p w14:paraId="37224910" w14:textId="1C1C8A55" w:rsidR="003025E0" w:rsidRPr="008968A5" w:rsidRDefault="003025E0" w:rsidP="004A2463">
            <w:r w:rsidRPr="0056314B">
              <w:t>§ 26.185(c) states: “</w:t>
            </w:r>
            <w:ins w:id="500" w:author="Author">
              <w:r w:rsidR="007350E6" w:rsidRPr="007350E6">
                <w:rPr>
                  <w:i/>
                  <w:iCs/>
                </w:rPr>
                <w:t>Discussion with the donor</w:t>
              </w:r>
              <w:r w:rsidR="0025664E">
                <w:t xml:space="preserve">. </w:t>
              </w:r>
            </w:ins>
            <w:r w:rsidRPr="0056314B">
              <w:t xml:space="preserve">Before determining that a positive, adulterated, substituted, dilute, or invalid test result or other occurrence is an FFD policy violation and reporting it to the licensee or other entity, the MRO shall give the donor an opportunity to discuss the test result or other occurrence with the MRO, except as described in paragraph (d) of this </w:t>
            </w:r>
            <w:r w:rsidR="0026251F">
              <w:t>section</w:t>
            </w:r>
            <w:r w:rsidRPr="0056314B">
              <w:t>. After this discussion, if the MRO determines that a positive, adulterated, substituted, dilute, or invalid test result or other occurrence is an FFD policy violation, the MRO shall immediately notify the licensee’s or other entity’s designated representative.”</w:t>
            </w:r>
          </w:p>
        </w:tc>
      </w:tr>
      <w:tr w:rsidR="003025E0" w:rsidRPr="008968A5" w14:paraId="1A74197E" w14:textId="77777777" w:rsidTr="00941A91">
        <w:tc>
          <w:tcPr>
            <w:tcW w:w="307" w:type="pct"/>
          </w:tcPr>
          <w:p w14:paraId="4286DB9A" w14:textId="77777777" w:rsidR="003025E0" w:rsidRPr="008968A5" w:rsidRDefault="003025E0" w:rsidP="00496144">
            <w:pPr>
              <w:keepNext/>
              <w:keepLines/>
              <w:jc w:val="center"/>
            </w:pPr>
            <w:r w:rsidRPr="008968A5">
              <w:lastRenderedPageBreak/>
              <w:t>B3</w:t>
            </w:r>
          </w:p>
        </w:tc>
        <w:tc>
          <w:tcPr>
            <w:tcW w:w="974" w:type="pct"/>
          </w:tcPr>
          <w:p w14:paraId="4AA36FE5" w14:textId="7290FD53" w:rsidR="00234403" w:rsidRPr="008968A5" w:rsidRDefault="003025E0" w:rsidP="00776D49">
            <w:pPr>
              <w:keepNext/>
              <w:keepLines/>
              <w:tabs>
                <w:tab w:val="left" w:pos="8568"/>
              </w:tabs>
            </w:pPr>
            <w:r w:rsidRPr="008968A5">
              <w:t xml:space="preserve">As the MRO, are you permitted to report initial test results received from the </w:t>
            </w:r>
            <w:r>
              <w:t>HHS</w:t>
            </w:r>
            <w:r>
              <w:noBreakHyphen/>
            </w:r>
            <w:r w:rsidRPr="008968A5">
              <w:t>certified laboratory to the licensee or other entity?</w:t>
            </w:r>
          </w:p>
        </w:tc>
        <w:tc>
          <w:tcPr>
            <w:tcW w:w="1323" w:type="pct"/>
          </w:tcPr>
          <w:p w14:paraId="7B0892EF" w14:textId="77777777" w:rsidR="003025E0" w:rsidRPr="00C70F07" w:rsidRDefault="003025E0" w:rsidP="00C57945">
            <w:pPr>
              <w:keepNext/>
              <w:keepLines/>
              <w:numPr>
                <w:ilvl w:val="0"/>
                <w:numId w:val="3"/>
              </w:numPr>
              <w:tabs>
                <w:tab w:val="num" w:pos="380"/>
              </w:tabs>
              <w:overflowPunct w:val="0"/>
              <w:ind w:left="374"/>
              <w:textAlignment w:val="baseline"/>
            </w:pPr>
            <w:r w:rsidRPr="008968A5">
              <w:t>No</w:t>
            </w:r>
            <w:r w:rsidRPr="00C70F07">
              <w:t>.</w:t>
            </w:r>
          </w:p>
          <w:p w14:paraId="12F9C680" w14:textId="77777777" w:rsidR="003025E0" w:rsidRPr="00C70F07" w:rsidRDefault="003025E0" w:rsidP="00C57945">
            <w:pPr>
              <w:keepNext/>
              <w:keepLines/>
              <w:numPr>
                <w:ilvl w:val="0"/>
                <w:numId w:val="3"/>
              </w:numPr>
              <w:tabs>
                <w:tab w:val="num" w:pos="380"/>
              </w:tabs>
              <w:overflowPunct w:val="0"/>
              <w:ind w:left="374"/>
              <w:textAlignment w:val="baseline"/>
            </w:pPr>
            <w:r w:rsidRPr="00C70F07">
              <w:t>Yes.</w:t>
            </w:r>
          </w:p>
          <w:p w14:paraId="1340D0BA" w14:textId="77777777" w:rsidR="003025E0" w:rsidRPr="008968A5" w:rsidRDefault="003025E0" w:rsidP="00C57945">
            <w:pPr>
              <w:keepNext/>
              <w:keepLines/>
              <w:numPr>
                <w:ilvl w:val="0"/>
                <w:numId w:val="3"/>
              </w:numPr>
              <w:tabs>
                <w:tab w:val="num" w:pos="380"/>
              </w:tabs>
              <w:overflowPunct w:val="0"/>
              <w:ind w:left="374"/>
              <w:textAlignment w:val="baseline"/>
            </w:pPr>
            <w:r w:rsidRPr="00C70F07">
              <w:t>Other</w:t>
            </w:r>
            <w:r w:rsidRPr="008968A5">
              <w:t>:</w:t>
            </w:r>
          </w:p>
          <w:p w14:paraId="38943A33" w14:textId="77777777" w:rsidR="003025E0" w:rsidRPr="008968A5" w:rsidRDefault="003025E0" w:rsidP="00C57945">
            <w:pPr>
              <w:keepNext/>
              <w:keepLines/>
            </w:pPr>
          </w:p>
        </w:tc>
        <w:tc>
          <w:tcPr>
            <w:tcW w:w="2396" w:type="pct"/>
          </w:tcPr>
          <w:p w14:paraId="29898D12" w14:textId="120FC37F" w:rsidR="003025E0" w:rsidRPr="008968A5" w:rsidRDefault="003025E0" w:rsidP="00EA0C2E">
            <w:pPr>
              <w:keepNext/>
              <w:keepLines/>
            </w:pPr>
            <w:r>
              <w:t>§ </w:t>
            </w:r>
            <w:r w:rsidRPr="008968A5">
              <w:t>26.185(b) states:</w:t>
            </w:r>
          </w:p>
          <w:p w14:paraId="1CF5BD83" w14:textId="7B079D0A" w:rsidR="003025E0" w:rsidRPr="008968A5" w:rsidRDefault="003025E0" w:rsidP="00EA0C2E">
            <w:pPr>
              <w:keepNext/>
              <w:keepLines/>
              <w:rPr>
                <w:highlight w:val="yellow"/>
              </w:rPr>
            </w:pPr>
            <w:r w:rsidRPr="008968A5">
              <w:t>“</w:t>
            </w:r>
            <w:r w:rsidRPr="00306C0D">
              <w:rPr>
                <w:i/>
                <w:iCs/>
              </w:rPr>
              <w:t>Reporting of initial test results prohibited</w:t>
            </w:r>
            <w:r w:rsidRPr="008968A5">
              <w:t xml:space="preserve">. Neither the MRO nor MRO staff may report positive, adulterated, substituted, dilute, or invalid initial test results that are received from the </w:t>
            </w:r>
            <w:r>
              <w:t>HHS</w:t>
            </w:r>
            <w:r>
              <w:noBreakHyphen/>
            </w:r>
            <w:r w:rsidRPr="008968A5">
              <w:t>certified laboratory to the licensee or other entity.”</w:t>
            </w:r>
          </w:p>
        </w:tc>
      </w:tr>
      <w:tr w:rsidR="003025E0" w:rsidRPr="008968A5" w14:paraId="53325DA3" w14:textId="77777777" w:rsidTr="00941A91">
        <w:tc>
          <w:tcPr>
            <w:tcW w:w="307" w:type="pct"/>
          </w:tcPr>
          <w:p w14:paraId="7302B483" w14:textId="77777777" w:rsidR="003025E0" w:rsidRPr="008968A5" w:rsidRDefault="003025E0" w:rsidP="00496144">
            <w:pPr>
              <w:jc w:val="center"/>
            </w:pPr>
            <w:r w:rsidRPr="008968A5">
              <w:t>B4</w:t>
            </w:r>
          </w:p>
        </w:tc>
        <w:tc>
          <w:tcPr>
            <w:tcW w:w="974" w:type="pct"/>
          </w:tcPr>
          <w:p w14:paraId="49D3F934" w14:textId="77777777" w:rsidR="003025E0" w:rsidRPr="008968A5" w:rsidRDefault="003025E0" w:rsidP="00776D49">
            <w:pPr>
              <w:tabs>
                <w:tab w:val="left" w:pos="8568"/>
              </w:tabs>
            </w:pPr>
            <w:r w:rsidRPr="008968A5">
              <w:t>For confirmatory positive, adulterated, substituted, and invalid test results, what method(s) do you use to examine alternate medical explanations?</w:t>
            </w:r>
          </w:p>
          <w:p w14:paraId="640C2438" w14:textId="77777777" w:rsidR="003025E0" w:rsidRPr="008968A5" w:rsidRDefault="003025E0" w:rsidP="0074729A">
            <w:pPr>
              <w:tabs>
                <w:tab w:val="left" w:pos="8568"/>
              </w:tabs>
            </w:pPr>
          </w:p>
          <w:p w14:paraId="40D65A80" w14:textId="0E34BA57" w:rsidR="005D5031" w:rsidRDefault="005D5031" w:rsidP="0074729A">
            <w:pPr>
              <w:tabs>
                <w:tab w:val="left" w:pos="8568"/>
              </w:tabs>
            </w:pPr>
          </w:p>
          <w:p w14:paraId="10C5E55A" w14:textId="77777777" w:rsidR="005D5031" w:rsidRPr="005D5031" w:rsidRDefault="005D5031" w:rsidP="00053F0E"/>
          <w:p w14:paraId="78819722" w14:textId="77777777" w:rsidR="005D5031" w:rsidRPr="00BA0CF1" w:rsidRDefault="005D5031" w:rsidP="00053F0E"/>
          <w:p w14:paraId="140F19DF" w14:textId="77777777" w:rsidR="005D5031" w:rsidRPr="00BA0CF1" w:rsidRDefault="005D5031" w:rsidP="00053F0E"/>
          <w:p w14:paraId="17DD5334" w14:textId="3A81870A" w:rsidR="003025E0" w:rsidRPr="005D5031" w:rsidRDefault="003025E0" w:rsidP="00053F0E"/>
        </w:tc>
        <w:tc>
          <w:tcPr>
            <w:tcW w:w="1323" w:type="pct"/>
          </w:tcPr>
          <w:p w14:paraId="7A5AB863" w14:textId="77777777" w:rsidR="003025E0" w:rsidRPr="00C70F07" w:rsidRDefault="003025E0" w:rsidP="00C57945">
            <w:pPr>
              <w:keepNext/>
              <w:keepLines/>
              <w:numPr>
                <w:ilvl w:val="0"/>
                <w:numId w:val="3"/>
              </w:numPr>
              <w:tabs>
                <w:tab w:val="num" w:pos="380"/>
              </w:tabs>
              <w:overflowPunct w:val="0"/>
              <w:ind w:left="374"/>
              <w:textAlignment w:val="baseline"/>
            </w:pPr>
            <w:r w:rsidRPr="00C70F07">
              <w:t>Conduct a medical interview with the donor.</w:t>
            </w:r>
          </w:p>
          <w:p w14:paraId="0560B0A5" w14:textId="77777777" w:rsidR="003025E0" w:rsidRPr="00C70F07" w:rsidRDefault="003025E0" w:rsidP="00C57945">
            <w:pPr>
              <w:keepNext/>
              <w:keepLines/>
              <w:numPr>
                <w:ilvl w:val="0"/>
                <w:numId w:val="3"/>
              </w:numPr>
              <w:tabs>
                <w:tab w:val="num" w:pos="380"/>
              </w:tabs>
              <w:overflowPunct w:val="0"/>
              <w:ind w:left="374"/>
              <w:textAlignment w:val="baseline"/>
            </w:pPr>
            <w:r w:rsidRPr="00C70F07">
              <w:t>Review the donor’s medical history, including any records that they might provide to me.</w:t>
            </w:r>
          </w:p>
          <w:p w14:paraId="69655506" w14:textId="77777777" w:rsidR="003025E0" w:rsidRPr="00C70F07" w:rsidRDefault="003025E0" w:rsidP="00C57945">
            <w:pPr>
              <w:keepNext/>
              <w:keepLines/>
              <w:numPr>
                <w:ilvl w:val="0"/>
                <w:numId w:val="3"/>
              </w:numPr>
              <w:tabs>
                <w:tab w:val="num" w:pos="380"/>
              </w:tabs>
              <w:overflowPunct w:val="0"/>
              <w:ind w:left="374"/>
              <w:textAlignment w:val="baseline"/>
            </w:pPr>
            <w:r w:rsidRPr="00C70F07">
              <w:t>Review any other relevant biomedical factors.</w:t>
            </w:r>
          </w:p>
          <w:p w14:paraId="6F7BB206" w14:textId="77777777" w:rsidR="003025E0" w:rsidRPr="00C70F07" w:rsidRDefault="003025E0" w:rsidP="00C57945">
            <w:pPr>
              <w:keepNext/>
              <w:keepLines/>
              <w:numPr>
                <w:ilvl w:val="0"/>
                <w:numId w:val="3"/>
              </w:numPr>
              <w:tabs>
                <w:tab w:val="num" w:pos="380"/>
              </w:tabs>
              <w:overflowPunct w:val="0"/>
              <w:ind w:left="374"/>
              <w:textAlignment w:val="baseline"/>
            </w:pPr>
            <w:r w:rsidRPr="00C70F07">
              <w:t>All of the above</w:t>
            </w:r>
          </w:p>
          <w:p w14:paraId="77699121" w14:textId="77777777" w:rsidR="003025E0" w:rsidRPr="008968A5" w:rsidRDefault="003025E0" w:rsidP="00C57945">
            <w:pPr>
              <w:keepNext/>
              <w:keepLines/>
              <w:numPr>
                <w:ilvl w:val="0"/>
                <w:numId w:val="3"/>
              </w:numPr>
              <w:tabs>
                <w:tab w:val="num" w:pos="380"/>
              </w:tabs>
              <w:overflowPunct w:val="0"/>
              <w:ind w:left="374"/>
              <w:textAlignment w:val="baseline"/>
            </w:pPr>
            <w:r w:rsidRPr="00C70F07">
              <w:t>Other:</w:t>
            </w:r>
          </w:p>
          <w:p w14:paraId="27F1900F" w14:textId="77777777" w:rsidR="003025E0" w:rsidRPr="008968A5" w:rsidRDefault="003025E0" w:rsidP="00C57945"/>
          <w:p w14:paraId="793046AB" w14:textId="77777777" w:rsidR="003025E0" w:rsidRPr="008968A5" w:rsidRDefault="003025E0" w:rsidP="00C57945"/>
          <w:p w14:paraId="4C14094E" w14:textId="77777777" w:rsidR="003025E0" w:rsidRPr="008968A5" w:rsidRDefault="003025E0" w:rsidP="00C57945"/>
        </w:tc>
        <w:tc>
          <w:tcPr>
            <w:tcW w:w="2396" w:type="pct"/>
          </w:tcPr>
          <w:p w14:paraId="37B5C07D" w14:textId="78997027" w:rsidR="003025E0" w:rsidRPr="008968A5" w:rsidRDefault="003025E0" w:rsidP="004A2463">
            <w:r>
              <w:t>§ </w:t>
            </w:r>
            <w:r w:rsidRPr="008968A5">
              <w:t>26.183(c)(1) states:</w:t>
            </w:r>
          </w:p>
          <w:p w14:paraId="52A65C5E" w14:textId="61DDF132" w:rsidR="003025E0" w:rsidRPr="008968A5" w:rsidRDefault="003025E0" w:rsidP="000336AD">
            <w:r w:rsidRPr="008968A5">
              <w:t>“In carrying out these responsibilities, the MRO shall examine alternate medical explanations for any positive, adulterated, substituted, invalid, or dilute test result. This action may include, but is not limited to, conducting a medical interview with the donor, reviewing the donor’s medical history, or reviewing any other relevant biomedical factors. The MRO shall review all medical records that the donor may make available when a positive, adulterated, substituted, invalid, or dilute test result could have resulted from responsible use of legally prescribed medication, a documented condition or disease state, or the demonstrated physiology of the donor.”</w:t>
            </w:r>
          </w:p>
        </w:tc>
      </w:tr>
      <w:tr w:rsidR="003025E0" w:rsidRPr="008968A5" w14:paraId="5B3048F3" w14:textId="77777777" w:rsidTr="00941A91">
        <w:tc>
          <w:tcPr>
            <w:tcW w:w="307" w:type="pct"/>
            <w:tcBorders>
              <w:bottom w:val="single" w:sz="6" w:space="0" w:color="auto"/>
            </w:tcBorders>
          </w:tcPr>
          <w:p w14:paraId="4E3F07BC" w14:textId="77777777" w:rsidR="003025E0" w:rsidRPr="008968A5" w:rsidRDefault="003025E0" w:rsidP="00496144">
            <w:pPr>
              <w:keepNext/>
              <w:keepLines/>
              <w:jc w:val="center"/>
            </w:pPr>
            <w:r w:rsidRPr="008968A5">
              <w:lastRenderedPageBreak/>
              <w:t>B5</w:t>
            </w:r>
          </w:p>
        </w:tc>
        <w:tc>
          <w:tcPr>
            <w:tcW w:w="974" w:type="pct"/>
            <w:tcBorders>
              <w:bottom w:val="single" w:sz="6" w:space="0" w:color="auto"/>
            </w:tcBorders>
          </w:tcPr>
          <w:p w14:paraId="6318A91C" w14:textId="6C1D8067" w:rsidR="003025E0" w:rsidRPr="008968A5" w:rsidRDefault="003025E0" w:rsidP="00776D49">
            <w:pPr>
              <w:keepNext/>
              <w:keepLines/>
            </w:pPr>
            <w:r w:rsidRPr="008968A5">
              <w:t xml:space="preserve">Can you consider test results for specimens </w:t>
            </w:r>
            <w:r>
              <w:t xml:space="preserve">that have </w:t>
            </w:r>
            <w:r w:rsidRPr="007350E6">
              <w:rPr>
                <w:u w:val="single"/>
              </w:rPr>
              <w:t>not</w:t>
            </w:r>
            <w:r w:rsidRPr="008968A5">
              <w:t xml:space="preserve"> </w:t>
            </w:r>
            <w:r>
              <w:t xml:space="preserve">been </w:t>
            </w:r>
            <w:r w:rsidRPr="008968A5">
              <w:t xml:space="preserve">collected and processed under </w:t>
            </w:r>
            <w:r>
              <w:t>10 CFR</w:t>
            </w:r>
            <w:r w:rsidRPr="008968A5">
              <w:t xml:space="preserve"> Part 26?</w:t>
            </w:r>
          </w:p>
          <w:p w14:paraId="441C9401" w14:textId="77777777" w:rsidR="003025E0" w:rsidRPr="008968A5" w:rsidRDefault="003025E0" w:rsidP="0074729A">
            <w:pPr>
              <w:keepNext/>
              <w:keepLines/>
            </w:pPr>
          </w:p>
        </w:tc>
        <w:tc>
          <w:tcPr>
            <w:tcW w:w="1323" w:type="pct"/>
            <w:tcBorders>
              <w:bottom w:val="single" w:sz="6" w:space="0" w:color="auto"/>
            </w:tcBorders>
          </w:tcPr>
          <w:p w14:paraId="1766B55F" w14:textId="77777777" w:rsidR="003025E0" w:rsidRPr="008968A5" w:rsidRDefault="003025E0" w:rsidP="00C57945">
            <w:pPr>
              <w:keepNext/>
              <w:keepLines/>
              <w:numPr>
                <w:ilvl w:val="0"/>
                <w:numId w:val="3"/>
              </w:numPr>
              <w:tabs>
                <w:tab w:val="num" w:pos="380"/>
              </w:tabs>
              <w:overflowPunct w:val="0"/>
              <w:ind w:left="374"/>
              <w:textAlignment w:val="baseline"/>
            </w:pPr>
            <w:r w:rsidRPr="008968A5">
              <w:t>No.</w:t>
            </w:r>
          </w:p>
          <w:p w14:paraId="5A48AA2B" w14:textId="29F0F008" w:rsidR="003025E0" w:rsidRPr="00263FB7" w:rsidRDefault="003025E0" w:rsidP="00C57945">
            <w:pPr>
              <w:keepNext/>
              <w:keepLines/>
              <w:numPr>
                <w:ilvl w:val="0"/>
                <w:numId w:val="3"/>
              </w:numPr>
              <w:tabs>
                <w:tab w:val="num" w:pos="380"/>
              </w:tabs>
              <w:overflowPunct w:val="0"/>
              <w:ind w:left="374"/>
              <w:textAlignment w:val="baseline"/>
            </w:pPr>
            <w:r w:rsidRPr="008968A5">
              <w:t>Yes</w:t>
            </w:r>
            <w:r w:rsidRPr="00263FB7">
              <w:t>.</w:t>
            </w:r>
          </w:p>
          <w:p w14:paraId="30B5175A" w14:textId="77777777" w:rsidR="003025E0" w:rsidRPr="008968A5" w:rsidRDefault="003025E0" w:rsidP="00C57945">
            <w:pPr>
              <w:keepNext/>
              <w:keepLines/>
              <w:numPr>
                <w:ilvl w:val="0"/>
                <w:numId w:val="3"/>
              </w:numPr>
              <w:tabs>
                <w:tab w:val="num" w:pos="380"/>
              </w:tabs>
              <w:overflowPunct w:val="0"/>
              <w:ind w:left="374"/>
              <w:textAlignment w:val="baseline"/>
            </w:pPr>
            <w:r>
              <w:t>Other:</w:t>
            </w:r>
          </w:p>
          <w:p w14:paraId="2E4DA878" w14:textId="77777777" w:rsidR="003025E0" w:rsidRPr="008968A5" w:rsidRDefault="003025E0" w:rsidP="00C57945">
            <w:pPr>
              <w:keepNext/>
              <w:keepLines/>
            </w:pPr>
          </w:p>
        </w:tc>
        <w:tc>
          <w:tcPr>
            <w:tcW w:w="2396" w:type="pct"/>
            <w:tcBorders>
              <w:bottom w:val="single" w:sz="6" w:space="0" w:color="auto"/>
            </w:tcBorders>
          </w:tcPr>
          <w:p w14:paraId="7444D616" w14:textId="46184295" w:rsidR="003025E0" w:rsidRPr="008968A5" w:rsidRDefault="003025E0" w:rsidP="00EA0C2E">
            <w:pPr>
              <w:keepNext/>
              <w:keepLines/>
            </w:pPr>
            <w:r>
              <w:t>§ </w:t>
            </w:r>
            <w:r w:rsidRPr="008968A5">
              <w:t>26.183(c)(2) states:</w:t>
            </w:r>
          </w:p>
          <w:p w14:paraId="0D06DBF0" w14:textId="557E72C1" w:rsidR="00234403" w:rsidRPr="008968A5" w:rsidRDefault="003025E0" w:rsidP="007350E6">
            <w:pPr>
              <w:keepNext/>
              <w:keepLines/>
            </w:pPr>
            <w:r w:rsidRPr="008968A5">
              <w:t>“The MRO may only consider the results of tests of specimens that are collected and processed under this part</w:t>
            </w:r>
            <w:ins w:id="501" w:author="Author">
              <w:r w:rsidR="00E22CCC">
                <w:t xml:space="preserve"> </w:t>
              </w:r>
              <w:r w:rsidR="007350E6" w:rsidRPr="008968A5">
                <w:t>[</w:t>
              </w:r>
              <w:r w:rsidR="007350E6">
                <w:t>10 CFR </w:t>
              </w:r>
              <w:r w:rsidR="007350E6" w:rsidRPr="008968A5">
                <w:t xml:space="preserve">Part 26], </w:t>
              </w:r>
            </w:ins>
            <w:r w:rsidRPr="008968A5">
              <w:t>including the results of testing split specimens, in making his or her determination, as long as those split specimens have been stored and tested under the procedures described in this part.”</w:t>
            </w:r>
          </w:p>
        </w:tc>
      </w:tr>
      <w:tr w:rsidR="003025E0" w:rsidRPr="008968A5" w14:paraId="52687FB9" w14:textId="77777777" w:rsidTr="00941A91">
        <w:tc>
          <w:tcPr>
            <w:tcW w:w="307" w:type="pct"/>
            <w:tcBorders>
              <w:bottom w:val="single" w:sz="6" w:space="0" w:color="auto"/>
            </w:tcBorders>
          </w:tcPr>
          <w:p w14:paraId="666B660C" w14:textId="77777777" w:rsidR="003025E0" w:rsidRPr="008968A5" w:rsidRDefault="003025E0" w:rsidP="00496144">
            <w:pPr>
              <w:keepNext/>
              <w:keepLines/>
              <w:jc w:val="center"/>
            </w:pPr>
            <w:r w:rsidRPr="008968A5">
              <w:t>B6</w:t>
            </w:r>
          </w:p>
        </w:tc>
        <w:tc>
          <w:tcPr>
            <w:tcW w:w="974" w:type="pct"/>
            <w:tcBorders>
              <w:bottom w:val="single" w:sz="6" w:space="0" w:color="auto"/>
            </w:tcBorders>
          </w:tcPr>
          <w:p w14:paraId="4136B70C" w14:textId="77777777" w:rsidR="003025E0" w:rsidRPr="008968A5" w:rsidRDefault="003025E0" w:rsidP="00776D49">
            <w:pPr>
              <w:keepNext/>
              <w:keepLines/>
            </w:pPr>
            <w:r w:rsidRPr="008968A5">
              <w:t>When attempting to speak to a donor about a positive, adulterated, substituted, or invalid test result, at a minimum, what is considered a “reasonable effort” to contact the individual?</w:t>
            </w:r>
          </w:p>
        </w:tc>
        <w:tc>
          <w:tcPr>
            <w:tcW w:w="1323" w:type="pct"/>
            <w:tcBorders>
              <w:bottom w:val="single" w:sz="6" w:space="0" w:color="auto"/>
            </w:tcBorders>
          </w:tcPr>
          <w:p w14:paraId="6B191548" w14:textId="77777777" w:rsidR="003025E0" w:rsidRPr="009E0621" w:rsidRDefault="003025E0" w:rsidP="00C57945">
            <w:pPr>
              <w:keepNext/>
              <w:keepLines/>
              <w:numPr>
                <w:ilvl w:val="0"/>
                <w:numId w:val="3"/>
              </w:numPr>
              <w:tabs>
                <w:tab w:val="num" w:pos="380"/>
              </w:tabs>
              <w:overflowPunct w:val="0"/>
              <w:ind w:left="374"/>
              <w:textAlignment w:val="baseline"/>
            </w:pPr>
            <w:r w:rsidRPr="008968A5">
              <w:t xml:space="preserve">Three attempts using the day and evening telephone numbers reasonably spread out over a </w:t>
            </w:r>
            <w:r w:rsidRPr="009E0621">
              <w:t>24-hour period.</w:t>
            </w:r>
          </w:p>
          <w:p w14:paraId="3C5267C3" w14:textId="77777777" w:rsidR="003025E0" w:rsidRPr="00C70F07" w:rsidRDefault="003025E0" w:rsidP="00C57945">
            <w:pPr>
              <w:keepNext/>
              <w:keepLines/>
              <w:numPr>
                <w:ilvl w:val="0"/>
                <w:numId w:val="3"/>
              </w:numPr>
              <w:tabs>
                <w:tab w:val="num" w:pos="380"/>
              </w:tabs>
              <w:overflowPunct w:val="0"/>
              <w:ind w:left="374"/>
              <w:textAlignment w:val="baseline"/>
            </w:pPr>
            <w:r w:rsidRPr="008968A5">
              <w:t xml:space="preserve">Fewer than three attempts in a </w:t>
            </w:r>
            <w:r w:rsidRPr="00C70F07">
              <w:t>24-hour period of time.</w:t>
            </w:r>
          </w:p>
          <w:p w14:paraId="40638060" w14:textId="29BC7C34" w:rsidR="003025E0" w:rsidRDefault="003025E0" w:rsidP="00C57945">
            <w:pPr>
              <w:keepNext/>
              <w:keepLines/>
              <w:numPr>
                <w:ilvl w:val="0"/>
                <w:numId w:val="3"/>
              </w:numPr>
              <w:tabs>
                <w:tab w:val="num" w:pos="380"/>
              </w:tabs>
              <w:overflowPunct w:val="0"/>
              <w:ind w:left="374"/>
              <w:textAlignment w:val="baseline"/>
            </w:pPr>
            <w:r w:rsidRPr="002854CF">
              <w:t>Other:</w:t>
            </w:r>
          </w:p>
          <w:p w14:paraId="4440C93A" w14:textId="77777777" w:rsidR="003025E0" w:rsidRDefault="003025E0" w:rsidP="00C57945">
            <w:pPr>
              <w:keepNext/>
              <w:keepLines/>
              <w:overflowPunct w:val="0"/>
              <w:ind w:left="14"/>
              <w:textAlignment w:val="baseline"/>
            </w:pPr>
          </w:p>
          <w:p w14:paraId="0474948F" w14:textId="77777777" w:rsidR="003025E0" w:rsidRPr="009D1829" w:rsidRDefault="003025E0" w:rsidP="00C57945">
            <w:pPr>
              <w:keepNext/>
              <w:keepLines/>
              <w:overflowPunct w:val="0"/>
              <w:ind w:left="14"/>
              <w:textAlignment w:val="baseline"/>
            </w:pPr>
          </w:p>
        </w:tc>
        <w:tc>
          <w:tcPr>
            <w:tcW w:w="2396" w:type="pct"/>
            <w:tcBorders>
              <w:bottom w:val="single" w:sz="6" w:space="0" w:color="auto"/>
            </w:tcBorders>
          </w:tcPr>
          <w:p w14:paraId="0773E74D" w14:textId="77777777" w:rsidR="003025E0" w:rsidRPr="008968A5" w:rsidRDefault="003025E0" w:rsidP="00EA0C2E">
            <w:pPr>
              <w:keepNext/>
              <w:keepLines/>
            </w:pPr>
            <w:r w:rsidRPr="008968A5">
              <w:t>§ 26.185(d)(3) states:</w:t>
            </w:r>
          </w:p>
          <w:p w14:paraId="047D350A" w14:textId="0C69B06D" w:rsidR="003025E0" w:rsidRPr="008968A5" w:rsidRDefault="003025E0" w:rsidP="005A389B">
            <w:pPr>
              <w:keepNext/>
              <w:keepLines/>
            </w:pPr>
            <w:r w:rsidRPr="008968A5">
              <w:t xml:space="preserve">“Reasonable efforts include, at a minimum, three attempts, spaced reasonably over a 24-hour period, to reach the donor at the day and evening telephone numbers listed on the </w:t>
            </w:r>
            <w:ins w:id="502" w:author="Author">
              <w:r w:rsidR="007350E6">
                <w:t>Federal CCF</w:t>
              </w:r>
            </w:ins>
            <w:r w:rsidRPr="008968A5">
              <w:t>.”</w:t>
            </w:r>
          </w:p>
        </w:tc>
      </w:tr>
      <w:tr w:rsidR="003025E0" w:rsidRPr="008968A5" w14:paraId="5FD4F1B5" w14:textId="77777777" w:rsidTr="009D1829">
        <w:tc>
          <w:tcPr>
            <w:tcW w:w="307" w:type="pct"/>
            <w:tcBorders>
              <w:bottom w:val="single" w:sz="6" w:space="0" w:color="auto"/>
            </w:tcBorders>
          </w:tcPr>
          <w:p w14:paraId="0DF8B3CD" w14:textId="77777777" w:rsidR="003025E0" w:rsidRPr="008968A5" w:rsidRDefault="003025E0" w:rsidP="00496144">
            <w:pPr>
              <w:jc w:val="center"/>
            </w:pPr>
            <w:r w:rsidRPr="008968A5">
              <w:t>B7</w:t>
            </w:r>
          </w:p>
        </w:tc>
        <w:tc>
          <w:tcPr>
            <w:tcW w:w="974" w:type="pct"/>
            <w:tcBorders>
              <w:bottom w:val="single" w:sz="6" w:space="0" w:color="auto"/>
            </w:tcBorders>
          </w:tcPr>
          <w:p w14:paraId="19167FEA" w14:textId="77777777" w:rsidR="003025E0" w:rsidRPr="008968A5" w:rsidRDefault="003025E0" w:rsidP="00776D49">
            <w:r w:rsidRPr="008968A5">
              <w:t>Under what three circumstances may you verify that a positive, adulterated, substituted, dilute, or invalid test result is an FFD policy violation without discussing the test result directly with the donor?</w:t>
            </w:r>
          </w:p>
        </w:tc>
        <w:tc>
          <w:tcPr>
            <w:tcW w:w="1323" w:type="pct"/>
            <w:tcBorders>
              <w:bottom w:val="single" w:sz="6" w:space="0" w:color="auto"/>
            </w:tcBorders>
          </w:tcPr>
          <w:p w14:paraId="0F35EF94" w14:textId="77777777" w:rsidR="003025E0" w:rsidRPr="008968A5" w:rsidRDefault="003025E0" w:rsidP="00C57945">
            <w:pPr>
              <w:numPr>
                <w:ilvl w:val="0"/>
                <w:numId w:val="3"/>
              </w:numPr>
              <w:tabs>
                <w:tab w:val="num" w:pos="380"/>
              </w:tabs>
              <w:overflowPunct w:val="0"/>
              <w:ind w:left="374"/>
              <w:textAlignment w:val="baseline"/>
            </w:pPr>
            <w:r w:rsidRPr="008968A5">
              <w:t>The MRO stated the three circumstances:</w:t>
            </w:r>
          </w:p>
          <w:p w14:paraId="2334C3C1" w14:textId="77777777" w:rsidR="003025E0" w:rsidRPr="008968A5" w:rsidRDefault="003025E0" w:rsidP="00990AE1">
            <w:pPr>
              <w:numPr>
                <w:ilvl w:val="1"/>
                <w:numId w:val="21"/>
              </w:numPr>
              <w:overflowPunct w:val="0"/>
              <w:textAlignment w:val="baseline"/>
            </w:pPr>
            <w:r w:rsidRPr="008968A5">
              <w:t>I made and documented contact with the donor and the donor expressly declined to discuss the test result.</w:t>
            </w:r>
          </w:p>
          <w:p w14:paraId="3A46856D" w14:textId="77777777" w:rsidR="003025E0" w:rsidRPr="008968A5" w:rsidRDefault="003025E0" w:rsidP="00990AE1">
            <w:pPr>
              <w:numPr>
                <w:ilvl w:val="1"/>
                <w:numId w:val="21"/>
              </w:numPr>
              <w:overflowPunct w:val="0"/>
              <w:textAlignment w:val="baseline"/>
            </w:pPr>
            <w:r w:rsidRPr="008968A5">
              <w:t>My staff or a licensee representative successfully made and documented contact with the donor and instructed the donor to contact me [the MRO], and more than 1 business day has elapsed.</w:t>
            </w:r>
          </w:p>
          <w:p w14:paraId="3E7976EC" w14:textId="77777777" w:rsidR="003025E0" w:rsidRPr="008968A5" w:rsidRDefault="003025E0" w:rsidP="00990AE1">
            <w:pPr>
              <w:numPr>
                <w:ilvl w:val="1"/>
                <w:numId w:val="21"/>
              </w:numPr>
              <w:overflowPunct w:val="0"/>
              <w:textAlignment w:val="baseline"/>
            </w:pPr>
            <w:r w:rsidRPr="008968A5">
              <w:t xml:space="preserve">After making all reasonable efforts and </w:t>
            </w:r>
            <w:r w:rsidRPr="008968A5">
              <w:lastRenderedPageBreak/>
              <w:t>documenting the dates and time of those efforts, I have been unable to contact the donor.</w:t>
            </w:r>
          </w:p>
          <w:p w14:paraId="65AE8CB2" w14:textId="3EF5B0F4" w:rsidR="003025E0" w:rsidRPr="00167D3D" w:rsidRDefault="003025E0" w:rsidP="00C57945">
            <w:pPr>
              <w:numPr>
                <w:ilvl w:val="0"/>
                <w:numId w:val="3"/>
              </w:numPr>
              <w:tabs>
                <w:tab w:val="num" w:pos="380"/>
              </w:tabs>
              <w:overflowPunct w:val="0"/>
              <w:ind w:left="374"/>
              <w:textAlignment w:val="baseline"/>
            </w:pPr>
            <w:r w:rsidRPr="00167D3D">
              <w:t xml:space="preserve">I refer to </w:t>
            </w:r>
            <w:r>
              <w:t>10 CFR </w:t>
            </w:r>
            <w:r w:rsidRPr="00167D3D">
              <w:t xml:space="preserve">Part 26 for </w:t>
            </w:r>
            <w:r>
              <w:t>non</w:t>
            </w:r>
            <w:r w:rsidRPr="00167D3D">
              <w:t xml:space="preserve">-typical circumstances to ensure </w:t>
            </w:r>
            <w:r>
              <w:t xml:space="preserve">that I follow </w:t>
            </w:r>
            <w:r w:rsidRPr="00167D3D">
              <w:t>the correct procedures.</w:t>
            </w:r>
          </w:p>
          <w:p w14:paraId="74587409" w14:textId="77777777" w:rsidR="003025E0" w:rsidRPr="008968A5" w:rsidRDefault="003025E0" w:rsidP="00C57945">
            <w:pPr>
              <w:numPr>
                <w:ilvl w:val="0"/>
                <w:numId w:val="3"/>
              </w:numPr>
              <w:tabs>
                <w:tab w:val="num" w:pos="380"/>
              </w:tabs>
              <w:overflowPunct w:val="0"/>
              <w:ind w:left="374"/>
              <w:textAlignment w:val="baseline"/>
            </w:pPr>
            <w:r>
              <w:t>Other:</w:t>
            </w:r>
          </w:p>
        </w:tc>
        <w:tc>
          <w:tcPr>
            <w:tcW w:w="2396" w:type="pct"/>
            <w:tcBorders>
              <w:bottom w:val="single" w:sz="6" w:space="0" w:color="auto"/>
            </w:tcBorders>
          </w:tcPr>
          <w:p w14:paraId="00686247" w14:textId="47426237" w:rsidR="003025E0" w:rsidRPr="008968A5" w:rsidRDefault="003025E0" w:rsidP="005A389B">
            <w:pPr>
              <w:keepNext/>
              <w:keepLines/>
            </w:pPr>
            <w:r>
              <w:lastRenderedPageBreak/>
              <w:t>§ 26.185(d) states:</w:t>
            </w:r>
            <w:r>
              <w:br/>
            </w:r>
            <w:r w:rsidRPr="008968A5">
              <w:t>“</w:t>
            </w:r>
            <w:ins w:id="503" w:author="Author">
              <w:r w:rsidR="007350E6">
                <w:rPr>
                  <w:i/>
                  <w:iCs/>
                </w:rPr>
                <w:t>Donor unavailability</w:t>
              </w:r>
              <w:r w:rsidR="0025664E">
                <w:rPr>
                  <w:i/>
                  <w:iCs/>
                </w:rPr>
                <w:t xml:space="preserve">. </w:t>
              </w:r>
            </w:ins>
            <w:r w:rsidRPr="008968A5">
              <w:t>The MRO may determine that a positive, adulterated, substituted, dilute, or invalid test result or other occurrence is an FFD policy violation without having discussed the test result or other occurrence directly with the donor in the following three circumstances:</w:t>
            </w:r>
          </w:p>
          <w:p w14:paraId="3F8EEB93" w14:textId="77777777" w:rsidR="003025E0" w:rsidRPr="008968A5" w:rsidRDefault="003025E0" w:rsidP="004A2463">
            <w:r w:rsidRPr="008968A5">
              <w:t>(1) The MRO has made and documented contact with the donor and the donor expressly declined the opportunity to discuss the test result or other occurrence that may constitute an FFD policy violation;</w:t>
            </w:r>
          </w:p>
          <w:p w14:paraId="68F03F91" w14:textId="77777777" w:rsidR="003025E0" w:rsidRPr="008968A5" w:rsidRDefault="003025E0" w:rsidP="004A2463">
            <w:r w:rsidRPr="008968A5">
              <w:t>(2) A representative of the licensee or other entity, or an MRO staff member, has successfully made and documented contact with the donor and has instructed him or her to contact the MRO, and more than 1 business day has elapsed since the date on which the licensee’s representative or MRO’s staff member successfully contact the donor; or</w:t>
            </w:r>
          </w:p>
          <w:p w14:paraId="63C38BBE" w14:textId="77777777" w:rsidR="003025E0" w:rsidRPr="008968A5" w:rsidRDefault="003025E0" w:rsidP="004A2463">
            <w:r w:rsidRPr="008968A5">
              <w:lastRenderedPageBreak/>
              <w:t xml:space="preserve">(3) The MRO, after making all reasonable efforts and documenting the dates and time of those efforts, has been unable to contact the donor.” </w:t>
            </w:r>
          </w:p>
        </w:tc>
      </w:tr>
      <w:tr w:rsidR="003025E0" w:rsidRPr="008968A5" w14:paraId="2F163C06" w14:textId="77777777" w:rsidTr="00941A91">
        <w:tc>
          <w:tcPr>
            <w:tcW w:w="307" w:type="pct"/>
            <w:tcBorders>
              <w:bottom w:val="single" w:sz="6" w:space="0" w:color="auto"/>
            </w:tcBorders>
          </w:tcPr>
          <w:p w14:paraId="074985FF" w14:textId="77777777" w:rsidR="003025E0" w:rsidRPr="008968A5" w:rsidRDefault="003025E0" w:rsidP="00496144">
            <w:pPr>
              <w:jc w:val="center"/>
              <w:rPr>
                <w:highlight w:val="yellow"/>
              </w:rPr>
            </w:pPr>
            <w:r w:rsidRPr="008968A5">
              <w:lastRenderedPageBreak/>
              <w:t>B8</w:t>
            </w:r>
          </w:p>
        </w:tc>
        <w:tc>
          <w:tcPr>
            <w:tcW w:w="974" w:type="pct"/>
            <w:tcBorders>
              <w:bottom w:val="single" w:sz="6" w:space="0" w:color="auto"/>
            </w:tcBorders>
          </w:tcPr>
          <w:p w14:paraId="2AA647ED" w14:textId="77777777" w:rsidR="003025E0" w:rsidRPr="008968A5" w:rsidRDefault="003025E0" w:rsidP="00776D49">
            <w:r w:rsidRPr="008968A5">
              <w:t>Can you as the MRO modify your initial determination of an FFD policy violation for instances where a donor interview was unable to be conducted?</w:t>
            </w:r>
          </w:p>
          <w:p w14:paraId="48222318" w14:textId="77777777" w:rsidR="003025E0" w:rsidRPr="008968A5" w:rsidRDefault="003025E0" w:rsidP="0074729A">
            <w:pPr>
              <w:rPr>
                <w:highlight w:val="yellow"/>
              </w:rPr>
            </w:pPr>
          </w:p>
        </w:tc>
        <w:tc>
          <w:tcPr>
            <w:tcW w:w="1323" w:type="pct"/>
            <w:tcBorders>
              <w:bottom w:val="single" w:sz="6" w:space="0" w:color="auto"/>
            </w:tcBorders>
          </w:tcPr>
          <w:p w14:paraId="60A91AF2" w14:textId="4F9FF745" w:rsidR="003025E0" w:rsidRPr="008968A5" w:rsidRDefault="003025E0" w:rsidP="00C57945">
            <w:pPr>
              <w:keepNext/>
              <w:keepLines/>
              <w:numPr>
                <w:ilvl w:val="0"/>
                <w:numId w:val="3"/>
              </w:numPr>
              <w:tabs>
                <w:tab w:val="num" w:pos="380"/>
              </w:tabs>
              <w:overflowPunct w:val="0"/>
              <w:ind w:left="374"/>
              <w:textAlignment w:val="baseline"/>
            </w:pPr>
            <w:r w:rsidRPr="008968A5">
              <w:t>Yes,</w:t>
            </w:r>
            <w:r>
              <w:t xml:space="preserve"> but only </w:t>
            </w:r>
            <w:r w:rsidRPr="008968A5">
              <w:t>if the donor presents information within 30 days of my initial confirmed result that documents a legitimate reason that the donor was unable to contact me in a timely manner.</w:t>
            </w:r>
          </w:p>
          <w:p w14:paraId="527B9DD7" w14:textId="77777777" w:rsidR="003025E0" w:rsidRPr="008968A5" w:rsidRDefault="003025E0" w:rsidP="00C57945">
            <w:pPr>
              <w:keepNext/>
              <w:keepLines/>
              <w:numPr>
                <w:ilvl w:val="0"/>
                <w:numId w:val="3"/>
              </w:numPr>
              <w:tabs>
                <w:tab w:val="num" w:pos="380"/>
              </w:tabs>
              <w:overflowPunct w:val="0"/>
              <w:ind w:left="374"/>
              <w:textAlignment w:val="baseline"/>
            </w:pPr>
            <w:r w:rsidRPr="008968A5">
              <w:t>Yes, at any point in the future.</w:t>
            </w:r>
          </w:p>
          <w:p w14:paraId="6B631878" w14:textId="133DDE35" w:rsidR="003025E0" w:rsidRPr="008968A5" w:rsidRDefault="003025E0" w:rsidP="00C57945">
            <w:pPr>
              <w:keepNext/>
              <w:keepLines/>
              <w:numPr>
                <w:ilvl w:val="0"/>
                <w:numId w:val="3"/>
              </w:numPr>
              <w:tabs>
                <w:tab w:val="num" w:pos="380"/>
              </w:tabs>
              <w:overflowPunct w:val="0"/>
              <w:ind w:left="374"/>
              <w:textAlignment w:val="baseline"/>
            </w:pPr>
            <w:r w:rsidRPr="008968A5">
              <w:t>No.</w:t>
            </w:r>
          </w:p>
          <w:p w14:paraId="53AEABDA" w14:textId="77777777" w:rsidR="003025E0" w:rsidRPr="008968A5" w:rsidRDefault="003025E0" w:rsidP="00C57945">
            <w:pPr>
              <w:keepNext/>
              <w:keepLines/>
              <w:numPr>
                <w:ilvl w:val="0"/>
                <w:numId w:val="3"/>
              </w:numPr>
              <w:tabs>
                <w:tab w:val="num" w:pos="380"/>
              </w:tabs>
              <w:overflowPunct w:val="0"/>
              <w:ind w:left="374"/>
              <w:textAlignment w:val="baseline"/>
            </w:pPr>
            <w:r>
              <w:t>Other:</w:t>
            </w:r>
          </w:p>
          <w:p w14:paraId="6F03B890" w14:textId="77777777" w:rsidR="003025E0" w:rsidRPr="008968A5" w:rsidRDefault="003025E0" w:rsidP="00C57945">
            <w:pPr>
              <w:ind w:left="14"/>
              <w:rPr>
                <w:highlight w:val="yellow"/>
              </w:rPr>
            </w:pPr>
          </w:p>
        </w:tc>
        <w:tc>
          <w:tcPr>
            <w:tcW w:w="2396" w:type="pct"/>
            <w:tcBorders>
              <w:bottom w:val="single" w:sz="6" w:space="0" w:color="auto"/>
            </w:tcBorders>
          </w:tcPr>
          <w:p w14:paraId="7CCC5B81" w14:textId="72926737" w:rsidR="003025E0" w:rsidRPr="008968A5" w:rsidRDefault="003025E0" w:rsidP="005A389B">
            <w:r>
              <w:t>§ </w:t>
            </w:r>
            <w:r w:rsidRPr="008968A5">
              <w:t>26.185(e) states:</w:t>
            </w:r>
          </w:p>
          <w:p w14:paraId="46DF52FB" w14:textId="758E9C5E" w:rsidR="003025E0" w:rsidRDefault="003025E0" w:rsidP="004A2463">
            <w:r w:rsidRPr="008968A5">
              <w:t>“</w:t>
            </w:r>
            <w:ins w:id="504" w:author="Author">
              <w:r w:rsidR="007350E6">
                <w:rPr>
                  <w:i/>
                  <w:iCs/>
                </w:rPr>
                <w:t>Additional opportunity for discussion</w:t>
              </w:r>
              <w:r w:rsidR="00913DFF">
                <w:rPr>
                  <w:i/>
                  <w:iCs/>
                </w:rPr>
                <w:t xml:space="preserve">. </w:t>
              </w:r>
            </w:ins>
            <w:r w:rsidRPr="008968A5">
              <w:t>If the MRO determines that the donor has violated the FFD policy without having discussed the positive, adulterated, substituted, dilute, or invalid test result or other occurrence directly with the donor, the donor may, on subsequent notification of the MRO determination and within 30 days of that notification, present to the MRO information documenting the circumstances, including, but not limited to, serious illness or injury, which unavoidably prevented the donor from being contacted by the MRO or a representative of the licensee of other entity, or from contacting the MRO in a timely manner. On the basis of this information, the MRO may reopen the procedure for determining whether the donor’s test result or other occurrence is an FFD policy violation and permit the individual to present information related to the issue. The MRO may modify the initial determination based on an evaluation of the information provided.”</w:t>
            </w:r>
          </w:p>
          <w:p w14:paraId="007F4F6A" w14:textId="77777777" w:rsidR="003025E0" w:rsidRPr="008968A5" w:rsidRDefault="003025E0" w:rsidP="004A2463">
            <w:pPr>
              <w:rPr>
                <w:highlight w:val="yellow"/>
              </w:rPr>
            </w:pPr>
          </w:p>
        </w:tc>
      </w:tr>
      <w:tr w:rsidR="003025E0" w:rsidRPr="008968A5" w14:paraId="77ACFA54" w14:textId="77777777" w:rsidTr="00941A91">
        <w:tc>
          <w:tcPr>
            <w:tcW w:w="307" w:type="pct"/>
            <w:tcBorders>
              <w:bottom w:val="single" w:sz="6" w:space="0" w:color="auto"/>
            </w:tcBorders>
          </w:tcPr>
          <w:p w14:paraId="03097399" w14:textId="77777777" w:rsidR="003025E0" w:rsidRPr="008968A5" w:rsidDel="00724E64" w:rsidRDefault="003025E0" w:rsidP="00496144">
            <w:pPr>
              <w:jc w:val="center"/>
            </w:pPr>
            <w:r w:rsidRPr="008968A5">
              <w:lastRenderedPageBreak/>
              <w:t>B9</w:t>
            </w:r>
          </w:p>
        </w:tc>
        <w:tc>
          <w:tcPr>
            <w:tcW w:w="974" w:type="pct"/>
            <w:tcBorders>
              <w:bottom w:val="single" w:sz="6" w:space="0" w:color="auto"/>
            </w:tcBorders>
          </w:tcPr>
          <w:p w14:paraId="1CA46327" w14:textId="7B11B7DC" w:rsidR="003025E0" w:rsidRDefault="003025E0" w:rsidP="00776D49">
            <w:r w:rsidRPr="008968A5">
              <w:t>How many days does</w:t>
            </w:r>
          </w:p>
          <w:p w14:paraId="697C9198" w14:textId="77777777" w:rsidR="003025E0" w:rsidRPr="008968A5" w:rsidDel="00724E64" w:rsidRDefault="003025E0" w:rsidP="0074729A">
            <w:r>
              <w:t>10 CFR </w:t>
            </w:r>
            <w:r w:rsidRPr="008968A5">
              <w:t>Part 26 permit you as the MRO to complete the review of a positive, adulterated, substituted, or invalid specimen test result?</w:t>
            </w:r>
          </w:p>
        </w:tc>
        <w:tc>
          <w:tcPr>
            <w:tcW w:w="1323" w:type="pct"/>
            <w:tcBorders>
              <w:bottom w:val="single" w:sz="6" w:space="0" w:color="auto"/>
            </w:tcBorders>
          </w:tcPr>
          <w:p w14:paraId="6AEA52D0" w14:textId="71C75A8C" w:rsidR="003025E0" w:rsidRPr="008968A5" w:rsidRDefault="003025E0" w:rsidP="00C57945">
            <w:pPr>
              <w:keepNext/>
              <w:keepLines/>
              <w:numPr>
                <w:ilvl w:val="0"/>
                <w:numId w:val="3"/>
              </w:numPr>
              <w:tabs>
                <w:tab w:val="num" w:pos="380"/>
              </w:tabs>
              <w:overflowPunct w:val="0"/>
              <w:ind w:left="374"/>
              <w:textAlignment w:val="baseline"/>
            </w:pPr>
            <w:r w:rsidRPr="008968A5">
              <w:t xml:space="preserve">Within 10 business days of receiving the result from the </w:t>
            </w:r>
            <w:r>
              <w:t>HHS</w:t>
            </w:r>
            <w:r>
              <w:noBreakHyphen/>
            </w:r>
            <w:r w:rsidRPr="008968A5">
              <w:t>certified laboratory.</w:t>
            </w:r>
          </w:p>
          <w:p w14:paraId="3A77EEF2" w14:textId="68A5F87B" w:rsidR="003025E0" w:rsidRDefault="003025E0" w:rsidP="00C57945">
            <w:pPr>
              <w:keepNext/>
              <w:keepLines/>
              <w:numPr>
                <w:ilvl w:val="0"/>
                <w:numId w:val="3"/>
              </w:numPr>
              <w:tabs>
                <w:tab w:val="num" w:pos="380"/>
              </w:tabs>
              <w:overflowPunct w:val="0"/>
              <w:ind w:left="374"/>
              <w:textAlignment w:val="baseline"/>
            </w:pPr>
            <w:r w:rsidRPr="004C1BB2">
              <w:t xml:space="preserve">Any time period less than </w:t>
            </w:r>
            <w:r w:rsidRPr="00C70F07">
              <w:t>10</w:t>
            </w:r>
            <w:r>
              <w:t> </w:t>
            </w:r>
            <w:r w:rsidRPr="00C70F07">
              <w:t>business days.</w:t>
            </w:r>
          </w:p>
          <w:p w14:paraId="26169DA5" w14:textId="07E98ECB" w:rsidR="003025E0" w:rsidRDefault="003025E0" w:rsidP="00C57945">
            <w:pPr>
              <w:keepNext/>
              <w:keepLines/>
              <w:numPr>
                <w:ilvl w:val="0"/>
                <w:numId w:val="3"/>
              </w:numPr>
              <w:tabs>
                <w:tab w:val="num" w:pos="380"/>
              </w:tabs>
              <w:overflowPunct w:val="0"/>
              <w:ind w:left="374"/>
              <w:textAlignment w:val="baseline"/>
            </w:pPr>
            <w:r w:rsidRPr="00C70F07">
              <w:t>Other:</w:t>
            </w:r>
          </w:p>
          <w:p w14:paraId="4CAA93B7" w14:textId="77777777" w:rsidR="003025E0" w:rsidRPr="00C70F07" w:rsidRDefault="003025E0" w:rsidP="00C57945">
            <w:pPr>
              <w:keepNext/>
              <w:keepLines/>
              <w:tabs>
                <w:tab w:val="num" w:pos="380"/>
              </w:tabs>
              <w:overflowPunct w:val="0"/>
              <w:ind w:left="374"/>
              <w:textAlignment w:val="baseline"/>
            </w:pPr>
          </w:p>
          <w:p w14:paraId="46F1A5FA" w14:textId="77777777" w:rsidR="003025E0" w:rsidRPr="008968A5" w:rsidDel="00724E64" w:rsidRDefault="003025E0" w:rsidP="00C57945">
            <w:pPr>
              <w:keepNext/>
              <w:keepLines/>
              <w:overflowPunct w:val="0"/>
              <w:ind w:left="374"/>
              <w:textAlignment w:val="baseline"/>
            </w:pPr>
          </w:p>
        </w:tc>
        <w:tc>
          <w:tcPr>
            <w:tcW w:w="2396" w:type="pct"/>
            <w:tcBorders>
              <w:bottom w:val="single" w:sz="6" w:space="0" w:color="auto"/>
            </w:tcBorders>
          </w:tcPr>
          <w:p w14:paraId="3F794123" w14:textId="2617C4CF" w:rsidR="003025E0" w:rsidRPr="008968A5" w:rsidRDefault="003025E0" w:rsidP="005A389B">
            <w:r>
              <w:t>§ </w:t>
            </w:r>
            <w:r w:rsidRPr="008968A5">
              <w:t>26.185(p) states:</w:t>
            </w:r>
          </w:p>
          <w:p w14:paraId="29C4A2F9" w14:textId="0C5422F0" w:rsidR="003025E0" w:rsidRPr="008968A5" w:rsidDel="00724E64" w:rsidRDefault="003025E0" w:rsidP="004A2463">
            <w:r w:rsidRPr="008968A5">
              <w:t>“</w:t>
            </w:r>
            <w:ins w:id="505" w:author="Author">
              <w:r w:rsidR="007350E6">
                <w:rPr>
                  <w:i/>
                  <w:iCs/>
                </w:rPr>
                <w:t>Time to complete MRO review</w:t>
              </w:r>
              <w:r w:rsidR="00B4426B">
                <w:rPr>
                  <w:i/>
                  <w:iCs/>
                </w:rPr>
                <w:t xml:space="preserve">. </w:t>
              </w:r>
            </w:ins>
            <w:r w:rsidRPr="008968A5">
              <w:t xml:space="preserve">The MRO shall complete his or her review of positive, adulterated, substituted, and invalid test results and, in instances when the MRO determines that there is no legitimate medical explanation for the test result(s), notify the licensee’s or other entity’s designated representative within 10 business days of an initial positive, adulterated, substituted, or invalid test result.” </w:t>
            </w:r>
          </w:p>
        </w:tc>
      </w:tr>
      <w:tr w:rsidR="003025E0" w:rsidRPr="008968A5" w14:paraId="497DD9FD" w14:textId="77777777" w:rsidTr="00941A91">
        <w:tc>
          <w:tcPr>
            <w:tcW w:w="307" w:type="pct"/>
            <w:tcBorders>
              <w:bottom w:val="single" w:sz="6" w:space="0" w:color="auto"/>
            </w:tcBorders>
          </w:tcPr>
          <w:p w14:paraId="420C5A7B" w14:textId="77777777" w:rsidR="003025E0" w:rsidRPr="008968A5" w:rsidRDefault="003025E0" w:rsidP="00496144">
            <w:pPr>
              <w:keepNext/>
              <w:keepLines/>
              <w:jc w:val="center"/>
            </w:pPr>
            <w:r w:rsidRPr="008968A5">
              <w:lastRenderedPageBreak/>
              <w:t>B10</w:t>
            </w:r>
          </w:p>
        </w:tc>
        <w:tc>
          <w:tcPr>
            <w:tcW w:w="974" w:type="pct"/>
            <w:tcBorders>
              <w:bottom w:val="single" w:sz="6" w:space="0" w:color="auto"/>
            </w:tcBorders>
          </w:tcPr>
          <w:p w14:paraId="6EF80529" w14:textId="77777777" w:rsidR="003025E0" w:rsidRPr="008968A5" w:rsidRDefault="003025E0" w:rsidP="00776D49">
            <w:pPr>
              <w:keepNext/>
              <w:keepLines/>
            </w:pPr>
            <w:r w:rsidRPr="008968A5">
              <w:t>After completing your review of positive, adulterated, substituted, and invalid test results, what communication method do you use to transmit the test result to the licensee or other entity?</w:t>
            </w:r>
          </w:p>
        </w:tc>
        <w:tc>
          <w:tcPr>
            <w:tcW w:w="1323" w:type="pct"/>
            <w:tcBorders>
              <w:bottom w:val="single" w:sz="6" w:space="0" w:color="auto"/>
            </w:tcBorders>
          </w:tcPr>
          <w:p w14:paraId="3BEAE5FD" w14:textId="2502E40C" w:rsidR="003025E0" w:rsidRPr="00144533" w:rsidRDefault="003025E0" w:rsidP="00C57945">
            <w:pPr>
              <w:keepNext/>
              <w:keepLines/>
              <w:numPr>
                <w:ilvl w:val="0"/>
                <w:numId w:val="3"/>
              </w:numPr>
              <w:tabs>
                <w:tab w:val="num" w:pos="380"/>
              </w:tabs>
              <w:overflowPunct w:val="0"/>
              <w:ind w:left="374"/>
              <w:textAlignment w:val="baseline"/>
            </w:pPr>
            <w:r w:rsidRPr="00144533">
              <w:t>I or my staff notifies the licensee’s or other entity’s designated representative of the results in writing and by telephone (</w:t>
            </w:r>
            <w:r w:rsidR="003B01CC">
              <w:t xml:space="preserve">using a </w:t>
            </w:r>
            <w:r w:rsidRPr="00144533">
              <w:t>dedicated telephone number for the contact).</w:t>
            </w:r>
          </w:p>
          <w:p w14:paraId="3D85EA8F" w14:textId="7AF36F42" w:rsidR="003025E0" w:rsidRPr="00144533" w:rsidRDefault="003025E0" w:rsidP="00C57945">
            <w:pPr>
              <w:keepNext/>
              <w:keepLines/>
              <w:numPr>
                <w:ilvl w:val="0"/>
                <w:numId w:val="3"/>
              </w:numPr>
              <w:tabs>
                <w:tab w:val="num" w:pos="380"/>
              </w:tabs>
              <w:overflowPunct w:val="0"/>
              <w:ind w:left="374"/>
              <w:textAlignment w:val="baseline"/>
            </w:pPr>
            <w:r w:rsidRPr="00144533">
              <w:t>I or my staff transmits the results in a manner designed to ensure the confidentiality of the information (</w:t>
            </w:r>
            <w:r w:rsidR="003B01CC">
              <w:t xml:space="preserve">using a </w:t>
            </w:r>
            <w:r w:rsidRPr="00144533">
              <w:t>secure fax, secure website, contact via cell phone or dedicated telephone number)</w:t>
            </w:r>
          </w:p>
          <w:p w14:paraId="2AB667C7" w14:textId="2438D0AC" w:rsidR="00EA0C2E" w:rsidRPr="00144533" w:rsidRDefault="003025E0" w:rsidP="00C57945">
            <w:pPr>
              <w:keepNext/>
              <w:keepLines/>
              <w:numPr>
                <w:ilvl w:val="0"/>
                <w:numId w:val="3"/>
              </w:numPr>
              <w:tabs>
                <w:tab w:val="num" w:pos="380"/>
              </w:tabs>
              <w:overflowPunct w:val="0"/>
              <w:ind w:left="374"/>
              <w:textAlignment w:val="baseline"/>
            </w:pPr>
            <w:r w:rsidRPr="00144533">
              <w:t>Other:</w:t>
            </w:r>
          </w:p>
        </w:tc>
        <w:tc>
          <w:tcPr>
            <w:tcW w:w="2396" w:type="pct"/>
            <w:tcBorders>
              <w:bottom w:val="single" w:sz="6" w:space="0" w:color="auto"/>
            </w:tcBorders>
          </w:tcPr>
          <w:p w14:paraId="32B7F544" w14:textId="78E6027A" w:rsidR="003025E0" w:rsidRPr="008968A5" w:rsidRDefault="003025E0" w:rsidP="00EA0C2E">
            <w:r>
              <w:t>§ </w:t>
            </w:r>
            <w:r w:rsidRPr="008968A5">
              <w:t>26.185(p) states:</w:t>
            </w:r>
          </w:p>
          <w:p w14:paraId="5648FF7A" w14:textId="3DCFD0E5" w:rsidR="003025E0" w:rsidRPr="008968A5" w:rsidRDefault="003025E0" w:rsidP="00EA0C2E">
            <w:r w:rsidRPr="008968A5">
              <w:t>“The MRO shall notify the licensee or other entity of the results of his or her review in writing and in a manner designed to ensure the confidentiality of the information.”</w:t>
            </w:r>
          </w:p>
        </w:tc>
      </w:tr>
      <w:tr w:rsidR="003025E0" w:rsidRPr="008968A5" w14:paraId="262A3FCE" w14:textId="77777777" w:rsidTr="00B61465">
        <w:tc>
          <w:tcPr>
            <w:tcW w:w="307" w:type="pct"/>
          </w:tcPr>
          <w:p w14:paraId="7C20A39C" w14:textId="77777777" w:rsidR="003025E0" w:rsidRPr="008968A5" w:rsidDel="00724E64" w:rsidRDefault="003025E0" w:rsidP="00496144">
            <w:pPr>
              <w:keepNext/>
              <w:jc w:val="center"/>
            </w:pPr>
            <w:r w:rsidRPr="008968A5">
              <w:lastRenderedPageBreak/>
              <w:t>B11</w:t>
            </w:r>
          </w:p>
        </w:tc>
        <w:tc>
          <w:tcPr>
            <w:tcW w:w="974" w:type="pct"/>
          </w:tcPr>
          <w:p w14:paraId="0B319CAC" w14:textId="77777777" w:rsidR="003025E0" w:rsidRPr="008968A5" w:rsidDel="00724E64" w:rsidRDefault="003025E0" w:rsidP="00776D49">
            <w:pPr>
              <w:keepNext/>
            </w:pPr>
            <w:r w:rsidRPr="008968A5">
              <w:t>What procedures must you follow when reviewing drug test results from an individual whose authorization was terminated or denied for a first violation of the FFD policy involving a confirmed positive drug test result and who is being considered for re-authorization?</w:t>
            </w:r>
          </w:p>
        </w:tc>
        <w:tc>
          <w:tcPr>
            <w:tcW w:w="1323" w:type="pct"/>
          </w:tcPr>
          <w:p w14:paraId="095435D9" w14:textId="7362AC45" w:rsidR="003025E0" w:rsidRPr="008968A5" w:rsidRDefault="003025E0" w:rsidP="00C57945">
            <w:pPr>
              <w:keepNext/>
              <w:keepLines/>
              <w:numPr>
                <w:ilvl w:val="0"/>
                <w:numId w:val="3"/>
              </w:numPr>
              <w:tabs>
                <w:tab w:val="num" w:pos="380"/>
              </w:tabs>
              <w:overflowPunct w:val="0"/>
              <w:ind w:left="374"/>
              <w:textAlignment w:val="baseline"/>
            </w:pPr>
            <w:r w:rsidRPr="008968A5">
              <w:t xml:space="preserve">Request from the </w:t>
            </w:r>
            <w:r>
              <w:t>HHS</w:t>
            </w:r>
            <w:r>
              <w:noBreakHyphen/>
            </w:r>
            <w:r w:rsidRPr="008968A5">
              <w:t>certified laboratory the quantitation of the test results and other information necessary to determine whether subsequent positive confirmatory drug test results represent new drug use or remaining metabolites from the drug use that initially resulted in the FFD policy violation.</w:t>
            </w:r>
          </w:p>
          <w:p w14:paraId="7EA2849E" w14:textId="77777777" w:rsidR="003025E0" w:rsidRPr="008968A5" w:rsidRDefault="003025E0" w:rsidP="00C57945">
            <w:pPr>
              <w:keepNext/>
              <w:keepLines/>
              <w:numPr>
                <w:ilvl w:val="0"/>
                <w:numId w:val="3"/>
              </w:numPr>
              <w:tabs>
                <w:tab w:val="num" w:pos="380"/>
              </w:tabs>
              <w:overflowPunct w:val="0"/>
              <w:ind w:left="374"/>
              <w:textAlignment w:val="baseline"/>
            </w:pPr>
            <w:r>
              <w:t>Other:</w:t>
            </w:r>
          </w:p>
          <w:p w14:paraId="3BC6A9D8" w14:textId="77777777" w:rsidR="003025E0" w:rsidRPr="008968A5" w:rsidRDefault="003025E0" w:rsidP="00C57945">
            <w:pPr>
              <w:keepNext/>
              <w:ind w:left="360"/>
            </w:pPr>
          </w:p>
          <w:p w14:paraId="4F6E9477" w14:textId="77777777" w:rsidR="003025E0" w:rsidRPr="008968A5" w:rsidDel="00724E64" w:rsidRDefault="003025E0" w:rsidP="00C57945">
            <w:pPr>
              <w:keepNext/>
              <w:ind w:left="14"/>
            </w:pPr>
          </w:p>
        </w:tc>
        <w:tc>
          <w:tcPr>
            <w:tcW w:w="2396" w:type="pct"/>
          </w:tcPr>
          <w:p w14:paraId="604280A1" w14:textId="2AF9F4E3" w:rsidR="003025E0" w:rsidRPr="008968A5" w:rsidRDefault="003025E0" w:rsidP="00C57945">
            <w:pPr>
              <w:keepNext/>
              <w:rPr>
                <w:i/>
                <w:iCs/>
              </w:rPr>
            </w:pPr>
            <w:r>
              <w:t>§ </w:t>
            </w:r>
            <w:r w:rsidRPr="008968A5">
              <w:t xml:space="preserve">26.185(o) </w:t>
            </w:r>
            <w:r w:rsidRPr="008968A5">
              <w:rPr>
                <w:iCs/>
              </w:rPr>
              <w:t>states:</w:t>
            </w:r>
            <w:r w:rsidR="0057322F">
              <w:rPr>
                <w:i/>
                <w:iCs/>
              </w:rPr>
              <w:t xml:space="preserve"> </w:t>
            </w:r>
          </w:p>
          <w:p w14:paraId="252C0E38" w14:textId="7DBFB4D7" w:rsidR="003025E0" w:rsidRPr="008968A5" w:rsidDel="00724E64" w:rsidRDefault="003025E0" w:rsidP="00C57945">
            <w:pPr>
              <w:keepNext/>
            </w:pPr>
            <w:r w:rsidRPr="008968A5">
              <w:rPr>
                <w:i/>
                <w:iCs/>
              </w:rPr>
              <w:t>“</w:t>
            </w:r>
            <w:ins w:id="506" w:author="Author">
              <w:r w:rsidR="007350E6">
                <w:rPr>
                  <w:i/>
                  <w:iCs/>
                </w:rPr>
                <w:t>Re-authorization after a first violation for a positive test result</w:t>
              </w:r>
              <w:r w:rsidR="00B4426B">
                <w:rPr>
                  <w:i/>
                  <w:iCs/>
                </w:rPr>
                <w:t xml:space="preserve">. </w:t>
              </w:r>
            </w:ins>
            <w:r w:rsidRPr="008968A5">
              <w:t xml:space="preserve">The MRO is responsible for reviewing drug test results from an individual whose authorization was terminated or denied for a first violation of the FFD policy involving a confirmed positive drug test result and who is being considered for re-authorization. In order to determine whether subsequent positive confirmatory drug test results represent new drug use or remaining metabolites from the drug use that initially resulted in the FFD policy violation, the MRO shall request from the </w:t>
            </w:r>
            <w:r>
              <w:t>HHS</w:t>
            </w:r>
            <w:r>
              <w:noBreakHyphen/>
            </w:r>
            <w:r w:rsidRPr="008968A5">
              <w:t>certified laboratory, and the laboratory shall provide, quantitation of the test results and other information necessary to make the determination. If the drug for which the individual first tested positive was marijuana and the confirmatory assay for delta-9-tetrahydrocannabinol-9-carboxylic acid yields a positive result, the MRO shall determine whether the confirmatory test result indicates further marijuana use since the first positive test result, or whether the test result is consistent with the level of delta-9-tetrahydrocannabinol-9-carboxylic acid that would be expected if no further marijuana use had occurred. If the test result indicates that no further marijuana use has occurred since the first positive test result, then the MRO shall declare the drug test result as negative.”</w:t>
            </w:r>
            <w:r w:rsidRPr="008968A5" w:rsidDel="00724E64">
              <w:t xml:space="preserve"> </w:t>
            </w:r>
          </w:p>
        </w:tc>
      </w:tr>
      <w:tr w:rsidR="003025E0" w:rsidRPr="008968A5" w14:paraId="3C6D615E" w14:textId="77777777" w:rsidTr="00DA62B0">
        <w:trPr>
          <w:trHeight w:val="525"/>
        </w:trPr>
        <w:tc>
          <w:tcPr>
            <w:tcW w:w="5000" w:type="pct"/>
            <w:gridSpan w:val="4"/>
            <w:tcBorders>
              <w:bottom w:val="single" w:sz="6" w:space="0" w:color="auto"/>
            </w:tcBorders>
            <w:shd w:val="clear" w:color="auto" w:fill="D9D9D9" w:themeFill="background1" w:themeFillShade="D9"/>
            <w:vAlign w:val="center"/>
          </w:tcPr>
          <w:p w14:paraId="3DDE83EC" w14:textId="461F66D4" w:rsidR="003025E0" w:rsidRPr="004015A9" w:rsidRDefault="007350E6" w:rsidP="00496144">
            <w:pPr>
              <w:keepNext/>
            </w:pPr>
            <w:ins w:id="507" w:author="Author">
              <w:r w:rsidRPr="004015A9">
                <w:t>Do</w:t>
              </w:r>
              <w:r>
                <w:t xml:space="preserve">es the MRO use MRO </w:t>
              </w:r>
            </w:ins>
            <w:r w:rsidR="003025E0" w:rsidRPr="004015A9">
              <w:t xml:space="preserve">staff </w:t>
            </w:r>
            <w:r w:rsidR="00945789">
              <w:t xml:space="preserve">to </w:t>
            </w:r>
            <w:r w:rsidR="003025E0" w:rsidRPr="004015A9">
              <w:t>assist in performing administrative functions?</w:t>
            </w:r>
          </w:p>
          <w:p w14:paraId="1C77D685" w14:textId="58A66C2A" w:rsidR="003025E0" w:rsidRPr="001F14F1" w:rsidRDefault="003025E0" w:rsidP="00776D49">
            <w:pPr>
              <w:keepNext/>
              <w:rPr>
                <w:b/>
              </w:rPr>
            </w:pPr>
            <w:r w:rsidRPr="004015A9">
              <w:t xml:space="preserve">If NO, skip the next </w:t>
            </w:r>
            <w:r w:rsidR="0026251F">
              <w:t>section</w:t>
            </w:r>
            <w:r w:rsidRPr="004015A9">
              <w:t xml:space="preserve"> of questions (C1–C6) on “MRO Staff Oversight Activities.”</w:t>
            </w:r>
          </w:p>
        </w:tc>
      </w:tr>
    </w:tbl>
    <w:p w14:paraId="4B3D1DB4" w14:textId="77777777" w:rsidR="008E1786" w:rsidRDefault="008E1786" w:rsidP="00776D49"/>
    <w:p w14:paraId="02A951F8" w14:textId="77777777" w:rsidR="008E1786" w:rsidRDefault="008E1786" w:rsidP="00776D49">
      <w:r>
        <w:br w:type="page"/>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000" w:firstRow="0" w:lastRow="0" w:firstColumn="0" w:lastColumn="0" w:noHBand="0" w:noVBand="0"/>
      </w:tblPr>
      <w:tblGrid>
        <w:gridCol w:w="756"/>
        <w:gridCol w:w="2559"/>
        <w:gridCol w:w="4140"/>
        <w:gridCol w:w="5475"/>
      </w:tblGrid>
      <w:tr w:rsidR="00AE57ED" w:rsidRPr="008968A5" w14:paraId="693BDB2D" w14:textId="77777777" w:rsidTr="16A60012">
        <w:trPr>
          <w:cantSplit/>
          <w:tblHeader/>
        </w:trPr>
        <w:tc>
          <w:tcPr>
            <w:tcW w:w="5000" w:type="pct"/>
            <w:gridSpan w:val="4"/>
            <w:tcBorders>
              <w:top w:val="single" w:sz="6" w:space="0" w:color="auto"/>
            </w:tcBorders>
            <w:shd w:val="clear" w:color="auto" w:fill="D9D9D9" w:themeFill="background1" w:themeFillShade="D9"/>
          </w:tcPr>
          <w:p w14:paraId="34BA46D3" w14:textId="3E582370" w:rsidR="00AE57ED" w:rsidRPr="008968A5" w:rsidRDefault="00AE57ED" w:rsidP="00496144">
            <w:pPr>
              <w:keepNext/>
              <w:keepLines/>
            </w:pPr>
            <w:r>
              <w:lastRenderedPageBreak/>
              <w:t>C</w:t>
            </w:r>
            <w:r w:rsidRPr="00941A91">
              <w:t>. M</w:t>
            </w:r>
            <w:r>
              <w:t>RO Staff Oversight and Activities</w:t>
            </w:r>
          </w:p>
        </w:tc>
      </w:tr>
      <w:tr w:rsidR="00AE57ED" w:rsidRPr="008968A5" w14:paraId="2D49AF10" w14:textId="77777777" w:rsidTr="16A60012">
        <w:trPr>
          <w:cantSplit/>
          <w:tblHeader/>
        </w:trPr>
        <w:tc>
          <w:tcPr>
            <w:tcW w:w="292" w:type="pct"/>
            <w:tcBorders>
              <w:top w:val="single" w:sz="6" w:space="0" w:color="auto"/>
            </w:tcBorders>
            <w:vAlign w:val="center"/>
          </w:tcPr>
          <w:p w14:paraId="38544BFA" w14:textId="5654593A" w:rsidR="00AE57ED" w:rsidRPr="008968A5" w:rsidRDefault="00AE57ED" w:rsidP="00496144">
            <w:r w:rsidRPr="00C35DC6">
              <w:t>Num.</w:t>
            </w:r>
          </w:p>
        </w:tc>
        <w:tc>
          <w:tcPr>
            <w:tcW w:w="990" w:type="pct"/>
            <w:tcBorders>
              <w:top w:val="single" w:sz="6" w:space="0" w:color="auto"/>
            </w:tcBorders>
            <w:vAlign w:val="center"/>
          </w:tcPr>
          <w:p w14:paraId="14F38E9D" w14:textId="7CEFE23B" w:rsidR="00AE57ED" w:rsidRPr="008968A5" w:rsidRDefault="00AE57ED" w:rsidP="00776D49">
            <w:pPr>
              <w:keepNext/>
              <w:keepLines/>
              <w:tabs>
                <w:tab w:val="left" w:pos="8568"/>
              </w:tabs>
            </w:pPr>
            <w:r w:rsidRPr="00C35DC6">
              <w:t>Question</w:t>
            </w:r>
          </w:p>
        </w:tc>
        <w:tc>
          <w:tcPr>
            <w:tcW w:w="1601" w:type="pct"/>
            <w:tcBorders>
              <w:top w:val="single" w:sz="6" w:space="0" w:color="auto"/>
            </w:tcBorders>
            <w:vAlign w:val="center"/>
          </w:tcPr>
          <w:p w14:paraId="5EB2D9E0" w14:textId="19C6DB4F" w:rsidR="00AE57ED" w:rsidRPr="008968A5" w:rsidRDefault="00AE57ED" w:rsidP="0074729A">
            <w:pPr>
              <w:keepNext/>
              <w:keepLines/>
              <w:overflowPunct w:val="0"/>
              <w:textAlignment w:val="baseline"/>
            </w:pPr>
            <w:r w:rsidRPr="00C35DC6">
              <w:t>Answer</w:t>
            </w:r>
          </w:p>
        </w:tc>
        <w:tc>
          <w:tcPr>
            <w:tcW w:w="2117" w:type="pct"/>
            <w:tcBorders>
              <w:top w:val="single" w:sz="6" w:space="0" w:color="auto"/>
            </w:tcBorders>
            <w:vAlign w:val="center"/>
          </w:tcPr>
          <w:p w14:paraId="0E5D5319" w14:textId="7CD8327F" w:rsidR="00AE57ED" w:rsidRPr="008968A5" w:rsidRDefault="00AE57ED" w:rsidP="0074729A">
            <w:pPr>
              <w:keepNext/>
              <w:keepLines/>
            </w:pPr>
            <w:r w:rsidRPr="00C35DC6">
              <w:t>NRC Regulation</w:t>
            </w:r>
            <w:r>
              <w:t>(s)</w:t>
            </w:r>
          </w:p>
        </w:tc>
      </w:tr>
      <w:tr w:rsidR="00AE57ED" w:rsidRPr="008968A5" w14:paraId="250ECC41" w14:textId="77777777" w:rsidTr="16A60012">
        <w:trPr>
          <w:cantSplit/>
        </w:trPr>
        <w:tc>
          <w:tcPr>
            <w:tcW w:w="292" w:type="pct"/>
            <w:tcBorders>
              <w:top w:val="single" w:sz="6" w:space="0" w:color="auto"/>
            </w:tcBorders>
          </w:tcPr>
          <w:p w14:paraId="7ECDCF80" w14:textId="77777777" w:rsidR="00AE57ED" w:rsidRPr="008968A5" w:rsidRDefault="00AE57ED" w:rsidP="00496144">
            <w:pPr>
              <w:jc w:val="center"/>
            </w:pPr>
            <w:r w:rsidRPr="008968A5">
              <w:t>C1</w:t>
            </w:r>
          </w:p>
        </w:tc>
        <w:tc>
          <w:tcPr>
            <w:tcW w:w="990" w:type="pct"/>
            <w:tcBorders>
              <w:top w:val="single" w:sz="6" w:space="0" w:color="auto"/>
            </w:tcBorders>
          </w:tcPr>
          <w:p w14:paraId="389E67C6" w14:textId="77777777" w:rsidR="00AE57ED" w:rsidRPr="008968A5" w:rsidRDefault="00AE57ED" w:rsidP="00776D49">
            <w:pPr>
              <w:keepNext/>
              <w:keepLines/>
              <w:tabs>
                <w:tab w:val="left" w:pos="8568"/>
              </w:tabs>
              <w:rPr>
                <w:highlight w:val="cyan"/>
              </w:rPr>
            </w:pPr>
            <w:r w:rsidRPr="008968A5">
              <w:t>Who is responsible for overseeing the individual(s) performing MRO staff functions?</w:t>
            </w:r>
          </w:p>
        </w:tc>
        <w:tc>
          <w:tcPr>
            <w:tcW w:w="1601" w:type="pct"/>
            <w:tcBorders>
              <w:top w:val="single" w:sz="6" w:space="0" w:color="auto"/>
            </w:tcBorders>
          </w:tcPr>
          <w:p w14:paraId="2FFFDD97" w14:textId="77777777" w:rsidR="00AE57ED" w:rsidRPr="008968A5" w:rsidRDefault="00AE57ED" w:rsidP="00C57945">
            <w:pPr>
              <w:keepNext/>
              <w:keepLines/>
              <w:numPr>
                <w:ilvl w:val="0"/>
                <w:numId w:val="3"/>
              </w:numPr>
              <w:tabs>
                <w:tab w:val="num" w:pos="380"/>
              </w:tabs>
              <w:overflowPunct w:val="0"/>
              <w:ind w:left="374"/>
              <w:textAlignment w:val="baseline"/>
            </w:pPr>
            <w:r w:rsidRPr="008968A5">
              <w:t>The MRO is directly responsible.</w:t>
            </w:r>
          </w:p>
          <w:p w14:paraId="05E4A859" w14:textId="77777777" w:rsidR="00AE57ED" w:rsidRPr="008968A5" w:rsidRDefault="00AE57ED" w:rsidP="00C57945">
            <w:pPr>
              <w:keepNext/>
              <w:keepLines/>
              <w:numPr>
                <w:ilvl w:val="0"/>
                <w:numId w:val="3"/>
              </w:numPr>
              <w:tabs>
                <w:tab w:val="num" w:pos="380"/>
              </w:tabs>
              <w:overflowPunct w:val="0"/>
              <w:ind w:left="374"/>
              <w:textAlignment w:val="baseline"/>
            </w:pPr>
            <w:r w:rsidRPr="008968A5">
              <w:t>The licensee is directly responsible.</w:t>
            </w:r>
          </w:p>
          <w:p w14:paraId="301B248B" w14:textId="77777777" w:rsidR="00AE57ED" w:rsidRPr="008968A5" w:rsidRDefault="00AE57ED" w:rsidP="00C57945">
            <w:pPr>
              <w:keepNext/>
              <w:keepLines/>
              <w:numPr>
                <w:ilvl w:val="0"/>
                <w:numId w:val="3"/>
              </w:numPr>
              <w:tabs>
                <w:tab w:val="num" w:pos="380"/>
              </w:tabs>
              <w:overflowPunct w:val="0"/>
              <w:ind w:left="374"/>
              <w:textAlignment w:val="baseline"/>
            </w:pPr>
            <w:r w:rsidRPr="008968A5">
              <w:t>The staff is responsible for their own actions.</w:t>
            </w:r>
          </w:p>
          <w:p w14:paraId="1C55A38B" w14:textId="77777777" w:rsidR="00AE57ED" w:rsidRPr="008968A5" w:rsidRDefault="00AE57ED" w:rsidP="00C57945">
            <w:pPr>
              <w:keepNext/>
              <w:keepLines/>
              <w:numPr>
                <w:ilvl w:val="0"/>
                <w:numId w:val="3"/>
              </w:numPr>
              <w:tabs>
                <w:tab w:val="num" w:pos="380"/>
              </w:tabs>
              <w:overflowPunct w:val="0"/>
              <w:ind w:left="374"/>
              <w:textAlignment w:val="baseline"/>
            </w:pPr>
            <w:r>
              <w:t>Other:</w:t>
            </w:r>
          </w:p>
          <w:p w14:paraId="1C6FC412" w14:textId="77777777" w:rsidR="00AE57ED" w:rsidRPr="008968A5" w:rsidRDefault="00AE57ED" w:rsidP="00C57945">
            <w:pPr>
              <w:keepNext/>
              <w:keepLines/>
              <w:rPr>
                <w:highlight w:val="cyan"/>
              </w:rPr>
            </w:pPr>
          </w:p>
        </w:tc>
        <w:tc>
          <w:tcPr>
            <w:tcW w:w="2117" w:type="pct"/>
            <w:tcBorders>
              <w:top w:val="single" w:sz="6" w:space="0" w:color="auto"/>
            </w:tcBorders>
          </w:tcPr>
          <w:p w14:paraId="06C19F57" w14:textId="523477F7" w:rsidR="00AE57ED" w:rsidRPr="008968A5" w:rsidRDefault="00AE57ED" w:rsidP="005A389B">
            <w:pPr>
              <w:keepNext/>
              <w:keepLines/>
            </w:pPr>
            <w:r>
              <w:t>§ </w:t>
            </w:r>
            <w:r w:rsidRPr="008968A5">
              <w:t>26.183(d)(1) states:</w:t>
            </w:r>
          </w:p>
          <w:p w14:paraId="4D0A73F1" w14:textId="77777777" w:rsidR="00AE57ED" w:rsidRPr="008968A5" w:rsidRDefault="00AE57ED" w:rsidP="004A2463">
            <w:pPr>
              <w:keepNext/>
              <w:keepLines/>
            </w:pPr>
            <w:r w:rsidRPr="008968A5">
              <w:t>“MROs shall be directly responsible for all administrative, technical, and professional activities of individuals who are serving MRO staff functions while they are performing those functions, and those functions must be under the MRO’s direction.”</w:t>
            </w:r>
          </w:p>
        </w:tc>
      </w:tr>
      <w:tr w:rsidR="00AE57ED" w:rsidRPr="008968A5" w14:paraId="689A50F9" w14:textId="77777777" w:rsidTr="16A60012">
        <w:trPr>
          <w:cantSplit/>
        </w:trPr>
        <w:tc>
          <w:tcPr>
            <w:tcW w:w="292" w:type="pct"/>
          </w:tcPr>
          <w:p w14:paraId="43BE9C13" w14:textId="77777777" w:rsidR="00AE57ED" w:rsidRPr="008968A5" w:rsidRDefault="00AE57ED" w:rsidP="00496144">
            <w:pPr>
              <w:ind w:left="120"/>
            </w:pPr>
            <w:r w:rsidRPr="008968A5">
              <w:t>C2</w:t>
            </w:r>
          </w:p>
        </w:tc>
        <w:tc>
          <w:tcPr>
            <w:tcW w:w="990" w:type="pct"/>
          </w:tcPr>
          <w:p w14:paraId="0276632B" w14:textId="1646D301" w:rsidR="00AE57ED" w:rsidRPr="008968A5" w:rsidRDefault="00AE57ED" w:rsidP="00776D49">
            <w:pPr>
              <w:tabs>
                <w:tab w:val="left" w:pos="8568"/>
              </w:tabs>
            </w:pPr>
            <w:r w:rsidRPr="008968A5">
              <w:t xml:space="preserve">What steps must </w:t>
            </w:r>
            <w:ins w:id="508" w:author="Author">
              <w:r w:rsidR="003B7EC9">
                <w:t>the MRO’s</w:t>
              </w:r>
              <w:r w:rsidR="003B7EC9" w:rsidRPr="008968A5" w:rsidDel="00937F2A">
                <w:t xml:space="preserve"> </w:t>
              </w:r>
            </w:ins>
            <w:r w:rsidRPr="008968A5">
              <w:t xml:space="preserve">staff take to protect the privacy of donor testing information and records? </w:t>
            </w:r>
          </w:p>
        </w:tc>
        <w:tc>
          <w:tcPr>
            <w:tcW w:w="1601" w:type="pct"/>
          </w:tcPr>
          <w:p w14:paraId="12C70911" w14:textId="77777777" w:rsidR="00AE57ED" w:rsidRPr="008968A5" w:rsidRDefault="00AE57ED" w:rsidP="00C57945">
            <w:pPr>
              <w:numPr>
                <w:ilvl w:val="0"/>
                <w:numId w:val="3"/>
              </w:numPr>
              <w:tabs>
                <w:tab w:val="num" w:pos="380"/>
              </w:tabs>
              <w:overflowPunct w:val="0"/>
              <w:ind w:left="374"/>
              <w:textAlignment w:val="baseline"/>
            </w:pPr>
            <w:r w:rsidRPr="008968A5">
              <w:t>Assure that procedures being performed by MRO staff meet NRC regulations and HHS and professional standards of practice.</w:t>
            </w:r>
          </w:p>
          <w:p w14:paraId="78B39D9A" w14:textId="28A15940" w:rsidR="00AE57ED" w:rsidRPr="008968A5" w:rsidRDefault="00AE57ED" w:rsidP="00C57945">
            <w:pPr>
              <w:numPr>
                <w:ilvl w:val="0"/>
                <w:numId w:val="3"/>
              </w:numPr>
              <w:tabs>
                <w:tab w:val="num" w:pos="380"/>
              </w:tabs>
              <w:overflowPunct w:val="0"/>
              <w:ind w:left="374"/>
              <w:textAlignment w:val="baseline"/>
            </w:pPr>
            <w:r w:rsidRPr="008968A5">
              <w:t>Assure that data transmission is secure (only between authorized staff using a dedicate</w:t>
            </w:r>
            <w:r>
              <w:t>d</w:t>
            </w:r>
            <w:r w:rsidRPr="008968A5">
              <w:t xml:space="preserve"> telephone number; secure fax line, secure electronic communication).</w:t>
            </w:r>
          </w:p>
          <w:p w14:paraId="1DB21848" w14:textId="77777777" w:rsidR="00AE57ED" w:rsidRPr="008968A5" w:rsidRDefault="00AE57ED" w:rsidP="00C57945">
            <w:pPr>
              <w:numPr>
                <w:ilvl w:val="0"/>
                <w:numId w:val="3"/>
              </w:numPr>
              <w:tabs>
                <w:tab w:val="num" w:pos="380"/>
              </w:tabs>
              <w:overflowPunct w:val="0"/>
              <w:ind w:left="374"/>
              <w:textAlignment w:val="baseline"/>
            </w:pPr>
            <w:r w:rsidRPr="008968A5">
              <w:t>Assure that records and other donor personal information are maintained confidential by MRO staff and are not released to other individuals or entities (restricted access to hardcopy and electronic files).</w:t>
            </w:r>
          </w:p>
          <w:p w14:paraId="545A3508" w14:textId="77777777" w:rsidR="00AE57ED" w:rsidRPr="008968A5" w:rsidRDefault="00AE57ED" w:rsidP="00C57945">
            <w:pPr>
              <w:numPr>
                <w:ilvl w:val="0"/>
                <w:numId w:val="3"/>
              </w:numPr>
              <w:tabs>
                <w:tab w:val="num" w:pos="380"/>
              </w:tabs>
              <w:overflowPunct w:val="0"/>
              <w:ind w:left="374"/>
              <w:textAlignment w:val="baseline"/>
            </w:pPr>
            <w:r w:rsidRPr="008968A5">
              <w:t>Assure that drug test results are reported to the licensee’s or other entity’s designated reviewing official only.</w:t>
            </w:r>
          </w:p>
          <w:p w14:paraId="23B15A8F" w14:textId="77777777" w:rsidR="00AE57ED" w:rsidRPr="008968A5" w:rsidRDefault="00AE57ED" w:rsidP="00C57945">
            <w:pPr>
              <w:numPr>
                <w:ilvl w:val="0"/>
                <w:numId w:val="3"/>
              </w:numPr>
              <w:tabs>
                <w:tab w:val="num" w:pos="380"/>
              </w:tabs>
              <w:overflowPunct w:val="0"/>
              <w:ind w:left="374"/>
              <w:textAlignment w:val="baseline"/>
            </w:pPr>
            <w:r w:rsidRPr="008968A5">
              <w:t>All of the above.</w:t>
            </w:r>
          </w:p>
          <w:p w14:paraId="65EBF3F1" w14:textId="4FC427AF" w:rsidR="00EA0C2E" w:rsidRPr="00C57945" w:rsidRDefault="00AE57ED" w:rsidP="00C57945">
            <w:pPr>
              <w:numPr>
                <w:ilvl w:val="0"/>
                <w:numId w:val="3"/>
              </w:numPr>
              <w:tabs>
                <w:tab w:val="num" w:pos="380"/>
              </w:tabs>
              <w:overflowPunct w:val="0"/>
              <w:ind w:left="374"/>
              <w:textAlignment w:val="baseline"/>
              <w:rPr>
                <w:b/>
              </w:rPr>
            </w:pPr>
            <w:r>
              <w:t>Other:</w:t>
            </w:r>
          </w:p>
        </w:tc>
        <w:tc>
          <w:tcPr>
            <w:tcW w:w="2117" w:type="pct"/>
          </w:tcPr>
          <w:p w14:paraId="27FA5625" w14:textId="41EB0DDB" w:rsidR="00AE57ED" w:rsidRPr="008968A5" w:rsidRDefault="00AE57ED" w:rsidP="004A2463">
            <w:r>
              <w:t>§ </w:t>
            </w:r>
            <w:r w:rsidRPr="008968A5">
              <w:t>26.183 (d)(1)(ii) states:</w:t>
            </w:r>
          </w:p>
          <w:p w14:paraId="49C78B01" w14:textId="77777777" w:rsidR="00AE57ED" w:rsidRPr="008968A5" w:rsidRDefault="00AE57ED" w:rsidP="004A2463">
            <w:r w:rsidRPr="008968A5">
              <w:t>“An MRO’s responsibilities for directing MRO staff must include, but are not limited to, ensuring that—</w:t>
            </w:r>
          </w:p>
          <w:p w14:paraId="072C7CBC" w14:textId="482F9D10" w:rsidR="00AE57ED" w:rsidRPr="006A47AC" w:rsidRDefault="00AE57ED" w:rsidP="004A2463">
            <w:r w:rsidRPr="006A47AC">
              <w:t>(</w:t>
            </w:r>
            <w:r w:rsidR="004E3C56" w:rsidRPr="006A47AC">
              <w:t>A</w:t>
            </w:r>
            <w:r w:rsidRPr="006A47AC">
              <w:t>) The procedures being performed by MRO staff meet NRC regulations and HHS’ and professional standards of practice;</w:t>
            </w:r>
          </w:p>
          <w:p w14:paraId="50B9E3D4" w14:textId="17BBD3A8" w:rsidR="00AE57ED" w:rsidRPr="006A47AC" w:rsidRDefault="00AE57ED" w:rsidP="000336AD">
            <w:r w:rsidRPr="006A47AC">
              <w:t>(</w:t>
            </w:r>
            <w:r w:rsidR="004E3C56" w:rsidRPr="006A47AC">
              <w:t>B</w:t>
            </w:r>
            <w:r w:rsidRPr="006A47AC">
              <w:t>) Records and other donor personal information are maintained confidential by MRO staff and are not released to other individuals or entities, except as permitted under this part;</w:t>
            </w:r>
          </w:p>
          <w:p w14:paraId="06662A50" w14:textId="0D63BF3D" w:rsidR="00AE57ED" w:rsidRPr="006A47AC" w:rsidRDefault="00AE57ED" w:rsidP="000336AD">
            <w:r w:rsidRPr="006A47AC">
              <w:t>(</w:t>
            </w:r>
            <w:r w:rsidR="004E3C56" w:rsidRPr="006A47AC">
              <w:t>C</w:t>
            </w:r>
            <w:r w:rsidRPr="006A47AC">
              <w:t>) Data transmission is secure; and</w:t>
            </w:r>
          </w:p>
          <w:p w14:paraId="187200ED" w14:textId="0D60195D" w:rsidR="00AE57ED" w:rsidRPr="008968A5" w:rsidRDefault="00AE57ED" w:rsidP="000336AD">
            <w:r w:rsidRPr="006A47AC">
              <w:t>(</w:t>
            </w:r>
            <w:r w:rsidR="004E3C56" w:rsidRPr="006A47AC">
              <w:t>D</w:t>
            </w:r>
            <w:r w:rsidRPr="006A47AC">
              <w:t>) Drug</w:t>
            </w:r>
            <w:r w:rsidRPr="008968A5">
              <w:t xml:space="preserve"> test results are reported to the licensee’s or other entity’s designated reviewing official only as required by this part.</w:t>
            </w:r>
            <w:ins w:id="509" w:author="Author">
              <w:r w:rsidR="00DC51B2">
                <w:t>”</w:t>
              </w:r>
            </w:ins>
          </w:p>
        </w:tc>
      </w:tr>
      <w:tr w:rsidR="00AE57ED" w:rsidRPr="008968A5" w14:paraId="747A986D" w14:textId="77777777" w:rsidTr="00987F9A">
        <w:trPr>
          <w:cantSplit/>
          <w:trHeight w:val="2253"/>
        </w:trPr>
        <w:tc>
          <w:tcPr>
            <w:tcW w:w="292" w:type="pct"/>
          </w:tcPr>
          <w:p w14:paraId="0321483D" w14:textId="77777777" w:rsidR="00AE57ED" w:rsidRPr="008968A5" w:rsidRDefault="00AE57ED" w:rsidP="00496144">
            <w:pPr>
              <w:ind w:left="120"/>
            </w:pPr>
            <w:r w:rsidRPr="008968A5">
              <w:lastRenderedPageBreak/>
              <w:t>C3</w:t>
            </w:r>
          </w:p>
        </w:tc>
        <w:tc>
          <w:tcPr>
            <w:tcW w:w="990" w:type="pct"/>
          </w:tcPr>
          <w:p w14:paraId="2EDCEF3A" w14:textId="3966DC55" w:rsidR="00AE57ED" w:rsidRPr="008968A5" w:rsidRDefault="00AE57ED" w:rsidP="00776D49">
            <w:pPr>
              <w:tabs>
                <w:tab w:val="left" w:pos="8568"/>
              </w:tabs>
            </w:pPr>
            <w:r w:rsidRPr="008968A5">
              <w:t xml:space="preserve">Does </w:t>
            </w:r>
            <w:ins w:id="510" w:author="Author">
              <w:r w:rsidR="003B7EC9">
                <w:t>the MRO’s</w:t>
              </w:r>
            </w:ins>
            <w:r w:rsidR="0057322F">
              <w:t xml:space="preserve"> </w:t>
            </w:r>
            <w:r w:rsidRPr="008968A5">
              <w:t xml:space="preserve">staff receive, review, and report </w:t>
            </w:r>
            <w:r w:rsidRPr="00306C0D">
              <w:t>negative</w:t>
            </w:r>
            <w:r w:rsidRPr="008968A5">
              <w:t xml:space="preserve"> drug test results to the licensee’s or other entity’s designated representative?</w:t>
            </w:r>
          </w:p>
        </w:tc>
        <w:tc>
          <w:tcPr>
            <w:tcW w:w="1601" w:type="pct"/>
          </w:tcPr>
          <w:p w14:paraId="6CD25E35" w14:textId="77777777" w:rsidR="00AE57ED" w:rsidRPr="008968A5" w:rsidRDefault="00AE57ED" w:rsidP="00C57945">
            <w:pPr>
              <w:keepNext/>
              <w:keepLines/>
              <w:numPr>
                <w:ilvl w:val="0"/>
                <w:numId w:val="3"/>
              </w:numPr>
              <w:tabs>
                <w:tab w:val="num" w:pos="380"/>
              </w:tabs>
              <w:overflowPunct w:val="0"/>
              <w:ind w:left="374"/>
              <w:textAlignment w:val="baseline"/>
            </w:pPr>
            <w:r w:rsidRPr="008968A5">
              <w:t>Yes.</w:t>
            </w:r>
          </w:p>
          <w:p w14:paraId="5D751BCD" w14:textId="77777777" w:rsidR="00AE57ED" w:rsidRPr="008968A5" w:rsidRDefault="00AE57ED" w:rsidP="00C57945">
            <w:pPr>
              <w:keepNext/>
              <w:keepLines/>
              <w:numPr>
                <w:ilvl w:val="0"/>
                <w:numId w:val="3"/>
              </w:numPr>
              <w:tabs>
                <w:tab w:val="num" w:pos="380"/>
              </w:tabs>
              <w:overflowPunct w:val="0"/>
              <w:ind w:left="374"/>
              <w:textAlignment w:val="baseline"/>
            </w:pPr>
            <w:r w:rsidRPr="008968A5">
              <w:t>No.</w:t>
            </w:r>
          </w:p>
          <w:p w14:paraId="70B86DBF" w14:textId="77777777" w:rsidR="00AE57ED" w:rsidRPr="008968A5" w:rsidRDefault="00AE57ED" w:rsidP="00C57945">
            <w:pPr>
              <w:keepNext/>
              <w:keepLines/>
              <w:numPr>
                <w:ilvl w:val="0"/>
                <w:numId w:val="3"/>
              </w:numPr>
              <w:tabs>
                <w:tab w:val="num" w:pos="380"/>
              </w:tabs>
              <w:overflowPunct w:val="0"/>
              <w:ind w:left="374"/>
              <w:textAlignment w:val="baseline"/>
            </w:pPr>
            <w:r>
              <w:t>Other:</w:t>
            </w:r>
          </w:p>
        </w:tc>
        <w:tc>
          <w:tcPr>
            <w:tcW w:w="2117" w:type="pct"/>
          </w:tcPr>
          <w:p w14:paraId="6E573644" w14:textId="717F5D34" w:rsidR="00AE57ED" w:rsidRPr="008968A5" w:rsidRDefault="00AE57ED" w:rsidP="00EA0C2E">
            <w:r>
              <w:t>§ </w:t>
            </w:r>
            <w:r w:rsidRPr="008968A5">
              <w:t>26.183(d)(2) states:</w:t>
            </w:r>
          </w:p>
          <w:p w14:paraId="22C9AE8A" w14:textId="77777777" w:rsidR="00AE57ED" w:rsidRPr="008968A5" w:rsidRDefault="00AE57ED" w:rsidP="00EA0C2E">
            <w:r w:rsidRPr="008968A5">
              <w:t>“MRO staff may perform routine administrative support functions, including receiving test results, reviewing negative test results, and scheduling interviews for the MRO.</w:t>
            </w:r>
          </w:p>
          <w:p w14:paraId="74517822" w14:textId="372AB618" w:rsidR="00AE57ED" w:rsidRPr="008968A5" w:rsidRDefault="00AE57ED" w:rsidP="00306C0D">
            <w:r w:rsidRPr="008968A5">
              <w:t>(i) The staff under the direction of the MRO may receive, review, and report negative test results to the licensee’s or other entity’s designated representative.”</w:t>
            </w:r>
          </w:p>
        </w:tc>
      </w:tr>
      <w:tr w:rsidR="00AE57ED" w:rsidRPr="008968A5" w14:paraId="24E5805C" w14:textId="77777777" w:rsidTr="16A60012">
        <w:trPr>
          <w:cantSplit/>
        </w:trPr>
        <w:tc>
          <w:tcPr>
            <w:tcW w:w="292" w:type="pct"/>
          </w:tcPr>
          <w:p w14:paraId="1E3672FA" w14:textId="77777777" w:rsidR="00AE57ED" w:rsidRPr="008968A5" w:rsidRDefault="00AE57ED" w:rsidP="00496144">
            <w:pPr>
              <w:ind w:left="120"/>
            </w:pPr>
            <w:r w:rsidRPr="008968A5">
              <w:t>C4</w:t>
            </w:r>
          </w:p>
        </w:tc>
        <w:tc>
          <w:tcPr>
            <w:tcW w:w="990" w:type="pct"/>
          </w:tcPr>
          <w:p w14:paraId="29E5B185" w14:textId="70C0302E" w:rsidR="00AE57ED" w:rsidRPr="008968A5" w:rsidRDefault="00AE57ED" w:rsidP="00776D49">
            <w:pPr>
              <w:tabs>
                <w:tab w:val="left" w:pos="8568"/>
              </w:tabs>
            </w:pPr>
            <w:r w:rsidRPr="008968A5">
              <w:t xml:space="preserve">Does </w:t>
            </w:r>
            <w:ins w:id="511" w:author="Author">
              <w:r w:rsidR="003B7EC9">
                <w:t xml:space="preserve">the MRO’s </w:t>
              </w:r>
            </w:ins>
            <w:r w:rsidRPr="008968A5">
              <w:t>staff review positive, adulterated, substituted, and invalid, test results?</w:t>
            </w:r>
          </w:p>
          <w:p w14:paraId="6BD806D7" w14:textId="77777777" w:rsidR="00AE57ED" w:rsidRPr="008968A5" w:rsidRDefault="00AE57ED" w:rsidP="0074729A">
            <w:pPr>
              <w:tabs>
                <w:tab w:val="left" w:pos="8568"/>
              </w:tabs>
            </w:pPr>
          </w:p>
          <w:p w14:paraId="598B69E7" w14:textId="77777777" w:rsidR="00AE57ED" w:rsidRPr="008968A5" w:rsidRDefault="00AE57ED" w:rsidP="0074729A">
            <w:pPr>
              <w:tabs>
                <w:tab w:val="left" w:pos="8568"/>
              </w:tabs>
            </w:pPr>
            <w:r w:rsidRPr="008968A5">
              <w:rPr>
                <w:u w:val="single"/>
              </w:rPr>
              <w:t>If yes</w:t>
            </w:r>
            <w:r w:rsidRPr="008968A5">
              <w:t>, what specifically do they do?</w:t>
            </w:r>
          </w:p>
        </w:tc>
        <w:tc>
          <w:tcPr>
            <w:tcW w:w="1601" w:type="pct"/>
          </w:tcPr>
          <w:p w14:paraId="546AB03D" w14:textId="77777777" w:rsidR="00AE57ED" w:rsidRPr="008968A5" w:rsidRDefault="00AE57ED" w:rsidP="00C57945">
            <w:pPr>
              <w:keepNext/>
              <w:keepLines/>
              <w:numPr>
                <w:ilvl w:val="0"/>
                <w:numId w:val="3"/>
              </w:numPr>
              <w:tabs>
                <w:tab w:val="num" w:pos="380"/>
              </w:tabs>
              <w:overflowPunct w:val="0"/>
              <w:ind w:left="374"/>
              <w:textAlignment w:val="baseline"/>
            </w:pPr>
            <w:r w:rsidRPr="008968A5">
              <w:t>No.</w:t>
            </w:r>
          </w:p>
          <w:p w14:paraId="1BF7EE87" w14:textId="6A3C0A11" w:rsidR="00AE57ED" w:rsidRPr="008968A5" w:rsidRDefault="00AE57ED" w:rsidP="00C57945">
            <w:pPr>
              <w:keepNext/>
              <w:keepLines/>
              <w:numPr>
                <w:ilvl w:val="0"/>
                <w:numId w:val="3"/>
              </w:numPr>
              <w:tabs>
                <w:tab w:val="num" w:pos="380"/>
              </w:tabs>
              <w:overflowPunct w:val="0"/>
              <w:ind w:left="374"/>
              <w:textAlignment w:val="baseline"/>
            </w:pPr>
            <w:r w:rsidRPr="008968A5">
              <w:t>Yes, but my staff only reviews</w:t>
            </w:r>
            <w:ins w:id="512" w:author="Author">
              <w:r w:rsidR="00830F91">
                <w:t xml:space="preserve"> </w:t>
              </w:r>
              <w:r w:rsidR="003B7EC9">
                <w:t>the Federal</w:t>
              </w:r>
              <w:r w:rsidR="003B7EC9" w:rsidRPr="008968A5" w:rsidDel="004F3978">
                <w:t xml:space="preserve"> </w:t>
              </w:r>
            </w:ins>
            <w:r>
              <w:t>CCF</w:t>
            </w:r>
            <w:r w:rsidR="004F3978">
              <w:t>s</w:t>
            </w:r>
            <w:r w:rsidRPr="008968A5">
              <w:t xml:space="preserve"> for errors.</w:t>
            </w:r>
          </w:p>
          <w:p w14:paraId="118666C5" w14:textId="77777777" w:rsidR="00AE57ED" w:rsidRPr="008968A5" w:rsidRDefault="00AE57ED" w:rsidP="00C57945">
            <w:pPr>
              <w:keepNext/>
              <w:keepLines/>
              <w:numPr>
                <w:ilvl w:val="0"/>
                <w:numId w:val="3"/>
              </w:numPr>
              <w:tabs>
                <w:tab w:val="num" w:pos="380"/>
              </w:tabs>
              <w:overflowPunct w:val="0"/>
              <w:ind w:left="374"/>
              <w:textAlignment w:val="baseline"/>
            </w:pPr>
            <w:r>
              <w:t>Other:</w:t>
            </w:r>
          </w:p>
        </w:tc>
        <w:tc>
          <w:tcPr>
            <w:tcW w:w="2117" w:type="pct"/>
          </w:tcPr>
          <w:p w14:paraId="6C21501B" w14:textId="3E277B24" w:rsidR="00AE57ED" w:rsidRPr="008968A5" w:rsidRDefault="00AE57ED" w:rsidP="005A389B">
            <w:r>
              <w:t>§ </w:t>
            </w:r>
            <w:r w:rsidRPr="008968A5">
              <w:t>26.183(d)(2)(ii) states:</w:t>
            </w:r>
          </w:p>
          <w:p w14:paraId="550B1305" w14:textId="08CF4612" w:rsidR="00EA0C2E" w:rsidRPr="008968A5" w:rsidRDefault="3E67AC7C" w:rsidP="004A2463">
            <w:r>
              <w:t xml:space="preserve">“The staff reviews of positive, adulterated, substituted, invalid, and dilute test results must be limited to reviewing the </w:t>
            </w:r>
            <w:ins w:id="513" w:author="Author">
              <w:r w:rsidR="003B7EC9">
                <w:t>Federal CCF</w:t>
              </w:r>
            </w:ins>
            <w:r>
              <w:t xml:space="preserve"> to determine whether it contains any errors that may require corrective action and to ensure that it is consistent with the information on the MRO’s copy.</w:t>
            </w:r>
            <w:r w:rsidR="008D109C">
              <w:t xml:space="preserve"> </w:t>
            </w:r>
            <w:r>
              <w:t xml:space="preserve">The staff may resolve errors in </w:t>
            </w:r>
            <w:ins w:id="514" w:author="Author">
              <w:r w:rsidR="003B7EC9">
                <w:t>Federal CCFs</w:t>
              </w:r>
            </w:ins>
            <w:r>
              <w:t xml:space="preserve"> that require corrective action(s),</w:t>
            </w:r>
            <w:r w:rsidR="00AE57ED" w:rsidDel="3E67AC7C">
              <w:t xml:space="preserve"> </w:t>
            </w:r>
            <w:r>
              <w:t xml:space="preserve">but shall forward the </w:t>
            </w:r>
            <w:ins w:id="515" w:author="Author">
              <w:r w:rsidR="003B7EC9">
                <w:t>Federal CCFs</w:t>
              </w:r>
            </w:ins>
            <w:r>
              <w:t xml:space="preserve"> to the MRO for review and approval of the resolution.”</w:t>
            </w:r>
          </w:p>
        </w:tc>
      </w:tr>
      <w:tr w:rsidR="00AE57ED" w:rsidRPr="008968A5" w14:paraId="7687DE1A" w14:textId="77777777" w:rsidTr="16A60012">
        <w:trPr>
          <w:cantSplit/>
        </w:trPr>
        <w:tc>
          <w:tcPr>
            <w:tcW w:w="292" w:type="pct"/>
          </w:tcPr>
          <w:p w14:paraId="1379FF39" w14:textId="77777777" w:rsidR="00AE57ED" w:rsidRPr="008968A5" w:rsidRDefault="00AE57ED" w:rsidP="00496144">
            <w:pPr>
              <w:ind w:left="120"/>
            </w:pPr>
            <w:r w:rsidRPr="008968A5">
              <w:t>C5</w:t>
            </w:r>
          </w:p>
        </w:tc>
        <w:tc>
          <w:tcPr>
            <w:tcW w:w="990" w:type="pct"/>
          </w:tcPr>
          <w:p w14:paraId="4A40F138" w14:textId="319CB633" w:rsidR="00AE57ED" w:rsidRPr="008968A5" w:rsidRDefault="00AE57ED" w:rsidP="00776D49">
            <w:pPr>
              <w:tabs>
                <w:tab w:val="left" w:pos="8568"/>
              </w:tabs>
            </w:pPr>
            <w:r w:rsidRPr="008968A5">
              <w:t xml:space="preserve">Does </w:t>
            </w:r>
            <w:ins w:id="516" w:author="Author">
              <w:r w:rsidR="003B7EC9">
                <w:t>the MRO’s</w:t>
              </w:r>
            </w:ins>
            <w:r w:rsidRPr="008968A5">
              <w:t xml:space="preserve"> staff conduct interviews with donors to discuss positive, adulterated, substituted, and invalid test results and/or to request medical information?</w:t>
            </w:r>
          </w:p>
        </w:tc>
        <w:tc>
          <w:tcPr>
            <w:tcW w:w="1601" w:type="pct"/>
          </w:tcPr>
          <w:p w14:paraId="3872BE12" w14:textId="77777777" w:rsidR="00AE57ED" w:rsidRPr="008968A5" w:rsidRDefault="00AE57ED" w:rsidP="00C57945">
            <w:pPr>
              <w:keepNext/>
              <w:keepLines/>
              <w:numPr>
                <w:ilvl w:val="0"/>
                <w:numId w:val="3"/>
              </w:numPr>
              <w:tabs>
                <w:tab w:val="num" w:pos="380"/>
              </w:tabs>
              <w:overflowPunct w:val="0"/>
              <w:ind w:left="374"/>
              <w:textAlignment w:val="baseline"/>
            </w:pPr>
            <w:r w:rsidRPr="008968A5">
              <w:t>No.</w:t>
            </w:r>
          </w:p>
          <w:p w14:paraId="24F29261" w14:textId="77777777" w:rsidR="00AE57ED" w:rsidRPr="008968A5" w:rsidRDefault="00AE57ED" w:rsidP="00C57945">
            <w:pPr>
              <w:keepNext/>
              <w:keepLines/>
              <w:numPr>
                <w:ilvl w:val="0"/>
                <w:numId w:val="3"/>
              </w:numPr>
              <w:tabs>
                <w:tab w:val="num" w:pos="380"/>
              </w:tabs>
              <w:overflowPunct w:val="0"/>
              <w:ind w:left="374"/>
              <w:textAlignment w:val="baseline"/>
            </w:pPr>
            <w:r w:rsidRPr="008968A5">
              <w:t>Yes.</w:t>
            </w:r>
          </w:p>
          <w:p w14:paraId="08E664EA" w14:textId="77777777" w:rsidR="00AE57ED" w:rsidRPr="008968A5" w:rsidRDefault="00AE57ED" w:rsidP="00C57945">
            <w:pPr>
              <w:keepNext/>
              <w:keepLines/>
              <w:numPr>
                <w:ilvl w:val="0"/>
                <w:numId w:val="3"/>
              </w:numPr>
              <w:tabs>
                <w:tab w:val="num" w:pos="380"/>
              </w:tabs>
              <w:overflowPunct w:val="0"/>
              <w:ind w:left="374"/>
              <w:textAlignment w:val="baseline"/>
            </w:pPr>
            <w:r>
              <w:t>Other:</w:t>
            </w:r>
          </w:p>
          <w:p w14:paraId="09BA180A" w14:textId="77777777" w:rsidR="00AE57ED" w:rsidRPr="008968A5" w:rsidRDefault="00AE57ED" w:rsidP="00C57945"/>
          <w:p w14:paraId="4338DF7F" w14:textId="77777777" w:rsidR="00AE57ED" w:rsidRPr="008968A5" w:rsidRDefault="00AE57ED" w:rsidP="00EA0C2E">
            <w:pPr>
              <w:spacing w:after="60"/>
            </w:pPr>
          </w:p>
          <w:p w14:paraId="77E2D6E3" w14:textId="77777777" w:rsidR="00AE57ED" w:rsidRPr="008968A5" w:rsidRDefault="00AE57ED" w:rsidP="005A389B">
            <w:pPr>
              <w:spacing w:after="60"/>
            </w:pPr>
          </w:p>
        </w:tc>
        <w:tc>
          <w:tcPr>
            <w:tcW w:w="2117" w:type="pct"/>
          </w:tcPr>
          <w:p w14:paraId="545AB4CE" w14:textId="0BABF99C" w:rsidR="00AE57ED" w:rsidRPr="008968A5" w:rsidRDefault="00AE57ED" w:rsidP="004A2463">
            <w:r>
              <w:t>§ </w:t>
            </w:r>
            <w:r w:rsidRPr="008968A5">
              <w:t>26.183(d)(2)(iii) states:</w:t>
            </w:r>
          </w:p>
          <w:p w14:paraId="36D723DE" w14:textId="0EA9EF31" w:rsidR="00EA0C2E" w:rsidRPr="008968A5" w:rsidRDefault="00AE57ED" w:rsidP="004A2463">
            <w:r w:rsidRPr="008968A5">
              <w:t>“The staff may not conduct interviews with donors to discuss positive, adulterated, substituted, invalid, or dilute test results nor request medical information from a donor. Only the MRO may request and review medical information related to a positive, adulterated, substituted, or invalid test result or other matter from a donor.”</w:t>
            </w:r>
          </w:p>
        </w:tc>
      </w:tr>
      <w:tr w:rsidR="00AE57ED" w:rsidRPr="008968A5" w14:paraId="5DDE7AF1" w14:textId="77777777" w:rsidTr="16A60012">
        <w:trPr>
          <w:cantSplit/>
        </w:trPr>
        <w:tc>
          <w:tcPr>
            <w:tcW w:w="292" w:type="pct"/>
          </w:tcPr>
          <w:p w14:paraId="55607F35" w14:textId="77777777" w:rsidR="00AE57ED" w:rsidRPr="008968A5" w:rsidRDefault="00AE57ED" w:rsidP="00496144">
            <w:pPr>
              <w:ind w:left="120"/>
            </w:pPr>
            <w:r w:rsidRPr="008968A5">
              <w:lastRenderedPageBreak/>
              <w:t>C6</w:t>
            </w:r>
          </w:p>
        </w:tc>
        <w:tc>
          <w:tcPr>
            <w:tcW w:w="990" w:type="pct"/>
          </w:tcPr>
          <w:p w14:paraId="71FD0684" w14:textId="081A27B6" w:rsidR="00AE57ED" w:rsidRPr="008968A5" w:rsidRDefault="00AE57ED" w:rsidP="00776D49">
            <w:pPr>
              <w:tabs>
                <w:tab w:val="left" w:pos="8568"/>
              </w:tabs>
            </w:pPr>
            <w:r w:rsidRPr="008968A5">
              <w:t xml:space="preserve">With whom is </w:t>
            </w:r>
            <w:ins w:id="517" w:author="Author">
              <w:r w:rsidR="003B7EC9">
                <w:t>the MRO’s</w:t>
              </w:r>
              <w:r w:rsidR="003B7EC9" w:rsidRPr="008968A5" w:rsidDel="00206546">
                <w:t xml:space="preserve"> </w:t>
              </w:r>
            </w:ins>
            <w:r w:rsidRPr="008968A5">
              <w:t>staff permitted to discuss confirmed positive, adulterated, substituted, invalid, and dilute test results?</w:t>
            </w:r>
          </w:p>
        </w:tc>
        <w:tc>
          <w:tcPr>
            <w:tcW w:w="1601" w:type="pct"/>
          </w:tcPr>
          <w:p w14:paraId="12EFF63C" w14:textId="77777777" w:rsidR="00AE57ED" w:rsidRPr="008968A5" w:rsidRDefault="00AE57ED" w:rsidP="00C57945">
            <w:pPr>
              <w:keepNext/>
              <w:keepLines/>
              <w:numPr>
                <w:ilvl w:val="0"/>
                <w:numId w:val="3"/>
              </w:numPr>
              <w:tabs>
                <w:tab w:val="num" w:pos="380"/>
              </w:tabs>
              <w:overflowPunct w:val="0"/>
              <w:ind w:left="374"/>
              <w:textAlignment w:val="baseline"/>
            </w:pPr>
            <w:r w:rsidRPr="008968A5">
              <w:t>Licensee FFD program personnel.</w:t>
            </w:r>
          </w:p>
          <w:p w14:paraId="1AC60E14" w14:textId="2DCCB25C" w:rsidR="00AE57ED" w:rsidRPr="008968A5" w:rsidRDefault="003B7EC9" w:rsidP="00C57945">
            <w:pPr>
              <w:keepNext/>
              <w:keepLines/>
              <w:numPr>
                <w:ilvl w:val="0"/>
                <w:numId w:val="3"/>
              </w:numPr>
              <w:tabs>
                <w:tab w:val="num" w:pos="380"/>
              </w:tabs>
              <w:overflowPunct w:val="0"/>
              <w:ind w:left="374"/>
              <w:textAlignment w:val="baseline"/>
            </w:pPr>
            <w:ins w:id="518" w:author="Author">
              <w:r>
                <w:t>MRO</w:t>
              </w:r>
            </w:ins>
            <w:r w:rsidR="00AE57ED" w:rsidRPr="008968A5">
              <w:t xml:space="preserve"> staff only can speak with authorized FFD program personnel</w:t>
            </w:r>
            <w:ins w:id="519" w:author="Author">
              <w:r w:rsidR="00C50BE3">
                <w:t>,</w:t>
              </w:r>
            </w:ins>
            <w:r w:rsidR="00AE57ED" w:rsidRPr="008968A5">
              <w:t xml:space="preserve"> but they cannot review quantitative test results or donor medical information that </w:t>
            </w:r>
            <w:ins w:id="520" w:author="Author">
              <w:r>
                <w:t xml:space="preserve">the MRO </w:t>
              </w:r>
            </w:ins>
            <w:r w:rsidR="00AE57ED" w:rsidRPr="008968A5">
              <w:t>collected as part of the test result review process.</w:t>
            </w:r>
          </w:p>
          <w:p w14:paraId="3B16C42C" w14:textId="2C55546A" w:rsidR="00EA0C2E" w:rsidRPr="00E92B73" w:rsidRDefault="00AE57ED" w:rsidP="003B7EC9">
            <w:pPr>
              <w:keepNext/>
              <w:keepLines/>
              <w:numPr>
                <w:ilvl w:val="0"/>
                <w:numId w:val="3"/>
              </w:numPr>
              <w:tabs>
                <w:tab w:val="num" w:pos="380"/>
              </w:tabs>
              <w:overflowPunct w:val="0"/>
              <w:ind w:left="374"/>
              <w:textAlignment w:val="baseline"/>
            </w:pPr>
            <w:r>
              <w:t>Other:</w:t>
            </w:r>
          </w:p>
        </w:tc>
        <w:tc>
          <w:tcPr>
            <w:tcW w:w="2117" w:type="pct"/>
          </w:tcPr>
          <w:p w14:paraId="73709A95" w14:textId="5F938DDE" w:rsidR="00AE57ED" w:rsidRPr="008968A5" w:rsidRDefault="00FE3063" w:rsidP="00EA0C2E">
            <w:r>
              <w:t xml:space="preserve">§ </w:t>
            </w:r>
            <w:r w:rsidR="00AE57ED" w:rsidRPr="008968A5">
              <w:t>26.183 (d)(2)(iv) states:</w:t>
            </w:r>
          </w:p>
          <w:p w14:paraId="41E734B9" w14:textId="3B0E86E8" w:rsidR="00EA0C2E" w:rsidRPr="008968A5" w:rsidRDefault="00AE57ED" w:rsidP="00EA0C2E">
            <w:r w:rsidRPr="008968A5">
              <w:t xml:space="preserve">“Any MRO staff discussions of confirmed positive, adulterated, substituted, invalid, or dilute test results must be limited to discussions only with the licensee’s or other entity’s FFD program personnel and may not reveal quantitative test results or any personal medical information about the donor that the MRO may have obtained in the course of reviewing confirmatory test results from the </w:t>
            </w:r>
            <w:r>
              <w:t>HHS</w:t>
            </w:r>
            <w:r>
              <w:noBreakHyphen/>
            </w:r>
            <w:r w:rsidRPr="008968A5">
              <w:t>certified</w:t>
            </w:r>
            <w:r w:rsidR="00C57945">
              <w:t xml:space="preserve"> laboratory.”</w:t>
            </w:r>
          </w:p>
        </w:tc>
      </w:tr>
    </w:tbl>
    <w:p w14:paraId="2A4EC1CD" w14:textId="77777777" w:rsidR="00C51317" w:rsidRDefault="00C51317" w:rsidP="00776D49"/>
    <w:p w14:paraId="3B1F524F" w14:textId="77777777" w:rsidR="00B21A1F" w:rsidRDefault="00B21A1F" w:rsidP="00776D49">
      <w:r>
        <w:br w:type="page"/>
      </w:r>
    </w:p>
    <w:tbl>
      <w:tblPr>
        <w:tblW w:w="499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000" w:firstRow="0" w:lastRow="0" w:firstColumn="0" w:lastColumn="0" w:noHBand="0" w:noVBand="0"/>
      </w:tblPr>
      <w:tblGrid>
        <w:gridCol w:w="820"/>
        <w:gridCol w:w="2470"/>
        <w:gridCol w:w="3793"/>
        <w:gridCol w:w="5837"/>
      </w:tblGrid>
      <w:tr w:rsidR="00A36AFE" w:rsidRPr="008968A5" w14:paraId="52EB3961" w14:textId="77777777" w:rsidTr="51E83D1B">
        <w:trPr>
          <w:cantSplit/>
          <w:trHeight w:val="190"/>
          <w:tblHeader/>
        </w:trPr>
        <w:tc>
          <w:tcPr>
            <w:tcW w:w="5000" w:type="pct"/>
            <w:gridSpan w:val="4"/>
            <w:shd w:val="clear" w:color="auto" w:fill="auto"/>
            <w:vAlign w:val="center"/>
          </w:tcPr>
          <w:p w14:paraId="3BA5639C" w14:textId="3A1F7044" w:rsidR="00A36AFE" w:rsidRPr="00C35DC6" w:rsidRDefault="00A36AFE" w:rsidP="00A82C6A">
            <w:pPr>
              <w:keepNext/>
              <w:keepLines/>
            </w:pPr>
            <w:r w:rsidRPr="00C35DC6">
              <w:lastRenderedPageBreak/>
              <w:t>D.</w:t>
            </w:r>
            <w:r w:rsidR="0057322F">
              <w:t xml:space="preserve"> </w:t>
            </w:r>
            <w:r w:rsidR="00A82C6A">
              <w:t xml:space="preserve">MRO Activities Associated with </w:t>
            </w:r>
            <w:r w:rsidRPr="00C35DC6">
              <w:t>Test Result</w:t>
            </w:r>
            <w:r w:rsidR="00F4742E">
              <w:t xml:space="preserve"> Review</w:t>
            </w:r>
            <w:r w:rsidRPr="00C35DC6">
              <w:t>s (Invalid, Adulterated, Substituted, Dilute</w:t>
            </w:r>
            <w:r w:rsidR="00A82C6A">
              <w:t>,</w:t>
            </w:r>
            <w:r w:rsidR="00E61053">
              <w:t xml:space="preserve"> </w:t>
            </w:r>
            <w:r w:rsidRPr="00C35DC6">
              <w:t>Medications)</w:t>
            </w:r>
          </w:p>
        </w:tc>
      </w:tr>
      <w:tr w:rsidR="00D85A08" w:rsidRPr="005C10DB" w14:paraId="75707075" w14:textId="77777777" w:rsidTr="0087062A">
        <w:trPr>
          <w:trHeight w:val="192"/>
          <w:tblHeader/>
        </w:trPr>
        <w:tc>
          <w:tcPr>
            <w:tcW w:w="317" w:type="pct"/>
            <w:vAlign w:val="center"/>
          </w:tcPr>
          <w:p w14:paraId="250512AF" w14:textId="2D622BD5" w:rsidR="00F4742E" w:rsidRPr="005C10DB" w:rsidRDefault="00F4742E" w:rsidP="00496144">
            <w:pPr>
              <w:jc w:val="center"/>
            </w:pPr>
            <w:r w:rsidRPr="00C35DC6">
              <w:t>Num.</w:t>
            </w:r>
          </w:p>
        </w:tc>
        <w:tc>
          <w:tcPr>
            <w:tcW w:w="956" w:type="pct"/>
            <w:vAlign w:val="center"/>
          </w:tcPr>
          <w:p w14:paraId="4EAA9240" w14:textId="2A384BF1" w:rsidR="00F4742E" w:rsidRPr="005C10DB" w:rsidRDefault="00F4742E" w:rsidP="00776D49">
            <w:pPr>
              <w:tabs>
                <w:tab w:val="left" w:pos="8568"/>
              </w:tabs>
            </w:pPr>
            <w:r w:rsidRPr="00C35DC6">
              <w:t>Question</w:t>
            </w:r>
          </w:p>
        </w:tc>
        <w:tc>
          <w:tcPr>
            <w:tcW w:w="1468" w:type="pct"/>
            <w:vAlign w:val="center"/>
          </w:tcPr>
          <w:p w14:paraId="00B97074" w14:textId="4CC633EB" w:rsidR="00F4742E" w:rsidRPr="00C70F07" w:rsidRDefault="00F4742E" w:rsidP="00496144">
            <w:pPr>
              <w:keepNext/>
              <w:keepLines/>
              <w:overflowPunct w:val="0"/>
              <w:ind w:left="14"/>
              <w:jc w:val="both"/>
              <w:textAlignment w:val="baseline"/>
            </w:pPr>
            <w:r w:rsidRPr="00C35DC6">
              <w:t>Answer</w:t>
            </w:r>
          </w:p>
        </w:tc>
        <w:tc>
          <w:tcPr>
            <w:tcW w:w="2259" w:type="pct"/>
            <w:vAlign w:val="center"/>
          </w:tcPr>
          <w:p w14:paraId="651BC564" w14:textId="6AC29044" w:rsidR="00F4742E" w:rsidRPr="00E92B73" w:rsidRDefault="00F4742E" w:rsidP="00776D49">
            <w:pPr>
              <w:rPr>
                <w:szCs w:val="21"/>
              </w:rPr>
            </w:pPr>
            <w:r w:rsidRPr="00C35DC6">
              <w:t>NRC Regulation</w:t>
            </w:r>
            <w:r>
              <w:t>(s)</w:t>
            </w:r>
          </w:p>
        </w:tc>
      </w:tr>
      <w:tr w:rsidR="00D85A08" w:rsidRPr="005C10DB" w14:paraId="2720CA1F" w14:textId="77777777" w:rsidTr="0087062A">
        <w:trPr>
          <w:trHeight w:val="1803"/>
        </w:trPr>
        <w:tc>
          <w:tcPr>
            <w:tcW w:w="317" w:type="pct"/>
          </w:tcPr>
          <w:p w14:paraId="759729B8" w14:textId="77777777" w:rsidR="00F4742E" w:rsidRPr="005C10DB" w:rsidRDefault="00F4742E" w:rsidP="00496144">
            <w:pPr>
              <w:jc w:val="center"/>
            </w:pPr>
            <w:r w:rsidRPr="005C10DB">
              <w:t>D1</w:t>
            </w:r>
          </w:p>
        </w:tc>
        <w:tc>
          <w:tcPr>
            <w:tcW w:w="956" w:type="pct"/>
          </w:tcPr>
          <w:p w14:paraId="4328635E" w14:textId="13CF99BF" w:rsidR="00F4742E" w:rsidRPr="005C10DB" w:rsidRDefault="003B7EC9" w:rsidP="00776D49">
            <w:pPr>
              <w:tabs>
                <w:tab w:val="left" w:pos="8568"/>
              </w:tabs>
            </w:pPr>
            <w:ins w:id="521" w:author="Author">
              <w:r>
                <w:t>Describe</w:t>
              </w:r>
              <w:r w:rsidRPr="005C10DB" w:rsidDel="006E4F44">
                <w:t xml:space="preserve"> </w:t>
              </w:r>
            </w:ins>
            <w:r w:rsidR="00F4742E" w:rsidRPr="005C10DB">
              <w:t>the three steps the MRO</w:t>
            </w:r>
            <w:del w:id="522" w:author="Author">
              <w:r w:rsidR="00AE57ED" w:rsidDel="00E933EA">
                <w:delText>,</w:delText>
              </w:r>
            </w:del>
            <w:r w:rsidR="00F4742E" w:rsidRPr="005C10DB">
              <w:t xml:space="preserve"> </w:t>
            </w:r>
            <w:ins w:id="523" w:author="Author">
              <w:r>
                <w:t xml:space="preserve">must take when an HHS-certified laboratory reports </w:t>
              </w:r>
            </w:ins>
            <w:r w:rsidR="00F4742E" w:rsidRPr="005C10DB">
              <w:t xml:space="preserve">an </w:t>
            </w:r>
            <w:r w:rsidR="00F4742E" w:rsidRPr="005C10DB">
              <w:rPr>
                <w:u w:val="single"/>
              </w:rPr>
              <w:t>invalid</w:t>
            </w:r>
            <w:r w:rsidR="00F4742E" w:rsidRPr="005C10DB">
              <w:t xml:space="preserve"> result </w:t>
            </w:r>
            <w:ins w:id="524" w:author="Author">
              <w:r>
                <w:t>for a donor’s specimen</w:t>
              </w:r>
              <w:r w:rsidR="005F1FDF">
                <w:t>.</w:t>
              </w:r>
            </w:ins>
            <w:r w:rsidR="00F4742E" w:rsidRPr="005C10DB">
              <w:t xml:space="preserve"> </w:t>
            </w:r>
          </w:p>
        </w:tc>
        <w:tc>
          <w:tcPr>
            <w:tcW w:w="1468" w:type="pct"/>
          </w:tcPr>
          <w:p w14:paraId="7F78D9CC" w14:textId="60FD10C1" w:rsidR="00F4742E" w:rsidRPr="005C10DB" w:rsidRDefault="00F4742E" w:rsidP="00C57945">
            <w:pPr>
              <w:keepNext/>
              <w:keepLines/>
              <w:numPr>
                <w:ilvl w:val="0"/>
                <w:numId w:val="3"/>
              </w:numPr>
              <w:tabs>
                <w:tab w:val="num" w:pos="380"/>
              </w:tabs>
              <w:overflowPunct w:val="0"/>
              <w:ind w:left="374"/>
              <w:textAlignment w:val="baseline"/>
            </w:pPr>
            <w:r w:rsidRPr="00C70F07">
              <w:t xml:space="preserve">The MRO </w:t>
            </w:r>
            <w:ins w:id="525" w:author="Author">
              <w:r w:rsidR="003B7EC9">
                <w:t>described</w:t>
              </w:r>
              <w:r w:rsidR="003B7EC9" w:rsidRPr="00C70F07">
                <w:t xml:space="preserve"> </w:t>
              </w:r>
            </w:ins>
            <w:r w:rsidRPr="00C70F07">
              <w:t>the three ste</w:t>
            </w:r>
            <w:r w:rsidRPr="005C10DB">
              <w:t>ps:</w:t>
            </w:r>
          </w:p>
          <w:p w14:paraId="5A486058" w14:textId="77777777" w:rsidR="00F4742E" w:rsidRPr="005C10DB" w:rsidRDefault="00F4742E" w:rsidP="00990AE1">
            <w:pPr>
              <w:numPr>
                <w:ilvl w:val="1"/>
                <w:numId w:val="22"/>
              </w:numPr>
              <w:overflowPunct w:val="0"/>
              <w:textAlignment w:val="baseline"/>
            </w:pPr>
            <w:r w:rsidRPr="005C10DB">
              <w:t>Consult with the laboratory and determine if additional testing at another HHS-certified laboratory may be useful to identify an adulterant or to obtain a positive result.</w:t>
            </w:r>
          </w:p>
          <w:p w14:paraId="25A4E5EA" w14:textId="77777777" w:rsidR="00F4742E" w:rsidRPr="005C10DB" w:rsidRDefault="00F4742E" w:rsidP="00990AE1">
            <w:pPr>
              <w:numPr>
                <w:ilvl w:val="1"/>
                <w:numId w:val="22"/>
              </w:numPr>
              <w:overflowPunct w:val="0"/>
              <w:textAlignment w:val="baseline"/>
            </w:pPr>
            <w:r w:rsidRPr="005C10DB">
              <w:t>Contact the donor and determine if an acceptable medical explanation exists for the invalid result.</w:t>
            </w:r>
          </w:p>
          <w:p w14:paraId="42150299" w14:textId="77777777" w:rsidR="00F4742E" w:rsidRPr="005C10DB" w:rsidRDefault="00F4742E" w:rsidP="00990AE1">
            <w:pPr>
              <w:numPr>
                <w:ilvl w:val="1"/>
                <w:numId w:val="22"/>
              </w:numPr>
              <w:overflowPunct w:val="0"/>
              <w:textAlignment w:val="baseline"/>
            </w:pPr>
            <w:r w:rsidRPr="005C10DB">
              <w:t>If no additional testing is conducted and no legitimate medical explanation exists for the invalid test result, require that a second specimen be collected as soon as practical under direct observation.</w:t>
            </w:r>
          </w:p>
          <w:p w14:paraId="3B117116" w14:textId="3AB66054" w:rsidR="00F4742E" w:rsidRPr="005C10DB" w:rsidRDefault="00F4742E" w:rsidP="00C57945">
            <w:pPr>
              <w:keepNext/>
              <w:keepLines/>
              <w:numPr>
                <w:ilvl w:val="0"/>
                <w:numId w:val="3"/>
              </w:numPr>
              <w:tabs>
                <w:tab w:val="num" w:pos="380"/>
              </w:tabs>
              <w:overflowPunct w:val="0"/>
              <w:ind w:left="374"/>
              <w:textAlignment w:val="baseline"/>
            </w:pPr>
            <w:r w:rsidRPr="005C10DB">
              <w:t xml:space="preserve">I refer to </w:t>
            </w:r>
            <w:r>
              <w:t>10 </w:t>
            </w:r>
            <w:r w:rsidRPr="00C70F07">
              <w:t>CFR</w:t>
            </w:r>
            <w:r>
              <w:t> </w:t>
            </w:r>
            <w:r w:rsidRPr="005C10DB">
              <w:t>Part 26 for no</w:t>
            </w:r>
            <w:r w:rsidR="00AE57ED">
              <w:t>n</w:t>
            </w:r>
            <w:r w:rsidRPr="005C10DB">
              <w:t xml:space="preserve">-typical circumstances to ensure </w:t>
            </w:r>
            <w:r>
              <w:t xml:space="preserve">that I follow </w:t>
            </w:r>
            <w:r w:rsidRPr="005C10DB">
              <w:t>the correct procedures.</w:t>
            </w:r>
          </w:p>
          <w:p w14:paraId="272C3A1A" w14:textId="77777777" w:rsidR="00F4742E" w:rsidRPr="005C10DB" w:rsidRDefault="00F4742E" w:rsidP="00C57945">
            <w:pPr>
              <w:keepNext/>
              <w:keepLines/>
              <w:numPr>
                <w:ilvl w:val="0"/>
                <w:numId w:val="3"/>
              </w:numPr>
              <w:tabs>
                <w:tab w:val="num" w:pos="380"/>
              </w:tabs>
              <w:overflowPunct w:val="0"/>
              <w:ind w:left="374"/>
              <w:textAlignment w:val="baseline"/>
            </w:pPr>
            <w:r w:rsidRPr="00C70F07">
              <w:t>Other</w:t>
            </w:r>
            <w:r w:rsidRPr="005C10DB">
              <w:t>:</w:t>
            </w:r>
          </w:p>
        </w:tc>
        <w:tc>
          <w:tcPr>
            <w:tcW w:w="2259" w:type="pct"/>
          </w:tcPr>
          <w:p w14:paraId="66BDBA81" w14:textId="019A58D3" w:rsidR="00F4742E" w:rsidRPr="00306C0D" w:rsidRDefault="00F4742E" w:rsidP="00776D49">
            <w:pPr>
              <w:rPr>
                <w:szCs w:val="21"/>
              </w:rPr>
            </w:pPr>
            <w:r w:rsidRPr="00306C0D">
              <w:rPr>
                <w:szCs w:val="21"/>
              </w:rPr>
              <w:t>§ 26.185(f) states:</w:t>
            </w:r>
            <w:r w:rsidR="0057322F">
              <w:rPr>
                <w:szCs w:val="21"/>
              </w:rPr>
              <w:t xml:space="preserve"> </w:t>
            </w:r>
          </w:p>
          <w:p w14:paraId="3FF50018" w14:textId="1B27FC12" w:rsidR="0072766B" w:rsidRDefault="00F4742E" w:rsidP="00776D49">
            <w:pPr>
              <w:rPr>
                <w:i/>
                <w:iCs/>
              </w:rPr>
            </w:pPr>
            <w:r w:rsidRPr="00306C0D">
              <w:t>“</w:t>
            </w:r>
            <w:ins w:id="526" w:author="Author">
              <w:r w:rsidR="003B7EC9">
                <w:rPr>
                  <w:i/>
                  <w:iCs/>
                </w:rPr>
                <w:t>Review of invalid specimens</w:t>
              </w:r>
            </w:ins>
          </w:p>
          <w:p w14:paraId="17A8D682" w14:textId="6322C661" w:rsidR="00F4742E" w:rsidRPr="00306C0D" w:rsidRDefault="00F4742E" w:rsidP="00776D49">
            <w:r w:rsidRPr="00306C0D">
              <w:t xml:space="preserve">(1) If the </w:t>
            </w:r>
            <w:r w:rsidR="0A7F74E1" w:rsidRPr="00306C0D">
              <w:t>HHS</w:t>
            </w:r>
            <w:ins w:id="527" w:author="Author">
              <w:r w:rsidR="7D7C4FDB">
                <w:t>-</w:t>
              </w:r>
            </w:ins>
            <w:r w:rsidR="0A7F74E1" w:rsidRPr="00306C0D">
              <w:t>certified</w:t>
            </w:r>
            <w:r w:rsidRPr="00306C0D">
              <w:t xml:space="preserve"> laboratory reports an invalid result, the MRO shall consult with the laboratory to determine whether additional testing by another HHS</w:t>
            </w:r>
            <w:ins w:id="528" w:author="Author">
              <w:r w:rsidR="0A142A8A">
                <w:t>-</w:t>
              </w:r>
            </w:ins>
            <w:r w:rsidRPr="00306C0D">
              <w:t>certified laboratory may be useful in determining and reporting a positive or adulterated test result.</w:t>
            </w:r>
            <w:r w:rsidR="0057322F">
              <w:t xml:space="preserve"> </w:t>
            </w:r>
            <w:r w:rsidRPr="00306C0D">
              <w:t xml:space="preserve">If the MRO and the laboratory agree that further testing would be useful, the </w:t>
            </w:r>
            <w:r w:rsidR="0A7F74E1" w:rsidRPr="00306C0D">
              <w:t>HHS</w:t>
            </w:r>
            <w:ins w:id="529" w:author="Author">
              <w:r w:rsidR="0F5B3DA2">
                <w:t>-</w:t>
              </w:r>
            </w:ins>
            <w:r w:rsidR="0A7F74E1" w:rsidRPr="00306C0D">
              <w:t>certified</w:t>
            </w:r>
            <w:r w:rsidRPr="00306C0D">
              <w:t xml:space="preserve"> laboratory shall forward the specimen to a second laboratory for additional testing.</w:t>
            </w:r>
          </w:p>
          <w:p w14:paraId="23EF1C63" w14:textId="3C58FD2A" w:rsidR="00EA0C2E" w:rsidRPr="00306C0D" w:rsidRDefault="00F4742E" w:rsidP="00776D49">
            <w:pPr>
              <w:rPr>
                <w:szCs w:val="21"/>
              </w:rPr>
            </w:pPr>
            <w:r w:rsidRPr="00306C0D">
              <w:rPr>
                <w:szCs w:val="21"/>
              </w:rPr>
              <w:t>(2) If the MRO and the laboratory agree that further testing would not be useful and there is no technical explanation for the result, the MRO shall contact the donor and determine whether there is an acceptable medical explanation for the invalid result. If there is an acceptable medical explanation, the MRO shall report to the licensee or other entity that the test result is not an FFD policy violation, but that a negative test result was not obtained. If the medical reason for the invalid result is, in the opinion of the MRO, a temporary condition, the licensee or other entity shall collect a second urine specimen from the donor as soon as reasonably practical and rely on the MRO’s review of the test results from the second collection. The second specimen collected for the purposes of this paragraph may not be collected under direct observation. If the medical reason for the invalid result would similarly affect the testing of another urine specimen, the MRO may authorize an alternative method for drug testing. Licensees and other entities may not impose sanctions for an invalid test res</w:t>
            </w:r>
            <w:r w:rsidR="00C57945" w:rsidRPr="00306C0D">
              <w:rPr>
                <w:szCs w:val="21"/>
              </w:rPr>
              <w:t>ult due to a medical condition.</w:t>
            </w:r>
            <w:ins w:id="530" w:author="Author">
              <w:r w:rsidR="001158E0">
                <w:rPr>
                  <w:szCs w:val="21"/>
                </w:rPr>
                <w:t>..</w:t>
              </w:r>
            </w:ins>
          </w:p>
        </w:tc>
      </w:tr>
      <w:tr w:rsidR="00D85A08" w:rsidRPr="008968A5" w14:paraId="5C84569A" w14:textId="77777777" w:rsidTr="0087062A">
        <w:trPr>
          <w:cantSplit/>
          <w:trHeight w:val="1830"/>
        </w:trPr>
        <w:tc>
          <w:tcPr>
            <w:tcW w:w="317" w:type="pct"/>
          </w:tcPr>
          <w:p w14:paraId="5F852159" w14:textId="4E84EF4B" w:rsidR="00F4742E" w:rsidRPr="00E52FE6" w:rsidRDefault="00F4742E" w:rsidP="00496144">
            <w:pPr>
              <w:jc w:val="center"/>
            </w:pPr>
            <w:r w:rsidRPr="00E52FE6">
              <w:lastRenderedPageBreak/>
              <w:t>D1</w:t>
            </w:r>
            <w:r w:rsidRPr="00E52FE6">
              <w:br/>
              <w:t>cont’d</w:t>
            </w:r>
          </w:p>
        </w:tc>
        <w:tc>
          <w:tcPr>
            <w:tcW w:w="956" w:type="pct"/>
          </w:tcPr>
          <w:p w14:paraId="115D3677" w14:textId="5A9824DE" w:rsidR="00F4742E" w:rsidRPr="00E52FE6" w:rsidRDefault="00F4742E" w:rsidP="00776D49">
            <w:pPr>
              <w:tabs>
                <w:tab w:val="left" w:pos="8568"/>
              </w:tabs>
            </w:pPr>
          </w:p>
        </w:tc>
        <w:tc>
          <w:tcPr>
            <w:tcW w:w="1468" w:type="pct"/>
          </w:tcPr>
          <w:p w14:paraId="3FFF329F" w14:textId="77777777" w:rsidR="00F4742E" w:rsidRPr="008F1B6F" w:rsidRDefault="00F4742E" w:rsidP="0074729A">
            <w:pPr>
              <w:keepNext/>
              <w:keepLines/>
              <w:overflowPunct w:val="0"/>
              <w:spacing w:after="60"/>
              <w:ind w:left="374"/>
              <w:textAlignment w:val="baseline"/>
              <w:rPr>
                <w:highlight w:val="yellow"/>
              </w:rPr>
            </w:pPr>
          </w:p>
        </w:tc>
        <w:tc>
          <w:tcPr>
            <w:tcW w:w="2259" w:type="pct"/>
            <w:shd w:val="clear" w:color="auto" w:fill="auto"/>
          </w:tcPr>
          <w:p w14:paraId="3C45CADD" w14:textId="57325701" w:rsidR="008A4911" w:rsidRPr="008A4911" w:rsidRDefault="003B7EC9" w:rsidP="003B7EC9">
            <w:pPr>
              <w:rPr>
                <w:highlight w:val="yellow"/>
              </w:rPr>
            </w:pPr>
            <w:ins w:id="531" w:author="Author">
              <w:r w:rsidRPr="00306C0D">
                <w:t xml:space="preserve">(4) </w:t>
              </w:r>
            </w:ins>
            <w:r w:rsidR="00F4742E" w:rsidRPr="00306C0D">
              <w:t>If the MRO and the laboratory agree that further testing would not be useful and there is no legitimate technical or medical explanation for the invalid test result, the MRO shall require that a second collection take place as soon as practical under direct observation. The licensee or other entity shall rely on the MRO’s review of the test results from the directly observed collection.”</w:t>
            </w:r>
          </w:p>
        </w:tc>
      </w:tr>
      <w:tr w:rsidR="00CF5B4C" w:rsidRPr="008968A5" w14:paraId="4F1E34E5" w14:textId="77777777" w:rsidTr="0087062A">
        <w:trPr>
          <w:cantSplit/>
          <w:trHeight w:val="2564"/>
          <w:ins w:id="532" w:author="Author"/>
        </w:trPr>
        <w:tc>
          <w:tcPr>
            <w:tcW w:w="317" w:type="pct"/>
          </w:tcPr>
          <w:p w14:paraId="26E796EC" w14:textId="35714453" w:rsidR="00BC0B3F" w:rsidRPr="003905C5" w:rsidRDefault="003B7EC9" w:rsidP="00496144">
            <w:pPr>
              <w:jc w:val="center"/>
              <w:rPr>
                <w:ins w:id="533" w:author="Author"/>
              </w:rPr>
            </w:pPr>
            <w:ins w:id="534" w:author="Author">
              <w:r w:rsidRPr="003905C5">
                <w:lastRenderedPageBreak/>
                <w:t>D2</w:t>
              </w:r>
            </w:ins>
          </w:p>
        </w:tc>
        <w:tc>
          <w:tcPr>
            <w:tcW w:w="956" w:type="pct"/>
          </w:tcPr>
          <w:p w14:paraId="1D95A671" w14:textId="4E38AEB1" w:rsidR="00BC0B3F" w:rsidRPr="003905C5" w:rsidRDefault="003B7EC9" w:rsidP="00776D49">
            <w:pPr>
              <w:tabs>
                <w:tab w:val="left" w:pos="8568"/>
              </w:tabs>
              <w:rPr>
                <w:ins w:id="535" w:author="Author"/>
              </w:rPr>
            </w:pPr>
            <w:ins w:id="536" w:author="Author">
              <w:r w:rsidRPr="003905C5">
                <w:t>What additional steps must the MRO take if the invalid result reported by the HHS</w:t>
              </w:r>
              <w:r w:rsidR="00E92B50">
                <w:noBreakHyphen/>
              </w:r>
              <w:r w:rsidRPr="003905C5">
                <w:t>certified laboratory is based on a pH in the range of 9.0 to 9.5?</w:t>
              </w:r>
            </w:ins>
          </w:p>
        </w:tc>
        <w:tc>
          <w:tcPr>
            <w:tcW w:w="1468" w:type="pct"/>
          </w:tcPr>
          <w:p w14:paraId="095FE67F" w14:textId="77777777" w:rsidR="003B7EC9" w:rsidRPr="00306C0D" w:rsidRDefault="003B7EC9" w:rsidP="00990AE1">
            <w:pPr>
              <w:keepNext/>
              <w:keepLines/>
              <w:numPr>
                <w:ilvl w:val="0"/>
                <w:numId w:val="25"/>
              </w:numPr>
              <w:tabs>
                <w:tab w:val="clear" w:pos="720"/>
              </w:tabs>
              <w:overflowPunct w:val="0"/>
              <w:ind w:left="419" w:hanging="419"/>
              <w:textAlignment w:val="baseline"/>
              <w:rPr>
                <w:ins w:id="537" w:author="Author"/>
              </w:rPr>
            </w:pPr>
            <w:ins w:id="538" w:author="Author">
              <w:r w:rsidRPr="00306C0D">
                <w:t>Evaluate if evidence exists that elapsed time, exposure to high temperature, or both, could account for the pH value:</w:t>
              </w:r>
            </w:ins>
          </w:p>
          <w:p w14:paraId="3F1A5514" w14:textId="77777777" w:rsidR="003B7EC9" w:rsidRPr="00306C0D" w:rsidRDefault="003B7EC9" w:rsidP="003B7EC9">
            <w:pPr>
              <w:overflowPunct w:val="0"/>
              <w:textAlignment w:val="baseline"/>
              <w:rPr>
                <w:ins w:id="539" w:author="Author"/>
              </w:rPr>
            </w:pPr>
          </w:p>
          <w:p w14:paraId="703EA9EB" w14:textId="194E561F" w:rsidR="003B7EC9" w:rsidRPr="00306C0D" w:rsidRDefault="003B7EC9" w:rsidP="00306C0D">
            <w:pPr>
              <w:overflowPunct w:val="0"/>
              <w:ind w:left="419" w:hanging="57"/>
              <w:textAlignment w:val="baseline"/>
              <w:rPr>
                <w:ins w:id="540" w:author="Author"/>
              </w:rPr>
            </w:pPr>
            <w:ins w:id="541" w:author="Author">
              <w:r w:rsidRPr="00306C0D">
                <w:rPr>
                  <w:u w:val="single"/>
                </w:rPr>
                <w:t>If evidence exists</w:t>
              </w:r>
              <w:r w:rsidRPr="00306C0D">
                <w:t>,</w:t>
              </w:r>
            </w:ins>
          </w:p>
          <w:p w14:paraId="2F098B6B" w14:textId="6D4A90F7" w:rsidR="003B7EC9" w:rsidRPr="00306C0D" w:rsidRDefault="003B7EC9" w:rsidP="00990AE1">
            <w:pPr>
              <w:pStyle w:val="ListParagraph"/>
              <w:numPr>
                <w:ilvl w:val="1"/>
                <w:numId w:val="25"/>
              </w:numPr>
              <w:overflowPunct w:val="0"/>
              <w:textAlignment w:val="baseline"/>
              <w:rPr>
                <w:ins w:id="542" w:author="Author"/>
              </w:rPr>
            </w:pPr>
            <w:ins w:id="543" w:author="Author">
              <w:r w:rsidRPr="00306C0D">
                <w:t>Report a cancelled test result to the licensee or other entity,</w:t>
              </w:r>
            </w:ins>
          </w:p>
          <w:p w14:paraId="1C3642D8" w14:textId="77777777" w:rsidR="003B7EC9" w:rsidRPr="00306C0D" w:rsidRDefault="003B7EC9" w:rsidP="00990AE1">
            <w:pPr>
              <w:numPr>
                <w:ilvl w:val="1"/>
                <w:numId w:val="25"/>
              </w:numPr>
              <w:overflowPunct w:val="0"/>
              <w:textAlignment w:val="baseline"/>
              <w:rPr>
                <w:ins w:id="544" w:author="Author"/>
              </w:rPr>
            </w:pPr>
            <w:ins w:id="545" w:author="Author">
              <w:r w:rsidRPr="00306C0D">
                <w:t>Cancel the test result for the initial specimen, and</w:t>
              </w:r>
            </w:ins>
          </w:p>
          <w:p w14:paraId="68AF0A12" w14:textId="77777777" w:rsidR="003B7EC9" w:rsidRPr="00306C0D" w:rsidRDefault="003B7EC9" w:rsidP="00990AE1">
            <w:pPr>
              <w:numPr>
                <w:ilvl w:val="1"/>
                <w:numId w:val="25"/>
              </w:numPr>
              <w:overflowPunct w:val="0"/>
              <w:textAlignment w:val="baseline"/>
              <w:rPr>
                <w:ins w:id="546" w:author="Author"/>
              </w:rPr>
            </w:pPr>
            <w:ins w:id="547" w:author="Author">
              <w:r w:rsidRPr="00306C0D">
                <w:t>Direct that a second non-observed specimen be collected as soon as reasonably practicable.</w:t>
              </w:r>
            </w:ins>
          </w:p>
          <w:p w14:paraId="1E2237D2" w14:textId="77777777" w:rsidR="003B7EC9" w:rsidRPr="00306C0D" w:rsidRDefault="003B7EC9" w:rsidP="003B7EC9">
            <w:pPr>
              <w:overflowPunct w:val="0"/>
              <w:textAlignment w:val="baseline"/>
              <w:rPr>
                <w:ins w:id="548" w:author="Author"/>
              </w:rPr>
            </w:pPr>
          </w:p>
          <w:p w14:paraId="21C4409E" w14:textId="77777777" w:rsidR="003B7EC9" w:rsidRPr="00306C0D" w:rsidRDefault="003B7EC9" w:rsidP="003B7EC9">
            <w:pPr>
              <w:overflowPunct w:val="0"/>
              <w:ind w:left="360"/>
              <w:textAlignment w:val="baseline"/>
              <w:rPr>
                <w:ins w:id="549" w:author="Author"/>
              </w:rPr>
            </w:pPr>
            <w:ins w:id="550" w:author="Author">
              <w:r w:rsidRPr="00306C0D">
                <w:rPr>
                  <w:u w:val="single"/>
                </w:rPr>
                <w:t>If no evidence</w:t>
              </w:r>
              <w:r w:rsidRPr="00306C0D">
                <w:t xml:space="preserve">, </w:t>
              </w:r>
              <w:r>
                <w:br/>
                <w:t>R</w:t>
              </w:r>
              <w:r w:rsidRPr="00306C0D">
                <w:t xml:space="preserve">equire a second collection take place as soon as </w:t>
              </w:r>
              <w:r>
                <w:t>practicable</w:t>
              </w:r>
              <w:r w:rsidRPr="00306C0D">
                <w:t xml:space="preserve"> under direct observation</w:t>
              </w:r>
              <w:r>
                <w:t>.</w:t>
              </w:r>
            </w:ins>
          </w:p>
          <w:p w14:paraId="00EFB243" w14:textId="77777777" w:rsidR="003B7EC9" w:rsidRPr="00306C0D" w:rsidRDefault="003B7EC9" w:rsidP="00306C0D">
            <w:pPr>
              <w:overflowPunct w:val="0"/>
              <w:ind w:left="360"/>
              <w:textAlignment w:val="baseline"/>
              <w:rPr>
                <w:ins w:id="551" w:author="Author"/>
              </w:rPr>
            </w:pPr>
          </w:p>
          <w:p w14:paraId="0696650C" w14:textId="60A857CA" w:rsidR="003B7EC9" w:rsidRPr="00852F5A" w:rsidRDefault="003B7EC9" w:rsidP="00990AE1">
            <w:pPr>
              <w:keepNext/>
              <w:keepLines/>
              <w:numPr>
                <w:ilvl w:val="0"/>
                <w:numId w:val="25"/>
              </w:numPr>
              <w:tabs>
                <w:tab w:val="clear" w:pos="720"/>
              </w:tabs>
              <w:overflowPunct w:val="0"/>
              <w:spacing w:after="60"/>
              <w:ind w:left="418" w:hanging="418"/>
              <w:textAlignment w:val="baseline"/>
              <w:rPr>
                <w:ins w:id="552" w:author="Author"/>
              </w:rPr>
            </w:pPr>
            <w:ins w:id="553" w:author="Author">
              <w:r w:rsidRPr="00852F5A">
                <w:t>I refer to 10 CFR Part 26 for non-typical circumstances to ensure that I follow the correct procedures.</w:t>
              </w:r>
            </w:ins>
          </w:p>
          <w:p w14:paraId="52AF3362" w14:textId="77777777" w:rsidR="003B7EC9" w:rsidRPr="00852F5A" w:rsidRDefault="003B7EC9" w:rsidP="00990AE1">
            <w:pPr>
              <w:keepNext/>
              <w:keepLines/>
              <w:numPr>
                <w:ilvl w:val="0"/>
                <w:numId w:val="25"/>
              </w:numPr>
              <w:tabs>
                <w:tab w:val="clear" w:pos="720"/>
              </w:tabs>
              <w:overflowPunct w:val="0"/>
              <w:ind w:left="419" w:hanging="419"/>
              <w:textAlignment w:val="baseline"/>
              <w:rPr>
                <w:ins w:id="554" w:author="Author"/>
              </w:rPr>
            </w:pPr>
            <w:ins w:id="555" w:author="Author">
              <w:r w:rsidRPr="00852F5A">
                <w:t>Other:</w:t>
              </w:r>
            </w:ins>
          </w:p>
          <w:p w14:paraId="7026A385" w14:textId="77777777" w:rsidR="0017365D" w:rsidRPr="00306C0D" w:rsidRDefault="0017365D" w:rsidP="0017365D">
            <w:pPr>
              <w:keepNext/>
              <w:keepLines/>
              <w:overflowPunct w:val="0"/>
              <w:textAlignment w:val="baseline"/>
              <w:rPr>
                <w:ins w:id="556" w:author="Author"/>
                <w:highlight w:val="yellow"/>
              </w:rPr>
            </w:pPr>
          </w:p>
          <w:p w14:paraId="6763A72F" w14:textId="77777777" w:rsidR="0017365D" w:rsidRDefault="0017365D">
            <w:pPr>
              <w:keepNext/>
              <w:keepLines/>
              <w:overflowPunct w:val="0"/>
              <w:textAlignment w:val="baseline"/>
              <w:rPr>
                <w:ins w:id="557" w:author="Author"/>
                <w:highlight w:val="yellow"/>
              </w:rPr>
            </w:pPr>
          </w:p>
          <w:p w14:paraId="111EF434" w14:textId="4B1B44AE" w:rsidR="0017365D" w:rsidRPr="00306C0D" w:rsidRDefault="0017365D" w:rsidP="00306C0D">
            <w:pPr>
              <w:keepNext/>
              <w:keepLines/>
              <w:overflowPunct w:val="0"/>
              <w:textAlignment w:val="baseline"/>
              <w:rPr>
                <w:ins w:id="558" w:author="Author"/>
                <w:highlight w:val="yellow"/>
              </w:rPr>
            </w:pPr>
          </w:p>
        </w:tc>
        <w:tc>
          <w:tcPr>
            <w:tcW w:w="2259" w:type="pct"/>
          </w:tcPr>
          <w:p w14:paraId="3A2A3856" w14:textId="353CD2F3" w:rsidR="003B7EC9" w:rsidRPr="00723DC5" w:rsidRDefault="003B7EC9" w:rsidP="003B7EC9">
            <w:pPr>
              <w:rPr>
                <w:ins w:id="559" w:author="Author"/>
                <w:szCs w:val="21"/>
              </w:rPr>
            </w:pPr>
            <w:ins w:id="560" w:author="Author">
              <w:r w:rsidRPr="00723DC5">
                <w:rPr>
                  <w:szCs w:val="21"/>
                </w:rPr>
                <w:t>§ 26.185(f)</w:t>
              </w:r>
              <w:r w:rsidRPr="00306C0D">
                <w:rPr>
                  <w:szCs w:val="21"/>
                </w:rPr>
                <w:t>(3)</w:t>
              </w:r>
              <w:r w:rsidRPr="00723DC5">
                <w:rPr>
                  <w:szCs w:val="21"/>
                </w:rPr>
                <w:t xml:space="preserve"> states:</w:t>
              </w:r>
            </w:ins>
            <w:r w:rsidR="0057322F">
              <w:rPr>
                <w:szCs w:val="21"/>
              </w:rPr>
              <w:t xml:space="preserve"> </w:t>
            </w:r>
          </w:p>
          <w:p w14:paraId="00BFFBD6" w14:textId="482163BC" w:rsidR="003B7EC9" w:rsidRDefault="003B7EC9" w:rsidP="003B7EC9">
            <w:pPr>
              <w:rPr>
                <w:ins w:id="561" w:author="Author"/>
              </w:rPr>
            </w:pPr>
            <w:ins w:id="562" w:author="Author">
              <w:r w:rsidRPr="00723DC5">
                <w:t>“If the MRO and the laboratory agree that further testing would not be useful and there is no legitimate technical or medical explanation, and the invalid result is based on pH in the range of 9.0 to 9.5, the MRO shall consider whether there is evidence of elapsed time, exposure of the specimen to high temperature, or both that could account for the pH value.</w:t>
              </w:r>
            </w:ins>
            <w:r w:rsidR="0057322F">
              <w:t xml:space="preserve"> </w:t>
            </w:r>
            <w:ins w:id="563" w:author="Author">
              <w:r w:rsidRPr="00723DC5">
                <w:t>If an acceptable explanation exists for the invalid test result due to pH, based on objective and sufficient information, that elapsed time, high temperature, or both caused the high pH and donor action did not result in the invalid pH result, the MRO shall report a cancelled test result to the licensee or other entity, cancel the test result, and direct the licensee or other entity to collect a second urine specimen from the donor as soon as reasonably practicable. The second specimen collected may not be collected under direct observation.</w:t>
              </w:r>
              <w:r w:rsidRPr="00306C0D">
                <w:t>”</w:t>
              </w:r>
            </w:ins>
          </w:p>
          <w:p w14:paraId="602CE3E2" w14:textId="77777777" w:rsidR="003B7EC9" w:rsidRDefault="003B7EC9" w:rsidP="003B7EC9">
            <w:pPr>
              <w:rPr>
                <w:ins w:id="564" w:author="Author"/>
              </w:rPr>
            </w:pPr>
          </w:p>
          <w:p w14:paraId="6B8B1660" w14:textId="24D24E5C" w:rsidR="00BC0B3F" w:rsidRPr="00723DC5" w:rsidRDefault="003B7EC9" w:rsidP="003B7EC9">
            <w:pPr>
              <w:rPr>
                <w:ins w:id="565" w:author="Author"/>
              </w:rPr>
            </w:pPr>
            <w:ins w:id="566" w:author="Author">
              <w:r w:rsidRPr="00306C0D">
                <w:rPr>
                  <w:u w:val="single"/>
                </w:rPr>
                <w:t>Note</w:t>
              </w:r>
              <w:r w:rsidRPr="00306C0D">
                <w:t>:</w:t>
              </w:r>
            </w:ins>
            <w:r w:rsidR="0057322F">
              <w:t xml:space="preserve"> </w:t>
            </w:r>
            <w:ins w:id="567" w:author="Author">
              <w:r w:rsidRPr="00817097">
                <w:t>Regulatory Guide 5.89</w:t>
              </w:r>
              <w:r>
                <w:t xml:space="preserve"> also includes guidance in </w:t>
              </w:r>
            </w:ins>
            <w:r w:rsidR="0026251F">
              <w:t>section</w:t>
            </w:r>
            <w:ins w:id="568" w:author="Author">
              <w:r>
                <w:t xml:space="preserve"> C.3, “MRO consideration of time and temperature for urine specimens with invalid test results due to pH in the range of 9.0 to 9.5.”</w:t>
              </w:r>
            </w:ins>
          </w:p>
        </w:tc>
      </w:tr>
      <w:tr w:rsidR="00D85A08" w:rsidRPr="008968A5" w14:paraId="66035D73" w14:textId="77777777" w:rsidTr="0087062A">
        <w:trPr>
          <w:cantSplit/>
          <w:trHeight w:val="2564"/>
        </w:trPr>
        <w:tc>
          <w:tcPr>
            <w:tcW w:w="317" w:type="pct"/>
          </w:tcPr>
          <w:p w14:paraId="2FF6DE08" w14:textId="4D49DBBA" w:rsidR="00F4742E" w:rsidRPr="003905C5" w:rsidRDefault="00F4742E" w:rsidP="00496144">
            <w:pPr>
              <w:jc w:val="center"/>
            </w:pPr>
            <w:r w:rsidRPr="003905C5">
              <w:lastRenderedPageBreak/>
              <w:t>D</w:t>
            </w:r>
            <w:ins w:id="569" w:author="Author">
              <w:r w:rsidR="003B7EC9" w:rsidRPr="003905C5">
                <w:t>3</w:t>
              </w:r>
            </w:ins>
          </w:p>
        </w:tc>
        <w:tc>
          <w:tcPr>
            <w:tcW w:w="956" w:type="pct"/>
          </w:tcPr>
          <w:p w14:paraId="2CB0996C" w14:textId="7BB0A540" w:rsidR="00F4742E" w:rsidRPr="008968A5" w:rsidRDefault="00F4742E" w:rsidP="00776D49">
            <w:pPr>
              <w:tabs>
                <w:tab w:val="left" w:pos="8568"/>
              </w:tabs>
            </w:pPr>
            <w:r w:rsidRPr="008968A5">
              <w:t xml:space="preserve">What action must the MRO take for a </w:t>
            </w:r>
            <w:r w:rsidRPr="008968A5">
              <w:rPr>
                <w:u w:val="single"/>
              </w:rPr>
              <w:t>dilute</w:t>
            </w:r>
            <w:r w:rsidRPr="008968A5">
              <w:t xml:space="preserve"> specimen with drug or drug metabolites detected at or above the specified cutoff level with </w:t>
            </w:r>
            <w:r w:rsidRPr="008968A5">
              <w:rPr>
                <w:rFonts w:cs="Melior"/>
                <w:szCs w:val="18"/>
              </w:rPr>
              <w:t>no legitimate medical explanation?</w:t>
            </w:r>
          </w:p>
        </w:tc>
        <w:tc>
          <w:tcPr>
            <w:tcW w:w="1468" w:type="pct"/>
          </w:tcPr>
          <w:p w14:paraId="0DFA86C6" w14:textId="77777777" w:rsidR="00F4742E" w:rsidRPr="008968A5" w:rsidRDefault="00F4742E" w:rsidP="00C57945">
            <w:pPr>
              <w:keepNext/>
              <w:keepLines/>
              <w:numPr>
                <w:ilvl w:val="0"/>
                <w:numId w:val="3"/>
              </w:numPr>
              <w:tabs>
                <w:tab w:val="num" w:pos="380"/>
              </w:tabs>
              <w:overflowPunct w:val="0"/>
              <w:ind w:left="374"/>
              <w:textAlignment w:val="baseline"/>
            </w:pPr>
            <w:r w:rsidRPr="008968A5">
              <w:t>Verify the drug test result as positive and contact FFD management.</w:t>
            </w:r>
          </w:p>
          <w:p w14:paraId="5F1118CB" w14:textId="18B06FC2" w:rsidR="00F4742E" w:rsidRPr="008968A5" w:rsidRDefault="00F4742E" w:rsidP="00C57945">
            <w:pPr>
              <w:keepNext/>
              <w:keepLines/>
              <w:numPr>
                <w:ilvl w:val="0"/>
                <w:numId w:val="3"/>
              </w:numPr>
              <w:tabs>
                <w:tab w:val="num" w:pos="380"/>
              </w:tabs>
              <w:overflowPunct w:val="0"/>
              <w:ind w:left="374"/>
              <w:textAlignment w:val="baseline"/>
            </w:pPr>
            <w:r>
              <w:t>Other</w:t>
            </w:r>
            <w:ins w:id="570" w:author="Author">
              <w:r w:rsidR="00053591">
                <w:t>:</w:t>
              </w:r>
            </w:ins>
            <w:del w:id="571" w:author="Author">
              <w:r>
                <w:delText>.</w:delText>
              </w:r>
            </w:del>
          </w:p>
        </w:tc>
        <w:tc>
          <w:tcPr>
            <w:tcW w:w="2259" w:type="pct"/>
          </w:tcPr>
          <w:p w14:paraId="2DF10CCC" w14:textId="797583B3" w:rsidR="00F4742E" w:rsidRPr="008968A5" w:rsidRDefault="00F4742E" w:rsidP="00EA0C2E">
            <w:pPr>
              <w:rPr>
                <w:rFonts w:cs="Melior"/>
                <w:szCs w:val="18"/>
              </w:rPr>
            </w:pPr>
            <w:r>
              <w:t>§ </w:t>
            </w:r>
            <w:r w:rsidRPr="008968A5">
              <w:t>26.185(g)(1) states:</w:t>
            </w:r>
            <w:r w:rsidR="0057322F">
              <w:rPr>
                <w:rFonts w:cs="Melior"/>
                <w:szCs w:val="18"/>
              </w:rPr>
              <w:t xml:space="preserve"> </w:t>
            </w:r>
          </w:p>
          <w:p w14:paraId="1384BAEA" w14:textId="505F77AB" w:rsidR="00EA0C2E" w:rsidRPr="008968A5" w:rsidRDefault="00F4742E" w:rsidP="00EA0C2E">
            <w:pPr>
              <w:rPr>
                <w:rFonts w:cs="Melior"/>
                <w:szCs w:val="18"/>
              </w:rPr>
            </w:pPr>
            <w:r w:rsidRPr="008968A5">
              <w:rPr>
                <w:rFonts w:cs="Melior"/>
                <w:szCs w:val="18"/>
              </w:rPr>
              <w:t xml:space="preserve">“If the </w:t>
            </w:r>
            <w:r>
              <w:rPr>
                <w:rFonts w:cs="Melior"/>
                <w:szCs w:val="18"/>
              </w:rPr>
              <w:t>HHS</w:t>
            </w:r>
            <w:r>
              <w:rPr>
                <w:rFonts w:cs="Melior"/>
                <w:szCs w:val="18"/>
              </w:rPr>
              <w:noBreakHyphen/>
            </w:r>
            <w:r w:rsidRPr="008968A5">
              <w:rPr>
                <w:rFonts w:cs="Melior"/>
                <w:szCs w:val="18"/>
              </w:rPr>
              <w:t>certified laboratory reports that a specimen is dilute and that drugs or drug metabolites were detected in the specimen at or above the cutoff levels specified in this part or the licensee’s or other entity’s more stringent cutoff levels, and the MRO determines that there is no legitimate medical explanation for the presence of the drugs or drug metabolites in the specimen, and a clinical examination, if required under paragraph (g)(</w:t>
            </w:r>
            <w:ins w:id="572" w:author="Author">
              <w:r w:rsidR="003B7EC9">
                <w:rPr>
                  <w:rFonts w:cs="Melior"/>
                  <w:szCs w:val="18"/>
                </w:rPr>
                <w:t xml:space="preserve"> 3</w:t>
              </w:r>
            </w:ins>
            <w:r w:rsidRPr="008968A5">
              <w:rPr>
                <w:rFonts w:cs="Melior"/>
                <w:szCs w:val="18"/>
              </w:rPr>
              <w:t xml:space="preserve">) of this </w:t>
            </w:r>
            <w:r w:rsidR="0026251F">
              <w:rPr>
                <w:rFonts w:cs="Melior"/>
                <w:szCs w:val="18"/>
              </w:rPr>
              <w:t>section</w:t>
            </w:r>
            <w:r w:rsidRPr="008968A5">
              <w:rPr>
                <w:rFonts w:cs="Melior"/>
                <w:szCs w:val="18"/>
              </w:rPr>
              <w:t>, has been conducted, the MRO shall determine that the drug test results are positive and that the donor has violated the FFD policy.”</w:t>
            </w:r>
          </w:p>
        </w:tc>
      </w:tr>
      <w:tr w:rsidR="00D85A08" w:rsidRPr="008968A5" w14:paraId="5E245EB2" w14:textId="77777777" w:rsidTr="0087062A">
        <w:trPr>
          <w:cantSplit/>
          <w:trHeight w:val="20"/>
        </w:trPr>
        <w:tc>
          <w:tcPr>
            <w:tcW w:w="317" w:type="pct"/>
          </w:tcPr>
          <w:p w14:paraId="2A24F8B1" w14:textId="55886632" w:rsidR="00F4742E" w:rsidRPr="003905C5" w:rsidRDefault="00F4742E" w:rsidP="00496144">
            <w:pPr>
              <w:jc w:val="center"/>
            </w:pPr>
            <w:r w:rsidRPr="003905C5">
              <w:lastRenderedPageBreak/>
              <w:t>D</w:t>
            </w:r>
            <w:ins w:id="573" w:author="Author">
              <w:r w:rsidR="003B7EC9" w:rsidRPr="003905C5">
                <w:t>4</w:t>
              </w:r>
            </w:ins>
          </w:p>
        </w:tc>
        <w:tc>
          <w:tcPr>
            <w:tcW w:w="956" w:type="pct"/>
          </w:tcPr>
          <w:p w14:paraId="7697D657" w14:textId="2C4A588C" w:rsidR="003B7EC9" w:rsidRDefault="003B7EC9" w:rsidP="003B7EC9">
            <w:pPr>
              <w:tabs>
                <w:tab w:val="left" w:pos="8568"/>
              </w:tabs>
              <w:rPr>
                <w:ins w:id="574" w:author="Author"/>
              </w:rPr>
            </w:pPr>
            <w:ins w:id="575" w:author="Author">
              <w:r>
                <w:t>Special analyses testing under 10 CFR 26.163(a)(2)</w:t>
              </w:r>
            </w:ins>
          </w:p>
          <w:p w14:paraId="4E5C1006" w14:textId="77777777" w:rsidR="00982BDF" w:rsidRDefault="00982BDF" w:rsidP="0074729A">
            <w:pPr>
              <w:tabs>
                <w:tab w:val="left" w:pos="8568"/>
              </w:tabs>
            </w:pPr>
          </w:p>
          <w:p w14:paraId="55F8439B" w14:textId="3541F85A" w:rsidR="00F4742E" w:rsidRPr="00152A9F" w:rsidRDefault="00913EA8" w:rsidP="0074729A">
            <w:pPr>
              <w:tabs>
                <w:tab w:val="left" w:pos="8568"/>
              </w:tabs>
            </w:pPr>
            <w:r>
              <w:t>W</w:t>
            </w:r>
            <w:r w:rsidR="00F4742E" w:rsidRPr="00152A9F">
              <w:t xml:space="preserve">hat </w:t>
            </w:r>
            <w:ins w:id="576" w:author="Author">
              <w:r w:rsidR="003B7EC9">
                <w:t>additional</w:t>
              </w:r>
              <w:r w:rsidR="003B7EC9" w:rsidRPr="00152A9F">
                <w:t xml:space="preserve"> </w:t>
              </w:r>
            </w:ins>
            <w:r w:rsidR="00F4742E" w:rsidRPr="00152A9F">
              <w:t>action must the MRO</w:t>
            </w:r>
            <w:ins w:id="577" w:author="Author">
              <w:r w:rsidR="00F171BE">
                <w:t xml:space="preserve"> </w:t>
              </w:r>
              <w:r w:rsidR="003B7EC9">
                <w:t>take</w:t>
              </w:r>
              <w:del w:id="578" w:author="Author">
                <w:r w:rsidR="003B7EC9" w:rsidRPr="00152A9F" w:rsidDel="00F171BE">
                  <w:delText>,</w:delText>
                </w:r>
              </w:del>
            </w:ins>
            <w:r w:rsidR="00F4742E" w:rsidRPr="00152A9F">
              <w:t xml:space="preserve">if </w:t>
            </w:r>
            <w:r w:rsidR="00152A9F" w:rsidRPr="00152A9F">
              <w:t xml:space="preserve">a donor’s specimen </w:t>
            </w:r>
            <w:r w:rsidR="00F4742E" w:rsidRPr="00152A9F">
              <w:t xml:space="preserve">is </w:t>
            </w:r>
            <w:r w:rsidR="00152A9F" w:rsidRPr="00152A9F">
              <w:t xml:space="preserve">dilute </w:t>
            </w:r>
            <w:r w:rsidR="00152A9F" w:rsidRPr="00306C0D">
              <w:rPr>
                <w:u w:val="single"/>
              </w:rPr>
              <w:t>and</w:t>
            </w:r>
            <w:r w:rsidR="00152A9F" w:rsidRPr="00152A9F">
              <w:t xml:space="preserve"> </w:t>
            </w:r>
            <w:ins w:id="579" w:author="Author">
              <w:r w:rsidR="003B7EC9">
                <w:t>the MRO</w:t>
              </w:r>
            </w:ins>
            <w:r w:rsidR="0057322F">
              <w:t xml:space="preserve"> </w:t>
            </w:r>
            <w:r w:rsidR="00152A9F" w:rsidRPr="00152A9F">
              <w:t>confirm</w:t>
            </w:r>
            <w:r w:rsidR="00314053">
              <w:t>s</w:t>
            </w:r>
            <w:r w:rsidR="00152A9F" w:rsidRPr="00152A9F">
              <w:t xml:space="preserve"> the </w:t>
            </w:r>
            <w:ins w:id="580" w:author="Author">
              <w:r w:rsidR="003B7EC9">
                <w:t>specimen is</w:t>
              </w:r>
            </w:ins>
            <w:r w:rsidR="00152A9F" w:rsidRPr="00152A9F">
              <w:t xml:space="preserve"> </w:t>
            </w:r>
            <w:r w:rsidR="00F4742E" w:rsidRPr="00152A9F">
              <w:t xml:space="preserve">positive for </w:t>
            </w:r>
            <w:r w:rsidR="008201C0" w:rsidRPr="00152A9F">
              <w:t xml:space="preserve">a </w:t>
            </w:r>
            <w:r w:rsidR="00F4742E" w:rsidRPr="00152A9F">
              <w:rPr>
                <w:rFonts w:cs="Melior"/>
                <w:szCs w:val="18"/>
              </w:rPr>
              <w:t>drug or drug meta</w:t>
            </w:r>
            <w:r w:rsidR="00F4742E" w:rsidRPr="00DD35E4">
              <w:rPr>
                <w:rFonts w:cs="Melior"/>
                <w:szCs w:val="18"/>
              </w:rPr>
              <w:t>bolite</w:t>
            </w:r>
            <w:r w:rsidR="00F4742E" w:rsidRPr="00306C0D">
              <w:rPr>
                <w:rFonts w:cs="Melior"/>
                <w:szCs w:val="18"/>
              </w:rPr>
              <w:t>?</w:t>
            </w:r>
          </w:p>
          <w:p w14:paraId="30467770" w14:textId="77777777" w:rsidR="00F4742E" w:rsidRPr="00416002" w:rsidRDefault="00F4742E" w:rsidP="00EA0C2E">
            <w:pPr>
              <w:tabs>
                <w:tab w:val="left" w:pos="8568"/>
              </w:tabs>
              <w:rPr>
                <w:highlight w:val="yellow"/>
              </w:rPr>
            </w:pPr>
          </w:p>
        </w:tc>
        <w:tc>
          <w:tcPr>
            <w:tcW w:w="1468" w:type="pct"/>
          </w:tcPr>
          <w:p w14:paraId="0EAF91C8" w14:textId="567E0EAE" w:rsidR="00F4742E" w:rsidRPr="001868C3" w:rsidRDefault="00F4742E" w:rsidP="001D4DDE">
            <w:pPr>
              <w:numPr>
                <w:ilvl w:val="0"/>
                <w:numId w:val="3"/>
              </w:numPr>
              <w:tabs>
                <w:tab w:val="num" w:pos="380"/>
              </w:tabs>
              <w:overflowPunct w:val="0"/>
              <w:ind w:left="374"/>
              <w:textAlignment w:val="baseline"/>
            </w:pPr>
            <w:r w:rsidRPr="001868C3">
              <w:t xml:space="preserve">Determine if the test result </w:t>
            </w:r>
            <w:r w:rsidR="001868C3" w:rsidRPr="001868C3">
              <w:t xml:space="preserve">also </w:t>
            </w:r>
            <w:r w:rsidRPr="001868C3">
              <w:t xml:space="preserve">is a refusal to test </w:t>
            </w:r>
            <w:r w:rsidR="001868C3" w:rsidRPr="001868C3">
              <w:t xml:space="preserve">by </w:t>
            </w:r>
            <w:r w:rsidRPr="001868C3">
              <w:t>consider</w:t>
            </w:r>
            <w:r w:rsidR="001868C3" w:rsidRPr="001868C3">
              <w:t>ing if</w:t>
            </w:r>
            <w:r w:rsidRPr="001868C3">
              <w:t>:</w:t>
            </w:r>
          </w:p>
          <w:p w14:paraId="0078649A" w14:textId="3D060F57" w:rsidR="00F4742E" w:rsidRPr="008201C0" w:rsidRDefault="00F4742E" w:rsidP="00990AE1">
            <w:pPr>
              <w:numPr>
                <w:ilvl w:val="1"/>
                <w:numId w:val="20"/>
              </w:numPr>
              <w:overflowPunct w:val="0"/>
              <w:textAlignment w:val="baseline"/>
            </w:pPr>
            <w:r w:rsidRPr="008201C0">
              <w:t>The donor provided at this or a previous collection a urine specimen that an HHS-certified laboratory reported as substituted, adulterated, or invalid, and MRO review determined no adequate technical or medical explanation for the result.</w:t>
            </w:r>
          </w:p>
          <w:p w14:paraId="25B80B3D" w14:textId="195BF518" w:rsidR="00F4742E" w:rsidRPr="008201C0" w:rsidRDefault="00F4742E" w:rsidP="00990AE1">
            <w:pPr>
              <w:numPr>
                <w:ilvl w:val="1"/>
                <w:numId w:val="20"/>
              </w:numPr>
              <w:overflowPunct w:val="0"/>
              <w:textAlignment w:val="baseline"/>
            </w:pPr>
            <w:r w:rsidRPr="008201C0">
              <w:t>The donor presented a urine specimen of 30 mL or more that was outside the required temperature range.</w:t>
            </w:r>
          </w:p>
          <w:p w14:paraId="2093EBD8" w14:textId="77777777" w:rsidR="00F4742E" w:rsidRPr="008201C0" w:rsidRDefault="00F4742E" w:rsidP="00990AE1">
            <w:pPr>
              <w:numPr>
                <w:ilvl w:val="1"/>
                <w:numId w:val="20"/>
              </w:numPr>
              <w:overflowPunct w:val="0"/>
              <w:textAlignment w:val="baseline"/>
            </w:pPr>
            <w:r w:rsidRPr="008201C0">
              <w:t>The collector observed conduct indicating an attempt to dilute the specimen.</w:t>
            </w:r>
          </w:p>
          <w:p w14:paraId="65CB83C9" w14:textId="3B33C9B4" w:rsidR="00F4742E" w:rsidRPr="008201C0" w:rsidRDefault="00F4742E" w:rsidP="00C57945">
            <w:pPr>
              <w:numPr>
                <w:ilvl w:val="0"/>
                <w:numId w:val="3"/>
              </w:numPr>
              <w:tabs>
                <w:tab w:val="num" w:pos="380"/>
              </w:tabs>
              <w:overflowPunct w:val="0"/>
              <w:ind w:left="374"/>
              <w:textAlignment w:val="baseline"/>
            </w:pPr>
            <w:r w:rsidRPr="008201C0">
              <w:t>Verify the drug test result as positive and contact FFD management.</w:t>
            </w:r>
          </w:p>
          <w:p w14:paraId="4B8BB50F" w14:textId="77777777" w:rsidR="00F4742E" w:rsidRPr="008201C0" w:rsidRDefault="00F4742E" w:rsidP="00C57945">
            <w:pPr>
              <w:numPr>
                <w:ilvl w:val="0"/>
                <w:numId w:val="3"/>
              </w:numPr>
              <w:tabs>
                <w:tab w:val="num" w:pos="380"/>
              </w:tabs>
              <w:overflowPunct w:val="0"/>
              <w:ind w:left="374"/>
              <w:textAlignment w:val="baseline"/>
            </w:pPr>
            <w:r w:rsidRPr="008201C0">
              <w:t>Other:</w:t>
            </w:r>
          </w:p>
          <w:p w14:paraId="65BBB240" w14:textId="77777777" w:rsidR="00F4742E" w:rsidRDefault="00F4742E" w:rsidP="00EA0C2E">
            <w:pPr>
              <w:overflowPunct w:val="0"/>
              <w:spacing w:after="60"/>
              <w:textAlignment w:val="baseline"/>
              <w:rPr>
                <w:highlight w:val="yellow"/>
              </w:rPr>
            </w:pPr>
          </w:p>
          <w:p w14:paraId="49ADEC58" w14:textId="77777777" w:rsidR="00EA0C2E" w:rsidRPr="00416002" w:rsidRDefault="00EA0C2E" w:rsidP="00EA0C2E">
            <w:pPr>
              <w:overflowPunct w:val="0"/>
              <w:spacing w:after="60"/>
              <w:textAlignment w:val="baseline"/>
              <w:rPr>
                <w:highlight w:val="yellow"/>
              </w:rPr>
            </w:pPr>
          </w:p>
        </w:tc>
        <w:tc>
          <w:tcPr>
            <w:tcW w:w="2259" w:type="pct"/>
          </w:tcPr>
          <w:p w14:paraId="3050DB63" w14:textId="4CCDC5DF" w:rsidR="00F4742E" w:rsidRPr="007F0DE4" w:rsidRDefault="00F4742E" w:rsidP="005A389B">
            <w:r w:rsidRPr="007F0DE4">
              <w:t>§ 26.185(g)(2) states:</w:t>
            </w:r>
          </w:p>
          <w:p w14:paraId="28FD42A0" w14:textId="3EE1737B" w:rsidR="00F4742E" w:rsidRPr="00416002" w:rsidRDefault="00F4742E" w:rsidP="004A2463">
            <w:pPr>
              <w:rPr>
                <w:highlight w:val="yellow"/>
              </w:rPr>
            </w:pPr>
            <w:r w:rsidRPr="007F0DE4">
              <w:t>“If the</w:t>
            </w:r>
            <w:ins w:id="581" w:author="Author">
              <w:r w:rsidR="007C0858">
                <w:t xml:space="preserve"> results of the</w:t>
              </w:r>
            </w:ins>
            <w:r w:rsidR="005D123D" w:rsidRPr="0033499F">
              <w:t xml:space="preserve"> </w:t>
            </w:r>
            <w:r w:rsidRPr="007F0DE4">
              <w:t xml:space="preserve">special analysis </w:t>
            </w:r>
            <w:ins w:id="582" w:author="Author">
              <w:r w:rsidR="007C0858">
                <w:t xml:space="preserve">testing required by </w:t>
              </w:r>
            </w:ins>
            <w:r w:rsidRPr="007F0DE4">
              <w:t>§26.163(a)(2)</w:t>
            </w:r>
            <w:r w:rsidR="007F0DE4" w:rsidRPr="007F0DE4">
              <w:t xml:space="preserve"> </w:t>
            </w:r>
            <w:r w:rsidRPr="007F0DE4">
              <w:t>are positive, the MRO determines that there is no legitimate medical explanation for the presence of the drug(s) or drug metabolite(s) in the specimen, and a clinical examination, if required</w:t>
            </w:r>
            <w:r w:rsidR="00C9166E" w:rsidRPr="0080385B">
              <w:t xml:space="preserve">... </w:t>
            </w:r>
            <w:r w:rsidRPr="0080385B">
              <w:t>has been conducted</w:t>
            </w:r>
            <w:r w:rsidR="005D123D" w:rsidRPr="0080385B">
              <w:t>...</w:t>
            </w:r>
            <w:r w:rsidRPr="007F0DE4">
              <w:t>, the MRO shall determine whether the positive and dilute specimen is a refusal to test. If the MRO does not have sufficient reason to believe that the positive and dilute specimen is a subversion attempt, he or she shall determine that the drug test results are positive and that the donor has violated the FFD policy.</w:t>
            </w:r>
            <w:r w:rsidR="0057322F">
              <w:t xml:space="preserve"> </w:t>
            </w:r>
            <w:r w:rsidRPr="007F0DE4">
              <w:t>When determining whether the donor has diluted the specimen in a subversion attempt, the MRO shall also consider the following circumstances, if applicable:</w:t>
            </w:r>
          </w:p>
          <w:p w14:paraId="16F1CFEA" w14:textId="0D2CE0CB" w:rsidR="00F4742E" w:rsidRPr="008201C0" w:rsidRDefault="00F4742E" w:rsidP="004A2463">
            <w:r w:rsidRPr="008201C0">
              <w:t>(i) The donor has presented, at this or a previous collection, a urine specimen that the HHS</w:t>
            </w:r>
            <w:r w:rsidRPr="008201C0">
              <w:noBreakHyphen/>
              <w:t>certified laboratory reported as being substituted, adulterated, or invalid to the MRO and the MRO determined that there is no adequate technical or medical explanation for the result;</w:t>
            </w:r>
          </w:p>
          <w:p w14:paraId="55C20B0A" w14:textId="7367C851" w:rsidR="00F4742E" w:rsidRPr="008201C0" w:rsidRDefault="00F4742E" w:rsidP="004A2463">
            <w:r w:rsidRPr="008201C0">
              <w:t>(ii) The donor has presented a urine specimen of 30 mL or more that falls outside the required temperature range, even if a subsequent directly observed collection was performed; or</w:t>
            </w:r>
          </w:p>
          <w:p w14:paraId="102E5FF8" w14:textId="757BE67B" w:rsidR="00F4742E" w:rsidRPr="00416002" w:rsidRDefault="00F4742E" w:rsidP="004A2463">
            <w:pPr>
              <w:rPr>
                <w:highlight w:val="yellow"/>
              </w:rPr>
            </w:pPr>
            <w:r w:rsidRPr="008201C0">
              <w:t>(iii) The collector observed conduct indicating an attempt to dilute the specimen.”</w:t>
            </w:r>
          </w:p>
        </w:tc>
      </w:tr>
      <w:tr w:rsidR="00D85A08" w:rsidRPr="008968A5" w14:paraId="61E5CB90" w14:textId="77777777" w:rsidTr="0087062A">
        <w:trPr>
          <w:cantSplit/>
          <w:trHeight w:val="103"/>
        </w:trPr>
        <w:tc>
          <w:tcPr>
            <w:tcW w:w="317" w:type="pct"/>
          </w:tcPr>
          <w:p w14:paraId="3451B5F2" w14:textId="111F5215" w:rsidR="00F4742E" w:rsidRPr="003905C5" w:rsidRDefault="00F4742E" w:rsidP="00496144">
            <w:pPr>
              <w:jc w:val="center"/>
            </w:pPr>
            <w:r w:rsidRPr="003905C5">
              <w:lastRenderedPageBreak/>
              <w:t>D</w:t>
            </w:r>
            <w:ins w:id="583" w:author="Author">
              <w:r w:rsidR="00EF3146" w:rsidRPr="003905C5">
                <w:t>5</w:t>
              </w:r>
            </w:ins>
            <w:del w:id="584" w:author="Author">
              <w:r w:rsidRPr="003905C5" w:rsidDel="00EF3146">
                <w:delText>4</w:delText>
              </w:r>
            </w:del>
          </w:p>
        </w:tc>
        <w:tc>
          <w:tcPr>
            <w:tcW w:w="956" w:type="pct"/>
          </w:tcPr>
          <w:p w14:paraId="3DBDD23E" w14:textId="42708E94" w:rsidR="00F4742E" w:rsidRPr="008968A5" w:rsidRDefault="00F4742E" w:rsidP="00776D49">
            <w:pPr>
              <w:tabs>
                <w:tab w:val="left" w:pos="8568"/>
              </w:tabs>
            </w:pPr>
            <w:r w:rsidRPr="00D1227F">
              <w:t xml:space="preserve">Before determining a donor violation of the FFD policy, what procedure must </w:t>
            </w:r>
            <w:ins w:id="585" w:author="Author">
              <w:r w:rsidR="007C0858">
                <w:t>the MRO</w:t>
              </w:r>
            </w:ins>
            <w:r w:rsidRPr="00D1227F">
              <w:t xml:space="preserve"> follow for a dilute specimen </w:t>
            </w:r>
            <w:ins w:id="586" w:author="Author">
              <w:r w:rsidR="007C0858">
                <w:t xml:space="preserve">that is also </w:t>
              </w:r>
            </w:ins>
            <w:r w:rsidR="00416002" w:rsidRPr="00D1227F">
              <w:t xml:space="preserve">positive for </w:t>
            </w:r>
            <w:ins w:id="587" w:author="Author">
              <w:r w:rsidR="007C0858" w:rsidRPr="00306C0D">
                <w:t xml:space="preserve">the opioids </w:t>
              </w:r>
            </w:ins>
            <w:r w:rsidR="00175DEE" w:rsidRPr="00D1227F">
              <w:t xml:space="preserve">morphine </w:t>
            </w:r>
            <w:ins w:id="588" w:author="Author">
              <w:r w:rsidR="000C1E14" w:rsidRPr="00306C0D">
                <w:t>and/</w:t>
              </w:r>
            </w:ins>
            <w:r w:rsidR="00175DEE" w:rsidRPr="00D1227F">
              <w:t xml:space="preserve">or codeine, </w:t>
            </w:r>
            <w:r w:rsidRPr="00D1227F">
              <w:t>or drugs or metabolites that indicate the use of prescription or over-the-counter medications?</w:t>
            </w:r>
          </w:p>
        </w:tc>
        <w:tc>
          <w:tcPr>
            <w:tcW w:w="1468" w:type="pct"/>
          </w:tcPr>
          <w:p w14:paraId="36375962" w14:textId="0DB88AFD" w:rsidR="00F4742E" w:rsidRPr="008968A5" w:rsidRDefault="00F4742E" w:rsidP="00C57945">
            <w:pPr>
              <w:keepNext/>
              <w:keepLines/>
              <w:numPr>
                <w:ilvl w:val="0"/>
                <w:numId w:val="3"/>
              </w:numPr>
              <w:tabs>
                <w:tab w:val="num" w:pos="380"/>
              </w:tabs>
              <w:overflowPunct w:val="0"/>
              <w:ind w:left="374"/>
              <w:textAlignment w:val="baseline"/>
            </w:pPr>
            <w:r w:rsidRPr="008968A5">
              <w:t xml:space="preserve">I or a qualified designee </w:t>
            </w:r>
            <w:r w:rsidR="00175DEE">
              <w:t xml:space="preserve">must </w:t>
            </w:r>
            <w:r w:rsidRPr="008968A5">
              <w:t xml:space="preserve">conduct a clinical examination for </w:t>
            </w:r>
            <w:r w:rsidR="00175DEE">
              <w:t xml:space="preserve">signs of </w:t>
            </w:r>
            <w:r w:rsidRPr="008968A5">
              <w:t>abuse of the substance</w:t>
            </w:r>
            <w:r w:rsidR="00175DEE">
              <w:t>(</w:t>
            </w:r>
            <w:r w:rsidRPr="008968A5">
              <w:t>s</w:t>
            </w:r>
            <w:r w:rsidR="00175DEE">
              <w:t>)</w:t>
            </w:r>
            <w:r w:rsidRPr="008968A5">
              <w:t>.</w:t>
            </w:r>
          </w:p>
          <w:p w14:paraId="046CDBAC" w14:textId="523DE065" w:rsidR="00F4742E" w:rsidRPr="008968A5" w:rsidRDefault="00F4742E" w:rsidP="00C57945">
            <w:pPr>
              <w:keepNext/>
              <w:keepLines/>
              <w:numPr>
                <w:ilvl w:val="0"/>
                <w:numId w:val="3"/>
              </w:numPr>
              <w:tabs>
                <w:tab w:val="num" w:pos="380"/>
              </w:tabs>
              <w:overflowPunct w:val="0"/>
              <w:ind w:left="374"/>
              <w:textAlignment w:val="baseline"/>
            </w:pPr>
            <w:r w:rsidRPr="008968A5">
              <w:t>No clinical examination is necessary if 6-AM is detected by the laboratory. I verify the test result as positive in this case.</w:t>
            </w:r>
          </w:p>
          <w:p w14:paraId="5F340B82" w14:textId="77777777" w:rsidR="00F4742E" w:rsidRPr="008968A5" w:rsidRDefault="00F4742E" w:rsidP="00C57945">
            <w:pPr>
              <w:keepNext/>
              <w:keepLines/>
              <w:numPr>
                <w:ilvl w:val="0"/>
                <w:numId w:val="3"/>
              </w:numPr>
              <w:tabs>
                <w:tab w:val="num" w:pos="380"/>
              </w:tabs>
              <w:overflowPunct w:val="0"/>
              <w:ind w:left="374"/>
              <w:textAlignment w:val="baseline"/>
            </w:pPr>
            <w:r w:rsidRPr="008968A5">
              <w:t>All of the above.</w:t>
            </w:r>
          </w:p>
          <w:p w14:paraId="6AAA52A4" w14:textId="77777777" w:rsidR="00F4742E" w:rsidRPr="008968A5" w:rsidRDefault="00F4742E" w:rsidP="00C57945">
            <w:pPr>
              <w:keepNext/>
              <w:keepLines/>
              <w:numPr>
                <w:ilvl w:val="0"/>
                <w:numId w:val="3"/>
              </w:numPr>
              <w:tabs>
                <w:tab w:val="num" w:pos="380"/>
              </w:tabs>
              <w:overflowPunct w:val="0"/>
              <w:ind w:left="374"/>
              <w:textAlignment w:val="baseline"/>
            </w:pPr>
            <w:r>
              <w:t>Other:</w:t>
            </w:r>
          </w:p>
        </w:tc>
        <w:tc>
          <w:tcPr>
            <w:tcW w:w="2259" w:type="pct"/>
          </w:tcPr>
          <w:p w14:paraId="2331444F" w14:textId="7BB8CB12" w:rsidR="00F4742E" w:rsidRPr="008968A5" w:rsidRDefault="00F4742E" w:rsidP="00EA0C2E">
            <w:r>
              <w:t>§ </w:t>
            </w:r>
            <w:r w:rsidRPr="008968A5">
              <w:t>26.185(g)(</w:t>
            </w:r>
            <w:ins w:id="589" w:author="Author">
              <w:r w:rsidR="007C0858">
                <w:t xml:space="preserve"> 3</w:t>
              </w:r>
            </w:ins>
            <w:r w:rsidRPr="008968A5">
              <w:t>) states:</w:t>
            </w:r>
          </w:p>
          <w:p w14:paraId="54873414" w14:textId="32D400DE" w:rsidR="00F4742E" w:rsidRPr="008968A5" w:rsidRDefault="00F4742E" w:rsidP="004A2463">
            <w:r w:rsidRPr="008968A5">
              <w:t xml:space="preserve">“If the drugs detected in a dilute specimen are </w:t>
            </w:r>
            <w:ins w:id="590" w:author="Author">
              <w:r w:rsidR="007C0858">
                <w:t>opioids</w:t>
              </w:r>
            </w:ins>
            <w:r w:rsidR="007C0858">
              <w:t xml:space="preserve"> </w:t>
            </w:r>
            <w:r w:rsidRPr="008968A5">
              <w:t>(</w:t>
            </w:r>
            <w:ins w:id="591" w:author="Author">
              <w:r w:rsidR="007C0858">
                <w:t xml:space="preserve">i.e., </w:t>
              </w:r>
            </w:ins>
            <w:r w:rsidRPr="008968A5">
              <w:t>morphine</w:t>
            </w:r>
            <w:ins w:id="592" w:author="Author">
              <w:r w:rsidR="00CF2477">
                <w:t xml:space="preserve"> </w:t>
              </w:r>
              <w:r w:rsidR="007C0858">
                <w:t>and</w:t>
              </w:r>
              <w:r w:rsidR="007C0858" w:rsidRPr="008968A5">
                <w:t>/</w:t>
              </w:r>
              <w:r w:rsidR="007C0858">
                <w:t>or</w:t>
              </w:r>
              <w:r w:rsidR="007C0858" w:rsidRPr="008968A5">
                <w:t xml:space="preserve"> </w:t>
              </w:r>
            </w:ins>
            <w:r w:rsidRPr="008968A5">
              <w:t xml:space="preserve">codeine), or if the drugs or metabolites detected indicate the use of prescription or over-the-counter medications, before determining that the donor has violated the FFD policy under paragraph (a) of this </w:t>
            </w:r>
            <w:r w:rsidR="0026251F">
              <w:t>section</w:t>
            </w:r>
            <w:r w:rsidRPr="008968A5">
              <w:t xml:space="preserve">, the MRO or his/her designee, who shall also be a licensed physician with knowledge of the clinical signs of drug abuse, shall conduct the clinical examination for abuse of these substances that is required in paragraph (j) of this </w:t>
            </w:r>
            <w:r w:rsidR="0026251F">
              <w:t>section</w:t>
            </w:r>
            <w:r w:rsidRPr="008968A5">
              <w:t xml:space="preserve">. </w:t>
            </w:r>
            <w:r w:rsidRPr="00FC56A9">
              <w:t>An evaluation for clinical evidence of abuse is not required if the laboratory confirms the presence of 6–AM</w:t>
            </w:r>
            <w:r w:rsidRPr="008968A5">
              <w:t xml:space="preserve"> (i.e., the presence of this metabolite is proof of heroin use) in the dilute specimen.</w:t>
            </w:r>
            <w:ins w:id="593" w:author="Author">
              <w:r w:rsidR="000B254B">
                <w:t>”</w:t>
              </w:r>
            </w:ins>
          </w:p>
        </w:tc>
      </w:tr>
      <w:tr w:rsidR="00D85A08" w:rsidRPr="008968A5" w14:paraId="4747DF6B" w14:textId="77777777" w:rsidTr="0087062A">
        <w:trPr>
          <w:cantSplit/>
          <w:trHeight w:val="103"/>
        </w:trPr>
        <w:tc>
          <w:tcPr>
            <w:tcW w:w="317" w:type="pct"/>
          </w:tcPr>
          <w:p w14:paraId="47BF4D85" w14:textId="7601758B" w:rsidR="00F4742E" w:rsidRPr="003905C5" w:rsidRDefault="00F4742E" w:rsidP="00496144">
            <w:pPr>
              <w:jc w:val="center"/>
            </w:pPr>
            <w:r w:rsidRPr="003905C5">
              <w:t>D</w:t>
            </w:r>
            <w:ins w:id="594" w:author="Author">
              <w:r w:rsidR="007C0858" w:rsidRPr="003905C5">
                <w:t>6</w:t>
              </w:r>
            </w:ins>
          </w:p>
        </w:tc>
        <w:tc>
          <w:tcPr>
            <w:tcW w:w="956" w:type="pct"/>
          </w:tcPr>
          <w:p w14:paraId="110DCAF9" w14:textId="77777777" w:rsidR="00F4742E" w:rsidRPr="008968A5" w:rsidRDefault="00F4742E" w:rsidP="00776D49">
            <w:r w:rsidRPr="008968A5">
              <w:t xml:space="preserve">Is an MRO review required for a dilute negative specimen result? </w:t>
            </w:r>
          </w:p>
        </w:tc>
        <w:tc>
          <w:tcPr>
            <w:tcW w:w="1468" w:type="pct"/>
          </w:tcPr>
          <w:p w14:paraId="59307C43" w14:textId="7B537675" w:rsidR="00F4742E" w:rsidRPr="008968A5" w:rsidRDefault="00F4742E" w:rsidP="00C57945">
            <w:pPr>
              <w:keepNext/>
              <w:keepLines/>
              <w:numPr>
                <w:ilvl w:val="0"/>
                <w:numId w:val="3"/>
              </w:numPr>
              <w:tabs>
                <w:tab w:val="num" w:pos="380"/>
              </w:tabs>
              <w:overflowPunct w:val="0"/>
              <w:ind w:left="374"/>
              <w:textAlignment w:val="baseline"/>
            </w:pPr>
            <w:r w:rsidRPr="008968A5">
              <w:t>No</w:t>
            </w:r>
            <w:r>
              <w:t xml:space="preserve">, </w:t>
            </w:r>
            <w:r w:rsidR="00416002">
              <w:t>my staff can review a dilute negative result</w:t>
            </w:r>
            <w:r>
              <w:t>.</w:t>
            </w:r>
          </w:p>
          <w:p w14:paraId="341BECF5" w14:textId="77777777" w:rsidR="00F4742E" w:rsidRPr="008968A5" w:rsidRDefault="00F4742E" w:rsidP="00C57945">
            <w:pPr>
              <w:keepNext/>
              <w:keepLines/>
              <w:numPr>
                <w:ilvl w:val="0"/>
                <w:numId w:val="3"/>
              </w:numPr>
              <w:tabs>
                <w:tab w:val="num" w:pos="380"/>
              </w:tabs>
              <w:overflowPunct w:val="0"/>
              <w:ind w:left="374"/>
              <w:textAlignment w:val="baseline"/>
            </w:pPr>
            <w:r w:rsidRPr="008968A5">
              <w:t>No, but I review all drug test results.</w:t>
            </w:r>
          </w:p>
          <w:p w14:paraId="2E5E4BF2" w14:textId="77777777" w:rsidR="00F4742E" w:rsidRPr="008968A5" w:rsidRDefault="00F4742E" w:rsidP="00C57945">
            <w:pPr>
              <w:keepNext/>
              <w:keepLines/>
              <w:numPr>
                <w:ilvl w:val="0"/>
                <w:numId w:val="3"/>
              </w:numPr>
              <w:tabs>
                <w:tab w:val="num" w:pos="380"/>
              </w:tabs>
              <w:overflowPunct w:val="0"/>
              <w:ind w:left="374"/>
              <w:textAlignment w:val="baseline"/>
            </w:pPr>
            <w:r w:rsidRPr="008968A5">
              <w:t>Yes.</w:t>
            </w:r>
          </w:p>
          <w:p w14:paraId="72944DB1" w14:textId="77777777" w:rsidR="00F4742E" w:rsidRDefault="00F4742E" w:rsidP="00C57945">
            <w:pPr>
              <w:keepNext/>
              <w:keepLines/>
              <w:numPr>
                <w:ilvl w:val="0"/>
                <w:numId w:val="3"/>
              </w:numPr>
              <w:tabs>
                <w:tab w:val="num" w:pos="380"/>
              </w:tabs>
              <w:overflowPunct w:val="0"/>
              <w:ind w:left="374"/>
              <w:textAlignment w:val="baseline"/>
            </w:pPr>
            <w:r>
              <w:t>Other:</w:t>
            </w:r>
          </w:p>
          <w:p w14:paraId="66F71F65" w14:textId="77777777" w:rsidR="00F4742E" w:rsidRDefault="00F4742E" w:rsidP="00C57945">
            <w:pPr>
              <w:overflowPunct w:val="0"/>
              <w:ind w:left="432"/>
              <w:textAlignment w:val="baseline"/>
            </w:pPr>
          </w:p>
          <w:p w14:paraId="317C5FFA" w14:textId="77777777" w:rsidR="009C187B" w:rsidRDefault="009C187B" w:rsidP="009C187B">
            <w:pPr>
              <w:overflowPunct w:val="0"/>
              <w:spacing w:after="60"/>
              <w:ind w:left="432"/>
              <w:textAlignment w:val="baseline"/>
            </w:pPr>
          </w:p>
          <w:p w14:paraId="3E7563C8" w14:textId="77777777" w:rsidR="009C187B" w:rsidRPr="008C015B" w:rsidRDefault="009C187B" w:rsidP="009C187B">
            <w:pPr>
              <w:overflowPunct w:val="0"/>
              <w:spacing w:after="60"/>
              <w:ind w:left="432"/>
              <w:textAlignment w:val="baseline"/>
            </w:pPr>
          </w:p>
        </w:tc>
        <w:tc>
          <w:tcPr>
            <w:tcW w:w="2259" w:type="pct"/>
          </w:tcPr>
          <w:p w14:paraId="46707F79" w14:textId="6A1806E7" w:rsidR="00416002" w:rsidRDefault="00416002" w:rsidP="0074729A">
            <w:r>
              <w:t>§ 26.183(d)(</w:t>
            </w:r>
            <w:ins w:id="595" w:author="Author">
              <w:r w:rsidR="001276A0">
                <w:t>2</w:t>
              </w:r>
            </w:ins>
            <w:del w:id="596" w:author="Author">
              <w:r>
                <w:delText>1</w:delText>
              </w:r>
            </w:del>
            <w:r>
              <w:t>)</w:t>
            </w:r>
            <w:r w:rsidRPr="006B651A">
              <w:t>(i)</w:t>
            </w:r>
            <w:r>
              <w:t xml:space="preserve"> states:</w:t>
            </w:r>
            <w:r w:rsidR="0057322F">
              <w:t xml:space="preserve"> </w:t>
            </w:r>
            <w:ins w:id="597" w:author="Author">
              <w:r w:rsidR="00375169">
                <w:br/>
              </w:r>
            </w:ins>
            <w:r>
              <w:t>“</w:t>
            </w:r>
            <w:r w:rsidRPr="006B651A">
              <w:t>The staff under the direction of the MRO may receive, review, and report negative test results to the licensee's or other entity's designated representative.</w:t>
            </w:r>
            <w:r>
              <w:t>”</w:t>
            </w:r>
          </w:p>
          <w:p w14:paraId="64D7161A" w14:textId="77777777" w:rsidR="00416002" w:rsidRDefault="00416002" w:rsidP="0074729A"/>
          <w:p w14:paraId="1C0357B1" w14:textId="36CDC83A" w:rsidR="00F4742E" w:rsidRPr="008968A5" w:rsidRDefault="00F4742E" w:rsidP="00EA0C2E">
            <w:r>
              <w:t>§ </w:t>
            </w:r>
            <w:r w:rsidRPr="008968A5">
              <w:t>26.185(g)(</w:t>
            </w:r>
            <w:ins w:id="598" w:author="Author">
              <w:r w:rsidR="007C0858">
                <w:t xml:space="preserve"> 4</w:t>
              </w:r>
            </w:ins>
            <w:r w:rsidRPr="008968A5">
              <w:t xml:space="preserve">) states: </w:t>
            </w:r>
            <w:r w:rsidR="00375169">
              <w:br/>
            </w:r>
            <w:r w:rsidRPr="008968A5">
              <w:t xml:space="preserve">“An MRO review is not required for specimens that the </w:t>
            </w:r>
            <w:r>
              <w:t>HHS</w:t>
            </w:r>
            <w:r>
              <w:noBreakHyphen/>
            </w:r>
            <w:r w:rsidRPr="008968A5">
              <w:t>certified laboratory reports as negative and dilute.</w:t>
            </w:r>
            <w:r w:rsidR="0057322F">
              <w:t xml:space="preserve"> </w:t>
            </w:r>
            <w:r w:rsidRPr="008968A5">
              <w:t>The licensee or other entity may not take any administrative actions or impose any sanctions on a donor who submits a negative and dilute specimen.</w:t>
            </w:r>
            <w:ins w:id="599" w:author="Author">
              <w:r w:rsidR="00475BA4">
                <w:t>”</w:t>
              </w:r>
            </w:ins>
          </w:p>
        </w:tc>
      </w:tr>
      <w:tr w:rsidR="00D85A08" w:rsidRPr="008968A5" w14:paraId="06D6C176" w14:textId="77777777" w:rsidTr="0087062A">
        <w:trPr>
          <w:cantSplit/>
          <w:trHeight w:val="103"/>
        </w:trPr>
        <w:tc>
          <w:tcPr>
            <w:tcW w:w="317" w:type="pct"/>
          </w:tcPr>
          <w:p w14:paraId="2B52D59A" w14:textId="08762DFA" w:rsidR="00F4742E" w:rsidRPr="003905C5" w:rsidRDefault="00F4742E" w:rsidP="00496144">
            <w:pPr>
              <w:jc w:val="center"/>
            </w:pPr>
            <w:r w:rsidRPr="003905C5">
              <w:lastRenderedPageBreak/>
              <w:t>D</w:t>
            </w:r>
            <w:ins w:id="600" w:author="Author">
              <w:r w:rsidR="00EF3146" w:rsidRPr="003905C5">
                <w:t>7</w:t>
              </w:r>
            </w:ins>
            <w:del w:id="601" w:author="Author">
              <w:r w:rsidRPr="003905C5" w:rsidDel="00EF3146">
                <w:delText>6</w:delText>
              </w:r>
            </w:del>
          </w:p>
        </w:tc>
        <w:tc>
          <w:tcPr>
            <w:tcW w:w="956" w:type="pct"/>
          </w:tcPr>
          <w:p w14:paraId="23D94499" w14:textId="0F8719A9" w:rsidR="00F4742E" w:rsidRPr="008968A5" w:rsidRDefault="00F4742E" w:rsidP="00776D49">
            <w:r w:rsidRPr="008968A5">
              <w:t xml:space="preserve">What </w:t>
            </w:r>
            <w:ins w:id="602" w:author="Author">
              <w:r w:rsidR="007C0858">
                <w:t>steps must</w:t>
              </w:r>
            </w:ins>
            <w:r w:rsidR="0057322F">
              <w:t xml:space="preserve"> </w:t>
            </w:r>
            <w:r w:rsidRPr="008968A5">
              <w:t xml:space="preserve">the MRO </w:t>
            </w:r>
            <w:ins w:id="603" w:author="Author">
              <w:r w:rsidR="007C0858">
                <w:t xml:space="preserve">take when </w:t>
              </w:r>
            </w:ins>
            <w:r w:rsidRPr="008968A5">
              <w:t xml:space="preserve">a substituted or adulterated specimen test result </w:t>
            </w:r>
            <w:ins w:id="604" w:author="Author">
              <w:r w:rsidR="007C0858">
                <w:t>is</w:t>
              </w:r>
              <w:r w:rsidR="007C0858" w:rsidRPr="008968A5">
                <w:t xml:space="preserve"> </w:t>
              </w:r>
            </w:ins>
            <w:r w:rsidRPr="008968A5">
              <w:t xml:space="preserve">received from the HHS-certified laboratory? </w:t>
            </w:r>
          </w:p>
        </w:tc>
        <w:tc>
          <w:tcPr>
            <w:tcW w:w="1468" w:type="pct"/>
          </w:tcPr>
          <w:p w14:paraId="61295847" w14:textId="08A30231" w:rsidR="00F4742E" w:rsidRPr="008968A5" w:rsidRDefault="00F4742E" w:rsidP="00C57945">
            <w:pPr>
              <w:keepNext/>
              <w:keepLines/>
              <w:numPr>
                <w:ilvl w:val="0"/>
                <w:numId w:val="3"/>
              </w:numPr>
              <w:tabs>
                <w:tab w:val="num" w:pos="380"/>
              </w:tabs>
              <w:overflowPunct w:val="0"/>
              <w:ind w:left="374"/>
              <w:textAlignment w:val="baseline"/>
            </w:pPr>
            <w:r w:rsidRPr="008968A5">
              <w:t>The MRO stated the correct two steps</w:t>
            </w:r>
            <w:ins w:id="605" w:author="Author">
              <w:r w:rsidR="00D957FF">
                <w:t>:</w:t>
              </w:r>
            </w:ins>
          </w:p>
          <w:p w14:paraId="0A2C8C90" w14:textId="4CF031E6" w:rsidR="00F4742E" w:rsidRPr="008968A5" w:rsidRDefault="00F4742E" w:rsidP="00C57945">
            <w:pPr>
              <w:ind w:left="432"/>
            </w:pPr>
            <w:r w:rsidRPr="008968A5">
              <w:t xml:space="preserve">(1) Conduct an interview with the donor to evaluate if legitimate medical </w:t>
            </w:r>
            <w:ins w:id="606" w:author="Author">
              <w:r w:rsidR="007C0858">
                <w:t xml:space="preserve">explanation </w:t>
              </w:r>
            </w:ins>
            <w:r w:rsidRPr="008968A5">
              <w:t xml:space="preserve">exists </w:t>
            </w:r>
            <w:ins w:id="607" w:author="Author">
              <w:r w:rsidR="006D347C">
                <w:t>for</w:t>
              </w:r>
            </w:ins>
            <w:r w:rsidR="0057322F">
              <w:t xml:space="preserve"> </w:t>
            </w:r>
            <w:r w:rsidRPr="008968A5">
              <w:t>the test result;</w:t>
            </w:r>
          </w:p>
          <w:p w14:paraId="6A1931F3" w14:textId="4BE44ABD" w:rsidR="00F4742E" w:rsidRPr="008968A5" w:rsidRDefault="00F4742E" w:rsidP="00C57945">
            <w:pPr>
              <w:ind w:left="432"/>
            </w:pPr>
            <w:r w:rsidRPr="008968A5">
              <w:t xml:space="preserve">(2) Verify the test result as substituted or adulterated if no legitimate medical </w:t>
            </w:r>
            <w:ins w:id="608" w:author="Author">
              <w:r w:rsidR="007C0858">
                <w:t>explanation</w:t>
              </w:r>
              <w:r w:rsidR="007C0858" w:rsidRPr="008968A5" w:rsidDel="00245D14">
                <w:t xml:space="preserve"> </w:t>
              </w:r>
            </w:ins>
            <w:r w:rsidRPr="008968A5">
              <w:t>exists.</w:t>
            </w:r>
          </w:p>
          <w:p w14:paraId="639E159C" w14:textId="77777777" w:rsidR="00F4742E" w:rsidRPr="008968A5" w:rsidRDefault="00F4742E" w:rsidP="00C57945">
            <w:pPr>
              <w:keepNext/>
              <w:keepLines/>
              <w:numPr>
                <w:ilvl w:val="0"/>
                <w:numId w:val="3"/>
              </w:numPr>
              <w:tabs>
                <w:tab w:val="num" w:pos="380"/>
              </w:tabs>
              <w:overflowPunct w:val="0"/>
              <w:ind w:left="374"/>
              <w:textAlignment w:val="baseline"/>
            </w:pPr>
            <w:r>
              <w:t>Other:</w:t>
            </w:r>
          </w:p>
          <w:p w14:paraId="42AFF5D0" w14:textId="77777777" w:rsidR="00F4742E" w:rsidRPr="008968A5" w:rsidRDefault="00F4742E" w:rsidP="00C57945"/>
          <w:p w14:paraId="7375F4DE" w14:textId="77777777" w:rsidR="00F4742E" w:rsidRPr="008968A5" w:rsidRDefault="00F4742E" w:rsidP="00C57945"/>
          <w:p w14:paraId="0F3FCD5B" w14:textId="77777777" w:rsidR="00F4742E" w:rsidRPr="008968A5" w:rsidRDefault="00F4742E" w:rsidP="004A2463"/>
        </w:tc>
        <w:tc>
          <w:tcPr>
            <w:tcW w:w="2259" w:type="pct"/>
          </w:tcPr>
          <w:p w14:paraId="1DB5D455" w14:textId="4344295C" w:rsidR="00F4742E" w:rsidRPr="008968A5" w:rsidRDefault="00F4742E" w:rsidP="004A2463">
            <w:pPr>
              <w:rPr>
                <w:u w:val="single"/>
              </w:rPr>
            </w:pPr>
            <w:r w:rsidRPr="008968A5">
              <w:rPr>
                <w:u w:val="single"/>
              </w:rPr>
              <w:t xml:space="preserve">Substituted </w:t>
            </w:r>
            <w:r w:rsidR="00C9174B">
              <w:rPr>
                <w:u w:val="single"/>
              </w:rPr>
              <w:t>s</w:t>
            </w:r>
            <w:r w:rsidRPr="008968A5">
              <w:rPr>
                <w:u w:val="single"/>
              </w:rPr>
              <w:t>pecimen</w:t>
            </w:r>
          </w:p>
          <w:p w14:paraId="639F842A" w14:textId="7B6DEFFA" w:rsidR="00F4742E" w:rsidRPr="008968A5" w:rsidRDefault="00F4742E" w:rsidP="004A2463">
            <w:r>
              <w:t>§ </w:t>
            </w:r>
            <w:r w:rsidRPr="008968A5">
              <w:t>26.185(h)(1) states:</w:t>
            </w:r>
          </w:p>
          <w:p w14:paraId="6B536A76" w14:textId="346AD8B1" w:rsidR="00F4742E" w:rsidRDefault="00F4742E" w:rsidP="004A2463">
            <w:r w:rsidRPr="008968A5">
              <w:t xml:space="preserve">“If the </w:t>
            </w:r>
            <w:r>
              <w:t>HHS</w:t>
            </w:r>
            <w:r>
              <w:noBreakHyphen/>
            </w:r>
            <w:r w:rsidRPr="008968A5">
              <w:t>certified laboratory reports a specimen as substituted</w:t>
            </w:r>
            <w:ins w:id="609" w:author="Author">
              <w:r w:rsidR="00F95931">
                <w:t>...</w:t>
              </w:r>
            </w:ins>
            <w:r w:rsidRPr="008968A5">
              <w:t xml:space="preserve"> the MRO shall contact the donor and offer the donor an opportunity to provide a legitimate medical explanation for the substituted result.</w:t>
            </w:r>
            <w:r>
              <w:t>”</w:t>
            </w:r>
          </w:p>
          <w:p w14:paraId="799E1D71" w14:textId="57D82188" w:rsidR="00F4742E" w:rsidRPr="008968A5" w:rsidRDefault="00F4742E" w:rsidP="000336AD"/>
          <w:p w14:paraId="41DC5E41" w14:textId="35B725AA" w:rsidR="00F4742E" w:rsidRPr="008968A5" w:rsidRDefault="00F4742E" w:rsidP="000336AD">
            <w:pPr>
              <w:rPr>
                <w:rFonts w:cs="Melior"/>
                <w:szCs w:val="18"/>
              </w:rPr>
            </w:pPr>
            <w:r>
              <w:t>§ </w:t>
            </w:r>
            <w:r w:rsidRPr="008968A5">
              <w:t>26.185(h)(2) states:</w:t>
            </w:r>
            <w:r w:rsidR="0057322F">
              <w:t xml:space="preserve"> </w:t>
            </w:r>
            <w:r>
              <w:br/>
            </w:r>
            <w:r w:rsidRPr="008968A5">
              <w:t>“</w:t>
            </w:r>
            <w:r w:rsidRPr="008968A5">
              <w:rPr>
                <w:rFonts w:cs="Melior"/>
                <w:szCs w:val="18"/>
              </w:rPr>
              <w:t>If the MRO determines that there is no legitimate medical explanation for the substituted test result, the MRO shall report to the licensee or other entity that the specimen was substituted.”</w:t>
            </w:r>
          </w:p>
          <w:p w14:paraId="3E18B429" w14:textId="77777777" w:rsidR="00F4742E" w:rsidRPr="008968A5" w:rsidRDefault="00F4742E" w:rsidP="000336AD">
            <w:pPr>
              <w:rPr>
                <w:rFonts w:cs="Melior"/>
                <w:szCs w:val="18"/>
              </w:rPr>
            </w:pPr>
          </w:p>
          <w:p w14:paraId="54C46CD9" w14:textId="203B3579" w:rsidR="00F4742E" w:rsidRPr="008968A5" w:rsidRDefault="00F4742E" w:rsidP="000336AD">
            <w:pPr>
              <w:rPr>
                <w:rFonts w:cs="Melior"/>
                <w:szCs w:val="18"/>
                <w:u w:val="single"/>
              </w:rPr>
            </w:pPr>
            <w:r w:rsidRPr="008968A5">
              <w:rPr>
                <w:rFonts w:cs="Melior"/>
                <w:szCs w:val="18"/>
                <w:u w:val="single"/>
              </w:rPr>
              <w:t xml:space="preserve">Adulterated </w:t>
            </w:r>
            <w:r w:rsidR="00C9174B">
              <w:rPr>
                <w:rFonts w:cs="Melior"/>
                <w:szCs w:val="18"/>
                <w:u w:val="single"/>
              </w:rPr>
              <w:t>s</w:t>
            </w:r>
            <w:r w:rsidRPr="008968A5">
              <w:rPr>
                <w:rFonts w:cs="Melior"/>
                <w:szCs w:val="18"/>
                <w:u w:val="single"/>
              </w:rPr>
              <w:t>pecimen</w:t>
            </w:r>
          </w:p>
          <w:p w14:paraId="0E90A683" w14:textId="439C54BD" w:rsidR="00F4742E" w:rsidRPr="008968A5" w:rsidRDefault="00F4742E" w:rsidP="000336AD">
            <w:r>
              <w:t>§ </w:t>
            </w:r>
            <w:r w:rsidRPr="008968A5">
              <w:t>26.185(i)(1) states:</w:t>
            </w:r>
          </w:p>
          <w:p w14:paraId="5E50B5B9" w14:textId="32DCC2B3" w:rsidR="00F4742E" w:rsidRDefault="00F4742E" w:rsidP="00963F0B">
            <w:r w:rsidRPr="008968A5">
              <w:t xml:space="preserve">“If the </w:t>
            </w:r>
            <w:r>
              <w:t>HHS</w:t>
            </w:r>
            <w:r>
              <w:noBreakHyphen/>
            </w:r>
            <w:r w:rsidRPr="008968A5">
              <w:t>certified laboratory reports a specimen as adulterated with a specific substance, the MRO shall contact the donor and offer the donor an opportunity to provide a legitimate medical explanation for the substituted result.</w:t>
            </w:r>
            <w:ins w:id="610" w:author="Author">
              <w:r w:rsidR="000B254B">
                <w:t>”</w:t>
              </w:r>
            </w:ins>
          </w:p>
          <w:p w14:paraId="595854A5" w14:textId="77777777" w:rsidR="00F4742E" w:rsidRPr="008968A5" w:rsidRDefault="00F4742E" w:rsidP="00963F0B">
            <w:pPr>
              <w:rPr>
                <w:rFonts w:cs="Melior"/>
                <w:szCs w:val="18"/>
              </w:rPr>
            </w:pPr>
          </w:p>
          <w:p w14:paraId="2CB42100" w14:textId="5F6BA782" w:rsidR="00F4742E" w:rsidRPr="008968A5" w:rsidRDefault="00F4742E" w:rsidP="00963F0B">
            <w:r>
              <w:t>§ </w:t>
            </w:r>
            <w:r w:rsidRPr="008968A5">
              <w:t>26.185</w:t>
            </w:r>
            <w:del w:id="611" w:author="Author">
              <w:r w:rsidRPr="008968A5">
                <w:delText xml:space="preserve"> </w:delText>
              </w:r>
            </w:del>
            <w:r w:rsidRPr="008968A5">
              <w:t>(i)(2) states:</w:t>
            </w:r>
            <w:r w:rsidR="0057322F">
              <w:t xml:space="preserve"> </w:t>
            </w:r>
          </w:p>
          <w:p w14:paraId="1562B56D" w14:textId="2806E5BB" w:rsidR="009C187B" w:rsidRPr="00E373B5" w:rsidRDefault="00F4742E" w:rsidP="009C187B">
            <w:pPr>
              <w:rPr>
                <w:rFonts w:cs="Melior"/>
                <w:szCs w:val="18"/>
              </w:rPr>
            </w:pPr>
            <w:r w:rsidRPr="008968A5">
              <w:t>“</w:t>
            </w:r>
            <w:r w:rsidRPr="008968A5">
              <w:rPr>
                <w:rFonts w:cs="Melior"/>
                <w:szCs w:val="18"/>
              </w:rPr>
              <w:t xml:space="preserve">If the MRO determines that there is no legitimate medical explanation for the adulterated test result, the MRO shall report to the licensee or other entity that the specimen </w:t>
            </w:r>
            <w:r w:rsidR="0091762A">
              <w:rPr>
                <w:rFonts w:cs="Melior"/>
                <w:szCs w:val="18"/>
              </w:rPr>
              <w:t>is</w:t>
            </w:r>
            <w:r w:rsidRPr="008968A5">
              <w:rPr>
                <w:rFonts w:cs="Melior"/>
                <w:szCs w:val="18"/>
              </w:rPr>
              <w:t xml:space="preserve"> adulterated.”</w:t>
            </w:r>
          </w:p>
        </w:tc>
      </w:tr>
      <w:tr w:rsidR="00D85A08" w:rsidRPr="008968A5" w14:paraId="0E82D4DC" w14:textId="77777777" w:rsidTr="0087062A">
        <w:trPr>
          <w:cantSplit/>
          <w:trHeight w:val="103"/>
        </w:trPr>
        <w:tc>
          <w:tcPr>
            <w:tcW w:w="317" w:type="pct"/>
          </w:tcPr>
          <w:p w14:paraId="77C87B72" w14:textId="294FA7D5" w:rsidR="00F4742E" w:rsidRPr="003905C5" w:rsidRDefault="00F4742E" w:rsidP="00496144">
            <w:pPr>
              <w:jc w:val="center"/>
            </w:pPr>
            <w:r w:rsidRPr="003905C5">
              <w:lastRenderedPageBreak/>
              <w:t>D</w:t>
            </w:r>
            <w:ins w:id="612" w:author="Author">
              <w:r w:rsidR="007C0858" w:rsidRPr="003905C5">
                <w:t>8</w:t>
              </w:r>
            </w:ins>
          </w:p>
        </w:tc>
        <w:tc>
          <w:tcPr>
            <w:tcW w:w="956" w:type="pct"/>
          </w:tcPr>
          <w:p w14:paraId="6134AB5D" w14:textId="77777777" w:rsidR="00F4742E" w:rsidRPr="008968A5" w:rsidRDefault="00F4742E" w:rsidP="00776D49">
            <w:r w:rsidRPr="008968A5">
              <w:t>Who has the burden of proof regarding substituted or adulterated test results (the MRO or the donor)?</w:t>
            </w:r>
          </w:p>
          <w:p w14:paraId="3C9EFECE" w14:textId="77777777" w:rsidR="00F4742E" w:rsidRPr="008968A5" w:rsidRDefault="00F4742E" w:rsidP="0074729A">
            <w:pPr>
              <w:tabs>
                <w:tab w:val="left" w:pos="8568"/>
              </w:tabs>
            </w:pPr>
          </w:p>
        </w:tc>
        <w:tc>
          <w:tcPr>
            <w:tcW w:w="1468" w:type="pct"/>
          </w:tcPr>
          <w:p w14:paraId="3AA1ED84" w14:textId="4005FFB1" w:rsidR="00F4742E" w:rsidRDefault="00F4742E" w:rsidP="00C57945">
            <w:pPr>
              <w:keepNext/>
              <w:keepLines/>
              <w:numPr>
                <w:ilvl w:val="0"/>
                <w:numId w:val="3"/>
              </w:numPr>
              <w:tabs>
                <w:tab w:val="num" w:pos="380"/>
              </w:tabs>
              <w:overflowPunct w:val="0"/>
              <w:ind w:left="374"/>
              <w:textAlignment w:val="baseline"/>
            </w:pPr>
            <w:r w:rsidRPr="008968A5">
              <w:t>The donor has the burden of proof and must provide legitimate medical evidence to the MRO within</w:t>
            </w:r>
          </w:p>
          <w:p w14:paraId="7121C222" w14:textId="54366837" w:rsidR="00F4742E" w:rsidRPr="008968A5" w:rsidRDefault="00F4742E" w:rsidP="00306C0D">
            <w:pPr>
              <w:keepNext/>
              <w:keepLines/>
              <w:overflowPunct w:val="0"/>
              <w:ind w:left="374"/>
              <w:textAlignment w:val="baseline"/>
            </w:pPr>
            <w:r w:rsidRPr="008968A5">
              <w:t>5 business days of the specimen</w:t>
            </w:r>
            <w:r>
              <w:t xml:space="preserve"> </w:t>
            </w:r>
            <w:r w:rsidR="00175DEE">
              <w:t xml:space="preserve">collection </w:t>
            </w:r>
            <w:r w:rsidRPr="008968A5">
              <w:t>date.</w:t>
            </w:r>
          </w:p>
          <w:p w14:paraId="372182BF" w14:textId="412EFE7F" w:rsidR="00F4742E" w:rsidRPr="008968A5" w:rsidRDefault="00F4742E" w:rsidP="00C57945">
            <w:pPr>
              <w:keepNext/>
              <w:keepLines/>
              <w:numPr>
                <w:ilvl w:val="0"/>
                <w:numId w:val="3"/>
              </w:numPr>
              <w:tabs>
                <w:tab w:val="num" w:pos="380"/>
              </w:tabs>
              <w:overflowPunct w:val="0"/>
              <w:ind w:left="374"/>
              <w:textAlignment w:val="baseline"/>
            </w:pPr>
            <w:r w:rsidRPr="008968A5">
              <w:t>The MRO has the burden of proof.</w:t>
            </w:r>
          </w:p>
          <w:p w14:paraId="1BA19E8C" w14:textId="77777777" w:rsidR="00F4742E" w:rsidRPr="007C7B42" w:rsidRDefault="00F4742E" w:rsidP="00C57945">
            <w:pPr>
              <w:keepNext/>
              <w:keepLines/>
              <w:numPr>
                <w:ilvl w:val="0"/>
                <w:numId w:val="3"/>
              </w:numPr>
              <w:tabs>
                <w:tab w:val="num" w:pos="380"/>
              </w:tabs>
              <w:overflowPunct w:val="0"/>
              <w:ind w:left="374"/>
              <w:textAlignment w:val="baseline"/>
            </w:pPr>
            <w:r>
              <w:t>Other:</w:t>
            </w:r>
          </w:p>
          <w:p w14:paraId="224C2D70" w14:textId="77777777" w:rsidR="00F4742E" w:rsidRPr="008968A5" w:rsidRDefault="00F4742E" w:rsidP="005A389B"/>
          <w:p w14:paraId="5F77ED97" w14:textId="77777777" w:rsidR="00F4742E" w:rsidRPr="002B32F4" w:rsidRDefault="00F4742E" w:rsidP="004A2463"/>
          <w:p w14:paraId="16E293C6" w14:textId="77777777" w:rsidR="00F4742E" w:rsidRPr="002B32F4" w:rsidRDefault="00F4742E" w:rsidP="004A2463"/>
        </w:tc>
        <w:tc>
          <w:tcPr>
            <w:tcW w:w="2259" w:type="pct"/>
          </w:tcPr>
          <w:p w14:paraId="0D4BC536" w14:textId="42E615C5" w:rsidR="00F4742E" w:rsidRPr="008968A5" w:rsidRDefault="00F4742E" w:rsidP="004A2463">
            <w:r>
              <w:t>§ </w:t>
            </w:r>
            <w:r w:rsidRPr="008968A5">
              <w:t>26.185(h)(1) states:</w:t>
            </w:r>
          </w:p>
          <w:p w14:paraId="2ED95786" w14:textId="091839F6" w:rsidR="00F4742E" w:rsidRDefault="00F4742E" w:rsidP="000336AD">
            <w:r w:rsidRPr="008968A5">
              <w:t>“The burden of proof resides solely with the donor, who must provide legitimate medical evidence within 5</w:t>
            </w:r>
            <w:r w:rsidR="00175DEE">
              <w:t> </w:t>
            </w:r>
            <w:r w:rsidRPr="008968A5">
              <w:t xml:space="preserve">business days that he or she produced the specimen for which the </w:t>
            </w:r>
            <w:r>
              <w:t>HHS</w:t>
            </w:r>
            <w:r>
              <w:noBreakHyphen/>
            </w:r>
            <w:r w:rsidRPr="008968A5">
              <w:t xml:space="preserve">certified laboratory reported a </w:t>
            </w:r>
            <w:r w:rsidRPr="00306C0D">
              <w:rPr>
                <w:u w:val="single"/>
              </w:rPr>
              <w:t>substituted result</w:t>
            </w:r>
            <w:r w:rsidRPr="008968A5">
              <w:t>.”</w:t>
            </w:r>
          </w:p>
          <w:p w14:paraId="62FF7E47" w14:textId="044B54A1" w:rsidR="00F4742E" w:rsidRPr="008968A5" w:rsidRDefault="00F4742E" w:rsidP="000336AD"/>
          <w:p w14:paraId="7E9C5862" w14:textId="0FDDF2EC" w:rsidR="00F4742E" w:rsidRPr="008968A5" w:rsidRDefault="00F4742E" w:rsidP="000336AD">
            <w:r>
              <w:t>§ </w:t>
            </w:r>
            <w:r w:rsidRPr="008968A5">
              <w:t>26.185(i)(1) states:</w:t>
            </w:r>
          </w:p>
          <w:p w14:paraId="4EF7ABB3" w14:textId="632152BA" w:rsidR="00F4742E" w:rsidRPr="008968A5" w:rsidRDefault="00F4742E" w:rsidP="000336AD">
            <w:r w:rsidRPr="008968A5">
              <w:t>“The burden of proof resides solely with the donor, who must provide legitimate medical evidence within 5</w:t>
            </w:r>
            <w:r w:rsidR="00175DEE">
              <w:t> </w:t>
            </w:r>
            <w:r w:rsidRPr="008968A5">
              <w:t xml:space="preserve">business days that he or she produced the </w:t>
            </w:r>
            <w:r w:rsidRPr="00306C0D">
              <w:rPr>
                <w:u w:val="single"/>
              </w:rPr>
              <w:t>adulterated result</w:t>
            </w:r>
            <w:r w:rsidRPr="008968A5">
              <w:t>.”</w:t>
            </w:r>
          </w:p>
        </w:tc>
      </w:tr>
      <w:tr w:rsidR="00D85A08" w:rsidRPr="008968A5" w14:paraId="43453341" w14:textId="77777777" w:rsidTr="0087062A">
        <w:trPr>
          <w:cantSplit/>
          <w:trHeight w:val="103"/>
        </w:trPr>
        <w:tc>
          <w:tcPr>
            <w:tcW w:w="317" w:type="pct"/>
          </w:tcPr>
          <w:p w14:paraId="4C2CC5CD" w14:textId="40BEA41C" w:rsidR="00F4742E" w:rsidRPr="003905C5" w:rsidRDefault="00F4742E" w:rsidP="00496144">
            <w:pPr>
              <w:jc w:val="center"/>
            </w:pPr>
            <w:r w:rsidRPr="003905C5">
              <w:t>D</w:t>
            </w:r>
            <w:ins w:id="613" w:author="Author">
              <w:r w:rsidR="007C0858" w:rsidRPr="003905C5">
                <w:t>9</w:t>
              </w:r>
            </w:ins>
          </w:p>
        </w:tc>
        <w:tc>
          <w:tcPr>
            <w:tcW w:w="956" w:type="pct"/>
            <w:shd w:val="clear" w:color="auto" w:fill="auto"/>
          </w:tcPr>
          <w:p w14:paraId="6CAD270E" w14:textId="77777777" w:rsidR="00F4742E" w:rsidRPr="00144533" w:rsidRDefault="00F4742E" w:rsidP="00776D49">
            <w:pPr>
              <w:tabs>
                <w:tab w:val="left" w:pos="8568"/>
              </w:tabs>
            </w:pPr>
            <w:r w:rsidRPr="00144533">
              <w:t xml:space="preserve">What is the course of action </w:t>
            </w:r>
            <w:r w:rsidRPr="00144533">
              <w:rPr>
                <w:rFonts w:cs="Melior"/>
                <w:szCs w:val="18"/>
              </w:rPr>
              <w:t>i</w:t>
            </w:r>
            <w:r w:rsidRPr="00144533">
              <w:t xml:space="preserve">f a </w:t>
            </w:r>
            <w:r w:rsidRPr="00144533">
              <w:rPr>
                <w:rFonts w:cs="Melior"/>
                <w:szCs w:val="18"/>
              </w:rPr>
              <w:t>legitimate medical explanation is verified by the MRO for a substituted or adulterated test result,</w:t>
            </w:r>
            <w:r w:rsidRPr="00144533">
              <w:t xml:space="preserve"> and no drugs or drug metabolites were detected in the specimen</w:t>
            </w:r>
            <w:r w:rsidRPr="00144533">
              <w:rPr>
                <w:rFonts w:cs="Melior"/>
                <w:szCs w:val="18"/>
              </w:rPr>
              <w:t>?</w:t>
            </w:r>
          </w:p>
        </w:tc>
        <w:tc>
          <w:tcPr>
            <w:tcW w:w="1468" w:type="pct"/>
            <w:shd w:val="clear" w:color="auto" w:fill="auto"/>
          </w:tcPr>
          <w:p w14:paraId="49C03F45" w14:textId="77777777" w:rsidR="00F4742E" w:rsidRPr="00144533" w:rsidRDefault="00F4742E" w:rsidP="00C57945">
            <w:pPr>
              <w:keepNext/>
              <w:keepLines/>
              <w:numPr>
                <w:ilvl w:val="0"/>
                <w:numId w:val="3"/>
              </w:numPr>
              <w:tabs>
                <w:tab w:val="num" w:pos="380"/>
              </w:tabs>
              <w:overflowPunct w:val="0"/>
              <w:ind w:left="374"/>
              <w:textAlignment w:val="baseline"/>
            </w:pPr>
            <w:r w:rsidRPr="00144533">
              <w:t>Verify the test result as negative.</w:t>
            </w:r>
          </w:p>
          <w:p w14:paraId="6F480538" w14:textId="77777777" w:rsidR="00F4742E" w:rsidRPr="00144533" w:rsidRDefault="00F4742E" w:rsidP="00C57945">
            <w:pPr>
              <w:keepNext/>
              <w:keepLines/>
              <w:numPr>
                <w:ilvl w:val="0"/>
                <w:numId w:val="3"/>
              </w:numPr>
              <w:tabs>
                <w:tab w:val="num" w:pos="380"/>
              </w:tabs>
              <w:overflowPunct w:val="0"/>
              <w:ind w:left="374"/>
              <w:textAlignment w:val="baseline"/>
            </w:pPr>
            <w:r w:rsidRPr="00144533">
              <w:t>Require a second specimen be collected under direct observation.</w:t>
            </w:r>
          </w:p>
          <w:p w14:paraId="38FD164D" w14:textId="77777777" w:rsidR="00F4742E" w:rsidRPr="00144533" w:rsidRDefault="00F4742E" w:rsidP="00C57945">
            <w:pPr>
              <w:keepNext/>
              <w:keepLines/>
              <w:numPr>
                <w:ilvl w:val="0"/>
                <w:numId w:val="3"/>
              </w:numPr>
              <w:tabs>
                <w:tab w:val="num" w:pos="380"/>
              </w:tabs>
              <w:overflowPunct w:val="0"/>
              <w:ind w:left="374"/>
              <w:textAlignment w:val="baseline"/>
            </w:pPr>
            <w:r w:rsidRPr="00144533">
              <w:t>Other:</w:t>
            </w:r>
          </w:p>
          <w:p w14:paraId="604D639C" w14:textId="77777777" w:rsidR="00F4742E" w:rsidRPr="00144533" w:rsidRDefault="00F4742E" w:rsidP="00C57945"/>
          <w:p w14:paraId="13F33722" w14:textId="77777777" w:rsidR="00F4742E" w:rsidRPr="00144533" w:rsidRDefault="00F4742E" w:rsidP="00EA0C2E"/>
          <w:p w14:paraId="7496D68F" w14:textId="77777777" w:rsidR="00F4742E" w:rsidRPr="00144533" w:rsidRDefault="00F4742E" w:rsidP="005A389B"/>
        </w:tc>
        <w:tc>
          <w:tcPr>
            <w:tcW w:w="2259" w:type="pct"/>
          </w:tcPr>
          <w:p w14:paraId="59B22987" w14:textId="50BCFEBB" w:rsidR="00F4742E" w:rsidRPr="008968A5" w:rsidRDefault="00F4742E" w:rsidP="004A2463">
            <w:r>
              <w:t>§ </w:t>
            </w:r>
            <w:r w:rsidRPr="008968A5">
              <w:t>26.185(h)(3) state</w:t>
            </w:r>
            <w:r w:rsidRPr="008968A5" w:rsidDel="0055001C">
              <w:t>s</w:t>
            </w:r>
            <w:r w:rsidRPr="008968A5">
              <w:t>:</w:t>
            </w:r>
          </w:p>
          <w:p w14:paraId="22F00A5E" w14:textId="7D853235" w:rsidR="00F4742E" w:rsidRPr="008968A5" w:rsidRDefault="00F4742E" w:rsidP="004A2463">
            <w:r w:rsidRPr="008968A5">
              <w:t xml:space="preserve">“If the MRO determines that there is a legitimate medical explanation for the </w:t>
            </w:r>
            <w:r w:rsidRPr="00306C0D">
              <w:rPr>
                <w:u w:val="single"/>
              </w:rPr>
              <w:t>substituted test</w:t>
            </w:r>
            <w:r w:rsidRPr="008968A5">
              <w:t xml:space="preserve"> result and no drugs or drug metabolites were detected in the specimen, the MRO shall report to the licensee or other entity that no FFD policy violation has occurred.”</w:t>
            </w:r>
          </w:p>
          <w:p w14:paraId="6DCA8852" w14:textId="77777777" w:rsidR="00F4742E" w:rsidRPr="008968A5" w:rsidDel="0055001C" w:rsidRDefault="00F4742E" w:rsidP="004A2463"/>
          <w:p w14:paraId="0DDC9945" w14:textId="79E41921" w:rsidR="00F4742E" w:rsidRPr="008968A5" w:rsidDel="0055001C" w:rsidRDefault="00F4742E" w:rsidP="004A2463">
            <w:r w:rsidDel="0055001C">
              <w:t>§ </w:t>
            </w:r>
            <w:r w:rsidRPr="008968A5" w:rsidDel="0055001C">
              <w:t>26.185(i)(3) states:</w:t>
            </w:r>
          </w:p>
          <w:p w14:paraId="62F099B2" w14:textId="02BB3A53" w:rsidR="009C187B" w:rsidRPr="008968A5" w:rsidRDefault="00F4742E" w:rsidP="009C187B">
            <w:r w:rsidRPr="008968A5" w:rsidDel="0055001C">
              <w:t xml:space="preserve">“If the MRO determines that there is a legitimate medical explanation for the </w:t>
            </w:r>
            <w:r w:rsidRPr="00306C0D" w:rsidDel="0055001C">
              <w:rPr>
                <w:u w:val="single"/>
              </w:rPr>
              <w:t>adulterated test</w:t>
            </w:r>
            <w:r w:rsidRPr="008968A5" w:rsidDel="0055001C">
              <w:t xml:space="preserve"> result and no drugs or drug metabolites were detected in the specimen, the MRO shall report to the licensee or other entity that no FFD policy violation has occurred.”</w:t>
            </w:r>
          </w:p>
        </w:tc>
      </w:tr>
      <w:tr w:rsidR="00D85A08" w:rsidRPr="008968A5" w14:paraId="5B356126" w14:textId="77777777" w:rsidTr="0087062A">
        <w:trPr>
          <w:cantSplit/>
          <w:trHeight w:val="103"/>
        </w:trPr>
        <w:tc>
          <w:tcPr>
            <w:tcW w:w="317" w:type="pct"/>
          </w:tcPr>
          <w:p w14:paraId="50CC2C8A" w14:textId="6871A348" w:rsidR="00F4742E" w:rsidRPr="003905C5" w:rsidRDefault="00F4742E" w:rsidP="00496144">
            <w:pPr>
              <w:jc w:val="center"/>
            </w:pPr>
            <w:r w:rsidRPr="003905C5">
              <w:t>D</w:t>
            </w:r>
            <w:ins w:id="614" w:author="Author">
              <w:r w:rsidR="007C0858" w:rsidRPr="003905C5">
                <w:t>10</w:t>
              </w:r>
            </w:ins>
          </w:p>
        </w:tc>
        <w:tc>
          <w:tcPr>
            <w:tcW w:w="956" w:type="pct"/>
          </w:tcPr>
          <w:p w14:paraId="70D5DD65" w14:textId="70B33C16" w:rsidR="00F4742E" w:rsidRPr="008968A5" w:rsidRDefault="00F4742E" w:rsidP="0074729A">
            <w:r w:rsidRPr="008968A5">
              <w:t>Who must submit medical evidence to support a legitimate medical explanation for a substituted or adulterated specimen test result?</w:t>
            </w:r>
          </w:p>
        </w:tc>
        <w:tc>
          <w:tcPr>
            <w:tcW w:w="1468" w:type="pct"/>
          </w:tcPr>
          <w:p w14:paraId="579B59FC" w14:textId="77777777" w:rsidR="00F4742E" w:rsidRPr="008968A5" w:rsidRDefault="00F4742E" w:rsidP="00C57945">
            <w:pPr>
              <w:keepNext/>
              <w:keepLines/>
              <w:numPr>
                <w:ilvl w:val="0"/>
                <w:numId w:val="3"/>
              </w:numPr>
              <w:tabs>
                <w:tab w:val="num" w:pos="380"/>
              </w:tabs>
              <w:overflowPunct w:val="0"/>
              <w:ind w:left="374"/>
              <w:textAlignment w:val="baseline"/>
            </w:pPr>
            <w:r w:rsidRPr="008968A5">
              <w:t>A physician experienced and qualified in the medical issues involved.</w:t>
            </w:r>
          </w:p>
          <w:p w14:paraId="7DD800C5" w14:textId="77777777" w:rsidR="00F4742E" w:rsidRPr="008968A5" w:rsidRDefault="00F4742E" w:rsidP="00C57945">
            <w:pPr>
              <w:keepNext/>
              <w:keepLines/>
              <w:numPr>
                <w:ilvl w:val="0"/>
                <w:numId w:val="3"/>
              </w:numPr>
              <w:tabs>
                <w:tab w:val="num" w:pos="380"/>
              </w:tabs>
              <w:overflowPunct w:val="0"/>
              <w:ind w:left="374"/>
              <w:textAlignment w:val="baseline"/>
            </w:pPr>
            <w:r w:rsidRPr="008968A5">
              <w:t>The donor.</w:t>
            </w:r>
          </w:p>
          <w:p w14:paraId="62A278CE" w14:textId="77777777" w:rsidR="00F4742E" w:rsidRPr="008968A5" w:rsidRDefault="00F4742E" w:rsidP="00C57945">
            <w:pPr>
              <w:keepNext/>
              <w:keepLines/>
              <w:numPr>
                <w:ilvl w:val="0"/>
                <w:numId w:val="3"/>
              </w:numPr>
              <w:tabs>
                <w:tab w:val="num" w:pos="380"/>
              </w:tabs>
              <w:overflowPunct w:val="0"/>
              <w:ind w:left="374"/>
              <w:textAlignment w:val="baseline"/>
            </w:pPr>
            <w:r w:rsidRPr="009D5123">
              <w:t>Other:</w:t>
            </w:r>
          </w:p>
        </w:tc>
        <w:tc>
          <w:tcPr>
            <w:tcW w:w="2259" w:type="pct"/>
          </w:tcPr>
          <w:p w14:paraId="0E015EC4" w14:textId="3EA50D2F" w:rsidR="00F4742E" w:rsidRPr="008968A5" w:rsidRDefault="00F4742E" w:rsidP="00EA0C2E">
            <w:r>
              <w:t>§ </w:t>
            </w:r>
            <w:r w:rsidRPr="008968A5">
              <w:t>26.185(h)(1) and (i)(1) state:</w:t>
            </w:r>
          </w:p>
          <w:p w14:paraId="659D3634" w14:textId="47C18F8C" w:rsidR="00F4742E" w:rsidRPr="008968A5" w:rsidRDefault="00F4742E" w:rsidP="005A389B">
            <w:r w:rsidRPr="008968A5">
              <w:t>“Any medical evidence must be submitted through a physician experienced and qualified in the medical issues involved, as verified by the MRO.”</w:t>
            </w:r>
          </w:p>
        </w:tc>
      </w:tr>
      <w:tr w:rsidR="00D85A08" w:rsidRPr="008968A5" w14:paraId="7D602030" w14:textId="77777777" w:rsidTr="007829F4">
        <w:trPr>
          <w:cantSplit/>
          <w:trHeight w:val="103"/>
        </w:trPr>
        <w:tc>
          <w:tcPr>
            <w:tcW w:w="317" w:type="pct"/>
          </w:tcPr>
          <w:p w14:paraId="29DCDD1A" w14:textId="00180709" w:rsidR="00F4742E" w:rsidRPr="003905C5" w:rsidRDefault="007829F4" w:rsidP="00496144">
            <w:pPr>
              <w:jc w:val="center"/>
            </w:pPr>
            <w:r w:rsidRPr="003905C5">
              <w:lastRenderedPageBreak/>
              <w:t>D1</w:t>
            </w:r>
            <w:ins w:id="615" w:author="Author">
              <w:r w:rsidR="007C0858" w:rsidRPr="003905C5">
                <w:t>1</w:t>
              </w:r>
            </w:ins>
          </w:p>
        </w:tc>
        <w:tc>
          <w:tcPr>
            <w:tcW w:w="956" w:type="pct"/>
          </w:tcPr>
          <w:p w14:paraId="191AF04F" w14:textId="4E2CADD1" w:rsidR="00F4742E" w:rsidRPr="008968A5" w:rsidRDefault="00F4742E" w:rsidP="00776D49">
            <w:r w:rsidRPr="008968A5">
              <w:t xml:space="preserve">If you as the MRO determine that no legitimate medical explanation exists for a </w:t>
            </w:r>
            <w:r w:rsidRPr="008968A5">
              <w:rPr>
                <w:u w:val="single"/>
              </w:rPr>
              <w:t xml:space="preserve">confirmatory positive result </w:t>
            </w:r>
            <w:ins w:id="616" w:author="Author">
              <w:r w:rsidR="007C0858">
                <w:rPr>
                  <w:u w:val="single"/>
                </w:rPr>
                <w:t>for the opioids morphine and/or codeine</w:t>
              </w:r>
            </w:ins>
            <w:r w:rsidRPr="008968A5">
              <w:t>, is a clinical examination required prior to reporting a positive result?</w:t>
            </w:r>
            <w:r w:rsidR="0057322F">
              <w:t xml:space="preserve"> </w:t>
            </w:r>
          </w:p>
        </w:tc>
        <w:tc>
          <w:tcPr>
            <w:tcW w:w="1468" w:type="pct"/>
          </w:tcPr>
          <w:p w14:paraId="3981D394" w14:textId="5CF7AA33" w:rsidR="00F4742E" w:rsidRPr="008968A5" w:rsidRDefault="00F4742E" w:rsidP="00C57945">
            <w:pPr>
              <w:keepNext/>
              <w:keepLines/>
              <w:numPr>
                <w:ilvl w:val="0"/>
                <w:numId w:val="3"/>
              </w:numPr>
              <w:tabs>
                <w:tab w:val="num" w:pos="380"/>
              </w:tabs>
              <w:overflowPunct w:val="0"/>
              <w:ind w:left="374"/>
              <w:textAlignment w:val="baseline"/>
            </w:pPr>
            <w:r w:rsidRPr="008968A5">
              <w:t xml:space="preserve">Yes, I or a qualified designee must conduct a clinical examination to determine if the donor has illegally used </w:t>
            </w:r>
            <w:ins w:id="617" w:author="Author">
              <w:r w:rsidR="00A27072">
                <w:t>morphine and/or codeine</w:t>
              </w:r>
            </w:ins>
            <w:r w:rsidRPr="008968A5">
              <w:t>.</w:t>
            </w:r>
          </w:p>
          <w:p w14:paraId="449E962E" w14:textId="24495679" w:rsidR="00F4742E" w:rsidRPr="008968A5" w:rsidRDefault="00F4742E" w:rsidP="00C57945">
            <w:pPr>
              <w:keepNext/>
              <w:keepLines/>
              <w:numPr>
                <w:ilvl w:val="0"/>
                <w:numId w:val="3"/>
              </w:numPr>
              <w:tabs>
                <w:tab w:val="num" w:pos="380"/>
              </w:tabs>
              <w:overflowPunct w:val="0"/>
              <w:ind w:left="374"/>
              <w:textAlignment w:val="baseline"/>
            </w:pPr>
            <w:r w:rsidRPr="008968A5">
              <w:t>No</w:t>
            </w:r>
            <w:ins w:id="618" w:author="Author">
              <w:r w:rsidR="00374BDF">
                <w:t>,</w:t>
              </w:r>
            </w:ins>
            <w:r w:rsidRPr="008968A5">
              <w:t xml:space="preserve"> </w:t>
            </w:r>
            <w:ins w:id="619" w:author="Author">
              <w:r w:rsidR="00374BDF">
                <w:t xml:space="preserve">a </w:t>
              </w:r>
            </w:ins>
            <w:r w:rsidRPr="008968A5">
              <w:t xml:space="preserve">clinical examination is </w:t>
            </w:r>
            <w:ins w:id="620" w:author="Author">
              <w:r w:rsidR="00374BDF">
                <w:t xml:space="preserve">not </w:t>
              </w:r>
            </w:ins>
            <w:r w:rsidRPr="008968A5">
              <w:t>necessary if 6-AM is detected</w:t>
            </w:r>
            <w:r w:rsidR="009F5BDC">
              <w:t>,</w:t>
            </w:r>
            <w:r>
              <w:t xml:space="preserve"> </w:t>
            </w:r>
            <w:r w:rsidRPr="008968A5">
              <w:t xml:space="preserve">or </w:t>
            </w:r>
            <w:r w:rsidR="009F5BDC">
              <w:t xml:space="preserve">the </w:t>
            </w:r>
            <w:r w:rsidRPr="008968A5">
              <w:t>morphine or codeine concentration is equal to or greater than 15,000 ng/mL.</w:t>
            </w:r>
            <w:r w:rsidR="0057322F">
              <w:t xml:space="preserve"> </w:t>
            </w:r>
          </w:p>
          <w:p w14:paraId="12F42C25" w14:textId="77777777" w:rsidR="00F4742E" w:rsidRPr="008968A5" w:rsidRDefault="00F4742E" w:rsidP="00C57945">
            <w:pPr>
              <w:keepNext/>
              <w:keepLines/>
              <w:numPr>
                <w:ilvl w:val="0"/>
                <w:numId w:val="3"/>
              </w:numPr>
              <w:tabs>
                <w:tab w:val="num" w:pos="380"/>
              </w:tabs>
              <w:overflowPunct w:val="0"/>
              <w:ind w:left="374"/>
              <w:textAlignment w:val="baseline"/>
            </w:pPr>
            <w:r w:rsidRPr="008968A5">
              <w:t>All of the above.</w:t>
            </w:r>
          </w:p>
          <w:p w14:paraId="3C4E3B38" w14:textId="77777777" w:rsidR="00F4742E" w:rsidRPr="008968A5" w:rsidRDefault="00F4742E" w:rsidP="00C57945">
            <w:pPr>
              <w:keepNext/>
              <w:keepLines/>
              <w:numPr>
                <w:ilvl w:val="0"/>
                <w:numId w:val="3"/>
              </w:numPr>
              <w:tabs>
                <w:tab w:val="num" w:pos="380"/>
              </w:tabs>
              <w:overflowPunct w:val="0"/>
              <w:ind w:left="374"/>
              <w:textAlignment w:val="baseline"/>
            </w:pPr>
            <w:r>
              <w:t>Other:</w:t>
            </w:r>
          </w:p>
          <w:p w14:paraId="20429A87" w14:textId="77777777" w:rsidR="00F4742E" w:rsidRPr="008968A5" w:rsidRDefault="00F4742E" w:rsidP="00EA0C2E">
            <w:pPr>
              <w:spacing w:after="60"/>
            </w:pPr>
          </w:p>
        </w:tc>
        <w:tc>
          <w:tcPr>
            <w:tcW w:w="2259" w:type="pct"/>
            <w:vMerge w:val="restart"/>
          </w:tcPr>
          <w:p w14:paraId="362EF5F3" w14:textId="2C8721AC" w:rsidR="00F4742E" w:rsidRPr="008968A5" w:rsidRDefault="00F4742E" w:rsidP="005A389B">
            <w:r>
              <w:t>§ </w:t>
            </w:r>
            <w:r w:rsidRPr="008968A5">
              <w:t>26.185(j)(1) states:</w:t>
            </w:r>
            <w:r w:rsidR="0057322F">
              <w:t xml:space="preserve"> </w:t>
            </w:r>
          </w:p>
          <w:p w14:paraId="4B4A5307" w14:textId="23151A92" w:rsidR="00F4742E" w:rsidRPr="008968A5" w:rsidRDefault="00F4742E" w:rsidP="004A2463">
            <w:r w:rsidRPr="008968A5">
              <w:t xml:space="preserve">“If the MRO determines that there is no legitimate medical explanation for a positive confirmatory test result for </w:t>
            </w:r>
            <w:ins w:id="621" w:author="Author">
              <w:r w:rsidR="00A27072">
                <w:t>opioids (i.e., morphine and/or codeine)</w:t>
              </w:r>
            </w:ins>
            <w:r w:rsidRPr="008968A5">
              <w:t xml:space="preserve"> and before the MRO determines that the test result is a violation of the FFD policy, the MRO or his/her designee, who shall also be a licensed physician with knowledge of the clinical signs of drug abuse, shall determine that there is clinical evidence, in addition to the positive confirmatory test result, that the donor has illegally used</w:t>
            </w:r>
            <w:r w:rsidR="0057322F">
              <w:t xml:space="preserve"> </w:t>
            </w:r>
            <w:r w:rsidRPr="008968A5">
              <w:t>morphine</w:t>
            </w:r>
            <w:ins w:id="622" w:author="Author">
              <w:r w:rsidR="008105C1">
                <w:t xml:space="preserve"> </w:t>
              </w:r>
              <w:r w:rsidR="00A27072">
                <w:t>and</w:t>
              </w:r>
              <w:r w:rsidR="00A27072" w:rsidRPr="008968A5">
                <w:t>/</w:t>
              </w:r>
              <w:r w:rsidR="00A27072">
                <w:t>or</w:t>
              </w:r>
              <w:r w:rsidR="00A27072" w:rsidRPr="008968A5">
                <w:t xml:space="preserve"> </w:t>
              </w:r>
            </w:ins>
            <w:r w:rsidRPr="008968A5">
              <w:t>codeine. This requirement does not apply if the laboratory confirms the presence of 6-AM (i.e., the presence of this metabolite is proof of heroin use), or the morphine or codeine concentration is equal to or greater than 15,000 ng/mL and the donor does not present a legitimate medical explanation for the presence of morphine or codeine at or above this concentration</w:t>
            </w:r>
            <w:r w:rsidR="007829F4" w:rsidRPr="008968A5">
              <w:t>.</w:t>
            </w:r>
            <w:r w:rsidR="005138DF">
              <w:t xml:space="preserve"> </w:t>
            </w:r>
            <w:r w:rsidR="007829F4" w:rsidRPr="008968A5">
              <w:t>The MRO may not determine that the consumption of food products is a legitimate medical explanation for the presence of morphine or codeine at or above this concentration.</w:t>
            </w:r>
            <w:r w:rsidR="007829F4">
              <w:t>”</w:t>
            </w:r>
          </w:p>
        </w:tc>
      </w:tr>
      <w:tr w:rsidR="00D85A08" w:rsidRPr="008968A5" w14:paraId="6221F54B" w14:textId="77777777" w:rsidTr="007829F4">
        <w:trPr>
          <w:cantSplit/>
          <w:trHeight w:val="103"/>
        </w:trPr>
        <w:tc>
          <w:tcPr>
            <w:tcW w:w="317" w:type="pct"/>
          </w:tcPr>
          <w:p w14:paraId="6BBFB9CF" w14:textId="17A565B7" w:rsidR="00F4742E" w:rsidRPr="003905C5" w:rsidRDefault="007829F4" w:rsidP="00496144">
            <w:pPr>
              <w:jc w:val="center"/>
            </w:pPr>
            <w:r w:rsidRPr="003905C5">
              <w:t>D1</w:t>
            </w:r>
            <w:r w:rsidR="00A27072" w:rsidRPr="003905C5">
              <w:t>2</w:t>
            </w:r>
          </w:p>
        </w:tc>
        <w:tc>
          <w:tcPr>
            <w:tcW w:w="956" w:type="pct"/>
          </w:tcPr>
          <w:p w14:paraId="35483B74" w14:textId="5723826C" w:rsidR="00F4742E" w:rsidRDefault="0033499F" w:rsidP="00776D49">
            <w:r>
              <w:t xml:space="preserve">Is </w:t>
            </w:r>
            <w:r w:rsidR="00F4742E" w:rsidRPr="008968A5">
              <w:t xml:space="preserve">consumption of food products a legitimate medical explanation for the presence of </w:t>
            </w:r>
            <w:r w:rsidR="00F4742E" w:rsidRPr="008968A5">
              <w:rPr>
                <w:u w:val="single"/>
              </w:rPr>
              <w:t>morphine or codeine</w:t>
            </w:r>
            <w:r w:rsidR="00F4742E" w:rsidRPr="008968A5">
              <w:t xml:space="preserve"> at or above</w:t>
            </w:r>
          </w:p>
          <w:p w14:paraId="1C5E1D16" w14:textId="0B9F5704" w:rsidR="00F4742E" w:rsidRPr="008968A5" w:rsidRDefault="00F4742E" w:rsidP="0074729A">
            <w:r>
              <w:t>1</w:t>
            </w:r>
            <w:r w:rsidRPr="008968A5">
              <w:t>5,000 ng/mL?</w:t>
            </w:r>
          </w:p>
        </w:tc>
        <w:tc>
          <w:tcPr>
            <w:tcW w:w="1468" w:type="pct"/>
          </w:tcPr>
          <w:p w14:paraId="618EA457" w14:textId="77777777" w:rsidR="00F4742E" w:rsidRPr="008968A5" w:rsidRDefault="00F4742E" w:rsidP="00C57945">
            <w:pPr>
              <w:keepNext/>
              <w:keepLines/>
              <w:numPr>
                <w:ilvl w:val="0"/>
                <w:numId w:val="3"/>
              </w:numPr>
              <w:tabs>
                <w:tab w:val="num" w:pos="380"/>
              </w:tabs>
              <w:overflowPunct w:val="0"/>
              <w:ind w:left="374"/>
              <w:textAlignment w:val="baseline"/>
            </w:pPr>
            <w:r w:rsidRPr="008968A5">
              <w:t>No.</w:t>
            </w:r>
          </w:p>
          <w:p w14:paraId="38438528" w14:textId="77777777" w:rsidR="00F4742E" w:rsidRPr="008968A5" w:rsidRDefault="00F4742E" w:rsidP="00C57945">
            <w:pPr>
              <w:keepNext/>
              <w:keepLines/>
              <w:numPr>
                <w:ilvl w:val="0"/>
                <w:numId w:val="3"/>
              </w:numPr>
              <w:tabs>
                <w:tab w:val="num" w:pos="380"/>
              </w:tabs>
              <w:overflowPunct w:val="0"/>
              <w:ind w:left="374"/>
              <w:textAlignment w:val="baseline"/>
            </w:pPr>
            <w:r w:rsidRPr="008968A5">
              <w:t>Yes.</w:t>
            </w:r>
          </w:p>
          <w:p w14:paraId="11582A6C" w14:textId="77777777" w:rsidR="00F4742E" w:rsidRPr="009D5123" w:rsidRDefault="00F4742E" w:rsidP="00C57945">
            <w:pPr>
              <w:keepNext/>
              <w:keepLines/>
              <w:numPr>
                <w:ilvl w:val="0"/>
                <w:numId w:val="3"/>
              </w:numPr>
              <w:tabs>
                <w:tab w:val="num" w:pos="380"/>
              </w:tabs>
              <w:overflowPunct w:val="0"/>
              <w:ind w:left="374"/>
              <w:textAlignment w:val="baseline"/>
            </w:pPr>
            <w:r w:rsidRPr="009D5123">
              <w:t>Other:</w:t>
            </w:r>
          </w:p>
          <w:p w14:paraId="7E60315F" w14:textId="77777777" w:rsidR="00F4742E" w:rsidRPr="008968A5" w:rsidRDefault="00F4742E" w:rsidP="005A389B"/>
        </w:tc>
        <w:tc>
          <w:tcPr>
            <w:tcW w:w="2259" w:type="pct"/>
            <w:vMerge/>
          </w:tcPr>
          <w:p w14:paraId="48B1A55E" w14:textId="46954085" w:rsidR="00F4742E" w:rsidRPr="008968A5" w:rsidRDefault="00F4742E" w:rsidP="004A2463"/>
        </w:tc>
      </w:tr>
      <w:tr w:rsidR="00D85A08" w:rsidRPr="008968A5" w14:paraId="267659AB" w14:textId="77777777" w:rsidTr="0087062A">
        <w:trPr>
          <w:cantSplit/>
          <w:trHeight w:val="103"/>
        </w:trPr>
        <w:tc>
          <w:tcPr>
            <w:tcW w:w="317" w:type="pct"/>
          </w:tcPr>
          <w:p w14:paraId="4BCC1889" w14:textId="1A93A5E6" w:rsidR="00F4742E" w:rsidRPr="003905C5" w:rsidRDefault="00F4742E" w:rsidP="00496144">
            <w:pPr>
              <w:jc w:val="center"/>
            </w:pPr>
            <w:r w:rsidRPr="003905C5">
              <w:t>D1</w:t>
            </w:r>
            <w:ins w:id="623" w:author="Author">
              <w:r w:rsidR="00A27072" w:rsidRPr="003905C5">
                <w:t>3</w:t>
              </w:r>
            </w:ins>
          </w:p>
        </w:tc>
        <w:tc>
          <w:tcPr>
            <w:tcW w:w="956" w:type="pct"/>
          </w:tcPr>
          <w:p w14:paraId="02EC2F7F" w14:textId="4C0E93A6" w:rsidR="00F4742E" w:rsidRPr="00FC56A9" w:rsidRDefault="00695BD7" w:rsidP="009C187B">
            <w:r>
              <w:t>I</w:t>
            </w:r>
            <w:r w:rsidRPr="003B2806">
              <w:t xml:space="preserve">s a determination of clinical evidence of abuse needed prior to confirming a </w:t>
            </w:r>
            <w:r w:rsidR="00F4742E" w:rsidRPr="00A90B91">
              <w:t xml:space="preserve">positive test result for </w:t>
            </w:r>
            <w:r w:rsidR="00F4742E" w:rsidRPr="00CD5809">
              <w:rPr>
                <w:u w:val="single"/>
              </w:rPr>
              <w:t xml:space="preserve">drugs other than </w:t>
            </w:r>
            <w:ins w:id="624" w:author="Author">
              <w:r w:rsidR="00A27072">
                <w:rPr>
                  <w:u w:val="single"/>
                </w:rPr>
                <w:t>opioids</w:t>
              </w:r>
            </w:ins>
            <w:r w:rsidR="00F4742E" w:rsidRPr="001006DD">
              <w:t xml:space="preserve"> </w:t>
            </w:r>
            <w:r w:rsidRPr="003B2806">
              <w:t xml:space="preserve">that are </w:t>
            </w:r>
            <w:r w:rsidR="00F4742E" w:rsidRPr="00FC56A9">
              <w:t xml:space="preserve">commonly prescribed </w:t>
            </w:r>
            <w:r w:rsidR="00C9174B">
              <w:t>(e.g., benzo</w:t>
            </w:r>
            <w:del w:id="625" w:author="Author">
              <w:r w:rsidR="00FD0C54">
                <w:delText>-</w:delText>
              </w:r>
            </w:del>
            <w:r w:rsidR="00C9174B">
              <w:t xml:space="preserve">diazepines) </w:t>
            </w:r>
            <w:r w:rsidR="00F4742E" w:rsidRPr="00FC56A9">
              <w:t>or included in over-the-counter preparations</w:t>
            </w:r>
            <w:r w:rsidRPr="003B2806">
              <w:t xml:space="preserve"> </w:t>
            </w:r>
            <w:r w:rsidR="00C9174B">
              <w:t>(e.g.,</w:t>
            </w:r>
            <w:r w:rsidRPr="003B2806">
              <w:t xml:space="preserve"> barbiturates</w:t>
            </w:r>
            <w:r w:rsidR="00C9174B">
              <w:t>)</w:t>
            </w:r>
            <w:r w:rsidR="002B32F4">
              <w:t>?</w:t>
            </w:r>
          </w:p>
        </w:tc>
        <w:tc>
          <w:tcPr>
            <w:tcW w:w="1468" w:type="pct"/>
          </w:tcPr>
          <w:p w14:paraId="39E6C552" w14:textId="77777777" w:rsidR="00F4742E" w:rsidRPr="008968A5" w:rsidRDefault="00F4742E" w:rsidP="00C57945">
            <w:pPr>
              <w:keepNext/>
              <w:keepLines/>
              <w:numPr>
                <w:ilvl w:val="0"/>
                <w:numId w:val="3"/>
              </w:numPr>
              <w:tabs>
                <w:tab w:val="num" w:pos="380"/>
              </w:tabs>
              <w:overflowPunct w:val="0"/>
              <w:ind w:left="374"/>
              <w:textAlignment w:val="baseline"/>
            </w:pPr>
            <w:r w:rsidRPr="008968A5">
              <w:t>Yes, I must determine if clinical evidence of abuse exists for the substances detected or their derivatives.</w:t>
            </w:r>
          </w:p>
          <w:p w14:paraId="652CBEBE" w14:textId="77777777" w:rsidR="00F4742E" w:rsidRPr="008968A5" w:rsidRDefault="00F4742E" w:rsidP="00C57945">
            <w:pPr>
              <w:keepNext/>
              <w:keepLines/>
              <w:numPr>
                <w:ilvl w:val="0"/>
                <w:numId w:val="3"/>
              </w:numPr>
              <w:tabs>
                <w:tab w:val="num" w:pos="380"/>
              </w:tabs>
              <w:overflowPunct w:val="0"/>
              <w:ind w:left="374"/>
              <w:textAlignment w:val="baseline"/>
            </w:pPr>
            <w:r w:rsidRPr="008968A5">
              <w:t>No. I can confirm the test result as positive.</w:t>
            </w:r>
          </w:p>
          <w:p w14:paraId="009E7BB5" w14:textId="77777777" w:rsidR="00F4742E" w:rsidRPr="008968A5" w:rsidRDefault="00F4742E" w:rsidP="00C57945">
            <w:pPr>
              <w:keepNext/>
              <w:keepLines/>
              <w:numPr>
                <w:ilvl w:val="0"/>
                <w:numId w:val="3"/>
              </w:numPr>
              <w:tabs>
                <w:tab w:val="num" w:pos="380"/>
              </w:tabs>
              <w:overflowPunct w:val="0"/>
              <w:ind w:left="374"/>
              <w:textAlignment w:val="baseline"/>
            </w:pPr>
            <w:r>
              <w:t>Other:</w:t>
            </w:r>
          </w:p>
        </w:tc>
        <w:tc>
          <w:tcPr>
            <w:tcW w:w="2259" w:type="pct"/>
          </w:tcPr>
          <w:p w14:paraId="5AFC8BD2" w14:textId="5C9C6C5E" w:rsidR="00F4742E" w:rsidRPr="008968A5" w:rsidRDefault="00F4742E" w:rsidP="0074729A">
            <w:r>
              <w:t>§ </w:t>
            </w:r>
            <w:r w:rsidRPr="008968A5">
              <w:t>26.185 (j)(2) states:</w:t>
            </w:r>
          </w:p>
          <w:p w14:paraId="258CD28E" w14:textId="2F779FB8" w:rsidR="00F4742E" w:rsidRPr="008968A5" w:rsidRDefault="00F4742E" w:rsidP="0074729A">
            <w:r w:rsidRPr="008968A5">
              <w:t xml:space="preserve">“If the MRO determines that there is no legitimate medical explanation for a positive confirmatory test result for drugs other than </w:t>
            </w:r>
            <w:ins w:id="626" w:author="Author">
              <w:r w:rsidR="00A27072">
                <w:t>opioids</w:t>
              </w:r>
            </w:ins>
            <w:r w:rsidRPr="008968A5">
              <w:t xml:space="preserve"> that are commonly prescribed or included in over-the-counter preparations (e.g., benzodiazepines in the first case, barbiturates in the second) and are listed in the licensee’s or other entity’s panel of substances to be tested, </w:t>
            </w:r>
            <w:r w:rsidRPr="00E373B5">
              <w:t>the MRO shall determine whether there is clinical evidence, in addition to the positive confirmatory test result, of abuse</w:t>
            </w:r>
            <w:r w:rsidRPr="008968A5">
              <w:t xml:space="preserve"> of any of these substances or their derivatives.”</w:t>
            </w:r>
          </w:p>
        </w:tc>
      </w:tr>
      <w:tr w:rsidR="00D85A08" w:rsidRPr="008968A5" w14:paraId="745C6B16" w14:textId="77777777" w:rsidTr="0087062A">
        <w:trPr>
          <w:cantSplit/>
          <w:trHeight w:val="103"/>
        </w:trPr>
        <w:tc>
          <w:tcPr>
            <w:tcW w:w="317" w:type="pct"/>
          </w:tcPr>
          <w:p w14:paraId="255AC4EC" w14:textId="7A1CC5B9" w:rsidR="00F4742E" w:rsidRPr="003905C5" w:rsidRDefault="00F4742E" w:rsidP="00496144">
            <w:pPr>
              <w:jc w:val="center"/>
            </w:pPr>
            <w:r w:rsidRPr="003905C5">
              <w:lastRenderedPageBreak/>
              <w:t>D1</w:t>
            </w:r>
            <w:ins w:id="627" w:author="Author">
              <w:r w:rsidR="00A27072" w:rsidRPr="003905C5">
                <w:t>4</w:t>
              </w:r>
            </w:ins>
          </w:p>
        </w:tc>
        <w:tc>
          <w:tcPr>
            <w:tcW w:w="956" w:type="pct"/>
          </w:tcPr>
          <w:p w14:paraId="2641565F" w14:textId="7BA91F3D" w:rsidR="00F4742E" w:rsidRPr="008968A5" w:rsidRDefault="00F4742E" w:rsidP="00D85A08">
            <w:pPr>
              <w:pStyle w:val="BodyText-table"/>
            </w:pPr>
            <w:r w:rsidRPr="008968A5">
              <w:t>What</w:t>
            </w:r>
            <w:r w:rsidR="00695BD7">
              <w:t xml:space="preserve"> do you do as the </w:t>
            </w:r>
            <w:r w:rsidRPr="008968A5">
              <w:t xml:space="preserve">MRO </w:t>
            </w:r>
            <w:r w:rsidR="00695BD7">
              <w:t xml:space="preserve">if you </w:t>
            </w:r>
            <w:r w:rsidRPr="008968A5">
              <w:t>determine that a donor has used another individual’s prescription medication</w:t>
            </w:r>
            <w:r w:rsidRPr="008968A5">
              <w:rPr>
                <w:rFonts w:cs="Arial"/>
              </w:rPr>
              <w:t>?</w:t>
            </w:r>
            <w:r w:rsidR="0057322F">
              <w:rPr>
                <w:rFonts w:cs="Arial"/>
              </w:rPr>
              <w:t xml:space="preserve"> </w:t>
            </w:r>
          </w:p>
        </w:tc>
        <w:tc>
          <w:tcPr>
            <w:tcW w:w="1468" w:type="pct"/>
          </w:tcPr>
          <w:p w14:paraId="339B3CAD" w14:textId="77777777" w:rsidR="00F4742E" w:rsidRPr="008968A5" w:rsidRDefault="00F4742E" w:rsidP="00C57945">
            <w:pPr>
              <w:keepNext/>
              <w:keepLines/>
              <w:numPr>
                <w:ilvl w:val="0"/>
                <w:numId w:val="3"/>
              </w:numPr>
              <w:tabs>
                <w:tab w:val="num" w:pos="380"/>
              </w:tabs>
              <w:overflowPunct w:val="0"/>
              <w:ind w:left="374"/>
              <w:textAlignment w:val="baseline"/>
            </w:pPr>
            <w:r w:rsidRPr="008968A5">
              <w:t>If clinical evidence of drug abuse is found, report to the licensee that the donor has violated the FFD policy.</w:t>
            </w:r>
          </w:p>
          <w:p w14:paraId="65737B3B" w14:textId="77777777" w:rsidR="00F4742E" w:rsidRPr="008968A5" w:rsidRDefault="00F4742E" w:rsidP="00C57945">
            <w:pPr>
              <w:keepNext/>
              <w:keepLines/>
              <w:numPr>
                <w:ilvl w:val="0"/>
                <w:numId w:val="3"/>
              </w:numPr>
              <w:tabs>
                <w:tab w:val="num" w:pos="380"/>
              </w:tabs>
              <w:overflowPunct w:val="0"/>
              <w:ind w:left="374"/>
              <w:textAlignment w:val="baseline"/>
            </w:pPr>
            <w:r w:rsidRPr="008968A5">
              <w:t>If no clinical evidence of drug abuse is found, report to the licensee that the donor has misused a prescription medication.</w:t>
            </w:r>
          </w:p>
          <w:p w14:paraId="20E4E2A4" w14:textId="77777777" w:rsidR="00695BD7" w:rsidRDefault="00695BD7" w:rsidP="00C57945">
            <w:pPr>
              <w:keepNext/>
              <w:keepLines/>
              <w:numPr>
                <w:ilvl w:val="0"/>
                <w:numId w:val="3"/>
              </w:numPr>
              <w:tabs>
                <w:tab w:val="num" w:pos="380"/>
              </w:tabs>
              <w:overflowPunct w:val="0"/>
              <w:ind w:left="374"/>
              <w:textAlignment w:val="baseline"/>
            </w:pPr>
            <w:r>
              <w:t>All of the above.</w:t>
            </w:r>
          </w:p>
          <w:p w14:paraId="5E173148" w14:textId="13F6C24E" w:rsidR="00EA0C2E" w:rsidRPr="008968A5" w:rsidRDefault="00F4742E" w:rsidP="00C57945">
            <w:pPr>
              <w:keepNext/>
              <w:keepLines/>
              <w:numPr>
                <w:ilvl w:val="0"/>
                <w:numId w:val="3"/>
              </w:numPr>
              <w:tabs>
                <w:tab w:val="num" w:pos="380"/>
              </w:tabs>
              <w:overflowPunct w:val="0"/>
              <w:ind w:left="374"/>
              <w:textAlignment w:val="baseline"/>
            </w:pPr>
            <w:r>
              <w:t>Other:</w:t>
            </w:r>
          </w:p>
        </w:tc>
        <w:tc>
          <w:tcPr>
            <w:tcW w:w="2259" w:type="pct"/>
          </w:tcPr>
          <w:p w14:paraId="3ACA8993" w14:textId="084F5942" w:rsidR="00F4742E" w:rsidRPr="008968A5" w:rsidRDefault="00F4742E" w:rsidP="00EA0C2E">
            <w:r>
              <w:t>§ </w:t>
            </w:r>
            <w:r w:rsidRPr="008968A5">
              <w:t>26.185(j)(3) states:</w:t>
            </w:r>
            <w:r w:rsidR="0057322F">
              <w:t xml:space="preserve"> </w:t>
            </w:r>
          </w:p>
          <w:p w14:paraId="07AC343B" w14:textId="29D6FE30" w:rsidR="00F4742E" w:rsidRPr="008968A5" w:rsidRDefault="00F4742E" w:rsidP="004A2463">
            <w:r w:rsidRPr="008968A5">
              <w:t xml:space="preserve">“If the MRO determines that the donor has used another individual’s prescription medication, including a medication containing </w:t>
            </w:r>
            <w:ins w:id="628" w:author="Author">
              <w:r w:rsidR="00A27072">
                <w:t>opioids (i.e., morphine and/or codeine)</w:t>
              </w:r>
            </w:ins>
            <w:r w:rsidRPr="008968A5">
              <w:t xml:space="preserve">, and </w:t>
            </w:r>
            <w:r w:rsidRPr="004B61F6">
              <w:rPr>
                <w:u w:val="single"/>
              </w:rPr>
              <w:t>no clinical evidence of drug abuse is found</w:t>
            </w:r>
            <w:r w:rsidRPr="008968A5">
              <w:t xml:space="preserve">, the MRO shall report to the licensee or other entity that the donor has misused a prescription medication. </w:t>
            </w:r>
            <w:r>
              <w:t>I</w:t>
            </w:r>
            <w:r w:rsidRPr="008968A5">
              <w:t xml:space="preserve">f the MRO determines that the donor has used another individual’s prescription medication and </w:t>
            </w:r>
            <w:r w:rsidRPr="004B61F6">
              <w:rPr>
                <w:u w:val="single"/>
              </w:rPr>
              <w:t xml:space="preserve">clinical evidence of drug abuse is found, </w:t>
            </w:r>
            <w:r w:rsidRPr="008968A5">
              <w:t>the MRO shall report to the licensee that the donor has violated the FFD policy.”</w:t>
            </w:r>
          </w:p>
        </w:tc>
      </w:tr>
      <w:tr w:rsidR="00D85A08" w:rsidRPr="008968A5" w14:paraId="15674C2F" w14:textId="77777777" w:rsidTr="0087062A">
        <w:trPr>
          <w:cantSplit/>
          <w:trHeight w:val="103"/>
        </w:trPr>
        <w:tc>
          <w:tcPr>
            <w:tcW w:w="317" w:type="pct"/>
          </w:tcPr>
          <w:p w14:paraId="188518EA" w14:textId="009E22CF" w:rsidR="00F4742E" w:rsidRPr="003905C5" w:rsidRDefault="00F4742E" w:rsidP="00496144">
            <w:pPr>
              <w:jc w:val="center"/>
            </w:pPr>
            <w:r w:rsidRPr="003905C5">
              <w:t>D1</w:t>
            </w:r>
            <w:ins w:id="629" w:author="Author">
              <w:r w:rsidR="00A27072" w:rsidRPr="003905C5">
                <w:t>5</w:t>
              </w:r>
            </w:ins>
          </w:p>
        </w:tc>
        <w:tc>
          <w:tcPr>
            <w:tcW w:w="956" w:type="pct"/>
          </w:tcPr>
          <w:p w14:paraId="007B53AF" w14:textId="34A91DEA" w:rsidR="00F4742E" w:rsidRPr="008968A5" w:rsidRDefault="00695BD7" w:rsidP="0074729A">
            <w:r>
              <w:t xml:space="preserve">Could </w:t>
            </w:r>
            <w:ins w:id="630" w:author="Author">
              <w:r w:rsidR="00A27072">
                <w:t xml:space="preserve">the </w:t>
              </w:r>
            </w:ins>
            <w:r>
              <w:t xml:space="preserve">use of a medication from a foreign country support </w:t>
            </w:r>
            <w:r w:rsidR="00F4742E" w:rsidRPr="008968A5">
              <w:t xml:space="preserve">a legitimate medical explanation for a positive confirmatory test result for </w:t>
            </w:r>
            <w:ins w:id="631" w:author="Author">
              <w:r w:rsidR="00A27072">
                <w:t>opioids</w:t>
              </w:r>
            </w:ins>
            <w:r w:rsidR="00F4742E" w:rsidRPr="008968A5">
              <w:t xml:space="preserve"> or prescription or over-the-counter medications? </w:t>
            </w:r>
          </w:p>
        </w:tc>
        <w:tc>
          <w:tcPr>
            <w:tcW w:w="1468" w:type="pct"/>
          </w:tcPr>
          <w:p w14:paraId="16461BFF" w14:textId="77777777" w:rsidR="00F4742E" w:rsidRPr="008968A5" w:rsidRDefault="00F4742E" w:rsidP="00C57945">
            <w:pPr>
              <w:keepNext/>
              <w:keepLines/>
              <w:numPr>
                <w:ilvl w:val="0"/>
                <w:numId w:val="3"/>
              </w:numPr>
              <w:tabs>
                <w:tab w:val="num" w:pos="380"/>
              </w:tabs>
              <w:overflowPunct w:val="0"/>
              <w:ind w:left="374"/>
              <w:textAlignment w:val="baseline"/>
            </w:pPr>
            <w:r w:rsidRPr="008968A5">
              <w:t>Yes.</w:t>
            </w:r>
          </w:p>
          <w:p w14:paraId="1AACBAB1" w14:textId="77777777" w:rsidR="00F4742E" w:rsidRPr="008968A5" w:rsidRDefault="00F4742E" w:rsidP="00C57945">
            <w:pPr>
              <w:keepNext/>
              <w:keepLines/>
              <w:numPr>
                <w:ilvl w:val="0"/>
                <w:numId w:val="3"/>
              </w:numPr>
              <w:tabs>
                <w:tab w:val="num" w:pos="380"/>
              </w:tabs>
              <w:overflowPunct w:val="0"/>
              <w:ind w:left="374"/>
              <w:textAlignment w:val="baseline"/>
            </w:pPr>
            <w:r w:rsidRPr="008968A5">
              <w:t>No.</w:t>
            </w:r>
          </w:p>
          <w:p w14:paraId="6F82C7FD" w14:textId="77777777" w:rsidR="00F4742E" w:rsidRPr="008968A5" w:rsidRDefault="00F4742E" w:rsidP="00C57945">
            <w:pPr>
              <w:keepNext/>
              <w:keepLines/>
              <w:numPr>
                <w:ilvl w:val="0"/>
                <w:numId w:val="3"/>
              </w:numPr>
              <w:tabs>
                <w:tab w:val="num" w:pos="380"/>
              </w:tabs>
              <w:overflowPunct w:val="0"/>
              <w:ind w:left="374"/>
              <w:textAlignment w:val="baseline"/>
            </w:pPr>
            <w:r>
              <w:t>Other:</w:t>
            </w:r>
          </w:p>
        </w:tc>
        <w:tc>
          <w:tcPr>
            <w:tcW w:w="2259" w:type="pct"/>
          </w:tcPr>
          <w:p w14:paraId="073F3980" w14:textId="671FDB4B" w:rsidR="00F4742E" w:rsidRPr="008968A5" w:rsidRDefault="00F4742E" w:rsidP="00EA0C2E">
            <w:r>
              <w:t>§ </w:t>
            </w:r>
            <w:r w:rsidRPr="008968A5">
              <w:t>26.185(j)(4) states:</w:t>
            </w:r>
          </w:p>
          <w:p w14:paraId="1F8D93AE" w14:textId="784A3ECC" w:rsidR="00F4742E" w:rsidRPr="008968A5" w:rsidRDefault="00F4742E" w:rsidP="005A389B">
            <w:r w:rsidRPr="008968A5">
              <w:t xml:space="preserve">“In determining whether a legitimate medical explanation exists for a positive confirmatory test result for </w:t>
            </w:r>
            <w:ins w:id="632" w:author="Author">
              <w:r w:rsidR="00A27072">
                <w:t>opioids</w:t>
              </w:r>
            </w:ins>
            <w:r w:rsidRPr="008968A5">
              <w:t xml:space="preserve"> or prescription or over-the-counter medications, </w:t>
            </w:r>
            <w:r w:rsidRPr="004B61F6">
              <w:rPr>
                <w:u w:val="single"/>
              </w:rPr>
              <w:t>the MRO may consider the use of a medication from a foreign country</w:t>
            </w:r>
            <w:r w:rsidRPr="008968A5">
              <w:t>.”</w:t>
            </w:r>
          </w:p>
        </w:tc>
      </w:tr>
      <w:tr w:rsidR="00D85A08" w:rsidRPr="008968A5" w14:paraId="205FA379" w14:textId="77777777" w:rsidTr="0087062A">
        <w:trPr>
          <w:cantSplit/>
          <w:trHeight w:val="103"/>
        </w:trPr>
        <w:tc>
          <w:tcPr>
            <w:tcW w:w="317" w:type="pct"/>
          </w:tcPr>
          <w:p w14:paraId="36E275F9" w14:textId="4263C943" w:rsidR="00F4742E" w:rsidRPr="003905C5" w:rsidRDefault="00F4742E" w:rsidP="00306C0D">
            <w:pPr>
              <w:jc w:val="center"/>
            </w:pPr>
            <w:r w:rsidRPr="003905C5">
              <w:lastRenderedPageBreak/>
              <w:t>D1</w:t>
            </w:r>
            <w:ins w:id="633" w:author="Author">
              <w:r w:rsidR="00A27072" w:rsidRPr="003905C5">
                <w:t>6</w:t>
              </w:r>
            </w:ins>
          </w:p>
        </w:tc>
        <w:tc>
          <w:tcPr>
            <w:tcW w:w="956" w:type="pct"/>
          </w:tcPr>
          <w:p w14:paraId="28D4B590" w14:textId="58EA992C" w:rsidR="00F4742E" w:rsidRPr="008968A5" w:rsidRDefault="00F4742E" w:rsidP="00306C0D">
            <w:r w:rsidRPr="008968A5">
              <w:t xml:space="preserve">In determining whether a legitimate medical explanation exists for a positive confirmatory test result for </w:t>
            </w:r>
            <w:ins w:id="634" w:author="Author">
              <w:r w:rsidR="00A27072">
                <w:t>opioids</w:t>
              </w:r>
            </w:ins>
            <w:r w:rsidRPr="008968A5">
              <w:t xml:space="preserve"> or prescription or over</w:t>
            </w:r>
            <w:r w:rsidR="00E92B50">
              <w:noBreakHyphen/>
            </w:r>
            <w:r w:rsidRPr="008968A5">
              <w:t>the-counter medications, what principles should you adhere to when considering the use of a medication from a foreign country?</w:t>
            </w:r>
          </w:p>
        </w:tc>
        <w:tc>
          <w:tcPr>
            <w:tcW w:w="1468" w:type="pct"/>
          </w:tcPr>
          <w:p w14:paraId="03462291" w14:textId="77777777" w:rsidR="00F4742E" w:rsidRPr="008968A5" w:rsidRDefault="00F4742E" w:rsidP="00306C0D">
            <w:pPr>
              <w:numPr>
                <w:ilvl w:val="0"/>
                <w:numId w:val="3"/>
              </w:numPr>
              <w:tabs>
                <w:tab w:val="num" w:pos="380"/>
              </w:tabs>
              <w:overflowPunct w:val="0"/>
              <w:ind w:left="374"/>
              <w:textAlignment w:val="baseline"/>
            </w:pPr>
            <w:r w:rsidRPr="008968A5">
              <w:t>There can be a legitimate medical explanation only with respect to a drug that is obtained legally in a foreign country.</w:t>
            </w:r>
          </w:p>
          <w:p w14:paraId="34A8D291" w14:textId="4C2CAD6D" w:rsidR="00F4742E" w:rsidRPr="008968A5" w:rsidRDefault="00F4742E" w:rsidP="00306C0D">
            <w:pPr>
              <w:numPr>
                <w:ilvl w:val="0"/>
                <w:numId w:val="3"/>
              </w:numPr>
              <w:tabs>
                <w:tab w:val="num" w:pos="380"/>
              </w:tabs>
              <w:overflowPunct w:val="0"/>
              <w:ind w:left="374"/>
              <w:textAlignment w:val="baseline"/>
            </w:pPr>
            <w:r w:rsidRPr="008968A5">
              <w:t>There can be a legitimate medical explanation only with respect to a drug that has a legitimate medical use.</w:t>
            </w:r>
          </w:p>
          <w:p w14:paraId="4BA2DFDE" w14:textId="77777777" w:rsidR="00F4742E" w:rsidRPr="008968A5" w:rsidRDefault="00F4742E" w:rsidP="00306C0D">
            <w:pPr>
              <w:numPr>
                <w:ilvl w:val="0"/>
                <w:numId w:val="3"/>
              </w:numPr>
              <w:tabs>
                <w:tab w:val="num" w:pos="380"/>
              </w:tabs>
              <w:overflowPunct w:val="0"/>
              <w:ind w:left="374"/>
              <w:textAlignment w:val="baseline"/>
            </w:pPr>
            <w:r w:rsidRPr="008968A5">
              <w:t>Use of the drug can form the basis of a legitimate medical explanation only if it is used consistently with its proper and intended medical purpose.</w:t>
            </w:r>
          </w:p>
          <w:p w14:paraId="4273144D" w14:textId="77777777" w:rsidR="00F4742E" w:rsidRPr="008968A5" w:rsidRDefault="00F4742E" w:rsidP="00306C0D">
            <w:pPr>
              <w:numPr>
                <w:ilvl w:val="0"/>
                <w:numId w:val="3"/>
              </w:numPr>
              <w:tabs>
                <w:tab w:val="num" w:pos="380"/>
              </w:tabs>
              <w:overflowPunct w:val="0"/>
              <w:ind w:left="374"/>
              <w:textAlignment w:val="baseline"/>
            </w:pPr>
            <w:r w:rsidRPr="008968A5">
              <w:t>All of the above.</w:t>
            </w:r>
          </w:p>
          <w:p w14:paraId="53DEA0D8" w14:textId="77777777" w:rsidR="00F4742E" w:rsidRDefault="00F4742E" w:rsidP="00306C0D">
            <w:pPr>
              <w:numPr>
                <w:ilvl w:val="0"/>
                <w:numId w:val="3"/>
              </w:numPr>
              <w:tabs>
                <w:tab w:val="num" w:pos="380"/>
              </w:tabs>
              <w:overflowPunct w:val="0"/>
              <w:ind w:left="374"/>
              <w:textAlignment w:val="baseline"/>
            </w:pPr>
            <w:r>
              <w:t>Other:</w:t>
            </w:r>
          </w:p>
          <w:p w14:paraId="4A57DFCE" w14:textId="77777777" w:rsidR="00F4742E" w:rsidRPr="008968A5" w:rsidRDefault="00F4742E" w:rsidP="00306C0D">
            <w:pPr>
              <w:overflowPunct w:val="0"/>
              <w:spacing w:after="60"/>
              <w:textAlignment w:val="baseline"/>
            </w:pPr>
          </w:p>
        </w:tc>
        <w:tc>
          <w:tcPr>
            <w:tcW w:w="2259" w:type="pct"/>
          </w:tcPr>
          <w:p w14:paraId="2831C232" w14:textId="69061EFD" w:rsidR="00F4742E" w:rsidRPr="003B2806" w:rsidRDefault="00F4742E" w:rsidP="00306C0D">
            <w:r>
              <w:t>§ </w:t>
            </w:r>
            <w:r w:rsidRPr="003B2806">
              <w:t>26.185(j)(4) states:</w:t>
            </w:r>
            <w:r w:rsidR="0057322F">
              <w:t xml:space="preserve"> </w:t>
            </w:r>
          </w:p>
          <w:p w14:paraId="17F3C245" w14:textId="3A462299" w:rsidR="00F4742E" w:rsidRPr="00C44AEC" w:rsidRDefault="00F4742E" w:rsidP="00306C0D">
            <w:r w:rsidRPr="00C44AEC">
              <w:t>“The MRO shall exercise professional judgment consistently with the following principles:</w:t>
            </w:r>
          </w:p>
          <w:p w14:paraId="7D709D31" w14:textId="77777777" w:rsidR="00F4742E" w:rsidRPr="003B2806" w:rsidRDefault="00F4742E" w:rsidP="00306C0D">
            <w:r w:rsidRPr="003B2806">
              <w:t>(i) There can be a legitimate medical explanation only with respect to a drug that is obtained legally in a foreign country;</w:t>
            </w:r>
          </w:p>
          <w:p w14:paraId="644B4F9E" w14:textId="77777777" w:rsidR="00F4742E" w:rsidRPr="008968A5" w:rsidRDefault="00F4742E" w:rsidP="00306C0D">
            <w:r w:rsidRPr="003B2806">
              <w:t>(ii) There can be a legitimate medical explanation only with respect to a drug that has a legitimate medical use. Use of a drug of abuse (e.g., heroin, PCP) or any other substance</w:t>
            </w:r>
            <w:r w:rsidRPr="008968A5">
              <w:t xml:space="preserve"> that cannot be viewed as having a legitimate medical use can never be the basis for a legitimate medical explanation, even if the drug is obtained legally in a foreign country; and</w:t>
            </w:r>
          </w:p>
          <w:p w14:paraId="30935CE6" w14:textId="4311FDF0" w:rsidR="00F4742E" w:rsidRPr="008968A5" w:rsidRDefault="00F4742E" w:rsidP="00306C0D">
            <w:r w:rsidRPr="008968A5">
              <w:t>(iii) Use of the drug can form the basis of a legitimate medical explanation only if it is used consistently with its proper and intended medical purpose.”</w:t>
            </w:r>
          </w:p>
        </w:tc>
      </w:tr>
      <w:tr w:rsidR="00D85A08" w:rsidRPr="008968A5" w14:paraId="0A566A94" w14:textId="77777777" w:rsidTr="0087062A">
        <w:trPr>
          <w:cantSplit/>
          <w:trHeight w:val="103"/>
        </w:trPr>
        <w:tc>
          <w:tcPr>
            <w:tcW w:w="317" w:type="pct"/>
          </w:tcPr>
          <w:p w14:paraId="100F0A1D" w14:textId="31C904AD" w:rsidR="00F4742E" w:rsidRPr="003905C5" w:rsidRDefault="00F4742E" w:rsidP="00496144">
            <w:pPr>
              <w:keepNext/>
              <w:keepLines/>
              <w:jc w:val="center"/>
            </w:pPr>
            <w:r w:rsidRPr="003905C5">
              <w:lastRenderedPageBreak/>
              <w:t>D1</w:t>
            </w:r>
            <w:ins w:id="635" w:author="Author">
              <w:r w:rsidR="00A27072" w:rsidRPr="003905C5">
                <w:t>7</w:t>
              </w:r>
            </w:ins>
          </w:p>
        </w:tc>
        <w:tc>
          <w:tcPr>
            <w:tcW w:w="956" w:type="pct"/>
          </w:tcPr>
          <w:p w14:paraId="251D706B" w14:textId="2447B8AE" w:rsidR="00F4742E" w:rsidRPr="008968A5" w:rsidRDefault="00F4742E" w:rsidP="0074729A">
            <w:pPr>
              <w:keepNext/>
              <w:keepLines/>
            </w:pPr>
            <w:r w:rsidRPr="008968A5">
              <w:t xml:space="preserve">In determining whether a legitimate medical explanation </w:t>
            </w:r>
            <w:r w:rsidR="00AE57ED">
              <w:t xml:space="preserve">exists </w:t>
            </w:r>
            <w:r w:rsidRPr="008968A5">
              <w:t>for</w:t>
            </w:r>
            <w:r w:rsidR="00AE57ED">
              <w:t xml:space="preserve"> a positive confirmatory drug test result</w:t>
            </w:r>
            <w:r w:rsidRPr="008968A5">
              <w:t xml:space="preserve">, may </w:t>
            </w:r>
            <w:r w:rsidR="00C9174B">
              <w:t>the MRO</w:t>
            </w:r>
            <w:r w:rsidRPr="008968A5">
              <w:t xml:space="preserve"> consider </w:t>
            </w:r>
            <w:r w:rsidR="00AE57ED">
              <w:t xml:space="preserve">the </w:t>
            </w:r>
            <w:r w:rsidRPr="008968A5">
              <w:t xml:space="preserve">consumption of food products, supplements, or other preparations containing substances that may result in </w:t>
            </w:r>
            <w:r w:rsidR="00AE57ED">
              <w:t xml:space="preserve">the positive </w:t>
            </w:r>
            <w:r w:rsidRPr="008968A5">
              <w:t>result?</w:t>
            </w:r>
          </w:p>
        </w:tc>
        <w:tc>
          <w:tcPr>
            <w:tcW w:w="1468" w:type="pct"/>
          </w:tcPr>
          <w:p w14:paraId="756E7B7B" w14:textId="2ADFBB6F" w:rsidR="00F4742E" w:rsidRPr="008968A5" w:rsidRDefault="00F4742E" w:rsidP="00C57945">
            <w:pPr>
              <w:keepNext/>
              <w:keepLines/>
              <w:numPr>
                <w:ilvl w:val="0"/>
                <w:numId w:val="3"/>
              </w:numPr>
              <w:tabs>
                <w:tab w:val="num" w:pos="380"/>
              </w:tabs>
              <w:overflowPunct w:val="0"/>
              <w:ind w:left="374"/>
              <w:textAlignment w:val="baseline"/>
            </w:pPr>
            <w:r w:rsidRPr="008968A5">
              <w:t>No.</w:t>
            </w:r>
          </w:p>
          <w:p w14:paraId="2A8409E2" w14:textId="77777777" w:rsidR="00F4742E" w:rsidRPr="008968A5" w:rsidRDefault="00F4742E" w:rsidP="00C57945">
            <w:pPr>
              <w:keepNext/>
              <w:keepLines/>
              <w:numPr>
                <w:ilvl w:val="0"/>
                <w:numId w:val="3"/>
              </w:numPr>
              <w:tabs>
                <w:tab w:val="num" w:pos="380"/>
              </w:tabs>
              <w:overflowPunct w:val="0"/>
              <w:ind w:left="374"/>
              <w:textAlignment w:val="baseline"/>
            </w:pPr>
            <w:r w:rsidRPr="008968A5">
              <w:t>Yes.</w:t>
            </w:r>
          </w:p>
          <w:p w14:paraId="267BE1AB" w14:textId="77777777" w:rsidR="00F4742E" w:rsidRPr="008968A5" w:rsidRDefault="00F4742E" w:rsidP="00C57945">
            <w:pPr>
              <w:keepNext/>
              <w:keepLines/>
              <w:numPr>
                <w:ilvl w:val="0"/>
                <w:numId w:val="3"/>
              </w:numPr>
              <w:tabs>
                <w:tab w:val="num" w:pos="380"/>
              </w:tabs>
              <w:overflowPunct w:val="0"/>
              <w:ind w:left="374"/>
              <w:textAlignment w:val="baseline"/>
            </w:pPr>
            <w:r>
              <w:t>Other:</w:t>
            </w:r>
          </w:p>
        </w:tc>
        <w:tc>
          <w:tcPr>
            <w:tcW w:w="2259" w:type="pct"/>
          </w:tcPr>
          <w:p w14:paraId="798D2A4B" w14:textId="64265DE6" w:rsidR="00F4742E" w:rsidRPr="008968A5" w:rsidRDefault="00F4742E" w:rsidP="005A389B">
            <w:pPr>
              <w:keepNext/>
              <w:keepLines/>
            </w:pPr>
            <w:r>
              <w:t>§ </w:t>
            </w:r>
            <w:r w:rsidRPr="008968A5">
              <w:t>26.185(j)(5) states:</w:t>
            </w:r>
            <w:r w:rsidR="0057322F">
              <w:t xml:space="preserve"> </w:t>
            </w:r>
          </w:p>
          <w:p w14:paraId="379C82E5" w14:textId="26B4B624" w:rsidR="00F4742E" w:rsidRPr="008968A5" w:rsidRDefault="00F4742E" w:rsidP="004A2463">
            <w:pPr>
              <w:keepNext/>
              <w:keepLines/>
            </w:pPr>
            <w:r w:rsidRPr="008968A5">
              <w:t>“The MRO may not consider consumption of food products, supplements, or other preparations containing substances that may result in a positive confirmatory drug test result, including, but not limited to supplements containing hemp products or coca leaf tea, as a legitimate medical explanation for the presence of drugs or drug metabolites in the urine specimen above the cutoff levels specified in</w:t>
            </w:r>
            <w:r>
              <w:t xml:space="preserve"> § </w:t>
            </w:r>
            <w:r w:rsidRPr="008968A5">
              <w:t>26.163 or a licensee’s or other entity’s more stringent cutoff levels.”</w:t>
            </w:r>
          </w:p>
        </w:tc>
      </w:tr>
      <w:tr w:rsidR="00D85A08" w:rsidRPr="008968A5" w14:paraId="4C9DFD0F" w14:textId="77777777" w:rsidTr="0087062A">
        <w:trPr>
          <w:cantSplit/>
          <w:trHeight w:val="103"/>
        </w:trPr>
        <w:tc>
          <w:tcPr>
            <w:tcW w:w="317" w:type="pct"/>
          </w:tcPr>
          <w:p w14:paraId="30436C02" w14:textId="241F5071" w:rsidR="00F4742E" w:rsidRPr="003905C5" w:rsidRDefault="00F4742E" w:rsidP="00496144">
            <w:pPr>
              <w:keepNext/>
              <w:keepLines/>
              <w:jc w:val="center"/>
            </w:pPr>
            <w:r w:rsidRPr="003905C5">
              <w:t>D1</w:t>
            </w:r>
            <w:ins w:id="636" w:author="Author">
              <w:r w:rsidR="00A27072" w:rsidRPr="003905C5">
                <w:t>8</w:t>
              </w:r>
            </w:ins>
          </w:p>
        </w:tc>
        <w:tc>
          <w:tcPr>
            <w:tcW w:w="956" w:type="pct"/>
          </w:tcPr>
          <w:p w14:paraId="2272A3C3" w14:textId="0D609E6E" w:rsidR="00F4742E" w:rsidRPr="008968A5" w:rsidRDefault="00F4742E" w:rsidP="0074729A">
            <w:pPr>
              <w:keepNext/>
              <w:keepLines/>
            </w:pPr>
            <w:r w:rsidRPr="008968A5">
              <w:t>In determining whether a legitimate medical explanation for a positive confirmatory test result exists, may</w:t>
            </w:r>
            <w:r w:rsidR="00C9174B">
              <w:t xml:space="preserve"> the MRO</w:t>
            </w:r>
            <w:r w:rsidRPr="008968A5">
              <w:t xml:space="preserve"> consider the use of any Schedule I </w:t>
            </w:r>
            <w:r w:rsidR="00C9174B">
              <w:t>drug (i.e., listed in</w:t>
            </w:r>
            <w:r w:rsidRPr="008968A5">
              <w:t xml:space="preserve"> </w:t>
            </w:r>
            <w:r w:rsidR="0026251F">
              <w:t>section</w:t>
            </w:r>
            <w:r w:rsidRPr="008968A5">
              <w:t xml:space="preserve"> 202 of the Controlled Substances Act [21</w:t>
            </w:r>
            <w:r>
              <w:t> U.S.C. </w:t>
            </w:r>
            <w:r w:rsidRPr="008968A5">
              <w:t>812]</w:t>
            </w:r>
            <w:r w:rsidR="00C9174B">
              <w:t>)</w:t>
            </w:r>
            <w:r w:rsidRPr="008968A5">
              <w:t>?</w:t>
            </w:r>
          </w:p>
        </w:tc>
        <w:tc>
          <w:tcPr>
            <w:tcW w:w="1468" w:type="pct"/>
          </w:tcPr>
          <w:p w14:paraId="23014389" w14:textId="77777777" w:rsidR="00F4742E" w:rsidRPr="008968A5" w:rsidRDefault="00F4742E" w:rsidP="00C57945">
            <w:pPr>
              <w:keepNext/>
              <w:keepLines/>
              <w:numPr>
                <w:ilvl w:val="0"/>
                <w:numId w:val="3"/>
              </w:numPr>
              <w:tabs>
                <w:tab w:val="num" w:pos="380"/>
              </w:tabs>
              <w:overflowPunct w:val="0"/>
              <w:ind w:left="374"/>
              <w:textAlignment w:val="baseline"/>
            </w:pPr>
            <w:r w:rsidRPr="008968A5">
              <w:t>No.</w:t>
            </w:r>
          </w:p>
          <w:p w14:paraId="0288B47E" w14:textId="77777777" w:rsidR="00F4742E" w:rsidRPr="008968A5" w:rsidRDefault="00F4742E" w:rsidP="00C57945">
            <w:pPr>
              <w:keepNext/>
              <w:keepLines/>
              <w:numPr>
                <w:ilvl w:val="0"/>
                <w:numId w:val="3"/>
              </w:numPr>
              <w:tabs>
                <w:tab w:val="num" w:pos="380"/>
              </w:tabs>
              <w:overflowPunct w:val="0"/>
              <w:ind w:left="374"/>
              <w:textAlignment w:val="baseline"/>
            </w:pPr>
            <w:r w:rsidRPr="008968A5">
              <w:t xml:space="preserve">Yes, if the drug </w:t>
            </w:r>
            <w:r>
              <w:t>was</w:t>
            </w:r>
            <w:r w:rsidRPr="008968A5">
              <w:t xml:space="preserve"> legally prescribed and used under State law.</w:t>
            </w:r>
          </w:p>
          <w:p w14:paraId="5180F175" w14:textId="77777777" w:rsidR="00F4742E" w:rsidRPr="008968A5" w:rsidRDefault="00F4742E" w:rsidP="00C57945">
            <w:pPr>
              <w:keepNext/>
              <w:keepLines/>
              <w:numPr>
                <w:ilvl w:val="0"/>
                <w:numId w:val="3"/>
              </w:numPr>
              <w:tabs>
                <w:tab w:val="num" w:pos="380"/>
              </w:tabs>
              <w:overflowPunct w:val="0"/>
              <w:ind w:left="374"/>
              <w:textAlignment w:val="baseline"/>
            </w:pPr>
            <w:r>
              <w:t>Other:</w:t>
            </w:r>
          </w:p>
        </w:tc>
        <w:tc>
          <w:tcPr>
            <w:tcW w:w="2259" w:type="pct"/>
          </w:tcPr>
          <w:p w14:paraId="5ABBEB5F" w14:textId="2EED32D2" w:rsidR="00F4742E" w:rsidRPr="008968A5" w:rsidRDefault="00F4742E" w:rsidP="005A389B">
            <w:pPr>
              <w:keepNext/>
              <w:keepLines/>
            </w:pPr>
            <w:r>
              <w:t>§ </w:t>
            </w:r>
            <w:r w:rsidRPr="008968A5">
              <w:t>26.185(j)(6) states:</w:t>
            </w:r>
            <w:r w:rsidR="0057322F">
              <w:t xml:space="preserve"> </w:t>
            </w:r>
          </w:p>
          <w:p w14:paraId="7641927F" w14:textId="44B447A5" w:rsidR="00F4742E" w:rsidRPr="008968A5" w:rsidRDefault="00F4742E" w:rsidP="004A2463">
            <w:pPr>
              <w:keepNext/>
              <w:keepLines/>
            </w:pPr>
            <w:r w:rsidRPr="008968A5">
              <w:t xml:space="preserve">“The MRO may not consider the use of any drug contained in Schedule I of </w:t>
            </w:r>
            <w:r w:rsidR="0026251F">
              <w:t>section</w:t>
            </w:r>
            <w:r w:rsidRPr="008968A5">
              <w:t xml:space="preserve"> 202 of the Controlled Substances Act [21 U.S.C. 812] as a legitimate medical explanation for a positive confirmatory drug test result, even if the drug may be legally prescribed and used under State law.”</w:t>
            </w:r>
          </w:p>
        </w:tc>
      </w:tr>
      <w:tr w:rsidR="00D85A08" w:rsidRPr="008968A5" w14:paraId="2DC74C5B" w14:textId="77777777" w:rsidTr="0087062A">
        <w:trPr>
          <w:cantSplit/>
          <w:trHeight w:val="103"/>
        </w:trPr>
        <w:tc>
          <w:tcPr>
            <w:tcW w:w="317" w:type="pct"/>
            <w:tcBorders>
              <w:bottom w:val="single" w:sz="6" w:space="0" w:color="auto"/>
            </w:tcBorders>
          </w:tcPr>
          <w:p w14:paraId="64020A14" w14:textId="3CE7F86B" w:rsidR="00F4742E" w:rsidRPr="003905C5" w:rsidRDefault="00F4742E" w:rsidP="00496144">
            <w:pPr>
              <w:keepNext/>
              <w:keepLines/>
              <w:jc w:val="center"/>
            </w:pPr>
            <w:r w:rsidRPr="003905C5">
              <w:lastRenderedPageBreak/>
              <w:t>D1</w:t>
            </w:r>
            <w:ins w:id="637" w:author="Author">
              <w:r w:rsidR="00AD7CB6" w:rsidRPr="003905C5">
                <w:t>9</w:t>
              </w:r>
            </w:ins>
          </w:p>
        </w:tc>
        <w:tc>
          <w:tcPr>
            <w:tcW w:w="956" w:type="pct"/>
            <w:tcBorders>
              <w:bottom w:val="single" w:sz="6" w:space="0" w:color="auto"/>
            </w:tcBorders>
          </w:tcPr>
          <w:p w14:paraId="3D49951B" w14:textId="22205CF3" w:rsidR="00F4742E" w:rsidRPr="008968A5" w:rsidRDefault="00F4742E" w:rsidP="00776D49">
            <w:pPr>
              <w:keepNext/>
              <w:keepLines/>
              <w:tabs>
                <w:tab w:val="left" w:pos="8568"/>
              </w:tabs>
            </w:pPr>
            <w:r w:rsidRPr="008968A5">
              <w:t>If you determine a legitimate medical explanation exists for a positive drug test result, what actions must you take?</w:t>
            </w:r>
            <w:r w:rsidR="0057322F">
              <w:t xml:space="preserve"> </w:t>
            </w:r>
          </w:p>
        </w:tc>
        <w:tc>
          <w:tcPr>
            <w:tcW w:w="1468" w:type="pct"/>
            <w:tcBorders>
              <w:bottom w:val="single" w:sz="6" w:space="0" w:color="auto"/>
            </w:tcBorders>
          </w:tcPr>
          <w:p w14:paraId="4AE9FF9B" w14:textId="77777777" w:rsidR="00F4742E" w:rsidRPr="008968A5" w:rsidRDefault="00F4742E" w:rsidP="00C57945">
            <w:pPr>
              <w:keepNext/>
              <w:keepLines/>
              <w:numPr>
                <w:ilvl w:val="0"/>
                <w:numId w:val="3"/>
              </w:numPr>
              <w:tabs>
                <w:tab w:val="num" w:pos="380"/>
              </w:tabs>
              <w:overflowPunct w:val="0"/>
              <w:ind w:left="374"/>
              <w:textAlignment w:val="baseline"/>
            </w:pPr>
            <w:r w:rsidRPr="008968A5">
              <w:t>The MRO stated the three actions:</w:t>
            </w:r>
          </w:p>
          <w:p w14:paraId="0DFFAC23" w14:textId="77777777" w:rsidR="00F4742E" w:rsidRPr="008968A5" w:rsidRDefault="00F4742E" w:rsidP="00990AE1">
            <w:pPr>
              <w:keepNext/>
              <w:keepLines/>
              <w:numPr>
                <w:ilvl w:val="1"/>
                <w:numId w:val="23"/>
              </w:numPr>
              <w:overflowPunct w:val="0"/>
              <w:textAlignment w:val="baseline"/>
            </w:pPr>
            <w:r w:rsidRPr="008968A5">
              <w:t>Report to the licensee or other entity that no FFD policy violation has occurred.</w:t>
            </w:r>
          </w:p>
          <w:p w14:paraId="247B717D" w14:textId="77777777" w:rsidR="00F4742E" w:rsidRPr="008968A5" w:rsidRDefault="00F4742E" w:rsidP="00990AE1">
            <w:pPr>
              <w:keepNext/>
              <w:keepLines/>
              <w:numPr>
                <w:ilvl w:val="1"/>
                <w:numId w:val="23"/>
              </w:numPr>
              <w:overflowPunct w:val="0"/>
              <w:textAlignment w:val="baseline"/>
            </w:pPr>
            <w:r w:rsidRPr="008968A5">
              <w:t>Evaluate the positive confirmatory test result and medical explanation to determine if use of the drug and/or the medical condition poses a potential risk to public health and safety.</w:t>
            </w:r>
          </w:p>
          <w:p w14:paraId="2EBD99C9" w14:textId="77777777" w:rsidR="00F4742E" w:rsidRPr="008968A5" w:rsidRDefault="00F4742E" w:rsidP="00990AE1">
            <w:pPr>
              <w:keepNext/>
              <w:keepLines/>
              <w:numPr>
                <w:ilvl w:val="1"/>
                <w:numId w:val="23"/>
              </w:numPr>
              <w:overflowPunct w:val="0"/>
              <w:textAlignment w:val="baseline"/>
            </w:pPr>
            <w:r w:rsidRPr="008968A5">
              <w:t>If a risk to public health exists, ensure that a determination of fitness is performed.</w:t>
            </w:r>
          </w:p>
          <w:p w14:paraId="786EA1D3" w14:textId="2F916535" w:rsidR="00F4742E" w:rsidRPr="008968A5" w:rsidRDefault="00F4742E" w:rsidP="00AD7CB6">
            <w:pPr>
              <w:keepNext/>
              <w:keepLines/>
              <w:numPr>
                <w:ilvl w:val="0"/>
                <w:numId w:val="3"/>
              </w:numPr>
              <w:tabs>
                <w:tab w:val="num" w:pos="380"/>
              </w:tabs>
              <w:overflowPunct w:val="0"/>
              <w:ind w:left="374"/>
              <w:textAlignment w:val="baseline"/>
            </w:pPr>
            <w:r>
              <w:t>Other:</w:t>
            </w:r>
          </w:p>
        </w:tc>
        <w:tc>
          <w:tcPr>
            <w:tcW w:w="2259" w:type="pct"/>
            <w:tcBorders>
              <w:bottom w:val="single" w:sz="6" w:space="0" w:color="auto"/>
            </w:tcBorders>
          </w:tcPr>
          <w:p w14:paraId="47430F0B" w14:textId="74FB1B7C" w:rsidR="00F4742E" w:rsidRPr="008968A5" w:rsidRDefault="00F4742E" w:rsidP="000336AD">
            <w:pPr>
              <w:keepNext/>
              <w:keepLines/>
            </w:pPr>
            <w:r>
              <w:t>§ </w:t>
            </w:r>
            <w:r w:rsidRPr="008968A5">
              <w:t>26.185(k) states:</w:t>
            </w:r>
          </w:p>
          <w:p w14:paraId="3B725F85" w14:textId="26BBF3D7" w:rsidR="00F4742E" w:rsidRPr="008968A5" w:rsidRDefault="00F4742E" w:rsidP="000336AD">
            <w:pPr>
              <w:keepNext/>
              <w:keepLines/>
            </w:pPr>
            <w:r w:rsidRPr="008968A5">
              <w:t>“</w:t>
            </w:r>
            <w:ins w:id="638" w:author="Author">
              <w:r w:rsidR="00AD7CB6" w:rsidRPr="00D85A08">
                <w:t>Results consistent with legitimate drug use</w:t>
              </w:r>
            </w:ins>
            <w:r w:rsidR="009B1249" w:rsidRPr="00D85A08">
              <w:t xml:space="preserve">. </w:t>
            </w:r>
            <w:r w:rsidRPr="008968A5">
              <w:t>If the MRO determines that there is a legitimate medical explanation for a positive confirmatory drug test result, and that the use of a drug identified through testing was in the manner and at the dosage prescribed, and the results do not reflect a lack of reliability or trustworthiness, then the donor has not violated the licensee’s or other entity’s FFD policy. The MRO shall report to the licensee or other entity that no FFD policy violation has occurred. The MRO shall further evaluate the positive confirmatory test result and medical explanation to determine whether use of the drug and/or the medical condition poses a potential risk to public health and safety as a result of the individual being impaired while on duty.</w:t>
            </w:r>
            <w:r>
              <w:t xml:space="preserve"> </w:t>
            </w:r>
            <w:r w:rsidRPr="008968A5">
              <w:t>If the MRO determines that such a risk exists, he or she shall ensure that a determination of fitness is performed.”</w:t>
            </w:r>
          </w:p>
        </w:tc>
      </w:tr>
    </w:tbl>
    <w:p w14:paraId="51C90D22" w14:textId="77777777" w:rsidR="00F770F1" w:rsidRDefault="00F770F1" w:rsidP="00776D49"/>
    <w:p w14:paraId="2909B588" w14:textId="77777777" w:rsidR="00F770F1" w:rsidRDefault="00F770F1" w:rsidP="00776D49">
      <w:r>
        <w:br w:type="page"/>
      </w:r>
    </w:p>
    <w:p w14:paraId="7485F69F" w14:textId="77777777" w:rsidR="009D1829" w:rsidRDefault="009D1829" w:rsidP="00776D49"/>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000" w:firstRow="0" w:lastRow="0" w:firstColumn="0" w:lastColumn="0" w:noHBand="0" w:noVBand="0"/>
      </w:tblPr>
      <w:tblGrid>
        <w:gridCol w:w="770"/>
        <w:gridCol w:w="2545"/>
        <w:gridCol w:w="4231"/>
        <w:gridCol w:w="5384"/>
      </w:tblGrid>
      <w:tr w:rsidR="008E1786" w:rsidRPr="008968A5" w14:paraId="5DA2179D" w14:textId="77777777" w:rsidTr="001F14F1">
        <w:trPr>
          <w:cantSplit/>
          <w:tblHeader/>
        </w:trPr>
        <w:tc>
          <w:tcPr>
            <w:tcW w:w="5000" w:type="pct"/>
            <w:gridSpan w:val="4"/>
            <w:tcBorders>
              <w:top w:val="single" w:sz="6" w:space="0" w:color="auto"/>
              <w:bottom w:val="single" w:sz="6" w:space="0" w:color="auto"/>
            </w:tcBorders>
            <w:shd w:val="pct12" w:color="auto" w:fill="auto"/>
          </w:tcPr>
          <w:p w14:paraId="52533842" w14:textId="77777777" w:rsidR="008E1786" w:rsidRPr="00C35DC6" w:rsidRDefault="008E1786" w:rsidP="00496144">
            <w:pPr>
              <w:keepNext/>
              <w:keepLines/>
              <w:rPr>
                <w:highlight w:val="yellow"/>
              </w:rPr>
            </w:pPr>
            <w:r w:rsidRPr="00C35DC6">
              <w:t>E. Retesting an Aliquot of a Single Specimen or Split-Specimen Testing</w:t>
            </w:r>
          </w:p>
        </w:tc>
      </w:tr>
      <w:tr w:rsidR="00F4742E" w:rsidRPr="008968A5" w14:paraId="4313E93F" w14:textId="77777777" w:rsidTr="00C57945">
        <w:trPr>
          <w:cantSplit/>
          <w:trHeight w:val="282"/>
          <w:tblHeader/>
        </w:trPr>
        <w:tc>
          <w:tcPr>
            <w:tcW w:w="298" w:type="pct"/>
            <w:tcBorders>
              <w:top w:val="single" w:sz="6" w:space="0" w:color="auto"/>
            </w:tcBorders>
            <w:vAlign w:val="center"/>
          </w:tcPr>
          <w:p w14:paraId="2E70C17F" w14:textId="0F92C273" w:rsidR="00F4742E" w:rsidRPr="008968A5" w:rsidRDefault="00F4742E" w:rsidP="00496144">
            <w:pPr>
              <w:keepNext/>
              <w:keepLines/>
              <w:jc w:val="center"/>
            </w:pPr>
            <w:r w:rsidRPr="00C35DC6">
              <w:t>Num.</w:t>
            </w:r>
          </w:p>
        </w:tc>
        <w:tc>
          <w:tcPr>
            <w:tcW w:w="984" w:type="pct"/>
            <w:tcBorders>
              <w:top w:val="single" w:sz="6" w:space="0" w:color="auto"/>
            </w:tcBorders>
            <w:vAlign w:val="center"/>
          </w:tcPr>
          <w:p w14:paraId="36BBE859" w14:textId="0C3A7073" w:rsidR="00F4742E" w:rsidRPr="008968A5" w:rsidRDefault="00F4742E" w:rsidP="00776D49">
            <w:pPr>
              <w:keepNext/>
              <w:keepLines/>
              <w:tabs>
                <w:tab w:val="left" w:pos="8568"/>
              </w:tabs>
            </w:pPr>
            <w:r w:rsidRPr="00C35DC6">
              <w:t>Question</w:t>
            </w:r>
          </w:p>
        </w:tc>
        <w:tc>
          <w:tcPr>
            <w:tcW w:w="1636" w:type="pct"/>
            <w:tcBorders>
              <w:top w:val="single" w:sz="6" w:space="0" w:color="auto"/>
            </w:tcBorders>
            <w:vAlign w:val="center"/>
          </w:tcPr>
          <w:p w14:paraId="61CD758C" w14:textId="38F8A7DF" w:rsidR="00F4742E" w:rsidRPr="008968A5" w:rsidRDefault="00F4742E" w:rsidP="0074729A">
            <w:pPr>
              <w:keepNext/>
              <w:keepLines/>
              <w:overflowPunct w:val="0"/>
              <w:textAlignment w:val="baseline"/>
            </w:pPr>
            <w:r w:rsidRPr="00C35DC6">
              <w:t>Answer</w:t>
            </w:r>
          </w:p>
        </w:tc>
        <w:tc>
          <w:tcPr>
            <w:tcW w:w="2082" w:type="pct"/>
            <w:tcBorders>
              <w:top w:val="single" w:sz="6" w:space="0" w:color="auto"/>
            </w:tcBorders>
            <w:vAlign w:val="center"/>
          </w:tcPr>
          <w:p w14:paraId="2223662F" w14:textId="3EBD2556" w:rsidR="00F4742E" w:rsidRPr="008968A5" w:rsidRDefault="00F4742E" w:rsidP="0074729A">
            <w:pPr>
              <w:keepNext/>
              <w:keepLines/>
            </w:pPr>
            <w:r w:rsidRPr="00C35DC6">
              <w:t>NRC Regulation</w:t>
            </w:r>
            <w:r>
              <w:t>(s)</w:t>
            </w:r>
          </w:p>
        </w:tc>
      </w:tr>
      <w:tr w:rsidR="00F4742E" w:rsidRPr="008968A5" w14:paraId="09220F60" w14:textId="77777777" w:rsidTr="00BB2381">
        <w:trPr>
          <w:cantSplit/>
        </w:trPr>
        <w:tc>
          <w:tcPr>
            <w:tcW w:w="298" w:type="pct"/>
            <w:tcBorders>
              <w:top w:val="single" w:sz="6" w:space="0" w:color="auto"/>
            </w:tcBorders>
          </w:tcPr>
          <w:p w14:paraId="6DE7FD5C" w14:textId="77777777" w:rsidR="00F4742E" w:rsidRPr="008968A5" w:rsidRDefault="00F4742E" w:rsidP="00496144">
            <w:pPr>
              <w:keepNext/>
              <w:keepLines/>
              <w:jc w:val="center"/>
            </w:pPr>
            <w:r w:rsidRPr="008968A5">
              <w:t>E1</w:t>
            </w:r>
          </w:p>
        </w:tc>
        <w:tc>
          <w:tcPr>
            <w:tcW w:w="984" w:type="pct"/>
            <w:tcBorders>
              <w:top w:val="single" w:sz="6" w:space="0" w:color="auto"/>
            </w:tcBorders>
          </w:tcPr>
          <w:p w14:paraId="40C16004" w14:textId="24FA03C0" w:rsidR="00F4742E" w:rsidRPr="008968A5" w:rsidRDefault="00F4742E" w:rsidP="0074729A">
            <w:pPr>
              <w:keepNext/>
              <w:keepLines/>
              <w:tabs>
                <w:tab w:val="left" w:pos="8568"/>
              </w:tabs>
            </w:pPr>
            <w:r w:rsidRPr="008968A5">
              <w:t>Who is authorized to request the reanalysis of an aliquot of a single specimen or the analysis of the split specimen for a positive, adulterated, subst</w:t>
            </w:r>
            <w:r w:rsidR="00C57945">
              <w:t>ituted, or invalid test result?</w:t>
            </w:r>
          </w:p>
        </w:tc>
        <w:tc>
          <w:tcPr>
            <w:tcW w:w="1636" w:type="pct"/>
            <w:tcBorders>
              <w:top w:val="single" w:sz="6" w:space="0" w:color="auto"/>
            </w:tcBorders>
          </w:tcPr>
          <w:p w14:paraId="558D3F36" w14:textId="77777777" w:rsidR="00F4742E" w:rsidRPr="008968A5" w:rsidRDefault="00F4742E" w:rsidP="00C57945">
            <w:pPr>
              <w:keepNext/>
              <w:keepLines/>
              <w:numPr>
                <w:ilvl w:val="0"/>
                <w:numId w:val="3"/>
              </w:numPr>
              <w:tabs>
                <w:tab w:val="num" w:pos="380"/>
              </w:tabs>
              <w:overflowPunct w:val="0"/>
              <w:ind w:left="374"/>
              <w:textAlignment w:val="baseline"/>
            </w:pPr>
            <w:r w:rsidRPr="008968A5">
              <w:t>The donor is the only individual that may request the MRO to direct such testing.</w:t>
            </w:r>
          </w:p>
          <w:p w14:paraId="26BED894" w14:textId="77777777" w:rsidR="00F4742E" w:rsidRPr="008968A5" w:rsidRDefault="00F4742E" w:rsidP="00C57945">
            <w:pPr>
              <w:keepNext/>
              <w:keepLines/>
              <w:numPr>
                <w:ilvl w:val="0"/>
                <w:numId w:val="3"/>
              </w:numPr>
              <w:tabs>
                <w:tab w:val="num" w:pos="380"/>
              </w:tabs>
              <w:overflowPunct w:val="0"/>
              <w:ind w:left="374"/>
              <w:textAlignment w:val="baseline"/>
            </w:pPr>
            <w:r w:rsidRPr="008968A5">
              <w:t>The MRO is the only individual who can request such testing.</w:t>
            </w:r>
          </w:p>
          <w:p w14:paraId="02877711" w14:textId="77777777" w:rsidR="00F4742E" w:rsidRPr="008968A5" w:rsidRDefault="00F4742E" w:rsidP="00C57945">
            <w:pPr>
              <w:keepNext/>
              <w:keepLines/>
              <w:numPr>
                <w:ilvl w:val="0"/>
                <w:numId w:val="3"/>
              </w:numPr>
              <w:tabs>
                <w:tab w:val="num" w:pos="380"/>
              </w:tabs>
              <w:overflowPunct w:val="0"/>
              <w:ind w:left="374"/>
              <w:textAlignment w:val="baseline"/>
            </w:pPr>
            <w:r w:rsidRPr="008968A5">
              <w:t>The licensee is permitted to direct such testing.</w:t>
            </w:r>
          </w:p>
          <w:p w14:paraId="0DFD698D" w14:textId="5C363CE3" w:rsidR="00EA0C2E" w:rsidRPr="008968A5" w:rsidRDefault="00F4742E" w:rsidP="00C57945">
            <w:pPr>
              <w:keepNext/>
              <w:keepLines/>
              <w:numPr>
                <w:ilvl w:val="0"/>
                <w:numId w:val="3"/>
              </w:numPr>
              <w:tabs>
                <w:tab w:val="num" w:pos="380"/>
              </w:tabs>
              <w:overflowPunct w:val="0"/>
              <w:ind w:left="374"/>
              <w:textAlignment w:val="baseline"/>
            </w:pPr>
            <w:r>
              <w:t>Other:</w:t>
            </w:r>
          </w:p>
        </w:tc>
        <w:tc>
          <w:tcPr>
            <w:tcW w:w="2082" w:type="pct"/>
            <w:tcBorders>
              <w:top w:val="single" w:sz="6" w:space="0" w:color="auto"/>
            </w:tcBorders>
          </w:tcPr>
          <w:p w14:paraId="4DC6FC78" w14:textId="5CC37C34" w:rsidR="00F4742E" w:rsidRPr="008968A5" w:rsidRDefault="00F4742E" w:rsidP="005A389B">
            <w:pPr>
              <w:keepNext/>
              <w:keepLines/>
            </w:pPr>
            <w:r>
              <w:t>§ </w:t>
            </w:r>
            <w:r w:rsidRPr="008968A5">
              <w:t>26.185(l) states:</w:t>
            </w:r>
          </w:p>
          <w:p w14:paraId="65D074EA" w14:textId="3C789435" w:rsidR="00F4742E" w:rsidRPr="008968A5" w:rsidRDefault="00F4742E" w:rsidP="004A2463">
            <w:pPr>
              <w:keepNext/>
              <w:keepLines/>
            </w:pPr>
            <w:r w:rsidRPr="008968A5">
              <w:t>“The MRO is also the only individual who may authorize a reanalysis of an aliquot of the original specimen or an analysis of any split specimen (Bottle B) in response to a request from the donor tested.”</w:t>
            </w:r>
          </w:p>
        </w:tc>
      </w:tr>
      <w:tr w:rsidR="00F4742E" w:rsidRPr="008968A5" w14:paraId="39176F55" w14:textId="77777777" w:rsidTr="00BB2381">
        <w:trPr>
          <w:cantSplit/>
        </w:trPr>
        <w:tc>
          <w:tcPr>
            <w:tcW w:w="298" w:type="pct"/>
          </w:tcPr>
          <w:p w14:paraId="7AB48B98" w14:textId="77777777" w:rsidR="00F4742E" w:rsidRPr="008968A5" w:rsidRDefault="00F4742E" w:rsidP="00496144">
            <w:pPr>
              <w:jc w:val="center"/>
            </w:pPr>
            <w:r w:rsidRPr="008968A5">
              <w:t>E2</w:t>
            </w:r>
          </w:p>
        </w:tc>
        <w:tc>
          <w:tcPr>
            <w:tcW w:w="984" w:type="pct"/>
          </w:tcPr>
          <w:p w14:paraId="7B5C4F7C" w14:textId="4E9A9E6F" w:rsidR="00F4742E" w:rsidRPr="008968A5" w:rsidRDefault="00F4742E" w:rsidP="00776D49">
            <w:pPr>
              <w:keepNext/>
              <w:keepLines/>
              <w:tabs>
                <w:tab w:val="left" w:pos="8568"/>
              </w:tabs>
            </w:pPr>
            <w:r w:rsidRPr="008968A5">
              <w:t xml:space="preserve">If the testing performed at the second HHS-certified laboratory </w:t>
            </w:r>
            <w:r w:rsidRPr="008968A5">
              <w:rPr>
                <w:u w:val="single"/>
              </w:rPr>
              <w:t>reconfirms</w:t>
            </w:r>
            <w:r w:rsidRPr="008968A5">
              <w:t xml:space="preserve"> the initial laboratory’s test result, what action do you take as the MRO?</w:t>
            </w:r>
            <w:r w:rsidR="0057322F">
              <w:t xml:space="preserve"> </w:t>
            </w:r>
          </w:p>
        </w:tc>
        <w:tc>
          <w:tcPr>
            <w:tcW w:w="1636" w:type="pct"/>
          </w:tcPr>
          <w:p w14:paraId="1F623F43" w14:textId="77777777" w:rsidR="00F4742E" w:rsidRPr="008968A5" w:rsidRDefault="00F4742E" w:rsidP="00C57945">
            <w:pPr>
              <w:keepNext/>
              <w:keepLines/>
              <w:numPr>
                <w:ilvl w:val="0"/>
                <w:numId w:val="3"/>
              </w:numPr>
              <w:tabs>
                <w:tab w:val="num" w:pos="380"/>
              </w:tabs>
              <w:overflowPunct w:val="0"/>
              <w:ind w:left="374"/>
              <w:textAlignment w:val="baseline"/>
            </w:pPr>
            <w:r w:rsidRPr="008968A5">
              <w:t>Report an FFD policy violation to the licensee or other entity.</w:t>
            </w:r>
          </w:p>
          <w:p w14:paraId="1721A085" w14:textId="77777777" w:rsidR="00F4742E" w:rsidRPr="008968A5" w:rsidRDefault="00F4742E" w:rsidP="00C57945">
            <w:pPr>
              <w:keepNext/>
              <w:keepLines/>
              <w:numPr>
                <w:ilvl w:val="0"/>
                <w:numId w:val="3"/>
              </w:numPr>
              <w:tabs>
                <w:tab w:val="num" w:pos="380"/>
              </w:tabs>
              <w:overflowPunct w:val="0"/>
              <w:ind w:left="374"/>
              <w:textAlignment w:val="baseline"/>
            </w:pPr>
            <w:r>
              <w:t>Other:</w:t>
            </w:r>
          </w:p>
        </w:tc>
        <w:tc>
          <w:tcPr>
            <w:tcW w:w="2082" w:type="pct"/>
          </w:tcPr>
          <w:p w14:paraId="0017C41F" w14:textId="5280AF88" w:rsidR="00F4742E" w:rsidRPr="00D85A08" w:rsidRDefault="00F4742E" w:rsidP="00EA0C2E">
            <w:pPr>
              <w:keepNext/>
              <w:keepLines/>
              <w:rPr>
                <w:iCs/>
              </w:rPr>
            </w:pPr>
            <w:r>
              <w:t>§ </w:t>
            </w:r>
            <w:r w:rsidRPr="008968A5">
              <w:t xml:space="preserve">26.185(n) </w:t>
            </w:r>
            <w:r w:rsidRPr="008968A5">
              <w:rPr>
                <w:iCs/>
              </w:rPr>
              <w:t>states:</w:t>
            </w:r>
          </w:p>
          <w:p w14:paraId="2ACB7669" w14:textId="1B389F01" w:rsidR="00F4742E" w:rsidRPr="008968A5" w:rsidRDefault="00F4742E" w:rsidP="00EA0C2E">
            <w:pPr>
              <w:keepNext/>
              <w:keepLines/>
            </w:pPr>
            <w:r w:rsidRPr="00D85A08">
              <w:rPr>
                <w:i/>
              </w:rPr>
              <w:t>“</w:t>
            </w:r>
            <w:ins w:id="639" w:author="Author">
              <w:r w:rsidR="00AD7CB6" w:rsidRPr="00D85A08">
                <w:rPr>
                  <w:i/>
                </w:rPr>
                <w:t>Evaluating results from a second laboratory</w:t>
              </w:r>
            </w:ins>
            <w:r w:rsidR="00B849B3" w:rsidRPr="00D85A08">
              <w:rPr>
                <w:i/>
              </w:rPr>
              <w:t xml:space="preserve">. </w:t>
            </w:r>
            <w:r w:rsidRPr="00D85A08">
              <w:rPr>
                <w:i/>
              </w:rPr>
              <w:t>A</w:t>
            </w:r>
            <w:r w:rsidRPr="008968A5">
              <w:t>fter a second laboratory tests an aliquot of a single specimen or the split (Bottle B) specimen, the MRO shall take the following actions if the second laboratory reports the following results:</w:t>
            </w:r>
          </w:p>
          <w:p w14:paraId="5A8A66DF" w14:textId="77777777" w:rsidR="00F4742E" w:rsidRPr="008968A5" w:rsidRDefault="00F4742E" w:rsidP="005A389B">
            <w:pPr>
              <w:keepNext/>
              <w:keepLines/>
            </w:pPr>
            <w:r w:rsidRPr="008968A5">
              <w:t>(1) If the second laboratory reconfirms any positive test results, the MRO may report an FFD policy violation to the licensee or other entity;</w:t>
            </w:r>
          </w:p>
          <w:p w14:paraId="0A99607E" w14:textId="0A16F441" w:rsidR="00EA0C2E" w:rsidRPr="008968A5" w:rsidRDefault="00F4742E" w:rsidP="00EA0C2E">
            <w:pPr>
              <w:keepNext/>
              <w:keepLines/>
            </w:pPr>
            <w:r w:rsidRPr="008968A5">
              <w:t>(2) If the second laboratory reconfirms any adulterated, substituted, or invalid validity test results, the MRO may report an FFD policy violation to the licensee or other entity</w:t>
            </w:r>
            <w:r w:rsidRPr="0056551B">
              <w:t>.</w:t>
            </w:r>
            <w:r w:rsidRPr="008968A5">
              <w:t>”</w:t>
            </w:r>
          </w:p>
        </w:tc>
      </w:tr>
      <w:tr w:rsidR="00F4742E" w:rsidRPr="008968A5" w14:paraId="50B5AA9A" w14:textId="77777777" w:rsidTr="00BB2381">
        <w:trPr>
          <w:cantSplit/>
        </w:trPr>
        <w:tc>
          <w:tcPr>
            <w:tcW w:w="298" w:type="pct"/>
          </w:tcPr>
          <w:p w14:paraId="5316D423" w14:textId="77777777" w:rsidR="00F4742E" w:rsidRPr="008968A5" w:rsidRDefault="00F4742E" w:rsidP="00496144">
            <w:pPr>
              <w:jc w:val="center"/>
            </w:pPr>
            <w:r w:rsidRPr="008968A5">
              <w:lastRenderedPageBreak/>
              <w:t>E3</w:t>
            </w:r>
          </w:p>
        </w:tc>
        <w:tc>
          <w:tcPr>
            <w:tcW w:w="984" w:type="pct"/>
          </w:tcPr>
          <w:p w14:paraId="2DD52EC3" w14:textId="1CBCDF18" w:rsidR="00F4742E" w:rsidRPr="008968A5" w:rsidRDefault="00F4742E" w:rsidP="00776D49">
            <w:pPr>
              <w:tabs>
                <w:tab w:val="left" w:pos="8568"/>
              </w:tabs>
            </w:pPr>
            <w:r w:rsidRPr="008968A5">
              <w:t xml:space="preserve">If the testing performed at the second HHS-certified laboratory </w:t>
            </w:r>
            <w:r w:rsidRPr="008968A5">
              <w:rPr>
                <w:u w:val="single"/>
              </w:rPr>
              <w:t>fails to reconfirm</w:t>
            </w:r>
            <w:r w:rsidRPr="008968A5">
              <w:t xml:space="preserve"> the initial laboratory’s test result, what action do you take as the MRO?</w:t>
            </w:r>
            <w:r w:rsidR="0057322F">
              <w:t xml:space="preserve"> </w:t>
            </w:r>
          </w:p>
        </w:tc>
        <w:tc>
          <w:tcPr>
            <w:tcW w:w="1636" w:type="pct"/>
          </w:tcPr>
          <w:p w14:paraId="666FC5D4" w14:textId="77777777" w:rsidR="00F4742E" w:rsidRPr="008968A5" w:rsidRDefault="00F4742E" w:rsidP="00C57945">
            <w:pPr>
              <w:keepNext/>
              <w:keepLines/>
              <w:numPr>
                <w:ilvl w:val="0"/>
                <w:numId w:val="3"/>
              </w:numPr>
              <w:tabs>
                <w:tab w:val="num" w:pos="380"/>
              </w:tabs>
              <w:overflowPunct w:val="0"/>
              <w:ind w:left="374"/>
              <w:textAlignment w:val="baseline"/>
            </w:pPr>
            <w:r w:rsidRPr="008968A5">
              <w:t>Report that no FFD policy violation has occurred.</w:t>
            </w:r>
          </w:p>
          <w:p w14:paraId="690551CC" w14:textId="77777777" w:rsidR="00F4742E" w:rsidRPr="008968A5" w:rsidRDefault="00F4742E" w:rsidP="00C57945">
            <w:pPr>
              <w:keepNext/>
              <w:keepLines/>
              <w:numPr>
                <w:ilvl w:val="0"/>
                <w:numId w:val="3"/>
              </w:numPr>
              <w:tabs>
                <w:tab w:val="num" w:pos="380"/>
              </w:tabs>
              <w:overflowPunct w:val="0"/>
              <w:ind w:left="374"/>
              <w:textAlignment w:val="baseline"/>
            </w:pPr>
            <w:r w:rsidRPr="008968A5">
              <w:t>Report an FFD policy violation to the licensee or other entity.</w:t>
            </w:r>
          </w:p>
          <w:p w14:paraId="0C1FDBA6" w14:textId="77777777" w:rsidR="00F4742E" w:rsidRPr="008968A5" w:rsidRDefault="00F4742E" w:rsidP="00C57945">
            <w:pPr>
              <w:keepNext/>
              <w:keepLines/>
              <w:numPr>
                <w:ilvl w:val="0"/>
                <w:numId w:val="3"/>
              </w:numPr>
              <w:tabs>
                <w:tab w:val="num" w:pos="380"/>
              </w:tabs>
              <w:overflowPunct w:val="0"/>
              <w:ind w:left="374"/>
              <w:textAlignment w:val="baseline"/>
            </w:pPr>
            <w:r>
              <w:t>Other:</w:t>
            </w:r>
          </w:p>
        </w:tc>
        <w:tc>
          <w:tcPr>
            <w:tcW w:w="2082" w:type="pct"/>
          </w:tcPr>
          <w:p w14:paraId="3D3A2F4B" w14:textId="2DDAC9AD" w:rsidR="00F4742E" w:rsidRPr="008968A5" w:rsidRDefault="00F4742E" w:rsidP="00EA0C2E">
            <w:r>
              <w:t>§ </w:t>
            </w:r>
            <w:r w:rsidRPr="008968A5">
              <w:t>26.185(n) states:</w:t>
            </w:r>
          </w:p>
          <w:p w14:paraId="7C352EBA" w14:textId="451062DD" w:rsidR="00F4742E" w:rsidRPr="008968A5" w:rsidRDefault="00F4742E" w:rsidP="005A389B">
            <w:r w:rsidRPr="008968A5">
              <w:rPr>
                <w:iCs/>
              </w:rPr>
              <w:t>“</w:t>
            </w:r>
            <w:ins w:id="640" w:author="Author">
              <w:r w:rsidR="00AD7CB6">
                <w:rPr>
                  <w:i/>
                </w:rPr>
                <w:t>Evaluating results from a second laboratory</w:t>
              </w:r>
              <w:r w:rsidR="00B849B3">
                <w:rPr>
                  <w:i/>
                </w:rPr>
                <w:t xml:space="preserve">. </w:t>
              </w:r>
            </w:ins>
            <w:r w:rsidRPr="008968A5">
              <w:t xml:space="preserve">After a second laboratory tests an aliquot of a single specimen or the split (Bottle B) specimen, the MRO shall take the following actions if the second laboratory reports the following results: </w:t>
            </w:r>
            <w:r>
              <w:t>. . .</w:t>
            </w:r>
          </w:p>
          <w:p w14:paraId="1F4E97A6" w14:textId="3D77C073" w:rsidR="00F4742E" w:rsidRPr="008968A5" w:rsidRDefault="00F4742E" w:rsidP="004A2463">
            <w:r w:rsidRPr="008968A5">
              <w:t>(</w:t>
            </w:r>
            <w:r w:rsidRPr="00B66AF1">
              <w:t>3</w:t>
            </w:r>
            <w:r w:rsidRPr="008968A5">
              <w:t>) If the second laboratory does not reconfirm the positive test results, the MRO shall report that no FFD policy violation has occurred; or</w:t>
            </w:r>
          </w:p>
          <w:p w14:paraId="251C7B5F" w14:textId="0C28FB1F" w:rsidR="00EA0C2E" w:rsidRPr="008968A5" w:rsidRDefault="00F4742E" w:rsidP="00EA0C2E">
            <w:r w:rsidRPr="008968A5">
              <w:t>(</w:t>
            </w:r>
            <w:r w:rsidRPr="00B66AF1">
              <w:t>4</w:t>
            </w:r>
            <w:r w:rsidRPr="008968A5">
              <w:t>) If the second laboratory does not reconfirm the adulterated, substituted, or invalid validity test results, the MRO shall report that no FFD policy violation has occurred.”</w:t>
            </w:r>
          </w:p>
        </w:tc>
      </w:tr>
      <w:tr w:rsidR="00F4742E" w:rsidRPr="008968A5" w14:paraId="179D5C34" w14:textId="77777777" w:rsidTr="00BB2381">
        <w:trPr>
          <w:cantSplit/>
        </w:trPr>
        <w:tc>
          <w:tcPr>
            <w:tcW w:w="298" w:type="pct"/>
          </w:tcPr>
          <w:p w14:paraId="645EAD89" w14:textId="77777777" w:rsidR="00F4742E" w:rsidRPr="008968A5" w:rsidRDefault="00F4742E" w:rsidP="00496144">
            <w:pPr>
              <w:jc w:val="center"/>
            </w:pPr>
            <w:r w:rsidRPr="008968A5">
              <w:t>E4</w:t>
            </w:r>
          </w:p>
        </w:tc>
        <w:tc>
          <w:tcPr>
            <w:tcW w:w="984" w:type="pct"/>
          </w:tcPr>
          <w:p w14:paraId="1F344793" w14:textId="14C75C3C" w:rsidR="00F4742E" w:rsidRPr="008968A5" w:rsidRDefault="00F4742E" w:rsidP="00776D49">
            <w:pPr>
              <w:tabs>
                <w:tab w:val="left" w:pos="8568"/>
              </w:tabs>
            </w:pPr>
            <w:r w:rsidRPr="008968A5">
              <w:t>Can you as the MRO request retesting of an aliquot of the original specimen or the analysis of the split specimen if you question the accuracy of a positive, adulterated, substituted, or invalid test result?</w:t>
            </w:r>
            <w:r w:rsidR="0057322F">
              <w:t xml:space="preserve"> </w:t>
            </w:r>
          </w:p>
        </w:tc>
        <w:tc>
          <w:tcPr>
            <w:tcW w:w="1636" w:type="pct"/>
          </w:tcPr>
          <w:p w14:paraId="33AA8DF9" w14:textId="5EC90671" w:rsidR="00F4742E" w:rsidRPr="008968A5" w:rsidRDefault="00F4742E" w:rsidP="00C57945">
            <w:pPr>
              <w:keepNext/>
              <w:keepLines/>
              <w:numPr>
                <w:ilvl w:val="0"/>
                <w:numId w:val="4"/>
              </w:numPr>
              <w:tabs>
                <w:tab w:val="num" w:pos="380"/>
              </w:tabs>
              <w:overflowPunct w:val="0"/>
              <w:ind w:left="374"/>
              <w:textAlignment w:val="baseline"/>
            </w:pPr>
            <w:r w:rsidRPr="008968A5">
              <w:t xml:space="preserve">Yes, I can request retesting at second </w:t>
            </w:r>
            <w:r>
              <w:t>HHS</w:t>
            </w:r>
            <w:r>
              <w:noBreakHyphen/>
            </w:r>
            <w:r w:rsidRPr="008968A5">
              <w:t>certified laboratory.</w:t>
            </w:r>
          </w:p>
          <w:p w14:paraId="31154C72" w14:textId="320DE251" w:rsidR="00F4742E" w:rsidRPr="008968A5" w:rsidRDefault="00F4742E" w:rsidP="00C57945">
            <w:pPr>
              <w:keepNext/>
              <w:keepLines/>
              <w:numPr>
                <w:ilvl w:val="0"/>
                <w:numId w:val="4"/>
              </w:numPr>
              <w:tabs>
                <w:tab w:val="num" w:pos="380"/>
              </w:tabs>
              <w:overflowPunct w:val="0"/>
              <w:ind w:left="374"/>
              <w:textAlignment w:val="baseline"/>
            </w:pPr>
            <w:r w:rsidRPr="008968A5">
              <w:t xml:space="preserve">Yes, I can request retesting at the same </w:t>
            </w:r>
            <w:r>
              <w:t>HHS</w:t>
            </w:r>
            <w:r>
              <w:noBreakHyphen/>
            </w:r>
            <w:r w:rsidRPr="008968A5">
              <w:t>certified laboratory.</w:t>
            </w:r>
          </w:p>
          <w:p w14:paraId="192273BA" w14:textId="77777777" w:rsidR="00F4742E" w:rsidRPr="008968A5" w:rsidRDefault="00F4742E" w:rsidP="00C57945">
            <w:pPr>
              <w:keepNext/>
              <w:keepLines/>
              <w:numPr>
                <w:ilvl w:val="0"/>
                <w:numId w:val="4"/>
              </w:numPr>
              <w:tabs>
                <w:tab w:val="num" w:pos="380"/>
              </w:tabs>
              <w:overflowPunct w:val="0"/>
              <w:ind w:left="374"/>
              <w:textAlignment w:val="baseline"/>
            </w:pPr>
            <w:r>
              <w:t>Other:</w:t>
            </w:r>
          </w:p>
        </w:tc>
        <w:tc>
          <w:tcPr>
            <w:tcW w:w="2082" w:type="pct"/>
          </w:tcPr>
          <w:p w14:paraId="59BE76E4" w14:textId="361EC402" w:rsidR="00F4742E" w:rsidRPr="008968A5" w:rsidRDefault="00F4742E" w:rsidP="00EA0C2E">
            <w:pPr>
              <w:keepNext/>
              <w:keepLines/>
            </w:pPr>
            <w:r>
              <w:t>§ </w:t>
            </w:r>
            <w:r w:rsidRPr="008968A5">
              <w:t>26.185(l) states:</w:t>
            </w:r>
          </w:p>
          <w:p w14:paraId="7AE3FE3D" w14:textId="3F2A2C55" w:rsidR="00EA0C2E" w:rsidRPr="008968A5" w:rsidRDefault="00F4742E" w:rsidP="00EA0C2E">
            <w:pPr>
              <w:keepNext/>
              <w:keepLines/>
            </w:pPr>
            <w:r w:rsidRPr="008968A5">
              <w:t>“</w:t>
            </w:r>
            <w:ins w:id="641" w:author="Author">
              <w:r w:rsidR="00AD7CB6">
                <w:rPr>
                  <w:i/>
                  <w:iCs/>
                </w:rPr>
                <w:t>Retesting authorized</w:t>
              </w:r>
              <w:r w:rsidR="00BF657C">
                <w:rPr>
                  <w:i/>
                  <w:iCs/>
                </w:rPr>
                <w:t xml:space="preserve">. </w:t>
              </w:r>
            </w:ins>
            <w:r w:rsidRPr="008968A5">
              <w:t>Should the MRO question the accuracy or scientific validity of a positive, adulterated, substituted, or invalid test result, only the MRO is authorized to order retesting of an aliquot of the original specimen or the analysis of any split specimen (Bottle B) in order to determine whether the FFD policy has been violated.</w:t>
            </w:r>
            <w:r w:rsidR="0057322F">
              <w:t xml:space="preserve"> </w:t>
            </w:r>
            <w:r w:rsidRPr="008968A5">
              <w:t xml:space="preserve">Retesting must be performed by a second </w:t>
            </w:r>
            <w:r>
              <w:t>HHS</w:t>
            </w:r>
            <w:r>
              <w:noBreakHyphen/>
            </w:r>
            <w:r w:rsidRPr="008968A5">
              <w:t>certified laboratory. The MRO is also the only individual who may authorize a reanalysis of an aliquot of the original specimen or an analysis of any split specimen (Bottle B) in response to a request from the donor tested.”</w:t>
            </w:r>
          </w:p>
        </w:tc>
      </w:tr>
      <w:tr w:rsidR="00F4742E" w:rsidRPr="008968A5" w14:paraId="715831C6" w14:textId="77777777" w:rsidTr="00BB2381">
        <w:trPr>
          <w:cantSplit/>
        </w:trPr>
        <w:tc>
          <w:tcPr>
            <w:tcW w:w="298" w:type="pct"/>
          </w:tcPr>
          <w:p w14:paraId="0AE6FC0E" w14:textId="77777777" w:rsidR="00F4742E" w:rsidRPr="008968A5" w:rsidRDefault="00F4742E" w:rsidP="00496144">
            <w:pPr>
              <w:jc w:val="center"/>
            </w:pPr>
            <w:r w:rsidRPr="008968A5">
              <w:lastRenderedPageBreak/>
              <w:t>E5</w:t>
            </w:r>
          </w:p>
        </w:tc>
        <w:tc>
          <w:tcPr>
            <w:tcW w:w="984" w:type="pct"/>
          </w:tcPr>
          <w:p w14:paraId="5A604B4C" w14:textId="77777777" w:rsidR="00F4742E" w:rsidRPr="008968A5" w:rsidRDefault="00F4742E" w:rsidP="00776D49">
            <w:pPr>
              <w:tabs>
                <w:tab w:val="left" w:pos="8568"/>
              </w:tabs>
            </w:pPr>
            <w:r w:rsidRPr="008968A5">
              <w:t>What is the appropriate course of action when you as the MRO determine that a positive, adulterated, substituted, or invalid test result is scientifically insufficient?</w:t>
            </w:r>
          </w:p>
        </w:tc>
        <w:tc>
          <w:tcPr>
            <w:tcW w:w="1636" w:type="pct"/>
          </w:tcPr>
          <w:p w14:paraId="3B3594E0" w14:textId="77777777" w:rsidR="00F4742E" w:rsidRPr="008968A5" w:rsidRDefault="00F4742E" w:rsidP="00C57945">
            <w:pPr>
              <w:keepNext/>
              <w:keepLines/>
              <w:numPr>
                <w:ilvl w:val="0"/>
                <w:numId w:val="3"/>
              </w:numPr>
              <w:tabs>
                <w:tab w:val="num" w:pos="380"/>
              </w:tabs>
              <w:overflowPunct w:val="0"/>
              <w:ind w:left="374"/>
              <w:textAlignment w:val="baseline"/>
            </w:pPr>
            <w:r w:rsidRPr="008968A5">
              <w:t>Declare that a drug or validity test result is not an FFD policy violation, but that a negative test result was not obtained.</w:t>
            </w:r>
          </w:p>
          <w:p w14:paraId="119D2F4B" w14:textId="77777777" w:rsidR="00F4742E" w:rsidRPr="008968A5" w:rsidRDefault="00F4742E" w:rsidP="00C57945">
            <w:pPr>
              <w:keepNext/>
              <w:keepLines/>
              <w:numPr>
                <w:ilvl w:val="0"/>
                <w:numId w:val="3"/>
              </w:numPr>
              <w:tabs>
                <w:tab w:val="num" w:pos="380"/>
              </w:tabs>
              <w:overflowPunct w:val="0"/>
              <w:ind w:left="374"/>
              <w:textAlignment w:val="baseline"/>
            </w:pPr>
            <w:r w:rsidRPr="008968A5">
              <w:t>Request retesting of the original specimen before making this decision if warranted.</w:t>
            </w:r>
          </w:p>
          <w:p w14:paraId="562C0286" w14:textId="5DA2D596" w:rsidR="00F4742E" w:rsidRPr="008968A5" w:rsidRDefault="00F4742E" w:rsidP="00C57945">
            <w:pPr>
              <w:keepNext/>
              <w:keepLines/>
              <w:numPr>
                <w:ilvl w:val="0"/>
                <w:numId w:val="3"/>
              </w:numPr>
              <w:tabs>
                <w:tab w:val="num" w:pos="380"/>
              </w:tabs>
              <w:overflowPunct w:val="0"/>
              <w:ind w:left="374"/>
              <w:textAlignment w:val="baseline"/>
            </w:pPr>
            <w:r w:rsidRPr="008968A5">
              <w:t xml:space="preserve">If retesting is warranted, request that the reanalysis be performed by the same laboratory, or that an aliquot of the original specimen be sent for reanalysis to another </w:t>
            </w:r>
            <w:r>
              <w:t>HHS</w:t>
            </w:r>
            <w:r>
              <w:noBreakHyphen/>
            </w:r>
            <w:r w:rsidRPr="008968A5">
              <w:t>certified laboratory.</w:t>
            </w:r>
          </w:p>
          <w:p w14:paraId="7169A3F2" w14:textId="77777777" w:rsidR="00F4742E" w:rsidRPr="008968A5" w:rsidRDefault="00F4742E" w:rsidP="00C57945">
            <w:pPr>
              <w:keepNext/>
              <w:keepLines/>
              <w:numPr>
                <w:ilvl w:val="0"/>
                <w:numId w:val="3"/>
              </w:numPr>
              <w:tabs>
                <w:tab w:val="num" w:pos="380"/>
              </w:tabs>
              <w:overflowPunct w:val="0"/>
              <w:ind w:left="374"/>
              <w:textAlignment w:val="baseline"/>
            </w:pPr>
            <w:r>
              <w:t>Other:</w:t>
            </w:r>
          </w:p>
        </w:tc>
        <w:tc>
          <w:tcPr>
            <w:tcW w:w="2082" w:type="pct"/>
          </w:tcPr>
          <w:p w14:paraId="7CC36FE0" w14:textId="55525E76" w:rsidR="00F4742E" w:rsidRPr="008968A5" w:rsidRDefault="00F4742E" w:rsidP="005A389B">
            <w:r>
              <w:t>§ </w:t>
            </w:r>
            <w:r w:rsidRPr="008968A5">
              <w:t>26.185(m) states:</w:t>
            </w:r>
          </w:p>
          <w:p w14:paraId="70A7D30B" w14:textId="6A9DF595" w:rsidR="00EA0C2E" w:rsidRPr="008968A5" w:rsidRDefault="00F4742E" w:rsidP="00EA0C2E">
            <w:r w:rsidRPr="008968A5">
              <w:t>“</w:t>
            </w:r>
            <w:ins w:id="642" w:author="Author">
              <w:r w:rsidR="00AD7CB6">
                <w:rPr>
                  <w:i/>
                  <w:iCs/>
                </w:rPr>
                <w:t>Result scientifically insufficient</w:t>
              </w:r>
            </w:ins>
            <w:r w:rsidR="00BF657C">
              <w:rPr>
                <w:i/>
                <w:iCs/>
              </w:rPr>
              <w:t xml:space="preserve">. </w:t>
            </w:r>
            <w:r w:rsidRPr="008968A5">
              <w:t>Based on the review of inspection and audit reports, quality control data, multiple specimens, and other pertinent results, the MRO may determine that a positive, adulterated, substituted or invalid test result is scientifically insufficient for further action and may declare that a drug or validity test result is not an FFD policy violation, but that a negative test result was not obtained. In this situation, the MRO may request retesting of the original specimen before making this decision. The MRO is neither expected nor required to request such retesting, unless in the sole opinion of the MRO, such r</w:t>
            </w:r>
            <w:r>
              <w:t xml:space="preserve">etesting is warranted. </w:t>
            </w:r>
            <w:r w:rsidRPr="008968A5">
              <w:t xml:space="preserve">The MRO may request that the reanalysis be performed by the same laboratory, or that an aliquot of the original specimen be sent for reanalysis to another </w:t>
            </w:r>
            <w:r>
              <w:t>HHS</w:t>
            </w:r>
            <w:r>
              <w:noBreakHyphen/>
            </w:r>
            <w:r w:rsidRPr="008968A5">
              <w:t xml:space="preserve">certified laboratory. The licensee testing facility and the </w:t>
            </w:r>
            <w:r>
              <w:t>HHS</w:t>
            </w:r>
            <w:r>
              <w:noBreakHyphen/>
            </w:r>
            <w:r w:rsidRPr="008968A5">
              <w:t xml:space="preserve"> certified laboratory shall assist in this review process, as requested by the MRO, by making available the individual(s) responsible for day-to-day management of the licensee testing facility or the </w:t>
            </w:r>
            <w:r>
              <w:t>HHS</w:t>
            </w:r>
            <w:r>
              <w:noBreakHyphen/>
            </w:r>
            <w:r w:rsidRPr="008968A5">
              <w:t>certified laboratory, or other individuals who are forensic toxicologists or who have equivalent forensic experience in urine drug testing, to provide specific consultation as required by the MRO.”</w:t>
            </w:r>
          </w:p>
        </w:tc>
      </w:tr>
      <w:tr w:rsidR="00F4742E" w:rsidRPr="008968A5" w14:paraId="748C4CE0" w14:textId="77777777" w:rsidTr="00EA0C2E">
        <w:trPr>
          <w:cantSplit/>
          <w:trHeight w:val="381"/>
        </w:trPr>
        <w:tc>
          <w:tcPr>
            <w:tcW w:w="5000" w:type="pct"/>
            <w:gridSpan w:val="4"/>
            <w:shd w:val="pct20" w:color="auto" w:fill="auto"/>
            <w:vAlign w:val="center"/>
          </w:tcPr>
          <w:p w14:paraId="5F7A5E9B" w14:textId="4FF39E1B" w:rsidR="00F4742E" w:rsidRPr="00C35DC6" w:rsidRDefault="00F4742E" w:rsidP="00496144">
            <w:r w:rsidRPr="00C35DC6">
              <w:t>THAT WAS THE LAST QUESTION.</w:t>
            </w:r>
            <w:r w:rsidR="0057322F">
              <w:t xml:space="preserve"> </w:t>
            </w:r>
            <w:r w:rsidRPr="00C35DC6">
              <w:t xml:space="preserve">THANK YOU FOR YOUR TIME AND INPUT. </w:t>
            </w:r>
          </w:p>
        </w:tc>
      </w:tr>
    </w:tbl>
    <w:p w14:paraId="456E3525" w14:textId="77777777" w:rsidR="0054372E" w:rsidRPr="008968A5" w:rsidRDefault="0054372E" w:rsidP="00776D49">
      <w:pPr>
        <w:rPr>
          <w:color w:val="000000"/>
        </w:rPr>
        <w:sectPr w:rsidR="0054372E" w:rsidRPr="008968A5" w:rsidSect="009F255D">
          <w:headerReference w:type="default" r:id="rId18"/>
          <w:footerReference w:type="default" r:id="rId19"/>
          <w:pgSz w:w="15840" w:h="12240" w:orient="landscape" w:code="1"/>
          <w:pgMar w:top="1440" w:right="1440" w:bottom="1440" w:left="1440" w:header="720" w:footer="720" w:gutter="0"/>
          <w:pgNumType w:start="1"/>
          <w:cols w:space="720"/>
          <w:docGrid w:linePitch="299"/>
        </w:sectPr>
      </w:pPr>
    </w:p>
    <w:p w14:paraId="2FF9AB60" w14:textId="77777777" w:rsidR="00A36AFE" w:rsidRPr="007C7B42" w:rsidRDefault="00A36AFE" w:rsidP="00776D49"/>
    <w:p w14:paraId="130763F9" w14:textId="75E73B27" w:rsidR="00A36AFE" w:rsidRPr="00C35DC6" w:rsidRDefault="00FD66F2" w:rsidP="004634A3">
      <w:pPr>
        <w:pStyle w:val="attachmenttitle"/>
      </w:pPr>
      <w:r w:rsidRPr="00C35DC6">
        <w:t>Attachment</w:t>
      </w:r>
      <w:r w:rsidR="00D40AC0" w:rsidRPr="00C35DC6">
        <w:t xml:space="preserve"> 4</w:t>
      </w:r>
      <w:r w:rsidR="00B108CF">
        <w:t>: Substance Abuse Expert Questionnaire</w:t>
      </w:r>
    </w:p>
    <w:p w14:paraId="2CC53C93" w14:textId="77777777" w:rsidR="00A36AFE" w:rsidRPr="00C35DC6" w:rsidRDefault="0086564D" w:rsidP="00776D49">
      <w:pPr>
        <w:jc w:val="center"/>
        <w:rPr>
          <w:u w:val="single"/>
        </w:rPr>
      </w:pPr>
      <w:r>
        <w:rPr>
          <w:u w:val="single"/>
        </w:rPr>
        <w:t>10 CFR </w:t>
      </w:r>
      <w:r w:rsidR="00A36AFE" w:rsidRPr="00C35DC6">
        <w:rPr>
          <w:u w:val="single"/>
        </w:rPr>
        <w:t>Part 26</w:t>
      </w:r>
    </w:p>
    <w:p w14:paraId="25B18B4D" w14:textId="0A0905E2" w:rsidR="00A36AFE" w:rsidRPr="00C35DC6" w:rsidRDefault="00B108CF" w:rsidP="00776D49">
      <w:pPr>
        <w:jc w:val="center"/>
        <w:rPr>
          <w:u w:val="single"/>
        </w:rPr>
      </w:pPr>
      <w:r w:rsidRPr="00C35DC6">
        <w:rPr>
          <w:u w:val="single"/>
        </w:rPr>
        <w:t>Substance Abuse Expert Questionnaire</w:t>
      </w:r>
    </w:p>
    <w:p w14:paraId="2739CFC8" w14:textId="77777777" w:rsidR="00A36AFE" w:rsidRPr="007C7B42" w:rsidRDefault="00A36AFE" w:rsidP="00776D49">
      <w:pPr>
        <w:jc w:val="center"/>
      </w:pPr>
    </w:p>
    <w:p w14:paraId="6FE4F815" w14:textId="77777777" w:rsidR="00A36AFE" w:rsidRPr="007C7B42" w:rsidRDefault="00A36AFE" w:rsidP="00776D49">
      <w:pPr>
        <w:jc w:val="center"/>
      </w:pPr>
    </w:p>
    <w:tbl>
      <w:tblPr>
        <w:tblW w:w="499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3116"/>
        <w:gridCol w:w="9772"/>
      </w:tblGrid>
      <w:tr w:rsidR="00A36AFE" w:rsidRPr="007C7B42" w14:paraId="1F455AA9" w14:textId="77777777" w:rsidTr="00BB2381">
        <w:trPr>
          <w:jc w:val="center"/>
        </w:trPr>
        <w:tc>
          <w:tcPr>
            <w:tcW w:w="1209" w:type="pct"/>
          </w:tcPr>
          <w:p w14:paraId="3E0E21F5" w14:textId="77777777" w:rsidR="00A36AFE" w:rsidRPr="007C7B42" w:rsidRDefault="00A36AFE" w:rsidP="00776D49">
            <w:pPr>
              <w:spacing w:before="60" w:line="360" w:lineRule="auto"/>
            </w:pPr>
            <w:r w:rsidRPr="007C7B42">
              <w:t>Licensee</w:t>
            </w:r>
          </w:p>
        </w:tc>
        <w:tc>
          <w:tcPr>
            <w:tcW w:w="3791" w:type="pct"/>
          </w:tcPr>
          <w:p w14:paraId="3F39963C" w14:textId="77777777" w:rsidR="00A36AFE" w:rsidRPr="007C7B42" w:rsidRDefault="00A36AFE" w:rsidP="00776D49">
            <w:pPr>
              <w:spacing w:before="60" w:line="360" w:lineRule="auto"/>
              <w:jc w:val="center"/>
            </w:pPr>
          </w:p>
        </w:tc>
      </w:tr>
      <w:tr w:rsidR="00A36AFE" w:rsidRPr="007C7B42" w14:paraId="33C13D5F" w14:textId="77777777" w:rsidTr="00BB2381">
        <w:trPr>
          <w:jc w:val="center"/>
        </w:trPr>
        <w:tc>
          <w:tcPr>
            <w:tcW w:w="1209" w:type="pct"/>
          </w:tcPr>
          <w:p w14:paraId="42B3B739" w14:textId="77777777" w:rsidR="00A36AFE" w:rsidRPr="007C7B42" w:rsidRDefault="00A36AFE" w:rsidP="00776D49">
            <w:pPr>
              <w:spacing w:before="60" w:line="360" w:lineRule="auto"/>
            </w:pPr>
            <w:r w:rsidRPr="007C7B42">
              <w:t>Contact Person</w:t>
            </w:r>
          </w:p>
        </w:tc>
        <w:tc>
          <w:tcPr>
            <w:tcW w:w="3791" w:type="pct"/>
          </w:tcPr>
          <w:p w14:paraId="0388D788" w14:textId="77777777" w:rsidR="00A36AFE" w:rsidRPr="007C7B42" w:rsidRDefault="00A36AFE" w:rsidP="00776D49">
            <w:pPr>
              <w:spacing w:before="60" w:line="360" w:lineRule="auto"/>
              <w:jc w:val="center"/>
            </w:pPr>
          </w:p>
        </w:tc>
      </w:tr>
      <w:tr w:rsidR="00A36AFE" w:rsidRPr="007C7B42" w14:paraId="274A1F84" w14:textId="77777777" w:rsidTr="00BB2381">
        <w:trPr>
          <w:jc w:val="center"/>
        </w:trPr>
        <w:tc>
          <w:tcPr>
            <w:tcW w:w="1209" w:type="pct"/>
          </w:tcPr>
          <w:p w14:paraId="175C2B7F" w14:textId="77777777" w:rsidR="00A36AFE" w:rsidRPr="007C7B42" w:rsidRDefault="00A36AFE" w:rsidP="00776D49">
            <w:pPr>
              <w:spacing w:before="60" w:line="360" w:lineRule="auto"/>
            </w:pPr>
            <w:r w:rsidRPr="007C7B42">
              <w:t>Inspection Date</w:t>
            </w:r>
          </w:p>
        </w:tc>
        <w:tc>
          <w:tcPr>
            <w:tcW w:w="3791" w:type="pct"/>
          </w:tcPr>
          <w:p w14:paraId="45FD73A3" w14:textId="77777777" w:rsidR="00A36AFE" w:rsidRPr="007C7B42" w:rsidRDefault="00A36AFE" w:rsidP="00776D49">
            <w:pPr>
              <w:spacing w:before="60" w:line="360" w:lineRule="auto"/>
              <w:jc w:val="center"/>
            </w:pPr>
          </w:p>
        </w:tc>
      </w:tr>
      <w:tr w:rsidR="00A36AFE" w:rsidRPr="007C7B42" w14:paraId="3399711F" w14:textId="77777777" w:rsidTr="00BB2381">
        <w:trPr>
          <w:jc w:val="center"/>
        </w:trPr>
        <w:tc>
          <w:tcPr>
            <w:tcW w:w="1209" w:type="pct"/>
          </w:tcPr>
          <w:p w14:paraId="61A7C2A0" w14:textId="77777777" w:rsidR="00A36AFE" w:rsidRPr="007C7B42" w:rsidRDefault="00A36AFE" w:rsidP="00776D49">
            <w:pPr>
              <w:spacing w:before="60" w:line="360" w:lineRule="auto"/>
            </w:pPr>
            <w:r w:rsidRPr="007C7B42">
              <w:t>Inspector</w:t>
            </w:r>
          </w:p>
        </w:tc>
        <w:tc>
          <w:tcPr>
            <w:tcW w:w="3791" w:type="pct"/>
          </w:tcPr>
          <w:p w14:paraId="7BE24C63" w14:textId="77777777" w:rsidR="00A36AFE" w:rsidRPr="007C7B42" w:rsidRDefault="00A36AFE" w:rsidP="00776D49">
            <w:pPr>
              <w:spacing w:before="60" w:line="360" w:lineRule="auto"/>
              <w:jc w:val="center"/>
            </w:pPr>
          </w:p>
        </w:tc>
      </w:tr>
    </w:tbl>
    <w:p w14:paraId="0B3FBAA0" w14:textId="2C5E340D" w:rsidR="40C0CA50" w:rsidRDefault="40C0CA50"/>
    <w:p w14:paraId="20956F2E" w14:textId="77777777" w:rsidR="00A36AFE" w:rsidRPr="008968A5" w:rsidRDefault="00A36AFE" w:rsidP="00776D49"/>
    <w:p w14:paraId="1FD7050A" w14:textId="77777777" w:rsidR="00A36AFE" w:rsidRPr="008968A5" w:rsidRDefault="00A36AFE" w:rsidP="00496144"/>
    <w:p w14:paraId="36869656" w14:textId="0CA00CD4" w:rsidR="00A9589D" w:rsidRPr="008968A5" w:rsidRDefault="0052605C" w:rsidP="00776D49">
      <w:r w:rsidRPr="008968A5">
        <w:t xml:space="preserve">This questionnaire may be used by the </w:t>
      </w:r>
      <w:r w:rsidR="004C3CA4">
        <w:t xml:space="preserve">U.S. </w:t>
      </w:r>
      <w:r w:rsidRPr="008968A5">
        <w:t xml:space="preserve">Nuclear Regulatory Commission (NRC) inspector when evaluating </w:t>
      </w:r>
      <w:r w:rsidR="00A36AFE" w:rsidRPr="008968A5">
        <w:t>the Substance Abuse Expert (SAE) supporting a licensee</w:t>
      </w:r>
      <w:r w:rsidR="0031491E">
        <w:t>’s</w:t>
      </w:r>
      <w:r w:rsidR="00A36AFE" w:rsidRPr="008968A5">
        <w:t xml:space="preserve"> or other entity</w:t>
      </w:r>
      <w:r w:rsidR="00F4742E">
        <w:t>’s</w:t>
      </w:r>
      <w:r w:rsidR="00A36AFE" w:rsidRPr="008968A5">
        <w:t xml:space="preserve"> fitness-for-duty (FFD) program.</w:t>
      </w:r>
      <w:r w:rsidR="0057322F">
        <w:t xml:space="preserve"> </w:t>
      </w:r>
      <w:r w:rsidR="00A36AFE" w:rsidRPr="008968A5">
        <w:t xml:space="preserve">Each question is accompanied by potential answers and the relevant </w:t>
      </w:r>
      <w:r w:rsidR="0031491E">
        <w:t>requirement</w:t>
      </w:r>
      <w:r w:rsidR="006E73E4">
        <w:t xml:space="preserve">(s) </w:t>
      </w:r>
      <w:r w:rsidR="00A36AFE" w:rsidRPr="008968A5">
        <w:t xml:space="preserve">in </w:t>
      </w:r>
      <w:r w:rsidR="0086564D">
        <w:t>10 CFR </w:t>
      </w:r>
      <w:r w:rsidR="00A36AFE" w:rsidRPr="008968A5">
        <w:t>Part 26</w:t>
      </w:r>
      <w:r w:rsidR="006E73E4">
        <w:t>, Subpart H</w:t>
      </w:r>
      <w:r w:rsidR="00EF100C">
        <w:t>.</w:t>
      </w:r>
      <w:r w:rsidR="0057322F">
        <w:t xml:space="preserve"> </w:t>
      </w:r>
      <w:r w:rsidR="00A9589D">
        <w:t xml:space="preserve">This questionnaire is divided into the following two </w:t>
      </w:r>
      <w:r w:rsidR="0026251F">
        <w:t>section</w:t>
      </w:r>
      <w:r w:rsidR="00A9589D">
        <w:t>s:</w:t>
      </w:r>
    </w:p>
    <w:p w14:paraId="64422354" w14:textId="77777777" w:rsidR="00A9589D" w:rsidRDefault="00A9589D" w:rsidP="00776D4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15"/>
        <w:gridCol w:w="1435"/>
      </w:tblGrid>
      <w:tr w:rsidR="00A9589D" w:rsidRPr="008968A5" w14:paraId="22707ABC" w14:textId="77777777" w:rsidTr="00A936A2">
        <w:tc>
          <w:tcPr>
            <w:tcW w:w="4446" w:type="pct"/>
            <w:vAlign w:val="center"/>
          </w:tcPr>
          <w:p w14:paraId="58522F4C" w14:textId="1A211D02" w:rsidR="00A9589D" w:rsidRPr="00DB2271" w:rsidRDefault="0026251F" w:rsidP="00776D49">
            <w:pPr>
              <w:overflowPunct w:val="0"/>
              <w:textAlignment w:val="baseline"/>
            </w:pPr>
            <w:r>
              <w:t>Section</w:t>
            </w:r>
          </w:p>
        </w:tc>
        <w:tc>
          <w:tcPr>
            <w:tcW w:w="554" w:type="pct"/>
          </w:tcPr>
          <w:p w14:paraId="63ED5205" w14:textId="77777777" w:rsidR="00A9589D" w:rsidRPr="00DB2271" w:rsidRDefault="00A9589D" w:rsidP="00776D49">
            <w:pPr>
              <w:overflowPunct w:val="0"/>
              <w:jc w:val="center"/>
              <w:textAlignment w:val="baseline"/>
            </w:pPr>
            <w:r w:rsidRPr="00DB2271">
              <w:t>Question Numbers</w:t>
            </w:r>
          </w:p>
        </w:tc>
      </w:tr>
      <w:tr w:rsidR="00A9589D" w:rsidRPr="008968A5" w14:paraId="4B82EC55" w14:textId="77777777" w:rsidTr="00F653D0">
        <w:trPr>
          <w:trHeight w:val="288"/>
        </w:trPr>
        <w:tc>
          <w:tcPr>
            <w:tcW w:w="4446" w:type="pct"/>
            <w:vAlign w:val="center"/>
          </w:tcPr>
          <w:p w14:paraId="50214DDF" w14:textId="77777777" w:rsidR="00A9589D" w:rsidRPr="00EF100C" w:rsidRDefault="00A9589D" w:rsidP="00776D49">
            <w:pPr>
              <w:overflowPunct w:val="0"/>
              <w:textAlignment w:val="baseline"/>
            </w:pPr>
            <w:r w:rsidRPr="00EF100C">
              <w:t xml:space="preserve">A. </w:t>
            </w:r>
            <w:r>
              <w:t>SAE Qualifications and Training</w:t>
            </w:r>
          </w:p>
        </w:tc>
        <w:tc>
          <w:tcPr>
            <w:tcW w:w="554" w:type="pct"/>
            <w:tcMar>
              <w:left w:w="180" w:type="dxa"/>
              <w:right w:w="115" w:type="dxa"/>
            </w:tcMar>
            <w:vAlign w:val="center"/>
          </w:tcPr>
          <w:p w14:paraId="28B53A1B" w14:textId="77777777" w:rsidR="00A9589D" w:rsidRPr="008968A5" w:rsidRDefault="00A9589D" w:rsidP="00776D49">
            <w:pPr>
              <w:overflowPunct w:val="0"/>
              <w:textAlignment w:val="baseline"/>
            </w:pPr>
            <w:r w:rsidRPr="008968A5">
              <w:t>A</w:t>
            </w:r>
            <w:r>
              <w:t>1 – A7</w:t>
            </w:r>
          </w:p>
        </w:tc>
      </w:tr>
      <w:tr w:rsidR="00A9589D" w:rsidRPr="008968A5" w14:paraId="15047361" w14:textId="77777777" w:rsidTr="00F653D0">
        <w:trPr>
          <w:trHeight w:val="288"/>
        </w:trPr>
        <w:tc>
          <w:tcPr>
            <w:tcW w:w="4446" w:type="pct"/>
            <w:vAlign w:val="center"/>
          </w:tcPr>
          <w:p w14:paraId="78B16080" w14:textId="77777777" w:rsidR="00A9589D" w:rsidRPr="00EF100C" w:rsidRDefault="00A9589D" w:rsidP="00776D49">
            <w:pPr>
              <w:overflowPunct w:val="0"/>
              <w:textAlignment w:val="baseline"/>
            </w:pPr>
            <w:r w:rsidRPr="00EF100C">
              <w:t xml:space="preserve">B. </w:t>
            </w:r>
            <w:r>
              <w:t>Services provided by the SAE</w:t>
            </w:r>
          </w:p>
        </w:tc>
        <w:tc>
          <w:tcPr>
            <w:tcW w:w="554" w:type="pct"/>
            <w:tcMar>
              <w:left w:w="180" w:type="dxa"/>
              <w:right w:w="115" w:type="dxa"/>
            </w:tcMar>
            <w:vAlign w:val="center"/>
          </w:tcPr>
          <w:p w14:paraId="47D016B8" w14:textId="77777777" w:rsidR="00A9589D" w:rsidRPr="008968A5" w:rsidRDefault="00A9589D" w:rsidP="00776D49">
            <w:pPr>
              <w:overflowPunct w:val="0"/>
              <w:textAlignment w:val="baseline"/>
            </w:pPr>
            <w:r>
              <w:t>B1 – B14</w:t>
            </w:r>
          </w:p>
        </w:tc>
      </w:tr>
    </w:tbl>
    <w:p w14:paraId="7B77BF29" w14:textId="46778B05" w:rsidR="40C0CA50" w:rsidRDefault="40C0CA50"/>
    <w:p w14:paraId="0073EEAF" w14:textId="4BBCF7A5" w:rsidR="00721E5D" w:rsidRDefault="00721E5D" w:rsidP="00496144">
      <w:r>
        <w:br w:type="page"/>
      </w:r>
    </w:p>
    <w:p w14:paraId="2B753F7F" w14:textId="77777777" w:rsidR="00EF100C" w:rsidRDefault="00EF100C" w:rsidP="0049614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660"/>
        <w:gridCol w:w="2310"/>
        <w:gridCol w:w="3861"/>
        <w:gridCol w:w="5991"/>
      </w:tblGrid>
      <w:tr w:rsidR="00A36AFE" w:rsidRPr="008968A5" w14:paraId="3386DDDD" w14:textId="77777777" w:rsidTr="00BB2381">
        <w:trPr>
          <w:cantSplit/>
          <w:tblHeader/>
        </w:trPr>
        <w:tc>
          <w:tcPr>
            <w:tcW w:w="0" w:type="auto"/>
            <w:tcBorders>
              <w:bottom w:val="nil"/>
            </w:tcBorders>
            <w:tcMar>
              <w:left w:w="58" w:type="dxa"/>
              <w:right w:w="58" w:type="dxa"/>
            </w:tcMar>
            <w:vAlign w:val="center"/>
          </w:tcPr>
          <w:p w14:paraId="042CDF31" w14:textId="77777777" w:rsidR="00F770F1" w:rsidRPr="00C35DC6" w:rsidRDefault="00F770F1" w:rsidP="00776D49">
            <w:pPr>
              <w:ind w:right="18"/>
            </w:pPr>
            <w:r w:rsidRPr="00C35DC6">
              <w:t>Num</w:t>
            </w:r>
            <w:r w:rsidR="00D37C35">
              <w:t>.</w:t>
            </w:r>
          </w:p>
        </w:tc>
        <w:tc>
          <w:tcPr>
            <w:tcW w:w="2310" w:type="dxa"/>
            <w:tcBorders>
              <w:bottom w:val="nil"/>
            </w:tcBorders>
            <w:vAlign w:val="center"/>
          </w:tcPr>
          <w:p w14:paraId="487B1B2A" w14:textId="77777777" w:rsidR="00A36AFE" w:rsidRPr="00C35DC6" w:rsidRDefault="00A36AFE" w:rsidP="00776D49">
            <w:r w:rsidRPr="00C35DC6">
              <w:t>Question</w:t>
            </w:r>
          </w:p>
        </w:tc>
        <w:tc>
          <w:tcPr>
            <w:tcW w:w="3861" w:type="dxa"/>
            <w:tcBorders>
              <w:bottom w:val="nil"/>
            </w:tcBorders>
            <w:vAlign w:val="center"/>
          </w:tcPr>
          <w:p w14:paraId="35CDF539" w14:textId="77777777" w:rsidR="00A36AFE" w:rsidRPr="00C35DC6" w:rsidRDefault="00A36AFE" w:rsidP="00776D49">
            <w:r w:rsidRPr="00C35DC6">
              <w:t>Answer</w:t>
            </w:r>
          </w:p>
        </w:tc>
        <w:tc>
          <w:tcPr>
            <w:tcW w:w="5991" w:type="dxa"/>
            <w:tcBorders>
              <w:bottom w:val="nil"/>
            </w:tcBorders>
            <w:vAlign w:val="center"/>
          </w:tcPr>
          <w:p w14:paraId="394552D1" w14:textId="21E168C3" w:rsidR="00A36AFE" w:rsidRPr="00C35DC6" w:rsidRDefault="00A36AFE" w:rsidP="00776D49">
            <w:r w:rsidRPr="00C35DC6">
              <w:t>NRC R</w:t>
            </w:r>
            <w:r w:rsidR="007B24D4">
              <w:t>egulation(s)</w:t>
            </w:r>
          </w:p>
        </w:tc>
      </w:tr>
      <w:tr w:rsidR="00A36AFE" w:rsidRPr="008968A5" w14:paraId="35BB44A5" w14:textId="77777777" w:rsidTr="009D1829">
        <w:trPr>
          <w:cantSplit/>
          <w:tblHeader/>
        </w:trPr>
        <w:tc>
          <w:tcPr>
            <w:tcW w:w="0" w:type="auto"/>
            <w:gridSpan w:val="4"/>
            <w:shd w:val="pct20" w:color="auto" w:fill="FFFFFF"/>
            <w:vAlign w:val="center"/>
          </w:tcPr>
          <w:p w14:paraId="57FA3B21" w14:textId="33867804" w:rsidR="00A36AFE" w:rsidRPr="00C35DC6" w:rsidRDefault="00A36AFE" w:rsidP="00776D49">
            <w:pPr>
              <w:tabs>
                <w:tab w:val="left" w:pos="360"/>
              </w:tabs>
              <w:ind w:right="18"/>
            </w:pPr>
            <w:r w:rsidRPr="00C35DC6">
              <w:t>A.</w:t>
            </w:r>
            <w:r w:rsidR="0057322F">
              <w:t xml:space="preserve"> </w:t>
            </w:r>
            <w:r w:rsidRPr="00C35DC6">
              <w:t xml:space="preserve">SAE Qualifications and Training </w:t>
            </w:r>
          </w:p>
        </w:tc>
      </w:tr>
      <w:tr w:rsidR="00A36AFE" w:rsidRPr="008968A5" w14:paraId="25A4E92C" w14:textId="77777777" w:rsidTr="00BB2381">
        <w:trPr>
          <w:cantSplit/>
        </w:trPr>
        <w:tc>
          <w:tcPr>
            <w:tcW w:w="0" w:type="auto"/>
            <w:tcBorders>
              <w:top w:val="nil"/>
            </w:tcBorders>
          </w:tcPr>
          <w:p w14:paraId="6C4537BE" w14:textId="77777777" w:rsidR="00A36AFE" w:rsidRPr="008968A5" w:rsidRDefault="00A36AFE" w:rsidP="00776D49">
            <w:pPr>
              <w:tabs>
                <w:tab w:val="left" w:pos="360"/>
              </w:tabs>
              <w:ind w:right="18"/>
              <w:jc w:val="center"/>
            </w:pPr>
            <w:r w:rsidRPr="008968A5">
              <w:t>A1</w:t>
            </w:r>
          </w:p>
        </w:tc>
        <w:tc>
          <w:tcPr>
            <w:tcW w:w="2310" w:type="dxa"/>
            <w:tcBorders>
              <w:top w:val="nil"/>
            </w:tcBorders>
          </w:tcPr>
          <w:p w14:paraId="36787101" w14:textId="53FEB79F" w:rsidR="00A36AFE" w:rsidRPr="008968A5" w:rsidRDefault="00A36AFE" w:rsidP="00776D49">
            <w:r w:rsidRPr="008968A5">
              <w:t>Please describe your credentials to serve as a substance abuse expert for an NRC</w:t>
            </w:r>
            <w:r w:rsidR="00C6059D">
              <w:t>-</w:t>
            </w:r>
            <w:r w:rsidRPr="008968A5">
              <w:t>regulated licensee under 10</w:t>
            </w:r>
            <w:r w:rsidR="00C6059D">
              <w:t> </w:t>
            </w:r>
            <w:r w:rsidRPr="008968A5">
              <w:t>CFR</w:t>
            </w:r>
            <w:r w:rsidR="00C6059D">
              <w:t> </w:t>
            </w:r>
            <w:r w:rsidRPr="008968A5">
              <w:t>Part 26.</w:t>
            </w:r>
            <w:r w:rsidR="0057322F">
              <w:t xml:space="preserve"> </w:t>
            </w:r>
          </w:p>
          <w:p w14:paraId="77515803" w14:textId="77777777" w:rsidR="00A36AFE" w:rsidRPr="008968A5" w:rsidRDefault="00A36AFE" w:rsidP="00776D49"/>
          <w:p w14:paraId="06AA5B30" w14:textId="77777777" w:rsidR="00A36AFE" w:rsidRPr="004C3CA4" w:rsidRDefault="00A36AFE" w:rsidP="00776D49">
            <w:r w:rsidRPr="004C3CA4">
              <w:t>[Request documentation to confirm qualifications]</w:t>
            </w:r>
          </w:p>
        </w:tc>
        <w:tc>
          <w:tcPr>
            <w:tcW w:w="3861" w:type="dxa"/>
            <w:tcBorders>
              <w:top w:val="nil"/>
            </w:tcBorders>
          </w:tcPr>
          <w:p w14:paraId="5078E9B9" w14:textId="77777777" w:rsidR="00A36AFE" w:rsidRPr="008968A5" w:rsidRDefault="00A36AFE" w:rsidP="00C57945">
            <w:pPr>
              <w:keepNext/>
              <w:keepLines/>
              <w:numPr>
                <w:ilvl w:val="0"/>
                <w:numId w:val="3"/>
              </w:numPr>
              <w:tabs>
                <w:tab w:val="num" w:pos="380"/>
              </w:tabs>
              <w:overflowPunct w:val="0"/>
              <w:ind w:left="374"/>
              <w:textAlignment w:val="baseline"/>
            </w:pPr>
            <w:r w:rsidRPr="008968A5">
              <w:t>Licensed physician.</w:t>
            </w:r>
          </w:p>
          <w:p w14:paraId="49AB3B45" w14:textId="77777777" w:rsidR="00A36AFE" w:rsidRPr="008968A5" w:rsidRDefault="00A36AFE" w:rsidP="00C57945">
            <w:pPr>
              <w:keepNext/>
              <w:keepLines/>
              <w:numPr>
                <w:ilvl w:val="0"/>
                <w:numId w:val="3"/>
              </w:numPr>
              <w:tabs>
                <w:tab w:val="num" w:pos="380"/>
              </w:tabs>
              <w:overflowPunct w:val="0"/>
              <w:ind w:left="374"/>
              <w:textAlignment w:val="baseline"/>
            </w:pPr>
            <w:r w:rsidRPr="008968A5">
              <w:t>Licensed or certified social worker.</w:t>
            </w:r>
          </w:p>
          <w:p w14:paraId="490D9078" w14:textId="77777777" w:rsidR="00A36AFE" w:rsidRPr="008968A5" w:rsidRDefault="00A36AFE" w:rsidP="00C57945">
            <w:pPr>
              <w:keepNext/>
              <w:keepLines/>
              <w:numPr>
                <w:ilvl w:val="0"/>
                <w:numId w:val="3"/>
              </w:numPr>
              <w:tabs>
                <w:tab w:val="num" w:pos="380"/>
              </w:tabs>
              <w:overflowPunct w:val="0"/>
              <w:ind w:left="374"/>
              <w:textAlignment w:val="baseline"/>
            </w:pPr>
            <w:r w:rsidRPr="008968A5">
              <w:t>Licensed or certified psychologist.</w:t>
            </w:r>
          </w:p>
          <w:p w14:paraId="286C3399" w14:textId="77777777" w:rsidR="00A36AFE" w:rsidRPr="008968A5" w:rsidRDefault="00A36AFE" w:rsidP="00C57945">
            <w:pPr>
              <w:keepNext/>
              <w:keepLines/>
              <w:numPr>
                <w:ilvl w:val="0"/>
                <w:numId w:val="3"/>
              </w:numPr>
              <w:tabs>
                <w:tab w:val="num" w:pos="380"/>
              </w:tabs>
              <w:overflowPunct w:val="0"/>
              <w:ind w:left="374"/>
              <w:textAlignment w:val="baseline"/>
            </w:pPr>
            <w:r w:rsidRPr="008968A5">
              <w:t>Licensed or certified employee assistance professional (EAP).</w:t>
            </w:r>
          </w:p>
          <w:p w14:paraId="5A042C8D" w14:textId="77777777" w:rsidR="00A36AFE" w:rsidRPr="008968A5" w:rsidRDefault="00A36AFE" w:rsidP="00C57945">
            <w:pPr>
              <w:keepNext/>
              <w:keepLines/>
              <w:numPr>
                <w:ilvl w:val="0"/>
                <w:numId w:val="3"/>
              </w:numPr>
              <w:tabs>
                <w:tab w:val="num" w:pos="380"/>
              </w:tabs>
              <w:overflowPunct w:val="0"/>
              <w:ind w:left="374"/>
              <w:textAlignment w:val="baseline"/>
            </w:pPr>
            <w:r w:rsidRPr="008968A5">
              <w:t>Alcohol and drug abuse counselor certified by the National Association of Alcoholism and Drug Abuse Counselors Certification Commission.</w:t>
            </w:r>
          </w:p>
          <w:p w14:paraId="6D2E115C" w14:textId="77777777" w:rsidR="00A36AFE" w:rsidRPr="008968A5" w:rsidRDefault="00A36AFE" w:rsidP="00C57945">
            <w:pPr>
              <w:keepNext/>
              <w:keepLines/>
              <w:numPr>
                <w:ilvl w:val="0"/>
                <w:numId w:val="3"/>
              </w:numPr>
              <w:tabs>
                <w:tab w:val="num" w:pos="380"/>
              </w:tabs>
              <w:overflowPunct w:val="0"/>
              <w:ind w:left="374"/>
              <w:textAlignment w:val="baseline"/>
            </w:pPr>
            <w:r w:rsidRPr="008968A5">
              <w:t>Alcohol and drug abuse counselor certified by the International Certification Reciprocity Consortium/Alcohol and Other Drug Abuse.</w:t>
            </w:r>
          </w:p>
          <w:p w14:paraId="1B5CE518" w14:textId="03E7C357" w:rsidR="00EA0C2E" w:rsidRPr="00C6059D" w:rsidRDefault="00A36AFE" w:rsidP="00EA0C2E">
            <w:pPr>
              <w:numPr>
                <w:ilvl w:val="0"/>
                <w:numId w:val="6"/>
              </w:numPr>
              <w:tabs>
                <w:tab w:val="clear" w:pos="720"/>
                <w:tab w:val="num" w:pos="380"/>
              </w:tabs>
              <w:overflowPunct w:val="0"/>
              <w:ind w:left="432" w:hanging="418"/>
              <w:textAlignment w:val="baseline"/>
            </w:pPr>
            <w:r w:rsidRPr="008968A5">
              <w:t>The individual does not meet the SAE credential requirement in 26.187(b).</w:t>
            </w:r>
          </w:p>
        </w:tc>
        <w:tc>
          <w:tcPr>
            <w:tcW w:w="5991" w:type="dxa"/>
            <w:tcBorders>
              <w:top w:val="nil"/>
            </w:tcBorders>
          </w:tcPr>
          <w:p w14:paraId="55CD8822" w14:textId="6DD73809" w:rsidR="00A36AFE" w:rsidRPr="008968A5" w:rsidRDefault="00223BA8" w:rsidP="00776D49">
            <w:r>
              <w:t>§ </w:t>
            </w:r>
            <w:r w:rsidR="00A36AFE" w:rsidRPr="008968A5">
              <w:t>26.187(b) states:</w:t>
            </w:r>
          </w:p>
          <w:p w14:paraId="48EC65F4" w14:textId="6F72C826" w:rsidR="00A36AFE" w:rsidRPr="008968A5" w:rsidRDefault="00A36AFE" w:rsidP="00776D49">
            <w:r w:rsidRPr="008968A5">
              <w:t>“</w:t>
            </w:r>
            <w:ins w:id="643" w:author="Author">
              <w:r w:rsidR="00AD7CB6">
                <w:rPr>
                  <w:i/>
                  <w:iCs/>
                </w:rPr>
                <w:t>Credentials</w:t>
              </w:r>
              <w:r w:rsidR="00E360B6">
                <w:rPr>
                  <w:i/>
                  <w:iCs/>
                </w:rPr>
                <w:t xml:space="preserve">. </w:t>
              </w:r>
            </w:ins>
            <w:r w:rsidRPr="008968A5">
              <w:t>An SAE shall have at least one of the following credentials:</w:t>
            </w:r>
          </w:p>
          <w:p w14:paraId="3010272B" w14:textId="77777777" w:rsidR="00A36AFE" w:rsidRPr="008968A5" w:rsidRDefault="00A36AFE" w:rsidP="00776D49">
            <w:r w:rsidRPr="008968A5">
              <w:t>(1) A licensed physician;</w:t>
            </w:r>
          </w:p>
          <w:p w14:paraId="76BB7B2D" w14:textId="77777777" w:rsidR="00A36AFE" w:rsidRPr="008968A5" w:rsidRDefault="00A36AFE" w:rsidP="00776D49">
            <w:r w:rsidRPr="008968A5">
              <w:t>(2) A licensed or certified social worker;</w:t>
            </w:r>
          </w:p>
          <w:p w14:paraId="11717665" w14:textId="77777777" w:rsidR="00A36AFE" w:rsidRPr="008968A5" w:rsidRDefault="00A36AFE" w:rsidP="00776D49">
            <w:r w:rsidRPr="008968A5">
              <w:t>(3) A licensed or certified psychologist;</w:t>
            </w:r>
          </w:p>
          <w:p w14:paraId="48D7BCB5" w14:textId="77777777" w:rsidR="00A36AFE" w:rsidRPr="008968A5" w:rsidRDefault="00A36AFE" w:rsidP="00776D49">
            <w:r w:rsidRPr="008968A5">
              <w:t>(4) A licensed or certified employee assistance professional; or</w:t>
            </w:r>
          </w:p>
          <w:p w14:paraId="176F588D" w14:textId="77777777" w:rsidR="00A36AFE" w:rsidRPr="008968A5" w:rsidRDefault="00A36AFE" w:rsidP="00776D49">
            <w:r w:rsidRPr="008968A5">
              <w:t>(5) An alcohol and drug abuse counselor certified by the National Association of Alcoholism and Drug Abuse Counselors Certification Commission or by the International Certification Reciprocity Consortium/Alcohol and Other Dr</w:t>
            </w:r>
            <w:r w:rsidR="00F05854">
              <w:t xml:space="preserve">ug </w:t>
            </w:r>
            <w:r w:rsidRPr="008968A5">
              <w:t>Abuse.”</w:t>
            </w:r>
          </w:p>
        </w:tc>
      </w:tr>
      <w:tr w:rsidR="00A36AFE" w:rsidRPr="008968A5" w14:paraId="224861BB" w14:textId="77777777" w:rsidTr="00BB2381">
        <w:trPr>
          <w:cantSplit/>
          <w:trHeight w:val="2253"/>
        </w:trPr>
        <w:tc>
          <w:tcPr>
            <w:tcW w:w="0" w:type="auto"/>
          </w:tcPr>
          <w:p w14:paraId="42920F8E" w14:textId="77777777" w:rsidR="00A36AFE" w:rsidRPr="008968A5" w:rsidRDefault="00A36AFE" w:rsidP="00686F38">
            <w:pPr>
              <w:tabs>
                <w:tab w:val="left" w:pos="360"/>
              </w:tabs>
              <w:ind w:right="18"/>
              <w:jc w:val="center"/>
            </w:pPr>
            <w:r w:rsidRPr="008968A5">
              <w:t>A2</w:t>
            </w:r>
          </w:p>
        </w:tc>
        <w:tc>
          <w:tcPr>
            <w:tcW w:w="2310" w:type="dxa"/>
          </w:tcPr>
          <w:p w14:paraId="38DB220E" w14:textId="48B6FF01" w:rsidR="00A36AFE" w:rsidRPr="008968A5" w:rsidRDefault="00A36AFE" w:rsidP="00686F38">
            <w:r w:rsidRPr="008968A5">
              <w:t>Describe your knowledge and clinical experience in diagnosing and treating alcohol and controlled</w:t>
            </w:r>
            <w:r w:rsidR="00C57945">
              <w:t xml:space="preserve"> substance abuse disorders?</w:t>
            </w:r>
            <w:r w:rsidR="0057322F">
              <w:t xml:space="preserve"> </w:t>
            </w:r>
          </w:p>
        </w:tc>
        <w:tc>
          <w:tcPr>
            <w:tcW w:w="3861" w:type="dxa"/>
          </w:tcPr>
          <w:p w14:paraId="49B63B2B" w14:textId="77777777" w:rsidR="00A36AFE" w:rsidRPr="00C35DC6" w:rsidRDefault="00A36AFE" w:rsidP="00C57945">
            <w:pPr>
              <w:keepNext/>
              <w:keepLines/>
              <w:numPr>
                <w:ilvl w:val="0"/>
                <w:numId w:val="3"/>
              </w:numPr>
              <w:tabs>
                <w:tab w:val="num" w:pos="380"/>
              </w:tabs>
              <w:overflowPunct w:val="0"/>
              <w:ind w:left="374"/>
              <w:textAlignment w:val="baseline"/>
            </w:pPr>
            <w:r w:rsidRPr="00C35DC6">
              <w:t>List the information provided here:</w:t>
            </w:r>
          </w:p>
          <w:p w14:paraId="6F08B06B" w14:textId="77777777" w:rsidR="00A36AFE" w:rsidRPr="008968A5" w:rsidRDefault="00A36AFE" w:rsidP="00C57945"/>
          <w:p w14:paraId="3B64E3DF" w14:textId="77777777" w:rsidR="00A36AFE" w:rsidRPr="008968A5" w:rsidRDefault="00A36AFE" w:rsidP="00C57945">
            <w:pPr>
              <w:tabs>
                <w:tab w:val="left" w:pos="1114"/>
              </w:tabs>
            </w:pPr>
          </w:p>
          <w:p w14:paraId="2886A42D" w14:textId="77777777" w:rsidR="00A36AFE" w:rsidRPr="008968A5" w:rsidRDefault="00A36AFE" w:rsidP="00C57945"/>
          <w:p w14:paraId="505514BC" w14:textId="77777777" w:rsidR="00A36AFE" w:rsidRPr="008968A5" w:rsidRDefault="00A36AFE" w:rsidP="00C57945"/>
          <w:p w14:paraId="7DFD5F63" w14:textId="77777777" w:rsidR="00A36AFE" w:rsidRPr="008968A5" w:rsidRDefault="00A36AFE" w:rsidP="00686F38">
            <w:pPr>
              <w:spacing w:after="60"/>
              <w:ind w:left="14"/>
            </w:pPr>
          </w:p>
        </w:tc>
        <w:tc>
          <w:tcPr>
            <w:tcW w:w="5991" w:type="dxa"/>
          </w:tcPr>
          <w:p w14:paraId="7C414FB9" w14:textId="748D92F9" w:rsidR="00A36AFE" w:rsidRPr="008968A5" w:rsidRDefault="00223BA8" w:rsidP="00686F38">
            <w:r>
              <w:t>§ </w:t>
            </w:r>
            <w:r w:rsidR="00A36AFE" w:rsidRPr="008968A5">
              <w:t>26.187(c) states:</w:t>
            </w:r>
            <w:r w:rsidR="0057322F">
              <w:t xml:space="preserve"> </w:t>
            </w:r>
          </w:p>
          <w:p w14:paraId="709C68A9" w14:textId="764C5543" w:rsidR="00A36AFE" w:rsidRPr="008968A5" w:rsidRDefault="00A36AFE" w:rsidP="00686F38">
            <w:r w:rsidRPr="008968A5">
              <w:rPr>
                <w:i/>
                <w:iCs/>
              </w:rPr>
              <w:t xml:space="preserve">“Basic Knowledge. </w:t>
            </w:r>
            <w:r w:rsidRPr="008968A5">
              <w:t>An SAE shall be knowledgeable in the following areas:</w:t>
            </w:r>
          </w:p>
          <w:p w14:paraId="3B68105C" w14:textId="7C229206" w:rsidR="00A36AFE" w:rsidRPr="008968A5" w:rsidRDefault="00A36AFE" w:rsidP="00686F38">
            <w:r w:rsidRPr="008968A5">
              <w:t>(1) Demonstrated knowledge of and clinical experience in the diagnosis and treatment of alcohol and controlled substance abuse disorders</w:t>
            </w:r>
            <w:ins w:id="644" w:author="Author">
              <w:r w:rsidR="00F97BB4">
                <w:t>.</w:t>
              </w:r>
            </w:ins>
            <w:r w:rsidRPr="008968A5">
              <w:t xml:space="preserve">” </w:t>
            </w:r>
          </w:p>
        </w:tc>
      </w:tr>
      <w:tr w:rsidR="00A36AFE" w:rsidRPr="008968A5" w14:paraId="2F838A00" w14:textId="77777777" w:rsidTr="00BB2381">
        <w:trPr>
          <w:cantSplit/>
        </w:trPr>
        <w:tc>
          <w:tcPr>
            <w:tcW w:w="0" w:type="auto"/>
          </w:tcPr>
          <w:p w14:paraId="4DDA0146" w14:textId="77777777" w:rsidR="00A36AFE" w:rsidRPr="008968A5" w:rsidRDefault="00A36AFE" w:rsidP="00686F38">
            <w:pPr>
              <w:tabs>
                <w:tab w:val="left" w:pos="360"/>
              </w:tabs>
              <w:ind w:right="18"/>
              <w:jc w:val="center"/>
            </w:pPr>
            <w:r w:rsidRPr="008968A5">
              <w:lastRenderedPageBreak/>
              <w:t>A3</w:t>
            </w:r>
          </w:p>
        </w:tc>
        <w:tc>
          <w:tcPr>
            <w:tcW w:w="2310" w:type="dxa"/>
          </w:tcPr>
          <w:p w14:paraId="3F6FB911" w14:textId="61F58FD6" w:rsidR="00DB073A" w:rsidRDefault="00A36AFE" w:rsidP="00686F38">
            <w:r w:rsidRPr="008968A5">
              <w:t>How do you remain up</w:t>
            </w:r>
            <w:r w:rsidR="00991451">
              <w:t xml:space="preserve"> </w:t>
            </w:r>
            <w:r w:rsidRPr="008968A5">
              <w:t>to</w:t>
            </w:r>
            <w:r w:rsidR="00991451">
              <w:t xml:space="preserve"> </w:t>
            </w:r>
            <w:r w:rsidRPr="008968A5">
              <w:t>date on the NRC drug and alcohol testing regulations in</w:t>
            </w:r>
          </w:p>
          <w:p w14:paraId="3C1B8476" w14:textId="77777777" w:rsidR="00A36AFE" w:rsidRPr="008968A5" w:rsidRDefault="0086564D" w:rsidP="00686F38">
            <w:r>
              <w:t>10 CFR </w:t>
            </w:r>
            <w:r w:rsidR="00A36AFE" w:rsidRPr="008968A5">
              <w:t>Part 26?</w:t>
            </w:r>
          </w:p>
          <w:p w14:paraId="06B5810E" w14:textId="77777777" w:rsidR="00A36AFE" w:rsidRPr="008968A5" w:rsidRDefault="00A36AFE" w:rsidP="00686F38"/>
          <w:p w14:paraId="7C24B5EC" w14:textId="77777777" w:rsidR="00A36AFE" w:rsidRPr="008968A5" w:rsidRDefault="00A36AFE" w:rsidP="00686F38"/>
          <w:p w14:paraId="276415A6" w14:textId="77777777" w:rsidR="00A36AFE" w:rsidRPr="008968A5" w:rsidRDefault="00A36AFE" w:rsidP="00686F38"/>
        </w:tc>
        <w:tc>
          <w:tcPr>
            <w:tcW w:w="3861" w:type="dxa"/>
          </w:tcPr>
          <w:p w14:paraId="459F3EF8" w14:textId="77777777" w:rsidR="00A36AFE" w:rsidRPr="008968A5" w:rsidRDefault="00A36AFE" w:rsidP="00C57945">
            <w:pPr>
              <w:keepNext/>
              <w:keepLines/>
              <w:numPr>
                <w:ilvl w:val="0"/>
                <w:numId w:val="3"/>
              </w:numPr>
              <w:tabs>
                <w:tab w:val="num" w:pos="380"/>
              </w:tabs>
              <w:overflowPunct w:val="0"/>
              <w:ind w:left="374"/>
              <w:textAlignment w:val="baseline"/>
            </w:pPr>
            <w:r w:rsidRPr="008968A5">
              <w:t>I regularly review the NRC FFD website for information on the regulation.</w:t>
            </w:r>
          </w:p>
          <w:p w14:paraId="093F9CBE" w14:textId="77777777" w:rsidR="00A36AFE" w:rsidRPr="008968A5" w:rsidRDefault="00A36AFE" w:rsidP="00C57945">
            <w:pPr>
              <w:keepNext/>
              <w:keepLines/>
              <w:numPr>
                <w:ilvl w:val="0"/>
                <w:numId w:val="3"/>
              </w:numPr>
              <w:tabs>
                <w:tab w:val="num" w:pos="380"/>
              </w:tabs>
              <w:overflowPunct w:val="0"/>
              <w:ind w:left="374"/>
              <w:textAlignment w:val="baseline"/>
            </w:pPr>
            <w:r w:rsidRPr="008968A5">
              <w:t>I receive a newsletter that informs me of changes in the NRC’s drug and alcohol testing regulations.</w:t>
            </w:r>
          </w:p>
          <w:p w14:paraId="686CE708" w14:textId="77777777" w:rsidR="00A36AFE" w:rsidRPr="008968A5" w:rsidRDefault="00A36AFE" w:rsidP="00C57945">
            <w:pPr>
              <w:keepNext/>
              <w:keepLines/>
              <w:numPr>
                <w:ilvl w:val="0"/>
                <w:numId w:val="3"/>
              </w:numPr>
              <w:tabs>
                <w:tab w:val="num" w:pos="380"/>
              </w:tabs>
              <w:overflowPunct w:val="0"/>
              <w:ind w:left="374"/>
              <w:textAlignment w:val="baseline"/>
            </w:pPr>
            <w:r w:rsidRPr="008968A5">
              <w:t xml:space="preserve">I have a copy of </w:t>
            </w:r>
            <w:r w:rsidR="0086564D">
              <w:t>10 CFR </w:t>
            </w:r>
            <w:r w:rsidRPr="008968A5">
              <w:t>Part 26.</w:t>
            </w:r>
          </w:p>
          <w:p w14:paraId="34E81F15" w14:textId="77777777" w:rsidR="00A36AFE" w:rsidRPr="008968A5" w:rsidRDefault="00A36AFE" w:rsidP="00C57945">
            <w:pPr>
              <w:keepNext/>
              <w:keepLines/>
              <w:numPr>
                <w:ilvl w:val="0"/>
                <w:numId w:val="3"/>
              </w:numPr>
              <w:tabs>
                <w:tab w:val="num" w:pos="380"/>
              </w:tabs>
              <w:overflowPunct w:val="0"/>
              <w:ind w:left="374"/>
              <w:textAlignment w:val="baseline"/>
            </w:pPr>
            <w:r w:rsidRPr="008968A5">
              <w:t>The licensee or other entity’s staff provides me with any updates on the rule.</w:t>
            </w:r>
          </w:p>
          <w:p w14:paraId="022FC4C9" w14:textId="2ED9FFAA" w:rsidR="0033728C" w:rsidRPr="008968A5" w:rsidRDefault="007B747F" w:rsidP="00C57945">
            <w:pPr>
              <w:numPr>
                <w:ilvl w:val="0"/>
                <w:numId w:val="6"/>
              </w:numPr>
              <w:tabs>
                <w:tab w:val="clear" w:pos="720"/>
                <w:tab w:val="num" w:pos="380"/>
              </w:tabs>
              <w:overflowPunct w:val="0"/>
              <w:ind w:left="432" w:hanging="418"/>
              <w:textAlignment w:val="baseline"/>
            </w:pPr>
            <w:r w:rsidRPr="00223D1D">
              <w:t>Other:</w:t>
            </w:r>
          </w:p>
        </w:tc>
        <w:tc>
          <w:tcPr>
            <w:tcW w:w="5991" w:type="dxa"/>
          </w:tcPr>
          <w:p w14:paraId="7D9D175A" w14:textId="696FE073" w:rsidR="00A36AFE" w:rsidRPr="008968A5" w:rsidRDefault="00223BA8" w:rsidP="00686F38">
            <w:r>
              <w:t>§ </w:t>
            </w:r>
            <w:r w:rsidR="00A36AFE" w:rsidRPr="008968A5">
              <w:t>26.187(c) states:</w:t>
            </w:r>
            <w:r w:rsidR="0057322F">
              <w:t xml:space="preserve"> </w:t>
            </w:r>
          </w:p>
          <w:p w14:paraId="0E95CAB7" w14:textId="673F0C1B" w:rsidR="00A36AFE" w:rsidRPr="008968A5" w:rsidRDefault="00A36AFE" w:rsidP="00686F38">
            <w:r w:rsidRPr="008968A5">
              <w:rPr>
                <w:i/>
                <w:iCs/>
              </w:rPr>
              <w:t xml:space="preserve">“Basic Knowledge. </w:t>
            </w:r>
            <w:r w:rsidRPr="008968A5">
              <w:t>An SAE shall be knowledgeable in the following areas:</w:t>
            </w:r>
            <w:r w:rsidR="00991451">
              <w:t xml:space="preserve"> . . .</w:t>
            </w:r>
          </w:p>
          <w:p w14:paraId="238E91FE" w14:textId="77777777" w:rsidR="00A36AFE" w:rsidRPr="008968A5" w:rsidRDefault="00A36AFE" w:rsidP="00686F38">
            <w:r w:rsidRPr="008968A5">
              <w:t>(</w:t>
            </w:r>
            <w:r w:rsidRPr="00B66AF1">
              <w:t>3</w:t>
            </w:r>
            <w:r w:rsidRPr="008968A5">
              <w:t>) Knowledge of this part and any changes thereto.”</w:t>
            </w:r>
          </w:p>
        </w:tc>
      </w:tr>
      <w:tr w:rsidR="00A36AFE" w:rsidRPr="008968A5" w14:paraId="35DA7EBB" w14:textId="77777777" w:rsidTr="00033DD6">
        <w:trPr>
          <w:cantSplit/>
          <w:trHeight w:val="1092"/>
        </w:trPr>
        <w:tc>
          <w:tcPr>
            <w:tcW w:w="0" w:type="auto"/>
          </w:tcPr>
          <w:p w14:paraId="6451FBD6" w14:textId="77777777" w:rsidR="00A36AFE" w:rsidRPr="008968A5" w:rsidRDefault="00A36AFE" w:rsidP="00686F38">
            <w:pPr>
              <w:tabs>
                <w:tab w:val="left" w:pos="360"/>
              </w:tabs>
              <w:ind w:right="18"/>
              <w:jc w:val="center"/>
            </w:pPr>
            <w:r w:rsidRPr="008968A5">
              <w:t>A4</w:t>
            </w:r>
          </w:p>
        </w:tc>
        <w:tc>
          <w:tcPr>
            <w:tcW w:w="2310" w:type="dxa"/>
          </w:tcPr>
          <w:p w14:paraId="7EBC1ECC" w14:textId="6D4C3608" w:rsidR="00A36AFE" w:rsidRPr="008968A5" w:rsidRDefault="00A36AFE" w:rsidP="00686F38">
            <w:r w:rsidRPr="008968A5">
              <w:t>Do you have a copy of the licensee or oth</w:t>
            </w:r>
            <w:r w:rsidR="00033DD6">
              <w:t>er entity’s FFD program policy?</w:t>
            </w:r>
          </w:p>
        </w:tc>
        <w:tc>
          <w:tcPr>
            <w:tcW w:w="3861" w:type="dxa"/>
          </w:tcPr>
          <w:p w14:paraId="11F66A3A" w14:textId="77777777" w:rsidR="00A36AFE" w:rsidRPr="008968A5" w:rsidRDefault="00A36AFE" w:rsidP="00C57945">
            <w:pPr>
              <w:keepNext/>
              <w:keepLines/>
              <w:numPr>
                <w:ilvl w:val="0"/>
                <w:numId w:val="3"/>
              </w:numPr>
              <w:tabs>
                <w:tab w:val="num" w:pos="380"/>
              </w:tabs>
              <w:overflowPunct w:val="0"/>
              <w:ind w:left="374"/>
              <w:textAlignment w:val="baseline"/>
            </w:pPr>
            <w:r w:rsidRPr="008968A5">
              <w:t>Yes.</w:t>
            </w:r>
          </w:p>
          <w:p w14:paraId="3555FF20" w14:textId="77777777" w:rsidR="00A36AFE" w:rsidRDefault="00A36AFE" w:rsidP="00C57945">
            <w:pPr>
              <w:keepNext/>
              <w:keepLines/>
              <w:numPr>
                <w:ilvl w:val="0"/>
                <w:numId w:val="3"/>
              </w:numPr>
              <w:tabs>
                <w:tab w:val="num" w:pos="380"/>
              </w:tabs>
              <w:overflowPunct w:val="0"/>
              <w:ind w:left="374"/>
              <w:textAlignment w:val="baseline"/>
            </w:pPr>
            <w:r w:rsidRPr="008968A5">
              <w:t>No.</w:t>
            </w:r>
          </w:p>
          <w:p w14:paraId="3F29301D" w14:textId="77777777" w:rsidR="00A36AFE" w:rsidRDefault="0033728C" w:rsidP="00C57945">
            <w:pPr>
              <w:keepNext/>
              <w:keepLines/>
              <w:numPr>
                <w:ilvl w:val="0"/>
                <w:numId w:val="3"/>
              </w:numPr>
              <w:tabs>
                <w:tab w:val="num" w:pos="380"/>
              </w:tabs>
              <w:overflowPunct w:val="0"/>
              <w:ind w:left="374"/>
              <w:textAlignment w:val="baseline"/>
            </w:pPr>
            <w:r>
              <w:t>Other:</w:t>
            </w:r>
          </w:p>
          <w:p w14:paraId="70CBCC06" w14:textId="77777777" w:rsidR="009D1829" w:rsidRPr="008968A5" w:rsidRDefault="009D1829" w:rsidP="00686F38">
            <w:pPr>
              <w:keepNext/>
              <w:keepLines/>
              <w:overflowPunct w:val="0"/>
              <w:spacing w:after="60"/>
              <w:textAlignment w:val="baseline"/>
            </w:pPr>
          </w:p>
        </w:tc>
        <w:tc>
          <w:tcPr>
            <w:tcW w:w="5991" w:type="dxa"/>
            <w:vMerge w:val="restart"/>
          </w:tcPr>
          <w:p w14:paraId="555EEDED" w14:textId="49CB4C44" w:rsidR="00A36AFE" w:rsidRPr="008968A5" w:rsidRDefault="00A36AFE" w:rsidP="00686F38">
            <w:pPr>
              <w:rPr>
                <w:b/>
              </w:rPr>
            </w:pPr>
            <w:r w:rsidRPr="004C3CA4">
              <w:t>Understanding the specific testing requirements of a licensee or</w:t>
            </w:r>
            <w:r w:rsidRPr="007C7B42">
              <w:t xml:space="preserve"> </w:t>
            </w:r>
            <w:r w:rsidRPr="004C3CA4">
              <w:t>other entity’s FFD program is a core component of the</w:t>
            </w:r>
            <w:r w:rsidRPr="007C7B42">
              <w:t xml:space="preserve"> </w:t>
            </w:r>
            <w:r w:rsidRPr="004C3CA4">
              <w:t>SAE’s</w:t>
            </w:r>
            <w:r w:rsidRPr="002C50DE">
              <w:t xml:space="preserve"> </w:t>
            </w:r>
            <w:r w:rsidRPr="004C3CA4">
              <w:t xml:space="preserve">role because the NRC permits licensees and other entities to test at more stringent cutoff levels and for drugs in addition to those required in </w:t>
            </w:r>
            <w:r w:rsidR="00223BA8">
              <w:t>§ </w:t>
            </w:r>
            <w:r w:rsidRPr="004C3CA4">
              <w:t>26.133 and §26.163.</w:t>
            </w:r>
          </w:p>
        </w:tc>
      </w:tr>
      <w:tr w:rsidR="00A36AFE" w:rsidRPr="008968A5" w14:paraId="21DA9A86" w14:textId="77777777" w:rsidTr="00BB2381">
        <w:trPr>
          <w:cantSplit/>
        </w:trPr>
        <w:tc>
          <w:tcPr>
            <w:tcW w:w="0" w:type="auto"/>
          </w:tcPr>
          <w:p w14:paraId="1A3C9969" w14:textId="77777777" w:rsidR="00A36AFE" w:rsidRPr="008968A5" w:rsidRDefault="00A36AFE" w:rsidP="00686F38">
            <w:pPr>
              <w:tabs>
                <w:tab w:val="left" w:pos="360"/>
              </w:tabs>
              <w:ind w:right="18"/>
              <w:jc w:val="center"/>
            </w:pPr>
            <w:r w:rsidRPr="008968A5">
              <w:t>A5</w:t>
            </w:r>
          </w:p>
        </w:tc>
        <w:tc>
          <w:tcPr>
            <w:tcW w:w="2310" w:type="dxa"/>
          </w:tcPr>
          <w:p w14:paraId="589F7F76" w14:textId="0C4CA63C" w:rsidR="00A36AFE" w:rsidRPr="008968A5" w:rsidRDefault="00A36AFE" w:rsidP="00686F38">
            <w:r w:rsidRPr="008968A5">
              <w:t>How do you remain up</w:t>
            </w:r>
            <w:r w:rsidR="00991451">
              <w:t xml:space="preserve"> </w:t>
            </w:r>
            <w:r w:rsidRPr="008968A5">
              <w:t>to</w:t>
            </w:r>
            <w:r w:rsidR="00991451">
              <w:t xml:space="preserve"> </w:t>
            </w:r>
            <w:r w:rsidRPr="008968A5">
              <w:t>date on the FFD program policies of the licensee or other en</w:t>
            </w:r>
            <w:r w:rsidR="0064623F">
              <w:t>tity that you provide services?</w:t>
            </w:r>
          </w:p>
        </w:tc>
        <w:tc>
          <w:tcPr>
            <w:tcW w:w="3861" w:type="dxa"/>
          </w:tcPr>
          <w:p w14:paraId="79E9B5BE" w14:textId="77777777" w:rsidR="00A36AFE" w:rsidRPr="008968A5" w:rsidRDefault="00A36AFE" w:rsidP="00C57945">
            <w:pPr>
              <w:keepNext/>
              <w:keepLines/>
              <w:numPr>
                <w:ilvl w:val="0"/>
                <w:numId w:val="3"/>
              </w:numPr>
              <w:tabs>
                <w:tab w:val="num" w:pos="380"/>
              </w:tabs>
              <w:overflowPunct w:val="0"/>
              <w:ind w:left="374"/>
              <w:textAlignment w:val="baseline"/>
            </w:pPr>
            <w:r w:rsidRPr="008968A5">
              <w:t>I receive information from the FFD program manager if any changes are implemented.</w:t>
            </w:r>
          </w:p>
          <w:p w14:paraId="15EE3F19" w14:textId="77777777" w:rsidR="00A36AFE" w:rsidRDefault="00A36AFE" w:rsidP="00C57945">
            <w:pPr>
              <w:keepNext/>
              <w:keepLines/>
              <w:numPr>
                <w:ilvl w:val="0"/>
                <w:numId w:val="3"/>
              </w:numPr>
              <w:tabs>
                <w:tab w:val="num" w:pos="380"/>
              </w:tabs>
              <w:overflowPunct w:val="0"/>
              <w:ind w:left="374"/>
              <w:textAlignment w:val="baseline"/>
            </w:pPr>
            <w:r w:rsidRPr="008968A5">
              <w:t>I rely upon the policy that is provided to me by the FFD program.</w:t>
            </w:r>
          </w:p>
          <w:p w14:paraId="645B9CC7" w14:textId="58166837" w:rsidR="00EA0C2E" w:rsidRPr="0033728C" w:rsidRDefault="0033728C" w:rsidP="00C57945">
            <w:pPr>
              <w:keepNext/>
              <w:keepLines/>
              <w:numPr>
                <w:ilvl w:val="0"/>
                <w:numId w:val="3"/>
              </w:numPr>
              <w:tabs>
                <w:tab w:val="num" w:pos="380"/>
              </w:tabs>
              <w:overflowPunct w:val="0"/>
              <w:ind w:left="374"/>
              <w:textAlignment w:val="baseline"/>
            </w:pPr>
            <w:r w:rsidRPr="0033728C">
              <w:t xml:space="preserve">Other: </w:t>
            </w:r>
          </w:p>
        </w:tc>
        <w:tc>
          <w:tcPr>
            <w:tcW w:w="5991" w:type="dxa"/>
            <w:vMerge/>
          </w:tcPr>
          <w:p w14:paraId="299A5C7B" w14:textId="77777777" w:rsidR="00A36AFE" w:rsidRPr="008968A5" w:rsidRDefault="00A36AFE">
            <w:pPr>
              <w:rPr>
                <w:highlight w:val="yellow"/>
              </w:rPr>
            </w:pPr>
          </w:p>
        </w:tc>
      </w:tr>
      <w:tr w:rsidR="00A36AFE" w:rsidRPr="008968A5" w14:paraId="6A15D203" w14:textId="77777777" w:rsidTr="00BB2381">
        <w:trPr>
          <w:cantSplit/>
        </w:trPr>
        <w:tc>
          <w:tcPr>
            <w:tcW w:w="0" w:type="auto"/>
          </w:tcPr>
          <w:p w14:paraId="5A66D73A" w14:textId="77777777" w:rsidR="00A36AFE" w:rsidRPr="008968A5" w:rsidRDefault="00A36AFE" w:rsidP="00686F38">
            <w:pPr>
              <w:tabs>
                <w:tab w:val="left" w:pos="360"/>
              </w:tabs>
              <w:ind w:right="18"/>
              <w:jc w:val="center"/>
            </w:pPr>
            <w:r w:rsidRPr="008968A5">
              <w:lastRenderedPageBreak/>
              <w:t>A6</w:t>
            </w:r>
          </w:p>
        </w:tc>
        <w:tc>
          <w:tcPr>
            <w:tcW w:w="2310" w:type="dxa"/>
          </w:tcPr>
          <w:p w14:paraId="365BB007" w14:textId="193E399A" w:rsidR="00A36AFE" w:rsidRPr="008968A5" w:rsidRDefault="00A36AFE" w:rsidP="0064623F">
            <w:r w:rsidRPr="008968A5">
              <w:t xml:space="preserve">Describe the training that you have received to comply with the qualification training requirement in </w:t>
            </w:r>
            <w:r w:rsidR="00223BA8">
              <w:t>§ </w:t>
            </w:r>
            <w:r w:rsidRPr="008968A5">
              <w:t>26.187(d)?</w:t>
            </w:r>
          </w:p>
          <w:p w14:paraId="2A3FAD0E" w14:textId="77777777" w:rsidR="00A36AFE" w:rsidRPr="008968A5" w:rsidRDefault="00A36AFE" w:rsidP="0064623F"/>
          <w:p w14:paraId="67DECC86" w14:textId="77777777" w:rsidR="00A36AFE" w:rsidRPr="008968A5" w:rsidRDefault="00A36AFE" w:rsidP="0064623F">
            <w:pPr>
              <w:ind w:left="14"/>
              <w:rPr>
                <w:u w:val="single"/>
              </w:rPr>
            </w:pPr>
            <w:r w:rsidRPr="008968A5">
              <w:rPr>
                <w:u w:val="single"/>
              </w:rPr>
              <w:t>Request:</w:t>
            </w:r>
          </w:p>
          <w:p w14:paraId="695913BC" w14:textId="77777777" w:rsidR="00A36AFE" w:rsidRPr="008968A5" w:rsidRDefault="00A36AFE" w:rsidP="0064623F">
            <w:pPr>
              <w:numPr>
                <w:ilvl w:val="0"/>
                <w:numId w:val="6"/>
              </w:numPr>
              <w:tabs>
                <w:tab w:val="clear" w:pos="720"/>
                <w:tab w:val="num" w:pos="279"/>
              </w:tabs>
              <w:overflowPunct w:val="0"/>
              <w:ind w:left="279" w:hanging="270"/>
              <w:textAlignment w:val="baseline"/>
            </w:pPr>
            <w:r w:rsidRPr="008968A5">
              <w:t>The date completed qualification training.</w:t>
            </w:r>
          </w:p>
          <w:p w14:paraId="1956F215" w14:textId="77777777" w:rsidR="00A36AFE" w:rsidRPr="008968A5" w:rsidRDefault="00A36AFE" w:rsidP="0064623F">
            <w:pPr>
              <w:numPr>
                <w:ilvl w:val="0"/>
                <w:numId w:val="6"/>
              </w:numPr>
              <w:tabs>
                <w:tab w:val="clear" w:pos="720"/>
                <w:tab w:val="num" w:pos="279"/>
              </w:tabs>
              <w:overflowPunct w:val="0"/>
              <w:ind w:left="279" w:hanging="270"/>
              <w:textAlignment w:val="baseline"/>
            </w:pPr>
            <w:r w:rsidRPr="008968A5">
              <w:t>A copy of the certificate of completion for any courses attended.</w:t>
            </w:r>
          </w:p>
          <w:p w14:paraId="3791E0DA" w14:textId="77777777" w:rsidR="00A36AFE" w:rsidRPr="00C6059D" w:rsidRDefault="00A36AFE" w:rsidP="0064623F">
            <w:pPr>
              <w:numPr>
                <w:ilvl w:val="0"/>
                <w:numId w:val="6"/>
              </w:numPr>
              <w:tabs>
                <w:tab w:val="clear" w:pos="720"/>
                <w:tab w:val="num" w:pos="279"/>
              </w:tabs>
              <w:overflowPunct w:val="0"/>
              <w:ind w:left="279" w:hanging="270"/>
              <w:textAlignment w:val="baseline"/>
            </w:pPr>
            <w:r w:rsidRPr="008968A5">
              <w:t>A description of training(s) attended if available (web site address, training description).</w:t>
            </w:r>
          </w:p>
        </w:tc>
        <w:tc>
          <w:tcPr>
            <w:tcW w:w="3861" w:type="dxa"/>
          </w:tcPr>
          <w:p w14:paraId="726BE123" w14:textId="77777777" w:rsidR="00E92B73" w:rsidRPr="00E92B73" w:rsidRDefault="00A36AFE" w:rsidP="0064623F">
            <w:pPr>
              <w:keepNext/>
              <w:keepLines/>
              <w:numPr>
                <w:ilvl w:val="0"/>
                <w:numId w:val="3"/>
              </w:numPr>
              <w:tabs>
                <w:tab w:val="num" w:pos="380"/>
              </w:tabs>
              <w:overflowPunct w:val="0"/>
              <w:ind w:left="374"/>
              <w:textAlignment w:val="baseline"/>
            </w:pPr>
            <w:r w:rsidRPr="008968A5">
              <w:t>List the information provided regarding qualification training:</w:t>
            </w:r>
          </w:p>
          <w:p w14:paraId="2FA8E2AB" w14:textId="77777777" w:rsidR="00A36AFE" w:rsidRPr="008968A5" w:rsidRDefault="00A36AFE" w:rsidP="0064623F">
            <w:pPr>
              <w:keepNext/>
              <w:keepLines/>
              <w:numPr>
                <w:ilvl w:val="0"/>
                <w:numId w:val="3"/>
              </w:numPr>
              <w:tabs>
                <w:tab w:val="num" w:pos="380"/>
              </w:tabs>
              <w:overflowPunct w:val="0"/>
              <w:ind w:left="374"/>
              <w:textAlignment w:val="baseline"/>
            </w:pPr>
            <w:r w:rsidRPr="008968A5">
              <w:t>I have not completed qualification training.</w:t>
            </w:r>
          </w:p>
          <w:p w14:paraId="7D0C83C6" w14:textId="77777777" w:rsidR="00A36AFE" w:rsidRPr="008968A5" w:rsidRDefault="007B747F" w:rsidP="0064623F">
            <w:pPr>
              <w:keepNext/>
              <w:keepLines/>
              <w:numPr>
                <w:ilvl w:val="0"/>
                <w:numId w:val="3"/>
              </w:numPr>
              <w:tabs>
                <w:tab w:val="num" w:pos="380"/>
              </w:tabs>
              <w:overflowPunct w:val="0"/>
              <w:ind w:left="374"/>
              <w:textAlignment w:val="baseline"/>
            </w:pPr>
            <w:r>
              <w:t>Other:</w:t>
            </w:r>
          </w:p>
          <w:p w14:paraId="642831F9" w14:textId="77777777" w:rsidR="00A36AFE" w:rsidRPr="003F58F5" w:rsidRDefault="00A36AFE" w:rsidP="0064623F">
            <w:pPr>
              <w:keepNext/>
              <w:keepLines/>
              <w:overflowPunct w:val="0"/>
              <w:ind w:left="14"/>
              <w:textAlignment w:val="baseline"/>
            </w:pPr>
          </w:p>
          <w:p w14:paraId="7511FEC9" w14:textId="77777777" w:rsidR="00A36AFE" w:rsidRPr="008968A5" w:rsidRDefault="00A36AFE" w:rsidP="00686F38"/>
        </w:tc>
        <w:tc>
          <w:tcPr>
            <w:tcW w:w="5991" w:type="dxa"/>
          </w:tcPr>
          <w:p w14:paraId="4E686359" w14:textId="04029863" w:rsidR="003F58F5" w:rsidRDefault="00223BA8" w:rsidP="00686F38">
            <w:r>
              <w:t>§ </w:t>
            </w:r>
            <w:r w:rsidR="00E92B73">
              <w:t>26.187(d) states:</w:t>
            </w:r>
            <w:r w:rsidR="0057322F">
              <w:t xml:space="preserve"> </w:t>
            </w:r>
          </w:p>
          <w:p w14:paraId="15B830C4" w14:textId="1116A191" w:rsidR="00A36AFE" w:rsidRPr="008968A5" w:rsidRDefault="00A36AFE" w:rsidP="00686F38">
            <w:r w:rsidRPr="008968A5">
              <w:rPr>
                <w:i/>
                <w:iCs/>
              </w:rPr>
              <w:t>“</w:t>
            </w:r>
            <w:r w:rsidRPr="00160BFB">
              <w:rPr>
                <w:i/>
                <w:iCs/>
              </w:rPr>
              <w:t>Qualification training</w:t>
            </w:r>
            <w:r w:rsidRPr="008968A5">
              <w:t>. SAEs shall receive qualification training on the following subjects:</w:t>
            </w:r>
          </w:p>
          <w:p w14:paraId="5633841A" w14:textId="77777777" w:rsidR="00A36AFE" w:rsidRPr="008968A5" w:rsidRDefault="00A36AFE" w:rsidP="00686F38">
            <w:r w:rsidRPr="008968A5">
              <w:t>(1) Background, rationale, and scope of this part;</w:t>
            </w:r>
          </w:p>
          <w:p w14:paraId="115FBC6E" w14:textId="77777777" w:rsidR="00A36AFE" w:rsidRPr="008968A5" w:rsidRDefault="00A36AFE" w:rsidP="00686F38">
            <w:r w:rsidRPr="008968A5">
              <w:t>(2) Key drug testing requirements of this part, including specimen collection, laboratory testing, MRO review, and problems in drug testing;</w:t>
            </w:r>
          </w:p>
          <w:p w14:paraId="20CC796A" w14:textId="77777777" w:rsidR="00A36AFE" w:rsidRPr="008968A5" w:rsidRDefault="00A36AFE" w:rsidP="00686F38">
            <w:r w:rsidRPr="008968A5">
              <w:t>(3) Key alcohol testing requirements of this part, including specimen collection, the testing process, and problems in alcohol tests;</w:t>
            </w:r>
          </w:p>
          <w:p w14:paraId="5F5AACD9" w14:textId="77777777" w:rsidR="00A36AFE" w:rsidRPr="008968A5" w:rsidRDefault="00A36AFE" w:rsidP="00686F38">
            <w:r w:rsidRPr="008968A5">
              <w:t>(4) SAE qualifications and prohibitions;</w:t>
            </w:r>
          </w:p>
          <w:p w14:paraId="34A5FCC4" w14:textId="0E6EF8A1" w:rsidR="00A36AFE" w:rsidRPr="008968A5" w:rsidRDefault="00A36AFE" w:rsidP="00686F38">
            <w:r w:rsidRPr="008968A5">
              <w:t>(5) The role of the SAE in making determinations of fitness and the return-to-duty process, including the initial evaluation, referrals for education and/ or treatment, the follow</w:t>
            </w:r>
            <w:ins w:id="645" w:author="Author">
              <w:r w:rsidR="009D55F7">
                <w:noBreakHyphen/>
              </w:r>
            </w:ins>
            <w:r w:rsidRPr="008968A5">
              <w:t>up evaluation, continuing treatment recommendations, and the follow</w:t>
            </w:r>
            <w:ins w:id="646" w:author="Author">
              <w:r w:rsidR="009D55F7">
                <w:noBreakHyphen/>
              </w:r>
            </w:ins>
            <w:r w:rsidRPr="008968A5">
              <w:t>up testing plan;</w:t>
            </w:r>
          </w:p>
          <w:p w14:paraId="5EDEAF50" w14:textId="77777777" w:rsidR="00A36AFE" w:rsidRPr="002C50DE" w:rsidRDefault="00A36AFE" w:rsidP="00686F38">
            <w:r w:rsidRPr="008968A5">
              <w:t>(6) Procedures for SAE consultation and communication with licensees or other entities</w:t>
            </w:r>
            <w:r w:rsidRPr="00602322">
              <w:t>, MROs, and treatment providers;</w:t>
            </w:r>
          </w:p>
          <w:p w14:paraId="1FF86E2D" w14:textId="77777777" w:rsidR="00A36AFE" w:rsidRPr="008968A5" w:rsidRDefault="00A36AFE" w:rsidP="00686F38">
            <w:r w:rsidRPr="008968A5">
              <w:t>(7) Reporting and recordkeeping requirements of this part; and</w:t>
            </w:r>
          </w:p>
          <w:p w14:paraId="18A76D39" w14:textId="77777777" w:rsidR="00A36AFE" w:rsidRPr="008968A5" w:rsidRDefault="00A36AFE" w:rsidP="00686F38">
            <w:r w:rsidRPr="008968A5">
              <w:t>(8) Issues that SAEs confront in carrying out their duties under this part.”</w:t>
            </w:r>
          </w:p>
        </w:tc>
      </w:tr>
      <w:tr w:rsidR="00A36AFE" w:rsidRPr="008968A5" w14:paraId="61FFECD8" w14:textId="77777777" w:rsidTr="00BB2381">
        <w:trPr>
          <w:cantSplit/>
        </w:trPr>
        <w:tc>
          <w:tcPr>
            <w:tcW w:w="0" w:type="auto"/>
          </w:tcPr>
          <w:p w14:paraId="6226A0AB" w14:textId="77777777" w:rsidR="00A36AFE" w:rsidRPr="008968A5" w:rsidRDefault="00A36AFE" w:rsidP="00686F38">
            <w:pPr>
              <w:tabs>
                <w:tab w:val="left" w:pos="360"/>
              </w:tabs>
              <w:ind w:right="18"/>
              <w:jc w:val="center"/>
            </w:pPr>
            <w:r w:rsidRPr="008968A5">
              <w:t>A7</w:t>
            </w:r>
          </w:p>
        </w:tc>
        <w:tc>
          <w:tcPr>
            <w:tcW w:w="2310" w:type="dxa"/>
          </w:tcPr>
          <w:p w14:paraId="21C2D8AF" w14:textId="591EE1EC" w:rsidR="00A36AFE" w:rsidRPr="008968A5" w:rsidRDefault="00A36AFE" w:rsidP="00686F38">
            <w:r w:rsidRPr="008968A5">
              <w:t>After successfully completing initial qualification training, how many professional development hours must you complete, and over what period of time?</w:t>
            </w:r>
          </w:p>
        </w:tc>
        <w:tc>
          <w:tcPr>
            <w:tcW w:w="3861" w:type="dxa"/>
          </w:tcPr>
          <w:p w14:paraId="4AFF86D8" w14:textId="2F61A321" w:rsidR="00A36AFE" w:rsidRPr="008968A5" w:rsidRDefault="00A36AFE" w:rsidP="0064623F">
            <w:pPr>
              <w:keepNext/>
              <w:keepLines/>
              <w:numPr>
                <w:ilvl w:val="0"/>
                <w:numId w:val="3"/>
              </w:numPr>
              <w:tabs>
                <w:tab w:val="num" w:pos="380"/>
              </w:tabs>
              <w:overflowPunct w:val="0"/>
              <w:ind w:left="374"/>
              <w:textAlignment w:val="baseline"/>
            </w:pPr>
            <w:r w:rsidRPr="008968A5">
              <w:t xml:space="preserve">12 CPE hours over </w:t>
            </w:r>
            <w:r w:rsidR="00C414EB">
              <w:t>3 </w:t>
            </w:r>
            <w:r w:rsidRPr="008968A5">
              <w:t>years.</w:t>
            </w:r>
            <w:r w:rsidR="0057322F">
              <w:t xml:space="preserve"> </w:t>
            </w:r>
            <w:r w:rsidRPr="008968A5">
              <w:t>(Ask</w:t>
            </w:r>
            <w:r w:rsidR="003F58F5">
              <w:t> </w:t>
            </w:r>
            <w:r w:rsidRPr="008968A5">
              <w:t>for certificate of completion, if applicable)</w:t>
            </w:r>
            <w:r w:rsidR="0057322F">
              <w:t xml:space="preserve"> </w:t>
            </w:r>
          </w:p>
          <w:p w14:paraId="47E4DB12" w14:textId="77777777" w:rsidR="00A36AFE" w:rsidRPr="008968A5" w:rsidRDefault="00A36AFE" w:rsidP="0064623F">
            <w:pPr>
              <w:keepNext/>
              <w:keepLines/>
              <w:numPr>
                <w:ilvl w:val="0"/>
                <w:numId w:val="3"/>
              </w:numPr>
              <w:tabs>
                <w:tab w:val="num" w:pos="380"/>
              </w:tabs>
              <w:overflowPunct w:val="0"/>
              <w:ind w:left="374"/>
              <w:textAlignment w:val="baseline"/>
            </w:pPr>
            <w:r w:rsidRPr="008968A5">
              <w:t>I don’t know but I’d look the information up in the regulations after I take my qualification training.</w:t>
            </w:r>
          </w:p>
          <w:p w14:paraId="31B509C5" w14:textId="77777777" w:rsidR="00A36AFE" w:rsidRPr="00E92B73" w:rsidRDefault="007B747F" w:rsidP="0064623F">
            <w:pPr>
              <w:keepNext/>
              <w:keepLines/>
              <w:numPr>
                <w:ilvl w:val="0"/>
                <w:numId w:val="3"/>
              </w:numPr>
              <w:tabs>
                <w:tab w:val="num" w:pos="380"/>
              </w:tabs>
              <w:overflowPunct w:val="0"/>
              <w:ind w:left="374"/>
              <w:textAlignment w:val="baseline"/>
            </w:pPr>
            <w:r>
              <w:t>Other:</w:t>
            </w:r>
          </w:p>
        </w:tc>
        <w:tc>
          <w:tcPr>
            <w:tcW w:w="5991" w:type="dxa"/>
          </w:tcPr>
          <w:p w14:paraId="0944A84E" w14:textId="031A7933" w:rsidR="00A36AFE" w:rsidRPr="008968A5" w:rsidRDefault="00223BA8" w:rsidP="00686F38">
            <w:r>
              <w:t>§ </w:t>
            </w:r>
            <w:r w:rsidR="00A36AFE" w:rsidRPr="008968A5">
              <w:t>26.187(e) states:</w:t>
            </w:r>
          </w:p>
          <w:p w14:paraId="29F974BB" w14:textId="4CA9AF68" w:rsidR="00A36AFE" w:rsidRPr="008968A5" w:rsidRDefault="00A36AFE" w:rsidP="00686F38">
            <w:r w:rsidRPr="008968A5">
              <w:t>“</w:t>
            </w:r>
            <w:ins w:id="647" w:author="Author">
              <w:r w:rsidR="00AD7CB6">
                <w:rPr>
                  <w:i/>
                  <w:iCs/>
                </w:rPr>
                <w:t>Continuing education</w:t>
              </w:r>
            </w:ins>
            <w:r w:rsidR="005F1077">
              <w:rPr>
                <w:i/>
                <w:iCs/>
              </w:rPr>
              <w:t xml:space="preserve">. </w:t>
            </w:r>
            <w:r w:rsidRPr="008968A5">
              <w:t>During each 3-year period following completion of initial qualification training, the SAE shall complete continuing education consisting of at least 12 continuing professional education hours relevant to performing SAE functions.”</w:t>
            </w:r>
          </w:p>
        </w:tc>
      </w:tr>
    </w:tbl>
    <w:p w14:paraId="322DFC2D" w14:textId="23A188AB" w:rsidR="00C95282" w:rsidRDefault="00C95282" w:rsidP="00776D49"/>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42"/>
        <w:gridCol w:w="2306"/>
        <w:gridCol w:w="3834"/>
        <w:gridCol w:w="5922"/>
      </w:tblGrid>
      <w:tr w:rsidR="00A36AFE" w:rsidRPr="008968A5" w14:paraId="361A206C" w14:textId="77777777" w:rsidTr="5A5D2415">
        <w:trPr>
          <w:cantSplit/>
          <w:trHeight w:val="273"/>
          <w:tblHeader/>
        </w:trPr>
        <w:tc>
          <w:tcPr>
            <w:tcW w:w="0" w:type="auto"/>
            <w:gridSpan w:val="4"/>
            <w:shd w:val="clear" w:color="auto" w:fill="FFFFFF" w:themeFill="background1"/>
            <w:vAlign w:val="center"/>
          </w:tcPr>
          <w:p w14:paraId="29301ECB" w14:textId="4FBBF3B1" w:rsidR="00A36AFE" w:rsidRPr="00C35DC6" w:rsidRDefault="00A36AFE" w:rsidP="00496144">
            <w:r w:rsidRPr="00C35DC6">
              <w:lastRenderedPageBreak/>
              <w:t>B.</w:t>
            </w:r>
            <w:r w:rsidR="0057322F">
              <w:t xml:space="preserve"> </w:t>
            </w:r>
            <w:r w:rsidRPr="00C35DC6">
              <w:t>Services provided by the SAE</w:t>
            </w:r>
          </w:p>
        </w:tc>
      </w:tr>
      <w:tr w:rsidR="007B24D4" w:rsidRPr="008968A5" w14:paraId="3E0785D0" w14:textId="77777777" w:rsidTr="00BB2381">
        <w:trPr>
          <w:cantSplit/>
          <w:tblHeader/>
        </w:trPr>
        <w:tc>
          <w:tcPr>
            <w:tcW w:w="0" w:type="auto"/>
            <w:tcBorders>
              <w:top w:val="nil"/>
            </w:tcBorders>
            <w:vAlign w:val="center"/>
          </w:tcPr>
          <w:p w14:paraId="235A9E70" w14:textId="75AF767C" w:rsidR="007B24D4" w:rsidRPr="008968A5" w:rsidRDefault="007B24D4" w:rsidP="00D85A08">
            <w:pPr>
              <w:pStyle w:val="BodyText-table"/>
            </w:pPr>
            <w:r w:rsidRPr="00C35DC6">
              <w:t>Num</w:t>
            </w:r>
            <w:r>
              <w:t>.</w:t>
            </w:r>
          </w:p>
        </w:tc>
        <w:tc>
          <w:tcPr>
            <w:tcW w:w="2306" w:type="dxa"/>
            <w:tcBorders>
              <w:top w:val="nil"/>
            </w:tcBorders>
            <w:vAlign w:val="center"/>
          </w:tcPr>
          <w:p w14:paraId="667CE1F0" w14:textId="67617CD7" w:rsidR="007B24D4" w:rsidRPr="008968A5" w:rsidRDefault="007B24D4" w:rsidP="00D85A08">
            <w:pPr>
              <w:pStyle w:val="BodyText-table"/>
            </w:pPr>
            <w:r w:rsidRPr="00C35DC6">
              <w:t>Question</w:t>
            </w:r>
          </w:p>
        </w:tc>
        <w:tc>
          <w:tcPr>
            <w:tcW w:w="3834" w:type="dxa"/>
            <w:tcBorders>
              <w:top w:val="nil"/>
            </w:tcBorders>
            <w:vAlign w:val="center"/>
          </w:tcPr>
          <w:p w14:paraId="5FF49751" w14:textId="21FF1F72" w:rsidR="007B24D4" w:rsidRPr="008968A5" w:rsidRDefault="007B24D4" w:rsidP="00D85A08">
            <w:pPr>
              <w:pStyle w:val="BodyText-table"/>
            </w:pPr>
            <w:r w:rsidRPr="00C35DC6">
              <w:t>Answer</w:t>
            </w:r>
          </w:p>
        </w:tc>
        <w:tc>
          <w:tcPr>
            <w:tcW w:w="5922" w:type="dxa"/>
            <w:tcBorders>
              <w:top w:val="nil"/>
            </w:tcBorders>
            <w:vAlign w:val="center"/>
          </w:tcPr>
          <w:p w14:paraId="455DE42E" w14:textId="53661C00" w:rsidR="007B24D4" w:rsidRPr="008968A5" w:rsidRDefault="007B24D4" w:rsidP="00D85A08">
            <w:pPr>
              <w:pStyle w:val="BodyText-table"/>
            </w:pPr>
            <w:r>
              <w:t>NRC Regulation(s)</w:t>
            </w:r>
          </w:p>
        </w:tc>
      </w:tr>
      <w:tr w:rsidR="007B24D4" w:rsidRPr="008968A5" w14:paraId="7F992A21" w14:textId="77777777" w:rsidTr="00BB2381">
        <w:trPr>
          <w:cantSplit/>
        </w:trPr>
        <w:tc>
          <w:tcPr>
            <w:tcW w:w="0" w:type="auto"/>
            <w:tcBorders>
              <w:top w:val="nil"/>
            </w:tcBorders>
          </w:tcPr>
          <w:p w14:paraId="41A552E1" w14:textId="77777777" w:rsidR="007B24D4" w:rsidRPr="008968A5" w:rsidRDefault="007B24D4" w:rsidP="00496144">
            <w:pPr>
              <w:tabs>
                <w:tab w:val="left" w:pos="360"/>
              </w:tabs>
              <w:ind w:right="18"/>
              <w:jc w:val="center"/>
            </w:pPr>
            <w:r w:rsidRPr="008968A5">
              <w:t>B1</w:t>
            </w:r>
          </w:p>
        </w:tc>
        <w:tc>
          <w:tcPr>
            <w:tcW w:w="2306" w:type="dxa"/>
            <w:tcBorders>
              <w:top w:val="nil"/>
            </w:tcBorders>
          </w:tcPr>
          <w:p w14:paraId="7E69652A" w14:textId="77777777" w:rsidR="007B24D4" w:rsidRPr="008968A5" w:rsidRDefault="007B24D4" w:rsidP="00776D49">
            <w:r w:rsidRPr="008968A5">
              <w:t>What are your responsibilities as an SAE?</w:t>
            </w:r>
          </w:p>
        </w:tc>
        <w:tc>
          <w:tcPr>
            <w:tcW w:w="3834" w:type="dxa"/>
            <w:tcBorders>
              <w:top w:val="nil"/>
            </w:tcBorders>
          </w:tcPr>
          <w:p w14:paraId="2C5AFDE3" w14:textId="77777777" w:rsidR="007B24D4" w:rsidRPr="008968A5" w:rsidRDefault="007B24D4" w:rsidP="0064623F">
            <w:pPr>
              <w:numPr>
                <w:ilvl w:val="0"/>
                <w:numId w:val="3"/>
              </w:numPr>
              <w:tabs>
                <w:tab w:val="num" w:pos="380"/>
              </w:tabs>
              <w:overflowPunct w:val="0"/>
              <w:ind w:left="374"/>
              <w:textAlignment w:val="baseline"/>
            </w:pPr>
            <w:r w:rsidRPr="008968A5">
              <w:t>Evaluate individuals who have violated the substance abuse policy and make appropriate education/ treatment referrals, follow-up testing, and aftercare recommendations. [§</w:t>
            </w:r>
            <w:r>
              <w:t> </w:t>
            </w:r>
            <w:r w:rsidRPr="008968A5">
              <w:t>26.187(g)]</w:t>
            </w:r>
          </w:p>
          <w:p w14:paraId="39CAAA3B" w14:textId="7278F2A5" w:rsidR="007B24D4" w:rsidRPr="008968A5" w:rsidRDefault="007B24D4" w:rsidP="0064623F">
            <w:pPr>
              <w:numPr>
                <w:ilvl w:val="0"/>
                <w:numId w:val="3"/>
              </w:numPr>
              <w:tabs>
                <w:tab w:val="num" w:pos="380"/>
              </w:tabs>
              <w:overflowPunct w:val="0"/>
              <w:ind w:left="374"/>
              <w:textAlignment w:val="baseline"/>
            </w:pPr>
            <w:r w:rsidRPr="008968A5">
              <w:t>Make determinations of fitness for substance abuse related issues. [§</w:t>
            </w:r>
            <w:r>
              <w:t> </w:t>
            </w:r>
            <w:r w:rsidRPr="008968A5">
              <w:t>26.189(a)]</w:t>
            </w:r>
          </w:p>
          <w:p w14:paraId="2EF17F30" w14:textId="77777777" w:rsidR="007B24D4" w:rsidRPr="008968A5" w:rsidRDefault="007B24D4" w:rsidP="0064623F">
            <w:pPr>
              <w:numPr>
                <w:ilvl w:val="0"/>
                <w:numId w:val="3"/>
              </w:numPr>
              <w:tabs>
                <w:tab w:val="num" w:pos="380"/>
              </w:tabs>
              <w:overflowPunct w:val="0"/>
              <w:ind w:left="374"/>
              <w:textAlignment w:val="baseline"/>
            </w:pPr>
            <w:r>
              <w:t>Other:</w:t>
            </w:r>
          </w:p>
          <w:p w14:paraId="01A9218B" w14:textId="77777777" w:rsidR="007B24D4" w:rsidRPr="008968A5" w:rsidRDefault="007B24D4" w:rsidP="0074729A">
            <w:pPr>
              <w:spacing w:after="60"/>
            </w:pPr>
          </w:p>
          <w:p w14:paraId="50788173" w14:textId="77777777" w:rsidR="007B24D4" w:rsidRPr="008968A5" w:rsidRDefault="007B24D4" w:rsidP="0040137C">
            <w:pPr>
              <w:spacing w:after="60"/>
            </w:pPr>
          </w:p>
          <w:p w14:paraId="3A0AFC36" w14:textId="77777777" w:rsidR="007B24D4" w:rsidRPr="008968A5" w:rsidRDefault="007B24D4" w:rsidP="00EA0C2E">
            <w:pPr>
              <w:spacing w:after="60"/>
            </w:pPr>
          </w:p>
        </w:tc>
        <w:tc>
          <w:tcPr>
            <w:tcW w:w="5922" w:type="dxa"/>
            <w:tcBorders>
              <w:top w:val="nil"/>
            </w:tcBorders>
          </w:tcPr>
          <w:p w14:paraId="527A63FB" w14:textId="29A855D9" w:rsidR="007B24D4" w:rsidRPr="008968A5" w:rsidRDefault="007B24D4" w:rsidP="00D85A08">
            <w:pPr>
              <w:pStyle w:val="BodyText-table"/>
            </w:pPr>
            <w:r>
              <w:t>§ </w:t>
            </w:r>
            <w:r w:rsidRPr="008968A5">
              <w:t>26.187(g) states:</w:t>
            </w:r>
          </w:p>
          <w:p w14:paraId="3C5A6F26" w14:textId="3426EC06" w:rsidR="007B24D4" w:rsidRPr="008968A5" w:rsidRDefault="007B24D4" w:rsidP="00496144">
            <w:r w:rsidRPr="008968A5">
              <w:t>“</w:t>
            </w:r>
            <w:r w:rsidRPr="00160BFB">
              <w:rPr>
                <w:i/>
                <w:iCs/>
              </w:rPr>
              <w:t>Responsibilities and prohibitions</w:t>
            </w:r>
            <w:r w:rsidRPr="008968A5">
              <w:t xml:space="preserve">. The SAE shall evaluate individuals who have violated the substance abuse provisions of an FFD policy and make recommendations concerning education, treatment, return to duty, </w:t>
            </w:r>
            <w:r w:rsidR="00BA0CF1" w:rsidRPr="008968A5">
              <w:t>follow</w:t>
            </w:r>
            <w:ins w:id="648" w:author="Author">
              <w:r w:rsidR="0007298E">
                <w:noBreakHyphen/>
              </w:r>
            </w:ins>
            <w:r w:rsidR="00BA0CF1" w:rsidRPr="008968A5">
              <w:t>up</w:t>
            </w:r>
            <w:r w:rsidRPr="008968A5">
              <w:t xml:space="preserve"> drug and alcohol testing, and aftercare. The SAE is not an advocate for the licensee or other entity, or the individual.</w:t>
            </w:r>
            <w:r w:rsidR="0057322F">
              <w:t xml:space="preserve"> </w:t>
            </w:r>
            <w:r w:rsidRPr="008968A5">
              <w:t>The SAE’s function is to protect public health and safety and the common defense and security by professionally evaluating the individual and recommending appropriate education/treatment, follow-up tests, and aftercare.”</w:t>
            </w:r>
          </w:p>
          <w:p w14:paraId="7466CBE9" w14:textId="77777777" w:rsidR="007B24D4" w:rsidRPr="00223D1D" w:rsidRDefault="007B24D4" w:rsidP="00776D49"/>
          <w:p w14:paraId="26A991F2" w14:textId="39F221C7" w:rsidR="007B24D4" w:rsidRPr="008968A5" w:rsidRDefault="007B24D4" w:rsidP="00776D49">
            <w:r>
              <w:t>§ </w:t>
            </w:r>
            <w:r w:rsidRPr="008968A5">
              <w:t>26.189(a)(1) states:</w:t>
            </w:r>
          </w:p>
          <w:p w14:paraId="5250C4C2" w14:textId="5957EA7F" w:rsidR="00A936A2" w:rsidRPr="008968A5" w:rsidRDefault="007B24D4" w:rsidP="00776D49">
            <w:r w:rsidRPr="008968A5">
              <w:t xml:space="preserve">“An SAE who meets the requirements of </w:t>
            </w:r>
            <w:r>
              <w:t>§ </w:t>
            </w:r>
            <w:r w:rsidRPr="008968A5">
              <w:t>26.187 may determine the fitness of an individual who may have engaged in substance abuse and shall determine an individual’s fitness to be granted authorization following an unfavorable termination or denial of authorization under this part, but may not be qualified to assess the fitness of an individual who may have experienced mental illness, significant emotional stress, or other mental or physical conditions that may cause impairment but are unrelated to substance abuse, unless the SAE has additional qualifications for addressing those fitness issues</w:t>
            </w:r>
            <w:ins w:id="649" w:author="Author">
              <w:r w:rsidR="00F72177">
                <w:t>.</w:t>
              </w:r>
            </w:ins>
            <w:r w:rsidRPr="008968A5">
              <w:t>”</w:t>
            </w:r>
          </w:p>
        </w:tc>
      </w:tr>
      <w:tr w:rsidR="007B24D4" w:rsidRPr="008968A5" w14:paraId="70DCD348" w14:textId="77777777" w:rsidTr="00BB2381">
        <w:trPr>
          <w:cantSplit/>
        </w:trPr>
        <w:tc>
          <w:tcPr>
            <w:tcW w:w="0" w:type="auto"/>
          </w:tcPr>
          <w:p w14:paraId="31F22428" w14:textId="77777777" w:rsidR="007B24D4" w:rsidRPr="008968A5" w:rsidRDefault="007B24D4" w:rsidP="00686F38">
            <w:pPr>
              <w:tabs>
                <w:tab w:val="left" w:pos="360"/>
              </w:tabs>
              <w:ind w:right="18"/>
              <w:jc w:val="center"/>
            </w:pPr>
            <w:r w:rsidRPr="008968A5">
              <w:lastRenderedPageBreak/>
              <w:t>B2</w:t>
            </w:r>
          </w:p>
        </w:tc>
        <w:tc>
          <w:tcPr>
            <w:tcW w:w="2306" w:type="dxa"/>
          </w:tcPr>
          <w:p w14:paraId="3161E939" w14:textId="234917D8" w:rsidR="007B24D4" w:rsidRPr="008968A5" w:rsidRDefault="007B24D4" w:rsidP="00686F38">
            <w:r w:rsidRPr="008968A5">
              <w:t>For follow</w:t>
            </w:r>
            <w:r w:rsidR="00BA361E">
              <w:noBreakHyphen/>
            </w:r>
            <w:r w:rsidRPr="008968A5">
              <w:t xml:space="preserve">up testing, does </w:t>
            </w:r>
            <w:ins w:id="650" w:author="Author">
              <w:r w:rsidR="00AD7CB6">
                <w:t>the</w:t>
              </w:r>
              <w:r w:rsidR="00AD7CB6" w:rsidRPr="008968A5">
                <w:t xml:space="preserve"> </w:t>
              </w:r>
            </w:ins>
            <w:r w:rsidRPr="008968A5">
              <w:t xml:space="preserve">NRC require a minimum number of tests to be performed </w:t>
            </w:r>
            <w:r>
              <w:t xml:space="preserve">AND </w:t>
            </w:r>
            <w:r w:rsidRPr="008968A5">
              <w:t>over a specific period of time?</w:t>
            </w:r>
          </w:p>
          <w:p w14:paraId="143D0F9E" w14:textId="77777777" w:rsidR="007B24D4" w:rsidRPr="008968A5" w:rsidRDefault="007B24D4" w:rsidP="00686F38"/>
          <w:p w14:paraId="058CE70F" w14:textId="77777777" w:rsidR="007B24D4" w:rsidRPr="008968A5" w:rsidRDefault="007B24D4" w:rsidP="00686F38"/>
        </w:tc>
        <w:tc>
          <w:tcPr>
            <w:tcW w:w="3834" w:type="dxa"/>
          </w:tcPr>
          <w:p w14:paraId="0988E8F1" w14:textId="45DF602A" w:rsidR="007B24D4" w:rsidRPr="008968A5" w:rsidRDefault="007B24D4" w:rsidP="0064623F">
            <w:pPr>
              <w:keepNext/>
              <w:keepLines/>
              <w:numPr>
                <w:ilvl w:val="0"/>
                <w:numId w:val="3"/>
              </w:numPr>
              <w:tabs>
                <w:tab w:val="num" w:pos="380"/>
              </w:tabs>
              <w:overflowPunct w:val="0"/>
              <w:ind w:left="374"/>
              <w:textAlignment w:val="baseline"/>
            </w:pPr>
            <w:r w:rsidRPr="008968A5">
              <w:t>Yes, a minimum of 15 unannounced tests to be conducted at lea</w:t>
            </w:r>
            <w:r>
              <w:t>st quarterly over a period of 3 </w:t>
            </w:r>
            <w:r w:rsidRPr="008968A5">
              <w:t>years.</w:t>
            </w:r>
            <w:r w:rsidR="0057322F">
              <w:t xml:space="preserve"> </w:t>
            </w:r>
            <w:r w:rsidRPr="008968A5">
              <w:t>Random and follow</w:t>
            </w:r>
            <w:r w:rsidR="00BA361E">
              <w:noBreakHyphen/>
            </w:r>
            <w:r w:rsidRPr="008968A5">
              <w:t xml:space="preserve">up tests count towards </w:t>
            </w:r>
            <w:r>
              <w:t>the 15</w:t>
            </w:r>
            <w:ins w:id="651" w:author="Author">
              <w:r w:rsidR="00B00E2C">
                <w:t>-</w:t>
              </w:r>
            </w:ins>
            <w:r w:rsidRPr="008968A5">
              <w:t>test minimum.</w:t>
            </w:r>
          </w:p>
          <w:p w14:paraId="645D2BC2" w14:textId="7E2A1879" w:rsidR="007B24D4" w:rsidRPr="008968A5" w:rsidRDefault="007B24D4" w:rsidP="0064623F">
            <w:pPr>
              <w:keepNext/>
              <w:keepLines/>
              <w:numPr>
                <w:ilvl w:val="0"/>
                <w:numId w:val="3"/>
              </w:numPr>
              <w:tabs>
                <w:tab w:val="num" w:pos="380"/>
              </w:tabs>
              <w:overflowPunct w:val="0"/>
              <w:ind w:left="374"/>
              <w:textAlignment w:val="baseline"/>
            </w:pPr>
            <w:r>
              <w:t>A minimum of 15 </w:t>
            </w:r>
            <w:r w:rsidRPr="008968A5">
              <w:t>tests on an unannounced basis and at least quarter</w:t>
            </w:r>
            <w:r>
              <w:t>ly</w:t>
            </w:r>
            <w:r w:rsidRPr="008968A5">
              <w:t>, but I can prescribe more based on the individual case.</w:t>
            </w:r>
          </w:p>
          <w:p w14:paraId="656492E2" w14:textId="77777777" w:rsidR="007B24D4" w:rsidRPr="008968A5" w:rsidRDefault="007B24D4" w:rsidP="0064623F">
            <w:pPr>
              <w:keepNext/>
              <w:keepLines/>
              <w:numPr>
                <w:ilvl w:val="0"/>
                <w:numId w:val="3"/>
              </w:numPr>
              <w:tabs>
                <w:tab w:val="num" w:pos="380"/>
              </w:tabs>
              <w:overflowPunct w:val="0"/>
              <w:ind w:left="374"/>
              <w:textAlignment w:val="baseline"/>
            </w:pPr>
            <w:r w:rsidRPr="008968A5">
              <w:t>No.</w:t>
            </w:r>
          </w:p>
          <w:p w14:paraId="4AD9E0A9" w14:textId="4968BE46" w:rsidR="00F67BB9" w:rsidRPr="008968A5" w:rsidRDefault="007B24D4" w:rsidP="0064623F">
            <w:pPr>
              <w:numPr>
                <w:ilvl w:val="0"/>
                <w:numId w:val="6"/>
              </w:numPr>
              <w:tabs>
                <w:tab w:val="clear" w:pos="720"/>
                <w:tab w:val="num" w:pos="380"/>
              </w:tabs>
              <w:overflowPunct w:val="0"/>
              <w:ind w:left="432" w:hanging="418"/>
              <w:textAlignment w:val="baseline"/>
            </w:pPr>
            <w:r>
              <w:t>Other:</w:t>
            </w:r>
          </w:p>
        </w:tc>
        <w:tc>
          <w:tcPr>
            <w:tcW w:w="5922" w:type="dxa"/>
          </w:tcPr>
          <w:p w14:paraId="238C9B19" w14:textId="281B265E" w:rsidR="007B24D4" w:rsidRPr="008968A5" w:rsidRDefault="007B24D4" w:rsidP="00D85A08">
            <w:pPr>
              <w:pStyle w:val="BodyText-table"/>
            </w:pPr>
            <w:r>
              <w:t>§ </w:t>
            </w:r>
            <w:r w:rsidRPr="008968A5">
              <w:t>26.69(b) states:</w:t>
            </w:r>
          </w:p>
          <w:p w14:paraId="382829BE" w14:textId="77777777" w:rsidR="006B0974" w:rsidRPr="00D85A08" w:rsidRDefault="007B24D4" w:rsidP="00D85A08">
            <w:pPr>
              <w:pStyle w:val="BodyText-table"/>
            </w:pPr>
            <w:r w:rsidRPr="00D85A08">
              <w:t>“Authorization after a first confirmed positive drug or alcohol test result or a 5-year denial of authorization.</w:t>
            </w:r>
          </w:p>
          <w:p w14:paraId="6426D08B" w14:textId="6E15A269" w:rsidR="007B24D4" w:rsidRPr="008968A5" w:rsidRDefault="007B24D4" w:rsidP="00D85A08">
            <w:pPr>
              <w:pStyle w:val="BodyText-table"/>
            </w:pPr>
          </w:p>
          <w:p w14:paraId="401B42C2" w14:textId="59E8F7F4" w:rsidR="007B24D4" w:rsidRPr="008968A5" w:rsidRDefault="007B24D4" w:rsidP="00D85A08">
            <w:pPr>
              <w:pStyle w:val="BodyText-table"/>
            </w:pPr>
            <w:r w:rsidRPr="008968A5">
              <w:t xml:space="preserve">(6) If the individual’s authorization was denied or terminated unfavorably for a first confirmed positive drug or alcohol test result and a licensee or other entity grants authorization to the individual, ensure that the individual is subject to unannounced testing at least quarterly for </w:t>
            </w:r>
            <w:r>
              <w:t>three</w:t>
            </w:r>
            <w:r w:rsidRPr="008968A5">
              <w:t xml:space="preserve"> calendar years after the date the individual is granted authorization. Both random and follow</w:t>
            </w:r>
            <w:r w:rsidR="00BA361E">
              <w:noBreakHyphen/>
            </w:r>
            <w:r w:rsidRPr="008968A5">
              <w:t xml:space="preserve">up tests, as defined in </w:t>
            </w:r>
            <w:r>
              <w:t>§ </w:t>
            </w:r>
            <w:r w:rsidRPr="008968A5">
              <w:t>26.31(c), satisfy this requirement. Verify that the individual has negative test results from a minimum of 15 tests distributed over</w:t>
            </w:r>
            <w:r>
              <w:t xml:space="preserve"> </w:t>
            </w:r>
            <w:r w:rsidRPr="008968A5">
              <w:t>the 3-year period</w:t>
            </w:r>
            <w:r w:rsidRPr="00266EA2">
              <w:t>.</w:t>
            </w:r>
            <w:ins w:id="652" w:author="Author">
              <w:r w:rsidR="008C50C7">
                <w:t xml:space="preserve"> . . .</w:t>
              </w:r>
            </w:ins>
            <w:r w:rsidRPr="008968A5">
              <w:t>”</w:t>
            </w:r>
          </w:p>
        </w:tc>
      </w:tr>
      <w:tr w:rsidR="007B24D4" w:rsidRPr="008968A5" w14:paraId="2D08B2EF" w14:textId="77777777" w:rsidTr="00BB2381">
        <w:trPr>
          <w:cantSplit/>
        </w:trPr>
        <w:tc>
          <w:tcPr>
            <w:tcW w:w="0" w:type="auto"/>
          </w:tcPr>
          <w:p w14:paraId="62A263F2" w14:textId="77777777" w:rsidR="007B24D4" w:rsidRPr="008968A5" w:rsidRDefault="007B24D4" w:rsidP="00686F38">
            <w:pPr>
              <w:tabs>
                <w:tab w:val="left" w:pos="360"/>
              </w:tabs>
              <w:ind w:right="18"/>
              <w:jc w:val="center"/>
            </w:pPr>
            <w:r w:rsidRPr="008968A5">
              <w:t>B3</w:t>
            </w:r>
          </w:p>
        </w:tc>
        <w:tc>
          <w:tcPr>
            <w:tcW w:w="2306" w:type="dxa"/>
          </w:tcPr>
          <w:p w14:paraId="0AE11F3F" w14:textId="77777777" w:rsidR="007B24D4" w:rsidRPr="008968A5" w:rsidRDefault="007B24D4" w:rsidP="00686F38">
            <w:r w:rsidRPr="008968A5">
              <w:t>Under what circumstances is an SAE authorized to make a determination of fitness?</w:t>
            </w:r>
          </w:p>
        </w:tc>
        <w:tc>
          <w:tcPr>
            <w:tcW w:w="3834" w:type="dxa"/>
          </w:tcPr>
          <w:p w14:paraId="79786FAD" w14:textId="0F536373" w:rsidR="007B24D4" w:rsidRPr="008968A5" w:rsidRDefault="007B24D4" w:rsidP="0064623F">
            <w:pPr>
              <w:numPr>
                <w:ilvl w:val="0"/>
                <w:numId w:val="3"/>
              </w:numPr>
              <w:tabs>
                <w:tab w:val="num" w:pos="380"/>
              </w:tabs>
              <w:overflowPunct w:val="0"/>
              <w:ind w:left="374"/>
              <w:textAlignment w:val="baseline"/>
            </w:pPr>
            <w:r w:rsidRPr="008968A5">
              <w:t>The SAE stated the three circumstances in §</w:t>
            </w:r>
            <w:r>
              <w:t> </w:t>
            </w:r>
            <w:r w:rsidRPr="008968A5">
              <w:t>26.187(g)(1).</w:t>
            </w:r>
          </w:p>
          <w:p w14:paraId="1C613E1B" w14:textId="25C2D35C" w:rsidR="007B24D4" w:rsidRPr="008968A5" w:rsidRDefault="007B24D4" w:rsidP="0064623F">
            <w:pPr>
              <w:numPr>
                <w:ilvl w:val="1"/>
                <w:numId w:val="6"/>
              </w:numPr>
              <w:tabs>
                <w:tab w:val="clear" w:pos="720"/>
                <w:tab w:val="num" w:pos="380"/>
              </w:tabs>
              <w:overflowPunct w:val="0"/>
              <w:textAlignment w:val="baseline"/>
            </w:pPr>
            <w:r w:rsidRPr="008968A5">
              <w:t>potentially disqualifying information is</w:t>
            </w:r>
            <w:r w:rsidR="00721E5D">
              <w:t xml:space="preserve"> </w:t>
            </w:r>
            <w:r w:rsidRPr="008968A5">
              <w:t>identified regarding an individual who has applied for authorization</w:t>
            </w:r>
          </w:p>
          <w:p w14:paraId="599847D5" w14:textId="77777777" w:rsidR="007B24D4" w:rsidRPr="008968A5" w:rsidRDefault="007B24D4" w:rsidP="0064623F">
            <w:pPr>
              <w:numPr>
                <w:ilvl w:val="1"/>
                <w:numId w:val="6"/>
              </w:numPr>
              <w:overflowPunct w:val="0"/>
              <w:textAlignment w:val="baseline"/>
            </w:pPr>
            <w:r w:rsidRPr="008968A5">
              <w:t>an individual has violated the substance abuse provisions of the FFD policy</w:t>
            </w:r>
          </w:p>
          <w:p w14:paraId="42088ECB" w14:textId="77777777" w:rsidR="007B24D4" w:rsidRPr="008968A5" w:rsidRDefault="007B24D4" w:rsidP="0064623F">
            <w:pPr>
              <w:numPr>
                <w:ilvl w:val="1"/>
                <w:numId w:val="6"/>
              </w:numPr>
              <w:tabs>
                <w:tab w:val="clear" w:pos="720"/>
                <w:tab w:val="num" w:pos="380"/>
              </w:tabs>
              <w:overflowPunct w:val="0"/>
              <w:textAlignment w:val="baseline"/>
            </w:pPr>
            <w:r w:rsidRPr="008968A5">
              <w:t>an individual may be impaired by alcohol, prescription or over-the-counter medications, or illegal drugs</w:t>
            </w:r>
          </w:p>
          <w:p w14:paraId="5D5AE879" w14:textId="0D1AF2C5" w:rsidR="007B24D4" w:rsidRPr="008968A5" w:rsidRDefault="007B24D4" w:rsidP="0064623F">
            <w:pPr>
              <w:numPr>
                <w:ilvl w:val="0"/>
                <w:numId w:val="3"/>
              </w:numPr>
              <w:tabs>
                <w:tab w:val="num" w:pos="380"/>
              </w:tabs>
              <w:overflowPunct w:val="0"/>
              <w:ind w:left="374"/>
              <w:textAlignment w:val="baseline"/>
            </w:pPr>
            <w:r w:rsidRPr="008968A5">
              <w:t>The SAE did not state all three circumstances in §</w:t>
            </w:r>
            <w:r>
              <w:t> </w:t>
            </w:r>
            <w:r w:rsidRPr="008968A5">
              <w:t>26.187(g)(1).</w:t>
            </w:r>
          </w:p>
          <w:p w14:paraId="1081D8D8" w14:textId="1323226B" w:rsidR="00A936A2" w:rsidRPr="008968A5" w:rsidRDefault="007B24D4" w:rsidP="0064623F">
            <w:pPr>
              <w:numPr>
                <w:ilvl w:val="0"/>
                <w:numId w:val="3"/>
              </w:numPr>
              <w:tabs>
                <w:tab w:val="num" w:pos="380"/>
              </w:tabs>
              <w:overflowPunct w:val="0"/>
              <w:ind w:left="374"/>
              <w:textAlignment w:val="baseline"/>
            </w:pPr>
            <w:r>
              <w:t>Other:</w:t>
            </w:r>
          </w:p>
        </w:tc>
        <w:tc>
          <w:tcPr>
            <w:tcW w:w="5922" w:type="dxa"/>
          </w:tcPr>
          <w:p w14:paraId="60689867" w14:textId="2F11F4D8" w:rsidR="007B24D4" w:rsidRPr="008968A5" w:rsidRDefault="007B24D4" w:rsidP="00D85A08">
            <w:pPr>
              <w:pStyle w:val="BodyText-table"/>
            </w:pPr>
            <w:r>
              <w:t>§ </w:t>
            </w:r>
            <w:r w:rsidRPr="008968A5">
              <w:t>26.187(g)(1) states:</w:t>
            </w:r>
          </w:p>
          <w:p w14:paraId="27ABA1A1" w14:textId="5EEAD57D" w:rsidR="007B24D4" w:rsidRPr="008968A5" w:rsidRDefault="007B24D4" w:rsidP="00D85A08">
            <w:pPr>
              <w:pStyle w:val="BodyText-table"/>
            </w:pPr>
            <w:r w:rsidRPr="008968A5">
              <w:t>“The SAE is authorized to make determinations of fitness in at least the following three circumstances:</w:t>
            </w:r>
          </w:p>
          <w:p w14:paraId="7E645AC7" w14:textId="77777777" w:rsidR="007B24D4" w:rsidRPr="008968A5" w:rsidRDefault="007B24D4" w:rsidP="00D85A08">
            <w:pPr>
              <w:pStyle w:val="BodyText-table"/>
            </w:pPr>
            <w:r w:rsidRPr="008968A5">
              <w:t>(i) When potentially disqualifying FFD information has been identified regarding an individual who has applied for authorization under this part;</w:t>
            </w:r>
          </w:p>
          <w:p w14:paraId="6AFB7475" w14:textId="77777777" w:rsidR="007B24D4" w:rsidRPr="008968A5" w:rsidRDefault="007B24D4" w:rsidP="00D85A08">
            <w:pPr>
              <w:pStyle w:val="BodyText-table"/>
            </w:pPr>
            <w:r w:rsidRPr="008968A5">
              <w:t>(ii) When an individual has violated the substance abuse provisions of a licensee’s or other entity’s FFD policy; and</w:t>
            </w:r>
          </w:p>
          <w:p w14:paraId="4BAFA98F" w14:textId="77777777" w:rsidR="007B24D4" w:rsidRPr="008968A5" w:rsidRDefault="007B24D4" w:rsidP="00D85A08">
            <w:pPr>
              <w:pStyle w:val="BodyText-table"/>
            </w:pPr>
            <w:r w:rsidRPr="008968A5">
              <w:t>(iii) When an individual may be impaired by alcohol, prescription or over-the-counter medications, or illegal drugs.”</w:t>
            </w:r>
          </w:p>
        </w:tc>
      </w:tr>
      <w:tr w:rsidR="007B24D4" w:rsidRPr="008968A5" w14:paraId="4E5533BF" w14:textId="77777777" w:rsidTr="00BB2381">
        <w:trPr>
          <w:cantSplit/>
          <w:trHeight w:val="7455"/>
        </w:trPr>
        <w:tc>
          <w:tcPr>
            <w:tcW w:w="0" w:type="auto"/>
            <w:tcBorders>
              <w:bottom w:val="single" w:sz="6" w:space="0" w:color="auto"/>
            </w:tcBorders>
          </w:tcPr>
          <w:p w14:paraId="41C54873" w14:textId="77777777" w:rsidR="007B24D4" w:rsidRPr="008968A5" w:rsidRDefault="007B24D4" w:rsidP="00686F38">
            <w:pPr>
              <w:tabs>
                <w:tab w:val="left" w:pos="360"/>
              </w:tabs>
              <w:ind w:right="18"/>
              <w:jc w:val="center"/>
            </w:pPr>
            <w:r w:rsidRPr="008968A5">
              <w:lastRenderedPageBreak/>
              <w:t>B4</w:t>
            </w:r>
          </w:p>
        </w:tc>
        <w:tc>
          <w:tcPr>
            <w:tcW w:w="2306" w:type="dxa"/>
            <w:tcBorders>
              <w:bottom w:val="single" w:sz="6" w:space="0" w:color="auto"/>
            </w:tcBorders>
          </w:tcPr>
          <w:p w14:paraId="48794482" w14:textId="77777777" w:rsidR="007B24D4" w:rsidRPr="008968A5" w:rsidRDefault="007B24D4" w:rsidP="00686F38">
            <w:r w:rsidRPr="008968A5">
              <w:t>Are you qualified to make a determination of fitness for mental illness, emotional stress, or other mental or physical conditions that may cause impairment but are unrelated to substance abuse?</w:t>
            </w:r>
          </w:p>
          <w:p w14:paraId="6F461C2B" w14:textId="77777777" w:rsidR="007B24D4" w:rsidRPr="008968A5" w:rsidRDefault="007B24D4" w:rsidP="00686F38"/>
          <w:p w14:paraId="6FB3A1DE" w14:textId="77777777" w:rsidR="007B24D4" w:rsidRPr="008968A5" w:rsidRDefault="007B24D4" w:rsidP="00686F38">
            <w:r w:rsidRPr="008968A5">
              <w:t xml:space="preserve">If the answer is </w:t>
            </w:r>
            <w:r w:rsidRPr="008968A5">
              <w:rPr>
                <w:u w:val="single"/>
              </w:rPr>
              <w:t>yes</w:t>
            </w:r>
            <w:r w:rsidRPr="008968A5">
              <w:t>, assess the qualifications (MD, psychologist, etc</w:t>
            </w:r>
            <w:r>
              <w:t>.</w:t>
            </w:r>
            <w:r w:rsidRPr="008968A5">
              <w:t>).</w:t>
            </w:r>
          </w:p>
        </w:tc>
        <w:tc>
          <w:tcPr>
            <w:tcW w:w="3834" w:type="dxa"/>
            <w:tcBorders>
              <w:bottom w:val="single" w:sz="6" w:space="0" w:color="auto"/>
            </w:tcBorders>
          </w:tcPr>
          <w:p w14:paraId="5955B26A" w14:textId="77777777" w:rsidR="007B24D4" w:rsidRPr="008968A5" w:rsidRDefault="007B24D4" w:rsidP="0064623F">
            <w:pPr>
              <w:numPr>
                <w:ilvl w:val="0"/>
                <w:numId w:val="3"/>
              </w:numPr>
              <w:tabs>
                <w:tab w:val="num" w:pos="380"/>
              </w:tabs>
              <w:overflowPunct w:val="0"/>
              <w:ind w:left="374"/>
              <w:textAlignment w:val="baseline"/>
            </w:pPr>
            <w:r w:rsidRPr="008968A5">
              <w:t xml:space="preserve">Yes, I am a </w:t>
            </w:r>
            <w:r w:rsidRPr="008968A5">
              <w:rPr>
                <w:u w:val="single"/>
              </w:rPr>
              <w:t>clinical psychologist</w:t>
            </w:r>
            <w:r w:rsidRPr="008968A5">
              <w:t xml:space="preserve"> so I am qualified to evaluate mental illness, emotional stress, and cognitive or psychological impairment from causes unrelated to substance abuse.</w:t>
            </w:r>
            <w:r w:rsidRPr="008968A5">
              <w:br/>
              <w:t>[see §26.189(a)(2)]</w:t>
            </w:r>
          </w:p>
          <w:p w14:paraId="47AA7495" w14:textId="77777777" w:rsidR="007B24D4" w:rsidRPr="008968A5" w:rsidRDefault="007B24D4" w:rsidP="0064623F">
            <w:pPr>
              <w:numPr>
                <w:ilvl w:val="0"/>
                <w:numId w:val="3"/>
              </w:numPr>
              <w:tabs>
                <w:tab w:val="num" w:pos="380"/>
              </w:tabs>
              <w:overflowPunct w:val="0"/>
              <w:ind w:left="374"/>
              <w:textAlignment w:val="baseline"/>
            </w:pPr>
            <w:r w:rsidRPr="008968A5">
              <w:t xml:space="preserve">Yes, I am a </w:t>
            </w:r>
            <w:r w:rsidRPr="008968A5">
              <w:rPr>
                <w:u w:val="single"/>
              </w:rPr>
              <w:t>psychiatrist</w:t>
            </w:r>
            <w:r w:rsidRPr="008968A5">
              <w:t xml:space="preserve"> so I am qualified to assess an individual taking psychoactive medications consistently with one or more valid prescription(s). [see §26.189(a)(3)]</w:t>
            </w:r>
          </w:p>
          <w:p w14:paraId="71475D6E" w14:textId="77777777" w:rsidR="007B24D4" w:rsidRPr="008968A5" w:rsidRDefault="007B24D4" w:rsidP="0064623F">
            <w:pPr>
              <w:numPr>
                <w:ilvl w:val="0"/>
                <w:numId w:val="3"/>
              </w:numPr>
              <w:tabs>
                <w:tab w:val="num" w:pos="380"/>
              </w:tabs>
              <w:overflowPunct w:val="0"/>
              <w:ind w:left="374"/>
              <w:textAlignment w:val="baseline"/>
            </w:pPr>
            <w:r w:rsidRPr="008968A5">
              <w:t xml:space="preserve">Yes, I am a </w:t>
            </w:r>
            <w:r w:rsidRPr="008968A5">
              <w:rPr>
                <w:u w:val="single"/>
              </w:rPr>
              <w:t>physician</w:t>
            </w:r>
            <w:r w:rsidRPr="008968A5">
              <w:t xml:space="preserve"> so I am qualified to determine the fitness of an individual who may be ill, injured, fatigued, taking medications in accordance with one or more valid prescriptions, or using over-the-counter medications. [see §26.189(a)(4)]</w:t>
            </w:r>
          </w:p>
          <w:p w14:paraId="59D834FA" w14:textId="6694E62E" w:rsidR="007B24D4" w:rsidRPr="008968A5" w:rsidRDefault="007B24D4" w:rsidP="0064623F">
            <w:pPr>
              <w:numPr>
                <w:ilvl w:val="0"/>
                <w:numId w:val="3"/>
              </w:numPr>
              <w:tabs>
                <w:tab w:val="num" w:pos="380"/>
              </w:tabs>
              <w:overflowPunct w:val="0"/>
              <w:ind w:left="374"/>
              <w:textAlignment w:val="baseline"/>
            </w:pPr>
            <w:r w:rsidRPr="008968A5">
              <w:t>No, I am specifically trained in substance abuse related issues</w:t>
            </w:r>
            <w:r>
              <w:t xml:space="preserve">, but </w:t>
            </w:r>
            <w:r w:rsidRPr="008968A5">
              <w:t>do not have appropriate training to assess mental, emotional, or physical conditions that may cause impairment.</w:t>
            </w:r>
          </w:p>
          <w:p w14:paraId="567549F0" w14:textId="5E4E2672" w:rsidR="00A936A2" w:rsidRPr="00720639" w:rsidRDefault="007B24D4" w:rsidP="0064623F">
            <w:pPr>
              <w:numPr>
                <w:ilvl w:val="0"/>
                <w:numId w:val="3"/>
              </w:numPr>
              <w:tabs>
                <w:tab w:val="num" w:pos="380"/>
              </w:tabs>
              <w:overflowPunct w:val="0"/>
              <w:ind w:left="374"/>
              <w:textAlignment w:val="baseline"/>
            </w:pPr>
            <w:r>
              <w:t>Other:</w:t>
            </w:r>
          </w:p>
        </w:tc>
        <w:tc>
          <w:tcPr>
            <w:tcW w:w="5922" w:type="dxa"/>
            <w:tcBorders>
              <w:bottom w:val="single" w:sz="6" w:space="0" w:color="auto"/>
            </w:tcBorders>
          </w:tcPr>
          <w:p w14:paraId="6CA26456" w14:textId="720D0023" w:rsidR="007B24D4" w:rsidRDefault="007B24D4" w:rsidP="00686F38">
            <w:pPr>
              <w:rPr>
                <w:sz w:val="21"/>
                <w:szCs w:val="21"/>
              </w:rPr>
            </w:pPr>
            <w:r>
              <w:rPr>
                <w:sz w:val="21"/>
                <w:szCs w:val="21"/>
              </w:rPr>
              <w:t>§ </w:t>
            </w:r>
            <w:r w:rsidRPr="003F305F">
              <w:rPr>
                <w:sz w:val="21"/>
                <w:szCs w:val="21"/>
              </w:rPr>
              <w:t>26.189(a) states:</w:t>
            </w:r>
            <w:r w:rsidR="0057322F">
              <w:rPr>
                <w:sz w:val="21"/>
                <w:szCs w:val="21"/>
              </w:rPr>
              <w:t xml:space="preserve"> </w:t>
            </w:r>
          </w:p>
          <w:p w14:paraId="2CF02384" w14:textId="7193A0DB" w:rsidR="007B24D4" w:rsidRPr="003F305F" w:rsidRDefault="007B24D4" w:rsidP="00686F38">
            <w:pPr>
              <w:rPr>
                <w:sz w:val="21"/>
                <w:szCs w:val="21"/>
                <w:highlight w:val="yellow"/>
              </w:rPr>
            </w:pPr>
            <w:r w:rsidRPr="003F305F">
              <w:rPr>
                <w:sz w:val="21"/>
                <w:szCs w:val="21"/>
              </w:rPr>
              <w:t>“A professional called on by the licensee or other entity may not perform a determination of fitness regarding fitness issues that are outside of his or her specific areas of expertise.</w:t>
            </w:r>
            <w:r w:rsidR="0057322F">
              <w:rPr>
                <w:sz w:val="21"/>
                <w:szCs w:val="21"/>
              </w:rPr>
              <w:t xml:space="preserve"> </w:t>
            </w:r>
            <w:r w:rsidRPr="003F305F">
              <w:rPr>
                <w:sz w:val="21"/>
                <w:szCs w:val="21"/>
              </w:rPr>
              <w:t>The types of professionals and the fitness issues for which they are qualified to make determinations of fitness include, but are not limited to, the following:</w:t>
            </w:r>
            <w:r w:rsidR="0057322F">
              <w:rPr>
                <w:sz w:val="21"/>
                <w:szCs w:val="21"/>
              </w:rPr>
              <w:t xml:space="preserve"> </w:t>
            </w:r>
          </w:p>
          <w:p w14:paraId="138F4491" w14:textId="11D6F0D8" w:rsidR="007B24D4" w:rsidRDefault="007B24D4" w:rsidP="00686F38">
            <w:pPr>
              <w:rPr>
                <w:sz w:val="21"/>
                <w:szCs w:val="21"/>
              </w:rPr>
            </w:pPr>
            <w:r w:rsidRPr="003F305F">
              <w:rPr>
                <w:sz w:val="21"/>
                <w:szCs w:val="21"/>
              </w:rPr>
              <w:t xml:space="preserve">(1) </w:t>
            </w:r>
            <w:r w:rsidRPr="004B61F6">
              <w:rPr>
                <w:sz w:val="21"/>
                <w:szCs w:val="21"/>
                <w:u w:val="single"/>
              </w:rPr>
              <w:t xml:space="preserve">An SAE who meets the requirements of </w:t>
            </w:r>
            <w:r>
              <w:rPr>
                <w:sz w:val="21"/>
                <w:szCs w:val="21"/>
                <w:u w:val="single"/>
              </w:rPr>
              <w:t>§ </w:t>
            </w:r>
            <w:r w:rsidRPr="004B61F6">
              <w:rPr>
                <w:sz w:val="21"/>
                <w:szCs w:val="21"/>
                <w:u w:val="single"/>
              </w:rPr>
              <w:t>26.187</w:t>
            </w:r>
            <w:r w:rsidRPr="003F305F">
              <w:rPr>
                <w:sz w:val="21"/>
                <w:szCs w:val="21"/>
              </w:rPr>
              <w:t xml:space="preserve"> may determine the fitness of an individual who may have engaged in substance abuse and shall determine an individual’s fitness to be granted authorization following an unfavorable termination or denial of authorization under this part, but may not be qualified to assess the fitness of an individual who may have experienced mental illness, significant emotional stress, or other mental or physical conditions that may cause impairment but are unrelated to substance abuse, unless the SAE has additional qualifications for addressing those fitness issues;</w:t>
            </w:r>
          </w:p>
          <w:p w14:paraId="7A461855" w14:textId="68F6265F" w:rsidR="007B24D4" w:rsidRDefault="007B24D4" w:rsidP="00686F38">
            <w:pPr>
              <w:rPr>
                <w:sz w:val="21"/>
                <w:szCs w:val="21"/>
              </w:rPr>
            </w:pPr>
            <w:r w:rsidRPr="003F305F">
              <w:rPr>
                <w:sz w:val="21"/>
                <w:szCs w:val="21"/>
              </w:rPr>
              <w:t xml:space="preserve">(2) A </w:t>
            </w:r>
            <w:r w:rsidRPr="004B61F6">
              <w:rPr>
                <w:sz w:val="21"/>
                <w:szCs w:val="21"/>
                <w:u w:val="single"/>
              </w:rPr>
              <w:t>clinical psychologist</w:t>
            </w:r>
            <w:r w:rsidRPr="003F305F">
              <w:rPr>
                <w:sz w:val="21"/>
                <w:szCs w:val="21"/>
              </w:rPr>
              <w:t xml:space="preserve"> may determine the fitness of an individual who may have experienced mental illness, significant emotional stress, or cognitive or psychological impairment from causes unrelated to substance abuse</w:t>
            </w:r>
            <w:del w:id="653" w:author="Author">
              <w:r w:rsidRPr="003F305F" w:rsidDel="00F925E3">
                <w:rPr>
                  <w:sz w:val="21"/>
                  <w:szCs w:val="21"/>
                </w:rPr>
                <w:delText>:</w:delText>
              </w:r>
            </w:del>
            <w:ins w:id="654" w:author="Author">
              <w:r w:rsidR="00F925E3">
                <w:rPr>
                  <w:sz w:val="21"/>
                  <w:szCs w:val="21"/>
                </w:rPr>
                <w:t>. . .</w:t>
              </w:r>
              <w:r w:rsidR="00422F0E">
                <w:rPr>
                  <w:sz w:val="21"/>
                  <w:szCs w:val="21"/>
                </w:rPr>
                <w:t xml:space="preserve"> </w:t>
              </w:r>
              <w:r w:rsidR="00A4112F">
                <w:rPr>
                  <w:sz w:val="21"/>
                  <w:szCs w:val="21"/>
                </w:rPr>
                <w:t>;</w:t>
              </w:r>
            </w:ins>
          </w:p>
          <w:p w14:paraId="6E2074C7" w14:textId="2312FD8E" w:rsidR="007B24D4" w:rsidRDefault="007B24D4" w:rsidP="00686F38">
            <w:pPr>
              <w:rPr>
                <w:sz w:val="21"/>
                <w:szCs w:val="21"/>
              </w:rPr>
            </w:pPr>
            <w:r w:rsidRPr="003F305F">
              <w:rPr>
                <w:sz w:val="21"/>
                <w:szCs w:val="21"/>
              </w:rPr>
              <w:t xml:space="preserve">(3) A </w:t>
            </w:r>
            <w:r w:rsidRPr="004B61F6">
              <w:rPr>
                <w:sz w:val="21"/>
                <w:szCs w:val="21"/>
                <w:u w:val="single"/>
              </w:rPr>
              <w:t>psychiatrist</w:t>
            </w:r>
            <w:r w:rsidRPr="003F305F">
              <w:rPr>
                <w:sz w:val="21"/>
                <w:szCs w:val="21"/>
              </w:rPr>
              <w:t xml:space="preserve"> may determine the fitness of an individual who is taking psychoactive medications consistently with one or more valid prescription(s).</w:t>
            </w:r>
            <w:ins w:id="655" w:author="Author">
              <w:r w:rsidR="00382708">
                <w:rPr>
                  <w:sz w:val="21"/>
                  <w:szCs w:val="21"/>
                </w:rPr>
                <w:t xml:space="preserve"> . .</w:t>
              </w:r>
              <w:r w:rsidR="00422F0E">
                <w:rPr>
                  <w:sz w:val="21"/>
                  <w:szCs w:val="21"/>
                </w:rPr>
                <w:t xml:space="preserve"> </w:t>
              </w:r>
              <w:r w:rsidR="00382708">
                <w:rPr>
                  <w:sz w:val="21"/>
                  <w:szCs w:val="21"/>
                </w:rPr>
                <w:t>;</w:t>
              </w:r>
            </w:ins>
          </w:p>
          <w:p w14:paraId="6E2CF8E4" w14:textId="3E21EF10" w:rsidR="007B24D4" w:rsidRPr="008968A5" w:rsidRDefault="007B24D4" w:rsidP="00686F38">
            <w:r w:rsidRPr="003F305F">
              <w:rPr>
                <w:sz w:val="21"/>
                <w:szCs w:val="21"/>
              </w:rPr>
              <w:t xml:space="preserve">(4) A </w:t>
            </w:r>
            <w:r w:rsidRPr="004B61F6">
              <w:rPr>
                <w:sz w:val="21"/>
                <w:szCs w:val="21"/>
                <w:u w:val="single"/>
              </w:rPr>
              <w:t>physician</w:t>
            </w:r>
            <w:r w:rsidRPr="003F305F">
              <w:rPr>
                <w:sz w:val="21"/>
                <w:szCs w:val="21"/>
              </w:rPr>
              <w:t xml:space="preserve"> may determine the fitness of an individual who may be ill, injured, fatigued, taking medications in accordance with one or more valid prescriptions or using over-the-counter medications.</w:t>
            </w:r>
            <w:ins w:id="656" w:author="Author">
              <w:r w:rsidR="000252A7">
                <w:rPr>
                  <w:sz w:val="21"/>
                  <w:szCs w:val="21"/>
                </w:rPr>
                <w:t xml:space="preserve"> . . .</w:t>
              </w:r>
            </w:ins>
            <w:r w:rsidRPr="003F305F">
              <w:rPr>
                <w:sz w:val="21"/>
                <w:szCs w:val="21"/>
              </w:rPr>
              <w:t>”</w:t>
            </w:r>
          </w:p>
        </w:tc>
      </w:tr>
      <w:tr w:rsidR="007B24D4" w:rsidRPr="008968A5" w14:paraId="201860B1" w14:textId="77777777" w:rsidTr="0064623F">
        <w:trPr>
          <w:cantSplit/>
          <w:trHeight w:val="2757"/>
        </w:trPr>
        <w:tc>
          <w:tcPr>
            <w:tcW w:w="0" w:type="auto"/>
            <w:tcBorders>
              <w:bottom w:val="single" w:sz="6" w:space="0" w:color="auto"/>
            </w:tcBorders>
          </w:tcPr>
          <w:p w14:paraId="35AEF609" w14:textId="77777777" w:rsidR="007B24D4" w:rsidRPr="008968A5" w:rsidRDefault="007B24D4" w:rsidP="00686F38">
            <w:pPr>
              <w:tabs>
                <w:tab w:val="left" w:pos="360"/>
              </w:tabs>
              <w:ind w:right="18"/>
              <w:jc w:val="center"/>
            </w:pPr>
            <w:r w:rsidRPr="008968A5">
              <w:lastRenderedPageBreak/>
              <w:t>B5</w:t>
            </w:r>
          </w:p>
        </w:tc>
        <w:tc>
          <w:tcPr>
            <w:tcW w:w="2306" w:type="dxa"/>
            <w:tcBorders>
              <w:bottom w:val="single" w:sz="6" w:space="0" w:color="auto"/>
            </w:tcBorders>
          </w:tcPr>
          <w:p w14:paraId="14219455" w14:textId="77777777" w:rsidR="007B24D4" w:rsidRPr="008968A5" w:rsidRDefault="007B24D4" w:rsidP="0064623F">
            <w:r w:rsidRPr="008968A5">
              <w:t>Do you make determinations of fitness for for-cause testing?</w:t>
            </w:r>
          </w:p>
          <w:p w14:paraId="67444B48" w14:textId="77777777" w:rsidR="007B24D4" w:rsidRPr="008968A5" w:rsidRDefault="007B24D4" w:rsidP="0064623F"/>
          <w:p w14:paraId="4208F128" w14:textId="77777777" w:rsidR="007B24D4" w:rsidRPr="008968A5" w:rsidRDefault="007B24D4" w:rsidP="0064623F">
            <w:pPr>
              <w:ind w:left="14"/>
            </w:pPr>
            <w:r w:rsidRPr="008968A5">
              <w:rPr>
                <w:u w:val="single"/>
              </w:rPr>
              <w:t>If yes,</w:t>
            </w:r>
            <w:r w:rsidRPr="008968A5">
              <w:t xml:space="preserve"> how do you conduct the evaluation?</w:t>
            </w:r>
          </w:p>
          <w:p w14:paraId="6C1869DD" w14:textId="77777777" w:rsidR="007B24D4" w:rsidRPr="008968A5" w:rsidRDefault="007B24D4" w:rsidP="0064623F">
            <w:pPr>
              <w:ind w:left="14"/>
            </w:pPr>
          </w:p>
          <w:p w14:paraId="0D35190F" w14:textId="0182B9A9" w:rsidR="007B24D4" w:rsidRPr="008968A5" w:rsidRDefault="007B24D4" w:rsidP="0064623F">
            <w:pPr>
              <w:ind w:left="14"/>
            </w:pPr>
            <w:r w:rsidRPr="008968A5">
              <w:softHyphen/>
            </w:r>
            <w:r w:rsidRPr="008968A5">
              <w:rPr>
                <w:u w:val="single"/>
              </w:rPr>
              <w:t>If no</w:t>
            </w:r>
            <w:r w:rsidR="0064623F">
              <w:t>, skip to next question.</w:t>
            </w:r>
          </w:p>
        </w:tc>
        <w:tc>
          <w:tcPr>
            <w:tcW w:w="3834" w:type="dxa"/>
            <w:tcBorders>
              <w:bottom w:val="single" w:sz="6" w:space="0" w:color="auto"/>
            </w:tcBorders>
          </w:tcPr>
          <w:p w14:paraId="490EFA70" w14:textId="77777777" w:rsidR="007B24D4" w:rsidRPr="008968A5" w:rsidRDefault="007B24D4" w:rsidP="0064623F">
            <w:pPr>
              <w:ind w:left="14"/>
            </w:pPr>
            <w:r w:rsidRPr="008968A5">
              <w:t>If yes:</w:t>
            </w:r>
          </w:p>
          <w:p w14:paraId="5EAA780C" w14:textId="77777777" w:rsidR="007B24D4" w:rsidRPr="008968A5" w:rsidRDefault="007B24D4" w:rsidP="0064623F">
            <w:pPr>
              <w:numPr>
                <w:ilvl w:val="0"/>
                <w:numId w:val="3"/>
              </w:numPr>
              <w:tabs>
                <w:tab w:val="num" w:pos="380"/>
              </w:tabs>
              <w:overflowPunct w:val="0"/>
              <w:ind w:left="374"/>
              <w:textAlignment w:val="baseline"/>
            </w:pPr>
            <w:r w:rsidRPr="008968A5">
              <w:t>A face-to-face evaluation is required.</w:t>
            </w:r>
          </w:p>
          <w:p w14:paraId="4CCC4AA3" w14:textId="77777777" w:rsidR="007B24D4" w:rsidRPr="008968A5" w:rsidRDefault="007B24D4" w:rsidP="0064623F">
            <w:pPr>
              <w:numPr>
                <w:ilvl w:val="0"/>
                <w:numId w:val="3"/>
              </w:numPr>
              <w:tabs>
                <w:tab w:val="num" w:pos="380"/>
              </w:tabs>
              <w:overflowPunct w:val="0"/>
              <w:ind w:left="374"/>
              <w:textAlignment w:val="baseline"/>
            </w:pPr>
            <w:r w:rsidRPr="008968A5">
              <w:t>I perform face-to-face evaluations for my work.</w:t>
            </w:r>
          </w:p>
          <w:p w14:paraId="545826BB" w14:textId="77777777" w:rsidR="007B24D4" w:rsidRPr="008968A5" w:rsidRDefault="007B24D4" w:rsidP="0064623F">
            <w:pPr>
              <w:numPr>
                <w:ilvl w:val="0"/>
                <w:numId w:val="3"/>
              </w:numPr>
              <w:tabs>
                <w:tab w:val="num" w:pos="380"/>
              </w:tabs>
              <w:overflowPunct w:val="0"/>
              <w:ind w:left="374"/>
              <w:textAlignment w:val="baseline"/>
            </w:pPr>
            <w:r w:rsidRPr="008968A5">
              <w:t>By telephone.</w:t>
            </w:r>
          </w:p>
          <w:p w14:paraId="54D2B3C4" w14:textId="77777777" w:rsidR="007B24D4" w:rsidRPr="008968A5" w:rsidRDefault="007B24D4" w:rsidP="0064623F">
            <w:pPr>
              <w:numPr>
                <w:ilvl w:val="0"/>
                <w:numId w:val="3"/>
              </w:numPr>
              <w:tabs>
                <w:tab w:val="num" w:pos="380"/>
              </w:tabs>
              <w:overflowPunct w:val="0"/>
              <w:ind w:left="374"/>
              <w:textAlignment w:val="baseline"/>
            </w:pPr>
            <w:r>
              <w:t>Other:</w:t>
            </w:r>
          </w:p>
        </w:tc>
        <w:tc>
          <w:tcPr>
            <w:tcW w:w="5922" w:type="dxa"/>
            <w:tcBorders>
              <w:bottom w:val="single" w:sz="6" w:space="0" w:color="auto"/>
            </w:tcBorders>
          </w:tcPr>
          <w:p w14:paraId="32474C42" w14:textId="6F52ECB1" w:rsidR="007B24D4" w:rsidRPr="008968A5" w:rsidRDefault="007B24D4" w:rsidP="00686F38">
            <w:r>
              <w:t>§ </w:t>
            </w:r>
            <w:r w:rsidRPr="008968A5">
              <w:t>26.189(c) states:</w:t>
            </w:r>
          </w:p>
          <w:p w14:paraId="74454296" w14:textId="4F8FA372" w:rsidR="007B24D4" w:rsidRPr="003F305F" w:rsidRDefault="007B24D4" w:rsidP="00686F38">
            <w:pPr>
              <w:rPr>
                <w:sz w:val="21"/>
                <w:szCs w:val="21"/>
              </w:rPr>
            </w:pPr>
            <w:r w:rsidRPr="008968A5">
              <w:t>“A determination of fitness that is conducted for cause (i.e., because of observed behavior or a physical condition) must be conducted through face-to-face interaction between the subject individual and the professional making the determination. Electronic means of communication may not be used.”</w:t>
            </w:r>
          </w:p>
        </w:tc>
      </w:tr>
      <w:tr w:rsidR="007B24D4" w:rsidRPr="008968A5" w14:paraId="4E124EF5" w14:textId="77777777" w:rsidTr="00BB2381">
        <w:trPr>
          <w:cantSplit/>
        </w:trPr>
        <w:tc>
          <w:tcPr>
            <w:tcW w:w="0" w:type="auto"/>
            <w:tcBorders>
              <w:top w:val="single" w:sz="6" w:space="0" w:color="auto"/>
              <w:bottom w:val="single" w:sz="6" w:space="0" w:color="auto"/>
            </w:tcBorders>
          </w:tcPr>
          <w:p w14:paraId="624224DD" w14:textId="77777777" w:rsidR="007B24D4" w:rsidRPr="008968A5" w:rsidRDefault="007B24D4" w:rsidP="00686F38">
            <w:pPr>
              <w:tabs>
                <w:tab w:val="left" w:pos="360"/>
              </w:tabs>
              <w:ind w:right="18"/>
              <w:jc w:val="center"/>
            </w:pPr>
            <w:r w:rsidRPr="008968A5">
              <w:t>B6</w:t>
            </w:r>
          </w:p>
        </w:tc>
        <w:tc>
          <w:tcPr>
            <w:tcW w:w="2306" w:type="dxa"/>
            <w:tcBorders>
              <w:top w:val="single" w:sz="6" w:space="0" w:color="auto"/>
              <w:bottom w:val="single" w:sz="6" w:space="0" w:color="auto"/>
            </w:tcBorders>
          </w:tcPr>
          <w:p w14:paraId="1E8D25D4" w14:textId="77777777" w:rsidR="007B24D4" w:rsidRPr="008968A5" w:rsidRDefault="007B24D4" w:rsidP="0064623F">
            <w:r w:rsidRPr="008968A5">
              <w:t>May an individual or the licensee or other entity that you have issued a determination of fitness for seek a second determination of fitness?</w:t>
            </w:r>
          </w:p>
        </w:tc>
        <w:tc>
          <w:tcPr>
            <w:tcW w:w="3834" w:type="dxa"/>
            <w:tcBorders>
              <w:top w:val="single" w:sz="6" w:space="0" w:color="auto"/>
              <w:bottom w:val="single" w:sz="6" w:space="0" w:color="auto"/>
            </w:tcBorders>
          </w:tcPr>
          <w:p w14:paraId="27F0ECF1" w14:textId="77777777" w:rsidR="007B24D4" w:rsidRPr="008968A5" w:rsidRDefault="007B24D4" w:rsidP="0064623F">
            <w:pPr>
              <w:keepNext/>
              <w:keepLines/>
              <w:numPr>
                <w:ilvl w:val="0"/>
                <w:numId w:val="3"/>
              </w:numPr>
              <w:tabs>
                <w:tab w:val="num" w:pos="380"/>
              </w:tabs>
              <w:overflowPunct w:val="0"/>
              <w:ind w:left="374"/>
              <w:textAlignment w:val="baseline"/>
            </w:pPr>
            <w:r w:rsidRPr="008968A5">
              <w:t>Yes.</w:t>
            </w:r>
          </w:p>
          <w:p w14:paraId="60BE927F" w14:textId="77777777" w:rsidR="007B24D4" w:rsidRPr="008968A5" w:rsidRDefault="007B24D4" w:rsidP="0064623F">
            <w:pPr>
              <w:keepNext/>
              <w:keepLines/>
              <w:numPr>
                <w:ilvl w:val="0"/>
                <w:numId w:val="3"/>
              </w:numPr>
              <w:tabs>
                <w:tab w:val="num" w:pos="380"/>
              </w:tabs>
              <w:overflowPunct w:val="0"/>
              <w:ind w:left="374"/>
              <w:textAlignment w:val="baseline"/>
            </w:pPr>
            <w:r w:rsidRPr="008968A5">
              <w:t>No.</w:t>
            </w:r>
          </w:p>
          <w:p w14:paraId="0A06EDC7" w14:textId="77777777" w:rsidR="007B24D4" w:rsidRPr="008968A5" w:rsidRDefault="007B24D4" w:rsidP="0064623F">
            <w:pPr>
              <w:keepNext/>
              <w:keepLines/>
              <w:numPr>
                <w:ilvl w:val="0"/>
                <w:numId w:val="3"/>
              </w:numPr>
              <w:tabs>
                <w:tab w:val="num" w:pos="380"/>
              </w:tabs>
              <w:overflowPunct w:val="0"/>
              <w:ind w:left="374"/>
              <w:textAlignment w:val="baseline"/>
            </w:pPr>
            <w:r>
              <w:t>Other:</w:t>
            </w:r>
          </w:p>
          <w:p w14:paraId="46DCA463" w14:textId="77777777" w:rsidR="007B24D4" w:rsidRPr="008968A5" w:rsidRDefault="007B24D4" w:rsidP="0064623F"/>
          <w:p w14:paraId="199B538B" w14:textId="77777777" w:rsidR="007B24D4" w:rsidRPr="008968A5" w:rsidRDefault="007B24D4" w:rsidP="00686F38">
            <w:pPr>
              <w:spacing w:after="60"/>
            </w:pPr>
          </w:p>
          <w:p w14:paraId="76E0AC59" w14:textId="77777777" w:rsidR="007B24D4" w:rsidRPr="008968A5" w:rsidRDefault="007B24D4" w:rsidP="00686F38">
            <w:pPr>
              <w:spacing w:after="60"/>
              <w:ind w:left="14"/>
            </w:pPr>
          </w:p>
        </w:tc>
        <w:tc>
          <w:tcPr>
            <w:tcW w:w="5922" w:type="dxa"/>
            <w:tcBorders>
              <w:top w:val="single" w:sz="6" w:space="0" w:color="auto"/>
              <w:bottom w:val="single" w:sz="6" w:space="0" w:color="auto"/>
            </w:tcBorders>
          </w:tcPr>
          <w:p w14:paraId="2440BCA8" w14:textId="49DDBED7" w:rsidR="007B24D4" w:rsidRPr="008968A5" w:rsidRDefault="007B24D4" w:rsidP="00686F38">
            <w:r>
              <w:t>§ </w:t>
            </w:r>
            <w:r w:rsidRPr="008968A5">
              <w:t>26.189(d) states:</w:t>
            </w:r>
            <w:r w:rsidR="0057322F">
              <w:t xml:space="preserve"> </w:t>
            </w:r>
          </w:p>
          <w:p w14:paraId="2112173D" w14:textId="478ED92F" w:rsidR="007B24D4" w:rsidRPr="008968A5" w:rsidRDefault="007B24D4" w:rsidP="00686F38">
            <w:r w:rsidRPr="008968A5">
              <w:t>“Neither the individual nor licensees and other entities may seek a second determination of fitness if a determination of fitness under this part has already been performed by a qualified professional employed by or under contract to the licensee or other entity.</w:t>
            </w:r>
            <w:ins w:id="657" w:author="Author">
              <w:r>
                <w:t xml:space="preserve"> </w:t>
              </w:r>
              <w:r w:rsidR="002B2BC2">
                <w:t>. . .</w:t>
              </w:r>
            </w:ins>
            <w:r w:rsidR="0057322F">
              <w:t xml:space="preserve"> </w:t>
            </w:r>
            <w:r w:rsidRPr="008968A5">
              <w:t>Unless the professional who made the initial determination of fitness is no longer employed by or under contract to the licensee or other entity, only that professional is authorized to modify the evaluation and recommendations. When reasonably practicable, licensees and other entities shall assist in arranging for consultation between the new professional and the professional who is no longer employed by or under contract to the licensee or other entity, to ensure continuity and consistency in the recommendations and their implementation.”</w:t>
            </w:r>
          </w:p>
        </w:tc>
      </w:tr>
      <w:tr w:rsidR="007B24D4" w:rsidRPr="008968A5" w14:paraId="45329FE9" w14:textId="77777777" w:rsidTr="00BB2381">
        <w:trPr>
          <w:cantSplit/>
        </w:trPr>
        <w:tc>
          <w:tcPr>
            <w:tcW w:w="0" w:type="auto"/>
            <w:tcBorders>
              <w:top w:val="single" w:sz="6" w:space="0" w:color="auto"/>
              <w:bottom w:val="single" w:sz="6" w:space="0" w:color="auto"/>
            </w:tcBorders>
          </w:tcPr>
          <w:p w14:paraId="2F6BF801" w14:textId="77777777" w:rsidR="007B24D4" w:rsidRPr="008968A5" w:rsidRDefault="007B24D4" w:rsidP="00686F38">
            <w:pPr>
              <w:tabs>
                <w:tab w:val="left" w:pos="360"/>
              </w:tabs>
              <w:ind w:right="18"/>
              <w:jc w:val="center"/>
            </w:pPr>
            <w:r w:rsidRPr="008968A5">
              <w:lastRenderedPageBreak/>
              <w:t>B7</w:t>
            </w:r>
          </w:p>
        </w:tc>
        <w:tc>
          <w:tcPr>
            <w:tcW w:w="2306" w:type="dxa"/>
            <w:tcBorders>
              <w:top w:val="single" w:sz="6" w:space="0" w:color="auto"/>
              <w:bottom w:val="single" w:sz="6" w:space="0" w:color="auto"/>
            </w:tcBorders>
          </w:tcPr>
          <w:p w14:paraId="5C160086" w14:textId="77777777" w:rsidR="007B24D4" w:rsidRPr="008968A5" w:rsidRDefault="007B24D4" w:rsidP="0064623F">
            <w:r w:rsidRPr="008968A5">
              <w:t>After you have made an initial determination of fitness, can you modify your evaluation and recommendations?</w:t>
            </w:r>
          </w:p>
        </w:tc>
        <w:tc>
          <w:tcPr>
            <w:tcW w:w="3834" w:type="dxa"/>
            <w:tcBorders>
              <w:top w:val="single" w:sz="6" w:space="0" w:color="auto"/>
              <w:bottom w:val="single" w:sz="6" w:space="0" w:color="auto"/>
            </w:tcBorders>
          </w:tcPr>
          <w:p w14:paraId="531EFD6E" w14:textId="77777777" w:rsidR="007B24D4" w:rsidRPr="008968A5" w:rsidRDefault="007B24D4" w:rsidP="0064623F">
            <w:pPr>
              <w:keepNext/>
              <w:keepLines/>
              <w:numPr>
                <w:ilvl w:val="0"/>
                <w:numId w:val="3"/>
              </w:numPr>
              <w:tabs>
                <w:tab w:val="num" w:pos="380"/>
              </w:tabs>
              <w:overflowPunct w:val="0"/>
              <w:ind w:left="374"/>
              <w:textAlignment w:val="baseline"/>
            </w:pPr>
            <w:r w:rsidRPr="008968A5">
              <w:t>Yes.</w:t>
            </w:r>
          </w:p>
          <w:p w14:paraId="66ED3C40" w14:textId="77777777" w:rsidR="007B24D4" w:rsidRPr="008968A5" w:rsidRDefault="007B24D4" w:rsidP="0064623F">
            <w:pPr>
              <w:keepNext/>
              <w:keepLines/>
              <w:numPr>
                <w:ilvl w:val="0"/>
                <w:numId w:val="3"/>
              </w:numPr>
              <w:tabs>
                <w:tab w:val="num" w:pos="380"/>
              </w:tabs>
              <w:overflowPunct w:val="0"/>
              <w:ind w:left="374"/>
              <w:textAlignment w:val="baseline"/>
            </w:pPr>
            <w:r w:rsidRPr="008968A5">
              <w:t>No.</w:t>
            </w:r>
          </w:p>
          <w:p w14:paraId="362D548B" w14:textId="77777777" w:rsidR="007B24D4" w:rsidRPr="008968A5" w:rsidRDefault="007B24D4" w:rsidP="0064623F">
            <w:pPr>
              <w:keepNext/>
              <w:keepLines/>
              <w:numPr>
                <w:ilvl w:val="0"/>
                <w:numId w:val="3"/>
              </w:numPr>
              <w:tabs>
                <w:tab w:val="num" w:pos="380"/>
              </w:tabs>
              <w:overflowPunct w:val="0"/>
              <w:ind w:left="374"/>
              <w:textAlignment w:val="baseline"/>
            </w:pPr>
            <w:r>
              <w:t>Other:</w:t>
            </w:r>
          </w:p>
          <w:p w14:paraId="0411248D" w14:textId="77777777" w:rsidR="007B24D4" w:rsidRPr="008968A5" w:rsidRDefault="007B24D4" w:rsidP="0064623F"/>
          <w:p w14:paraId="20B3F6B6" w14:textId="77777777" w:rsidR="007B24D4" w:rsidRPr="008968A5" w:rsidRDefault="007B24D4" w:rsidP="0064623F"/>
          <w:p w14:paraId="330C7484" w14:textId="77777777" w:rsidR="007B24D4" w:rsidRPr="008968A5" w:rsidRDefault="007B24D4" w:rsidP="0064623F"/>
        </w:tc>
        <w:tc>
          <w:tcPr>
            <w:tcW w:w="5922" w:type="dxa"/>
            <w:tcBorders>
              <w:top w:val="single" w:sz="6" w:space="0" w:color="auto"/>
              <w:bottom w:val="single" w:sz="6" w:space="0" w:color="auto"/>
            </w:tcBorders>
          </w:tcPr>
          <w:p w14:paraId="7FDEC1F8" w14:textId="235A07BA" w:rsidR="007B24D4" w:rsidRPr="008968A5" w:rsidRDefault="007B24D4" w:rsidP="00686F38">
            <w:r>
              <w:t>§ </w:t>
            </w:r>
            <w:r w:rsidRPr="008968A5">
              <w:t>26.189(d) states:</w:t>
            </w:r>
          </w:p>
          <w:p w14:paraId="1FC43504" w14:textId="2EB6BAF0" w:rsidR="007B24D4" w:rsidRPr="008968A5" w:rsidRDefault="007B24D4" w:rsidP="00686F38">
            <w:r w:rsidRPr="008968A5">
              <w:t>“After the initial determination of fitness has been made, the professional may modify his or her evaluation and recommendations based on new or additional information from other sources including, but not limited to, the subject individual, another licensee or entity, or staff of an educat</w:t>
            </w:r>
            <w:r>
              <w:t>ion or treatment program</w:t>
            </w:r>
            <w:r w:rsidR="00D47C0C">
              <w:t>.</w:t>
            </w:r>
            <w:r w:rsidR="00DE7ABD">
              <w:t>”</w:t>
            </w:r>
            <w:r>
              <w:t xml:space="preserve"> </w:t>
            </w:r>
          </w:p>
        </w:tc>
      </w:tr>
      <w:tr w:rsidR="00D64094" w:rsidRPr="008968A5" w14:paraId="628BDCED" w14:textId="77777777" w:rsidTr="007754A6">
        <w:trPr>
          <w:cantSplit/>
        </w:trPr>
        <w:tc>
          <w:tcPr>
            <w:tcW w:w="0" w:type="auto"/>
            <w:tcBorders>
              <w:top w:val="single" w:sz="6" w:space="0" w:color="auto"/>
              <w:bottom w:val="single" w:sz="6" w:space="0" w:color="auto"/>
            </w:tcBorders>
          </w:tcPr>
          <w:p w14:paraId="422D9618" w14:textId="77777777" w:rsidR="00D64094" w:rsidRPr="008968A5" w:rsidRDefault="00D64094" w:rsidP="00686F38">
            <w:pPr>
              <w:tabs>
                <w:tab w:val="left" w:pos="360"/>
              </w:tabs>
              <w:ind w:right="18"/>
              <w:jc w:val="center"/>
            </w:pPr>
            <w:r w:rsidRPr="008968A5">
              <w:t>B8</w:t>
            </w:r>
          </w:p>
        </w:tc>
        <w:tc>
          <w:tcPr>
            <w:tcW w:w="2306" w:type="dxa"/>
            <w:tcBorders>
              <w:top w:val="single" w:sz="6" w:space="0" w:color="auto"/>
              <w:bottom w:val="single" w:sz="6" w:space="0" w:color="auto"/>
            </w:tcBorders>
          </w:tcPr>
          <w:p w14:paraId="69E3F87F" w14:textId="77777777" w:rsidR="00D64094" w:rsidRPr="008968A5" w:rsidRDefault="00D64094" w:rsidP="0064623F">
            <w:r w:rsidRPr="008968A5">
              <w:t>In providing services as a SAE, can you refer an individual to your private practice?</w:t>
            </w:r>
          </w:p>
          <w:p w14:paraId="69C121E9" w14:textId="77777777" w:rsidR="00D64094" w:rsidRPr="008968A5" w:rsidRDefault="00D64094" w:rsidP="0064623F"/>
          <w:p w14:paraId="313ED890" w14:textId="77777777" w:rsidR="00D64094" w:rsidRPr="008968A5" w:rsidRDefault="00D64094" w:rsidP="0064623F"/>
        </w:tc>
        <w:tc>
          <w:tcPr>
            <w:tcW w:w="3834" w:type="dxa"/>
            <w:tcBorders>
              <w:top w:val="single" w:sz="6" w:space="0" w:color="auto"/>
              <w:bottom w:val="single" w:sz="6" w:space="0" w:color="auto"/>
            </w:tcBorders>
          </w:tcPr>
          <w:p w14:paraId="5306DBE3" w14:textId="5AEF256E" w:rsidR="00D64094" w:rsidRPr="008968A5" w:rsidRDefault="00D64094" w:rsidP="0064623F">
            <w:pPr>
              <w:keepNext/>
              <w:keepLines/>
              <w:numPr>
                <w:ilvl w:val="0"/>
                <w:numId w:val="3"/>
              </w:numPr>
              <w:tabs>
                <w:tab w:val="num" w:pos="380"/>
              </w:tabs>
              <w:overflowPunct w:val="0"/>
              <w:ind w:left="374"/>
              <w:textAlignment w:val="baseline"/>
            </w:pPr>
            <w:r w:rsidRPr="008968A5">
              <w:t>No.</w:t>
            </w:r>
          </w:p>
          <w:p w14:paraId="492E698F" w14:textId="7A01FDFE" w:rsidR="00D64094" w:rsidRPr="008968A5" w:rsidRDefault="00D64094" w:rsidP="0064623F">
            <w:pPr>
              <w:keepNext/>
              <w:keepLines/>
              <w:numPr>
                <w:ilvl w:val="0"/>
                <w:numId w:val="3"/>
              </w:numPr>
              <w:tabs>
                <w:tab w:val="num" w:pos="380"/>
              </w:tabs>
              <w:overflowPunct w:val="0"/>
              <w:ind w:left="374"/>
              <w:textAlignment w:val="baseline"/>
            </w:pPr>
            <w:r w:rsidRPr="008968A5">
              <w:t>Yes</w:t>
            </w:r>
            <w:r w:rsidR="009C1F8F">
              <w:t>.</w:t>
            </w:r>
          </w:p>
          <w:p w14:paraId="1494617A" w14:textId="77777777" w:rsidR="00D64094" w:rsidRPr="008968A5" w:rsidRDefault="00D64094" w:rsidP="0064623F">
            <w:pPr>
              <w:keepNext/>
              <w:keepLines/>
              <w:numPr>
                <w:ilvl w:val="0"/>
                <w:numId w:val="3"/>
              </w:numPr>
              <w:tabs>
                <w:tab w:val="num" w:pos="380"/>
              </w:tabs>
              <w:overflowPunct w:val="0"/>
              <w:ind w:left="374"/>
              <w:textAlignment w:val="baseline"/>
            </w:pPr>
            <w:r>
              <w:t>Other:</w:t>
            </w:r>
          </w:p>
        </w:tc>
        <w:tc>
          <w:tcPr>
            <w:tcW w:w="5922" w:type="dxa"/>
            <w:vMerge w:val="restart"/>
            <w:tcBorders>
              <w:top w:val="single" w:sz="6" w:space="0" w:color="auto"/>
            </w:tcBorders>
          </w:tcPr>
          <w:p w14:paraId="1B6C4696" w14:textId="237BD94F" w:rsidR="00D64094" w:rsidRPr="008968A5" w:rsidRDefault="00D64094" w:rsidP="0071233B">
            <w:pPr>
              <w:pStyle w:val="BodyText-table"/>
            </w:pPr>
            <w:r>
              <w:t>§ </w:t>
            </w:r>
            <w:r w:rsidRPr="008968A5">
              <w:t>26.187(g)(2)(i) states:</w:t>
            </w:r>
          </w:p>
          <w:p w14:paraId="2A987787" w14:textId="4E2EC201" w:rsidR="00D64094" w:rsidRPr="008968A5" w:rsidRDefault="00D64094" w:rsidP="0071233B">
            <w:pPr>
              <w:pStyle w:val="BodyText-table"/>
            </w:pPr>
            <w:r w:rsidRPr="008968A5">
              <w:t>“To prevent the appearance of a conflict of interest, the SAE may not refer an individual requiring assistance to his or her private practice or to a person or organization from whom the SAE receives payment or in which the SAE has a financial interest.</w:t>
            </w:r>
            <w:r w:rsidR="0057322F">
              <w:t xml:space="preserve"> </w:t>
            </w:r>
            <w:r w:rsidRPr="008968A5">
              <w:t>The SAE is precluded from making referrals to entities with whom the SAE is financially associated.”</w:t>
            </w:r>
          </w:p>
          <w:p w14:paraId="23DCA3FD" w14:textId="5D9DDB10" w:rsidR="00D64094" w:rsidRPr="008968A5" w:rsidRDefault="00D64094" w:rsidP="00686F38"/>
        </w:tc>
      </w:tr>
      <w:tr w:rsidR="00D64094" w:rsidRPr="008968A5" w14:paraId="70CDBEAC" w14:textId="77777777" w:rsidTr="007754A6">
        <w:trPr>
          <w:cantSplit/>
        </w:trPr>
        <w:tc>
          <w:tcPr>
            <w:tcW w:w="0" w:type="auto"/>
            <w:tcBorders>
              <w:top w:val="single" w:sz="6" w:space="0" w:color="auto"/>
              <w:bottom w:val="single" w:sz="6" w:space="0" w:color="auto"/>
            </w:tcBorders>
          </w:tcPr>
          <w:p w14:paraId="2AA75CE5" w14:textId="77777777" w:rsidR="00D64094" w:rsidRPr="008968A5" w:rsidRDefault="00D64094" w:rsidP="00D85A08">
            <w:pPr>
              <w:pStyle w:val="BodyText-table"/>
            </w:pPr>
            <w:r w:rsidRPr="008968A5">
              <w:t>B9</w:t>
            </w:r>
          </w:p>
        </w:tc>
        <w:tc>
          <w:tcPr>
            <w:tcW w:w="2306" w:type="dxa"/>
            <w:tcBorders>
              <w:top w:val="single" w:sz="6" w:space="0" w:color="auto"/>
              <w:bottom w:val="single" w:sz="6" w:space="0" w:color="auto"/>
            </w:tcBorders>
          </w:tcPr>
          <w:p w14:paraId="71A38D23" w14:textId="77777777" w:rsidR="00D64094" w:rsidRPr="008968A5" w:rsidRDefault="00D64094" w:rsidP="00D85A08">
            <w:pPr>
              <w:pStyle w:val="BodyText-table"/>
            </w:pPr>
            <w:r w:rsidRPr="008968A5">
              <w:t>In providing services as a SAE, can you refer an individual to a person or organization from whom you receive payment or have a financial interest?</w:t>
            </w:r>
          </w:p>
        </w:tc>
        <w:tc>
          <w:tcPr>
            <w:tcW w:w="3834" w:type="dxa"/>
            <w:tcBorders>
              <w:top w:val="single" w:sz="6" w:space="0" w:color="auto"/>
              <w:bottom w:val="single" w:sz="6" w:space="0" w:color="auto"/>
            </w:tcBorders>
          </w:tcPr>
          <w:p w14:paraId="2A6A70A7" w14:textId="614C7833" w:rsidR="00D64094" w:rsidRPr="008968A5" w:rsidRDefault="00D64094" w:rsidP="00D85A08">
            <w:pPr>
              <w:pStyle w:val="BodyText-table"/>
            </w:pPr>
            <w:r w:rsidRPr="008968A5">
              <w:t>No.</w:t>
            </w:r>
          </w:p>
          <w:p w14:paraId="507070BD" w14:textId="18394580" w:rsidR="00D64094" w:rsidRPr="008968A5" w:rsidRDefault="00D64094" w:rsidP="00D85A08">
            <w:pPr>
              <w:pStyle w:val="BodyText-table"/>
            </w:pPr>
            <w:r w:rsidRPr="008968A5">
              <w:t>Yes.</w:t>
            </w:r>
          </w:p>
          <w:p w14:paraId="04A1D3BD" w14:textId="77777777" w:rsidR="00D64094" w:rsidRPr="008968A5" w:rsidRDefault="00D64094" w:rsidP="00D85A08">
            <w:pPr>
              <w:pStyle w:val="BodyText-table"/>
            </w:pPr>
            <w:r>
              <w:t>Other:</w:t>
            </w:r>
          </w:p>
          <w:p w14:paraId="4F449B4D" w14:textId="77777777" w:rsidR="00D64094" w:rsidRPr="008968A5" w:rsidRDefault="00D64094" w:rsidP="00D85A08">
            <w:pPr>
              <w:pStyle w:val="BodyText-table"/>
            </w:pPr>
          </w:p>
          <w:p w14:paraId="1606C82B" w14:textId="77777777" w:rsidR="00D64094" w:rsidRPr="008968A5" w:rsidRDefault="00D64094" w:rsidP="00D85A08">
            <w:pPr>
              <w:pStyle w:val="BodyText-table"/>
            </w:pPr>
          </w:p>
          <w:p w14:paraId="1D39E261" w14:textId="77777777" w:rsidR="00D64094" w:rsidRPr="008968A5" w:rsidRDefault="00D64094" w:rsidP="00D85A08">
            <w:pPr>
              <w:pStyle w:val="BodyText-table"/>
            </w:pPr>
          </w:p>
        </w:tc>
        <w:tc>
          <w:tcPr>
            <w:tcW w:w="5922" w:type="dxa"/>
            <w:vMerge/>
            <w:tcBorders>
              <w:bottom w:val="single" w:sz="6" w:space="0" w:color="auto"/>
            </w:tcBorders>
          </w:tcPr>
          <w:p w14:paraId="4D668373" w14:textId="4D7FD43B" w:rsidR="00D64094" w:rsidRPr="008968A5" w:rsidRDefault="00D64094" w:rsidP="00D85A08">
            <w:pPr>
              <w:pStyle w:val="BodyText-table"/>
            </w:pPr>
          </w:p>
        </w:tc>
      </w:tr>
      <w:tr w:rsidR="007B24D4" w:rsidRPr="008968A5" w14:paraId="45F11E50" w14:textId="77777777" w:rsidTr="00BB2381">
        <w:trPr>
          <w:cantSplit/>
        </w:trPr>
        <w:tc>
          <w:tcPr>
            <w:tcW w:w="0" w:type="auto"/>
            <w:tcBorders>
              <w:top w:val="single" w:sz="6" w:space="0" w:color="auto"/>
              <w:bottom w:val="single" w:sz="6" w:space="0" w:color="auto"/>
            </w:tcBorders>
          </w:tcPr>
          <w:p w14:paraId="2018BBE8" w14:textId="77777777" w:rsidR="007B24D4" w:rsidRPr="008968A5" w:rsidRDefault="007B24D4" w:rsidP="00686F38">
            <w:pPr>
              <w:tabs>
                <w:tab w:val="left" w:pos="360"/>
              </w:tabs>
              <w:ind w:right="18"/>
              <w:jc w:val="center"/>
            </w:pPr>
            <w:r w:rsidRPr="008968A5">
              <w:lastRenderedPageBreak/>
              <w:t>B10</w:t>
            </w:r>
          </w:p>
        </w:tc>
        <w:tc>
          <w:tcPr>
            <w:tcW w:w="2306" w:type="dxa"/>
            <w:tcBorders>
              <w:top w:val="single" w:sz="6" w:space="0" w:color="auto"/>
              <w:bottom w:val="single" w:sz="6" w:space="0" w:color="auto"/>
            </w:tcBorders>
          </w:tcPr>
          <w:p w14:paraId="6FED6AA7" w14:textId="0095097F" w:rsidR="007B24D4" w:rsidRPr="008968A5" w:rsidRDefault="007B24D4" w:rsidP="00686F38">
            <w:r w:rsidRPr="008968A5">
              <w:t xml:space="preserve">Are there any exceptions to the NRC conflict of interest provisions in </w:t>
            </w:r>
            <w:r>
              <w:t>§ </w:t>
            </w:r>
            <w:r w:rsidRPr="008968A5">
              <w:t>26.187(g)(2)</w:t>
            </w:r>
            <w:r>
              <w:t>?</w:t>
            </w:r>
          </w:p>
        </w:tc>
        <w:tc>
          <w:tcPr>
            <w:tcW w:w="3834" w:type="dxa"/>
            <w:tcBorders>
              <w:top w:val="single" w:sz="6" w:space="0" w:color="auto"/>
              <w:bottom w:val="single" w:sz="6" w:space="0" w:color="auto"/>
            </w:tcBorders>
          </w:tcPr>
          <w:p w14:paraId="02216B6D" w14:textId="4DAC27D3" w:rsidR="007B24D4" w:rsidRPr="008968A5" w:rsidRDefault="007B24D4" w:rsidP="0064623F">
            <w:pPr>
              <w:keepNext/>
              <w:keepLines/>
              <w:numPr>
                <w:ilvl w:val="0"/>
                <w:numId w:val="3"/>
              </w:numPr>
              <w:tabs>
                <w:tab w:val="num" w:pos="380"/>
              </w:tabs>
              <w:overflowPunct w:val="0"/>
              <w:ind w:left="374"/>
              <w:textAlignment w:val="baseline"/>
            </w:pPr>
            <w:r w:rsidRPr="008968A5">
              <w:t>Yes:</w:t>
            </w:r>
          </w:p>
          <w:p w14:paraId="5722F7A8" w14:textId="5AA4ECA3" w:rsidR="007B24D4" w:rsidRPr="008968A5" w:rsidRDefault="007B24D4" w:rsidP="0064623F">
            <w:pPr>
              <w:numPr>
                <w:ilvl w:val="1"/>
                <w:numId w:val="6"/>
              </w:numPr>
              <w:overflowPunct w:val="0"/>
              <w:textAlignment w:val="baseline"/>
            </w:pPr>
            <w:r w:rsidRPr="008968A5">
              <w:t>A public agency (e.g., treatment facility) operated by a state, county, or municipality</w:t>
            </w:r>
          </w:p>
          <w:p w14:paraId="7383D7AD" w14:textId="6080A7B0" w:rsidR="007B24D4" w:rsidRPr="008968A5" w:rsidRDefault="007B24D4" w:rsidP="0064623F">
            <w:pPr>
              <w:numPr>
                <w:ilvl w:val="1"/>
                <w:numId w:val="6"/>
              </w:numPr>
              <w:overflowPunct w:val="0"/>
              <w:textAlignment w:val="baseline"/>
            </w:pPr>
            <w:r w:rsidRPr="008968A5">
              <w:t>A person or organization under contract to the licensee or other entity to provide alcohol or drug treatment and/or education services</w:t>
            </w:r>
          </w:p>
          <w:p w14:paraId="23F5EB0E" w14:textId="42ADE334" w:rsidR="007B24D4" w:rsidRPr="008968A5" w:rsidRDefault="007B24D4" w:rsidP="0064623F">
            <w:pPr>
              <w:numPr>
                <w:ilvl w:val="1"/>
                <w:numId w:val="6"/>
              </w:numPr>
              <w:overflowPunct w:val="0"/>
              <w:textAlignment w:val="baseline"/>
            </w:pPr>
            <w:r w:rsidRPr="008968A5">
              <w:t>The sole source of therapeutically appropriate treatment under the individual’s health insurance program;</w:t>
            </w:r>
          </w:p>
          <w:p w14:paraId="2C473E72" w14:textId="77777777" w:rsidR="007B24D4" w:rsidRPr="008968A5" w:rsidRDefault="007B24D4" w:rsidP="0064623F">
            <w:pPr>
              <w:numPr>
                <w:ilvl w:val="1"/>
                <w:numId w:val="6"/>
              </w:numPr>
              <w:overflowPunct w:val="0"/>
              <w:textAlignment w:val="baseline"/>
            </w:pPr>
            <w:r w:rsidRPr="008968A5">
              <w:t>The sole source of therapeutically appropriate treatment reasonably available to the individual (reasonably located within the general commuting area).</w:t>
            </w:r>
          </w:p>
          <w:p w14:paraId="44336465" w14:textId="7A5A03E0" w:rsidR="007B24D4" w:rsidRDefault="007B24D4" w:rsidP="0064623F">
            <w:pPr>
              <w:keepNext/>
              <w:keepLines/>
              <w:numPr>
                <w:ilvl w:val="0"/>
                <w:numId w:val="3"/>
              </w:numPr>
              <w:tabs>
                <w:tab w:val="num" w:pos="380"/>
              </w:tabs>
              <w:overflowPunct w:val="0"/>
              <w:ind w:left="374"/>
              <w:textAlignment w:val="baseline"/>
            </w:pPr>
            <w:r w:rsidRPr="008968A5">
              <w:t>No</w:t>
            </w:r>
            <w:ins w:id="658" w:author="Author">
              <w:r w:rsidR="00E538B9">
                <w:t>.</w:t>
              </w:r>
            </w:ins>
          </w:p>
          <w:p w14:paraId="2949D040" w14:textId="72C955AD" w:rsidR="00F67BB9" w:rsidRPr="00C6059D" w:rsidRDefault="007B24D4" w:rsidP="0064623F">
            <w:pPr>
              <w:numPr>
                <w:ilvl w:val="0"/>
                <w:numId w:val="6"/>
              </w:numPr>
              <w:tabs>
                <w:tab w:val="clear" w:pos="720"/>
                <w:tab w:val="num" w:pos="380"/>
              </w:tabs>
              <w:overflowPunct w:val="0"/>
              <w:ind w:left="432" w:hanging="418"/>
              <w:textAlignment w:val="baseline"/>
            </w:pPr>
            <w:r w:rsidRPr="001F54B4">
              <w:t>Other:</w:t>
            </w:r>
          </w:p>
        </w:tc>
        <w:tc>
          <w:tcPr>
            <w:tcW w:w="5922" w:type="dxa"/>
            <w:tcBorders>
              <w:top w:val="single" w:sz="6" w:space="0" w:color="auto"/>
              <w:bottom w:val="single" w:sz="6" w:space="0" w:color="auto"/>
            </w:tcBorders>
          </w:tcPr>
          <w:p w14:paraId="0FC6FCBF" w14:textId="5DC607D6" w:rsidR="007B24D4" w:rsidRPr="008968A5" w:rsidRDefault="007B24D4" w:rsidP="0071233B">
            <w:pPr>
              <w:pStyle w:val="BodyText-table"/>
            </w:pPr>
            <w:r>
              <w:t>§ </w:t>
            </w:r>
            <w:r w:rsidRPr="008968A5">
              <w:t>26.187(g)(2)(ii) states:</w:t>
            </w:r>
          </w:p>
          <w:p w14:paraId="5FDAE887" w14:textId="6FD6624C" w:rsidR="007B24D4" w:rsidRPr="008968A5" w:rsidRDefault="007B24D4" w:rsidP="0071233B">
            <w:pPr>
              <w:pStyle w:val="BodyText-table"/>
            </w:pPr>
            <w:r w:rsidRPr="008968A5">
              <w:t>“There are four exceptions to the prohibitions contained in the preceding paragraph. The SAE may refer an individual to any of the following providers of assistance, regardless of his or her relationship with them:</w:t>
            </w:r>
          </w:p>
          <w:p w14:paraId="6C176546" w14:textId="77777777" w:rsidR="007B24D4" w:rsidRPr="008968A5" w:rsidRDefault="007B24D4" w:rsidP="0071233B">
            <w:pPr>
              <w:pStyle w:val="BodyText-table"/>
            </w:pPr>
            <w:r w:rsidRPr="008968A5">
              <w:t>(A) A public agency (e.g., treatment facility) operated by a state, county, or municipality;</w:t>
            </w:r>
          </w:p>
          <w:p w14:paraId="58950D4A" w14:textId="77777777" w:rsidR="007B24D4" w:rsidRPr="008968A5" w:rsidRDefault="007B24D4" w:rsidP="0071233B">
            <w:pPr>
              <w:pStyle w:val="BodyText-table"/>
            </w:pPr>
            <w:r w:rsidRPr="008968A5">
              <w:t>(B) A person or organization under contract to the licensee or other entity to provide alcohol or drug treatment and/or education services (e.g., the licensee’s or other entity’s contracted treatment provider);</w:t>
            </w:r>
          </w:p>
          <w:p w14:paraId="692BA839" w14:textId="3DF15328" w:rsidR="007B24D4" w:rsidRPr="008968A5" w:rsidRDefault="007B24D4" w:rsidP="0071233B">
            <w:pPr>
              <w:pStyle w:val="BodyText-table"/>
            </w:pPr>
            <w:r w:rsidRPr="008968A5">
              <w:t>(C) The sole source of therapeutically appropriate treatment under the individual’s health insurance program (e.g., the single substance abuse in</w:t>
            </w:r>
            <w:ins w:id="659" w:author="Author">
              <w:r w:rsidR="007A547B">
                <w:t>-</w:t>
              </w:r>
            </w:ins>
            <w:r w:rsidRPr="008968A5">
              <w:t>patient treatment program made available by the individual’s insurance coverage plan); or</w:t>
            </w:r>
          </w:p>
          <w:p w14:paraId="4AE17277" w14:textId="77777777" w:rsidR="007B24D4" w:rsidRPr="008968A5" w:rsidRDefault="007B24D4" w:rsidP="0071233B">
            <w:pPr>
              <w:pStyle w:val="BodyText-table"/>
            </w:pPr>
            <w:r w:rsidRPr="008968A5">
              <w:t>(D) The sole source of therapeutically appropriate treatment reasonably available to the individual (e.g., the only treatment facility or education program reasonably located within the general commuting area).”</w:t>
            </w:r>
          </w:p>
        </w:tc>
      </w:tr>
      <w:tr w:rsidR="007B24D4" w:rsidRPr="008968A5" w14:paraId="6D4769D3" w14:textId="77777777" w:rsidTr="00BB2381">
        <w:trPr>
          <w:cantSplit/>
        </w:trPr>
        <w:tc>
          <w:tcPr>
            <w:tcW w:w="0" w:type="auto"/>
            <w:tcBorders>
              <w:top w:val="single" w:sz="6" w:space="0" w:color="auto"/>
              <w:bottom w:val="single" w:sz="6" w:space="0" w:color="auto"/>
            </w:tcBorders>
          </w:tcPr>
          <w:p w14:paraId="4E24D028" w14:textId="77777777" w:rsidR="007B24D4" w:rsidRPr="008968A5" w:rsidRDefault="007B24D4" w:rsidP="00686F38">
            <w:pPr>
              <w:tabs>
                <w:tab w:val="left" w:pos="360"/>
              </w:tabs>
              <w:ind w:right="18"/>
              <w:jc w:val="center"/>
            </w:pPr>
            <w:r w:rsidRPr="008968A5">
              <w:lastRenderedPageBreak/>
              <w:t>B11</w:t>
            </w:r>
          </w:p>
        </w:tc>
        <w:tc>
          <w:tcPr>
            <w:tcW w:w="2306" w:type="dxa"/>
            <w:tcBorders>
              <w:top w:val="single" w:sz="6" w:space="0" w:color="auto"/>
              <w:bottom w:val="single" w:sz="6" w:space="0" w:color="auto"/>
            </w:tcBorders>
          </w:tcPr>
          <w:p w14:paraId="75527A5A" w14:textId="77777777" w:rsidR="007B24D4" w:rsidRPr="008968A5" w:rsidRDefault="007B24D4" w:rsidP="00686F38">
            <w:r w:rsidRPr="008968A5">
              <w:t xml:space="preserve">Explain the maintenance and security practices for the paper and electronic records you create related to your activities as an SAE? </w:t>
            </w:r>
          </w:p>
        </w:tc>
        <w:tc>
          <w:tcPr>
            <w:tcW w:w="3834" w:type="dxa"/>
            <w:tcBorders>
              <w:top w:val="single" w:sz="6" w:space="0" w:color="auto"/>
              <w:bottom w:val="single" w:sz="6" w:space="0" w:color="auto"/>
            </w:tcBorders>
          </w:tcPr>
          <w:p w14:paraId="782CB724" w14:textId="77777777" w:rsidR="007B24D4" w:rsidRPr="008968A5" w:rsidRDefault="007B24D4" w:rsidP="0064623F">
            <w:pPr>
              <w:keepNext/>
              <w:keepLines/>
              <w:numPr>
                <w:ilvl w:val="0"/>
                <w:numId w:val="3"/>
              </w:numPr>
              <w:tabs>
                <w:tab w:val="num" w:pos="380"/>
              </w:tabs>
              <w:overflowPunct w:val="0"/>
              <w:ind w:left="374"/>
              <w:textAlignment w:val="baseline"/>
            </w:pPr>
            <w:r w:rsidRPr="008968A5">
              <w:t>I maintain all records in accordance with HIPAA.</w:t>
            </w:r>
          </w:p>
          <w:p w14:paraId="667AE85F" w14:textId="77777777" w:rsidR="007B24D4" w:rsidRPr="008968A5" w:rsidRDefault="007B24D4" w:rsidP="0064623F">
            <w:pPr>
              <w:keepNext/>
              <w:keepLines/>
              <w:numPr>
                <w:ilvl w:val="0"/>
                <w:numId w:val="3"/>
              </w:numPr>
              <w:tabs>
                <w:tab w:val="num" w:pos="380"/>
              </w:tabs>
              <w:overflowPunct w:val="0"/>
              <w:ind w:left="374"/>
              <w:textAlignment w:val="baseline"/>
            </w:pPr>
            <w:r w:rsidRPr="008968A5">
              <w:t>I keep electronic records on a computer that is password protected and only accessible by me.</w:t>
            </w:r>
          </w:p>
          <w:p w14:paraId="14316DF0" w14:textId="23F21AAF" w:rsidR="007B24D4" w:rsidRPr="008968A5" w:rsidRDefault="007B24D4" w:rsidP="0064623F">
            <w:pPr>
              <w:keepNext/>
              <w:keepLines/>
              <w:numPr>
                <w:ilvl w:val="0"/>
                <w:numId w:val="3"/>
              </w:numPr>
              <w:tabs>
                <w:tab w:val="num" w:pos="380"/>
              </w:tabs>
              <w:overflowPunct w:val="0"/>
              <w:ind w:left="374"/>
              <w:textAlignment w:val="baseline"/>
            </w:pPr>
            <w:r w:rsidRPr="008968A5">
              <w:t>I maintain paper documents in a locked file cabinet in my office which is also locked when I’m not working.</w:t>
            </w:r>
          </w:p>
          <w:p w14:paraId="47535978" w14:textId="77777777" w:rsidR="007B24D4" w:rsidRPr="008968A5" w:rsidRDefault="007B24D4" w:rsidP="0064623F">
            <w:pPr>
              <w:keepNext/>
              <w:keepLines/>
              <w:numPr>
                <w:ilvl w:val="0"/>
                <w:numId w:val="3"/>
              </w:numPr>
              <w:tabs>
                <w:tab w:val="num" w:pos="380"/>
              </w:tabs>
              <w:overflowPunct w:val="0"/>
              <w:ind w:left="374"/>
              <w:textAlignment w:val="baseline"/>
            </w:pPr>
            <w:r>
              <w:t>Other:</w:t>
            </w:r>
          </w:p>
          <w:p w14:paraId="7EEF5F07" w14:textId="77777777" w:rsidR="007B24D4" w:rsidRPr="008968A5" w:rsidRDefault="007B24D4" w:rsidP="00686F38">
            <w:pPr>
              <w:spacing w:after="60"/>
            </w:pPr>
          </w:p>
        </w:tc>
        <w:tc>
          <w:tcPr>
            <w:tcW w:w="5922" w:type="dxa"/>
            <w:tcBorders>
              <w:top w:val="single" w:sz="6" w:space="0" w:color="auto"/>
              <w:bottom w:val="single" w:sz="6" w:space="0" w:color="auto"/>
            </w:tcBorders>
          </w:tcPr>
          <w:p w14:paraId="5D7BC695" w14:textId="4DE233A9" w:rsidR="00B826A9" w:rsidRDefault="00B826A9" w:rsidP="00B826A9">
            <w:pPr>
              <w:rPr>
                <w:ins w:id="660" w:author="Author"/>
              </w:rPr>
            </w:pPr>
            <w:ins w:id="661" w:author="Author">
              <w:r w:rsidRPr="00FD25BA">
                <w:t>§ 26</w:t>
              </w:r>
              <w:r>
                <w:t>.37 Protection of information states:</w:t>
              </w:r>
            </w:ins>
          </w:p>
          <w:p w14:paraId="707E1872" w14:textId="77777777" w:rsidR="00B826A9" w:rsidRDefault="00B826A9" w:rsidP="00B826A9">
            <w:pPr>
              <w:rPr>
                <w:ins w:id="662" w:author="Author"/>
              </w:rPr>
            </w:pPr>
            <w:ins w:id="663" w:author="Author">
              <w:r>
                <w:t>“(a) Each licensee or other entity who is subject to this subpart who collects personal information about an individual for the purpose of complying with this part, shall establish, use, and maintain a system of files and procedures that protects the individual's privacy.”</w:t>
              </w:r>
            </w:ins>
          </w:p>
          <w:p w14:paraId="5ED6B0BF" w14:textId="41ACC24C" w:rsidR="009A5B71" w:rsidRPr="00FD25BA" w:rsidRDefault="009A5B71" w:rsidP="00B826A9">
            <w:pPr>
              <w:rPr>
                <w:highlight w:val="yellow"/>
              </w:rPr>
            </w:pPr>
          </w:p>
        </w:tc>
      </w:tr>
      <w:tr w:rsidR="007B24D4" w:rsidRPr="008968A5" w14:paraId="1343BA66" w14:textId="77777777" w:rsidTr="00BB2381">
        <w:trPr>
          <w:cantSplit/>
        </w:trPr>
        <w:tc>
          <w:tcPr>
            <w:tcW w:w="0" w:type="auto"/>
            <w:tcBorders>
              <w:top w:val="single" w:sz="6" w:space="0" w:color="auto"/>
              <w:bottom w:val="single" w:sz="6" w:space="0" w:color="auto"/>
            </w:tcBorders>
          </w:tcPr>
          <w:p w14:paraId="67B3A6B5" w14:textId="77777777" w:rsidR="007B24D4" w:rsidRPr="008968A5" w:rsidRDefault="007B24D4" w:rsidP="00686F38">
            <w:pPr>
              <w:tabs>
                <w:tab w:val="left" w:pos="360"/>
              </w:tabs>
              <w:ind w:right="18"/>
              <w:jc w:val="center"/>
            </w:pPr>
            <w:r w:rsidRPr="008968A5">
              <w:t>B12</w:t>
            </w:r>
          </w:p>
        </w:tc>
        <w:tc>
          <w:tcPr>
            <w:tcW w:w="2306" w:type="dxa"/>
            <w:tcBorders>
              <w:top w:val="single" w:sz="6" w:space="0" w:color="auto"/>
              <w:bottom w:val="single" w:sz="6" w:space="0" w:color="auto"/>
            </w:tcBorders>
          </w:tcPr>
          <w:p w14:paraId="720F4CAF" w14:textId="19F6686B" w:rsidR="007B24D4" w:rsidRPr="008968A5" w:rsidRDefault="007B24D4" w:rsidP="00686F38">
            <w:r w:rsidRPr="008968A5">
              <w:t>If an individual requests that you provide a copy of their treatment records and/or records on a determination of fitness, may you do so?</w:t>
            </w:r>
          </w:p>
          <w:p w14:paraId="4FFDDB19" w14:textId="77777777" w:rsidR="007B24D4" w:rsidRPr="008968A5" w:rsidRDefault="007B24D4" w:rsidP="00686F38"/>
          <w:p w14:paraId="58CB1BEE" w14:textId="77777777" w:rsidR="007B24D4" w:rsidRPr="008968A5" w:rsidRDefault="007B24D4" w:rsidP="00686F38">
            <w:r w:rsidRPr="008968A5">
              <w:rPr>
                <w:u w:val="single"/>
              </w:rPr>
              <w:t>If yes</w:t>
            </w:r>
            <w:r w:rsidRPr="008968A5">
              <w:t>, is there a specific process that you follow?</w:t>
            </w:r>
          </w:p>
          <w:p w14:paraId="0049A16C" w14:textId="77777777" w:rsidR="007B24D4" w:rsidRPr="008968A5" w:rsidRDefault="007B24D4" w:rsidP="00686F38"/>
        </w:tc>
        <w:tc>
          <w:tcPr>
            <w:tcW w:w="3834" w:type="dxa"/>
            <w:tcBorders>
              <w:top w:val="single" w:sz="6" w:space="0" w:color="auto"/>
              <w:bottom w:val="single" w:sz="6" w:space="0" w:color="auto"/>
            </w:tcBorders>
          </w:tcPr>
          <w:p w14:paraId="23C26974" w14:textId="77777777" w:rsidR="007B24D4" w:rsidRPr="008968A5" w:rsidRDefault="007B24D4" w:rsidP="0064623F">
            <w:pPr>
              <w:keepNext/>
              <w:keepLines/>
              <w:numPr>
                <w:ilvl w:val="0"/>
                <w:numId w:val="3"/>
              </w:numPr>
              <w:tabs>
                <w:tab w:val="num" w:pos="380"/>
              </w:tabs>
              <w:overflowPunct w:val="0"/>
              <w:ind w:left="374"/>
              <w:textAlignment w:val="baseline"/>
            </w:pPr>
            <w:r w:rsidRPr="008968A5">
              <w:t>Yes, but only after I receive a written request from the individual or his or her designated representative.</w:t>
            </w:r>
          </w:p>
          <w:p w14:paraId="745449FA" w14:textId="77777777" w:rsidR="007B24D4" w:rsidRPr="008968A5" w:rsidRDefault="007B24D4" w:rsidP="0064623F">
            <w:pPr>
              <w:keepNext/>
              <w:keepLines/>
              <w:numPr>
                <w:ilvl w:val="0"/>
                <w:numId w:val="3"/>
              </w:numPr>
              <w:tabs>
                <w:tab w:val="num" w:pos="380"/>
              </w:tabs>
              <w:overflowPunct w:val="0"/>
              <w:ind w:left="374"/>
              <w:textAlignment w:val="baseline"/>
            </w:pPr>
            <w:r w:rsidRPr="008968A5">
              <w:t>Yes, but only after I receive a signed information release and then I only provide the records to the FFD program manager who then provides them to the individual.</w:t>
            </w:r>
          </w:p>
          <w:p w14:paraId="60A6E4F1" w14:textId="77777777" w:rsidR="007B24D4" w:rsidRPr="008968A5" w:rsidRDefault="007B24D4" w:rsidP="0064623F">
            <w:pPr>
              <w:keepNext/>
              <w:keepLines/>
              <w:numPr>
                <w:ilvl w:val="0"/>
                <w:numId w:val="3"/>
              </w:numPr>
              <w:tabs>
                <w:tab w:val="num" w:pos="380"/>
              </w:tabs>
              <w:overflowPunct w:val="0"/>
              <w:ind w:left="374"/>
              <w:textAlignment w:val="baseline"/>
            </w:pPr>
            <w:r w:rsidRPr="008968A5">
              <w:t>No, the records that I create are not to be released to the individual.</w:t>
            </w:r>
          </w:p>
          <w:p w14:paraId="55075BAF" w14:textId="0BF5B324" w:rsidR="007B24D4" w:rsidRPr="004E478E" w:rsidRDefault="007B24D4" w:rsidP="0064623F">
            <w:pPr>
              <w:keepNext/>
              <w:keepLines/>
              <w:numPr>
                <w:ilvl w:val="0"/>
                <w:numId w:val="3"/>
              </w:numPr>
              <w:tabs>
                <w:tab w:val="num" w:pos="380"/>
              </w:tabs>
              <w:overflowPunct w:val="0"/>
              <w:ind w:left="374"/>
              <w:textAlignment w:val="baseline"/>
            </w:pPr>
            <w:r>
              <w:t>Other:</w:t>
            </w:r>
          </w:p>
        </w:tc>
        <w:tc>
          <w:tcPr>
            <w:tcW w:w="5922" w:type="dxa"/>
            <w:tcBorders>
              <w:top w:val="single" w:sz="6" w:space="0" w:color="auto"/>
              <w:bottom w:val="single" w:sz="6" w:space="0" w:color="auto"/>
            </w:tcBorders>
          </w:tcPr>
          <w:p w14:paraId="25BCC34F" w14:textId="1DBFC659" w:rsidR="007B24D4" w:rsidRPr="008968A5" w:rsidRDefault="007B24D4" w:rsidP="00686F38">
            <w:r>
              <w:t>§ </w:t>
            </w:r>
            <w:r w:rsidRPr="008968A5">
              <w:t>26.37</w:t>
            </w:r>
            <w:ins w:id="664" w:author="Author">
              <w:r w:rsidR="009C0C31">
                <w:t xml:space="preserve"> </w:t>
              </w:r>
              <w:r w:rsidR="00B826A9">
                <w:t>Protection of information</w:t>
              </w:r>
              <w:r w:rsidR="00B826A9" w:rsidRPr="008968A5" w:rsidDel="009C0C31">
                <w:t xml:space="preserve"> </w:t>
              </w:r>
            </w:ins>
            <w:r w:rsidRPr="008968A5">
              <w:t>states:</w:t>
            </w:r>
          </w:p>
          <w:p w14:paraId="559D6BF7" w14:textId="4545751B" w:rsidR="007B24D4" w:rsidRPr="008968A5" w:rsidRDefault="007B24D4" w:rsidP="00686F38">
            <w:r w:rsidRPr="008968A5">
              <w:t>“</w:t>
            </w:r>
            <w:ins w:id="665" w:author="Author">
              <w:r w:rsidR="00B826A9">
                <w:t xml:space="preserve">(d) </w:t>
              </w:r>
            </w:ins>
            <w:r w:rsidRPr="008968A5">
              <w:t xml:space="preserve">Upon receipt of a written request by the subject individual or his or her designated representative, the FFD program, including but not limited to, the collection site, </w:t>
            </w:r>
            <w:r>
              <w:t>HHS</w:t>
            </w:r>
            <w:r>
              <w:noBreakHyphen/>
            </w:r>
            <w:r w:rsidRPr="008968A5">
              <w:t xml:space="preserve">certified laboratory, </w:t>
            </w:r>
            <w:r w:rsidRPr="008968A5">
              <w:rPr>
                <w:u w:val="single"/>
              </w:rPr>
              <w:t>substance abuse expert (SAE)</w:t>
            </w:r>
            <w:r w:rsidRPr="008968A5">
              <w:t>, or MRO, possessing such records shall promptly provide copies of all FFD records pertaining to the individual, including, but not limited to, records pertaining to a determination that the individual has violated the FFD policy, drug and alcohol test results, MRO reviews, determinations of fitness, and management actions pertaining to the subject individual.”</w:t>
            </w:r>
          </w:p>
        </w:tc>
      </w:tr>
      <w:tr w:rsidR="007B24D4" w:rsidRPr="008968A5" w14:paraId="49780E58" w14:textId="77777777" w:rsidTr="00BB2381">
        <w:trPr>
          <w:cantSplit/>
        </w:trPr>
        <w:tc>
          <w:tcPr>
            <w:tcW w:w="0" w:type="auto"/>
            <w:tcBorders>
              <w:top w:val="single" w:sz="6" w:space="0" w:color="auto"/>
              <w:bottom w:val="single" w:sz="6" w:space="0" w:color="auto"/>
            </w:tcBorders>
          </w:tcPr>
          <w:p w14:paraId="2852A277" w14:textId="77777777" w:rsidR="007B24D4" w:rsidRPr="008968A5" w:rsidRDefault="007B24D4" w:rsidP="00776D49">
            <w:pPr>
              <w:tabs>
                <w:tab w:val="left" w:pos="360"/>
              </w:tabs>
              <w:ind w:right="18"/>
              <w:jc w:val="center"/>
            </w:pPr>
            <w:r w:rsidRPr="008968A5">
              <w:t>B13</w:t>
            </w:r>
          </w:p>
        </w:tc>
        <w:tc>
          <w:tcPr>
            <w:tcW w:w="2306" w:type="dxa"/>
            <w:tcBorders>
              <w:top w:val="single" w:sz="6" w:space="0" w:color="auto"/>
              <w:bottom w:val="single" w:sz="6" w:space="0" w:color="auto"/>
            </w:tcBorders>
          </w:tcPr>
          <w:p w14:paraId="66879A31" w14:textId="7D37DD6B" w:rsidR="007B24D4" w:rsidRPr="008968A5" w:rsidRDefault="007B24D4" w:rsidP="00776D49">
            <w:r w:rsidRPr="008968A5">
              <w:t xml:space="preserve">Do you serve as an SAE for any </w:t>
            </w:r>
            <w:r w:rsidR="0064623F">
              <w:t>other licensee or other entity?</w:t>
            </w:r>
          </w:p>
        </w:tc>
        <w:tc>
          <w:tcPr>
            <w:tcW w:w="3834" w:type="dxa"/>
            <w:tcBorders>
              <w:top w:val="single" w:sz="6" w:space="0" w:color="auto"/>
              <w:bottom w:val="single" w:sz="6" w:space="0" w:color="auto"/>
            </w:tcBorders>
          </w:tcPr>
          <w:p w14:paraId="7B332BE1" w14:textId="77777777" w:rsidR="007B24D4" w:rsidRPr="008968A5" w:rsidRDefault="007B24D4" w:rsidP="0064623F">
            <w:pPr>
              <w:keepNext/>
              <w:keepLines/>
              <w:numPr>
                <w:ilvl w:val="0"/>
                <w:numId w:val="3"/>
              </w:numPr>
              <w:tabs>
                <w:tab w:val="num" w:pos="380"/>
              </w:tabs>
              <w:overflowPunct w:val="0"/>
              <w:ind w:left="374"/>
              <w:textAlignment w:val="baseline"/>
            </w:pPr>
            <w:r w:rsidRPr="008968A5">
              <w:t>Yes.</w:t>
            </w:r>
          </w:p>
          <w:p w14:paraId="75274E05" w14:textId="77777777" w:rsidR="007B24D4" w:rsidRPr="008968A5" w:rsidRDefault="007B24D4" w:rsidP="0064623F">
            <w:pPr>
              <w:keepNext/>
              <w:keepLines/>
              <w:numPr>
                <w:ilvl w:val="0"/>
                <w:numId w:val="3"/>
              </w:numPr>
              <w:tabs>
                <w:tab w:val="num" w:pos="380"/>
              </w:tabs>
              <w:overflowPunct w:val="0"/>
              <w:ind w:left="374"/>
              <w:textAlignment w:val="baseline"/>
            </w:pPr>
            <w:r w:rsidRPr="008968A5">
              <w:t>No.</w:t>
            </w:r>
          </w:p>
          <w:p w14:paraId="7FE91C9C" w14:textId="77777777" w:rsidR="007B24D4" w:rsidRPr="008968A5" w:rsidRDefault="007B24D4" w:rsidP="0064623F">
            <w:pPr>
              <w:keepNext/>
              <w:keepLines/>
              <w:numPr>
                <w:ilvl w:val="0"/>
                <w:numId w:val="3"/>
              </w:numPr>
              <w:tabs>
                <w:tab w:val="num" w:pos="380"/>
              </w:tabs>
              <w:overflowPunct w:val="0"/>
              <w:ind w:left="374"/>
              <w:textAlignment w:val="baseline"/>
            </w:pPr>
            <w:r>
              <w:t>Other:</w:t>
            </w:r>
          </w:p>
          <w:p w14:paraId="480ACE20" w14:textId="77777777" w:rsidR="007B24D4" w:rsidRPr="008968A5" w:rsidRDefault="007B24D4" w:rsidP="00776D49">
            <w:pPr>
              <w:spacing w:after="60"/>
            </w:pPr>
          </w:p>
        </w:tc>
        <w:tc>
          <w:tcPr>
            <w:tcW w:w="5922" w:type="dxa"/>
            <w:tcBorders>
              <w:top w:val="single" w:sz="6" w:space="0" w:color="auto"/>
              <w:bottom w:val="single" w:sz="6" w:space="0" w:color="auto"/>
            </w:tcBorders>
          </w:tcPr>
          <w:p w14:paraId="61926D4D" w14:textId="64221C6C" w:rsidR="007B24D4" w:rsidRPr="008968A5" w:rsidRDefault="007B24D4" w:rsidP="00776D49">
            <w:pPr>
              <w:rPr>
                <w:b/>
              </w:rPr>
            </w:pPr>
            <w:r w:rsidRPr="008F4B44">
              <w:t>It is important to collect this information in situations where the individual is not adequatel</w:t>
            </w:r>
            <w:r>
              <w:t xml:space="preserve">y qualified to serve as an SAE. </w:t>
            </w:r>
            <w:r w:rsidRPr="008F4B44">
              <w:t>Also provides information on experience level/workload.</w:t>
            </w:r>
          </w:p>
        </w:tc>
      </w:tr>
      <w:tr w:rsidR="007B24D4" w:rsidRPr="008968A5" w14:paraId="60CF9B5E" w14:textId="77777777" w:rsidTr="00BB2381">
        <w:trPr>
          <w:cantSplit/>
        </w:trPr>
        <w:tc>
          <w:tcPr>
            <w:tcW w:w="0" w:type="auto"/>
            <w:tcBorders>
              <w:top w:val="single" w:sz="6" w:space="0" w:color="auto"/>
              <w:bottom w:val="nil"/>
            </w:tcBorders>
          </w:tcPr>
          <w:p w14:paraId="1DCB2AF9" w14:textId="77777777" w:rsidR="007B24D4" w:rsidRPr="008968A5" w:rsidRDefault="007B24D4" w:rsidP="00776D49">
            <w:pPr>
              <w:tabs>
                <w:tab w:val="left" w:pos="360"/>
              </w:tabs>
              <w:ind w:right="18"/>
              <w:jc w:val="center"/>
            </w:pPr>
            <w:r w:rsidRPr="008968A5">
              <w:lastRenderedPageBreak/>
              <w:t>B14</w:t>
            </w:r>
          </w:p>
        </w:tc>
        <w:tc>
          <w:tcPr>
            <w:tcW w:w="2306" w:type="dxa"/>
            <w:tcBorders>
              <w:top w:val="single" w:sz="6" w:space="0" w:color="auto"/>
              <w:bottom w:val="nil"/>
            </w:tcBorders>
          </w:tcPr>
          <w:p w14:paraId="163C669B" w14:textId="77777777" w:rsidR="007B24D4" w:rsidRPr="008968A5" w:rsidRDefault="007B24D4" w:rsidP="00776D49">
            <w:r w:rsidRPr="008968A5">
              <w:t xml:space="preserve">Did the SAE cooperate with the inspector and facilitate the inspection process, including producing all required records? </w:t>
            </w:r>
          </w:p>
        </w:tc>
        <w:tc>
          <w:tcPr>
            <w:tcW w:w="3834" w:type="dxa"/>
            <w:tcBorders>
              <w:top w:val="single" w:sz="6" w:space="0" w:color="auto"/>
              <w:bottom w:val="nil"/>
            </w:tcBorders>
          </w:tcPr>
          <w:p w14:paraId="2638FB1D" w14:textId="77777777" w:rsidR="007B24D4" w:rsidRPr="008968A5" w:rsidRDefault="007B24D4" w:rsidP="0064623F">
            <w:pPr>
              <w:keepNext/>
              <w:keepLines/>
              <w:numPr>
                <w:ilvl w:val="0"/>
                <w:numId w:val="3"/>
              </w:numPr>
              <w:tabs>
                <w:tab w:val="num" w:pos="380"/>
              </w:tabs>
              <w:overflowPunct w:val="0"/>
              <w:ind w:left="374"/>
              <w:textAlignment w:val="baseline"/>
            </w:pPr>
            <w:r w:rsidRPr="008968A5">
              <w:t>Yes.</w:t>
            </w:r>
          </w:p>
          <w:p w14:paraId="730640DA" w14:textId="1D10973B" w:rsidR="007B24D4" w:rsidRPr="008968A5" w:rsidRDefault="007B24D4" w:rsidP="0064623F">
            <w:pPr>
              <w:keepNext/>
              <w:keepLines/>
              <w:numPr>
                <w:ilvl w:val="0"/>
                <w:numId w:val="3"/>
              </w:numPr>
              <w:tabs>
                <w:tab w:val="num" w:pos="380"/>
              </w:tabs>
              <w:overflowPunct w:val="0"/>
              <w:ind w:left="374"/>
              <w:textAlignment w:val="baseline"/>
            </w:pPr>
            <w:r w:rsidRPr="008968A5">
              <w:t>No, the interview could not be conducted because the SAE was unavailable to be interviewed.</w:t>
            </w:r>
          </w:p>
          <w:p w14:paraId="51F2E9AC" w14:textId="75AA2525" w:rsidR="007B24D4" w:rsidRPr="008968A5" w:rsidRDefault="007B24D4" w:rsidP="0064623F">
            <w:pPr>
              <w:keepNext/>
              <w:keepLines/>
              <w:numPr>
                <w:ilvl w:val="0"/>
                <w:numId w:val="3"/>
              </w:numPr>
              <w:tabs>
                <w:tab w:val="num" w:pos="380"/>
              </w:tabs>
              <w:overflowPunct w:val="0"/>
              <w:ind w:left="374"/>
              <w:textAlignment w:val="baseline"/>
            </w:pPr>
            <w:r w:rsidRPr="008968A5">
              <w:t>No, the SAE did not provide all requested documents.</w:t>
            </w:r>
          </w:p>
          <w:p w14:paraId="6EFB5CB3" w14:textId="77777777" w:rsidR="007B24D4" w:rsidRPr="001006DD" w:rsidRDefault="007B24D4" w:rsidP="0064623F">
            <w:pPr>
              <w:keepNext/>
              <w:keepLines/>
              <w:numPr>
                <w:ilvl w:val="0"/>
                <w:numId w:val="3"/>
              </w:numPr>
              <w:tabs>
                <w:tab w:val="num" w:pos="380"/>
              </w:tabs>
              <w:overflowPunct w:val="0"/>
              <w:ind w:left="374"/>
              <w:textAlignment w:val="baseline"/>
            </w:pPr>
            <w:r>
              <w:t>Other:</w:t>
            </w:r>
          </w:p>
          <w:p w14:paraId="3C202A7A" w14:textId="77777777" w:rsidR="007B24D4" w:rsidRPr="008968A5" w:rsidRDefault="007B24D4" w:rsidP="00776D49">
            <w:pPr>
              <w:spacing w:after="60"/>
            </w:pPr>
          </w:p>
        </w:tc>
        <w:tc>
          <w:tcPr>
            <w:tcW w:w="5922" w:type="dxa"/>
            <w:tcBorders>
              <w:top w:val="single" w:sz="6" w:space="0" w:color="auto"/>
              <w:bottom w:val="nil"/>
            </w:tcBorders>
          </w:tcPr>
          <w:p w14:paraId="390A5014" w14:textId="20867B6A" w:rsidR="007B24D4" w:rsidRPr="008968A5" w:rsidRDefault="007B24D4" w:rsidP="00776D49">
            <w:r>
              <w:t>§ </w:t>
            </w:r>
            <w:r w:rsidRPr="008968A5">
              <w:t>26.187(f) states:</w:t>
            </w:r>
          </w:p>
          <w:p w14:paraId="5BAEED39" w14:textId="79B73936" w:rsidR="007B24D4" w:rsidRPr="008968A5" w:rsidRDefault="007B24D4" w:rsidP="00776D49">
            <w:r w:rsidRPr="008968A5">
              <w:t>“</w:t>
            </w:r>
            <w:r w:rsidRPr="008968A5">
              <w:rPr>
                <w:i/>
              </w:rPr>
              <w:t>Documentation</w:t>
            </w:r>
            <w:r w:rsidRPr="008968A5">
              <w:t xml:space="preserve">. The SAE shall maintain documentation showing that he or she currently meets all requirements of this </w:t>
            </w:r>
            <w:r w:rsidR="0026251F">
              <w:t>section</w:t>
            </w:r>
            <w:r w:rsidRPr="008968A5">
              <w:t>.</w:t>
            </w:r>
            <w:r w:rsidR="0057322F">
              <w:t xml:space="preserve"> </w:t>
            </w:r>
            <w:r w:rsidRPr="008968A5">
              <w:t>The SAE shall provide this documentation on request to NRC representatives, licensees, or other entities who are relying on or contemplating relying on the SAE’s services, and to other individuals and ent</w:t>
            </w:r>
            <w:r>
              <w:t>ities, as required by § 26.37.”</w:t>
            </w:r>
          </w:p>
        </w:tc>
      </w:tr>
      <w:tr w:rsidR="007B24D4" w:rsidRPr="00C35DC6" w14:paraId="615B1C47" w14:textId="77777777" w:rsidTr="5A5D2415">
        <w:trPr>
          <w:cantSplit/>
          <w:trHeight w:val="318"/>
        </w:trPr>
        <w:tc>
          <w:tcPr>
            <w:tcW w:w="0" w:type="auto"/>
            <w:gridSpan w:val="4"/>
            <w:shd w:val="clear" w:color="auto" w:fill="FFFFFF" w:themeFill="background1"/>
            <w:vAlign w:val="center"/>
          </w:tcPr>
          <w:p w14:paraId="17884210" w14:textId="0510F3CC" w:rsidR="007B24D4" w:rsidRPr="00C35DC6" w:rsidRDefault="007B24D4" w:rsidP="00776D49">
            <w:r>
              <w:t>THAT WAS THE LAST QUESTION.</w:t>
            </w:r>
            <w:r w:rsidR="0057322F">
              <w:t xml:space="preserve"> </w:t>
            </w:r>
            <w:r w:rsidRPr="00C35DC6">
              <w:t xml:space="preserve">THANK YOU FOR YOUR TIME AND INPUT. </w:t>
            </w:r>
          </w:p>
        </w:tc>
      </w:tr>
    </w:tbl>
    <w:p w14:paraId="7F58C008" w14:textId="77777777" w:rsidR="00A36AFE" w:rsidRPr="00C35DC6" w:rsidRDefault="00A36AFE" w:rsidP="00E61F15">
      <w:pPr>
        <w:pStyle w:val="BodyText"/>
      </w:pPr>
    </w:p>
    <w:p w14:paraId="0ACBF6DC" w14:textId="77777777" w:rsidR="0054372E" w:rsidRPr="008968A5" w:rsidRDefault="0054372E" w:rsidP="00E61F15">
      <w:pPr>
        <w:pStyle w:val="BodyText"/>
        <w:sectPr w:rsidR="0054372E" w:rsidRPr="008968A5" w:rsidSect="004042AC">
          <w:footerReference w:type="default" r:id="rId20"/>
          <w:pgSz w:w="15840" w:h="12240" w:orient="landscape"/>
          <w:pgMar w:top="1440" w:right="1440" w:bottom="1440" w:left="1440" w:header="720" w:footer="720" w:gutter="0"/>
          <w:pgNumType w:start="2"/>
          <w:cols w:space="720"/>
          <w:noEndnote/>
          <w:docGrid w:linePitch="299"/>
        </w:sectPr>
      </w:pPr>
    </w:p>
    <w:p w14:paraId="2314150E" w14:textId="5E79211C" w:rsidR="00E32B27" w:rsidRPr="00C35DC6" w:rsidRDefault="00E32B27" w:rsidP="00247594">
      <w:pPr>
        <w:pStyle w:val="attachmenttitle"/>
      </w:pPr>
      <w:r>
        <w:rPr>
          <w:szCs w:val="28"/>
        </w:rPr>
        <w:lastRenderedPageBreak/>
        <w:t>Attachment 5</w:t>
      </w:r>
      <w:r w:rsidR="00247594">
        <w:rPr>
          <w:szCs w:val="28"/>
        </w:rPr>
        <w:t xml:space="preserve">: </w:t>
      </w:r>
      <w:r>
        <w:t>Blind Performance Test Sample Submissions (10 CFR 26.168)</w:t>
      </w:r>
    </w:p>
    <w:p w14:paraId="242E9FCB" w14:textId="62396833" w:rsidR="00BA0CF1" w:rsidRDefault="00E32B27" w:rsidP="00FC5BC5">
      <w:pPr>
        <w:pStyle w:val="BodyText"/>
      </w:pPr>
      <w:r w:rsidRPr="00A90B91">
        <w:t xml:space="preserve">This attachment provides guidance for use by the inspector(s) when evaluating a licensee’s </w:t>
      </w:r>
      <w:ins w:id="666" w:author="Author">
        <w:r w:rsidR="00B826A9">
          <w:t>quarterly</w:t>
        </w:r>
        <w:r w:rsidR="00B826A9" w:rsidRPr="00A90B91">
          <w:t xml:space="preserve"> </w:t>
        </w:r>
      </w:ins>
      <w:r w:rsidRPr="00A90B91">
        <w:t>blind performance test sample (BPTS) submissions.</w:t>
      </w:r>
    </w:p>
    <w:p w14:paraId="2897E62A" w14:textId="0F7EECC1" w:rsidR="00BA0CF1" w:rsidRDefault="00E32B27" w:rsidP="00FC5BC5">
      <w:pPr>
        <w:pStyle w:val="BodyText"/>
      </w:pPr>
      <w:r>
        <w:t xml:space="preserve">The BPTS submissions are a </w:t>
      </w:r>
      <w:r w:rsidRPr="00A90B91">
        <w:t xml:space="preserve">critical component of the quality assurance/quality control program that ensures the accuracy of </w:t>
      </w:r>
      <w:r>
        <w:t>HHS</w:t>
      </w:r>
      <w:r>
        <w:noBreakHyphen/>
        <w:t xml:space="preserve">certified </w:t>
      </w:r>
      <w:r w:rsidRPr="00A90B91">
        <w:t>laboratory testing and MRO test result reviews</w:t>
      </w:r>
      <w:r>
        <w:t>.</w:t>
      </w:r>
    </w:p>
    <w:p w14:paraId="1615F28C" w14:textId="402C81CC" w:rsidR="00BA0CF1" w:rsidRDefault="00E32B27" w:rsidP="00552BE1">
      <w:pPr>
        <w:pStyle w:val="ListBullet"/>
      </w:pPr>
      <w:r w:rsidRPr="00FC56A9">
        <w:t>Positive results are infrequent events for most sites (industry positive rate for all t</w:t>
      </w:r>
      <w:r>
        <w:t>ests is well below 1 perc</w:t>
      </w:r>
      <w:r w:rsidRPr="00BA0CF1">
        <w:t>ent so most sites are seeing less than 1 positive in every 100 people tested)</w:t>
      </w:r>
      <w:ins w:id="667" w:author="Author">
        <w:r w:rsidR="00D2235A">
          <w:t>.</w:t>
        </w:r>
      </w:ins>
    </w:p>
    <w:p w14:paraId="4773E65A" w14:textId="014F8969" w:rsidR="00E32B27" w:rsidRDefault="00E32B27" w:rsidP="00552BE1">
      <w:pPr>
        <w:pStyle w:val="ListBullet"/>
      </w:pPr>
      <w:r>
        <w:t xml:space="preserve">The </w:t>
      </w:r>
      <w:r w:rsidRPr="00FC56A9">
        <w:t>drug-testing pane</w:t>
      </w:r>
      <w:r>
        <w:t>ls used by NRC licensees differ from the majority of F</w:t>
      </w:r>
      <w:r w:rsidRPr="00FC56A9">
        <w:t>ederal workplace drug</w:t>
      </w:r>
      <w:ins w:id="668" w:author="Author">
        <w:r w:rsidR="00364110">
          <w:t>-</w:t>
        </w:r>
      </w:ins>
      <w:r w:rsidRPr="00FC56A9">
        <w:t xml:space="preserve">testing programs. Therefore, NRC licensees and other entities cannot </w:t>
      </w:r>
      <w:r>
        <w:t xml:space="preserve">rely on </w:t>
      </w:r>
      <w:r w:rsidRPr="00FC56A9">
        <w:t xml:space="preserve">the </w:t>
      </w:r>
      <w:r>
        <w:t>HHS</w:t>
      </w:r>
      <w:r>
        <w:noBreakHyphen/>
      </w:r>
      <w:r w:rsidRPr="00FC56A9">
        <w:t>certification of laboratories and performance testing</w:t>
      </w:r>
      <w:r>
        <w:t xml:space="preserve"> process which is a part of the HHS laboratory certification and inspection process, in part, because:</w:t>
      </w:r>
      <w:r w:rsidR="0057322F">
        <w:t xml:space="preserve"> </w:t>
      </w:r>
    </w:p>
    <w:p w14:paraId="4458E8F5" w14:textId="1443A3F6" w:rsidR="00E32B27" w:rsidRDefault="00E32B27" w:rsidP="00552BE1">
      <w:pPr>
        <w:pStyle w:val="ListBullet3"/>
      </w:pPr>
      <w:r w:rsidRPr="00FC56A9">
        <w:t xml:space="preserve">Testing cutoff </w:t>
      </w:r>
      <w:r>
        <w:t xml:space="preserve">variability - NRC cutoffs may be different than those used by other Federal </w:t>
      </w:r>
      <w:r w:rsidRPr="00FC56A9">
        <w:t xml:space="preserve">workplace </w:t>
      </w:r>
      <w:r>
        <w:t>drug</w:t>
      </w:r>
      <w:r w:rsidR="00364110">
        <w:t>-</w:t>
      </w:r>
      <w:r w:rsidRPr="00FC56A9">
        <w:t>testing programs</w:t>
      </w:r>
      <w:ins w:id="669" w:author="Author">
        <w:r w:rsidR="000659B8">
          <w:t>.</w:t>
        </w:r>
      </w:ins>
    </w:p>
    <w:p w14:paraId="21EDD373" w14:textId="7640D92F" w:rsidR="00E32B27" w:rsidRPr="00B53E91" w:rsidRDefault="00E32B27" w:rsidP="00552BE1">
      <w:pPr>
        <w:pStyle w:val="ListBullet3"/>
      </w:pPr>
      <w:r w:rsidRPr="00B53E91">
        <w:t>No Federal workplace drug</w:t>
      </w:r>
      <w:ins w:id="670" w:author="Author">
        <w:r w:rsidR="00364110">
          <w:t>-</w:t>
        </w:r>
      </w:ins>
      <w:r w:rsidRPr="00B53E91">
        <w:t xml:space="preserve">testing program employs </w:t>
      </w:r>
      <w:ins w:id="671" w:author="Author">
        <w:r w:rsidR="00B826A9" w:rsidRPr="00B53E91">
          <w:t>special analyses testing of</w:t>
        </w:r>
      </w:ins>
      <w:r w:rsidR="0057322F">
        <w:t xml:space="preserve"> </w:t>
      </w:r>
      <w:r w:rsidRPr="00B53E91">
        <w:t>specimen</w:t>
      </w:r>
      <w:ins w:id="672" w:author="Author">
        <w:r w:rsidR="009841F9" w:rsidRPr="00B53E91">
          <w:t>s</w:t>
        </w:r>
        <w:r w:rsidR="005D232D">
          <w:t xml:space="preserve"> </w:t>
        </w:r>
        <w:r w:rsidR="00B826A9">
          <w:t>with dilute validity test results</w:t>
        </w:r>
        <w:r w:rsidR="00B826A9" w:rsidRPr="00FD25BA">
          <w:t xml:space="preserve"> and specimens collected under direct observation conditions, as specified under </w:t>
        </w:r>
      </w:ins>
      <w:r w:rsidRPr="00B53E91">
        <w:t>10 CFR 26.163(a)(2)</w:t>
      </w:r>
      <w:r w:rsidR="00164010" w:rsidRPr="00FD25BA">
        <w:t>.</w:t>
      </w:r>
    </w:p>
    <w:p w14:paraId="3BD5B174" w14:textId="77777777" w:rsidR="00E32B27" w:rsidRDefault="00E32B27" w:rsidP="00552BE1">
      <w:pPr>
        <w:pStyle w:val="ListBullet3"/>
      </w:pPr>
      <w:r>
        <w:t>NRC licensees may test</w:t>
      </w:r>
      <w:r w:rsidRPr="00FC56A9">
        <w:t xml:space="preserve"> for additional substances based on local drug use trends</w:t>
      </w:r>
      <w:r>
        <w:t>.</w:t>
      </w:r>
    </w:p>
    <w:p w14:paraId="10057E58" w14:textId="77777777" w:rsidR="00E32B27" w:rsidRDefault="00E32B27" w:rsidP="00552BE1">
      <w:pPr>
        <w:pStyle w:val="ListBullet"/>
      </w:pPr>
      <w:r w:rsidRPr="00FC56A9">
        <w:t>The BPTS program validates the M</w:t>
      </w:r>
      <w:r>
        <w:t>edical Review Officer (M</w:t>
      </w:r>
      <w:r w:rsidRPr="00FC56A9">
        <w:t>RO</w:t>
      </w:r>
      <w:r>
        <w:t>)</w:t>
      </w:r>
      <w:r w:rsidRPr="00FC56A9">
        <w:t xml:space="preserve"> review and MRO staff review of non-typical specimen test results (i.e., </w:t>
      </w:r>
      <w:r>
        <w:t>drug positive, adulterated, substituted, and dilute</w:t>
      </w:r>
      <w:r w:rsidRPr="00FC56A9">
        <w:t>)</w:t>
      </w:r>
      <w:r>
        <w:t>.</w:t>
      </w:r>
    </w:p>
    <w:p w14:paraId="3DCCA938" w14:textId="1982B270" w:rsidR="00E32B27" w:rsidRDefault="00E32B27" w:rsidP="00552BE1">
      <w:pPr>
        <w:pStyle w:val="ListBullet"/>
      </w:pPr>
      <w:r>
        <w:t>Many of the 30-day reportable events under 10 CFR 26.719 received each year by the NRC pertain to the testing of BPTSs.</w:t>
      </w:r>
    </w:p>
    <w:p w14:paraId="6F84AC79" w14:textId="47EF5F39" w:rsidR="00E32B27" w:rsidRDefault="00E32B27" w:rsidP="00552BE1">
      <w:pPr>
        <w:pStyle w:val="ListBullet"/>
      </w:pPr>
      <w:r w:rsidRPr="00BA0CF1">
        <w:t>The annual FFD program performance reports submitted under 10 CFR 26.717 also may contain information that a licensee did not meet the quarterly submission requirement for each BPTS type (e.g., did not submit the required number of adulterated BPTSs in the fourth quarter of the calendar year).</w:t>
      </w:r>
    </w:p>
    <w:p w14:paraId="4FD983B6" w14:textId="77777777" w:rsidR="00E32B27" w:rsidRDefault="00E32B27" w:rsidP="00B43642">
      <w:pPr>
        <w:pStyle w:val="BodyText"/>
      </w:pPr>
      <w:r w:rsidRPr="008B6F70">
        <w:t xml:space="preserve">Attachment 5 provides information for the inspector(s) to evaluate </w:t>
      </w:r>
      <w:r>
        <w:t xml:space="preserve">compliance with the most common </w:t>
      </w:r>
      <w:r w:rsidRPr="008B6F70">
        <w:t>10 CFR 26.168 quarterly BPTS requirement</w:t>
      </w:r>
      <w:r>
        <w:t xml:space="preserve"> </w:t>
      </w:r>
      <w:r w:rsidRPr="008B6F70">
        <w:t xml:space="preserve">for a </w:t>
      </w:r>
      <w:r>
        <w:t xml:space="preserve">site </w:t>
      </w:r>
      <w:r w:rsidRPr="008B6F70">
        <w:t xml:space="preserve">following the initial 90-day period of any </w:t>
      </w:r>
      <w:r>
        <w:t>HHS</w:t>
      </w:r>
      <w:r>
        <w:noBreakHyphen/>
      </w:r>
      <w:r w:rsidRPr="008B6F70">
        <w:t>certified laboratory contract.</w:t>
      </w:r>
    </w:p>
    <w:p w14:paraId="669EAA5E" w14:textId="0A0D46B4" w:rsidR="00E32B27" w:rsidRPr="00DA508D" w:rsidRDefault="00E32B27" w:rsidP="00B43642">
      <w:pPr>
        <w:pStyle w:val="ListBullet"/>
      </w:pPr>
      <w:r w:rsidRPr="00FC56A9">
        <w:t>The number of BPTSs submitted per</w:t>
      </w:r>
      <w:r>
        <w:t xml:space="preserve"> quarter must be a minimum of 1 percent</w:t>
      </w:r>
      <w:r w:rsidRPr="00FC56A9">
        <w:t xml:space="preserve"> of all specimens tested (up to a maximum of 100) or 10 per quarter, whichever is greater</w:t>
      </w:r>
      <w:r w:rsidRPr="00DA508D">
        <w:t>. (10 CFR 26.168(a)(2))</w:t>
      </w:r>
    </w:p>
    <w:p w14:paraId="6FFABC66" w14:textId="30DE7ADC" w:rsidR="00E32B27" w:rsidRDefault="00E32B27" w:rsidP="00B43642">
      <w:pPr>
        <w:pStyle w:val="ListBullet"/>
      </w:pPr>
      <w:r w:rsidRPr="00BA6D83">
        <w:t xml:space="preserve">Unless the FFD </w:t>
      </w:r>
      <w:r w:rsidRPr="008661B2">
        <w:t>program tests more than 1,000 specimens in a quarter (r</w:t>
      </w:r>
      <w:r w:rsidRPr="00B34D9D">
        <w:t>are event</w:t>
      </w:r>
      <w:r w:rsidRPr="00B44C14">
        <w:t>, maybe a three</w:t>
      </w:r>
      <w:r w:rsidR="001D6ED3">
        <w:t>-</w:t>
      </w:r>
      <w:r w:rsidRPr="00E71B36">
        <w:t>unit operating site in outage conditions), 10 BPTSs would be submitted per quarter as follows:</w:t>
      </w:r>
    </w:p>
    <w:p w14:paraId="35028B36" w14:textId="0E8B0407" w:rsidR="00BA0CF1" w:rsidRDefault="00E32B27" w:rsidP="00762C66">
      <w:pPr>
        <w:pStyle w:val="ListBullet2"/>
      </w:pPr>
      <w:r w:rsidRPr="002C50DE">
        <w:t xml:space="preserve">Positive for one or more drugs or drug metabolites </w:t>
      </w:r>
      <w:r w:rsidRPr="00DA508D">
        <w:t>(10 CFR 26.168(b))</w:t>
      </w:r>
      <w:r w:rsidRPr="002C50DE">
        <w:br/>
      </w:r>
      <w:r w:rsidRPr="00FC56A9">
        <w:t>(60</w:t>
      </w:r>
      <w:r>
        <w:t xml:space="preserve"> percent </w:t>
      </w:r>
      <w:r w:rsidRPr="00FC56A9">
        <w:t xml:space="preserve">of </w:t>
      </w:r>
      <w:r>
        <w:t xml:space="preserve">10 </w:t>
      </w:r>
      <w:r w:rsidRPr="00FC56A9">
        <w:t>BPTSs per quarter = 6 BPTSs per quarter)</w:t>
      </w:r>
      <w:r>
        <w:t>.</w:t>
      </w:r>
    </w:p>
    <w:p w14:paraId="74109465" w14:textId="7622DCF2" w:rsidR="00E32B27" w:rsidRDefault="00E32B27" w:rsidP="00762C66">
      <w:pPr>
        <w:pStyle w:val="ListBullet3"/>
      </w:pPr>
      <w:r w:rsidRPr="008B6F70">
        <w:rPr>
          <w:u w:val="single"/>
        </w:rPr>
        <w:lastRenderedPageBreak/>
        <w:t>Include all drugs in the site's drug-testing panel in each quarter</w:t>
      </w:r>
      <w:r w:rsidRPr="008B6F70">
        <w:t xml:space="preserve"> (the minimum NRC panel</w:t>
      </w:r>
      <w:r>
        <w:t xml:space="preserve"> in 10 CFR 26.133 and 26.163 </w:t>
      </w:r>
      <w:r w:rsidRPr="008B6F70">
        <w:t xml:space="preserve">includes </w:t>
      </w:r>
      <w:ins w:id="673" w:author="Author">
        <w:r w:rsidR="00B826A9">
          <w:t>14</w:t>
        </w:r>
      </w:ins>
      <w:r w:rsidR="00B82D89">
        <w:t xml:space="preserve"> </w:t>
      </w:r>
      <w:r w:rsidRPr="008B6F70">
        <w:t>substances</w:t>
      </w:r>
      <w:r>
        <w:t xml:space="preserve">: </w:t>
      </w:r>
      <w:r w:rsidRPr="008B6F70">
        <w:t>marijuana</w:t>
      </w:r>
      <w:r>
        <w:t xml:space="preserve"> metabolite</w:t>
      </w:r>
      <w:r w:rsidRPr="008B6F70">
        <w:t>, cocaine</w:t>
      </w:r>
      <w:r>
        <w:t xml:space="preserve"> metabolite</w:t>
      </w:r>
      <w:r w:rsidRPr="008B6F70">
        <w:t xml:space="preserve">, </w:t>
      </w:r>
      <w:ins w:id="674" w:author="Author">
        <w:r w:rsidR="00AB700A">
          <w:t>4 amphetamines (AMP) (</w:t>
        </w:r>
      </w:ins>
      <w:r w:rsidRPr="008B6F70">
        <w:t xml:space="preserve">amphetamine, methamphetamine, </w:t>
      </w:r>
      <w:ins w:id="675" w:author="Author">
        <w:r w:rsidR="00B826A9">
          <w:t>m</w:t>
        </w:r>
        <w:r w:rsidR="00B826A9" w:rsidRPr="002A3AAA">
          <w:t>ethylenedioxyamphetamine</w:t>
        </w:r>
        <w:r w:rsidR="00B826A9">
          <w:t xml:space="preserve"> (MDA), m</w:t>
        </w:r>
        <w:r w:rsidR="00B826A9" w:rsidRPr="00DD78E7">
          <w:t>ethylenedioxymethamphetamine</w:t>
        </w:r>
        <w:r w:rsidR="00B826A9">
          <w:t xml:space="preserve"> (MDMA)), 7</w:t>
        </w:r>
        <w:r w:rsidR="00011038">
          <w:t> </w:t>
        </w:r>
        <w:r w:rsidR="00B826A9">
          <w:t xml:space="preserve">opioids </w:t>
        </w:r>
        <w:r w:rsidR="0001561C">
          <w:t>(</w:t>
        </w:r>
      </w:ins>
      <w:r w:rsidRPr="008B6F70">
        <w:t>codeine</w:t>
      </w:r>
      <w:r w:rsidR="00C51065">
        <w:t xml:space="preserve"> (COD)</w:t>
      </w:r>
      <w:r w:rsidRPr="008B6F70">
        <w:t>, morphine, 6-</w:t>
      </w:r>
      <w:r>
        <w:t>acetylmorphine,</w:t>
      </w:r>
      <w:r w:rsidRPr="008B6F70">
        <w:t xml:space="preserve"> </w:t>
      </w:r>
      <w:ins w:id="676" w:author="Author">
        <w:r w:rsidR="00B826A9">
          <w:t xml:space="preserve">hydrocodone, hydromorphone, </w:t>
        </w:r>
        <w:r w:rsidR="00B826A9" w:rsidRPr="0054134B">
          <w:t>oxycodone</w:t>
        </w:r>
        <w:r w:rsidR="00B826A9">
          <w:t>,</w:t>
        </w:r>
        <w:r w:rsidR="00B826A9" w:rsidRPr="007A3D1E">
          <w:t xml:space="preserve"> oxymorphone</w:t>
        </w:r>
        <w:r w:rsidR="00B826A9">
          <w:t>)</w:t>
        </w:r>
        <w:r w:rsidR="007A3D1E">
          <w:t>,</w:t>
        </w:r>
        <w:r w:rsidR="0054134B">
          <w:t xml:space="preserve"> </w:t>
        </w:r>
      </w:ins>
      <w:r w:rsidRPr="008B6F70">
        <w:t xml:space="preserve">and </w:t>
      </w:r>
      <w:r>
        <w:t>phencyclidine</w:t>
      </w:r>
      <w:del w:id="677" w:author="Author">
        <w:r w:rsidRPr="008B6F70" w:rsidDel="00BB65AF">
          <w:delText>)</w:delText>
        </w:r>
      </w:del>
      <w:r w:rsidRPr="008B6F70">
        <w:t>.</w:t>
      </w:r>
    </w:p>
    <w:p w14:paraId="3369D22D" w14:textId="70091F88" w:rsidR="00AA1735" w:rsidRPr="00BA0CF1" w:rsidRDefault="00E32B27" w:rsidP="00762C66">
      <w:pPr>
        <w:pStyle w:val="ListBullet3"/>
      </w:pPr>
      <w:r w:rsidRPr="00B9353B">
        <w:rPr>
          <w:u w:val="single"/>
        </w:rPr>
        <w:t>If the site submits the minimum 6 BPTSs per quarter, this means that some BPTSs must contain more than one substance</w:t>
      </w:r>
      <w:r w:rsidRPr="00FD25BA">
        <w:t>.</w:t>
      </w:r>
      <w:ins w:id="678" w:author="Author">
        <w:r w:rsidR="00BE2702" w:rsidRPr="00FD25BA">
          <w:t xml:space="preserve"> </w:t>
        </w:r>
        <w:r w:rsidR="00B826A9" w:rsidRPr="00FD25BA">
          <w:t>Presently, no site only submits 6 BPTSs per quarter because of how BPTS suppliers formulate specimens.</w:t>
        </w:r>
      </w:ins>
    </w:p>
    <w:p w14:paraId="4D31A409" w14:textId="78DFBBC6" w:rsidR="00BA0CF1" w:rsidRDefault="00E32B27" w:rsidP="00762C66">
      <w:pPr>
        <w:pStyle w:val="ListBullet3"/>
      </w:pPr>
      <w:r w:rsidRPr="008B6F70">
        <w:t xml:space="preserve">2 BPTSs per quarter must be </w:t>
      </w:r>
      <w:r>
        <w:t xml:space="preserve">for </w:t>
      </w:r>
      <w:r w:rsidRPr="008B6F70">
        <w:t>marijuana</w:t>
      </w:r>
      <w:r>
        <w:t xml:space="preserve"> metabolite</w:t>
      </w:r>
      <w:r w:rsidR="00AE2EBA">
        <w:t>.</w:t>
      </w:r>
      <w:r>
        <w:t xml:space="preserve"> (10 CFR 26.168(b)(1))</w:t>
      </w:r>
    </w:p>
    <w:p w14:paraId="2EABD883" w14:textId="3DFBE799" w:rsidR="00E32B27" w:rsidRDefault="00E32B27" w:rsidP="00762C66">
      <w:pPr>
        <w:pStyle w:val="ListBullet3"/>
      </w:pPr>
      <w:r w:rsidRPr="008B6F70">
        <w:t xml:space="preserve">In </w:t>
      </w:r>
      <w:r>
        <w:t xml:space="preserve">a minimum of </w:t>
      </w:r>
      <w:r w:rsidRPr="008B6F70">
        <w:t>two quarters per year, replace the PCP sample with another cocaine sample</w:t>
      </w:r>
      <w:ins w:id="679" w:author="Author">
        <w:r w:rsidR="00142C40">
          <w:t>.</w:t>
        </w:r>
      </w:ins>
      <w:r w:rsidRPr="008B6F70">
        <w:t xml:space="preserve"> </w:t>
      </w:r>
      <w:r>
        <w:t>(10 CFR 26.168(b)(2))</w:t>
      </w:r>
    </w:p>
    <w:p w14:paraId="119DD9F5" w14:textId="2F64F876" w:rsidR="00E32B27" w:rsidRDefault="00E32B27" w:rsidP="00E61F15">
      <w:pPr>
        <w:pStyle w:val="ListBullet2"/>
      </w:pPr>
      <w:r w:rsidRPr="002C50DE">
        <w:t>False negative challenge</w:t>
      </w:r>
      <w:r w:rsidRPr="00FC56A9">
        <w:t xml:space="preserve"> (10</w:t>
      </w:r>
      <w:r>
        <w:t xml:space="preserve"> percent </w:t>
      </w:r>
      <w:r w:rsidRPr="00FC56A9">
        <w:t xml:space="preserve">of BPTSs per quarter, </w:t>
      </w:r>
      <w:r>
        <w:t xml:space="preserve">a </w:t>
      </w:r>
      <w:r w:rsidRPr="00FC56A9">
        <w:t>minimum of 1 BPTS).</w:t>
      </w:r>
      <w:r w:rsidR="0057322F">
        <w:t xml:space="preserve"> </w:t>
      </w:r>
      <w:r w:rsidRPr="00FC56A9">
        <w:t>This is a positive specimen</w:t>
      </w:r>
      <w:ins w:id="680" w:author="Author">
        <w:r w:rsidR="00B826A9" w:rsidRPr="00B826A9">
          <w:t xml:space="preserve"> </w:t>
        </w:r>
        <w:r w:rsidR="00B826A9">
          <w:t>that is</w:t>
        </w:r>
      </w:ins>
      <w:r w:rsidRPr="00FC56A9">
        <w:t xml:space="preserve"> formulated </w:t>
      </w:r>
      <w:ins w:id="681" w:author="Author">
        <w:r w:rsidR="00B826A9">
          <w:t xml:space="preserve">with a drug concentration </w:t>
        </w:r>
      </w:ins>
      <w:r w:rsidRPr="00FC56A9">
        <w:t>closer to the testing cutoff level.</w:t>
      </w:r>
      <w:r>
        <w:t xml:space="preserve"> (10 CFR 26.168(f))</w:t>
      </w:r>
    </w:p>
    <w:p w14:paraId="6FBF409A" w14:textId="20DC4368" w:rsidR="00E32B27" w:rsidRDefault="00E32B27" w:rsidP="00E61F15">
      <w:pPr>
        <w:pStyle w:val="ListBullet2"/>
      </w:pPr>
      <w:r w:rsidRPr="002C50DE">
        <w:t>Validity testing challenges</w:t>
      </w:r>
      <w:r w:rsidRPr="00FC56A9">
        <w:t xml:space="preserve"> (20</w:t>
      </w:r>
      <w:r>
        <w:t xml:space="preserve"> percent of </w:t>
      </w:r>
      <w:r w:rsidRPr="00FC56A9">
        <w:t xml:space="preserve">BPTSs per quarter, </w:t>
      </w:r>
      <w:r>
        <w:t xml:space="preserve">a </w:t>
      </w:r>
      <w:r w:rsidRPr="00FC56A9">
        <w:t>minimu</w:t>
      </w:r>
      <w:r>
        <w:t>m of 3 BPTSs = 1 adulterated, 1 </w:t>
      </w:r>
      <w:r w:rsidRPr="00FC56A9">
        <w:t xml:space="preserve">substituted, </w:t>
      </w:r>
      <w:r>
        <w:t>and 1 </w:t>
      </w:r>
      <w:r w:rsidRPr="00FC56A9">
        <w:t>dilute)</w:t>
      </w:r>
      <w:r>
        <w:t>. (10 CFR 26.168(e))</w:t>
      </w:r>
    </w:p>
    <w:p w14:paraId="215DFE6C" w14:textId="3DF27A3A" w:rsidR="00EA5358" w:rsidRDefault="00E32B27" w:rsidP="00E61F15">
      <w:pPr>
        <w:pStyle w:val="ListBullet2"/>
      </w:pPr>
      <w:r w:rsidRPr="002C50DE">
        <w:t xml:space="preserve">Negative test results </w:t>
      </w:r>
      <w:r>
        <w:t>(10 percent of BPTSs per quarter, must not contain a measurable amount of any drug or drug metabolites)</w:t>
      </w:r>
    </w:p>
    <w:p w14:paraId="33B8B7CA" w14:textId="40CB7672" w:rsidR="00BA0CF1" w:rsidRDefault="00E32B27" w:rsidP="00E61F15">
      <w:pPr>
        <w:pStyle w:val="BodyText"/>
      </w:pPr>
      <w:r>
        <w:t xml:space="preserve">The table on the next page provides an example BPTS submission program for a site for one calendar year. While variability </w:t>
      </w:r>
      <w:ins w:id="682" w:author="Author">
        <w:r w:rsidR="00B826A9">
          <w:t>among</w:t>
        </w:r>
      </w:ins>
      <w:r>
        <w:t xml:space="preserve"> sites will exist, what may be helpful to the inspector(s) is to evaluate the framework presented to ensure that the licensee is submitting the correct number and type of BPTS each quarter to meet the 10 CFR 26.168 requirements.</w:t>
      </w:r>
    </w:p>
    <w:p w14:paraId="365E23EA" w14:textId="20FD1B20" w:rsidR="00E32B27" w:rsidRPr="008B6F70" w:rsidRDefault="00E32B27" w:rsidP="00E61F15">
      <w:pPr>
        <w:pStyle w:val="BodyText"/>
      </w:pPr>
      <w:r>
        <w:t xml:space="preserve">The example is divided into four quarters of the calendar year (i.e., January–March; April–June; July–September, and October–December). For each quarter, the BPTSs are sequentially numbered from 01 to </w:t>
      </w:r>
      <w:ins w:id="683" w:author="Author">
        <w:r w:rsidR="00B826A9">
          <w:t>14</w:t>
        </w:r>
      </w:ins>
      <w:r>
        <w:t>.</w:t>
      </w:r>
    </w:p>
    <w:tbl>
      <w:tblPr>
        <w:tblW w:w="9475" w:type="dxa"/>
        <w:tblInd w:w="-35" w:type="dxa"/>
        <w:tblLayout w:type="fixed"/>
        <w:tblCellMar>
          <w:left w:w="0" w:type="dxa"/>
          <w:right w:w="0" w:type="dxa"/>
        </w:tblCellMar>
        <w:tblLook w:val="04A0" w:firstRow="1" w:lastRow="0" w:firstColumn="1" w:lastColumn="0" w:noHBand="0" w:noVBand="1"/>
      </w:tblPr>
      <w:tblGrid>
        <w:gridCol w:w="1915"/>
        <w:gridCol w:w="1890"/>
        <w:gridCol w:w="1890"/>
        <w:gridCol w:w="1890"/>
        <w:gridCol w:w="1890"/>
      </w:tblGrid>
      <w:tr w:rsidR="00E32B27" w:rsidRPr="002C50DE" w14:paraId="34D344F2" w14:textId="77777777" w:rsidTr="004F31B7">
        <w:trPr>
          <w:trHeight w:val="277"/>
        </w:trPr>
        <w:tc>
          <w:tcPr>
            <w:tcW w:w="1915"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29" w:type="dxa"/>
              <w:bottom w:w="0" w:type="dxa"/>
              <w:right w:w="29" w:type="dxa"/>
            </w:tcMar>
            <w:vAlign w:val="center"/>
            <w:hideMark/>
          </w:tcPr>
          <w:p w14:paraId="5494A78A" w14:textId="77777777" w:rsidR="00E32B27" w:rsidRPr="002C50DE" w:rsidRDefault="00E32B27" w:rsidP="00776D49">
            <w:pPr>
              <w:pStyle w:val="ListParagraph"/>
              <w:pageBreakBefore/>
              <w:ind w:left="0"/>
              <w:jc w:val="center"/>
              <w:rPr>
                <w:bCs/>
                <w:sz w:val="18"/>
                <w:szCs w:val="18"/>
              </w:rPr>
            </w:pPr>
            <w:r w:rsidRPr="002C50DE">
              <w:rPr>
                <w:bCs/>
                <w:sz w:val="18"/>
                <w:szCs w:val="18"/>
              </w:rPr>
              <w:lastRenderedPageBreak/>
              <w:t>BPTS Formulation Requirements</w:t>
            </w:r>
          </w:p>
        </w:tc>
        <w:tc>
          <w:tcPr>
            <w:tcW w:w="7560" w:type="dxa"/>
            <w:gridSpan w:val="4"/>
            <w:tcBorders>
              <w:top w:val="single" w:sz="8" w:space="0" w:color="auto"/>
              <w:left w:val="nil"/>
              <w:bottom w:val="single" w:sz="8" w:space="0" w:color="auto"/>
              <w:right w:val="single" w:sz="8" w:space="0" w:color="auto"/>
            </w:tcBorders>
            <w:shd w:val="clear" w:color="auto" w:fill="D9D9D9" w:themeFill="background1" w:themeFillShade="D9"/>
            <w:tcMar>
              <w:top w:w="0" w:type="dxa"/>
              <w:left w:w="29" w:type="dxa"/>
              <w:bottom w:w="0" w:type="dxa"/>
              <w:right w:w="29" w:type="dxa"/>
            </w:tcMar>
            <w:vAlign w:val="center"/>
            <w:hideMark/>
          </w:tcPr>
          <w:p w14:paraId="65EC49AC" w14:textId="77777777" w:rsidR="00E32B27" w:rsidRPr="002C50DE" w:rsidRDefault="00E32B27" w:rsidP="00776D49">
            <w:pPr>
              <w:pStyle w:val="ListParagraph"/>
              <w:ind w:left="0"/>
              <w:jc w:val="center"/>
              <w:rPr>
                <w:bCs/>
                <w:sz w:val="18"/>
                <w:szCs w:val="18"/>
              </w:rPr>
            </w:pPr>
            <w:r w:rsidRPr="002C50DE">
              <w:rPr>
                <w:bCs/>
                <w:sz w:val="18"/>
                <w:szCs w:val="18"/>
              </w:rPr>
              <w:t>BPTS submissions for a site that tests 1,000 or fewer specimens per quarter</w:t>
            </w:r>
          </w:p>
        </w:tc>
      </w:tr>
      <w:tr w:rsidR="00E32B27" w14:paraId="06C19BC9" w14:textId="77777777" w:rsidTr="004F31B7">
        <w:trPr>
          <w:trHeight w:val="313"/>
        </w:trPr>
        <w:tc>
          <w:tcPr>
            <w:tcW w:w="1915" w:type="dxa"/>
            <w:vMerge/>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2808BC40" w14:textId="77777777" w:rsidR="00E32B27" w:rsidRDefault="00E32B27">
            <w:pPr>
              <w:rPr>
                <w:sz w:val="18"/>
                <w:szCs w:val="18"/>
              </w:rPr>
            </w:pPr>
          </w:p>
        </w:tc>
        <w:tc>
          <w:tcPr>
            <w:tcW w:w="189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29" w:type="dxa"/>
              <w:bottom w:w="0" w:type="dxa"/>
              <w:right w:w="29" w:type="dxa"/>
            </w:tcMar>
            <w:vAlign w:val="center"/>
            <w:hideMark/>
          </w:tcPr>
          <w:p w14:paraId="722AAFE6" w14:textId="4EF884C9" w:rsidR="00E32B27" w:rsidRDefault="00E32B27" w:rsidP="005B44D2">
            <w:pPr>
              <w:pStyle w:val="ListParagraph"/>
              <w:ind w:left="0"/>
              <w:jc w:val="center"/>
              <w:rPr>
                <w:sz w:val="18"/>
                <w:szCs w:val="18"/>
              </w:rPr>
            </w:pPr>
            <w:r>
              <w:rPr>
                <w:sz w:val="18"/>
                <w:szCs w:val="18"/>
              </w:rPr>
              <w:t>Quarter</w:t>
            </w:r>
            <w:ins w:id="684" w:author="Author">
              <w:r w:rsidR="005B44D2">
                <w:rPr>
                  <w:sz w:val="18"/>
                  <w:szCs w:val="18"/>
                </w:rPr>
                <w:t xml:space="preserve"> (Q)</w:t>
              </w:r>
            </w:ins>
            <w:r>
              <w:rPr>
                <w:sz w:val="18"/>
                <w:szCs w:val="18"/>
              </w:rPr>
              <w:t>1</w:t>
            </w:r>
          </w:p>
          <w:p w14:paraId="6AAB03C9" w14:textId="77777777" w:rsidR="00E32B27" w:rsidRDefault="00E32B27" w:rsidP="005B44D2">
            <w:pPr>
              <w:pStyle w:val="ListParagraph"/>
              <w:ind w:left="0"/>
              <w:jc w:val="center"/>
              <w:rPr>
                <w:sz w:val="18"/>
                <w:szCs w:val="18"/>
              </w:rPr>
            </w:pPr>
            <w:r>
              <w:rPr>
                <w:sz w:val="18"/>
                <w:szCs w:val="18"/>
              </w:rPr>
              <w:t>(Jan - Mar)</w:t>
            </w:r>
          </w:p>
        </w:tc>
        <w:tc>
          <w:tcPr>
            <w:tcW w:w="189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29" w:type="dxa"/>
              <w:bottom w:w="0" w:type="dxa"/>
              <w:right w:w="29" w:type="dxa"/>
            </w:tcMar>
            <w:vAlign w:val="center"/>
            <w:hideMark/>
          </w:tcPr>
          <w:p w14:paraId="3DBD3253" w14:textId="2A381545" w:rsidR="00E32B27" w:rsidDel="003E3624" w:rsidRDefault="00E32B27">
            <w:pPr>
              <w:pStyle w:val="ListParagraph"/>
              <w:ind w:left="0"/>
              <w:jc w:val="center"/>
              <w:rPr>
                <w:del w:id="685" w:author="Author"/>
                <w:sz w:val="18"/>
                <w:szCs w:val="18"/>
              </w:rPr>
            </w:pPr>
            <w:r>
              <w:rPr>
                <w:sz w:val="18"/>
                <w:szCs w:val="18"/>
              </w:rPr>
              <w:t xml:space="preserve">Q2 </w:t>
            </w:r>
          </w:p>
          <w:p w14:paraId="1E40811B" w14:textId="77777777" w:rsidR="00E32B27" w:rsidRDefault="00E32B27" w:rsidP="003E3624">
            <w:pPr>
              <w:pStyle w:val="ListParagraph"/>
              <w:ind w:left="0"/>
              <w:jc w:val="center"/>
              <w:rPr>
                <w:sz w:val="18"/>
                <w:szCs w:val="18"/>
              </w:rPr>
            </w:pPr>
            <w:r>
              <w:rPr>
                <w:sz w:val="18"/>
                <w:szCs w:val="18"/>
              </w:rPr>
              <w:t>(Apr- Jun)</w:t>
            </w:r>
          </w:p>
        </w:tc>
        <w:tc>
          <w:tcPr>
            <w:tcW w:w="189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29" w:type="dxa"/>
              <w:bottom w:w="0" w:type="dxa"/>
              <w:right w:w="29" w:type="dxa"/>
            </w:tcMar>
            <w:vAlign w:val="center"/>
            <w:hideMark/>
          </w:tcPr>
          <w:p w14:paraId="2BA5B251" w14:textId="43AC65F3" w:rsidR="00E32B27" w:rsidDel="003E3624" w:rsidRDefault="00E32B27">
            <w:pPr>
              <w:pStyle w:val="ListParagraph"/>
              <w:ind w:left="0"/>
              <w:jc w:val="center"/>
              <w:rPr>
                <w:del w:id="686" w:author="Author"/>
                <w:sz w:val="18"/>
                <w:szCs w:val="18"/>
              </w:rPr>
            </w:pPr>
            <w:r>
              <w:rPr>
                <w:sz w:val="18"/>
                <w:szCs w:val="18"/>
              </w:rPr>
              <w:t xml:space="preserve">Q3 </w:t>
            </w:r>
          </w:p>
          <w:p w14:paraId="0EB6882C" w14:textId="77777777" w:rsidR="00E32B27" w:rsidRDefault="00E32B27" w:rsidP="003E3624">
            <w:pPr>
              <w:pStyle w:val="ListParagraph"/>
              <w:ind w:left="0"/>
              <w:jc w:val="center"/>
              <w:rPr>
                <w:sz w:val="18"/>
                <w:szCs w:val="18"/>
              </w:rPr>
            </w:pPr>
            <w:r>
              <w:rPr>
                <w:sz w:val="18"/>
                <w:szCs w:val="18"/>
              </w:rPr>
              <w:t>(Jul - Sept)</w:t>
            </w:r>
          </w:p>
        </w:tc>
        <w:tc>
          <w:tcPr>
            <w:tcW w:w="189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29" w:type="dxa"/>
              <w:bottom w:w="0" w:type="dxa"/>
              <w:right w:w="29" w:type="dxa"/>
            </w:tcMar>
            <w:vAlign w:val="center"/>
            <w:hideMark/>
          </w:tcPr>
          <w:p w14:paraId="0B92C30C" w14:textId="59CE9EA0" w:rsidR="00E32B27" w:rsidDel="003E3624" w:rsidRDefault="00E32B27">
            <w:pPr>
              <w:pStyle w:val="ListParagraph"/>
              <w:ind w:left="0"/>
              <w:jc w:val="center"/>
              <w:rPr>
                <w:del w:id="687" w:author="Author"/>
                <w:sz w:val="18"/>
                <w:szCs w:val="18"/>
              </w:rPr>
            </w:pPr>
            <w:r>
              <w:rPr>
                <w:sz w:val="18"/>
                <w:szCs w:val="18"/>
              </w:rPr>
              <w:t xml:space="preserve">Q4 </w:t>
            </w:r>
          </w:p>
          <w:p w14:paraId="18516CA4" w14:textId="77777777" w:rsidR="00E32B27" w:rsidRDefault="00E32B27" w:rsidP="003E3624">
            <w:pPr>
              <w:pStyle w:val="ListParagraph"/>
              <w:ind w:left="0"/>
              <w:jc w:val="center"/>
              <w:rPr>
                <w:sz w:val="18"/>
                <w:szCs w:val="18"/>
              </w:rPr>
            </w:pPr>
            <w:r>
              <w:rPr>
                <w:sz w:val="18"/>
                <w:szCs w:val="18"/>
              </w:rPr>
              <w:t>(Oct - Dec)</w:t>
            </w:r>
          </w:p>
        </w:tc>
      </w:tr>
      <w:tr w:rsidR="00E32B27" w14:paraId="27657EF9" w14:textId="77777777" w:rsidTr="004F31B7">
        <w:trPr>
          <w:trHeight w:val="2122"/>
        </w:trPr>
        <w:tc>
          <w:tcPr>
            <w:tcW w:w="1915" w:type="dxa"/>
            <w:tcBorders>
              <w:top w:val="nil"/>
              <w:left w:val="single" w:sz="8" w:space="0" w:color="auto"/>
              <w:bottom w:val="single" w:sz="8" w:space="0" w:color="auto"/>
              <w:right w:val="single" w:sz="8" w:space="0" w:color="auto"/>
            </w:tcBorders>
            <w:tcMar>
              <w:top w:w="0" w:type="dxa"/>
              <w:left w:w="29" w:type="dxa"/>
              <w:bottom w:w="0" w:type="dxa"/>
              <w:right w:w="29" w:type="dxa"/>
            </w:tcMar>
          </w:tcPr>
          <w:p w14:paraId="4C821714" w14:textId="77777777" w:rsidR="00E32B27" w:rsidRPr="002C50DE" w:rsidRDefault="00E32B27" w:rsidP="0075100D">
            <w:pPr>
              <w:pStyle w:val="ListParagraph"/>
              <w:ind w:left="0"/>
              <w:rPr>
                <w:bCs/>
                <w:sz w:val="18"/>
                <w:szCs w:val="18"/>
              </w:rPr>
            </w:pPr>
            <w:r w:rsidRPr="002C50DE">
              <w:rPr>
                <w:bCs/>
                <w:sz w:val="18"/>
                <w:szCs w:val="18"/>
              </w:rPr>
              <w:t>Positive BPTSs</w:t>
            </w:r>
          </w:p>
          <w:p w14:paraId="0712DA59" w14:textId="35FD772E" w:rsidR="00B826A9" w:rsidRDefault="00826A8D" w:rsidP="00B826A9">
            <w:pPr>
              <w:pStyle w:val="ListParagraph"/>
              <w:ind w:left="0"/>
              <w:rPr>
                <w:ins w:id="688" w:author="Author"/>
                <w:sz w:val="18"/>
                <w:szCs w:val="18"/>
              </w:rPr>
            </w:pPr>
            <w:ins w:id="689" w:author="Author">
              <w:r>
                <w:rPr>
                  <w:sz w:val="18"/>
                  <w:szCs w:val="18"/>
                </w:rPr>
                <w:t xml:space="preserve">- </w:t>
              </w:r>
              <w:r w:rsidR="00B826A9">
                <w:rPr>
                  <w:sz w:val="18"/>
                  <w:szCs w:val="18"/>
                </w:rPr>
                <w:t>All drugs in panel</w:t>
              </w:r>
            </w:ins>
          </w:p>
          <w:p w14:paraId="794F4C70" w14:textId="3DAB4430" w:rsidR="00B826A9" w:rsidRPr="002C50DE" w:rsidRDefault="00B826A9" w:rsidP="00B826A9">
            <w:pPr>
              <w:pStyle w:val="ListParagraph"/>
              <w:ind w:left="0"/>
              <w:rPr>
                <w:ins w:id="690" w:author="Author"/>
                <w:sz w:val="18"/>
                <w:szCs w:val="18"/>
              </w:rPr>
            </w:pPr>
            <w:ins w:id="691" w:author="Author">
              <w:r>
                <w:rPr>
                  <w:sz w:val="18"/>
                  <w:szCs w:val="18"/>
                </w:rPr>
                <w:t xml:space="preserve"> (1 time/quarter)</w:t>
              </w:r>
            </w:ins>
          </w:p>
          <w:p w14:paraId="096DA86F" w14:textId="72346928" w:rsidR="00826A8D" w:rsidRPr="002C50DE" w:rsidRDefault="00826A8D" w:rsidP="00B826A9">
            <w:pPr>
              <w:pStyle w:val="ListParagraph"/>
              <w:ind w:left="0"/>
              <w:rPr>
                <w:sz w:val="18"/>
                <w:szCs w:val="18"/>
              </w:rPr>
            </w:pPr>
          </w:p>
          <w:p w14:paraId="13411DCA" w14:textId="77777777" w:rsidR="00E32B27" w:rsidRDefault="00E32B27" w:rsidP="0064623F">
            <w:pPr>
              <w:pStyle w:val="ListParagraph"/>
              <w:ind w:left="0"/>
              <w:rPr>
                <w:sz w:val="18"/>
                <w:szCs w:val="18"/>
              </w:rPr>
            </w:pPr>
          </w:p>
          <w:p w14:paraId="44208EE5" w14:textId="37FA1B57" w:rsidR="00E32B27" w:rsidRDefault="00E32B27" w:rsidP="0064623F">
            <w:pPr>
              <w:pStyle w:val="ListParagraph"/>
              <w:ind w:left="86" w:hanging="86"/>
              <w:rPr>
                <w:ins w:id="692" w:author="Author"/>
                <w:sz w:val="18"/>
                <w:szCs w:val="18"/>
              </w:rPr>
            </w:pPr>
            <w:r>
              <w:rPr>
                <w:sz w:val="18"/>
                <w:szCs w:val="18"/>
              </w:rPr>
              <w:t>- 2 Marijuana/quarter</w:t>
            </w:r>
          </w:p>
          <w:p w14:paraId="18C7F93A" w14:textId="77777777" w:rsidR="00826A8D" w:rsidRPr="008B6F70" w:rsidRDefault="00826A8D" w:rsidP="0064623F">
            <w:pPr>
              <w:pStyle w:val="ListParagraph"/>
              <w:ind w:left="86" w:hanging="86"/>
              <w:rPr>
                <w:sz w:val="18"/>
                <w:szCs w:val="18"/>
              </w:rPr>
            </w:pPr>
          </w:p>
          <w:p w14:paraId="3016D018" w14:textId="4CEEA5EB" w:rsidR="00E32B27" w:rsidRDefault="00E32B27" w:rsidP="0064623F">
            <w:pPr>
              <w:pStyle w:val="ListParagraph"/>
              <w:ind w:left="86" w:hanging="90"/>
              <w:rPr>
                <w:sz w:val="18"/>
                <w:szCs w:val="18"/>
              </w:rPr>
            </w:pPr>
            <w:r>
              <w:rPr>
                <w:sz w:val="18"/>
                <w:szCs w:val="18"/>
              </w:rPr>
              <w:t>- Replace PCP with Cocaine in 2 quarters</w:t>
            </w:r>
          </w:p>
        </w:tc>
        <w:tc>
          <w:tcPr>
            <w:tcW w:w="1890" w:type="dxa"/>
            <w:tcBorders>
              <w:top w:val="nil"/>
              <w:left w:val="nil"/>
              <w:bottom w:val="single" w:sz="8" w:space="0" w:color="auto"/>
              <w:right w:val="single" w:sz="8" w:space="0" w:color="auto"/>
            </w:tcBorders>
            <w:tcMar>
              <w:top w:w="0" w:type="dxa"/>
              <w:left w:w="29" w:type="dxa"/>
              <w:bottom w:w="0" w:type="dxa"/>
              <w:right w:w="29" w:type="dxa"/>
            </w:tcMar>
            <w:hideMark/>
          </w:tcPr>
          <w:p w14:paraId="7639E795" w14:textId="4F9C8E6C" w:rsidR="00E32B27" w:rsidRDefault="00E32B27" w:rsidP="0064623F">
            <w:pPr>
              <w:pStyle w:val="ListParagraph"/>
              <w:ind w:left="0"/>
              <w:rPr>
                <w:sz w:val="18"/>
                <w:szCs w:val="18"/>
              </w:rPr>
            </w:pPr>
            <w:r>
              <w:rPr>
                <w:sz w:val="18"/>
                <w:szCs w:val="18"/>
              </w:rPr>
              <w:t>01:</w:t>
            </w:r>
            <w:r w:rsidR="0057322F">
              <w:rPr>
                <w:sz w:val="18"/>
                <w:szCs w:val="18"/>
              </w:rPr>
              <w:t xml:space="preserve"> </w:t>
            </w:r>
            <w:r>
              <w:rPr>
                <w:sz w:val="18"/>
                <w:szCs w:val="18"/>
              </w:rPr>
              <w:t>Marijuana</w:t>
            </w:r>
          </w:p>
          <w:p w14:paraId="2676282E" w14:textId="4410B0FB" w:rsidR="00E32B27" w:rsidRPr="00D76D4F" w:rsidRDefault="00E32B27" w:rsidP="0064623F">
            <w:pPr>
              <w:pStyle w:val="ListParagraph"/>
              <w:ind w:left="0"/>
              <w:rPr>
                <w:sz w:val="18"/>
                <w:szCs w:val="18"/>
              </w:rPr>
            </w:pPr>
            <w:r>
              <w:rPr>
                <w:sz w:val="18"/>
                <w:szCs w:val="18"/>
              </w:rPr>
              <w:t>02:</w:t>
            </w:r>
            <w:r w:rsidR="0057322F">
              <w:rPr>
                <w:sz w:val="18"/>
                <w:szCs w:val="18"/>
              </w:rPr>
              <w:t xml:space="preserve"> </w:t>
            </w:r>
            <w:r>
              <w:rPr>
                <w:sz w:val="18"/>
                <w:szCs w:val="18"/>
              </w:rPr>
              <w:t>Marijuana</w:t>
            </w:r>
          </w:p>
          <w:p w14:paraId="484AE85E" w14:textId="4F626EAA" w:rsidR="00282493" w:rsidRDefault="00E32B27" w:rsidP="00282493">
            <w:pPr>
              <w:pStyle w:val="ListParagraph"/>
              <w:ind w:left="0"/>
              <w:rPr>
                <w:ins w:id="693" w:author="Author"/>
                <w:sz w:val="18"/>
                <w:szCs w:val="18"/>
              </w:rPr>
            </w:pPr>
            <w:r>
              <w:rPr>
                <w:sz w:val="18"/>
                <w:szCs w:val="18"/>
              </w:rPr>
              <w:t>03:</w:t>
            </w:r>
            <w:r w:rsidR="0057322F">
              <w:rPr>
                <w:sz w:val="18"/>
                <w:szCs w:val="18"/>
              </w:rPr>
              <w:t xml:space="preserve"> </w:t>
            </w:r>
            <w:r w:rsidRPr="004F31B7">
              <w:rPr>
                <w:sz w:val="18"/>
                <w:szCs w:val="18"/>
              </w:rPr>
              <w:t>AMP</w:t>
            </w:r>
            <w:ins w:id="694" w:author="Author">
              <w:r w:rsidR="00F678EB" w:rsidRPr="004F31B7">
                <w:rPr>
                  <w:sz w:val="18"/>
                  <w:szCs w:val="18"/>
                </w:rPr>
                <w:t>/</w:t>
              </w:r>
              <w:r w:rsidR="00282493" w:rsidRPr="004F31B7">
                <w:rPr>
                  <w:sz w:val="18"/>
                  <w:szCs w:val="18"/>
                </w:rPr>
                <w:t xml:space="preserve"> MAMP</w:t>
              </w:r>
              <w:del w:id="695" w:author="Author">
                <w:r w:rsidR="00282493" w:rsidRPr="004F31B7" w:rsidDel="00F678EB">
                  <w:rPr>
                    <w:sz w:val="18"/>
                    <w:szCs w:val="18"/>
                  </w:rPr>
                  <w:delText xml:space="preserve"> </w:delText>
                </w:r>
              </w:del>
            </w:ins>
          </w:p>
          <w:p w14:paraId="7CC14326" w14:textId="0E3C55AA" w:rsidR="00282493" w:rsidRPr="009741A5" w:rsidRDefault="00282493" w:rsidP="00282493">
            <w:pPr>
              <w:pStyle w:val="ListParagraph"/>
              <w:ind w:left="0"/>
              <w:rPr>
                <w:ins w:id="696" w:author="Author"/>
                <w:sz w:val="18"/>
                <w:szCs w:val="18"/>
              </w:rPr>
            </w:pPr>
            <w:ins w:id="697" w:author="Author">
              <w:r w:rsidRPr="009741A5">
                <w:rPr>
                  <w:sz w:val="18"/>
                  <w:szCs w:val="18"/>
                </w:rPr>
                <w:t>04:</w:t>
              </w:r>
            </w:ins>
            <w:r w:rsidR="0057322F">
              <w:rPr>
                <w:sz w:val="18"/>
                <w:szCs w:val="18"/>
              </w:rPr>
              <w:t xml:space="preserve"> </w:t>
            </w:r>
            <w:ins w:id="698" w:author="Author">
              <w:r w:rsidRPr="009741A5">
                <w:rPr>
                  <w:sz w:val="18"/>
                  <w:szCs w:val="18"/>
                </w:rPr>
                <w:t>MDMA, MDA</w:t>
              </w:r>
            </w:ins>
          </w:p>
          <w:p w14:paraId="23E0F724" w14:textId="3BAF0F6F" w:rsidR="00E32B27" w:rsidRDefault="00E32B27" w:rsidP="0064623F">
            <w:pPr>
              <w:pStyle w:val="ListParagraph"/>
              <w:ind w:left="0"/>
              <w:rPr>
                <w:sz w:val="18"/>
                <w:szCs w:val="18"/>
              </w:rPr>
            </w:pPr>
            <w:r>
              <w:rPr>
                <w:sz w:val="18"/>
                <w:szCs w:val="18"/>
              </w:rPr>
              <w:t>0</w:t>
            </w:r>
            <w:ins w:id="699" w:author="Author">
              <w:r w:rsidR="00282493">
                <w:rPr>
                  <w:sz w:val="18"/>
                  <w:szCs w:val="18"/>
                </w:rPr>
                <w:t>5</w:t>
              </w:r>
            </w:ins>
            <w:r>
              <w:rPr>
                <w:sz w:val="18"/>
                <w:szCs w:val="18"/>
              </w:rPr>
              <w:t>:</w:t>
            </w:r>
            <w:r w:rsidR="0057322F">
              <w:rPr>
                <w:sz w:val="18"/>
                <w:szCs w:val="18"/>
              </w:rPr>
              <w:t xml:space="preserve"> </w:t>
            </w:r>
            <w:r>
              <w:rPr>
                <w:sz w:val="18"/>
                <w:szCs w:val="18"/>
              </w:rPr>
              <w:t>COD, MOR, 6-AM</w:t>
            </w:r>
          </w:p>
          <w:p w14:paraId="6C62AB7C" w14:textId="45EFE366" w:rsidR="004C73BE" w:rsidRPr="009741A5" w:rsidRDefault="004C73BE" w:rsidP="0064623F">
            <w:pPr>
              <w:pStyle w:val="ListParagraph"/>
              <w:ind w:left="0"/>
              <w:rPr>
                <w:sz w:val="18"/>
                <w:szCs w:val="18"/>
              </w:rPr>
            </w:pPr>
            <w:r w:rsidRPr="009741A5">
              <w:rPr>
                <w:sz w:val="18"/>
                <w:szCs w:val="18"/>
              </w:rPr>
              <w:t>06:</w:t>
            </w:r>
            <w:r w:rsidR="0057322F">
              <w:rPr>
                <w:sz w:val="18"/>
                <w:szCs w:val="18"/>
              </w:rPr>
              <w:t xml:space="preserve"> </w:t>
            </w:r>
            <w:r w:rsidRPr="009741A5">
              <w:rPr>
                <w:sz w:val="18"/>
                <w:szCs w:val="18"/>
              </w:rPr>
              <w:t>HYC, HYM</w:t>
            </w:r>
          </w:p>
          <w:p w14:paraId="76BF49D8" w14:textId="1EF3A43C" w:rsidR="004C73BE" w:rsidRPr="009741A5" w:rsidRDefault="004C73BE" w:rsidP="0064623F">
            <w:pPr>
              <w:pStyle w:val="ListParagraph"/>
              <w:ind w:left="0"/>
              <w:rPr>
                <w:sz w:val="18"/>
                <w:szCs w:val="18"/>
              </w:rPr>
            </w:pPr>
            <w:r w:rsidRPr="009741A5">
              <w:rPr>
                <w:sz w:val="18"/>
                <w:szCs w:val="18"/>
              </w:rPr>
              <w:t>07:</w:t>
            </w:r>
            <w:r w:rsidR="0057322F">
              <w:rPr>
                <w:sz w:val="18"/>
                <w:szCs w:val="18"/>
              </w:rPr>
              <w:t xml:space="preserve"> </w:t>
            </w:r>
            <w:r w:rsidRPr="009741A5">
              <w:rPr>
                <w:sz w:val="18"/>
                <w:szCs w:val="18"/>
              </w:rPr>
              <w:t>OXYC, OYXM</w:t>
            </w:r>
          </w:p>
          <w:p w14:paraId="0875E564" w14:textId="03F06605" w:rsidR="00E32B27" w:rsidRDefault="00E32B27" w:rsidP="0064623F">
            <w:pPr>
              <w:pStyle w:val="ListParagraph"/>
              <w:ind w:left="0"/>
              <w:rPr>
                <w:sz w:val="18"/>
                <w:szCs w:val="18"/>
              </w:rPr>
            </w:pPr>
            <w:r>
              <w:rPr>
                <w:sz w:val="18"/>
                <w:szCs w:val="18"/>
              </w:rPr>
              <w:t>0</w:t>
            </w:r>
            <w:r w:rsidR="002B5913">
              <w:rPr>
                <w:sz w:val="18"/>
                <w:szCs w:val="18"/>
              </w:rPr>
              <w:t>8</w:t>
            </w:r>
            <w:r>
              <w:rPr>
                <w:sz w:val="18"/>
                <w:szCs w:val="18"/>
              </w:rPr>
              <w:t>:</w:t>
            </w:r>
            <w:r w:rsidR="0057322F">
              <w:rPr>
                <w:sz w:val="18"/>
                <w:szCs w:val="18"/>
              </w:rPr>
              <w:t xml:space="preserve"> </w:t>
            </w:r>
            <w:r>
              <w:rPr>
                <w:sz w:val="18"/>
                <w:szCs w:val="18"/>
              </w:rPr>
              <w:t>Cocaine</w:t>
            </w:r>
          </w:p>
          <w:p w14:paraId="2DEDE17B" w14:textId="38868796" w:rsidR="00E32B27" w:rsidRDefault="00E32B27" w:rsidP="0064623F">
            <w:pPr>
              <w:pStyle w:val="ListParagraph"/>
              <w:ind w:left="0"/>
              <w:rPr>
                <w:sz w:val="18"/>
                <w:szCs w:val="18"/>
              </w:rPr>
            </w:pPr>
            <w:r>
              <w:rPr>
                <w:sz w:val="18"/>
                <w:szCs w:val="18"/>
              </w:rPr>
              <w:t>0</w:t>
            </w:r>
            <w:r w:rsidR="002B5913">
              <w:rPr>
                <w:sz w:val="18"/>
                <w:szCs w:val="18"/>
              </w:rPr>
              <w:t>9</w:t>
            </w:r>
            <w:r>
              <w:rPr>
                <w:sz w:val="18"/>
                <w:szCs w:val="18"/>
              </w:rPr>
              <w:t>:</w:t>
            </w:r>
            <w:r w:rsidR="0057322F">
              <w:rPr>
                <w:sz w:val="18"/>
                <w:szCs w:val="18"/>
              </w:rPr>
              <w:t xml:space="preserve"> </w:t>
            </w:r>
            <w:r>
              <w:rPr>
                <w:sz w:val="18"/>
                <w:szCs w:val="18"/>
              </w:rPr>
              <w:t>PCP</w:t>
            </w:r>
          </w:p>
        </w:tc>
        <w:tc>
          <w:tcPr>
            <w:tcW w:w="1890" w:type="dxa"/>
            <w:tcBorders>
              <w:top w:val="nil"/>
              <w:left w:val="nil"/>
              <w:bottom w:val="single" w:sz="8" w:space="0" w:color="auto"/>
              <w:right w:val="single" w:sz="8" w:space="0" w:color="auto"/>
            </w:tcBorders>
            <w:tcMar>
              <w:top w:w="0" w:type="dxa"/>
              <w:left w:w="29" w:type="dxa"/>
              <w:bottom w:w="0" w:type="dxa"/>
              <w:right w:w="29" w:type="dxa"/>
            </w:tcMar>
            <w:hideMark/>
          </w:tcPr>
          <w:p w14:paraId="19EFEF59" w14:textId="1C0C610F" w:rsidR="00E32B27" w:rsidRPr="008B6F70" w:rsidRDefault="00E32B27" w:rsidP="0064623F">
            <w:pPr>
              <w:pStyle w:val="ListParagraph"/>
              <w:ind w:left="0"/>
              <w:rPr>
                <w:sz w:val="18"/>
                <w:szCs w:val="18"/>
              </w:rPr>
            </w:pPr>
            <w:r w:rsidRPr="008B6F70">
              <w:rPr>
                <w:sz w:val="18"/>
                <w:szCs w:val="18"/>
              </w:rPr>
              <w:t>01:</w:t>
            </w:r>
            <w:r w:rsidR="0057322F">
              <w:rPr>
                <w:sz w:val="18"/>
                <w:szCs w:val="18"/>
              </w:rPr>
              <w:t xml:space="preserve"> </w:t>
            </w:r>
            <w:r w:rsidRPr="008B6F70">
              <w:rPr>
                <w:sz w:val="18"/>
                <w:szCs w:val="18"/>
              </w:rPr>
              <w:t>Marijuana</w:t>
            </w:r>
          </w:p>
          <w:p w14:paraId="24BDDDA2" w14:textId="21F42E94" w:rsidR="00E32B27" w:rsidRPr="008B6F70" w:rsidRDefault="00E32B27" w:rsidP="0064623F">
            <w:pPr>
              <w:pStyle w:val="ListParagraph"/>
              <w:ind w:left="0"/>
              <w:rPr>
                <w:sz w:val="18"/>
                <w:szCs w:val="18"/>
              </w:rPr>
            </w:pPr>
            <w:r w:rsidRPr="008B6F70">
              <w:rPr>
                <w:sz w:val="18"/>
                <w:szCs w:val="18"/>
              </w:rPr>
              <w:t>02:</w:t>
            </w:r>
            <w:r w:rsidR="0057322F">
              <w:rPr>
                <w:sz w:val="18"/>
                <w:szCs w:val="18"/>
              </w:rPr>
              <w:t xml:space="preserve"> </w:t>
            </w:r>
            <w:r w:rsidRPr="008B6F70">
              <w:rPr>
                <w:sz w:val="18"/>
                <w:szCs w:val="18"/>
              </w:rPr>
              <w:t>Marijuana</w:t>
            </w:r>
          </w:p>
          <w:p w14:paraId="22EC6173" w14:textId="2FABAB19" w:rsidR="00E32B27" w:rsidRDefault="00E32B27" w:rsidP="0064623F">
            <w:pPr>
              <w:pStyle w:val="ListParagraph"/>
              <w:ind w:left="0"/>
              <w:rPr>
                <w:ins w:id="700" w:author="Author"/>
                <w:sz w:val="18"/>
                <w:szCs w:val="18"/>
              </w:rPr>
            </w:pPr>
            <w:r w:rsidRPr="008B6F70">
              <w:rPr>
                <w:sz w:val="18"/>
                <w:szCs w:val="18"/>
              </w:rPr>
              <w:t>03:</w:t>
            </w:r>
            <w:r w:rsidR="0057322F">
              <w:rPr>
                <w:sz w:val="18"/>
                <w:szCs w:val="18"/>
              </w:rPr>
              <w:t xml:space="preserve"> </w:t>
            </w:r>
            <w:r w:rsidRPr="008B6F70">
              <w:rPr>
                <w:sz w:val="18"/>
                <w:szCs w:val="18"/>
              </w:rPr>
              <w:t>AMP, MAMP</w:t>
            </w:r>
          </w:p>
          <w:p w14:paraId="586F9819" w14:textId="67CFB4EC" w:rsidR="00282493" w:rsidRPr="009741A5" w:rsidRDefault="00282493" w:rsidP="00282493">
            <w:pPr>
              <w:pStyle w:val="ListParagraph"/>
              <w:ind w:left="0"/>
              <w:rPr>
                <w:ins w:id="701" w:author="Author"/>
                <w:sz w:val="18"/>
                <w:szCs w:val="18"/>
              </w:rPr>
            </w:pPr>
            <w:ins w:id="702" w:author="Author">
              <w:r w:rsidRPr="009741A5">
                <w:rPr>
                  <w:sz w:val="18"/>
                  <w:szCs w:val="18"/>
                </w:rPr>
                <w:t>04:</w:t>
              </w:r>
            </w:ins>
            <w:r w:rsidR="0057322F">
              <w:rPr>
                <w:sz w:val="18"/>
                <w:szCs w:val="18"/>
              </w:rPr>
              <w:t xml:space="preserve"> </w:t>
            </w:r>
            <w:ins w:id="703" w:author="Author">
              <w:r w:rsidRPr="009741A5">
                <w:rPr>
                  <w:sz w:val="18"/>
                  <w:szCs w:val="18"/>
                </w:rPr>
                <w:t>MDMA, MDA</w:t>
              </w:r>
            </w:ins>
          </w:p>
          <w:p w14:paraId="61634B32" w14:textId="4BF009A8" w:rsidR="00E32B27" w:rsidRDefault="00E32B27" w:rsidP="0064623F">
            <w:pPr>
              <w:pStyle w:val="ListParagraph"/>
              <w:ind w:left="0"/>
              <w:rPr>
                <w:ins w:id="704" w:author="Author"/>
                <w:sz w:val="18"/>
                <w:szCs w:val="18"/>
              </w:rPr>
            </w:pPr>
            <w:r w:rsidRPr="008B6F70">
              <w:rPr>
                <w:sz w:val="18"/>
                <w:szCs w:val="18"/>
              </w:rPr>
              <w:t>0</w:t>
            </w:r>
            <w:ins w:id="705" w:author="Author">
              <w:r w:rsidR="00282493">
                <w:rPr>
                  <w:sz w:val="18"/>
                  <w:szCs w:val="18"/>
                </w:rPr>
                <w:t>5</w:t>
              </w:r>
            </w:ins>
            <w:r w:rsidRPr="008B6F70">
              <w:rPr>
                <w:sz w:val="18"/>
                <w:szCs w:val="18"/>
              </w:rPr>
              <w:t xml:space="preserve">: </w:t>
            </w:r>
            <w:ins w:id="706" w:author="Author">
              <w:r w:rsidR="00282493">
                <w:rPr>
                  <w:sz w:val="18"/>
                  <w:szCs w:val="18"/>
                </w:rPr>
                <w:t>COD</w:t>
              </w:r>
              <w:r w:rsidR="002B5913">
                <w:rPr>
                  <w:sz w:val="18"/>
                  <w:szCs w:val="18"/>
                </w:rPr>
                <w:t>,</w:t>
              </w:r>
              <w:r w:rsidR="003E3624">
                <w:rPr>
                  <w:sz w:val="18"/>
                  <w:szCs w:val="18"/>
                </w:rPr>
                <w:t xml:space="preserve"> </w:t>
              </w:r>
            </w:ins>
            <w:r w:rsidRPr="004F31B7">
              <w:rPr>
                <w:sz w:val="18"/>
                <w:szCs w:val="18"/>
              </w:rPr>
              <w:t>MOR, 6-AM</w:t>
            </w:r>
          </w:p>
          <w:p w14:paraId="34769367" w14:textId="265CAF95" w:rsidR="00282493" w:rsidRPr="009741A5" w:rsidRDefault="00282493" w:rsidP="00282493">
            <w:pPr>
              <w:pStyle w:val="ListParagraph"/>
              <w:ind w:left="0"/>
              <w:rPr>
                <w:ins w:id="707" w:author="Author"/>
                <w:sz w:val="18"/>
                <w:szCs w:val="18"/>
              </w:rPr>
            </w:pPr>
            <w:ins w:id="708" w:author="Author">
              <w:r w:rsidRPr="009741A5">
                <w:rPr>
                  <w:sz w:val="18"/>
                  <w:szCs w:val="18"/>
                </w:rPr>
                <w:t>06:</w:t>
              </w:r>
            </w:ins>
            <w:r w:rsidR="0057322F">
              <w:rPr>
                <w:sz w:val="18"/>
                <w:szCs w:val="18"/>
              </w:rPr>
              <w:t xml:space="preserve"> </w:t>
            </w:r>
            <w:ins w:id="709" w:author="Author">
              <w:r w:rsidRPr="009741A5">
                <w:rPr>
                  <w:sz w:val="18"/>
                  <w:szCs w:val="18"/>
                </w:rPr>
                <w:t>HYC, HYM</w:t>
              </w:r>
            </w:ins>
          </w:p>
          <w:p w14:paraId="4401B6DA" w14:textId="4CC8A58B" w:rsidR="00282493" w:rsidRPr="009741A5" w:rsidRDefault="00282493" w:rsidP="00282493">
            <w:pPr>
              <w:pStyle w:val="ListParagraph"/>
              <w:ind w:left="0"/>
              <w:rPr>
                <w:ins w:id="710" w:author="Author"/>
                <w:sz w:val="18"/>
                <w:szCs w:val="18"/>
              </w:rPr>
            </w:pPr>
            <w:ins w:id="711" w:author="Author">
              <w:r w:rsidRPr="009741A5">
                <w:rPr>
                  <w:sz w:val="18"/>
                  <w:szCs w:val="18"/>
                </w:rPr>
                <w:t>07:</w:t>
              </w:r>
            </w:ins>
            <w:r w:rsidR="0057322F">
              <w:rPr>
                <w:sz w:val="18"/>
                <w:szCs w:val="18"/>
              </w:rPr>
              <w:t xml:space="preserve"> </w:t>
            </w:r>
            <w:ins w:id="712" w:author="Author">
              <w:r w:rsidRPr="009741A5">
                <w:rPr>
                  <w:sz w:val="18"/>
                  <w:szCs w:val="18"/>
                </w:rPr>
                <w:t>OXYC, OYXM</w:t>
              </w:r>
            </w:ins>
          </w:p>
          <w:p w14:paraId="3948B5E0" w14:textId="4883AB19" w:rsidR="00E32B27" w:rsidRPr="008B6F70" w:rsidRDefault="00E32B27" w:rsidP="0064623F">
            <w:pPr>
              <w:pStyle w:val="ListParagraph"/>
              <w:ind w:left="0"/>
              <w:rPr>
                <w:sz w:val="18"/>
                <w:szCs w:val="18"/>
              </w:rPr>
            </w:pPr>
            <w:r w:rsidRPr="008B6F70">
              <w:rPr>
                <w:sz w:val="18"/>
                <w:szCs w:val="18"/>
              </w:rPr>
              <w:t>0</w:t>
            </w:r>
            <w:r w:rsidR="002B5913">
              <w:rPr>
                <w:sz w:val="18"/>
                <w:szCs w:val="18"/>
              </w:rPr>
              <w:t>8</w:t>
            </w:r>
            <w:r w:rsidRPr="008B6F70">
              <w:rPr>
                <w:sz w:val="18"/>
                <w:szCs w:val="18"/>
              </w:rPr>
              <w:t>:</w:t>
            </w:r>
            <w:r w:rsidR="0057322F">
              <w:rPr>
                <w:sz w:val="18"/>
                <w:szCs w:val="18"/>
              </w:rPr>
              <w:t xml:space="preserve"> </w:t>
            </w:r>
            <w:r w:rsidRPr="008B6F70">
              <w:rPr>
                <w:sz w:val="18"/>
                <w:szCs w:val="18"/>
              </w:rPr>
              <w:t>Cocaine</w:t>
            </w:r>
          </w:p>
          <w:p w14:paraId="35761DC1" w14:textId="2228163C" w:rsidR="00E32B27" w:rsidRPr="001006DD" w:rsidRDefault="00E32B27" w:rsidP="0064623F">
            <w:pPr>
              <w:pStyle w:val="ListParagraph"/>
              <w:ind w:left="0"/>
              <w:rPr>
                <w:sz w:val="18"/>
                <w:szCs w:val="18"/>
              </w:rPr>
            </w:pPr>
            <w:r w:rsidRPr="008B6F70">
              <w:rPr>
                <w:sz w:val="18"/>
                <w:szCs w:val="18"/>
              </w:rPr>
              <w:t>0</w:t>
            </w:r>
            <w:r w:rsidR="002B5913">
              <w:rPr>
                <w:sz w:val="18"/>
                <w:szCs w:val="18"/>
              </w:rPr>
              <w:t>9</w:t>
            </w:r>
            <w:r w:rsidRPr="008B6F70">
              <w:rPr>
                <w:sz w:val="18"/>
                <w:szCs w:val="18"/>
              </w:rPr>
              <w:t>:</w:t>
            </w:r>
            <w:r w:rsidR="0057322F">
              <w:rPr>
                <w:sz w:val="18"/>
                <w:szCs w:val="18"/>
              </w:rPr>
              <w:t xml:space="preserve"> </w:t>
            </w:r>
            <w:r w:rsidRPr="008B6F70">
              <w:rPr>
                <w:sz w:val="18"/>
                <w:szCs w:val="18"/>
              </w:rPr>
              <w:t xml:space="preserve">Cocaine </w:t>
            </w:r>
            <w:r w:rsidRPr="008B6F70">
              <w:rPr>
                <w:sz w:val="18"/>
                <w:szCs w:val="18"/>
              </w:rPr>
              <w:br/>
            </w:r>
            <w:r w:rsidR="0057322F">
              <w:rPr>
                <w:sz w:val="18"/>
                <w:szCs w:val="18"/>
              </w:rPr>
              <w:t xml:space="preserve"> </w:t>
            </w:r>
            <w:r w:rsidRPr="001006DD">
              <w:rPr>
                <w:sz w:val="18"/>
                <w:szCs w:val="18"/>
              </w:rPr>
              <w:t>(replaces PCP)</w:t>
            </w:r>
          </w:p>
        </w:tc>
        <w:tc>
          <w:tcPr>
            <w:tcW w:w="1890" w:type="dxa"/>
            <w:tcBorders>
              <w:top w:val="nil"/>
              <w:left w:val="nil"/>
              <w:bottom w:val="single" w:sz="8" w:space="0" w:color="auto"/>
              <w:right w:val="single" w:sz="8" w:space="0" w:color="auto"/>
            </w:tcBorders>
            <w:tcMar>
              <w:top w:w="0" w:type="dxa"/>
              <w:left w:w="29" w:type="dxa"/>
              <w:bottom w:w="0" w:type="dxa"/>
              <w:right w:w="29" w:type="dxa"/>
            </w:tcMar>
            <w:hideMark/>
          </w:tcPr>
          <w:p w14:paraId="0F60449E" w14:textId="76E9B843" w:rsidR="00E32B27" w:rsidRPr="008B6F70" w:rsidRDefault="00E32B27" w:rsidP="0064623F">
            <w:pPr>
              <w:pStyle w:val="ListParagraph"/>
              <w:ind w:left="0"/>
              <w:rPr>
                <w:sz w:val="18"/>
                <w:szCs w:val="18"/>
              </w:rPr>
            </w:pPr>
            <w:r w:rsidRPr="008B6F70">
              <w:rPr>
                <w:sz w:val="18"/>
                <w:szCs w:val="18"/>
              </w:rPr>
              <w:t>01:</w:t>
            </w:r>
            <w:r w:rsidR="0057322F">
              <w:rPr>
                <w:sz w:val="18"/>
                <w:szCs w:val="18"/>
              </w:rPr>
              <w:t xml:space="preserve"> </w:t>
            </w:r>
            <w:r w:rsidRPr="008B6F70">
              <w:rPr>
                <w:sz w:val="18"/>
                <w:szCs w:val="18"/>
              </w:rPr>
              <w:t>Marijuana</w:t>
            </w:r>
          </w:p>
          <w:p w14:paraId="7B350A28" w14:textId="7F4ED294" w:rsidR="00E32B27" w:rsidRPr="008B6F70" w:rsidRDefault="00E32B27" w:rsidP="0064623F">
            <w:pPr>
              <w:pStyle w:val="ListParagraph"/>
              <w:ind w:left="0"/>
              <w:rPr>
                <w:sz w:val="18"/>
                <w:szCs w:val="18"/>
              </w:rPr>
            </w:pPr>
            <w:r w:rsidRPr="008B6F70">
              <w:rPr>
                <w:sz w:val="18"/>
                <w:szCs w:val="18"/>
              </w:rPr>
              <w:t>02:</w:t>
            </w:r>
            <w:r w:rsidR="0057322F">
              <w:rPr>
                <w:sz w:val="18"/>
                <w:szCs w:val="18"/>
              </w:rPr>
              <w:t xml:space="preserve"> </w:t>
            </w:r>
            <w:r w:rsidRPr="008B6F70">
              <w:rPr>
                <w:sz w:val="18"/>
                <w:szCs w:val="18"/>
              </w:rPr>
              <w:t>Marijuana</w:t>
            </w:r>
          </w:p>
          <w:p w14:paraId="5D0824EE" w14:textId="0DF17BDE" w:rsidR="00282493" w:rsidRDefault="00E32B27" w:rsidP="00282493">
            <w:pPr>
              <w:pStyle w:val="ListParagraph"/>
              <w:ind w:left="0"/>
              <w:rPr>
                <w:ins w:id="713" w:author="Author"/>
                <w:sz w:val="18"/>
                <w:szCs w:val="18"/>
              </w:rPr>
            </w:pPr>
            <w:r w:rsidRPr="008B6F70">
              <w:rPr>
                <w:sz w:val="18"/>
                <w:szCs w:val="18"/>
              </w:rPr>
              <w:t>03:</w:t>
            </w:r>
            <w:r w:rsidR="0057322F">
              <w:rPr>
                <w:sz w:val="18"/>
                <w:szCs w:val="18"/>
              </w:rPr>
              <w:t xml:space="preserve"> </w:t>
            </w:r>
            <w:r w:rsidRPr="004F31B7">
              <w:rPr>
                <w:sz w:val="18"/>
                <w:szCs w:val="18"/>
              </w:rPr>
              <w:t>AMP</w:t>
            </w:r>
            <w:ins w:id="714" w:author="Author">
              <w:r w:rsidR="00282493" w:rsidRPr="004F31B7">
                <w:rPr>
                  <w:sz w:val="18"/>
                  <w:szCs w:val="18"/>
                </w:rPr>
                <w:t>, MAMP</w:t>
              </w:r>
              <w:del w:id="715" w:author="Author">
                <w:r w:rsidR="00282493" w:rsidRPr="004C73BE" w:rsidDel="004C73BE">
                  <w:rPr>
                    <w:sz w:val="18"/>
                    <w:szCs w:val="18"/>
                  </w:rPr>
                  <w:delText xml:space="preserve"> </w:delText>
                </w:r>
              </w:del>
            </w:ins>
          </w:p>
          <w:p w14:paraId="1C7DA99C" w14:textId="0429B01F" w:rsidR="00282493" w:rsidRPr="009741A5" w:rsidRDefault="00282493" w:rsidP="00282493">
            <w:pPr>
              <w:pStyle w:val="ListParagraph"/>
              <w:ind w:left="0"/>
              <w:rPr>
                <w:ins w:id="716" w:author="Author"/>
                <w:sz w:val="18"/>
                <w:szCs w:val="18"/>
              </w:rPr>
            </w:pPr>
            <w:ins w:id="717" w:author="Author">
              <w:r w:rsidRPr="009741A5">
                <w:rPr>
                  <w:sz w:val="18"/>
                  <w:szCs w:val="18"/>
                </w:rPr>
                <w:t>04:</w:t>
              </w:r>
            </w:ins>
            <w:r w:rsidR="0057322F">
              <w:rPr>
                <w:sz w:val="18"/>
                <w:szCs w:val="18"/>
              </w:rPr>
              <w:t xml:space="preserve"> </w:t>
            </w:r>
            <w:ins w:id="718" w:author="Author">
              <w:r w:rsidRPr="009741A5">
                <w:rPr>
                  <w:sz w:val="18"/>
                  <w:szCs w:val="18"/>
                </w:rPr>
                <w:t>MDMA, MDA</w:t>
              </w:r>
            </w:ins>
          </w:p>
          <w:p w14:paraId="1CB62A76" w14:textId="4E5638C7" w:rsidR="00E32B27" w:rsidRDefault="004C73BE" w:rsidP="0064623F">
            <w:pPr>
              <w:pStyle w:val="ListParagraph"/>
              <w:ind w:left="0"/>
              <w:rPr>
                <w:ins w:id="719" w:author="Author"/>
                <w:sz w:val="18"/>
                <w:szCs w:val="18"/>
              </w:rPr>
            </w:pPr>
            <w:ins w:id="720" w:author="Author">
              <w:r w:rsidRPr="008B6F70">
                <w:rPr>
                  <w:sz w:val="18"/>
                  <w:szCs w:val="18"/>
                </w:rPr>
                <w:t>0</w:t>
              </w:r>
              <w:r>
                <w:rPr>
                  <w:sz w:val="18"/>
                  <w:szCs w:val="18"/>
                </w:rPr>
                <w:t>5</w:t>
              </w:r>
            </w:ins>
            <w:r w:rsidR="00E32B27" w:rsidRPr="008B6F70">
              <w:rPr>
                <w:sz w:val="18"/>
                <w:szCs w:val="18"/>
              </w:rPr>
              <w:t>:</w:t>
            </w:r>
            <w:r w:rsidR="0057322F">
              <w:rPr>
                <w:sz w:val="18"/>
                <w:szCs w:val="18"/>
              </w:rPr>
              <w:t xml:space="preserve"> </w:t>
            </w:r>
            <w:r w:rsidR="00E32B27" w:rsidRPr="008B6F70">
              <w:rPr>
                <w:sz w:val="18"/>
                <w:szCs w:val="18"/>
              </w:rPr>
              <w:t>COD, MOR, 6-AM</w:t>
            </w:r>
          </w:p>
          <w:p w14:paraId="04949EB3" w14:textId="5CCD07E1" w:rsidR="00282493" w:rsidRPr="009741A5" w:rsidRDefault="00282493" w:rsidP="00282493">
            <w:pPr>
              <w:pStyle w:val="ListParagraph"/>
              <w:ind w:left="0"/>
              <w:rPr>
                <w:ins w:id="721" w:author="Author"/>
                <w:sz w:val="18"/>
                <w:szCs w:val="18"/>
              </w:rPr>
            </w:pPr>
            <w:ins w:id="722" w:author="Author">
              <w:r w:rsidRPr="009741A5">
                <w:rPr>
                  <w:sz w:val="18"/>
                  <w:szCs w:val="18"/>
                </w:rPr>
                <w:t>06:</w:t>
              </w:r>
            </w:ins>
            <w:r w:rsidR="0057322F">
              <w:rPr>
                <w:sz w:val="18"/>
                <w:szCs w:val="18"/>
              </w:rPr>
              <w:t xml:space="preserve"> </w:t>
            </w:r>
            <w:ins w:id="723" w:author="Author">
              <w:r w:rsidRPr="009741A5">
                <w:rPr>
                  <w:sz w:val="18"/>
                  <w:szCs w:val="18"/>
                </w:rPr>
                <w:t>HYC, HYM</w:t>
              </w:r>
            </w:ins>
          </w:p>
          <w:p w14:paraId="5498F558" w14:textId="40B4178F" w:rsidR="00282493" w:rsidRPr="009741A5" w:rsidRDefault="00282493" w:rsidP="00282493">
            <w:pPr>
              <w:pStyle w:val="ListParagraph"/>
              <w:ind w:left="0"/>
              <w:rPr>
                <w:ins w:id="724" w:author="Author"/>
                <w:sz w:val="18"/>
                <w:szCs w:val="18"/>
              </w:rPr>
            </w:pPr>
            <w:ins w:id="725" w:author="Author">
              <w:r w:rsidRPr="009741A5">
                <w:rPr>
                  <w:sz w:val="18"/>
                  <w:szCs w:val="18"/>
                </w:rPr>
                <w:t>07:</w:t>
              </w:r>
            </w:ins>
            <w:r w:rsidR="0057322F">
              <w:rPr>
                <w:sz w:val="18"/>
                <w:szCs w:val="18"/>
              </w:rPr>
              <w:t xml:space="preserve"> </w:t>
            </w:r>
            <w:ins w:id="726" w:author="Author">
              <w:r w:rsidRPr="009741A5">
                <w:rPr>
                  <w:sz w:val="18"/>
                  <w:szCs w:val="18"/>
                </w:rPr>
                <w:t>OXYC, OYXM</w:t>
              </w:r>
            </w:ins>
          </w:p>
          <w:p w14:paraId="1387B6DA" w14:textId="57F8941A" w:rsidR="00E32B27" w:rsidRPr="008B6F70" w:rsidRDefault="00E32B27" w:rsidP="0064623F">
            <w:pPr>
              <w:pStyle w:val="ListParagraph"/>
              <w:ind w:left="0"/>
              <w:rPr>
                <w:sz w:val="18"/>
                <w:szCs w:val="18"/>
              </w:rPr>
            </w:pPr>
            <w:r w:rsidRPr="008B6F70">
              <w:rPr>
                <w:sz w:val="18"/>
                <w:szCs w:val="18"/>
              </w:rPr>
              <w:t>0</w:t>
            </w:r>
            <w:r w:rsidR="00504474">
              <w:rPr>
                <w:sz w:val="18"/>
                <w:szCs w:val="18"/>
              </w:rPr>
              <w:t>8</w:t>
            </w:r>
            <w:r w:rsidRPr="008B6F70">
              <w:rPr>
                <w:sz w:val="18"/>
                <w:szCs w:val="18"/>
              </w:rPr>
              <w:t>:</w:t>
            </w:r>
            <w:r w:rsidR="0057322F">
              <w:rPr>
                <w:sz w:val="18"/>
                <w:szCs w:val="18"/>
              </w:rPr>
              <w:t xml:space="preserve"> </w:t>
            </w:r>
            <w:r w:rsidRPr="008B6F70">
              <w:rPr>
                <w:sz w:val="18"/>
                <w:szCs w:val="18"/>
              </w:rPr>
              <w:t>Cocaine</w:t>
            </w:r>
          </w:p>
          <w:p w14:paraId="587E95B2" w14:textId="76568A66" w:rsidR="00E32B27" w:rsidRPr="001006DD" w:rsidRDefault="00E32B27" w:rsidP="0064623F">
            <w:pPr>
              <w:pStyle w:val="ListParagraph"/>
              <w:ind w:left="0"/>
              <w:rPr>
                <w:sz w:val="18"/>
                <w:szCs w:val="18"/>
              </w:rPr>
            </w:pPr>
            <w:r w:rsidRPr="001006DD">
              <w:rPr>
                <w:sz w:val="18"/>
                <w:szCs w:val="18"/>
              </w:rPr>
              <w:t>0</w:t>
            </w:r>
            <w:r w:rsidR="00504474">
              <w:rPr>
                <w:sz w:val="18"/>
                <w:szCs w:val="18"/>
              </w:rPr>
              <w:t>9</w:t>
            </w:r>
            <w:r w:rsidRPr="001006DD">
              <w:rPr>
                <w:sz w:val="18"/>
                <w:szCs w:val="18"/>
              </w:rPr>
              <w:t>:</w:t>
            </w:r>
            <w:r w:rsidR="0057322F">
              <w:rPr>
                <w:sz w:val="18"/>
                <w:szCs w:val="18"/>
              </w:rPr>
              <w:t xml:space="preserve"> </w:t>
            </w:r>
            <w:r w:rsidRPr="001006DD">
              <w:rPr>
                <w:sz w:val="18"/>
                <w:szCs w:val="18"/>
              </w:rPr>
              <w:t>PCP</w:t>
            </w:r>
          </w:p>
        </w:tc>
        <w:tc>
          <w:tcPr>
            <w:tcW w:w="1890" w:type="dxa"/>
            <w:tcBorders>
              <w:top w:val="nil"/>
              <w:left w:val="nil"/>
              <w:bottom w:val="single" w:sz="8" w:space="0" w:color="auto"/>
              <w:right w:val="single" w:sz="8" w:space="0" w:color="auto"/>
            </w:tcBorders>
            <w:tcMar>
              <w:top w:w="0" w:type="dxa"/>
              <w:left w:w="29" w:type="dxa"/>
              <w:bottom w:w="0" w:type="dxa"/>
              <w:right w:w="29" w:type="dxa"/>
            </w:tcMar>
            <w:hideMark/>
          </w:tcPr>
          <w:p w14:paraId="0B41B8F7" w14:textId="71086CE7" w:rsidR="00E32B27" w:rsidRPr="001006DD" w:rsidRDefault="00E32B27" w:rsidP="0064623F">
            <w:pPr>
              <w:pStyle w:val="ListParagraph"/>
              <w:ind w:left="0"/>
              <w:rPr>
                <w:sz w:val="18"/>
                <w:szCs w:val="18"/>
              </w:rPr>
            </w:pPr>
            <w:r w:rsidRPr="001006DD">
              <w:rPr>
                <w:sz w:val="18"/>
                <w:szCs w:val="18"/>
              </w:rPr>
              <w:t>01:</w:t>
            </w:r>
            <w:r w:rsidR="0057322F">
              <w:rPr>
                <w:sz w:val="18"/>
                <w:szCs w:val="18"/>
              </w:rPr>
              <w:t xml:space="preserve"> </w:t>
            </w:r>
            <w:r w:rsidRPr="001006DD">
              <w:rPr>
                <w:sz w:val="18"/>
                <w:szCs w:val="18"/>
              </w:rPr>
              <w:t>Marijuana</w:t>
            </w:r>
          </w:p>
          <w:p w14:paraId="73619366" w14:textId="6B46D1E0" w:rsidR="00E32B27" w:rsidRPr="003B10B8" w:rsidRDefault="00E32B27" w:rsidP="0064623F">
            <w:pPr>
              <w:pStyle w:val="ListParagraph"/>
              <w:ind w:left="0"/>
              <w:rPr>
                <w:sz w:val="18"/>
                <w:szCs w:val="18"/>
              </w:rPr>
            </w:pPr>
            <w:r w:rsidRPr="003B10B8">
              <w:rPr>
                <w:sz w:val="18"/>
                <w:szCs w:val="18"/>
              </w:rPr>
              <w:t>02:</w:t>
            </w:r>
            <w:r w:rsidR="0057322F">
              <w:rPr>
                <w:sz w:val="18"/>
                <w:szCs w:val="18"/>
              </w:rPr>
              <w:t xml:space="preserve"> </w:t>
            </w:r>
            <w:r w:rsidRPr="003B10B8">
              <w:rPr>
                <w:sz w:val="18"/>
                <w:szCs w:val="18"/>
              </w:rPr>
              <w:t>Marijuana</w:t>
            </w:r>
          </w:p>
          <w:p w14:paraId="0160AEB0" w14:textId="16EE773D" w:rsidR="00E32B27" w:rsidRDefault="00E32B27" w:rsidP="0064623F">
            <w:pPr>
              <w:pStyle w:val="ListParagraph"/>
              <w:ind w:left="0"/>
              <w:rPr>
                <w:ins w:id="727" w:author="Author"/>
                <w:sz w:val="18"/>
                <w:szCs w:val="18"/>
              </w:rPr>
            </w:pPr>
            <w:r w:rsidRPr="0002723C">
              <w:rPr>
                <w:sz w:val="18"/>
                <w:szCs w:val="18"/>
              </w:rPr>
              <w:t>03:</w:t>
            </w:r>
            <w:r w:rsidR="0057322F">
              <w:rPr>
                <w:sz w:val="18"/>
                <w:szCs w:val="18"/>
              </w:rPr>
              <w:t xml:space="preserve"> </w:t>
            </w:r>
            <w:r w:rsidRPr="0002723C">
              <w:rPr>
                <w:sz w:val="18"/>
                <w:szCs w:val="18"/>
              </w:rPr>
              <w:t>AMP, MAMP</w:t>
            </w:r>
            <w:del w:id="728" w:author="Author">
              <w:r w:rsidRPr="0002723C" w:rsidDel="004C73BE">
                <w:rPr>
                  <w:sz w:val="18"/>
                  <w:szCs w:val="18"/>
                </w:rPr>
                <w:delText xml:space="preserve"> </w:delText>
              </w:r>
            </w:del>
          </w:p>
          <w:p w14:paraId="3ACFE9B8" w14:textId="5561122F" w:rsidR="00282493" w:rsidRPr="009741A5" w:rsidRDefault="00282493" w:rsidP="00282493">
            <w:pPr>
              <w:pStyle w:val="ListParagraph"/>
              <w:ind w:left="0"/>
              <w:rPr>
                <w:ins w:id="729" w:author="Author"/>
                <w:sz w:val="18"/>
                <w:szCs w:val="18"/>
              </w:rPr>
            </w:pPr>
            <w:ins w:id="730" w:author="Author">
              <w:r w:rsidRPr="009741A5">
                <w:rPr>
                  <w:sz w:val="18"/>
                  <w:szCs w:val="18"/>
                </w:rPr>
                <w:t>04:</w:t>
              </w:r>
            </w:ins>
            <w:r w:rsidR="0057322F">
              <w:rPr>
                <w:sz w:val="18"/>
                <w:szCs w:val="18"/>
              </w:rPr>
              <w:t xml:space="preserve"> </w:t>
            </w:r>
            <w:ins w:id="731" w:author="Author">
              <w:r w:rsidRPr="009741A5">
                <w:rPr>
                  <w:sz w:val="18"/>
                  <w:szCs w:val="18"/>
                </w:rPr>
                <w:t>MDMA, MDA</w:t>
              </w:r>
            </w:ins>
          </w:p>
          <w:p w14:paraId="751A4883" w14:textId="080389AB" w:rsidR="00E32B27" w:rsidRDefault="00282493" w:rsidP="0064623F">
            <w:pPr>
              <w:pStyle w:val="ListParagraph"/>
              <w:ind w:left="0"/>
              <w:rPr>
                <w:ins w:id="732" w:author="Author"/>
                <w:sz w:val="18"/>
                <w:szCs w:val="18"/>
              </w:rPr>
            </w:pPr>
            <w:ins w:id="733" w:author="Author">
              <w:r w:rsidRPr="0002723C">
                <w:rPr>
                  <w:sz w:val="18"/>
                  <w:szCs w:val="18"/>
                </w:rPr>
                <w:t>0</w:t>
              </w:r>
              <w:r>
                <w:rPr>
                  <w:sz w:val="18"/>
                  <w:szCs w:val="18"/>
                </w:rPr>
                <w:t>5</w:t>
              </w:r>
              <w:r w:rsidRPr="0002723C">
                <w:rPr>
                  <w:sz w:val="18"/>
                  <w:szCs w:val="18"/>
                </w:rPr>
                <w:t>:</w:t>
              </w:r>
            </w:ins>
            <w:r w:rsidR="0057322F">
              <w:rPr>
                <w:sz w:val="18"/>
                <w:szCs w:val="18"/>
              </w:rPr>
              <w:t xml:space="preserve"> </w:t>
            </w:r>
            <w:ins w:id="734" w:author="Author">
              <w:r>
                <w:rPr>
                  <w:sz w:val="18"/>
                  <w:szCs w:val="18"/>
                </w:rPr>
                <w:t>COD</w:t>
              </w:r>
              <w:r w:rsidR="003E3624">
                <w:rPr>
                  <w:sz w:val="18"/>
                  <w:szCs w:val="18"/>
                </w:rPr>
                <w:t>,</w:t>
              </w:r>
              <w:r w:rsidR="00F678EB">
                <w:rPr>
                  <w:sz w:val="18"/>
                  <w:szCs w:val="18"/>
                </w:rPr>
                <w:t xml:space="preserve"> </w:t>
              </w:r>
            </w:ins>
            <w:r w:rsidR="00E32B27" w:rsidRPr="004F31B7">
              <w:rPr>
                <w:sz w:val="18"/>
                <w:szCs w:val="18"/>
              </w:rPr>
              <w:t>MOR, 6-AM</w:t>
            </w:r>
          </w:p>
          <w:p w14:paraId="4B5BE9BE" w14:textId="0AC50A84" w:rsidR="00282493" w:rsidRPr="009741A5" w:rsidRDefault="00282493" w:rsidP="00282493">
            <w:pPr>
              <w:pStyle w:val="ListParagraph"/>
              <w:ind w:left="0"/>
              <w:rPr>
                <w:ins w:id="735" w:author="Author"/>
                <w:sz w:val="18"/>
                <w:szCs w:val="18"/>
              </w:rPr>
            </w:pPr>
            <w:ins w:id="736" w:author="Author">
              <w:r w:rsidRPr="009741A5">
                <w:rPr>
                  <w:sz w:val="18"/>
                  <w:szCs w:val="18"/>
                </w:rPr>
                <w:t>06:</w:t>
              </w:r>
            </w:ins>
            <w:r w:rsidR="0057322F">
              <w:rPr>
                <w:sz w:val="18"/>
                <w:szCs w:val="18"/>
              </w:rPr>
              <w:t xml:space="preserve"> </w:t>
            </w:r>
            <w:ins w:id="737" w:author="Author">
              <w:r w:rsidRPr="009741A5">
                <w:rPr>
                  <w:sz w:val="18"/>
                  <w:szCs w:val="18"/>
                </w:rPr>
                <w:t>HYC, HYM</w:t>
              </w:r>
            </w:ins>
          </w:p>
          <w:p w14:paraId="20230BA5" w14:textId="44310F91" w:rsidR="00282493" w:rsidRPr="009741A5" w:rsidRDefault="00282493" w:rsidP="00282493">
            <w:pPr>
              <w:pStyle w:val="ListParagraph"/>
              <w:ind w:left="0"/>
              <w:rPr>
                <w:ins w:id="738" w:author="Author"/>
                <w:sz w:val="18"/>
                <w:szCs w:val="18"/>
              </w:rPr>
            </w:pPr>
            <w:ins w:id="739" w:author="Author">
              <w:r w:rsidRPr="009741A5">
                <w:rPr>
                  <w:sz w:val="18"/>
                  <w:szCs w:val="18"/>
                </w:rPr>
                <w:t>07:</w:t>
              </w:r>
            </w:ins>
            <w:r w:rsidR="0057322F">
              <w:rPr>
                <w:sz w:val="18"/>
                <w:szCs w:val="18"/>
              </w:rPr>
              <w:t xml:space="preserve"> </w:t>
            </w:r>
            <w:ins w:id="740" w:author="Author">
              <w:r w:rsidRPr="009741A5">
                <w:rPr>
                  <w:sz w:val="18"/>
                  <w:szCs w:val="18"/>
                </w:rPr>
                <w:t>OXYC, OYXM</w:t>
              </w:r>
            </w:ins>
          </w:p>
          <w:p w14:paraId="0C5CBABC" w14:textId="292F0E8F" w:rsidR="00E32B27" w:rsidRPr="007060DE" w:rsidRDefault="00E32B27" w:rsidP="0064623F">
            <w:pPr>
              <w:pStyle w:val="ListParagraph"/>
              <w:ind w:left="0"/>
              <w:rPr>
                <w:sz w:val="18"/>
                <w:szCs w:val="18"/>
              </w:rPr>
            </w:pPr>
            <w:r w:rsidRPr="009741A5">
              <w:rPr>
                <w:sz w:val="18"/>
                <w:szCs w:val="18"/>
              </w:rPr>
              <w:t>0</w:t>
            </w:r>
            <w:r w:rsidR="00282493" w:rsidRPr="009741A5">
              <w:rPr>
                <w:sz w:val="18"/>
                <w:szCs w:val="18"/>
              </w:rPr>
              <w:t>8</w:t>
            </w:r>
            <w:r w:rsidRPr="007060DE">
              <w:rPr>
                <w:sz w:val="18"/>
                <w:szCs w:val="18"/>
              </w:rPr>
              <w:t>:</w:t>
            </w:r>
            <w:r w:rsidR="0057322F">
              <w:rPr>
                <w:sz w:val="18"/>
                <w:szCs w:val="18"/>
              </w:rPr>
              <w:t xml:space="preserve"> </w:t>
            </w:r>
            <w:r w:rsidRPr="007060DE">
              <w:rPr>
                <w:sz w:val="18"/>
                <w:szCs w:val="18"/>
              </w:rPr>
              <w:t>Cocaine</w:t>
            </w:r>
          </w:p>
          <w:p w14:paraId="5C7487F3" w14:textId="0D4E5879" w:rsidR="00E32B27" w:rsidRPr="007060DE" w:rsidRDefault="00E32B27" w:rsidP="0064623F">
            <w:pPr>
              <w:pStyle w:val="ListParagraph"/>
              <w:ind w:left="0"/>
              <w:rPr>
                <w:sz w:val="18"/>
                <w:szCs w:val="18"/>
              </w:rPr>
            </w:pPr>
            <w:r w:rsidRPr="007060DE">
              <w:rPr>
                <w:sz w:val="18"/>
                <w:szCs w:val="18"/>
              </w:rPr>
              <w:t>0</w:t>
            </w:r>
            <w:ins w:id="741" w:author="Author">
              <w:r w:rsidR="00282493">
                <w:rPr>
                  <w:sz w:val="18"/>
                  <w:szCs w:val="18"/>
                </w:rPr>
                <w:t>9</w:t>
              </w:r>
            </w:ins>
            <w:r w:rsidRPr="007060DE">
              <w:rPr>
                <w:sz w:val="18"/>
                <w:szCs w:val="18"/>
              </w:rPr>
              <w:t>:</w:t>
            </w:r>
            <w:r w:rsidR="0057322F">
              <w:rPr>
                <w:sz w:val="18"/>
                <w:szCs w:val="18"/>
              </w:rPr>
              <w:t xml:space="preserve"> </w:t>
            </w:r>
            <w:r w:rsidRPr="007060DE">
              <w:rPr>
                <w:sz w:val="18"/>
                <w:szCs w:val="18"/>
              </w:rPr>
              <w:t>Cocaine</w:t>
            </w:r>
          </w:p>
          <w:p w14:paraId="7D906451" w14:textId="4B623B50" w:rsidR="00E32B27" w:rsidRPr="008B6F70" w:rsidRDefault="00721E5D" w:rsidP="0064623F">
            <w:pPr>
              <w:pStyle w:val="ListParagraph"/>
              <w:ind w:left="0"/>
              <w:rPr>
                <w:sz w:val="18"/>
                <w:szCs w:val="18"/>
              </w:rPr>
            </w:pPr>
            <w:r>
              <w:rPr>
                <w:sz w:val="18"/>
                <w:szCs w:val="18"/>
              </w:rPr>
              <w:t xml:space="preserve"> </w:t>
            </w:r>
            <w:r w:rsidR="00E32B27" w:rsidRPr="008B6F70">
              <w:rPr>
                <w:sz w:val="18"/>
                <w:szCs w:val="18"/>
              </w:rPr>
              <w:t>(replaces PCP)</w:t>
            </w:r>
          </w:p>
        </w:tc>
      </w:tr>
      <w:tr w:rsidR="00E32B27" w14:paraId="35C29F3B" w14:textId="77777777" w:rsidTr="004F31B7">
        <w:trPr>
          <w:trHeight w:val="610"/>
        </w:trPr>
        <w:tc>
          <w:tcPr>
            <w:tcW w:w="1915" w:type="dxa"/>
            <w:tcBorders>
              <w:top w:val="nil"/>
              <w:left w:val="single" w:sz="8" w:space="0" w:color="auto"/>
              <w:bottom w:val="single" w:sz="8" w:space="0" w:color="auto"/>
              <w:right w:val="single" w:sz="8" w:space="0" w:color="auto"/>
            </w:tcBorders>
            <w:tcMar>
              <w:top w:w="0" w:type="dxa"/>
              <w:left w:w="29" w:type="dxa"/>
              <w:bottom w:w="0" w:type="dxa"/>
              <w:right w:w="29" w:type="dxa"/>
            </w:tcMar>
            <w:vAlign w:val="center"/>
            <w:hideMark/>
          </w:tcPr>
          <w:p w14:paraId="7BC4E08F" w14:textId="77777777" w:rsidR="00E32B27" w:rsidRPr="002C50DE" w:rsidRDefault="00E32B27" w:rsidP="0064623F">
            <w:pPr>
              <w:pStyle w:val="ListParagraph"/>
              <w:ind w:left="0"/>
              <w:rPr>
                <w:bCs/>
                <w:sz w:val="18"/>
                <w:szCs w:val="18"/>
              </w:rPr>
            </w:pPr>
            <w:r w:rsidRPr="002C50DE">
              <w:rPr>
                <w:bCs/>
                <w:sz w:val="18"/>
                <w:szCs w:val="18"/>
              </w:rPr>
              <w:t>False Negative BPTS</w:t>
            </w:r>
          </w:p>
          <w:p w14:paraId="4AE7C070" w14:textId="605AFC05" w:rsidR="00E32B27" w:rsidRDefault="00E32B27" w:rsidP="0064623F">
            <w:pPr>
              <w:pStyle w:val="ListParagraph"/>
              <w:ind w:left="0"/>
              <w:rPr>
                <w:sz w:val="18"/>
                <w:szCs w:val="18"/>
              </w:rPr>
            </w:pPr>
            <w:r>
              <w:rPr>
                <w:sz w:val="18"/>
                <w:szCs w:val="18"/>
              </w:rPr>
              <w:t>(</w:t>
            </w:r>
            <w:r w:rsidR="00846D38">
              <w:rPr>
                <w:sz w:val="18"/>
                <w:szCs w:val="18"/>
              </w:rPr>
              <w:t xml:space="preserve">min. </w:t>
            </w:r>
            <w:r>
              <w:rPr>
                <w:sz w:val="18"/>
                <w:szCs w:val="18"/>
              </w:rPr>
              <w:t>1 per quarter)</w:t>
            </w:r>
          </w:p>
        </w:tc>
        <w:tc>
          <w:tcPr>
            <w:tcW w:w="1890" w:type="dxa"/>
            <w:tcBorders>
              <w:top w:val="nil"/>
              <w:left w:val="nil"/>
              <w:bottom w:val="single" w:sz="8" w:space="0" w:color="auto"/>
              <w:right w:val="single" w:sz="8" w:space="0" w:color="auto"/>
            </w:tcBorders>
            <w:tcMar>
              <w:top w:w="0" w:type="dxa"/>
              <w:left w:w="29" w:type="dxa"/>
              <w:bottom w:w="0" w:type="dxa"/>
              <w:right w:w="29" w:type="dxa"/>
            </w:tcMar>
            <w:vAlign w:val="center"/>
            <w:hideMark/>
          </w:tcPr>
          <w:p w14:paraId="37CE7782" w14:textId="11A4C93D" w:rsidR="00E32B27" w:rsidRDefault="002B5913" w:rsidP="0064623F">
            <w:pPr>
              <w:pStyle w:val="ListParagraph"/>
              <w:ind w:left="0"/>
              <w:rPr>
                <w:sz w:val="18"/>
                <w:szCs w:val="18"/>
              </w:rPr>
            </w:pPr>
            <w:r>
              <w:rPr>
                <w:sz w:val="18"/>
                <w:szCs w:val="18"/>
              </w:rPr>
              <w:t>10</w:t>
            </w:r>
            <w:r w:rsidR="00E32B27">
              <w:rPr>
                <w:sz w:val="18"/>
                <w:szCs w:val="18"/>
              </w:rPr>
              <w:t>:</w:t>
            </w:r>
            <w:r w:rsidR="0057322F">
              <w:rPr>
                <w:sz w:val="18"/>
                <w:szCs w:val="18"/>
              </w:rPr>
              <w:t xml:space="preserve"> </w:t>
            </w:r>
            <w:r w:rsidR="00C7628F">
              <w:rPr>
                <w:sz w:val="18"/>
                <w:szCs w:val="18"/>
              </w:rPr>
              <w:t>Substance(s)</w:t>
            </w:r>
          </w:p>
        </w:tc>
        <w:tc>
          <w:tcPr>
            <w:tcW w:w="1890" w:type="dxa"/>
            <w:tcBorders>
              <w:top w:val="nil"/>
              <w:left w:val="nil"/>
              <w:bottom w:val="single" w:sz="8" w:space="0" w:color="auto"/>
              <w:right w:val="single" w:sz="8" w:space="0" w:color="auto"/>
            </w:tcBorders>
            <w:tcMar>
              <w:top w:w="0" w:type="dxa"/>
              <w:left w:w="29" w:type="dxa"/>
              <w:bottom w:w="0" w:type="dxa"/>
              <w:right w:w="29" w:type="dxa"/>
            </w:tcMar>
            <w:vAlign w:val="center"/>
            <w:hideMark/>
          </w:tcPr>
          <w:p w14:paraId="06CB8282" w14:textId="4476C9EA" w:rsidR="00E32B27" w:rsidRDefault="002B5913" w:rsidP="0064623F">
            <w:pPr>
              <w:pStyle w:val="ListParagraph"/>
              <w:ind w:left="0"/>
              <w:rPr>
                <w:sz w:val="18"/>
                <w:szCs w:val="18"/>
              </w:rPr>
            </w:pPr>
            <w:r>
              <w:rPr>
                <w:sz w:val="18"/>
                <w:szCs w:val="18"/>
              </w:rPr>
              <w:t>10</w:t>
            </w:r>
            <w:r w:rsidR="00E32B27">
              <w:rPr>
                <w:sz w:val="18"/>
                <w:szCs w:val="18"/>
              </w:rPr>
              <w:t xml:space="preserve">: </w:t>
            </w:r>
            <w:r w:rsidR="00C7628F">
              <w:rPr>
                <w:sz w:val="18"/>
                <w:szCs w:val="18"/>
              </w:rPr>
              <w:t>Substance(s)</w:t>
            </w:r>
          </w:p>
        </w:tc>
        <w:tc>
          <w:tcPr>
            <w:tcW w:w="1890" w:type="dxa"/>
            <w:tcBorders>
              <w:top w:val="nil"/>
              <w:left w:val="nil"/>
              <w:bottom w:val="single" w:sz="8" w:space="0" w:color="auto"/>
              <w:right w:val="single" w:sz="8" w:space="0" w:color="auto"/>
            </w:tcBorders>
            <w:tcMar>
              <w:top w:w="0" w:type="dxa"/>
              <w:left w:w="29" w:type="dxa"/>
              <w:bottom w:w="0" w:type="dxa"/>
              <w:right w:w="29" w:type="dxa"/>
            </w:tcMar>
            <w:vAlign w:val="center"/>
            <w:hideMark/>
          </w:tcPr>
          <w:p w14:paraId="485A6541" w14:textId="79C8F43C" w:rsidR="00E32B27" w:rsidRDefault="002B5913" w:rsidP="0064623F">
            <w:pPr>
              <w:pStyle w:val="ListParagraph"/>
              <w:ind w:left="0"/>
              <w:rPr>
                <w:sz w:val="18"/>
                <w:szCs w:val="18"/>
              </w:rPr>
            </w:pPr>
            <w:r>
              <w:rPr>
                <w:sz w:val="18"/>
                <w:szCs w:val="18"/>
              </w:rPr>
              <w:t>10</w:t>
            </w:r>
            <w:r w:rsidR="00E32B27">
              <w:rPr>
                <w:sz w:val="18"/>
                <w:szCs w:val="18"/>
              </w:rPr>
              <w:t>:</w:t>
            </w:r>
            <w:r w:rsidR="0057322F">
              <w:rPr>
                <w:sz w:val="18"/>
                <w:szCs w:val="18"/>
              </w:rPr>
              <w:t xml:space="preserve"> </w:t>
            </w:r>
            <w:r w:rsidR="00C7628F">
              <w:rPr>
                <w:sz w:val="18"/>
                <w:szCs w:val="18"/>
              </w:rPr>
              <w:t>Substance</w:t>
            </w:r>
            <w:r>
              <w:rPr>
                <w:sz w:val="18"/>
                <w:szCs w:val="18"/>
              </w:rPr>
              <w:t>(s)</w:t>
            </w:r>
          </w:p>
        </w:tc>
        <w:tc>
          <w:tcPr>
            <w:tcW w:w="1890" w:type="dxa"/>
            <w:tcBorders>
              <w:top w:val="nil"/>
              <w:left w:val="nil"/>
              <w:bottom w:val="single" w:sz="8" w:space="0" w:color="auto"/>
              <w:right w:val="single" w:sz="8" w:space="0" w:color="auto"/>
            </w:tcBorders>
            <w:tcMar>
              <w:top w:w="0" w:type="dxa"/>
              <w:left w:w="29" w:type="dxa"/>
              <w:bottom w:w="0" w:type="dxa"/>
              <w:right w:w="29" w:type="dxa"/>
            </w:tcMar>
            <w:vAlign w:val="center"/>
            <w:hideMark/>
          </w:tcPr>
          <w:p w14:paraId="4EEB5903" w14:textId="4E13DC32" w:rsidR="00E32B27" w:rsidRDefault="002B5913" w:rsidP="0064623F">
            <w:pPr>
              <w:pStyle w:val="ListParagraph"/>
              <w:ind w:left="0"/>
              <w:rPr>
                <w:sz w:val="18"/>
                <w:szCs w:val="18"/>
              </w:rPr>
            </w:pPr>
            <w:r>
              <w:rPr>
                <w:sz w:val="18"/>
                <w:szCs w:val="18"/>
              </w:rPr>
              <w:t>10</w:t>
            </w:r>
            <w:r w:rsidR="00E32B27">
              <w:rPr>
                <w:sz w:val="18"/>
                <w:szCs w:val="18"/>
              </w:rPr>
              <w:t xml:space="preserve"> = </w:t>
            </w:r>
            <w:r>
              <w:rPr>
                <w:sz w:val="18"/>
                <w:szCs w:val="18"/>
              </w:rPr>
              <w:t>Substance(s)</w:t>
            </w:r>
          </w:p>
        </w:tc>
      </w:tr>
      <w:tr w:rsidR="00E32B27" w14:paraId="2AB7B19F" w14:textId="77777777" w:rsidTr="004F31B7">
        <w:trPr>
          <w:trHeight w:val="1123"/>
        </w:trPr>
        <w:tc>
          <w:tcPr>
            <w:tcW w:w="1915" w:type="dxa"/>
            <w:tcBorders>
              <w:top w:val="nil"/>
              <w:left w:val="single" w:sz="8" w:space="0" w:color="auto"/>
              <w:bottom w:val="single" w:sz="8" w:space="0" w:color="auto"/>
              <w:right w:val="single" w:sz="8" w:space="0" w:color="auto"/>
            </w:tcBorders>
            <w:tcMar>
              <w:top w:w="0" w:type="dxa"/>
              <w:left w:w="29" w:type="dxa"/>
              <w:bottom w:w="0" w:type="dxa"/>
              <w:right w:w="29" w:type="dxa"/>
            </w:tcMar>
            <w:hideMark/>
          </w:tcPr>
          <w:p w14:paraId="06637DCB" w14:textId="77777777" w:rsidR="00E32B27" w:rsidRPr="002C50DE" w:rsidRDefault="00E32B27" w:rsidP="0064623F">
            <w:pPr>
              <w:pStyle w:val="ListParagraph"/>
              <w:ind w:left="0"/>
              <w:rPr>
                <w:bCs/>
                <w:sz w:val="18"/>
                <w:szCs w:val="18"/>
              </w:rPr>
            </w:pPr>
            <w:r w:rsidRPr="002C50DE">
              <w:rPr>
                <w:bCs/>
                <w:sz w:val="18"/>
                <w:szCs w:val="18"/>
              </w:rPr>
              <w:t>Validity Test BPTSs</w:t>
            </w:r>
          </w:p>
          <w:p w14:paraId="31DD82AE" w14:textId="0C252B5F" w:rsidR="00E32B27" w:rsidRPr="008B6F70" w:rsidRDefault="00E32B27" w:rsidP="0064623F">
            <w:pPr>
              <w:pStyle w:val="ListParagraph"/>
              <w:ind w:left="0"/>
              <w:rPr>
                <w:sz w:val="18"/>
                <w:szCs w:val="18"/>
              </w:rPr>
            </w:pPr>
            <w:r w:rsidRPr="008B6F70">
              <w:rPr>
                <w:sz w:val="18"/>
                <w:szCs w:val="18"/>
              </w:rPr>
              <w:t>(</w:t>
            </w:r>
            <w:r w:rsidR="00846D38">
              <w:rPr>
                <w:sz w:val="18"/>
                <w:szCs w:val="18"/>
              </w:rPr>
              <w:t xml:space="preserve">min. </w:t>
            </w:r>
            <w:r w:rsidRPr="008B6F70">
              <w:rPr>
                <w:sz w:val="18"/>
                <w:szCs w:val="18"/>
              </w:rPr>
              <w:t>3 per quarter)</w:t>
            </w:r>
          </w:p>
          <w:p w14:paraId="19EB0DF4" w14:textId="79AE20EC" w:rsidR="00E32B27" w:rsidRDefault="00C761FC" w:rsidP="0064623F">
            <w:pPr>
              <w:rPr>
                <w:sz w:val="18"/>
                <w:szCs w:val="18"/>
              </w:rPr>
            </w:pPr>
            <w:ins w:id="742" w:author="Author">
              <w:r>
                <w:rPr>
                  <w:sz w:val="18"/>
                  <w:szCs w:val="18"/>
                </w:rPr>
                <w:t xml:space="preserve">- </w:t>
              </w:r>
            </w:ins>
            <w:r w:rsidR="00E32B27">
              <w:rPr>
                <w:sz w:val="18"/>
                <w:szCs w:val="18"/>
              </w:rPr>
              <w:t>1 Adulterated</w:t>
            </w:r>
          </w:p>
          <w:p w14:paraId="6982FAB7" w14:textId="72EB48A7" w:rsidR="00E32B27" w:rsidRDefault="00C761FC" w:rsidP="0064623F">
            <w:pPr>
              <w:rPr>
                <w:sz w:val="18"/>
                <w:szCs w:val="18"/>
              </w:rPr>
            </w:pPr>
            <w:ins w:id="743" w:author="Author">
              <w:r>
                <w:rPr>
                  <w:sz w:val="18"/>
                  <w:szCs w:val="18"/>
                </w:rPr>
                <w:t xml:space="preserve">- </w:t>
              </w:r>
            </w:ins>
            <w:r w:rsidR="00E32B27">
              <w:rPr>
                <w:sz w:val="18"/>
                <w:szCs w:val="18"/>
              </w:rPr>
              <w:t>1 Substituted</w:t>
            </w:r>
          </w:p>
          <w:p w14:paraId="60D93DB5" w14:textId="7960FD80" w:rsidR="00E32B27" w:rsidRDefault="00C761FC" w:rsidP="0064623F">
            <w:pPr>
              <w:pStyle w:val="ListParagraph"/>
              <w:ind w:left="0"/>
              <w:rPr>
                <w:sz w:val="18"/>
                <w:szCs w:val="18"/>
              </w:rPr>
            </w:pPr>
            <w:ins w:id="744" w:author="Author">
              <w:r>
                <w:rPr>
                  <w:sz w:val="18"/>
                  <w:szCs w:val="18"/>
                </w:rPr>
                <w:t xml:space="preserve">- </w:t>
              </w:r>
            </w:ins>
            <w:r w:rsidR="00E32B27">
              <w:rPr>
                <w:sz w:val="18"/>
                <w:szCs w:val="18"/>
              </w:rPr>
              <w:t>1 Dilute</w:t>
            </w:r>
          </w:p>
        </w:tc>
        <w:tc>
          <w:tcPr>
            <w:tcW w:w="1890" w:type="dxa"/>
            <w:tcBorders>
              <w:top w:val="nil"/>
              <w:left w:val="nil"/>
              <w:bottom w:val="single" w:sz="8" w:space="0" w:color="auto"/>
              <w:right w:val="single" w:sz="8" w:space="0" w:color="auto"/>
            </w:tcBorders>
            <w:tcMar>
              <w:top w:w="0" w:type="dxa"/>
              <w:left w:w="29" w:type="dxa"/>
              <w:bottom w:w="0" w:type="dxa"/>
              <w:right w:w="29" w:type="dxa"/>
            </w:tcMar>
          </w:tcPr>
          <w:p w14:paraId="092132EE" w14:textId="77777777" w:rsidR="00E32B27" w:rsidRDefault="00E32B27" w:rsidP="0064623F">
            <w:pPr>
              <w:pStyle w:val="ListParagraph"/>
              <w:ind w:left="0"/>
              <w:rPr>
                <w:sz w:val="18"/>
                <w:szCs w:val="18"/>
              </w:rPr>
            </w:pPr>
          </w:p>
          <w:p w14:paraId="59AB96B2" w14:textId="16ECA5FE" w:rsidR="00E32B27" w:rsidRDefault="004B2A32" w:rsidP="0064623F">
            <w:pPr>
              <w:pStyle w:val="ListParagraph"/>
              <w:ind w:left="0"/>
              <w:rPr>
                <w:sz w:val="18"/>
                <w:szCs w:val="18"/>
              </w:rPr>
            </w:pPr>
            <w:r>
              <w:rPr>
                <w:sz w:val="18"/>
                <w:szCs w:val="18"/>
              </w:rPr>
              <w:t>11</w:t>
            </w:r>
            <w:r w:rsidR="00E32B27">
              <w:rPr>
                <w:sz w:val="18"/>
                <w:szCs w:val="18"/>
              </w:rPr>
              <w:t>:</w:t>
            </w:r>
            <w:r w:rsidR="0057322F">
              <w:rPr>
                <w:sz w:val="18"/>
                <w:szCs w:val="18"/>
              </w:rPr>
              <w:t xml:space="preserve"> </w:t>
            </w:r>
            <w:r w:rsidR="00E32B27">
              <w:rPr>
                <w:sz w:val="18"/>
                <w:szCs w:val="18"/>
              </w:rPr>
              <w:t>Adulterated</w:t>
            </w:r>
          </w:p>
          <w:p w14:paraId="26C11A62" w14:textId="0FA8C04B" w:rsidR="00E32B27" w:rsidRDefault="004B2A32" w:rsidP="0064623F">
            <w:pPr>
              <w:pStyle w:val="ListParagraph"/>
              <w:ind w:left="0"/>
              <w:rPr>
                <w:sz w:val="18"/>
                <w:szCs w:val="18"/>
              </w:rPr>
            </w:pPr>
            <w:r>
              <w:rPr>
                <w:sz w:val="18"/>
                <w:szCs w:val="18"/>
              </w:rPr>
              <w:t>12</w:t>
            </w:r>
            <w:r w:rsidR="00E32B27">
              <w:rPr>
                <w:sz w:val="18"/>
                <w:szCs w:val="18"/>
              </w:rPr>
              <w:t>:</w:t>
            </w:r>
            <w:r w:rsidR="0057322F">
              <w:rPr>
                <w:sz w:val="18"/>
                <w:szCs w:val="18"/>
              </w:rPr>
              <w:t xml:space="preserve"> </w:t>
            </w:r>
            <w:r w:rsidR="00E32B27">
              <w:rPr>
                <w:sz w:val="18"/>
                <w:szCs w:val="18"/>
              </w:rPr>
              <w:t>Substituted</w:t>
            </w:r>
          </w:p>
          <w:p w14:paraId="3732CF4A" w14:textId="57E5A781" w:rsidR="00E32B27" w:rsidRDefault="00E32B27" w:rsidP="0064623F">
            <w:pPr>
              <w:pStyle w:val="ListParagraph"/>
              <w:ind w:left="0"/>
              <w:rPr>
                <w:ins w:id="745" w:author="Author"/>
                <w:sz w:val="18"/>
                <w:szCs w:val="18"/>
              </w:rPr>
            </w:pPr>
            <w:r>
              <w:rPr>
                <w:sz w:val="18"/>
                <w:szCs w:val="18"/>
              </w:rPr>
              <w:t>1</w:t>
            </w:r>
            <w:r w:rsidR="004B2A32">
              <w:rPr>
                <w:sz w:val="18"/>
                <w:szCs w:val="18"/>
              </w:rPr>
              <w:t>3</w:t>
            </w:r>
            <w:r>
              <w:rPr>
                <w:sz w:val="18"/>
                <w:szCs w:val="18"/>
              </w:rPr>
              <w:t>:</w:t>
            </w:r>
            <w:r w:rsidR="0057322F">
              <w:rPr>
                <w:sz w:val="18"/>
                <w:szCs w:val="18"/>
              </w:rPr>
              <w:t xml:space="preserve"> </w:t>
            </w:r>
            <w:r>
              <w:rPr>
                <w:sz w:val="18"/>
                <w:szCs w:val="18"/>
              </w:rPr>
              <w:t>Dilute</w:t>
            </w:r>
          </w:p>
          <w:p w14:paraId="591DF4C5" w14:textId="01550F26" w:rsidR="007359DF" w:rsidRDefault="007359DF" w:rsidP="0064623F">
            <w:pPr>
              <w:pStyle w:val="ListParagraph"/>
              <w:ind w:left="0"/>
              <w:rPr>
                <w:sz w:val="18"/>
                <w:szCs w:val="18"/>
              </w:rPr>
            </w:pPr>
          </w:p>
        </w:tc>
        <w:tc>
          <w:tcPr>
            <w:tcW w:w="1890" w:type="dxa"/>
            <w:tcBorders>
              <w:top w:val="nil"/>
              <w:left w:val="nil"/>
              <w:bottom w:val="single" w:sz="8" w:space="0" w:color="auto"/>
              <w:right w:val="single" w:sz="8" w:space="0" w:color="auto"/>
            </w:tcBorders>
            <w:tcMar>
              <w:top w:w="0" w:type="dxa"/>
              <w:left w:w="29" w:type="dxa"/>
              <w:bottom w:w="0" w:type="dxa"/>
              <w:right w:w="29" w:type="dxa"/>
            </w:tcMar>
          </w:tcPr>
          <w:p w14:paraId="6D441B3B" w14:textId="77777777" w:rsidR="00E32B27" w:rsidRDefault="00E32B27" w:rsidP="0064623F">
            <w:pPr>
              <w:pStyle w:val="ListParagraph"/>
              <w:ind w:left="0"/>
              <w:rPr>
                <w:sz w:val="18"/>
                <w:szCs w:val="18"/>
              </w:rPr>
            </w:pPr>
          </w:p>
          <w:p w14:paraId="68D59553" w14:textId="73AB09DD" w:rsidR="00E32B27" w:rsidRDefault="004B2A32" w:rsidP="0064623F">
            <w:pPr>
              <w:pStyle w:val="ListParagraph"/>
              <w:ind w:left="0"/>
              <w:rPr>
                <w:sz w:val="18"/>
                <w:szCs w:val="18"/>
              </w:rPr>
            </w:pPr>
            <w:r>
              <w:rPr>
                <w:sz w:val="18"/>
                <w:szCs w:val="18"/>
              </w:rPr>
              <w:t>11</w:t>
            </w:r>
            <w:r w:rsidR="00E32B27">
              <w:rPr>
                <w:sz w:val="18"/>
                <w:szCs w:val="18"/>
              </w:rPr>
              <w:t>:</w:t>
            </w:r>
            <w:r w:rsidR="0057322F">
              <w:rPr>
                <w:sz w:val="18"/>
                <w:szCs w:val="18"/>
              </w:rPr>
              <w:t xml:space="preserve"> </w:t>
            </w:r>
            <w:r w:rsidR="00E32B27">
              <w:rPr>
                <w:sz w:val="18"/>
                <w:szCs w:val="18"/>
              </w:rPr>
              <w:t>Adulterated</w:t>
            </w:r>
          </w:p>
          <w:p w14:paraId="64CE8AC2" w14:textId="03A65A6D" w:rsidR="00E32B27" w:rsidRDefault="004B2A32" w:rsidP="0064623F">
            <w:pPr>
              <w:pStyle w:val="ListParagraph"/>
              <w:ind w:left="0"/>
              <w:rPr>
                <w:sz w:val="18"/>
                <w:szCs w:val="18"/>
              </w:rPr>
            </w:pPr>
            <w:r>
              <w:rPr>
                <w:sz w:val="18"/>
                <w:szCs w:val="18"/>
              </w:rPr>
              <w:t>12</w:t>
            </w:r>
            <w:r w:rsidR="00E32B27">
              <w:rPr>
                <w:sz w:val="18"/>
                <w:szCs w:val="18"/>
              </w:rPr>
              <w:t>:</w:t>
            </w:r>
            <w:r w:rsidR="0057322F">
              <w:rPr>
                <w:sz w:val="18"/>
                <w:szCs w:val="18"/>
              </w:rPr>
              <w:t xml:space="preserve"> </w:t>
            </w:r>
            <w:r w:rsidR="00E32B27">
              <w:rPr>
                <w:sz w:val="18"/>
                <w:szCs w:val="18"/>
              </w:rPr>
              <w:t>Substituted</w:t>
            </w:r>
          </w:p>
          <w:p w14:paraId="62AE2D1C" w14:textId="1FE7B3E2" w:rsidR="00E32B27" w:rsidRDefault="00E32B27" w:rsidP="0064623F">
            <w:pPr>
              <w:pStyle w:val="ListParagraph"/>
              <w:ind w:left="0"/>
              <w:rPr>
                <w:sz w:val="18"/>
                <w:szCs w:val="18"/>
              </w:rPr>
            </w:pPr>
            <w:r>
              <w:rPr>
                <w:sz w:val="18"/>
                <w:szCs w:val="18"/>
              </w:rPr>
              <w:t>1</w:t>
            </w:r>
            <w:r w:rsidR="004B2A32">
              <w:rPr>
                <w:sz w:val="18"/>
                <w:szCs w:val="18"/>
              </w:rPr>
              <w:t>3</w:t>
            </w:r>
            <w:r>
              <w:rPr>
                <w:sz w:val="18"/>
                <w:szCs w:val="18"/>
              </w:rPr>
              <w:t>:</w:t>
            </w:r>
            <w:r w:rsidR="0057322F">
              <w:rPr>
                <w:sz w:val="18"/>
                <w:szCs w:val="18"/>
              </w:rPr>
              <w:t xml:space="preserve"> </w:t>
            </w:r>
            <w:r>
              <w:rPr>
                <w:sz w:val="18"/>
                <w:szCs w:val="18"/>
              </w:rPr>
              <w:t>Dilute</w:t>
            </w:r>
          </w:p>
        </w:tc>
        <w:tc>
          <w:tcPr>
            <w:tcW w:w="1890" w:type="dxa"/>
            <w:tcBorders>
              <w:top w:val="nil"/>
              <w:left w:val="nil"/>
              <w:bottom w:val="single" w:sz="8" w:space="0" w:color="auto"/>
              <w:right w:val="single" w:sz="8" w:space="0" w:color="auto"/>
            </w:tcBorders>
            <w:tcMar>
              <w:top w:w="0" w:type="dxa"/>
              <w:left w:w="29" w:type="dxa"/>
              <w:bottom w:w="0" w:type="dxa"/>
              <w:right w:w="29" w:type="dxa"/>
            </w:tcMar>
          </w:tcPr>
          <w:p w14:paraId="4F0575F2" w14:textId="77777777" w:rsidR="00E32B27" w:rsidRDefault="00E32B27" w:rsidP="0064623F">
            <w:pPr>
              <w:pStyle w:val="ListParagraph"/>
              <w:ind w:left="0"/>
              <w:rPr>
                <w:sz w:val="18"/>
                <w:szCs w:val="18"/>
              </w:rPr>
            </w:pPr>
          </w:p>
          <w:p w14:paraId="1F8A9889" w14:textId="2057EACA" w:rsidR="00E32B27" w:rsidRDefault="004B2A32" w:rsidP="0064623F">
            <w:pPr>
              <w:pStyle w:val="ListParagraph"/>
              <w:ind w:left="0"/>
              <w:rPr>
                <w:sz w:val="18"/>
                <w:szCs w:val="18"/>
              </w:rPr>
            </w:pPr>
            <w:r>
              <w:rPr>
                <w:sz w:val="18"/>
                <w:szCs w:val="18"/>
              </w:rPr>
              <w:t>11</w:t>
            </w:r>
            <w:r w:rsidR="00E32B27">
              <w:rPr>
                <w:sz w:val="18"/>
                <w:szCs w:val="18"/>
              </w:rPr>
              <w:t>:</w:t>
            </w:r>
            <w:r w:rsidR="0057322F">
              <w:rPr>
                <w:sz w:val="18"/>
                <w:szCs w:val="18"/>
              </w:rPr>
              <w:t xml:space="preserve"> </w:t>
            </w:r>
            <w:r w:rsidR="00E32B27">
              <w:rPr>
                <w:sz w:val="18"/>
                <w:szCs w:val="18"/>
              </w:rPr>
              <w:t>Adulterated</w:t>
            </w:r>
          </w:p>
          <w:p w14:paraId="230A8E85" w14:textId="67D70293" w:rsidR="00E32B27" w:rsidRDefault="004B2A32" w:rsidP="0064623F">
            <w:pPr>
              <w:pStyle w:val="ListParagraph"/>
              <w:ind w:left="0"/>
              <w:rPr>
                <w:sz w:val="18"/>
                <w:szCs w:val="18"/>
              </w:rPr>
            </w:pPr>
            <w:r>
              <w:rPr>
                <w:sz w:val="18"/>
                <w:szCs w:val="18"/>
              </w:rPr>
              <w:t>12</w:t>
            </w:r>
            <w:r w:rsidR="00E32B27">
              <w:rPr>
                <w:sz w:val="18"/>
                <w:szCs w:val="18"/>
              </w:rPr>
              <w:t>:</w:t>
            </w:r>
            <w:r w:rsidR="0057322F">
              <w:rPr>
                <w:sz w:val="18"/>
                <w:szCs w:val="18"/>
              </w:rPr>
              <w:t xml:space="preserve"> </w:t>
            </w:r>
            <w:r w:rsidR="00E32B27">
              <w:rPr>
                <w:sz w:val="18"/>
                <w:szCs w:val="18"/>
              </w:rPr>
              <w:t>Substituted</w:t>
            </w:r>
          </w:p>
          <w:p w14:paraId="670A5A7B" w14:textId="3E8AAE46" w:rsidR="00E32B27" w:rsidRDefault="00E32B27" w:rsidP="0064623F">
            <w:pPr>
              <w:pStyle w:val="ListParagraph"/>
              <w:ind w:left="0"/>
              <w:rPr>
                <w:sz w:val="18"/>
                <w:szCs w:val="18"/>
              </w:rPr>
            </w:pPr>
            <w:r>
              <w:rPr>
                <w:sz w:val="18"/>
                <w:szCs w:val="18"/>
              </w:rPr>
              <w:t>1</w:t>
            </w:r>
            <w:r w:rsidR="004B2A32">
              <w:rPr>
                <w:sz w:val="18"/>
                <w:szCs w:val="18"/>
              </w:rPr>
              <w:t>3</w:t>
            </w:r>
            <w:r>
              <w:rPr>
                <w:sz w:val="18"/>
                <w:szCs w:val="18"/>
              </w:rPr>
              <w:t>:</w:t>
            </w:r>
            <w:r w:rsidR="0057322F">
              <w:rPr>
                <w:sz w:val="18"/>
                <w:szCs w:val="18"/>
              </w:rPr>
              <w:t xml:space="preserve"> </w:t>
            </w:r>
            <w:r>
              <w:rPr>
                <w:sz w:val="18"/>
                <w:szCs w:val="18"/>
              </w:rPr>
              <w:t>Dilute</w:t>
            </w:r>
          </w:p>
        </w:tc>
        <w:tc>
          <w:tcPr>
            <w:tcW w:w="1890" w:type="dxa"/>
            <w:tcBorders>
              <w:top w:val="nil"/>
              <w:left w:val="nil"/>
              <w:bottom w:val="single" w:sz="8" w:space="0" w:color="auto"/>
              <w:right w:val="single" w:sz="8" w:space="0" w:color="auto"/>
            </w:tcBorders>
            <w:tcMar>
              <w:top w:w="0" w:type="dxa"/>
              <w:left w:w="29" w:type="dxa"/>
              <w:bottom w:w="0" w:type="dxa"/>
              <w:right w:w="29" w:type="dxa"/>
            </w:tcMar>
          </w:tcPr>
          <w:p w14:paraId="133E1C8B" w14:textId="77777777" w:rsidR="00E32B27" w:rsidRDefault="00E32B27" w:rsidP="0064623F">
            <w:pPr>
              <w:pStyle w:val="ListParagraph"/>
              <w:ind w:left="0"/>
              <w:rPr>
                <w:sz w:val="18"/>
                <w:szCs w:val="18"/>
              </w:rPr>
            </w:pPr>
          </w:p>
          <w:p w14:paraId="50D9BDA3" w14:textId="694C8A58" w:rsidR="00E32B27" w:rsidRDefault="004B2A32" w:rsidP="0064623F">
            <w:pPr>
              <w:pStyle w:val="ListParagraph"/>
              <w:ind w:left="0"/>
              <w:rPr>
                <w:sz w:val="18"/>
                <w:szCs w:val="18"/>
              </w:rPr>
            </w:pPr>
            <w:r>
              <w:rPr>
                <w:sz w:val="18"/>
                <w:szCs w:val="18"/>
              </w:rPr>
              <w:t>11</w:t>
            </w:r>
            <w:r w:rsidR="00E32B27">
              <w:rPr>
                <w:sz w:val="18"/>
                <w:szCs w:val="18"/>
              </w:rPr>
              <w:t>:</w:t>
            </w:r>
            <w:r w:rsidR="0057322F">
              <w:rPr>
                <w:sz w:val="18"/>
                <w:szCs w:val="18"/>
              </w:rPr>
              <w:t xml:space="preserve"> </w:t>
            </w:r>
            <w:r w:rsidR="00E32B27">
              <w:rPr>
                <w:sz w:val="18"/>
                <w:szCs w:val="18"/>
              </w:rPr>
              <w:t>Adulterated</w:t>
            </w:r>
          </w:p>
          <w:p w14:paraId="4C4CF872" w14:textId="386446C8" w:rsidR="00E32B27" w:rsidRDefault="00846D38" w:rsidP="0064623F">
            <w:pPr>
              <w:pStyle w:val="ListParagraph"/>
              <w:ind w:left="0"/>
              <w:rPr>
                <w:sz w:val="18"/>
                <w:szCs w:val="18"/>
              </w:rPr>
            </w:pPr>
            <w:r>
              <w:rPr>
                <w:sz w:val="18"/>
                <w:szCs w:val="18"/>
              </w:rPr>
              <w:t>12</w:t>
            </w:r>
            <w:r w:rsidR="00E32B27">
              <w:rPr>
                <w:sz w:val="18"/>
                <w:szCs w:val="18"/>
              </w:rPr>
              <w:t>:</w:t>
            </w:r>
            <w:r w:rsidR="0057322F">
              <w:rPr>
                <w:sz w:val="18"/>
                <w:szCs w:val="18"/>
              </w:rPr>
              <w:t xml:space="preserve"> </w:t>
            </w:r>
            <w:r w:rsidR="00E32B27">
              <w:rPr>
                <w:sz w:val="18"/>
                <w:szCs w:val="18"/>
              </w:rPr>
              <w:t>Substituted</w:t>
            </w:r>
          </w:p>
          <w:p w14:paraId="3FE40C46" w14:textId="79FC474F" w:rsidR="00E32B27" w:rsidRDefault="00E32B27" w:rsidP="0064623F">
            <w:pPr>
              <w:pStyle w:val="ListParagraph"/>
              <w:ind w:left="0"/>
              <w:rPr>
                <w:sz w:val="18"/>
                <w:szCs w:val="18"/>
              </w:rPr>
            </w:pPr>
            <w:r>
              <w:rPr>
                <w:sz w:val="18"/>
                <w:szCs w:val="18"/>
              </w:rPr>
              <w:t>1</w:t>
            </w:r>
            <w:r w:rsidR="00846D38">
              <w:rPr>
                <w:sz w:val="18"/>
                <w:szCs w:val="18"/>
              </w:rPr>
              <w:t>3</w:t>
            </w:r>
            <w:r>
              <w:rPr>
                <w:sz w:val="18"/>
                <w:szCs w:val="18"/>
              </w:rPr>
              <w:t>:</w:t>
            </w:r>
            <w:r w:rsidR="0057322F">
              <w:rPr>
                <w:sz w:val="18"/>
                <w:szCs w:val="18"/>
              </w:rPr>
              <w:t xml:space="preserve"> </w:t>
            </w:r>
            <w:r>
              <w:rPr>
                <w:sz w:val="18"/>
                <w:szCs w:val="18"/>
              </w:rPr>
              <w:t>Dilute</w:t>
            </w:r>
          </w:p>
        </w:tc>
      </w:tr>
      <w:tr w:rsidR="00846D38" w:rsidRPr="002C50DE" w14:paraId="623C3027" w14:textId="77777777" w:rsidTr="004F31B7">
        <w:trPr>
          <w:trHeight w:val="295"/>
        </w:trPr>
        <w:tc>
          <w:tcPr>
            <w:tcW w:w="1915" w:type="dxa"/>
            <w:tcBorders>
              <w:top w:val="nil"/>
              <w:left w:val="single" w:sz="8" w:space="0" w:color="auto"/>
              <w:bottom w:val="single" w:sz="8" w:space="0" w:color="auto"/>
              <w:right w:val="single" w:sz="8" w:space="0" w:color="auto"/>
            </w:tcBorders>
            <w:tcMar>
              <w:top w:w="0" w:type="dxa"/>
              <w:left w:w="29" w:type="dxa"/>
              <w:bottom w:w="0" w:type="dxa"/>
              <w:right w:w="29" w:type="dxa"/>
            </w:tcMar>
          </w:tcPr>
          <w:p w14:paraId="56B200C9" w14:textId="16E9BAAA" w:rsidR="00846D38" w:rsidRPr="002C50DE" w:rsidRDefault="00846D38" w:rsidP="0064623F">
            <w:pPr>
              <w:pStyle w:val="ListParagraph"/>
              <w:ind w:left="0"/>
              <w:rPr>
                <w:bCs/>
                <w:sz w:val="18"/>
                <w:szCs w:val="18"/>
              </w:rPr>
            </w:pPr>
            <w:r w:rsidRPr="002C50DE">
              <w:rPr>
                <w:bCs/>
                <w:sz w:val="18"/>
                <w:szCs w:val="18"/>
              </w:rPr>
              <w:t>Negative BPTSs</w:t>
            </w:r>
          </w:p>
        </w:tc>
        <w:tc>
          <w:tcPr>
            <w:tcW w:w="1890" w:type="dxa"/>
            <w:tcBorders>
              <w:top w:val="nil"/>
              <w:left w:val="nil"/>
              <w:bottom w:val="single" w:sz="8" w:space="0" w:color="auto"/>
              <w:right w:val="single" w:sz="8" w:space="0" w:color="auto"/>
            </w:tcBorders>
            <w:tcMar>
              <w:top w:w="0" w:type="dxa"/>
              <w:left w:w="29" w:type="dxa"/>
              <w:bottom w:w="0" w:type="dxa"/>
              <w:right w:w="29" w:type="dxa"/>
            </w:tcMar>
          </w:tcPr>
          <w:p w14:paraId="05D50D8B" w14:textId="3AE7EE22" w:rsidR="00846D38" w:rsidRPr="002C50DE" w:rsidRDefault="00846D38" w:rsidP="0064623F">
            <w:pPr>
              <w:pStyle w:val="ListParagraph"/>
              <w:ind w:left="0"/>
              <w:rPr>
                <w:sz w:val="18"/>
                <w:szCs w:val="18"/>
              </w:rPr>
            </w:pPr>
            <w:r w:rsidRPr="002C50DE">
              <w:rPr>
                <w:sz w:val="18"/>
                <w:szCs w:val="18"/>
              </w:rPr>
              <w:t>14: Negative</w:t>
            </w:r>
          </w:p>
        </w:tc>
        <w:tc>
          <w:tcPr>
            <w:tcW w:w="1890" w:type="dxa"/>
            <w:tcBorders>
              <w:top w:val="nil"/>
              <w:left w:val="nil"/>
              <w:bottom w:val="single" w:sz="8" w:space="0" w:color="auto"/>
              <w:right w:val="single" w:sz="8" w:space="0" w:color="auto"/>
            </w:tcBorders>
            <w:tcMar>
              <w:top w:w="0" w:type="dxa"/>
              <w:left w:w="29" w:type="dxa"/>
              <w:bottom w:w="0" w:type="dxa"/>
              <w:right w:w="29" w:type="dxa"/>
            </w:tcMar>
          </w:tcPr>
          <w:p w14:paraId="59753DE6" w14:textId="4D5A74EF" w:rsidR="00846D38" w:rsidRPr="002C50DE" w:rsidRDefault="00846D38" w:rsidP="00695C80">
            <w:pPr>
              <w:rPr>
                <w:sz w:val="18"/>
                <w:szCs w:val="18"/>
              </w:rPr>
            </w:pPr>
            <w:r w:rsidRPr="002C50DE">
              <w:rPr>
                <w:sz w:val="18"/>
                <w:szCs w:val="18"/>
              </w:rPr>
              <w:t>14: Negative</w:t>
            </w:r>
          </w:p>
        </w:tc>
        <w:tc>
          <w:tcPr>
            <w:tcW w:w="1890" w:type="dxa"/>
            <w:tcBorders>
              <w:top w:val="nil"/>
              <w:left w:val="nil"/>
              <w:bottom w:val="single" w:sz="8" w:space="0" w:color="auto"/>
              <w:right w:val="single" w:sz="8" w:space="0" w:color="auto"/>
            </w:tcBorders>
            <w:tcMar>
              <w:top w:w="0" w:type="dxa"/>
              <w:left w:w="29" w:type="dxa"/>
              <w:bottom w:w="0" w:type="dxa"/>
              <w:right w:w="29" w:type="dxa"/>
            </w:tcMar>
          </w:tcPr>
          <w:p w14:paraId="01D4876F" w14:textId="2D4EA227" w:rsidR="00846D38" w:rsidRPr="002C50DE" w:rsidRDefault="00846D38" w:rsidP="0064623F">
            <w:pPr>
              <w:pStyle w:val="ListParagraph"/>
              <w:ind w:left="0"/>
              <w:rPr>
                <w:sz w:val="18"/>
                <w:szCs w:val="18"/>
              </w:rPr>
            </w:pPr>
            <w:r w:rsidRPr="002C50DE">
              <w:rPr>
                <w:sz w:val="18"/>
                <w:szCs w:val="18"/>
              </w:rPr>
              <w:t>14:</w:t>
            </w:r>
            <w:r w:rsidR="0057322F" w:rsidRPr="002C50DE">
              <w:rPr>
                <w:sz w:val="18"/>
                <w:szCs w:val="18"/>
              </w:rPr>
              <w:t xml:space="preserve"> </w:t>
            </w:r>
            <w:r w:rsidRPr="002C50DE">
              <w:rPr>
                <w:sz w:val="18"/>
                <w:szCs w:val="18"/>
              </w:rPr>
              <w:t>Negative</w:t>
            </w:r>
          </w:p>
        </w:tc>
        <w:tc>
          <w:tcPr>
            <w:tcW w:w="1890" w:type="dxa"/>
            <w:tcBorders>
              <w:top w:val="nil"/>
              <w:left w:val="nil"/>
              <w:bottom w:val="single" w:sz="8" w:space="0" w:color="auto"/>
              <w:right w:val="single" w:sz="8" w:space="0" w:color="auto"/>
            </w:tcBorders>
            <w:tcMar>
              <w:top w:w="0" w:type="dxa"/>
              <w:left w:w="29" w:type="dxa"/>
              <w:bottom w:w="0" w:type="dxa"/>
              <w:right w:w="29" w:type="dxa"/>
            </w:tcMar>
          </w:tcPr>
          <w:p w14:paraId="515C6FDC" w14:textId="3CAF6B7D" w:rsidR="00846D38" w:rsidRPr="002C50DE" w:rsidRDefault="00846D38" w:rsidP="0064623F">
            <w:pPr>
              <w:pStyle w:val="ListParagraph"/>
              <w:ind w:left="0"/>
              <w:rPr>
                <w:sz w:val="18"/>
                <w:szCs w:val="18"/>
              </w:rPr>
            </w:pPr>
            <w:r w:rsidRPr="002C50DE">
              <w:rPr>
                <w:sz w:val="18"/>
                <w:szCs w:val="18"/>
              </w:rPr>
              <w:t>14:</w:t>
            </w:r>
            <w:r w:rsidR="0057322F" w:rsidRPr="002C50DE">
              <w:rPr>
                <w:sz w:val="18"/>
                <w:szCs w:val="18"/>
              </w:rPr>
              <w:t xml:space="preserve"> </w:t>
            </w:r>
            <w:r w:rsidRPr="002C50DE">
              <w:rPr>
                <w:sz w:val="18"/>
                <w:szCs w:val="18"/>
              </w:rPr>
              <w:t>Negative</w:t>
            </w:r>
          </w:p>
        </w:tc>
      </w:tr>
      <w:tr w:rsidR="00E32B27" w14:paraId="5ABBEAE9" w14:textId="77777777" w:rsidTr="0054389D">
        <w:trPr>
          <w:trHeight w:val="952"/>
        </w:trPr>
        <w:tc>
          <w:tcPr>
            <w:tcW w:w="9475" w:type="dxa"/>
            <w:gridSpan w:val="5"/>
            <w:tcBorders>
              <w:top w:val="nil"/>
            </w:tcBorders>
            <w:tcMar>
              <w:top w:w="0" w:type="dxa"/>
              <w:left w:w="29" w:type="dxa"/>
              <w:bottom w:w="0" w:type="dxa"/>
              <w:right w:w="29" w:type="dxa"/>
            </w:tcMar>
          </w:tcPr>
          <w:p w14:paraId="6425F295" w14:textId="77777777" w:rsidR="00E32B27" w:rsidRDefault="00E32B27" w:rsidP="0064623F">
            <w:pPr>
              <w:rPr>
                <w:sz w:val="18"/>
                <w:szCs w:val="18"/>
              </w:rPr>
            </w:pPr>
            <w:r>
              <w:rPr>
                <w:sz w:val="18"/>
                <w:szCs w:val="18"/>
              </w:rPr>
              <w:t>Notes:</w:t>
            </w:r>
          </w:p>
          <w:p w14:paraId="6521BF7C" w14:textId="3E2097E2" w:rsidR="00EA5358" w:rsidRPr="004F31B7" w:rsidRDefault="00E32B27" w:rsidP="00990AE1">
            <w:pPr>
              <w:pStyle w:val="ListParagraph"/>
              <w:numPr>
                <w:ilvl w:val="0"/>
                <w:numId w:val="19"/>
              </w:numPr>
              <w:rPr>
                <w:rFonts w:ascii="Calibri" w:hAnsi="Calibri" w:cs="Times New Roman"/>
                <w:sz w:val="18"/>
              </w:rPr>
            </w:pPr>
            <w:r w:rsidRPr="001006DD">
              <w:rPr>
                <w:sz w:val="18"/>
              </w:rPr>
              <w:t xml:space="preserve">6-AM: 6-acetylmorphine; AMP: amphetamine; COD: codeine; </w:t>
            </w:r>
            <w:r w:rsidR="00084BCA" w:rsidRPr="009741A5">
              <w:rPr>
                <w:sz w:val="18"/>
              </w:rPr>
              <w:t>HYC: hydrocodone</w:t>
            </w:r>
            <w:r w:rsidR="00084BCA">
              <w:rPr>
                <w:sz w:val="18"/>
              </w:rPr>
              <w:t xml:space="preserve">; </w:t>
            </w:r>
            <w:r w:rsidR="00084BCA" w:rsidRPr="009741A5">
              <w:rPr>
                <w:sz w:val="18"/>
              </w:rPr>
              <w:t>HYM: hydromorphone</w:t>
            </w:r>
            <w:r w:rsidR="00084BCA">
              <w:rPr>
                <w:sz w:val="18"/>
              </w:rPr>
              <w:t xml:space="preserve">; </w:t>
            </w:r>
            <w:r w:rsidRPr="001006DD">
              <w:rPr>
                <w:sz w:val="18"/>
              </w:rPr>
              <w:t>MAMP:</w:t>
            </w:r>
            <w:r w:rsidR="00B16D8F">
              <w:rPr>
                <w:sz w:val="18"/>
              </w:rPr>
              <w:t> </w:t>
            </w:r>
            <w:r w:rsidRPr="001006DD">
              <w:rPr>
                <w:sz w:val="18"/>
              </w:rPr>
              <w:t xml:space="preserve">methamphetamine; </w:t>
            </w:r>
            <w:r w:rsidR="00B16D8F" w:rsidRPr="009741A5">
              <w:rPr>
                <w:sz w:val="18"/>
              </w:rPr>
              <w:t xml:space="preserve">MDA: </w:t>
            </w:r>
            <w:r w:rsidR="00771FDD" w:rsidRPr="009741A5">
              <w:rPr>
                <w:sz w:val="18"/>
              </w:rPr>
              <w:t>methy</w:t>
            </w:r>
            <w:r w:rsidR="00F25460" w:rsidRPr="009741A5">
              <w:rPr>
                <w:sz w:val="18"/>
              </w:rPr>
              <w:t>lenedioxyamphetamine</w:t>
            </w:r>
            <w:r w:rsidR="00B16D8F">
              <w:rPr>
                <w:sz w:val="18"/>
              </w:rPr>
              <w:t xml:space="preserve">; </w:t>
            </w:r>
            <w:r w:rsidR="00B16D8F" w:rsidRPr="005B44D2">
              <w:rPr>
                <w:sz w:val="18"/>
              </w:rPr>
              <w:t xml:space="preserve">MDMA: </w:t>
            </w:r>
            <w:r w:rsidR="00F25460" w:rsidRPr="005B44D2">
              <w:rPr>
                <w:sz w:val="18"/>
              </w:rPr>
              <w:t>methylenedioxymethamphetamine</w:t>
            </w:r>
            <w:r w:rsidR="00B16D8F">
              <w:rPr>
                <w:sz w:val="18"/>
              </w:rPr>
              <w:t xml:space="preserve">; </w:t>
            </w:r>
            <w:r w:rsidRPr="001006DD">
              <w:rPr>
                <w:sz w:val="18"/>
              </w:rPr>
              <w:t>MOR: morphine</w:t>
            </w:r>
            <w:r w:rsidR="00C7628F">
              <w:rPr>
                <w:sz w:val="18"/>
              </w:rPr>
              <w:t xml:space="preserve">; </w:t>
            </w:r>
            <w:r w:rsidR="00C7628F" w:rsidRPr="009741A5">
              <w:rPr>
                <w:sz w:val="18"/>
              </w:rPr>
              <w:t>OXYC: oxycodone</w:t>
            </w:r>
            <w:r w:rsidR="00C7628F">
              <w:rPr>
                <w:sz w:val="18"/>
              </w:rPr>
              <w:t xml:space="preserve">; </w:t>
            </w:r>
            <w:r w:rsidR="00C7628F" w:rsidRPr="009741A5">
              <w:rPr>
                <w:sz w:val="18"/>
              </w:rPr>
              <w:t>OXYM: oxymorphone</w:t>
            </w:r>
          </w:p>
        </w:tc>
      </w:tr>
      <w:tr w:rsidR="00E32B27" w:rsidRPr="00FC56A9" w14:paraId="2FBCBDEC" w14:textId="77777777" w:rsidTr="0087062A">
        <w:tc>
          <w:tcPr>
            <w:tcW w:w="9475" w:type="dxa"/>
            <w:gridSpan w:val="5"/>
            <w:shd w:val="clear" w:color="auto" w:fill="auto"/>
            <w:tcMar>
              <w:top w:w="0" w:type="dxa"/>
              <w:left w:w="108" w:type="dxa"/>
              <w:bottom w:w="0" w:type="dxa"/>
              <w:right w:w="108" w:type="dxa"/>
            </w:tcMar>
          </w:tcPr>
          <w:p w14:paraId="762FD7F0" w14:textId="77777777" w:rsidR="00E32B27" w:rsidRDefault="00E32B27" w:rsidP="0064623F">
            <w:pPr>
              <w:rPr>
                <w:u w:val="single"/>
              </w:rPr>
            </w:pPr>
            <w:r w:rsidRPr="00FC56A9">
              <w:rPr>
                <w:u w:val="single"/>
              </w:rPr>
              <w:t xml:space="preserve">Recommendations based on </w:t>
            </w:r>
            <w:r>
              <w:rPr>
                <w:u w:val="single"/>
              </w:rPr>
              <w:t xml:space="preserve">the BPTS submission </w:t>
            </w:r>
            <w:r w:rsidRPr="00FC56A9">
              <w:rPr>
                <w:u w:val="single"/>
              </w:rPr>
              <w:t>example above:</w:t>
            </w:r>
          </w:p>
          <w:p w14:paraId="247C1696" w14:textId="77777777" w:rsidR="00E32B27" w:rsidRPr="00FC56A9" w:rsidRDefault="00E32B27" w:rsidP="0064623F">
            <w:pPr>
              <w:rPr>
                <w:u w:val="single"/>
              </w:rPr>
            </w:pPr>
          </w:p>
          <w:p w14:paraId="477B50D5" w14:textId="4775F2FB" w:rsidR="00E32B27" w:rsidRPr="003617EE" w:rsidRDefault="00E32B27" w:rsidP="00B43642">
            <w:pPr>
              <w:pStyle w:val="ListBullet"/>
            </w:pPr>
            <w:r w:rsidRPr="003617EE">
              <w:t xml:space="preserve">While the same number sequence of each BPTS is presented in each quarter (01 through </w:t>
            </w:r>
            <w:r w:rsidR="00504474" w:rsidRPr="003617EE">
              <w:t>14</w:t>
            </w:r>
            <w:r w:rsidRPr="003617EE">
              <w:t>), it is NOT recommend</w:t>
            </w:r>
            <w:r w:rsidR="00F80343" w:rsidRPr="003617EE">
              <w:t>ed</w:t>
            </w:r>
            <w:r w:rsidRPr="003617EE">
              <w:t xml:space="preserve"> that a site submit the specimens in the same order throughout the quarter (would add predictability, which could alert the laboratory that these are BPTSs).</w:t>
            </w:r>
          </w:p>
          <w:p w14:paraId="3E4D1F76" w14:textId="76024CE9" w:rsidR="00E32B27" w:rsidRPr="00FC56A9" w:rsidRDefault="0007548B" w:rsidP="00762C66">
            <w:pPr>
              <w:pStyle w:val="ListBullet"/>
            </w:pPr>
            <w:r w:rsidRPr="00FD25BA">
              <w:t>For False Negative BPTS, the licensee choose</w:t>
            </w:r>
            <w:r w:rsidR="002F3C93" w:rsidRPr="00FD25BA">
              <w:t>s</w:t>
            </w:r>
            <w:r w:rsidRPr="00FD25BA">
              <w:t xml:space="preserve"> the substance or substances to be included in that specimen.</w:t>
            </w:r>
          </w:p>
        </w:tc>
      </w:tr>
    </w:tbl>
    <w:p w14:paraId="4F6327D0" w14:textId="77777777" w:rsidR="00B2097B" w:rsidRPr="00B2097B" w:rsidRDefault="00B2097B" w:rsidP="00762C66">
      <w:pPr>
        <w:pStyle w:val="BodyText"/>
      </w:pPr>
    </w:p>
    <w:p w14:paraId="07762EB5" w14:textId="5BEA87A8" w:rsidR="003A6E78" w:rsidRPr="00B2097B" w:rsidRDefault="003A6E78" w:rsidP="00762C66">
      <w:pPr>
        <w:pStyle w:val="BodyText"/>
        <w:sectPr w:rsidR="003A6E78" w:rsidRPr="00B2097B" w:rsidSect="0064623F">
          <w:footerReference w:type="default" r:id="rId21"/>
          <w:pgSz w:w="12240" w:h="15840" w:code="1"/>
          <w:pgMar w:top="1440" w:right="1440" w:bottom="1440" w:left="1440" w:header="720" w:footer="720" w:gutter="0"/>
          <w:pgNumType w:start="1"/>
          <w:cols w:space="720"/>
          <w:noEndnote/>
          <w:docGrid w:linePitch="299"/>
        </w:sectPr>
      </w:pPr>
    </w:p>
    <w:p w14:paraId="1014D556" w14:textId="57544C6D" w:rsidR="00B467F8" w:rsidRPr="008968A5" w:rsidRDefault="00036090" w:rsidP="004634A3">
      <w:pPr>
        <w:pStyle w:val="attachmenttitle"/>
      </w:pPr>
      <w:r w:rsidRPr="008968A5">
        <w:lastRenderedPageBreak/>
        <w:t xml:space="preserve">Attachment </w:t>
      </w:r>
      <w:r w:rsidR="00D37C35">
        <w:t>6</w:t>
      </w:r>
      <w:r w:rsidR="009C1F8F">
        <w:t xml:space="preserve">: </w:t>
      </w:r>
      <w:r w:rsidR="00B467F8" w:rsidRPr="008968A5">
        <w:t>Revision History for IP 71130.08</w:t>
      </w:r>
    </w:p>
    <w:tbl>
      <w:tblPr>
        <w:tblStyle w:val="IM"/>
        <w:tblW w:w="12960" w:type="dxa"/>
        <w:tblLayout w:type="fixed"/>
        <w:tblLook w:val="0000" w:firstRow="0" w:lastRow="0" w:firstColumn="0" w:lastColumn="0" w:noHBand="0" w:noVBand="0"/>
      </w:tblPr>
      <w:tblGrid>
        <w:gridCol w:w="1452"/>
        <w:gridCol w:w="1693"/>
        <w:gridCol w:w="5670"/>
        <w:gridCol w:w="1800"/>
        <w:gridCol w:w="2345"/>
      </w:tblGrid>
      <w:tr w:rsidR="006E37E2" w:rsidRPr="008968A5" w14:paraId="2CF4DC76" w14:textId="77777777" w:rsidTr="00DE49BD">
        <w:tc>
          <w:tcPr>
            <w:tcW w:w="1452" w:type="dxa"/>
          </w:tcPr>
          <w:p w14:paraId="2AB63224" w14:textId="77777777" w:rsidR="006E37E2" w:rsidRPr="008968A5" w:rsidRDefault="006E37E2" w:rsidP="003D3F7D">
            <w:pPr>
              <w:pStyle w:val="BodyText-table"/>
            </w:pPr>
            <w:r w:rsidRPr="008968A5">
              <w:t>Commitment Tracking Number</w:t>
            </w:r>
          </w:p>
        </w:tc>
        <w:tc>
          <w:tcPr>
            <w:tcW w:w="1693" w:type="dxa"/>
          </w:tcPr>
          <w:p w14:paraId="2AAE5417" w14:textId="77777777" w:rsidR="006E37E2" w:rsidRDefault="006E37E2" w:rsidP="003D3F7D">
            <w:pPr>
              <w:pStyle w:val="BodyText-table"/>
            </w:pPr>
            <w:r>
              <w:t>Accession Number</w:t>
            </w:r>
          </w:p>
          <w:p w14:paraId="7CDCB4FE" w14:textId="77777777" w:rsidR="006E37E2" w:rsidRDefault="006E37E2" w:rsidP="003D3F7D">
            <w:pPr>
              <w:pStyle w:val="BodyText-table"/>
            </w:pPr>
            <w:r w:rsidRPr="008968A5">
              <w:t>Issue Date</w:t>
            </w:r>
          </w:p>
          <w:p w14:paraId="3A186EC8" w14:textId="77777777" w:rsidR="006E37E2" w:rsidRPr="008968A5" w:rsidRDefault="006E37E2" w:rsidP="003D3F7D">
            <w:pPr>
              <w:pStyle w:val="BodyText-table"/>
            </w:pPr>
            <w:r>
              <w:t>Change Notice</w:t>
            </w:r>
          </w:p>
        </w:tc>
        <w:tc>
          <w:tcPr>
            <w:tcW w:w="5670" w:type="dxa"/>
          </w:tcPr>
          <w:p w14:paraId="565EC7E5" w14:textId="77777777" w:rsidR="006E37E2" w:rsidRPr="008968A5" w:rsidRDefault="006E37E2" w:rsidP="003D3F7D">
            <w:pPr>
              <w:pStyle w:val="BodyText-table"/>
            </w:pPr>
            <w:r w:rsidRPr="008968A5">
              <w:t>Description of Changes</w:t>
            </w:r>
          </w:p>
        </w:tc>
        <w:tc>
          <w:tcPr>
            <w:tcW w:w="1800" w:type="dxa"/>
          </w:tcPr>
          <w:p w14:paraId="0D2782D9" w14:textId="77777777" w:rsidR="006E37E2" w:rsidRPr="008968A5" w:rsidRDefault="006E37E2" w:rsidP="003D3F7D">
            <w:pPr>
              <w:pStyle w:val="BodyText-table"/>
            </w:pPr>
            <w:r>
              <w:t xml:space="preserve">Description of </w:t>
            </w:r>
            <w:r w:rsidRPr="008968A5">
              <w:t xml:space="preserve">Training </w:t>
            </w:r>
            <w:r>
              <w:t xml:space="preserve">Needed and </w:t>
            </w:r>
            <w:r w:rsidRPr="008968A5">
              <w:t>Completion Date</w:t>
            </w:r>
          </w:p>
        </w:tc>
        <w:tc>
          <w:tcPr>
            <w:tcW w:w="2345" w:type="dxa"/>
          </w:tcPr>
          <w:p w14:paraId="73D470F9" w14:textId="4A680B2A" w:rsidR="00AB002A" w:rsidRDefault="00AB002A" w:rsidP="003D3F7D">
            <w:pPr>
              <w:pStyle w:val="BodyText-table"/>
            </w:pPr>
            <w:r>
              <w:t>Comment Resolution and Closed Feedback Accession Number</w:t>
            </w:r>
          </w:p>
          <w:p w14:paraId="3FD36C77" w14:textId="4BA9B213" w:rsidR="006E37E2" w:rsidRPr="008968A5" w:rsidRDefault="00AB002A" w:rsidP="003D3F7D">
            <w:pPr>
              <w:pStyle w:val="BodyText-table"/>
            </w:pPr>
            <w:r>
              <w:t xml:space="preserve">(Pre-Decisional, Non-Public Information) </w:t>
            </w:r>
          </w:p>
        </w:tc>
      </w:tr>
      <w:tr w:rsidR="00BD13C7" w:rsidRPr="008968A5" w14:paraId="2B8875ED" w14:textId="77777777" w:rsidTr="00DE49BD">
        <w:trPr>
          <w:trHeight w:val="913"/>
          <w:tblHeader w:val="0"/>
        </w:trPr>
        <w:tc>
          <w:tcPr>
            <w:tcW w:w="1452" w:type="dxa"/>
          </w:tcPr>
          <w:p w14:paraId="3860D714" w14:textId="2D20DC64" w:rsidR="00BD13C7" w:rsidRPr="008968A5" w:rsidRDefault="00BD13C7" w:rsidP="003D3F7D">
            <w:pPr>
              <w:pStyle w:val="BodyText-table"/>
            </w:pPr>
            <w:r>
              <w:t>N/A</w:t>
            </w:r>
          </w:p>
        </w:tc>
        <w:tc>
          <w:tcPr>
            <w:tcW w:w="1693" w:type="dxa"/>
          </w:tcPr>
          <w:p w14:paraId="68F0B707" w14:textId="77777777" w:rsidR="00BD13C7" w:rsidRDefault="00BD13C7" w:rsidP="003D3F7D">
            <w:pPr>
              <w:pStyle w:val="BodyText-table"/>
            </w:pPr>
            <w:r>
              <w:t>ML0406806220</w:t>
            </w:r>
          </w:p>
          <w:p w14:paraId="75AA6F64" w14:textId="77777777" w:rsidR="00BD13C7" w:rsidRDefault="00BD13C7" w:rsidP="003D3F7D">
            <w:pPr>
              <w:pStyle w:val="BodyText-table"/>
            </w:pPr>
            <w:r>
              <w:t>CN 04-007</w:t>
            </w:r>
          </w:p>
          <w:p w14:paraId="7627E737" w14:textId="35FB6AF3" w:rsidR="00BD13C7" w:rsidRDefault="00BD13C7" w:rsidP="003D3F7D">
            <w:pPr>
              <w:pStyle w:val="BodyText-table"/>
            </w:pPr>
            <w:r>
              <w:t>02/19/200</w:t>
            </w:r>
            <w:r w:rsidR="00875064">
              <w:t>4</w:t>
            </w:r>
          </w:p>
        </w:tc>
        <w:tc>
          <w:tcPr>
            <w:tcW w:w="5670" w:type="dxa"/>
          </w:tcPr>
          <w:p w14:paraId="73DE17B9" w14:textId="00CDE807" w:rsidR="00BD13C7" w:rsidRPr="008968A5" w:rsidRDefault="00875064" w:rsidP="003D3F7D">
            <w:pPr>
              <w:pStyle w:val="BodyText-table"/>
            </w:pPr>
            <w:r>
              <w:t xml:space="preserve">Issued </w:t>
            </w:r>
          </w:p>
        </w:tc>
        <w:tc>
          <w:tcPr>
            <w:tcW w:w="1800" w:type="dxa"/>
          </w:tcPr>
          <w:p w14:paraId="2A410008" w14:textId="764AFDE7" w:rsidR="00BD13C7" w:rsidRPr="008968A5" w:rsidRDefault="00875064" w:rsidP="003D3F7D">
            <w:pPr>
              <w:pStyle w:val="BodyText-table"/>
            </w:pPr>
            <w:r>
              <w:t>N/A</w:t>
            </w:r>
          </w:p>
        </w:tc>
        <w:tc>
          <w:tcPr>
            <w:tcW w:w="2345" w:type="dxa"/>
          </w:tcPr>
          <w:p w14:paraId="1AAAF512" w14:textId="77777777" w:rsidR="00BD13C7" w:rsidRPr="008968A5" w:rsidRDefault="00BD13C7" w:rsidP="003D3F7D">
            <w:pPr>
              <w:pStyle w:val="BodyText-table"/>
            </w:pPr>
          </w:p>
        </w:tc>
      </w:tr>
      <w:tr w:rsidR="006E37E2" w:rsidRPr="008968A5" w14:paraId="5CA42BBF" w14:textId="77777777" w:rsidTr="00DE49BD">
        <w:trPr>
          <w:trHeight w:val="913"/>
          <w:tblHeader w:val="0"/>
        </w:trPr>
        <w:tc>
          <w:tcPr>
            <w:tcW w:w="1452" w:type="dxa"/>
          </w:tcPr>
          <w:p w14:paraId="48BA5C6E" w14:textId="26804617" w:rsidR="006E37E2" w:rsidRPr="008968A5" w:rsidRDefault="006E37E2" w:rsidP="003D3F7D">
            <w:pPr>
              <w:pStyle w:val="BodyText-table"/>
            </w:pPr>
            <w:r w:rsidRPr="008968A5">
              <w:t>N/A</w:t>
            </w:r>
          </w:p>
        </w:tc>
        <w:tc>
          <w:tcPr>
            <w:tcW w:w="1693" w:type="dxa"/>
          </w:tcPr>
          <w:p w14:paraId="15A5D877" w14:textId="166E0E45" w:rsidR="00BD13C7" w:rsidRDefault="00BD13C7" w:rsidP="003D3F7D">
            <w:pPr>
              <w:pStyle w:val="BodyText-table"/>
            </w:pPr>
            <w:r>
              <w:t>ML071930354</w:t>
            </w:r>
          </w:p>
          <w:p w14:paraId="3078BF54" w14:textId="77777777" w:rsidR="006E37E2" w:rsidRPr="008968A5" w:rsidRDefault="006E37E2" w:rsidP="003D3F7D">
            <w:pPr>
              <w:pStyle w:val="BodyText-table"/>
            </w:pPr>
            <w:r w:rsidRPr="008968A5">
              <w:t>12/10/08</w:t>
            </w:r>
          </w:p>
          <w:p w14:paraId="147CDFE4" w14:textId="77777777" w:rsidR="006E37E2" w:rsidRDefault="006E37E2" w:rsidP="003D3F7D">
            <w:pPr>
              <w:pStyle w:val="BodyText-table"/>
            </w:pPr>
            <w:r w:rsidRPr="008968A5">
              <w:t>CN 08-035</w:t>
            </w:r>
          </w:p>
          <w:p w14:paraId="2350CB6A" w14:textId="77777777" w:rsidR="00BD13C7" w:rsidRPr="008968A5" w:rsidRDefault="00BD13C7" w:rsidP="003D3F7D">
            <w:pPr>
              <w:pStyle w:val="BodyText-table"/>
            </w:pPr>
          </w:p>
        </w:tc>
        <w:tc>
          <w:tcPr>
            <w:tcW w:w="5670" w:type="dxa"/>
          </w:tcPr>
          <w:p w14:paraId="6D986970" w14:textId="77777777" w:rsidR="006E37E2" w:rsidRPr="008968A5" w:rsidRDefault="006E37E2" w:rsidP="003D3F7D">
            <w:pPr>
              <w:pStyle w:val="BodyText-table"/>
            </w:pPr>
            <w:r w:rsidRPr="008968A5">
              <w:t>This document has been revised to standardize the sample size; include updates and feedback from inspection and oversight; correct editorial errors; and convert the document to MS Word.</w:t>
            </w:r>
          </w:p>
        </w:tc>
        <w:tc>
          <w:tcPr>
            <w:tcW w:w="1800" w:type="dxa"/>
          </w:tcPr>
          <w:p w14:paraId="0B11D5EB" w14:textId="77777777" w:rsidR="006E37E2" w:rsidRPr="008968A5" w:rsidRDefault="006E37E2" w:rsidP="003D3F7D">
            <w:pPr>
              <w:pStyle w:val="BodyText-table"/>
            </w:pPr>
            <w:r w:rsidRPr="008968A5">
              <w:t>N/A</w:t>
            </w:r>
          </w:p>
        </w:tc>
        <w:tc>
          <w:tcPr>
            <w:tcW w:w="2345" w:type="dxa"/>
          </w:tcPr>
          <w:p w14:paraId="46483EF6" w14:textId="77777777" w:rsidR="006E37E2" w:rsidRPr="008968A5" w:rsidRDefault="006E37E2" w:rsidP="003D3F7D">
            <w:pPr>
              <w:pStyle w:val="BodyText-table"/>
            </w:pPr>
            <w:r w:rsidRPr="008968A5">
              <w:t>ML080030397</w:t>
            </w:r>
          </w:p>
        </w:tc>
      </w:tr>
      <w:tr w:rsidR="006E37E2" w:rsidRPr="008968A5" w14:paraId="68882AAB" w14:textId="77777777" w:rsidTr="00DE49BD">
        <w:trPr>
          <w:trHeight w:val="825"/>
          <w:tblHeader w:val="0"/>
        </w:trPr>
        <w:tc>
          <w:tcPr>
            <w:tcW w:w="1452" w:type="dxa"/>
          </w:tcPr>
          <w:p w14:paraId="212F2A10" w14:textId="77777777" w:rsidR="006E37E2" w:rsidRPr="008968A5" w:rsidRDefault="006E37E2" w:rsidP="003D3F7D">
            <w:pPr>
              <w:pStyle w:val="BodyText-table"/>
            </w:pPr>
            <w:r w:rsidRPr="008968A5">
              <w:t>N/A</w:t>
            </w:r>
          </w:p>
        </w:tc>
        <w:tc>
          <w:tcPr>
            <w:tcW w:w="1693" w:type="dxa"/>
          </w:tcPr>
          <w:p w14:paraId="17263A05" w14:textId="1D045BD7" w:rsidR="00BD13C7" w:rsidRDefault="00BD13C7" w:rsidP="003D3F7D">
            <w:pPr>
              <w:pStyle w:val="BodyText-table"/>
            </w:pPr>
            <w:r>
              <w:t>ML093420748</w:t>
            </w:r>
          </w:p>
          <w:p w14:paraId="296D5BF7" w14:textId="77777777" w:rsidR="006E37E2" w:rsidRPr="008968A5" w:rsidRDefault="006E37E2" w:rsidP="003D3F7D">
            <w:pPr>
              <w:pStyle w:val="BodyText-table"/>
            </w:pPr>
            <w:r w:rsidRPr="008968A5">
              <w:t>01/07/10</w:t>
            </w:r>
          </w:p>
          <w:p w14:paraId="636DD664" w14:textId="77777777" w:rsidR="006E37E2" w:rsidRPr="008968A5" w:rsidRDefault="006E37E2" w:rsidP="003D3F7D">
            <w:pPr>
              <w:pStyle w:val="BodyText-table"/>
            </w:pPr>
            <w:r w:rsidRPr="008968A5">
              <w:t>CN 10-001</w:t>
            </w:r>
          </w:p>
        </w:tc>
        <w:tc>
          <w:tcPr>
            <w:tcW w:w="5670" w:type="dxa"/>
          </w:tcPr>
          <w:p w14:paraId="07C694FF" w14:textId="30BB7287" w:rsidR="006E37E2" w:rsidRPr="008968A5" w:rsidRDefault="006E37E2" w:rsidP="003D3F7D">
            <w:pPr>
              <w:pStyle w:val="BodyText-table"/>
            </w:pPr>
            <w:r w:rsidRPr="008968A5">
              <w:rPr>
                <w:rFonts w:cs="Shruti"/>
              </w:rPr>
              <w:t xml:space="preserve">This document has been revised to address </w:t>
            </w:r>
            <w:r w:rsidR="0086564D">
              <w:rPr>
                <w:rFonts w:cs="Shruti"/>
              </w:rPr>
              <w:t>10 CFR </w:t>
            </w:r>
            <w:r w:rsidRPr="008968A5">
              <w:rPr>
                <w:rFonts w:cs="Shruti"/>
              </w:rPr>
              <w:t xml:space="preserve">Part 26 </w:t>
            </w:r>
            <w:r w:rsidR="00584C38">
              <w:rPr>
                <w:rFonts w:cs="Shruti"/>
              </w:rPr>
              <w:t xml:space="preserve">final rule </w:t>
            </w:r>
            <w:r w:rsidR="00E92BAE">
              <w:rPr>
                <w:rFonts w:cs="Shruti"/>
              </w:rPr>
              <w:t>changes (March</w:t>
            </w:r>
            <w:r w:rsidR="009B2423">
              <w:rPr>
                <w:rFonts w:cs="Shruti"/>
              </w:rPr>
              <w:t xml:space="preserve"> 31, 2008, 73 FR 16966)</w:t>
            </w:r>
            <w:r w:rsidRPr="008968A5">
              <w:rPr>
                <w:rFonts w:cs="Shruti"/>
              </w:rPr>
              <w:t>; and in accordance with the ROP assessment process.</w:t>
            </w:r>
            <w:r w:rsidR="0057322F">
              <w:rPr>
                <w:rFonts w:cs="Shruti"/>
              </w:rPr>
              <w:t xml:space="preserve"> </w:t>
            </w:r>
            <w:r w:rsidRPr="008968A5">
              <w:rPr>
                <w:rFonts w:cs="Shruti"/>
              </w:rPr>
              <w:t>This document has been revised in whole and therefore, changes are not identified in red font.</w:t>
            </w:r>
          </w:p>
        </w:tc>
        <w:tc>
          <w:tcPr>
            <w:tcW w:w="1800" w:type="dxa"/>
          </w:tcPr>
          <w:p w14:paraId="684EA5DE" w14:textId="77777777" w:rsidR="006E37E2" w:rsidRPr="008968A5" w:rsidRDefault="006E37E2" w:rsidP="003D3F7D">
            <w:pPr>
              <w:pStyle w:val="BodyText-table"/>
            </w:pPr>
            <w:r w:rsidRPr="008968A5">
              <w:t>N/A</w:t>
            </w:r>
          </w:p>
        </w:tc>
        <w:tc>
          <w:tcPr>
            <w:tcW w:w="2345" w:type="dxa"/>
          </w:tcPr>
          <w:p w14:paraId="2C3E2E6F" w14:textId="77777777" w:rsidR="006E37E2" w:rsidRPr="008968A5" w:rsidRDefault="006E37E2" w:rsidP="003D3F7D">
            <w:pPr>
              <w:pStyle w:val="BodyText-table"/>
            </w:pPr>
            <w:r w:rsidRPr="008968A5">
              <w:t>ML093420756</w:t>
            </w:r>
          </w:p>
        </w:tc>
      </w:tr>
      <w:tr w:rsidR="006E37E2" w:rsidRPr="008968A5" w14:paraId="74E2D0FC" w14:textId="77777777" w:rsidTr="00DE49BD">
        <w:trPr>
          <w:trHeight w:val="825"/>
          <w:tblHeader w:val="0"/>
        </w:trPr>
        <w:tc>
          <w:tcPr>
            <w:tcW w:w="1452" w:type="dxa"/>
          </w:tcPr>
          <w:p w14:paraId="4AD9D3DD" w14:textId="77777777" w:rsidR="006E37E2" w:rsidRPr="008968A5" w:rsidRDefault="006E37E2" w:rsidP="003D3F7D">
            <w:pPr>
              <w:pStyle w:val="BodyText-table"/>
            </w:pPr>
            <w:r>
              <w:t>N/A</w:t>
            </w:r>
          </w:p>
        </w:tc>
        <w:tc>
          <w:tcPr>
            <w:tcW w:w="1693" w:type="dxa"/>
          </w:tcPr>
          <w:p w14:paraId="21A194C9" w14:textId="77777777" w:rsidR="006E37E2" w:rsidRDefault="006E37E2" w:rsidP="003D3F7D">
            <w:pPr>
              <w:pStyle w:val="BodyText-table"/>
            </w:pPr>
            <w:r>
              <w:t>ML13238A225</w:t>
            </w:r>
          </w:p>
          <w:p w14:paraId="4ED5B225" w14:textId="77777777" w:rsidR="006E37E2" w:rsidRDefault="006E37E2" w:rsidP="003D3F7D">
            <w:pPr>
              <w:pStyle w:val="BodyText-table"/>
            </w:pPr>
            <w:r>
              <w:t>12/19/13</w:t>
            </w:r>
          </w:p>
          <w:p w14:paraId="77200816" w14:textId="77777777" w:rsidR="006E37E2" w:rsidRPr="008968A5" w:rsidRDefault="006E37E2" w:rsidP="003D3F7D">
            <w:pPr>
              <w:pStyle w:val="BodyText-table"/>
            </w:pPr>
            <w:r>
              <w:t>CN 13-029</w:t>
            </w:r>
          </w:p>
        </w:tc>
        <w:tc>
          <w:tcPr>
            <w:tcW w:w="5670" w:type="dxa"/>
          </w:tcPr>
          <w:p w14:paraId="22E31B3F" w14:textId="77777777" w:rsidR="006E37E2" w:rsidRPr="006E37E2" w:rsidRDefault="006E37E2" w:rsidP="003D3F7D">
            <w:pPr>
              <w:pStyle w:val="BodyText-table"/>
              <w:rPr>
                <w:rFonts w:ascii="Shruti" w:hAnsi="Shruti" w:cs="Times New Roman"/>
                <w:sz w:val="24"/>
              </w:rPr>
            </w:pPr>
            <w:r w:rsidRPr="00BB5A3D">
              <w:t>Inspection Procedure re-written to comply with IMC 0040 format and establish inspection requirement range for procedure completion.</w:t>
            </w:r>
          </w:p>
        </w:tc>
        <w:tc>
          <w:tcPr>
            <w:tcW w:w="1800" w:type="dxa"/>
          </w:tcPr>
          <w:p w14:paraId="7D98FF0C" w14:textId="77777777" w:rsidR="006E37E2" w:rsidRPr="008968A5" w:rsidRDefault="006E37E2" w:rsidP="003D3F7D">
            <w:pPr>
              <w:pStyle w:val="BodyText-table"/>
            </w:pPr>
            <w:r>
              <w:t>N/A</w:t>
            </w:r>
          </w:p>
        </w:tc>
        <w:tc>
          <w:tcPr>
            <w:tcW w:w="2345" w:type="dxa"/>
          </w:tcPr>
          <w:p w14:paraId="717D7448" w14:textId="77777777" w:rsidR="006E37E2" w:rsidRPr="008968A5" w:rsidRDefault="006E37E2" w:rsidP="003D3F7D">
            <w:pPr>
              <w:pStyle w:val="BodyText-table"/>
            </w:pPr>
            <w:r w:rsidRPr="002C20F8">
              <w:t>ML13270A261</w:t>
            </w:r>
          </w:p>
        </w:tc>
      </w:tr>
      <w:tr w:rsidR="005A3859" w:rsidRPr="008968A5" w14:paraId="090F55C6" w14:textId="77777777" w:rsidTr="00DE49BD">
        <w:trPr>
          <w:trHeight w:val="1282"/>
          <w:tblHeader w:val="0"/>
        </w:trPr>
        <w:tc>
          <w:tcPr>
            <w:tcW w:w="1452" w:type="dxa"/>
          </w:tcPr>
          <w:p w14:paraId="3C7843DD" w14:textId="77777777" w:rsidR="005A3859" w:rsidRDefault="005A3859" w:rsidP="003D3F7D">
            <w:pPr>
              <w:pStyle w:val="BodyText-table"/>
            </w:pPr>
            <w:r w:rsidRPr="003F305F">
              <w:t>N/A</w:t>
            </w:r>
          </w:p>
        </w:tc>
        <w:tc>
          <w:tcPr>
            <w:tcW w:w="1693" w:type="dxa"/>
          </w:tcPr>
          <w:p w14:paraId="6CD059E9" w14:textId="77777777" w:rsidR="005A3859" w:rsidRDefault="003F305F" w:rsidP="003D3F7D">
            <w:pPr>
              <w:pStyle w:val="BodyText-table"/>
            </w:pPr>
            <w:r>
              <w:t>ML14296A307</w:t>
            </w:r>
          </w:p>
          <w:p w14:paraId="10163DAD" w14:textId="77777777" w:rsidR="003F305F" w:rsidRDefault="003F305F" w:rsidP="003D3F7D">
            <w:pPr>
              <w:pStyle w:val="BodyText-table"/>
            </w:pPr>
            <w:r>
              <w:t>05/21/15</w:t>
            </w:r>
          </w:p>
          <w:p w14:paraId="4048DD68" w14:textId="77777777" w:rsidR="003F305F" w:rsidRDefault="003F305F" w:rsidP="003D3F7D">
            <w:pPr>
              <w:pStyle w:val="BodyText-table"/>
            </w:pPr>
            <w:r>
              <w:t>CN 15-010</w:t>
            </w:r>
          </w:p>
        </w:tc>
        <w:tc>
          <w:tcPr>
            <w:tcW w:w="5670" w:type="dxa"/>
          </w:tcPr>
          <w:p w14:paraId="4662A42A" w14:textId="6D2848F4" w:rsidR="007A350A" w:rsidRPr="001F54B4" w:rsidRDefault="002177BA" w:rsidP="003D3F7D">
            <w:pPr>
              <w:pStyle w:val="BodyText-table"/>
            </w:pPr>
            <w:r w:rsidRPr="001F54B4">
              <w:t xml:space="preserve">This document has been revised to address </w:t>
            </w:r>
            <w:r w:rsidR="007A350A" w:rsidRPr="001F54B4">
              <w:t xml:space="preserve">language clarification for </w:t>
            </w:r>
            <w:r w:rsidR="0086564D">
              <w:t>10 CFR </w:t>
            </w:r>
            <w:r w:rsidR="007A350A" w:rsidRPr="001F54B4">
              <w:t xml:space="preserve">26.139(d) and (e) requirement found in </w:t>
            </w:r>
            <w:r w:rsidR="0026251F">
              <w:t>section</w:t>
            </w:r>
          </w:p>
          <w:p w14:paraId="5140C0BD" w14:textId="77777777" w:rsidR="005A3859" w:rsidRPr="00B3340F" w:rsidRDefault="007A350A" w:rsidP="003D3F7D">
            <w:pPr>
              <w:pStyle w:val="BodyText-table"/>
              <w:rPr>
                <w:highlight w:val="yellow"/>
              </w:rPr>
            </w:pPr>
            <w:r w:rsidRPr="001F54B4">
              <w:t>02.10 c. 3. of this IP</w:t>
            </w:r>
            <w:r w:rsidRPr="00003406">
              <w:t xml:space="preserve">; </w:t>
            </w:r>
            <w:r w:rsidR="002177BA" w:rsidRPr="001F54B4">
              <w:t>program applicability and minor administrative changes.</w:t>
            </w:r>
          </w:p>
        </w:tc>
        <w:tc>
          <w:tcPr>
            <w:tcW w:w="1800" w:type="dxa"/>
          </w:tcPr>
          <w:p w14:paraId="3C2EF890" w14:textId="77777777" w:rsidR="005A3859" w:rsidRDefault="005A3859" w:rsidP="003D3F7D">
            <w:pPr>
              <w:pStyle w:val="BodyText-table"/>
            </w:pPr>
            <w:r w:rsidRPr="00DF6D53">
              <w:t>N/A</w:t>
            </w:r>
          </w:p>
        </w:tc>
        <w:tc>
          <w:tcPr>
            <w:tcW w:w="2345" w:type="dxa"/>
          </w:tcPr>
          <w:p w14:paraId="71028759" w14:textId="77777777" w:rsidR="005A3859" w:rsidRPr="002C20F8" w:rsidRDefault="00740FFC" w:rsidP="003D3F7D">
            <w:pPr>
              <w:pStyle w:val="BodyText-table"/>
            </w:pPr>
            <w:r>
              <w:t>ML15041A223</w:t>
            </w:r>
          </w:p>
        </w:tc>
      </w:tr>
      <w:tr w:rsidR="004018B6" w:rsidRPr="008968A5" w14:paraId="2E108937" w14:textId="77777777" w:rsidTr="00DE49BD">
        <w:trPr>
          <w:trHeight w:val="1282"/>
          <w:tblHeader w:val="0"/>
        </w:trPr>
        <w:tc>
          <w:tcPr>
            <w:tcW w:w="1452" w:type="dxa"/>
          </w:tcPr>
          <w:p w14:paraId="2C5A4AE6" w14:textId="77777777" w:rsidR="004018B6" w:rsidRPr="00B42281" w:rsidRDefault="004018B6" w:rsidP="003D3F7D">
            <w:pPr>
              <w:pStyle w:val="BodyText-table"/>
            </w:pPr>
            <w:r>
              <w:t>N/A</w:t>
            </w:r>
          </w:p>
        </w:tc>
        <w:tc>
          <w:tcPr>
            <w:tcW w:w="1693" w:type="dxa"/>
          </w:tcPr>
          <w:p w14:paraId="1EF8155A" w14:textId="77777777" w:rsidR="004018B6" w:rsidRDefault="007A2F35" w:rsidP="003D3F7D">
            <w:pPr>
              <w:pStyle w:val="BodyText-table"/>
            </w:pPr>
            <w:r>
              <w:t>ML16175A027</w:t>
            </w:r>
          </w:p>
          <w:p w14:paraId="2E57CF39" w14:textId="77777777" w:rsidR="007A2F35" w:rsidRDefault="007A2F35" w:rsidP="003D3F7D">
            <w:pPr>
              <w:pStyle w:val="BodyText-table"/>
            </w:pPr>
            <w:r>
              <w:t>09/30/16</w:t>
            </w:r>
          </w:p>
          <w:p w14:paraId="79B59A04" w14:textId="77777777" w:rsidR="007A2F35" w:rsidRDefault="007A2F35" w:rsidP="003D3F7D">
            <w:pPr>
              <w:pStyle w:val="BodyText-table"/>
            </w:pPr>
            <w:r>
              <w:t>CN 16-024</w:t>
            </w:r>
          </w:p>
        </w:tc>
        <w:tc>
          <w:tcPr>
            <w:tcW w:w="5670" w:type="dxa"/>
          </w:tcPr>
          <w:p w14:paraId="46E28343" w14:textId="77777777" w:rsidR="004018B6" w:rsidRPr="00B42281" w:rsidRDefault="004018B6" w:rsidP="003D3F7D">
            <w:pPr>
              <w:pStyle w:val="BodyText-table"/>
            </w:pPr>
            <w:r>
              <w:t>This document has been revised to adjust the resource estimate to reflect the nominal number of inspection requirements as the target range for completion of this procedure as well as make minor administrative changes.</w:t>
            </w:r>
          </w:p>
        </w:tc>
        <w:tc>
          <w:tcPr>
            <w:tcW w:w="1800" w:type="dxa"/>
          </w:tcPr>
          <w:p w14:paraId="7AD28C42" w14:textId="77777777" w:rsidR="004018B6" w:rsidRDefault="004018B6" w:rsidP="003D3F7D">
            <w:pPr>
              <w:pStyle w:val="BodyText-table"/>
            </w:pPr>
            <w:r>
              <w:t>N/A</w:t>
            </w:r>
          </w:p>
        </w:tc>
        <w:tc>
          <w:tcPr>
            <w:tcW w:w="2345" w:type="dxa"/>
          </w:tcPr>
          <w:p w14:paraId="7A5BC7E5" w14:textId="77777777" w:rsidR="004018B6" w:rsidRPr="00B42281" w:rsidRDefault="00211E30" w:rsidP="003D3F7D">
            <w:pPr>
              <w:pStyle w:val="BodyText-table"/>
            </w:pPr>
            <w:r>
              <w:t>ML16189A070</w:t>
            </w:r>
          </w:p>
        </w:tc>
      </w:tr>
      <w:tr w:rsidR="00A936A2" w:rsidRPr="008968A5" w14:paraId="3015514B" w14:textId="77777777" w:rsidTr="00DE49BD">
        <w:trPr>
          <w:trHeight w:val="1282"/>
          <w:tblHeader w:val="0"/>
        </w:trPr>
        <w:tc>
          <w:tcPr>
            <w:tcW w:w="1452" w:type="dxa"/>
          </w:tcPr>
          <w:p w14:paraId="463464FD" w14:textId="27F3F93D" w:rsidR="00A936A2" w:rsidRDefault="00A936A2" w:rsidP="003D3F7D">
            <w:pPr>
              <w:pStyle w:val="BodyText-table"/>
            </w:pPr>
            <w:r>
              <w:lastRenderedPageBreak/>
              <w:t>N/A</w:t>
            </w:r>
          </w:p>
        </w:tc>
        <w:tc>
          <w:tcPr>
            <w:tcW w:w="1693" w:type="dxa"/>
          </w:tcPr>
          <w:p w14:paraId="1F4EA9C4" w14:textId="77777777" w:rsidR="00A936A2" w:rsidRDefault="001E408D" w:rsidP="003D3F7D">
            <w:pPr>
              <w:pStyle w:val="BodyText-table"/>
            </w:pPr>
            <w:r>
              <w:t>ML17263A609</w:t>
            </w:r>
          </w:p>
          <w:p w14:paraId="27D37E93" w14:textId="77777777" w:rsidR="0064623F" w:rsidRDefault="0064623F" w:rsidP="003D3F7D">
            <w:pPr>
              <w:pStyle w:val="BodyText-table"/>
            </w:pPr>
            <w:r>
              <w:t>10/22/18</w:t>
            </w:r>
          </w:p>
          <w:p w14:paraId="63132250" w14:textId="0C59086F" w:rsidR="0064623F" w:rsidRDefault="0064623F" w:rsidP="003D3F7D">
            <w:pPr>
              <w:pStyle w:val="BodyText-table"/>
            </w:pPr>
            <w:r>
              <w:t>CN 18-035</w:t>
            </w:r>
          </w:p>
        </w:tc>
        <w:tc>
          <w:tcPr>
            <w:tcW w:w="5670" w:type="dxa"/>
          </w:tcPr>
          <w:p w14:paraId="7018402F" w14:textId="7F762F67" w:rsidR="00A936A2" w:rsidRDefault="00A936A2" w:rsidP="003D3F7D">
            <w:pPr>
              <w:pStyle w:val="BodyText-table"/>
            </w:pPr>
            <w:r>
              <w:t>SOSB revised</w:t>
            </w:r>
            <w:r w:rsidRPr="004908B6">
              <w:t xml:space="preserve"> the 71130 series Inspection Procedures (IP) and associated Inspection Manual Chapters (IMC) in response to Staff Requirements – SECY 16-0073 (Options and Recommendations for the Force-On-Force Inspection Program) and the March 2017 Assessment Team (Regions and HQ) review for redundancy’s and efficiencies of the 71130 series IPs for power reactors.</w:t>
            </w:r>
            <w:r w:rsidR="0057322F">
              <w:t xml:space="preserve"> </w:t>
            </w:r>
            <w:r>
              <w:t>U</w:t>
            </w:r>
            <w:r w:rsidRPr="005B0876">
              <w:t>pon completion of a SUNSI review, the staff concluded that this document should be de-controlled.</w:t>
            </w:r>
            <w:r w:rsidR="0057322F">
              <w:t xml:space="preserve"> </w:t>
            </w:r>
            <w:r w:rsidRPr="005B0876">
              <w:t>Consistent with the staff’s SUNSI determination</w:t>
            </w:r>
            <w:r w:rsidR="000B2270">
              <w:t xml:space="preserve"> the portion markings were removed and the document was decontrolled</w:t>
            </w:r>
            <w:r>
              <w:t>. This revision</w:t>
            </w:r>
            <w:r w:rsidR="000B2270">
              <w:t xml:space="preserve"> also</w:t>
            </w:r>
            <w:r>
              <w:t xml:space="preserve"> facilitated the r</w:t>
            </w:r>
            <w:r w:rsidRPr="00214A6C">
              <w:t>emov</w:t>
            </w:r>
            <w:r>
              <w:t>al of</w:t>
            </w:r>
            <w:r w:rsidRPr="00214A6C">
              <w:t xml:space="preserve"> five require</w:t>
            </w:r>
            <w:r w:rsidR="000336AD">
              <w:t>ments (</w:t>
            </w:r>
            <w:r w:rsidR="0026251F">
              <w:t>section</w:t>
            </w:r>
            <w:r w:rsidR="000336AD">
              <w:t>s 02.03 a.; 02.05 </w:t>
            </w:r>
            <w:r w:rsidRPr="00214A6C">
              <w:t>a.; 02.05</w:t>
            </w:r>
            <w:r w:rsidR="000336AD">
              <w:t> </w:t>
            </w:r>
            <w:r>
              <w:t>c.; 02.06</w:t>
            </w:r>
            <w:r w:rsidR="000336AD">
              <w:t> b. and 02.11 </w:t>
            </w:r>
            <w:r w:rsidRPr="00214A6C">
              <w:t>a)</w:t>
            </w:r>
            <w:r>
              <w:t xml:space="preserve"> </w:t>
            </w:r>
            <w:r w:rsidRPr="007123CE">
              <w:t>from IP71130.01</w:t>
            </w:r>
            <w:r>
              <w:t xml:space="preserve">, </w:t>
            </w:r>
            <w:r w:rsidRPr="00CD08FB">
              <w:t>Access Authorization</w:t>
            </w:r>
            <w:r>
              <w:t xml:space="preserve">, and the addition of those </w:t>
            </w:r>
            <w:r w:rsidRPr="007123CE">
              <w:t>five requirements to IP71130.08, Fitness for Duty Program</w:t>
            </w:r>
            <w:r w:rsidR="000336AD">
              <w:t xml:space="preserve"> (Tier I item 02.03 c.; Tier II items: 02.05 i.; 02.05 j.; 02.05 k; and 02.05 l.).</w:t>
            </w:r>
            <w:r w:rsidR="0057322F">
              <w:t xml:space="preserve"> </w:t>
            </w:r>
            <w:r w:rsidR="000336AD">
              <w:t>O</w:t>
            </w:r>
            <w:r w:rsidRPr="00E25E80">
              <w:t xml:space="preserve">ne redundant requirement </w:t>
            </w:r>
            <w:r w:rsidR="000336AD">
              <w:t xml:space="preserve">also was eliminated from IP71130.08 </w:t>
            </w:r>
            <w:r w:rsidRPr="00E25E80">
              <w:t>(Tier II item 02.06)</w:t>
            </w:r>
            <w:r>
              <w:t>.</w:t>
            </w:r>
          </w:p>
        </w:tc>
        <w:tc>
          <w:tcPr>
            <w:tcW w:w="1800" w:type="dxa"/>
          </w:tcPr>
          <w:p w14:paraId="6D634534" w14:textId="25FE7F8C" w:rsidR="00A936A2" w:rsidRDefault="00A936A2" w:rsidP="003D3F7D">
            <w:pPr>
              <w:pStyle w:val="BodyText-table"/>
            </w:pPr>
            <w:r>
              <w:t>N/A</w:t>
            </w:r>
          </w:p>
        </w:tc>
        <w:tc>
          <w:tcPr>
            <w:tcW w:w="2345" w:type="dxa"/>
          </w:tcPr>
          <w:p w14:paraId="1462DF18" w14:textId="6B217FB3" w:rsidR="00A936A2" w:rsidRDefault="00A936A2" w:rsidP="003D3F7D">
            <w:pPr>
              <w:pStyle w:val="BodyText-table"/>
            </w:pPr>
            <w:r>
              <w:t>ML1726</w:t>
            </w:r>
            <w:r w:rsidR="001E408D">
              <w:t>3A621</w:t>
            </w:r>
          </w:p>
        </w:tc>
      </w:tr>
      <w:tr w:rsidR="00103DD3" w:rsidRPr="008968A5" w14:paraId="55BFAA00" w14:textId="77777777" w:rsidTr="00DE49BD">
        <w:trPr>
          <w:trHeight w:val="733"/>
          <w:tblHeader w:val="0"/>
        </w:trPr>
        <w:tc>
          <w:tcPr>
            <w:tcW w:w="1452" w:type="dxa"/>
          </w:tcPr>
          <w:p w14:paraId="42E532F5" w14:textId="77777777" w:rsidR="00103DD3" w:rsidRDefault="00103DD3" w:rsidP="003D3F7D">
            <w:pPr>
              <w:pStyle w:val="BodyText-table"/>
            </w:pPr>
          </w:p>
        </w:tc>
        <w:tc>
          <w:tcPr>
            <w:tcW w:w="1693" w:type="dxa"/>
          </w:tcPr>
          <w:p w14:paraId="709C93AB" w14:textId="77777777" w:rsidR="00103DD3" w:rsidRDefault="00495A4E" w:rsidP="003D3F7D">
            <w:pPr>
              <w:pStyle w:val="BodyText-table"/>
            </w:pPr>
            <w:r w:rsidRPr="00495A4E">
              <w:t>ML23258</w:t>
            </w:r>
            <w:r>
              <w:t>A</w:t>
            </w:r>
            <w:r w:rsidRPr="00495A4E">
              <w:t>07</w:t>
            </w:r>
            <w:r>
              <w:t>8</w:t>
            </w:r>
          </w:p>
          <w:p w14:paraId="3F476F39" w14:textId="17D38E6D" w:rsidR="00876473" w:rsidRDefault="00E97A05" w:rsidP="003D3F7D">
            <w:pPr>
              <w:pStyle w:val="BodyText-table"/>
            </w:pPr>
            <w:r>
              <w:rPr>
                <w:rFonts w:asciiTheme="minorHAnsi" w:hAnsiTheme="minorHAnsi" w:cstheme="minorHAnsi"/>
              </w:rPr>
              <w:t>01/23/24</w:t>
            </w:r>
          </w:p>
          <w:p w14:paraId="6DE0CB53" w14:textId="5C494AD9" w:rsidR="00876473" w:rsidRDefault="00876473" w:rsidP="003D3F7D">
            <w:pPr>
              <w:pStyle w:val="BodyText-table"/>
            </w:pPr>
            <w:r>
              <w:t>CN</w:t>
            </w:r>
            <w:r w:rsidR="00E97A05">
              <w:t xml:space="preserve"> 24-003</w:t>
            </w:r>
          </w:p>
        </w:tc>
        <w:tc>
          <w:tcPr>
            <w:tcW w:w="5670" w:type="dxa"/>
          </w:tcPr>
          <w:p w14:paraId="63E525B0" w14:textId="64BAFE7C" w:rsidR="00103DD3" w:rsidRPr="00BD1E02" w:rsidRDefault="00D542F5" w:rsidP="003D3F7D">
            <w:pPr>
              <w:pStyle w:val="BodyText-table"/>
              <w:rPr>
                <w:highlight w:val="yellow"/>
              </w:rPr>
            </w:pPr>
            <w:r w:rsidRPr="00381806">
              <w:t xml:space="preserve">Updates </w:t>
            </w:r>
            <w:r w:rsidR="0054389D" w:rsidRPr="00381806">
              <w:t xml:space="preserve">made </w:t>
            </w:r>
            <w:r w:rsidRPr="00381806">
              <w:t xml:space="preserve">to align with 10 CFR Part 26 final rule (November 22, 2022, </w:t>
            </w:r>
            <w:r w:rsidR="00BD1E02" w:rsidRPr="00381806">
              <w:t>87 FR 71422)</w:t>
            </w:r>
            <w:r w:rsidR="00A772B0" w:rsidRPr="00381806">
              <w:t>; and to incorporate inspection observations and lessons learned.</w:t>
            </w:r>
          </w:p>
        </w:tc>
        <w:tc>
          <w:tcPr>
            <w:tcW w:w="1800" w:type="dxa"/>
          </w:tcPr>
          <w:p w14:paraId="68E3B890" w14:textId="08F71E4E" w:rsidR="00103DD3" w:rsidRDefault="00495A4E" w:rsidP="003D3F7D">
            <w:pPr>
              <w:pStyle w:val="BodyText-table"/>
            </w:pPr>
            <w:r>
              <w:t>N/A</w:t>
            </w:r>
          </w:p>
        </w:tc>
        <w:tc>
          <w:tcPr>
            <w:tcW w:w="2345" w:type="dxa"/>
          </w:tcPr>
          <w:p w14:paraId="032C4E2C" w14:textId="1244B551" w:rsidR="00103DD3" w:rsidRDefault="00495A4E" w:rsidP="003D3F7D">
            <w:pPr>
              <w:pStyle w:val="BodyText-table"/>
            </w:pPr>
            <w:r w:rsidRPr="00495A4E">
              <w:t>ML23258</w:t>
            </w:r>
            <w:r>
              <w:t>A</w:t>
            </w:r>
            <w:r w:rsidRPr="00495A4E">
              <w:t>07</w:t>
            </w:r>
            <w:r>
              <w:t>6</w:t>
            </w:r>
          </w:p>
        </w:tc>
      </w:tr>
    </w:tbl>
    <w:p w14:paraId="4B6CC18C" w14:textId="77AB93FB" w:rsidR="00B467F8" w:rsidRPr="001E0CE7" w:rsidRDefault="00B467F8" w:rsidP="00776D49">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color w:val="000000"/>
        </w:rPr>
      </w:pPr>
    </w:p>
    <w:sectPr w:rsidR="00B467F8" w:rsidRPr="001E0CE7" w:rsidSect="0064623F">
      <w:footerReference w:type="default" r:id="rId22"/>
      <w:pgSz w:w="15840" w:h="12240" w:orient="landscape" w:code="1"/>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40922" w14:textId="77777777" w:rsidR="00FD7C59" w:rsidRDefault="00FD7C59">
      <w:r>
        <w:separator/>
      </w:r>
    </w:p>
  </w:endnote>
  <w:endnote w:type="continuationSeparator" w:id="0">
    <w:p w14:paraId="6F8A0229" w14:textId="77777777" w:rsidR="00FD7C59" w:rsidRDefault="00FD7C59">
      <w:r>
        <w:continuationSeparator/>
      </w:r>
    </w:p>
  </w:endnote>
  <w:endnote w:type="continuationNotice" w:id="1">
    <w:p w14:paraId="3AA6B2DE" w14:textId="77777777" w:rsidR="00FD7C59" w:rsidRDefault="00FD7C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elior">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hruti">
    <w:panose1 w:val="02000500000000000000"/>
    <w:charset w:val="00"/>
    <w:family w:val="swiss"/>
    <w:pitch w:val="variable"/>
    <w:sig w:usb0="0004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C4512" w14:textId="3958E4C0" w:rsidR="008026F8" w:rsidRPr="00721E5D" w:rsidRDefault="00721E5D" w:rsidP="00721E5D">
    <w:pPr>
      <w:pStyle w:val="Footer"/>
      <w:rPr>
        <w:rFonts w:asciiTheme="minorHAnsi" w:hAnsiTheme="minorHAnsi" w:cstheme="minorHAnsi"/>
      </w:rPr>
    </w:pPr>
    <w:r>
      <w:rPr>
        <w:rFonts w:asciiTheme="minorHAnsi" w:hAnsiTheme="minorHAnsi" w:cstheme="minorHAnsi"/>
      </w:rPr>
      <w:t>Issue Date:</w:t>
    </w:r>
    <w:r w:rsidR="00EE4572">
      <w:rPr>
        <w:rFonts w:asciiTheme="minorHAnsi" w:hAnsiTheme="minorHAnsi" w:cstheme="minorHAnsi"/>
      </w:rPr>
      <w:t xml:space="preserve"> 01/23/24</w:t>
    </w:r>
    <w:r w:rsidRPr="00721E5D">
      <w:rPr>
        <w:rFonts w:asciiTheme="minorHAnsi" w:hAnsiTheme="minorHAnsi" w:cstheme="minorHAnsi"/>
      </w:rPr>
      <w:ptab w:relativeTo="margin" w:alignment="center" w:leader="none"/>
    </w:r>
    <w:r w:rsidRPr="00721E5D">
      <w:rPr>
        <w:rFonts w:asciiTheme="minorHAnsi" w:hAnsiTheme="minorHAnsi" w:cstheme="minorHAnsi"/>
      </w:rPr>
      <w:fldChar w:fldCharType="begin"/>
    </w:r>
    <w:r w:rsidRPr="00721E5D">
      <w:rPr>
        <w:rFonts w:asciiTheme="minorHAnsi" w:hAnsiTheme="minorHAnsi" w:cstheme="minorHAnsi"/>
      </w:rPr>
      <w:instrText xml:space="preserve"> PAGE   \* MERGEFORMAT </w:instrText>
    </w:r>
    <w:r w:rsidRPr="00721E5D">
      <w:rPr>
        <w:rFonts w:asciiTheme="minorHAnsi" w:hAnsiTheme="minorHAnsi" w:cstheme="minorHAnsi"/>
      </w:rPr>
      <w:fldChar w:fldCharType="separate"/>
    </w:r>
    <w:r w:rsidRPr="00721E5D">
      <w:rPr>
        <w:rFonts w:asciiTheme="minorHAnsi" w:hAnsiTheme="minorHAnsi" w:cstheme="minorHAnsi"/>
        <w:noProof/>
      </w:rPr>
      <w:t>1</w:t>
    </w:r>
    <w:r w:rsidRPr="00721E5D">
      <w:rPr>
        <w:rFonts w:asciiTheme="minorHAnsi" w:hAnsiTheme="minorHAnsi" w:cstheme="minorHAnsi"/>
        <w:noProof/>
      </w:rPr>
      <w:fldChar w:fldCharType="end"/>
    </w:r>
    <w:r w:rsidRPr="00721E5D">
      <w:rPr>
        <w:rFonts w:asciiTheme="minorHAnsi" w:hAnsiTheme="minorHAnsi" w:cstheme="minorHAnsi"/>
      </w:rPr>
      <w:ptab w:relativeTo="margin" w:alignment="right" w:leader="none"/>
    </w:r>
    <w:r>
      <w:rPr>
        <w:rFonts w:asciiTheme="minorHAnsi" w:hAnsiTheme="minorHAnsi" w:cstheme="minorHAnsi"/>
      </w:rPr>
      <w:t>71130.08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7C5AC" w14:textId="10648E1B" w:rsidR="008026F8" w:rsidRPr="00F73E4A" w:rsidRDefault="008026F8" w:rsidP="00C10851">
    <w:pPr>
      <w:tabs>
        <w:tab w:val="left" w:pos="3330"/>
        <w:tab w:val="center" w:pos="4680"/>
        <w:tab w:val="right" w:pos="9270"/>
        <w:tab w:val="right" w:pos="12960"/>
      </w:tabs>
    </w:pPr>
    <w:r w:rsidRPr="00453ABA">
      <w:t>Issue Date:</w:t>
    </w:r>
    <w:r w:rsidR="00D014C5">
      <w:t xml:space="preserve"> 01/23/24</w:t>
    </w:r>
    <w:r>
      <w:rPr>
        <w:noProof/>
      </w:rPr>
      <w:tab/>
    </w:r>
    <w:r>
      <w:rPr>
        <w:noProof/>
      </w:rPr>
      <w:tab/>
      <w:t>1</w:t>
    </w:r>
    <w:r>
      <w:rPr>
        <w:noProof/>
      </w:rPr>
      <w:tab/>
    </w:r>
    <w:r w:rsidRPr="004A7255">
      <w:t>71130.08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4752A" w14:textId="0DCD093D" w:rsidR="008026F8" w:rsidRDefault="008026F8" w:rsidP="00C93A18">
    <w:pPr>
      <w:tabs>
        <w:tab w:val="center" w:pos="6210"/>
        <w:tab w:val="right" w:pos="12960"/>
      </w:tabs>
    </w:pPr>
    <w:r w:rsidRPr="00454DCC">
      <w:t xml:space="preserve">Issue Date: </w:t>
    </w:r>
    <w:r w:rsidR="00EE4572">
      <w:rPr>
        <w:rFonts w:asciiTheme="minorHAnsi" w:hAnsiTheme="minorHAnsi" w:cstheme="minorHAnsi"/>
      </w:rPr>
      <w:t>01/23/24</w:t>
    </w:r>
    <w:r>
      <w:tab/>
      <w:t>Att1-</w:t>
    </w:r>
    <w:r w:rsidRPr="00C93A18">
      <w:fldChar w:fldCharType="begin"/>
    </w:r>
    <w:r w:rsidRPr="00C93A18">
      <w:instrText xml:space="preserve"> PAGE   \* MERGEFORMAT </w:instrText>
    </w:r>
    <w:r w:rsidRPr="00C93A18">
      <w:fldChar w:fldCharType="separate"/>
    </w:r>
    <w:r w:rsidR="00454F03">
      <w:rPr>
        <w:noProof/>
      </w:rPr>
      <w:t>1</w:t>
    </w:r>
    <w:r w:rsidRPr="00C93A18">
      <w:rPr>
        <w:noProof/>
      </w:rPr>
      <w:fldChar w:fldCharType="end"/>
    </w:r>
    <w:r>
      <w:rPr>
        <w:noProof/>
      </w:rPr>
      <w:tab/>
    </w:r>
    <w:r w:rsidRPr="004A7255">
      <w:t>71130.08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D2917" w14:textId="7092EB8F" w:rsidR="008026F8" w:rsidRDefault="008026F8" w:rsidP="009D5123">
    <w:pPr>
      <w:tabs>
        <w:tab w:val="center" w:pos="6480"/>
        <w:tab w:val="right" w:pos="12960"/>
      </w:tabs>
    </w:pPr>
    <w:r w:rsidRPr="000D5573">
      <w:t xml:space="preserve">Issue Date: </w:t>
    </w:r>
    <w:r w:rsidR="004042AC">
      <w:rPr>
        <w:rFonts w:asciiTheme="minorHAnsi" w:hAnsiTheme="minorHAnsi" w:cstheme="minorHAnsi"/>
      </w:rPr>
      <w:t>01/23/24</w:t>
    </w:r>
    <w:r>
      <w:tab/>
      <w:t>Att2-</w:t>
    </w:r>
    <w:r w:rsidRPr="00C93A18">
      <w:fldChar w:fldCharType="begin"/>
    </w:r>
    <w:r w:rsidRPr="00C93A18">
      <w:instrText xml:space="preserve"> PAGE   \* MERGEFORMAT </w:instrText>
    </w:r>
    <w:r w:rsidRPr="00C93A18">
      <w:fldChar w:fldCharType="separate"/>
    </w:r>
    <w:r w:rsidR="00454F03">
      <w:rPr>
        <w:noProof/>
      </w:rPr>
      <w:t>20</w:t>
    </w:r>
    <w:r w:rsidRPr="00C93A18">
      <w:rPr>
        <w:noProof/>
      </w:rPr>
      <w:fldChar w:fldCharType="end"/>
    </w:r>
    <w:r>
      <w:rPr>
        <w:noProof/>
      </w:rPr>
      <w:tab/>
    </w:r>
    <w:r w:rsidRPr="004A7255">
      <w:t>71130.08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3D61C" w14:textId="4F63CA3B" w:rsidR="008026F8" w:rsidRDefault="008026F8" w:rsidP="009D5123">
    <w:pPr>
      <w:tabs>
        <w:tab w:val="center" w:pos="6480"/>
        <w:tab w:val="right" w:pos="12960"/>
      </w:tabs>
    </w:pPr>
    <w:r w:rsidRPr="007A2F35">
      <w:t>Issue Date:</w:t>
    </w:r>
    <w:r w:rsidR="00721E5D">
      <w:t xml:space="preserve"> </w:t>
    </w:r>
    <w:r w:rsidR="004042AC">
      <w:rPr>
        <w:rFonts w:asciiTheme="minorHAnsi" w:hAnsiTheme="minorHAnsi" w:cstheme="minorHAnsi"/>
      </w:rPr>
      <w:t>01/23/24</w:t>
    </w:r>
    <w:r>
      <w:tab/>
      <w:t>Att3-</w:t>
    </w:r>
    <w:r w:rsidRPr="00C93A18">
      <w:fldChar w:fldCharType="begin"/>
    </w:r>
    <w:r w:rsidRPr="00C93A18">
      <w:instrText xml:space="preserve"> PAGE   \* MERGEFORMAT </w:instrText>
    </w:r>
    <w:r w:rsidRPr="00C93A18">
      <w:fldChar w:fldCharType="separate"/>
    </w:r>
    <w:r w:rsidR="00454F03">
      <w:rPr>
        <w:noProof/>
      </w:rPr>
      <w:t>29</w:t>
    </w:r>
    <w:r w:rsidRPr="00C93A18">
      <w:rPr>
        <w:noProof/>
      </w:rPr>
      <w:fldChar w:fldCharType="end"/>
    </w:r>
    <w:r>
      <w:rPr>
        <w:noProof/>
      </w:rPr>
      <w:tab/>
    </w:r>
    <w:r w:rsidRPr="004A7255">
      <w:t>71130.08</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8269E" w14:textId="74679C56" w:rsidR="008026F8" w:rsidRDefault="008026F8" w:rsidP="009A1161">
    <w:pPr>
      <w:tabs>
        <w:tab w:val="center" w:pos="6480"/>
        <w:tab w:val="right" w:pos="12960"/>
      </w:tabs>
    </w:pPr>
    <w:r w:rsidRPr="004A7255">
      <w:t>Issue Date:</w:t>
    </w:r>
    <w:r w:rsidR="00721E5D">
      <w:t xml:space="preserve"> </w:t>
    </w:r>
    <w:r w:rsidR="004042AC">
      <w:rPr>
        <w:rFonts w:asciiTheme="minorHAnsi" w:hAnsiTheme="minorHAnsi" w:cstheme="minorHAnsi"/>
      </w:rPr>
      <w:t>01/23/24</w:t>
    </w:r>
    <w:r>
      <w:tab/>
      <w:t>Att4-</w:t>
    </w:r>
    <w:r w:rsidRPr="009D5123">
      <w:fldChar w:fldCharType="begin"/>
    </w:r>
    <w:r w:rsidRPr="009D5123">
      <w:instrText xml:space="preserve"> PAGE   \* MERGEFORMAT </w:instrText>
    </w:r>
    <w:r w:rsidRPr="009D5123">
      <w:fldChar w:fldCharType="separate"/>
    </w:r>
    <w:r w:rsidR="00454F03">
      <w:rPr>
        <w:noProof/>
      </w:rPr>
      <w:t>12</w:t>
    </w:r>
    <w:r w:rsidRPr="009D5123">
      <w:rPr>
        <w:noProof/>
      </w:rPr>
      <w:fldChar w:fldCharType="end"/>
    </w:r>
    <w:r w:rsidRPr="004A7255">
      <w:tab/>
      <w:t>71130.08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661F4" w14:textId="36546199" w:rsidR="008026F8" w:rsidRPr="0064623F" w:rsidRDefault="008026F8" w:rsidP="00D37C35">
    <w:pPr>
      <w:tabs>
        <w:tab w:val="center" w:pos="5040"/>
        <w:tab w:val="right" w:pos="12960"/>
      </w:tabs>
    </w:pPr>
    <w:r w:rsidRPr="00FD25BA">
      <w:t>Issue Date:</w:t>
    </w:r>
    <w:r w:rsidR="00721E5D">
      <w:t xml:space="preserve"> </w:t>
    </w:r>
    <w:r w:rsidR="00415F5D">
      <w:rPr>
        <w:rFonts w:asciiTheme="minorHAnsi" w:hAnsiTheme="minorHAnsi" w:cstheme="minorHAnsi"/>
      </w:rPr>
      <w:t>01/23/24</w:t>
    </w:r>
    <w:r>
      <w:tab/>
    </w:r>
    <w:r w:rsidRPr="004A7255">
      <w:t>Att5-</w:t>
    </w:r>
    <w:r w:rsidRPr="004A7255">
      <w:fldChar w:fldCharType="begin"/>
    </w:r>
    <w:r w:rsidRPr="004A7255">
      <w:instrText xml:space="preserve"> PAGE </w:instrText>
    </w:r>
    <w:r w:rsidRPr="004A7255">
      <w:fldChar w:fldCharType="separate"/>
    </w:r>
    <w:r w:rsidR="00454F03">
      <w:rPr>
        <w:noProof/>
      </w:rPr>
      <w:t>3</w:t>
    </w:r>
    <w:r w:rsidRPr="004A7255">
      <w:fldChar w:fldCharType="end"/>
    </w:r>
    <w:r w:rsidRPr="004A7255">
      <w:tab/>
      <w:t>71130.08</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E1162" w14:textId="4BE584A0" w:rsidR="008026F8" w:rsidRPr="0064623F" w:rsidRDefault="008026F8" w:rsidP="003F305F">
    <w:pPr>
      <w:tabs>
        <w:tab w:val="center" w:pos="6480"/>
        <w:tab w:val="right" w:pos="12960"/>
      </w:tabs>
    </w:pPr>
    <w:r w:rsidRPr="0087062A">
      <w:t>Issue Date:</w:t>
    </w:r>
    <w:r w:rsidR="00E97A05">
      <w:t xml:space="preserve"> </w:t>
    </w:r>
    <w:r w:rsidR="00E97A05">
      <w:rPr>
        <w:rFonts w:asciiTheme="minorHAnsi" w:hAnsiTheme="minorHAnsi" w:cstheme="minorHAnsi"/>
      </w:rPr>
      <w:t>01/23/24</w:t>
    </w:r>
    <w:r>
      <w:tab/>
    </w:r>
    <w:r w:rsidRPr="004A7255">
      <w:t>Att</w:t>
    </w:r>
    <w:r>
      <w:t>6</w:t>
    </w:r>
    <w:r w:rsidRPr="004A7255">
      <w:t>-</w:t>
    </w:r>
    <w:r w:rsidRPr="004A7255">
      <w:fldChar w:fldCharType="begin"/>
    </w:r>
    <w:r w:rsidRPr="004A7255">
      <w:instrText xml:space="preserve"> PAGE </w:instrText>
    </w:r>
    <w:r w:rsidRPr="004A7255">
      <w:fldChar w:fldCharType="separate"/>
    </w:r>
    <w:r w:rsidR="00454F03">
      <w:rPr>
        <w:noProof/>
      </w:rPr>
      <w:t>2</w:t>
    </w:r>
    <w:r w:rsidRPr="004A7255">
      <w:fldChar w:fldCharType="end"/>
    </w:r>
    <w:r w:rsidRPr="004A7255">
      <w:tab/>
      <w:t>71130.08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A1753" w14:textId="77777777" w:rsidR="00FD7C59" w:rsidRDefault="00FD7C59">
      <w:r>
        <w:separator/>
      </w:r>
    </w:p>
  </w:footnote>
  <w:footnote w:type="continuationSeparator" w:id="0">
    <w:p w14:paraId="6B62B73C" w14:textId="77777777" w:rsidR="00FD7C59" w:rsidRDefault="00FD7C59">
      <w:r>
        <w:continuationSeparator/>
      </w:r>
    </w:p>
  </w:footnote>
  <w:footnote w:type="continuationNotice" w:id="1">
    <w:p w14:paraId="70B6C29B" w14:textId="77777777" w:rsidR="00FD7C59" w:rsidRDefault="00FD7C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98420" w14:textId="77777777" w:rsidR="008026F8" w:rsidRPr="004E478E" w:rsidRDefault="008026F8" w:rsidP="004E47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67E26BC"/>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664A8D7E"/>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D03C4B9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32358C"/>
    <w:multiLevelType w:val="multilevel"/>
    <w:tmpl w:val="DE1C5F7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009C7C9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4CD4FA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63C56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CEB4EB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E2143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F7C2DC4"/>
    <w:multiLevelType w:val="hybridMultilevel"/>
    <w:tmpl w:val="D43825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6D27B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11703A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12BF5D1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141935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1539516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16F43F78"/>
    <w:multiLevelType w:val="multilevel"/>
    <w:tmpl w:val="DE1C5F7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1747451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1859341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1AC5256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color w:val="000000"/>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219474F3"/>
    <w:multiLevelType w:val="hybridMultilevel"/>
    <w:tmpl w:val="278C89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23FF1EF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25EE580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26E4359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28532DC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290143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2A1F1F99"/>
    <w:multiLevelType w:val="multilevel"/>
    <w:tmpl w:val="DE1C5F7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2CB66CB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2E8B35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2F7900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331019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33BE3836"/>
    <w:multiLevelType w:val="multilevel"/>
    <w:tmpl w:val="DE1C5F7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31" w15:restartNumberingAfterBreak="0">
    <w:nsid w:val="366F0A2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37903F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389600D1"/>
    <w:multiLevelType w:val="hybridMultilevel"/>
    <w:tmpl w:val="15A600FA"/>
    <w:lvl w:ilvl="0" w:tplc="CCE891CE">
      <w:start w:val="1"/>
      <w:numFmt w:val="lowerLetter"/>
      <w:lvlText w:val="(%1)"/>
      <w:lvlJc w:val="left"/>
      <w:pPr>
        <w:tabs>
          <w:tab w:val="num" w:pos="4766"/>
        </w:tabs>
        <w:ind w:left="5400" w:hanging="634"/>
      </w:pPr>
      <w:rPr>
        <w:rFonts w:hint="default"/>
      </w:rPr>
    </w:lvl>
    <w:lvl w:ilvl="1" w:tplc="04090019" w:tentative="1">
      <w:start w:val="1"/>
      <w:numFmt w:val="lowerLetter"/>
      <w:lvlText w:val="%2."/>
      <w:lvlJc w:val="left"/>
      <w:pPr>
        <w:tabs>
          <w:tab w:val="num" w:pos="2246"/>
        </w:tabs>
        <w:ind w:left="2246" w:hanging="360"/>
      </w:p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34" w15:restartNumberingAfterBreak="0">
    <w:nsid w:val="38EC011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color w:val="000000"/>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39EA0A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3BE91E58"/>
    <w:multiLevelType w:val="multilevel"/>
    <w:tmpl w:val="DE1C5F7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37" w15:restartNumberingAfterBreak="0">
    <w:nsid w:val="3D3B461B"/>
    <w:multiLevelType w:val="hybridMultilevel"/>
    <w:tmpl w:val="1E1205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EE066E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3FB82785"/>
    <w:multiLevelType w:val="hybridMultilevel"/>
    <w:tmpl w:val="4FF003B2"/>
    <w:lvl w:ilvl="0" w:tplc="0BA643F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41DE1CD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441F0D1E"/>
    <w:multiLevelType w:val="multilevel"/>
    <w:tmpl w:val="A9E6585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720"/>
        </w:tabs>
        <w:ind w:left="720" w:hanging="360"/>
      </w:pPr>
      <w:rPr>
        <w:rFonts w:ascii="Arial" w:eastAsia="Times New Roman" w:hAnsi="Arial" w:cs="Arial"/>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42" w15:restartNumberingAfterBreak="0">
    <w:nsid w:val="44215580"/>
    <w:multiLevelType w:val="hybridMultilevel"/>
    <w:tmpl w:val="33A805C2"/>
    <w:lvl w:ilvl="0" w:tplc="75D4BD98">
      <w:start w:val="1"/>
      <w:numFmt w:val="lowerLetter"/>
      <w:lvlText w:val="(%1)"/>
      <w:lvlJc w:val="left"/>
      <w:pPr>
        <w:ind w:left="2078" w:hanging="636"/>
      </w:pPr>
      <w:rPr>
        <w:rFonts w:hint="default"/>
      </w:rPr>
    </w:lvl>
    <w:lvl w:ilvl="1" w:tplc="04090019">
      <w:start w:val="1"/>
      <w:numFmt w:val="lowerLetter"/>
      <w:lvlText w:val="%2."/>
      <w:lvlJc w:val="left"/>
      <w:pPr>
        <w:ind w:left="2522" w:hanging="360"/>
      </w:pPr>
    </w:lvl>
    <w:lvl w:ilvl="2" w:tplc="0409001B" w:tentative="1">
      <w:start w:val="1"/>
      <w:numFmt w:val="lowerRoman"/>
      <w:lvlText w:val="%3."/>
      <w:lvlJc w:val="right"/>
      <w:pPr>
        <w:ind w:left="3242" w:hanging="180"/>
      </w:pPr>
    </w:lvl>
    <w:lvl w:ilvl="3" w:tplc="0409000F" w:tentative="1">
      <w:start w:val="1"/>
      <w:numFmt w:val="decimal"/>
      <w:lvlText w:val="%4."/>
      <w:lvlJc w:val="left"/>
      <w:pPr>
        <w:ind w:left="3962" w:hanging="360"/>
      </w:pPr>
    </w:lvl>
    <w:lvl w:ilvl="4" w:tplc="04090019" w:tentative="1">
      <w:start w:val="1"/>
      <w:numFmt w:val="lowerLetter"/>
      <w:lvlText w:val="%5."/>
      <w:lvlJc w:val="left"/>
      <w:pPr>
        <w:ind w:left="4682" w:hanging="360"/>
      </w:pPr>
    </w:lvl>
    <w:lvl w:ilvl="5" w:tplc="0409001B" w:tentative="1">
      <w:start w:val="1"/>
      <w:numFmt w:val="lowerRoman"/>
      <w:lvlText w:val="%6."/>
      <w:lvlJc w:val="right"/>
      <w:pPr>
        <w:ind w:left="5402" w:hanging="180"/>
      </w:pPr>
    </w:lvl>
    <w:lvl w:ilvl="6" w:tplc="0409000F" w:tentative="1">
      <w:start w:val="1"/>
      <w:numFmt w:val="decimal"/>
      <w:lvlText w:val="%7."/>
      <w:lvlJc w:val="left"/>
      <w:pPr>
        <w:ind w:left="6122" w:hanging="360"/>
      </w:pPr>
    </w:lvl>
    <w:lvl w:ilvl="7" w:tplc="04090019" w:tentative="1">
      <w:start w:val="1"/>
      <w:numFmt w:val="lowerLetter"/>
      <w:lvlText w:val="%8."/>
      <w:lvlJc w:val="left"/>
      <w:pPr>
        <w:ind w:left="6842" w:hanging="360"/>
      </w:pPr>
    </w:lvl>
    <w:lvl w:ilvl="8" w:tplc="0409001B" w:tentative="1">
      <w:start w:val="1"/>
      <w:numFmt w:val="lowerRoman"/>
      <w:lvlText w:val="%9."/>
      <w:lvlJc w:val="right"/>
      <w:pPr>
        <w:ind w:left="7562" w:hanging="180"/>
      </w:pPr>
    </w:lvl>
  </w:abstractNum>
  <w:abstractNum w:abstractNumId="43" w15:restartNumberingAfterBreak="0">
    <w:nsid w:val="44EF4E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450A64C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47CA617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496F7B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4FA408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4FE37EF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50121B3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507737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51434A7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color w:val="000000"/>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2" w15:restartNumberingAfterBreak="0">
    <w:nsid w:val="52303AA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color w:val="000000"/>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53C60D9D"/>
    <w:multiLevelType w:val="hybridMultilevel"/>
    <w:tmpl w:val="9AE0127C"/>
    <w:lvl w:ilvl="0" w:tplc="AE407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4C600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54D540C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55D62F7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color w:val="000000"/>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56693DE8"/>
    <w:multiLevelType w:val="hybridMultilevel"/>
    <w:tmpl w:val="E286E242"/>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73979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9" w15:restartNumberingAfterBreak="0">
    <w:nsid w:val="57F75E1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color w:val="000000"/>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5B5F058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5ED1403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2" w15:restartNumberingAfterBreak="0">
    <w:nsid w:val="654966B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65B75F9B"/>
    <w:multiLevelType w:val="hybridMultilevel"/>
    <w:tmpl w:val="2C1A4420"/>
    <w:lvl w:ilvl="0" w:tplc="0BA643FA">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8123EA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6ABC06C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6BB256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6C45610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6DD4403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color w:val="000000"/>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6E725011"/>
    <w:multiLevelType w:val="hybridMultilevel"/>
    <w:tmpl w:val="0BFC004E"/>
    <w:lvl w:ilvl="0" w:tplc="0764C63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FD4579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700675F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708455C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751216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76E73DE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781B01A1"/>
    <w:multiLevelType w:val="hybridMultilevel"/>
    <w:tmpl w:val="9F225C1C"/>
    <w:lvl w:ilvl="0" w:tplc="914CAE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AE879ED"/>
    <w:multiLevelType w:val="hybridMultilevel"/>
    <w:tmpl w:val="E71A6B42"/>
    <w:lvl w:ilvl="0" w:tplc="CCE891CE">
      <w:start w:val="1"/>
      <w:numFmt w:val="lowerLetter"/>
      <w:lvlText w:val="(%1)"/>
      <w:lvlJc w:val="left"/>
      <w:pPr>
        <w:tabs>
          <w:tab w:val="num" w:pos="3960"/>
        </w:tabs>
        <w:ind w:left="4594" w:hanging="634"/>
      </w:pPr>
      <w:rPr>
        <w:rFonts w:hint="default"/>
      </w:rPr>
    </w:lvl>
    <w:lvl w:ilvl="1" w:tplc="AFE2FA7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7AEF7A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7D5E649D"/>
    <w:multiLevelType w:val="hybridMultilevel"/>
    <w:tmpl w:val="67300342"/>
    <w:lvl w:ilvl="0" w:tplc="CCE891CE">
      <w:start w:val="1"/>
      <w:numFmt w:val="lowerLetter"/>
      <w:lvlText w:val="(%1)"/>
      <w:lvlJc w:val="left"/>
      <w:pPr>
        <w:tabs>
          <w:tab w:val="num" w:pos="3960"/>
        </w:tabs>
        <w:ind w:left="4594"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7FB3567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951618545">
    <w:abstractNumId w:val="37"/>
  </w:num>
  <w:num w:numId="2" w16cid:durableId="1681083215">
    <w:abstractNumId w:val="9"/>
  </w:num>
  <w:num w:numId="3" w16cid:durableId="541939149">
    <w:abstractNumId w:val="57"/>
  </w:num>
  <w:num w:numId="4" w16cid:durableId="768355868">
    <w:abstractNumId w:val="63"/>
  </w:num>
  <w:num w:numId="5" w16cid:durableId="1395733210">
    <w:abstractNumId w:val="36"/>
  </w:num>
  <w:num w:numId="6" w16cid:durableId="1528132638">
    <w:abstractNumId w:val="39"/>
  </w:num>
  <w:num w:numId="7" w16cid:durableId="1422991930">
    <w:abstractNumId w:val="33"/>
  </w:num>
  <w:num w:numId="8" w16cid:durableId="470949213">
    <w:abstractNumId w:val="76"/>
  </w:num>
  <w:num w:numId="9" w16cid:durableId="531694020">
    <w:abstractNumId w:val="78"/>
  </w:num>
  <w:num w:numId="10" w16cid:durableId="301808033">
    <w:abstractNumId w:val="34"/>
  </w:num>
  <w:num w:numId="11" w16cid:durableId="626861127">
    <w:abstractNumId w:val="24"/>
  </w:num>
  <w:num w:numId="12" w16cid:durableId="44179409">
    <w:abstractNumId w:val="13"/>
  </w:num>
  <w:num w:numId="13" w16cid:durableId="493759685">
    <w:abstractNumId w:val="42"/>
  </w:num>
  <w:num w:numId="14" w16cid:durableId="1027872306">
    <w:abstractNumId w:val="29"/>
  </w:num>
  <w:num w:numId="15" w16cid:durableId="1869026841">
    <w:abstractNumId w:val="53"/>
  </w:num>
  <w:num w:numId="16" w16cid:durableId="751200002">
    <w:abstractNumId w:val="75"/>
  </w:num>
  <w:num w:numId="17" w16cid:durableId="712585365">
    <w:abstractNumId w:val="69"/>
  </w:num>
  <w:num w:numId="18" w16cid:durableId="786003338">
    <w:abstractNumId w:val="44"/>
  </w:num>
  <w:num w:numId="19" w16cid:durableId="560944804">
    <w:abstractNumId w:val="19"/>
  </w:num>
  <w:num w:numId="20" w16cid:durableId="109394307">
    <w:abstractNumId w:val="25"/>
  </w:num>
  <w:num w:numId="21" w16cid:durableId="808207596">
    <w:abstractNumId w:val="3"/>
  </w:num>
  <w:num w:numId="22" w16cid:durableId="700714118">
    <w:abstractNumId w:val="15"/>
  </w:num>
  <w:num w:numId="23" w16cid:durableId="1249460768">
    <w:abstractNumId w:val="30"/>
  </w:num>
  <w:num w:numId="24" w16cid:durableId="2029746061">
    <w:abstractNumId w:val="65"/>
  </w:num>
  <w:num w:numId="25" w16cid:durableId="1865440938">
    <w:abstractNumId w:val="41"/>
  </w:num>
  <w:num w:numId="26" w16cid:durableId="1984654260">
    <w:abstractNumId w:val="21"/>
  </w:num>
  <w:num w:numId="27" w16cid:durableId="961227609">
    <w:abstractNumId w:val="27"/>
  </w:num>
  <w:num w:numId="28" w16cid:durableId="1589659431">
    <w:abstractNumId w:val="74"/>
  </w:num>
  <w:num w:numId="29" w16cid:durableId="2023897813">
    <w:abstractNumId w:val="35"/>
  </w:num>
  <w:num w:numId="30" w16cid:durableId="104930454">
    <w:abstractNumId w:val="49"/>
  </w:num>
  <w:num w:numId="31" w16cid:durableId="1890265666">
    <w:abstractNumId w:val="54"/>
  </w:num>
  <w:num w:numId="32" w16cid:durableId="1747527959">
    <w:abstractNumId w:val="66"/>
  </w:num>
  <w:num w:numId="33" w16cid:durableId="38020340">
    <w:abstractNumId w:val="59"/>
  </w:num>
  <w:num w:numId="34" w16cid:durableId="327516126">
    <w:abstractNumId w:val="52"/>
  </w:num>
  <w:num w:numId="35" w16cid:durableId="641739478">
    <w:abstractNumId w:val="18"/>
  </w:num>
  <w:num w:numId="36" w16cid:durableId="1293052613">
    <w:abstractNumId w:val="51"/>
  </w:num>
  <w:num w:numId="37" w16cid:durableId="1157649837">
    <w:abstractNumId w:val="56"/>
  </w:num>
  <w:num w:numId="38" w16cid:durableId="359548398">
    <w:abstractNumId w:val="68"/>
  </w:num>
  <w:num w:numId="39" w16cid:durableId="303589126">
    <w:abstractNumId w:val="12"/>
  </w:num>
  <w:num w:numId="40" w16cid:durableId="1321929421">
    <w:abstractNumId w:val="77"/>
  </w:num>
  <w:num w:numId="41" w16cid:durableId="347217596">
    <w:abstractNumId w:val="4"/>
  </w:num>
  <w:num w:numId="42" w16cid:durableId="1219903380">
    <w:abstractNumId w:val="61"/>
  </w:num>
  <w:num w:numId="43" w16cid:durableId="1197548756">
    <w:abstractNumId w:val="28"/>
  </w:num>
  <w:num w:numId="44" w16cid:durableId="1291940434">
    <w:abstractNumId w:val="26"/>
  </w:num>
  <w:num w:numId="45" w16cid:durableId="1181816768">
    <w:abstractNumId w:val="5"/>
  </w:num>
  <w:num w:numId="46" w16cid:durableId="760103169">
    <w:abstractNumId w:val="14"/>
  </w:num>
  <w:num w:numId="47" w16cid:durableId="1210991765">
    <w:abstractNumId w:val="40"/>
  </w:num>
  <w:num w:numId="48" w16cid:durableId="1664550103">
    <w:abstractNumId w:val="79"/>
  </w:num>
  <w:num w:numId="49" w16cid:durableId="75521728">
    <w:abstractNumId w:val="62"/>
  </w:num>
  <w:num w:numId="50" w16cid:durableId="1198081023">
    <w:abstractNumId w:val="16"/>
  </w:num>
  <w:num w:numId="51" w16cid:durableId="1135870962">
    <w:abstractNumId w:val="47"/>
  </w:num>
  <w:num w:numId="52" w16cid:durableId="1071543661">
    <w:abstractNumId w:val="11"/>
  </w:num>
  <w:num w:numId="53" w16cid:durableId="641160346">
    <w:abstractNumId w:val="31"/>
  </w:num>
  <w:num w:numId="54" w16cid:durableId="197476589">
    <w:abstractNumId w:val="73"/>
  </w:num>
  <w:num w:numId="55" w16cid:durableId="829373524">
    <w:abstractNumId w:val="7"/>
  </w:num>
  <w:num w:numId="56" w16cid:durableId="1384865867">
    <w:abstractNumId w:val="72"/>
  </w:num>
  <w:num w:numId="57" w16cid:durableId="1824421379">
    <w:abstractNumId w:val="32"/>
  </w:num>
  <w:num w:numId="58" w16cid:durableId="1698890977">
    <w:abstractNumId w:val="22"/>
  </w:num>
  <w:num w:numId="59" w16cid:durableId="1845319804">
    <w:abstractNumId w:val="67"/>
  </w:num>
  <w:num w:numId="60" w16cid:durableId="12737">
    <w:abstractNumId w:val="43"/>
  </w:num>
  <w:num w:numId="61" w16cid:durableId="1869023727">
    <w:abstractNumId w:val="48"/>
  </w:num>
  <w:num w:numId="62" w16cid:durableId="398938102">
    <w:abstractNumId w:val="50"/>
  </w:num>
  <w:num w:numId="63" w16cid:durableId="2105884069">
    <w:abstractNumId w:val="70"/>
  </w:num>
  <w:num w:numId="64" w16cid:durableId="625627668">
    <w:abstractNumId w:val="60"/>
  </w:num>
  <w:num w:numId="65" w16cid:durableId="1854613854">
    <w:abstractNumId w:val="23"/>
  </w:num>
  <w:num w:numId="66" w16cid:durableId="437414120">
    <w:abstractNumId w:val="46"/>
  </w:num>
  <w:num w:numId="67" w16cid:durableId="2116248905">
    <w:abstractNumId w:val="10"/>
  </w:num>
  <w:num w:numId="68" w16cid:durableId="668825616">
    <w:abstractNumId w:val="45"/>
  </w:num>
  <w:num w:numId="69" w16cid:durableId="1314217675">
    <w:abstractNumId w:val="58"/>
  </w:num>
  <w:num w:numId="70" w16cid:durableId="934289782">
    <w:abstractNumId w:val="55"/>
  </w:num>
  <w:num w:numId="71" w16cid:durableId="224267395">
    <w:abstractNumId w:val="8"/>
  </w:num>
  <w:num w:numId="72" w16cid:durableId="1316566202">
    <w:abstractNumId w:val="38"/>
  </w:num>
  <w:num w:numId="73" w16cid:durableId="431433294">
    <w:abstractNumId w:val="71"/>
  </w:num>
  <w:num w:numId="74" w16cid:durableId="1815171544">
    <w:abstractNumId w:val="17"/>
  </w:num>
  <w:num w:numId="75" w16cid:durableId="1326127111">
    <w:abstractNumId w:val="20"/>
  </w:num>
  <w:num w:numId="76" w16cid:durableId="1463887258">
    <w:abstractNumId w:val="6"/>
  </w:num>
  <w:num w:numId="77" w16cid:durableId="968317240">
    <w:abstractNumId w:val="64"/>
  </w:num>
  <w:num w:numId="78" w16cid:durableId="566109221">
    <w:abstractNumId w:val="2"/>
  </w:num>
  <w:num w:numId="79" w16cid:durableId="1625307782">
    <w:abstractNumId w:val="1"/>
  </w:num>
  <w:num w:numId="80" w16cid:durableId="1526750973">
    <w:abstractNumId w:val="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removeDateAndTime/>
  <w:embedSystemFonts/>
  <w:bordersDoNotSurroundHeader/>
  <w:bordersDoNotSurroundFooter/>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E12"/>
    <w:rsid w:val="0000107D"/>
    <w:rsid w:val="000012C7"/>
    <w:rsid w:val="000018F8"/>
    <w:rsid w:val="00002612"/>
    <w:rsid w:val="00002C2C"/>
    <w:rsid w:val="00002C7C"/>
    <w:rsid w:val="00002E5E"/>
    <w:rsid w:val="00003025"/>
    <w:rsid w:val="00003406"/>
    <w:rsid w:val="00003809"/>
    <w:rsid w:val="00003B66"/>
    <w:rsid w:val="00003C2D"/>
    <w:rsid w:val="000041B6"/>
    <w:rsid w:val="00004D87"/>
    <w:rsid w:val="00005366"/>
    <w:rsid w:val="00005370"/>
    <w:rsid w:val="0000560B"/>
    <w:rsid w:val="00005F8B"/>
    <w:rsid w:val="00006989"/>
    <w:rsid w:val="000073A0"/>
    <w:rsid w:val="000074B5"/>
    <w:rsid w:val="000074D1"/>
    <w:rsid w:val="0000777B"/>
    <w:rsid w:val="000078CA"/>
    <w:rsid w:val="00007AF1"/>
    <w:rsid w:val="000103F6"/>
    <w:rsid w:val="00010444"/>
    <w:rsid w:val="000107F7"/>
    <w:rsid w:val="00011038"/>
    <w:rsid w:val="00011512"/>
    <w:rsid w:val="00011CF3"/>
    <w:rsid w:val="00011D52"/>
    <w:rsid w:val="00012066"/>
    <w:rsid w:val="0001213F"/>
    <w:rsid w:val="00012307"/>
    <w:rsid w:val="0001370B"/>
    <w:rsid w:val="000137FC"/>
    <w:rsid w:val="00013872"/>
    <w:rsid w:val="0001447E"/>
    <w:rsid w:val="00014594"/>
    <w:rsid w:val="000148DB"/>
    <w:rsid w:val="00014961"/>
    <w:rsid w:val="00014B50"/>
    <w:rsid w:val="00014BE7"/>
    <w:rsid w:val="00014E0A"/>
    <w:rsid w:val="00014F99"/>
    <w:rsid w:val="0001561C"/>
    <w:rsid w:val="000160E1"/>
    <w:rsid w:val="00016A0D"/>
    <w:rsid w:val="00016E6C"/>
    <w:rsid w:val="00017584"/>
    <w:rsid w:val="00017EC0"/>
    <w:rsid w:val="000200F3"/>
    <w:rsid w:val="0002056A"/>
    <w:rsid w:val="0002058D"/>
    <w:rsid w:val="00020A4C"/>
    <w:rsid w:val="00020D0E"/>
    <w:rsid w:val="00020D3F"/>
    <w:rsid w:val="000227BE"/>
    <w:rsid w:val="000234C5"/>
    <w:rsid w:val="00023FB4"/>
    <w:rsid w:val="0002439D"/>
    <w:rsid w:val="000252A7"/>
    <w:rsid w:val="00025F90"/>
    <w:rsid w:val="00026506"/>
    <w:rsid w:val="0002656F"/>
    <w:rsid w:val="00026927"/>
    <w:rsid w:val="00026F9B"/>
    <w:rsid w:val="0002723C"/>
    <w:rsid w:val="00027251"/>
    <w:rsid w:val="00027375"/>
    <w:rsid w:val="000273BC"/>
    <w:rsid w:val="00027708"/>
    <w:rsid w:val="00027817"/>
    <w:rsid w:val="000278B9"/>
    <w:rsid w:val="00027C7C"/>
    <w:rsid w:val="0003007C"/>
    <w:rsid w:val="000303B2"/>
    <w:rsid w:val="00030EDB"/>
    <w:rsid w:val="00031032"/>
    <w:rsid w:val="000315A1"/>
    <w:rsid w:val="00031779"/>
    <w:rsid w:val="0003237C"/>
    <w:rsid w:val="00032F0A"/>
    <w:rsid w:val="000336AD"/>
    <w:rsid w:val="00033DD6"/>
    <w:rsid w:val="00034B84"/>
    <w:rsid w:val="00034E63"/>
    <w:rsid w:val="00035480"/>
    <w:rsid w:val="00035DCE"/>
    <w:rsid w:val="00036090"/>
    <w:rsid w:val="000378AF"/>
    <w:rsid w:val="00037BAC"/>
    <w:rsid w:val="00037D1D"/>
    <w:rsid w:val="0004060E"/>
    <w:rsid w:val="0004073D"/>
    <w:rsid w:val="00040825"/>
    <w:rsid w:val="00040F30"/>
    <w:rsid w:val="00042A9D"/>
    <w:rsid w:val="00043124"/>
    <w:rsid w:val="000433F5"/>
    <w:rsid w:val="00043E34"/>
    <w:rsid w:val="0004476C"/>
    <w:rsid w:val="00044861"/>
    <w:rsid w:val="00044865"/>
    <w:rsid w:val="00044E2C"/>
    <w:rsid w:val="0004519A"/>
    <w:rsid w:val="00046963"/>
    <w:rsid w:val="0004696E"/>
    <w:rsid w:val="0004721F"/>
    <w:rsid w:val="00047B81"/>
    <w:rsid w:val="00047DF0"/>
    <w:rsid w:val="00047F40"/>
    <w:rsid w:val="00050BA8"/>
    <w:rsid w:val="000515ED"/>
    <w:rsid w:val="0005170C"/>
    <w:rsid w:val="00052081"/>
    <w:rsid w:val="00052867"/>
    <w:rsid w:val="00053488"/>
    <w:rsid w:val="00053591"/>
    <w:rsid w:val="00053DCC"/>
    <w:rsid w:val="00053F0E"/>
    <w:rsid w:val="00053F71"/>
    <w:rsid w:val="000546AF"/>
    <w:rsid w:val="00054E5F"/>
    <w:rsid w:val="00055546"/>
    <w:rsid w:val="000557CB"/>
    <w:rsid w:val="00055DCA"/>
    <w:rsid w:val="00056052"/>
    <w:rsid w:val="00056189"/>
    <w:rsid w:val="00057BEF"/>
    <w:rsid w:val="00057EAE"/>
    <w:rsid w:val="0006095A"/>
    <w:rsid w:val="00061481"/>
    <w:rsid w:val="00061DCE"/>
    <w:rsid w:val="0006237A"/>
    <w:rsid w:val="00062445"/>
    <w:rsid w:val="00062529"/>
    <w:rsid w:val="00062B7E"/>
    <w:rsid w:val="00063099"/>
    <w:rsid w:val="00063CC4"/>
    <w:rsid w:val="0006426B"/>
    <w:rsid w:val="00065238"/>
    <w:rsid w:val="00065561"/>
    <w:rsid w:val="000659B8"/>
    <w:rsid w:val="00066084"/>
    <w:rsid w:val="0006747C"/>
    <w:rsid w:val="00067620"/>
    <w:rsid w:val="0006764B"/>
    <w:rsid w:val="00067656"/>
    <w:rsid w:val="000679CB"/>
    <w:rsid w:val="00067D69"/>
    <w:rsid w:val="00067F26"/>
    <w:rsid w:val="00070C9B"/>
    <w:rsid w:val="000710DB"/>
    <w:rsid w:val="0007183D"/>
    <w:rsid w:val="00071AC7"/>
    <w:rsid w:val="00071E4B"/>
    <w:rsid w:val="000722D5"/>
    <w:rsid w:val="0007298E"/>
    <w:rsid w:val="00073F80"/>
    <w:rsid w:val="00074184"/>
    <w:rsid w:val="000744F6"/>
    <w:rsid w:val="00074B58"/>
    <w:rsid w:val="00074E3F"/>
    <w:rsid w:val="0007548B"/>
    <w:rsid w:val="00075B8B"/>
    <w:rsid w:val="00075BC1"/>
    <w:rsid w:val="00075F41"/>
    <w:rsid w:val="0007602E"/>
    <w:rsid w:val="000765E0"/>
    <w:rsid w:val="0007697B"/>
    <w:rsid w:val="00076A4E"/>
    <w:rsid w:val="00077A71"/>
    <w:rsid w:val="000808B5"/>
    <w:rsid w:val="0008141C"/>
    <w:rsid w:val="00081447"/>
    <w:rsid w:val="000822AF"/>
    <w:rsid w:val="000825F4"/>
    <w:rsid w:val="0008288F"/>
    <w:rsid w:val="00082A01"/>
    <w:rsid w:val="00082A85"/>
    <w:rsid w:val="00082D01"/>
    <w:rsid w:val="00082D14"/>
    <w:rsid w:val="00082F1B"/>
    <w:rsid w:val="00083125"/>
    <w:rsid w:val="000831BA"/>
    <w:rsid w:val="0008331E"/>
    <w:rsid w:val="000834FD"/>
    <w:rsid w:val="000837BB"/>
    <w:rsid w:val="00083A05"/>
    <w:rsid w:val="00083D22"/>
    <w:rsid w:val="000840B5"/>
    <w:rsid w:val="00084BCA"/>
    <w:rsid w:val="00084CD7"/>
    <w:rsid w:val="00085214"/>
    <w:rsid w:val="00085455"/>
    <w:rsid w:val="00085C20"/>
    <w:rsid w:val="00085E3B"/>
    <w:rsid w:val="000861CF"/>
    <w:rsid w:val="00086464"/>
    <w:rsid w:val="00086D8E"/>
    <w:rsid w:val="0008759F"/>
    <w:rsid w:val="00087CEE"/>
    <w:rsid w:val="00087D99"/>
    <w:rsid w:val="000906AC"/>
    <w:rsid w:val="00090FC0"/>
    <w:rsid w:val="000920FA"/>
    <w:rsid w:val="0009273A"/>
    <w:rsid w:val="00092878"/>
    <w:rsid w:val="00093570"/>
    <w:rsid w:val="0009385E"/>
    <w:rsid w:val="00093906"/>
    <w:rsid w:val="00093A6A"/>
    <w:rsid w:val="00093C64"/>
    <w:rsid w:val="0009417D"/>
    <w:rsid w:val="000951D0"/>
    <w:rsid w:val="00095A48"/>
    <w:rsid w:val="00095A9F"/>
    <w:rsid w:val="00095DC4"/>
    <w:rsid w:val="0009622D"/>
    <w:rsid w:val="00096D70"/>
    <w:rsid w:val="0009732A"/>
    <w:rsid w:val="000A0224"/>
    <w:rsid w:val="000A0965"/>
    <w:rsid w:val="000A0B09"/>
    <w:rsid w:val="000A1D78"/>
    <w:rsid w:val="000A2589"/>
    <w:rsid w:val="000A2949"/>
    <w:rsid w:val="000A2AE0"/>
    <w:rsid w:val="000A39F4"/>
    <w:rsid w:val="000A49E3"/>
    <w:rsid w:val="000A503C"/>
    <w:rsid w:val="000A5087"/>
    <w:rsid w:val="000A52BB"/>
    <w:rsid w:val="000A5495"/>
    <w:rsid w:val="000A5894"/>
    <w:rsid w:val="000A58B8"/>
    <w:rsid w:val="000A5B32"/>
    <w:rsid w:val="000A6440"/>
    <w:rsid w:val="000A6627"/>
    <w:rsid w:val="000A798F"/>
    <w:rsid w:val="000B091F"/>
    <w:rsid w:val="000B0C7B"/>
    <w:rsid w:val="000B0DD7"/>
    <w:rsid w:val="000B0FC9"/>
    <w:rsid w:val="000B12E7"/>
    <w:rsid w:val="000B16AF"/>
    <w:rsid w:val="000B193B"/>
    <w:rsid w:val="000B1B9A"/>
    <w:rsid w:val="000B2270"/>
    <w:rsid w:val="000B254B"/>
    <w:rsid w:val="000B2745"/>
    <w:rsid w:val="000B28BD"/>
    <w:rsid w:val="000B2AB2"/>
    <w:rsid w:val="000B381F"/>
    <w:rsid w:val="000B3CEB"/>
    <w:rsid w:val="000B3EDC"/>
    <w:rsid w:val="000B411F"/>
    <w:rsid w:val="000B46F6"/>
    <w:rsid w:val="000B49D3"/>
    <w:rsid w:val="000B50A1"/>
    <w:rsid w:val="000B5F37"/>
    <w:rsid w:val="000B62D0"/>
    <w:rsid w:val="000B684E"/>
    <w:rsid w:val="000B6942"/>
    <w:rsid w:val="000C00BD"/>
    <w:rsid w:val="000C0107"/>
    <w:rsid w:val="000C0BAC"/>
    <w:rsid w:val="000C0C4E"/>
    <w:rsid w:val="000C0F04"/>
    <w:rsid w:val="000C1688"/>
    <w:rsid w:val="000C1ACC"/>
    <w:rsid w:val="000C1C74"/>
    <w:rsid w:val="000C1E14"/>
    <w:rsid w:val="000C2304"/>
    <w:rsid w:val="000C2578"/>
    <w:rsid w:val="000C2C72"/>
    <w:rsid w:val="000C2F8F"/>
    <w:rsid w:val="000C37EC"/>
    <w:rsid w:val="000C39F0"/>
    <w:rsid w:val="000C3B89"/>
    <w:rsid w:val="000C46DB"/>
    <w:rsid w:val="000C4A9A"/>
    <w:rsid w:val="000C4E22"/>
    <w:rsid w:val="000C584A"/>
    <w:rsid w:val="000C6585"/>
    <w:rsid w:val="000C6C8B"/>
    <w:rsid w:val="000C703F"/>
    <w:rsid w:val="000C7530"/>
    <w:rsid w:val="000C79ED"/>
    <w:rsid w:val="000D0AF9"/>
    <w:rsid w:val="000D0D05"/>
    <w:rsid w:val="000D0E03"/>
    <w:rsid w:val="000D1FCE"/>
    <w:rsid w:val="000D2608"/>
    <w:rsid w:val="000D33A2"/>
    <w:rsid w:val="000D3614"/>
    <w:rsid w:val="000D482A"/>
    <w:rsid w:val="000D5573"/>
    <w:rsid w:val="000D67E3"/>
    <w:rsid w:val="000D6EF5"/>
    <w:rsid w:val="000D7EDD"/>
    <w:rsid w:val="000E007E"/>
    <w:rsid w:val="000E0978"/>
    <w:rsid w:val="000E0A9B"/>
    <w:rsid w:val="000E0D29"/>
    <w:rsid w:val="000E12A1"/>
    <w:rsid w:val="000E1353"/>
    <w:rsid w:val="000E16AE"/>
    <w:rsid w:val="000E1AD6"/>
    <w:rsid w:val="000E30FC"/>
    <w:rsid w:val="000E32BB"/>
    <w:rsid w:val="000E332D"/>
    <w:rsid w:val="000E33FE"/>
    <w:rsid w:val="000E4612"/>
    <w:rsid w:val="000E48E2"/>
    <w:rsid w:val="000E5A88"/>
    <w:rsid w:val="000E6D16"/>
    <w:rsid w:val="000E76B4"/>
    <w:rsid w:val="000F0274"/>
    <w:rsid w:val="000F0507"/>
    <w:rsid w:val="000F0B1B"/>
    <w:rsid w:val="000F1155"/>
    <w:rsid w:val="000F17FE"/>
    <w:rsid w:val="000F1CA3"/>
    <w:rsid w:val="000F1D39"/>
    <w:rsid w:val="000F1DEB"/>
    <w:rsid w:val="000F2D2B"/>
    <w:rsid w:val="000F304F"/>
    <w:rsid w:val="000F381E"/>
    <w:rsid w:val="000F4237"/>
    <w:rsid w:val="000F42A5"/>
    <w:rsid w:val="000F46E0"/>
    <w:rsid w:val="000F4AC3"/>
    <w:rsid w:val="000F4D83"/>
    <w:rsid w:val="000F5B01"/>
    <w:rsid w:val="000F6272"/>
    <w:rsid w:val="000F637D"/>
    <w:rsid w:val="000F6CB4"/>
    <w:rsid w:val="000F6E81"/>
    <w:rsid w:val="000F72C5"/>
    <w:rsid w:val="000F7552"/>
    <w:rsid w:val="000F75E1"/>
    <w:rsid w:val="000F797F"/>
    <w:rsid w:val="00100625"/>
    <w:rsid w:val="0010067B"/>
    <w:rsid w:val="001006DD"/>
    <w:rsid w:val="00100C6E"/>
    <w:rsid w:val="00101248"/>
    <w:rsid w:val="00101749"/>
    <w:rsid w:val="00101B2D"/>
    <w:rsid w:val="00101C3A"/>
    <w:rsid w:val="00101C5F"/>
    <w:rsid w:val="0010231C"/>
    <w:rsid w:val="001031E7"/>
    <w:rsid w:val="00103538"/>
    <w:rsid w:val="00103DD3"/>
    <w:rsid w:val="0010414A"/>
    <w:rsid w:val="00104E7B"/>
    <w:rsid w:val="00104EC3"/>
    <w:rsid w:val="001058F9"/>
    <w:rsid w:val="00106036"/>
    <w:rsid w:val="001065DB"/>
    <w:rsid w:val="0010664B"/>
    <w:rsid w:val="00106AA0"/>
    <w:rsid w:val="001074AE"/>
    <w:rsid w:val="001103EC"/>
    <w:rsid w:val="001109B2"/>
    <w:rsid w:val="00111D5D"/>
    <w:rsid w:val="00111EAA"/>
    <w:rsid w:val="001124C8"/>
    <w:rsid w:val="00112F8F"/>
    <w:rsid w:val="00112FB8"/>
    <w:rsid w:val="001147DE"/>
    <w:rsid w:val="001151F7"/>
    <w:rsid w:val="0011562A"/>
    <w:rsid w:val="001158E0"/>
    <w:rsid w:val="00115E2D"/>
    <w:rsid w:val="001171DD"/>
    <w:rsid w:val="00117268"/>
    <w:rsid w:val="001176F4"/>
    <w:rsid w:val="00117ECB"/>
    <w:rsid w:val="0012011F"/>
    <w:rsid w:val="0012096C"/>
    <w:rsid w:val="001212CF"/>
    <w:rsid w:val="001218EE"/>
    <w:rsid w:val="001222CF"/>
    <w:rsid w:val="00123B7E"/>
    <w:rsid w:val="00123C50"/>
    <w:rsid w:val="00124404"/>
    <w:rsid w:val="00124D7C"/>
    <w:rsid w:val="001252DE"/>
    <w:rsid w:val="00125D9B"/>
    <w:rsid w:val="00125F39"/>
    <w:rsid w:val="00125FE2"/>
    <w:rsid w:val="0012653E"/>
    <w:rsid w:val="00126F51"/>
    <w:rsid w:val="00126FE9"/>
    <w:rsid w:val="0012713A"/>
    <w:rsid w:val="001276A0"/>
    <w:rsid w:val="00127AE6"/>
    <w:rsid w:val="00127CB4"/>
    <w:rsid w:val="00127E97"/>
    <w:rsid w:val="00130431"/>
    <w:rsid w:val="001304C6"/>
    <w:rsid w:val="00130920"/>
    <w:rsid w:val="00130AED"/>
    <w:rsid w:val="00130AFD"/>
    <w:rsid w:val="00131640"/>
    <w:rsid w:val="00131646"/>
    <w:rsid w:val="00131666"/>
    <w:rsid w:val="00131A84"/>
    <w:rsid w:val="00131C3D"/>
    <w:rsid w:val="00132B89"/>
    <w:rsid w:val="00132F14"/>
    <w:rsid w:val="0013324C"/>
    <w:rsid w:val="00134A2B"/>
    <w:rsid w:val="00134E42"/>
    <w:rsid w:val="00135207"/>
    <w:rsid w:val="0013554D"/>
    <w:rsid w:val="00135605"/>
    <w:rsid w:val="00136E9B"/>
    <w:rsid w:val="0014009A"/>
    <w:rsid w:val="001405FC"/>
    <w:rsid w:val="00140F7F"/>
    <w:rsid w:val="00141779"/>
    <w:rsid w:val="00141AA1"/>
    <w:rsid w:val="00142C3C"/>
    <w:rsid w:val="00142C40"/>
    <w:rsid w:val="001435C9"/>
    <w:rsid w:val="00143F28"/>
    <w:rsid w:val="00144533"/>
    <w:rsid w:val="00144538"/>
    <w:rsid w:val="00144CB6"/>
    <w:rsid w:val="00145232"/>
    <w:rsid w:val="00145FA1"/>
    <w:rsid w:val="0014672B"/>
    <w:rsid w:val="001475A7"/>
    <w:rsid w:val="0014778B"/>
    <w:rsid w:val="001503A6"/>
    <w:rsid w:val="001525F8"/>
    <w:rsid w:val="00152A9F"/>
    <w:rsid w:val="00152CBE"/>
    <w:rsid w:val="00152E0C"/>
    <w:rsid w:val="00153A68"/>
    <w:rsid w:val="00153B61"/>
    <w:rsid w:val="00153ED6"/>
    <w:rsid w:val="00153FDD"/>
    <w:rsid w:val="001542C1"/>
    <w:rsid w:val="001545E2"/>
    <w:rsid w:val="001550B8"/>
    <w:rsid w:val="00155696"/>
    <w:rsid w:val="0015656C"/>
    <w:rsid w:val="00157D32"/>
    <w:rsid w:val="00157F6D"/>
    <w:rsid w:val="0016004A"/>
    <w:rsid w:val="00160464"/>
    <w:rsid w:val="00160BFB"/>
    <w:rsid w:val="001610AE"/>
    <w:rsid w:val="001612EE"/>
    <w:rsid w:val="00161CED"/>
    <w:rsid w:val="00161E49"/>
    <w:rsid w:val="00162318"/>
    <w:rsid w:val="00162831"/>
    <w:rsid w:val="001634B3"/>
    <w:rsid w:val="00163BA6"/>
    <w:rsid w:val="00163CED"/>
    <w:rsid w:val="00164010"/>
    <w:rsid w:val="001645A1"/>
    <w:rsid w:val="00164BEE"/>
    <w:rsid w:val="00164C22"/>
    <w:rsid w:val="001654CE"/>
    <w:rsid w:val="00166706"/>
    <w:rsid w:val="0016752D"/>
    <w:rsid w:val="00167D3D"/>
    <w:rsid w:val="00170032"/>
    <w:rsid w:val="00170873"/>
    <w:rsid w:val="00170CCF"/>
    <w:rsid w:val="00170F7A"/>
    <w:rsid w:val="0017105D"/>
    <w:rsid w:val="00171450"/>
    <w:rsid w:val="001714A4"/>
    <w:rsid w:val="001716FC"/>
    <w:rsid w:val="00171835"/>
    <w:rsid w:val="00171998"/>
    <w:rsid w:val="00171CFF"/>
    <w:rsid w:val="00171E16"/>
    <w:rsid w:val="001726F0"/>
    <w:rsid w:val="0017365D"/>
    <w:rsid w:val="001748C1"/>
    <w:rsid w:val="00174A3C"/>
    <w:rsid w:val="00174FE5"/>
    <w:rsid w:val="00175DEE"/>
    <w:rsid w:val="00175EBA"/>
    <w:rsid w:val="00177854"/>
    <w:rsid w:val="00177988"/>
    <w:rsid w:val="0018032F"/>
    <w:rsid w:val="00180347"/>
    <w:rsid w:val="0018068A"/>
    <w:rsid w:val="001807CA"/>
    <w:rsid w:val="00180D05"/>
    <w:rsid w:val="00180E65"/>
    <w:rsid w:val="00181028"/>
    <w:rsid w:val="00181A63"/>
    <w:rsid w:val="0018208A"/>
    <w:rsid w:val="001822E7"/>
    <w:rsid w:val="00182BF2"/>
    <w:rsid w:val="00183620"/>
    <w:rsid w:val="00183CFC"/>
    <w:rsid w:val="00183E00"/>
    <w:rsid w:val="0018456D"/>
    <w:rsid w:val="001851F3"/>
    <w:rsid w:val="00185347"/>
    <w:rsid w:val="0018567D"/>
    <w:rsid w:val="0018592F"/>
    <w:rsid w:val="00185D00"/>
    <w:rsid w:val="00186054"/>
    <w:rsid w:val="001867CA"/>
    <w:rsid w:val="001868C3"/>
    <w:rsid w:val="00186AAE"/>
    <w:rsid w:val="00187794"/>
    <w:rsid w:val="00187CAC"/>
    <w:rsid w:val="00187CDC"/>
    <w:rsid w:val="0019150C"/>
    <w:rsid w:val="0019195D"/>
    <w:rsid w:val="00192180"/>
    <w:rsid w:val="00192959"/>
    <w:rsid w:val="00192C2C"/>
    <w:rsid w:val="00192F3B"/>
    <w:rsid w:val="0019322A"/>
    <w:rsid w:val="001933BA"/>
    <w:rsid w:val="00193612"/>
    <w:rsid w:val="001944D4"/>
    <w:rsid w:val="00194773"/>
    <w:rsid w:val="00194960"/>
    <w:rsid w:val="00194FF0"/>
    <w:rsid w:val="00196163"/>
    <w:rsid w:val="0019633A"/>
    <w:rsid w:val="001973F2"/>
    <w:rsid w:val="001A0896"/>
    <w:rsid w:val="001A12E2"/>
    <w:rsid w:val="001A2139"/>
    <w:rsid w:val="001A2533"/>
    <w:rsid w:val="001A272E"/>
    <w:rsid w:val="001A2A9E"/>
    <w:rsid w:val="001A30E7"/>
    <w:rsid w:val="001A3860"/>
    <w:rsid w:val="001A3900"/>
    <w:rsid w:val="001A3BB8"/>
    <w:rsid w:val="001A3EF8"/>
    <w:rsid w:val="001A5881"/>
    <w:rsid w:val="001A66F1"/>
    <w:rsid w:val="001A686D"/>
    <w:rsid w:val="001A6D59"/>
    <w:rsid w:val="001A6F82"/>
    <w:rsid w:val="001A7B65"/>
    <w:rsid w:val="001A7EA5"/>
    <w:rsid w:val="001B0669"/>
    <w:rsid w:val="001B0828"/>
    <w:rsid w:val="001B09AE"/>
    <w:rsid w:val="001B0BEB"/>
    <w:rsid w:val="001B123D"/>
    <w:rsid w:val="001B3089"/>
    <w:rsid w:val="001B36DD"/>
    <w:rsid w:val="001B3816"/>
    <w:rsid w:val="001B3C03"/>
    <w:rsid w:val="001B3F84"/>
    <w:rsid w:val="001B410F"/>
    <w:rsid w:val="001B415A"/>
    <w:rsid w:val="001B439A"/>
    <w:rsid w:val="001B452C"/>
    <w:rsid w:val="001B491F"/>
    <w:rsid w:val="001B5103"/>
    <w:rsid w:val="001B61A6"/>
    <w:rsid w:val="001B6324"/>
    <w:rsid w:val="001B6576"/>
    <w:rsid w:val="001B672E"/>
    <w:rsid w:val="001B696A"/>
    <w:rsid w:val="001B6CB6"/>
    <w:rsid w:val="001B6FF3"/>
    <w:rsid w:val="001B71B1"/>
    <w:rsid w:val="001B76D0"/>
    <w:rsid w:val="001B7B15"/>
    <w:rsid w:val="001C05D1"/>
    <w:rsid w:val="001C075C"/>
    <w:rsid w:val="001C138F"/>
    <w:rsid w:val="001C179E"/>
    <w:rsid w:val="001C1C93"/>
    <w:rsid w:val="001C215F"/>
    <w:rsid w:val="001C288A"/>
    <w:rsid w:val="001C29E9"/>
    <w:rsid w:val="001C2D66"/>
    <w:rsid w:val="001C2E51"/>
    <w:rsid w:val="001C3F89"/>
    <w:rsid w:val="001C4081"/>
    <w:rsid w:val="001C4689"/>
    <w:rsid w:val="001C5185"/>
    <w:rsid w:val="001C62BA"/>
    <w:rsid w:val="001C671D"/>
    <w:rsid w:val="001C6A87"/>
    <w:rsid w:val="001C6FE6"/>
    <w:rsid w:val="001C77B9"/>
    <w:rsid w:val="001D00B0"/>
    <w:rsid w:val="001D06AF"/>
    <w:rsid w:val="001D1E71"/>
    <w:rsid w:val="001D1F8F"/>
    <w:rsid w:val="001D2AF2"/>
    <w:rsid w:val="001D2C45"/>
    <w:rsid w:val="001D2FE0"/>
    <w:rsid w:val="001D4668"/>
    <w:rsid w:val="001D47F5"/>
    <w:rsid w:val="001D490F"/>
    <w:rsid w:val="001D4DDE"/>
    <w:rsid w:val="001D4F78"/>
    <w:rsid w:val="001D51F7"/>
    <w:rsid w:val="001D5923"/>
    <w:rsid w:val="001D5AE3"/>
    <w:rsid w:val="001D5C3A"/>
    <w:rsid w:val="001D60F5"/>
    <w:rsid w:val="001D6301"/>
    <w:rsid w:val="001D6ED3"/>
    <w:rsid w:val="001D6FBD"/>
    <w:rsid w:val="001D7436"/>
    <w:rsid w:val="001D773E"/>
    <w:rsid w:val="001E0CE7"/>
    <w:rsid w:val="001E0F43"/>
    <w:rsid w:val="001E14B6"/>
    <w:rsid w:val="001E169E"/>
    <w:rsid w:val="001E2085"/>
    <w:rsid w:val="001E273C"/>
    <w:rsid w:val="001E2D79"/>
    <w:rsid w:val="001E310B"/>
    <w:rsid w:val="001E3ADA"/>
    <w:rsid w:val="001E408D"/>
    <w:rsid w:val="001E444C"/>
    <w:rsid w:val="001E4F0F"/>
    <w:rsid w:val="001E4FA6"/>
    <w:rsid w:val="001E5230"/>
    <w:rsid w:val="001E65B8"/>
    <w:rsid w:val="001E6A01"/>
    <w:rsid w:val="001E7210"/>
    <w:rsid w:val="001E759E"/>
    <w:rsid w:val="001E7BC2"/>
    <w:rsid w:val="001E7F9E"/>
    <w:rsid w:val="001F02E0"/>
    <w:rsid w:val="001F041A"/>
    <w:rsid w:val="001F0758"/>
    <w:rsid w:val="001F0879"/>
    <w:rsid w:val="001F0B53"/>
    <w:rsid w:val="001F14F1"/>
    <w:rsid w:val="001F1561"/>
    <w:rsid w:val="001F210D"/>
    <w:rsid w:val="001F3787"/>
    <w:rsid w:val="001F3CB1"/>
    <w:rsid w:val="001F4144"/>
    <w:rsid w:val="001F4A77"/>
    <w:rsid w:val="001F54B4"/>
    <w:rsid w:val="001F553D"/>
    <w:rsid w:val="001F5ABE"/>
    <w:rsid w:val="001F5BE5"/>
    <w:rsid w:val="001F5F37"/>
    <w:rsid w:val="001F68FA"/>
    <w:rsid w:val="001F746F"/>
    <w:rsid w:val="001F786E"/>
    <w:rsid w:val="001F7BD5"/>
    <w:rsid w:val="001F7E2E"/>
    <w:rsid w:val="002001FD"/>
    <w:rsid w:val="002006C2"/>
    <w:rsid w:val="0020070B"/>
    <w:rsid w:val="00200C4E"/>
    <w:rsid w:val="00200C8C"/>
    <w:rsid w:val="0020126C"/>
    <w:rsid w:val="00201A18"/>
    <w:rsid w:val="00202079"/>
    <w:rsid w:val="00202EDE"/>
    <w:rsid w:val="00204230"/>
    <w:rsid w:val="00204DE0"/>
    <w:rsid w:val="00204FA5"/>
    <w:rsid w:val="00205255"/>
    <w:rsid w:val="002057E6"/>
    <w:rsid w:val="00206546"/>
    <w:rsid w:val="00206645"/>
    <w:rsid w:val="00207642"/>
    <w:rsid w:val="00207B3E"/>
    <w:rsid w:val="00207D71"/>
    <w:rsid w:val="00210BB5"/>
    <w:rsid w:val="00211A6E"/>
    <w:rsid w:val="00211E30"/>
    <w:rsid w:val="00211E76"/>
    <w:rsid w:val="00211FA8"/>
    <w:rsid w:val="00212361"/>
    <w:rsid w:val="00212CAA"/>
    <w:rsid w:val="00213474"/>
    <w:rsid w:val="002139D4"/>
    <w:rsid w:val="00213B05"/>
    <w:rsid w:val="0021495B"/>
    <w:rsid w:val="00214A6C"/>
    <w:rsid w:val="00214B83"/>
    <w:rsid w:val="0021524A"/>
    <w:rsid w:val="00215A56"/>
    <w:rsid w:val="0021698B"/>
    <w:rsid w:val="002170D3"/>
    <w:rsid w:val="00217446"/>
    <w:rsid w:val="0021745F"/>
    <w:rsid w:val="00217519"/>
    <w:rsid w:val="0021771A"/>
    <w:rsid w:val="002177BA"/>
    <w:rsid w:val="00220163"/>
    <w:rsid w:val="00220C77"/>
    <w:rsid w:val="00220DAE"/>
    <w:rsid w:val="00221A1F"/>
    <w:rsid w:val="00222A82"/>
    <w:rsid w:val="0022372D"/>
    <w:rsid w:val="00223BA8"/>
    <w:rsid w:val="00223C3E"/>
    <w:rsid w:val="00223D1D"/>
    <w:rsid w:val="00223F54"/>
    <w:rsid w:val="00224532"/>
    <w:rsid w:val="002246FA"/>
    <w:rsid w:val="00225370"/>
    <w:rsid w:val="00225706"/>
    <w:rsid w:val="00225CF8"/>
    <w:rsid w:val="00226148"/>
    <w:rsid w:val="00227024"/>
    <w:rsid w:val="0022784C"/>
    <w:rsid w:val="002279AD"/>
    <w:rsid w:val="002301B5"/>
    <w:rsid w:val="0023031D"/>
    <w:rsid w:val="00231370"/>
    <w:rsid w:val="00231ED4"/>
    <w:rsid w:val="0023293A"/>
    <w:rsid w:val="002335A7"/>
    <w:rsid w:val="002335C3"/>
    <w:rsid w:val="00233601"/>
    <w:rsid w:val="0023367C"/>
    <w:rsid w:val="00234372"/>
    <w:rsid w:val="00234403"/>
    <w:rsid w:val="002346C4"/>
    <w:rsid w:val="00234C54"/>
    <w:rsid w:val="002358FA"/>
    <w:rsid w:val="0023592A"/>
    <w:rsid w:val="00236726"/>
    <w:rsid w:val="0023676C"/>
    <w:rsid w:val="0024018B"/>
    <w:rsid w:val="002408C6"/>
    <w:rsid w:val="002411C3"/>
    <w:rsid w:val="002417E2"/>
    <w:rsid w:val="00241D59"/>
    <w:rsid w:val="00242C2F"/>
    <w:rsid w:val="00242C76"/>
    <w:rsid w:val="0024339C"/>
    <w:rsid w:val="00243ECA"/>
    <w:rsid w:val="00244927"/>
    <w:rsid w:val="002449DF"/>
    <w:rsid w:val="00245D14"/>
    <w:rsid w:val="002461E1"/>
    <w:rsid w:val="002472A4"/>
    <w:rsid w:val="0024739E"/>
    <w:rsid w:val="002474E4"/>
    <w:rsid w:val="00247594"/>
    <w:rsid w:val="00247957"/>
    <w:rsid w:val="00247FF8"/>
    <w:rsid w:val="00251693"/>
    <w:rsid w:val="002517A8"/>
    <w:rsid w:val="00251C6D"/>
    <w:rsid w:val="00251FF8"/>
    <w:rsid w:val="002527B9"/>
    <w:rsid w:val="00252968"/>
    <w:rsid w:val="00253709"/>
    <w:rsid w:val="0025396B"/>
    <w:rsid w:val="00253990"/>
    <w:rsid w:val="00253D87"/>
    <w:rsid w:val="00254C62"/>
    <w:rsid w:val="00254F6F"/>
    <w:rsid w:val="00255A1D"/>
    <w:rsid w:val="002563EF"/>
    <w:rsid w:val="002565CD"/>
    <w:rsid w:val="0025664E"/>
    <w:rsid w:val="00257C51"/>
    <w:rsid w:val="0026043D"/>
    <w:rsid w:val="00260A84"/>
    <w:rsid w:val="0026101D"/>
    <w:rsid w:val="0026113F"/>
    <w:rsid w:val="00261597"/>
    <w:rsid w:val="00261928"/>
    <w:rsid w:val="0026251F"/>
    <w:rsid w:val="00262CD0"/>
    <w:rsid w:val="00262F7A"/>
    <w:rsid w:val="00263BF0"/>
    <w:rsid w:val="00263E18"/>
    <w:rsid w:val="00263FB7"/>
    <w:rsid w:val="00265B04"/>
    <w:rsid w:val="002661A2"/>
    <w:rsid w:val="002666ED"/>
    <w:rsid w:val="00266BFB"/>
    <w:rsid w:val="00266EA2"/>
    <w:rsid w:val="002708F7"/>
    <w:rsid w:val="00270DCB"/>
    <w:rsid w:val="0027168A"/>
    <w:rsid w:val="002718AF"/>
    <w:rsid w:val="00272B23"/>
    <w:rsid w:val="00272DD9"/>
    <w:rsid w:val="00273165"/>
    <w:rsid w:val="00274033"/>
    <w:rsid w:val="00274445"/>
    <w:rsid w:val="00274664"/>
    <w:rsid w:val="0027513A"/>
    <w:rsid w:val="002753BB"/>
    <w:rsid w:val="00275875"/>
    <w:rsid w:val="002779EE"/>
    <w:rsid w:val="00277EAA"/>
    <w:rsid w:val="002804A9"/>
    <w:rsid w:val="002808EA"/>
    <w:rsid w:val="0028109D"/>
    <w:rsid w:val="00282211"/>
    <w:rsid w:val="0028221F"/>
    <w:rsid w:val="00282493"/>
    <w:rsid w:val="00282798"/>
    <w:rsid w:val="002827DF"/>
    <w:rsid w:val="00282A90"/>
    <w:rsid w:val="00283C8E"/>
    <w:rsid w:val="00284251"/>
    <w:rsid w:val="002847D6"/>
    <w:rsid w:val="0028493A"/>
    <w:rsid w:val="002853F1"/>
    <w:rsid w:val="002854CF"/>
    <w:rsid w:val="00285C41"/>
    <w:rsid w:val="00286F52"/>
    <w:rsid w:val="00287245"/>
    <w:rsid w:val="00287426"/>
    <w:rsid w:val="00287CF4"/>
    <w:rsid w:val="002902E0"/>
    <w:rsid w:val="0029085A"/>
    <w:rsid w:val="00290AF8"/>
    <w:rsid w:val="00291C2E"/>
    <w:rsid w:val="00291EE6"/>
    <w:rsid w:val="00292074"/>
    <w:rsid w:val="00292714"/>
    <w:rsid w:val="0029365D"/>
    <w:rsid w:val="002939FF"/>
    <w:rsid w:val="00293B77"/>
    <w:rsid w:val="00293CAD"/>
    <w:rsid w:val="002940BA"/>
    <w:rsid w:val="00294AFD"/>
    <w:rsid w:val="00294FAD"/>
    <w:rsid w:val="002957C0"/>
    <w:rsid w:val="00295A0D"/>
    <w:rsid w:val="00295ABE"/>
    <w:rsid w:val="00295C03"/>
    <w:rsid w:val="00295D22"/>
    <w:rsid w:val="00295F28"/>
    <w:rsid w:val="00296303"/>
    <w:rsid w:val="0029633E"/>
    <w:rsid w:val="0029642B"/>
    <w:rsid w:val="00296462"/>
    <w:rsid w:val="00296802"/>
    <w:rsid w:val="00297EC7"/>
    <w:rsid w:val="002A0464"/>
    <w:rsid w:val="002A04CB"/>
    <w:rsid w:val="002A0ABF"/>
    <w:rsid w:val="002A0E6C"/>
    <w:rsid w:val="002A1E0A"/>
    <w:rsid w:val="002A20F7"/>
    <w:rsid w:val="002A281A"/>
    <w:rsid w:val="002A299A"/>
    <w:rsid w:val="002A3548"/>
    <w:rsid w:val="002A3AAA"/>
    <w:rsid w:val="002A3B67"/>
    <w:rsid w:val="002A3E59"/>
    <w:rsid w:val="002A4743"/>
    <w:rsid w:val="002A48F2"/>
    <w:rsid w:val="002A4976"/>
    <w:rsid w:val="002A4B02"/>
    <w:rsid w:val="002A4F3D"/>
    <w:rsid w:val="002A4F77"/>
    <w:rsid w:val="002A4FCD"/>
    <w:rsid w:val="002A5CE3"/>
    <w:rsid w:val="002A5E90"/>
    <w:rsid w:val="002A5FA5"/>
    <w:rsid w:val="002A621A"/>
    <w:rsid w:val="002A6CBD"/>
    <w:rsid w:val="002A725A"/>
    <w:rsid w:val="002B043C"/>
    <w:rsid w:val="002B0457"/>
    <w:rsid w:val="002B06A5"/>
    <w:rsid w:val="002B07A2"/>
    <w:rsid w:val="002B07AC"/>
    <w:rsid w:val="002B092F"/>
    <w:rsid w:val="002B0B91"/>
    <w:rsid w:val="002B0E67"/>
    <w:rsid w:val="002B15B2"/>
    <w:rsid w:val="002B1B2A"/>
    <w:rsid w:val="002B1CB1"/>
    <w:rsid w:val="002B1CF7"/>
    <w:rsid w:val="002B211B"/>
    <w:rsid w:val="002B2230"/>
    <w:rsid w:val="002B22A1"/>
    <w:rsid w:val="002B2415"/>
    <w:rsid w:val="002B246C"/>
    <w:rsid w:val="002B26FC"/>
    <w:rsid w:val="002B2BC2"/>
    <w:rsid w:val="002B3299"/>
    <w:rsid w:val="002B32F4"/>
    <w:rsid w:val="002B40C3"/>
    <w:rsid w:val="002B4205"/>
    <w:rsid w:val="002B44F2"/>
    <w:rsid w:val="002B452E"/>
    <w:rsid w:val="002B4E4B"/>
    <w:rsid w:val="002B4E90"/>
    <w:rsid w:val="002B53C8"/>
    <w:rsid w:val="002B5529"/>
    <w:rsid w:val="002B5913"/>
    <w:rsid w:val="002B5914"/>
    <w:rsid w:val="002B650B"/>
    <w:rsid w:val="002B687E"/>
    <w:rsid w:val="002B6952"/>
    <w:rsid w:val="002B7015"/>
    <w:rsid w:val="002B7E7B"/>
    <w:rsid w:val="002C01C9"/>
    <w:rsid w:val="002C03D7"/>
    <w:rsid w:val="002C0D3B"/>
    <w:rsid w:val="002C13E0"/>
    <w:rsid w:val="002C1782"/>
    <w:rsid w:val="002C1C74"/>
    <w:rsid w:val="002C20F8"/>
    <w:rsid w:val="002C2B6D"/>
    <w:rsid w:val="002C3159"/>
    <w:rsid w:val="002C318D"/>
    <w:rsid w:val="002C3D51"/>
    <w:rsid w:val="002C4CB7"/>
    <w:rsid w:val="002C501E"/>
    <w:rsid w:val="002C50DE"/>
    <w:rsid w:val="002C52F0"/>
    <w:rsid w:val="002C69A0"/>
    <w:rsid w:val="002C6AD1"/>
    <w:rsid w:val="002C7ECB"/>
    <w:rsid w:val="002D0143"/>
    <w:rsid w:val="002D031B"/>
    <w:rsid w:val="002D0414"/>
    <w:rsid w:val="002D0A3F"/>
    <w:rsid w:val="002D0AD4"/>
    <w:rsid w:val="002D10A3"/>
    <w:rsid w:val="002D172E"/>
    <w:rsid w:val="002D1914"/>
    <w:rsid w:val="002D1B01"/>
    <w:rsid w:val="002D249B"/>
    <w:rsid w:val="002D2EB7"/>
    <w:rsid w:val="002D31AF"/>
    <w:rsid w:val="002D3536"/>
    <w:rsid w:val="002D476E"/>
    <w:rsid w:val="002D48E7"/>
    <w:rsid w:val="002D4C45"/>
    <w:rsid w:val="002D4D7C"/>
    <w:rsid w:val="002D57E3"/>
    <w:rsid w:val="002D5E5C"/>
    <w:rsid w:val="002D6989"/>
    <w:rsid w:val="002D741C"/>
    <w:rsid w:val="002D7854"/>
    <w:rsid w:val="002E03F8"/>
    <w:rsid w:val="002E0D0F"/>
    <w:rsid w:val="002E1043"/>
    <w:rsid w:val="002E182C"/>
    <w:rsid w:val="002E2010"/>
    <w:rsid w:val="002E25B8"/>
    <w:rsid w:val="002E28CD"/>
    <w:rsid w:val="002E3291"/>
    <w:rsid w:val="002E3A23"/>
    <w:rsid w:val="002E3B02"/>
    <w:rsid w:val="002E3F3A"/>
    <w:rsid w:val="002E3F8F"/>
    <w:rsid w:val="002E4621"/>
    <w:rsid w:val="002E4964"/>
    <w:rsid w:val="002E4FC6"/>
    <w:rsid w:val="002E52C7"/>
    <w:rsid w:val="002E53AE"/>
    <w:rsid w:val="002E548A"/>
    <w:rsid w:val="002E5FC1"/>
    <w:rsid w:val="002E677A"/>
    <w:rsid w:val="002E6BFB"/>
    <w:rsid w:val="002E6CF2"/>
    <w:rsid w:val="002E6D46"/>
    <w:rsid w:val="002E7D8A"/>
    <w:rsid w:val="002F0188"/>
    <w:rsid w:val="002F059A"/>
    <w:rsid w:val="002F0974"/>
    <w:rsid w:val="002F0E97"/>
    <w:rsid w:val="002F14E4"/>
    <w:rsid w:val="002F24E4"/>
    <w:rsid w:val="002F3299"/>
    <w:rsid w:val="002F380B"/>
    <w:rsid w:val="002F39DE"/>
    <w:rsid w:val="002F3C93"/>
    <w:rsid w:val="002F47CE"/>
    <w:rsid w:val="002F4F70"/>
    <w:rsid w:val="002F5075"/>
    <w:rsid w:val="002F516F"/>
    <w:rsid w:val="002F555B"/>
    <w:rsid w:val="002F584D"/>
    <w:rsid w:val="002F59A3"/>
    <w:rsid w:val="002F5AB6"/>
    <w:rsid w:val="002F5C4A"/>
    <w:rsid w:val="002F5E77"/>
    <w:rsid w:val="002F6652"/>
    <w:rsid w:val="002F6A26"/>
    <w:rsid w:val="002F6EAC"/>
    <w:rsid w:val="002F7293"/>
    <w:rsid w:val="002F7C0C"/>
    <w:rsid w:val="002F7D1E"/>
    <w:rsid w:val="002F7DA1"/>
    <w:rsid w:val="003000D5"/>
    <w:rsid w:val="00300B26"/>
    <w:rsid w:val="00300C19"/>
    <w:rsid w:val="00301ACB"/>
    <w:rsid w:val="00301E85"/>
    <w:rsid w:val="0030215C"/>
    <w:rsid w:val="00302265"/>
    <w:rsid w:val="003025E0"/>
    <w:rsid w:val="00302DBB"/>
    <w:rsid w:val="00305083"/>
    <w:rsid w:val="003056E5"/>
    <w:rsid w:val="00305948"/>
    <w:rsid w:val="003064B8"/>
    <w:rsid w:val="0030673B"/>
    <w:rsid w:val="00306C0D"/>
    <w:rsid w:val="0030730A"/>
    <w:rsid w:val="003076A3"/>
    <w:rsid w:val="00307AFE"/>
    <w:rsid w:val="00307B2C"/>
    <w:rsid w:val="00310735"/>
    <w:rsid w:val="00310E61"/>
    <w:rsid w:val="00311853"/>
    <w:rsid w:val="00311A3E"/>
    <w:rsid w:val="00311FDE"/>
    <w:rsid w:val="00312C98"/>
    <w:rsid w:val="0031349E"/>
    <w:rsid w:val="00313B76"/>
    <w:rsid w:val="00313C63"/>
    <w:rsid w:val="00313EF5"/>
    <w:rsid w:val="00314053"/>
    <w:rsid w:val="0031491E"/>
    <w:rsid w:val="0031521C"/>
    <w:rsid w:val="00316828"/>
    <w:rsid w:val="00316A7F"/>
    <w:rsid w:val="0032001E"/>
    <w:rsid w:val="00320511"/>
    <w:rsid w:val="00320669"/>
    <w:rsid w:val="00320A61"/>
    <w:rsid w:val="003215CE"/>
    <w:rsid w:val="00321686"/>
    <w:rsid w:val="00322D39"/>
    <w:rsid w:val="00323925"/>
    <w:rsid w:val="00323EF8"/>
    <w:rsid w:val="00324120"/>
    <w:rsid w:val="003244FE"/>
    <w:rsid w:val="003249D0"/>
    <w:rsid w:val="00324B05"/>
    <w:rsid w:val="00324C58"/>
    <w:rsid w:val="00324D3D"/>
    <w:rsid w:val="00325070"/>
    <w:rsid w:val="00325867"/>
    <w:rsid w:val="00325E18"/>
    <w:rsid w:val="00326389"/>
    <w:rsid w:val="00326445"/>
    <w:rsid w:val="0032709B"/>
    <w:rsid w:val="003275E2"/>
    <w:rsid w:val="00327A13"/>
    <w:rsid w:val="0033069D"/>
    <w:rsid w:val="003307E9"/>
    <w:rsid w:val="00330E27"/>
    <w:rsid w:val="0033100B"/>
    <w:rsid w:val="00331283"/>
    <w:rsid w:val="00331682"/>
    <w:rsid w:val="003317E3"/>
    <w:rsid w:val="00331B77"/>
    <w:rsid w:val="0033222A"/>
    <w:rsid w:val="0033359F"/>
    <w:rsid w:val="00333E94"/>
    <w:rsid w:val="00334645"/>
    <w:rsid w:val="0033499F"/>
    <w:rsid w:val="00334FC9"/>
    <w:rsid w:val="003350FC"/>
    <w:rsid w:val="00335105"/>
    <w:rsid w:val="00335DAB"/>
    <w:rsid w:val="00335E46"/>
    <w:rsid w:val="00336676"/>
    <w:rsid w:val="0033669F"/>
    <w:rsid w:val="003366DD"/>
    <w:rsid w:val="0033696F"/>
    <w:rsid w:val="0033728C"/>
    <w:rsid w:val="00337706"/>
    <w:rsid w:val="00337C77"/>
    <w:rsid w:val="00340BCE"/>
    <w:rsid w:val="00341432"/>
    <w:rsid w:val="00341CDC"/>
    <w:rsid w:val="00342046"/>
    <w:rsid w:val="0034276A"/>
    <w:rsid w:val="00343962"/>
    <w:rsid w:val="003448E4"/>
    <w:rsid w:val="00344AC3"/>
    <w:rsid w:val="00346413"/>
    <w:rsid w:val="00346761"/>
    <w:rsid w:val="00346FDE"/>
    <w:rsid w:val="00347CEE"/>
    <w:rsid w:val="00347DF8"/>
    <w:rsid w:val="00351000"/>
    <w:rsid w:val="0035173D"/>
    <w:rsid w:val="0035184F"/>
    <w:rsid w:val="003525FA"/>
    <w:rsid w:val="00352EC8"/>
    <w:rsid w:val="00354054"/>
    <w:rsid w:val="00354C7E"/>
    <w:rsid w:val="003562FE"/>
    <w:rsid w:val="00356A85"/>
    <w:rsid w:val="00356B88"/>
    <w:rsid w:val="0035753F"/>
    <w:rsid w:val="003576A8"/>
    <w:rsid w:val="00357917"/>
    <w:rsid w:val="00357D06"/>
    <w:rsid w:val="00357FCD"/>
    <w:rsid w:val="003605EB"/>
    <w:rsid w:val="00360CE9"/>
    <w:rsid w:val="003617EE"/>
    <w:rsid w:val="00361912"/>
    <w:rsid w:val="003625E2"/>
    <w:rsid w:val="0036276A"/>
    <w:rsid w:val="00362A8F"/>
    <w:rsid w:val="00362C97"/>
    <w:rsid w:val="00362D69"/>
    <w:rsid w:val="00363380"/>
    <w:rsid w:val="00363B62"/>
    <w:rsid w:val="00364110"/>
    <w:rsid w:val="0036463B"/>
    <w:rsid w:val="003647BF"/>
    <w:rsid w:val="00364BDD"/>
    <w:rsid w:val="0036597D"/>
    <w:rsid w:val="00365C93"/>
    <w:rsid w:val="0036609E"/>
    <w:rsid w:val="00366B47"/>
    <w:rsid w:val="00366CDD"/>
    <w:rsid w:val="0036755E"/>
    <w:rsid w:val="003675D6"/>
    <w:rsid w:val="00367A61"/>
    <w:rsid w:val="00367A83"/>
    <w:rsid w:val="00367E09"/>
    <w:rsid w:val="003717D1"/>
    <w:rsid w:val="00371A98"/>
    <w:rsid w:val="00371D51"/>
    <w:rsid w:val="00371F15"/>
    <w:rsid w:val="0037351B"/>
    <w:rsid w:val="00374BDF"/>
    <w:rsid w:val="00374D87"/>
    <w:rsid w:val="00374D8E"/>
    <w:rsid w:val="00375169"/>
    <w:rsid w:val="00375378"/>
    <w:rsid w:val="00375E71"/>
    <w:rsid w:val="00376E74"/>
    <w:rsid w:val="00377F96"/>
    <w:rsid w:val="00380B4B"/>
    <w:rsid w:val="003810F8"/>
    <w:rsid w:val="003812A8"/>
    <w:rsid w:val="003812FF"/>
    <w:rsid w:val="003817AA"/>
    <w:rsid w:val="00381806"/>
    <w:rsid w:val="00381DEA"/>
    <w:rsid w:val="00382654"/>
    <w:rsid w:val="00382708"/>
    <w:rsid w:val="003829F7"/>
    <w:rsid w:val="003831D6"/>
    <w:rsid w:val="00383F24"/>
    <w:rsid w:val="00384142"/>
    <w:rsid w:val="00385A49"/>
    <w:rsid w:val="00385B81"/>
    <w:rsid w:val="00385FB2"/>
    <w:rsid w:val="0038610F"/>
    <w:rsid w:val="003861EB"/>
    <w:rsid w:val="00386641"/>
    <w:rsid w:val="003869C6"/>
    <w:rsid w:val="00387596"/>
    <w:rsid w:val="003875DE"/>
    <w:rsid w:val="00387828"/>
    <w:rsid w:val="0039008A"/>
    <w:rsid w:val="003905C5"/>
    <w:rsid w:val="0039085B"/>
    <w:rsid w:val="003919A4"/>
    <w:rsid w:val="00392168"/>
    <w:rsid w:val="00392270"/>
    <w:rsid w:val="00392FE5"/>
    <w:rsid w:val="0039371D"/>
    <w:rsid w:val="00394881"/>
    <w:rsid w:val="003948FC"/>
    <w:rsid w:val="00394BE6"/>
    <w:rsid w:val="00394BF5"/>
    <w:rsid w:val="0039589B"/>
    <w:rsid w:val="003958C2"/>
    <w:rsid w:val="00396277"/>
    <w:rsid w:val="003962C7"/>
    <w:rsid w:val="00396398"/>
    <w:rsid w:val="00397305"/>
    <w:rsid w:val="00397C99"/>
    <w:rsid w:val="003A1A2C"/>
    <w:rsid w:val="003A1D22"/>
    <w:rsid w:val="003A2CB7"/>
    <w:rsid w:val="003A314A"/>
    <w:rsid w:val="003A3B89"/>
    <w:rsid w:val="003A3FDC"/>
    <w:rsid w:val="003A3FE1"/>
    <w:rsid w:val="003A4144"/>
    <w:rsid w:val="003A4AA4"/>
    <w:rsid w:val="003A4BA1"/>
    <w:rsid w:val="003A4DD8"/>
    <w:rsid w:val="003A5122"/>
    <w:rsid w:val="003A58F0"/>
    <w:rsid w:val="003A6A25"/>
    <w:rsid w:val="003A6E78"/>
    <w:rsid w:val="003A71E2"/>
    <w:rsid w:val="003A751A"/>
    <w:rsid w:val="003A752B"/>
    <w:rsid w:val="003A7B4C"/>
    <w:rsid w:val="003A7DA9"/>
    <w:rsid w:val="003A7DD0"/>
    <w:rsid w:val="003A7F74"/>
    <w:rsid w:val="003B01CC"/>
    <w:rsid w:val="003B0338"/>
    <w:rsid w:val="003B090D"/>
    <w:rsid w:val="003B10B8"/>
    <w:rsid w:val="003B1D48"/>
    <w:rsid w:val="003B2806"/>
    <w:rsid w:val="003B298A"/>
    <w:rsid w:val="003B3211"/>
    <w:rsid w:val="003B3654"/>
    <w:rsid w:val="003B3855"/>
    <w:rsid w:val="003B461B"/>
    <w:rsid w:val="003B4DAD"/>
    <w:rsid w:val="003B668D"/>
    <w:rsid w:val="003B7A2F"/>
    <w:rsid w:val="003B7E65"/>
    <w:rsid w:val="003B7EC9"/>
    <w:rsid w:val="003C0438"/>
    <w:rsid w:val="003C0440"/>
    <w:rsid w:val="003C2016"/>
    <w:rsid w:val="003C224C"/>
    <w:rsid w:val="003C327E"/>
    <w:rsid w:val="003C328B"/>
    <w:rsid w:val="003C38CE"/>
    <w:rsid w:val="003C39B9"/>
    <w:rsid w:val="003C4159"/>
    <w:rsid w:val="003C42E3"/>
    <w:rsid w:val="003C440B"/>
    <w:rsid w:val="003C44FB"/>
    <w:rsid w:val="003C4852"/>
    <w:rsid w:val="003C5458"/>
    <w:rsid w:val="003C597A"/>
    <w:rsid w:val="003C628F"/>
    <w:rsid w:val="003C643B"/>
    <w:rsid w:val="003C6445"/>
    <w:rsid w:val="003C6B0D"/>
    <w:rsid w:val="003C725E"/>
    <w:rsid w:val="003C7301"/>
    <w:rsid w:val="003C77F9"/>
    <w:rsid w:val="003C7F79"/>
    <w:rsid w:val="003D0365"/>
    <w:rsid w:val="003D0F71"/>
    <w:rsid w:val="003D1D4E"/>
    <w:rsid w:val="003D2A82"/>
    <w:rsid w:val="003D2B2D"/>
    <w:rsid w:val="003D2BC4"/>
    <w:rsid w:val="003D2CE2"/>
    <w:rsid w:val="003D312E"/>
    <w:rsid w:val="003D32A3"/>
    <w:rsid w:val="003D3740"/>
    <w:rsid w:val="003D3F7D"/>
    <w:rsid w:val="003D4E75"/>
    <w:rsid w:val="003D56AA"/>
    <w:rsid w:val="003D5D1D"/>
    <w:rsid w:val="003D620D"/>
    <w:rsid w:val="003D77F6"/>
    <w:rsid w:val="003E0407"/>
    <w:rsid w:val="003E0B21"/>
    <w:rsid w:val="003E18E4"/>
    <w:rsid w:val="003E1C0E"/>
    <w:rsid w:val="003E1DBF"/>
    <w:rsid w:val="003E1E49"/>
    <w:rsid w:val="003E2609"/>
    <w:rsid w:val="003E2839"/>
    <w:rsid w:val="003E2BE4"/>
    <w:rsid w:val="003E3624"/>
    <w:rsid w:val="003E3ADF"/>
    <w:rsid w:val="003E3DC9"/>
    <w:rsid w:val="003E3F2D"/>
    <w:rsid w:val="003E42E9"/>
    <w:rsid w:val="003E43D1"/>
    <w:rsid w:val="003E4B54"/>
    <w:rsid w:val="003E4D38"/>
    <w:rsid w:val="003E4E3B"/>
    <w:rsid w:val="003E52CF"/>
    <w:rsid w:val="003E5A95"/>
    <w:rsid w:val="003E600C"/>
    <w:rsid w:val="003E6C54"/>
    <w:rsid w:val="003E6D7A"/>
    <w:rsid w:val="003F05E5"/>
    <w:rsid w:val="003F0AB2"/>
    <w:rsid w:val="003F0E21"/>
    <w:rsid w:val="003F1278"/>
    <w:rsid w:val="003F1578"/>
    <w:rsid w:val="003F1C1E"/>
    <w:rsid w:val="003F200D"/>
    <w:rsid w:val="003F224D"/>
    <w:rsid w:val="003F2344"/>
    <w:rsid w:val="003F23E9"/>
    <w:rsid w:val="003F305F"/>
    <w:rsid w:val="003F329E"/>
    <w:rsid w:val="003F48AF"/>
    <w:rsid w:val="003F4D1E"/>
    <w:rsid w:val="003F4D45"/>
    <w:rsid w:val="003F5329"/>
    <w:rsid w:val="003F58F5"/>
    <w:rsid w:val="003F5CFF"/>
    <w:rsid w:val="003F5F67"/>
    <w:rsid w:val="003F603D"/>
    <w:rsid w:val="003F6504"/>
    <w:rsid w:val="003F6B64"/>
    <w:rsid w:val="003F720B"/>
    <w:rsid w:val="003F747A"/>
    <w:rsid w:val="003F7489"/>
    <w:rsid w:val="0040137C"/>
    <w:rsid w:val="004015A9"/>
    <w:rsid w:val="004018B6"/>
    <w:rsid w:val="004022A8"/>
    <w:rsid w:val="004026A2"/>
    <w:rsid w:val="00403B04"/>
    <w:rsid w:val="00403B45"/>
    <w:rsid w:val="004042AC"/>
    <w:rsid w:val="00404A79"/>
    <w:rsid w:val="00404D8B"/>
    <w:rsid w:val="00405699"/>
    <w:rsid w:val="004056E8"/>
    <w:rsid w:val="00405D62"/>
    <w:rsid w:val="00406283"/>
    <w:rsid w:val="00406447"/>
    <w:rsid w:val="00406664"/>
    <w:rsid w:val="004067AF"/>
    <w:rsid w:val="00406963"/>
    <w:rsid w:val="00406C83"/>
    <w:rsid w:val="00406CFD"/>
    <w:rsid w:val="00406E36"/>
    <w:rsid w:val="00406F3D"/>
    <w:rsid w:val="00407516"/>
    <w:rsid w:val="00410C8F"/>
    <w:rsid w:val="00410D31"/>
    <w:rsid w:val="00410EBB"/>
    <w:rsid w:val="0041173C"/>
    <w:rsid w:val="004122E0"/>
    <w:rsid w:val="004129C4"/>
    <w:rsid w:val="00412B3C"/>
    <w:rsid w:val="00413005"/>
    <w:rsid w:val="00413CC2"/>
    <w:rsid w:val="00413E39"/>
    <w:rsid w:val="0041432A"/>
    <w:rsid w:val="004150E5"/>
    <w:rsid w:val="004151D5"/>
    <w:rsid w:val="00415F5D"/>
    <w:rsid w:val="00416002"/>
    <w:rsid w:val="004166E7"/>
    <w:rsid w:val="00416819"/>
    <w:rsid w:val="00416A9E"/>
    <w:rsid w:val="00416D22"/>
    <w:rsid w:val="004175E3"/>
    <w:rsid w:val="00417B20"/>
    <w:rsid w:val="00417CB6"/>
    <w:rsid w:val="0042021B"/>
    <w:rsid w:val="0042089C"/>
    <w:rsid w:val="004208A6"/>
    <w:rsid w:val="0042193A"/>
    <w:rsid w:val="004220EC"/>
    <w:rsid w:val="00422647"/>
    <w:rsid w:val="00422F0E"/>
    <w:rsid w:val="00423097"/>
    <w:rsid w:val="00424081"/>
    <w:rsid w:val="00424662"/>
    <w:rsid w:val="0042588F"/>
    <w:rsid w:val="00425A79"/>
    <w:rsid w:val="00425DCA"/>
    <w:rsid w:val="00425E3A"/>
    <w:rsid w:val="00426344"/>
    <w:rsid w:val="004279B4"/>
    <w:rsid w:val="00427C44"/>
    <w:rsid w:val="004304B8"/>
    <w:rsid w:val="004310E1"/>
    <w:rsid w:val="004313D4"/>
    <w:rsid w:val="00431735"/>
    <w:rsid w:val="004319DF"/>
    <w:rsid w:val="00431D5C"/>
    <w:rsid w:val="00431D66"/>
    <w:rsid w:val="00431E09"/>
    <w:rsid w:val="0043204E"/>
    <w:rsid w:val="004323F8"/>
    <w:rsid w:val="00432D5B"/>
    <w:rsid w:val="004331DC"/>
    <w:rsid w:val="00433424"/>
    <w:rsid w:val="0043395F"/>
    <w:rsid w:val="00434AB2"/>
    <w:rsid w:val="00434DA8"/>
    <w:rsid w:val="00435D5B"/>
    <w:rsid w:val="00435DF5"/>
    <w:rsid w:val="00436135"/>
    <w:rsid w:val="00436DE7"/>
    <w:rsid w:val="00436EEB"/>
    <w:rsid w:val="004370B5"/>
    <w:rsid w:val="00437F4B"/>
    <w:rsid w:val="00441FF9"/>
    <w:rsid w:val="00442EA7"/>
    <w:rsid w:val="0044309D"/>
    <w:rsid w:val="004431AE"/>
    <w:rsid w:val="0044333D"/>
    <w:rsid w:val="00443454"/>
    <w:rsid w:val="00443704"/>
    <w:rsid w:val="00443870"/>
    <w:rsid w:val="00443905"/>
    <w:rsid w:val="00444FB4"/>
    <w:rsid w:val="004452C0"/>
    <w:rsid w:val="0044557C"/>
    <w:rsid w:val="004457DE"/>
    <w:rsid w:val="004459D8"/>
    <w:rsid w:val="00445A32"/>
    <w:rsid w:val="00445B26"/>
    <w:rsid w:val="004461D8"/>
    <w:rsid w:val="004468DD"/>
    <w:rsid w:val="00446BF2"/>
    <w:rsid w:val="00447051"/>
    <w:rsid w:val="004474B1"/>
    <w:rsid w:val="00447A4C"/>
    <w:rsid w:val="00447DF4"/>
    <w:rsid w:val="00450744"/>
    <w:rsid w:val="00450CA0"/>
    <w:rsid w:val="00451777"/>
    <w:rsid w:val="004533F0"/>
    <w:rsid w:val="00453ABA"/>
    <w:rsid w:val="00454351"/>
    <w:rsid w:val="00454DCC"/>
    <w:rsid w:val="00454F03"/>
    <w:rsid w:val="00455353"/>
    <w:rsid w:val="0045574A"/>
    <w:rsid w:val="0045657D"/>
    <w:rsid w:val="00456B4A"/>
    <w:rsid w:val="00457FC2"/>
    <w:rsid w:val="004602B6"/>
    <w:rsid w:val="0046037B"/>
    <w:rsid w:val="00460C76"/>
    <w:rsid w:val="004610F6"/>
    <w:rsid w:val="004612E3"/>
    <w:rsid w:val="00461445"/>
    <w:rsid w:val="004614EF"/>
    <w:rsid w:val="00461632"/>
    <w:rsid w:val="004618D4"/>
    <w:rsid w:val="004619AB"/>
    <w:rsid w:val="00461D7B"/>
    <w:rsid w:val="00462379"/>
    <w:rsid w:val="00462F98"/>
    <w:rsid w:val="004634A3"/>
    <w:rsid w:val="00465385"/>
    <w:rsid w:val="004657DC"/>
    <w:rsid w:val="00465941"/>
    <w:rsid w:val="00465AC2"/>
    <w:rsid w:val="00465D21"/>
    <w:rsid w:val="00466AEE"/>
    <w:rsid w:val="00467577"/>
    <w:rsid w:val="00467F83"/>
    <w:rsid w:val="00470BF0"/>
    <w:rsid w:val="00470F3D"/>
    <w:rsid w:val="004710AD"/>
    <w:rsid w:val="004720B2"/>
    <w:rsid w:val="00472D95"/>
    <w:rsid w:val="00473C5D"/>
    <w:rsid w:val="00473EC9"/>
    <w:rsid w:val="004740FD"/>
    <w:rsid w:val="0047444B"/>
    <w:rsid w:val="004745B8"/>
    <w:rsid w:val="00474756"/>
    <w:rsid w:val="004754E0"/>
    <w:rsid w:val="00475531"/>
    <w:rsid w:val="004759DC"/>
    <w:rsid w:val="00475BA4"/>
    <w:rsid w:val="00476A81"/>
    <w:rsid w:val="00476B48"/>
    <w:rsid w:val="00476F58"/>
    <w:rsid w:val="00476F7A"/>
    <w:rsid w:val="0047771D"/>
    <w:rsid w:val="00477792"/>
    <w:rsid w:val="00477920"/>
    <w:rsid w:val="00480FF2"/>
    <w:rsid w:val="00481068"/>
    <w:rsid w:val="00481ACB"/>
    <w:rsid w:val="004823A3"/>
    <w:rsid w:val="00482493"/>
    <w:rsid w:val="004831AB"/>
    <w:rsid w:val="00483391"/>
    <w:rsid w:val="00483424"/>
    <w:rsid w:val="0048380F"/>
    <w:rsid w:val="00484F9F"/>
    <w:rsid w:val="004853FE"/>
    <w:rsid w:val="00485ABB"/>
    <w:rsid w:val="00486A80"/>
    <w:rsid w:val="00487262"/>
    <w:rsid w:val="00487D0D"/>
    <w:rsid w:val="0049012E"/>
    <w:rsid w:val="004916E8"/>
    <w:rsid w:val="0049244B"/>
    <w:rsid w:val="0049254B"/>
    <w:rsid w:val="0049255A"/>
    <w:rsid w:val="00492746"/>
    <w:rsid w:val="0049294C"/>
    <w:rsid w:val="00492C8C"/>
    <w:rsid w:val="00492E06"/>
    <w:rsid w:val="0049426E"/>
    <w:rsid w:val="00494346"/>
    <w:rsid w:val="004945ED"/>
    <w:rsid w:val="00495A4E"/>
    <w:rsid w:val="00495BC8"/>
    <w:rsid w:val="00496144"/>
    <w:rsid w:val="0049672C"/>
    <w:rsid w:val="00496AAE"/>
    <w:rsid w:val="0049707A"/>
    <w:rsid w:val="00497360"/>
    <w:rsid w:val="00497525"/>
    <w:rsid w:val="00497BB9"/>
    <w:rsid w:val="00497D07"/>
    <w:rsid w:val="00497EAF"/>
    <w:rsid w:val="004A09A6"/>
    <w:rsid w:val="004A1220"/>
    <w:rsid w:val="004A1275"/>
    <w:rsid w:val="004A129F"/>
    <w:rsid w:val="004A1A46"/>
    <w:rsid w:val="004A2463"/>
    <w:rsid w:val="004A2AB9"/>
    <w:rsid w:val="004A2BAF"/>
    <w:rsid w:val="004A32C6"/>
    <w:rsid w:val="004A35DE"/>
    <w:rsid w:val="004A3823"/>
    <w:rsid w:val="004A3ABD"/>
    <w:rsid w:val="004A3AC4"/>
    <w:rsid w:val="004A4362"/>
    <w:rsid w:val="004A4898"/>
    <w:rsid w:val="004A5051"/>
    <w:rsid w:val="004A551B"/>
    <w:rsid w:val="004A574A"/>
    <w:rsid w:val="004A5A90"/>
    <w:rsid w:val="004A5E26"/>
    <w:rsid w:val="004A6264"/>
    <w:rsid w:val="004A63FB"/>
    <w:rsid w:val="004A64DE"/>
    <w:rsid w:val="004A7255"/>
    <w:rsid w:val="004A75FA"/>
    <w:rsid w:val="004A7A9D"/>
    <w:rsid w:val="004A7AEE"/>
    <w:rsid w:val="004B0384"/>
    <w:rsid w:val="004B0A3D"/>
    <w:rsid w:val="004B1A0C"/>
    <w:rsid w:val="004B1A81"/>
    <w:rsid w:val="004B2165"/>
    <w:rsid w:val="004B238B"/>
    <w:rsid w:val="004B280A"/>
    <w:rsid w:val="004B2A32"/>
    <w:rsid w:val="004B2B14"/>
    <w:rsid w:val="004B2C35"/>
    <w:rsid w:val="004B337E"/>
    <w:rsid w:val="004B522F"/>
    <w:rsid w:val="004B6049"/>
    <w:rsid w:val="004B61F6"/>
    <w:rsid w:val="004B6564"/>
    <w:rsid w:val="004B65ED"/>
    <w:rsid w:val="004B6D99"/>
    <w:rsid w:val="004B703A"/>
    <w:rsid w:val="004B7092"/>
    <w:rsid w:val="004B73B0"/>
    <w:rsid w:val="004B7744"/>
    <w:rsid w:val="004C0649"/>
    <w:rsid w:val="004C10AF"/>
    <w:rsid w:val="004C1BB2"/>
    <w:rsid w:val="004C1C26"/>
    <w:rsid w:val="004C1C2B"/>
    <w:rsid w:val="004C1D7A"/>
    <w:rsid w:val="004C2CAC"/>
    <w:rsid w:val="004C2DC7"/>
    <w:rsid w:val="004C33BD"/>
    <w:rsid w:val="004C370D"/>
    <w:rsid w:val="004C3CA4"/>
    <w:rsid w:val="004C42C4"/>
    <w:rsid w:val="004C4D20"/>
    <w:rsid w:val="004C4DDF"/>
    <w:rsid w:val="004C4F18"/>
    <w:rsid w:val="004C5207"/>
    <w:rsid w:val="004C58A4"/>
    <w:rsid w:val="004C616C"/>
    <w:rsid w:val="004C63A0"/>
    <w:rsid w:val="004C6808"/>
    <w:rsid w:val="004C6D03"/>
    <w:rsid w:val="004C73BE"/>
    <w:rsid w:val="004C7976"/>
    <w:rsid w:val="004C7AF4"/>
    <w:rsid w:val="004C7F50"/>
    <w:rsid w:val="004D0A80"/>
    <w:rsid w:val="004D0E94"/>
    <w:rsid w:val="004D1053"/>
    <w:rsid w:val="004D10B5"/>
    <w:rsid w:val="004D1410"/>
    <w:rsid w:val="004D165C"/>
    <w:rsid w:val="004D21CD"/>
    <w:rsid w:val="004D2470"/>
    <w:rsid w:val="004D259D"/>
    <w:rsid w:val="004D282D"/>
    <w:rsid w:val="004D29D1"/>
    <w:rsid w:val="004D3402"/>
    <w:rsid w:val="004D412D"/>
    <w:rsid w:val="004D44A7"/>
    <w:rsid w:val="004D453C"/>
    <w:rsid w:val="004D4AD7"/>
    <w:rsid w:val="004D4F04"/>
    <w:rsid w:val="004D6C29"/>
    <w:rsid w:val="004D6E03"/>
    <w:rsid w:val="004D710D"/>
    <w:rsid w:val="004D752D"/>
    <w:rsid w:val="004D778C"/>
    <w:rsid w:val="004D7AF0"/>
    <w:rsid w:val="004D7F12"/>
    <w:rsid w:val="004E01D9"/>
    <w:rsid w:val="004E103A"/>
    <w:rsid w:val="004E2161"/>
    <w:rsid w:val="004E26C8"/>
    <w:rsid w:val="004E2A57"/>
    <w:rsid w:val="004E35CE"/>
    <w:rsid w:val="004E3749"/>
    <w:rsid w:val="004E3C56"/>
    <w:rsid w:val="004E3F3C"/>
    <w:rsid w:val="004E4388"/>
    <w:rsid w:val="004E4698"/>
    <w:rsid w:val="004E478E"/>
    <w:rsid w:val="004E4B46"/>
    <w:rsid w:val="004E5CD9"/>
    <w:rsid w:val="004E5D04"/>
    <w:rsid w:val="004E64AD"/>
    <w:rsid w:val="004E64D2"/>
    <w:rsid w:val="004E79B0"/>
    <w:rsid w:val="004E7C28"/>
    <w:rsid w:val="004F038F"/>
    <w:rsid w:val="004F05FE"/>
    <w:rsid w:val="004F1132"/>
    <w:rsid w:val="004F16B3"/>
    <w:rsid w:val="004F1B66"/>
    <w:rsid w:val="004F315C"/>
    <w:rsid w:val="004F31B7"/>
    <w:rsid w:val="004F3937"/>
    <w:rsid w:val="004F3978"/>
    <w:rsid w:val="004F4140"/>
    <w:rsid w:val="004F44CF"/>
    <w:rsid w:val="004F4A3A"/>
    <w:rsid w:val="004F4AAD"/>
    <w:rsid w:val="004F4C37"/>
    <w:rsid w:val="004F530C"/>
    <w:rsid w:val="004F5A25"/>
    <w:rsid w:val="004F5A7C"/>
    <w:rsid w:val="004F5D22"/>
    <w:rsid w:val="004F60EC"/>
    <w:rsid w:val="004F6281"/>
    <w:rsid w:val="004F6B89"/>
    <w:rsid w:val="004F7709"/>
    <w:rsid w:val="004F7CB1"/>
    <w:rsid w:val="005006A5"/>
    <w:rsid w:val="005013A0"/>
    <w:rsid w:val="00501725"/>
    <w:rsid w:val="00502476"/>
    <w:rsid w:val="0050270A"/>
    <w:rsid w:val="00502BA0"/>
    <w:rsid w:val="005034B1"/>
    <w:rsid w:val="005038B7"/>
    <w:rsid w:val="00503D25"/>
    <w:rsid w:val="00504474"/>
    <w:rsid w:val="00505707"/>
    <w:rsid w:val="0050583C"/>
    <w:rsid w:val="00505B42"/>
    <w:rsid w:val="00506506"/>
    <w:rsid w:val="00506C6F"/>
    <w:rsid w:val="00506D0A"/>
    <w:rsid w:val="00506F19"/>
    <w:rsid w:val="0050741A"/>
    <w:rsid w:val="005078F6"/>
    <w:rsid w:val="0050799D"/>
    <w:rsid w:val="00507E6D"/>
    <w:rsid w:val="005107A5"/>
    <w:rsid w:val="00510BFB"/>
    <w:rsid w:val="005117FD"/>
    <w:rsid w:val="005118B7"/>
    <w:rsid w:val="00511C7C"/>
    <w:rsid w:val="0051227C"/>
    <w:rsid w:val="0051292A"/>
    <w:rsid w:val="005129DA"/>
    <w:rsid w:val="00512B42"/>
    <w:rsid w:val="00512D19"/>
    <w:rsid w:val="005138DF"/>
    <w:rsid w:val="00513ABB"/>
    <w:rsid w:val="00513B88"/>
    <w:rsid w:val="00513B99"/>
    <w:rsid w:val="00513DBE"/>
    <w:rsid w:val="00513F98"/>
    <w:rsid w:val="00514839"/>
    <w:rsid w:val="005153DB"/>
    <w:rsid w:val="005163F6"/>
    <w:rsid w:val="0051692D"/>
    <w:rsid w:val="00516D64"/>
    <w:rsid w:val="00517898"/>
    <w:rsid w:val="00517913"/>
    <w:rsid w:val="00520D04"/>
    <w:rsid w:val="005224F7"/>
    <w:rsid w:val="00522C8B"/>
    <w:rsid w:val="0052383D"/>
    <w:rsid w:val="00523A9A"/>
    <w:rsid w:val="005248FB"/>
    <w:rsid w:val="00524BAC"/>
    <w:rsid w:val="00524D1B"/>
    <w:rsid w:val="00524F67"/>
    <w:rsid w:val="005255DE"/>
    <w:rsid w:val="00525637"/>
    <w:rsid w:val="0052605C"/>
    <w:rsid w:val="00527068"/>
    <w:rsid w:val="0052726B"/>
    <w:rsid w:val="005275AD"/>
    <w:rsid w:val="00527CCB"/>
    <w:rsid w:val="005300E5"/>
    <w:rsid w:val="00530140"/>
    <w:rsid w:val="00530711"/>
    <w:rsid w:val="00530B38"/>
    <w:rsid w:val="00531340"/>
    <w:rsid w:val="005324E8"/>
    <w:rsid w:val="00532A15"/>
    <w:rsid w:val="00532AEB"/>
    <w:rsid w:val="005334DB"/>
    <w:rsid w:val="0053472A"/>
    <w:rsid w:val="00535859"/>
    <w:rsid w:val="00535FBE"/>
    <w:rsid w:val="0053603E"/>
    <w:rsid w:val="00536ED2"/>
    <w:rsid w:val="0054078F"/>
    <w:rsid w:val="00540C8D"/>
    <w:rsid w:val="00541344"/>
    <w:rsid w:val="0054134B"/>
    <w:rsid w:val="00541ACE"/>
    <w:rsid w:val="00541D10"/>
    <w:rsid w:val="005425B6"/>
    <w:rsid w:val="005426A4"/>
    <w:rsid w:val="005426E8"/>
    <w:rsid w:val="0054372E"/>
    <w:rsid w:val="0054380C"/>
    <w:rsid w:val="0054389D"/>
    <w:rsid w:val="00543C5F"/>
    <w:rsid w:val="00544065"/>
    <w:rsid w:val="00544BEE"/>
    <w:rsid w:val="00545767"/>
    <w:rsid w:val="00545AFF"/>
    <w:rsid w:val="0054625D"/>
    <w:rsid w:val="005465E9"/>
    <w:rsid w:val="00547D1C"/>
    <w:rsid w:val="00547DD7"/>
    <w:rsid w:val="0055001C"/>
    <w:rsid w:val="00550367"/>
    <w:rsid w:val="0055052F"/>
    <w:rsid w:val="005505FC"/>
    <w:rsid w:val="005507FF"/>
    <w:rsid w:val="00550B6C"/>
    <w:rsid w:val="00551958"/>
    <w:rsid w:val="00552BE1"/>
    <w:rsid w:val="00552CB9"/>
    <w:rsid w:val="00553099"/>
    <w:rsid w:val="00553A04"/>
    <w:rsid w:val="005543A2"/>
    <w:rsid w:val="005546C3"/>
    <w:rsid w:val="005547D9"/>
    <w:rsid w:val="00554E35"/>
    <w:rsid w:val="00554E88"/>
    <w:rsid w:val="0055507F"/>
    <w:rsid w:val="0055572D"/>
    <w:rsid w:val="00556476"/>
    <w:rsid w:val="005568AC"/>
    <w:rsid w:val="00560706"/>
    <w:rsid w:val="005615A1"/>
    <w:rsid w:val="005621D8"/>
    <w:rsid w:val="005623B7"/>
    <w:rsid w:val="00562EEB"/>
    <w:rsid w:val="0056314B"/>
    <w:rsid w:val="005635C0"/>
    <w:rsid w:val="0056491B"/>
    <w:rsid w:val="00564D92"/>
    <w:rsid w:val="00564F03"/>
    <w:rsid w:val="00565159"/>
    <w:rsid w:val="0056551B"/>
    <w:rsid w:val="00565BC8"/>
    <w:rsid w:val="00565EE8"/>
    <w:rsid w:val="00566523"/>
    <w:rsid w:val="00566ADC"/>
    <w:rsid w:val="00566AE4"/>
    <w:rsid w:val="0056752D"/>
    <w:rsid w:val="0057124C"/>
    <w:rsid w:val="0057129F"/>
    <w:rsid w:val="005714F4"/>
    <w:rsid w:val="00571893"/>
    <w:rsid w:val="005718BA"/>
    <w:rsid w:val="0057199B"/>
    <w:rsid w:val="00572811"/>
    <w:rsid w:val="00572858"/>
    <w:rsid w:val="00572D58"/>
    <w:rsid w:val="00572D6A"/>
    <w:rsid w:val="0057322F"/>
    <w:rsid w:val="00573871"/>
    <w:rsid w:val="0057446A"/>
    <w:rsid w:val="00574C4A"/>
    <w:rsid w:val="00574CCD"/>
    <w:rsid w:val="0057509B"/>
    <w:rsid w:val="0057538E"/>
    <w:rsid w:val="00575582"/>
    <w:rsid w:val="0057568D"/>
    <w:rsid w:val="00575C72"/>
    <w:rsid w:val="0057619F"/>
    <w:rsid w:val="00576388"/>
    <w:rsid w:val="0057666A"/>
    <w:rsid w:val="005766F3"/>
    <w:rsid w:val="00576700"/>
    <w:rsid w:val="005768FA"/>
    <w:rsid w:val="0057733E"/>
    <w:rsid w:val="005802B2"/>
    <w:rsid w:val="00580DA0"/>
    <w:rsid w:val="005817E7"/>
    <w:rsid w:val="00582690"/>
    <w:rsid w:val="00582BF7"/>
    <w:rsid w:val="005832F9"/>
    <w:rsid w:val="0058384D"/>
    <w:rsid w:val="00583859"/>
    <w:rsid w:val="00584C38"/>
    <w:rsid w:val="00584DC9"/>
    <w:rsid w:val="00584FB7"/>
    <w:rsid w:val="00585675"/>
    <w:rsid w:val="005856B9"/>
    <w:rsid w:val="005858FB"/>
    <w:rsid w:val="00587626"/>
    <w:rsid w:val="00587A61"/>
    <w:rsid w:val="00587AA9"/>
    <w:rsid w:val="00587E99"/>
    <w:rsid w:val="005909E6"/>
    <w:rsid w:val="00590BF7"/>
    <w:rsid w:val="00590CD2"/>
    <w:rsid w:val="00591866"/>
    <w:rsid w:val="00591C3C"/>
    <w:rsid w:val="00591D14"/>
    <w:rsid w:val="00592165"/>
    <w:rsid w:val="0059290C"/>
    <w:rsid w:val="00592FAB"/>
    <w:rsid w:val="00593195"/>
    <w:rsid w:val="00593A77"/>
    <w:rsid w:val="00593ABA"/>
    <w:rsid w:val="00593B4F"/>
    <w:rsid w:val="00593D1F"/>
    <w:rsid w:val="00594060"/>
    <w:rsid w:val="00594B21"/>
    <w:rsid w:val="00594D53"/>
    <w:rsid w:val="00595EE6"/>
    <w:rsid w:val="00596A67"/>
    <w:rsid w:val="005976BE"/>
    <w:rsid w:val="00597BE0"/>
    <w:rsid w:val="005A0143"/>
    <w:rsid w:val="005A02B1"/>
    <w:rsid w:val="005A0AC2"/>
    <w:rsid w:val="005A1755"/>
    <w:rsid w:val="005A26D3"/>
    <w:rsid w:val="005A285E"/>
    <w:rsid w:val="005A2F51"/>
    <w:rsid w:val="005A355D"/>
    <w:rsid w:val="005A3859"/>
    <w:rsid w:val="005A389B"/>
    <w:rsid w:val="005A3E65"/>
    <w:rsid w:val="005A474E"/>
    <w:rsid w:val="005A498E"/>
    <w:rsid w:val="005A5193"/>
    <w:rsid w:val="005A556D"/>
    <w:rsid w:val="005A5A05"/>
    <w:rsid w:val="005A5FF8"/>
    <w:rsid w:val="005A625F"/>
    <w:rsid w:val="005A646B"/>
    <w:rsid w:val="005A7292"/>
    <w:rsid w:val="005B01E4"/>
    <w:rsid w:val="005B0554"/>
    <w:rsid w:val="005B1118"/>
    <w:rsid w:val="005B12AA"/>
    <w:rsid w:val="005B15F4"/>
    <w:rsid w:val="005B1C46"/>
    <w:rsid w:val="005B220C"/>
    <w:rsid w:val="005B29DC"/>
    <w:rsid w:val="005B30E8"/>
    <w:rsid w:val="005B3984"/>
    <w:rsid w:val="005B3A45"/>
    <w:rsid w:val="005B3D96"/>
    <w:rsid w:val="005B3DE5"/>
    <w:rsid w:val="005B403B"/>
    <w:rsid w:val="005B44D2"/>
    <w:rsid w:val="005B4925"/>
    <w:rsid w:val="005B5A08"/>
    <w:rsid w:val="005B5C99"/>
    <w:rsid w:val="005B6698"/>
    <w:rsid w:val="005B6B05"/>
    <w:rsid w:val="005B711D"/>
    <w:rsid w:val="005B7471"/>
    <w:rsid w:val="005B76E7"/>
    <w:rsid w:val="005B77C0"/>
    <w:rsid w:val="005B78AA"/>
    <w:rsid w:val="005C023A"/>
    <w:rsid w:val="005C02E6"/>
    <w:rsid w:val="005C0FA4"/>
    <w:rsid w:val="005C10DB"/>
    <w:rsid w:val="005C15FF"/>
    <w:rsid w:val="005C2401"/>
    <w:rsid w:val="005C2A89"/>
    <w:rsid w:val="005C3184"/>
    <w:rsid w:val="005C34C5"/>
    <w:rsid w:val="005C4059"/>
    <w:rsid w:val="005C4702"/>
    <w:rsid w:val="005C5238"/>
    <w:rsid w:val="005C52A0"/>
    <w:rsid w:val="005C5580"/>
    <w:rsid w:val="005C6397"/>
    <w:rsid w:val="005C6B54"/>
    <w:rsid w:val="005C75AC"/>
    <w:rsid w:val="005C7674"/>
    <w:rsid w:val="005C7CDE"/>
    <w:rsid w:val="005D0B8E"/>
    <w:rsid w:val="005D123D"/>
    <w:rsid w:val="005D1852"/>
    <w:rsid w:val="005D232D"/>
    <w:rsid w:val="005D30A0"/>
    <w:rsid w:val="005D33FD"/>
    <w:rsid w:val="005D350C"/>
    <w:rsid w:val="005D4173"/>
    <w:rsid w:val="005D45F1"/>
    <w:rsid w:val="005D5031"/>
    <w:rsid w:val="005D57E1"/>
    <w:rsid w:val="005D5A8D"/>
    <w:rsid w:val="005D5B1F"/>
    <w:rsid w:val="005D7B12"/>
    <w:rsid w:val="005D7BE7"/>
    <w:rsid w:val="005E00DF"/>
    <w:rsid w:val="005E04A0"/>
    <w:rsid w:val="005E1451"/>
    <w:rsid w:val="005E3020"/>
    <w:rsid w:val="005E3537"/>
    <w:rsid w:val="005E3ACB"/>
    <w:rsid w:val="005E4530"/>
    <w:rsid w:val="005E45EF"/>
    <w:rsid w:val="005E49E5"/>
    <w:rsid w:val="005E4B41"/>
    <w:rsid w:val="005E4FA8"/>
    <w:rsid w:val="005E5125"/>
    <w:rsid w:val="005E53E6"/>
    <w:rsid w:val="005E53EF"/>
    <w:rsid w:val="005E59FA"/>
    <w:rsid w:val="005E5D82"/>
    <w:rsid w:val="005E5FFD"/>
    <w:rsid w:val="005E608F"/>
    <w:rsid w:val="005E657F"/>
    <w:rsid w:val="005E667B"/>
    <w:rsid w:val="005E721A"/>
    <w:rsid w:val="005E7864"/>
    <w:rsid w:val="005E7C3D"/>
    <w:rsid w:val="005F015F"/>
    <w:rsid w:val="005F0387"/>
    <w:rsid w:val="005F1077"/>
    <w:rsid w:val="005F136D"/>
    <w:rsid w:val="005F1A7D"/>
    <w:rsid w:val="005F1FDF"/>
    <w:rsid w:val="005F22CD"/>
    <w:rsid w:val="005F2CDD"/>
    <w:rsid w:val="005F4460"/>
    <w:rsid w:val="005F4BE1"/>
    <w:rsid w:val="005F50EC"/>
    <w:rsid w:val="005F55F0"/>
    <w:rsid w:val="005F5E7D"/>
    <w:rsid w:val="005F645E"/>
    <w:rsid w:val="005F7B54"/>
    <w:rsid w:val="005F7FE7"/>
    <w:rsid w:val="00600A41"/>
    <w:rsid w:val="00601CEC"/>
    <w:rsid w:val="006020BC"/>
    <w:rsid w:val="00602105"/>
    <w:rsid w:val="00602322"/>
    <w:rsid w:val="00602938"/>
    <w:rsid w:val="00602B6E"/>
    <w:rsid w:val="00603941"/>
    <w:rsid w:val="00603B9F"/>
    <w:rsid w:val="00605C83"/>
    <w:rsid w:val="00605D30"/>
    <w:rsid w:val="0060648E"/>
    <w:rsid w:val="0060663A"/>
    <w:rsid w:val="00606AD6"/>
    <w:rsid w:val="00606D06"/>
    <w:rsid w:val="006071C0"/>
    <w:rsid w:val="00607BBC"/>
    <w:rsid w:val="00607CCF"/>
    <w:rsid w:val="0061146F"/>
    <w:rsid w:val="0061147A"/>
    <w:rsid w:val="00611F66"/>
    <w:rsid w:val="006122BA"/>
    <w:rsid w:val="00612551"/>
    <w:rsid w:val="00612596"/>
    <w:rsid w:val="0061267E"/>
    <w:rsid w:val="0061272C"/>
    <w:rsid w:val="0061292D"/>
    <w:rsid w:val="00612EAD"/>
    <w:rsid w:val="0061339A"/>
    <w:rsid w:val="00613A31"/>
    <w:rsid w:val="00614080"/>
    <w:rsid w:val="0061434D"/>
    <w:rsid w:val="00614794"/>
    <w:rsid w:val="00614B12"/>
    <w:rsid w:val="00614B6C"/>
    <w:rsid w:val="00615E3C"/>
    <w:rsid w:val="00616218"/>
    <w:rsid w:val="0061662E"/>
    <w:rsid w:val="006168C4"/>
    <w:rsid w:val="00617943"/>
    <w:rsid w:val="00617E8B"/>
    <w:rsid w:val="006204F1"/>
    <w:rsid w:val="006207A6"/>
    <w:rsid w:val="00620837"/>
    <w:rsid w:val="00620BFF"/>
    <w:rsid w:val="0062110D"/>
    <w:rsid w:val="00621301"/>
    <w:rsid w:val="00623407"/>
    <w:rsid w:val="00623B04"/>
    <w:rsid w:val="00623DF2"/>
    <w:rsid w:val="0062409B"/>
    <w:rsid w:val="00624406"/>
    <w:rsid w:val="00625667"/>
    <w:rsid w:val="006256FE"/>
    <w:rsid w:val="006265FE"/>
    <w:rsid w:val="006266A0"/>
    <w:rsid w:val="00626770"/>
    <w:rsid w:val="006269A9"/>
    <w:rsid w:val="00630BE7"/>
    <w:rsid w:val="00631173"/>
    <w:rsid w:val="0063143B"/>
    <w:rsid w:val="006314AF"/>
    <w:rsid w:val="00632411"/>
    <w:rsid w:val="00632672"/>
    <w:rsid w:val="006326CB"/>
    <w:rsid w:val="0063286B"/>
    <w:rsid w:val="00632DE9"/>
    <w:rsid w:val="00632F78"/>
    <w:rsid w:val="006331DC"/>
    <w:rsid w:val="00633D74"/>
    <w:rsid w:val="0063471B"/>
    <w:rsid w:val="006348D9"/>
    <w:rsid w:val="006352F5"/>
    <w:rsid w:val="00635795"/>
    <w:rsid w:val="00635DCF"/>
    <w:rsid w:val="00635FA8"/>
    <w:rsid w:val="0063659F"/>
    <w:rsid w:val="006366AF"/>
    <w:rsid w:val="00636A2E"/>
    <w:rsid w:val="00636A61"/>
    <w:rsid w:val="00636E95"/>
    <w:rsid w:val="006377BD"/>
    <w:rsid w:val="0064029F"/>
    <w:rsid w:val="00640E8A"/>
    <w:rsid w:val="006410A1"/>
    <w:rsid w:val="006414A5"/>
    <w:rsid w:val="006421F2"/>
    <w:rsid w:val="00642CC5"/>
    <w:rsid w:val="00643445"/>
    <w:rsid w:val="006435BD"/>
    <w:rsid w:val="0064457A"/>
    <w:rsid w:val="006448EF"/>
    <w:rsid w:val="00644B15"/>
    <w:rsid w:val="00644C7A"/>
    <w:rsid w:val="00645324"/>
    <w:rsid w:val="00645613"/>
    <w:rsid w:val="006458CF"/>
    <w:rsid w:val="0064590C"/>
    <w:rsid w:val="00645F5C"/>
    <w:rsid w:val="0064623F"/>
    <w:rsid w:val="00646600"/>
    <w:rsid w:val="006469F4"/>
    <w:rsid w:val="00646A2E"/>
    <w:rsid w:val="006475E8"/>
    <w:rsid w:val="00647BB3"/>
    <w:rsid w:val="00647D63"/>
    <w:rsid w:val="006500CA"/>
    <w:rsid w:val="00650243"/>
    <w:rsid w:val="006515E0"/>
    <w:rsid w:val="00651678"/>
    <w:rsid w:val="00651778"/>
    <w:rsid w:val="00651B2E"/>
    <w:rsid w:val="00651C88"/>
    <w:rsid w:val="0065281F"/>
    <w:rsid w:val="00652A7E"/>
    <w:rsid w:val="00653027"/>
    <w:rsid w:val="00653C85"/>
    <w:rsid w:val="00654E84"/>
    <w:rsid w:val="0065538A"/>
    <w:rsid w:val="00655CFB"/>
    <w:rsid w:val="006565EC"/>
    <w:rsid w:val="006568C7"/>
    <w:rsid w:val="006573CF"/>
    <w:rsid w:val="00657E15"/>
    <w:rsid w:val="0066031F"/>
    <w:rsid w:val="006604CF"/>
    <w:rsid w:val="00660746"/>
    <w:rsid w:val="00661813"/>
    <w:rsid w:val="00662AF9"/>
    <w:rsid w:val="006634DC"/>
    <w:rsid w:val="006634E2"/>
    <w:rsid w:val="006635C7"/>
    <w:rsid w:val="00664C18"/>
    <w:rsid w:val="006650EF"/>
    <w:rsid w:val="006651B4"/>
    <w:rsid w:val="006657BA"/>
    <w:rsid w:val="00665C38"/>
    <w:rsid w:val="00665EBE"/>
    <w:rsid w:val="00666612"/>
    <w:rsid w:val="00666D0C"/>
    <w:rsid w:val="00667276"/>
    <w:rsid w:val="006676B3"/>
    <w:rsid w:val="006676CD"/>
    <w:rsid w:val="006702F4"/>
    <w:rsid w:val="00670BE7"/>
    <w:rsid w:val="00672A75"/>
    <w:rsid w:val="00672D6B"/>
    <w:rsid w:val="00672F50"/>
    <w:rsid w:val="00673988"/>
    <w:rsid w:val="00673EDD"/>
    <w:rsid w:val="0067478B"/>
    <w:rsid w:val="00674B34"/>
    <w:rsid w:val="00674C44"/>
    <w:rsid w:val="00674FB6"/>
    <w:rsid w:val="0067598A"/>
    <w:rsid w:val="00675D71"/>
    <w:rsid w:val="00675FFE"/>
    <w:rsid w:val="00676151"/>
    <w:rsid w:val="00677731"/>
    <w:rsid w:val="0068175F"/>
    <w:rsid w:val="00681A5C"/>
    <w:rsid w:val="00681D40"/>
    <w:rsid w:val="0068253E"/>
    <w:rsid w:val="00683463"/>
    <w:rsid w:val="00683523"/>
    <w:rsid w:val="00683DA2"/>
    <w:rsid w:val="00684511"/>
    <w:rsid w:val="006845EC"/>
    <w:rsid w:val="00684ACA"/>
    <w:rsid w:val="00685094"/>
    <w:rsid w:val="0068550C"/>
    <w:rsid w:val="006864F6"/>
    <w:rsid w:val="00686895"/>
    <w:rsid w:val="00686F38"/>
    <w:rsid w:val="00687314"/>
    <w:rsid w:val="0068779F"/>
    <w:rsid w:val="00687958"/>
    <w:rsid w:val="00687BF0"/>
    <w:rsid w:val="00690168"/>
    <w:rsid w:val="00690782"/>
    <w:rsid w:val="00690D6F"/>
    <w:rsid w:val="00690F40"/>
    <w:rsid w:val="00691484"/>
    <w:rsid w:val="00691F66"/>
    <w:rsid w:val="006929DD"/>
    <w:rsid w:val="00694301"/>
    <w:rsid w:val="00694A0D"/>
    <w:rsid w:val="00695092"/>
    <w:rsid w:val="00695267"/>
    <w:rsid w:val="006955D1"/>
    <w:rsid w:val="0069590C"/>
    <w:rsid w:val="00695BD7"/>
    <w:rsid w:val="00695C80"/>
    <w:rsid w:val="00696052"/>
    <w:rsid w:val="0069666B"/>
    <w:rsid w:val="00696D0C"/>
    <w:rsid w:val="006973FD"/>
    <w:rsid w:val="006979BF"/>
    <w:rsid w:val="00697E97"/>
    <w:rsid w:val="006A01F2"/>
    <w:rsid w:val="006A177C"/>
    <w:rsid w:val="006A243B"/>
    <w:rsid w:val="006A2BC4"/>
    <w:rsid w:val="006A2D8B"/>
    <w:rsid w:val="006A32F5"/>
    <w:rsid w:val="006A3B0D"/>
    <w:rsid w:val="006A40CB"/>
    <w:rsid w:val="006A47AC"/>
    <w:rsid w:val="006A607E"/>
    <w:rsid w:val="006A680B"/>
    <w:rsid w:val="006A68D1"/>
    <w:rsid w:val="006A6C11"/>
    <w:rsid w:val="006A6EB6"/>
    <w:rsid w:val="006A6F65"/>
    <w:rsid w:val="006A74B7"/>
    <w:rsid w:val="006A761B"/>
    <w:rsid w:val="006A7680"/>
    <w:rsid w:val="006A7A4E"/>
    <w:rsid w:val="006B05AC"/>
    <w:rsid w:val="006B0974"/>
    <w:rsid w:val="006B0B08"/>
    <w:rsid w:val="006B0B15"/>
    <w:rsid w:val="006B107B"/>
    <w:rsid w:val="006B11FD"/>
    <w:rsid w:val="006B23C3"/>
    <w:rsid w:val="006B2D71"/>
    <w:rsid w:val="006B376B"/>
    <w:rsid w:val="006B3F8A"/>
    <w:rsid w:val="006B420D"/>
    <w:rsid w:val="006B5308"/>
    <w:rsid w:val="006B5847"/>
    <w:rsid w:val="006B617A"/>
    <w:rsid w:val="006B626F"/>
    <w:rsid w:val="006B651A"/>
    <w:rsid w:val="006B6BDC"/>
    <w:rsid w:val="006B6CA9"/>
    <w:rsid w:val="006B6E0A"/>
    <w:rsid w:val="006B7452"/>
    <w:rsid w:val="006C0803"/>
    <w:rsid w:val="006C15BB"/>
    <w:rsid w:val="006C19FA"/>
    <w:rsid w:val="006C1D27"/>
    <w:rsid w:val="006C2054"/>
    <w:rsid w:val="006C2228"/>
    <w:rsid w:val="006C2392"/>
    <w:rsid w:val="006C297C"/>
    <w:rsid w:val="006C2F0B"/>
    <w:rsid w:val="006C35CB"/>
    <w:rsid w:val="006C374E"/>
    <w:rsid w:val="006C3C48"/>
    <w:rsid w:val="006C3E30"/>
    <w:rsid w:val="006C4147"/>
    <w:rsid w:val="006C4B25"/>
    <w:rsid w:val="006C53D1"/>
    <w:rsid w:val="006C5E08"/>
    <w:rsid w:val="006C6066"/>
    <w:rsid w:val="006C6ADC"/>
    <w:rsid w:val="006C7147"/>
    <w:rsid w:val="006C7B6C"/>
    <w:rsid w:val="006D0154"/>
    <w:rsid w:val="006D0190"/>
    <w:rsid w:val="006D1EA4"/>
    <w:rsid w:val="006D1F49"/>
    <w:rsid w:val="006D2675"/>
    <w:rsid w:val="006D3002"/>
    <w:rsid w:val="006D3323"/>
    <w:rsid w:val="006D346D"/>
    <w:rsid w:val="006D347C"/>
    <w:rsid w:val="006D4D55"/>
    <w:rsid w:val="006D4D86"/>
    <w:rsid w:val="006D4D8D"/>
    <w:rsid w:val="006D51BC"/>
    <w:rsid w:val="006D551E"/>
    <w:rsid w:val="006D5C53"/>
    <w:rsid w:val="006D615D"/>
    <w:rsid w:val="006D67DF"/>
    <w:rsid w:val="006D69A3"/>
    <w:rsid w:val="006D6FCC"/>
    <w:rsid w:val="006D7415"/>
    <w:rsid w:val="006D7AE1"/>
    <w:rsid w:val="006D7E98"/>
    <w:rsid w:val="006D7EC5"/>
    <w:rsid w:val="006E0C1E"/>
    <w:rsid w:val="006E1775"/>
    <w:rsid w:val="006E1E66"/>
    <w:rsid w:val="006E2568"/>
    <w:rsid w:val="006E2707"/>
    <w:rsid w:val="006E2893"/>
    <w:rsid w:val="006E2930"/>
    <w:rsid w:val="006E2941"/>
    <w:rsid w:val="006E2A33"/>
    <w:rsid w:val="006E37E2"/>
    <w:rsid w:val="006E37F1"/>
    <w:rsid w:val="006E3A96"/>
    <w:rsid w:val="006E3CBE"/>
    <w:rsid w:val="006E3D75"/>
    <w:rsid w:val="006E447E"/>
    <w:rsid w:val="006E4C8F"/>
    <w:rsid w:val="006E4F44"/>
    <w:rsid w:val="006E59C5"/>
    <w:rsid w:val="006E5BB6"/>
    <w:rsid w:val="006E6291"/>
    <w:rsid w:val="006E7317"/>
    <w:rsid w:val="006E73E4"/>
    <w:rsid w:val="006F014F"/>
    <w:rsid w:val="006F067A"/>
    <w:rsid w:val="006F09B9"/>
    <w:rsid w:val="006F1129"/>
    <w:rsid w:val="006F1D9C"/>
    <w:rsid w:val="006F1DE6"/>
    <w:rsid w:val="006F2B60"/>
    <w:rsid w:val="006F2C7F"/>
    <w:rsid w:val="006F397A"/>
    <w:rsid w:val="006F4028"/>
    <w:rsid w:val="006F415E"/>
    <w:rsid w:val="006F4E82"/>
    <w:rsid w:val="006F55F5"/>
    <w:rsid w:val="006F5824"/>
    <w:rsid w:val="006F65D6"/>
    <w:rsid w:val="006F70FC"/>
    <w:rsid w:val="006F7F5B"/>
    <w:rsid w:val="00700C93"/>
    <w:rsid w:val="00700CB9"/>
    <w:rsid w:val="007016BC"/>
    <w:rsid w:val="0070171F"/>
    <w:rsid w:val="00702A70"/>
    <w:rsid w:val="00703C2B"/>
    <w:rsid w:val="00704C14"/>
    <w:rsid w:val="00704D1A"/>
    <w:rsid w:val="00705358"/>
    <w:rsid w:val="0070567C"/>
    <w:rsid w:val="00705F74"/>
    <w:rsid w:val="007060DE"/>
    <w:rsid w:val="007066A5"/>
    <w:rsid w:val="007066A8"/>
    <w:rsid w:val="0070682D"/>
    <w:rsid w:val="007071A8"/>
    <w:rsid w:val="00707565"/>
    <w:rsid w:val="00707D45"/>
    <w:rsid w:val="007100CB"/>
    <w:rsid w:val="00710914"/>
    <w:rsid w:val="00710CA8"/>
    <w:rsid w:val="00710FBE"/>
    <w:rsid w:val="00711725"/>
    <w:rsid w:val="00711872"/>
    <w:rsid w:val="00711AD2"/>
    <w:rsid w:val="00711D07"/>
    <w:rsid w:val="0071233B"/>
    <w:rsid w:val="007123CE"/>
    <w:rsid w:val="0071240C"/>
    <w:rsid w:val="007126DF"/>
    <w:rsid w:val="0071274B"/>
    <w:rsid w:val="00712CEC"/>
    <w:rsid w:val="0071310A"/>
    <w:rsid w:val="0071324C"/>
    <w:rsid w:val="00713294"/>
    <w:rsid w:val="007137E0"/>
    <w:rsid w:val="0071384D"/>
    <w:rsid w:val="00713C3C"/>
    <w:rsid w:val="00713DD5"/>
    <w:rsid w:val="00713E91"/>
    <w:rsid w:val="00714D31"/>
    <w:rsid w:val="007152D2"/>
    <w:rsid w:val="00715F10"/>
    <w:rsid w:val="00716177"/>
    <w:rsid w:val="00717246"/>
    <w:rsid w:val="00720226"/>
    <w:rsid w:val="00720304"/>
    <w:rsid w:val="00720639"/>
    <w:rsid w:val="00720764"/>
    <w:rsid w:val="00720C99"/>
    <w:rsid w:val="00721D4D"/>
    <w:rsid w:val="00721E5D"/>
    <w:rsid w:val="00721F1D"/>
    <w:rsid w:val="00722309"/>
    <w:rsid w:val="00722813"/>
    <w:rsid w:val="0072299D"/>
    <w:rsid w:val="0072339D"/>
    <w:rsid w:val="0072341A"/>
    <w:rsid w:val="007234E8"/>
    <w:rsid w:val="00723947"/>
    <w:rsid w:val="00723DC5"/>
    <w:rsid w:val="0072442D"/>
    <w:rsid w:val="00724432"/>
    <w:rsid w:val="007244BE"/>
    <w:rsid w:val="00725DB0"/>
    <w:rsid w:val="0072766B"/>
    <w:rsid w:val="007279D2"/>
    <w:rsid w:val="00727D16"/>
    <w:rsid w:val="00727F45"/>
    <w:rsid w:val="007300BC"/>
    <w:rsid w:val="00730242"/>
    <w:rsid w:val="007302BE"/>
    <w:rsid w:val="00730725"/>
    <w:rsid w:val="00730D3B"/>
    <w:rsid w:val="00731154"/>
    <w:rsid w:val="007315F6"/>
    <w:rsid w:val="00731784"/>
    <w:rsid w:val="00731969"/>
    <w:rsid w:val="00731B4F"/>
    <w:rsid w:val="00731F4C"/>
    <w:rsid w:val="007320E4"/>
    <w:rsid w:val="00732355"/>
    <w:rsid w:val="00732391"/>
    <w:rsid w:val="007325A1"/>
    <w:rsid w:val="007328E9"/>
    <w:rsid w:val="00732909"/>
    <w:rsid w:val="00732ABA"/>
    <w:rsid w:val="00732DA0"/>
    <w:rsid w:val="00732E2D"/>
    <w:rsid w:val="00733BFA"/>
    <w:rsid w:val="00733E85"/>
    <w:rsid w:val="00733F8C"/>
    <w:rsid w:val="00734512"/>
    <w:rsid w:val="007347F7"/>
    <w:rsid w:val="0073484B"/>
    <w:rsid w:val="00734F70"/>
    <w:rsid w:val="00734F83"/>
    <w:rsid w:val="007350E6"/>
    <w:rsid w:val="007351DC"/>
    <w:rsid w:val="007359DF"/>
    <w:rsid w:val="00735E5B"/>
    <w:rsid w:val="00736290"/>
    <w:rsid w:val="00737326"/>
    <w:rsid w:val="00737355"/>
    <w:rsid w:val="007373BC"/>
    <w:rsid w:val="0073769C"/>
    <w:rsid w:val="007378D7"/>
    <w:rsid w:val="00737AB0"/>
    <w:rsid w:val="00737DC8"/>
    <w:rsid w:val="00737FE5"/>
    <w:rsid w:val="00740209"/>
    <w:rsid w:val="00740495"/>
    <w:rsid w:val="00740CEC"/>
    <w:rsid w:val="00740E91"/>
    <w:rsid w:val="00740FFC"/>
    <w:rsid w:val="00741EE4"/>
    <w:rsid w:val="00742EDA"/>
    <w:rsid w:val="0074342C"/>
    <w:rsid w:val="00744AAF"/>
    <w:rsid w:val="00745554"/>
    <w:rsid w:val="00745B1D"/>
    <w:rsid w:val="00746FD3"/>
    <w:rsid w:val="007470CD"/>
    <w:rsid w:val="007471B7"/>
    <w:rsid w:val="0074729A"/>
    <w:rsid w:val="00747535"/>
    <w:rsid w:val="007478AD"/>
    <w:rsid w:val="00747ECD"/>
    <w:rsid w:val="00750077"/>
    <w:rsid w:val="007501B8"/>
    <w:rsid w:val="007503B4"/>
    <w:rsid w:val="00750895"/>
    <w:rsid w:val="00750F84"/>
    <w:rsid w:val="0075100D"/>
    <w:rsid w:val="00751BCE"/>
    <w:rsid w:val="00752430"/>
    <w:rsid w:val="0075427B"/>
    <w:rsid w:val="00754C42"/>
    <w:rsid w:val="00754F4B"/>
    <w:rsid w:val="00755383"/>
    <w:rsid w:val="0075569E"/>
    <w:rsid w:val="00755965"/>
    <w:rsid w:val="0075774B"/>
    <w:rsid w:val="00757912"/>
    <w:rsid w:val="00760837"/>
    <w:rsid w:val="00760F26"/>
    <w:rsid w:val="00761589"/>
    <w:rsid w:val="007617BC"/>
    <w:rsid w:val="00761990"/>
    <w:rsid w:val="00761A90"/>
    <w:rsid w:val="00761CAA"/>
    <w:rsid w:val="00762205"/>
    <w:rsid w:val="00762575"/>
    <w:rsid w:val="0076282C"/>
    <w:rsid w:val="00762C66"/>
    <w:rsid w:val="00762DDE"/>
    <w:rsid w:val="0076303B"/>
    <w:rsid w:val="00763BD9"/>
    <w:rsid w:val="00763F8A"/>
    <w:rsid w:val="00764134"/>
    <w:rsid w:val="007642AE"/>
    <w:rsid w:val="0076472D"/>
    <w:rsid w:val="00764901"/>
    <w:rsid w:val="00764D01"/>
    <w:rsid w:val="007650B4"/>
    <w:rsid w:val="00765847"/>
    <w:rsid w:val="00765D88"/>
    <w:rsid w:val="00766EE9"/>
    <w:rsid w:val="00767B01"/>
    <w:rsid w:val="007708F0"/>
    <w:rsid w:val="00771244"/>
    <w:rsid w:val="00771D5B"/>
    <w:rsid w:val="00771DCC"/>
    <w:rsid w:val="00771FDD"/>
    <w:rsid w:val="0077278F"/>
    <w:rsid w:val="0077293B"/>
    <w:rsid w:val="00773221"/>
    <w:rsid w:val="007735BC"/>
    <w:rsid w:val="0077361E"/>
    <w:rsid w:val="00773AE0"/>
    <w:rsid w:val="00774B3F"/>
    <w:rsid w:val="00774FBF"/>
    <w:rsid w:val="007753B0"/>
    <w:rsid w:val="007754A6"/>
    <w:rsid w:val="0077596E"/>
    <w:rsid w:val="00775CA1"/>
    <w:rsid w:val="00776476"/>
    <w:rsid w:val="00776D49"/>
    <w:rsid w:val="0077721A"/>
    <w:rsid w:val="00780168"/>
    <w:rsid w:val="007807AC"/>
    <w:rsid w:val="00780C28"/>
    <w:rsid w:val="00781EFE"/>
    <w:rsid w:val="007822B2"/>
    <w:rsid w:val="007825B7"/>
    <w:rsid w:val="007829F4"/>
    <w:rsid w:val="00783119"/>
    <w:rsid w:val="007836D8"/>
    <w:rsid w:val="0078446D"/>
    <w:rsid w:val="00785296"/>
    <w:rsid w:val="00785E3F"/>
    <w:rsid w:val="00785E4E"/>
    <w:rsid w:val="0078609A"/>
    <w:rsid w:val="0078648A"/>
    <w:rsid w:val="0078662C"/>
    <w:rsid w:val="007872E7"/>
    <w:rsid w:val="007875E6"/>
    <w:rsid w:val="00787A7D"/>
    <w:rsid w:val="00790271"/>
    <w:rsid w:val="00790ADA"/>
    <w:rsid w:val="00790BDC"/>
    <w:rsid w:val="0079111E"/>
    <w:rsid w:val="00791578"/>
    <w:rsid w:val="00791B8E"/>
    <w:rsid w:val="00792441"/>
    <w:rsid w:val="00792C57"/>
    <w:rsid w:val="00792D07"/>
    <w:rsid w:val="0079350C"/>
    <w:rsid w:val="00793D6D"/>
    <w:rsid w:val="00793DBC"/>
    <w:rsid w:val="00794238"/>
    <w:rsid w:val="007945A0"/>
    <w:rsid w:val="00794ABD"/>
    <w:rsid w:val="00794E93"/>
    <w:rsid w:val="00795257"/>
    <w:rsid w:val="00796118"/>
    <w:rsid w:val="00796466"/>
    <w:rsid w:val="007968F4"/>
    <w:rsid w:val="00796DD6"/>
    <w:rsid w:val="007976A7"/>
    <w:rsid w:val="007976AA"/>
    <w:rsid w:val="007A0F23"/>
    <w:rsid w:val="007A1144"/>
    <w:rsid w:val="007A270F"/>
    <w:rsid w:val="007A2F35"/>
    <w:rsid w:val="007A350A"/>
    <w:rsid w:val="007A3538"/>
    <w:rsid w:val="007A3D1E"/>
    <w:rsid w:val="007A443E"/>
    <w:rsid w:val="007A485B"/>
    <w:rsid w:val="007A4922"/>
    <w:rsid w:val="007A4E58"/>
    <w:rsid w:val="007A547B"/>
    <w:rsid w:val="007A5AE2"/>
    <w:rsid w:val="007A5DE4"/>
    <w:rsid w:val="007A63C8"/>
    <w:rsid w:val="007A6E4B"/>
    <w:rsid w:val="007A6FAC"/>
    <w:rsid w:val="007A72DA"/>
    <w:rsid w:val="007A7680"/>
    <w:rsid w:val="007A76B8"/>
    <w:rsid w:val="007B0655"/>
    <w:rsid w:val="007B066A"/>
    <w:rsid w:val="007B0F81"/>
    <w:rsid w:val="007B16C6"/>
    <w:rsid w:val="007B1725"/>
    <w:rsid w:val="007B224C"/>
    <w:rsid w:val="007B24D4"/>
    <w:rsid w:val="007B27AC"/>
    <w:rsid w:val="007B2963"/>
    <w:rsid w:val="007B304F"/>
    <w:rsid w:val="007B3091"/>
    <w:rsid w:val="007B30A0"/>
    <w:rsid w:val="007B3239"/>
    <w:rsid w:val="007B3F03"/>
    <w:rsid w:val="007B493F"/>
    <w:rsid w:val="007B4A21"/>
    <w:rsid w:val="007B509C"/>
    <w:rsid w:val="007B578F"/>
    <w:rsid w:val="007B63CA"/>
    <w:rsid w:val="007B6A6A"/>
    <w:rsid w:val="007B6E3E"/>
    <w:rsid w:val="007B747F"/>
    <w:rsid w:val="007C0067"/>
    <w:rsid w:val="007C02C7"/>
    <w:rsid w:val="007C0653"/>
    <w:rsid w:val="007C0858"/>
    <w:rsid w:val="007C096B"/>
    <w:rsid w:val="007C0B8F"/>
    <w:rsid w:val="007C0BF7"/>
    <w:rsid w:val="007C1BC0"/>
    <w:rsid w:val="007C27E7"/>
    <w:rsid w:val="007C3075"/>
    <w:rsid w:val="007C340C"/>
    <w:rsid w:val="007C3528"/>
    <w:rsid w:val="007C36E5"/>
    <w:rsid w:val="007C4406"/>
    <w:rsid w:val="007C45A9"/>
    <w:rsid w:val="007C5209"/>
    <w:rsid w:val="007C5DD8"/>
    <w:rsid w:val="007C62C8"/>
    <w:rsid w:val="007C681E"/>
    <w:rsid w:val="007C6824"/>
    <w:rsid w:val="007C71E8"/>
    <w:rsid w:val="007C7B42"/>
    <w:rsid w:val="007C7B88"/>
    <w:rsid w:val="007C7D2F"/>
    <w:rsid w:val="007D0143"/>
    <w:rsid w:val="007D02C6"/>
    <w:rsid w:val="007D096B"/>
    <w:rsid w:val="007D09E9"/>
    <w:rsid w:val="007D0AAE"/>
    <w:rsid w:val="007D0D2A"/>
    <w:rsid w:val="007D1727"/>
    <w:rsid w:val="007D27DF"/>
    <w:rsid w:val="007D2B9B"/>
    <w:rsid w:val="007D3535"/>
    <w:rsid w:val="007D38EB"/>
    <w:rsid w:val="007D3952"/>
    <w:rsid w:val="007D3E36"/>
    <w:rsid w:val="007D4CA6"/>
    <w:rsid w:val="007D4E06"/>
    <w:rsid w:val="007D5C3B"/>
    <w:rsid w:val="007D60AB"/>
    <w:rsid w:val="007D7F7B"/>
    <w:rsid w:val="007E0053"/>
    <w:rsid w:val="007E029D"/>
    <w:rsid w:val="007E05CA"/>
    <w:rsid w:val="007E0DE5"/>
    <w:rsid w:val="007E0EEC"/>
    <w:rsid w:val="007E0FB0"/>
    <w:rsid w:val="007E1109"/>
    <w:rsid w:val="007E138F"/>
    <w:rsid w:val="007E18F5"/>
    <w:rsid w:val="007E28A2"/>
    <w:rsid w:val="007E2AE6"/>
    <w:rsid w:val="007E316A"/>
    <w:rsid w:val="007E355F"/>
    <w:rsid w:val="007E360C"/>
    <w:rsid w:val="007E3D69"/>
    <w:rsid w:val="007E4456"/>
    <w:rsid w:val="007E508C"/>
    <w:rsid w:val="007E5273"/>
    <w:rsid w:val="007E6652"/>
    <w:rsid w:val="007E6AF5"/>
    <w:rsid w:val="007E6D7A"/>
    <w:rsid w:val="007E7A38"/>
    <w:rsid w:val="007E7B3F"/>
    <w:rsid w:val="007E7C63"/>
    <w:rsid w:val="007E7DE3"/>
    <w:rsid w:val="007F0287"/>
    <w:rsid w:val="007F0372"/>
    <w:rsid w:val="007F075B"/>
    <w:rsid w:val="007F09F3"/>
    <w:rsid w:val="007F0DE4"/>
    <w:rsid w:val="007F119B"/>
    <w:rsid w:val="007F1D70"/>
    <w:rsid w:val="007F2239"/>
    <w:rsid w:val="007F27F3"/>
    <w:rsid w:val="007F2A28"/>
    <w:rsid w:val="007F2B89"/>
    <w:rsid w:val="007F2D18"/>
    <w:rsid w:val="007F2D8E"/>
    <w:rsid w:val="007F4573"/>
    <w:rsid w:val="007F4665"/>
    <w:rsid w:val="007F468B"/>
    <w:rsid w:val="007F48F7"/>
    <w:rsid w:val="007F4D33"/>
    <w:rsid w:val="007F5B88"/>
    <w:rsid w:val="007F6037"/>
    <w:rsid w:val="007F738A"/>
    <w:rsid w:val="007F743C"/>
    <w:rsid w:val="007F7F93"/>
    <w:rsid w:val="0080052F"/>
    <w:rsid w:val="00800C89"/>
    <w:rsid w:val="00801B0C"/>
    <w:rsid w:val="00801DE5"/>
    <w:rsid w:val="008026CD"/>
    <w:rsid w:val="008026F8"/>
    <w:rsid w:val="008035B1"/>
    <w:rsid w:val="0080385B"/>
    <w:rsid w:val="00803C7F"/>
    <w:rsid w:val="00803E9B"/>
    <w:rsid w:val="008042D2"/>
    <w:rsid w:val="008056E7"/>
    <w:rsid w:val="00805BC1"/>
    <w:rsid w:val="00806359"/>
    <w:rsid w:val="008068B1"/>
    <w:rsid w:val="00806B78"/>
    <w:rsid w:val="00807587"/>
    <w:rsid w:val="008078D6"/>
    <w:rsid w:val="008105C1"/>
    <w:rsid w:val="008106F3"/>
    <w:rsid w:val="0081212C"/>
    <w:rsid w:val="00812176"/>
    <w:rsid w:val="00812FDE"/>
    <w:rsid w:val="00814859"/>
    <w:rsid w:val="008148B6"/>
    <w:rsid w:val="00814903"/>
    <w:rsid w:val="00814E9C"/>
    <w:rsid w:val="00815286"/>
    <w:rsid w:val="0081567A"/>
    <w:rsid w:val="00815983"/>
    <w:rsid w:val="00815CAE"/>
    <w:rsid w:val="008164AF"/>
    <w:rsid w:val="00817097"/>
    <w:rsid w:val="0081769E"/>
    <w:rsid w:val="00817705"/>
    <w:rsid w:val="008201C0"/>
    <w:rsid w:val="00820950"/>
    <w:rsid w:val="0082158C"/>
    <w:rsid w:val="00822222"/>
    <w:rsid w:val="00822481"/>
    <w:rsid w:val="00822ACC"/>
    <w:rsid w:val="00823361"/>
    <w:rsid w:val="008233BC"/>
    <w:rsid w:val="00823571"/>
    <w:rsid w:val="00823FB8"/>
    <w:rsid w:val="00824099"/>
    <w:rsid w:val="008244EB"/>
    <w:rsid w:val="00824EA5"/>
    <w:rsid w:val="008258DF"/>
    <w:rsid w:val="00825C2E"/>
    <w:rsid w:val="00825CF5"/>
    <w:rsid w:val="0082641B"/>
    <w:rsid w:val="00826A8D"/>
    <w:rsid w:val="00826C26"/>
    <w:rsid w:val="0082713B"/>
    <w:rsid w:val="00827A80"/>
    <w:rsid w:val="00827AD9"/>
    <w:rsid w:val="00827D95"/>
    <w:rsid w:val="0083046E"/>
    <w:rsid w:val="00830F91"/>
    <w:rsid w:val="00830FE9"/>
    <w:rsid w:val="0083117E"/>
    <w:rsid w:val="00831B7C"/>
    <w:rsid w:val="0083219D"/>
    <w:rsid w:val="00832254"/>
    <w:rsid w:val="00833B8A"/>
    <w:rsid w:val="00834001"/>
    <w:rsid w:val="008342DE"/>
    <w:rsid w:val="00834980"/>
    <w:rsid w:val="00834B7C"/>
    <w:rsid w:val="008355AF"/>
    <w:rsid w:val="008371CB"/>
    <w:rsid w:val="00837640"/>
    <w:rsid w:val="00837CB5"/>
    <w:rsid w:val="00837D0D"/>
    <w:rsid w:val="0084090E"/>
    <w:rsid w:val="00840DA8"/>
    <w:rsid w:val="00841533"/>
    <w:rsid w:val="00843120"/>
    <w:rsid w:val="00843F50"/>
    <w:rsid w:val="00843F8A"/>
    <w:rsid w:val="0084440E"/>
    <w:rsid w:val="0084475F"/>
    <w:rsid w:val="008448FE"/>
    <w:rsid w:val="00844BB8"/>
    <w:rsid w:val="0084560C"/>
    <w:rsid w:val="00845FD2"/>
    <w:rsid w:val="008462DE"/>
    <w:rsid w:val="00846AE3"/>
    <w:rsid w:val="00846D38"/>
    <w:rsid w:val="00847D2B"/>
    <w:rsid w:val="008508EC"/>
    <w:rsid w:val="008510AD"/>
    <w:rsid w:val="00851E52"/>
    <w:rsid w:val="00851F95"/>
    <w:rsid w:val="008524F1"/>
    <w:rsid w:val="00852D7A"/>
    <w:rsid w:val="00852F5A"/>
    <w:rsid w:val="00853EE9"/>
    <w:rsid w:val="00854024"/>
    <w:rsid w:val="008542AB"/>
    <w:rsid w:val="00854B37"/>
    <w:rsid w:val="0085542D"/>
    <w:rsid w:val="00855C58"/>
    <w:rsid w:val="00856A8C"/>
    <w:rsid w:val="0085765B"/>
    <w:rsid w:val="00857CC5"/>
    <w:rsid w:val="00857ED9"/>
    <w:rsid w:val="00860A43"/>
    <w:rsid w:val="00862A72"/>
    <w:rsid w:val="00862E90"/>
    <w:rsid w:val="00863907"/>
    <w:rsid w:val="008639B1"/>
    <w:rsid w:val="00863A61"/>
    <w:rsid w:val="00863BEE"/>
    <w:rsid w:val="00863FC3"/>
    <w:rsid w:val="00864C56"/>
    <w:rsid w:val="008655A3"/>
    <w:rsid w:val="0086564D"/>
    <w:rsid w:val="00865E5D"/>
    <w:rsid w:val="00865F73"/>
    <w:rsid w:val="008661B2"/>
    <w:rsid w:val="00866265"/>
    <w:rsid w:val="008664C0"/>
    <w:rsid w:val="0086656A"/>
    <w:rsid w:val="00866A2E"/>
    <w:rsid w:val="00866C65"/>
    <w:rsid w:val="00867F6E"/>
    <w:rsid w:val="0087008C"/>
    <w:rsid w:val="00870373"/>
    <w:rsid w:val="0087062A"/>
    <w:rsid w:val="00870FAC"/>
    <w:rsid w:val="00871570"/>
    <w:rsid w:val="0087159A"/>
    <w:rsid w:val="00872001"/>
    <w:rsid w:val="008720B5"/>
    <w:rsid w:val="0087376A"/>
    <w:rsid w:val="00874014"/>
    <w:rsid w:val="00875064"/>
    <w:rsid w:val="008751A7"/>
    <w:rsid w:val="00876191"/>
    <w:rsid w:val="00876420"/>
    <w:rsid w:val="00876473"/>
    <w:rsid w:val="008764D7"/>
    <w:rsid w:val="00876AF3"/>
    <w:rsid w:val="008805BB"/>
    <w:rsid w:val="00880AD9"/>
    <w:rsid w:val="008814D8"/>
    <w:rsid w:val="008819A4"/>
    <w:rsid w:val="00882197"/>
    <w:rsid w:val="0088227B"/>
    <w:rsid w:val="008831D2"/>
    <w:rsid w:val="00883705"/>
    <w:rsid w:val="008837DE"/>
    <w:rsid w:val="008838D8"/>
    <w:rsid w:val="00883DDC"/>
    <w:rsid w:val="00884AFA"/>
    <w:rsid w:val="00884B0D"/>
    <w:rsid w:val="0088556F"/>
    <w:rsid w:val="008859C6"/>
    <w:rsid w:val="00885E68"/>
    <w:rsid w:val="00885EEA"/>
    <w:rsid w:val="00886277"/>
    <w:rsid w:val="00886D0A"/>
    <w:rsid w:val="0088743D"/>
    <w:rsid w:val="00891104"/>
    <w:rsid w:val="0089180E"/>
    <w:rsid w:val="00891AD9"/>
    <w:rsid w:val="008930B6"/>
    <w:rsid w:val="008947FC"/>
    <w:rsid w:val="00895432"/>
    <w:rsid w:val="00895798"/>
    <w:rsid w:val="00895B02"/>
    <w:rsid w:val="008960DD"/>
    <w:rsid w:val="008960E1"/>
    <w:rsid w:val="00896646"/>
    <w:rsid w:val="00896815"/>
    <w:rsid w:val="008968A5"/>
    <w:rsid w:val="00896C60"/>
    <w:rsid w:val="00897017"/>
    <w:rsid w:val="008971BB"/>
    <w:rsid w:val="00897292"/>
    <w:rsid w:val="008975A8"/>
    <w:rsid w:val="00897EFF"/>
    <w:rsid w:val="008A09E0"/>
    <w:rsid w:val="008A136A"/>
    <w:rsid w:val="008A1DCB"/>
    <w:rsid w:val="008A304E"/>
    <w:rsid w:val="008A30CB"/>
    <w:rsid w:val="008A3227"/>
    <w:rsid w:val="008A3532"/>
    <w:rsid w:val="008A4226"/>
    <w:rsid w:val="008A4517"/>
    <w:rsid w:val="008A4911"/>
    <w:rsid w:val="008A61B9"/>
    <w:rsid w:val="008A6282"/>
    <w:rsid w:val="008A6B7E"/>
    <w:rsid w:val="008A6E0B"/>
    <w:rsid w:val="008A7098"/>
    <w:rsid w:val="008A7801"/>
    <w:rsid w:val="008A7853"/>
    <w:rsid w:val="008A7DA2"/>
    <w:rsid w:val="008B0121"/>
    <w:rsid w:val="008B0F6C"/>
    <w:rsid w:val="008B10C5"/>
    <w:rsid w:val="008B1C9D"/>
    <w:rsid w:val="008B2909"/>
    <w:rsid w:val="008B2BD7"/>
    <w:rsid w:val="008B2DEC"/>
    <w:rsid w:val="008B318F"/>
    <w:rsid w:val="008B3873"/>
    <w:rsid w:val="008B3A5A"/>
    <w:rsid w:val="008B3D08"/>
    <w:rsid w:val="008B4DDB"/>
    <w:rsid w:val="008B5C7D"/>
    <w:rsid w:val="008B6A46"/>
    <w:rsid w:val="008B6F70"/>
    <w:rsid w:val="008B7378"/>
    <w:rsid w:val="008B7E85"/>
    <w:rsid w:val="008C00F2"/>
    <w:rsid w:val="008C015B"/>
    <w:rsid w:val="008C02DF"/>
    <w:rsid w:val="008C064E"/>
    <w:rsid w:val="008C0776"/>
    <w:rsid w:val="008C0F3E"/>
    <w:rsid w:val="008C1616"/>
    <w:rsid w:val="008C177D"/>
    <w:rsid w:val="008C1D01"/>
    <w:rsid w:val="008C287D"/>
    <w:rsid w:val="008C2DFE"/>
    <w:rsid w:val="008C30DE"/>
    <w:rsid w:val="008C44A1"/>
    <w:rsid w:val="008C4691"/>
    <w:rsid w:val="008C50C7"/>
    <w:rsid w:val="008C5B4A"/>
    <w:rsid w:val="008C61E3"/>
    <w:rsid w:val="008C641E"/>
    <w:rsid w:val="008C65D3"/>
    <w:rsid w:val="008C75B9"/>
    <w:rsid w:val="008C7839"/>
    <w:rsid w:val="008C7CD6"/>
    <w:rsid w:val="008C7D6E"/>
    <w:rsid w:val="008D00BB"/>
    <w:rsid w:val="008D109C"/>
    <w:rsid w:val="008D1133"/>
    <w:rsid w:val="008D17D9"/>
    <w:rsid w:val="008D1C3D"/>
    <w:rsid w:val="008D2943"/>
    <w:rsid w:val="008D2C24"/>
    <w:rsid w:val="008D2E65"/>
    <w:rsid w:val="008D3843"/>
    <w:rsid w:val="008D3F64"/>
    <w:rsid w:val="008D411A"/>
    <w:rsid w:val="008D46A5"/>
    <w:rsid w:val="008D4AEA"/>
    <w:rsid w:val="008D50CB"/>
    <w:rsid w:val="008D55D7"/>
    <w:rsid w:val="008D5CB6"/>
    <w:rsid w:val="008D70D2"/>
    <w:rsid w:val="008D728B"/>
    <w:rsid w:val="008D76D0"/>
    <w:rsid w:val="008D7763"/>
    <w:rsid w:val="008D79EB"/>
    <w:rsid w:val="008E027D"/>
    <w:rsid w:val="008E0591"/>
    <w:rsid w:val="008E075C"/>
    <w:rsid w:val="008E0BAC"/>
    <w:rsid w:val="008E16FD"/>
    <w:rsid w:val="008E1786"/>
    <w:rsid w:val="008E1DB6"/>
    <w:rsid w:val="008E2279"/>
    <w:rsid w:val="008E2302"/>
    <w:rsid w:val="008E2976"/>
    <w:rsid w:val="008E3034"/>
    <w:rsid w:val="008E34CD"/>
    <w:rsid w:val="008E3DA0"/>
    <w:rsid w:val="008E40FB"/>
    <w:rsid w:val="008E44A0"/>
    <w:rsid w:val="008E4619"/>
    <w:rsid w:val="008E4625"/>
    <w:rsid w:val="008E47CF"/>
    <w:rsid w:val="008E4DDA"/>
    <w:rsid w:val="008E5110"/>
    <w:rsid w:val="008E58E6"/>
    <w:rsid w:val="008E5904"/>
    <w:rsid w:val="008E6900"/>
    <w:rsid w:val="008E6DF6"/>
    <w:rsid w:val="008E7296"/>
    <w:rsid w:val="008E78D9"/>
    <w:rsid w:val="008F00FE"/>
    <w:rsid w:val="008F02E8"/>
    <w:rsid w:val="008F1241"/>
    <w:rsid w:val="008F1417"/>
    <w:rsid w:val="008F1879"/>
    <w:rsid w:val="008F1B6F"/>
    <w:rsid w:val="008F1E2F"/>
    <w:rsid w:val="008F2BBC"/>
    <w:rsid w:val="008F2EA9"/>
    <w:rsid w:val="008F3393"/>
    <w:rsid w:val="008F3717"/>
    <w:rsid w:val="008F3874"/>
    <w:rsid w:val="008F40F0"/>
    <w:rsid w:val="008F44DC"/>
    <w:rsid w:val="008F46EF"/>
    <w:rsid w:val="008F4B44"/>
    <w:rsid w:val="008F4ECD"/>
    <w:rsid w:val="008F525A"/>
    <w:rsid w:val="008F58A9"/>
    <w:rsid w:val="008F5C78"/>
    <w:rsid w:val="008F5CDA"/>
    <w:rsid w:val="008F69A5"/>
    <w:rsid w:val="008F6B60"/>
    <w:rsid w:val="008F736A"/>
    <w:rsid w:val="008F769B"/>
    <w:rsid w:val="009002BB"/>
    <w:rsid w:val="009005F7"/>
    <w:rsid w:val="009007B0"/>
    <w:rsid w:val="00900836"/>
    <w:rsid w:val="00901063"/>
    <w:rsid w:val="00901E9B"/>
    <w:rsid w:val="009026A9"/>
    <w:rsid w:val="00902C38"/>
    <w:rsid w:val="0090300B"/>
    <w:rsid w:val="00903633"/>
    <w:rsid w:val="009036F5"/>
    <w:rsid w:val="00903789"/>
    <w:rsid w:val="00903F8A"/>
    <w:rsid w:val="00904319"/>
    <w:rsid w:val="00904784"/>
    <w:rsid w:val="00905302"/>
    <w:rsid w:val="009056CC"/>
    <w:rsid w:val="00905EA8"/>
    <w:rsid w:val="00906845"/>
    <w:rsid w:val="00906CF8"/>
    <w:rsid w:val="0090726E"/>
    <w:rsid w:val="009079D9"/>
    <w:rsid w:val="00907B12"/>
    <w:rsid w:val="00907ED7"/>
    <w:rsid w:val="00910D11"/>
    <w:rsid w:val="00911DC8"/>
    <w:rsid w:val="00911F9F"/>
    <w:rsid w:val="009121BB"/>
    <w:rsid w:val="00912325"/>
    <w:rsid w:val="00912992"/>
    <w:rsid w:val="00912CA6"/>
    <w:rsid w:val="00913081"/>
    <w:rsid w:val="009137A6"/>
    <w:rsid w:val="00913DFF"/>
    <w:rsid w:val="00913E9A"/>
    <w:rsid w:val="00913EA8"/>
    <w:rsid w:val="0091495E"/>
    <w:rsid w:val="00914F68"/>
    <w:rsid w:val="00914FC3"/>
    <w:rsid w:val="00915394"/>
    <w:rsid w:val="009155E1"/>
    <w:rsid w:val="00916883"/>
    <w:rsid w:val="0091756C"/>
    <w:rsid w:val="0091762A"/>
    <w:rsid w:val="00917BCC"/>
    <w:rsid w:val="00917F45"/>
    <w:rsid w:val="00920976"/>
    <w:rsid w:val="00920B76"/>
    <w:rsid w:val="009214EF"/>
    <w:rsid w:val="00921A38"/>
    <w:rsid w:val="00921EC6"/>
    <w:rsid w:val="00921EEA"/>
    <w:rsid w:val="00921F30"/>
    <w:rsid w:val="0092240B"/>
    <w:rsid w:val="00923937"/>
    <w:rsid w:val="00923A8B"/>
    <w:rsid w:val="00923C0E"/>
    <w:rsid w:val="00924073"/>
    <w:rsid w:val="00925BE3"/>
    <w:rsid w:val="009260C3"/>
    <w:rsid w:val="00930134"/>
    <w:rsid w:val="00931816"/>
    <w:rsid w:val="00931A81"/>
    <w:rsid w:val="00931AB6"/>
    <w:rsid w:val="00931F51"/>
    <w:rsid w:val="009332B7"/>
    <w:rsid w:val="00933317"/>
    <w:rsid w:val="009347E0"/>
    <w:rsid w:val="009358A2"/>
    <w:rsid w:val="0093594C"/>
    <w:rsid w:val="00935F83"/>
    <w:rsid w:val="00936240"/>
    <w:rsid w:val="0093725F"/>
    <w:rsid w:val="00937371"/>
    <w:rsid w:val="0093794B"/>
    <w:rsid w:val="00937A5E"/>
    <w:rsid w:val="00937BF1"/>
    <w:rsid w:val="00937ED8"/>
    <w:rsid w:val="00937F2A"/>
    <w:rsid w:val="009406DD"/>
    <w:rsid w:val="00941162"/>
    <w:rsid w:val="009411CD"/>
    <w:rsid w:val="0094132A"/>
    <w:rsid w:val="009413C6"/>
    <w:rsid w:val="00941A91"/>
    <w:rsid w:val="00941DA6"/>
    <w:rsid w:val="00941E85"/>
    <w:rsid w:val="00942275"/>
    <w:rsid w:val="009425EE"/>
    <w:rsid w:val="009426DA"/>
    <w:rsid w:val="00942FBE"/>
    <w:rsid w:val="00943088"/>
    <w:rsid w:val="00944974"/>
    <w:rsid w:val="009453E5"/>
    <w:rsid w:val="009455C1"/>
    <w:rsid w:val="00945789"/>
    <w:rsid w:val="00946534"/>
    <w:rsid w:val="00946676"/>
    <w:rsid w:val="00946AF9"/>
    <w:rsid w:val="009476BB"/>
    <w:rsid w:val="009476E2"/>
    <w:rsid w:val="00947DB6"/>
    <w:rsid w:val="0095003B"/>
    <w:rsid w:val="00950928"/>
    <w:rsid w:val="009521D9"/>
    <w:rsid w:val="00952468"/>
    <w:rsid w:val="0095278D"/>
    <w:rsid w:val="0095314A"/>
    <w:rsid w:val="00953A9D"/>
    <w:rsid w:val="00953B7A"/>
    <w:rsid w:val="00953BEF"/>
    <w:rsid w:val="00953E19"/>
    <w:rsid w:val="00954C09"/>
    <w:rsid w:val="00954FE2"/>
    <w:rsid w:val="00955083"/>
    <w:rsid w:val="0095578D"/>
    <w:rsid w:val="0095615D"/>
    <w:rsid w:val="009561E1"/>
    <w:rsid w:val="00956DB4"/>
    <w:rsid w:val="009579DB"/>
    <w:rsid w:val="00957AF5"/>
    <w:rsid w:val="00957B97"/>
    <w:rsid w:val="00960E5F"/>
    <w:rsid w:val="00961A41"/>
    <w:rsid w:val="00963F0B"/>
    <w:rsid w:val="009641F1"/>
    <w:rsid w:val="009642D0"/>
    <w:rsid w:val="0096435A"/>
    <w:rsid w:val="009649FA"/>
    <w:rsid w:val="009657F9"/>
    <w:rsid w:val="0096581C"/>
    <w:rsid w:val="00965D2F"/>
    <w:rsid w:val="0096770E"/>
    <w:rsid w:val="009707D7"/>
    <w:rsid w:val="00970A79"/>
    <w:rsid w:val="00970CCD"/>
    <w:rsid w:val="0097365C"/>
    <w:rsid w:val="009741A5"/>
    <w:rsid w:val="0097470A"/>
    <w:rsid w:val="00974F75"/>
    <w:rsid w:val="009751E0"/>
    <w:rsid w:val="00975A37"/>
    <w:rsid w:val="00976301"/>
    <w:rsid w:val="00976611"/>
    <w:rsid w:val="009766E3"/>
    <w:rsid w:val="00976CCB"/>
    <w:rsid w:val="009770A3"/>
    <w:rsid w:val="009770D5"/>
    <w:rsid w:val="009772D7"/>
    <w:rsid w:val="009773B1"/>
    <w:rsid w:val="0098012D"/>
    <w:rsid w:val="00980C45"/>
    <w:rsid w:val="00981736"/>
    <w:rsid w:val="00981825"/>
    <w:rsid w:val="00982478"/>
    <w:rsid w:val="0098299A"/>
    <w:rsid w:val="00982BDF"/>
    <w:rsid w:val="0098321D"/>
    <w:rsid w:val="00983317"/>
    <w:rsid w:val="009836CD"/>
    <w:rsid w:val="00983AAB"/>
    <w:rsid w:val="00983B18"/>
    <w:rsid w:val="00983E72"/>
    <w:rsid w:val="009841F9"/>
    <w:rsid w:val="009844B5"/>
    <w:rsid w:val="00984706"/>
    <w:rsid w:val="009849ED"/>
    <w:rsid w:val="00984BE7"/>
    <w:rsid w:val="00984FB9"/>
    <w:rsid w:val="00985010"/>
    <w:rsid w:val="009852F4"/>
    <w:rsid w:val="00986872"/>
    <w:rsid w:val="00986A98"/>
    <w:rsid w:val="00987376"/>
    <w:rsid w:val="00987677"/>
    <w:rsid w:val="00987F9A"/>
    <w:rsid w:val="0099040C"/>
    <w:rsid w:val="009908E9"/>
    <w:rsid w:val="00990AE1"/>
    <w:rsid w:val="0099127F"/>
    <w:rsid w:val="00991451"/>
    <w:rsid w:val="009915B8"/>
    <w:rsid w:val="00991D89"/>
    <w:rsid w:val="00992B37"/>
    <w:rsid w:val="00992CDA"/>
    <w:rsid w:val="00993112"/>
    <w:rsid w:val="00993F2E"/>
    <w:rsid w:val="00994088"/>
    <w:rsid w:val="00994364"/>
    <w:rsid w:val="00994D0F"/>
    <w:rsid w:val="00994E30"/>
    <w:rsid w:val="00995EF6"/>
    <w:rsid w:val="0099614C"/>
    <w:rsid w:val="009963CD"/>
    <w:rsid w:val="00997244"/>
    <w:rsid w:val="00997B56"/>
    <w:rsid w:val="00997D9E"/>
    <w:rsid w:val="009A0173"/>
    <w:rsid w:val="009A02D5"/>
    <w:rsid w:val="009A036D"/>
    <w:rsid w:val="009A0691"/>
    <w:rsid w:val="009A1161"/>
    <w:rsid w:val="009A1E42"/>
    <w:rsid w:val="009A24C1"/>
    <w:rsid w:val="009A3182"/>
    <w:rsid w:val="009A33C9"/>
    <w:rsid w:val="009A352C"/>
    <w:rsid w:val="009A3AB2"/>
    <w:rsid w:val="009A3D42"/>
    <w:rsid w:val="009A3DD5"/>
    <w:rsid w:val="009A46CC"/>
    <w:rsid w:val="009A4A32"/>
    <w:rsid w:val="009A4EB9"/>
    <w:rsid w:val="009A515A"/>
    <w:rsid w:val="009A5B71"/>
    <w:rsid w:val="009A62D1"/>
    <w:rsid w:val="009A6D4A"/>
    <w:rsid w:val="009A6FA9"/>
    <w:rsid w:val="009A7355"/>
    <w:rsid w:val="009A74E9"/>
    <w:rsid w:val="009A7C6E"/>
    <w:rsid w:val="009A7D51"/>
    <w:rsid w:val="009A7F4F"/>
    <w:rsid w:val="009B0C26"/>
    <w:rsid w:val="009B1249"/>
    <w:rsid w:val="009B1B34"/>
    <w:rsid w:val="009B2423"/>
    <w:rsid w:val="009B256D"/>
    <w:rsid w:val="009B2C45"/>
    <w:rsid w:val="009B2DFB"/>
    <w:rsid w:val="009B30CB"/>
    <w:rsid w:val="009B314B"/>
    <w:rsid w:val="009B3222"/>
    <w:rsid w:val="009B440E"/>
    <w:rsid w:val="009B4539"/>
    <w:rsid w:val="009B4BD4"/>
    <w:rsid w:val="009B51D7"/>
    <w:rsid w:val="009B5510"/>
    <w:rsid w:val="009B5B50"/>
    <w:rsid w:val="009B5CE5"/>
    <w:rsid w:val="009B6010"/>
    <w:rsid w:val="009B7748"/>
    <w:rsid w:val="009B78A0"/>
    <w:rsid w:val="009B7EA8"/>
    <w:rsid w:val="009B7F53"/>
    <w:rsid w:val="009C0667"/>
    <w:rsid w:val="009C0A2A"/>
    <w:rsid w:val="009C0C31"/>
    <w:rsid w:val="009C0D1D"/>
    <w:rsid w:val="009C0FD3"/>
    <w:rsid w:val="009C13D1"/>
    <w:rsid w:val="009C1477"/>
    <w:rsid w:val="009C187B"/>
    <w:rsid w:val="009C1A60"/>
    <w:rsid w:val="009C1C53"/>
    <w:rsid w:val="009C1F8F"/>
    <w:rsid w:val="009C2BA7"/>
    <w:rsid w:val="009C3266"/>
    <w:rsid w:val="009C3636"/>
    <w:rsid w:val="009C3AE2"/>
    <w:rsid w:val="009C3D95"/>
    <w:rsid w:val="009C4264"/>
    <w:rsid w:val="009C44E3"/>
    <w:rsid w:val="009C4CC5"/>
    <w:rsid w:val="009C4DEC"/>
    <w:rsid w:val="009C4F20"/>
    <w:rsid w:val="009C5942"/>
    <w:rsid w:val="009C5BF2"/>
    <w:rsid w:val="009C5DA2"/>
    <w:rsid w:val="009C5FAF"/>
    <w:rsid w:val="009C6037"/>
    <w:rsid w:val="009C6108"/>
    <w:rsid w:val="009C6659"/>
    <w:rsid w:val="009C68FE"/>
    <w:rsid w:val="009C6C51"/>
    <w:rsid w:val="009C6C52"/>
    <w:rsid w:val="009C75BF"/>
    <w:rsid w:val="009D02ED"/>
    <w:rsid w:val="009D0345"/>
    <w:rsid w:val="009D0409"/>
    <w:rsid w:val="009D0506"/>
    <w:rsid w:val="009D083D"/>
    <w:rsid w:val="009D0ABB"/>
    <w:rsid w:val="009D10AA"/>
    <w:rsid w:val="009D11FE"/>
    <w:rsid w:val="009D1829"/>
    <w:rsid w:val="009D2095"/>
    <w:rsid w:val="009D22C7"/>
    <w:rsid w:val="009D22F2"/>
    <w:rsid w:val="009D2F48"/>
    <w:rsid w:val="009D361E"/>
    <w:rsid w:val="009D3771"/>
    <w:rsid w:val="009D3BD2"/>
    <w:rsid w:val="009D479A"/>
    <w:rsid w:val="009D5123"/>
    <w:rsid w:val="009D5182"/>
    <w:rsid w:val="009D55F7"/>
    <w:rsid w:val="009D591A"/>
    <w:rsid w:val="009D5A5E"/>
    <w:rsid w:val="009D5EB3"/>
    <w:rsid w:val="009D66C1"/>
    <w:rsid w:val="009D676A"/>
    <w:rsid w:val="009D682E"/>
    <w:rsid w:val="009D6D73"/>
    <w:rsid w:val="009E0621"/>
    <w:rsid w:val="009E144C"/>
    <w:rsid w:val="009E1F0D"/>
    <w:rsid w:val="009E2272"/>
    <w:rsid w:val="009E28F3"/>
    <w:rsid w:val="009E3C14"/>
    <w:rsid w:val="009E4FCF"/>
    <w:rsid w:val="009E5632"/>
    <w:rsid w:val="009E57EB"/>
    <w:rsid w:val="009E59A8"/>
    <w:rsid w:val="009E5AF1"/>
    <w:rsid w:val="009E5E3A"/>
    <w:rsid w:val="009E5F44"/>
    <w:rsid w:val="009E672D"/>
    <w:rsid w:val="009E6A7F"/>
    <w:rsid w:val="009E6C13"/>
    <w:rsid w:val="009E6F7F"/>
    <w:rsid w:val="009E6FF2"/>
    <w:rsid w:val="009E7DF2"/>
    <w:rsid w:val="009F08D1"/>
    <w:rsid w:val="009F0D2F"/>
    <w:rsid w:val="009F1110"/>
    <w:rsid w:val="009F1325"/>
    <w:rsid w:val="009F13D7"/>
    <w:rsid w:val="009F1427"/>
    <w:rsid w:val="009F1E5C"/>
    <w:rsid w:val="009F255D"/>
    <w:rsid w:val="009F3638"/>
    <w:rsid w:val="009F39E4"/>
    <w:rsid w:val="009F3BE2"/>
    <w:rsid w:val="009F3F08"/>
    <w:rsid w:val="009F4071"/>
    <w:rsid w:val="009F59E6"/>
    <w:rsid w:val="009F5AB5"/>
    <w:rsid w:val="009F5BDC"/>
    <w:rsid w:val="009F5E84"/>
    <w:rsid w:val="009F5ED2"/>
    <w:rsid w:val="009F64BF"/>
    <w:rsid w:val="009F78E5"/>
    <w:rsid w:val="009F79DB"/>
    <w:rsid w:val="009F7B7A"/>
    <w:rsid w:val="009F7B84"/>
    <w:rsid w:val="00A00204"/>
    <w:rsid w:val="00A0097D"/>
    <w:rsid w:val="00A00E7C"/>
    <w:rsid w:val="00A01060"/>
    <w:rsid w:val="00A01BD5"/>
    <w:rsid w:val="00A01D2A"/>
    <w:rsid w:val="00A0250C"/>
    <w:rsid w:val="00A027D5"/>
    <w:rsid w:val="00A02896"/>
    <w:rsid w:val="00A02EC9"/>
    <w:rsid w:val="00A032F6"/>
    <w:rsid w:val="00A0453C"/>
    <w:rsid w:val="00A04E11"/>
    <w:rsid w:val="00A05182"/>
    <w:rsid w:val="00A05233"/>
    <w:rsid w:val="00A05430"/>
    <w:rsid w:val="00A05D05"/>
    <w:rsid w:val="00A05DDD"/>
    <w:rsid w:val="00A0625C"/>
    <w:rsid w:val="00A06B77"/>
    <w:rsid w:val="00A070ED"/>
    <w:rsid w:val="00A073EB"/>
    <w:rsid w:val="00A07C3E"/>
    <w:rsid w:val="00A07F87"/>
    <w:rsid w:val="00A1022C"/>
    <w:rsid w:val="00A10E04"/>
    <w:rsid w:val="00A111A7"/>
    <w:rsid w:val="00A112E1"/>
    <w:rsid w:val="00A11A11"/>
    <w:rsid w:val="00A11ABF"/>
    <w:rsid w:val="00A11FEC"/>
    <w:rsid w:val="00A12316"/>
    <w:rsid w:val="00A12B64"/>
    <w:rsid w:val="00A12DEF"/>
    <w:rsid w:val="00A12EE2"/>
    <w:rsid w:val="00A133AB"/>
    <w:rsid w:val="00A1350C"/>
    <w:rsid w:val="00A135B4"/>
    <w:rsid w:val="00A135D5"/>
    <w:rsid w:val="00A13E04"/>
    <w:rsid w:val="00A13E2F"/>
    <w:rsid w:val="00A13F74"/>
    <w:rsid w:val="00A14A19"/>
    <w:rsid w:val="00A14D96"/>
    <w:rsid w:val="00A15CBF"/>
    <w:rsid w:val="00A166B7"/>
    <w:rsid w:val="00A208F2"/>
    <w:rsid w:val="00A21157"/>
    <w:rsid w:val="00A21357"/>
    <w:rsid w:val="00A21495"/>
    <w:rsid w:val="00A21787"/>
    <w:rsid w:val="00A21877"/>
    <w:rsid w:val="00A2189C"/>
    <w:rsid w:val="00A21A04"/>
    <w:rsid w:val="00A21C6A"/>
    <w:rsid w:val="00A21E6F"/>
    <w:rsid w:val="00A22F77"/>
    <w:rsid w:val="00A237FC"/>
    <w:rsid w:val="00A23DAD"/>
    <w:rsid w:val="00A24191"/>
    <w:rsid w:val="00A243FF"/>
    <w:rsid w:val="00A24904"/>
    <w:rsid w:val="00A24C09"/>
    <w:rsid w:val="00A24E60"/>
    <w:rsid w:val="00A252AE"/>
    <w:rsid w:val="00A253B1"/>
    <w:rsid w:val="00A25DBA"/>
    <w:rsid w:val="00A25F3C"/>
    <w:rsid w:val="00A269E5"/>
    <w:rsid w:val="00A26A8F"/>
    <w:rsid w:val="00A26FFA"/>
    <w:rsid w:val="00A27072"/>
    <w:rsid w:val="00A275C9"/>
    <w:rsid w:val="00A300FD"/>
    <w:rsid w:val="00A30255"/>
    <w:rsid w:val="00A32C52"/>
    <w:rsid w:val="00A33A31"/>
    <w:rsid w:val="00A3431B"/>
    <w:rsid w:val="00A34E00"/>
    <w:rsid w:val="00A36AFE"/>
    <w:rsid w:val="00A37FDB"/>
    <w:rsid w:val="00A4038C"/>
    <w:rsid w:val="00A404F1"/>
    <w:rsid w:val="00A40655"/>
    <w:rsid w:val="00A4112F"/>
    <w:rsid w:val="00A41CB7"/>
    <w:rsid w:val="00A42391"/>
    <w:rsid w:val="00A42459"/>
    <w:rsid w:val="00A4265D"/>
    <w:rsid w:val="00A42724"/>
    <w:rsid w:val="00A429BB"/>
    <w:rsid w:val="00A42ABE"/>
    <w:rsid w:val="00A42AC7"/>
    <w:rsid w:val="00A42B4F"/>
    <w:rsid w:val="00A4384E"/>
    <w:rsid w:val="00A43FCC"/>
    <w:rsid w:val="00A43FEC"/>
    <w:rsid w:val="00A4474E"/>
    <w:rsid w:val="00A44B9B"/>
    <w:rsid w:val="00A44FC5"/>
    <w:rsid w:val="00A452A0"/>
    <w:rsid w:val="00A4559C"/>
    <w:rsid w:val="00A45A23"/>
    <w:rsid w:val="00A45C1A"/>
    <w:rsid w:val="00A45F6C"/>
    <w:rsid w:val="00A46178"/>
    <w:rsid w:val="00A46BB1"/>
    <w:rsid w:val="00A46C3A"/>
    <w:rsid w:val="00A47537"/>
    <w:rsid w:val="00A500FB"/>
    <w:rsid w:val="00A505F6"/>
    <w:rsid w:val="00A50A9B"/>
    <w:rsid w:val="00A51E01"/>
    <w:rsid w:val="00A52E2C"/>
    <w:rsid w:val="00A5331D"/>
    <w:rsid w:val="00A5356B"/>
    <w:rsid w:val="00A536C1"/>
    <w:rsid w:val="00A539A9"/>
    <w:rsid w:val="00A53E9E"/>
    <w:rsid w:val="00A5466C"/>
    <w:rsid w:val="00A55FAB"/>
    <w:rsid w:val="00A565CA"/>
    <w:rsid w:val="00A56A65"/>
    <w:rsid w:val="00A57110"/>
    <w:rsid w:val="00A575BE"/>
    <w:rsid w:val="00A57A40"/>
    <w:rsid w:val="00A5A556"/>
    <w:rsid w:val="00A6016E"/>
    <w:rsid w:val="00A601F6"/>
    <w:rsid w:val="00A610CB"/>
    <w:rsid w:val="00A62B26"/>
    <w:rsid w:val="00A62FA8"/>
    <w:rsid w:val="00A634EF"/>
    <w:rsid w:val="00A63C63"/>
    <w:rsid w:val="00A64251"/>
    <w:rsid w:val="00A64361"/>
    <w:rsid w:val="00A6480E"/>
    <w:rsid w:val="00A64D0B"/>
    <w:rsid w:val="00A65430"/>
    <w:rsid w:val="00A66C02"/>
    <w:rsid w:val="00A66FD0"/>
    <w:rsid w:val="00A67501"/>
    <w:rsid w:val="00A67F7F"/>
    <w:rsid w:val="00A70484"/>
    <w:rsid w:val="00A70A5D"/>
    <w:rsid w:val="00A70CFA"/>
    <w:rsid w:val="00A70F36"/>
    <w:rsid w:val="00A714D8"/>
    <w:rsid w:val="00A71884"/>
    <w:rsid w:val="00A71F8B"/>
    <w:rsid w:val="00A73B57"/>
    <w:rsid w:val="00A73F99"/>
    <w:rsid w:val="00A7431A"/>
    <w:rsid w:val="00A7462A"/>
    <w:rsid w:val="00A74C8A"/>
    <w:rsid w:val="00A7529B"/>
    <w:rsid w:val="00A7545C"/>
    <w:rsid w:val="00A7556D"/>
    <w:rsid w:val="00A759F6"/>
    <w:rsid w:val="00A75A00"/>
    <w:rsid w:val="00A75F73"/>
    <w:rsid w:val="00A76298"/>
    <w:rsid w:val="00A76A46"/>
    <w:rsid w:val="00A76CAD"/>
    <w:rsid w:val="00A76D5F"/>
    <w:rsid w:val="00A772B0"/>
    <w:rsid w:val="00A7766D"/>
    <w:rsid w:val="00A80036"/>
    <w:rsid w:val="00A80609"/>
    <w:rsid w:val="00A8157B"/>
    <w:rsid w:val="00A81885"/>
    <w:rsid w:val="00A8291A"/>
    <w:rsid w:val="00A82C6A"/>
    <w:rsid w:val="00A8309F"/>
    <w:rsid w:val="00A83A9D"/>
    <w:rsid w:val="00A84435"/>
    <w:rsid w:val="00A85816"/>
    <w:rsid w:val="00A85854"/>
    <w:rsid w:val="00A85B7D"/>
    <w:rsid w:val="00A85CE5"/>
    <w:rsid w:val="00A866B2"/>
    <w:rsid w:val="00A87572"/>
    <w:rsid w:val="00A87E1A"/>
    <w:rsid w:val="00A90603"/>
    <w:rsid w:val="00A907AD"/>
    <w:rsid w:val="00A90B91"/>
    <w:rsid w:val="00A911F0"/>
    <w:rsid w:val="00A91C62"/>
    <w:rsid w:val="00A91DDC"/>
    <w:rsid w:val="00A91EDF"/>
    <w:rsid w:val="00A927AB"/>
    <w:rsid w:val="00A92E90"/>
    <w:rsid w:val="00A9362F"/>
    <w:rsid w:val="00A936A2"/>
    <w:rsid w:val="00A93954"/>
    <w:rsid w:val="00A94FED"/>
    <w:rsid w:val="00A95081"/>
    <w:rsid w:val="00A9589D"/>
    <w:rsid w:val="00A95BD4"/>
    <w:rsid w:val="00A95FE9"/>
    <w:rsid w:val="00A96811"/>
    <w:rsid w:val="00A975AB"/>
    <w:rsid w:val="00A97962"/>
    <w:rsid w:val="00A97A6F"/>
    <w:rsid w:val="00AA097C"/>
    <w:rsid w:val="00AA0F4D"/>
    <w:rsid w:val="00AA124B"/>
    <w:rsid w:val="00AA1735"/>
    <w:rsid w:val="00AA1A26"/>
    <w:rsid w:val="00AA2E55"/>
    <w:rsid w:val="00AA3208"/>
    <w:rsid w:val="00AA3216"/>
    <w:rsid w:val="00AA3D53"/>
    <w:rsid w:val="00AA4ABB"/>
    <w:rsid w:val="00AA509D"/>
    <w:rsid w:val="00AA56C5"/>
    <w:rsid w:val="00AA5A88"/>
    <w:rsid w:val="00AA627D"/>
    <w:rsid w:val="00AA69FB"/>
    <w:rsid w:val="00AA6BB8"/>
    <w:rsid w:val="00AA7EA4"/>
    <w:rsid w:val="00AB002A"/>
    <w:rsid w:val="00AB1173"/>
    <w:rsid w:val="00AB1808"/>
    <w:rsid w:val="00AB1EE6"/>
    <w:rsid w:val="00AB2249"/>
    <w:rsid w:val="00AB2AAA"/>
    <w:rsid w:val="00AB3204"/>
    <w:rsid w:val="00AB3628"/>
    <w:rsid w:val="00AB3946"/>
    <w:rsid w:val="00AB39B0"/>
    <w:rsid w:val="00AB59D2"/>
    <w:rsid w:val="00AB5E7C"/>
    <w:rsid w:val="00AB68CD"/>
    <w:rsid w:val="00AB6B77"/>
    <w:rsid w:val="00AB6FD7"/>
    <w:rsid w:val="00AB700A"/>
    <w:rsid w:val="00AB7028"/>
    <w:rsid w:val="00AB7130"/>
    <w:rsid w:val="00AB730A"/>
    <w:rsid w:val="00AC198A"/>
    <w:rsid w:val="00AC1B0B"/>
    <w:rsid w:val="00AC1B41"/>
    <w:rsid w:val="00AC1F7A"/>
    <w:rsid w:val="00AC2897"/>
    <w:rsid w:val="00AC2E43"/>
    <w:rsid w:val="00AC35BF"/>
    <w:rsid w:val="00AC5164"/>
    <w:rsid w:val="00AC54FD"/>
    <w:rsid w:val="00AC596C"/>
    <w:rsid w:val="00AC59A9"/>
    <w:rsid w:val="00AC59E6"/>
    <w:rsid w:val="00AC620E"/>
    <w:rsid w:val="00AC6482"/>
    <w:rsid w:val="00AC6509"/>
    <w:rsid w:val="00AC6743"/>
    <w:rsid w:val="00AC728A"/>
    <w:rsid w:val="00AC74EF"/>
    <w:rsid w:val="00AC7573"/>
    <w:rsid w:val="00AC7AE5"/>
    <w:rsid w:val="00AC7C12"/>
    <w:rsid w:val="00AD0431"/>
    <w:rsid w:val="00AD052C"/>
    <w:rsid w:val="00AD1021"/>
    <w:rsid w:val="00AD15C2"/>
    <w:rsid w:val="00AD1AF7"/>
    <w:rsid w:val="00AD23A4"/>
    <w:rsid w:val="00AD2FEE"/>
    <w:rsid w:val="00AD38B2"/>
    <w:rsid w:val="00AD41FF"/>
    <w:rsid w:val="00AD42FF"/>
    <w:rsid w:val="00AD43B9"/>
    <w:rsid w:val="00AD4528"/>
    <w:rsid w:val="00AD45F0"/>
    <w:rsid w:val="00AD492B"/>
    <w:rsid w:val="00AD4A25"/>
    <w:rsid w:val="00AD517C"/>
    <w:rsid w:val="00AD56B1"/>
    <w:rsid w:val="00AD5941"/>
    <w:rsid w:val="00AD5E8B"/>
    <w:rsid w:val="00AD5FA4"/>
    <w:rsid w:val="00AD6719"/>
    <w:rsid w:val="00AD6AE2"/>
    <w:rsid w:val="00AD7C8C"/>
    <w:rsid w:val="00AD7CB6"/>
    <w:rsid w:val="00AD7D64"/>
    <w:rsid w:val="00AD7E98"/>
    <w:rsid w:val="00AE0625"/>
    <w:rsid w:val="00AE0C74"/>
    <w:rsid w:val="00AE10A0"/>
    <w:rsid w:val="00AE15F0"/>
    <w:rsid w:val="00AE1EC7"/>
    <w:rsid w:val="00AE1EE3"/>
    <w:rsid w:val="00AE1EF6"/>
    <w:rsid w:val="00AE1FD6"/>
    <w:rsid w:val="00AE2780"/>
    <w:rsid w:val="00AE2A69"/>
    <w:rsid w:val="00AE2EBA"/>
    <w:rsid w:val="00AE3260"/>
    <w:rsid w:val="00AE3750"/>
    <w:rsid w:val="00AE493D"/>
    <w:rsid w:val="00AE53A6"/>
    <w:rsid w:val="00AE57ED"/>
    <w:rsid w:val="00AE5897"/>
    <w:rsid w:val="00AE5AE0"/>
    <w:rsid w:val="00AE66D5"/>
    <w:rsid w:val="00AE7188"/>
    <w:rsid w:val="00AE7424"/>
    <w:rsid w:val="00AE7592"/>
    <w:rsid w:val="00AE7E91"/>
    <w:rsid w:val="00AE7FC5"/>
    <w:rsid w:val="00AF043F"/>
    <w:rsid w:val="00AF0CFB"/>
    <w:rsid w:val="00AF1690"/>
    <w:rsid w:val="00AF229E"/>
    <w:rsid w:val="00AF22A0"/>
    <w:rsid w:val="00AF2847"/>
    <w:rsid w:val="00AF3BDB"/>
    <w:rsid w:val="00AF45EB"/>
    <w:rsid w:val="00AF4D8D"/>
    <w:rsid w:val="00AF5172"/>
    <w:rsid w:val="00AF5429"/>
    <w:rsid w:val="00AF67D7"/>
    <w:rsid w:val="00AF708D"/>
    <w:rsid w:val="00AF710E"/>
    <w:rsid w:val="00AF75A1"/>
    <w:rsid w:val="00AF7A56"/>
    <w:rsid w:val="00AF7B8A"/>
    <w:rsid w:val="00AF7BBD"/>
    <w:rsid w:val="00B00235"/>
    <w:rsid w:val="00B00E2C"/>
    <w:rsid w:val="00B0155E"/>
    <w:rsid w:val="00B01BE7"/>
    <w:rsid w:val="00B01DAD"/>
    <w:rsid w:val="00B02F11"/>
    <w:rsid w:val="00B030AB"/>
    <w:rsid w:val="00B0343D"/>
    <w:rsid w:val="00B03621"/>
    <w:rsid w:val="00B03B5E"/>
    <w:rsid w:val="00B04E27"/>
    <w:rsid w:val="00B050B1"/>
    <w:rsid w:val="00B0625E"/>
    <w:rsid w:val="00B0650F"/>
    <w:rsid w:val="00B07638"/>
    <w:rsid w:val="00B078D7"/>
    <w:rsid w:val="00B100D5"/>
    <w:rsid w:val="00B105C6"/>
    <w:rsid w:val="00B108CF"/>
    <w:rsid w:val="00B10925"/>
    <w:rsid w:val="00B1128F"/>
    <w:rsid w:val="00B119C7"/>
    <w:rsid w:val="00B11D70"/>
    <w:rsid w:val="00B12401"/>
    <w:rsid w:val="00B12B93"/>
    <w:rsid w:val="00B13031"/>
    <w:rsid w:val="00B134F1"/>
    <w:rsid w:val="00B135FE"/>
    <w:rsid w:val="00B13C24"/>
    <w:rsid w:val="00B13C54"/>
    <w:rsid w:val="00B14F26"/>
    <w:rsid w:val="00B1526B"/>
    <w:rsid w:val="00B153BC"/>
    <w:rsid w:val="00B15492"/>
    <w:rsid w:val="00B154E7"/>
    <w:rsid w:val="00B16403"/>
    <w:rsid w:val="00B1644F"/>
    <w:rsid w:val="00B16CC8"/>
    <w:rsid w:val="00B16D8F"/>
    <w:rsid w:val="00B16F29"/>
    <w:rsid w:val="00B1729F"/>
    <w:rsid w:val="00B17588"/>
    <w:rsid w:val="00B205E1"/>
    <w:rsid w:val="00B2097B"/>
    <w:rsid w:val="00B20B8C"/>
    <w:rsid w:val="00B21296"/>
    <w:rsid w:val="00B21741"/>
    <w:rsid w:val="00B21828"/>
    <w:rsid w:val="00B21A1F"/>
    <w:rsid w:val="00B222DC"/>
    <w:rsid w:val="00B22383"/>
    <w:rsid w:val="00B229B4"/>
    <w:rsid w:val="00B229C2"/>
    <w:rsid w:val="00B23677"/>
    <w:rsid w:val="00B240AA"/>
    <w:rsid w:val="00B24702"/>
    <w:rsid w:val="00B256C3"/>
    <w:rsid w:val="00B258DA"/>
    <w:rsid w:val="00B25B50"/>
    <w:rsid w:val="00B25E19"/>
    <w:rsid w:val="00B261F1"/>
    <w:rsid w:val="00B264B7"/>
    <w:rsid w:val="00B26B68"/>
    <w:rsid w:val="00B26D75"/>
    <w:rsid w:val="00B26E49"/>
    <w:rsid w:val="00B26E4B"/>
    <w:rsid w:val="00B2708C"/>
    <w:rsid w:val="00B276D1"/>
    <w:rsid w:val="00B279DC"/>
    <w:rsid w:val="00B27AB6"/>
    <w:rsid w:val="00B27F94"/>
    <w:rsid w:val="00B300AD"/>
    <w:rsid w:val="00B30A10"/>
    <w:rsid w:val="00B312F8"/>
    <w:rsid w:val="00B3175C"/>
    <w:rsid w:val="00B322BC"/>
    <w:rsid w:val="00B3283F"/>
    <w:rsid w:val="00B329BC"/>
    <w:rsid w:val="00B32CE4"/>
    <w:rsid w:val="00B3340F"/>
    <w:rsid w:val="00B3344F"/>
    <w:rsid w:val="00B33838"/>
    <w:rsid w:val="00B33B48"/>
    <w:rsid w:val="00B34D9D"/>
    <w:rsid w:val="00B3502F"/>
    <w:rsid w:val="00B35344"/>
    <w:rsid w:val="00B353D3"/>
    <w:rsid w:val="00B35420"/>
    <w:rsid w:val="00B35EA4"/>
    <w:rsid w:val="00B361C9"/>
    <w:rsid w:val="00B3657F"/>
    <w:rsid w:val="00B36821"/>
    <w:rsid w:val="00B36B45"/>
    <w:rsid w:val="00B37256"/>
    <w:rsid w:val="00B375DD"/>
    <w:rsid w:val="00B376A8"/>
    <w:rsid w:val="00B37B2B"/>
    <w:rsid w:val="00B37C41"/>
    <w:rsid w:val="00B37CA7"/>
    <w:rsid w:val="00B40469"/>
    <w:rsid w:val="00B40FF2"/>
    <w:rsid w:val="00B412FB"/>
    <w:rsid w:val="00B419C3"/>
    <w:rsid w:val="00B41A3A"/>
    <w:rsid w:val="00B41E13"/>
    <w:rsid w:val="00B420A3"/>
    <w:rsid w:val="00B42942"/>
    <w:rsid w:val="00B43389"/>
    <w:rsid w:val="00B43642"/>
    <w:rsid w:val="00B4426B"/>
    <w:rsid w:val="00B445B7"/>
    <w:rsid w:val="00B445CA"/>
    <w:rsid w:val="00B44C14"/>
    <w:rsid w:val="00B4555B"/>
    <w:rsid w:val="00B467F8"/>
    <w:rsid w:val="00B46B08"/>
    <w:rsid w:val="00B504D4"/>
    <w:rsid w:val="00B50A3D"/>
    <w:rsid w:val="00B51028"/>
    <w:rsid w:val="00B517D0"/>
    <w:rsid w:val="00B5186E"/>
    <w:rsid w:val="00B52600"/>
    <w:rsid w:val="00B533C4"/>
    <w:rsid w:val="00B53E38"/>
    <w:rsid w:val="00B53E91"/>
    <w:rsid w:val="00B54635"/>
    <w:rsid w:val="00B54D71"/>
    <w:rsid w:val="00B55898"/>
    <w:rsid w:val="00B560E0"/>
    <w:rsid w:val="00B56276"/>
    <w:rsid w:val="00B56609"/>
    <w:rsid w:val="00B569D1"/>
    <w:rsid w:val="00B56CA8"/>
    <w:rsid w:val="00B57048"/>
    <w:rsid w:val="00B5743D"/>
    <w:rsid w:val="00B574B6"/>
    <w:rsid w:val="00B6038B"/>
    <w:rsid w:val="00B6095B"/>
    <w:rsid w:val="00B61465"/>
    <w:rsid w:val="00B61D6B"/>
    <w:rsid w:val="00B62726"/>
    <w:rsid w:val="00B63385"/>
    <w:rsid w:val="00B6398D"/>
    <w:rsid w:val="00B64286"/>
    <w:rsid w:val="00B64D95"/>
    <w:rsid w:val="00B65B1C"/>
    <w:rsid w:val="00B65EB3"/>
    <w:rsid w:val="00B65EDC"/>
    <w:rsid w:val="00B661DC"/>
    <w:rsid w:val="00B66777"/>
    <w:rsid w:val="00B66AF1"/>
    <w:rsid w:val="00B67079"/>
    <w:rsid w:val="00B6713E"/>
    <w:rsid w:val="00B702B1"/>
    <w:rsid w:val="00B70479"/>
    <w:rsid w:val="00B706BE"/>
    <w:rsid w:val="00B709C5"/>
    <w:rsid w:val="00B70A3E"/>
    <w:rsid w:val="00B71FCE"/>
    <w:rsid w:val="00B72056"/>
    <w:rsid w:val="00B73714"/>
    <w:rsid w:val="00B74CC4"/>
    <w:rsid w:val="00B752AE"/>
    <w:rsid w:val="00B75302"/>
    <w:rsid w:val="00B7641C"/>
    <w:rsid w:val="00B7719B"/>
    <w:rsid w:val="00B772ED"/>
    <w:rsid w:val="00B77604"/>
    <w:rsid w:val="00B81314"/>
    <w:rsid w:val="00B82245"/>
    <w:rsid w:val="00B824CF"/>
    <w:rsid w:val="00B826A9"/>
    <w:rsid w:val="00B82D89"/>
    <w:rsid w:val="00B82E12"/>
    <w:rsid w:val="00B83859"/>
    <w:rsid w:val="00B84360"/>
    <w:rsid w:val="00B849B3"/>
    <w:rsid w:val="00B84CDF"/>
    <w:rsid w:val="00B850A7"/>
    <w:rsid w:val="00B85A27"/>
    <w:rsid w:val="00B85D50"/>
    <w:rsid w:val="00B86162"/>
    <w:rsid w:val="00B86522"/>
    <w:rsid w:val="00B87F49"/>
    <w:rsid w:val="00B87FC7"/>
    <w:rsid w:val="00B901D4"/>
    <w:rsid w:val="00B9092B"/>
    <w:rsid w:val="00B915C1"/>
    <w:rsid w:val="00B9197B"/>
    <w:rsid w:val="00B91A03"/>
    <w:rsid w:val="00B91B0A"/>
    <w:rsid w:val="00B91C47"/>
    <w:rsid w:val="00B91EFE"/>
    <w:rsid w:val="00B91F08"/>
    <w:rsid w:val="00B91F61"/>
    <w:rsid w:val="00B929D5"/>
    <w:rsid w:val="00B9353B"/>
    <w:rsid w:val="00B93717"/>
    <w:rsid w:val="00B938C3"/>
    <w:rsid w:val="00B93E42"/>
    <w:rsid w:val="00B946E9"/>
    <w:rsid w:val="00B94AAA"/>
    <w:rsid w:val="00B94FE9"/>
    <w:rsid w:val="00B9579C"/>
    <w:rsid w:val="00B962E4"/>
    <w:rsid w:val="00B969BC"/>
    <w:rsid w:val="00B96C99"/>
    <w:rsid w:val="00B96D00"/>
    <w:rsid w:val="00B97E34"/>
    <w:rsid w:val="00BA0A2F"/>
    <w:rsid w:val="00BA0CF1"/>
    <w:rsid w:val="00BA1843"/>
    <w:rsid w:val="00BA1DD0"/>
    <w:rsid w:val="00BA2769"/>
    <w:rsid w:val="00BA3359"/>
    <w:rsid w:val="00BA337B"/>
    <w:rsid w:val="00BA361E"/>
    <w:rsid w:val="00BA3E31"/>
    <w:rsid w:val="00BA4AC5"/>
    <w:rsid w:val="00BA4E58"/>
    <w:rsid w:val="00BA6356"/>
    <w:rsid w:val="00BA6866"/>
    <w:rsid w:val="00BA6D83"/>
    <w:rsid w:val="00BA7701"/>
    <w:rsid w:val="00BB031D"/>
    <w:rsid w:val="00BB0482"/>
    <w:rsid w:val="00BB12CF"/>
    <w:rsid w:val="00BB1BD7"/>
    <w:rsid w:val="00BB2381"/>
    <w:rsid w:val="00BB23D3"/>
    <w:rsid w:val="00BB25CC"/>
    <w:rsid w:val="00BB3155"/>
    <w:rsid w:val="00BB3DD5"/>
    <w:rsid w:val="00BB3F95"/>
    <w:rsid w:val="00BB41EA"/>
    <w:rsid w:val="00BB44B0"/>
    <w:rsid w:val="00BB5A3D"/>
    <w:rsid w:val="00BB62D0"/>
    <w:rsid w:val="00BB65AF"/>
    <w:rsid w:val="00BB680A"/>
    <w:rsid w:val="00BB6B72"/>
    <w:rsid w:val="00BB799A"/>
    <w:rsid w:val="00BB7EB3"/>
    <w:rsid w:val="00BC0B3F"/>
    <w:rsid w:val="00BC11E7"/>
    <w:rsid w:val="00BC245D"/>
    <w:rsid w:val="00BC2655"/>
    <w:rsid w:val="00BC2ACB"/>
    <w:rsid w:val="00BC2F99"/>
    <w:rsid w:val="00BC3084"/>
    <w:rsid w:val="00BC30BB"/>
    <w:rsid w:val="00BC3840"/>
    <w:rsid w:val="00BC4220"/>
    <w:rsid w:val="00BC487D"/>
    <w:rsid w:val="00BC4FEB"/>
    <w:rsid w:val="00BC547C"/>
    <w:rsid w:val="00BC579A"/>
    <w:rsid w:val="00BC5B83"/>
    <w:rsid w:val="00BC6541"/>
    <w:rsid w:val="00BC7216"/>
    <w:rsid w:val="00BC7A68"/>
    <w:rsid w:val="00BC7DE6"/>
    <w:rsid w:val="00BD13C7"/>
    <w:rsid w:val="00BD1C9D"/>
    <w:rsid w:val="00BD1E02"/>
    <w:rsid w:val="00BD219F"/>
    <w:rsid w:val="00BD2616"/>
    <w:rsid w:val="00BD262E"/>
    <w:rsid w:val="00BD2755"/>
    <w:rsid w:val="00BD2814"/>
    <w:rsid w:val="00BD32D1"/>
    <w:rsid w:val="00BD3490"/>
    <w:rsid w:val="00BD3A8D"/>
    <w:rsid w:val="00BD5711"/>
    <w:rsid w:val="00BD6CE1"/>
    <w:rsid w:val="00BD7138"/>
    <w:rsid w:val="00BD717D"/>
    <w:rsid w:val="00BD71DF"/>
    <w:rsid w:val="00BD7200"/>
    <w:rsid w:val="00BD7462"/>
    <w:rsid w:val="00BE02DC"/>
    <w:rsid w:val="00BE098C"/>
    <w:rsid w:val="00BE1FE4"/>
    <w:rsid w:val="00BE2702"/>
    <w:rsid w:val="00BE30A4"/>
    <w:rsid w:val="00BE311C"/>
    <w:rsid w:val="00BE38CF"/>
    <w:rsid w:val="00BE3984"/>
    <w:rsid w:val="00BE3B4F"/>
    <w:rsid w:val="00BE3B5D"/>
    <w:rsid w:val="00BE49A7"/>
    <w:rsid w:val="00BE4CF4"/>
    <w:rsid w:val="00BE4FEF"/>
    <w:rsid w:val="00BE56F8"/>
    <w:rsid w:val="00BE5B77"/>
    <w:rsid w:val="00BF0314"/>
    <w:rsid w:val="00BF102F"/>
    <w:rsid w:val="00BF1252"/>
    <w:rsid w:val="00BF13EE"/>
    <w:rsid w:val="00BF1748"/>
    <w:rsid w:val="00BF1787"/>
    <w:rsid w:val="00BF18B3"/>
    <w:rsid w:val="00BF1FCD"/>
    <w:rsid w:val="00BF2925"/>
    <w:rsid w:val="00BF32D4"/>
    <w:rsid w:val="00BF3706"/>
    <w:rsid w:val="00BF511A"/>
    <w:rsid w:val="00BF52D6"/>
    <w:rsid w:val="00BF5791"/>
    <w:rsid w:val="00BF581F"/>
    <w:rsid w:val="00BF588A"/>
    <w:rsid w:val="00BF657C"/>
    <w:rsid w:val="00BF67DA"/>
    <w:rsid w:val="00BF6FC4"/>
    <w:rsid w:val="00BF7488"/>
    <w:rsid w:val="00BF7622"/>
    <w:rsid w:val="00BF7CD7"/>
    <w:rsid w:val="00C00436"/>
    <w:rsid w:val="00C00F83"/>
    <w:rsid w:val="00C024F7"/>
    <w:rsid w:val="00C028DA"/>
    <w:rsid w:val="00C02E5C"/>
    <w:rsid w:val="00C03508"/>
    <w:rsid w:val="00C03B37"/>
    <w:rsid w:val="00C04391"/>
    <w:rsid w:val="00C046BD"/>
    <w:rsid w:val="00C04B09"/>
    <w:rsid w:val="00C04F77"/>
    <w:rsid w:val="00C051F0"/>
    <w:rsid w:val="00C06852"/>
    <w:rsid w:val="00C06B0F"/>
    <w:rsid w:val="00C07034"/>
    <w:rsid w:val="00C07201"/>
    <w:rsid w:val="00C07453"/>
    <w:rsid w:val="00C07C20"/>
    <w:rsid w:val="00C10851"/>
    <w:rsid w:val="00C113E5"/>
    <w:rsid w:val="00C113EB"/>
    <w:rsid w:val="00C118C9"/>
    <w:rsid w:val="00C1290D"/>
    <w:rsid w:val="00C12D8F"/>
    <w:rsid w:val="00C13D42"/>
    <w:rsid w:val="00C13F66"/>
    <w:rsid w:val="00C14451"/>
    <w:rsid w:val="00C14FB5"/>
    <w:rsid w:val="00C15709"/>
    <w:rsid w:val="00C1574C"/>
    <w:rsid w:val="00C15A77"/>
    <w:rsid w:val="00C175D7"/>
    <w:rsid w:val="00C17926"/>
    <w:rsid w:val="00C2016C"/>
    <w:rsid w:val="00C20270"/>
    <w:rsid w:val="00C211AC"/>
    <w:rsid w:val="00C211AD"/>
    <w:rsid w:val="00C21553"/>
    <w:rsid w:val="00C22A62"/>
    <w:rsid w:val="00C23071"/>
    <w:rsid w:val="00C23A61"/>
    <w:rsid w:val="00C2421F"/>
    <w:rsid w:val="00C248B3"/>
    <w:rsid w:val="00C252A3"/>
    <w:rsid w:val="00C26A4F"/>
    <w:rsid w:val="00C26C40"/>
    <w:rsid w:val="00C26E99"/>
    <w:rsid w:val="00C26EB0"/>
    <w:rsid w:val="00C270BF"/>
    <w:rsid w:val="00C271F4"/>
    <w:rsid w:val="00C303A3"/>
    <w:rsid w:val="00C306A1"/>
    <w:rsid w:val="00C308F4"/>
    <w:rsid w:val="00C30EA3"/>
    <w:rsid w:val="00C30FDD"/>
    <w:rsid w:val="00C3125D"/>
    <w:rsid w:val="00C3187F"/>
    <w:rsid w:val="00C31BF5"/>
    <w:rsid w:val="00C32D40"/>
    <w:rsid w:val="00C33CFC"/>
    <w:rsid w:val="00C33F03"/>
    <w:rsid w:val="00C34E73"/>
    <w:rsid w:val="00C358A0"/>
    <w:rsid w:val="00C35DC6"/>
    <w:rsid w:val="00C36BCD"/>
    <w:rsid w:val="00C36EAC"/>
    <w:rsid w:val="00C375C9"/>
    <w:rsid w:val="00C37ED6"/>
    <w:rsid w:val="00C40091"/>
    <w:rsid w:val="00C40117"/>
    <w:rsid w:val="00C4013E"/>
    <w:rsid w:val="00C4069E"/>
    <w:rsid w:val="00C40EF9"/>
    <w:rsid w:val="00C40F9B"/>
    <w:rsid w:val="00C4110A"/>
    <w:rsid w:val="00C411EE"/>
    <w:rsid w:val="00C413FF"/>
    <w:rsid w:val="00C414EB"/>
    <w:rsid w:val="00C41BF9"/>
    <w:rsid w:val="00C421B9"/>
    <w:rsid w:val="00C42E4D"/>
    <w:rsid w:val="00C42F53"/>
    <w:rsid w:val="00C4384F"/>
    <w:rsid w:val="00C44371"/>
    <w:rsid w:val="00C44AEC"/>
    <w:rsid w:val="00C4504E"/>
    <w:rsid w:val="00C450E4"/>
    <w:rsid w:val="00C451EB"/>
    <w:rsid w:val="00C45A50"/>
    <w:rsid w:val="00C4658C"/>
    <w:rsid w:val="00C46701"/>
    <w:rsid w:val="00C468B2"/>
    <w:rsid w:val="00C471F1"/>
    <w:rsid w:val="00C474BD"/>
    <w:rsid w:val="00C47AB0"/>
    <w:rsid w:val="00C47D72"/>
    <w:rsid w:val="00C47EEE"/>
    <w:rsid w:val="00C50007"/>
    <w:rsid w:val="00C507C3"/>
    <w:rsid w:val="00C50A0C"/>
    <w:rsid w:val="00C50BE3"/>
    <w:rsid w:val="00C50D22"/>
    <w:rsid w:val="00C50FD5"/>
    <w:rsid w:val="00C51065"/>
    <w:rsid w:val="00C51176"/>
    <w:rsid w:val="00C51201"/>
    <w:rsid w:val="00C51317"/>
    <w:rsid w:val="00C5131A"/>
    <w:rsid w:val="00C52563"/>
    <w:rsid w:val="00C52BB2"/>
    <w:rsid w:val="00C52D54"/>
    <w:rsid w:val="00C5340C"/>
    <w:rsid w:val="00C53814"/>
    <w:rsid w:val="00C54726"/>
    <w:rsid w:val="00C5479F"/>
    <w:rsid w:val="00C54912"/>
    <w:rsid w:val="00C54B39"/>
    <w:rsid w:val="00C556B9"/>
    <w:rsid w:val="00C557F6"/>
    <w:rsid w:val="00C564BA"/>
    <w:rsid w:val="00C565B0"/>
    <w:rsid w:val="00C56EF6"/>
    <w:rsid w:val="00C5750F"/>
    <w:rsid w:val="00C57945"/>
    <w:rsid w:val="00C57E10"/>
    <w:rsid w:val="00C60382"/>
    <w:rsid w:val="00C6059D"/>
    <w:rsid w:val="00C6094A"/>
    <w:rsid w:val="00C60DD7"/>
    <w:rsid w:val="00C61BED"/>
    <w:rsid w:val="00C62E39"/>
    <w:rsid w:val="00C6365E"/>
    <w:rsid w:val="00C63E80"/>
    <w:rsid w:val="00C64408"/>
    <w:rsid w:val="00C64801"/>
    <w:rsid w:val="00C664ED"/>
    <w:rsid w:val="00C66CDC"/>
    <w:rsid w:val="00C6736C"/>
    <w:rsid w:val="00C674FB"/>
    <w:rsid w:val="00C67839"/>
    <w:rsid w:val="00C679CA"/>
    <w:rsid w:val="00C70316"/>
    <w:rsid w:val="00C70AE5"/>
    <w:rsid w:val="00C70F07"/>
    <w:rsid w:val="00C71886"/>
    <w:rsid w:val="00C71E00"/>
    <w:rsid w:val="00C727BD"/>
    <w:rsid w:val="00C74109"/>
    <w:rsid w:val="00C74695"/>
    <w:rsid w:val="00C74BEE"/>
    <w:rsid w:val="00C75185"/>
    <w:rsid w:val="00C7615F"/>
    <w:rsid w:val="00C761FC"/>
    <w:rsid w:val="00C7628F"/>
    <w:rsid w:val="00C76E83"/>
    <w:rsid w:val="00C7797B"/>
    <w:rsid w:val="00C77C4B"/>
    <w:rsid w:val="00C805BD"/>
    <w:rsid w:val="00C80C98"/>
    <w:rsid w:val="00C810C1"/>
    <w:rsid w:val="00C81291"/>
    <w:rsid w:val="00C820BB"/>
    <w:rsid w:val="00C82327"/>
    <w:rsid w:val="00C82DB6"/>
    <w:rsid w:val="00C83CA5"/>
    <w:rsid w:val="00C8448D"/>
    <w:rsid w:val="00C846CD"/>
    <w:rsid w:val="00C849FE"/>
    <w:rsid w:val="00C84C5B"/>
    <w:rsid w:val="00C84D63"/>
    <w:rsid w:val="00C85390"/>
    <w:rsid w:val="00C854F7"/>
    <w:rsid w:val="00C858F4"/>
    <w:rsid w:val="00C859A0"/>
    <w:rsid w:val="00C85B78"/>
    <w:rsid w:val="00C86417"/>
    <w:rsid w:val="00C866C2"/>
    <w:rsid w:val="00C86C6A"/>
    <w:rsid w:val="00C8717F"/>
    <w:rsid w:val="00C87BDF"/>
    <w:rsid w:val="00C90721"/>
    <w:rsid w:val="00C9106E"/>
    <w:rsid w:val="00C910D3"/>
    <w:rsid w:val="00C9166E"/>
    <w:rsid w:val="00C9174B"/>
    <w:rsid w:val="00C91811"/>
    <w:rsid w:val="00C91B63"/>
    <w:rsid w:val="00C92C31"/>
    <w:rsid w:val="00C9386A"/>
    <w:rsid w:val="00C93A18"/>
    <w:rsid w:val="00C93AAF"/>
    <w:rsid w:val="00C947E5"/>
    <w:rsid w:val="00C95282"/>
    <w:rsid w:val="00C95326"/>
    <w:rsid w:val="00C9545F"/>
    <w:rsid w:val="00C95C07"/>
    <w:rsid w:val="00C95E5A"/>
    <w:rsid w:val="00C964F9"/>
    <w:rsid w:val="00C96736"/>
    <w:rsid w:val="00C973DA"/>
    <w:rsid w:val="00C97D4F"/>
    <w:rsid w:val="00CA0282"/>
    <w:rsid w:val="00CA0616"/>
    <w:rsid w:val="00CA0B53"/>
    <w:rsid w:val="00CA0CA1"/>
    <w:rsid w:val="00CA0D6F"/>
    <w:rsid w:val="00CA1528"/>
    <w:rsid w:val="00CA1BF0"/>
    <w:rsid w:val="00CA1E7A"/>
    <w:rsid w:val="00CA2515"/>
    <w:rsid w:val="00CA270F"/>
    <w:rsid w:val="00CA2A43"/>
    <w:rsid w:val="00CA2B88"/>
    <w:rsid w:val="00CA2CFD"/>
    <w:rsid w:val="00CA35A9"/>
    <w:rsid w:val="00CA3658"/>
    <w:rsid w:val="00CA3A21"/>
    <w:rsid w:val="00CA49BF"/>
    <w:rsid w:val="00CA54A0"/>
    <w:rsid w:val="00CA554E"/>
    <w:rsid w:val="00CA592C"/>
    <w:rsid w:val="00CA6EE0"/>
    <w:rsid w:val="00CA78E9"/>
    <w:rsid w:val="00CB0FF6"/>
    <w:rsid w:val="00CB1615"/>
    <w:rsid w:val="00CB30FF"/>
    <w:rsid w:val="00CB3832"/>
    <w:rsid w:val="00CB3A71"/>
    <w:rsid w:val="00CB429F"/>
    <w:rsid w:val="00CB4826"/>
    <w:rsid w:val="00CB4FB1"/>
    <w:rsid w:val="00CB67BF"/>
    <w:rsid w:val="00CB76B4"/>
    <w:rsid w:val="00CB77B3"/>
    <w:rsid w:val="00CB7D8F"/>
    <w:rsid w:val="00CC01B6"/>
    <w:rsid w:val="00CC0C42"/>
    <w:rsid w:val="00CC1092"/>
    <w:rsid w:val="00CC13BB"/>
    <w:rsid w:val="00CC163F"/>
    <w:rsid w:val="00CC1643"/>
    <w:rsid w:val="00CC255A"/>
    <w:rsid w:val="00CC2FC1"/>
    <w:rsid w:val="00CC3023"/>
    <w:rsid w:val="00CC31E5"/>
    <w:rsid w:val="00CC3560"/>
    <w:rsid w:val="00CC3D38"/>
    <w:rsid w:val="00CC3D66"/>
    <w:rsid w:val="00CC57EB"/>
    <w:rsid w:val="00CC5CFA"/>
    <w:rsid w:val="00CC619D"/>
    <w:rsid w:val="00CC661D"/>
    <w:rsid w:val="00CC762A"/>
    <w:rsid w:val="00CC7C6C"/>
    <w:rsid w:val="00CC7D9D"/>
    <w:rsid w:val="00CD00A2"/>
    <w:rsid w:val="00CD00C3"/>
    <w:rsid w:val="00CD03AC"/>
    <w:rsid w:val="00CD042A"/>
    <w:rsid w:val="00CD08FB"/>
    <w:rsid w:val="00CD141B"/>
    <w:rsid w:val="00CD1572"/>
    <w:rsid w:val="00CD20F6"/>
    <w:rsid w:val="00CD26B1"/>
    <w:rsid w:val="00CD3373"/>
    <w:rsid w:val="00CD3952"/>
    <w:rsid w:val="00CD3AF6"/>
    <w:rsid w:val="00CD3D7A"/>
    <w:rsid w:val="00CD429E"/>
    <w:rsid w:val="00CD42A2"/>
    <w:rsid w:val="00CD4759"/>
    <w:rsid w:val="00CD47E6"/>
    <w:rsid w:val="00CD4E29"/>
    <w:rsid w:val="00CD5497"/>
    <w:rsid w:val="00CD57BF"/>
    <w:rsid w:val="00CD5809"/>
    <w:rsid w:val="00CD5A03"/>
    <w:rsid w:val="00CD62FE"/>
    <w:rsid w:val="00CD66AC"/>
    <w:rsid w:val="00CD6DEE"/>
    <w:rsid w:val="00CD6E5D"/>
    <w:rsid w:val="00CD75E0"/>
    <w:rsid w:val="00CD7BA5"/>
    <w:rsid w:val="00CD7C27"/>
    <w:rsid w:val="00CE0707"/>
    <w:rsid w:val="00CE0FB6"/>
    <w:rsid w:val="00CE12CE"/>
    <w:rsid w:val="00CE1641"/>
    <w:rsid w:val="00CE17F6"/>
    <w:rsid w:val="00CE18E5"/>
    <w:rsid w:val="00CE1C82"/>
    <w:rsid w:val="00CE1D0A"/>
    <w:rsid w:val="00CE1D9B"/>
    <w:rsid w:val="00CE2411"/>
    <w:rsid w:val="00CE2587"/>
    <w:rsid w:val="00CE3B6D"/>
    <w:rsid w:val="00CE4EE6"/>
    <w:rsid w:val="00CE4FCD"/>
    <w:rsid w:val="00CE51E9"/>
    <w:rsid w:val="00CE554B"/>
    <w:rsid w:val="00CE59DD"/>
    <w:rsid w:val="00CE59EE"/>
    <w:rsid w:val="00CE691E"/>
    <w:rsid w:val="00CE6C6D"/>
    <w:rsid w:val="00CE7EA8"/>
    <w:rsid w:val="00CF0574"/>
    <w:rsid w:val="00CF07A3"/>
    <w:rsid w:val="00CF14DC"/>
    <w:rsid w:val="00CF2064"/>
    <w:rsid w:val="00CF2477"/>
    <w:rsid w:val="00CF2796"/>
    <w:rsid w:val="00CF2894"/>
    <w:rsid w:val="00CF289C"/>
    <w:rsid w:val="00CF3403"/>
    <w:rsid w:val="00CF3716"/>
    <w:rsid w:val="00CF397A"/>
    <w:rsid w:val="00CF3C10"/>
    <w:rsid w:val="00CF3F40"/>
    <w:rsid w:val="00CF3F84"/>
    <w:rsid w:val="00CF4517"/>
    <w:rsid w:val="00CF4714"/>
    <w:rsid w:val="00CF4731"/>
    <w:rsid w:val="00CF5A9E"/>
    <w:rsid w:val="00CF5AEF"/>
    <w:rsid w:val="00CF5B4C"/>
    <w:rsid w:val="00CF5DA0"/>
    <w:rsid w:val="00CF609D"/>
    <w:rsid w:val="00CF634F"/>
    <w:rsid w:val="00CF6660"/>
    <w:rsid w:val="00CF77EA"/>
    <w:rsid w:val="00CF7D1C"/>
    <w:rsid w:val="00D00DA7"/>
    <w:rsid w:val="00D014C5"/>
    <w:rsid w:val="00D01524"/>
    <w:rsid w:val="00D015F7"/>
    <w:rsid w:val="00D01DCA"/>
    <w:rsid w:val="00D0213A"/>
    <w:rsid w:val="00D0292D"/>
    <w:rsid w:val="00D02A46"/>
    <w:rsid w:val="00D0313C"/>
    <w:rsid w:val="00D0343D"/>
    <w:rsid w:val="00D038D0"/>
    <w:rsid w:val="00D045AB"/>
    <w:rsid w:val="00D04930"/>
    <w:rsid w:val="00D05085"/>
    <w:rsid w:val="00D0573B"/>
    <w:rsid w:val="00D05BAB"/>
    <w:rsid w:val="00D05BAE"/>
    <w:rsid w:val="00D07401"/>
    <w:rsid w:val="00D07451"/>
    <w:rsid w:val="00D07713"/>
    <w:rsid w:val="00D078A2"/>
    <w:rsid w:val="00D07ECE"/>
    <w:rsid w:val="00D10E39"/>
    <w:rsid w:val="00D11764"/>
    <w:rsid w:val="00D1185B"/>
    <w:rsid w:val="00D12191"/>
    <w:rsid w:val="00D1227F"/>
    <w:rsid w:val="00D12957"/>
    <w:rsid w:val="00D12B1A"/>
    <w:rsid w:val="00D12FFD"/>
    <w:rsid w:val="00D1369B"/>
    <w:rsid w:val="00D13D70"/>
    <w:rsid w:val="00D14193"/>
    <w:rsid w:val="00D1454A"/>
    <w:rsid w:val="00D14734"/>
    <w:rsid w:val="00D14F05"/>
    <w:rsid w:val="00D15E52"/>
    <w:rsid w:val="00D16280"/>
    <w:rsid w:val="00D203B3"/>
    <w:rsid w:val="00D20688"/>
    <w:rsid w:val="00D20D93"/>
    <w:rsid w:val="00D20F5E"/>
    <w:rsid w:val="00D212F9"/>
    <w:rsid w:val="00D220FA"/>
    <w:rsid w:val="00D2235A"/>
    <w:rsid w:val="00D227C3"/>
    <w:rsid w:val="00D22A72"/>
    <w:rsid w:val="00D22AE6"/>
    <w:rsid w:val="00D23504"/>
    <w:rsid w:val="00D23D71"/>
    <w:rsid w:val="00D2447A"/>
    <w:rsid w:val="00D24785"/>
    <w:rsid w:val="00D24DF9"/>
    <w:rsid w:val="00D251C3"/>
    <w:rsid w:val="00D25D17"/>
    <w:rsid w:val="00D25F09"/>
    <w:rsid w:val="00D266EE"/>
    <w:rsid w:val="00D2682E"/>
    <w:rsid w:val="00D27472"/>
    <w:rsid w:val="00D277FF"/>
    <w:rsid w:val="00D27A30"/>
    <w:rsid w:val="00D302D3"/>
    <w:rsid w:val="00D30D82"/>
    <w:rsid w:val="00D30F70"/>
    <w:rsid w:val="00D31293"/>
    <w:rsid w:val="00D32A1A"/>
    <w:rsid w:val="00D3322B"/>
    <w:rsid w:val="00D333D1"/>
    <w:rsid w:val="00D3390E"/>
    <w:rsid w:val="00D34BF2"/>
    <w:rsid w:val="00D35102"/>
    <w:rsid w:val="00D36D9E"/>
    <w:rsid w:val="00D3721B"/>
    <w:rsid w:val="00D374B2"/>
    <w:rsid w:val="00D377A6"/>
    <w:rsid w:val="00D37C35"/>
    <w:rsid w:val="00D40218"/>
    <w:rsid w:val="00D40260"/>
    <w:rsid w:val="00D40570"/>
    <w:rsid w:val="00D40AC0"/>
    <w:rsid w:val="00D40DBA"/>
    <w:rsid w:val="00D41131"/>
    <w:rsid w:val="00D4136E"/>
    <w:rsid w:val="00D41820"/>
    <w:rsid w:val="00D41A64"/>
    <w:rsid w:val="00D41CC2"/>
    <w:rsid w:val="00D41F01"/>
    <w:rsid w:val="00D42B2F"/>
    <w:rsid w:val="00D43A67"/>
    <w:rsid w:val="00D43C06"/>
    <w:rsid w:val="00D44365"/>
    <w:rsid w:val="00D44BFA"/>
    <w:rsid w:val="00D44C30"/>
    <w:rsid w:val="00D45696"/>
    <w:rsid w:val="00D4589F"/>
    <w:rsid w:val="00D45ABE"/>
    <w:rsid w:val="00D46384"/>
    <w:rsid w:val="00D474EC"/>
    <w:rsid w:val="00D47531"/>
    <w:rsid w:val="00D47639"/>
    <w:rsid w:val="00D47C0C"/>
    <w:rsid w:val="00D47EBC"/>
    <w:rsid w:val="00D501E9"/>
    <w:rsid w:val="00D51854"/>
    <w:rsid w:val="00D51E7F"/>
    <w:rsid w:val="00D5207C"/>
    <w:rsid w:val="00D523F8"/>
    <w:rsid w:val="00D5242E"/>
    <w:rsid w:val="00D5266E"/>
    <w:rsid w:val="00D52854"/>
    <w:rsid w:val="00D52EC1"/>
    <w:rsid w:val="00D5340D"/>
    <w:rsid w:val="00D53A4E"/>
    <w:rsid w:val="00D542F5"/>
    <w:rsid w:val="00D5504F"/>
    <w:rsid w:val="00D5514B"/>
    <w:rsid w:val="00D55E44"/>
    <w:rsid w:val="00D56A84"/>
    <w:rsid w:val="00D57C9E"/>
    <w:rsid w:val="00D57D84"/>
    <w:rsid w:val="00D60525"/>
    <w:rsid w:val="00D609F4"/>
    <w:rsid w:val="00D60EF9"/>
    <w:rsid w:val="00D611A3"/>
    <w:rsid w:val="00D617A9"/>
    <w:rsid w:val="00D61C90"/>
    <w:rsid w:val="00D62231"/>
    <w:rsid w:val="00D62315"/>
    <w:rsid w:val="00D6232A"/>
    <w:rsid w:val="00D624A2"/>
    <w:rsid w:val="00D6257E"/>
    <w:rsid w:val="00D634C1"/>
    <w:rsid w:val="00D63CD9"/>
    <w:rsid w:val="00D64094"/>
    <w:rsid w:val="00D6417C"/>
    <w:rsid w:val="00D645A3"/>
    <w:rsid w:val="00D648E1"/>
    <w:rsid w:val="00D65164"/>
    <w:rsid w:val="00D66AF7"/>
    <w:rsid w:val="00D66D2D"/>
    <w:rsid w:val="00D66D3A"/>
    <w:rsid w:val="00D66F22"/>
    <w:rsid w:val="00D670D0"/>
    <w:rsid w:val="00D67238"/>
    <w:rsid w:val="00D67953"/>
    <w:rsid w:val="00D7047F"/>
    <w:rsid w:val="00D70599"/>
    <w:rsid w:val="00D70860"/>
    <w:rsid w:val="00D708B2"/>
    <w:rsid w:val="00D70EB4"/>
    <w:rsid w:val="00D71D44"/>
    <w:rsid w:val="00D72EE1"/>
    <w:rsid w:val="00D735E0"/>
    <w:rsid w:val="00D7433B"/>
    <w:rsid w:val="00D7450D"/>
    <w:rsid w:val="00D74D96"/>
    <w:rsid w:val="00D75290"/>
    <w:rsid w:val="00D7566B"/>
    <w:rsid w:val="00D76B29"/>
    <w:rsid w:val="00D76D4F"/>
    <w:rsid w:val="00D774B2"/>
    <w:rsid w:val="00D77682"/>
    <w:rsid w:val="00D778EC"/>
    <w:rsid w:val="00D80132"/>
    <w:rsid w:val="00D80478"/>
    <w:rsid w:val="00D807FC"/>
    <w:rsid w:val="00D81B81"/>
    <w:rsid w:val="00D821D4"/>
    <w:rsid w:val="00D82302"/>
    <w:rsid w:val="00D8266C"/>
    <w:rsid w:val="00D82F31"/>
    <w:rsid w:val="00D83001"/>
    <w:rsid w:val="00D838CD"/>
    <w:rsid w:val="00D83E83"/>
    <w:rsid w:val="00D84620"/>
    <w:rsid w:val="00D84E7D"/>
    <w:rsid w:val="00D8532F"/>
    <w:rsid w:val="00D856DE"/>
    <w:rsid w:val="00D8585D"/>
    <w:rsid w:val="00D85A08"/>
    <w:rsid w:val="00D85A3B"/>
    <w:rsid w:val="00D85FF7"/>
    <w:rsid w:val="00D867C5"/>
    <w:rsid w:val="00D869F2"/>
    <w:rsid w:val="00D86A75"/>
    <w:rsid w:val="00D86FAB"/>
    <w:rsid w:val="00D876C5"/>
    <w:rsid w:val="00D903CD"/>
    <w:rsid w:val="00D9050C"/>
    <w:rsid w:val="00D90991"/>
    <w:rsid w:val="00D90AE4"/>
    <w:rsid w:val="00D9193D"/>
    <w:rsid w:val="00D91D3A"/>
    <w:rsid w:val="00D92134"/>
    <w:rsid w:val="00D92859"/>
    <w:rsid w:val="00D928BB"/>
    <w:rsid w:val="00D92B09"/>
    <w:rsid w:val="00D92F07"/>
    <w:rsid w:val="00D932D3"/>
    <w:rsid w:val="00D93A9C"/>
    <w:rsid w:val="00D93E47"/>
    <w:rsid w:val="00D95339"/>
    <w:rsid w:val="00D9572D"/>
    <w:rsid w:val="00D957FF"/>
    <w:rsid w:val="00D95C37"/>
    <w:rsid w:val="00D976D4"/>
    <w:rsid w:val="00DA0337"/>
    <w:rsid w:val="00DA1225"/>
    <w:rsid w:val="00DA138E"/>
    <w:rsid w:val="00DA1AC1"/>
    <w:rsid w:val="00DA1CA4"/>
    <w:rsid w:val="00DA1DEB"/>
    <w:rsid w:val="00DA20D1"/>
    <w:rsid w:val="00DA276D"/>
    <w:rsid w:val="00DA2A20"/>
    <w:rsid w:val="00DA2FB2"/>
    <w:rsid w:val="00DA33BF"/>
    <w:rsid w:val="00DA41E7"/>
    <w:rsid w:val="00DA4D59"/>
    <w:rsid w:val="00DA508D"/>
    <w:rsid w:val="00DA6096"/>
    <w:rsid w:val="00DA62B0"/>
    <w:rsid w:val="00DA70CB"/>
    <w:rsid w:val="00DA7214"/>
    <w:rsid w:val="00DA75A3"/>
    <w:rsid w:val="00DA7B01"/>
    <w:rsid w:val="00DA7C4A"/>
    <w:rsid w:val="00DA7F33"/>
    <w:rsid w:val="00DB073A"/>
    <w:rsid w:val="00DB0854"/>
    <w:rsid w:val="00DB0B3A"/>
    <w:rsid w:val="00DB13C5"/>
    <w:rsid w:val="00DB1968"/>
    <w:rsid w:val="00DB2271"/>
    <w:rsid w:val="00DB2338"/>
    <w:rsid w:val="00DB25B5"/>
    <w:rsid w:val="00DB30FE"/>
    <w:rsid w:val="00DB3980"/>
    <w:rsid w:val="00DB3DF9"/>
    <w:rsid w:val="00DB4AED"/>
    <w:rsid w:val="00DB57A3"/>
    <w:rsid w:val="00DB609D"/>
    <w:rsid w:val="00DB77CA"/>
    <w:rsid w:val="00DB7A58"/>
    <w:rsid w:val="00DC0CC2"/>
    <w:rsid w:val="00DC1604"/>
    <w:rsid w:val="00DC213D"/>
    <w:rsid w:val="00DC26C6"/>
    <w:rsid w:val="00DC29A5"/>
    <w:rsid w:val="00DC4745"/>
    <w:rsid w:val="00DC4BA4"/>
    <w:rsid w:val="00DC51B2"/>
    <w:rsid w:val="00DC587B"/>
    <w:rsid w:val="00DC6A88"/>
    <w:rsid w:val="00DC6A92"/>
    <w:rsid w:val="00DC6C1B"/>
    <w:rsid w:val="00DC6EC2"/>
    <w:rsid w:val="00DC749E"/>
    <w:rsid w:val="00DC753D"/>
    <w:rsid w:val="00DC7667"/>
    <w:rsid w:val="00DC76C7"/>
    <w:rsid w:val="00DC7B34"/>
    <w:rsid w:val="00DD041B"/>
    <w:rsid w:val="00DD0ABE"/>
    <w:rsid w:val="00DD0E8B"/>
    <w:rsid w:val="00DD1817"/>
    <w:rsid w:val="00DD1B31"/>
    <w:rsid w:val="00DD1E5E"/>
    <w:rsid w:val="00DD24EC"/>
    <w:rsid w:val="00DD2B4A"/>
    <w:rsid w:val="00DD3240"/>
    <w:rsid w:val="00DD3531"/>
    <w:rsid w:val="00DD35E4"/>
    <w:rsid w:val="00DD3722"/>
    <w:rsid w:val="00DD3977"/>
    <w:rsid w:val="00DD3D09"/>
    <w:rsid w:val="00DD48CA"/>
    <w:rsid w:val="00DD50B9"/>
    <w:rsid w:val="00DD546B"/>
    <w:rsid w:val="00DD5A38"/>
    <w:rsid w:val="00DD5B7F"/>
    <w:rsid w:val="00DD5D92"/>
    <w:rsid w:val="00DD602F"/>
    <w:rsid w:val="00DD680C"/>
    <w:rsid w:val="00DD6F7F"/>
    <w:rsid w:val="00DD78E7"/>
    <w:rsid w:val="00DD7AC8"/>
    <w:rsid w:val="00DD7F7D"/>
    <w:rsid w:val="00DE0680"/>
    <w:rsid w:val="00DE1368"/>
    <w:rsid w:val="00DE1535"/>
    <w:rsid w:val="00DE2127"/>
    <w:rsid w:val="00DE24C9"/>
    <w:rsid w:val="00DE2E94"/>
    <w:rsid w:val="00DE33EF"/>
    <w:rsid w:val="00DE38CA"/>
    <w:rsid w:val="00DE4120"/>
    <w:rsid w:val="00DE428E"/>
    <w:rsid w:val="00DE43CA"/>
    <w:rsid w:val="00DE496C"/>
    <w:rsid w:val="00DE49BD"/>
    <w:rsid w:val="00DE4AED"/>
    <w:rsid w:val="00DE5142"/>
    <w:rsid w:val="00DE5B31"/>
    <w:rsid w:val="00DE5BD0"/>
    <w:rsid w:val="00DE6B5D"/>
    <w:rsid w:val="00DE6D02"/>
    <w:rsid w:val="00DE6E37"/>
    <w:rsid w:val="00DE794E"/>
    <w:rsid w:val="00DE7ABD"/>
    <w:rsid w:val="00DF0778"/>
    <w:rsid w:val="00DF2079"/>
    <w:rsid w:val="00DF229F"/>
    <w:rsid w:val="00DF22A4"/>
    <w:rsid w:val="00DF24F9"/>
    <w:rsid w:val="00DF2C3F"/>
    <w:rsid w:val="00DF2CE8"/>
    <w:rsid w:val="00DF38E0"/>
    <w:rsid w:val="00DF44DC"/>
    <w:rsid w:val="00DF5201"/>
    <w:rsid w:val="00DF54A0"/>
    <w:rsid w:val="00DF6D4A"/>
    <w:rsid w:val="00DF6D53"/>
    <w:rsid w:val="00DF6DEB"/>
    <w:rsid w:val="00DF7F15"/>
    <w:rsid w:val="00E003E8"/>
    <w:rsid w:val="00E0052B"/>
    <w:rsid w:val="00E0080B"/>
    <w:rsid w:val="00E00AC6"/>
    <w:rsid w:val="00E00C96"/>
    <w:rsid w:val="00E011AC"/>
    <w:rsid w:val="00E01A38"/>
    <w:rsid w:val="00E02EF3"/>
    <w:rsid w:val="00E02F2E"/>
    <w:rsid w:val="00E039C4"/>
    <w:rsid w:val="00E04178"/>
    <w:rsid w:val="00E042BA"/>
    <w:rsid w:val="00E04586"/>
    <w:rsid w:val="00E049DF"/>
    <w:rsid w:val="00E04D96"/>
    <w:rsid w:val="00E0581D"/>
    <w:rsid w:val="00E06A1D"/>
    <w:rsid w:val="00E06C97"/>
    <w:rsid w:val="00E06CB3"/>
    <w:rsid w:val="00E07021"/>
    <w:rsid w:val="00E072A3"/>
    <w:rsid w:val="00E0783B"/>
    <w:rsid w:val="00E10127"/>
    <w:rsid w:val="00E10271"/>
    <w:rsid w:val="00E10FE0"/>
    <w:rsid w:val="00E11379"/>
    <w:rsid w:val="00E114B1"/>
    <w:rsid w:val="00E1151F"/>
    <w:rsid w:val="00E11CFE"/>
    <w:rsid w:val="00E12481"/>
    <w:rsid w:val="00E124BE"/>
    <w:rsid w:val="00E13461"/>
    <w:rsid w:val="00E1413D"/>
    <w:rsid w:val="00E145FA"/>
    <w:rsid w:val="00E148CF"/>
    <w:rsid w:val="00E14995"/>
    <w:rsid w:val="00E150AA"/>
    <w:rsid w:val="00E168DD"/>
    <w:rsid w:val="00E16A64"/>
    <w:rsid w:val="00E16B95"/>
    <w:rsid w:val="00E1764E"/>
    <w:rsid w:val="00E17A61"/>
    <w:rsid w:val="00E17B51"/>
    <w:rsid w:val="00E17B6C"/>
    <w:rsid w:val="00E17F03"/>
    <w:rsid w:val="00E2024F"/>
    <w:rsid w:val="00E204A1"/>
    <w:rsid w:val="00E20E08"/>
    <w:rsid w:val="00E213CE"/>
    <w:rsid w:val="00E219D1"/>
    <w:rsid w:val="00E2203B"/>
    <w:rsid w:val="00E22186"/>
    <w:rsid w:val="00E225B4"/>
    <w:rsid w:val="00E22801"/>
    <w:rsid w:val="00E22CCC"/>
    <w:rsid w:val="00E234E2"/>
    <w:rsid w:val="00E23ADD"/>
    <w:rsid w:val="00E2429F"/>
    <w:rsid w:val="00E2447E"/>
    <w:rsid w:val="00E24566"/>
    <w:rsid w:val="00E24AF5"/>
    <w:rsid w:val="00E24E2E"/>
    <w:rsid w:val="00E24F86"/>
    <w:rsid w:val="00E2515D"/>
    <w:rsid w:val="00E252C0"/>
    <w:rsid w:val="00E25A5B"/>
    <w:rsid w:val="00E25B58"/>
    <w:rsid w:val="00E25E80"/>
    <w:rsid w:val="00E25FCF"/>
    <w:rsid w:val="00E26065"/>
    <w:rsid w:val="00E26468"/>
    <w:rsid w:val="00E27B39"/>
    <w:rsid w:val="00E27E03"/>
    <w:rsid w:val="00E27F60"/>
    <w:rsid w:val="00E304DC"/>
    <w:rsid w:val="00E309EB"/>
    <w:rsid w:val="00E32330"/>
    <w:rsid w:val="00E32B27"/>
    <w:rsid w:val="00E33059"/>
    <w:rsid w:val="00E33D46"/>
    <w:rsid w:val="00E33EBA"/>
    <w:rsid w:val="00E34D91"/>
    <w:rsid w:val="00E353F8"/>
    <w:rsid w:val="00E35622"/>
    <w:rsid w:val="00E360B6"/>
    <w:rsid w:val="00E36159"/>
    <w:rsid w:val="00E37282"/>
    <w:rsid w:val="00E373B5"/>
    <w:rsid w:val="00E37FC7"/>
    <w:rsid w:val="00E4035B"/>
    <w:rsid w:val="00E416F4"/>
    <w:rsid w:val="00E42042"/>
    <w:rsid w:val="00E4204B"/>
    <w:rsid w:val="00E42501"/>
    <w:rsid w:val="00E42C24"/>
    <w:rsid w:val="00E42C53"/>
    <w:rsid w:val="00E431A8"/>
    <w:rsid w:val="00E43EDE"/>
    <w:rsid w:val="00E44895"/>
    <w:rsid w:val="00E4490A"/>
    <w:rsid w:val="00E449EE"/>
    <w:rsid w:val="00E44CD2"/>
    <w:rsid w:val="00E451B6"/>
    <w:rsid w:val="00E454E7"/>
    <w:rsid w:val="00E455FD"/>
    <w:rsid w:val="00E45E8C"/>
    <w:rsid w:val="00E45FEA"/>
    <w:rsid w:val="00E46338"/>
    <w:rsid w:val="00E47074"/>
    <w:rsid w:val="00E50146"/>
    <w:rsid w:val="00E5034F"/>
    <w:rsid w:val="00E5149C"/>
    <w:rsid w:val="00E51A50"/>
    <w:rsid w:val="00E51A7F"/>
    <w:rsid w:val="00E51D39"/>
    <w:rsid w:val="00E525DD"/>
    <w:rsid w:val="00E5289F"/>
    <w:rsid w:val="00E52E95"/>
    <w:rsid w:val="00E52FE6"/>
    <w:rsid w:val="00E535E4"/>
    <w:rsid w:val="00E538B9"/>
    <w:rsid w:val="00E53B2F"/>
    <w:rsid w:val="00E53FCC"/>
    <w:rsid w:val="00E5459C"/>
    <w:rsid w:val="00E5463D"/>
    <w:rsid w:val="00E55000"/>
    <w:rsid w:val="00E55208"/>
    <w:rsid w:val="00E55332"/>
    <w:rsid w:val="00E554CA"/>
    <w:rsid w:val="00E555D5"/>
    <w:rsid w:val="00E55C77"/>
    <w:rsid w:val="00E55DD1"/>
    <w:rsid w:val="00E5615A"/>
    <w:rsid w:val="00E56515"/>
    <w:rsid w:val="00E566AA"/>
    <w:rsid w:val="00E57BC0"/>
    <w:rsid w:val="00E57D3E"/>
    <w:rsid w:val="00E60916"/>
    <w:rsid w:val="00E60C2A"/>
    <w:rsid w:val="00E60E41"/>
    <w:rsid w:val="00E61053"/>
    <w:rsid w:val="00E614A7"/>
    <w:rsid w:val="00E61C2A"/>
    <w:rsid w:val="00E61F15"/>
    <w:rsid w:val="00E61FD0"/>
    <w:rsid w:val="00E625EC"/>
    <w:rsid w:val="00E650AD"/>
    <w:rsid w:val="00E654D8"/>
    <w:rsid w:val="00E65CEC"/>
    <w:rsid w:val="00E66703"/>
    <w:rsid w:val="00E667F5"/>
    <w:rsid w:val="00E668AA"/>
    <w:rsid w:val="00E66A18"/>
    <w:rsid w:val="00E6729C"/>
    <w:rsid w:val="00E673E1"/>
    <w:rsid w:val="00E67545"/>
    <w:rsid w:val="00E70BFA"/>
    <w:rsid w:val="00E71156"/>
    <w:rsid w:val="00E71B36"/>
    <w:rsid w:val="00E71C05"/>
    <w:rsid w:val="00E71C41"/>
    <w:rsid w:val="00E73834"/>
    <w:rsid w:val="00E73BCD"/>
    <w:rsid w:val="00E745E4"/>
    <w:rsid w:val="00E74C0D"/>
    <w:rsid w:val="00E751AD"/>
    <w:rsid w:val="00E75B9F"/>
    <w:rsid w:val="00E76E6A"/>
    <w:rsid w:val="00E77178"/>
    <w:rsid w:val="00E77412"/>
    <w:rsid w:val="00E77424"/>
    <w:rsid w:val="00E7758E"/>
    <w:rsid w:val="00E802E5"/>
    <w:rsid w:val="00E80520"/>
    <w:rsid w:val="00E805F2"/>
    <w:rsid w:val="00E80799"/>
    <w:rsid w:val="00E8091C"/>
    <w:rsid w:val="00E80BDA"/>
    <w:rsid w:val="00E815E9"/>
    <w:rsid w:val="00E81977"/>
    <w:rsid w:val="00E82EED"/>
    <w:rsid w:val="00E8405B"/>
    <w:rsid w:val="00E84579"/>
    <w:rsid w:val="00E846E7"/>
    <w:rsid w:val="00E84832"/>
    <w:rsid w:val="00E84DB3"/>
    <w:rsid w:val="00E84E88"/>
    <w:rsid w:val="00E86CE7"/>
    <w:rsid w:val="00E86F3E"/>
    <w:rsid w:val="00E878BC"/>
    <w:rsid w:val="00E918A8"/>
    <w:rsid w:val="00E924CC"/>
    <w:rsid w:val="00E92633"/>
    <w:rsid w:val="00E92B50"/>
    <w:rsid w:val="00E92B73"/>
    <w:rsid w:val="00E92BAE"/>
    <w:rsid w:val="00E933EA"/>
    <w:rsid w:val="00E9356F"/>
    <w:rsid w:val="00E938D0"/>
    <w:rsid w:val="00E93A66"/>
    <w:rsid w:val="00E93C44"/>
    <w:rsid w:val="00E941FC"/>
    <w:rsid w:val="00E944E8"/>
    <w:rsid w:val="00E949FA"/>
    <w:rsid w:val="00E94C86"/>
    <w:rsid w:val="00E95B90"/>
    <w:rsid w:val="00E95C63"/>
    <w:rsid w:val="00E95D50"/>
    <w:rsid w:val="00E96669"/>
    <w:rsid w:val="00E97A05"/>
    <w:rsid w:val="00E97B6E"/>
    <w:rsid w:val="00E97DE5"/>
    <w:rsid w:val="00EA0C2E"/>
    <w:rsid w:val="00EA0E76"/>
    <w:rsid w:val="00EA0ED3"/>
    <w:rsid w:val="00EA166B"/>
    <w:rsid w:val="00EA24C9"/>
    <w:rsid w:val="00EA2819"/>
    <w:rsid w:val="00EA33BA"/>
    <w:rsid w:val="00EA3422"/>
    <w:rsid w:val="00EA34C5"/>
    <w:rsid w:val="00EA3619"/>
    <w:rsid w:val="00EA38E2"/>
    <w:rsid w:val="00EA39F2"/>
    <w:rsid w:val="00EA3AD3"/>
    <w:rsid w:val="00EA3BAE"/>
    <w:rsid w:val="00EA414C"/>
    <w:rsid w:val="00EA41AC"/>
    <w:rsid w:val="00EA4882"/>
    <w:rsid w:val="00EA4DDB"/>
    <w:rsid w:val="00EA50AB"/>
    <w:rsid w:val="00EA5358"/>
    <w:rsid w:val="00EA5C99"/>
    <w:rsid w:val="00EA5E64"/>
    <w:rsid w:val="00EA6728"/>
    <w:rsid w:val="00EA6AB2"/>
    <w:rsid w:val="00EA7949"/>
    <w:rsid w:val="00EB014C"/>
    <w:rsid w:val="00EB0D13"/>
    <w:rsid w:val="00EB0E46"/>
    <w:rsid w:val="00EB1308"/>
    <w:rsid w:val="00EB264E"/>
    <w:rsid w:val="00EB295D"/>
    <w:rsid w:val="00EB33CC"/>
    <w:rsid w:val="00EB4414"/>
    <w:rsid w:val="00EB4622"/>
    <w:rsid w:val="00EB4804"/>
    <w:rsid w:val="00EB4B77"/>
    <w:rsid w:val="00EB4C0E"/>
    <w:rsid w:val="00EB4C8D"/>
    <w:rsid w:val="00EB67B5"/>
    <w:rsid w:val="00EB6A9D"/>
    <w:rsid w:val="00EB6C27"/>
    <w:rsid w:val="00EB78E5"/>
    <w:rsid w:val="00EC04FF"/>
    <w:rsid w:val="00EC0AD0"/>
    <w:rsid w:val="00EC0C46"/>
    <w:rsid w:val="00EC12F3"/>
    <w:rsid w:val="00EC17E8"/>
    <w:rsid w:val="00EC1EA6"/>
    <w:rsid w:val="00EC2008"/>
    <w:rsid w:val="00EC2444"/>
    <w:rsid w:val="00EC2A0E"/>
    <w:rsid w:val="00EC2A3B"/>
    <w:rsid w:val="00EC2FE8"/>
    <w:rsid w:val="00EC2FEA"/>
    <w:rsid w:val="00EC30F0"/>
    <w:rsid w:val="00EC33B9"/>
    <w:rsid w:val="00EC3470"/>
    <w:rsid w:val="00EC3C39"/>
    <w:rsid w:val="00EC3DE9"/>
    <w:rsid w:val="00EC3E4A"/>
    <w:rsid w:val="00EC4206"/>
    <w:rsid w:val="00EC5F9F"/>
    <w:rsid w:val="00EC603B"/>
    <w:rsid w:val="00EC7126"/>
    <w:rsid w:val="00EC7C8D"/>
    <w:rsid w:val="00ED0245"/>
    <w:rsid w:val="00ED03D9"/>
    <w:rsid w:val="00ED077A"/>
    <w:rsid w:val="00ED08E5"/>
    <w:rsid w:val="00ED0B72"/>
    <w:rsid w:val="00ED0CA3"/>
    <w:rsid w:val="00ED10A0"/>
    <w:rsid w:val="00ED1168"/>
    <w:rsid w:val="00ED1800"/>
    <w:rsid w:val="00ED2C9B"/>
    <w:rsid w:val="00ED2CC3"/>
    <w:rsid w:val="00ED2CCA"/>
    <w:rsid w:val="00ED3554"/>
    <w:rsid w:val="00ED3CCC"/>
    <w:rsid w:val="00ED415A"/>
    <w:rsid w:val="00ED553C"/>
    <w:rsid w:val="00ED5EB2"/>
    <w:rsid w:val="00ED6102"/>
    <w:rsid w:val="00ED6173"/>
    <w:rsid w:val="00ED641B"/>
    <w:rsid w:val="00ED6F0E"/>
    <w:rsid w:val="00ED6FD6"/>
    <w:rsid w:val="00ED7DF5"/>
    <w:rsid w:val="00EE069A"/>
    <w:rsid w:val="00EE07F3"/>
    <w:rsid w:val="00EE13DA"/>
    <w:rsid w:val="00EE1476"/>
    <w:rsid w:val="00EE15E1"/>
    <w:rsid w:val="00EE1643"/>
    <w:rsid w:val="00EE1C04"/>
    <w:rsid w:val="00EE2ADF"/>
    <w:rsid w:val="00EE447B"/>
    <w:rsid w:val="00EE4572"/>
    <w:rsid w:val="00EE4BCE"/>
    <w:rsid w:val="00EE50BF"/>
    <w:rsid w:val="00EE54F1"/>
    <w:rsid w:val="00EE6B24"/>
    <w:rsid w:val="00EE6E90"/>
    <w:rsid w:val="00EE7565"/>
    <w:rsid w:val="00EE7C52"/>
    <w:rsid w:val="00EF0F3B"/>
    <w:rsid w:val="00EF100C"/>
    <w:rsid w:val="00EF24A9"/>
    <w:rsid w:val="00EF294D"/>
    <w:rsid w:val="00EF2EC0"/>
    <w:rsid w:val="00EF3146"/>
    <w:rsid w:val="00EF398E"/>
    <w:rsid w:val="00EF3F80"/>
    <w:rsid w:val="00EF41AB"/>
    <w:rsid w:val="00EF4C77"/>
    <w:rsid w:val="00EF4E08"/>
    <w:rsid w:val="00EF5095"/>
    <w:rsid w:val="00EF5C8E"/>
    <w:rsid w:val="00EF6017"/>
    <w:rsid w:val="00EF617C"/>
    <w:rsid w:val="00EF70E4"/>
    <w:rsid w:val="00EF7408"/>
    <w:rsid w:val="00EF7DAF"/>
    <w:rsid w:val="00EF7E15"/>
    <w:rsid w:val="00F00252"/>
    <w:rsid w:val="00F007D1"/>
    <w:rsid w:val="00F02194"/>
    <w:rsid w:val="00F0366E"/>
    <w:rsid w:val="00F04926"/>
    <w:rsid w:val="00F04CFD"/>
    <w:rsid w:val="00F05243"/>
    <w:rsid w:val="00F0544F"/>
    <w:rsid w:val="00F05568"/>
    <w:rsid w:val="00F05854"/>
    <w:rsid w:val="00F05E20"/>
    <w:rsid w:val="00F06BDB"/>
    <w:rsid w:val="00F0708F"/>
    <w:rsid w:val="00F078CC"/>
    <w:rsid w:val="00F10E88"/>
    <w:rsid w:val="00F12040"/>
    <w:rsid w:val="00F12233"/>
    <w:rsid w:val="00F12C05"/>
    <w:rsid w:val="00F12FD0"/>
    <w:rsid w:val="00F13431"/>
    <w:rsid w:val="00F137BA"/>
    <w:rsid w:val="00F13D1E"/>
    <w:rsid w:val="00F144AA"/>
    <w:rsid w:val="00F144AB"/>
    <w:rsid w:val="00F14C1A"/>
    <w:rsid w:val="00F15362"/>
    <w:rsid w:val="00F1537F"/>
    <w:rsid w:val="00F15893"/>
    <w:rsid w:val="00F171BE"/>
    <w:rsid w:val="00F175B9"/>
    <w:rsid w:val="00F17B54"/>
    <w:rsid w:val="00F17D02"/>
    <w:rsid w:val="00F211C3"/>
    <w:rsid w:val="00F21CED"/>
    <w:rsid w:val="00F22482"/>
    <w:rsid w:val="00F22633"/>
    <w:rsid w:val="00F22F6B"/>
    <w:rsid w:val="00F230C8"/>
    <w:rsid w:val="00F232D5"/>
    <w:rsid w:val="00F237A1"/>
    <w:rsid w:val="00F245AF"/>
    <w:rsid w:val="00F246D0"/>
    <w:rsid w:val="00F25460"/>
    <w:rsid w:val="00F255D3"/>
    <w:rsid w:val="00F2561B"/>
    <w:rsid w:val="00F2577F"/>
    <w:rsid w:val="00F2590D"/>
    <w:rsid w:val="00F2633A"/>
    <w:rsid w:val="00F27348"/>
    <w:rsid w:val="00F275AA"/>
    <w:rsid w:val="00F30569"/>
    <w:rsid w:val="00F305DE"/>
    <w:rsid w:val="00F30B45"/>
    <w:rsid w:val="00F30BE4"/>
    <w:rsid w:val="00F31FC6"/>
    <w:rsid w:val="00F32974"/>
    <w:rsid w:val="00F32995"/>
    <w:rsid w:val="00F3299C"/>
    <w:rsid w:val="00F32A37"/>
    <w:rsid w:val="00F331F8"/>
    <w:rsid w:val="00F3387B"/>
    <w:rsid w:val="00F33E77"/>
    <w:rsid w:val="00F34103"/>
    <w:rsid w:val="00F3410A"/>
    <w:rsid w:val="00F34138"/>
    <w:rsid w:val="00F3448E"/>
    <w:rsid w:val="00F3462B"/>
    <w:rsid w:val="00F34760"/>
    <w:rsid w:val="00F3500B"/>
    <w:rsid w:val="00F35143"/>
    <w:rsid w:val="00F360A3"/>
    <w:rsid w:val="00F36244"/>
    <w:rsid w:val="00F371A4"/>
    <w:rsid w:val="00F3762B"/>
    <w:rsid w:val="00F37C79"/>
    <w:rsid w:val="00F40D14"/>
    <w:rsid w:val="00F41061"/>
    <w:rsid w:val="00F41826"/>
    <w:rsid w:val="00F41933"/>
    <w:rsid w:val="00F41A37"/>
    <w:rsid w:val="00F41BAE"/>
    <w:rsid w:val="00F41ECD"/>
    <w:rsid w:val="00F4205A"/>
    <w:rsid w:val="00F424B3"/>
    <w:rsid w:val="00F42B51"/>
    <w:rsid w:val="00F4345A"/>
    <w:rsid w:val="00F43BF6"/>
    <w:rsid w:val="00F44F3C"/>
    <w:rsid w:val="00F4523E"/>
    <w:rsid w:val="00F46E93"/>
    <w:rsid w:val="00F4742E"/>
    <w:rsid w:val="00F47498"/>
    <w:rsid w:val="00F47A95"/>
    <w:rsid w:val="00F47AC2"/>
    <w:rsid w:val="00F500C3"/>
    <w:rsid w:val="00F50298"/>
    <w:rsid w:val="00F50DA2"/>
    <w:rsid w:val="00F51EBF"/>
    <w:rsid w:val="00F52C1A"/>
    <w:rsid w:val="00F53E0E"/>
    <w:rsid w:val="00F545D1"/>
    <w:rsid w:val="00F54B97"/>
    <w:rsid w:val="00F55657"/>
    <w:rsid w:val="00F5569C"/>
    <w:rsid w:val="00F55925"/>
    <w:rsid w:val="00F55DF4"/>
    <w:rsid w:val="00F56A63"/>
    <w:rsid w:val="00F57402"/>
    <w:rsid w:val="00F57935"/>
    <w:rsid w:val="00F57D59"/>
    <w:rsid w:val="00F6032A"/>
    <w:rsid w:val="00F605D5"/>
    <w:rsid w:val="00F60743"/>
    <w:rsid w:val="00F616C6"/>
    <w:rsid w:val="00F6172A"/>
    <w:rsid w:val="00F619D0"/>
    <w:rsid w:val="00F61E46"/>
    <w:rsid w:val="00F61E71"/>
    <w:rsid w:val="00F61FD8"/>
    <w:rsid w:val="00F62435"/>
    <w:rsid w:val="00F62D35"/>
    <w:rsid w:val="00F64180"/>
    <w:rsid w:val="00F6438D"/>
    <w:rsid w:val="00F64423"/>
    <w:rsid w:val="00F6502A"/>
    <w:rsid w:val="00F6533A"/>
    <w:rsid w:val="00F65386"/>
    <w:rsid w:val="00F653D0"/>
    <w:rsid w:val="00F65798"/>
    <w:rsid w:val="00F678EB"/>
    <w:rsid w:val="00F67A38"/>
    <w:rsid w:val="00F67BB9"/>
    <w:rsid w:val="00F67D05"/>
    <w:rsid w:val="00F67F0E"/>
    <w:rsid w:val="00F702E6"/>
    <w:rsid w:val="00F70319"/>
    <w:rsid w:val="00F704F3"/>
    <w:rsid w:val="00F715AC"/>
    <w:rsid w:val="00F72177"/>
    <w:rsid w:val="00F72205"/>
    <w:rsid w:val="00F72DFC"/>
    <w:rsid w:val="00F72EC6"/>
    <w:rsid w:val="00F7305B"/>
    <w:rsid w:val="00F735E3"/>
    <w:rsid w:val="00F73D3F"/>
    <w:rsid w:val="00F73E4A"/>
    <w:rsid w:val="00F744B2"/>
    <w:rsid w:val="00F74A2D"/>
    <w:rsid w:val="00F75658"/>
    <w:rsid w:val="00F76B3B"/>
    <w:rsid w:val="00F76D0C"/>
    <w:rsid w:val="00F770F1"/>
    <w:rsid w:val="00F7729D"/>
    <w:rsid w:val="00F77763"/>
    <w:rsid w:val="00F7796D"/>
    <w:rsid w:val="00F77FB9"/>
    <w:rsid w:val="00F80343"/>
    <w:rsid w:val="00F80753"/>
    <w:rsid w:val="00F807E6"/>
    <w:rsid w:val="00F80B03"/>
    <w:rsid w:val="00F81AC7"/>
    <w:rsid w:val="00F81FFF"/>
    <w:rsid w:val="00F821DE"/>
    <w:rsid w:val="00F823D5"/>
    <w:rsid w:val="00F83157"/>
    <w:rsid w:val="00F83933"/>
    <w:rsid w:val="00F83C28"/>
    <w:rsid w:val="00F83C9F"/>
    <w:rsid w:val="00F83E36"/>
    <w:rsid w:val="00F844F3"/>
    <w:rsid w:val="00F84A08"/>
    <w:rsid w:val="00F855AE"/>
    <w:rsid w:val="00F86002"/>
    <w:rsid w:val="00F868CE"/>
    <w:rsid w:val="00F86951"/>
    <w:rsid w:val="00F86A84"/>
    <w:rsid w:val="00F86E27"/>
    <w:rsid w:val="00F86EF9"/>
    <w:rsid w:val="00F87296"/>
    <w:rsid w:val="00F87357"/>
    <w:rsid w:val="00F87A9B"/>
    <w:rsid w:val="00F87F07"/>
    <w:rsid w:val="00F9021E"/>
    <w:rsid w:val="00F90D9F"/>
    <w:rsid w:val="00F910B7"/>
    <w:rsid w:val="00F91D21"/>
    <w:rsid w:val="00F91F32"/>
    <w:rsid w:val="00F925E3"/>
    <w:rsid w:val="00F927C3"/>
    <w:rsid w:val="00F92EF7"/>
    <w:rsid w:val="00F93596"/>
    <w:rsid w:val="00F9361F"/>
    <w:rsid w:val="00F94566"/>
    <w:rsid w:val="00F947A2"/>
    <w:rsid w:val="00F948D8"/>
    <w:rsid w:val="00F95519"/>
    <w:rsid w:val="00F95931"/>
    <w:rsid w:val="00F9657C"/>
    <w:rsid w:val="00F9668B"/>
    <w:rsid w:val="00F96B8E"/>
    <w:rsid w:val="00F96F55"/>
    <w:rsid w:val="00F97239"/>
    <w:rsid w:val="00F979B2"/>
    <w:rsid w:val="00F97BB4"/>
    <w:rsid w:val="00F97ED3"/>
    <w:rsid w:val="00FA0B7D"/>
    <w:rsid w:val="00FA1102"/>
    <w:rsid w:val="00FA1363"/>
    <w:rsid w:val="00FA1DBF"/>
    <w:rsid w:val="00FA2DC9"/>
    <w:rsid w:val="00FA328B"/>
    <w:rsid w:val="00FA3835"/>
    <w:rsid w:val="00FA3A0F"/>
    <w:rsid w:val="00FA48F6"/>
    <w:rsid w:val="00FA5412"/>
    <w:rsid w:val="00FA5833"/>
    <w:rsid w:val="00FA5AFC"/>
    <w:rsid w:val="00FA6FBA"/>
    <w:rsid w:val="00FA71FD"/>
    <w:rsid w:val="00FA7762"/>
    <w:rsid w:val="00FB0098"/>
    <w:rsid w:val="00FB0290"/>
    <w:rsid w:val="00FB08E5"/>
    <w:rsid w:val="00FB0954"/>
    <w:rsid w:val="00FB10B8"/>
    <w:rsid w:val="00FB2BFF"/>
    <w:rsid w:val="00FB34EC"/>
    <w:rsid w:val="00FB3838"/>
    <w:rsid w:val="00FB4646"/>
    <w:rsid w:val="00FB56F0"/>
    <w:rsid w:val="00FB5975"/>
    <w:rsid w:val="00FB6066"/>
    <w:rsid w:val="00FB7A6D"/>
    <w:rsid w:val="00FC0348"/>
    <w:rsid w:val="00FC0CE9"/>
    <w:rsid w:val="00FC0E46"/>
    <w:rsid w:val="00FC10EF"/>
    <w:rsid w:val="00FC11DC"/>
    <w:rsid w:val="00FC1580"/>
    <w:rsid w:val="00FC1BF0"/>
    <w:rsid w:val="00FC2549"/>
    <w:rsid w:val="00FC277B"/>
    <w:rsid w:val="00FC2921"/>
    <w:rsid w:val="00FC2E9A"/>
    <w:rsid w:val="00FC2F20"/>
    <w:rsid w:val="00FC3C98"/>
    <w:rsid w:val="00FC3DAE"/>
    <w:rsid w:val="00FC4297"/>
    <w:rsid w:val="00FC4583"/>
    <w:rsid w:val="00FC4B69"/>
    <w:rsid w:val="00FC516D"/>
    <w:rsid w:val="00FC56A9"/>
    <w:rsid w:val="00FC57A3"/>
    <w:rsid w:val="00FC5BC5"/>
    <w:rsid w:val="00FC5C19"/>
    <w:rsid w:val="00FC66D2"/>
    <w:rsid w:val="00FC6C4E"/>
    <w:rsid w:val="00FC719D"/>
    <w:rsid w:val="00FC7551"/>
    <w:rsid w:val="00FD053B"/>
    <w:rsid w:val="00FD0C54"/>
    <w:rsid w:val="00FD12F2"/>
    <w:rsid w:val="00FD2340"/>
    <w:rsid w:val="00FD25BA"/>
    <w:rsid w:val="00FD26E5"/>
    <w:rsid w:val="00FD37DF"/>
    <w:rsid w:val="00FD3DAF"/>
    <w:rsid w:val="00FD415E"/>
    <w:rsid w:val="00FD4FD9"/>
    <w:rsid w:val="00FD55EF"/>
    <w:rsid w:val="00FD565B"/>
    <w:rsid w:val="00FD5A94"/>
    <w:rsid w:val="00FD5AA3"/>
    <w:rsid w:val="00FD6242"/>
    <w:rsid w:val="00FD633E"/>
    <w:rsid w:val="00FD63A3"/>
    <w:rsid w:val="00FD66F2"/>
    <w:rsid w:val="00FD6B1B"/>
    <w:rsid w:val="00FD6D51"/>
    <w:rsid w:val="00FD6E7D"/>
    <w:rsid w:val="00FD702B"/>
    <w:rsid w:val="00FD7131"/>
    <w:rsid w:val="00FD743F"/>
    <w:rsid w:val="00FD759E"/>
    <w:rsid w:val="00FD7C59"/>
    <w:rsid w:val="00FE01F6"/>
    <w:rsid w:val="00FE028C"/>
    <w:rsid w:val="00FE1896"/>
    <w:rsid w:val="00FE1E03"/>
    <w:rsid w:val="00FE1FCA"/>
    <w:rsid w:val="00FE21A6"/>
    <w:rsid w:val="00FE3063"/>
    <w:rsid w:val="00FE32F7"/>
    <w:rsid w:val="00FE36BC"/>
    <w:rsid w:val="00FE4CF1"/>
    <w:rsid w:val="00FE5284"/>
    <w:rsid w:val="00FE5981"/>
    <w:rsid w:val="00FE6057"/>
    <w:rsid w:val="00FE710B"/>
    <w:rsid w:val="00FF038C"/>
    <w:rsid w:val="00FF07F4"/>
    <w:rsid w:val="00FF123E"/>
    <w:rsid w:val="00FF1C5B"/>
    <w:rsid w:val="00FF24D0"/>
    <w:rsid w:val="00FF349C"/>
    <w:rsid w:val="00FF3683"/>
    <w:rsid w:val="00FF43B2"/>
    <w:rsid w:val="00FF4D2E"/>
    <w:rsid w:val="00FF5213"/>
    <w:rsid w:val="00FF529E"/>
    <w:rsid w:val="00FF5650"/>
    <w:rsid w:val="00FF5836"/>
    <w:rsid w:val="00FF5A72"/>
    <w:rsid w:val="00FF6118"/>
    <w:rsid w:val="00FF6970"/>
    <w:rsid w:val="00FF7353"/>
    <w:rsid w:val="012081CC"/>
    <w:rsid w:val="01A67D13"/>
    <w:rsid w:val="02D04497"/>
    <w:rsid w:val="050FF34F"/>
    <w:rsid w:val="05732316"/>
    <w:rsid w:val="0737CA02"/>
    <w:rsid w:val="0A142A8A"/>
    <w:rsid w:val="0A7F74E1"/>
    <w:rsid w:val="0B278514"/>
    <w:rsid w:val="0D51CD62"/>
    <w:rsid w:val="0F5B3DA2"/>
    <w:rsid w:val="107646DD"/>
    <w:rsid w:val="10A1D4B5"/>
    <w:rsid w:val="12DEE65B"/>
    <w:rsid w:val="136414E5"/>
    <w:rsid w:val="14A6CEA1"/>
    <w:rsid w:val="16A60012"/>
    <w:rsid w:val="16AFF13E"/>
    <w:rsid w:val="1779C082"/>
    <w:rsid w:val="18EA79D6"/>
    <w:rsid w:val="1D74EAF3"/>
    <w:rsid w:val="1F38D4C6"/>
    <w:rsid w:val="20311AF6"/>
    <w:rsid w:val="20D85335"/>
    <w:rsid w:val="22889687"/>
    <w:rsid w:val="23989A3A"/>
    <w:rsid w:val="257B5DBB"/>
    <w:rsid w:val="26266579"/>
    <w:rsid w:val="28D97B15"/>
    <w:rsid w:val="29132ADB"/>
    <w:rsid w:val="2A335651"/>
    <w:rsid w:val="2B16F4AD"/>
    <w:rsid w:val="2C6F7165"/>
    <w:rsid w:val="2DAAFEA7"/>
    <w:rsid w:val="2F47B59F"/>
    <w:rsid w:val="35289218"/>
    <w:rsid w:val="363FC009"/>
    <w:rsid w:val="36E492EF"/>
    <w:rsid w:val="38E3710F"/>
    <w:rsid w:val="393CF8CA"/>
    <w:rsid w:val="3974E6D1"/>
    <w:rsid w:val="3E144A11"/>
    <w:rsid w:val="3E67AC7C"/>
    <w:rsid w:val="40C0CA50"/>
    <w:rsid w:val="46174762"/>
    <w:rsid w:val="4630205D"/>
    <w:rsid w:val="48CAE019"/>
    <w:rsid w:val="4932DB8A"/>
    <w:rsid w:val="4D17E4FC"/>
    <w:rsid w:val="51E83D1B"/>
    <w:rsid w:val="537DF70E"/>
    <w:rsid w:val="54217873"/>
    <w:rsid w:val="55F0B8DB"/>
    <w:rsid w:val="56B8B933"/>
    <w:rsid w:val="587603D1"/>
    <w:rsid w:val="5A4A60D6"/>
    <w:rsid w:val="5A5656F1"/>
    <w:rsid w:val="5A5D2415"/>
    <w:rsid w:val="5A96F41F"/>
    <w:rsid w:val="5AF26472"/>
    <w:rsid w:val="5AFF7007"/>
    <w:rsid w:val="5D656614"/>
    <w:rsid w:val="622599AF"/>
    <w:rsid w:val="63DAF1CB"/>
    <w:rsid w:val="66A4D9B1"/>
    <w:rsid w:val="67F9B581"/>
    <w:rsid w:val="6824A027"/>
    <w:rsid w:val="6F6678C1"/>
    <w:rsid w:val="73887937"/>
    <w:rsid w:val="74E1870E"/>
    <w:rsid w:val="75502CAD"/>
    <w:rsid w:val="758F2988"/>
    <w:rsid w:val="75F7E9FB"/>
    <w:rsid w:val="76146514"/>
    <w:rsid w:val="763F458C"/>
    <w:rsid w:val="7932D37B"/>
    <w:rsid w:val="7C265CB9"/>
    <w:rsid w:val="7D7C4FDB"/>
    <w:rsid w:val="7D8974E3"/>
    <w:rsid w:val="7DCFD2EB"/>
    <w:rsid w:val="7DFC1D96"/>
    <w:rsid w:val="7E8D2EB1"/>
    <w:rsid w:val="7F7C5D30"/>
    <w:rsid w:val="7F8B44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4839D6"/>
  <w15:docId w15:val="{700B662D-1735-4344-8329-3714524F1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042A"/>
  </w:style>
  <w:style w:type="paragraph" w:styleId="Heading1">
    <w:name w:val="heading 1"/>
    <w:next w:val="BodyText"/>
    <w:link w:val="Heading1Char"/>
    <w:qFormat/>
    <w:rsid w:val="0081567A"/>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81567A"/>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81567A"/>
    <w:pPr>
      <w:outlineLvl w:val="2"/>
    </w:pPr>
  </w:style>
  <w:style w:type="paragraph" w:styleId="Heading4">
    <w:name w:val="heading 4"/>
    <w:next w:val="BodyText"/>
    <w:link w:val="Heading4Char"/>
    <w:uiPriority w:val="9"/>
    <w:unhideWhenUsed/>
    <w:qFormat/>
    <w:rsid w:val="0081567A"/>
    <w:pPr>
      <w:keepNext/>
      <w:keepLines/>
      <w:spacing w:after="220"/>
      <w:outlineLvl w:val="3"/>
    </w:pPr>
    <w:rPr>
      <w:rFonts w:asciiTheme="majorHAnsi" w:eastAsiaTheme="majorEastAsia" w:hAnsiTheme="majorHAnsi" w:cstheme="majorBidi"/>
      <w:iCs/>
    </w:rPr>
  </w:style>
  <w:style w:type="paragraph" w:styleId="Heading5">
    <w:name w:val="heading 5"/>
    <w:basedOn w:val="Normal"/>
    <w:next w:val="Normal"/>
    <w:qFormat/>
    <w:rsid w:val="00E2429F"/>
    <w:pPr>
      <w:overflowPunct w:val="0"/>
      <w:spacing w:before="240" w:after="60"/>
      <w:textAlignment w:val="baseline"/>
      <w:outlineLvl w:val="4"/>
    </w:pPr>
    <w:rPr>
      <w:rFonts w:ascii="Times New Roman" w:hAnsi="Times New Roman" w:cs="Times New Roman"/>
    </w:rPr>
  </w:style>
  <w:style w:type="paragraph" w:styleId="Heading6">
    <w:name w:val="heading 6"/>
    <w:basedOn w:val="Normal"/>
    <w:next w:val="Normal"/>
    <w:qFormat/>
    <w:rsid w:val="00E2429F"/>
    <w:pPr>
      <w:overflowPunct w:val="0"/>
      <w:spacing w:before="240" w:after="60"/>
      <w:textAlignment w:val="baseline"/>
      <w:outlineLvl w:val="5"/>
    </w:pPr>
    <w:rPr>
      <w:rFonts w:ascii="Times New Roman" w:hAnsi="Times New Roman" w:cs="Times New Roman"/>
      <w:i/>
    </w:rPr>
  </w:style>
  <w:style w:type="paragraph" w:styleId="Heading7">
    <w:name w:val="heading 7"/>
    <w:basedOn w:val="Normal"/>
    <w:next w:val="Normal"/>
    <w:qFormat/>
    <w:rsid w:val="00E2429F"/>
    <w:pPr>
      <w:overflowPunct w:val="0"/>
      <w:spacing w:before="240" w:after="60"/>
      <w:textAlignment w:val="baseline"/>
      <w:outlineLvl w:val="6"/>
    </w:pPr>
    <w:rPr>
      <w:rFonts w:cs="Times New Roman"/>
    </w:rPr>
  </w:style>
  <w:style w:type="paragraph" w:styleId="Heading8">
    <w:name w:val="heading 8"/>
    <w:basedOn w:val="Normal"/>
    <w:next w:val="Normal"/>
    <w:qFormat/>
    <w:rsid w:val="00E2429F"/>
    <w:pPr>
      <w:overflowPunct w:val="0"/>
      <w:spacing w:before="240" w:after="60"/>
      <w:textAlignment w:val="baseline"/>
      <w:outlineLvl w:val="7"/>
    </w:pPr>
    <w:rPr>
      <w:rFonts w:cs="Times New Roman"/>
      <w:i/>
    </w:rPr>
  </w:style>
  <w:style w:type="paragraph" w:styleId="Heading9">
    <w:name w:val="heading 9"/>
    <w:basedOn w:val="Normal"/>
    <w:next w:val="Normal"/>
    <w:rsid w:val="00E2429F"/>
    <w:pPr>
      <w:overflowPunct w:val="0"/>
      <w:spacing w:before="240" w:after="60"/>
      <w:textAlignment w:val="baseline"/>
      <w:outlineLvl w:val="8"/>
    </w:pPr>
    <w:rPr>
      <w:rFonts w:cs="Times New Roman"/>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achmenttitle">
    <w:name w:val="attachment title"/>
    <w:next w:val="BodyText"/>
    <w:qFormat/>
    <w:rsid w:val="0081567A"/>
    <w:pPr>
      <w:keepNext/>
      <w:keepLines/>
      <w:widowControl w:val="0"/>
      <w:spacing w:after="220"/>
      <w:jc w:val="center"/>
      <w:outlineLvl w:val="0"/>
    </w:pPr>
  </w:style>
  <w:style w:type="paragraph" w:customStyle="1" w:styleId="BodyText-table">
    <w:name w:val="Body Text - table"/>
    <w:qFormat/>
    <w:rsid w:val="0081567A"/>
    <w:rPr>
      <w:rFonts w:eastAsiaTheme="minorHAnsi" w:cstheme="minorBidi"/>
    </w:rPr>
  </w:style>
  <w:style w:type="character" w:customStyle="1" w:styleId="Commitment">
    <w:name w:val="Commitment"/>
    <w:basedOn w:val="BodyTextChar"/>
    <w:uiPriority w:val="1"/>
    <w:qFormat/>
    <w:rsid w:val="0081567A"/>
    <w:rPr>
      <w:rFonts w:ascii="Arial" w:eastAsiaTheme="minorHAnsi" w:hAnsi="Arial" w:cs="Arial"/>
      <w:i/>
      <w:iCs/>
    </w:rPr>
  </w:style>
  <w:style w:type="paragraph" w:customStyle="1" w:styleId="CornerstoneBases">
    <w:name w:val="Cornerstone / Bases"/>
    <w:basedOn w:val="BodyText"/>
    <w:qFormat/>
    <w:rsid w:val="0081567A"/>
    <w:pPr>
      <w:ind w:left="2160" w:hanging="2160"/>
    </w:pPr>
  </w:style>
  <w:style w:type="character" w:customStyle="1" w:styleId="Heading2Char">
    <w:name w:val="Heading 2 Char"/>
    <w:basedOn w:val="DefaultParagraphFont"/>
    <w:link w:val="Heading2"/>
    <w:rsid w:val="0081567A"/>
    <w:rPr>
      <w:rFonts w:eastAsiaTheme="majorEastAsia" w:cstheme="majorBidi"/>
    </w:rPr>
  </w:style>
  <w:style w:type="character" w:customStyle="1" w:styleId="Heading3Char">
    <w:name w:val="Heading 3 Char"/>
    <w:basedOn w:val="DefaultParagraphFont"/>
    <w:link w:val="Heading3"/>
    <w:rsid w:val="0081567A"/>
    <w:rPr>
      <w:rFonts w:eastAsiaTheme="majorEastAsia" w:cstheme="majorBidi"/>
    </w:rPr>
  </w:style>
  <w:style w:type="character" w:customStyle="1" w:styleId="Heading4Char">
    <w:name w:val="Heading 4 Char"/>
    <w:basedOn w:val="DefaultParagraphFont"/>
    <w:link w:val="Heading4"/>
    <w:uiPriority w:val="9"/>
    <w:rsid w:val="0081567A"/>
    <w:rPr>
      <w:rFonts w:asciiTheme="majorHAnsi" w:eastAsiaTheme="majorEastAsia" w:hAnsiTheme="majorHAnsi" w:cstheme="majorBidi"/>
      <w:iCs/>
    </w:rPr>
  </w:style>
  <w:style w:type="table" w:customStyle="1" w:styleId="IM">
    <w:name w:val="IM"/>
    <w:basedOn w:val="TableNormal"/>
    <w:uiPriority w:val="99"/>
    <w:rsid w:val="0081567A"/>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Requirement">
    <w:name w:val="Requirement"/>
    <w:basedOn w:val="BodyText3"/>
    <w:qFormat/>
    <w:rsid w:val="0081567A"/>
    <w:pPr>
      <w:keepNext/>
    </w:pPr>
    <w:rPr>
      <w:b/>
      <w:bCs/>
    </w:rPr>
  </w:style>
  <w:style w:type="paragraph" w:customStyle="1" w:styleId="SpecificGuidance">
    <w:name w:val="Specific Guidance"/>
    <w:basedOn w:val="BodyText3"/>
    <w:qFormat/>
    <w:rsid w:val="0081567A"/>
    <w:pPr>
      <w:keepNext/>
    </w:pPr>
    <w:rPr>
      <w:u w:val="single"/>
    </w:rPr>
  </w:style>
  <w:style w:type="paragraph" w:customStyle="1" w:styleId="Tier">
    <w:name w:val="Tier"/>
    <w:basedOn w:val="BodyText"/>
    <w:next w:val="Heading2"/>
    <w:qFormat/>
    <w:rsid w:val="00AB3204"/>
    <w:pPr>
      <w:keepNext/>
      <w:spacing w:before="440"/>
      <w:outlineLvl w:val="0"/>
    </w:pPr>
    <w:rPr>
      <w:u w:val="single"/>
    </w:rPr>
  </w:style>
  <w:style w:type="paragraph" w:styleId="BalloonText">
    <w:name w:val="Balloon Text"/>
    <w:basedOn w:val="Normal"/>
    <w:link w:val="BalloonTextChar"/>
    <w:uiPriority w:val="99"/>
    <w:semiHidden/>
    <w:unhideWhenUsed/>
    <w:rsid w:val="00B82E12"/>
    <w:rPr>
      <w:rFonts w:ascii="Tahoma" w:hAnsi="Tahoma" w:cs="Tahoma"/>
      <w:sz w:val="16"/>
      <w:szCs w:val="16"/>
    </w:rPr>
  </w:style>
  <w:style w:type="character" w:customStyle="1" w:styleId="BalloonTextChar">
    <w:name w:val="Balloon Text Char"/>
    <w:link w:val="BalloonText"/>
    <w:uiPriority w:val="99"/>
    <w:semiHidden/>
    <w:locked/>
    <w:rsid w:val="00B82E12"/>
    <w:rPr>
      <w:rFonts w:ascii="Tahoma" w:hAnsi="Tahoma" w:cs="Tahoma"/>
      <w:sz w:val="16"/>
      <w:szCs w:val="16"/>
    </w:rPr>
  </w:style>
  <w:style w:type="paragraph" w:styleId="Header">
    <w:name w:val="header"/>
    <w:basedOn w:val="Normal"/>
    <w:link w:val="HeaderChar"/>
    <w:uiPriority w:val="99"/>
    <w:unhideWhenUsed/>
    <w:rsid w:val="00BB7EB3"/>
    <w:pPr>
      <w:tabs>
        <w:tab w:val="center" w:pos="4680"/>
        <w:tab w:val="right" w:pos="9360"/>
      </w:tabs>
    </w:pPr>
  </w:style>
  <w:style w:type="character" w:customStyle="1" w:styleId="HeaderChar">
    <w:name w:val="Header Char"/>
    <w:link w:val="Header"/>
    <w:uiPriority w:val="99"/>
    <w:locked/>
    <w:rsid w:val="00BB7EB3"/>
    <w:rPr>
      <w:rFonts w:ascii="Arial" w:hAnsi="Arial" w:cs="Arial"/>
      <w:sz w:val="20"/>
      <w:szCs w:val="20"/>
    </w:rPr>
  </w:style>
  <w:style w:type="character" w:styleId="CommentReference">
    <w:name w:val="annotation reference"/>
    <w:rsid w:val="004067AF"/>
    <w:rPr>
      <w:sz w:val="16"/>
      <w:szCs w:val="16"/>
    </w:rPr>
  </w:style>
  <w:style w:type="paragraph" w:styleId="CommentText">
    <w:name w:val="annotation text"/>
    <w:basedOn w:val="Normal"/>
    <w:link w:val="CommentTextChar"/>
    <w:rsid w:val="004067AF"/>
  </w:style>
  <w:style w:type="paragraph" w:styleId="CommentSubject">
    <w:name w:val="annotation subject"/>
    <w:basedOn w:val="CommentText"/>
    <w:next w:val="CommentText"/>
    <w:semiHidden/>
    <w:rsid w:val="004067AF"/>
    <w:rPr>
      <w:b/>
      <w:bCs/>
    </w:rPr>
  </w:style>
  <w:style w:type="character" w:customStyle="1" w:styleId="ICF">
    <w:name w:val="ICF"/>
    <w:semiHidden/>
    <w:rsid w:val="003C77F9"/>
    <w:rPr>
      <w:rFonts w:ascii="Arial" w:hAnsi="Arial" w:cs="Arial"/>
      <w:color w:val="auto"/>
      <w:sz w:val="20"/>
      <w:szCs w:val="20"/>
    </w:rPr>
  </w:style>
  <w:style w:type="paragraph" w:styleId="Footer">
    <w:name w:val="footer"/>
    <w:basedOn w:val="Normal"/>
    <w:link w:val="FooterChar"/>
    <w:uiPriority w:val="99"/>
    <w:rsid w:val="00E2429F"/>
    <w:pPr>
      <w:tabs>
        <w:tab w:val="center" w:pos="4320"/>
        <w:tab w:val="right" w:pos="8640"/>
      </w:tabs>
      <w:overflowPunct w:val="0"/>
      <w:textAlignment w:val="baseline"/>
    </w:pPr>
    <w:rPr>
      <w:rFonts w:ascii="Times New Roman" w:hAnsi="Times New Roman" w:cs="Times New Roman"/>
    </w:rPr>
  </w:style>
  <w:style w:type="paragraph" w:styleId="BodyText">
    <w:name w:val="Body Text"/>
    <w:link w:val="BodyTextChar"/>
    <w:rsid w:val="0081567A"/>
    <w:pPr>
      <w:spacing w:after="220"/>
    </w:pPr>
    <w:rPr>
      <w:rFonts w:eastAsiaTheme="minorHAnsi"/>
    </w:rPr>
  </w:style>
  <w:style w:type="paragraph" w:styleId="BodyText2">
    <w:name w:val="Body Text 2"/>
    <w:link w:val="BodyText2Char"/>
    <w:rsid w:val="00EB4804"/>
    <w:pPr>
      <w:spacing w:after="220"/>
      <w:ind w:left="720" w:hanging="720"/>
    </w:pPr>
    <w:rPr>
      <w:rFonts w:eastAsiaTheme="majorEastAsia" w:cstheme="majorBidi"/>
    </w:rPr>
  </w:style>
  <w:style w:type="paragraph" w:styleId="BodyText3">
    <w:name w:val="Body Text 3"/>
    <w:basedOn w:val="BodyText"/>
    <w:link w:val="BodyText3Char"/>
    <w:rsid w:val="0081567A"/>
    <w:pPr>
      <w:ind w:left="720"/>
    </w:pPr>
    <w:rPr>
      <w:rFonts w:eastAsiaTheme="majorEastAsia" w:cstheme="majorBidi"/>
    </w:rPr>
  </w:style>
  <w:style w:type="paragraph" w:styleId="BodyTextFirstIndent">
    <w:name w:val="Body Text First Indent"/>
    <w:basedOn w:val="BodyText"/>
    <w:rsid w:val="00E2429F"/>
    <w:pPr>
      <w:ind w:firstLine="210"/>
    </w:pPr>
  </w:style>
  <w:style w:type="paragraph" w:styleId="BodyTextFirstIndent2">
    <w:name w:val="Body Text First Indent 2"/>
    <w:basedOn w:val="BodyText2"/>
    <w:rsid w:val="00E2429F"/>
    <w:pPr>
      <w:ind w:left="360" w:firstLine="210"/>
    </w:pPr>
  </w:style>
  <w:style w:type="paragraph" w:styleId="Date">
    <w:name w:val="Date"/>
    <w:basedOn w:val="Normal"/>
    <w:next w:val="Normal"/>
    <w:rsid w:val="00E2429F"/>
    <w:pPr>
      <w:overflowPunct w:val="0"/>
      <w:textAlignment w:val="baseline"/>
    </w:pPr>
    <w:rPr>
      <w:rFonts w:ascii="Times New Roman" w:hAnsi="Times New Roman" w:cs="Times New Roman"/>
    </w:rPr>
  </w:style>
  <w:style w:type="paragraph" w:styleId="EndnoteText">
    <w:name w:val="endnote text"/>
    <w:basedOn w:val="Normal"/>
    <w:semiHidden/>
    <w:rsid w:val="00E2429F"/>
    <w:pPr>
      <w:overflowPunct w:val="0"/>
      <w:textAlignment w:val="baseline"/>
    </w:pPr>
    <w:rPr>
      <w:rFonts w:ascii="Times New Roman" w:hAnsi="Times New Roman" w:cs="Times New Roman"/>
    </w:rPr>
  </w:style>
  <w:style w:type="paragraph" w:styleId="FootnoteText">
    <w:name w:val="footnote text"/>
    <w:basedOn w:val="Normal"/>
    <w:semiHidden/>
    <w:rsid w:val="00E2429F"/>
    <w:pPr>
      <w:overflowPunct w:val="0"/>
      <w:textAlignment w:val="baseline"/>
    </w:pPr>
    <w:rPr>
      <w:rFonts w:ascii="Times New Roman" w:hAnsi="Times New Roman" w:cs="Times New Roman"/>
    </w:rPr>
  </w:style>
  <w:style w:type="paragraph" w:styleId="Index1">
    <w:name w:val="index 1"/>
    <w:basedOn w:val="Normal"/>
    <w:next w:val="Normal"/>
    <w:semiHidden/>
    <w:rsid w:val="00E2429F"/>
    <w:pPr>
      <w:overflowPunct w:val="0"/>
      <w:ind w:left="200" w:hanging="200"/>
      <w:textAlignment w:val="baseline"/>
    </w:pPr>
    <w:rPr>
      <w:rFonts w:ascii="Times New Roman" w:hAnsi="Times New Roman" w:cs="Times New Roman"/>
    </w:rPr>
  </w:style>
  <w:style w:type="paragraph" w:styleId="Index2">
    <w:name w:val="index 2"/>
    <w:basedOn w:val="Normal"/>
    <w:next w:val="Normal"/>
    <w:semiHidden/>
    <w:rsid w:val="00E2429F"/>
    <w:pPr>
      <w:overflowPunct w:val="0"/>
      <w:ind w:left="400" w:hanging="200"/>
      <w:textAlignment w:val="baseline"/>
    </w:pPr>
    <w:rPr>
      <w:rFonts w:ascii="Times New Roman" w:hAnsi="Times New Roman" w:cs="Times New Roman"/>
    </w:rPr>
  </w:style>
  <w:style w:type="paragraph" w:styleId="Index3">
    <w:name w:val="index 3"/>
    <w:basedOn w:val="Normal"/>
    <w:next w:val="Normal"/>
    <w:semiHidden/>
    <w:rsid w:val="00E2429F"/>
    <w:pPr>
      <w:overflowPunct w:val="0"/>
      <w:ind w:left="600" w:hanging="200"/>
      <w:textAlignment w:val="baseline"/>
    </w:pPr>
    <w:rPr>
      <w:rFonts w:ascii="Times New Roman" w:hAnsi="Times New Roman" w:cs="Times New Roman"/>
    </w:rPr>
  </w:style>
  <w:style w:type="paragraph" w:styleId="Index4">
    <w:name w:val="index 4"/>
    <w:basedOn w:val="Normal"/>
    <w:next w:val="Normal"/>
    <w:semiHidden/>
    <w:rsid w:val="00E2429F"/>
    <w:pPr>
      <w:overflowPunct w:val="0"/>
      <w:ind w:left="800" w:hanging="200"/>
      <w:textAlignment w:val="baseline"/>
    </w:pPr>
    <w:rPr>
      <w:rFonts w:ascii="Times New Roman" w:hAnsi="Times New Roman" w:cs="Times New Roman"/>
    </w:rPr>
  </w:style>
  <w:style w:type="paragraph" w:styleId="Index5">
    <w:name w:val="index 5"/>
    <w:basedOn w:val="Normal"/>
    <w:next w:val="Normal"/>
    <w:semiHidden/>
    <w:rsid w:val="00E2429F"/>
    <w:pPr>
      <w:overflowPunct w:val="0"/>
      <w:ind w:left="1000" w:hanging="200"/>
      <w:textAlignment w:val="baseline"/>
    </w:pPr>
    <w:rPr>
      <w:rFonts w:ascii="Times New Roman" w:hAnsi="Times New Roman" w:cs="Times New Roman"/>
    </w:rPr>
  </w:style>
  <w:style w:type="paragraph" w:styleId="Index6">
    <w:name w:val="index 6"/>
    <w:basedOn w:val="Normal"/>
    <w:next w:val="Normal"/>
    <w:semiHidden/>
    <w:rsid w:val="00E2429F"/>
    <w:pPr>
      <w:overflowPunct w:val="0"/>
      <w:ind w:left="1200" w:hanging="200"/>
      <w:textAlignment w:val="baseline"/>
    </w:pPr>
    <w:rPr>
      <w:rFonts w:ascii="Times New Roman" w:hAnsi="Times New Roman" w:cs="Times New Roman"/>
    </w:rPr>
  </w:style>
  <w:style w:type="paragraph" w:styleId="Index7">
    <w:name w:val="index 7"/>
    <w:basedOn w:val="Normal"/>
    <w:next w:val="Normal"/>
    <w:semiHidden/>
    <w:rsid w:val="00E2429F"/>
    <w:pPr>
      <w:overflowPunct w:val="0"/>
      <w:ind w:left="1400" w:hanging="200"/>
      <w:textAlignment w:val="baseline"/>
    </w:pPr>
    <w:rPr>
      <w:rFonts w:ascii="Times New Roman" w:hAnsi="Times New Roman" w:cs="Times New Roman"/>
    </w:rPr>
  </w:style>
  <w:style w:type="paragraph" w:styleId="Index8">
    <w:name w:val="index 8"/>
    <w:basedOn w:val="Normal"/>
    <w:next w:val="Normal"/>
    <w:semiHidden/>
    <w:rsid w:val="00E2429F"/>
    <w:pPr>
      <w:overflowPunct w:val="0"/>
      <w:ind w:left="1600" w:hanging="200"/>
      <w:textAlignment w:val="baseline"/>
    </w:pPr>
    <w:rPr>
      <w:rFonts w:ascii="Times New Roman" w:hAnsi="Times New Roman" w:cs="Times New Roman"/>
    </w:rPr>
  </w:style>
  <w:style w:type="paragraph" w:styleId="Index9">
    <w:name w:val="index 9"/>
    <w:basedOn w:val="Normal"/>
    <w:next w:val="Normal"/>
    <w:semiHidden/>
    <w:rsid w:val="00E2429F"/>
    <w:pPr>
      <w:overflowPunct w:val="0"/>
      <w:ind w:left="1800" w:hanging="200"/>
      <w:textAlignment w:val="baseline"/>
    </w:pPr>
    <w:rPr>
      <w:rFonts w:ascii="Times New Roman" w:hAnsi="Times New Roman" w:cs="Times New Roman"/>
    </w:rPr>
  </w:style>
  <w:style w:type="paragraph" w:styleId="IndexHeading">
    <w:name w:val="index heading"/>
    <w:basedOn w:val="Normal"/>
    <w:next w:val="Index1"/>
    <w:semiHidden/>
    <w:rsid w:val="00E2429F"/>
    <w:pPr>
      <w:overflowPunct w:val="0"/>
      <w:textAlignment w:val="baseline"/>
    </w:pPr>
    <w:rPr>
      <w:rFonts w:cs="Times New Roman"/>
      <w:b/>
    </w:rPr>
  </w:style>
  <w:style w:type="paragraph" w:styleId="ListBullet">
    <w:name w:val="List Bullet"/>
    <w:basedOn w:val="Normal"/>
    <w:uiPriority w:val="99"/>
    <w:unhideWhenUsed/>
    <w:rsid w:val="00614080"/>
    <w:pPr>
      <w:numPr>
        <w:numId w:val="78"/>
      </w:numPr>
      <w:tabs>
        <w:tab w:val="num" w:pos="720"/>
      </w:tabs>
      <w:spacing w:after="220"/>
    </w:pPr>
    <w:rPr>
      <w:rFonts w:asciiTheme="minorHAnsi" w:eastAsiaTheme="minorHAnsi" w:hAnsiTheme="minorHAnsi" w:cstheme="minorBidi"/>
      <w:kern w:val="2"/>
      <w14:ligatures w14:val="standardContextual"/>
    </w:rPr>
  </w:style>
  <w:style w:type="paragraph" w:styleId="ListBullet2">
    <w:name w:val="List Bullet 2"/>
    <w:basedOn w:val="Normal"/>
    <w:uiPriority w:val="99"/>
    <w:unhideWhenUsed/>
    <w:rsid w:val="00614080"/>
    <w:pPr>
      <w:numPr>
        <w:numId w:val="79"/>
      </w:numPr>
      <w:spacing w:after="220"/>
    </w:pPr>
    <w:rPr>
      <w:rFonts w:asciiTheme="minorHAnsi" w:eastAsiaTheme="minorHAnsi" w:hAnsiTheme="minorHAnsi" w:cstheme="minorBidi"/>
      <w:kern w:val="2"/>
      <w14:ligatures w14:val="standardContextual"/>
    </w:rPr>
  </w:style>
  <w:style w:type="paragraph" w:styleId="ListBullet3">
    <w:name w:val="List Bullet 3"/>
    <w:basedOn w:val="Normal"/>
    <w:uiPriority w:val="99"/>
    <w:unhideWhenUsed/>
    <w:rsid w:val="00552BE1"/>
    <w:pPr>
      <w:numPr>
        <w:numId w:val="80"/>
      </w:numPr>
      <w:spacing w:after="220"/>
    </w:pPr>
    <w:rPr>
      <w:rFonts w:asciiTheme="minorHAnsi" w:eastAsiaTheme="minorHAnsi" w:hAnsiTheme="minorHAnsi" w:cstheme="minorBidi"/>
      <w:kern w:val="2"/>
      <w14:ligatures w14:val="standardContextual"/>
    </w:rPr>
  </w:style>
  <w:style w:type="paragraph" w:styleId="MacroText">
    <w:name w:val="macro"/>
    <w:semiHidden/>
    <w:rsid w:val="00E2429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paragraph" w:styleId="TableofAuthorities">
    <w:name w:val="table of authorities"/>
    <w:basedOn w:val="Normal"/>
    <w:next w:val="Normal"/>
    <w:semiHidden/>
    <w:rsid w:val="00E2429F"/>
    <w:pPr>
      <w:overflowPunct w:val="0"/>
      <w:ind w:left="200" w:hanging="200"/>
      <w:textAlignment w:val="baseline"/>
    </w:pPr>
    <w:rPr>
      <w:rFonts w:ascii="Times New Roman" w:hAnsi="Times New Roman" w:cs="Times New Roman"/>
    </w:rPr>
  </w:style>
  <w:style w:type="paragraph" w:styleId="TableofFigures">
    <w:name w:val="table of figures"/>
    <w:basedOn w:val="Normal"/>
    <w:next w:val="Normal"/>
    <w:semiHidden/>
    <w:rsid w:val="00E2429F"/>
    <w:pPr>
      <w:overflowPunct w:val="0"/>
      <w:ind w:left="400" w:hanging="400"/>
      <w:textAlignment w:val="baseline"/>
    </w:pPr>
    <w:rPr>
      <w:rFonts w:ascii="Times New Roman" w:hAnsi="Times New Roman" w:cs="Times New Roman"/>
    </w:rPr>
  </w:style>
  <w:style w:type="paragraph" w:styleId="Title">
    <w:name w:val="Title"/>
    <w:next w:val="BodyText"/>
    <w:link w:val="TitleChar"/>
    <w:qFormat/>
    <w:rsid w:val="0081567A"/>
    <w:pPr>
      <w:spacing w:before="220" w:after="220"/>
      <w:jc w:val="center"/>
    </w:pPr>
  </w:style>
  <w:style w:type="paragraph" w:styleId="TOAHeading">
    <w:name w:val="toa heading"/>
    <w:basedOn w:val="Normal"/>
    <w:next w:val="Normal"/>
    <w:semiHidden/>
    <w:rsid w:val="00E2429F"/>
    <w:pPr>
      <w:overflowPunct w:val="0"/>
      <w:spacing w:before="120"/>
      <w:textAlignment w:val="baseline"/>
    </w:pPr>
    <w:rPr>
      <w:rFonts w:cs="Times New Roman"/>
      <w:b/>
      <w:sz w:val="24"/>
    </w:rPr>
  </w:style>
  <w:style w:type="paragraph" w:styleId="TOC1">
    <w:name w:val="toc 1"/>
    <w:basedOn w:val="Normal"/>
    <w:next w:val="Normal"/>
    <w:semiHidden/>
    <w:rsid w:val="00E2429F"/>
    <w:pPr>
      <w:overflowPunct w:val="0"/>
      <w:textAlignment w:val="baseline"/>
    </w:pPr>
    <w:rPr>
      <w:rFonts w:ascii="Times New Roman" w:hAnsi="Times New Roman" w:cs="Times New Roman"/>
    </w:rPr>
  </w:style>
  <w:style w:type="paragraph" w:styleId="TOC2">
    <w:name w:val="toc 2"/>
    <w:basedOn w:val="Normal"/>
    <w:next w:val="Normal"/>
    <w:semiHidden/>
    <w:rsid w:val="00E2429F"/>
    <w:pPr>
      <w:overflowPunct w:val="0"/>
      <w:ind w:left="200"/>
      <w:textAlignment w:val="baseline"/>
    </w:pPr>
    <w:rPr>
      <w:rFonts w:ascii="Times New Roman" w:hAnsi="Times New Roman" w:cs="Times New Roman"/>
    </w:rPr>
  </w:style>
  <w:style w:type="paragraph" w:styleId="TOC3">
    <w:name w:val="toc 3"/>
    <w:basedOn w:val="Normal"/>
    <w:next w:val="Normal"/>
    <w:semiHidden/>
    <w:rsid w:val="00E2429F"/>
    <w:pPr>
      <w:overflowPunct w:val="0"/>
      <w:ind w:left="400"/>
      <w:textAlignment w:val="baseline"/>
    </w:pPr>
    <w:rPr>
      <w:rFonts w:ascii="Times New Roman" w:hAnsi="Times New Roman" w:cs="Times New Roman"/>
    </w:rPr>
  </w:style>
  <w:style w:type="paragraph" w:styleId="TOC4">
    <w:name w:val="toc 4"/>
    <w:basedOn w:val="Normal"/>
    <w:next w:val="Normal"/>
    <w:semiHidden/>
    <w:rsid w:val="00E2429F"/>
    <w:pPr>
      <w:overflowPunct w:val="0"/>
      <w:ind w:left="600"/>
      <w:textAlignment w:val="baseline"/>
    </w:pPr>
    <w:rPr>
      <w:rFonts w:ascii="Times New Roman" w:hAnsi="Times New Roman" w:cs="Times New Roman"/>
    </w:rPr>
  </w:style>
  <w:style w:type="paragraph" w:styleId="TOC5">
    <w:name w:val="toc 5"/>
    <w:basedOn w:val="Normal"/>
    <w:next w:val="Normal"/>
    <w:semiHidden/>
    <w:rsid w:val="00E2429F"/>
    <w:pPr>
      <w:overflowPunct w:val="0"/>
      <w:ind w:left="800"/>
      <w:textAlignment w:val="baseline"/>
    </w:pPr>
    <w:rPr>
      <w:rFonts w:ascii="Times New Roman" w:hAnsi="Times New Roman" w:cs="Times New Roman"/>
    </w:rPr>
  </w:style>
  <w:style w:type="paragraph" w:styleId="TOC6">
    <w:name w:val="toc 6"/>
    <w:basedOn w:val="Normal"/>
    <w:next w:val="Normal"/>
    <w:semiHidden/>
    <w:rsid w:val="00E2429F"/>
    <w:pPr>
      <w:overflowPunct w:val="0"/>
      <w:ind w:left="1000"/>
      <w:textAlignment w:val="baseline"/>
    </w:pPr>
    <w:rPr>
      <w:rFonts w:ascii="Times New Roman" w:hAnsi="Times New Roman" w:cs="Times New Roman"/>
    </w:rPr>
  </w:style>
  <w:style w:type="paragraph" w:styleId="TOC7">
    <w:name w:val="toc 7"/>
    <w:basedOn w:val="Normal"/>
    <w:next w:val="Normal"/>
    <w:semiHidden/>
    <w:rsid w:val="00E2429F"/>
    <w:pPr>
      <w:overflowPunct w:val="0"/>
      <w:ind w:left="1200"/>
      <w:textAlignment w:val="baseline"/>
    </w:pPr>
    <w:rPr>
      <w:rFonts w:ascii="Times New Roman" w:hAnsi="Times New Roman" w:cs="Times New Roman"/>
    </w:rPr>
  </w:style>
  <w:style w:type="paragraph" w:styleId="TOC8">
    <w:name w:val="toc 8"/>
    <w:basedOn w:val="Normal"/>
    <w:next w:val="Normal"/>
    <w:semiHidden/>
    <w:rsid w:val="00E2429F"/>
    <w:pPr>
      <w:overflowPunct w:val="0"/>
      <w:ind w:left="1400"/>
      <w:textAlignment w:val="baseline"/>
    </w:pPr>
    <w:rPr>
      <w:rFonts w:ascii="Times New Roman" w:hAnsi="Times New Roman" w:cs="Times New Roman"/>
    </w:rPr>
  </w:style>
  <w:style w:type="paragraph" w:styleId="TOC9">
    <w:name w:val="toc 9"/>
    <w:basedOn w:val="Normal"/>
    <w:next w:val="Normal"/>
    <w:semiHidden/>
    <w:rsid w:val="00E2429F"/>
    <w:pPr>
      <w:overflowPunct w:val="0"/>
      <w:ind w:left="1600"/>
      <w:textAlignment w:val="baseline"/>
    </w:pPr>
    <w:rPr>
      <w:rFonts w:ascii="Times New Roman" w:hAnsi="Times New Roman" w:cs="Times New Roman"/>
    </w:rPr>
  </w:style>
  <w:style w:type="table" w:styleId="TableGrid">
    <w:name w:val="Table Grid"/>
    <w:basedOn w:val="TableNormal"/>
    <w:rsid w:val="00A36AFE"/>
    <w:pPr>
      <w:overflowPunct w:val="0"/>
      <w:autoSpaceDE w:val="0"/>
      <w:autoSpaceDN w:val="0"/>
      <w:adjustRightInd w:val="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B2D71"/>
    <w:pPr>
      <w:ind w:left="720"/>
    </w:pPr>
  </w:style>
  <w:style w:type="paragraph" w:styleId="Revision">
    <w:name w:val="Revision"/>
    <w:hidden/>
    <w:uiPriority w:val="99"/>
    <w:semiHidden/>
    <w:rsid w:val="00321686"/>
  </w:style>
  <w:style w:type="character" w:styleId="FollowedHyperlink">
    <w:name w:val="FollowedHyperlink"/>
    <w:basedOn w:val="DefaultParagraphFont"/>
    <w:uiPriority w:val="99"/>
    <w:semiHidden/>
    <w:unhideWhenUsed/>
    <w:rsid w:val="005B30E8"/>
    <w:rPr>
      <w:color w:val="800080" w:themeColor="followedHyperlink"/>
      <w:u w:val="single"/>
    </w:rPr>
  </w:style>
  <w:style w:type="character" w:customStyle="1" w:styleId="FooterChar">
    <w:name w:val="Footer Char"/>
    <w:basedOn w:val="DefaultParagraphFont"/>
    <w:link w:val="Footer"/>
    <w:uiPriority w:val="99"/>
    <w:rsid w:val="00B56276"/>
    <w:rPr>
      <w:rFonts w:ascii="Times New Roman" w:hAnsi="Times New Roman"/>
    </w:rPr>
  </w:style>
  <w:style w:type="character" w:styleId="UnresolvedMention">
    <w:name w:val="Unresolved Mention"/>
    <w:basedOn w:val="DefaultParagraphFont"/>
    <w:uiPriority w:val="99"/>
    <w:semiHidden/>
    <w:unhideWhenUsed/>
    <w:rsid w:val="005465E9"/>
    <w:rPr>
      <w:color w:val="605E5C"/>
      <w:shd w:val="clear" w:color="auto" w:fill="E1DFDD"/>
    </w:rPr>
  </w:style>
  <w:style w:type="character" w:customStyle="1" w:styleId="CommentTextChar">
    <w:name w:val="Comment Text Char"/>
    <w:basedOn w:val="DefaultParagraphFont"/>
    <w:link w:val="CommentText"/>
    <w:uiPriority w:val="99"/>
    <w:rsid w:val="008D70D2"/>
  </w:style>
  <w:style w:type="paragraph" w:customStyle="1" w:styleId="NRCINSPECTIONMANUAL">
    <w:name w:val="NRC INSPECTION MANUAL"/>
    <w:next w:val="BodyText"/>
    <w:link w:val="NRCINSPECTIONMANUALChar"/>
    <w:qFormat/>
    <w:rsid w:val="0081567A"/>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81567A"/>
    <w:rPr>
      <w:rFonts w:eastAsiaTheme="minorHAnsi"/>
      <w:sz w:val="20"/>
    </w:rPr>
  </w:style>
  <w:style w:type="paragraph" w:customStyle="1" w:styleId="IMCIP">
    <w:name w:val="IMC/IP #"/>
    <w:next w:val="Title"/>
    <w:rsid w:val="0081567A"/>
    <w:pPr>
      <w:widowControl w:val="0"/>
      <w:pBdr>
        <w:top w:val="single" w:sz="8" w:space="3" w:color="auto"/>
        <w:bottom w:val="single" w:sz="8" w:space="3" w:color="auto"/>
      </w:pBdr>
      <w:spacing w:after="220"/>
      <w:jc w:val="center"/>
    </w:pPr>
    <w:rPr>
      <w:rFonts w:eastAsiaTheme="minorHAnsi"/>
      <w:iCs/>
      <w:caps/>
    </w:rPr>
  </w:style>
  <w:style w:type="character" w:customStyle="1" w:styleId="TitleChar">
    <w:name w:val="Title Char"/>
    <w:basedOn w:val="DefaultParagraphFont"/>
    <w:link w:val="Title"/>
    <w:rsid w:val="0081567A"/>
  </w:style>
  <w:style w:type="paragraph" w:customStyle="1" w:styleId="EffectiveDate">
    <w:name w:val="Effective Date"/>
    <w:next w:val="BodyText"/>
    <w:qFormat/>
    <w:rsid w:val="0081567A"/>
    <w:pPr>
      <w:spacing w:before="220" w:after="440"/>
      <w:jc w:val="center"/>
    </w:pPr>
  </w:style>
  <w:style w:type="paragraph" w:customStyle="1" w:styleId="Applicability">
    <w:name w:val="Applicability"/>
    <w:basedOn w:val="BodyText"/>
    <w:qFormat/>
    <w:rsid w:val="0081567A"/>
    <w:pPr>
      <w:spacing w:before="440"/>
      <w:ind w:left="2160" w:hanging="2160"/>
    </w:pPr>
  </w:style>
  <w:style w:type="character" w:customStyle="1" w:styleId="BodyTextChar">
    <w:name w:val="Body Text Char"/>
    <w:basedOn w:val="DefaultParagraphFont"/>
    <w:link w:val="BodyText"/>
    <w:rsid w:val="0081567A"/>
    <w:rPr>
      <w:rFonts w:eastAsiaTheme="minorHAnsi"/>
    </w:rPr>
  </w:style>
  <w:style w:type="character" w:customStyle="1" w:styleId="Heading1Char">
    <w:name w:val="Heading 1 Char"/>
    <w:basedOn w:val="DefaultParagraphFont"/>
    <w:link w:val="Heading1"/>
    <w:rsid w:val="0081567A"/>
    <w:rPr>
      <w:rFonts w:eastAsiaTheme="majorEastAsia" w:cstheme="majorBidi"/>
      <w:caps/>
    </w:rPr>
  </w:style>
  <w:style w:type="paragraph" w:customStyle="1" w:styleId="Style1">
    <w:name w:val="Style1"/>
    <w:basedOn w:val="Heading1"/>
    <w:qFormat/>
    <w:rsid w:val="003C2016"/>
    <w:rPr>
      <w:b/>
      <w:color w:val="000000"/>
    </w:rPr>
  </w:style>
  <w:style w:type="character" w:customStyle="1" w:styleId="BodyText2Char">
    <w:name w:val="Body Text 2 Char"/>
    <w:basedOn w:val="DefaultParagraphFont"/>
    <w:link w:val="BodyText2"/>
    <w:rsid w:val="00EB4804"/>
    <w:rPr>
      <w:rFonts w:eastAsiaTheme="majorEastAsia" w:cstheme="majorBidi"/>
    </w:rPr>
  </w:style>
  <w:style w:type="character" w:customStyle="1" w:styleId="BodyText3Char">
    <w:name w:val="Body Text 3 Char"/>
    <w:basedOn w:val="DefaultParagraphFont"/>
    <w:link w:val="BodyText3"/>
    <w:rsid w:val="0081567A"/>
    <w:rPr>
      <w:rFonts w:eastAsiaTheme="majorEastAsia" w:cstheme="majorBidi"/>
    </w:rPr>
  </w:style>
  <w:style w:type="paragraph" w:customStyle="1" w:styleId="END">
    <w:name w:val="END"/>
    <w:next w:val="BodyText"/>
    <w:qFormat/>
    <w:rsid w:val="0081567A"/>
    <w:pPr>
      <w:autoSpaceDE w:val="0"/>
      <w:autoSpaceDN w:val="0"/>
      <w:adjustRightInd w:val="0"/>
      <w:spacing w:before="440" w:after="440"/>
      <w:jc w:val="center"/>
    </w:pPr>
  </w:style>
  <w:style w:type="paragraph" w:customStyle="1" w:styleId="BodyText4">
    <w:name w:val="Body Text 4"/>
    <w:basedOn w:val="BodyText"/>
    <w:qFormat/>
    <w:rsid w:val="002B1CF7"/>
    <w:pPr>
      <w:tabs>
        <w:tab w:val="num" w:pos="1080"/>
      </w:tabs>
      <w:ind w:left="1080"/>
    </w:pPr>
    <w:rPr>
      <w:szCs w:val="24"/>
    </w:rPr>
  </w:style>
  <w:style w:type="character" w:styleId="Hyperlink">
    <w:name w:val="Hyperlink"/>
    <w:basedOn w:val="DefaultParagraphFont"/>
    <w:unhideWhenUsed/>
    <w:rsid w:val="00CD04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85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ea.gov/drug-information/drug-schedulin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yperlink" Target="https://www.govinfo.gov/content/pkg/FR-2022-11-22/pdf/2022-24903.pdf"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rc.gov/reactors/operating/ops-experience/fitness-for-duty-programs/performance-reports.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7786D3-4AAC-4956-8247-B0DBC3BB5DBA}">
  <ds:schemaRefs>
    <ds:schemaRef ds:uri="http://schemas.openxmlformats.org/officeDocument/2006/bibliography"/>
  </ds:schemaRefs>
</ds:datastoreItem>
</file>

<file path=customXml/itemProps2.xml><?xml version="1.0" encoding="utf-8"?>
<ds:datastoreItem xmlns:ds="http://schemas.openxmlformats.org/officeDocument/2006/customXml" ds:itemID="{BEF733A0-6C1A-4B01-A143-EDBC441E11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E02FEE-2120-4E50-A92C-42E182C7E00F}">
  <ds:schemaRefs>
    <ds:schemaRef ds:uri="http://schemas.microsoft.com/sharepoint/v3/contenttype/forms"/>
  </ds:schemaRefs>
</ds:datastoreItem>
</file>

<file path=customXml/itemProps4.xml><?xml version="1.0" encoding="utf-8"?>
<ds:datastoreItem xmlns:ds="http://schemas.openxmlformats.org/officeDocument/2006/customXml" ds:itemID="{99F4F7DA-D8E0-4212-B9C2-BBBB980C2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137</Pages>
  <Words>37805</Words>
  <Characters>215489</Characters>
  <Application>Microsoft Office Word</Application>
  <DocSecurity>0</DocSecurity>
  <Lines>1795</Lines>
  <Paragraphs>505</Paragraphs>
  <ScaleCrop>false</ScaleCrop>
  <Company/>
  <LinksUpToDate>false</LinksUpToDate>
  <CharactersWithSpaces>252789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2024-01-23T18:22:00Z</dcterms:created>
  <dcterms:modified xsi:type="dcterms:W3CDTF">2024-01-23T18:25:00Z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