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21CA6" w14:textId="6AE52B6F" w:rsidR="00767206" w:rsidRPr="0051196B" w:rsidRDefault="00767206" w:rsidP="00951C82">
      <w:pPr>
        <w:pStyle w:val="NRCINSPECTIONMANUAL"/>
        <w:rPr>
          <w:szCs w:val="20"/>
        </w:rPr>
      </w:pPr>
      <w:r w:rsidRPr="0051196B">
        <w:rPr>
          <w:b/>
          <w:bCs/>
          <w:sz w:val="38"/>
          <w:szCs w:val="38"/>
        </w:rPr>
        <w:tab/>
        <w:t>NRC INSPECTION MANUAL</w:t>
      </w:r>
      <w:r w:rsidRPr="0051196B">
        <w:rPr>
          <w:b/>
          <w:bCs/>
        </w:rPr>
        <w:tab/>
      </w:r>
      <w:r w:rsidRPr="0051196B">
        <w:rPr>
          <w:szCs w:val="20"/>
        </w:rPr>
        <w:t>IRIB</w:t>
      </w:r>
    </w:p>
    <w:p w14:paraId="22442212" w14:textId="77777777" w:rsidR="0047543F" w:rsidRDefault="00873BEA" w:rsidP="00A87057">
      <w:pPr>
        <w:pStyle w:val="IMCIP"/>
      </w:pPr>
      <w:r w:rsidRPr="0047543F">
        <w:fldChar w:fldCharType="begin"/>
      </w:r>
      <w:r w:rsidRPr="0047543F">
        <w:instrText>ADVANCE \d4</w:instrText>
      </w:r>
      <w:r w:rsidRPr="0047543F">
        <w:fldChar w:fldCharType="end"/>
      </w:r>
      <w:r w:rsidRPr="0047543F">
        <w:t>INSPECTION MANUAL CHAPTER 2515 APPENDIX E</w:t>
      </w:r>
    </w:p>
    <w:p w14:paraId="2C11CD44" w14:textId="27D661E0" w:rsidR="008E1BE2" w:rsidRDefault="00FD4BA9" w:rsidP="008E1BE2">
      <w:pPr>
        <w:pStyle w:val="Title"/>
      </w:pPr>
      <w:r w:rsidRPr="00AA6F9F">
        <w:t>INSPECTION PROGRAM MODIFICATIONS DURING</w:t>
      </w:r>
      <w:r w:rsidR="001E52F9">
        <w:t xml:space="preserve"> </w:t>
      </w:r>
      <w:r w:rsidR="008E1BE2">
        <w:t>PUBLIC HEALTH EMERGENC</w:t>
      </w:r>
      <w:r w:rsidR="00C541F4">
        <w:t>I</w:t>
      </w:r>
      <w:r w:rsidR="008E1BE2">
        <w:t xml:space="preserve">ES </w:t>
      </w:r>
      <w:r w:rsidR="00F20722">
        <w:t xml:space="preserve">OR OTHER CONDITIONS </w:t>
      </w:r>
      <w:r w:rsidR="008E1BE2">
        <w:t xml:space="preserve">RESTRICTING </w:t>
      </w:r>
      <w:r w:rsidR="00F20722">
        <w:t>INSPECTOR ONSITE PRESENCE</w:t>
      </w:r>
    </w:p>
    <w:p w14:paraId="01EF0D1C" w14:textId="48F3A19F" w:rsidR="003F066B" w:rsidRDefault="003F066B" w:rsidP="00227641">
      <w:pPr>
        <w:pStyle w:val="EffectiveDate"/>
      </w:pPr>
      <w:r w:rsidRPr="00DA019C">
        <w:t>Effective Date:</w:t>
      </w:r>
      <w:r w:rsidR="00C878EA" w:rsidRPr="00DA019C">
        <w:t xml:space="preserve"> </w:t>
      </w:r>
      <w:ins w:id="0" w:author="Author">
        <w:r w:rsidR="00FD3EEF">
          <w:t>01/01/2024</w:t>
        </w:r>
      </w:ins>
    </w:p>
    <w:p w14:paraId="26ED13D8" w14:textId="04577D3A" w:rsidR="008A07D0" w:rsidRPr="00AA6F9F" w:rsidRDefault="00767206" w:rsidP="00227641">
      <w:pPr>
        <w:pStyle w:val="Heading1"/>
      </w:pPr>
      <w:r w:rsidRPr="00DA019C">
        <w:t>2515</w:t>
      </w:r>
      <w:r w:rsidR="002B4165" w:rsidRPr="00DA019C">
        <w:t>E</w:t>
      </w:r>
      <w:r w:rsidRPr="00DA019C">
        <w:t>-01</w:t>
      </w:r>
      <w:r w:rsidRPr="00AA6F9F">
        <w:tab/>
      </w:r>
      <w:r w:rsidR="003E3A1E" w:rsidRPr="00AA6F9F">
        <w:t>PURPOSE</w:t>
      </w:r>
    </w:p>
    <w:p w14:paraId="3244CD7D" w14:textId="4673BFFB" w:rsidR="00501666" w:rsidRPr="00DA019C" w:rsidRDefault="00797C8E" w:rsidP="0025447D">
      <w:pPr>
        <w:pStyle w:val="BodyText"/>
      </w:pPr>
      <w:r>
        <w:t xml:space="preserve">During </w:t>
      </w:r>
      <w:r w:rsidR="008E1BE2">
        <w:t xml:space="preserve">public health emergencies or other conditions </w:t>
      </w:r>
      <w:r w:rsidR="0009644B">
        <w:t xml:space="preserve">including </w:t>
      </w:r>
      <w:r w:rsidR="0019702C">
        <w:t>local, state, or federal</w:t>
      </w:r>
      <w:r w:rsidR="0009644B">
        <w:t xml:space="preserve"> public emergencies (e.g., flooding, hurricane</w:t>
      </w:r>
      <w:r w:rsidR="000020F5">
        <w:t>, etc.</w:t>
      </w:r>
      <w:r w:rsidR="0009644B">
        <w:t xml:space="preserve">) </w:t>
      </w:r>
      <w:r w:rsidR="008E1BE2">
        <w:t>restricting inspector onsite presence</w:t>
      </w:r>
      <w:r>
        <w:t xml:space="preserve">, the </w:t>
      </w:r>
      <w:r w:rsidR="00DD556E">
        <w:t>U.S. Nuclear Regulatory Commission</w:t>
      </w:r>
      <w:r w:rsidR="00B87F35">
        <w:t>’s (</w:t>
      </w:r>
      <w:r w:rsidR="00635B27">
        <w:t>NRC’s</w:t>
      </w:r>
      <w:r w:rsidR="00B87F35">
        <w:t>)</w:t>
      </w:r>
      <w:r w:rsidR="00635B27">
        <w:t xml:space="preserve"> inspection implementing strategy should </w:t>
      </w:r>
      <w:r w:rsidR="00501666">
        <w:t xml:space="preserve">be </w:t>
      </w:r>
      <w:r>
        <w:t xml:space="preserve">agile </w:t>
      </w:r>
      <w:r w:rsidR="00635B27">
        <w:t xml:space="preserve">and allow for flexibility </w:t>
      </w:r>
      <w:r>
        <w:t xml:space="preserve">in the </w:t>
      </w:r>
      <w:r w:rsidR="009C0F86">
        <w:t xml:space="preserve">performance </w:t>
      </w:r>
      <w:r>
        <w:t xml:space="preserve">of the </w:t>
      </w:r>
      <w:r w:rsidR="00635B27">
        <w:t xml:space="preserve">inspection program at affected facilities. </w:t>
      </w:r>
      <w:r w:rsidR="00501666">
        <w:t xml:space="preserve">The inspection program provides reasonable assurance that licensees </w:t>
      </w:r>
      <w:ins w:id="1" w:author="Author">
        <w:r w:rsidR="00201635">
          <w:t>comply</w:t>
        </w:r>
      </w:ins>
      <w:r w:rsidR="00501666">
        <w:t xml:space="preserve"> with their license</w:t>
      </w:r>
      <w:r w:rsidR="00322D3C">
        <w:t>s</w:t>
      </w:r>
      <w:r w:rsidR="00501666">
        <w:t xml:space="preserve"> and regulations. Licensees have the ultimate responsibility to safely operate the</w:t>
      </w:r>
      <w:r w:rsidR="007D3670">
        <w:t>ir</w:t>
      </w:r>
      <w:r w:rsidR="00501666">
        <w:t xml:space="preserve"> plant</w:t>
      </w:r>
      <w:r w:rsidR="007D3670">
        <w:t>s in accordance with</w:t>
      </w:r>
      <w:r w:rsidR="00501666">
        <w:t xml:space="preserve"> their operating license</w:t>
      </w:r>
      <w:r w:rsidR="007D3670">
        <w:t>s</w:t>
      </w:r>
      <w:r w:rsidR="00501666">
        <w:t>.</w:t>
      </w:r>
    </w:p>
    <w:p w14:paraId="36782AD9" w14:textId="59197FFE" w:rsidR="002E2767" w:rsidRPr="00DA019C" w:rsidRDefault="008E1BE2" w:rsidP="0025447D">
      <w:pPr>
        <w:pStyle w:val="BodyText"/>
      </w:pPr>
      <w:r>
        <w:t>The</w:t>
      </w:r>
      <w:r w:rsidR="00D03041">
        <w:t xml:space="preserve"> NRC </w:t>
      </w:r>
      <w:r w:rsidR="00414A4D">
        <w:t xml:space="preserve">will use </w:t>
      </w:r>
      <w:r w:rsidR="00D03041">
        <w:t>a graded approach</w:t>
      </w:r>
      <w:ins w:id="2" w:author="Author">
        <w:r w:rsidR="00F22FE8">
          <w:t>, incorporating consistent criteria, resources, evaluation methodologies, and inspection prioritization</w:t>
        </w:r>
        <w:r w:rsidR="4EFC3A47">
          <w:t xml:space="preserve"> (</w:t>
        </w:r>
        <w:r w:rsidR="05E74DFD">
          <w:t xml:space="preserve">for example, </w:t>
        </w:r>
        <w:r w:rsidR="4EFC3A47">
          <w:t xml:space="preserve">as described in </w:t>
        </w:r>
        <w:r w:rsidR="000F63BF">
          <w:t xml:space="preserve">IMC </w:t>
        </w:r>
        <w:r w:rsidR="00E64DE1">
          <w:t>2515, Appendix</w:t>
        </w:r>
      </w:ins>
      <w:r w:rsidR="00E64DE1">
        <w:t> </w:t>
      </w:r>
      <w:ins w:id="3" w:author="Author">
        <w:r w:rsidR="00E64DE1">
          <w:t xml:space="preserve">E, </w:t>
        </w:r>
        <w:r w:rsidR="00DC096D">
          <w:t>s</w:t>
        </w:r>
        <w:r w:rsidR="4EFC3A47">
          <w:t>ection</w:t>
        </w:r>
        <w:r w:rsidR="4BFDC223">
          <w:t>s</w:t>
        </w:r>
        <w:r w:rsidR="4EFC3A47">
          <w:t xml:space="preserve"> 07g</w:t>
        </w:r>
        <w:r w:rsidR="3D77B67A">
          <w:t xml:space="preserve">, </w:t>
        </w:r>
        <w:r w:rsidR="00E64DE1">
          <w:t>07</w:t>
        </w:r>
        <w:r w:rsidR="3D77B67A">
          <w:t xml:space="preserve">i, and </w:t>
        </w:r>
        <w:r w:rsidR="00E64DE1">
          <w:t>07</w:t>
        </w:r>
        <w:r w:rsidR="3D77B67A">
          <w:t>j</w:t>
        </w:r>
        <w:r w:rsidR="4EFC3A47">
          <w:t>)</w:t>
        </w:r>
        <w:r w:rsidR="00F22FE8">
          <w:t>,</w:t>
        </w:r>
      </w:ins>
      <w:r w:rsidR="00D03041">
        <w:t xml:space="preserve"> </w:t>
      </w:r>
      <w:r w:rsidR="00414A4D">
        <w:t xml:space="preserve">to </w:t>
      </w:r>
      <w:r w:rsidR="00D03041">
        <w:t xml:space="preserve">meet the objectives of the oversight program. </w:t>
      </w:r>
      <w:r w:rsidR="00635B27">
        <w:t xml:space="preserve">A graded approach allows for </w:t>
      </w:r>
      <w:r w:rsidR="00501666">
        <w:t>deferring</w:t>
      </w:r>
      <w:r w:rsidR="00DD0875">
        <w:t xml:space="preserve"> or </w:t>
      </w:r>
      <w:r w:rsidR="00501666">
        <w:t xml:space="preserve">rescheduling planned inspections, changing the </w:t>
      </w:r>
      <w:r w:rsidR="00D663D3">
        <w:t xml:space="preserve">inspection </w:t>
      </w:r>
      <w:r w:rsidR="00501666">
        <w:t xml:space="preserve">periodicity, </w:t>
      </w:r>
      <w:r w:rsidR="00635B27">
        <w:t xml:space="preserve">adjusting inspection levels </w:t>
      </w:r>
      <w:r w:rsidR="00501666">
        <w:t>(number of completed samples)</w:t>
      </w:r>
      <w:r w:rsidR="00661523">
        <w:t>,</w:t>
      </w:r>
      <w:r w:rsidR="00501666">
        <w:t xml:space="preserve"> </w:t>
      </w:r>
      <w:ins w:id="4" w:author="Author">
        <w:r w:rsidR="00AC7CFF">
          <w:t xml:space="preserve">adjusting inspection methodologies, </w:t>
        </w:r>
      </w:ins>
      <w:r w:rsidR="00661523">
        <w:t xml:space="preserve">or a combination of these actions, </w:t>
      </w:r>
      <w:r w:rsidR="00635B27">
        <w:t>while seeking to maintain as much of the normal inspection program as possible</w:t>
      </w:r>
      <w:r w:rsidR="00252C22">
        <w:t>. This would be</w:t>
      </w:r>
      <w:r w:rsidR="00635B27">
        <w:t xml:space="preserve"> based on </w:t>
      </w:r>
      <w:r w:rsidR="00FC4C51">
        <w:t xml:space="preserve">the </w:t>
      </w:r>
      <w:r w:rsidR="00635B27">
        <w:t xml:space="preserve">conditions being experienced and information and guidance from </w:t>
      </w:r>
      <w:r w:rsidR="00501CF1">
        <w:t>f</w:t>
      </w:r>
      <w:r w:rsidR="00635B27">
        <w:t xml:space="preserve">ederal, </w:t>
      </w:r>
      <w:r w:rsidR="00501CF1">
        <w:t>s</w:t>
      </w:r>
      <w:r w:rsidR="00635B27">
        <w:t>tate, and local government agencies</w:t>
      </w:r>
      <w:r w:rsidR="0055181F">
        <w:t>,</w:t>
      </w:r>
      <w:r w:rsidR="00A026F5">
        <w:t xml:space="preserve"> keeping in full view</w:t>
      </w:r>
      <w:r w:rsidR="0096721F">
        <w:t xml:space="preserve"> the health and safety of </w:t>
      </w:r>
      <w:r w:rsidR="0055181F">
        <w:t xml:space="preserve">the </w:t>
      </w:r>
      <w:r w:rsidR="00807C21">
        <w:t>personnel</w:t>
      </w:r>
      <w:r w:rsidR="0055181F">
        <w:t xml:space="preserve"> involved</w:t>
      </w:r>
      <w:r w:rsidR="0096721F">
        <w:t>.</w:t>
      </w:r>
    </w:p>
    <w:p w14:paraId="22BB55D1" w14:textId="746F38C7" w:rsidR="008944B7" w:rsidRPr="00AA6F9F" w:rsidRDefault="007B0D0A" w:rsidP="0025447D">
      <w:pPr>
        <w:pStyle w:val="BodyText"/>
      </w:pPr>
      <w:r>
        <w:t xml:space="preserve">Additional background information for public health emergencies </w:t>
      </w:r>
      <w:r w:rsidR="00861955">
        <w:t xml:space="preserve">or other conditions </w:t>
      </w:r>
      <w:r>
        <w:t xml:space="preserve">can be found in the following two non-public documents: </w:t>
      </w:r>
      <w:r w:rsidR="001A587C">
        <w:t>Cont</w:t>
      </w:r>
      <w:r w:rsidR="0032222C">
        <w:t xml:space="preserve">inuity of Operations Procedure 429, </w:t>
      </w:r>
      <w:r w:rsidR="00512F7F">
        <w:t>“</w:t>
      </w:r>
      <w:r w:rsidR="0032222C">
        <w:t xml:space="preserve">Agency </w:t>
      </w:r>
      <w:r w:rsidR="008944B7" w:rsidRPr="00AA6F9F">
        <w:t>Pandemic Plan</w:t>
      </w:r>
      <w:r w:rsidR="00187448">
        <w:t>,</w:t>
      </w:r>
      <w:r w:rsidR="00512F7F">
        <w:t>”</w:t>
      </w:r>
      <w:r w:rsidR="008944B7" w:rsidRPr="00AA6F9F">
        <w:t xml:space="preserve"> (</w:t>
      </w:r>
      <w:r w:rsidR="00512F7F">
        <w:t>Agencywide Documents Access and Management System (</w:t>
      </w:r>
      <w:r w:rsidR="00D224D6">
        <w:t>ADAMS</w:t>
      </w:r>
      <w:r w:rsidR="00512F7F">
        <w:t>)</w:t>
      </w:r>
      <w:r w:rsidR="00D224D6">
        <w:t xml:space="preserve"> Accession No. ML14030</w:t>
      </w:r>
      <w:r w:rsidR="00275998">
        <w:t>A634)</w:t>
      </w:r>
      <w:r w:rsidR="00722343">
        <w:t xml:space="preserve"> and </w:t>
      </w:r>
      <w:r w:rsidR="00642809">
        <w:t>“</w:t>
      </w:r>
      <w:r w:rsidR="00722343">
        <w:t>Continuity of Operations</w:t>
      </w:r>
      <w:r w:rsidR="00837924">
        <w:t xml:space="preserve"> Plan</w:t>
      </w:r>
      <w:r w:rsidR="00642809">
        <w:t>”</w:t>
      </w:r>
      <w:r w:rsidR="00837924">
        <w:t xml:space="preserve"> (ML</w:t>
      </w:r>
      <w:r w:rsidR="003809A4">
        <w:t>14024A688)</w:t>
      </w:r>
      <w:r>
        <w:t>.</w:t>
      </w:r>
      <w:r w:rsidR="008944B7" w:rsidRPr="00AA6F9F">
        <w:t xml:space="preserve"> </w:t>
      </w:r>
    </w:p>
    <w:p w14:paraId="64CBFB8C" w14:textId="6035455C" w:rsidR="007F5091" w:rsidRPr="00DA019C" w:rsidRDefault="007F5091" w:rsidP="00227641">
      <w:pPr>
        <w:pStyle w:val="Heading1"/>
      </w:pPr>
      <w:r w:rsidRPr="00DA019C">
        <w:t>2515</w:t>
      </w:r>
      <w:r w:rsidR="002B4165" w:rsidRPr="00DA019C">
        <w:t>E</w:t>
      </w:r>
      <w:r w:rsidRPr="00DA019C">
        <w:t>-02</w:t>
      </w:r>
      <w:r w:rsidRPr="00DA019C">
        <w:tab/>
        <w:t>OBJECTIVES</w:t>
      </w:r>
    </w:p>
    <w:p w14:paraId="619602E1" w14:textId="0E1CBF82" w:rsidR="008944B7" w:rsidRPr="00DA019C" w:rsidRDefault="007435EA" w:rsidP="007435EA">
      <w:pPr>
        <w:pStyle w:val="BodyText"/>
      </w:pPr>
      <w:r>
        <w:t>T</w:t>
      </w:r>
      <w:r w:rsidR="008944B7" w:rsidRPr="00DA019C">
        <w:t xml:space="preserve">o provide </w:t>
      </w:r>
      <w:r w:rsidR="00B47CF5" w:rsidRPr="00DA019C">
        <w:t>direction</w:t>
      </w:r>
      <w:r w:rsidR="008944B7" w:rsidRPr="00DA019C">
        <w:t xml:space="preserve"> for modifying the inspection program in the event of </w:t>
      </w:r>
      <w:r w:rsidR="008E1BE2">
        <w:t>public health emergencies or other conditions restricting inspector onsite presence</w:t>
      </w:r>
      <w:r w:rsidR="008944B7" w:rsidRPr="00DA019C">
        <w:t>.</w:t>
      </w:r>
    </w:p>
    <w:p w14:paraId="08D0F1F5" w14:textId="76B2D1BE" w:rsidR="003E3A1E" w:rsidRPr="00DA019C" w:rsidRDefault="003E3A1E" w:rsidP="00227641">
      <w:pPr>
        <w:pStyle w:val="Heading1"/>
      </w:pPr>
      <w:r w:rsidRPr="00DA019C">
        <w:t>2515</w:t>
      </w:r>
      <w:r w:rsidR="002B4165" w:rsidRPr="00DA019C">
        <w:t>E</w:t>
      </w:r>
      <w:r w:rsidRPr="00DA019C">
        <w:t>-0</w:t>
      </w:r>
      <w:r w:rsidR="007F5091" w:rsidRPr="00DA019C">
        <w:t>3</w:t>
      </w:r>
      <w:r w:rsidRPr="00DA019C">
        <w:tab/>
        <w:t>APPLICABILITY</w:t>
      </w:r>
    </w:p>
    <w:p w14:paraId="01A93137" w14:textId="2D3C9D9E" w:rsidR="003E3A1E" w:rsidRDefault="007C3ACA" w:rsidP="0025447D">
      <w:pPr>
        <w:pStyle w:val="BodyText"/>
      </w:pPr>
      <w:r>
        <w:t xml:space="preserve">See </w:t>
      </w:r>
      <w:r w:rsidR="007063DE">
        <w:t>Inspection Manual Chapter (IMC) 2515, “Light-Water Reactor Inspection Program</w:t>
      </w:r>
      <w:r w:rsidR="0017004A">
        <w:t>–</w:t>
      </w:r>
      <w:r w:rsidR="007063DE">
        <w:t xml:space="preserve"> </w:t>
      </w:r>
      <w:r w:rsidR="0017004A">
        <w:t>Operations Phase” section 2515-03</w:t>
      </w:r>
      <w:r w:rsidR="0098650D">
        <w:t>.</w:t>
      </w:r>
    </w:p>
    <w:p w14:paraId="28B95AB0" w14:textId="1024E68A" w:rsidR="00DC2E8E" w:rsidRDefault="00DC2E8E" w:rsidP="00DC2E8E">
      <w:pPr>
        <w:pStyle w:val="BodyText"/>
      </w:pPr>
      <w:r>
        <w:t xml:space="preserve">The Office of Nuclear Reactor Regulation (NRR) or the regional offices may supplement, alter, or suspend the provisions of this guidance by memorandum as the situation warrants. The </w:t>
      </w:r>
      <w:r w:rsidR="00A75DE6">
        <w:t>d</w:t>
      </w:r>
      <w:r>
        <w:t xml:space="preserve">irector of the Division of Reactor Oversight (and the </w:t>
      </w:r>
      <w:r w:rsidR="00A75DE6">
        <w:t>c</w:t>
      </w:r>
      <w:r>
        <w:t>hief of the Reactor Inspection Branch) should be consulted when conditions requiring additional guidance are warranted.</w:t>
      </w:r>
      <w:r w:rsidR="00170CE5">
        <w:t xml:space="preserve"> </w:t>
      </w:r>
    </w:p>
    <w:p w14:paraId="1E3D3D7F" w14:textId="4B9B4D51" w:rsidR="008534B7" w:rsidRPr="00DA019C" w:rsidRDefault="008534B7" w:rsidP="00227641">
      <w:pPr>
        <w:pStyle w:val="Heading1"/>
      </w:pPr>
      <w:r w:rsidRPr="00DA019C">
        <w:lastRenderedPageBreak/>
        <w:t>2515</w:t>
      </w:r>
      <w:r w:rsidR="002B4165" w:rsidRPr="00DA019C">
        <w:t>E</w:t>
      </w:r>
      <w:r w:rsidRPr="00DA019C">
        <w:t>-04</w:t>
      </w:r>
      <w:r w:rsidRPr="00DA019C">
        <w:tab/>
        <w:t>DEFINITIONS</w:t>
      </w:r>
    </w:p>
    <w:p w14:paraId="26103D2A" w14:textId="10DB7F86" w:rsidR="008534B7" w:rsidRPr="00DA019C" w:rsidRDefault="008534B7" w:rsidP="0025447D">
      <w:pPr>
        <w:pStyle w:val="BodyText"/>
      </w:pPr>
      <w:r w:rsidRPr="00DA019C">
        <w:t>None.</w:t>
      </w:r>
    </w:p>
    <w:p w14:paraId="5F2B68E7" w14:textId="04AE5563" w:rsidR="003E3A1E" w:rsidRPr="00DA019C" w:rsidRDefault="003E3A1E" w:rsidP="00227641">
      <w:pPr>
        <w:pStyle w:val="Heading1"/>
      </w:pPr>
      <w:r w:rsidRPr="00DA019C">
        <w:t>2515</w:t>
      </w:r>
      <w:r w:rsidR="002B4165" w:rsidRPr="00DA019C">
        <w:t>E</w:t>
      </w:r>
      <w:r w:rsidRPr="00DA019C">
        <w:t>-0</w:t>
      </w:r>
      <w:r w:rsidR="007338A8" w:rsidRPr="00DA019C">
        <w:t>5</w:t>
      </w:r>
      <w:r w:rsidRPr="00DA019C">
        <w:tab/>
        <w:t>RESPONSIBILITIES AND AUTHORITIES</w:t>
      </w:r>
    </w:p>
    <w:p w14:paraId="16C5D176" w14:textId="60921DD3" w:rsidR="003E3A1E" w:rsidRPr="00DA019C" w:rsidRDefault="003E3A1E" w:rsidP="0025447D">
      <w:pPr>
        <w:pStyle w:val="BodyText"/>
      </w:pPr>
      <w:r w:rsidRPr="00DA019C">
        <w:t xml:space="preserve">See </w:t>
      </w:r>
      <w:r w:rsidR="003C0EDD">
        <w:t>s</w:t>
      </w:r>
      <w:r w:rsidR="008534B7" w:rsidRPr="00DA019C">
        <w:t>ection 2515-05</w:t>
      </w:r>
      <w:r w:rsidR="007338A8" w:rsidRPr="00DA019C">
        <w:t xml:space="preserve"> of</w:t>
      </w:r>
      <w:r w:rsidR="008534B7" w:rsidRPr="00DA019C">
        <w:t xml:space="preserve"> </w:t>
      </w:r>
      <w:r w:rsidRPr="00DA019C">
        <w:t>IMC 2515</w:t>
      </w:r>
      <w:r w:rsidR="0081407B">
        <w:t>.</w:t>
      </w:r>
    </w:p>
    <w:p w14:paraId="50FC119D" w14:textId="58D0EECE" w:rsidR="007338A8" w:rsidRPr="00DA019C" w:rsidRDefault="007338A8" w:rsidP="00227641">
      <w:pPr>
        <w:pStyle w:val="Heading1"/>
      </w:pPr>
      <w:r w:rsidRPr="00DA019C">
        <w:t>2515</w:t>
      </w:r>
      <w:r w:rsidR="002B4165" w:rsidRPr="00DA019C">
        <w:t>E</w:t>
      </w:r>
      <w:r w:rsidRPr="00DA019C">
        <w:t>-06</w:t>
      </w:r>
      <w:r w:rsidRPr="00DA019C">
        <w:tab/>
        <w:t>REQUIREMENTS</w:t>
      </w:r>
    </w:p>
    <w:p w14:paraId="3EB092CB" w14:textId="1BE31911" w:rsidR="007338A8" w:rsidRPr="00DA019C" w:rsidRDefault="007338A8" w:rsidP="0025447D">
      <w:pPr>
        <w:pStyle w:val="BodyText"/>
      </w:pPr>
      <w:r w:rsidRPr="00DA019C">
        <w:t xml:space="preserve">See </w:t>
      </w:r>
      <w:r w:rsidR="003C0EDD">
        <w:t>s</w:t>
      </w:r>
      <w:r w:rsidRPr="00DA019C">
        <w:t>ection 2515-1</w:t>
      </w:r>
      <w:r w:rsidR="008944B7" w:rsidRPr="00DA019C">
        <w:t>4</w:t>
      </w:r>
      <w:r w:rsidRPr="00DA019C">
        <w:t xml:space="preserve"> of IMC 2515</w:t>
      </w:r>
      <w:r w:rsidR="0081407B">
        <w:t>.</w:t>
      </w:r>
    </w:p>
    <w:p w14:paraId="03EE05B4" w14:textId="07A8D709" w:rsidR="007338A8" w:rsidRPr="00DA019C" w:rsidRDefault="007338A8" w:rsidP="00227641">
      <w:pPr>
        <w:pStyle w:val="Heading1"/>
      </w:pPr>
      <w:r w:rsidRPr="00DA019C">
        <w:t>2515</w:t>
      </w:r>
      <w:r w:rsidR="002B4165" w:rsidRPr="00DA019C">
        <w:t>E</w:t>
      </w:r>
      <w:r w:rsidRPr="00DA019C">
        <w:t>-</w:t>
      </w:r>
      <w:r w:rsidR="00736C90" w:rsidRPr="00DA019C">
        <w:t>07</w:t>
      </w:r>
      <w:r w:rsidRPr="00DA019C">
        <w:tab/>
        <w:t>GUIDANCE</w:t>
      </w:r>
    </w:p>
    <w:p w14:paraId="37254EB8" w14:textId="17CFEE18" w:rsidR="00B47CF5" w:rsidRPr="00AA6F9F" w:rsidRDefault="00B47CF5" w:rsidP="0025447D">
      <w:pPr>
        <w:pStyle w:val="BodyText"/>
      </w:pPr>
      <w:r w:rsidRPr="00AA6F9F">
        <w:t xml:space="preserve">In the event of </w:t>
      </w:r>
      <w:r w:rsidR="00514D5C">
        <w:t>public health emergencies or other conditions restricting inspector onsite presence</w:t>
      </w:r>
      <w:r w:rsidRPr="00DA019C">
        <w:t xml:space="preserve">, </w:t>
      </w:r>
      <w:r w:rsidRPr="00AA6F9F">
        <w:t xml:space="preserve">the following </w:t>
      </w:r>
      <w:r w:rsidRPr="00DA019C">
        <w:t>considerations are in effect</w:t>
      </w:r>
      <w:r w:rsidRPr="00AA6F9F">
        <w:t>:</w:t>
      </w:r>
    </w:p>
    <w:p w14:paraId="30E70AB3" w14:textId="2A3CEA2F" w:rsidR="00DA019C" w:rsidRPr="0046046E" w:rsidRDefault="00DA019C" w:rsidP="00345085">
      <w:pPr>
        <w:pStyle w:val="BodyText"/>
        <w:numPr>
          <w:ilvl w:val="0"/>
          <w:numId w:val="2"/>
        </w:numPr>
      </w:pPr>
      <w:r w:rsidRPr="0046046E">
        <w:t xml:space="preserve">The regions are expected to make a reasonable effort to complete the minimum number of samples for each inspection activity. </w:t>
      </w:r>
      <w:r w:rsidRPr="001B3A83">
        <w:t xml:space="preserve">However, the Regional Administrator, with concurrence from the </w:t>
      </w:r>
      <w:r w:rsidR="00480A79">
        <w:t>d</w:t>
      </w:r>
      <w:r w:rsidRPr="001B3A83">
        <w:t>irector of NRR</w:t>
      </w:r>
      <w:r w:rsidR="0089764D">
        <w:t>,</w:t>
      </w:r>
      <w:r w:rsidRPr="001B3A83">
        <w:t xml:space="preserve"> can suspend implementation of the baseline inspection program should conditions warrant (such as a site quarantining). If this should occur</w:t>
      </w:r>
      <w:r w:rsidR="00C30141">
        <w:t>, the</w:t>
      </w:r>
      <w:r w:rsidRPr="001B3A83">
        <w:t xml:space="preserve"> primary function </w:t>
      </w:r>
      <w:r w:rsidR="000501B3">
        <w:t xml:space="preserve">of resident inspectors </w:t>
      </w:r>
      <w:r w:rsidRPr="001B3A83">
        <w:t xml:space="preserve">and </w:t>
      </w:r>
      <w:r w:rsidR="000501B3">
        <w:t xml:space="preserve">the </w:t>
      </w:r>
      <w:r w:rsidRPr="001B3A83">
        <w:t xml:space="preserve">regional office would be to maintain situational awareness and </w:t>
      </w:r>
      <w:r w:rsidR="000501B3">
        <w:t xml:space="preserve">the </w:t>
      </w:r>
      <w:r w:rsidRPr="001B3A83">
        <w:t>ability to respond to emergency situations.</w:t>
      </w:r>
    </w:p>
    <w:p w14:paraId="5AF1263C" w14:textId="30112A69" w:rsidR="00B47CF5" w:rsidRPr="00660359" w:rsidRDefault="00B47CF5" w:rsidP="00345085">
      <w:pPr>
        <w:pStyle w:val="BodyText"/>
        <w:numPr>
          <w:ilvl w:val="0"/>
          <w:numId w:val="2"/>
        </w:numPr>
      </w:pPr>
      <w:r w:rsidRPr="00660359">
        <w:t xml:space="preserve">Regions </w:t>
      </w:r>
      <w:r w:rsidR="0064246F" w:rsidRPr="00660359">
        <w:t xml:space="preserve">should </w:t>
      </w:r>
      <w:r w:rsidRPr="00660359">
        <w:t>continue to adequately evaluate and respond to events at a facility. If onsite inspections by NRC personnel are not possible</w:t>
      </w:r>
      <w:r w:rsidR="00C30141" w:rsidRPr="00660359">
        <w:t>,</w:t>
      </w:r>
      <w:r w:rsidRPr="00660359">
        <w:t xml:space="preserve"> then the regions </w:t>
      </w:r>
      <w:r w:rsidR="0064246F" w:rsidRPr="00660359">
        <w:t xml:space="preserve">should </w:t>
      </w:r>
      <w:r w:rsidRPr="00660359">
        <w:t>collect information on the event remotely.</w:t>
      </w:r>
    </w:p>
    <w:p w14:paraId="78D228F9" w14:textId="6A22C70D" w:rsidR="00DA019C" w:rsidRPr="00660359" w:rsidRDefault="00DA019C" w:rsidP="00345085">
      <w:pPr>
        <w:pStyle w:val="BodyText"/>
        <w:numPr>
          <w:ilvl w:val="0"/>
          <w:numId w:val="2"/>
        </w:numPr>
      </w:pPr>
      <w:r w:rsidRPr="00660359">
        <w:t>Site coverage requirement</w:t>
      </w:r>
      <w:r w:rsidR="00902FAC" w:rsidRPr="00660359">
        <w:t>s</w:t>
      </w:r>
      <w:r w:rsidRPr="00660359">
        <w:t xml:space="preserve"> remain in effect (see </w:t>
      </w:r>
      <w:r w:rsidR="00A038C6" w:rsidRPr="00660359">
        <w:t xml:space="preserve">IMC 2515, </w:t>
      </w:r>
      <w:r w:rsidR="00F96291">
        <w:t>s</w:t>
      </w:r>
      <w:r w:rsidR="00A038C6" w:rsidRPr="00660359">
        <w:t xml:space="preserve">ection </w:t>
      </w:r>
      <w:r w:rsidRPr="00660359">
        <w:t xml:space="preserve">11.01). If site coverage requirements cannot be met, regions </w:t>
      </w:r>
      <w:r w:rsidR="0064246F" w:rsidRPr="00660359">
        <w:t xml:space="preserve">should </w:t>
      </w:r>
      <w:r w:rsidRPr="00660359">
        <w:t xml:space="preserve">notify NRR and the </w:t>
      </w:r>
      <w:r w:rsidR="008F3917">
        <w:t xml:space="preserve">Deputy </w:t>
      </w:r>
      <w:r w:rsidRPr="00660359">
        <w:t>E</w:t>
      </w:r>
      <w:r w:rsidR="00B94A32" w:rsidRPr="00660359">
        <w:t xml:space="preserve">xecutive </w:t>
      </w:r>
      <w:r w:rsidRPr="00660359">
        <w:t>D</w:t>
      </w:r>
      <w:r w:rsidR="00B94A32" w:rsidRPr="00660359">
        <w:t xml:space="preserve">irector </w:t>
      </w:r>
      <w:r w:rsidR="00953DF6">
        <w:t>for Reactor and Preparedness Programs</w:t>
      </w:r>
      <w:r w:rsidRPr="00660359">
        <w:t xml:space="preserve">. In this situation, regions </w:t>
      </w:r>
      <w:r w:rsidR="0064246F" w:rsidRPr="00660359">
        <w:t>should</w:t>
      </w:r>
      <w:ins w:id="5" w:author="Author">
        <w:r w:rsidR="00201635">
          <w:t xml:space="preserve"> arrange</w:t>
        </w:r>
      </w:ins>
      <w:r w:rsidRPr="00660359">
        <w:t xml:space="preserve"> with the licensee to monitor plant activities remotely.</w:t>
      </w:r>
    </w:p>
    <w:p w14:paraId="4A99F970" w14:textId="40523DF3" w:rsidR="00915B20" w:rsidRPr="00DA019C" w:rsidRDefault="00E266C6" w:rsidP="00B1414E">
      <w:pPr>
        <w:pStyle w:val="BodyText3"/>
      </w:pPr>
      <w:r w:rsidRPr="00BD3886">
        <w:t xml:space="preserve">Staff who are in temporary </w:t>
      </w:r>
      <w:r w:rsidR="00141FC2">
        <w:t xml:space="preserve">resident inspector </w:t>
      </w:r>
      <w:r w:rsidR="00CA43BD" w:rsidRPr="00BD3886">
        <w:t xml:space="preserve">positions may need to be recalled due to travel </w:t>
      </w:r>
      <w:r w:rsidR="0066093C" w:rsidRPr="00BD3886">
        <w:t>limitations (</w:t>
      </w:r>
      <w:r w:rsidR="00141FC2">
        <w:t>e.g.</w:t>
      </w:r>
      <w:r w:rsidR="00334B22">
        <w:t>,</w:t>
      </w:r>
      <w:r w:rsidR="00141FC2">
        <w:t xml:space="preserve"> </w:t>
      </w:r>
      <w:r w:rsidR="00DB590B" w:rsidRPr="001B3A83">
        <w:t xml:space="preserve">access to </w:t>
      </w:r>
      <w:r w:rsidR="0066093C" w:rsidRPr="00BD3886">
        <w:t>lodging</w:t>
      </w:r>
      <w:r w:rsidR="00141FC2">
        <w:t xml:space="preserve"> and</w:t>
      </w:r>
      <w:r w:rsidR="0066093C" w:rsidRPr="00BD3886">
        <w:t xml:space="preserve"> food</w:t>
      </w:r>
      <w:r w:rsidR="00DB590B" w:rsidRPr="00BD3886">
        <w:t xml:space="preserve">). </w:t>
      </w:r>
      <w:r w:rsidR="008B5098" w:rsidRPr="00BD3886">
        <w:t>Regions may need to consider using backup</w:t>
      </w:r>
      <w:r w:rsidR="00C410D2" w:rsidRPr="00BD3886">
        <w:t xml:space="preserve"> sites, other nearby sites</w:t>
      </w:r>
      <w:r w:rsidR="00BD3886" w:rsidRPr="00BD3886">
        <w:t xml:space="preserve">, or regional or </w:t>
      </w:r>
      <w:r w:rsidR="00F0491E">
        <w:t>NRC H</w:t>
      </w:r>
      <w:r w:rsidR="00BD3886" w:rsidRPr="00BD3886">
        <w:t xml:space="preserve">eadquarters personnel to help cover any gaps that may occur </w:t>
      </w:r>
      <w:r w:rsidR="00F0491E">
        <w:t xml:space="preserve">because </w:t>
      </w:r>
      <w:r w:rsidR="00BD3886" w:rsidRPr="00BD3886">
        <w:t xml:space="preserve">the temporary </w:t>
      </w:r>
      <w:r w:rsidR="006563B5">
        <w:t xml:space="preserve">resident inspector needs to leave </w:t>
      </w:r>
      <w:r w:rsidR="00BD3886" w:rsidRPr="00BD3886">
        <w:t>the area to return home.</w:t>
      </w:r>
    </w:p>
    <w:p w14:paraId="46C8D7C6" w14:textId="7751A12E" w:rsidR="00DA019C" w:rsidRPr="00660359" w:rsidRDefault="00DA019C" w:rsidP="00345085">
      <w:pPr>
        <w:pStyle w:val="BodyText"/>
        <w:numPr>
          <w:ilvl w:val="0"/>
          <w:numId w:val="2"/>
        </w:numPr>
      </w:pPr>
      <w:r w:rsidRPr="00660359">
        <w:t>At the onset of</w:t>
      </w:r>
      <w:ins w:id="6" w:author="Author">
        <w:r w:rsidR="00E53B5E">
          <w:t xml:space="preserve"> such emergencies or conditions</w:t>
        </w:r>
      </w:ins>
      <w:r w:rsidR="00501EE0">
        <w:t>,</w:t>
      </w:r>
      <w:r w:rsidRPr="00660359">
        <w:t xml:space="preserve"> and periodically </w:t>
      </w:r>
      <w:r w:rsidR="00501EE0">
        <w:t>thereafter</w:t>
      </w:r>
      <w:r w:rsidRPr="00660359">
        <w:t xml:space="preserve">, the regions should contact the </w:t>
      </w:r>
      <w:r w:rsidR="00855800" w:rsidRPr="00660359">
        <w:t>U.S</w:t>
      </w:r>
      <w:r w:rsidR="009C3F84">
        <w:t>.</w:t>
      </w:r>
      <w:r w:rsidR="00855800" w:rsidRPr="00660359">
        <w:t xml:space="preserve"> </w:t>
      </w:r>
      <w:r w:rsidRPr="00660359">
        <w:t xml:space="preserve">Department of Homeland Security </w:t>
      </w:r>
      <w:r w:rsidR="00FF09EA" w:rsidRPr="00660359">
        <w:t xml:space="preserve">or designated </w:t>
      </w:r>
      <w:r w:rsidR="00735A07">
        <w:t>s</w:t>
      </w:r>
      <w:r w:rsidR="00FF09EA" w:rsidRPr="00660359">
        <w:t xml:space="preserve">tate contacts to </w:t>
      </w:r>
      <w:r w:rsidRPr="00660359">
        <w:t xml:space="preserve">confirm the ability of affected </w:t>
      </w:r>
      <w:r w:rsidR="0084350A">
        <w:t>s</w:t>
      </w:r>
      <w:r w:rsidRPr="00660359">
        <w:t>tates to perform their associated emergency response functions.</w:t>
      </w:r>
    </w:p>
    <w:p w14:paraId="7DFAD97C" w14:textId="7BB35479" w:rsidR="00DA019C" w:rsidRDefault="00DA019C" w:rsidP="00345085">
      <w:pPr>
        <w:pStyle w:val="BodyText"/>
        <w:numPr>
          <w:ilvl w:val="0"/>
          <w:numId w:val="2"/>
        </w:numPr>
      </w:pPr>
      <w:r w:rsidRPr="00660359">
        <w:t>At the onset of</w:t>
      </w:r>
      <w:ins w:id="7" w:author="Author">
        <w:r w:rsidR="00E53B5E">
          <w:t xml:space="preserve"> such emergencies or conditions</w:t>
        </w:r>
      </w:ins>
      <w:r w:rsidR="00501EE0">
        <w:t>,</w:t>
      </w:r>
      <w:r w:rsidRPr="00660359">
        <w:t xml:space="preserve"> and periodically thereafter, the </w:t>
      </w:r>
      <w:r w:rsidR="0098650D">
        <w:t xml:space="preserve">resident </w:t>
      </w:r>
      <w:r w:rsidR="00AE1C9C" w:rsidRPr="00660359">
        <w:t xml:space="preserve">inspectors </w:t>
      </w:r>
      <w:r w:rsidR="0064246F" w:rsidRPr="00660359">
        <w:t xml:space="preserve">should </w:t>
      </w:r>
      <w:r w:rsidRPr="00660359">
        <w:t xml:space="preserve">verify that the licensees have sufficient staffing levels in key positions (e.g., operations, emergency response organization, security). </w:t>
      </w:r>
      <w:r w:rsidR="00DB7D2A" w:rsidRPr="00660359">
        <w:t xml:space="preserve">Additionally, evaluate deferred maintenance and other activities, use of overtime, </w:t>
      </w:r>
      <w:r w:rsidR="000F5D3D" w:rsidRPr="00660359">
        <w:t>and the need for licensing or other regional support.</w:t>
      </w:r>
      <w:r w:rsidR="009F3037">
        <w:t xml:space="preserve"> </w:t>
      </w:r>
    </w:p>
    <w:p w14:paraId="08D956A1" w14:textId="5F63C4D0" w:rsidR="00DB5D7B" w:rsidRDefault="00B4423D" w:rsidP="00D26C58">
      <w:pPr>
        <w:pStyle w:val="BodyText"/>
        <w:ind w:left="720"/>
      </w:pPr>
      <w:r>
        <w:lastRenderedPageBreak/>
        <w:t>Regulatory Issue Summary 2010-04, “Monitoring the Status of Regulated Activities</w:t>
      </w:r>
      <w:r w:rsidR="009006FC">
        <w:t xml:space="preserve"> during a Pandemic,”</w:t>
      </w:r>
      <w:r w:rsidR="00F1749B">
        <w:t xml:space="preserve"> dated May 25, 2010 (ML100539611) contains useful guidance and several questions that the resident inspectors should consider during routine business contacts with the licensees. The information obtained will enable the NRC to effectively respond to licensees with potential challenges.</w:t>
      </w:r>
      <w:r w:rsidR="00545597">
        <w:t xml:space="preserve"> </w:t>
      </w:r>
      <w:r w:rsidR="00520203">
        <w:t>Resident i</w:t>
      </w:r>
      <w:r w:rsidR="00545597">
        <w:t>nspectors should recognize that licensees’ resources</w:t>
      </w:r>
      <w:r w:rsidR="00146191">
        <w:t xml:space="preserve"> may be strained. Therefore, </w:t>
      </w:r>
      <w:r w:rsidR="00520203">
        <w:t xml:space="preserve">resident </w:t>
      </w:r>
      <w:r w:rsidR="00146191">
        <w:t>inspectors should work with licensees to obtain the best information possible given the circumstances.</w:t>
      </w:r>
    </w:p>
    <w:p w14:paraId="2BFA18B6" w14:textId="3C27A086" w:rsidR="00DA019C" w:rsidRPr="00660359" w:rsidRDefault="00DA019C" w:rsidP="00345085">
      <w:pPr>
        <w:pStyle w:val="BodyText"/>
        <w:numPr>
          <w:ilvl w:val="0"/>
          <w:numId w:val="2"/>
        </w:numPr>
      </w:pPr>
      <w:r w:rsidRPr="00660359">
        <w:t xml:space="preserve">Inspectors should be cautious when accessing licensee facilities </w:t>
      </w:r>
      <w:r w:rsidR="00501EE0">
        <w:t xml:space="preserve">and use </w:t>
      </w:r>
      <w:r w:rsidRPr="00660359">
        <w:t>conservative judgment so as not to unnecessarily risk</w:t>
      </w:r>
      <w:r w:rsidR="004834AB">
        <w:t xml:space="preserve"> their health</w:t>
      </w:r>
      <w:r w:rsidR="00A865D3">
        <w:t xml:space="preserve"> and safety</w:t>
      </w:r>
      <w:r w:rsidRPr="00660359">
        <w:t xml:space="preserve"> </w:t>
      </w:r>
      <w:r w:rsidR="00D00D53">
        <w:t xml:space="preserve">or </w:t>
      </w:r>
      <w:r w:rsidRPr="00660359">
        <w:t>the health</w:t>
      </w:r>
      <w:r w:rsidR="00D00D53">
        <w:t xml:space="preserve"> and safety</w:t>
      </w:r>
      <w:r w:rsidRPr="00660359">
        <w:t xml:space="preserve"> of licensee employees. A graded approach</w:t>
      </w:r>
      <w:ins w:id="8" w:author="Author">
        <w:r w:rsidR="00D97A8B">
          <w:t xml:space="preserve">, as discussed in section 01 </w:t>
        </w:r>
        <w:r w:rsidR="00062185">
          <w:t xml:space="preserve">of this </w:t>
        </w:r>
        <w:r w:rsidR="00424ECD">
          <w:t xml:space="preserve">appendix </w:t>
        </w:r>
        <w:r w:rsidR="00D97A8B">
          <w:t>and</w:t>
        </w:r>
      </w:ins>
      <w:r w:rsidRPr="00660359">
        <w:t xml:space="preserve"> </w:t>
      </w:r>
      <w:r w:rsidR="00371D16" w:rsidRPr="00660359">
        <w:t xml:space="preserve">based on </w:t>
      </w:r>
      <w:r w:rsidR="004F1D7F" w:rsidRPr="00660359">
        <w:t xml:space="preserve">the </w:t>
      </w:r>
      <w:r w:rsidR="00A873A7" w:rsidRPr="00660359">
        <w:t>current licensee response posture</w:t>
      </w:r>
      <w:ins w:id="9" w:author="Author">
        <w:r w:rsidR="00D97A8B">
          <w:t>,</w:t>
        </w:r>
      </w:ins>
      <w:r w:rsidR="00A873A7" w:rsidRPr="00660359">
        <w:t xml:space="preserve"> </w:t>
      </w:r>
      <w:r w:rsidRPr="00660359">
        <w:t>should be considered for determining inspector site access.</w:t>
      </w:r>
    </w:p>
    <w:p w14:paraId="7231A831" w14:textId="39E782A0" w:rsidR="00DA019C" w:rsidRPr="00660359" w:rsidRDefault="00DA019C" w:rsidP="00B1414E">
      <w:pPr>
        <w:pStyle w:val="BodyText3"/>
      </w:pPr>
      <w:r w:rsidRPr="00660359">
        <w:t xml:space="preserve">NRC staff </w:t>
      </w:r>
      <w:r w:rsidR="00EC7F5C" w:rsidRPr="00660359">
        <w:t xml:space="preserve">members </w:t>
      </w:r>
      <w:r w:rsidRPr="00660359">
        <w:t xml:space="preserve">at or visiting sites should strive to follow any licensee plans in place. </w:t>
      </w:r>
      <w:r w:rsidR="0080232F" w:rsidRPr="00660359">
        <w:t>Additionally, i</w:t>
      </w:r>
      <w:r w:rsidRPr="00660359">
        <w:t xml:space="preserve">nspectors should </w:t>
      </w:r>
      <w:r w:rsidR="0080232F" w:rsidRPr="00660359">
        <w:t xml:space="preserve">follow any applicable </w:t>
      </w:r>
      <w:r w:rsidR="00B462CE">
        <w:t>f</w:t>
      </w:r>
      <w:r w:rsidR="00BE4094">
        <w:t>ederal</w:t>
      </w:r>
      <w:r w:rsidR="0080232F" w:rsidRPr="00660359">
        <w:t xml:space="preserve">, </w:t>
      </w:r>
      <w:r w:rsidR="00B462CE">
        <w:t>s</w:t>
      </w:r>
      <w:r w:rsidR="00BE4094">
        <w:t>tate</w:t>
      </w:r>
      <w:r w:rsidR="0080232F" w:rsidRPr="00660359">
        <w:t>, or local guidance in effect to determine if it is appropriate to enter a site and interact with licensee personnel.</w:t>
      </w:r>
      <w:ins w:id="10" w:author="Author">
        <w:r w:rsidR="001B7E24">
          <w:t xml:space="preserve"> Inspectors should also ensure regional offices are informed of this guidance to enable a consistent, graded approach to conditions</w:t>
        </w:r>
        <w:r w:rsidR="00D94D45">
          <w:t xml:space="preserve"> is applied across the affected area.</w:t>
        </w:r>
      </w:ins>
    </w:p>
    <w:p w14:paraId="20213C90" w14:textId="13F33D56" w:rsidR="00DA019C" w:rsidRPr="00660359" w:rsidRDefault="00DA019C" w:rsidP="00B1414E">
      <w:pPr>
        <w:pStyle w:val="BodyText3"/>
      </w:pPr>
      <w:r w:rsidRPr="00660359">
        <w:t xml:space="preserve">If licensees are conducting health screenings to </w:t>
      </w:r>
      <w:r w:rsidR="002A5B78" w:rsidRPr="00660359">
        <w:t>permit</w:t>
      </w:r>
      <w:r w:rsidRPr="00660359">
        <w:t xml:space="preserve"> site access, inspectors should generally comply with those requests similar to </w:t>
      </w:r>
      <w:r w:rsidR="002A5B78" w:rsidRPr="00660359">
        <w:t xml:space="preserve">their adherence to </w:t>
      </w:r>
      <w:r w:rsidRPr="00660359">
        <w:t>O</w:t>
      </w:r>
      <w:r w:rsidR="005F2EC9" w:rsidRPr="00660359">
        <w:t xml:space="preserve">ccupational </w:t>
      </w:r>
      <w:r w:rsidRPr="00660359">
        <w:t>S</w:t>
      </w:r>
      <w:r w:rsidR="005F2EC9" w:rsidRPr="00660359">
        <w:t xml:space="preserve">afety and </w:t>
      </w:r>
      <w:r w:rsidRPr="00660359">
        <w:t>H</w:t>
      </w:r>
      <w:r w:rsidR="005F2EC9" w:rsidRPr="00660359">
        <w:t xml:space="preserve">ealth </w:t>
      </w:r>
      <w:r w:rsidRPr="00660359">
        <w:t>A</w:t>
      </w:r>
      <w:r w:rsidR="005F2EC9" w:rsidRPr="00660359">
        <w:t>dministration</w:t>
      </w:r>
      <w:r w:rsidRPr="00660359">
        <w:t xml:space="preserve"> or other industrial safety requirements.</w:t>
      </w:r>
      <w:r w:rsidR="00B03358" w:rsidRPr="00660359">
        <w:t xml:space="preserve"> </w:t>
      </w:r>
      <w:r w:rsidR="00724BC5" w:rsidRPr="00724BC5">
        <w:t xml:space="preserve">Legal counsel, whether regional counsel or </w:t>
      </w:r>
      <w:ins w:id="11" w:author="Author">
        <w:r w:rsidR="00201635">
          <w:t>the Office of the General Counsel (</w:t>
        </w:r>
      </w:ins>
      <w:proofErr w:type="spellStart"/>
      <w:r w:rsidR="00724BC5" w:rsidRPr="00FE1B0F">
        <w:t>OGC</w:t>
      </w:r>
      <w:proofErr w:type="spellEnd"/>
      <w:ins w:id="12" w:author="Author">
        <w:r w:rsidR="00201635">
          <w:t>)</w:t>
        </w:r>
      </w:ins>
      <w:r w:rsidR="00724BC5" w:rsidRPr="00724BC5">
        <w:t xml:space="preserve">, should be given the opportunity to review any health screening forms, statements, waivers, or acknowledgements before use and signature by inspectors. Inspectors should make their management aware of any changes to normal access to the site; if unfettered site access would be denied or restricted as a result of any such changes, inspectors should coordinate with their management, along with regional counsel or </w:t>
      </w:r>
      <w:proofErr w:type="spellStart"/>
      <w:r w:rsidR="00724BC5" w:rsidRPr="00724BC5">
        <w:t>OGC</w:t>
      </w:r>
      <w:proofErr w:type="spellEnd"/>
      <w:r w:rsidR="00724BC5" w:rsidRPr="00724BC5">
        <w:t>, to determine an appropriate course of action.</w:t>
      </w:r>
    </w:p>
    <w:p w14:paraId="50BE50CE" w14:textId="6186590F" w:rsidR="00DA019C" w:rsidRPr="003519E6" w:rsidRDefault="00101967" w:rsidP="00345085">
      <w:pPr>
        <w:pStyle w:val="BodyText"/>
        <w:numPr>
          <w:ilvl w:val="0"/>
          <w:numId w:val="2"/>
        </w:numPr>
      </w:pPr>
      <w:ins w:id="13" w:author="Author">
        <w:r>
          <w:t>In responding to emergencies and other conditions that restrict inspector onsite presence, the regions, in coordination with each</w:t>
        </w:r>
        <w:r w:rsidR="00120192">
          <w:t xml:space="preserve"> other and NRR program offices, should identify consistent criteria, resources, evaluation methodologies, and inspection prioritizations</w:t>
        </w:r>
        <w:r w:rsidR="00AF28B0">
          <w:t xml:space="preserve"> that will be evaluated by staff and their immediate management for implementation</w:t>
        </w:r>
        <w:r w:rsidR="00120192">
          <w:t xml:space="preserve">. </w:t>
        </w:r>
        <w:r w:rsidR="67507544">
          <w:t xml:space="preserve">See </w:t>
        </w:r>
        <w:r w:rsidR="00464C6A">
          <w:t>a</w:t>
        </w:r>
        <w:r w:rsidR="67507544">
          <w:t xml:space="preserve">ttachment 1 for </w:t>
        </w:r>
        <w:r w:rsidR="61E78E68">
          <w:t>some general guidance in the method of evaluation.</w:t>
        </w:r>
        <w:r w:rsidR="67507544">
          <w:t xml:space="preserve"> </w:t>
        </w:r>
      </w:ins>
      <w:r w:rsidR="002E25C7">
        <w:t>Consider</w:t>
      </w:r>
      <w:r w:rsidR="00DA019C">
        <w:t xml:space="preserve"> modification to the baseline inspection</w:t>
      </w:r>
      <w:r w:rsidR="00724BC5">
        <w:t xml:space="preserve"> program in consultation with NRR</w:t>
      </w:r>
      <w:ins w:id="14" w:author="Author">
        <w:r w:rsidR="0068245A">
          <w:t xml:space="preserve"> based on the impact in the vicinity of inspectors, licensee, and methods of transportation </w:t>
        </w:r>
        <w:r w:rsidR="00431F49">
          <w:t>to the site,</w:t>
        </w:r>
      </w:ins>
      <w:r w:rsidR="00DA019C">
        <w:t xml:space="preserve"> as follows:</w:t>
      </w:r>
    </w:p>
    <w:p w14:paraId="0E7D7548" w14:textId="48D1D589" w:rsidR="00660359" w:rsidRPr="00660359" w:rsidRDefault="00535873" w:rsidP="00345085">
      <w:pPr>
        <w:pStyle w:val="BodyText"/>
        <w:numPr>
          <w:ilvl w:val="1"/>
          <w:numId w:val="2"/>
        </w:numPr>
      </w:pPr>
      <w:r w:rsidRPr="000A14A2">
        <w:t>Heightened awareness</w:t>
      </w:r>
    </w:p>
    <w:p w14:paraId="3DA1160B" w14:textId="798C18CE" w:rsidR="00660359" w:rsidRDefault="000A14A2" w:rsidP="00345085">
      <w:pPr>
        <w:pStyle w:val="BodyText"/>
        <w:numPr>
          <w:ilvl w:val="2"/>
          <w:numId w:val="2"/>
        </w:numPr>
      </w:pPr>
      <w:r w:rsidRPr="000A14A2">
        <w:t>Resident</w:t>
      </w:r>
      <w:r w:rsidR="0002008A">
        <w:t xml:space="preserve"> inspectors</w:t>
      </w:r>
      <w:r w:rsidRPr="000A14A2">
        <w:t xml:space="preserve">: </w:t>
      </w:r>
      <w:r w:rsidR="004D259F">
        <w:t>c</w:t>
      </w:r>
      <w:r w:rsidR="0030453B">
        <w:t>onduct</w:t>
      </w:r>
      <w:r w:rsidR="000211F7">
        <w:t xml:space="preserve"> onsite </w:t>
      </w:r>
      <w:r w:rsidR="00345C24">
        <w:t>activities as normal.</w:t>
      </w:r>
    </w:p>
    <w:p w14:paraId="0F9F3BDF" w14:textId="63D48F35" w:rsidR="004B1E1A" w:rsidRPr="00660359" w:rsidRDefault="005C71E5" w:rsidP="00345085">
      <w:pPr>
        <w:pStyle w:val="BodyText"/>
        <w:numPr>
          <w:ilvl w:val="3"/>
          <w:numId w:val="2"/>
        </w:numPr>
      </w:pPr>
      <w:r>
        <w:t xml:space="preserve">Utilize </w:t>
      </w:r>
      <w:r w:rsidR="00172BF2">
        <w:t>Plant Status activities and inspection</w:t>
      </w:r>
      <w:r w:rsidR="008E5F43">
        <w:t xml:space="preserve"> sample </w:t>
      </w:r>
      <w:r w:rsidR="004D1A3B">
        <w:t xml:space="preserve">opportunities </w:t>
      </w:r>
      <w:r w:rsidR="00135E0C">
        <w:t>to</w:t>
      </w:r>
      <w:r w:rsidR="00685A48">
        <w:t xml:space="preserve"> monitor </w:t>
      </w:r>
      <w:r w:rsidR="00D7467D">
        <w:t xml:space="preserve">licensee plans and </w:t>
      </w:r>
      <w:r w:rsidR="00615444">
        <w:t xml:space="preserve">preparation </w:t>
      </w:r>
      <w:r w:rsidR="00600E1D">
        <w:t xml:space="preserve">for </w:t>
      </w:r>
      <w:r w:rsidR="00135E0C">
        <w:t xml:space="preserve">conditions </w:t>
      </w:r>
      <w:r w:rsidR="004F34B6">
        <w:t>that could impact plant operations or restrict onsite access for licensee and NRC personnel</w:t>
      </w:r>
      <w:r w:rsidR="001418DA">
        <w:t>.</w:t>
      </w:r>
    </w:p>
    <w:p w14:paraId="0EB99372" w14:textId="0702CC7D" w:rsidR="00535873" w:rsidRDefault="000A14A2" w:rsidP="00345085">
      <w:pPr>
        <w:pStyle w:val="BodyText"/>
        <w:numPr>
          <w:ilvl w:val="2"/>
          <w:numId w:val="2"/>
        </w:numPr>
      </w:pPr>
      <w:r w:rsidRPr="000A14A2">
        <w:t>Region</w:t>
      </w:r>
      <w:r w:rsidR="00220E70">
        <w:t>-</w:t>
      </w:r>
      <w:r w:rsidR="0002008A">
        <w:t>based inspections</w:t>
      </w:r>
      <w:r w:rsidRPr="000A14A2">
        <w:t xml:space="preserve">: </w:t>
      </w:r>
      <w:r w:rsidR="004D259F">
        <w:t>c</w:t>
      </w:r>
      <w:r w:rsidR="0030453B">
        <w:t>onduct</w:t>
      </w:r>
      <w:r w:rsidRPr="000A14A2">
        <w:t xml:space="preserve"> activities</w:t>
      </w:r>
      <w:r w:rsidR="00927927">
        <w:t xml:space="preserve"> as normal</w:t>
      </w:r>
      <w:r w:rsidR="0049179A">
        <w:t>.</w:t>
      </w:r>
    </w:p>
    <w:p w14:paraId="1A52F0FE" w14:textId="5023CAA4" w:rsidR="001418DA" w:rsidRPr="000A14A2" w:rsidRDefault="000D2CED" w:rsidP="00345085">
      <w:pPr>
        <w:pStyle w:val="BodyText"/>
        <w:numPr>
          <w:ilvl w:val="3"/>
          <w:numId w:val="2"/>
        </w:numPr>
      </w:pPr>
      <w:r>
        <w:lastRenderedPageBreak/>
        <w:t xml:space="preserve">Maintain </w:t>
      </w:r>
      <w:r w:rsidR="00BE77A2">
        <w:t xml:space="preserve">awareness </w:t>
      </w:r>
      <w:r w:rsidR="00C64F62">
        <w:t xml:space="preserve">of local conditions </w:t>
      </w:r>
      <w:r w:rsidR="00012888">
        <w:t>for changes</w:t>
      </w:r>
      <w:r w:rsidR="00C1118A">
        <w:t xml:space="preserve">. Consider </w:t>
      </w:r>
      <w:r w:rsidR="00CB1752">
        <w:t xml:space="preserve">modifying </w:t>
      </w:r>
      <w:r w:rsidR="00BF0352">
        <w:t xml:space="preserve">the inspection plan </w:t>
      </w:r>
      <w:r w:rsidR="00B17A0E">
        <w:t xml:space="preserve">if conditions </w:t>
      </w:r>
      <w:r w:rsidR="006C1EF9">
        <w:t xml:space="preserve">are projected </w:t>
      </w:r>
      <w:r w:rsidR="00D619F0">
        <w:t xml:space="preserve">to deteriorate </w:t>
      </w:r>
      <w:r w:rsidR="009213A4">
        <w:t xml:space="preserve">and health and safety </w:t>
      </w:r>
      <w:r w:rsidR="00543D37">
        <w:t xml:space="preserve">of NRC </w:t>
      </w:r>
      <w:r w:rsidR="00B047E0">
        <w:t xml:space="preserve">or licensee staff </w:t>
      </w:r>
      <w:r w:rsidR="00A322B8">
        <w:t>becomes a concern.</w:t>
      </w:r>
    </w:p>
    <w:p w14:paraId="76210D5F" w14:textId="6315AFC1" w:rsidR="00535873" w:rsidRDefault="000A14A2" w:rsidP="00345085">
      <w:pPr>
        <w:pStyle w:val="BodyText"/>
        <w:numPr>
          <w:ilvl w:val="1"/>
          <w:numId w:val="2"/>
        </w:numPr>
      </w:pPr>
      <w:r>
        <w:t xml:space="preserve">Local implementation of </w:t>
      </w:r>
      <w:r w:rsidR="00724BC5">
        <w:t>restrictions</w:t>
      </w:r>
      <w:r w:rsidR="00535873">
        <w:t xml:space="preserve"> </w:t>
      </w:r>
      <w:r>
        <w:t>(e.g.</w:t>
      </w:r>
      <w:r w:rsidR="00927927">
        <w:t>,</w:t>
      </w:r>
      <w:r>
        <w:t xml:space="preserve"> canceling after</w:t>
      </w:r>
      <w:r w:rsidR="00927927">
        <w:t>-</w:t>
      </w:r>
      <w:r>
        <w:t>school activities</w:t>
      </w:r>
      <w:r w:rsidR="00DE119E">
        <w:t xml:space="preserve">, limiting </w:t>
      </w:r>
      <w:r>
        <w:t>public gatherings</w:t>
      </w:r>
      <w:r w:rsidR="002A6F87">
        <w:t>, advis</w:t>
      </w:r>
      <w:r w:rsidR="00DE119E">
        <w:t>ing</w:t>
      </w:r>
      <w:r w:rsidR="002A6F87">
        <w:t xml:space="preserve"> nonessential workers to remain home</w:t>
      </w:r>
      <w:r w:rsidR="00724BC5">
        <w:t>, social distancing</w:t>
      </w:r>
      <w:r w:rsidR="00A865D3">
        <w:t>, or sheltering recommendations</w:t>
      </w:r>
      <w:r>
        <w:t>)</w:t>
      </w:r>
    </w:p>
    <w:p w14:paraId="6A75269A" w14:textId="091FECF4" w:rsidR="0049179A" w:rsidRDefault="0002008A" w:rsidP="00345085">
      <w:pPr>
        <w:pStyle w:val="BodyText"/>
        <w:numPr>
          <w:ilvl w:val="2"/>
          <w:numId w:val="2"/>
        </w:numPr>
      </w:pPr>
      <w:r w:rsidRPr="000A14A2">
        <w:t>Resident</w:t>
      </w:r>
      <w:r>
        <w:t xml:space="preserve"> inspectors</w:t>
      </w:r>
      <w:r w:rsidR="0049179A" w:rsidRPr="000A14A2">
        <w:t xml:space="preserve">: </w:t>
      </w:r>
      <w:r w:rsidR="004257F6">
        <w:t xml:space="preserve">Reduced </w:t>
      </w:r>
      <w:r w:rsidR="0049179A">
        <w:t>o</w:t>
      </w:r>
      <w:r w:rsidR="0049179A" w:rsidRPr="000A14A2">
        <w:t xml:space="preserve">nsite </w:t>
      </w:r>
      <w:r w:rsidR="0049179A">
        <w:t>a</w:t>
      </w:r>
      <w:r w:rsidR="0049179A" w:rsidRPr="000A14A2">
        <w:t>ctivities</w:t>
      </w:r>
      <w:r w:rsidR="0049179A">
        <w:t xml:space="preserve"> in affected areas. Assess </w:t>
      </w:r>
      <w:r w:rsidR="00F85AED">
        <w:t xml:space="preserve">the use of </w:t>
      </w:r>
      <w:r w:rsidR="0049179A">
        <w:t>resident inspector in</w:t>
      </w:r>
      <w:r w:rsidR="00803D34">
        <w:t>-</w:t>
      </w:r>
      <w:r w:rsidR="0049179A">
        <w:t xml:space="preserve">office staggering </w:t>
      </w:r>
      <w:r w:rsidRPr="0002008A">
        <w:t xml:space="preserve">(i.e., </w:t>
      </w:r>
      <w:r w:rsidR="00650CE1">
        <w:t xml:space="preserve">a </w:t>
      </w:r>
      <w:r w:rsidRPr="0002008A">
        <w:t xml:space="preserve">single resident </w:t>
      </w:r>
      <w:r w:rsidR="00650CE1">
        <w:t xml:space="preserve">inspector </w:t>
      </w:r>
      <w:r w:rsidRPr="0002008A">
        <w:t>on</w:t>
      </w:r>
      <w:r w:rsidR="00650CE1">
        <w:t xml:space="preserve"> </w:t>
      </w:r>
      <w:r w:rsidRPr="0002008A">
        <w:t>site at a time, only coming on</w:t>
      </w:r>
      <w:r w:rsidR="00650CE1">
        <w:t xml:space="preserve"> </w:t>
      </w:r>
      <w:r w:rsidRPr="0002008A">
        <w:t xml:space="preserve">site for </w:t>
      </w:r>
      <w:r w:rsidR="001C6A99">
        <w:t xml:space="preserve">risk-significant </w:t>
      </w:r>
      <w:r w:rsidRPr="0002008A">
        <w:t>in-plant operations</w:t>
      </w:r>
      <w:r w:rsidR="00E538EE">
        <w:t>—</w:t>
      </w:r>
      <w:r w:rsidR="00516A2F">
        <w:t>including for those sites undergoing refueling outages</w:t>
      </w:r>
      <w:r w:rsidR="00B14EED">
        <w:t>—</w:t>
      </w:r>
      <w:r w:rsidR="00FF4CC3">
        <w:t xml:space="preserve">applying </w:t>
      </w:r>
      <w:r w:rsidRPr="0002008A">
        <w:t xml:space="preserve">flexibility with </w:t>
      </w:r>
      <w:r w:rsidR="00650CE1">
        <w:t xml:space="preserve">the </w:t>
      </w:r>
      <w:r w:rsidRPr="0002008A">
        <w:t>3-day rule)</w:t>
      </w:r>
      <w:r>
        <w:t xml:space="preserve"> </w:t>
      </w:r>
      <w:r w:rsidR="0049179A">
        <w:t>to reduce face</w:t>
      </w:r>
      <w:r w:rsidR="007E5D3E">
        <w:t>-</w:t>
      </w:r>
      <w:r w:rsidR="0049179A">
        <w:t>to</w:t>
      </w:r>
      <w:r w:rsidR="007E5D3E">
        <w:t>-</w:t>
      </w:r>
      <w:r w:rsidR="0049179A">
        <w:t xml:space="preserve">face interaction for affected personnel. </w:t>
      </w:r>
      <w:r w:rsidR="0075330D" w:rsidRPr="0075330D">
        <w:t>Identify opportunities to leverage technology to work</w:t>
      </w:r>
      <w:r w:rsidR="00FE5C4D">
        <w:t xml:space="preserve"> remotely for</w:t>
      </w:r>
      <w:r w:rsidR="0075330D" w:rsidRPr="0075330D">
        <w:t xml:space="preserve"> portions of time to perform </w:t>
      </w:r>
      <w:r w:rsidR="00FE5C4D">
        <w:t>preparation</w:t>
      </w:r>
      <w:r w:rsidR="008C34F6">
        <w:t>,</w:t>
      </w:r>
      <w:r w:rsidR="0075330D" w:rsidRPr="0075330D">
        <w:t xml:space="preserve"> doc</w:t>
      </w:r>
      <w:r w:rsidR="00FE5C4D">
        <w:t>umentation</w:t>
      </w:r>
      <w:r w:rsidR="0075330D" w:rsidRPr="0075330D">
        <w:t xml:space="preserve">, and </w:t>
      </w:r>
      <w:r w:rsidR="00B51F53">
        <w:t>inspection activities that do not require in-plant observations</w:t>
      </w:r>
      <w:r w:rsidR="005F59FA">
        <w:t xml:space="preserve"> or </w:t>
      </w:r>
      <w:r w:rsidR="00B51F53">
        <w:t>walkdowns per the inspection procedure</w:t>
      </w:r>
      <w:r w:rsidR="000F41D2">
        <w:t xml:space="preserve"> (IP)</w:t>
      </w:r>
      <w:r w:rsidR="0075330D" w:rsidRPr="0075330D">
        <w:t>.</w:t>
      </w:r>
    </w:p>
    <w:p w14:paraId="736B91A3" w14:textId="6C97280D" w:rsidR="0002008A" w:rsidRDefault="0002008A" w:rsidP="00345085">
      <w:pPr>
        <w:pStyle w:val="BodyText"/>
        <w:numPr>
          <w:ilvl w:val="3"/>
          <w:numId w:val="2"/>
        </w:numPr>
      </w:pPr>
      <w:r w:rsidRPr="0002008A">
        <w:t xml:space="preserve">Identify opportunities to leverage technology to inspect remotely. Potential </w:t>
      </w:r>
      <w:r w:rsidR="00084645">
        <w:t xml:space="preserve">inspection </w:t>
      </w:r>
      <w:r w:rsidRPr="0002008A">
        <w:t>candidates include</w:t>
      </w:r>
      <w:r w:rsidR="00AE337A">
        <w:t>, but are not limited to</w:t>
      </w:r>
      <w:r w:rsidRPr="0002008A">
        <w:t xml:space="preserve">, </w:t>
      </w:r>
      <w:r w:rsidR="00C4729C">
        <w:t>problem identification and resolution</w:t>
      </w:r>
      <w:r w:rsidRPr="0002008A">
        <w:t xml:space="preserve"> samples, </w:t>
      </w:r>
      <w:r w:rsidR="00C4729C">
        <w:t>licensee event report</w:t>
      </w:r>
      <w:r w:rsidRPr="0002008A">
        <w:t xml:space="preserve"> closeouts, </w:t>
      </w:r>
      <w:r w:rsidR="00C4729C">
        <w:t>h</w:t>
      </w:r>
      <w:r w:rsidRPr="0002008A">
        <w:t xml:space="preserve">eat </w:t>
      </w:r>
      <w:r w:rsidR="00C4729C">
        <w:t>s</w:t>
      </w:r>
      <w:r w:rsidRPr="0002008A">
        <w:t xml:space="preserve">ink, </w:t>
      </w:r>
      <w:r w:rsidR="00C4729C">
        <w:t>m</w:t>
      </w:r>
      <w:r w:rsidRPr="0002008A">
        <w:t xml:space="preserve">aintenance </w:t>
      </w:r>
      <w:r w:rsidR="00C4729C">
        <w:t>e</w:t>
      </w:r>
      <w:r w:rsidRPr="0002008A">
        <w:t xml:space="preserve">ffectiveness, </w:t>
      </w:r>
      <w:r w:rsidR="00C4729C">
        <w:t>o</w:t>
      </w:r>
      <w:r w:rsidRPr="0002008A">
        <w:t xml:space="preserve">perability </w:t>
      </w:r>
      <w:r w:rsidR="00C4729C">
        <w:t>a</w:t>
      </w:r>
      <w:r w:rsidRPr="0002008A">
        <w:t xml:space="preserve">ssessments, </w:t>
      </w:r>
      <w:r w:rsidR="00C4729C">
        <w:t>p</w:t>
      </w:r>
      <w:r w:rsidRPr="0002008A">
        <w:t xml:space="preserve">lant </w:t>
      </w:r>
      <w:r w:rsidR="00C4729C">
        <w:t>m</w:t>
      </w:r>
      <w:r w:rsidRPr="0002008A">
        <w:t xml:space="preserve">odifications, </w:t>
      </w:r>
      <w:r w:rsidR="00DC7883">
        <w:t>and p</w:t>
      </w:r>
      <w:r w:rsidRPr="0002008A">
        <w:t xml:space="preserve">erformance </w:t>
      </w:r>
      <w:r w:rsidR="00DC7883">
        <w:t>i</w:t>
      </w:r>
      <w:r w:rsidRPr="0002008A">
        <w:t>ndicators.</w:t>
      </w:r>
    </w:p>
    <w:p w14:paraId="3B83E257" w14:textId="026B05B2" w:rsidR="0058334C" w:rsidRDefault="0058334C" w:rsidP="00345085">
      <w:pPr>
        <w:pStyle w:val="BodyText"/>
        <w:numPr>
          <w:ilvl w:val="3"/>
          <w:numId w:val="2"/>
        </w:numPr>
      </w:pPr>
      <w:r>
        <w:t>Remote access to licensee information can broaden the spectrum of activities that can be inspected.</w:t>
      </w:r>
    </w:p>
    <w:p w14:paraId="359049FD" w14:textId="26D2D88F" w:rsidR="00535873" w:rsidRDefault="0002008A" w:rsidP="00345085">
      <w:pPr>
        <w:pStyle w:val="BodyText"/>
        <w:numPr>
          <w:ilvl w:val="2"/>
          <w:numId w:val="2"/>
        </w:numPr>
      </w:pPr>
      <w:r w:rsidRPr="000A14A2">
        <w:t>Region</w:t>
      </w:r>
      <w:r w:rsidR="00DC7883">
        <w:t>-</w:t>
      </w:r>
      <w:r>
        <w:t>based inspections</w:t>
      </w:r>
      <w:r w:rsidR="0049179A" w:rsidRPr="000A14A2">
        <w:t xml:space="preserve">: </w:t>
      </w:r>
      <w:r w:rsidR="0049179A">
        <w:t xml:space="preserve">Assess </w:t>
      </w:r>
      <w:r w:rsidR="00220E70">
        <w:t xml:space="preserve">the </w:t>
      </w:r>
      <w:r w:rsidR="0049179A">
        <w:t>potential to postpone or reschedule onsite inspection</w:t>
      </w:r>
      <w:r w:rsidR="00220E70">
        <w:t>s</w:t>
      </w:r>
      <w:r>
        <w:t xml:space="preserve">. Assess </w:t>
      </w:r>
      <w:r w:rsidR="006F6366">
        <w:t xml:space="preserve">the </w:t>
      </w:r>
      <w:r>
        <w:t xml:space="preserve">potential to </w:t>
      </w:r>
      <w:ins w:id="15" w:author="Author">
        <w:r w:rsidR="00EC0BED">
          <w:t xml:space="preserve">accomplish </w:t>
        </w:r>
      </w:ins>
      <w:r>
        <w:t>inspection activities through remote</w:t>
      </w:r>
      <w:r w:rsidR="006A0D16">
        <w:t xml:space="preserve"> </w:t>
      </w:r>
      <w:ins w:id="16" w:author="Author">
        <w:r w:rsidR="004F14D3">
          <w:t>or hybrid inspection</w:t>
        </w:r>
      </w:ins>
      <w:r w:rsidR="00921CB9">
        <w:t>.</w:t>
      </w:r>
      <w:r w:rsidR="00B51F53">
        <w:t xml:space="preserve"> </w:t>
      </w:r>
    </w:p>
    <w:p w14:paraId="3E35B550" w14:textId="263F3DB6" w:rsidR="005730AE" w:rsidRPr="0049179A" w:rsidRDefault="005730AE" w:rsidP="00345085">
      <w:pPr>
        <w:pStyle w:val="BodyText"/>
        <w:numPr>
          <w:ilvl w:val="3"/>
          <w:numId w:val="2"/>
        </w:numPr>
      </w:pPr>
      <w:r w:rsidRPr="005730AE">
        <w:t>Identify opportunities to leverage technology to inspect remotely.</w:t>
      </w:r>
      <w:r w:rsidR="000001C6">
        <w:t xml:space="preserve"> </w:t>
      </w:r>
      <w:r w:rsidRPr="005730AE">
        <w:t xml:space="preserve">Potential candidates include, </w:t>
      </w:r>
      <w:r w:rsidR="00EF2452">
        <w:t>but are not limited to, problem identification and resolution</w:t>
      </w:r>
      <w:r w:rsidRPr="005730AE">
        <w:t xml:space="preserve"> samples, </w:t>
      </w:r>
      <w:r w:rsidR="00EF2452">
        <w:t>licensee event report</w:t>
      </w:r>
      <w:r w:rsidRPr="005730AE">
        <w:t xml:space="preserve"> closeouts, </w:t>
      </w:r>
      <w:r w:rsidR="00041832">
        <w:t>and h</w:t>
      </w:r>
      <w:r w:rsidRPr="005730AE">
        <w:t xml:space="preserve">eat </w:t>
      </w:r>
      <w:r w:rsidR="00041832">
        <w:t>s</w:t>
      </w:r>
      <w:r w:rsidRPr="005730AE">
        <w:t>ink, etc.</w:t>
      </w:r>
    </w:p>
    <w:p w14:paraId="203F403E" w14:textId="4E15A390" w:rsidR="00535873" w:rsidRDefault="00535873" w:rsidP="00345085">
      <w:pPr>
        <w:pStyle w:val="BodyText"/>
        <w:numPr>
          <w:ilvl w:val="1"/>
          <w:numId w:val="2"/>
        </w:numPr>
      </w:pPr>
      <w:r>
        <w:t>Local</w:t>
      </w:r>
      <w:r w:rsidR="00DA4754">
        <w:t>, state, or federal</w:t>
      </w:r>
      <w:r>
        <w:t xml:space="preserve"> state of emergency</w:t>
      </w:r>
      <w:r w:rsidR="000A14A2">
        <w:t xml:space="preserve"> </w:t>
      </w:r>
      <w:r>
        <w:t>(</w:t>
      </w:r>
      <w:r w:rsidR="000A14A2">
        <w:t>e.g.</w:t>
      </w:r>
      <w:r w:rsidR="00660359">
        <w:t>,</w:t>
      </w:r>
      <w:r w:rsidR="000A14A2">
        <w:t xml:space="preserve"> </w:t>
      </w:r>
      <w:proofErr w:type="gramStart"/>
      <w:r w:rsidR="009565EE">
        <w:t>recommended</w:t>
      </w:r>
      <w:proofErr w:type="gramEnd"/>
      <w:r w:rsidR="005F59FA">
        <w:t xml:space="preserve"> or </w:t>
      </w:r>
      <w:r w:rsidR="009565EE">
        <w:t>mandatory evacuation of non-essential</w:t>
      </w:r>
      <w:r w:rsidR="005F59FA">
        <w:t xml:space="preserve"> or </w:t>
      </w:r>
      <w:r w:rsidR="009565EE">
        <w:t xml:space="preserve">non-emergency personnel; mandatory sheltering; </w:t>
      </w:r>
      <w:r w:rsidR="000A14A2">
        <w:t>closure of schools, public parks, and nonessential businesses</w:t>
      </w:r>
      <w:r w:rsidR="00803D34">
        <w:t>; requir</w:t>
      </w:r>
      <w:r w:rsidR="00DF273C">
        <w:t>ing</w:t>
      </w:r>
      <w:r w:rsidR="00803D34">
        <w:t xml:space="preserve"> nonessential workers to remain home</w:t>
      </w:r>
      <w:r w:rsidR="00111A98">
        <w:t>; widespread implementation of aggressive social distancing</w:t>
      </w:r>
      <w:r w:rsidR="000A14A2">
        <w:t>)</w:t>
      </w:r>
      <w:r w:rsidR="003D2413">
        <w:t>.</w:t>
      </w:r>
    </w:p>
    <w:p w14:paraId="449ECC11" w14:textId="2C3D174F" w:rsidR="00660359" w:rsidRDefault="0002008A" w:rsidP="00345085">
      <w:pPr>
        <w:pStyle w:val="BodyText"/>
        <w:numPr>
          <w:ilvl w:val="2"/>
          <w:numId w:val="2"/>
        </w:numPr>
      </w:pPr>
      <w:r>
        <w:t xml:space="preserve">Resident inspectors: </w:t>
      </w:r>
      <w:r w:rsidR="00C77D22">
        <w:t xml:space="preserve">May limit </w:t>
      </w:r>
      <w:r w:rsidR="00877A91">
        <w:t xml:space="preserve">day-to-day </w:t>
      </w:r>
      <w:r w:rsidR="00C77D22">
        <w:t>site coverage;</w:t>
      </w:r>
      <w:r w:rsidR="00877A91">
        <w:t xml:space="preserve"> </w:t>
      </w:r>
      <w:r w:rsidR="00404869">
        <w:t>h</w:t>
      </w:r>
      <w:r w:rsidR="00877A91">
        <w:t xml:space="preserve">owever, resident inspector site coverage should be maintained in accordance with the provisions of IMC 2515. </w:t>
      </w:r>
    </w:p>
    <w:p w14:paraId="0F721B0F" w14:textId="1B0786E3" w:rsidR="005730AE" w:rsidRDefault="0002008A" w:rsidP="00345085">
      <w:pPr>
        <w:pStyle w:val="BodyText"/>
        <w:numPr>
          <w:ilvl w:val="3"/>
          <w:numId w:val="2"/>
        </w:numPr>
      </w:pPr>
      <w:r w:rsidRPr="0002008A">
        <w:t>Monitor plant status</w:t>
      </w:r>
      <w:r w:rsidR="009E4A02">
        <w:t xml:space="preserve"> and </w:t>
      </w:r>
      <w:r w:rsidRPr="0002008A">
        <w:t>activities remotely</w:t>
      </w:r>
      <w:r w:rsidR="005730AE">
        <w:t xml:space="preserve"> to </w:t>
      </w:r>
      <w:r w:rsidR="005C4CB5">
        <w:t xml:space="preserve">the </w:t>
      </w:r>
      <w:r w:rsidR="005730AE">
        <w:t>maximum extent practicable</w:t>
      </w:r>
      <w:r w:rsidRPr="0002008A">
        <w:t>.</w:t>
      </w:r>
    </w:p>
    <w:p w14:paraId="6A9242DB" w14:textId="266DE36E" w:rsidR="00660359" w:rsidRDefault="005730AE" w:rsidP="00345085">
      <w:pPr>
        <w:pStyle w:val="BodyText"/>
        <w:numPr>
          <w:ilvl w:val="3"/>
          <w:numId w:val="2"/>
        </w:numPr>
      </w:pPr>
      <w:r>
        <w:t>Monitor uncomplicated events</w:t>
      </w:r>
      <w:r w:rsidR="005C4CB5">
        <w:t xml:space="preserve"> and </w:t>
      </w:r>
      <w:r>
        <w:t xml:space="preserve">transients remotely. </w:t>
      </w:r>
      <w:r w:rsidR="005C4CB5">
        <w:t>Obtain m</w:t>
      </w:r>
      <w:r>
        <w:t xml:space="preserve">anagement approval for </w:t>
      </w:r>
      <w:r w:rsidR="009D315A">
        <w:t xml:space="preserve">an </w:t>
      </w:r>
      <w:r>
        <w:t xml:space="preserve">onsite response to </w:t>
      </w:r>
      <w:r w:rsidR="009D315A">
        <w:t xml:space="preserve">an </w:t>
      </w:r>
      <w:r>
        <w:t>event</w:t>
      </w:r>
      <w:r w:rsidR="009D315A">
        <w:t xml:space="preserve"> or </w:t>
      </w:r>
      <w:r>
        <w:t>transient.</w:t>
      </w:r>
    </w:p>
    <w:p w14:paraId="62CABDF7" w14:textId="77777777" w:rsidR="00954EEB" w:rsidRDefault="0002008A" w:rsidP="00345085">
      <w:pPr>
        <w:pStyle w:val="BodyText"/>
        <w:numPr>
          <w:ilvl w:val="3"/>
          <w:numId w:val="2"/>
        </w:numPr>
      </w:pPr>
      <w:r>
        <w:t>Coordinate site access with</w:t>
      </w:r>
      <w:r w:rsidR="009D315A">
        <w:t xml:space="preserve"> the</w:t>
      </w:r>
      <w:r>
        <w:t xml:space="preserve"> </w:t>
      </w:r>
      <w:r w:rsidRPr="0002008A">
        <w:t>licensee</w:t>
      </w:r>
      <w:r w:rsidR="005730AE">
        <w:t>.</w:t>
      </w:r>
    </w:p>
    <w:p w14:paraId="30EDF5B0" w14:textId="1D7AE870" w:rsidR="002A6F87" w:rsidRDefault="0002008A" w:rsidP="00345085">
      <w:pPr>
        <w:pStyle w:val="BodyText"/>
        <w:numPr>
          <w:ilvl w:val="2"/>
          <w:numId w:val="2"/>
        </w:numPr>
      </w:pPr>
      <w:r>
        <w:lastRenderedPageBreak/>
        <w:t>Region</w:t>
      </w:r>
      <w:r w:rsidR="003C16D7">
        <w:t>-</w:t>
      </w:r>
      <w:r>
        <w:t xml:space="preserve">based inspections: </w:t>
      </w:r>
      <w:r w:rsidR="0084408E">
        <w:t>Consider d</w:t>
      </w:r>
      <w:r>
        <w:t>efer</w:t>
      </w:r>
      <w:r w:rsidR="004F529C">
        <w:t>r</w:t>
      </w:r>
      <w:r w:rsidR="0084408E">
        <w:t>ing</w:t>
      </w:r>
      <w:r w:rsidR="005F59FA">
        <w:t xml:space="preserve"> or </w:t>
      </w:r>
      <w:r w:rsidR="00B75E89">
        <w:t>p</w:t>
      </w:r>
      <w:r>
        <w:t>ostpon</w:t>
      </w:r>
      <w:r w:rsidR="004F529C">
        <w:t>ing</w:t>
      </w:r>
      <w:r>
        <w:t xml:space="preserve"> </w:t>
      </w:r>
      <w:r w:rsidR="005730AE">
        <w:t xml:space="preserve">all </w:t>
      </w:r>
      <w:r w:rsidR="002A6F87">
        <w:t xml:space="preserve">onsite </w:t>
      </w:r>
      <w:r>
        <w:t>inspection</w:t>
      </w:r>
      <w:r w:rsidR="005730AE">
        <w:t xml:space="preserve"> activities</w:t>
      </w:r>
      <w:r w:rsidR="002A6F87">
        <w:t>.</w:t>
      </w:r>
    </w:p>
    <w:p w14:paraId="227141CD" w14:textId="3BB8D005" w:rsidR="00660359" w:rsidRDefault="002A6F87" w:rsidP="00345085">
      <w:pPr>
        <w:pStyle w:val="BodyText"/>
        <w:numPr>
          <w:ilvl w:val="3"/>
          <w:numId w:val="2"/>
        </w:numPr>
      </w:pPr>
      <w:r>
        <w:t xml:space="preserve">Assess </w:t>
      </w:r>
      <w:r w:rsidR="00CD59A9">
        <w:t xml:space="preserve">IP </w:t>
      </w:r>
      <w:r>
        <w:t xml:space="preserve">objectives and </w:t>
      </w:r>
      <w:r w:rsidR="005730AE">
        <w:t>licensee personnel support</w:t>
      </w:r>
      <w:r>
        <w:t xml:space="preserve"> to determine </w:t>
      </w:r>
      <w:r w:rsidR="00C31557">
        <w:t>whether</w:t>
      </w:r>
      <w:r>
        <w:t xml:space="preserve"> procedures can be performed remotely</w:t>
      </w:r>
      <w:r w:rsidR="005730AE">
        <w:t>.</w:t>
      </w:r>
    </w:p>
    <w:p w14:paraId="4B09EDE8" w14:textId="76CEA2FB" w:rsidR="002A6F87" w:rsidRPr="002A6F87" w:rsidRDefault="002A6F87" w:rsidP="00345085">
      <w:pPr>
        <w:pStyle w:val="BodyText"/>
        <w:numPr>
          <w:ilvl w:val="2"/>
          <w:numId w:val="2"/>
        </w:numPr>
      </w:pPr>
      <w:r w:rsidRPr="002A6F87">
        <w:t xml:space="preserve">Regional </w:t>
      </w:r>
      <w:r w:rsidR="003C16D7">
        <w:t>o</w:t>
      </w:r>
      <w:r w:rsidRPr="002A6F87">
        <w:t>ffice</w:t>
      </w:r>
      <w:r w:rsidR="003C16D7">
        <w:t>:</w:t>
      </w:r>
      <w:r w:rsidRPr="002A6F87">
        <w:t xml:space="preserve"> </w:t>
      </w:r>
      <w:r w:rsidR="003C16D7">
        <w:t>I</w:t>
      </w:r>
      <w:r w:rsidRPr="002A6F87">
        <w:t>n consultation with</w:t>
      </w:r>
      <w:r w:rsidR="003C16D7">
        <w:t xml:space="preserve"> the Office of</w:t>
      </w:r>
      <w:r w:rsidRPr="002A6F87">
        <w:t xml:space="preserve"> N</w:t>
      </w:r>
      <w:r w:rsidR="003C16D7">
        <w:t xml:space="preserve">uclear </w:t>
      </w:r>
      <w:r w:rsidRPr="002A6F87">
        <w:t>S</w:t>
      </w:r>
      <w:r w:rsidR="003C16D7">
        <w:t xml:space="preserve">ecurity and </w:t>
      </w:r>
      <w:r w:rsidRPr="002A6F87">
        <w:t>I</w:t>
      </w:r>
      <w:r w:rsidR="003C16D7">
        <w:t xml:space="preserve">ncident </w:t>
      </w:r>
      <w:r w:rsidRPr="002A6F87">
        <w:t>R</w:t>
      </w:r>
      <w:r w:rsidR="003C16D7">
        <w:t>esponse</w:t>
      </w:r>
      <w:r w:rsidR="00E23A28">
        <w:t>,</w:t>
      </w:r>
      <w:r w:rsidRPr="002A6F87">
        <w:t xml:space="preserve"> consider </w:t>
      </w:r>
      <w:r w:rsidR="00E23A28">
        <w:t xml:space="preserve">the </w:t>
      </w:r>
      <w:r w:rsidRPr="002A6F87">
        <w:t xml:space="preserve">need to staff </w:t>
      </w:r>
      <w:r w:rsidR="00E23A28">
        <w:t xml:space="preserve">a </w:t>
      </w:r>
      <w:r w:rsidRPr="002A6F87">
        <w:t xml:space="preserve">portion of </w:t>
      </w:r>
      <w:r w:rsidR="00E23A28">
        <w:t xml:space="preserve">the </w:t>
      </w:r>
      <w:r w:rsidRPr="002A6F87">
        <w:t>I</w:t>
      </w:r>
      <w:r w:rsidR="00E23A28">
        <w:t xml:space="preserve">ncident </w:t>
      </w:r>
      <w:r w:rsidRPr="002A6F87">
        <w:t>R</w:t>
      </w:r>
      <w:r w:rsidR="00E23A28">
        <w:t>espon</w:t>
      </w:r>
      <w:r w:rsidR="00A05909">
        <w:t xml:space="preserve">se </w:t>
      </w:r>
      <w:r w:rsidRPr="002A6F87">
        <w:t>C</w:t>
      </w:r>
      <w:r w:rsidR="00A05909">
        <w:t>enter</w:t>
      </w:r>
      <w:r w:rsidRPr="002A6F87">
        <w:t xml:space="preserve"> to monitor plant status and coordinate NRC activities.</w:t>
      </w:r>
    </w:p>
    <w:p w14:paraId="7916B2CD" w14:textId="77777777" w:rsidR="0067092E" w:rsidRDefault="002A6F87" w:rsidP="00D27A0F">
      <w:pPr>
        <w:pStyle w:val="BodyText3"/>
      </w:pPr>
      <w:r>
        <w:t xml:space="preserve">If </w:t>
      </w:r>
      <w:r w:rsidR="00D534FF">
        <w:t xml:space="preserve">the </w:t>
      </w:r>
      <w:r>
        <w:t xml:space="preserve">licensee implements social distancing or quarantine controls in excess of </w:t>
      </w:r>
      <w:r w:rsidR="00D534FF">
        <w:t xml:space="preserve">the </w:t>
      </w:r>
      <w:r>
        <w:t xml:space="preserve">local or </w:t>
      </w:r>
      <w:r w:rsidRPr="00126173">
        <w:t>national stance, consider implementin</w:t>
      </w:r>
      <w:r w:rsidR="00E9025F" w:rsidRPr="00126173">
        <w:t>g</w:t>
      </w:r>
      <w:r w:rsidRPr="00126173">
        <w:t xml:space="preserve"> controls </w:t>
      </w:r>
      <w:r w:rsidR="00827E06" w:rsidRPr="00126173">
        <w:t xml:space="preserve">similar to those </w:t>
      </w:r>
      <w:r w:rsidRPr="00126173">
        <w:t>specified above.</w:t>
      </w:r>
    </w:p>
    <w:p w14:paraId="3ECAEEA4" w14:textId="59A43965" w:rsidR="00B47CF5" w:rsidRPr="00126173" w:rsidRDefault="002E25C7" w:rsidP="00345085">
      <w:pPr>
        <w:pStyle w:val="BodyText"/>
        <w:keepNext/>
        <w:numPr>
          <w:ilvl w:val="0"/>
          <w:numId w:val="2"/>
        </w:numPr>
      </w:pPr>
      <w:r>
        <w:t>Regional</w:t>
      </w:r>
      <w:r w:rsidRPr="00126173">
        <w:t xml:space="preserve"> </w:t>
      </w:r>
      <w:r w:rsidR="00DA019C" w:rsidRPr="00126173">
        <w:t xml:space="preserve">offices </w:t>
      </w:r>
      <w:r w:rsidR="00B47CF5" w:rsidRPr="00126173">
        <w:t xml:space="preserve">should </w:t>
      </w:r>
      <w:r w:rsidR="00273339" w:rsidRPr="00126173">
        <w:t>also consider the following</w:t>
      </w:r>
      <w:r w:rsidR="00DA019C" w:rsidRPr="00126173">
        <w:t>:</w:t>
      </w:r>
    </w:p>
    <w:p w14:paraId="12CACB58" w14:textId="2EDCFBB4" w:rsidR="000A02D3" w:rsidRDefault="005604C1" w:rsidP="00345085">
      <w:pPr>
        <w:pStyle w:val="BodyText"/>
        <w:numPr>
          <w:ilvl w:val="1"/>
          <w:numId w:val="2"/>
        </w:numPr>
      </w:pPr>
      <w:r>
        <w:t xml:space="preserve">Plant </w:t>
      </w:r>
      <w:r w:rsidR="004B6893">
        <w:t>s</w:t>
      </w:r>
      <w:r>
        <w:t xml:space="preserve">tatus activities </w:t>
      </w:r>
      <w:r w:rsidR="000A02D3">
        <w:t>should continue to the extent possible</w:t>
      </w:r>
      <w:r w:rsidR="00D00382">
        <w:t xml:space="preserve">; however, consideration should be given to </w:t>
      </w:r>
      <w:r w:rsidR="004F529C">
        <w:t xml:space="preserve">all </w:t>
      </w:r>
      <w:r w:rsidR="00105C0E">
        <w:t xml:space="preserve">means to access information remotely using </w:t>
      </w:r>
      <w:r w:rsidR="005C405B">
        <w:t xml:space="preserve">technological resources available through the licensee. This could include </w:t>
      </w:r>
      <w:r w:rsidR="00F00ED8">
        <w:t>virtual attendance at licensee meetings (</w:t>
      </w:r>
      <w:r w:rsidR="004B0F99">
        <w:t xml:space="preserve">by </w:t>
      </w:r>
      <w:r w:rsidR="00F00ED8">
        <w:t>phone or computer)</w:t>
      </w:r>
      <w:r w:rsidR="000A02D3">
        <w:t xml:space="preserve">. If </w:t>
      </w:r>
      <w:r w:rsidR="004B0F99">
        <w:t>resident inspectors</w:t>
      </w:r>
      <w:r w:rsidR="000A02D3">
        <w:t xml:space="preserve"> are not available </w:t>
      </w:r>
      <w:r w:rsidR="00617AE3">
        <w:t>at the site, consideration should be given towards sending region-based inspectors to the facility</w:t>
      </w:r>
      <w:r w:rsidR="00F213FA">
        <w:t xml:space="preserve"> </w:t>
      </w:r>
      <w:r w:rsidR="0066373B">
        <w:t>if possible</w:t>
      </w:r>
      <w:r w:rsidR="007766CD">
        <w:t xml:space="preserve">. However, this could be challenging due to </w:t>
      </w:r>
      <w:r w:rsidR="00E62C8B">
        <w:t xml:space="preserve">staff </w:t>
      </w:r>
      <w:r w:rsidR="0055680D">
        <w:t>illness, travel restrictions,</w:t>
      </w:r>
      <w:r w:rsidR="00E62C8B">
        <w:t xml:space="preserve"> licensee quarantine actions, </w:t>
      </w:r>
      <w:r w:rsidR="00D01028">
        <w:t>and other factors</w:t>
      </w:r>
      <w:r w:rsidR="0089237A">
        <w:t>.</w:t>
      </w:r>
      <w:r w:rsidR="00E37EAE">
        <w:t xml:space="preserve"> If </w:t>
      </w:r>
      <w:r w:rsidR="004B6893">
        <w:t xml:space="preserve">plant status activities </w:t>
      </w:r>
      <w:r w:rsidR="00796851">
        <w:t xml:space="preserve">cannot be performed </w:t>
      </w:r>
      <w:r w:rsidR="004B6893">
        <w:t>on</w:t>
      </w:r>
      <w:r w:rsidR="00D01028">
        <w:t xml:space="preserve"> </w:t>
      </w:r>
      <w:r w:rsidR="004B6893">
        <w:t xml:space="preserve">site, </w:t>
      </w:r>
      <w:r w:rsidR="00B925AA">
        <w:t>remote means</w:t>
      </w:r>
      <w:r w:rsidR="00805A61">
        <w:t xml:space="preserve"> should be considered</w:t>
      </w:r>
      <w:r w:rsidR="0014630D">
        <w:t xml:space="preserve">. The regions should </w:t>
      </w:r>
      <w:ins w:id="17" w:author="Author">
        <w:r w:rsidR="00201635">
          <w:t>arrange</w:t>
        </w:r>
      </w:ins>
      <w:r w:rsidR="0014630D">
        <w:t xml:space="preserve"> with licen</w:t>
      </w:r>
      <w:r w:rsidR="0061693C">
        <w:t xml:space="preserve">sees to obtain information </w:t>
      </w:r>
      <w:r w:rsidR="00300D01">
        <w:t xml:space="preserve">from a remote location. </w:t>
      </w:r>
      <w:r w:rsidR="0028596D">
        <w:t xml:space="preserve">Resident inspectors </w:t>
      </w:r>
      <w:r w:rsidR="00BC688A">
        <w:t xml:space="preserve">can achieve this by accessing the </w:t>
      </w:r>
      <w:r w:rsidR="004D4AEC">
        <w:t>licensee’s computer systems</w:t>
      </w:r>
      <w:r w:rsidR="00F957FC">
        <w:t xml:space="preserve"> and </w:t>
      </w:r>
      <w:r w:rsidR="00C55C89">
        <w:t>networks</w:t>
      </w:r>
      <w:r w:rsidR="004D4AEC">
        <w:t xml:space="preserve">, </w:t>
      </w:r>
      <w:r w:rsidR="005F2271">
        <w:t>licensees providing key information packages</w:t>
      </w:r>
      <w:r w:rsidR="00B55950">
        <w:t xml:space="preserve"> and </w:t>
      </w:r>
      <w:r w:rsidR="005F2271">
        <w:t>logs</w:t>
      </w:r>
      <w:r w:rsidR="004B7C35">
        <w:t xml:space="preserve"> electronically</w:t>
      </w:r>
      <w:r w:rsidR="005F2271">
        <w:t xml:space="preserve">, </w:t>
      </w:r>
      <w:r w:rsidR="007013F4">
        <w:t xml:space="preserve">conducting </w:t>
      </w:r>
      <w:r w:rsidR="00DD406F">
        <w:t xml:space="preserve">discussions </w:t>
      </w:r>
      <w:r w:rsidR="007013F4">
        <w:t>by</w:t>
      </w:r>
      <w:r w:rsidR="00DD406F">
        <w:t xml:space="preserve"> phone or video with licensee personnel, us</w:t>
      </w:r>
      <w:r w:rsidR="007973CA">
        <w:t>ing</w:t>
      </w:r>
      <w:r w:rsidR="00DD406F">
        <w:t xml:space="preserve"> licensee cameras</w:t>
      </w:r>
      <w:r w:rsidR="007766CD">
        <w:t xml:space="preserve">, </w:t>
      </w:r>
      <w:r w:rsidR="00B1392C">
        <w:t xml:space="preserve">performing </w:t>
      </w:r>
      <w:r w:rsidR="000F4AE4">
        <w:t>physical walkdown</w:t>
      </w:r>
      <w:r w:rsidR="00332E10">
        <w:t>s with video capture</w:t>
      </w:r>
      <w:r w:rsidR="007F76DE">
        <w:t xml:space="preserve">, </w:t>
      </w:r>
      <w:r w:rsidR="00CF1D62">
        <w:t xml:space="preserve">and looking for </w:t>
      </w:r>
      <w:r w:rsidR="00652EFF">
        <w:t>other online indications</w:t>
      </w:r>
      <w:r w:rsidR="00CF1D62">
        <w:t>, for example.</w:t>
      </w:r>
    </w:p>
    <w:p w14:paraId="36464BE0" w14:textId="7AD0C96F" w:rsidR="00DA019C" w:rsidRPr="00DA019C" w:rsidRDefault="007370B1" w:rsidP="00345085">
      <w:pPr>
        <w:pStyle w:val="BodyText"/>
        <w:numPr>
          <w:ilvl w:val="1"/>
          <w:numId w:val="2"/>
        </w:numPr>
      </w:pPr>
      <w:r>
        <w:t>For c</w:t>
      </w:r>
      <w:r w:rsidR="00DA019C" w:rsidRPr="00DA019C">
        <w:t xml:space="preserve">ontrol </w:t>
      </w:r>
      <w:r>
        <w:t>r</w:t>
      </w:r>
      <w:r w:rsidR="00DA019C" w:rsidRPr="00DA019C">
        <w:t xml:space="preserve">oom </w:t>
      </w:r>
      <w:r>
        <w:t>a</w:t>
      </w:r>
      <w:r w:rsidR="00DA019C" w:rsidRPr="00DA019C">
        <w:t>ccess</w:t>
      </w:r>
      <w:r w:rsidR="00062283">
        <w:t xml:space="preserve"> during public health emergencies or other conditions</w:t>
      </w:r>
      <w:r>
        <w:t xml:space="preserve">, inspectors should </w:t>
      </w:r>
      <w:r w:rsidR="00DA019C" w:rsidRPr="00DA019C">
        <w:t>minimize visits to the extent practicable</w:t>
      </w:r>
      <w:r w:rsidR="00F5644E">
        <w:t xml:space="preserve"> </w:t>
      </w:r>
      <w:r w:rsidR="00F76951" w:rsidRPr="00F76951">
        <w:t>in accordance with licensee health-protective measures</w:t>
      </w:r>
      <w:r w:rsidR="00DA019C" w:rsidRPr="00DA019C">
        <w:t>. </w:t>
      </w:r>
      <w:r w:rsidR="007C2925">
        <w:t>Resident</w:t>
      </w:r>
      <w:r w:rsidR="000C29C4">
        <w:t xml:space="preserve"> inspector</w:t>
      </w:r>
      <w:r w:rsidR="007C2925">
        <w:t xml:space="preserve">s should make efforts not </w:t>
      </w:r>
      <w:r w:rsidR="000C29C4">
        <w:t xml:space="preserve">to </w:t>
      </w:r>
      <w:r w:rsidR="007C2925">
        <w:t xml:space="preserve">loiter in the control room or other public areas longer than necessary to </w:t>
      </w:r>
      <w:r w:rsidR="0065245A">
        <w:t xml:space="preserve">obtain </w:t>
      </w:r>
      <w:r w:rsidR="008C5900">
        <w:t xml:space="preserve">the plant </w:t>
      </w:r>
      <w:r w:rsidR="007C2925">
        <w:t xml:space="preserve">status. </w:t>
      </w:r>
      <w:r w:rsidR="008C5900">
        <w:t xml:space="preserve">Inspectors should </w:t>
      </w:r>
      <w:r w:rsidR="0079254D">
        <w:t xml:space="preserve">communicate by </w:t>
      </w:r>
      <w:r w:rsidR="00C92D57">
        <w:t xml:space="preserve">telephone rather than face-to-face and </w:t>
      </w:r>
      <w:r w:rsidR="00DA019C" w:rsidRPr="00DA019C">
        <w:t>use remote monitoring and technology to the maximum extent practicable</w:t>
      </w:r>
    </w:p>
    <w:p w14:paraId="21EDC794" w14:textId="17DDEB3C" w:rsidR="00E34A1C" w:rsidRDefault="0079254D" w:rsidP="00345085">
      <w:pPr>
        <w:pStyle w:val="BodyText"/>
        <w:numPr>
          <w:ilvl w:val="1"/>
          <w:numId w:val="2"/>
        </w:numPr>
      </w:pPr>
      <w:r>
        <w:t xml:space="preserve">For </w:t>
      </w:r>
      <w:r w:rsidR="00A445BE">
        <w:t>e</w:t>
      </w:r>
      <w:r w:rsidR="00DA019C" w:rsidRPr="003519E6">
        <w:t xml:space="preserve">vent </w:t>
      </w:r>
      <w:r w:rsidR="00A445BE">
        <w:t>r</w:t>
      </w:r>
      <w:r w:rsidR="00DA019C" w:rsidRPr="003519E6">
        <w:t>esponse</w:t>
      </w:r>
      <w:r w:rsidR="00A445BE">
        <w:t>, the r</w:t>
      </w:r>
      <w:r w:rsidR="00E34A1C" w:rsidRPr="003519E6">
        <w:t xml:space="preserve">egions should consider the threshold at which </w:t>
      </w:r>
      <w:r w:rsidR="000E745A">
        <w:t>on</w:t>
      </w:r>
      <w:r w:rsidR="00E34A1C" w:rsidRPr="003519E6">
        <w:t>site response is needed for an event. For example,</w:t>
      </w:r>
      <w:r w:rsidR="00055D8A">
        <w:t xml:space="preserve"> the NRC may be able to perform remote monitoring of</w:t>
      </w:r>
      <w:r w:rsidR="00E34A1C" w:rsidRPr="003519E6">
        <w:t xml:space="preserve"> unplanned down</w:t>
      </w:r>
      <w:r w:rsidR="00E34A1C">
        <w:t xml:space="preserve"> </w:t>
      </w:r>
      <w:r w:rsidR="00E34A1C" w:rsidRPr="003519E6">
        <w:t xml:space="preserve">powers or uncomplicated reactor trips, depending on the accessibility </w:t>
      </w:r>
      <w:r w:rsidR="00307D87">
        <w:t xml:space="preserve">of </w:t>
      </w:r>
      <w:r w:rsidR="00E34A1C" w:rsidRPr="003519E6">
        <w:t xml:space="preserve">the licensee's network. If </w:t>
      </w:r>
      <w:r w:rsidR="008E18F3">
        <w:t>on</w:t>
      </w:r>
      <w:r w:rsidR="00E34A1C" w:rsidRPr="003519E6">
        <w:t xml:space="preserve">site response is appropriate, </w:t>
      </w:r>
      <w:r w:rsidR="008E18F3">
        <w:t xml:space="preserve">the </w:t>
      </w:r>
      <w:r w:rsidR="00E34A1C" w:rsidRPr="003519E6">
        <w:t xml:space="preserve">regions could consider limiting the response, such as having the </w:t>
      </w:r>
      <w:r w:rsidR="00135E7C">
        <w:t>senior resident inspector</w:t>
      </w:r>
      <w:r w:rsidR="00E34A1C" w:rsidRPr="003519E6">
        <w:t xml:space="preserve"> respond to the </w:t>
      </w:r>
      <w:r w:rsidR="00135E7C">
        <w:t xml:space="preserve">emergency response </w:t>
      </w:r>
      <w:r w:rsidR="00B00C19">
        <w:t xml:space="preserve">facility </w:t>
      </w:r>
      <w:r w:rsidR="00E34A1C" w:rsidRPr="003519E6">
        <w:t xml:space="preserve">or </w:t>
      </w:r>
      <w:r w:rsidR="006B1F31">
        <w:t xml:space="preserve">technical support center </w:t>
      </w:r>
      <w:r w:rsidR="00E34A1C" w:rsidRPr="003519E6">
        <w:t>only.</w:t>
      </w:r>
    </w:p>
    <w:p w14:paraId="29D25914" w14:textId="5739BDE5" w:rsidR="00DA019C" w:rsidRPr="00DA019C" w:rsidRDefault="00D56C85" w:rsidP="00345085">
      <w:pPr>
        <w:pStyle w:val="BodyText"/>
        <w:numPr>
          <w:ilvl w:val="1"/>
          <w:numId w:val="2"/>
        </w:numPr>
      </w:pPr>
      <w:r>
        <w:t>For inservice inspections</w:t>
      </w:r>
      <w:r w:rsidR="00FF7592">
        <w:t>, inspectors should maximize the use of record</w:t>
      </w:r>
      <w:r w:rsidR="00B15400">
        <w:t xml:space="preserve"> reviews, remote video or recorded inservice inspections where possible.</w:t>
      </w:r>
    </w:p>
    <w:p w14:paraId="700CED21" w14:textId="0A383FED" w:rsidR="00DA019C" w:rsidRPr="00DA019C" w:rsidRDefault="00F00176" w:rsidP="00345085">
      <w:pPr>
        <w:pStyle w:val="BodyText"/>
        <w:numPr>
          <w:ilvl w:val="1"/>
          <w:numId w:val="2"/>
        </w:numPr>
      </w:pPr>
      <w:r>
        <w:t>Resident inspectors should r</w:t>
      </w:r>
      <w:r w:rsidR="00DA019C" w:rsidRPr="00AF78F7">
        <w:t xml:space="preserve">educe, as appropriate, </w:t>
      </w:r>
      <w:r>
        <w:t xml:space="preserve">the </w:t>
      </w:r>
      <w:r w:rsidR="00DA019C" w:rsidRPr="00AF78F7">
        <w:t xml:space="preserve">selected baseline inspections </w:t>
      </w:r>
      <w:r w:rsidR="00283637">
        <w:t xml:space="preserve">they </w:t>
      </w:r>
      <w:r w:rsidR="00DA019C" w:rsidRPr="00AF78F7">
        <w:t>perform</w:t>
      </w:r>
      <w:r w:rsidR="0015323D">
        <w:t>.</w:t>
      </w:r>
    </w:p>
    <w:p w14:paraId="35118B73" w14:textId="7CB0EB9D" w:rsidR="00DA019C" w:rsidRPr="00DA019C" w:rsidRDefault="00283637" w:rsidP="00345085">
      <w:pPr>
        <w:pStyle w:val="BodyText"/>
        <w:numPr>
          <w:ilvl w:val="1"/>
          <w:numId w:val="2"/>
        </w:numPr>
      </w:pPr>
      <w:r>
        <w:lastRenderedPageBreak/>
        <w:t>The NRC should p</w:t>
      </w:r>
      <w:r w:rsidR="00DA019C" w:rsidRPr="00DA019C">
        <w:t xml:space="preserve">ostpone scheduled </w:t>
      </w:r>
      <w:r w:rsidR="00B13AB5">
        <w:t>s</w:t>
      </w:r>
      <w:r w:rsidR="00DA019C" w:rsidRPr="00DA019C">
        <w:t xml:space="preserve">upplemental inspections, </w:t>
      </w:r>
      <w:r w:rsidR="00B13AB5">
        <w:t>t</w:t>
      </w:r>
      <w:r w:rsidR="00DA019C" w:rsidRPr="00DA019C">
        <w:t xml:space="preserve">emporary </w:t>
      </w:r>
      <w:r w:rsidR="00B13AB5">
        <w:t>i</w:t>
      </w:r>
      <w:r w:rsidR="00DA019C" w:rsidRPr="00DA019C">
        <w:t xml:space="preserve">nstructions, and </w:t>
      </w:r>
      <w:r w:rsidR="00B13AB5">
        <w:t>s</w:t>
      </w:r>
      <w:r w:rsidR="00DA019C" w:rsidRPr="00DA019C">
        <w:t xml:space="preserve">pecial and </w:t>
      </w:r>
      <w:r w:rsidR="00B13AB5">
        <w:t>i</w:t>
      </w:r>
      <w:r w:rsidR="00DA019C" w:rsidRPr="00DA019C">
        <w:t xml:space="preserve">nfrequently </w:t>
      </w:r>
      <w:r w:rsidR="00B13AB5">
        <w:t>p</w:t>
      </w:r>
      <w:r w:rsidR="00DA019C" w:rsidRPr="00DA019C">
        <w:t xml:space="preserve">erformed </w:t>
      </w:r>
      <w:r w:rsidR="00B13AB5">
        <w:t>i</w:t>
      </w:r>
      <w:r w:rsidR="00DA019C" w:rsidRPr="00DA019C">
        <w:t>nspections (</w:t>
      </w:r>
      <w:r w:rsidR="0083253B">
        <w:t xml:space="preserve">see </w:t>
      </w:r>
      <w:r w:rsidR="00DA019C" w:rsidRPr="00DA019C">
        <w:t xml:space="preserve">IMC 2515 </w:t>
      </w:r>
      <w:r w:rsidR="00967669">
        <w:t>Appendix</w:t>
      </w:r>
      <w:r w:rsidR="00DA019C" w:rsidRPr="00DA019C">
        <w:t xml:space="preserve"> C</w:t>
      </w:r>
      <w:r w:rsidR="0083253B">
        <w:t>, “Special and Infrequently Performed Inspections”</w:t>
      </w:r>
      <w:r w:rsidR="00DA019C" w:rsidRPr="00DA019C">
        <w:t>)</w:t>
      </w:r>
      <w:r w:rsidR="0015323D">
        <w:t>.</w:t>
      </w:r>
    </w:p>
    <w:p w14:paraId="41B23141" w14:textId="093DB750" w:rsidR="00DA019C" w:rsidRPr="00DA019C" w:rsidRDefault="00C07482" w:rsidP="00345085">
      <w:pPr>
        <w:pStyle w:val="BodyText"/>
        <w:numPr>
          <w:ilvl w:val="1"/>
          <w:numId w:val="2"/>
        </w:numPr>
      </w:pPr>
      <w:r>
        <w:t>For a</w:t>
      </w:r>
      <w:r w:rsidR="00DA019C" w:rsidRPr="00DA019C">
        <w:t xml:space="preserve">nnual </w:t>
      </w:r>
      <w:r>
        <w:t>a</w:t>
      </w:r>
      <w:r w:rsidR="00DA019C" w:rsidRPr="00DA019C">
        <w:t xml:space="preserve">ssessment </w:t>
      </w:r>
      <w:r>
        <w:t>m</w:t>
      </w:r>
      <w:r w:rsidR="00DA019C" w:rsidRPr="00DA019C">
        <w:t>eetings</w:t>
      </w:r>
      <w:r>
        <w:t>, the NRC should e</w:t>
      </w:r>
      <w:r w:rsidR="00DA019C" w:rsidRPr="00DA019C">
        <w:t xml:space="preserve">valuate use of virtual </w:t>
      </w:r>
      <w:r w:rsidR="0079790E">
        <w:t xml:space="preserve">meetings </w:t>
      </w:r>
      <w:r w:rsidR="00DA019C" w:rsidRPr="00DA019C">
        <w:t xml:space="preserve">or </w:t>
      </w:r>
      <w:r w:rsidR="00657150">
        <w:t xml:space="preserve">the </w:t>
      </w:r>
      <w:r w:rsidR="00DA019C" w:rsidRPr="00DA019C">
        <w:t xml:space="preserve">deferral </w:t>
      </w:r>
      <w:r w:rsidR="00657150">
        <w:t xml:space="preserve">of such meetings, </w:t>
      </w:r>
      <w:r w:rsidR="00DA019C" w:rsidRPr="00DA019C">
        <w:t>within program requirements.</w:t>
      </w:r>
    </w:p>
    <w:p w14:paraId="47400A9C" w14:textId="0B5C45F3" w:rsidR="007D0537" w:rsidRPr="00DA019C" w:rsidRDefault="00167F7B" w:rsidP="00345085">
      <w:pPr>
        <w:pStyle w:val="BodyText"/>
        <w:numPr>
          <w:ilvl w:val="1"/>
          <w:numId w:val="2"/>
        </w:numPr>
      </w:pPr>
      <w:r>
        <w:t>The NRC should r</w:t>
      </w:r>
      <w:r w:rsidR="00DA019C" w:rsidRPr="00DA019C">
        <w:t>educe</w:t>
      </w:r>
      <w:r>
        <w:t>,</w:t>
      </w:r>
      <w:r w:rsidR="00DA019C" w:rsidRPr="00DA019C">
        <w:t xml:space="preserve"> as appropriate, management site visits required </w:t>
      </w:r>
      <w:r>
        <w:t xml:space="preserve">in accordance </w:t>
      </w:r>
      <w:r w:rsidR="00DA019C" w:rsidRPr="00DA019C">
        <w:t xml:space="preserve">IMC 0102, “Oversight and Objectivity of Inspectors and Examiners at Reactor Facilities.” </w:t>
      </w:r>
      <w:r>
        <w:t>In addition</w:t>
      </w:r>
      <w:r w:rsidR="00DA019C" w:rsidRPr="00DA019C">
        <w:t xml:space="preserve">, the requirement for regional management to tour containment during outages </w:t>
      </w:r>
      <w:r w:rsidR="00AD3B21">
        <w:t xml:space="preserve">may be </w:t>
      </w:r>
      <w:r w:rsidR="00DA019C" w:rsidRPr="00DA019C">
        <w:t>waived.</w:t>
      </w:r>
    </w:p>
    <w:p w14:paraId="766AB8A4" w14:textId="12185FDE" w:rsidR="00DA019C" w:rsidRDefault="00DA019C" w:rsidP="00345085">
      <w:pPr>
        <w:pStyle w:val="BodyText"/>
        <w:numPr>
          <w:ilvl w:val="1"/>
          <w:numId w:val="2"/>
        </w:numPr>
      </w:pPr>
      <w:r w:rsidRPr="00DA019C">
        <w:t xml:space="preserve">In consultation with program office, </w:t>
      </w:r>
      <w:r w:rsidR="003873F7">
        <w:t xml:space="preserve">the regions should </w:t>
      </w:r>
      <w:r w:rsidRPr="00DA019C">
        <w:t xml:space="preserve">determine </w:t>
      </w:r>
      <w:r w:rsidR="004B2742">
        <w:t xml:space="preserve">whether the suspension of </w:t>
      </w:r>
      <w:r w:rsidRPr="00DA019C">
        <w:t xml:space="preserve">site coverage metrics </w:t>
      </w:r>
      <w:r w:rsidR="004B2742">
        <w:t xml:space="preserve">would be acceptable </w:t>
      </w:r>
      <w:r w:rsidRPr="00DA019C">
        <w:t>during the period of increased heath concerns.</w:t>
      </w:r>
    </w:p>
    <w:p w14:paraId="4F9B7012" w14:textId="056F8151" w:rsidR="00444422" w:rsidRDefault="00D86801" w:rsidP="00345085">
      <w:pPr>
        <w:pStyle w:val="BodyText"/>
        <w:numPr>
          <w:ilvl w:val="0"/>
          <w:numId w:val="2"/>
        </w:numPr>
      </w:pPr>
      <w:r>
        <w:t xml:space="preserve">To promote consistency, NRR, in consultation with the regions, </w:t>
      </w:r>
      <w:ins w:id="18" w:author="Author">
        <w:r w:rsidR="00AC1DEB">
          <w:t xml:space="preserve">should </w:t>
        </w:r>
      </w:ins>
      <w:r>
        <w:t>consider providing more detailed guidance on inspection program implementation at the start of, and periodically throughout,</w:t>
      </w:r>
      <w:r w:rsidR="003C4EF2" w:rsidRPr="00126173">
        <w:t xml:space="preserve"> </w:t>
      </w:r>
      <w:r w:rsidR="00AE6BCC">
        <w:t>national events such as public health emergencies</w:t>
      </w:r>
      <w:r>
        <w:t xml:space="preserve">. </w:t>
      </w:r>
      <w:ins w:id="19" w:author="Author">
        <w:r w:rsidR="00653803">
          <w:t>When deciding to perform r</w:t>
        </w:r>
        <w:r w:rsidR="00653803" w:rsidRPr="7A34ECC1">
          <w:rPr>
            <w:rFonts w:eastAsia="Arial"/>
          </w:rPr>
          <w:t>emote inspection activities, the inspector(s) should take into consideration any negative impacts to safety and/or security margins when replacing onsite inspections</w:t>
        </w:r>
        <w:r w:rsidR="00345085">
          <w:rPr>
            <w:rFonts w:eastAsia="Arial"/>
          </w:rPr>
          <w:t xml:space="preserve">, including taking into consideration additional preparation time licensees may require </w:t>
        </w:r>
        <w:proofErr w:type="gramStart"/>
        <w:r w:rsidR="00345085">
          <w:rPr>
            <w:rFonts w:eastAsia="Arial"/>
          </w:rPr>
          <w:t>to support</w:t>
        </w:r>
        <w:proofErr w:type="gramEnd"/>
        <w:r w:rsidR="00345085">
          <w:rPr>
            <w:rFonts w:eastAsia="Arial"/>
          </w:rPr>
          <w:t xml:space="preserve"> remote inspections</w:t>
        </w:r>
        <w:r w:rsidR="00653803" w:rsidRPr="7A34ECC1">
          <w:rPr>
            <w:rFonts w:eastAsia="Arial"/>
          </w:rPr>
          <w:t>.</w:t>
        </w:r>
        <w:r w:rsidR="00653803">
          <w:t xml:space="preserve"> </w:t>
        </w:r>
        <w:r w:rsidR="00D43545">
          <w:t xml:space="preserve">Guidance should strive to provide and use consistent criteria, resources, evaluation methodologies, and inspection prioritizations. </w:t>
        </w:r>
      </w:ins>
      <w:r>
        <w:t xml:space="preserve">Examples </w:t>
      </w:r>
      <w:r w:rsidR="003C469D">
        <w:t xml:space="preserve">of such guidance provided via memorandums </w:t>
      </w:r>
      <w:r>
        <w:t xml:space="preserve">can be found in the </w:t>
      </w:r>
      <w:r w:rsidR="000556EA">
        <w:t>following documents:</w:t>
      </w:r>
    </w:p>
    <w:p w14:paraId="6D93F5F2" w14:textId="77777777" w:rsidR="003B710B" w:rsidRDefault="003B710B" w:rsidP="00345085">
      <w:pPr>
        <w:pStyle w:val="BodyText"/>
        <w:numPr>
          <w:ilvl w:val="1"/>
          <w:numId w:val="2"/>
        </w:numPr>
      </w:pPr>
      <w:r>
        <w:t>Memorandum titled, “Updated Implementation of Resident Inspector Site Coverage During COVID-19,” April 6, 2020 (ML20097E538).</w:t>
      </w:r>
    </w:p>
    <w:p w14:paraId="76A149E8" w14:textId="77777777" w:rsidR="003B710B" w:rsidRDefault="003B710B" w:rsidP="00345085">
      <w:pPr>
        <w:pStyle w:val="BodyText"/>
        <w:numPr>
          <w:ilvl w:val="1"/>
          <w:numId w:val="2"/>
        </w:numPr>
      </w:pPr>
      <w:r>
        <w:t>Memorandum titled, “Inspection Guidance During Transition From COVID-19 Mandatory Telework,” dated May 28, 2020 (ML20141L766).</w:t>
      </w:r>
    </w:p>
    <w:p w14:paraId="61716CCF" w14:textId="77777777" w:rsidR="003B710B" w:rsidRDefault="003B710B" w:rsidP="00345085">
      <w:pPr>
        <w:pStyle w:val="BodyText"/>
        <w:numPr>
          <w:ilvl w:val="1"/>
          <w:numId w:val="2"/>
        </w:numPr>
      </w:pPr>
      <w:r>
        <w:t>Memorandum titled, “Calendar Year 2021 Inspection Guidance During COVID-19 Telework Restrictions,” dated February 1, 2021 (ML21027A274).</w:t>
      </w:r>
    </w:p>
    <w:p w14:paraId="16BBFF77" w14:textId="1D3A523B" w:rsidR="003B710B" w:rsidRDefault="003B710B" w:rsidP="00345085">
      <w:pPr>
        <w:pStyle w:val="BodyText"/>
        <w:numPr>
          <w:ilvl w:val="1"/>
          <w:numId w:val="2"/>
        </w:numPr>
      </w:pPr>
      <w:r>
        <w:t>Memorandum titled, “Implementation Of Inspection Programs Following Re-Entry From The Public Health Emergency For The Reactor Safety Program,” dated November 2, 2021 (ML21295A302).</w:t>
      </w:r>
    </w:p>
    <w:p w14:paraId="0F6DBEBD" w14:textId="77777777" w:rsidR="000556EA" w:rsidRDefault="00CC43B6" w:rsidP="00345085">
      <w:pPr>
        <w:pStyle w:val="BodyText"/>
        <w:numPr>
          <w:ilvl w:val="0"/>
          <w:numId w:val="2"/>
        </w:numPr>
      </w:pPr>
      <w:r>
        <w:t xml:space="preserve">Some best practices </w:t>
      </w:r>
      <w:r w:rsidR="00BD43FA">
        <w:t xml:space="preserve">and lessons learned from the </w:t>
      </w:r>
      <w:r w:rsidR="000556EA">
        <w:t>COVID-19 public health emergency can be found in the following documents:</w:t>
      </w:r>
    </w:p>
    <w:p w14:paraId="012539CA" w14:textId="7A3E69E3" w:rsidR="00CC43B6" w:rsidRDefault="00CC43B6" w:rsidP="00345085">
      <w:pPr>
        <w:pStyle w:val="BodyText"/>
        <w:numPr>
          <w:ilvl w:val="1"/>
          <w:numId w:val="2"/>
        </w:numPr>
      </w:pPr>
      <w:r>
        <w:t>“</w:t>
      </w:r>
      <w:r w:rsidRPr="00F50AA8">
        <w:t>Comprehensive Baseline Inspection Program Review - Calendar Year 2021</w:t>
      </w:r>
      <w:r>
        <w:t>,” (</w:t>
      </w:r>
      <w:r w:rsidRPr="00F50AA8">
        <w:t>ML21252A154</w:t>
      </w:r>
      <w:r w:rsidRPr="00660359">
        <w:t>)</w:t>
      </w:r>
      <w:r>
        <w:t>.</w:t>
      </w:r>
    </w:p>
    <w:p w14:paraId="47711DAE" w14:textId="0E6BBBD2" w:rsidR="000556EA" w:rsidRDefault="000556EA" w:rsidP="00345085">
      <w:pPr>
        <w:pStyle w:val="BodyText"/>
        <w:numPr>
          <w:ilvl w:val="1"/>
          <w:numId w:val="2"/>
        </w:numPr>
      </w:pPr>
      <w:r>
        <w:t>“</w:t>
      </w:r>
      <w:r w:rsidRPr="000556EA">
        <w:t>Initial Report On Challenges, Lessons Learned And Best Practices From The 2020 C</w:t>
      </w:r>
      <w:r w:rsidR="00C3164D">
        <w:t>OVID</w:t>
      </w:r>
      <w:r w:rsidRPr="000556EA">
        <w:t>-19 Public Health Emergency</w:t>
      </w:r>
      <w:r>
        <w:t>,” (</w:t>
      </w:r>
      <w:r w:rsidRPr="000556EA">
        <w:t>ML20308A389</w:t>
      </w:r>
      <w:r>
        <w:t>)</w:t>
      </w:r>
    </w:p>
    <w:p w14:paraId="39D97C9F" w14:textId="286136B4" w:rsidR="000556EA" w:rsidRDefault="000556EA" w:rsidP="00345085">
      <w:pPr>
        <w:pStyle w:val="BodyText"/>
        <w:numPr>
          <w:ilvl w:val="1"/>
          <w:numId w:val="2"/>
        </w:numPr>
      </w:pPr>
      <w:r>
        <w:t>“</w:t>
      </w:r>
      <w:r w:rsidRPr="000556EA">
        <w:t>Final Report for the Follow-On Review of the Lessons Learned, Best Practices, and Challenges During the COVID-19 P</w:t>
      </w:r>
      <w:r w:rsidR="005D6BF4">
        <w:t xml:space="preserve">ublic </w:t>
      </w:r>
      <w:r w:rsidRPr="000556EA">
        <w:t>H</w:t>
      </w:r>
      <w:r w:rsidR="005D6BF4">
        <w:t xml:space="preserve">ealth </w:t>
      </w:r>
      <w:r w:rsidRPr="000556EA">
        <w:t>E</w:t>
      </w:r>
      <w:r w:rsidR="005D6BF4">
        <w:t>mergenc</w:t>
      </w:r>
      <w:r w:rsidR="001C1E3A">
        <w:t>y</w:t>
      </w:r>
      <w:r>
        <w:t>,” (</w:t>
      </w:r>
      <w:r w:rsidRPr="000556EA">
        <w:t>ML22172A159</w:t>
      </w:r>
      <w:r>
        <w:t>)</w:t>
      </w:r>
    </w:p>
    <w:p w14:paraId="67E6FECF" w14:textId="48675AF8" w:rsidR="009F7CAE" w:rsidRPr="00DA019C" w:rsidRDefault="009F7CAE" w:rsidP="00CC43B6">
      <w:pPr>
        <w:pStyle w:val="Heading1"/>
        <w:ind w:left="0" w:firstLine="0"/>
      </w:pPr>
      <w:r w:rsidRPr="00DA019C">
        <w:lastRenderedPageBreak/>
        <w:t>2515</w:t>
      </w:r>
      <w:r w:rsidR="002B4165" w:rsidRPr="00DA019C">
        <w:t>E</w:t>
      </w:r>
      <w:r w:rsidRPr="00DA019C">
        <w:t>-</w:t>
      </w:r>
      <w:r w:rsidR="00CF7E45" w:rsidRPr="00DA019C">
        <w:t>08</w:t>
      </w:r>
      <w:r w:rsidRPr="00DA019C">
        <w:tab/>
        <w:t>REFERENCES</w:t>
      </w:r>
    </w:p>
    <w:p w14:paraId="0F5C8CA6" w14:textId="77777777" w:rsidR="00AA54BA" w:rsidRDefault="00AA54BA" w:rsidP="00BD7691">
      <w:pPr>
        <w:pStyle w:val="BodyText2"/>
      </w:pPr>
      <w:r>
        <w:t>“</w:t>
      </w:r>
      <w:r w:rsidRPr="000556EA">
        <w:t>Final Report for the Follow-On Review of the Lessons Learned, Best Practices, and Challenges During the COVID-19 PHE</w:t>
      </w:r>
      <w:r>
        <w:t>,” (</w:t>
      </w:r>
      <w:r w:rsidRPr="000556EA">
        <w:t>ML22172A159</w:t>
      </w:r>
      <w:r>
        <w:t>)</w:t>
      </w:r>
    </w:p>
    <w:p w14:paraId="6C8C6A15" w14:textId="77777777" w:rsidR="00AA54BA" w:rsidRDefault="00AA54BA" w:rsidP="00BD7691">
      <w:pPr>
        <w:pStyle w:val="BodyText2"/>
      </w:pPr>
      <w:r>
        <w:t>“</w:t>
      </w:r>
      <w:r w:rsidRPr="000556EA">
        <w:t>Initial Report On Challenges, Lessons Learned And Best Practices From The 2020 Covid-19 Public Health Emergency</w:t>
      </w:r>
      <w:r>
        <w:t>,” (</w:t>
      </w:r>
      <w:r w:rsidRPr="000556EA">
        <w:t>ML20308A389</w:t>
      </w:r>
      <w:r>
        <w:t>)</w:t>
      </w:r>
    </w:p>
    <w:p w14:paraId="61CEA728" w14:textId="77777777" w:rsidR="00AA54BA" w:rsidRDefault="00AA54BA" w:rsidP="00BB2F4B">
      <w:pPr>
        <w:pStyle w:val="BodyText2"/>
        <w:keepNext/>
      </w:pPr>
      <w:r w:rsidRPr="00F50AA8">
        <w:t>Comprehensive Baseline Inspection Program Review - Calendar Year 2021</w:t>
      </w:r>
      <w:r>
        <w:t xml:space="preserve"> (</w:t>
      </w:r>
      <w:r w:rsidRPr="00F50AA8">
        <w:t>ML21252A154</w:t>
      </w:r>
      <w:r w:rsidRPr="00660359">
        <w:t>)</w:t>
      </w:r>
    </w:p>
    <w:p w14:paraId="4FEF895D" w14:textId="77777777" w:rsidR="00AA54BA" w:rsidRDefault="00AA54BA" w:rsidP="0025447D">
      <w:pPr>
        <w:pStyle w:val="BodyText2"/>
      </w:pPr>
      <w:r>
        <w:t>Continuity of Operations Plan (</w:t>
      </w:r>
      <w:r w:rsidRPr="00AB3A27">
        <w:t>ML14024A688</w:t>
      </w:r>
      <w:r>
        <w:t>) (Non-public)</w:t>
      </w:r>
    </w:p>
    <w:p w14:paraId="33759AD7" w14:textId="77777777" w:rsidR="00AA54BA" w:rsidRDefault="00AA54BA" w:rsidP="0025447D">
      <w:pPr>
        <w:pStyle w:val="BodyText2"/>
      </w:pPr>
      <w:r>
        <w:t xml:space="preserve">Continuity of Operations Procedure 429, “Agency </w:t>
      </w:r>
      <w:r w:rsidRPr="00AA6F9F">
        <w:t>Pandemic Plan</w:t>
      </w:r>
      <w:r>
        <w:t>”</w:t>
      </w:r>
      <w:r w:rsidRPr="00AA6F9F">
        <w:t xml:space="preserve"> (</w:t>
      </w:r>
      <w:r>
        <w:t>ML14030A634) (Non-public)</w:t>
      </w:r>
    </w:p>
    <w:p w14:paraId="41C1ECB8" w14:textId="77777777" w:rsidR="00AA54BA" w:rsidRPr="00DA019C" w:rsidRDefault="00AA54BA" w:rsidP="0025447D">
      <w:pPr>
        <w:pStyle w:val="BodyText2"/>
      </w:pPr>
      <w:r w:rsidRPr="00DA019C">
        <w:t>IMC 0102, “Oversight and Objectivity of Inspectors and Examiners at Reactor Facilities”</w:t>
      </w:r>
    </w:p>
    <w:p w14:paraId="47A314AD" w14:textId="77777777" w:rsidR="00AA54BA" w:rsidRPr="00DA019C" w:rsidRDefault="00AA54BA" w:rsidP="0025447D">
      <w:pPr>
        <w:pStyle w:val="BodyText2"/>
      </w:pPr>
      <w:r w:rsidRPr="00DA019C">
        <w:t>IMC 2515, “Light-Water Reactor Inspection Program–Operations Phase”</w:t>
      </w:r>
    </w:p>
    <w:p w14:paraId="565D15C6" w14:textId="77777777" w:rsidR="00AA54BA" w:rsidRDefault="00AA54BA" w:rsidP="0025447D">
      <w:pPr>
        <w:pStyle w:val="BodyText2"/>
      </w:pPr>
      <w:r w:rsidRPr="00DA019C">
        <w:t xml:space="preserve">IMC 2515, Appendix </w:t>
      </w:r>
      <w:r>
        <w:t>C</w:t>
      </w:r>
      <w:r w:rsidRPr="00DA019C">
        <w:t xml:space="preserve">, </w:t>
      </w:r>
      <w:r>
        <w:t>“</w:t>
      </w:r>
      <w:r w:rsidRPr="005F6EE0">
        <w:t>Special and Infrequently Performed Inspections</w:t>
      </w:r>
      <w:r>
        <w:t>”</w:t>
      </w:r>
    </w:p>
    <w:p w14:paraId="4C194078" w14:textId="77777777" w:rsidR="00AA54BA" w:rsidRPr="00DA019C" w:rsidRDefault="00AA54BA" w:rsidP="0025447D">
      <w:pPr>
        <w:pStyle w:val="BodyText2"/>
      </w:pPr>
      <w:r w:rsidRPr="00DA019C">
        <w:t>IMC 2515, Appendix D, “Plant Status”</w:t>
      </w:r>
    </w:p>
    <w:p w14:paraId="7FCB18E0" w14:textId="48685B35" w:rsidR="00AA54BA" w:rsidRDefault="00AA54BA" w:rsidP="0025447D">
      <w:pPr>
        <w:pStyle w:val="BodyText2"/>
      </w:pPr>
      <w:bookmarkStart w:id="20" w:name="_Hlk129065983"/>
      <w:r>
        <w:t>Memorandum titled, “Calendar Year 2021 Inspection Guidance During COVID-19 Telework Restrictions,” dated February 1, 2021 (</w:t>
      </w:r>
      <w:r w:rsidRPr="00654250">
        <w:t>ML21027A274</w:t>
      </w:r>
      <w:r w:rsidRPr="00660359">
        <w:t>)</w:t>
      </w:r>
    </w:p>
    <w:p w14:paraId="2D864F0C" w14:textId="3A3B86ED" w:rsidR="00AA54BA" w:rsidRDefault="00AA54BA" w:rsidP="0025447D">
      <w:pPr>
        <w:pStyle w:val="BodyText2"/>
      </w:pPr>
      <w:r>
        <w:t>Memorandum titled, “Cancellation Of Inspection Programs Memoranda Regarding The Public Health Emergency For The Reactor Safety Program,” dated April 21, 2023 (ML23082A106)</w:t>
      </w:r>
    </w:p>
    <w:p w14:paraId="14935B00" w14:textId="7D3D6A2B" w:rsidR="00AA54BA" w:rsidRDefault="00AA54BA" w:rsidP="0025447D">
      <w:pPr>
        <w:pStyle w:val="BodyText2"/>
      </w:pPr>
      <w:r>
        <w:t>Memorandum titled, “Implementation Of Inspection Programs Following Re-Entry From The Public Health Emergency For The Reactor Safety Program,” dated November 2, 2021 (</w:t>
      </w:r>
      <w:r w:rsidRPr="00DE6BC9">
        <w:t>ML21295A302</w:t>
      </w:r>
      <w:r w:rsidRPr="00660359">
        <w:t>)</w:t>
      </w:r>
    </w:p>
    <w:p w14:paraId="7416C818" w14:textId="3F2093F6" w:rsidR="00AA54BA" w:rsidRDefault="00AA54BA" w:rsidP="0025447D">
      <w:pPr>
        <w:pStyle w:val="BodyText2"/>
      </w:pPr>
      <w:r>
        <w:t>Memorandum titled, “Inspection Guidance During Transition From COVID-19 Mandatory Telework,” dated May 28, 2020 (</w:t>
      </w:r>
      <w:r w:rsidRPr="00D049F9">
        <w:t>ML20141L766</w:t>
      </w:r>
      <w:r w:rsidRPr="00660359">
        <w:t>)</w:t>
      </w:r>
    </w:p>
    <w:bookmarkEnd w:id="20"/>
    <w:p w14:paraId="29072A4B" w14:textId="44D97159" w:rsidR="00AA54BA" w:rsidRDefault="00AA54BA" w:rsidP="0025447D">
      <w:pPr>
        <w:pStyle w:val="BodyText2"/>
      </w:pPr>
      <w:r>
        <w:t>Memorandum titled, “Updated Implementation of Resident Inspector Site Coverage During COVID-19,” April 6, 2020 (</w:t>
      </w:r>
      <w:r w:rsidRPr="00444422">
        <w:t>ML20097E538</w:t>
      </w:r>
      <w:r w:rsidRPr="00660359">
        <w:t>)</w:t>
      </w:r>
    </w:p>
    <w:p w14:paraId="12EE568A" w14:textId="77777777" w:rsidR="00AA54BA" w:rsidRDefault="00AA54BA" w:rsidP="0025447D">
      <w:pPr>
        <w:pStyle w:val="BodyText2"/>
      </w:pPr>
      <w:r w:rsidRPr="00DA019C">
        <w:t>R</w:t>
      </w:r>
      <w:r>
        <w:t xml:space="preserve">egulatory </w:t>
      </w:r>
      <w:r w:rsidRPr="00DA019C">
        <w:t>I</w:t>
      </w:r>
      <w:r>
        <w:t xml:space="preserve">ssue </w:t>
      </w:r>
      <w:r w:rsidRPr="00DA019C">
        <w:t>S</w:t>
      </w:r>
      <w:r>
        <w:t>ummary</w:t>
      </w:r>
      <w:r w:rsidRPr="00DA019C">
        <w:t xml:space="preserve"> 2010-04, “Monitoring the Status of Regulated Activities during a Pandemic”</w:t>
      </w:r>
      <w:r>
        <w:t xml:space="preserve"> </w:t>
      </w:r>
      <w:r w:rsidRPr="00660359">
        <w:t>(ML100539611)</w:t>
      </w:r>
    </w:p>
    <w:p w14:paraId="77E55F6E" w14:textId="6437DF3F" w:rsidR="00DB2EC1" w:rsidRPr="00DA019C" w:rsidRDefault="0066184E" w:rsidP="0008318E">
      <w:pPr>
        <w:pStyle w:val="END"/>
        <w:sectPr w:rsidR="00DB2EC1" w:rsidRPr="00DA019C" w:rsidSect="00F55C2F">
          <w:footerReference w:type="default" r:id="rId8"/>
          <w:pgSz w:w="12240" w:h="15840" w:code="1"/>
          <w:pgMar w:top="1440" w:right="1440" w:bottom="1440" w:left="1440" w:header="720" w:footer="720" w:gutter="0"/>
          <w:cols w:space="720"/>
          <w:noEndnote/>
          <w:docGrid w:linePitch="299"/>
        </w:sectPr>
      </w:pPr>
      <w:r w:rsidRPr="00DA019C">
        <w:t>END</w:t>
      </w:r>
    </w:p>
    <w:p w14:paraId="7AE9535A" w14:textId="4E96AA94" w:rsidR="001033FD" w:rsidRDefault="0093422C" w:rsidP="00083BCD">
      <w:pPr>
        <w:pStyle w:val="attachmenttitle"/>
        <w:rPr>
          <w:ins w:id="21" w:author="Author"/>
        </w:rPr>
      </w:pPr>
      <w:ins w:id="22" w:author="Author">
        <w:r>
          <w:lastRenderedPageBreak/>
          <w:t xml:space="preserve">Attachment 1: </w:t>
        </w:r>
        <w:r w:rsidR="00BF505C">
          <w:t>Be</w:t>
        </w:r>
        <w:r w:rsidR="00B11C7B">
          <w:t xml:space="preserve"> risk</w:t>
        </w:r>
        <w:r w:rsidR="00BF505C">
          <w:t xml:space="preserve"> S</w:t>
        </w:r>
        <w:r w:rsidR="00B11C7B">
          <w:t>MART</w:t>
        </w:r>
        <w:r w:rsidR="00BF505C">
          <w:t xml:space="preserve"> Template</w:t>
        </w:r>
        <w:r w:rsidR="00BA2162">
          <w:t>/Example</w:t>
        </w:r>
      </w:ins>
    </w:p>
    <w:tbl>
      <w:tblPr>
        <w:tblW w:w="12960" w:type="dxa"/>
        <w:tblInd w:w="7" w:type="dxa"/>
        <w:tblBorders>
          <w:top w:val="outset" w:sz="6" w:space="0" w:color="auto"/>
          <w:left w:val="outset" w:sz="6" w:space="0" w:color="auto"/>
          <w:bottom w:val="outset" w:sz="6" w:space="0" w:color="auto"/>
          <w:right w:val="outset" w:sz="6" w:space="0" w:color="auto"/>
        </w:tblBorders>
        <w:tblLayout w:type="fixed"/>
        <w:tblCellMar>
          <w:top w:w="43" w:type="dxa"/>
          <w:left w:w="58" w:type="dxa"/>
          <w:bottom w:w="43" w:type="dxa"/>
          <w:right w:w="58" w:type="dxa"/>
        </w:tblCellMar>
        <w:tblLook w:val="04A0" w:firstRow="1" w:lastRow="0" w:firstColumn="1" w:lastColumn="0" w:noHBand="0" w:noVBand="1"/>
      </w:tblPr>
      <w:tblGrid>
        <w:gridCol w:w="2228"/>
        <w:gridCol w:w="10732"/>
      </w:tblGrid>
      <w:tr w:rsidR="009A3C02" w:rsidRPr="00201635" w14:paraId="1B75068F" w14:textId="77777777" w:rsidTr="001A389D">
        <w:trPr>
          <w:trHeight w:val="604"/>
          <w:ins w:id="23" w:author="Author"/>
        </w:trPr>
        <w:tc>
          <w:tcPr>
            <w:tcW w:w="2228" w:type="dxa"/>
            <w:tcBorders>
              <w:top w:val="double" w:sz="4" w:space="0" w:color="auto"/>
              <w:left w:val="double" w:sz="4" w:space="0" w:color="auto"/>
              <w:bottom w:val="double" w:sz="4" w:space="0" w:color="auto"/>
              <w:right w:val="single" w:sz="6" w:space="0" w:color="909090"/>
            </w:tcBorders>
            <w:shd w:val="clear" w:color="auto" w:fill="auto"/>
            <w:tcMar>
              <w:top w:w="43" w:type="dxa"/>
              <w:left w:w="0" w:type="dxa"/>
              <w:bottom w:w="43" w:type="dxa"/>
              <w:right w:w="0" w:type="dxa"/>
            </w:tcMar>
            <w:vAlign w:val="center"/>
            <w:hideMark/>
          </w:tcPr>
          <w:p w14:paraId="685923CD" w14:textId="77777777" w:rsidR="009A3C02" w:rsidRDefault="009A3C02" w:rsidP="00B84BA8">
            <w:pPr>
              <w:jc w:val="center"/>
              <w:textAlignment w:val="baseline"/>
              <w:rPr>
                <w:ins w:id="24" w:author="Author"/>
              </w:rPr>
            </w:pPr>
            <w:ins w:id="25" w:author="Author">
              <w:r w:rsidRPr="005166DA">
                <w:rPr>
                  <w:u w:val="single"/>
                </w:rPr>
                <w:t>B</w:t>
              </w:r>
              <w:r w:rsidRPr="00014254">
                <w:rPr>
                  <w:u w:val="single"/>
                </w:rPr>
                <w:t>e</w:t>
              </w:r>
              <w:r>
                <w:t xml:space="preserve"> </w:t>
              </w:r>
            </w:ins>
          </w:p>
          <w:p w14:paraId="67B56763" w14:textId="6204AC76" w:rsidR="009A3C02" w:rsidRPr="00201635" w:rsidRDefault="009A3C02" w:rsidP="00B84BA8">
            <w:pPr>
              <w:jc w:val="center"/>
              <w:textAlignment w:val="baseline"/>
              <w:rPr>
                <w:ins w:id="26" w:author="Author"/>
                <w:rFonts w:ascii="Segoe UI" w:hAnsi="Segoe UI" w:cs="Segoe UI"/>
              </w:rPr>
            </w:pPr>
            <w:ins w:id="27" w:author="Author">
              <w:r>
                <w:t>c</w:t>
              </w:r>
              <w:r w:rsidRPr="00201635">
                <w:t>lear about the problem</w:t>
              </w:r>
            </w:ins>
          </w:p>
        </w:tc>
        <w:tc>
          <w:tcPr>
            <w:tcW w:w="10732" w:type="dxa"/>
            <w:tcBorders>
              <w:top w:val="double" w:sz="4" w:space="0" w:color="auto"/>
              <w:left w:val="single" w:sz="6" w:space="0" w:color="909090"/>
              <w:bottom w:val="double" w:sz="4" w:space="0" w:color="auto"/>
              <w:right w:val="double" w:sz="4" w:space="0" w:color="auto"/>
            </w:tcBorders>
            <w:shd w:val="clear" w:color="auto" w:fill="auto"/>
            <w:tcMar>
              <w:top w:w="43" w:type="dxa"/>
              <w:left w:w="58" w:type="dxa"/>
              <w:bottom w:w="43" w:type="dxa"/>
              <w:right w:w="58" w:type="dxa"/>
            </w:tcMar>
            <w:vAlign w:val="center"/>
            <w:hideMark/>
          </w:tcPr>
          <w:p w14:paraId="354C2A2A" w14:textId="77777777" w:rsidR="009A3C02" w:rsidRPr="00A87584" w:rsidRDefault="009A3C02" w:rsidP="00B84BA8">
            <w:pPr>
              <w:autoSpaceDE w:val="0"/>
              <w:autoSpaceDN w:val="0"/>
              <w:adjustRightInd w:val="0"/>
              <w:rPr>
                <w:ins w:id="28" w:author="Author"/>
                <w:sz w:val="20"/>
                <w:szCs w:val="20"/>
              </w:rPr>
            </w:pPr>
            <w:ins w:id="29" w:author="Author">
              <w:r w:rsidRPr="00A87584">
                <w:rPr>
                  <w:sz w:val="20"/>
                  <w:szCs w:val="20"/>
                </w:rPr>
                <w:t>During a PHE or other event affecting safe travel or site access, which of the following inspection options should be selected for an upcoming inspection?</w:t>
              </w:r>
            </w:ins>
          </w:p>
          <w:p w14:paraId="45FA67FF" w14:textId="77777777" w:rsidR="009A3C02" w:rsidRPr="00A87584" w:rsidRDefault="009A3C02" w:rsidP="00B84BA8">
            <w:pPr>
              <w:autoSpaceDE w:val="0"/>
              <w:autoSpaceDN w:val="0"/>
              <w:adjustRightInd w:val="0"/>
              <w:rPr>
                <w:ins w:id="30" w:author="Author"/>
                <w:sz w:val="20"/>
                <w:szCs w:val="20"/>
              </w:rPr>
            </w:pPr>
          </w:p>
          <w:p w14:paraId="32747A34" w14:textId="77777777" w:rsidR="009A3C02" w:rsidRPr="00A87584" w:rsidRDefault="009A3C02" w:rsidP="00B84BA8">
            <w:pPr>
              <w:autoSpaceDE w:val="0"/>
              <w:autoSpaceDN w:val="0"/>
              <w:adjustRightInd w:val="0"/>
              <w:rPr>
                <w:ins w:id="31" w:author="Author"/>
                <w:sz w:val="20"/>
                <w:szCs w:val="20"/>
              </w:rPr>
            </w:pPr>
            <w:ins w:id="32" w:author="Author">
              <w:r w:rsidRPr="00A87584">
                <w:rPr>
                  <w:sz w:val="20"/>
                  <w:szCs w:val="20"/>
                </w:rPr>
                <w:t>Option 1: Conduct Routine Inspection</w:t>
              </w:r>
            </w:ins>
          </w:p>
          <w:p w14:paraId="3980EB31" w14:textId="77777777" w:rsidR="009A3C02" w:rsidRPr="00A87584" w:rsidRDefault="009A3C02" w:rsidP="00B84BA8">
            <w:pPr>
              <w:pStyle w:val="ListBullet"/>
              <w:rPr>
                <w:ins w:id="33" w:author="Author"/>
                <w:sz w:val="20"/>
                <w:szCs w:val="20"/>
              </w:rPr>
            </w:pPr>
            <w:ins w:id="34" w:author="Author">
              <w:r w:rsidRPr="00A87584">
                <w:rPr>
                  <w:sz w:val="20"/>
                  <w:szCs w:val="20"/>
                </w:rPr>
                <w:t>All assigned inspectors actively participate in the inspection</w:t>
              </w:r>
            </w:ins>
          </w:p>
          <w:p w14:paraId="21CB8986" w14:textId="77777777" w:rsidR="009A3C02" w:rsidRPr="00A87584" w:rsidRDefault="009A3C02" w:rsidP="00B84BA8">
            <w:pPr>
              <w:pStyle w:val="ListBullet"/>
              <w:rPr>
                <w:ins w:id="35" w:author="Author"/>
                <w:sz w:val="20"/>
                <w:szCs w:val="20"/>
              </w:rPr>
            </w:pPr>
            <w:ins w:id="36" w:author="Author">
              <w:r w:rsidRPr="00A87584">
                <w:rPr>
                  <w:sz w:val="20"/>
                  <w:szCs w:val="20"/>
                </w:rPr>
                <w:t>Inspection includes on-site inspection activities in close contact with licensee staff</w:t>
              </w:r>
            </w:ins>
          </w:p>
          <w:p w14:paraId="1867A18A" w14:textId="77777777" w:rsidR="009A3C02" w:rsidRPr="00A87584" w:rsidRDefault="009A3C02" w:rsidP="00B84BA8">
            <w:pPr>
              <w:pStyle w:val="ListBullet"/>
              <w:rPr>
                <w:ins w:id="37" w:author="Author"/>
                <w:sz w:val="20"/>
                <w:szCs w:val="20"/>
              </w:rPr>
            </w:pPr>
            <w:ins w:id="38" w:author="Author">
              <w:r w:rsidRPr="00A87584">
                <w:rPr>
                  <w:sz w:val="20"/>
                  <w:szCs w:val="20"/>
                </w:rPr>
                <w:t>Inspection includes on-site or remote document and record reviews</w:t>
              </w:r>
            </w:ins>
          </w:p>
          <w:p w14:paraId="5AACE606" w14:textId="77777777" w:rsidR="009A3C02" w:rsidRPr="00A87584" w:rsidRDefault="009A3C02" w:rsidP="00B84BA8">
            <w:pPr>
              <w:autoSpaceDE w:val="0"/>
              <w:autoSpaceDN w:val="0"/>
              <w:adjustRightInd w:val="0"/>
              <w:ind w:left="90"/>
              <w:rPr>
                <w:ins w:id="39" w:author="Author"/>
                <w:sz w:val="20"/>
                <w:szCs w:val="20"/>
              </w:rPr>
            </w:pPr>
          </w:p>
          <w:p w14:paraId="36016B8B" w14:textId="77777777" w:rsidR="009A3C02" w:rsidRPr="00A87584" w:rsidRDefault="009A3C02" w:rsidP="00B84BA8">
            <w:pPr>
              <w:autoSpaceDE w:val="0"/>
              <w:autoSpaceDN w:val="0"/>
              <w:adjustRightInd w:val="0"/>
              <w:rPr>
                <w:ins w:id="40" w:author="Author"/>
                <w:sz w:val="20"/>
                <w:szCs w:val="20"/>
              </w:rPr>
            </w:pPr>
            <w:ins w:id="41" w:author="Author">
              <w:r w:rsidRPr="00A87584">
                <w:rPr>
                  <w:sz w:val="20"/>
                  <w:szCs w:val="20"/>
                </w:rPr>
                <w:t>Option 2: Conduct On-site Inspection with Mitigation Strategies</w:t>
              </w:r>
            </w:ins>
          </w:p>
          <w:p w14:paraId="6F877488" w14:textId="77777777" w:rsidR="009A3C02" w:rsidRPr="00A87584" w:rsidRDefault="009A3C02" w:rsidP="00B84BA8">
            <w:pPr>
              <w:pStyle w:val="ListBullet"/>
              <w:rPr>
                <w:ins w:id="42" w:author="Author"/>
                <w:sz w:val="20"/>
                <w:szCs w:val="20"/>
              </w:rPr>
            </w:pPr>
            <w:ins w:id="43" w:author="Author">
              <w:r w:rsidRPr="00A87584">
                <w:rPr>
                  <w:sz w:val="20"/>
                  <w:szCs w:val="20"/>
                </w:rPr>
                <w:t>Utilize a reduced number of inspectors to perform onsite inspection activities</w:t>
              </w:r>
            </w:ins>
          </w:p>
          <w:p w14:paraId="3A8E78B9" w14:textId="77777777" w:rsidR="009A3C02" w:rsidRPr="00A87584" w:rsidRDefault="009A3C02" w:rsidP="00B84BA8">
            <w:pPr>
              <w:pStyle w:val="ListBullet"/>
              <w:rPr>
                <w:ins w:id="44" w:author="Author"/>
                <w:sz w:val="20"/>
                <w:szCs w:val="20"/>
              </w:rPr>
            </w:pPr>
            <w:ins w:id="45" w:author="Author">
              <w:r w:rsidRPr="00A87584">
                <w:rPr>
                  <w:sz w:val="20"/>
                  <w:szCs w:val="20"/>
                </w:rPr>
                <w:t>Only minimally required onsite activities should be performed</w:t>
              </w:r>
            </w:ins>
          </w:p>
          <w:p w14:paraId="06BA19AB" w14:textId="77777777" w:rsidR="009A3C02" w:rsidRPr="00A87584" w:rsidRDefault="009A3C02" w:rsidP="00B84BA8">
            <w:pPr>
              <w:pStyle w:val="ListBullet"/>
              <w:rPr>
                <w:ins w:id="46" w:author="Author"/>
                <w:sz w:val="20"/>
                <w:szCs w:val="20"/>
              </w:rPr>
            </w:pPr>
            <w:ins w:id="47" w:author="Author">
              <w:r w:rsidRPr="00A87584">
                <w:rPr>
                  <w:sz w:val="20"/>
                  <w:szCs w:val="20"/>
                </w:rPr>
                <w:t>All inspection that can be performed offsite is completed at temporary offsite lodging</w:t>
              </w:r>
            </w:ins>
          </w:p>
          <w:p w14:paraId="2C775B09" w14:textId="77777777" w:rsidR="009A3C02" w:rsidRPr="00A87584" w:rsidRDefault="009A3C02" w:rsidP="00B84BA8">
            <w:pPr>
              <w:autoSpaceDE w:val="0"/>
              <w:autoSpaceDN w:val="0"/>
              <w:adjustRightInd w:val="0"/>
              <w:ind w:left="90"/>
              <w:rPr>
                <w:ins w:id="48" w:author="Author"/>
                <w:sz w:val="20"/>
                <w:szCs w:val="20"/>
              </w:rPr>
            </w:pPr>
          </w:p>
          <w:p w14:paraId="79EC3EA9" w14:textId="4048B883" w:rsidR="009A3C02" w:rsidRPr="00A87584" w:rsidRDefault="009A3C02" w:rsidP="00B84BA8">
            <w:pPr>
              <w:autoSpaceDE w:val="0"/>
              <w:autoSpaceDN w:val="0"/>
              <w:adjustRightInd w:val="0"/>
              <w:rPr>
                <w:ins w:id="49" w:author="Author"/>
                <w:sz w:val="20"/>
                <w:szCs w:val="20"/>
              </w:rPr>
            </w:pPr>
            <w:ins w:id="50" w:author="Author">
              <w:r w:rsidRPr="00A87584">
                <w:rPr>
                  <w:sz w:val="20"/>
                  <w:szCs w:val="20"/>
                </w:rPr>
                <w:t xml:space="preserve">Option 3: Conduct 100 </w:t>
              </w:r>
              <w:r w:rsidR="009B4517">
                <w:rPr>
                  <w:sz w:val="20"/>
                  <w:szCs w:val="20"/>
                </w:rPr>
                <w:t>percent</w:t>
              </w:r>
              <w:r w:rsidRPr="00A87584">
                <w:rPr>
                  <w:sz w:val="20"/>
                  <w:szCs w:val="20"/>
                </w:rPr>
                <w:t xml:space="preserve"> Remote Inspection</w:t>
              </w:r>
            </w:ins>
          </w:p>
          <w:p w14:paraId="772CC3CA" w14:textId="77777777" w:rsidR="009A3C02" w:rsidRPr="00A87584" w:rsidRDefault="009A3C02" w:rsidP="00B84BA8">
            <w:pPr>
              <w:pStyle w:val="ListBullet"/>
              <w:rPr>
                <w:ins w:id="51" w:author="Author"/>
                <w:sz w:val="20"/>
                <w:szCs w:val="20"/>
              </w:rPr>
            </w:pPr>
            <w:ins w:id="52" w:author="Author">
              <w:r w:rsidRPr="00A87584">
                <w:rPr>
                  <w:sz w:val="20"/>
                  <w:szCs w:val="20"/>
                </w:rPr>
                <w:t>Utilize available technology to remotely perform onsite inspection activities to the maximum extent practicable</w:t>
              </w:r>
            </w:ins>
          </w:p>
          <w:p w14:paraId="0B6019E4" w14:textId="77777777" w:rsidR="009A3C02" w:rsidRPr="00A87584" w:rsidRDefault="009A3C02" w:rsidP="00B84BA8">
            <w:pPr>
              <w:pStyle w:val="ListBullet"/>
              <w:rPr>
                <w:ins w:id="53" w:author="Author"/>
                <w:sz w:val="20"/>
                <w:szCs w:val="20"/>
              </w:rPr>
            </w:pPr>
            <w:ins w:id="54" w:author="Author">
              <w:r w:rsidRPr="00A87584">
                <w:rPr>
                  <w:sz w:val="20"/>
                  <w:szCs w:val="20"/>
                </w:rPr>
                <w:t>Perform administrative reviews remotely</w:t>
              </w:r>
            </w:ins>
          </w:p>
          <w:p w14:paraId="00CDFCE6" w14:textId="77777777" w:rsidR="009A3C02" w:rsidRPr="00A87584" w:rsidRDefault="009A3C02" w:rsidP="00B84BA8">
            <w:pPr>
              <w:autoSpaceDE w:val="0"/>
              <w:autoSpaceDN w:val="0"/>
              <w:adjustRightInd w:val="0"/>
              <w:ind w:left="90"/>
              <w:rPr>
                <w:ins w:id="55" w:author="Author"/>
                <w:sz w:val="20"/>
                <w:szCs w:val="20"/>
              </w:rPr>
            </w:pPr>
          </w:p>
          <w:p w14:paraId="796BB873" w14:textId="77777777" w:rsidR="009A3C02" w:rsidRPr="00A87584" w:rsidRDefault="009A3C02" w:rsidP="00B84BA8">
            <w:pPr>
              <w:autoSpaceDE w:val="0"/>
              <w:autoSpaceDN w:val="0"/>
              <w:adjustRightInd w:val="0"/>
              <w:rPr>
                <w:ins w:id="56" w:author="Author"/>
                <w:sz w:val="20"/>
                <w:szCs w:val="20"/>
              </w:rPr>
            </w:pPr>
            <w:ins w:id="57" w:author="Author">
              <w:r w:rsidRPr="00A87584">
                <w:rPr>
                  <w:sz w:val="20"/>
                  <w:szCs w:val="20"/>
                </w:rPr>
                <w:t>Option 4: Conduct Remote Inspection with Onsite Follow-Up</w:t>
              </w:r>
            </w:ins>
          </w:p>
          <w:p w14:paraId="34901D20" w14:textId="77777777" w:rsidR="009A3C02" w:rsidRPr="00A87584" w:rsidRDefault="009A3C02" w:rsidP="00B84BA8">
            <w:pPr>
              <w:pStyle w:val="ListBullet"/>
              <w:rPr>
                <w:ins w:id="58" w:author="Author"/>
                <w:sz w:val="20"/>
                <w:szCs w:val="20"/>
              </w:rPr>
            </w:pPr>
            <w:ins w:id="59" w:author="Author">
              <w:r w:rsidRPr="00A87584">
                <w:rPr>
                  <w:sz w:val="20"/>
                  <w:szCs w:val="20"/>
                </w:rPr>
                <w:t>Perform all elements of Option 3.</w:t>
              </w:r>
            </w:ins>
          </w:p>
          <w:p w14:paraId="17BA11B2" w14:textId="77777777" w:rsidR="009A3C02" w:rsidRPr="00A87584" w:rsidRDefault="009A3C02" w:rsidP="00B84BA8">
            <w:pPr>
              <w:pStyle w:val="ListBullet"/>
              <w:rPr>
                <w:ins w:id="60" w:author="Author"/>
                <w:sz w:val="20"/>
                <w:szCs w:val="20"/>
              </w:rPr>
            </w:pPr>
            <w:ins w:id="61" w:author="Author">
              <w:r w:rsidRPr="00A87584">
                <w:rPr>
                  <w:sz w:val="20"/>
                  <w:szCs w:val="20"/>
                </w:rPr>
                <w:t>Conduct follow-up onsite inspection at a later date. All document reviews will be performed remotely, and the inspection remains open until an inspector can safely travel to the site to perform required onsite inspection activities.</w:t>
              </w:r>
            </w:ins>
          </w:p>
          <w:p w14:paraId="58458E90" w14:textId="77777777" w:rsidR="009A3C02" w:rsidRPr="00A87584" w:rsidRDefault="009A3C02" w:rsidP="00B84BA8">
            <w:pPr>
              <w:autoSpaceDE w:val="0"/>
              <w:autoSpaceDN w:val="0"/>
              <w:adjustRightInd w:val="0"/>
              <w:ind w:left="90"/>
              <w:rPr>
                <w:ins w:id="62" w:author="Author"/>
                <w:sz w:val="20"/>
                <w:szCs w:val="20"/>
              </w:rPr>
            </w:pPr>
          </w:p>
          <w:p w14:paraId="7F7B0D4A" w14:textId="77777777" w:rsidR="009A3C02" w:rsidRPr="00A87584" w:rsidRDefault="009A3C02" w:rsidP="00B84BA8">
            <w:pPr>
              <w:autoSpaceDE w:val="0"/>
              <w:autoSpaceDN w:val="0"/>
              <w:adjustRightInd w:val="0"/>
              <w:rPr>
                <w:ins w:id="63" w:author="Author"/>
                <w:sz w:val="20"/>
                <w:szCs w:val="20"/>
              </w:rPr>
            </w:pPr>
            <w:ins w:id="64" w:author="Author">
              <w:r w:rsidRPr="00A87584">
                <w:rPr>
                  <w:sz w:val="20"/>
                  <w:szCs w:val="20"/>
                </w:rPr>
                <w:t>Option 5: Cancel Inspection</w:t>
              </w:r>
            </w:ins>
          </w:p>
          <w:p w14:paraId="2EB9CE10" w14:textId="77777777" w:rsidR="009A3C02" w:rsidRPr="00A87584" w:rsidRDefault="009A3C02" w:rsidP="00B84BA8">
            <w:pPr>
              <w:pStyle w:val="ListBullet"/>
              <w:rPr>
                <w:ins w:id="65" w:author="Author"/>
                <w:sz w:val="20"/>
                <w:szCs w:val="20"/>
              </w:rPr>
            </w:pPr>
            <w:ins w:id="66" w:author="Author">
              <w:r w:rsidRPr="00A87584">
                <w:rPr>
                  <w:sz w:val="20"/>
                  <w:szCs w:val="20"/>
                </w:rPr>
                <w:t>Risk of site travel (e.g., contracting virus, local environmental conditions) too high to conduct onsite inspection</w:t>
              </w:r>
            </w:ins>
          </w:p>
          <w:p w14:paraId="29231128" w14:textId="77777777" w:rsidR="009A3C02" w:rsidRPr="00A87584" w:rsidRDefault="009A3C02" w:rsidP="00B84BA8">
            <w:pPr>
              <w:pStyle w:val="ListBullet"/>
              <w:rPr>
                <w:ins w:id="67" w:author="Author"/>
                <w:sz w:val="20"/>
                <w:szCs w:val="20"/>
              </w:rPr>
            </w:pPr>
            <w:ins w:id="68" w:author="Author">
              <w:r w:rsidRPr="00A87584">
                <w:rPr>
                  <w:sz w:val="20"/>
                  <w:szCs w:val="20"/>
                </w:rPr>
                <w:t>Remote inspection not a viable alternative</w:t>
              </w:r>
            </w:ins>
          </w:p>
          <w:p w14:paraId="41560119" w14:textId="77777777" w:rsidR="009A3C02" w:rsidRPr="00A87584" w:rsidRDefault="009A3C02" w:rsidP="00B84BA8">
            <w:pPr>
              <w:pStyle w:val="ListBullet"/>
              <w:rPr>
                <w:ins w:id="69" w:author="Author"/>
                <w:rFonts w:ascii="Segoe UI" w:hAnsi="Segoe UI" w:cs="Segoe UI"/>
                <w:sz w:val="20"/>
                <w:szCs w:val="20"/>
              </w:rPr>
            </w:pPr>
            <w:ins w:id="70" w:author="Author">
              <w:r w:rsidRPr="00A87584">
                <w:rPr>
                  <w:sz w:val="20"/>
                  <w:szCs w:val="20"/>
                </w:rPr>
                <w:t>Remote administrative reviews insufficient to credit inspection completion</w:t>
              </w:r>
            </w:ins>
          </w:p>
        </w:tc>
      </w:tr>
      <w:tr w:rsidR="009A3C02" w:rsidRPr="00201635" w14:paraId="2CC0AC3C" w14:textId="77777777" w:rsidTr="001A389D">
        <w:trPr>
          <w:trHeight w:val="288"/>
          <w:ins w:id="71" w:author="Author"/>
        </w:trPr>
        <w:tc>
          <w:tcPr>
            <w:tcW w:w="2228" w:type="dxa"/>
            <w:tcBorders>
              <w:top w:val="double" w:sz="4" w:space="0" w:color="auto"/>
              <w:left w:val="double" w:sz="4" w:space="0" w:color="auto"/>
              <w:bottom w:val="single" w:sz="6" w:space="0" w:color="909090"/>
              <w:right w:val="single" w:sz="6" w:space="0" w:color="909090"/>
            </w:tcBorders>
            <w:shd w:val="clear" w:color="auto" w:fill="auto"/>
            <w:tcMar>
              <w:top w:w="43" w:type="dxa"/>
              <w:left w:w="0" w:type="dxa"/>
              <w:bottom w:w="43" w:type="dxa"/>
              <w:right w:w="0" w:type="dxa"/>
            </w:tcMar>
            <w:vAlign w:val="center"/>
            <w:hideMark/>
          </w:tcPr>
          <w:p w14:paraId="7E12C672" w14:textId="0EFF2193" w:rsidR="009A3C02" w:rsidRPr="001057F3" w:rsidDel="000B7EF5" w:rsidRDefault="009A3C02" w:rsidP="000B7EF5">
            <w:pPr>
              <w:jc w:val="center"/>
              <w:textAlignment w:val="baseline"/>
              <w:rPr>
                <w:del w:id="72" w:author="Author"/>
                <w:u w:val="single"/>
              </w:rPr>
            </w:pPr>
            <w:ins w:id="73" w:author="Author">
              <w:r w:rsidRPr="001057F3">
                <w:rPr>
                  <w:u w:val="single"/>
                </w:rPr>
                <w:t xml:space="preserve">Spot </w:t>
              </w:r>
            </w:ins>
          </w:p>
          <w:p w14:paraId="765CB2E5" w14:textId="46B7AB6F" w:rsidR="009A3C02" w:rsidRPr="00201635" w:rsidRDefault="009A3C02" w:rsidP="00B84BA8">
            <w:pPr>
              <w:jc w:val="center"/>
              <w:textAlignment w:val="baseline"/>
              <w:rPr>
                <w:ins w:id="74" w:author="Author"/>
                <w:rFonts w:ascii="Segoe UI" w:hAnsi="Segoe UI" w:cs="Segoe UI"/>
              </w:rPr>
            </w:pPr>
          </w:p>
        </w:tc>
        <w:tc>
          <w:tcPr>
            <w:tcW w:w="10732" w:type="dxa"/>
            <w:vMerge w:val="restart"/>
            <w:tcBorders>
              <w:top w:val="double" w:sz="4" w:space="0" w:color="auto"/>
              <w:left w:val="single" w:sz="6" w:space="0" w:color="909090"/>
              <w:right w:val="double" w:sz="4" w:space="0" w:color="auto"/>
            </w:tcBorders>
            <w:shd w:val="clear" w:color="auto" w:fill="auto"/>
            <w:tcMar>
              <w:top w:w="43" w:type="dxa"/>
              <w:left w:w="58" w:type="dxa"/>
              <w:bottom w:w="43" w:type="dxa"/>
              <w:right w:w="58" w:type="dxa"/>
            </w:tcMar>
            <w:vAlign w:val="center"/>
            <w:hideMark/>
          </w:tcPr>
          <w:p w14:paraId="3EB94766" w14:textId="77777777" w:rsidR="009A3C02" w:rsidRDefault="009A3C02" w:rsidP="00B84BA8">
            <w:pPr>
              <w:ind w:left="216" w:hanging="216"/>
              <w:textAlignment w:val="baseline"/>
              <w:rPr>
                <w:ins w:id="75" w:author="Author"/>
                <w:sz w:val="20"/>
                <w:szCs w:val="20"/>
              </w:rPr>
            </w:pPr>
          </w:p>
          <w:p w14:paraId="5D47F64C" w14:textId="43C02E34" w:rsidR="009A3C02" w:rsidRPr="00201635" w:rsidRDefault="009A3C02" w:rsidP="00B84BA8">
            <w:pPr>
              <w:ind w:left="216" w:hanging="216"/>
              <w:textAlignment w:val="baseline"/>
              <w:rPr>
                <w:ins w:id="76" w:author="Author"/>
                <w:sz w:val="18"/>
                <w:szCs w:val="18"/>
              </w:rPr>
            </w:pPr>
            <w:ins w:id="77" w:author="Author">
              <w:r w:rsidRPr="00201635">
                <w:rPr>
                  <w:sz w:val="20"/>
                  <w:szCs w:val="20"/>
                </w:rPr>
                <w:t>1) Inspectors perform a successful on-site, remote, or hybrid inspection.</w:t>
              </w:r>
            </w:ins>
          </w:p>
        </w:tc>
      </w:tr>
      <w:tr w:rsidR="009A3C02" w:rsidRPr="00201635" w14:paraId="65A25B40" w14:textId="77777777" w:rsidTr="001A389D">
        <w:trPr>
          <w:trHeight w:val="455"/>
          <w:ins w:id="78" w:author="Author"/>
        </w:trPr>
        <w:tc>
          <w:tcPr>
            <w:tcW w:w="2228" w:type="dxa"/>
            <w:tcBorders>
              <w:top w:val="single" w:sz="6" w:space="0" w:color="909090"/>
              <w:left w:val="double" w:sz="4" w:space="0" w:color="auto"/>
              <w:bottom w:val="single" w:sz="6" w:space="0" w:color="909090"/>
              <w:right w:val="single" w:sz="6" w:space="0" w:color="909090"/>
            </w:tcBorders>
            <w:shd w:val="clear" w:color="auto" w:fill="auto"/>
            <w:tcMar>
              <w:top w:w="43" w:type="dxa"/>
              <w:left w:w="0" w:type="dxa"/>
              <w:bottom w:w="43" w:type="dxa"/>
              <w:right w:w="0" w:type="dxa"/>
            </w:tcMar>
            <w:vAlign w:val="center"/>
          </w:tcPr>
          <w:p w14:paraId="28BA86B9" w14:textId="77777777" w:rsidR="009A3C02" w:rsidRDefault="009A3C02" w:rsidP="000B7EF5">
            <w:pPr>
              <w:jc w:val="center"/>
              <w:textAlignment w:val="baseline"/>
              <w:rPr>
                <w:ins w:id="79" w:author="Author"/>
              </w:rPr>
            </w:pPr>
            <w:ins w:id="80" w:author="Author">
              <w:r>
                <w:t>W</w:t>
              </w:r>
              <w:r w:rsidRPr="00201635">
                <w:t xml:space="preserve">hat can </w:t>
              </w:r>
            </w:ins>
          </w:p>
          <w:p w14:paraId="701C6883" w14:textId="16CF1F7B" w:rsidR="009A3C02" w:rsidRDefault="009A3C02" w:rsidP="000B7EF5">
            <w:pPr>
              <w:jc w:val="center"/>
              <w:textAlignment w:val="baseline"/>
              <w:rPr>
                <w:ins w:id="81" w:author="Author"/>
                <w:u w:val="single"/>
              </w:rPr>
            </w:pPr>
            <w:ins w:id="82" w:author="Author">
              <w:r w:rsidRPr="00201635">
                <w:t>go right?</w:t>
              </w:r>
            </w:ins>
          </w:p>
        </w:tc>
        <w:tc>
          <w:tcPr>
            <w:tcW w:w="10732" w:type="dxa"/>
            <w:vMerge/>
            <w:tcBorders>
              <w:left w:val="single" w:sz="6" w:space="0" w:color="909090"/>
              <w:right w:val="double" w:sz="4" w:space="0" w:color="auto"/>
            </w:tcBorders>
            <w:shd w:val="clear" w:color="auto" w:fill="auto"/>
            <w:tcMar>
              <w:top w:w="43" w:type="dxa"/>
              <w:left w:w="58" w:type="dxa"/>
              <w:bottom w:w="43" w:type="dxa"/>
              <w:right w:w="58" w:type="dxa"/>
            </w:tcMar>
            <w:vAlign w:val="center"/>
          </w:tcPr>
          <w:p w14:paraId="0CE26DFE" w14:textId="77777777" w:rsidR="009A3C02" w:rsidRPr="00201635" w:rsidRDefault="009A3C02" w:rsidP="00B84BA8">
            <w:pPr>
              <w:ind w:left="216" w:hanging="216"/>
              <w:textAlignment w:val="baseline"/>
              <w:rPr>
                <w:ins w:id="83" w:author="Author"/>
                <w:sz w:val="20"/>
                <w:szCs w:val="20"/>
              </w:rPr>
            </w:pPr>
          </w:p>
        </w:tc>
      </w:tr>
      <w:tr w:rsidR="009A3C02" w:rsidRPr="00201635" w14:paraId="27FFE55F" w14:textId="77777777" w:rsidTr="001A389D">
        <w:trPr>
          <w:trHeight w:val="255"/>
          <w:ins w:id="84" w:author="Author"/>
        </w:trPr>
        <w:tc>
          <w:tcPr>
            <w:tcW w:w="2228" w:type="dxa"/>
            <w:tcBorders>
              <w:top w:val="single" w:sz="6" w:space="0" w:color="909090"/>
              <w:left w:val="double" w:sz="4" w:space="0" w:color="auto"/>
              <w:bottom w:val="single" w:sz="6" w:space="0" w:color="909090"/>
              <w:right w:val="single" w:sz="6" w:space="0" w:color="909090"/>
            </w:tcBorders>
            <w:shd w:val="clear" w:color="auto" w:fill="auto"/>
            <w:tcMar>
              <w:top w:w="43" w:type="dxa"/>
              <w:left w:w="0" w:type="dxa"/>
              <w:bottom w:w="43" w:type="dxa"/>
              <w:right w:w="0" w:type="dxa"/>
            </w:tcMar>
            <w:vAlign w:val="center"/>
          </w:tcPr>
          <w:p w14:paraId="6FCCF785" w14:textId="44AED47C" w:rsidR="009A3C02" w:rsidRDefault="009A3C02" w:rsidP="00B84BA8">
            <w:pPr>
              <w:jc w:val="center"/>
              <w:textAlignment w:val="baseline"/>
              <w:rPr>
                <w:ins w:id="85" w:author="Author"/>
              </w:rPr>
            </w:pPr>
            <w:ins w:id="86" w:author="Author">
              <w:r>
                <w:t>W</w:t>
              </w:r>
              <w:r w:rsidRPr="00201635">
                <w:t xml:space="preserve">hat can </w:t>
              </w:r>
            </w:ins>
          </w:p>
          <w:p w14:paraId="633C28AC" w14:textId="40CC11A0" w:rsidR="009A3C02" w:rsidRPr="00201635" w:rsidRDefault="009A3C02" w:rsidP="00B84BA8">
            <w:pPr>
              <w:jc w:val="center"/>
              <w:textAlignment w:val="baseline"/>
              <w:rPr>
                <w:ins w:id="87" w:author="Author"/>
              </w:rPr>
            </w:pPr>
            <w:ins w:id="88" w:author="Author">
              <w:r w:rsidRPr="00201635">
                <w:t>go wrong?</w:t>
              </w:r>
            </w:ins>
          </w:p>
        </w:tc>
        <w:tc>
          <w:tcPr>
            <w:tcW w:w="10732" w:type="dxa"/>
            <w:tcBorders>
              <w:left w:val="single" w:sz="6" w:space="0" w:color="909090"/>
              <w:bottom w:val="single" w:sz="6" w:space="0" w:color="909090"/>
              <w:right w:val="double" w:sz="4" w:space="0" w:color="auto"/>
            </w:tcBorders>
            <w:shd w:val="clear" w:color="auto" w:fill="auto"/>
            <w:tcMar>
              <w:top w:w="43" w:type="dxa"/>
              <w:left w:w="58" w:type="dxa"/>
              <w:bottom w:w="43" w:type="dxa"/>
              <w:right w:w="58" w:type="dxa"/>
            </w:tcMar>
            <w:vAlign w:val="center"/>
          </w:tcPr>
          <w:p w14:paraId="15F14A58" w14:textId="77777777" w:rsidR="009A3C02" w:rsidRPr="00201635" w:rsidRDefault="009A3C02" w:rsidP="00B84BA8">
            <w:pPr>
              <w:ind w:left="216" w:hanging="216"/>
              <w:textAlignment w:val="baseline"/>
              <w:rPr>
                <w:ins w:id="89" w:author="Author"/>
                <w:sz w:val="20"/>
                <w:szCs w:val="20"/>
              </w:rPr>
            </w:pPr>
            <w:ins w:id="90" w:author="Author">
              <w:r w:rsidRPr="00201635">
                <w:rPr>
                  <w:sz w:val="20"/>
                  <w:szCs w:val="20"/>
                </w:rPr>
                <w:t>2) Inspector exposed to unnecessary personal hazard</w:t>
              </w:r>
            </w:ins>
          </w:p>
          <w:p w14:paraId="64BDCF1C" w14:textId="77777777" w:rsidR="009A3C02" w:rsidRPr="00201635" w:rsidRDefault="009A3C02" w:rsidP="00B84BA8">
            <w:pPr>
              <w:ind w:left="216" w:hanging="216"/>
              <w:textAlignment w:val="baseline"/>
              <w:rPr>
                <w:ins w:id="91" w:author="Author"/>
                <w:sz w:val="20"/>
                <w:szCs w:val="20"/>
              </w:rPr>
            </w:pPr>
            <w:ins w:id="92" w:author="Author">
              <w:r w:rsidRPr="00201635">
                <w:rPr>
                  <w:sz w:val="20"/>
                  <w:szCs w:val="20"/>
                </w:rPr>
                <w:t>3) Remote inspection unable to fully evaluate licensee performance</w:t>
              </w:r>
            </w:ins>
          </w:p>
          <w:p w14:paraId="60BF4767" w14:textId="77777777" w:rsidR="009A3C02" w:rsidRPr="00201635" w:rsidRDefault="009A3C02" w:rsidP="00B84BA8">
            <w:pPr>
              <w:ind w:left="216" w:hanging="216"/>
              <w:textAlignment w:val="baseline"/>
              <w:rPr>
                <w:ins w:id="93" w:author="Author"/>
                <w:sz w:val="20"/>
                <w:szCs w:val="20"/>
              </w:rPr>
            </w:pPr>
            <w:ins w:id="94" w:author="Author">
              <w:r w:rsidRPr="00201635">
                <w:rPr>
                  <w:sz w:val="20"/>
                  <w:szCs w:val="20"/>
                </w:rPr>
                <w:t>4) External stakeholder concerns with NRC’s ability to conduct an effective inspection</w:t>
              </w:r>
            </w:ins>
          </w:p>
          <w:p w14:paraId="25231947" w14:textId="77777777" w:rsidR="009A3C02" w:rsidRPr="00201635" w:rsidRDefault="009A3C02" w:rsidP="00B84BA8">
            <w:pPr>
              <w:ind w:left="216" w:hanging="216"/>
              <w:textAlignment w:val="baseline"/>
              <w:rPr>
                <w:ins w:id="95" w:author="Author"/>
                <w:sz w:val="20"/>
                <w:szCs w:val="20"/>
              </w:rPr>
            </w:pPr>
            <w:ins w:id="96" w:author="Author">
              <w:r w:rsidRPr="00201635">
                <w:rPr>
                  <w:sz w:val="20"/>
                  <w:szCs w:val="20"/>
                </w:rPr>
                <w:t>5) Unavailable lodging in the surrounding community</w:t>
              </w:r>
            </w:ins>
          </w:p>
          <w:p w14:paraId="4E8D90FC" w14:textId="77777777" w:rsidR="009A3C02" w:rsidRPr="00201635" w:rsidRDefault="009A3C02" w:rsidP="00B84BA8">
            <w:pPr>
              <w:ind w:left="216" w:hanging="216"/>
              <w:textAlignment w:val="baseline"/>
              <w:rPr>
                <w:ins w:id="97" w:author="Author"/>
                <w:sz w:val="20"/>
                <w:szCs w:val="20"/>
              </w:rPr>
            </w:pPr>
            <w:ins w:id="98" w:author="Author">
              <w:r w:rsidRPr="00201635">
                <w:rPr>
                  <w:sz w:val="20"/>
                  <w:szCs w:val="20"/>
                </w:rPr>
                <w:t>6) Critical NRC inspection unable to be performed due to unacceptable risk to NRC inspectors and licensee staff.</w:t>
              </w:r>
            </w:ins>
          </w:p>
        </w:tc>
      </w:tr>
      <w:tr w:rsidR="009A3C02" w:rsidRPr="00201635" w14:paraId="76AA8F25" w14:textId="77777777" w:rsidTr="00FA1B48">
        <w:trPr>
          <w:ins w:id="99" w:author="Author"/>
        </w:trPr>
        <w:tc>
          <w:tcPr>
            <w:tcW w:w="2228" w:type="dxa"/>
            <w:tcBorders>
              <w:top w:val="single" w:sz="6" w:space="0" w:color="909090"/>
              <w:left w:val="double" w:sz="4" w:space="0" w:color="auto"/>
              <w:bottom w:val="single" w:sz="6" w:space="0" w:color="909090"/>
              <w:right w:val="single" w:sz="6" w:space="0" w:color="909090"/>
            </w:tcBorders>
            <w:shd w:val="clear" w:color="auto" w:fill="auto"/>
            <w:tcMar>
              <w:top w:w="43" w:type="dxa"/>
              <w:left w:w="0" w:type="dxa"/>
              <w:bottom w:w="43" w:type="dxa"/>
              <w:right w:w="0" w:type="dxa"/>
            </w:tcMar>
            <w:vAlign w:val="center"/>
            <w:hideMark/>
          </w:tcPr>
          <w:p w14:paraId="2476C44E" w14:textId="77777777" w:rsidR="009A3C02" w:rsidRPr="00201635" w:rsidRDefault="009A3C02" w:rsidP="00B84BA8">
            <w:pPr>
              <w:jc w:val="center"/>
              <w:textAlignment w:val="baseline"/>
              <w:rPr>
                <w:ins w:id="100" w:author="Author"/>
                <w:rFonts w:ascii="Segoe UI" w:hAnsi="Segoe UI" w:cs="Segoe UI"/>
              </w:rPr>
            </w:pPr>
            <w:ins w:id="101" w:author="Author">
              <w:r w:rsidRPr="00201635">
                <w:lastRenderedPageBreak/>
                <w:t>What are the consequences?</w:t>
              </w:r>
            </w:ins>
          </w:p>
        </w:tc>
        <w:tc>
          <w:tcPr>
            <w:tcW w:w="10732" w:type="dxa"/>
            <w:tcBorders>
              <w:top w:val="single" w:sz="6" w:space="0" w:color="909090"/>
              <w:left w:val="single" w:sz="6" w:space="0" w:color="909090"/>
              <w:bottom w:val="single" w:sz="6" w:space="0" w:color="909090"/>
              <w:right w:val="double" w:sz="4" w:space="0" w:color="auto"/>
            </w:tcBorders>
            <w:shd w:val="clear" w:color="auto" w:fill="auto"/>
            <w:tcMar>
              <w:top w:w="115" w:type="dxa"/>
              <w:left w:w="58" w:type="dxa"/>
              <w:bottom w:w="115" w:type="dxa"/>
              <w:right w:w="58" w:type="dxa"/>
            </w:tcMar>
            <w:vAlign w:val="center"/>
            <w:hideMark/>
          </w:tcPr>
          <w:p w14:paraId="7B55B0D6" w14:textId="77777777" w:rsidR="009A3C02" w:rsidRPr="00201635" w:rsidRDefault="009A3C02" w:rsidP="00B84BA8">
            <w:pPr>
              <w:ind w:left="216" w:hanging="216"/>
              <w:textAlignment w:val="baseline"/>
              <w:rPr>
                <w:ins w:id="102" w:author="Author"/>
                <w:sz w:val="20"/>
                <w:szCs w:val="20"/>
              </w:rPr>
            </w:pPr>
            <w:ins w:id="103" w:author="Author">
              <w:r w:rsidRPr="00201635">
                <w:rPr>
                  <w:sz w:val="20"/>
                  <w:szCs w:val="20"/>
                </w:rPr>
                <w:t>1)</w:t>
              </w:r>
              <w:r>
                <w:rPr>
                  <w:sz w:val="20"/>
                  <w:szCs w:val="20"/>
                </w:rPr>
                <w:t xml:space="preserve"> </w:t>
              </w:r>
              <w:r w:rsidRPr="00201635">
                <w:rPr>
                  <w:sz w:val="20"/>
                  <w:szCs w:val="20"/>
                </w:rPr>
                <w:t>Successful Inspection: Reasonable assurance provided that licensee operations are conducted safely</w:t>
              </w:r>
            </w:ins>
          </w:p>
          <w:p w14:paraId="216DED0B" w14:textId="77777777" w:rsidR="009A3C02" w:rsidRPr="00201635" w:rsidRDefault="009A3C02" w:rsidP="00B84BA8">
            <w:pPr>
              <w:ind w:left="216" w:hanging="216"/>
              <w:textAlignment w:val="baseline"/>
              <w:rPr>
                <w:ins w:id="104" w:author="Author"/>
                <w:sz w:val="20"/>
                <w:szCs w:val="20"/>
              </w:rPr>
            </w:pPr>
            <w:ins w:id="105" w:author="Author">
              <w:r w:rsidRPr="00201635">
                <w:rPr>
                  <w:sz w:val="20"/>
                  <w:szCs w:val="20"/>
                </w:rPr>
                <w:t>2) Personal Hazard: Potential life-threatening conditions to NRC inspectors or licensee staff</w:t>
              </w:r>
            </w:ins>
          </w:p>
          <w:p w14:paraId="112B76AC" w14:textId="77777777" w:rsidR="009A3C02" w:rsidRPr="00201635" w:rsidRDefault="009A3C02" w:rsidP="00B84BA8">
            <w:pPr>
              <w:ind w:left="216" w:hanging="216"/>
              <w:textAlignment w:val="baseline"/>
              <w:rPr>
                <w:ins w:id="106" w:author="Author"/>
                <w:sz w:val="20"/>
                <w:szCs w:val="20"/>
              </w:rPr>
            </w:pPr>
            <w:ins w:id="107" w:author="Author">
              <w:r w:rsidRPr="00201635">
                <w:rPr>
                  <w:sz w:val="20"/>
                  <w:szCs w:val="20"/>
                </w:rPr>
                <w:t>3) Remote Inspection/Licensee Performance: NRC cannot determine whether operations were conducted safely</w:t>
              </w:r>
            </w:ins>
          </w:p>
          <w:p w14:paraId="4B745663" w14:textId="77777777" w:rsidR="009A3C02" w:rsidRPr="00201635" w:rsidRDefault="009A3C02" w:rsidP="00B84BA8">
            <w:pPr>
              <w:ind w:left="216" w:hanging="216"/>
              <w:textAlignment w:val="baseline"/>
              <w:rPr>
                <w:ins w:id="108" w:author="Author"/>
                <w:sz w:val="20"/>
                <w:szCs w:val="20"/>
              </w:rPr>
            </w:pPr>
            <w:ins w:id="109" w:author="Author">
              <w:r w:rsidRPr="00201635">
                <w:rPr>
                  <w:sz w:val="20"/>
                  <w:szCs w:val="20"/>
                </w:rPr>
                <w:t>4) External Stakeholder Concerns: Loss of external stakeholder confidence</w:t>
              </w:r>
            </w:ins>
          </w:p>
          <w:p w14:paraId="4922ECC1" w14:textId="77777777" w:rsidR="009A3C02" w:rsidRPr="00201635" w:rsidRDefault="009A3C02" w:rsidP="00B84BA8">
            <w:pPr>
              <w:ind w:left="216" w:hanging="216"/>
              <w:textAlignment w:val="baseline"/>
              <w:rPr>
                <w:ins w:id="110" w:author="Author"/>
                <w:sz w:val="20"/>
                <w:szCs w:val="20"/>
              </w:rPr>
            </w:pPr>
            <w:ins w:id="111" w:author="Author">
              <w:r w:rsidRPr="00201635">
                <w:rPr>
                  <w:sz w:val="20"/>
                  <w:szCs w:val="20"/>
                </w:rPr>
                <w:t>5) Unavailable Lodging: Onsite inspection activities may be unable to be conducted</w:t>
              </w:r>
            </w:ins>
          </w:p>
          <w:p w14:paraId="5BE18B51" w14:textId="77777777" w:rsidR="009A3C02" w:rsidRPr="00201635" w:rsidRDefault="009A3C02" w:rsidP="00B84BA8">
            <w:pPr>
              <w:ind w:left="216" w:hanging="216"/>
              <w:textAlignment w:val="baseline"/>
              <w:rPr>
                <w:ins w:id="112" w:author="Author"/>
                <w:sz w:val="18"/>
                <w:szCs w:val="18"/>
              </w:rPr>
            </w:pPr>
            <w:ins w:id="113" w:author="Author">
              <w:r w:rsidRPr="00201635">
                <w:rPr>
                  <w:sz w:val="20"/>
                  <w:szCs w:val="20"/>
                </w:rPr>
                <w:t xml:space="preserve">6) Critical Inspection Unable to be Performed: </w:t>
              </w:r>
              <w:r w:rsidRPr="00B206FF">
                <w:rPr>
                  <w:sz w:val="20"/>
                  <w:szCs w:val="20"/>
                </w:rPr>
                <w:t>Enter Specific Consequence Here</w:t>
              </w:r>
            </w:ins>
          </w:p>
        </w:tc>
      </w:tr>
      <w:tr w:rsidR="009A3C02" w:rsidRPr="00201635" w14:paraId="68A0F33B" w14:textId="77777777" w:rsidTr="00FA1B48">
        <w:trPr>
          <w:ins w:id="114" w:author="Author"/>
        </w:trPr>
        <w:tc>
          <w:tcPr>
            <w:tcW w:w="2228" w:type="dxa"/>
            <w:tcBorders>
              <w:top w:val="single" w:sz="6" w:space="0" w:color="909090"/>
              <w:left w:val="double" w:sz="4" w:space="0" w:color="auto"/>
              <w:bottom w:val="double" w:sz="4" w:space="0" w:color="909090"/>
              <w:right w:val="single" w:sz="6" w:space="0" w:color="909090"/>
            </w:tcBorders>
            <w:shd w:val="clear" w:color="auto" w:fill="auto"/>
            <w:tcMar>
              <w:top w:w="43" w:type="dxa"/>
              <w:left w:w="0" w:type="dxa"/>
              <w:bottom w:w="43" w:type="dxa"/>
              <w:right w:w="0" w:type="dxa"/>
            </w:tcMar>
            <w:vAlign w:val="center"/>
            <w:hideMark/>
          </w:tcPr>
          <w:p w14:paraId="777A8EDC" w14:textId="77777777" w:rsidR="009A3C02" w:rsidRPr="00201635" w:rsidRDefault="009A3C02" w:rsidP="00B84BA8">
            <w:pPr>
              <w:jc w:val="center"/>
              <w:textAlignment w:val="baseline"/>
              <w:rPr>
                <w:ins w:id="115" w:author="Author"/>
                <w:rFonts w:ascii="Segoe UI" w:hAnsi="Segoe UI" w:cs="Segoe UI"/>
              </w:rPr>
            </w:pPr>
            <w:ins w:id="116" w:author="Author">
              <w:r w:rsidRPr="00201635">
                <w:t>How likely is it?</w:t>
              </w:r>
            </w:ins>
          </w:p>
        </w:tc>
        <w:tc>
          <w:tcPr>
            <w:tcW w:w="10732" w:type="dxa"/>
            <w:tcBorders>
              <w:top w:val="single" w:sz="6" w:space="0" w:color="909090"/>
              <w:left w:val="single" w:sz="6" w:space="0" w:color="909090"/>
              <w:bottom w:val="double" w:sz="4" w:space="0" w:color="909090"/>
              <w:right w:val="double" w:sz="4" w:space="0" w:color="auto"/>
            </w:tcBorders>
            <w:shd w:val="clear" w:color="auto" w:fill="auto"/>
            <w:tcMar>
              <w:top w:w="115" w:type="dxa"/>
              <w:left w:w="58" w:type="dxa"/>
              <w:bottom w:w="115" w:type="dxa"/>
              <w:right w:w="58" w:type="dxa"/>
            </w:tcMar>
            <w:vAlign w:val="center"/>
            <w:hideMark/>
          </w:tcPr>
          <w:p w14:paraId="33C77BC5" w14:textId="77777777" w:rsidR="009A3C02" w:rsidRPr="00201635" w:rsidRDefault="009A3C02" w:rsidP="00B84BA8">
            <w:pPr>
              <w:ind w:left="216" w:hanging="216"/>
              <w:textAlignment w:val="baseline"/>
              <w:rPr>
                <w:ins w:id="117" w:author="Author"/>
                <w:sz w:val="20"/>
                <w:szCs w:val="20"/>
              </w:rPr>
            </w:pPr>
            <w:ins w:id="118" w:author="Author">
              <w:r w:rsidRPr="00201635">
                <w:rPr>
                  <w:sz w:val="20"/>
                  <w:szCs w:val="20"/>
                </w:rPr>
                <w:t>1) Successful Inspection: Likely – with appropriate Be riskSMART decision-making</w:t>
              </w:r>
            </w:ins>
          </w:p>
          <w:p w14:paraId="06E3F323" w14:textId="77777777" w:rsidR="009A3C02" w:rsidRPr="00201635" w:rsidRDefault="009A3C02" w:rsidP="00B84BA8">
            <w:pPr>
              <w:ind w:left="216" w:hanging="216"/>
              <w:textAlignment w:val="baseline"/>
              <w:rPr>
                <w:ins w:id="119" w:author="Author"/>
                <w:sz w:val="20"/>
                <w:szCs w:val="20"/>
              </w:rPr>
            </w:pPr>
            <w:ins w:id="120" w:author="Author">
              <w:r w:rsidRPr="00201635">
                <w:rPr>
                  <w:sz w:val="20"/>
                  <w:szCs w:val="20"/>
                </w:rPr>
                <w:t xml:space="preserve">2) Personal Hazard: </w:t>
              </w:r>
              <w:r w:rsidRPr="00B206FF">
                <w:rPr>
                  <w:sz w:val="20"/>
                  <w:szCs w:val="20"/>
                </w:rPr>
                <w:t xml:space="preserve">Enter High/Medium/Low Here </w:t>
              </w:r>
              <w:r w:rsidRPr="00201635">
                <w:rPr>
                  <w:sz w:val="20"/>
                  <w:szCs w:val="20"/>
                </w:rPr>
                <w:t>- Dependent on local conditions and identified hazards</w:t>
              </w:r>
            </w:ins>
          </w:p>
          <w:p w14:paraId="71F32C86" w14:textId="77777777" w:rsidR="009A3C02" w:rsidRPr="00201635" w:rsidRDefault="009A3C02" w:rsidP="00B84BA8">
            <w:pPr>
              <w:ind w:left="216" w:hanging="216"/>
              <w:textAlignment w:val="baseline"/>
              <w:rPr>
                <w:ins w:id="121" w:author="Author"/>
                <w:sz w:val="20"/>
                <w:szCs w:val="20"/>
              </w:rPr>
            </w:pPr>
            <w:ins w:id="122" w:author="Author">
              <w:r w:rsidRPr="00201635">
                <w:rPr>
                  <w:sz w:val="20"/>
                  <w:szCs w:val="20"/>
                </w:rPr>
                <w:t xml:space="preserve">3) Remote Inspection/Licensee Performance: </w:t>
              </w:r>
              <w:r w:rsidRPr="00B206FF">
                <w:rPr>
                  <w:sz w:val="20"/>
                  <w:szCs w:val="20"/>
                </w:rPr>
                <w:t>Enter High/Medium/Low Here</w:t>
              </w:r>
              <w:r w:rsidRPr="00201635">
                <w:rPr>
                  <w:sz w:val="20"/>
                  <w:szCs w:val="20"/>
                </w:rPr>
                <w:t>; “Manage…what you can actions” may reduce likelihood</w:t>
              </w:r>
            </w:ins>
          </w:p>
          <w:p w14:paraId="19001455" w14:textId="77777777" w:rsidR="009A3C02" w:rsidRPr="00201635" w:rsidRDefault="009A3C02" w:rsidP="00B84BA8">
            <w:pPr>
              <w:ind w:left="216" w:hanging="216"/>
              <w:textAlignment w:val="baseline"/>
              <w:rPr>
                <w:ins w:id="123" w:author="Author"/>
                <w:sz w:val="20"/>
                <w:szCs w:val="20"/>
              </w:rPr>
            </w:pPr>
            <w:ins w:id="124" w:author="Author">
              <w:r w:rsidRPr="00201635">
                <w:rPr>
                  <w:sz w:val="20"/>
                  <w:szCs w:val="20"/>
                </w:rPr>
                <w:t xml:space="preserve">4) External Stakeholder Concerns: </w:t>
              </w:r>
              <w:r w:rsidRPr="00B206FF">
                <w:rPr>
                  <w:sz w:val="20"/>
                  <w:szCs w:val="20"/>
                </w:rPr>
                <w:t>Enter High/Medium/Low Here</w:t>
              </w:r>
              <w:r w:rsidRPr="00201635">
                <w:rPr>
                  <w:sz w:val="20"/>
                  <w:szCs w:val="20"/>
                </w:rPr>
                <w:t>; “Manage</w:t>
              </w:r>
              <w:r>
                <w:rPr>
                  <w:sz w:val="20"/>
                  <w:szCs w:val="20"/>
                </w:rPr>
                <w:t xml:space="preserve"> </w:t>
              </w:r>
              <w:r w:rsidRPr="00201635">
                <w:rPr>
                  <w:sz w:val="20"/>
                  <w:szCs w:val="20"/>
                </w:rPr>
                <w:t>what you can actions” may reduce likelihood</w:t>
              </w:r>
            </w:ins>
          </w:p>
          <w:p w14:paraId="3318B9E7" w14:textId="77777777" w:rsidR="009A3C02" w:rsidRPr="00201635" w:rsidRDefault="009A3C02" w:rsidP="00B84BA8">
            <w:pPr>
              <w:ind w:left="216" w:hanging="216"/>
              <w:textAlignment w:val="baseline"/>
              <w:rPr>
                <w:ins w:id="125" w:author="Author"/>
                <w:sz w:val="20"/>
                <w:szCs w:val="20"/>
              </w:rPr>
            </w:pPr>
            <w:ins w:id="126" w:author="Author">
              <w:r w:rsidRPr="00201635">
                <w:rPr>
                  <w:sz w:val="20"/>
                  <w:szCs w:val="20"/>
                </w:rPr>
                <w:t xml:space="preserve">5) Unavailable Lodging: </w:t>
              </w:r>
              <w:r w:rsidRPr="00B206FF">
                <w:rPr>
                  <w:sz w:val="20"/>
                  <w:szCs w:val="20"/>
                </w:rPr>
                <w:t xml:space="preserve">Enter High/Medium/Low Here </w:t>
              </w:r>
              <w:r w:rsidRPr="00201635">
                <w:rPr>
                  <w:sz w:val="20"/>
                  <w:szCs w:val="20"/>
                </w:rPr>
                <w:t>– Depending on local conditions and hazards</w:t>
              </w:r>
            </w:ins>
          </w:p>
          <w:p w14:paraId="56A08F29" w14:textId="77777777" w:rsidR="009A3C02" w:rsidRPr="00201635" w:rsidRDefault="009A3C02" w:rsidP="00B84BA8">
            <w:pPr>
              <w:ind w:left="216" w:hanging="216"/>
              <w:textAlignment w:val="baseline"/>
              <w:rPr>
                <w:ins w:id="127" w:author="Author"/>
                <w:sz w:val="18"/>
                <w:szCs w:val="18"/>
              </w:rPr>
            </w:pPr>
            <w:ins w:id="128" w:author="Author">
              <w:r w:rsidRPr="00201635">
                <w:rPr>
                  <w:sz w:val="20"/>
                  <w:szCs w:val="20"/>
                </w:rPr>
                <w:t xml:space="preserve">6) Critical Inspection Not Completed: </w:t>
              </w:r>
              <w:r w:rsidRPr="00B206FF">
                <w:rPr>
                  <w:sz w:val="20"/>
                  <w:szCs w:val="20"/>
                </w:rPr>
                <w:t>Enter High/Medium/Low Here</w:t>
              </w:r>
            </w:ins>
          </w:p>
        </w:tc>
      </w:tr>
      <w:tr w:rsidR="009A3C02" w:rsidRPr="00201635" w14:paraId="617CE3CA" w14:textId="77777777" w:rsidTr="00FA1B48">
        <w:trPr>
          <w:ins w:id="129" w:author="Author"/>
        </w:trPr>
        <w:tc>
          <w:tcPr>
            <w:tcW w:w="2228" w:type="dxa"/>
            <w:tcBorders>
              <w:top w:val="double" w:sz="4" w:space="0" w:color="909090"/>
              <w:left w:val="double" w:sz="4" w:space="0" w:color="auto"/>
              <w:bottom w:val="double" w:sz="4" w:space="0" w:color="909090"/>
              <w:right w:val="single" w:sz="6" w:space="0" w:color="909090"/>
            </w:tcBorders>
            <w:shd w:val="clear" w:color="auto" w:fill="auto"/>
            <w:tcMar>
              <w:top w:w="43" w:type="dxa"/>
              <w:left w:w="0" w:type="dxa"/>
              <w:bottom w:w="43" w:type="dxa"/>
              <w:right w:w="0" w:type="dxa"/>
            </w:tcMar>
            <w:vAlign w:val="center"/>
            <w:hideMark/>
          </w:tcPr>
          <w:p w14:paraId="5FD7EF63" w14:textId="6EA582F1" w:rsidR="009A3C02" w:rsidRPr="0004553D" w:rsidRDefault="009A3C02" w:rsidP="00B84BA8">
            <w:pPr>
              <w:jc w:val="center"/>
              <w:textAlignment w:val="baseline"/>
              <w:rPr>
                <w:ins w:id="130" w:author="Author"/>
                <w:u w:val="single"/>
              </w:rPr>
            </w:pPr>
            <w:ins w:id="131" w:author="Author">
              <w:r w:rsidRPr="0004553D">
                <w:rPr>
                  <w:u w:val="single"/>
                </w:rPr>
                <w:t>Manage</w:t>
              </w:r>
            </w:ins>
          </w:p>
          <w:p w14:paraId="01E4D16E" w14:textId="77777777" w:rsidR="009A3C02" w:rsidRDefault="009A3C02" w:rsidP="00B84BA8">
            <w:pPr>
              <w:jc w:val="center"/>
              <w:textAlignment w:val="baseline"/>
              <w:rPr>
                <w:ins w:id="132" w:author="Author"/>
              </w:rPr>
            </w:pPr>
          </w:p>
          <w:p w14:paraId="736E6B4B" w14:textId="3D6C617D" w:rsidR="009A3C02" w:rsidRPr="00201635" w:rsidRDefault="009A3C02" w:rsidP="00B84BA8">
            <w:pPr>
              <w:jc w:val="center"/>
              <w:textAlignment w:val="baseline"/>
              <w:rPr>
                <w:ins w:id="133" w:author="Author"/>
                <w:rFonts w:ascii="Segoe UI" w:hAnsi="Segoe UI" w:cs="Segoe UI"/>
              </w:rPr>
            </w:pPr>
            <w:ins w:id="134" w:author="Author">
              <w:r w:rsidRPr="00201635">
                <w:t>what you can</w:t>
              </w:r>
            </w:ins>
          </w:p>
        </w:tc>
        <w:tc>
          <w:tcPr>
            <w:tcW w:w="10732" w:type="dxa"/>
            <w:tcBorders>
              <w:top w:val="double" w:sz="4" w:space="0" w:color="909090"/>
              <w:left w:val="single" w:sz="6" w:space="0" w:color="909090"/>
              <w:bottom w:val="double" w:sz="4" w:space="0" w:color="909090"/>
              <w:right w:val="double" w:sz="4" w:space="0" w:color="auto"/>
            </w:tcBorders>
            <w:shd w:val="clear" w:color="auto" w:fill="auto"/>
            <w:tcMar>
              <w:top w:w="115" w:type="dxa"/>
              <w:left w:w="58" w:type="dxa"/>
              <w:bottom w:w="115" w:type="dxa"/>
              <w:right w:w="58" w:type="dxa"/>
            </w:tcMar>
            <w:vAlign w:val="center"/>
            <w:hideMark/>
          </w:tcPr>
          <w:p w14:paraId="6E171853" w14:textId="77777777" w:rsidR="009A3C02" w:rsidRPr="00A87584" w:rsidRDefault="009A3C02" w:rsidP="00B84BA8">
            <w:pPr>
              <w:autoSpaceDE w:val="0"/>
              <w:autoSpaceDN w:val="0"/>
              <w:adjustRightInd w:val="0"/>
              <w:rPr>
                <w:ins w:id="135" w:author="Author"/>
                <w:sz w:val="20"/>
                <w:szCs w:val="20"/>
              </w:rPr>
            </w:pPr>
            <w:ins w:id="136" w:author="Author">
              <w:r w:rsidRPr="00A87584">
                <w:rPr>
                  <w:sz w:val="20"/>
                  <w:szCs w:val="20"/>
                </w:rPr>
                <w:t>Options available to manage and/or mitigate the likelihood and consequences of exposure to personal hazards includes the following:</w:t>
              </w:r>
            </w:ins>
          </w:p>
          <w:p w14:paraId="070D2C1B" w14:textId="77777777" w:rsidR="009A3C02" w:rsidRPr="00FC6421" w:rsidRDefault="009A3C02" w:rsidP="00B84BA8">
            <w:pPr>
              <w:pStyle w:val="ListBullet"/>
              <w:rPr>
                <w:ins w:id="137" w:author="Author"/>
                <w:sz w:val="20"/>
                <w:szCs w:val="20"/>
              </w:rPr>
            </w:pPr>
            <w:ins w:id="138" w:author="Author">
              <w:r w:rsidRPr="00FC6421">
                <w:rPr>
                  <w:sz w:val="20"/>
                  <w:szCs w:val="20"/>
                </w:rPr>
                <w:t>Assess the options available to complete the inspection. Discuss with the inspection team and management the capability to accomplish the inspection requirements remotely.</w:t>
              </w:r>
            </w:ins>
          </w:p>
          <w:p w14:paraId="1F61B657" w14:textId="77777777" w:rsidR="009A3C02" w:rsidRPr="00A87584" w:rsidRDefault="009A3C02" w:rsidP="00B84BA8">
            <w:pPr>
              <w:pStyle w:val="ListBullet"/>
              <w:rPr>
                <w:ins w:id="139" w:author="Author"/>
                <w:sz w:val="20"/>
                <w:szCs w:val="20"/>
              </w:rPr>
            </w:pPr>
            <w:ins w:id="140" w:author="Author">
              <w:r w:rsidRPr="00A87584">
                <w:rPr>
                  <w:sz w:val="20"/>
                  <w:szCs w:val="20"/>
                </w:rPr>
                <w:t>Limit the number of inspectors that conduct onsite inspection activities to minimize potential exposure.</w:t>
              </w:r>
            </w:ins>
          </w:p>
          <w:p w14:paraId="029CF9BB" w14:textId="77777777" w:rsidR="009A3C02" w:rsidRPr="00A87584" w:rsidRDefault="009A3C02" w:rsidP="00B84BA8">
            <w:pPr>
              <w:pStyle w:val="ListBullet"/>
              <w:rPr>
                <w:ins w:id="141" w:author="Author"/>
                <w:sz w:val="20"/>
                <w:szCs w:val="20"/>
              </w:rPr>
            </w:pPr>
            <w:ins w:id="142" w:author="Author">
              <w:r w:rsidRPr="00A87584">
                <w:rPr>
                  <w:sz w:val="20"/>
                  <w:szCs w:val="20"/>
                </w:rPr>
                <w:t>Ensure that local lodging is available.</w:t>
              </w:r>
            </w:ins>
          </w:p>
          <w:p w14:paraId="5B253168" w14:textId="77777777" w:rsidR="009A3C02" w:rsidRPr="00A87584" w:rsidRDefault="009A3C02" w:rsidP="00B84BA8">
            <w:pPr>
              <w:pStyle w:val="ListBullet"/>
              <w:rPr>
                <w:ins w:id="143" w:author="Author"/>
                <w:sz w:val="20"/>
                <w:szCs w:val="20"/>
              </w:rPr>
            </w:pPr>
            <w:ins w:id="144" w:author="Author">
              <w:r w:rsidRPr="00A87584">
                <w:rPr>
                  <w:sz w:val="20"/>
                  <w:szCs w:val="20"/>
                </w:rPr>
                <w:t>Discuss risks with inspectors and management. Assess any concerns and inspector(s)’ willingness to travel.</w:t>
              </w:r>
            </w:ins>
          </w:p>
          <w:p w14:paraId="3CE53EA5" w14:textId="77777777" w:rsidR="009A3C02" w:rsidRPr="00A87584" w:rsidRDefault="009A3C02" w:rsidP="00B84BA8">
            <w:pPr>
              <w:pStyle w:val="ListBullet"/>
              <w:rPr>
                <w:ins w:id="145" w:author="Author"/>
                <w:sz w:val="20"/>
                <w:szCs w:val="20"/>
              </w:rPr>
            </w:pPr>
            <w:ins w:id="146" w:author="Author">
              <w:r w:rsidRPr="00A87584">
                <w:rPr>
                  <w:sz w:val="20"/>
                  <w:szCs w:val="20"/>
                </w:rPr>
                <w:t>Consider the overall history of the licensee program area being inspected.</w:t>
              </w:r>
            </w:ins>
          </w:p>
          <w:p w14:paraId="41A124F2" w14:textId="77777777" w:rsidR="009A3C02" w:rsidRPr="00A87584" w:rsidRDefault="009A3C02" w:rsidP="00B84BA8">
            <w:pPr>
              <w:pStyle w:val="ListBullet"/>
              <w:rPr>
                <w:ins w:id="147" w:author="Author"/>
                <w:sz w:val="20"/>
                <w:szCs w:val="20"/>
              </w:rPr>
            </w:pPr>
            <w:ins w:id="148" w:author="Author">
              <w:r w:rsidRPr="00A87584">
                <w:rPr>
                  <w:sz w:val="20"/>
                  <w:szCs w:val="20"/>
                </w:rPr>
                <w:t>Test the practicality of remote interfaces and understand the capabilities and limitations of these remote interfaces.</w:t>
              </w:r>
            </w:ins>
          </w:p>
          <w:p w14:paraId="5E132C0F" w14:textId="77777777" w:rsidR="009A3C02" w:rsidRPr="00A87584" w:rsidRDefault="009A3C02" w:rsidP="00B84BA8">
            <w:pPr>
              <w:pStyle w:val="ListBullet"/>
              <w:rPr>
                <w:ins w:id="149" w:author="Author"/>
                <w:sz w:val="20"/>
                <w:szCs w:val="20"/>
              </w:rPr>
            </w:pPr>
            <w:ins w:id="150" w:author="Author">
              <w:r w:rsidRPr="00A87584">
                <w:rPr>
                  <w:sz w:val="20"/>
                  <w:szCs w:val="20"/>
                </w:rPr>
                <w:t>Review state and local restrictions due to identified hazards prior to travel to minimize risks and remain compliant</w:t>
              </w:r>
            </w:ins>
          </w:p>
          <w:p w14:paraId="208E149E" w14:textId="77777777" w:rsidR="009A3C02" w:rsidRPr="00A87584" w:rsidRDefault="009A3C02" w:rsidP="00B84BA8">
            <w:pPr>
              <w:pStyle w:val="ListBullet"/>
              <w:rPr>
                <w:ins w:id="151" w:author="Author"/>
                <w:sz w:val="20"/>
                <w:szCs w:val="20"/>
              </w:rPr>
            </w:pPr>
            <w:ins w:id="152" w:author="Author">
              <w:r w:rsidRPr="00A87584">
                <w:rPr>
                  <w:sz w:val="20"/>
                  <w:szCs w:val="20"/>
                </w:rPr>
                <w:t>with state guidelines to the extent practicable (if applicable).</w:t>
              </w:r>
            </w:ins>
          </w:p>
          <w:p w14:paraId="05B9AAB9" w14:textId="77777777" w:rsidR="009A3C02" w:rsidRPr="00A87584" w:rsidRDefault="009A3C02" w:rsidP="00B84BA8">
            <w:pPr>
              <w:pStyle w:val="ListBullet"/>
              <w:rPr>
                <w:ins w:id="153" w:author="Author"/>
                <w:sz w:val="20"/>
                <w:szCs w:val="20"/>
              </w:rPr>
            </w:pPr>
            <w:ins w:id="154" w:author="Author">
              <w:r w:rsidRPr="00A87584">
                <w:rPr>
                  <w:sz w:val="20"/>
                  <w:szCs w:val="20"/>
                </w:rPr>
                <w:t>Consider the necessity to perform the inspection.</w:t>
              </w:r>
            </w:ins>
          </w:p>
          <w:p w14:paraId="3ED72CF6" w14:textId="77777777" w:rsidR="009A3C02" w:rsidRPr="00A87584" w:rsidRDefault="009A3C02" w:rsidP="00B84BA8">
            <w:pPr>
              <w:pStyle w:val="ListBullet"/>
              <w:rPr>
                <w:ins w:id="155" w:author="Author"/>
                <w:sz w:val="20"/>
                <w:szCs w:val="20"/>
              </w:rPr>
            </w:pPr>
            <w:ins w:id="156" w:author="Author">
              <w:r w:rsidRPr="00A87584">
                <w:rPr>
                  <w:sz w:val="20"/>
                  <w:szCs w:val="20"/>
                </w:rPr>
                <w:t>Consider precautionary testing just prior to travel, if PHE-related event.</w:t>
              </w:r>
            </w:ins>
          </w:p>
          <w:p w14:paraId="5FE4A438" w14:textId="77777777" w:rsidR="009A3C02" w:rsidRPr="00A87584" w:rsidRDefault="009A3C02" w:rsidP="00B84BA8">
            <w:pPr>
              <w:pStyle w:val="ListBullet"/>
              <w:rPr>
                <w:ins w:id="157" w:author="Author"/>
                <w:sz w:val="20"/>
                <w:szCs w:val="20"/>
              </w:rPr>
            </w:pPr>
            <w:ins w:id="158" w:author="Author">
              <w:r w:rsidRPr="00A87584">
                <w:rPr>
                  <w:sz w:val="20"/>
                  <w:szCs w:val="20"/>
                </w:rPr>
                <w:t>Assess the overall risk and risk appetite for travel.</w:t>
              </w:r>
            </w:ins>
          </w:p>
        </w:tc>
      </w:tr>
    </w:tbl>
    <w:p w14:paraId="2555C899" w14:textId="77777777" w:rsidR="00A87584" w:rsidRDefault="00A87584">
      <w:r>
        <w:br w:type="page"/>
      </w:r>
    </w:p>
    <w:tbl>
      <w:tblPr>
        <w:tblW w:w="12960" w:type="dxa"/>
        <w:tblBorders>
          <w:top w:val="outset" w:sz="6" w:space="0" w:color="auto"/>
          <w:left w:val="outset" w:sz="6" w:space="0" w:color="auto"/>
          <w:bottom w:val="outset" w:sz="6" w:space="0" w:color="auto"/>
          <w:right w:val="outset" w:sz="6" w:space="0" w:color="auto"/>
        </w:tblBorders>
        <w:tblLayout w:type="fixed"/>
        <w:tblCellMar>
          <w:top w:w="43" w:type="dxa"/>
          <w:left w:w="58" w:type="dxa"/>
          <w:bottom w:w="43" w:type="dxa"/>
          <w:right w:w="58" w:type="dxa"/>
        </w:tblCellMar>
        <w:tblLook w:val="04A0" w:firstRow="1" w:lastRow="0" w:firstColumn="1" w:lastColumn="0" w:noHBand="0" w:noVBand="1"/>
      </w:tblPr>
      <w:tblGrid>
        <w:gridCol w:w="2235"/>
        <w:gridCol w:w="10725"/>
      </w:tblGrid>
      <w:tr w:rsidR="005D64FB" w:rsidRPr="00201635" w14:paraId="629C636A" w14:textId="77777777" w:rsidTr="00862BDA">
        <w:trPr>
          <w:ins w:id="159" w:author="Author"/>
        </w:trPr>
        <w:tc>
          <w:tcPr>
            <w:tcW w:w="2235" w:type="dxa"/>
            <w:tcBorders>
              <w:top w:val="double" w:sz="4" w:space="0" w:color="909090"/>
              <w:left w:val="double" w:sz="4" w:space="0" w:color="auto"/>
              <w:bottom w:val="double" w:sz="4" w:space="0" w:color="909090"/>
              <w:right w:val="single" w:sz="6" w:space="0" w:color="909090"/>
            </w:tcBorders>
            <w:shd w:val="clear" w:color="auto" w:fill="auto"/>
            <w:tcMar>
              <w:top w:w="43" w:type="dxa"/>
              <w:left w:w="0" w:type="dxa"/>
              <w:bottom w:w="43" w:type="dxa"/>
              <w:right w:w="0" w:type="dxa"/>
            </w:tcMar>
            <w:vAlign w:val="center"/>
            <w:hideMark/>
          </w:tcPr>
          <w:p w14:paraId="2008CA57" w14:textId="0AFD912F" w:rsidR="005D64FB" w:rsidRDefault="005D64FB" w:rsidP="00B84BA8">
            <w:pPr>
              <w:jc w:val="center"/>
              <w:textAlignment w:val="baseline"/>
              <w:rPr>
                <w:ins w:id="160" w:author="Author"/>
              </w:rPr>
            </w:pPr>
            <w:ins w:id="161" w:author="Author">
              <w:r w:rsidRPr="007753B6">
                <w:rPr>
                  <w:u w:val="single"/>
                </w:rPr>
                <w:lastRenderedPageBreak/>
                <w:t>A</w:t>
              </w:r>
              <w:r>
                <w:t>ct</w:t>
              </w:r>
            </w:ins>
          </w:p>
          <w:p w14:paraId="4C45DDCC" w14:textId="77777777" w:rsidR="005D64FB" w:rsidRDefault="005D64FB" w:rsidP="00B84BA8">
            <w:pPr>
              <w:jc w:val="center"/>
              <w:textAlignment w:val="baseline"/>
              <w:rPr>
                <w:ins w:id="162" w:author="Author"/>
              </w:rPr>
            </w:pPr>
          </w:p>
          <w:p w14:paraId="6AF150FB" w14:textId="18B3FEE2" w:rsidR="005D64FB" w:rsidRPr="00201635" w:rsidRDefault="005D64FB" w:rsidP="00B84BA8">
            <w:pPr>
              <w:jc w:val="center"/>
              <w:textAlignment w:val="baseline"/>
              <w:rPr>
                <w:ins w:id="163" w:author="Author"/>
                <w:rFonts w:ascii="Segoe UI" w:hAnsi="Segoe UI" w:cs="Segoe UI"/>
              </w:rPr>
            </w:pPr>
            <w:ins w:id="164" w:author="Author">
              <w:r w:rsidRPr="00201635">
                <w:t>on a decision</w:t>
              </w:r>
            </w:ins>
          </w:p>
        </w:tc>
        <w:tc>
          <w:tcPr>
            <w:tcW w:w="10725" w:type="dxa"/>
            <w:tcBorders>
              <w:top w:val="double" w:sz="4" w:space="0" w:color="909090"/>
              <w:left w:val="single" w:sz="6" w:space="0" w:color="909090"/>
              <w:bottom w:val="double" w:sz="4" w:space="0" w:color="909090"/>
              <w:right w:val="double" w:sz="4" w:space="0" w:color="auto"/>
            </w:tcBorders>
            <w:shd w:val="clear" w:color="auto" w:fill="auto"/>
            <w:tcMar>
              <w:top w:w="115" w:type="dxa"/>
              <w:left w:w="58" w:type="dxa"/>
              <w:bottom w:w="115" w:type="dxa"/>
              <w:right w:w="58" w:type="dxa"/>
            </w:tcMar>
            <w:vAlign w:val="center"/>
            <w:hideMark/>
          </w:tcPr>
          <w:p w14:paraId="46BC99DD" w14:textId="77777777" w:rsidR="005D64FB" w:rsidRPr="00201635" w:rsidRDefault="005D64FB" w:rsidP="00B84BA8">
            <w:pPr>
              <w:autoSpaceDE w:val="0"/>
              <w:autoSpaceDN w:val="0"/>
              <w:adjustRightInd w:val="0"/>
              <w:rPr>
                <w:ins w:id="165" w:author="Author"/>
                <w:sz w:val="20"/>
                <w:szCs w:val="20"/>
              </w:rPr>
            </w:pPr>
            <w:ins w:id="166" w:author="Author">
              <w:r w:rsidRPr="00201635">
                <w:rPr>
                  <w:sz w:val="20"/>
                  <w:szCs w:val="20"/>
                </w:rPr>
                <w:t xml:space="preserve">When </w:t>
              </w:r>
              <w:proofErr w:type="gramStart"/>
              <w:r w:rsidRPr="00201635">
                <w:rPr>
                  <w:sz w:val="20"/>
                  <w:szCs w:val="20"/>
                </w:rPr>
                <w:t>making a decision</w:t>
              </w:r>
              <w:proofErr w:type="gramEnd"/>
              <w:r w:rsidRPr="00201635">
                <w:rPr>
                  <w:sz w:val="20"/>
                  <w:szCs w:val="20"/>
                </w:rPr>
                <w:t xml:space="preserve">, be sure to consider risk appetite. Risk appetite establishes the context for </w:t>
              </w:r>
              <w:proofErr w:type="gramStart"/>
              <w:r w:rsidRPr="00201635">
                <w:rPr>
                  <w:sz w:val="20"/>
                  <w:szCs w:val="20"/>
                </w:rPr>
                <w:t>making a decision</w:t>
              </w:r>
              <w:proofErr w:type="gramEnd"/>
              <w:r w:rsidRPr="00201635">
                <w:rPr>
                  <w:sz w:val="20"/>
                  <w:szCs w:val="20"/>
                </w:rPr>
                <w:t>. As determined by the entire organization, it is the amount of risk the organization is willing to accept in pursuit of strategic objectives.</w:t>
              </w:r>
            </w:ins>
          </w:p>
          <w:p w14:paraId="4C679B5C" w14:textId="77777777" w:rsidR="005D64FB" w:rsidRPr="00201635" w:rsidRDefault="005D64FB" w:rsidP="00B84BA8">
            <w:pPr>
              <w:autoSpaceDE w:val="0"/>
              <w:autoSpaceDN w:val="0"/>
              <w:adjustRightInd w:val="0"/>
              <w:rPr>
                <w:ins w:id="167" w:author="Author"/>
                <w:sz w:val="20"/>
                <w:szCs w:val="20"/>
              </w:rPr>
            </w:pPr>
          </w:p>
          <w:p w14:paraId="3DBFFDBA" w14:textId="77777777" w:rsidR="005D64FB" w:rsidRPr="00201635" w:rsidRDefault="005D64FB" w:rsidP="00B84BA8">
            <w:pPr>
              <w:autoSpaceDE w:val="0"/>
              <w:autoSpaceDN w:val="0"/>
              <w:adjustRightInd w:val="0"/>
              <w:rPr>
                <w:ins w:id="168" w:author="Author"/>
                <w:sz w:val="20"/>
                <w:szCs w:val="20"/>
              </w:rPr>
            </w:pPr>
            <w:ins w:id="169" w:author="Author">
              <w:r w:rsidRPr="00201635">
                <w:rPr>
                  <w:sz w:val="20"/>
                  <w:szCs w:val="20"/>
                </w:rPr>
                <w:t>Risk Factors and Considerations:</w:t>
              </w:r>
            </w:ins>
          </w:p>
          <w:p w14:paraId="0975923A" w14:textId="77777777" w:rsidR="005D64FB" w:rsidRPr="00B206FF" w:rsidRDefault="005D64FB" w:rsidP="00B84BA8">
            <w:pPr>
              <w:pStyle w:val="ListBullet"/>
              <w:rPr>
                <w:ins w:id="170" w:author="Author"/>
              </w:rPr>
            </w:pPr>
            <w:ins w:id="171" w:author="Author">
              <w:r w:rsidRPr="00201635">
                <w:rPr>
                  <w:sz w:val="20"/>
                  <w:szCs w:val="20"/>
                </w:rPr>
                <w:t>Demo</w:t>
              </w:r>
              <w:r w:rsidRPr="00B206FF">
                <w:t>nstrated capability and success of remote technology systems.</w:t>
              </w:r>
            </w:ins>
          </w:p>
          <w:p w14:paraId="7E7783BF" w14:textId="77777777" w:rsidR="005D64FB" w:rsidRPr="00B206FF" w:rsidRDefault="005D64FB" w:rsidP="00B84BA8">
            <w:pPr>
              <w:pStyle w:val="ListBullet"/>
              <w:rPr>
                <w:ins w:id="172" w:author="Author"/>
              </w:rPr>
            </w:pPr>
            <w:ins w:id="173" w:author="Author">
              <w:r w:rsidRPr="00B206FF">
                <w:t>Adequate camera coverage verified (if applicable).</w:t>
              </w:r>
            </w:ins>
          </w:p>
          <w:p w14:paraId="4A063DEF" w14:textId="77777777" w:rsidR="005D64FB" w:rsidRPr="00B206FF" w:rsidRDefault="005D64FB" w:rsidP="00B84BA8">
            <w:pPr>
              <w:pStyle w:val="ListBullet"/>
              <w:rPr>
                <w:ins w:id="174" w:author="Author"/>
              </w:rPr>
            </w:pPr>
            <w:ins w:id="175" w:author="Author">
              <w:r w:rsidRPr="00B206FF">
                <w:t>Number and significance of previous findings in subject inspection area.</w:t>
              </w:r>
            </w:ins>
          </w:p>
          <w:p w14:paraId="6C82C3ED" w14:textId="77777777" w:rsidR="005D64FB" w:rsidRPr="00B206FF" w:rsidRDefault="005D64FB" w:rsidP="00B84BA8">
            <w:pPr>
              <w:pStyle w:val="ListBullet"/>
              <w:rPr>
                <w:ins w:id="176" w:author="Author"/>
              </w:rPr>
            </w:pPr>
            <w:ins w:id="177" w:author="Author">
              <w:r w:rsidRPr="00B206FF">
                <w:t>Process changes that have occurred since previous subject area inspection.</w:t>
              </w:r>
            </w:ins>
          </w:p>
          <w:p w14:paraId="6FA34D96" w14:textId="77777777" w:rsidR="005D64FB" w:rsidRPr="00B206FF" w:rsidRDefault="005D64FB" w:rsidP="00B84BA8">
            <w:pPr>
              <w:pStyle w:val="ListBullet"/>
              <w:rPr>
                <w:ins w:id="178" w:author="Author"/>
              </w:rPr>
            </w:pPr>
            <w:ins w:id="179" w:author="Author">
              <w:r w:rsidRPr="00B206FF">
                <w:t>Benefits of performing onsite inspection to address public perception and oversight risk.</w:t>
              </w:r>
            </w:ins>
          </w:p>
          <w:p w14:paraId="66E4624F" w14:textId="77777777" w:rsidR="005D64FB" w:rsidRPr="00201635" w:rsidRDefault="005D64FB" w:rsidP="00B84BA8">
            <w:pPr>
              <w:pStyle w:val="ListBullet"/>
              <w:rPr>
                <w:ins w:id="180" w:author="Author"/>
                <w:sz w:val="18"/>
                <w:szCs w:val="18"/>
              </w:rPr>
            </w:pPr>
            <w:ins w:id="181" w:author="Author">
              <w:r w:rsidRPr="00B206FF">
                <w:t>Impact to licensee if inspection not completed (e.g., operator licensing (OL) examinations, OL program inspe</w:t>
              </w:r>
              <w:r w:rsidRPr="00201635">
                <w:rPr>
                  <w:sz w:val="20"/>
                  <w:szCs w:val="20"/>
                </w:rPr>
                <w:t>ctions, etc.)</w:t>
              </w:r>
            </w:ins>
          </w:p>
        </w:tc>
      </w:tr>
      <w:tr w:rsidR="00100747" w:rsidRPr="00201635" w14:paraId="073513B4" w14:textId="77777777" w:rsidTr="00862BDA">
        <w:trPr>
          <w:ins w:id="182" w:author="Author"/>
        </w:trPr>
        <w:tc>
          <w:tcPr>
            <w:tcW w:w="2235" w:type="dxa"/>
            <w:tcBorders>
              <w:top w:val="double" w:sz="4" w:space="0" w:color="909090"/>
              <w:left w:val="double" w:sz="4" w:space="0" w:color="auto"/>
              <w:bottom w:val="double" w:sz="4" w:space="0" w:color="909090"/>
              <w:right w:val="single" w:sz="6" w:space="0" w:color="909090"/>
            </w:tcBorders>
            <w:shd w:val="clear" w:color="auto" w:fill="auto"/>
            <w:tcMar>
              <w:top w:w="43" w:type="dxa"/>
              <w:left w:w="0" w:type="dxa"/>
              <w:bottom w:w="43" w:type="dxa"/>
              <w:right w:w="0" w:type="dxa"/>
            </w:tcMar>
            <w:vAlign w:val="center"/>
            <w:hideMark/>
          </w:tcPr>
          <w:p w14:paraId="4BC17880" w14:textId="306FBAA0" w:rsidR="00100747" w:rsidRDefault="00100747" w:rsidP="00B84BA8">
            <w:pPr>
              <w:jc w:val="center"/>
              <w:textAlignment w:val="baseline"/>
              <w:rPr>
                <w:ins w:id="183" w:author="Author"/>
              </w:rPr>
            </w:pPr>
            <w:ins w:id="184" w:author="Author">
              <w:r w:rsidRPr="007753B6">
                <w:rPr>
                  <w:u w:val="single"/>
                </w:rPr>
                <w:t>R</w:t>
              </w:r>
              <w:r>
                <w:t>ealize</w:t>
              </w:r>
            </w:ins>
          </w:p>
          <w:p w14:paraId="4DA1F0C6" w14:textId="77777777" w:rsidR="00100747" w:rsidRDefault="00100747" w:rsidP="00B84BA8">
            <w:pPr>
              <w:jc w:val="center"/>
              <w:textAlignment w:val="baseline"/>
              <w:rPr>
                <w:ins w:id="185" w:author="Author"/>
              </w:rPr>
            </w:pPr>
          </w:p>
          <w:p w14:paraId="5AE2D918" w14:textId="77777777" w:rsidR="00100747" w:rsidRDefault="00100747" w:rsidP="00B84BA8">
            <w:pPr>
              <w:jc w:val="center"/>
              <w:textAlignment w:val="baseline"/>
            </w:pPr>
            <w:ins w:id="186" w:author="Author">
              <w:r w:rsidRPr="00201635">
                <w:t>the result</w:t>
              </w:r>
            </w:ins>
          </w:p>
          <w:p w14:paraId="77DA48EC" w14:textId="0487179F" w:rsidR="00100747" w:rsidRPr="00201635" w:rsidRDefault="00100747" w:rsidP="00B84BA8">
            <w:pPr>
              <w:jc w:val="center"/>
              <w:textAlignment w:val="baseline"/>
              <w:rPr>
                <w:ins w:id="187" w:author="Author"/>
                <w:rFonts w:ascii="Segoe UI" w:hAnsi="Segoe UI" w:cs="Segoe UI"/>
              </w:rPr>
            </w:pPr>
          </w:p>
        </w:tc>
        <w:tc>
          <w:tcPr>
            <w:tcW w:w="10725" w:type="dxa"/>
            <w:tcBorders>
              <w:top w:val="double" w:sz="4" w:space="0" w:color="909090"/>
              <w:left w:val="single" w:sz="6" w:space="0" w:color="909090"/>
              <w:bottom w:val="double" w:sz="4" w:space="0" w:color="909090"/>
              <w:right w:val="double" w:sz="4" w:space="0" w:color="auto"/>
            </w:tcBorders>
            <w:shd w:val="clear" w:color="auto" w:fill="auto"/>
            <w:tcMar>
              <w:top w:w="43" w:type="dxa"/>
              <w:left w:w="58" w:type="dxa"/>
              <w:bottom w:w="43" w:type="dxa"/>
              <w:right w:w="58" w:type="dxa"/>
            </w:tcMar>
            <w:vAlign w:val="center"/>
            <w:hideMark/>
          </w:tcPr>
          <w:p w14:paraId="0C2C839E" w14:textId="77777777" w:rsidR="00100747" w:rsidRPr="00A87584" w:rsidRDefault="00100747" w:rsidP="00B84BA8">
            <w:pPr>
              <w:pStyle w:val="ListBullet"/>
              <w:rPr>
                <w:ins w:id="188" w:author="Author"/>
                <w:sz w:val="20"/>
                <w:szCs w:val="20"/>
              </w:rPr>
            </w:pPr>
            <w:ins w:id="189" w:author="Author">
              <w:r w:rsidRPr="00A87584">
                <w:rPr>
                  <w:sz w:val="20"/>
                  <w:szCs w:val="20"/>
                </w:rPr>
                <w:t>Realize the result by implementing the decision while managing what you can and measuring your performance and progress.</w:t>
              </w:r>
            </w:ins>
          </w:p>
          <w:p w14:paraId="22C1FDDF" w14:textId="77777777" w:rsidR="00100747" w:rsidRPr="00A87584" w:rsidRDefault="00100747" w:rsidP="00B84BA8">
            <w:pPr>
              <w:pStyle w:val="ListBullet"/>
              <w:rPr>
                <w:ins w:id="190" w:author="Author"/>
                <w:sz w:val="20"/>
                <w:szCs w:val="20"/>
              </w:rPr>
            </w:pPr>
            <w:ins w:id="191" w:author="Author">
              <w:r w:rsidRPr="00A87584">
                <w:rPr>
                  <w:sz w:val="20"/>
                  <w:szCs w:val="20"/>
                </w:rPr>
                <w:t>Carry out actions resulting from the decision, including identified “Manage what you can” actions</w:t>
              </w:r>
            </w:ins>
          </w:p>
        </w:tc>
      </w:tr>
      <w:tr w:rsidR="00100747" w:rsidRPr="00201635" w14:paraId="6806497A" w14:textId="77777777" w:rsidTr="00862BDA">
        <w:trPr>
          <w:ins w:id="192" w:author="Author"/>
        </w:trPr>
        <w:tc>
          <w:tcPr>
            <w:tcW w:w="2235" w:type="dxa"/>
            <w:tcBorders>
              <w:top w:val="double" w:sz="4" w:space="0" w:color="909090"/>
              <w:left w:val="double" w:sz="4" w:space="0" w:color="auto"/>
              <w:bottom w:val="double" w:sz="4" w:space="0" w:color="auto"/>
              <w:right w:val="single" w:sz="6" w:space="0" w:color="909090"/>
            </w:tcBorders>
            <w:shd w:val="clear" w:color="auto" w:fill="auto"/>
            <w:tcMar>
              <w:top w:w="43" w:type="dxa"/>
              <w:left w:w="0" w:type="dxa"/>
              <w:bottom w:w="43" w:type="dxa"/>
              <w:right w:w="0" w:type="dxa"/>
            </w:tcMar>
            <w:vAlign w:val="center"/>
            <w:hideMark/>
          </w:tcPr>
          <w:p w14:paraId="62E53EF7" w14:textId="780A0289" w:rsidR="00100747" w:rsidRDefault="00100747" w:rsidP="00B84BA8">
            <w:pPr>
              <w:jc w:val="center"/>
              <w:textAlignment w:val="baseline"/>
              <w:rPr>
                <w:ins w:id="193" w:author="Author"/>
              </w:rPr>
            </w:pPr>
            <w:ins w:id="194" w:author="Author">
              <w:r w:rsidRPr="007753B6">
                <w:rPr>
                  <w:u w:val="single"/>
                </w:rPr>
                <w:t>T</w:t>
              </w:r>
              <w:r>
                <w:t>each</w:t>
              </w:r>
            </w:ins>
          </w:p>
          <w:p w14:paraId="682A2E5E" w14:textId="77777777" w:rsidR="00100747" w:rsidRDefault="00100747" w:rsidP="00B84BA8">
            <w:pPr>
              <w:jc w:val="center"/>
              <w:textAlignment w:val="baseline"/>
              <w:rPr>
                <w:ins w:id="195" w:author="Author"/>
              </w:rPr>
            </w:pPr>
          </w:p>
          <w:p w14:paraId="63172332" w14:textId="087413D9" w:rsidR="00100747" w:rsidRPr="00201635" w:rsidRDefault="00100747" w:rsidP="00B84BA8">
            <w:pPr>
              <w:jc w:val="center"/>
              <w:textAlignment w:val="baseline"/>
              <w:rPr>
                <w:ins w:id="196" w:author="Author"/>
                <w:rFonts w:ascii="Segoe UI" w:hAnsi="Segoe UI" w:cs="Segoe UI"/>
              </w:rPr>
            </w:pPr>
            <w:ins w:id="197" w:author="Author">
              <w:r w:rsidRPr="00201635">
                <w:t>others what you learned</w:t>
              </w:r>
            </w:ins>
          </w:p>
        </w:tc>
        <w:tc>
          <w:tcPr>
            <w:tcW w:w="10725" w:type="dxa"/>
            <w:tcBorders>
              <w:top w:val="double" w:sz="4" w:space="0" w:color="909090"/>
              <w:left w:val="single" w:sz="6" w:space="0" w:color="909090"/>
              <w:bottom w:val="double" w:sz="4" w:space="0" w:color="auto"/>
              <w:right w:val="double" w:sz="4" w:space="0" w:color="auto"/>
            </w:tcBorders>
            <w:shd w:val="clear" w:color="auto" w:fill="auto"/>
            <w:tcMar>
              <w:top w:w="43" w:type="dxa"/>
              <w:left w:w="58" w:type="dxa"/>
              <w:bottom w:w="43" w:type="dxa"/>
              <w:right w:w="58" w:type="dxa"/>
            </w:tcMar>
            <w:vAlign w:val="center"/>
            <w:hideMark/>
          </w:tcPr>
          <w:p w14:paraId="09AE1A19" w14:textId="77777777" w:rsidR="00100747" w:rsidRPr="00A87584" w:rsidRDefault="00100747" w:rsidP="00B84BA8">
            <w:pPr>
              <w:pStyle w:val="ListBullet"/>
              <w:rPr>
                <w:ins w:id="198" w:author="Author"/>
                <w:sz w:val="20"/>
                <w:szCs w:val="20"/>
              </w:rPr>
            </w:pPr>
            <w:ins w:id="199" w:author="Author">
              <w:r w:rsidRPr="00A87584">
                <w:rPr>
                  <w:sz w:val="20"/>
                  <w:szCs w:val="20"/>
                </w:rPr>
                <w:t>Use Be riskSMART to choose the best solution among many options.</w:t>
              </w:r>
            </w:ins>
          </w:p>
          <w:p w14:paraId="772BD7E4" w14:textId="77777777" w:rsidR="00100747" w:rsidRPr="00A87584" w:rsidRDefault="00100747" w:rsidP="00B84BA8">
            <w:pPr>
              <w:pStyle w:val="ListBullet"/>
              <w:rPr>
                <w:ins w:id="200" w:author="Author"/>
                <w:sz w:val="20"/>
                <w:szCs w:val="20"/>
              </w:rPr>
            </w:pPr>
            <w:ins w:id="201" w:author="Author">
              <w:r w:rsidRPr="00A87584">
                <w:rPr>
                  <w:sz w:val="20"/>
                  <w:szCs w:val="20"/>
                </w:rPr>
                <w:t>Consider risk in all areas of NRC activity—oversight, public perception, and any others that are present.</w:t>
              </w:r>
            </w:ins>
          </w:p>
        </w:tc>
      </w:tr>
    </w:tbl>
    <w:p w14:paraId="23824F7C" w14:textId="77777777" w:rsidR="0093422C" w:rsidRDefault="0093422C" w:rsidP="0093422C">
      <w:pPr>
        <w:pStyle w:val="BodyText"/>
        <w:rPr>
          <w:ins w:id="202" w:author="Author"/>
        </w:rPr>
      </w:pPr>
    </w:p>
    <w:p w14:paraId="1BBAECB8" w14:textId="77777777" w:rsidR="0093422C" w:rsidRPr="0093422C" w:rsidRDefault="0093422C">
      <w:pPr>
        <w:pStyle w:val="BodyText"/>
        <w:sectPr w:rsidR="0093422C" w:rsidRPr="0093422C" w:rsidSect="00AF78F7">
          <w:headerReference w:type="default" r:id="rId9"/>
          <w:footerReference w:type="even" r:id="rId10"/>
          <w:footerReference w:type="default" r:id="rId11"/>
          <w:pgSz w:w="15840" w:h="12240" w:orient="landscape" w:code="1"/>
          <w:pgMar w:top="1440" w:right="1440" w:bottom="1440" w:left="1440" w:header="720" w:footer="720" w:gutter="0"/>
          <w:pgNumType w:start="1"/>
          <w:cols w:space="720"/>
          <w:noEndnote/>
          <w:docGrid w:linePitch="326"/>
        </w:sectPr>
        <w:pPrChange w:id="203" w:author="Author">
          <w:pPr>
            <w:pStyle w:val="attachmenttitle"/>
          </w:pPr>
        </w:pPrChange>
      </w:pPr>
    </w:p>
    <w:p w14:paraId="2FBF47C4" w14:textId="6D953565" w:rsidR="0042798E" w:rsidRPr="00AA6F9F" w:rsidRDefault="00434BC0" w:rsidP="003859AC">
      <w:pPr>
        <w:pStyle w:val="attachmenttitle"/>
      </w:pPr>
      <w:r w:rsidRPr="00DA019C">
        <w:lastRenderedPageBreak/>
        <w:t xml:space="preserve">Attachment </w:t>
      </w:r>
      <w:ins w:id="204" w:author="Author">
        <w:r w:rsidR="001033FD">
          <w:t>2</w:t>
        </w:r>
      </w:ins>
      <w:r w:rsidR="003859AC">
        <w:t xml:space="preserve">: </w:t>
      </w:r>
      <w:r w:rsidR="0042798E" w:rsidRPr="00AA6F9F">
        <w:t xml:space="preserve">Revision History </w:t>
      </w:r>
      <w:r w:rsidR="0042798E" w:rsidRPr="00DA019C">
        <w:t>for</w:t>
      </w:r>
      <w:r w:rsidR="0042798E" w:rsidRPr="00AA6F9F">
        <w:t xml:space="preserve"> IMC 2515 Appendix </w:t>
      </w:r>
      <w:r w:rsidR="002B4165" w:rsidRPr="00AA6F9F">
        <w:t>E</w:t>
      </w:r>
    </w:p>
    <w:tbl>
      <w:tblPr>
        <w:tblW w:w="13032" w:type="dxa"/>
        <w:tblInd w:w="-260" w:type="dxa"/>
        <w:tblLayout w:type="fixed"/>
        <w:tblCellMar>
          <w:top w:w="58" w:type="dxa"/>
          <w:left w:w="58" w:type="dxa"/>
          <w:bottom w:w="58" w:type="dxa"/>
          <w:right w:w="58" w:type="dxa"/>
        </w:tblCellMar>
        <w:tblLook w:val="0000" w:firstRow="0" w:lastRow="0" w:firstColumn="0" w:lastColumn="0" w:noHBand="0" w:noVBand="0"/>
      </w:tblPr>
      <w:tblGrid>
        <w:gridCol w:w="1422"/>
        <w:gridCol w:w="1710"/>
        <w:gridCol w:w="6300"/>
        <w:gridCol w:w="1620"/>
        <w:gridCol w:w="1980"/>
      </w:tblGrid>
      <w:tr w:rsidR="00F417BF" w:rsidRPr="00DA019C" w14:paraId="1037DD3B" w14:textId="77777777" w:rsidTr="009A25D0">
        <w:trPr>
          <w:cantSplit/>
          <w:trHeight w:val="1230"/>
        </w:trPr>
        <w:tc>
          <w:tcPr>
            <w:tcW w:w="1422" w:type="dxa"/>
            <w:tcBorders>
              <w:top w:val="single" w:sz="6" w:space="0" w:color="000000"/>
              <w:left w:val="single" w:sz="6" w:space="0" w:color="000000"/>
              <w:bottom w:val="single" w:sz="6" w:space="0" w:color="000000"/>
              <w:right w:val="nil"/>
            </w:tcBorders>
          </w:tcPr>
          <w:p w14:paraId="2A3C1A14" w14:textId="77777777" w:rsidR="00F417BF" w:rsidRPr="00AA6F9F" w:rsidRDefault="00F417BF" w:rsidP="00D27A0F">
            <w:pPr>
              <w:pStyle w:val="BodyText-table"/>
            </w:pPr>
            <w:r w:rsidRPr="00AA6F9F">
              <w:t>Commitment Tracking Number</w:t>
            </w:r>
          </w:p>
        </w:tc>
        <w:tc>
          <w:tcPr>
            <w:tcW w:w="1710" w:type="dxa"/>
            <w:tcBorders>
              <w:top w:val="single" w:sz="6" w:space="0" w:color="000000"/>
              <w:left w:val="single" w:sz="6" w:space="0" w:color="000000"/>
              <w:bottom w:val="single" w:sz="6" w:space="0" w:color="000000"/>
              <w:right w:val="nil"/>
            </w:tcBorders>
          </w:tcPr>
          <w:p w14:paraId="5EC13380" w14:textId="77777777" w:rsidR="00F417BF" w:rsidRPr="00DA019C" w:rsidRDefault="00F417BF" w:rsidP="00D27A0F">
            <w:pPr>
              <w:pStyle w:val="BodyText-table"/>
            </w:pPr>
            <w:r w:rsidRPr="00DA019C">
              <w:t>Accession Number</w:t>
            </w:r>
          </w:p>
          <w:p w14:paraId="34E1A538" w14:textId="77777777" w:rsidR="00F417BF" w:rsidRPr="00DA019C" w:rsidRDefault="00F417BF" w:rsidP="00D27A0F">
            <w:pPr>
              <w:pStyle w:val="BodyText-table"/>
            </w:pPr>
            <w:r w:rsidRPr="00AA6F9F">
              <w:t>Issue Date</w:t>
            </w:r>
          </w:p>
          <w:p w14:paraId="4F8C2883" w14:textId="77777777" w:rsidR="00F417BF" w:rsidRPr="00AA6F9F" w:rsidRDefault="00F417BF" w:rsidP="00D27A0F">
            <w:pPr>
              <w:pStyle w:val="BodyText-table"/>
            </w:pPr>
            <w:r w:rsidRPr="00DA019C">
              <w:t>Change Notice</w:t>
            </w:r>
          </w:p>
        </w:tc>
        <w:tc>
          <w:tcPr>
            <w:tcW w:w="6300" w:type="dxa"/>
            <w:tcBorders>
              <w:top w:val="single" w:sz="6" w:space="0" w:color="000000"/>
              <w:left w:val="single" w:sz="6" w:space="0" w:color="000000"/>
              <w:bottom w:val="single" w:sz="6" w:space="0" w:color="000000"/>
              <w:right w:val="nil"/>
            </w:tcBorders>
          </w:tcPr>
          <w:p w14:paraId="4EFB1B41" w14:textId="77777777" w:rsidR="00F417BF" w:rsidRPr="00AA6F9F" w:rsidRDefault="00F417BF" w:rsidP="00D27A0F">
            <w:pPr>
              <w:pStyle w:val="BodyText-table"/>
            </w:pPr>
            <w:r w:rsidRPr="00AA6F9F">
              <w:t>Description of Change</w:t>
            </w:r>
          </w:p>
        </w:tc>
        <w:tc>
          <w:tcPr>
            <w:tcW w:w="1620" w:type="dxa"/>
            <w:tcBorders>
              <w:top w:val="single" w:sz="6" w:space="0" w:color="000000"/>
              <w:left w:val="single" w:sz="6" w:space="0" w:color="000000"/>
              <w:bottom w:val="single" w:sz="6" w:space="0" w:color="000000"/>
              <w:right w:val="nil"/>
            </w:tcBorders>
          </w:tcPr>
          <w:p w14:paraId="12517B83" w14:textId="77777777" w:rsidR="00F417BF" w:rsidRPr="00AA6F9F" w:rsidRDefault="00F417BF" w:rsidP="00D27A0F">
            <w:pPr>
              <w:pStyle w:val="BodyText-table"/>
            </w:pPr>
            <w:r w:rsidRPr="00DA019C">
              <w:t xml:space="preserve">Description of </w:t>
            </w:r>
            <w:r w:rsidRPr="00AA6F9F">
              <w:t xml:space="preserve">Training </w:t>
            </w:r>
            <w:r w:rsidRPr="00DA019C">
              <w:t xml:space="preserve">Required and </w:t>
            </w:r>
            <w:r w:rsidRPr="00AA6F9F">
              <w:t>Completion Date</w:t>
            </w:r>
          </w:p>
        </w:tc>
        <w:tc>
          <w:tcPr>
            <w:tcW w:w="1980" w:type="dxa"/>
            <w:tcBorders>
              <w:top w:val="single" w:sz="6" w:space="0" w:color="000000"/>
              <w:left w:val="single" w:sz="6" w:space="0" w:color="000000"/>
              <w:bottom w:val="single" w:sz="6" w:space="0" w:color="000000"/>
              <w:right w:val="single" w:sz="6" w:space="0" w:color="000000"/>
            </w:tcBorders>
          </w:tcPr>
          <w:p w14:paraId="5AFBFD78" w14:textId="13489ADC" w:rsidR="00F417BF" w:rsidRPr="00AA6F9F" w:rsidRDefault="00F417BF" w:rsidP="00D27A0F">
            <w:pPr>
              <w:pStyle w:val="BodyText-table"/>
            </w:pPr>
            <w:r w:rsidRPr="00AA6F9F">
              <w:t xml:space="preserve">Comment Resolution </w:t>
            </w:r>
            <w:r w:rsidRPr="00DA019C">
              <w:t>and Closed Feedback Form</w:t>
            </w:r>
            <w:r w:rsidRPr="00AA6F9F">
              <w:t xml:space="preserve"> Accession Number</w:t>
            </w:r>
            <w:r w:rsidRPr="00DA019C">
              <w:t xml:space="preserve"> (Pre</w:t>
            </w:r>
            <w:r w:rsidR="00992913">
              <w:t>-</w:t>
            </w:r>
            <w:r w:rsidR="00034FEC">
              <w:t>d</w:t>
            </w:r>
            <w:r w:rsidRPr="00DA019C">
              <w:t>ecisional, Non</w:t>
            </w:r>
            <w:r w:rsidR="00992913">
              <w:t>-</w:t>
            </w:r>
            <w:r w:rsidR="00034FEC">
              <w:t>p</w:t>
            </w:r>
            <w:r w:rsidRPr="00DA019C">
              <w:t>ublic Information)</w:t>
            </w:r>
          </w:p>
        </w:tc>
      </w:tr>
      <w:tr w:rsidR="00F417BF" w:rsidRPr="00DA019C" w14:paraId="197DE431" w14:textId="77777777" w:rsidTr="009A25D0">
        <w:trPr>
          <w:cantSplit/>
          <w:trHeight w:val="912"/>
        </w:trPr>
        <w:tc>
          <w:tcPr>
            <w:tcW w:w="1422" w:type="dxa"/>
            <w:tcBorders>
              <w:top w:val="single" w:sz="6" w:space="0" w:color="000000"/>
              <w:left w:val="single" w:sz="6" w:space="0" w:color="000000"/>
              <w:bottom w:val="single" w:sz="6" w:space="0" w:color="000000"/>
              <w:right w:val="nil"/>
            </w:tcBorders>
          </w:tcPr>
          <w:p w14:paraId="713C03D8" w14:textId="77777777" w:rsidR="00F417BF" w:rsidRPr="00AA6F9F" w:rsidRDefault="00F417BF" w:rsidP="0029242B">
            <w:pPr>
              <w:pStyle w:val="BodyText-table"/>
            </w:pPr>
            <w:r w:rsidRPr="00AA6F9F">
              <w:t>N/A</w:t>
            </w:r>
          </w:p>
        </w:tc>
        <w:tc>
          <w:tcPr>
            <w:tcW w:w="1710" w:type="dxa"/>
            <w:tcBorders>
              <w:top w:val="single" w:sz="6" w:space="0" w:color="000000"/>
              <w:left w:val="single" w:sz="6" w:space="0" w:color="000000"/>
              <w:bottom w:val="single" w:sz="6" w:space="0" w:color="000000"/>
              <w:right w:val="nil"/>
            </w:tcBorders>
          </w:tcPr>
          <w:p w14:paraId="266C63D7" w14:textId="77777777" w:rsidR="00F417BF" w:rsidRPr="00AA6F9F" w:rsidRDefault="00F417BF" w:rsidP="0029242B">
            <w:pPr>
              <w:pStyle w:val="BodyText-table"/>
            </w:pPr>
            <w:r>
              <w:t>ML062640337</w:t>
            </w:r>
          </w:p>
          <w:p w14:paraId="273EF803" w14:textId="77777777" w:rsidR="00F417BF" w:rsidRPr="00AA6F9F" w:rsidRDefault="00F417BF" w:rsidP="0029242B">
            <w:pPr>
              <w:pStyle w:val="BodyText-table"/>
            </w:pPr>
            <w:r w:rsidRPr="00AA6F9F">
              <w:t>01/26/07</w:t>
            </w:r>
          </w:p>
          <w:p w14:paraId="35BD5AD1" w14:textId="77777777" w:rsidR="00F417BF" w:rsidRPr="00AA6F9F" w:rsidRDefault="00F417BF" w:rsidP="0029242B">
            <w:pPr>
              <w:pStyle w:val="BodyText-table"/>
            </w:pPr>
            <w:r w:rsidRPr="00AA6F9F">
              <w:t>CN 07-004</w:t>
            </w:r>
          </w:p>
        </w:tc>
        <w:tc>
          <w:tcPr>
            <w:tcW w:w="6300" w:type="dxa"/>
            <w:tcBorders>
              <w:top w:val="single" w:sz="6" w:space="0" w:color="000000"/>
              <w:left w:val="single" w:sz="6" w:space="0" w:color="000000"/>
              <w:bottom w:val="single" w:sz="6" w:space="0" w:color="000000"/>
              <w:right w:val="nil"/>
            </w:tcBorders>
          </w:tcPr>
          <w:p w14:paraId="3C51C198" w14:textId="77777777" w:rsidR="00F417BF" w:rsidRPr="00AA6F9F" w:rsidRDefault="00F417BF" w:rsidP="0029242B">
            <w:pPr>
              <w:pStyle w:val="BodyText-table"/>
            </w:pPr>
            <w:r w:rsidRPr="00AA6F9F">
              <w:t>Initial issuance of Appendix E</w:t>
            </w:r>
          </w:p>
        </w:tc>
        <w:tc>
          <w:tcPr>
            <w:tcW w:w="1620" w:type="dxa"/>
            <w:tcBorders>
              <w:top w:val="single" w:sz="6" w:space="0" w:color="000000"/>
              <w:left w:val="single" w:sz="6" w:space="0" w:color="000000"/>
              <w:bottom w:val="single" w:sz="6" w:space="0" w:color="000000"/>
              <w:right w:val="nil"/>
            </w:tcBorders>
          </w:tcPr>
          <w:p w14:paraId="277CAA81" w14:textId="77777777" w:rsidR="00F417BF" w:rsidRPr="00AA6F9F" w:rsidRDefault="00F417BF" w:rsidP="0029242B">
            <w:pPr>
              <w:pStyle w:val="BodyText-table"/>
            </w:pPr>
            <w:r>
              <w:t>n/a</w:t>
            </w:r>
          </w:p>
        </w:tc>
        <w:tc>
          <w:tcPr>
            <w:tcW w:w="1980" w:type="dxa"/>
            <w:tcBorders>
              <w:top w:val="single" w:sz="6" w:space="0" w:color="000000"/>
              <w:left w:val="single" w:sz="6" w:space="0" w:color="000000"/>
              <w:bottom w:val="single" w:sz="6" w:space="0" w:color="000000"/>
              <w:right w:val="single" w:sz="6" w:space="0" w:color="000000"/>
            </w:tcBorders>
          </w:tcPr>
          <w:p w14:paraId="74A5D8DF" w14:textId="77777777" w:rsidR="00F417BF" w:rsidRPr="00AA6F9F" w:rsidRDefault="00F417BF" w:rsidP="0029242B">
            <w:pPr>
              <w:pStyle w:val="BodyText-table"/>
            </w:pPr>
            <w:r>
              <w:t>n/a</w:t>
            </w:r>
          </w:p>
        </w:tc>
      </w:tr>
      <w:tr w:rsidR="00F417BF" w:rsidRPr="00DA019C" w14:paraId="4084D4DF" w14:textId="77777777" w:rsidTr="009A25D0">
        <w:trPr>
          <w:cantSplit/>
          <w:trHeight w:val="954"/>
        </w:trPr>
        <w:tc>
          <w:tcPr>
            <w:tcW w:w="1422" w:type="dxa"/>
            <w:tcBorders>
              <w:top w:val="single" w:sz="6" w:space="0" w:color="000000"/>
              <w:left w:val="single" w:sz="6" w:space="0" w:color="000000"/>
              <w:bottom w:val="single" w:sz="6" w:space="0" w:color="000000"/>
              <w:right w:val="nil"/>
            </w:tcBorders>
          </w:tcPr>
          <w:p w14:paraId="2DB247DB" w14:textId="77777777" w:rsidR="00F417BF" w:rsidRPr="00AA6F9F" w:rsidRDefault="00F417BF" w:rsidP="0029242B">
            <w:pPr>
              <w:pStyle w:val="BodyText-table"/>
            </w:pPr>
            <w:r w:rsidRPr="00DA019C">
              <w:t>N/A</w:t>
            </w:r>
          </w:p>
        </w:tc>
        <w:tc>
          <w:tcPr>
            <w:tcW w:w="1710" w:type="dxa"/>
            <w:tcBorders>
              <w:top w:val="single" w:sz="6" w:space="0" w:color="000000"/>
              <w:left w:val="single" w:sz="6" w:space="0" w:color="000000"/>
              <w:bottom w:val="single" w:sz="6" w:space="0" w:color="000000"/>
              <w:right w:val="nil"/>
            </w:tcBorders>
          </w:tcPr>
          <w:p w14:paraId="51F8CAF6" w14:textId="77777777" w:rsidR="00F417BF" w:rsidRDefault="00F417BF" w:rsidP="0029242B">
            <w:pPr>
              <w:pStyle w:val="BodyText-table"/>
            </w:pPr>
            <w:r>
              <w:t>ML20079E700</w:t>
            </w:r>
          </w:p>
          <w:p w14:paraId="1FF73333" w14:textId="2C9E6DAF" w:rsidR="00992913" w:rsidRDefault="00992913" w:rsidP="0029242B">
            <w:pPr>
              <w:pStyle w:val="BodyText-table"/>
            </w:pPr>
            <w:r>
              <w:t>03/27/20</w:t>
            </w:r>
          </w:p>
          <w:p w14:paraId="36B7040D" w14:textId="16FCFE86" w:rsidR="00992913" w:rsidRPr="00AA6F9F" w:rsidRDefault="00992913" w:rsidP="0029242B">
            <w:pPr>
              <w:pStyle w:val="BodyText-table"/>
            </w:pPr>
            <w:r>
              <w:t>CN 20-018</w:t>
            </w:r>
          </w:p>
        </w:tc>
        <w:tc>
          <w:tcPr>
            <w:tcW w:w="6300" w:type="dxa"/>
            <w:tcBorders>
              <w:top w:val="single" w:sz="6" w:space="0" w:color="000000"/>
              <w:left w:val="single" w:sz="6" w:space="0" w:color="000000"/>
              <w:bottom w:val="single" w:sz="6" w:space="0" w:color="000000"/>
              <w:right w:val="nil"/>
            </w:tcBorders>
            <w:vAlign w:val="center"/>
          </w:tcPr>
          <w:p w14:paraId="08EAD35B" w14:textId="796F7310" w:rsidR="00F55C2F" w:rsidRPr="00F55C2F" w:rsidRDefault="004367EE" w:rsidP="0029242B">
            <w:pPr>
              <w:pStyle w:val="BodyText-table"/>
              <w:rPr>
                <w:rFonts w:cs="Arial"/>
                <w:color w:val="201F1E"/>
              </w:rPr>
            </w:pPr>
            <w:r w:rsidRPr="00F55C2F">
              <w:rPr>
                <w:rFonts w:cs="Arial"/>
              </w:rPr>
              <w:t xml:space="preserve">Revisions were made </w:t>
            </w:r>
            <w:r w:rsidR="00F55C2F" w:rsidRPr="00F55C2F">
              <w:rPr>
                <w:rFonts w:cs="Arial"/>
              </w:rPr>
              <w:t>to</w:t>
            </w:r>
            <w:r w:rsidR="00F55C2F">
              <w:rPr>
                <w:rFonts w:cs="Arial"/>
              </w:rPr>
              <w:t xml:space="preserve"> </w:t>
            </w:r>
            <w:r w:rsidR="00F55C2F" w:rsidRPr="00F55C2F">
              <w:rPr>
                <w:rFonts w:cs="Arial"/>
                <w:color w:val="201F1E"/>
              </w:rPr>
              <w:t>update guidance regarding reactor oversight process inspection program modifications, resident inspector site staffing, the expanded use of technology and other considerations to perform inspections remotely.</w:t>
            </w:r>
          </w:p>
          <w:p w14:paraId="30092D5C" w14:textId="4D93E32A" w:rsidR="00F417BF" w:rsidRPr="00AA6F9F" w:rsidRDefault="004367EE" w:rsidP="0029242B">
            <w:pPr>
              <w:pStyle w:val="BodyText-table"/>
            </w:pPr>
            <w:r>
              <w:t>The f</w:t>
            </w:r>
            <w:r w:rsidRPr="00DA019C">
              <w:t xml:space="preserve">ormat of </w:t>
            </w:r>
            <w:r>
              <w:t>the appendix was</w:t>
            </w:r>
            <w:r w:rsidRPr="00DA019C">
              <w:t xml:space="preserve"> revised to </w:t>
            </w:r>
            <w:r>
              <w:t xml:space="preserve">adopt the </w:t>
            </w:r>
            <w:r w:rsidRPr="00DA019C">
              <w:t xml:space="preserve">formatting required by </w:t>
            </w:r>
            <w:r>
              <w:t>IMC</w:t>
            </w:r>
            <w:r w:rsidRPr="00DA019C">
              <w:t xml:space="preserve"> 0040</w:t>
            </w:r>
            <w:r>
              <w:t>, “</w:t>
            </w:r>
            <w:r w:rsidRPr="00257F43">
              <w:t>Preparing, Revising and Issuing Documents for the NRC Inspection Manual</w:t>
            </w:r>
            <w:r w:rsidRPr="00DA019C">
              <w:t>.</w:t>
            </w:r>
            <w:r>
              <w:t>”</w:t>
            </w:r>
          </w:p>
        </w:tc>
        <w:tc>
          <w:tcPr>
            <w:tcW w:w="1620" w:type="dxa"/>
            <w:tcBorders>
              <w:top w:val="single" w:sz="6" w:space="0" w:color="000000"/>
              <w:left w:val="single" w:sz="6" w:space="0" w:color="000000"/>
              <w:bottom w:val="single" w:sz="6" w:space="0" w:color="000000"/>
              <w:right w:val="nil"/>
            </w:tcBorders>
          </w:tcPr>
          <w:p w14:paraId="75EB0476" w14:textId="77777777" w:rsidR="00F417BF" w:rsidRPr="00AA6F9F" w:rsidRDefault="00F417BF" w:rsidP="0029242B">
            <w:pPr>
              <w:pStyle w:val="BodyText-table"/>
            </w:pPr>
            <w:r>
              <w:t>n/a</w:t>
            </w:r>
          </w:p>
        </w:tc>
        <w:tc>
          <w:tcPr>
            <w:tcW w:w="1980" w:type="dxa"/>
            <w:tcBorders>
              <w:top w:val="single" w:sz="6" w:space="0" w:color="000000"/>
              <w:left w:val="single" w:sz="6" w:space="0" w:color="000000"/>
              <w:bottom w:val="single" w:sz="6" w:space="0" w:color="000000"/>
              <w:right w:val="single" w:sz="6" w:space="0" w:color="000000"/>
            </w:tcBorders>
          </w:tcPr>
          <w:p w14:paraId="1481541F" w14:textId="77777777" w:rsidR="00F417BF" w:rsidRPr="00AA6F9F" w:rsidRDefault="00F417BF" w:rsidP="0029242B">
            <w:pPr>
              <w:pStyle w:val="BodyText-table"/>
            </w:pPr>
            <w:r>
              <w:t>n/a</w:t>
            </w:r>
          </w:p>
        </w:tc>
      </w:tr>
      <w:tr w:rsidR="00F77284" w:rsidRPr="00DA019C" w14:paraId="4B3E1A91" w14:textId="77777777" w:rsidTr="009A25D0">
        <w:trPr>
          <w:cantSplit/>
          <w:trHeight w:val="954"/>
        </w:trPr>
        <w:tc>
          <w:tcPr>
            <w:tcW w:w="1422" w:type="dxa"/>
            <w:tcBorders>
              <w:top w:val="single" w:sz="6" w:space="0" w:color="000000"/>
              <w:left w:val="single" w:sz="6" w:space="0" w:color="000000"/>
              <w:bottom w:val="single" w:sz="6" w:space="0" w:color="000000"/>
              <w:right w:val="nil"/>
            </w:tcBorders>
          </w:tcPr>
          <w:p w14:paraId="19F875AF" w14:textId="32CF7BD1" w:rsidR="00F77284" w:rsidRPr="00DA019C" w:rsidRDefault="00F77284" w:rsidP="0029242B">
            <w:pPr>
              <w:pStyle w:val="BodyText-table"/>
            </w:pPr>
            <w:r w:rsidRPr="00DA019C">
              <w:t>N/A</w:t>
            </w:r>
          </w:p>
        </w:tc>
        <w:tc>
          <w:tcPr>
            <w:tcW w:w="1710" w:type="dxa"/>
            <w:tcBorders>
              <w:top w:val="single" w:sz="6" w:space="0" w:color="000000"/>
              <w:left w:val="single" w:sz="6" w:space="0" w:color="000000"/>
              <w:bottom w:val="single" w:sz="6" w:space="0" w:color="000000"/>
              <w:right w:val="nil"/>
            </w:tcBorders>
          </w:tcPr>
          <w:p w14:paraId="6115B030" w14:textId="100C6E7E" w:rsidR="00F77284" w:rsidRDefault="009A25D0" w:rsidP="0029242B">
            <w:pPr>
              <w:pStyle w:val="BodyText-table"/>
            </w:pPr>
            <w:r>
              <w:t>ML</w:t>
            </w:r>
            <w:r w:rsidR="00EE0A26">
              <w:t>23055B053</w:t>
            </w:r>
          </w:p>
          <w:p w14:paraId="6908AD14" w14:textId="00871D40" w:rsidR="009A25D0" w:rsidRPr="00D62A7A" w:rsidRDefault="00D62A7A" w:rsidP="0029242B">
            <w:pPr>
              <w:pStyle w:val="BodyText-table"/>
            </w:pPr>
            <w:r w:rsidRPr="00D62A7A">
              <w:t>06/26/23</w:t>
            </w:r>
          </w:p>
          <w:p w14:paraId="6BC77CBC" w14:textId="7C0FC16E" w:rsidR="009A25D0" w:rsidRDefault="009A25D0" w:rsidP="0029242B">
            <w:pPr>
              <w:pStyle w:val="BodyText-table"/>
            </w:pPr>
            <w:r w:rsidRPr="00D62A7A">
              <w:t>CN</w:t>
            </w:r>
            <w:r w:rsidR="00D62A7A" w:rsidRPr="00D62A7A">
              <w:t xml:space="preserve"> 2</w:t>
            </w:r>
            <w:r w:rsidR="00D62A7A">
              <w:t>3-018</w:t>
            </w:r>
          </w:p>
        </w:tc>
        <w:tc>
          <w:tcPr>
            <w:tcW w:w="6300" w:type="dxa"/>
            <w:tcBorders>
              <w:top w:val="single" w:sz="6" w:space="0" w:color="000000"/>
              <w:left w:val="single" w:sz="6" w:space="0" w:color="000000"/>
              <w:bottom w:val="single" w:sz="6" w:space="0" w:color="000000"/>
              <w:right w:val="nil"/>
            </w:tcBorders>
            <w:vAlign w:val="center"/>
          </w:tcPr>
          <w:p w14:paraId="5F09210C" w14:textId="359F5E8D" w:rsidR="00F77284" w:rsidRPr="00F55C2F" w:rsidRDefault="00B07C05" w:rsidP="0029242B">
            <w:pPr>
              <w:pStyle w:val="BodyText-table"/>
              <w:rPr>
                <w:rFonts w:cs="Arial"/>
              </w:rPr>
            </w:pPr>
            <w:r>
              <w:rPr>
                <w:rFonts w:cs="Arial"/>
              </w:rPr>
              <w:t>Revision</w:t>
            </w:r>
            <w:r w:rsidR="00B2553D">
              <w:rPr>
                <w:rFonts w:cs="Arial"/>
              </w:rPr>
              <w:t>s</w:t>
            </w:r>
            <w:r>
              <w:rPr>
                <w:rFonts w:cs="Arial"/>
              </w:rPr>
              <w:t xml:space="preserve"> </w:t>
            </w:r>
            <w:r w:rsidR="00B2553D">
              <w:rPr>
                <w:rFonts w:cs="Arial"/>
              </w:rPr>
              <w:t xml:space="preserve">were </w:t>
            </w:r>
            <w:r>
              <w:rPr>
                <w:rFonts w:cs="Arial"/>
              </w:rPr>
              <w:t xml:space="preserve">made to: </w:t>
            </w:r>
            <w:r w:rsidR="007664A0">
              <w:rPr>
                <w:rFonts w:cs="Arial"/>
              </w:rPr>
              <w:t xml:space="preserve">1) incorporate recommendations from the </w:t>
            </w:r>
            <w:r w:rsidR="007664A0" w:rsidRPr="007664A0">
              <w:rPr>
                <w:rFonts w:cs="Arial"/>
              </w:rPr>
              <w:t>Comprehensive Baseline Inspection Program Review - Calendar Year 2021</w:t>
            </w:r>
            <w:r w:rsidR="007664A0">
              <w:rPr>
                <w:rFonts w:cs="Arial"/>
              </w:rPr>
              <w:t>, 2) reference memorandums issued during the COVID-19 pandemic, 3</w:t>
            </w:r>
            <w:r>
              <w:rPr>
                <w:rFonts w:cs="Arial"/>
              </w:rPr>
              <w:t xml:space="preserve">) incorporate revisions made to the </w:t>
            </w:r>
            <w:r w:rsidRPr="00B07C05">
              <w:rPr>
                <w:rFonts w:cs="Arial"/>
              </w:rPr>
              <w:t>Continuity of Operations Procedure 429</w:t>
            </w:r>
            <w:r>
              <w:rPr>
                <w:rFonts w:cs="Arial"/>
              </w:rPr>
              <w:t xml:space="preserve"> and the </w:t>
            </w:r>
            <w:r w:rsidRPr="00B07C05">
              <w:rPr>
                <w:rFonts w:cs="Arial"/>
              </w:rPr>
              <w:t>Continuity of Operations Plan</w:t>
            </w:r>
            <w:r>
              <w:rPr>
                <w:rFonts w:cs="Arial"/>
              </w:rPr>
              <w:t>, and</w:t>
            </w:r>
            <w:r w:rsidR="007664A0">
              <w:rPr>
                <w:rFonts w:cs="Arial"/>
              </w:rPr>
              <w:t xml:space="preserve"> 4</w:t>
            </w:r>
            <w:r>
              <w:rPr>
                <w:rFonts w:cs="Arial"/>
              </w:rPr>
              <w:t xml:space="preserve">) adopt formatting required by </w:t>
            </w:r>
            <w:r w:rsidRPr="00B07C05">
              <w:rPr>
                <w:rFonts w:cs="Arial"/>
              </w:rPr>
              <w:t>IMC</w:t>
            </w:r>
            <w:r w:rsidR="00377352">
              <w:rPr>
                <w:rFonts w:cs="Arial"/>
              </w:rPr>
              <w:t> </w:t>
            </w:r>
            <w:r w:rsidRPr="00B07C05">
              <w:rPr>
                <w:rFonts w:cs="Arial"/>
              </w:rPr>
              <w:t>0040, “Prepar</w:t>
            </w:r>
            <w:r w:rsidR="003218B2">
              <w:rPr>
                <w:rFonts w:cs="Arial"/>
              </w:rPr>
              <w:t>ation</w:t>
            </w:r>
            <w:r w:rsidRPr="00B07C05">
              <w:rPr>
                <w:rFonts w:cs="Arial"/>
              </w:rPr>
              <w:t>, Revisi</w:t>
            </w:r>
            <w:r w:rsidR="003218B2">
              <w:rPr>
                <w:rFonts w:cs="Arial"/>
              </w:rPr>
              <w:t>o</w:t>
            </w:r>
            <w:r w:rsidRPr="00B07C05">
              <w:rPr>
                <w:rFonts w:cs="Arial"/>
              </w:rPr>
              <w:t>n</w:t>
            </w:r>
            <w:r w:rsidR="003218B2">
              <w:rPr>
                <w:rFonts w:cs="Arial"/>
              </w:rPr>
              <w:t>, Issuance, and Ongo</w:t>
            </w:r>
            <w:r w:rsidR="00407802">
              <w:rPr>
                <w:rFonts w:cs="Arial"/>
              </w:rPr>
              <w:t>i</w:t>
            </w:r>
            <w:r w:rsidR="003218B2">
              <w:rPr>
                <w:rFonts w:cs="Arial"/>
              </w:rPr>
              <w:t>ng Oversight of</w:t>
            </w:r>
            <w:r w:rsidRPr="00B07C05">
              <w:rPr>
                <w:rFonts w:cs="Arial"/>
              </w:rPr>
              <w:t xml:space="preserve"> NRC Inspection Manual</w:t>
            </w:r>
            <w:r w:rsidR="00407802">
              <w:rPr>
                <w:rFonts w:cs="Arial"/>
              </w:rPr>
              <w:t xml:space="preserve"> Documents</w:t>
            </w:r>
            <w:r w:rsidRPr="00B07C05">
              <w:rPr>
                <w:rFonts w:cs="Arial"/>
              </w:rPr>
              <w:t>.”</w:t>
            </w:r>
          </w:p>
        </w:tc>
        <w:tc>
          <w:tcPr>
            <w:tcW w:w="1620" w:type="dxa"/>
            <w:tcBorders>
              <w:top w:val="single" w:sz="6" w:space="0" w:color="000000"/>
              <w:left w:val="single" w:sz="6" w:space="0" w:color="000000"/>
              <w:bottom w:val="single" w:sz="6" w:space="0" w:color="000000"/>
              <w:right w:val="nil"/>
            </w:tcBorders>
          </w:tcPr>
          <w:p w14:paraId="7C45A0CC" w14:textId="4CCB62F2" w:rsidR="00F77284" w:rsidRDefault="00F77284" w:rsidP="0029242B">
            <w:pPr>
              <w:pStyle w:val="BodyText-table"/>
            </w:pPr>
            <w:r>
              <w:t>n/a</w:t>
            </w:r>
          </w:p>
        </w:tc>
        <w:tc>
          <w:tcPr>
            <w:tcW w:w="1980" w:type="dxa"/>
            <w:tcBorders>
              <w:top w:val="single" w:sz="6" w:space="0" w:color="000000"/>
              <w:left w:val="single" w:sz="6" w:space="0" w:color="000000"/>
              <w:bottom w:val="single" w:sz="6" w:space="0" w:color="000000"/>
              <w:right w:val="single" w:sz="6" w:space="0" w:color="000000"/>
            </w:tcBorders>
          </w:tcPr>
          <w:p w14:paraId="1636B157" w14:textId="304523B2" w:rsidR="00F77284" w:rsidRDefault="009F034B" w:rsidP="0029242B">
            <w:pPr>
              <w:pStyle w:val="BodyText-table"/>
            </w:pPr>
            <w:r>
              <w:t>ML23073A395</w:t>
            </w:r>
          </w:p>
        </w:tc>
      </w:tr>
      <w:tr w:rsidR="009D24ED" w:rsidRPr="00DA019C" w14:paraId="45E5D918" w14:textId="77777777" w:rsidTr="00083BCD">
        <w:trPr>
          <w:cantSplit/>
          <w:trHeight w:val="954"/>
        </w:trPr>
        <w:tc>
          <w:tcPr>
            <w:tcW w:w="1422" w:type="dxa"/>
            <w:tcBorders>
              <w:top w:val="single" w:sz="6" w:space="0" w:color="000000"/>
              <w:left w:val="single" w:sz="6" w:space="0" w:color="000000"/>
              <w:bottom w:val="single" w:sz="6" w:space="0" w:color="000000"/>
              <w:right w:val="nil"/>
            </w:tcBorders>
          </w:tcPr>
          <w:p w14:paraId="73305AD4" w14:textId="02207F64" w:rsidR="009D24ED" w:rsidRPr="00DA019C" w:rsidRDefault="0014505C" w:rsidP="0029242B">
            <w:pPr>
              <w:pStyle w:val="BodyText-table"/>
            </w:pPr>
            <w:r>
              <w:t>N/A</w:t>
            </w:r>
          </w:p>
        </w:tc>
        <w:tc>
          <w:tcPr>
            <w:tcW w:w="1710" w:type="dxa"/>
            <w:tcBorders>
              <w:top w:val="single" w:sz="6" w:space="0" w:color="000000"/>
              <w:left w:val="single" w:sz="6" w:space="0" w:color="000000"/>
              <w:bottom w:val="single" w:sz="6" w:space="0" w:color="000000"/>
              <w:right w:val="nil"/>
            </w:tcBorders>
          </w:tcPr>
          <w:p w14:paraId="6376A1E2" w14:textId="77777777" w:rsidR="009D24ED" w:rsidRDefault="0014505C" w:rsidP="0029242B">
            <w:pPr>
              <w:pStyle w:val="BodyText-table"/>
            </w:pPr>
            <w:r>
              <w:t>ML23</w:t>
            </w:r>
            <w:r w:rsidR="00083BCD">
              <w:t>307A009</w:t>
            </w:r>
          </w:p>
          <w:p w14:paraId="6411A508" w14:textId="7AE9C2AF" w:rsidR="00083BCD" w:rsidRDefault="00AC0928" w:rsidP="0029242B">
            <w:pPr>
              <w:pStyle w:val="BodyText-table"/>
            </w:pPr>
            <w:r>
              <w:t>01/02/24</w:t>
            </w:r>
          </w:p>
          <w:p w14:paraId="21197785" w14:textId="211FB039" w:rsidR="00083BCD" w:rsidRDefault="00083BCD" w:rsidP="0029242B">
            <w:pPr>
              <w:pStyle w:val="BodyText-table"/>
            </w:pPr>
            <w:r>
              <w:t>CN</w:t>
            </w:r>
            <w:r w:rsidR="00AC0928">
              <w:t xml:space="preserve"> 24-001</w:t>
            </w:r>
          </w:p>
        </w:tc>
        <w:tc>
          <w:tcPr>
            <w:tcW w:w="6300" w:type="dxa"/>
            <w:tcBorders>
              <w:top w:val="single" w:sz="6" w:space="0" w:color="000000"/>
              <w:left w:val="single" w:sz="6" w:space="0" w:color="000000"/>
              <w:bottom w:val="single" w:sz="6" w:space="0" w:color="000000"/>
              <w:right w:val="nil"/>
            </w:tcBorders>
          </w:tcPr>
          <w:p w14:paraId="690AF092" w14:textId="3A1EA42F" w:rsidR="009D24ED" w:rsidRDefault="0014505C" w:rsidP="00083BCD">
            <w:pPr>
              <w:pStyle w:val="BodyText-table"/>
              <w:rPr>
                <w:rFonts w:cs="Arial"/>
              </w:rPr>
            </w:pPr>
            <w:r>
              <w:rPr>
                <w:rFonts w:cs="Arial"/>
              </w:rPr>
              <w:t>Incorporated recommendations from the COVID</w:t>
            </w:r>
            <w:r w:rsidR="001D7362">
              <w:rPr>
                <w:rFonts w:cs="Arial"/>
              </w:rPr>
              <w:t xml:space="preserve"> Lessons Learned working group</w:t>
            </w:r>
            <w:r w:rsidR="001678AC">
              <w:rPr>
                <w:rFonts w:cs="Arial"/>
              </w:rPr>
              <w:t>.</w:t>
            </w:r>
          </w:p>
        </w:tc>
        <w:tc>
          <w:tcPr>
            <w:tcW w:w="1620" w:type="dxa"/>
            <w:tcBorders>
              <w:top w:val="single" w:sz="6" w:space="0" w:color="000000"/>
              <w:left w:val="single" w:sz="6" w:space="0" w:color="000000"/>
              <w:bottom w:val="single" w:sz="6" w:space="0" w:color="000000"/>
              <w:right w:val="nil"/>
            </w:tcBorders>
          </w:tcPr>
          <w:p w14:paraId="63BC0746" w14:textId="66287399" w:rsidR="009D24ED" w:rsidRDefault="001D7362" w:rsidP="0029242B">
            <w:pPr>
              <w:pStyle w:val="BodyText-table"/>
            </w:pPr>
            <w:r>
              <w:t>n/a</w:t>
            </w:r>
          </w:p>
        </w:tc>
        <w:tc>
          <w:tcPr>
            <w:tcW w:w="1980" w:type="dxa"/>
            <w:tcBorders>
              <w:top w:val="single" w:sz="6" w:space="0" w:color="000000"/>
              <w:left w:val="single" w:sz="6" w:space="0" w:color="000000"/>
              <w:bottom w:val="single" w:sz="6" w:space="0" w:color="000000"/>
              <w:right w:val="single" w:sz="6" w:space="0" w:color="000000"/>
            </w:tcBorders>
          </w:tcPr>
          <w:p w14:paraId="3F6FFA65" w14:textId="07628F40" w:rsidR="009D24ED" w:rsidRDefault="00083BCD" w:rsidP="0029242B">
            <w:pPr>
              <w:pStyle w:val="BodyText-table"/>
            </w:pPr>
            <w:r w:rsidRPr="00F04CD7">
              <w:t>ML</w:t>
            </w:r>
            <w:r w:rsidR="00F04CD7" w:rsidRPr="00F04CD7">
              <w:t>23</w:t>
            </w:r>
            <w:r w:rsidR="00F04CD7">
              <w:t>310A271</w:t>
            </w:r>
          </w:p>
        </w:tc>
      </w:tr>
    </w:tbl>
    <w:p w14:paraId="3CEE5CB8" w14:textId="356BCFAF" w:rsidR="008A07D0" w:rsidRPr="00AA6F9F" w:rsidRDefault="008A07D0" w:rsidP="008E6BE6">
      <w:pPr>
        <w:pStyle w:val="BodyText"/>
      </w:pPr>
    </w:p>
    <w:sectPr w:rsidR="008A07D0" w:rsidRPr="00AA6F9F" w:rsidSect="00AF78F7">
      <w:footerReference w:type="default" r:id="rId12"/>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5C422" w14:textId="77777777" w:rsidR="00E05151" w:rsidRDefault="00E05151">
      <w:r>
        <w:separator/>
      </w:r>
    </w:p>
  </w:endnote>
  <w:endnote w:type="continuationSeparator" w:id="0">
    <w:p w14:paraId="30CFB161" w14:textId="77777777" w:rsidR="00E05151" w:rsidRDefault="00E05151">
      <w:r>
        <w:continuationSeparator/>
      </w:r>
    </w:p>
  </w:endnote>
  <w:endnote w:type="continuationNotice" w:id="1">
    <w:p w14:paraId="3D28D8CA" w14:textId="77777777" w:rsidR="00E05151" w:rsidRDefault="00E05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EF35" w14:textId="3F82C056" w:rsidR="007C34A7" w:rsidRPr="0025447D" w:rsidRDefault="0025447D" w:rsidP="0025447D">
    <w:pPr>
      <w:pStyle w:val="Footer"/>
    </w:pPr>
    <w:r>
      <w:t xml:space="preserve">Issue Date: </w:t>
    </w:r>
    <w:r w:rsidR="00AC0928">
      <w:t>01/02/24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2515 App 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62590" w14:textId="510F2490" w:rsidR="00AA6F9F" w:rsidRPr="00AA6F9F" w:rsidRDefault="00AA6F9F" w:rsidP="00D735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0B607" w14:textId="767D49BD" w:rsidR="007C34A7" w:rsidRPr="0025447D" w:rsidRDefault="0025447D" w:rsidP="0025447D">
    <w:pPr>
      <w:pStyle w:val="Footer"/>
    </w:pPr>
    <w:r>
      <w:t xml:space="preserve">Issue Date: </w:t>
    </w:r>
    <w:r w:rsidR="00AC0928">
      <w:t>01/02/24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2515 App 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1BACB" w14:textId="13DF173A" w:rsidR="0099533A" w:rsidRPr="0025447D" w:rsidRDefault="0099533A" w:rsidP="0025447D">
    <w:pPr>
      <w:pStyle w:val="Footer"/>
    </w:pPr>
    <w:r>
      <w:t xml:space="preserve">Issue Date: </w:t>
    </w:r>
    <w:r w:rsidR="00AC0928">
      <w:t>01/02/24</w:t>
    </w:r>
    <w:r>
      <w:ptab w:relativeTo="margin" w:alignment="center" w:leader="none"/>
    </w:r>
    <w:r>
      <w:t>Att2-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2515 App 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71046" w14:textId="77777777" w:rsidR="00E05151" w:rsidRDefault="00E05151">
      <w:r>
        <w:separator/>
      </w:r>
    </w:p>
  </w:footnote>
  <w:footnote w:type="continuationSeparator" w:id="0">
    <w:p w14:paraId="0579DC98" w14:textId="77777777" w:rsidR="00E05151" w:rsidRDefault="00E05151">
      <w:r>
        <w:continuationSeparator/>
      </w:r>
    </w:p>
  </w:footnote>
  <w:footnote w:type="continuationNotice" w:id="1">
    <w:p w14:paraId="21DEFC3F" w14:textId="77777777" w:rsidR="00E05151" w:rsidRDefault="00E05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7F7B2" w14:textId="77777777" w:rsidR="007C34A7" w:rsidRDefault="007C34A7" w:rsidP="00D735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29A1D68"/>
    <w:lvl w:ilvl="0">
      <w:start w:val="1"/>
      <w:numFmt w:val="bullet"/>
      <w:pStyle w:val="ListBullet"/>
      <w:lvlText w:val=""/>
      <w:lvlJc w:val="left"/>
      <w:pPr>
        <w:tabs>
          <w:tab w:val="num" w:pos="360"/>
        </w:tabs>
        <w:ind w:left="360" w:hanging="216"/>
      </w:pPr>
      <w:rPr>
        <w:rFonts w:ascii="Symbol" w:hAnsi="Symbol" w:hint="default"/>
      </w:rPr>
    </w:lvl>
  </w:abstractNum>
  <w:abstractNum w:abstractNumId="1" w15:restartNumberingAfterBreak="0">
    <w:nsid w:val="FFFFFFFE"/>
    <w:multiLevelType w:val="singleLevel"/>
    <w:tmpl w:val="596E45C2"/>
    <w:lvl w:ilvl="0">
      <w:numFmt w:val="bullet"/>
      <w:pStyle w:val="Level1"/>
      <w:lvlText w:val="*"/>
      <w:lvlJc w:val="left"/>
    </w:lvl>
  </w:abstractNum>
  <w:abstractNum w:abstractNumId="2" w15:restartNumberingAfterBreak="0">
    <w:nsid w:val="08403D1D"/>
    <w:multiLevelType w:val="hybridMultilevel"/>
    <w:tmpl w:val="A6F0F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5D31DE"/>
    <w:multiLevelType w:val="hybridMultilevel"/>
    <w:tmpl w:val="B1C21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E729AC"/>
    <w:multiLevelType w:val="hybridMultilevel"/>
    <w:tmpl w:val="38767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315111"/>
    <w:multiLevelType w:val="multilevel"/>
    <w:tmpl w:val="0DFCF658"/>
    <w:lvl w:ilvl="0">
      <w:start w:val="1"/>
      <w:numFmt w:val="lowerLetter"/>
      <w:lvlText w:val="%1."/>
      <w:lvlJc w:val="left"/>
      <w:pPr>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130244632">
    <w:abstractNumId w:val="1"/>
    <w:lvlOverride w:ilvl="0">
      <w:lvl w:ilvl="0">
        <w:numFmt w:val="bullet"/>
        <w:pStyle w:val="Level1"/>
        <w:lvlText w:val="$"/>
        <w:legacy w:legacy="1" w:legacySpace="0" w:legacyIndent="604"/>
        <w:lvlJc w:val="left"/>
        <w:pPr>
          <w:ind w:left="848" w:hanging="604"/>
        </w:pPr>
        <w:rPr>
          <w:rFonts w:ascii="WP TypographicSymbols" w:hAnsi="WP TypographicSymbols" w:hint="default"/>
        </w:rPr>
      </w:lvl>
    </w:lvlOverride>
  </w:num>
  <w:num w:numId="2" w16cid:durableId="593394625">
    <w:abstractNumId w:val="5"/>
  </w:num>
  <w:num w:numId="3" w16cid:durableId="686563057">
    <w:abstractNumId w:val="3"/>
  </w:num>
  <w:num w:numId="4" w16cid:durableId="635910212">
    <w:abstractNumId w:val="4"/>
  </w:num>
  <w:num w:numId="5" w16cid:durableId="1136996565">
    <w:abstractNumId w:val="2"/>
  </w:num>
  <w:num w:numId="6" w16cid:durableId="75830044">
    <w:abstractNumId w:val="0"/>
  </w:num>
  <w:num w:numId="7" w16cid:durableId="2143956636">
    <w:abstractNumId w:val="0"/>
    <w:lvlOverride w:ilvl="0">
      <w:startOverride w:val="1"/>
    </w:lvlOverride>
  </w:num>
  <w:num w:numId="8" w16cid:durableId="1563760273">
    <w:abstractNumId w:val="0"/>
    <w:lvlOverride w:ilvl="0">
      <w:startOverride w:val="1"/>
    </w:lvlOverride>
  </w:num>
  <w:num w:numId="9" w16cid:durableId="1039865609">
    <w:abstractNumId w:val="0"/>
  </w:num>
  <w:num w:numId="10" w16cid:durableId="1948197823">
    <w:abstractNumId w:val="0"/>
  </w:num>
  <w:num w:numId="11" w16cid:durableId="552549395">
    <w:abstractNumId w:val="0"/>
  </w:num>
  <w:num w:numId="12" w16cid:durableId="850609320">
    <w:abstractNumId w:val="0"/>
  </w:num>
  <w:num w:numId="13" w16cid:durableId="495927558">
    <w:abstractNumId w:val="0"/>
  </w:num>
  <w:num w:numId="14" w16cid:durableId="1099178443">
    <w:abstractNumId w:val="0"/>
  </w:num>
  <w:num w:numId="15" w16cid:durableId="2108259900">
    <w:abstractNumId w:val="0"/>
  </w:num>
  <w:num w:numId="16" w16cid:durableId="127016291">
    <w:abstractNumId w:val="0"/>
  </w:num>
  <w:num w:numId="17" w16cid:durableId="1972516486">
    <w:abstractNumId w:val="0"/>
  </w:num>
  <w:num w:numId="18" w16cid:durableId="534076067">
    <w:abstractNumId w:val="0"/>
  </w:num>
  <w:num w:numId="19" w16cid:durableId="85072609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7D0"/>
    <w:rsid w:val="000001C6"/>
    <w:rsid w:val="00001553"/>
    <w:rsid w:val="000018A6"/>
    <w:rsid w:val="000020F5"/>
    <w:rsid w:val="00005A31"/>
    <w:rsid w:val="00006A81"/>
    <w:rsid w:val="000075CD"/>
    <w:rsid w:val="000079AF"/>
    <w:rsid w:val="0001220E"/>
    <w:rsid w:val="00012565"/>
    <w:rsid w:val="00012888"/>
    <w:rsid w:val="00014254"/>
    <w:rsid w:val="0001437F"/>
    <w:rsid w:val="0001556D"/>
    <w:rsid w:val="0002008A"/>
    <w:rsid w:val="000202A4"/>
    <w:rsid w:val="000211F7"/>
    <w:rsid w:val="00026CF8"/>
    <w:rsid w:val="00026D8A"/>
    <w:rsid w:val="00026FD5"/>
    <w:rsid w:val="00031C77"/>
    <w:rsid w:val="000338FE"/>
    <w:rsid w:val="00034FEC"/>
    <w:rsid w:val="00040B10"/>
    <w:rsid w:val="00041037"/>
    <w:rsid w:val="00041832"/>
    <w:rsid w:val="00042157"/>
    <w:rsid w:val="00042BF8"/>
    <w:rsid w:val="000437E0"/>
    <w:rsid w:val="0004415A"/>
    <w:rsid w:val="0004553D"/>
    <w:rsid w:val="00047D3E"/>
    <w:rsid w:val="000501B3"/>
    <w:rsid w:val="000501C4"/>
    <w:rsid w:val="00052869"/>
    <w:rsid w:val="00054F24"/>
    <w:rsid w:val="000551B3"/>
    <w:rsid w:val="000556EA"/>
    <w:rsid w:val="00055B12"/>
    <w:rsid w:val="00055D8A"/>
    <w:rsid w:val="000560AF"/>
    <w:rsid w:val="000578D2"/>
    <w:rsid w:val="000611E3"/>
    <w:rsid w:val="0006197A"/>
    <w:rsid w:val="00061AE6"/>
    <w:rsid w:val="00062185"/>
    <w:rsid w:val="00062283"/>
    <w:rsid w:val="000624EF"/>
    <w:rsid w:val="00063035"/>
    <w:rsid w:val="000647D6"/>
    <w:rsid w:val="000673DF"/>
    <w:rsid w:val="00067E03"/>
    <w:rsid w:val="00072693"/>
    <w:rsid w:val="000726DF"/>
    <w:rsid w:val="00077680"/>
    <w:rsid w:val="0008318E"/>
    <w:rsid w:val="00083B91"/>
    <w:rsid w:val="00083BCD"/>
    <w:rsid w:val="00084341"/>
    <w:rsid w:val="00084645"/>
    <w:rsid w:val="000861CE"/>
    <w:rsid w:val="00087968"/>
    <w:rsid w:val="0009073E"/>
    <w:rsid w:val="00090786"/>
    <w:rsid w:val="00090E1D"/>
    <w:rsid w:val="000917CE"/>
    <w:rsid w:val="000918BC"/>
    <w:rsid w:val="000923A9"/>
    <w:rsid w:val="00095363"/>
    <w:rsid w:val="00095448"/>
    <w:rsid w:val="0009644B"/>
    <w:rsid w:val="00096D71"/>
    <w:rsid w:val="00097D2C"/>
    <w:rsid w:val="000A02D3"/>
    <w:rsid w:val="000A065A"/>
    <w:rsid w:val="000A14A2"/>
    <w:rsid w:val="000A2588"/>
    <w:rsid w:val="000A2590"/>
    <w:rsid w:val="000A292F"/>
    <w:rsid w:val="000A3412"/>
    <w:rsid w:val="000A7D87"/>
    <w:rsid w:val="000B0ED6"/>
    <w:rsid w:val="000B1736"/>
    <w:rsid w:val="000B1B17"/>
    <w:rsid w:val="000B296E"/>
    <w:rsid w:val="000B2E2A"/>
    <w:rsid w:val="000B35B6"/>
    <w:rsid w:val="000B7D15"/>
    <w:rsid w:val="000B7EF5"/>
    <w:rsid w:val="000C0709"/>
    <w:rsid w:val="000C0BAF"/>
    <w:rsid w:val="000C13AD"/>
    <w:rsid w:val="000C1784"/>
    <w:rsid w:val="000C29C4"/>
    <w:rsid w:val="000C3CDB"/>
    <w:rsid w:val="000C5CB4"/>
    <w:rsid w:val="000D0721"/>
    <w:rsid w:val="000D18C4"/>
    <w:rsid w:val="000D2CED"/>
    <w:rsid w:val="000D2D0D"/>
    <w:rsid w:val="000D44D2"/>
    <w:rsid w:val="000D662F"/>
    <w:rsid w:val="000E0987"/>
    <w:rsid w:val="000E5AF6"/>
    <w:rsid w:val="000E5F58"/>
    <w:rsid w:val="000E623E"/>
    <w:rsid w:val="000E745A"/>
    <w:rsid w:val="000E74FB"/>
    <w:rsid w:val="000F144C"/>
    <w:rsid w:val="000F1FBB"/>
    <w:rsid w:val="000F2371"/>
    <w:rsid w:val="000F2765"/>
    <w:rsid w:val="000F3E5A"/>
    <w:rsid w:val="000F41D2"/>
    <w:rsid w:val="000F4A7B"/>
    <w:rsid w:val="000F4AE4"/>
    <w:rsid w:val="000F5514"/>
    <w:rsid w:val="000F5D3D"/>
    <w:rsid w:val="000F63BF"/>
    <w:rsid w:val="000F63EA"/>
    <w:rsid w:val="00100747"/>
    <w:rsid w:val="00101967"/>
    <w:rsid w:val="00102818"/>
    <w:rsid w:val="001033FD"/>
    <w:rsid w:val="00104113"/>
    <w:rsid w:val="001057F3"/>
    <w:rsid w:val="00105C0E"/>
    <w:rsid w:val="00106072"/>
    <w:rsid w:val="00111A98"/>
    <w:rsid w:val="00112DCB"/>
    <w:rsid w:val="00113715"/>
    <w:rsid w:val="00115202"/>
    <w:rsid w:val="00115680"/>
    <w:rsid w:val="00116DEE"/>
    <w:rsid w:val="0011705B"/>
    <w:rsid w:val="00120192"/>
    <w:rsid w:val="001215B7"/>
    <w:rsid w:val="00124827"/>
    <w:rsid w:val="00126173"/>
    <w:rsid w:val="001272A3"/>
    <w:rsid w:val="00127959"/>
    <w:rsid w:val="001279AE"/>
    <w:rsid w:val="001346FA"/>
    <w:rsid w:val="00135E0C"/>
    <w:rsid w:val="00135E7C"/>
    <w:rsid w:val="00136BB2"/>
    <w:rsid w:val="00140072"/>
    <w:rsid w:val="001417E1"/>
    <w:rsid w:val="001418DA"/>
    <w:rsid w:val="00141FC2"/>
    <w:rsid w:val="00144E93"/>
    <w:rsid w:val="0014505C"/>
    <w:rsid w:val="00146191"/>
    <w:rsid w:val="0014630D"/>
    <w:rsid w:val="00147DDF"/>
    <w:rsid w:val="00150027"/>
    <w:rsid w:val="0015323D"/>
    <w:rsid w:val="00153406"/>
    <w:rsid w:val="00153FB1"/>
    <w:rsid w:val="0015557E"/>
    <w:rsid w:val="00156E45"/>
    <w:rsid w:val="0016231C"/>
    <w:rsid w:val="00162CE7"/>
    <w:rsid w:val="00162E7F"/>
    <w:rsid w:val="001641ED"/>
    <w:rsid w:val="001659EE"/>
    <w:rsid w:val="001678AC"/>
    <w:rsid w:val="00167F7B"/>
    <w:rsid w:val="0017004A"/>
    <w:rsid w:val="001705C1"/>
    <w:rsid w:val="001706CC"/>
    <w:rsid w:val="00170CE5"/>
    <w:rsid w:val="00172BF2"/>
    <w:rsid w:val="00173C83"/>
    <w:rsid w:val="00173E5F"/>
    <w:rsid w:val="00173EA3"/>
    <w:rsid w:val="00174494"/>
    <w:rsid w:val="00177CC3"/>
    <w:rsid w:val="001817C9"/>
    <w:rsid w:val="00182F75"/>
    <w:rsid w:val="00183197"/>
    <w:rsid w:val="00183332"/>
    <w:rsid w:val="00186DDA"/>
    <w:rsid w:val="00187448"/>
    <w:rsid w:val="00187B69"/>
    <w:rsid w:val="00187B86"/>
    <w:rsid w:val="001906BD"/>
    <w:rsid w:val="001913A7"/>
    <w:rsid w:val="00192B7B"/>
    <w:rsid w:val="001934BE"/>
    <w:rsid w:val="00195CBF"/>
    <w:rsid w:val="0019702C"/>
    <w:rsid w:val="001A02E7"/>
    <w:rsid w:val="001A3860"/>
    <w:rsid w:val="001A389D"/>
    <w:rsid w:val="001A587C"/>
    <w:rsid w:val="001A6B66"/>
    <w:rsid w:val="001B1C1B"/>
    <w:rsid w:val="001B2AC1"/>
    <w:rsid w:val="001B3A83"/>
    <w:rsid w:val="001B43D9"/>
    <w:rsid w:val="001B4953"/>
    <w:rsid w:val="001B4DF1"/>
    <w:rsid w:val="001B78C3"/>
    <w:rsid w:val="001B7E24"/>
    <w:rsid w:val="001B7EEE"/>
    <w:rsid w:val="001C0639"/>
    <w:rsid w:val="001C1E3A"/>
    <w:rsid w:val="001C5B95"/>
    <w:rsid w:val="001C6A99"/>
    <w:rsid w:val="001D029C"/>
    <w:rsid w:val="001D0EC9"/>
    <w:rsid w:val="001D242E"/>
    <w:rsid w:val="001D3741"/>
    <w:rsid w:val="001D53F3"/>
    <w:rsid w:val="001D5966"/>
    <w:rsid w:val="001D7362"/>
    <w:rsid w:val="001D7CF6"/>
    <w:rsid w:val="001E52F9"/>
    <w:rsid w:val="001E608C"/>
    <w:rsid w:val="001E75E1"/>
    <w:rsid w:val="001F4F52"/>
    <w:rsid w:val="001F69BA"/>
    <w:rsid w:val="00201635"/>
    <w:rsid w:val="00205122"/>
    <w:rsid w:val="0020778D"/>
    <w:rsid w:val="0021075A"/>
    <w:rsid w:val="00210863"/>
    <w:rsid w:val="00210D14"/>
    <w:rsid w:val="00210EC5"/>
    <w:rsid w:val="0021107B"/>
    <w:rsid w:val="00212DC6"/>
    <w:rsid w:val="002149E7"/>
    <w:rsid w:val="002169C6"/>
    <w:rsid w:val="002169D2"/>
    <w:rsid w:val="00216E7D"/>
    <w:rsid w:val="0021730E"/>
    <w:rsid w:val="00220416"/>
    <w:rsid w:val="00220E70"/>
    <w:rsid w:val="002226AE"/>
    <w:rsid w:val="00222BF8"/>
    <w:rsid w:val="00225D09"/>
    <w:rsid w:val="00227641"/>
    <w:rsid w:val="00227726"/>
    <w:rsid w:val="00231769"/>
    <w:rsid w:val="0023638E"/>
    <w:rsid w:val="002406C2"/>
    <w:rsid w:val="00240907"/>
    <w:rsid w:val="0024448D"/>
    <w:rsid w:val="002451F2"/>
    <w:rsid w:val="00245727"/>
    <w:rsid w:val="00245AF8"/>
    <w:rsid w:val="00245F38"/>
    <w:rsid w:val="00246F65"/>
    <w:rsid w:val="00247065"/>
    <w:rsid w:val="0025090B"/>
    <w:rsid w:val="00250EFA"/>
    <w:rsid w:val="0025152A"/>
    <w:rsid w:val="00252C22"/>
    <w:rsid w:val="0025447D"/>
    <w:rsid w:val="00255842"/>
    <w:rsid w:val="00255843"/>
    <w:rsid w:val="0025742C"/>
    <w:rsid w:val="00257711"/>
    <w:rsid w:val="00257D4C"/>
    <w:rsid w:val="00260B42"/>
    <w:rsid w:val="00263A21"/>
    <w:rsid w:val="00264D66"/>
    <w:rsid w:val="002652C3"/>
    <w:rsid w:val="002660C9"/>
    <w:rsid w:val="00267618"/>
    <w:rsid w:val="002676F2"/>
    <w:rsid w:val="0027168E"/>
    <w:rsid w:val="00273339"/>
    <w:rsid w:val="002752BB"/>
    <w:rsid w:val="00275998"/>
    <w:rsid w:val="002767D6"/>
    <w:rsid w:val="0027747D"/>
    <w:rsid w:val="00277825"/>
    <w:rsid w:val="00277AF0"/>
    <w:rsid w:val="002806BD"/>
    <w:rsid w:val="00283637"/>
    <w:rsid w:val="00283CF9"/>
    <w:rsid w:val="002842FE"/>
    <w:rsid w:val="00285837"/>
    <w:rsid w:val="0028596D"/>
    <w:rsid w:val="00286D52"/>
    <w:rsid w:val="002872E6"/>
    <w:rsid w:val="00291ECF"/>
    <w:rsid w:val="0029242B"/>
    <w:rsid w:val="0029276C"/>
    <w:rsid w:val="002972C9"/>
    <w:rsid w:val="00297A1B"/>
    <w:rsid w:val="002A0B67"/>
    <w:rsid w:val="002A2A8F"/>
    <w:rsid w:val="002A43BE"/>
    <w:rsid w:val="002A5B78"/>
    <w:rsid w:val="002A6F87"/>
    <w:rsid w:val="002B01B7"/>
    <w:rsid w:val="002B1543"/>
    <w:rsid w:val="002B1EDC"/>
    <w:rsid w:val="002B2191"/>
    <w:rsid w:val="002B4165"/>
    <w:rsid w:val="002B419A"/>
    <w:rsid w:val="002B4737"/>
    <w:rsid w:val="002B4B83"/>
    <w:rsid w:val="002B569A"/>
    <w:rsid w:val="002B6646"/>
    <w:rsid w:val="002C322B"/>
    <w:rsid w:val="002C373F"/>
    <w:rsid w:val="002C4DA4"/>
    <w:rsid w:val="002C632C"/>
    <w:rsid w:val="002C6377"/>
    <w:rsid w:val="002C6661"/>
    <w:rsid w:val="002C6CF6"/>
    <w:rsid w:val="002D076E"/>
    <w:rsid w:val="002D19F5"/>
    <w:rsid w:val="002D33AF"/>
    <w:rsid w:val="002D738C"/>
    <w:rsid w:val="002E22B2"/>
    <w:rsid w:val="002E25C7"/>
    <w:rsid w:val="002E2767"/>
    <w:rsid w:val="002E31C1"/>
    <w:rsid w:val="002E3377"/>
    <w:rsid w:val="002E4BB8"/>
    <w:rsid w:val="002E5104"/>
    <w:rsid w:val="002E7033"/>
    <w:rsid w:val="002E7E01"/>
    <w:rsid w:val="002F17F4"/>
    <w:rsid w:val="002F45C7"/>
    <w:rsid w:val="002F48C2"/>
    <w:rsid w:val="002F6168"/>
    <w:rsid w:val="002F676F"/>
    <w:rsid w:val="002F6993"/>
    <w:rsid w:val="002F6FA6"/>
    <w:rsid w:val="00300D01"/>
    <w:rsid w:val="00302853"/>
    <w:rsid w:val="0030453B"/>
    <w:rsid w:val="003060D5"/>
    <w:rsid w:val="00307D87"/>
    <w:rsid w:val="0031013B"/>
    <w:rsid w:val="0031106D"/>
    <w:rsid w:val="00312B7C"/>
    <w:rsid w:val="00315708"/>
    <w:rsid w:val="00315790"/>
    <w:rsid w:val="00317D68"/>
    <w:rsid w:val="00317E12"/>
    <w:rsid w:val="003212C3"/>
    <w:rsid w:val="003218B2"/>
    <w:rsid w:val="003218CC"/>
    <w:rsid w:val="0032222C"/>
    <w:rsid w:val="00322D3C"/>
    <w:rsid w:val="00324F22"/>
    <w:rsid w:val="003255BD"/>
    <w:rsid w:val="003266A0"/>
    <w:rsid w:val="00326AA4"/>
    <w:rsid w:val="00327956"/>
    <w:rsid w:val="00332E10"/>
    <w:rsid w:val="00333B96"/>
    <w:rsid w:val="00334B22"/>
    <w:rsid w:val="00334BF7"/>
    <w:rsid w:val="00341ADC"/>
    <w:rsid w:val="003427B8"/>
    <w:rsid w:val="003447EC"/>
    <w:rsid w:val="00345085"/>
    <w:rsid w:val="00345C24"/>
    <w:rsid w:val="00345EDE"/>
    <w:rsid w:val="003464DC"/>
    <w:rsid w:val="00347DFA"/>
    <w:rsid w:val="00350B85"/>
    <w:rsid w:val="003519E6"/>
    <w:rsid w:val="0035211F"/>
    <w:rsid w:val="00354206"/>
    <w:rsid w:val="00360F24"/>
    <w:rsid w:val="00364F69"/>
    <w:rsid w:val="00367CE7"/>
    <w:rsid w:val="00367F7C"/>
    <w:rsid w:val="00371D16"/>
    <w:rsid w:val="0037345C"/>
    <w:rsid w:val="00376CB3"/>
    <w:rsid w:val="00377352"/>
    <w:rsid w:val="0038076D"/>
    <w:rsid w:val="003809A4"/>
    <w:rsid w:val="00385561"/>
    <w:rsid w:val="003859AC"/>
    <w:rsid w:val="003873F7"/>
    <w:rsid w:val="0039092B"/>
    <w:rsid w:val="00392D2A"/>
    <w:rsid w:val="00396438"/>
    <w:rsid w:val="003964AD"/>
    <w:rsid w:val="00396738"/>
    <w:rsid w:val="003A3B75"/>
    <w:rsid w:val="003A5589"/>
    <w:rsid w:val="003A6305"/>
    <w:rsid w:val="003A6BD0"/>
    <w:rsid w:val="003A7B53"/>
    <w:rsid w:val="003B3AEF"/>
    <w:rsid w:val="003B5973"/>
    <w:rsid w:val="003B6086"/>
    <w:rsid w:val="003B710B"/>
    <w:rsid w:val="003B7CF5"/>
    <w:rsid w:val="003C0EDD"/>
    <w:rsid w:val="003C16D7"/>
    <w:rsid w:val="003C24A9"/>
    <w:rsid w:val="003C3534"/>
    <w:rsid w:val="003C3CAD"/>
    <w:rsid w:val="003C42D3"/>
    <w:rsid w:val="003C469D"/>
    <w:rsid w:val="003C4D4E"/>
    <w:rsid w:val="003C4EF2"/>
    <w:rsid w:val="003C545B"/>
    <w:rsid w:val="003C5C01"/>
    <w:rsid w:val="003C6DC8"/>
    <w:rsid w:val="003D105D"/>
    <w:rsid w:val="003D1253"/>
    <w:rsid w:val="003D169C"/>
    <w:rsid w:val="003D2413"/>
    <w:rsid w:val="003D41A4"/>
    <w:rsid w:val="003E3582"/>
    <w:rsid w:val="003E3A1E"/>
    <w:rsid w:val="003E4E37"/>
    <w:rsid w:val="003E5FBB"/>
    <w:rsid w:val="003E701A"/>
    <w:rsid w:val="003E737A"/>
    <w:rsid w:val="003F066B"/>
    <w:rsid w:val="003F3D1A"/>
    <w:rsid w:val="003F3E21"/>
    <w:rsid w:val="003F401D"/>
    <w:rsid w:val="003F4F6E"/>
    <w:rsid w:val="003F6277"/>
    <w:rsid w:val="003F7631"/>
    <w:rsid w:val="00403D82"/>
    <w:rsid w:val="00404869"/>
    <w:rsid w:val="00404AD4"/>
    <w:rsid w:val="00405918"/>
    <w:rsid w:val="00405CE3"/>
    <w:rsid w:val="00406924"/>
    <w:rsid w:val="00407802"/>
    <w:rsid w:val="00410D5B"/>
    <w:rsid w:val="00414A4D"/>
    <w:rsid w:val="00420D47"/>
    <w:rsid w:val="0042196B"/>
    <w:rsid w:val="0042399D"/>
    <w:rsid w:val="004241E8"/>
    <w:rsid w:val="00424ECD"/>
    <w:rsid w:val="0042550B"/>
    <w:rsid w:val="004257F6"/>
    <w:rsid w:val="00426A61"/>
    <w:rsid w:val="0042798E"/>
    <w:rsid w:val="00427ACF"/>
    <w:rsid w:val="00430448"/>
    <w:rsid w:val="004305D7"/>
    <w:rsid w:val="004305F6"/>
    <w:rsid w:val="00430852"/>
    <w:rsid w:val="0043175E"/>
    <w:rsid w:val="00431F49"/>
    <w:rsid w:val="00431F7C"/>
    <w:rsid w:val="00432061"/>
    <w:rsid w:val="00434BC0"/>
    <w:rsid w:val="004367EE"/>
    <w:rsid w:val="0043710C"/>
    <w:rsid w:val="00437A35"/>
    <w:rsid w:val="00440631"/>
    <w:rsid w:val="00442FF9"/>
    <w:rsid w:val="00444422"/>
    <w:rsid w:val="00444DD6"/>
    <w:rsid w:val="004464CD"/>
    <w:rsid w:val="00450536"/>
    <w:rsid w:val="004532E4"/>
    <w:rsid w:val="00454933"/>
    <w:rsid w:val="0046046E"/>
    <w:rsid w:val="004615EC"/>
    <w:rsid w:val="004618C7"/>
    <w:rsid w:val="00461C64"/>
    <w:rsid w:val="00462317"/>
    <w:rsid w:val="004626ED"/>
    <w:rsid w:val="00464C6A"/>
    <w:rsid w:val="00470073"/>
    <w:rsid w:val="00472B33"/>
    <w:rsid w:val="00472FC9"/>
    <w:rsid w:val="004747EE"/>
    <w:rsid w:val="0047543F"/>
    <w:rsid w:val="004757A0"/>
    <w:rsid w:val="00477079"/>
    <w:rsid w:val="00480A79"/>
    <w:rsid w:val="00481464"/>
    <w:rsid w:val="004815DC"/>
    <w:rsid w:val="00481E3B"/>
    <w:rsid w:val="00482DE8"/>
    <w:rsid w:val="004834AB"/>
    <w:rsid w:val="00483DA1"/>
    <w:rsid w:val="00484B46"/>
    <w:rsid w:val="00484DB0"/>
    <w:rsid w:val="00485E02"/>
    <w:rsid w:val="004867D2"/>
    <w:rsid w:val="0048776A"/>
    <w:rsid w:val="00487DD8"/>
    <w:rsid w:val="00487FBD"/>
    <w:rsid w:val="0049179A"/>
    <w:rsid w:val="00492AA0"/>
    <w:rsid w:val="0049343D"/>
    <w:rsid w:val="00497AD3"/>
    <w:rsid w:val="004A208B"/>
    <w:rsid w:val="004A2BEB"/>
    <w:rsid w:val="004A37F4"/>
    <w:rsid w:val="004A690A"/>
    <w:rsid w:val="004A6AA2"/>
    <w:rsid w:val="004B04CC"/>
    <w:rsid w:val="004B0F99"/>
    <w:rsid w:val="004B1827"/>
    <w:rsid w:val="004B1E1A"/>
    <w:rsid w:val="004B2742"/>
    <w:rsid w:val="004B2F15"/>
    <w:rsid w:val="004B5660"/>
    <w:rsid w:val="004B6893"/>
    <w:rsid w:val="004B7C35"/>
    <w:rsid w:val="004C01BC"/>
    <w:rsid w:val="004C09E2"/>
    <w:rsid w:val="004C0A25"/>
    <w:rsid w:val="004C0BE8"/>
    <w:rsid w:val="004C242B"/>
    <w:rsid w:val="004C61A0"/>
    <w:rsid w:val="004D19F4"/>
    <w:rsid w:val="004D1A3B"/>
    <w:rsid w:val="004D1B9C"/>
    <w:rsid w:val="004D205E"/>
    <w:rsid w:val="004D259F"/>
    <w:rsid w:val="004D3175"/>
    <w:rsid w:val="004D4481"/>
    <w:rsid w:val="004D4589"/>
    <w:rsid w:val="004D4887"/>
    <w:rsid w:val="004D4AEC"/>
    <w:rsid w:val="004E1897"/>
    <w:rsid w:val="004E6D89"/>
    <w:rsid w:val="004E70E1"/>
    <w:rsid w:val="004E7F66"/>
    <w:rsid w:val="004F04B8"/>
    <w:rsid w:val="004F0850"/>
    <w:rsid w:val="004F14D3"/>
    <w:rsid w:val="004F1D7F"/>
    <w:rsid w:val="004F34B6"/>
    <w:rsid w:val="004F3B24"/>
    <w:rsid w:val="004F4BF3"/>
    <w:rsid w:val="004F529C"/>
    <w:rsid w:val="004F5462"/>
    <w:rsid w:val="004F5CCA"/>
    <w:rsid w:val="004F6A32"/>
    <w:rsid w:val="0050156A"/>
    <w:rsid w:val="00501666"/>
    <w:rsid w:val="00501CF1"/>
    <w:rsid w:val="00501EE0"/>
    <w:rsid w:val="0050353A"/>
    <w:rsid w:val="00503955"/>
    <w:rsid w:val="00505D54"/>
    <w:rsid w:val="005061F2"/>
    <w:rsid w:val="00506240"/>
    <w:rsid w:val="0051196B"/>
    <w:rsid w:val="00512F7F"/>
    <w:rsid w:val="005139C8"/>
    <w:rsid w:val="00514469"/>
    <w:rsid w:val="00514D5C"/>
    <w:rsid w:val="00515C64"/>
    <w:rsid w:val="005166DA"/>
    <w:rsid w:val="00516A2F"/>
    <w:rsid w:val="00517086"/>
    <w:rsid w:val="005200DF"/>
    <w:rsid w:val="00520203"/>
    <w:rsid w:val="00521416"/>
    <w:rsid w:val="00521A09"/>
    <w:rsid w:val="00523AED"/>
    <w:rsid w:val="005242B9"/>
    <w:rsid w:val="0052677E"/>
    <w:rsid w:val="005340CA"/>
    <w:rsid w:val="00534773"/>
    <w:rsid w:val="00535873"/>
    <w:rsid w:val="00535A58"/>
    <w:rsid w:val="00535F54"/>
    <w:rsid w:val="00543667"/>
    <w:rsid w:val="00543D37"/>
    <w:rsid w:val="00545597"/>
    <w:rsid w:val="005461E6"/>
    <w:rsid w:val="00547801"/>
    <w:rsid w:val="0055181F"/>
    <w:rsid w:val="005547E2"/>
    <w:rsid w:val="0055680D"/>
    <w:rsid w:val="005570C4"/>
    <w:rsid w:val="005604C1"/>
    <w:rsid w:val="005609CF"/>
    <w:rsid w:val="00560D50"/>
    <w:rsid w:val="0056233D"/>
    <w:rsid w:val="0056446B"/>
    <w:rsid w:val="00564DB2"/>
    <w:rsid w:val="00565438"/>
    <w:rsid w:val="00565619"/>
    <w:rsid w:val="0057011A"/>
    <w:rsid w:val="005712E0"/>
    <w:rsid w:val="0057293C"/>
    <w:rsid w:val="005730AE"/>
    <w:rsid w:val="005743CF"/>
    <w:rsid w:val="005744EF"/>
    <w:rsid w:val="0057569B"/>
    <w:rsid w:val="005758DC"/>
    <w:rsid w:val="00576DD8"/>
    <w:rsid w:val="0057720F"/>
    <w:rsid w:val="00577341"/>
    <w:rsid w:val="005779BE"/>
    <w:rsid w:val="005818D3"/>
    <w:rsid w:val="005825E2"/>
    <w:rsid w:val="0058334C"/>
    <w:rsid w:val="00584669"/>
    <w:rsid w:val="005905C1"/>
    <w:rsid w:val="005924A3"/>
    <w:rsid w:val="00592CF1"/>
    <w:rsid w:val="00593BCC"/>
    <w:rsid w:val="0059442A"/>
    <w:rsid w:val="00595629"/>
    <w:rsid w:val="00595A65"/>
    <w:rsid w:val="00595E36"/>
    <w:rsid w:val="00595FD0"/>
    <w:rsid w:val="00596381"/>
    <w:rsid w:val="0059666F"/>
    <w:rsid w:val="00597398"/>
    <w:rsid w:val="005A0707"/>
    <w:rsid w:val="005A0EB8"/>
    <w:rsid w:val="005B0217"/>
    <w:rsid w:val="005B0CAD"/>
    <w:rsid w:val="005B25F3"/>
    <w:rsid w:val="005B27DE"/>
    <w:rsid w:val="005B393F"/>
    <w:rsid w:val="005B7017"/>
    <w:rsid w:val="005B707D"/>
    <w:rsid w:val="005C0097"/>
    <w:rsid w:val="005C042F"/>
    <w:rsid w:val="005C13DB"/>
    <w:rsid w:val="005C405B"/>
    <w:rsid w:val="005C4251"/>
    <w:rsid w:val="005C4B18"/>
    <w:rsid w:val="005C4CB5"/>
    <w:rsid w:val="005C55CF"/>
    <w:rsid w:val="005C69E2"/>
    <w:rsid w:val="005C71E5"/>
    <w:rsid w:val="005C7655"/>
    <w:rsid w:val="005D1E57"/>
    <w:rsid w:val="005D359A"/>
    <w:rsid w:val="005D5069"/>
    <w:rsid w:val="005D64FB"/>
    <w:rsid w:val="005D6BF4"/>
    <w:rsid w:val="005D7475"/>
    <w:rsid w:val="005D7BC9"/>
    <w:rsid w:val="005E1862"/>
    <w:rsid w:val="005E1E0A"/>
    <w:rsid w:val="005E27FE"/>
    <w:rsid w:val="005E2DF0"/>
    <w:rsid w:val="005E485D"/>
    <w:rsid w:val="005E53EC"/>
    <w:rsid w:val="005E6569"/>
    <w:rsid w:val="005E6A03"/>
    <w:rsid w:val="005F2271"/>
    <w:rsid w:val="005F2EC9"/>
    <w:rsid w:val="005F31AC"/>
    <w:rsid w:val="005F59FA"/>
    <w:rsid w:val="005F5AAF"/>
    <w:rsid w:val="005F64B5"/>
    <w:rsid w:val="005F6EE0"/>
    <w:rsid w:val="00600E1D"/>
    <w:rsid w:val="00601C54"/>
    <w:rsid w:val="00603DC6"/>
    <w:rsid w:val="006070AD"/>
    <w:rsid w:val="00607619"/>
    <w:rsid w:val="00613C8C"/>
    <w:rsid w:val="00614265"/>
    <w:rsid w:val="00615444"/>
    <w:rsid w:val="0061693C"/>
    <w:rsid w:val="00617AE3"/>
    <w:rsid w:val="00620E57"/>
    <w:rsid w:val="00622BFF"/>
    <w:rsid w:val="00627DBE"/>
    <w:rsid w:val="00630ADE"/>
    <w:rsid w:val="00634997"/>
    <w:rsid w:val="00634F92"/>
    <w:rsid w:val="00635B27"/>
    <w:rsid w:val="0063603D"/>
    <w:rsid w:val="006361C4"/>
    <w:rsid w:val="00636C0A"/>
    <w:rsid w:val="0064246F"/>
    <w:rsid w:val="00642809"/>
    <w:rsid w:val="00643CA5"/>
    <w:rsid w:val="00646606"/>
    <w:rsid w:val="00646AE7"/>
    <w:rsid w:val="00650C18"/>
    <w:rsid w:val="00650CE1"/>
    <w:rsid w:val="0065234B"/>
    <w:rsid w:val="0065245A"/>
    <w:rsid w:val="00652EFF"/>
    <w:rsid w:val="00653803"/>
    <w:rsid w:val="00654250"/>
    <w:rsid w:val="00654D9D"/>
    <w:rsid w:val="0065623A"/>
    <w:rsid w:val="006563B5"/>
    <w:rsid w:val="0065706C"/>
    <w:rsid w:val="006570F2"/>
    <w:rsid w:val="00657150"/>
    <w:rsid w:val="0065741C"/>
    <w:rsid w:val="0065747B"/>
    <w:rsid w:val="00660359"/>
    <w:rsid w:val="0066093C"/>
    <w:rsid w:val="00660EC5"/>
    <w:rsid w:val="0066136F"/>
    <w:rsid w:val="00661523"/>
    <w:rsid w:val="0066184E"/>
    <w:rsid w:val="00661F4D"/>
    <w:rsid w:val="006627D4"/>
    <w:rsid w:val="00662A23"/>
    <w:rsid w:val="00663700"/>
    <w:rsid w:val="0066373B"/>
    <w:rsid w:val="00664164"/>
    <w:rsid w:val="0066536C"/>
    <w:rsid w:val="00667EE4"/>
    <w:rsid w:val="0067092E"/>
    <w:rsid w:val="00670EFD"/>
    <w:rsid w:val="00670F28"/>
    <w:rsid w:val="00673058"/>
    <w:rsid w:val="00673E9E"/>
    <w:rsid w:val="006771B5"/>
    <w:rsid w:val="006801D3"/>
    <w:rsid w:val="00680AE7"/>
    <w:rsid w:val="00681887"/>
    <w:rsid w:val="0068245A"/>
    <w:rsid w:val="00683180"/>
    <w:rsid w:val="006846EF"/>
    <w:rsid w:val="00685A48"/>
    <w:rsid w:val="006871AA"/>
    <w:rsid w:val="006914D6"/>
    <w:rsid w:val="00691B38"/>
    <w:rsid w:val="00691CF5"/>
    <w:rsid w:val="0069273B"/>
    <w:rsid w:val="00692A0F"/>
    <w:rsid w:val="00692C9C"/>
    <w:rsid w:val="00695482"/>
    <w:rsid w:val="00696C39"/>
    <w:rsid w:val="006974B7"/>
    <w:rsid w:val="00697A9F"/>
    <w:rsid w:val="006A0D16"/>
    <w:rsid w:val="006A2053"/>
    <w:rsid w:val="006A2755"/>
    <w:rsid w:val="006A3A07"/>
    <w:rsid w:val="006A4BAF"/>
    <w:rsid w:val="006B03AF"/>
    <w:rsid w:val="006B1090"/>
    <w:rsid w:val="006B1B6B"/>
    <w:rsid w:val="006B1F31"/>
    <w:rsid w:val="006B5990"/>
    <w:rsid w:val="006B6785"/>
    <w:rsid w:val="006C1179"/>
    <w:rsid w:val="006C1EF9"/>
    <w:rsid w:val="006C3906"/>
    <w:rsid w:val="006C43B2"/>
    <w:rsid w:val="006C529F"/>
    <w:rsid w:val="006C6458"/>
    <w:rsid w:val="006C79C6"/>
    <w:rsid w:val="006D02A5"/>
    <w:rsid w:val="006D24BE"/>
    <w:rsid w:val="006D2E63"/>
    <w:rsid w:val="006D34E3"/>
    <w:rsid w:val="006D6429"/>
    <w:rsid w:val="006D6D2A"/>
    <w:rsid w:val="006D7632"/>
    <w:rsid w:val="006E063D"/>
    <w:rsid w:val="006E13A0"/>
    <w:rsid w:val="006E2896"/>
    <w:rsid w:val="006E7739"/>
    <w:rsid w:val="006F3A9E"/>
    <w:rsid w:val="006F4F71"/>
    <w:rsid w:val="006F50E2"/>
    <w:rsid w:val="006F6366"/>
    <w:rsid w:val="006F6C40"/>
    <w:rsid w:val="006F7004"/>
    <w:rsid w:val="006F7E58"/>
    <w:rsid w:val="007013F4"/>
    <w:rsid w:val="00703E3D"/>
    <w:rsid w:val="007043BF"/>
    <w:rsid w:val="00704B74"/>
    <w:rsid w:val="00705D1F"/>
    <w:rsid w:val="007063DE"/>
    <w:rsid w:val="007102F7"/>
    <w:rsid w:val="007103C6"/>
    <w:rsid w:val="00710B92"/>
    <w:rsid w:val="0071241F"/>
    <w:rsid w:val="0071287F"/>
    <w:rsid w:val="00712956"/>
    <w:rsid w:val="00712DFA"/>
    <w:rsid w:val="00713263"/>
    <w:rsid w:val="00713650"/>
    <w:rsid w:val="00722343"/>
    <w:rsid w:val="00723626"/>
    <w:rsid w:val="00724979"/>
    <w:rsid w:val="00724991"/>
    <w:rsid w:val="00724BC5"/>
    <w:rsid w:val="0072527B"/>
    <w:rsid w:val="00726E49"/>
    <w:rsid w:val="0072715A"/>
    <w:rsid w:val="00727B7B"/>
    <w:rsid w:val="00731652"/>
    <w:rsid w:val="00732028"/>
    <w:rsid w:val="007338A8"/>
    <w:rsid w:val="00733D25"/>
    <w:rsid w:val="00735A07"/>
    <w:rsid w:val="00736BC4"/>
    <w:rsid w:val="00736C90"/>
    <w:rsid w:val="007370B1"/>
    <w:rsid w:val="00737E27"/>
    <w:rsid w:val="00740646"/>
    <w:rsid w:val="00741744"/>
    <w:rsid w:val="007435EA"/>
    <w:rsid w:val="00743931"/>
    <w:rsid w:val="007455C9"/>
    <w:rsid w:val="00745665"/>
    <w:rsid w:val="007457A6"/>
    <w:rsid w:val="00750D45"/>
    <w:rsid w:val="00750D87"/>
    <w:rsid w:val="0075302C"/>
    <w:rsid w:val="0075330D"/>
    <w:rsid w:val="007609D0"/>
    <w:rsid w:val="00761AEC"/>
    <w:rsid w:val="00762137"/>
    <w:rsid w:val="00764DFA"/>
    <w:rsid w:val="007653BF"/>
    <w:rsid w:val="007664A0"/>
    <w:rsid w:val="00767206"/>
    <w:rsid w:val="0077153A"/>
    <w:rsid w:val="0077279F"/>
    <w:rsid w:val="007753B6"/>
    <w:rsid w:val="007766CD"/>
    <w:rsid w:val="00776B19"/>
    <w:rsid w:val="0078382C"/>
    <w:rsid w:val="007900D4"/>
    <w:rsid w:val="00790128"/>
    <w:rsid w:val="00790DC6"/>
    <w:rsid w:val="007913D3"/>
    <w:rsid w:val="0079254D"/>
    <w:rsid w:val="00792EDE"/>
    <w:rsid w:val="00793360"/>
    <w:rsid w:val="00794955"/>
    <w:rsid w:val="00796851"/>
    <w:rsid w:val="007973CA"/>
    <w:rsid w:val="007978B4"/>
    <w:rsid w:val="0079790E"/>
    <w:rsid w:val="00797C8E"/>
    <w:rsid w:val="007A6572"/>
    <w:rsid w:val="007A7EDF"/>
    <w:rsid w:val="007B0D0A"/>
    <w:rsid w:val="007B2E03"/>
    <w:rsid w:val="007B4695"/>
    <w:rsid w:val="007B5E40"/>
    <w:rsid w:val="007B7B7D"/>
    <w:rsid w:val="007C26F1"/>
    <w:rsid w:val="007C2925"/>
    <w:rsid w:val="007C34A7"/>
    <w:rsid w:val="007C3ACA"/>
    <w:rsid w:val="007C47A9"/>
    <w:rsid w:val="007C4E90"/>
    <w:rsid w:val="007C4FF9"/>
    <w:rsid w:val="007C7FCA"/>
    <w:rsid w:val="007D0537"/>
    <w:rsid w:val="007D1A1C"/>
    <w:rsid w:val="007D1F86"/>
    <w:rsid w:val="007D22C7"/>
    <w:rsid w:val="007D347A"/>
    <w:rsid w:val="007D3670"/>
    <w:rsid w:val="007D3C67"/>
    <w:rsid w:val="007D4FD0"/>
    <w:rsid w:val="007D632C"/>
    <w:rsid w:val="007D6914"/>
    <w:rsid w:val="007E0ECD"/>
    <w:rsid w:val="007E5D3E"/>
    <w:rsid w:val="007E6893"/>
    <w:rsid w:val="007F0EF3"/>
    <w:rsid w:val="007F2590"/>
    <w:rsid w:val="007F289D"/>
    <w:rsid w:val="007F3E7D"/>
    <w:rsid w:val="007F5091"/>
    <w:rsid w:val="007F5E71"/>
    <w:rsid w:val="007F76DE"/>
    <w:rsid w:val="0080232F"/>
    <w:rsid w:val="00803D34"/>
    <w:rsid w:val="00804DCC"/>
    <w:rsid w:val="00805A61"/>
    <w:rsid w:val="0080739F"/>
    <w:rsid w:val="00807C21"/>
    <w:rsid w:val="00807F12"/>
    <w:rsid w:val="00807F5D"/>
    <w:rsid w:val="008100F2"/>
    <w:rsid w:val="00810A38"/>
    <w:rsid w:val="00810DE2"/>
    <w:rsid w:val="0081407B"/>
    <w:rsid w:val="00814443"/>
    <w:rsid w:val="00816C65"/>
    <w:rsid w:val="00821A1F"/>
    <w:rsid w:val="00826B26"/>
    <w:rsid w:val="008273E8"/>
    <w:rsid w:val="00827E06"/>
    <w:rsid w:val="00827E82"/>
    <w:rsid w:val="0083253B"/>
    <w:rsid w:val="00837924"/>
    <w:rsid w:val="00840C05"/>
    <w:rsid w:val="00841461"/>
    <w:rsid w:val="0084196A"/>
    <w:rsid w:val="00841C2B"/>
    <w:rsid w:val="0084350A"/>
    <w:rsid w:val="0084408E"/>
    <w:rsid w:val="008440C6"/>
    <w:rsid w:val="008447DD"/>
    <w:rsid w:val="00847953"/>
    <w:rsid w:val="00850115"/>
    <w:rsid w:val="00850F4F"/>
    <w:rsid w:val="00851A95"/>
    <w:rsid w:val="00852055"/>
    <w:rsid w:val="008534B7"/>
    <w:rsid w:val="00855800"/>
    <w:rsid w:val="00857E43"/>
    <w:rsid w:val="00861955"/>
    <w:rsid w:val="00862BBB"/>
    <w:rsid w:val="00862BDA"/>
    <w:rsid w:val="00863508"/>
    <w:rsid w:val="0086414C"/>
    <w:rsid w:val="00870649"/>
    <w:rsid w:val="00872ABB"/>
    <w:rsid w:val="00873BEA"/>
    <w:rsid w:val="00877A91"/>
    <w:rsid w:val="00884292"/>
    <w:rsid w:val="00884E66"/>
    <w:rsid w:val="00886969"/>
    <w:rsid w:val="0088706D"/>
    <w:rsid w:val="008878C7"/>
    <w:rsid w:val="00890D19"/>
    <w:rsid w:val="0089237A"/>
    <w:rsid w:val="0089402A"/>
    <w:rsid w:val="008944B7"/>
    <w:rsid w:val="00895FD3"/>
    <w:rsid w:val="0089764D"/>
    <w:rsid w:val="008977D8"/>
    <w:rsid w:val="00897BDC"/>
    <w:rsid w:val="008A07D0"/>
    <w:rsid w:val="008A1627"/>
    <w:rsid w:val="008A2119"/>
    <w:rsid w:val="008A4BB4"/>
    <w:rsid w:val="008A7C0E"/>
    <w:rsid w:val="008B040C"/>
    <w:rsid w:val="008B26DF"/>
    <w:rsid w:val="008B35E6"/>
    <w:rsid w:val="008B4A40"/>
    <w:rsid w:val="008B5098"/>
    <w:rsid w:val="008B7586"/>
    <w:rsid w:val="008B7BB7"/>
    <w:rsid w:val="008C134D"/>
    <w:rsid w:val="008C2141"/>
    <w:rsid w:val="008C2717"/>
    <w:rsid w:val="008C2813"/>
    <w:rsid w:val="008C34F6"/>
    <w:rsid w:val="008C5900"/>
    <w:rsid w:val="008C5CA9"/>
    <w:rsid w:val="008C648B"/>
    <w:rsid w:val="008C7F51"/>
    <w:rsid w:val="008D0355"/>
    <w:rsid w:val="008D39AF"/>
    <w:rsid w:val="008D3E1E"/>
    <w:rsid w:val="008D5497"/>
    <w:rsid w:val="008D576A"/>
    <w:rsid w:val="008E1511"/>
    <w:rsid w:val="008E18F3"/>
    <w:rsid w:val="008E1BE2"/>
    <w:rsid w:val="008E33F2"/>
    <w:rsid w:val="008E4372"/>
    <w:rsid w:val="008E531E"/>
    <w:rsid w:val="008E5F43"/>
    <w:rsid w:val="008E6BE6"/>
    <w:rsid w:val="008F1AD6"/>
    <w:rsid w:val="008F3917"/>
    <w:rsid w:val="009006FC"/>
    <w:rsid w:val="00902BD1"/>
    <w:rsid w:val="00902FAC"/>
    <w:rsid w:val="00905476"/>
    <w:rsid w:val="00911E3D"/>
    <w:rsid w:val="00913323"/>
    <w:rsid w:val="0091488D"/>
    <w:rsid w:val="0091499E"/>
    <w:rsid w:val="00915B20"/>
    <w:rsid w:val="00917395"/>
    <w:rsid w:val="00920017"/>
    <w:rsid w:val="00920043"/>
    <w:rsid w:val="00921393"/>
    <w:rsid w:val="009213A4"/>
    <w:rsid w:val="00921CB9"/>
    <w:rsid w:val="00927716"/>
    <w:rsid w:val="00927927"/>
    <w:rsid w:val="00932ADD"/>
    <w:rsid w:val="00933787"/>
    <w:rsid w:val="0093422C"/>
    <w:rsid w:val="00941553"/>
    <w:rsid w:val="00941BCB"/>
    <w:rsid w:val="009428F6"/>
    <w:rsid w:val="009453D1"/>
    <w:rsid w:val="00945BEE"/>
    <w:rsid w:val="00947213"/>
    <w:rsid w:val="00951C82"/>
    <w:rsid w:val="00953773"/>
    <w:rsid w:val="009539BC"/>
    <w:rsid w:val="00953DF6"/>
    <w:rsid w:val="00954821"/>
    <w:rsid w:val="0095490B"/>
    <w:rsid w:val="009549BE"/>
    <w:rsid w:val="00954A84"/>
    <w:rsid w:val="00954EEB"/>
    <w:rsid w:val="00955CBE"/>
    <w:rsid w:val="009560A0"/>
    <w:rsid w:val="009562F4"/>
    <w:rsid w:val="009565EE"/>
    <w:rsid w:val="00960CE0"/>
    <w:rsid w:val="00960F2B"/>
    <w:rsid w:val="00960F91"/>
    <w:rsid w:val="009622D8"/>
    <w:rsid w:val="009659E2"/>
    <w:rsid w:val="0096721F"/>
    <w:rsid w:val="009673D9"/>
    <w:rsid w:val="00967669"/>
    <w:rsid w:val="009719DB"/>
    <w:rsid w:val="009742CF"/>
    <w:rsid w:val="00975775"/>
    <w:rsid w:val="00975E0E"/>
    <w:rsid w:val="00980AEA"/>
    <w:rsid w:val="00980C52"/>
    <w:rsid w:val="00980EF5"/>
    <w:rsid w:val="009812C7"/>
    <w:rsid w:val="009817AF"/>
    <w:rsid w:val="009820A7"/>
    <w:rsid w:val="00982888"/>
    <w:rsid w:val="00982CFF"/>
    <w:rsid w:val="0098475D"/>
    <w:rsid w:val="0098650D"/>
    <w:rsid w:val="00986A95"/>
    <w:rsid w:val="00990535"/>
    <w:rsid w:val="00992913"/>
    <w:rsid w:val="00993040"/>
    <w:rsid w:val="009937A7"/>
    <w:rsid w:val="00993FE6"/>
    <w:rsid w:val="009945A7"/>
    <w:rsid w:val="0099533A"/>
    <w:rsid w:val="009972E7"/>
    <w:rsid w:val="009A111B"/>
    <w:rsid w:val="009A1B95"/>
    <w:rsid w:val="009A25D0"/>
    <w:rsid w:val="009A3C02"/>
    <w:rsid w:val="009A3D3A"/>
    <w:rsid w:val="009B0184"/>
    <w:rsid w:val="009B0E9C"/>
    <w:rsid w:val="009B3AE3"/>
    <w:rsid w:val="009B4517"/>
    <w:rsid w:val="009B7558"/>
    <w:rsid w:val="009C0542"/>
    <w:rsid w:val="009C0E5B"/>
    <w:rsid w:val="009C0F86"/>
    <w:rsid w:val="009C15B9"/>
    <w:rsid w:val="009C1E5C"/>
    <w:rsid w:val="009C267C"/>
    <w:rsid w:val="009C3333"/>
    <w:rsid w:val="009C3B3D"/>
    <w:rsid w:val="009C3F84"/>
    <w:rsid w:val="009C6B40"/>
    <w:rsid w:val="009C6F74"/>
    <w:rsid w:val="009D24ED"/>
    <w:rsid w:val="009D315A"/>
    <w:rsid w:val="009D50F4"/>
    <w:rsid w:val="009D52EA"/>
    <w:rsid w:val="009D6626"/>
    <w:rsid w:val="009E0551"/>
    <w:rsid w:val="009E068D"/>
    <w:rsid w:val="009E1384"/>
    <w:rsid w:val="009E15FC"/>
    <w:rsid w:val="009E2463"/>
    <w:rsid w:val="009E30B6"/>
    <w:rsid w:val="009E4939"/>
    <w:rsid w:val="009E4A02"/>
    <w:rsid w:val="009E571F"/>
    <w:rsid w:val="009E64B2"/>
    <w:rsid w:val="009E68E2"/>
    <w:rsid w:val="009E7783"/>
    <w:rsid w:val="009E798A"/>
    <w:rsid w:val="009F034B"/>
    <w:rsid w:val="009F0F73"/>
    <w:rsid w:val="009F1799"/>
    <w:rsid w:val="009F3037"/>
    <w:rsid w:val="009F653D"/>
    <w:rsid w:val="009F661E"/>
    <w:rsid w:val="009F6918"/>
    <w:rsid w:val="009F7CAE"/>
    <w:rsid w:val="00A0146E"/>
    <w:rsid w:val="00A026F5"/>
    <w:rsid w:val="00A0305A"/>
    <w:rsid w:val="00A038C6"/>
    <w:rsid w:val="00A04607"/>
    <w:rsid w:val="00A05780"/>
    <w:rsid w:val="00A05909"/>
    <w:rsid w:val="00A06AC7"/>
    <w:rsid w:val="00A07D77"/>
    <w:rsid w:val="00A10358"/>
    <w:rsid w:val="00A1166E"/>
    <w:rsid w:val="00A116C5"/>
    <w:rsid w:val="00A11A03"/>
    <w:rsid w:val="00A1607B"/>
    <w:rsid w:val="00A20A39"/>
    <w:rsid w:val="00A21A54"/>
    <w:rsid w:val="00A22526"/>
    <w:rsid w:val="00A22F68"/>
    <w:rsid w:val="00A242C8"/>
    <w:rsid w:val="00A24C3D"/>
    <w:rsid w:val="00A3137F"/>
    <w:rsid w:val="00A322B8"/>
    <w:rsid w:val="00A36963"/>
    <w:rsid w:val="00A36BE0"/>
    <w:rsid w:val="00A37175"/>
    <w:rsid w:val="00A37D98"/>
    <w:rsid w:val="00A400DF"/>
    <w:rsid w:val="00A40596"/>
    <w:rsid w:val="00A43074"/>
    <w:rsid w:val="00A43B85"/>
    <w:rsid w:val="00A445BE"/>
    <w:rsid w:val="00A44712"/>
    <w:rsid w:val="00A5226C"/>
    <w:rsid w:val="00A541FA"/>
    <w:rsid w:val="00A5442F"/>
    <w:rsid w:val="00A572C6"/>
    <w:rsid w:val="00A57857"/>
    <w:rsid w:val="00A60193"/>
    <w:rsid w:val="00A60478"/>
    <w:rsid w:val="00A60944"/>
    <w:rsid w:val="00A6198B"/>
    <w:rsid w:val="00A63064"/>
    <w:rsid w:val="00A64237"/>
    <w:rsid w:val="00A65BA9"/>
    <w:rsid w:val="00A65F6E"/>
    <w:rsid w:val="00A667BF"/>
    <w:rsid w:val="00A6784F"/>
    <w:rsid w:val="00A678C2"/>
    <w:rsid w:val="00A7126C"/>
    <w:rsid w:val="00A75DE6"/>
    <w:rsid w:val="00A76D99"/>
    <w:rsid w:val="00A77162"/>
    <w:rsid w:val="00A8082F"/>
    <w:rsid w:val="00A835D3"/>
    <w:rsid w:val="00A8374D"/>
    <w:rsid w:val="00A840F9"/>
    <w:rsid w:val="00A86422"/>
    <w:rsid w:val="00A865D3"/>
    <w:rsid w:val="00A87057"/>
    <w:rsid w:val="00A873A7"/>
    <w:rsid w:val="00A87584"/>
    <w:rsid w:val="00A9293F"/>
    <w:rsid w:val="00A94EFD"/>
    <w:rsid w:val="00AA0B00"/>
    <w:rsid w:val="00AA17B1"/>
    <w:rsid w:val="00AA3ABE"/>
    <w:rsid w:val="00AA54BA"/>
    <w:rsid w:val="00AA5AED"/>
    <w:rsid w:val="00AA6F9F"/>
    <w:rsid w:val="00AB0ABA"/>
    <w:rsid w:val="00AB1F72"/>
    <w:rsid w:val="00AB2D6C"/>
    <w:rsid w:val="00AB2F98"/>
    <w:rsid w:val="00AB3A27"/>
    <w:rsid w:val="00AB7F27"/>
    <w:rsid w:val="00AC0928"/>
    <w:rsid w:val="00AC181D"/>
    <w:rsid w:val="00AC19E9"/>
    <w:rsid w:val="00AC1DEB"/>
    <w:rsid w:val="00AC46BB"/>
    <w:rsid w:val="00AC49A7"/>
    <w:rsid w:val="00AC4FE5"/>
    <w:rsid w:val="00AC5752"/>
    <w:rsid w:val="00AC7CFF"/>
    <w:rsid w:val="00AD18DA"/>
    <w:rsid w:val="00AD3B21"/>
    <w:rsid w:val="00AD3E06"/>
    <w:rsid w:val="00AD7039"/>
    <w:rsid w:val="00AE0455"/>
    <w:rsid w:val="00AE1C9C"/>
    <w:rsid w:val="00AE1CE0"/>
    <w:rsid w:val="00AE337A"/>
    <w:rsid w:val="00AE3992"/>
    <w:rsid w:val="00AE47C3"/>
    <w:rsid w:val="00AE56B5"/>
    <w:rsid w:val="00AE6226"/>
    <w:rsid w:val="00AE6BCC"/>
    <w:rsid w:val="00AE72AA"/>
    <w:rsid w:val="00AE7557"/>
    <w:rsid w:val="00AF28A9"/>
    <w:rsid w:val="00AF28B0"/>
    <w:rsid w:val="00AF2C2A"/>
    <w:rsid w:val="00AF33CE"/>
    <w:rsid w:val="00AF34DB"/>
    <w:rsid w:val="00AF4F9D"/>
    <w:rsid w:val="00AF7290"/>
    <w:rsid w:val="00AF78F7"/>
    <w:rsid w:val="00B00C19"/>
    <w:rsid w:val="00B00DD2"/>
    <w:rsid w:val="00B02281"/>
    <w:rsid w:val="00B028E5"/>
    <w:rsid w:val="00B03358"/>
    <w:rsid w:val="00B03A20"/>
    <w:rsid w:val="00B047E0"/>
    <w:rsid w:val="00B05A84"/>
    <w:rsid w:val="00B06CD2"/>
    <w:rsid w:val="00B0700F"/>
    <w:rsid w:val="00B07C05"/>
    <w:rsid w:val="00B07C7C"/>
    <w:rsid w:val="00B11C7B"/>
    <w:rsid w:val="00B12732"/>
    <w:rsid w:val="00B133BC"/>
    <w:rsid w:val="00B1350E"/>
    <w:rsid w:val="00B1392C"/>
    <w:rsid w:val="00B13AB5"/>
    <w:rsid w:val="00B1414E"/>
    <w:rsid w:val="00B14EED"/>
    <w:rsid w:val="00B15400"/>
    <w:rsid w:val="00B16150"/>
    <w:rsid w:val="00B16734"/>
    <w:rsid w:val="00B17A0E"/>
    <w:rsid w:val="00B17E8F"/>
    <w:rsid w:val="00B206FF"/>
    <w:rsid w:val="00B2149F"/>
    <w:rsid w:val="00B2553D"/>
    <w:rsid w:val="00B2582F"/>
    <w:rsid w:val="00B307FF"/>
    <w:rsid w:val="00B31E6A"/>
    <w:rsid w:val="00B34134"/>
    <w:rsid w:val="00B3494A"/>
    <w:rsid w:val="00B356A6"/>
    <w:rsid w:val="00B35BF2"/>
    <w:rsid w:val="00B36878"/>
    <w:rsid w:val="00B4159A"/>
    <w:rsid w:val="00B4211E"/>
    <w:rsid w:val="00B424FF"/>
    <w:rsid w:val="00B4423D"/>
    <w:rsid w:val="00B459DD"/>
    <w:rsid w:val="00B462CE"/>
    <w:rsid w:val="00B47735"/>
    <w:rsid w:val="00B47CF5"/>
    <w:rsid w:val="00B51F53"/>
    <w:rsid w:val="00B55345"/>
    <w:rsid w:val="00B55950"/>
    <w:rsid w:val="00B56C75"/>
    <w:rsid w:val="00B60CDE"/>
    <w:rsid w:val="00B615A4"/>
    <w:rsid w:val="00B66008"/>
    <w:rsid w:val="00B66318"/>
    <w:rsid w:val="00B71F78"/>
    <w:rsid w:val="00B72B61"/>
    <w:rsid w:val="00B7321A"/>
    <w:rsid w:val="00B73479"/>
    <w:rsid w:val="00B737F5"/>
    <w:rsid w:val="00B73DF7"/>
    <w:rsid w:val="00B74914"/>
    <w:rsid w:val="00B7554A"/>
    <w:rsid w:val="00B75A3C"/>
    <w:rsid w:val="00B75E89"/>
    <w:rsid w:val="00B765B0"/>
    <w:rsid w:val="00B77799"/>
    <w:rsid w:val="00B81346"/>
    <w:rsid w:val="00B832A5"/>
    <w:rsid w:val="00B87519"/>
    <w:rsid w:val="00B87F35"/>
    <w:rsid w:val="00B917B7"/>
    <w:rsid w:val="00B919BA"/>
    <w:rsid w:val="00B92218"/>
    <w:rsid w:val="00B925AA"/>
    <w:rsid w:val="00B926FC"/>
    <w:rsid w:val="00B92B00"/>
    <w:rsid w:val="00B94A32"/>
    <w:rsid w:val="00B954C3"/>
    <w:rsid w:val="00BA0A29"/>
    <w:rsid w:val="00BA2162"/>
    <w:rsid w:val="00BA2E22"/>
    <w:rsid w:val="00BA4C8E"/>
    <w:rsid w:val="00BA62E8"/>
    <w:rsid w:val="00BB2F4B"/>
    <w:rsid w:val="00BC1687"/>
    <w:rsid w:val="00BC2A05"/>
    <w:rsid w:val="00BC688A"/>
    <w:rsid w:val="00BD036A"/>
    <w:rsid w:val="00BD1FC8"/>
    <w:rsid w:val="00BD2882"/>
    <w:rsid w:val="00BD2C1D"/>
    <w:rsid w:val="00BD3886"/>
    <w:rsid w:val="00BD3C99"/>
    <w:rsid w:val="00BD43FA"/>
    <w:rsid w:val="00BD50FA"/>
    <w:rsid w:val="00BD7691"/>
    <w:rsid w:val="00BE02BF"/>
    <w:rsid w:val="00BE0C24"/>
    <w:rsid w:val="00BE158A"/>
    <w:rsid w:val="00BE2121"/>
    <w:rsid w:val="00BE3410"/>
    <w:rsid w:val="00BE4094"/>
    <w:rsid w:val="00BE4A90"/>
    <w:rsid w:val="00BE77A2"/>
    <w:rsid w:val="00BF0352"/>
    <w:rsid w:val="00BF241C"/>
    <w:rsid w:val="00BF25F7"/>
    <w:rsid w:val="00BF3138"/>
    <w:rsid w:val="00BF3590"/>
    <w:rsid w:val="00BF505C"/>
    <w:rsid w:val="00BF6B6B"/>
    <w:rsid w:val="00C01E8E"/>
    <w:rsid w:val="00C04BA0"/>
    <w:rsid w:val="00C06135"/>
    <w:rsid w:val="00C07482"/>
    <w:rsid w:val="00C1118A"/>
    <w:rsid w:val="00C1149C"/>
    <w:rsid w:val="00C1632B"/>
    <w:rsid w:val="00C16467"/>
    <w:rsid w:val="00C1752F"/>
    <w:rsid w:val="00C2116A"/>
    <w:rsid w:val="00C215B0"/>
    <w:rsid w:val="00C2250A"/>
    <w:rsid w:val="00C22A3C"/>
    <w:rsid w:val="00C23E4D"/>
    <w:rsid w:val="00C25A3B"/>
    <w:rsid w:val="00C30141"/>
    <w:rsid w:val="00C30293"/>
    <w:rsid w:val="00C310AC"/>
    <w:rsid w:val="00C31557"/>
    <w:rsid w:val="00C3164D"/>
    <w:rsid w:val="00C33F63"/>
    <w:rsid w:val="00C3731D"/>
    <w:rsid w:val="00C37830"/>
    <w:rsid w:val="00C40359"/>
    <w:rsid w:val="00C410D2"/>
    <w:rsid w:val="00C41BEE"/>
    <w:rsid w:val="00C422F5"/>
    <w:rsid w:val="00C4309E"/>
    <w:rsid w:val="00C430C0"/>
    <w:rsid w:val="00C4729C"/>
    <w:rsid w:val="00C47E25"/>
    <w:rsid w:val="00C51105"/>
    <w:rsid w:val="00C521B0"/>
    <w:rsid w:val="00C5234A"/>
    <w:rsid w:val="00C541F4"/>
    <w:rsid w:val="00C548D4"/>
    <w:rsid w:val="00C54BD9"/>
    <w:rsid w:val="00C55C89"/>
    <w:rsid w:val="00C56987"/>
    <w:rsid w:val="00C56FA8"/>
    <w:rsid w:val="00C60883"/>
    <w:rsid w:val="00C64F62"/>
    <w:rsid w:val="00C65CE9"/>
    <w:rsid w:val="00C66EFC"/>
    <w:rsid w:val="00C67744"/>
    <w:rsid w:val="00C67C70"/>
    <w:rsid w:val="00C71010"/>
    <w:rsid w:val="00C7315A"/>
    <w:rsid w:val="00C7334F"/>
    <w:rsid w:val="00C73BB5"/>
    <w:rsid w:val="00C761D4"/>
    <w:rsid w:val="00C7687B"/>
    <w:rsid w:val="00C7698F"/>
    <w:rsid w:val="00C77859"/>
    <w:rsid w:val="00C77BBC"/>
    <w:rsid w:val="00C77D22"/>
    <w:rsid w:val="00C80D73"/>
    <w:rsid w:val="00C80E08"/>
    <w:rsid w:val="00C810F7"/>
    <w:rsid w:val="00C8655C"/>
    <w:rsid w:val="00C86F6E"/>
    <w:rsid w:val="00C872A2"/>
    <w:rsid w:val="00C878EA"/>
    <w:rsid w:val="00C9046C"/>
    <w:rsid w:val="00C90BF4"/>
    <w:rsid w:val="00C92404"/>
    <w:rsid w:val="00C92D57"/>
    <w:rsid w:val="00C966AB"/>
    <w:rsid w:val="00CA34B8"/>
    <w:rsid w:val="00CA4347"/>
    <w:rsid w:val="00CA43BD"/>
    <w:rsid w:val="00CA4DAB"/>
    <w:rsid w:val="00CA5A6B"/>
    <w:rsid w:val="00CA6A54"/>
    <w:rsid w:val="00CA6B0F"/>
    <w:rsid w:val="00CA73CD"/>
    <w:rsid w:val="00CB1752"/>
    <w:rsid w:val="00CB3EA0"/>
    <w:rsid w:val="00CB418E"/>
    <w:rsid w:val="00CB5BEE"/>
    <w:rsid w:val="00CB6D04"/>
    <w:rsid w:val="00CB7182"/>
    <w:rsid w:val="00CB73A6"/>
    <w:rsid w:val="00CB7490"/>
    <w:rsid w:val="00CC017D"/>
    <w:rsid w:val="00CC2E4E"/>
    <w:rsid w:val="00CC3817"/>
    <w:rsid w:val="00CC43B6"/>
    <w:rsid w:val="00CC5CEE"/>
    <w:rsid w:val="00CC62C0"/>
    <w:rsid w:val="00CD4659"/>
    <w:rsid w:val="00CD4914"/>
    <w:rsid w:val="00CD59A9"/>
    <w:rsid w:val="00CE109A"/>
    <w:rsid w:val="00CE1DD2"/>
    <w:rsid w:val="00CE60C1"/>
    <w:rsid w:val="00CE6B3E"/>
    <w:rsid w:val="00CF0E9B"/>
    <w:rsid w:val="00CF1D62"/>
    <w:rsid w:val="00CF3690"/>
    <w:rsid w:val="00CF3C4F"/>
    <w:rsid w:val="00CF4E4E"/>
    <w:rsid w:val="00CF55C9"/>
    <w:rsid w:val="00CF7E45"/>
    <w:rsid w:val="00D00382"/>
    <w:rsid w:val="00D00D53"/>
    <w:rsid w:val="00D01028"/>
    <w:rsid w:val="00D0245F"/>
    <w:rsid w:val="00D03041"/>
    <w:rsid w:val="00D0484A"/>
    <w:rsid w:val="00D049F9"/>
    <w:rsid w:val="00D06069"/>
    <w:rsid w:val="00D06116"/>
    <w:rsid w:val="00D071AA"/>
    <w:rsid w:val="00D11724"/>
    <w:rsid w:val="00D1215F"/>
    <w:rsid w:val="00D1376F"/>
    <w:rsid w:val="00D142B3"/>
    <w:rsid w:val="00D15EBD"/>
    <w:rsid w:val="00D166AF"/>
    <w:rsid w:val="00D1717D"/>
    <w:rsid w:val="00D17B0E"/>
    <w:rsid w:val="00D200A0"/>
    <w:rsid w:val="00D224D6"/>
    <w:rsid w:val="00D22D6E"/>
    <w:rsid w:val="00D25A36"/>
    <w:rsid w:val="00D26C58"/>
    <w:rsid w:val="00D27048"/>
    <w:rsid w:val="00D27A0F"/>
    <w:rsid w:val="00D30C89"/>
    <w:rsid w:val="00D3190E"/>
    <w:rsid w:val="00D31B97"/>
    <w:rsid w:val="00D321CF"/>
    <w:rsid w:val="00D326DD"/>
    <w:rsid w:val="00D33B3B"/>
    <w:rsid w:val="00D37BD0"/>
    <w:rsid w:val="00D40442"/>
    <w:rsid w:val="00D41446"/>
    <w:rsid w:val="00D42081"/>
    <w:rsid w:val="00D43153"/>
    <w:rsid w:val="00D43545"/>
    <w:rsid w:val="00D44890"/>
    <w:rsid w:val="00D46ABF"/>
    <w:rsid w:val="00D47D63"/>
    <w:rsid w:val="00D50754"/>
    <w:rsid w:val="00D5076B"/>
    <w:rsid w:val="00D50FB2"/>
    <w:rsid w:val="00D534FF"/>
    <w:rsid w:val="00D54EB8"/>
    <w:rsid w:val="00D55553"/>
    <w:rsid w:val="00D56277"/>
    <w:rsid w:val="00D56C85"/>
    <w:rsid w:val="00D61289"/>
    <w:rsid w:val="00D619F0"/>
    <w:rsid w:val="00D62A7A"/>
    <w:rsid w:val="00D663D3"/>
    <w:rsid w:val="00D67B03"/>
    <w:rsid w:val="00D7029E"/>
    <w:rsid w:val="00D71288"/>
    <w:rsid w:val="00D735BD"/>
    <w:rsid w:val="00D7467D"/>
    <w:rsid w:val="00D74C43"/>
    <w:rsid w:val="00D77027"/>
    <w:rsid w:val="00D8053A"/>
    <w:rsid w:val="00D807E7"/>
    <w:rsid w:val="00D83B71"/>
    <w:rsid w:val="00D83EA7"/>
    <w:rsid w:val="00D847EC"/>
    <w:rsid w:val="00D867E6"/>
    <w:rsid w:val="00D86801"/>
    <w:rsid w:val="00D86FA8"/>
    <w:rsid w:val="00D87A76"/>
    <w:rsid w:val="00D91779"/>
    <w:rsid w:val="00D91CBE"/>
    <w:rsid w:val="00D923EF"/>
    <w:rsid w:val="00D9324C"/>
    <w:rsid w:val="00D940FC"/>
    <w:rsid w:val="00D94D1C"/>
    <w:rsid w:val="00D94D45"/>
    <w:rsid w:val="00D95A39"/>
    <w:rsid w:val="00D9699A"/>
    <w:rsid w:val="00D97A8B"/>
    <w:rsid w:val="00DA019C"/>
    <w:rsid w:val="00DA07DE"/>
    <w:rsid w:val="00DA251C"/>
    <w:rsid w:val="00DA2EBA"/>
    <w:rsid w:val="00DA3693"/>
    <w:rsid w:val="00DA4662"/>
    <w:rsid w:val="00DA4754"/>
    <w:rsid w:val="00DA4B8C"/>
    <w:rsid w:val="00DA4DA7"/>
    <w:rsid w:val="00DA74FA"/>
    <w:rsid w:val="00DB2AFB"/>
    <w:rsid w:val="00DB2EC1"/>
    <w:rsid w:val="00DB590B"/>
    <w:rsid w:val="00DB5D7B"/>
    <w:rsid w:val="00DB6C37"/>
    <w:rsid w:val="00DB7D2A"/>
    <w:rsid w:val="00DC0437"/>
    <w:rsid w:val="00DC06E0"/>
    <w:rsid w:val="00DC096D"/>
    <w:rsid w:val="00DC14A5"/>
    <w:rsid w:val="00DC2E8E"/>
    <w:rsid w:val="00DC4024"/>
    <w:rsid w:val="00DC537C"/>
    <w:rsid w:val="00DC678D"/>
    <w:rsid w:val="00DC6A4A"/>
    <w:rsid w:val="00DC7883"/>
    <w:rsid w:val="00DD0875"/>
    <w:rsid w:val="00DD2FB8"/>
    <w:rsid w:val="00DD406F"/>
    <w:rsid w:val="00DD556E"/>
    <w:rsid w:val="00DD5A16"/>
    <w:rsid w:val="00DD6E92"/>
    <w:rsid w:val="00DD79C3"/>
    <w:rsid w:val="00DE0B76"/>
    <w:rsid w:val="00DE0DCE"/>
    <w:rsid w:val="00DE119E"/>
    <w:rsid w:val="00DE1217"/>
    <w:rsid w:val="00DE6BC9"/>
    <w:rsid w:val="00DF08DA"/>
    <w:rsid w:val="00DF1323"/>
    <w:rsid w:val="00DF177C"/>
    <w:rsid w:val="00DF273C"/>
    <w:rsid w:val="00DF3111"/>
    <w:rsid w:val="00DF5DAC"/>
    <w:rsid w:val="00DF72EA"/>
    <w:rsid w:val="00E05151"/>
    <w:rsid w:val="00E056A8"/>
    <w:rsid w:val="00E0571A"/>
    <w:rsid w:val="00E103FD"/>
    <w:rsid w:val="00E10F5B"/>
    <w:rsid w:val="00E11BE2"/>
    <w:rsid w:val="00E11E10"/>
    <w:rsid w:val="00E1378E"/>
    <w:rsid w:val="00E14242"/>
    <w:rsid w:val="00E146FC"/>
    <w:rsid w:val="00E206AB"/>
    <w:rsid w:val="00E219EC"/>
    <w:rsid w:val="00E21D1E"/>
    <w:rsid w:val="00E2229A"/>
    <w:rsid w:val="00E22989"/>
    <w:rsid w:val="00E23A28"/>
    <w:rsid w:val="00E2474B"/>
    <w:rsid w:val="00E266C6"/>
    <w:rsid w:val="00E32127"/>
    <w:rsid w:val="00E32407"/>
    <w:rsid w:val="00E33C0D"/>
    <w:rsid w:val="00E34A1C"/>
    <w:rsid w:val="00E37EAE"/>
    <w:rsid w:val="00E42FCF"/>
    <w:rsid w:val="00E43134"/>
    <w:rsid w:val="00E44139"/>
    <w:rsid w:val="00E52090"/>
    <w:rsid w:val="00E538EE"/>
    <w:rsid w:val="00E53B5E"/>
    <w:rsid w:val="00E54DD9"/>
    <w:rsid w:val="00E56F96"/>
    <w:rsid w:val="00E57055"/>
    <w:rsid w:val="00E57520"/>
    <w:rsid w:val="00E60DD8"/>
    <w:rsid w:val="00E6172E"/>
    <w:rsid w:val="00E6183D"/>
    <w:rsid w:val="00E61B89"/>
    <w:rsid w:val="00E62600"/>
    <w:rsid w:val="00E62B74"/>
    <w:rsid w:val="00E62BD8"/>
    <w:rsid w:val="00E62C8B"/>
    <w:rsid w:val="00E64DE1"/>
    <w:rsid w:val="00E659FD"/>
    <w:rsid w:val="00E71862"/>
    <w:rsid w:val="00E722B4"/>
    <w:rsid w:val="00E73DA4"/>
    <w:rsid w:val="00E742C3"/>
    <w:rsid w:val="00E75810"/>
    <w:rsid w:val="00E75D06"/>
    <w:rsid w:val="00E766B3"/>
    <w:rsid w:val="00E80245"/>
    <w:rsid w:val="00E853A8"/>
    <w:rsid w:val="00E857B3"/>
    <w:rsid w:val="00E8651D"/>
    <w:rsid w:val="00E87B3A"/>
    <w:rsid w:val="00E87BED"/>
    <w:rsid w:val="00E9025F"/>
    <w:rsid w:val="00E931B9"/>
    <w:rsid w:val="00E9508C"/>
    <w:rsid w:val="00E954E3"/>
    <w:rsid w:val="00E95884"/>
    <w:rsid w:val="00E95FA5"/>
    <w:rsid w:val="00EA3ECA"/>
    <w:rsid w:val="00EA509B"/>
    <w:rsid w:val="00EA6C42"/>
    <w:rsid w:val="00EB0837"/>
    <w:rsid w:val="00EB28E2"/>
    <w:rsid w:val="00EB5729"/>
    <w:rsid w:val="00EC00A2"/>
    <w:rsid w:val="00EC0125"/>
    <w:rsid w:val="00EC0BED"/>
    <w:rsid w:val="00EC1653"/>
    <w:rsid w:val="00EC286E"/>
    <w:rsid w:val="00EC3629"/>
    <w:rsid w:val="00EC38E8"/>
    <w:rsid w:val="00EC4BA6"/>
    <w:rsid w:val="00EC4FAE"/>
    <w:rsid w:val="00EC7F5C"/>
    <w:rsid w:val="00ED4342"/>
    <w:rsid w:val="00ED6F68"/>
    <w:rsid w:val="00ED766E"/>
    <w:rsid w:val="00EE0580"/>
    <w:rsid w:val="00EE0A26"/>
    <w:rsid w:val="00EE463C"/>
    <w:rsid w:val="00EE5E34"/>
    <w:rsid w:val="00EE6FE6"/>
    <w:rsid w:val="00EE78AD"/>
    <w:rsid w:val="00EF0F20"/>
    <w:rsid w:val="00EF1606"/>
    <w:rsid w:val="00EF2452"/>
    <w:rsid w:val="00EF2B9D"/>
    <w:rsid w:val="00EF3FD0"/>
    <w:rsid w:val="00EF5A28"/>
    <w:rsid w:val="00EF62E3"/>
    <w:rsid w:val="00F00176"/>
    <w:rsid w:val="00F00ED8"/>
    <w:rsid w:val="00F028C3"/>
    <w:rsid w:val="00F04529"/>
    <w:rsid w:val="00F0491E"/>
    <w:rsid w:val="00F04CD7"/>
    <w:rsid w:val="00F105A6"/>
    <w:rsid w:val="00F10EB2"/>
    <w:rsid w:val="00F14250"/>
    <w:rsid w:val="00F16859"/>
    <w:rsid w:val="00F1749B"/>
    <w:rsid w:val="00F17832"/>
    <w:rsid w:val="00F20722"/>
    <w:rsid w:val="00F213FA"/>
    <w:rsid w:val="00F2257A"/>
    <w:rsid w:val="00F22FE8"/>
    <w:rsid w:val="00F25A54"/>
    <w:rsid w:val="00F26203"/>
    <w:rsid w:val="00F26BB3"/>
    <w:rsid w:val="00F316B6"/>
    <w:rsid w:val="00F36B71"/>
    <w:rsid w:val="00F417BF"/>
    <w:rsid w:val="00F41ADE"/>
    <w:rsid w:val="00F434EB"/>
    <w:rsid w:val="00F437A5"/>
    <w:rsid w:val="00F45132"/>
    <w:rsid w:val="00F458AA"/>
    <w:rsid w:val="00F505AB"/>
    <w:rsid w:val="00F50AA8"/>
    <w:rsid w:val="00F527FC"/>
    <w:rsid w:val="00F535CA"/>
    <w:rsid w:val="00F549E1"/>
    <w:rsid w:val="00F55424"/>
    <w:rsid w:val="00F55C2F"/>
    <w:rsid w:val="00F5644E"/>
    <w:rsid w:val="00F56541"/>
    <w:rsid w:val="00F574DD"/>
    <w:rsid w:val="00F6079F"/>
    <w:rsid w:val="00F63A84"/>
    <w:rsid w:val="00F647D8"/>
    <w:rsid w:val="00F67E43"/>
    <w:rsid w:val="00F70A26"/>
    <w:rsid w:val="00F75C50"/>
    <w:rsid w:val="00F76951"/>
    <w:rsid w:val="00F77284"/>
    <w:rsid w:val="00F846A3"/>
    <w:rsid w:val="00F85AED"/>
    <w:rsid w:val="00F91250"/>
    <w:rsid w:val="00F91683"/>
    <w:rsid w:val="00F940FB"/>
    <w:rsid w:val="00F957FC"/>
    <w:rsid w:val="00F958C9"/>
    <w:rsid w:val="00F96291"/>
    <w:rsid w:val="00FA029E"/>
    <w:rsid w:val="00FA18F0"/>
    <w:rsid w:val="00FA1B48"/>
    <w:rsid w:val="00FA7755"/>
    <w:rsid w:val="00FB19AF"/>
    <w:rsid w:val="00FB2122"/>
    <w:rsid w:val="00FB3FFE"/>
    <w:rsid w:val="00FB43E0"/>
    <w:rsid w:val="00FB6CE7"/>
    <w:rsid w:val="00FC296D"/>
    <w:rsid w:val="00FC3D0E"/>
    <w:rsid w:val="00FC3DC0"/>
    <w:rsid w:val="00FC48A2"/>
    <w:rsid w:val="00FC4C51"/>
    <w:rsid w:val="00FC5FA6"/>
    <w:rsid w:val="00FC6421"/>
    <w:rsid w:val="00FC6584"/>
    <w:rsid w:val="00FC6850"/>
    <w:rsid w:val="00FC7207"/>
    <w:rsid w:val="00FD3DB1"/>
    <w:rsid w:val="00FD3EEF"/>
    <w:rsid w:val="00FD4223"/>
    <w:rsid w:val="00FD4BA9"/>
    <w:rsid w:val="00FD58C5"/>
    <w:rsid w:val="00FE1B0F"/>
    <w:rsid w:val="00FE2147"/>
    <w:rsid w:val="00FE3EA2"/>
    <w:rsid w:val="00FE5425"/>
    <w:rsid w:val="00FE5C4D"/>
    <w:rsid w:val="00FF09EA"/>
    <w:rsid w:val="00FF0AE3"/>
    <w:rsid w:val="00FF2F49"/>
    <w:rsid w:val="00FF3A74"/>
    <w:rsid w:val="00FF4CC3"/>
    <w:rsid w:val="00FF5960"/>
    <w:rsid w:val="00FF5D2C"/>
    <w:rsid w:val="00FF745D"/>
    <w:rsid w:val="00FF7592"/>
    <w:rsid w:val="05E74DFD"/>
    <w:rsid w:val="0830743A"/>
    <w:rsid w:val="0E51DCB1"/>
    <w:rsid w:val="1FE120D6"/>
    <w:rsid w:val="1FF786AC"/>
    <w:rsid w:val="24452AEF"/>
    <w:rsid w:val="2CC79164"/>
    <w:rsid w:val="3D77B67A"/>
    <w:rsid w:val="42DFC79E"/>
    <w:rsid w:val="4BFDC223"/>
    <w:rsid w:val="4EFC3A47"/>
    <w:rsid w:val="5A00014A"/>
    <w:rsid w:val="61E78E68"/>
    <w:rsid w:val="67507544"/>
    <w:rsid w:val="6E5C4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839F7CD"/>
  <w15:docId w15:val="{2483BE51-F906-4523-8CD0-64F100C34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06FF"/>
  </w:style>
  <w:style w:type="paragraph" w:styleId="Heading1">
    <w:name w:val="heading 1"/>
    <w:next w:val="BodyText"/>
    <w:link w:val="Heading1Char"/>
    <w:qFormat/>
    <w:rsid w:val="006A3A07"/>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6A3A07"/>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6A3A07"/>
    <w:pPr>
      <w:outlineLvl w:val="2"/>
    </w:pPr>
  </w:style>
  <w:style w:type="paragraph" w:styleId="Heading4">
    <w:name w:val="heading 4"/>
    <w:next w:val="BodyText"/>
    <w:link w:val="Heading4Char"/>
    <w:uiPriority w:val="9"/>
    <w:semiHidden/>
    <w:unhideWhenUsed/>
    <w:qFormat/>
    <w:rsid w:val="006A3A07"/>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B707D"/>
  </w:style>
  <w:style w:type="paragraph" w:customStyle="1" w:styleId="Level1">
    <w:name w:val="Level 1"/>
    <w:basedOn w:val="Normal"/>
    <w:rsid w:val="00AA6F9F"/>
    <w:pPr>
      <w:numPr>
        <w:numId w:val="1"/>
      </w:numPr>
      <w:outlineLvl w:val="0"/>
    </w:pPr>
  </w:style>
  <w:style w:type="character" w:customStyle="1" w:styleId="Hypertext">
    <w:name w:val="Hypertext"/>
    <w:rsid w:val="005B707D"/>
    <w:rPr>
      <w:color w:val="0000FF"/>
      <w:u w:val="single"/>
    </w:rPr>
  </w:style>
  <w:style w:type="paragraph" w:styleId="Header">
    <w:name w:val="header"/>
    <w:basedOn w:val="Normal"/>
    <w:rsid w:val="0091488D"/>
    <w:pPr>
      <w:tabs>
        <w:tab w:val="center" w:pos="4320"/>
        <w:tab w:val="right" w:pos="8640"/>
      </w:tabs>
    </w:pPr>
  </w:style>
  <w:style w:type="paragraph" w:styleId="Footer">
    <w:name w:val="footer"/>
    <w:basedOn w:val="Normal"/>
    <w:rsid w:val="0091488D"/>
    <w:pPr>
      <w:tabs>
        <w:tab w:val="center" w:pos="4320"/>
        <w:tab w:val="right" w:pos="8640"/>
      </w:tabs>
    </w:pPr>
  </w:style>
  <w:style w:type="character" w:styleId="PageNumber">
    <w:name w:val="page number"/>
    <w:basedOn w:val="DefaultParagraphFont"/>
    <w:rsid w:val="00E9508C"/>
  </w:style>
  <w:style w:type="paragraph" w:styleId="BalloonText">
    <w:name w:val="Balloon Text"/>
    <w:basedOn w:val="Normal"/>
    <w:semiHidden/>
    <w:rsid w:val="00724991"/>
    <w:rPr>
      <w:rFonts w:ascii="Tahoma" w:hAnsi="Tahoma" w:cs="Tahoma"/>
      <w:sz w:val="16"/>
      <w:szCs w:val="16"/>
    </w:rPr>
  </w:style>
  <w:style w:type="paragraph" w:styleId="DocumentMap">
    <w:name w:val="Document Map"/>
    <w:basedOn w:val="Normal"/>
    <w:semiHidden/>
    <w:rsid w:val="00E2474B"/>
    <w:pPr>
      <w:shd w:val="clear" w:color="auto" w:fill="000080"/>
    </w:pPr>
    <w:rPr>
      <w:rFonts w:ascii="Tahoma" w:hAnsi="Tahoma" w:cs="Tahoma"/>
      <w:sz w:val="20"/>
      <w:szCs w:val="20"/>
    </w:rPr>
  </w:style>
  <w:style w:type="paragraph" w:styleId="Revision">
    <w:name w:val="Revision"/>
    <w:hidden/>
    <w:uiPriority w:val="99"/>
    <w:semiHidden/>
    <w:rsid w:val="00E75D06"/>
    <w:rPr>
      <w:sz w:val="24"/>
      <w:szCs w:val="24"/>
    </w:rPr>
  </w:style>
  <w:style w:type="character" w:styleId="Hyperlink">
    <w:name w:val="Hyperlink"/>
    <w:basedOn w:val="DefaultParagraphFont"/>
    <w:rsid w:val="009742CF"/>
    <w:rPr>
      <w:color w:val="0000FF" w:themeColor="hyperlink"/>
      <w:u w:val="single"/>
    </w:rPr>
  </w:style>
  <w:style w:type="character" w:styleId="FollowedHyperlink">
    <w:name w:val="FollowedHyperlink"/>
    <w:basedOn w:val="DefaultParagraphFont"/>
    <w:rsid w:val="00982CFF"/>
    <w:rPr>
      <w:color w:val="800080" w:themeColor="followedHyperlink"/>
      <w:u w:val="single"/>
    </w:rPr>
  </w:style>
  <w:style w:type="character" w:customStyle="1" w:styleId="outputtext">
    <w:name w:val="outputtext"/>
    <w:basedOn w:val="DefaultParagraphFont"/>
    <w:rsid w:val="00315708"/>
  </w:style>
  <w:style w:type="paragraph" w:styleId="ListParagraph">
    <w:name w:val="List Paragraph"/>
    <w:basedOn w:val="Normal"/>
    <w:uiPriority w:val="34"/>
    <w:qFormat/>
    <w:rsid w:val="00350B85"/>
    <w:pPr>
      <w:ind w:left="720"/>
      <w:contextualSpacing/>
    </w:pPr>
  </w:style>
  <w:style w:type="table" w:styleId="TableGrid">
    <w:name w:val="Table Grid"/>
    <w:basedOn w:val="TableNormal"/>
    <w:rsid w:val="00AC4F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4A2BEB"/>
    <w:rPr>
      <w:sz w:val="16"/>
      <w:szCs w:val="16"/>
    </w:rPr>
  </w:style>
  <w:style w:type="paragraph" w:styleId="CommentText">
    <w:name w:val="annotation text"/>
    <w:basedOn w:val="Normal"/>
    <w:link w:val="CommentTextChar"/>
    <w:unhideWhenUsed/>
    <w:rsid w:val="004A2BEB"/>
    <w:rPr>
      <w:sz w:val="20"/>
      <w:szCs w:val="20"/>
    </w:rPr>
  </w:style>
  <w:style w:type="character" w:customStyle="1" w:styleId="CommentTextChar">
    <w:name w:val="Comment Text Char"/>
    <w:basedOn w:val="DefaultParagraphFont"/>
    <w:link w:val="CommentText"/>
    <w:rsid w:val="004A2BEB"/>
    <w:rPr>
      <w:sz w:val="20"/>
      <w:szCs w:val="20"/>
    </w:rPr>
  </w:style>
  <w:style w:type="paragraph" w:styleId="CommentSubject">
    <w:name w:val="annotation subject"/>
    <w:basedOn w:val="CommentText"/>
    <w:next w:val="CommentText"/>
    <w:link w:val="CommentSubjectChar"/>
    <w:semiHidden/>
    <w:unhideWhenUsed/>
    <w:rsid w:val="004A2BEB"/>
    <w:rPr>
      <w:b/>
      <w:bCs/>
    </w:rPr>
  </w:style>
  <w:style w:type="character" w:customStyle="1" w:styleId="CommentSubjectChar">
    <w:name w:val="Comment Subject Char"/>
    <w:basedOn w:val="CommentTextChar"/>
    <w:link w:val="CommentSubject"/>
    <w:semiHidden/>
    <w:rsid w:val="004A2BEB"/>
    <w:rPr>
      <w:b/>
      <w:bCs/>
      <w:sz w:val="20"/>
      <w:szCs w:val="20"/>
    </w:rPr>
  </w:style>
  <w:style w:type="paragraph" w:styleId="NormalWeb">
    <w:name w:val="Normal (Web)"/>
    <w:basedOn w:val="Normal"/>
    <w:uiPriority w:val="99"/>
    <w:semiHidden/>
    <w:unhideWhenUsed/>
    <w:rsid w:val="00E34A1C"/>
    <w:rPr>
      <w:rFonts w:ascii="Calibri" w:eastAsiaTheme="minorHAnsi" w:hAnsi="Calibri" w:cs="Calibri"/>
    </w:rPr>
  </w:style>
  <w:style w:type="paragraph" w:customStyle="1" w:styleId="xxxmsonormal">
    <w:name w:val="x_xxmsonormal"/>
    <w:basedOn w:val="Normal"/>
    <w:rsid w:val="00F55C2F"/>
    <w:rPr>
      <w:rFonts w:ascii="Calibri" w:eastAsiaTheme="minorHAnsi" w:hAnsi="Calibri" w:cs="Calibri"/>
    </w:rPr>
  </w:style>
  <w:style w:type="paragraph" w:customStyle="1" w:styleId="NRCINSPECTIONMANUAL">
    <w:name w:val="NRC INSPECTION MANUAL"/>
    <w:next w:val="BodyText"/>
    <w:link w:val="NRCINSPECTIONMANUALChar"/>
    <w:qFormat/>
    <w:rsid w:val="006A3A07"/>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6A3A07"/>
    <w:rPr>
      <w:rFonts w:eastAsiaTheme="minorHAnsi"/>
      <w:sz w:val="20"/>
    </w:rPr>
  </w:style>
  <w:style w:type="paragraph" w:styleId="BodyText">
    <w:name w:val="Body Text"/>
    <w:link w:val="BodyTextChar"/>
    <w:rsid w:val="006A3A07"/>
    <w:pPr>
      <w:spacing w:after="220"/>
    </w:pPr>
    <w:rPr>
      <w:rFonts w:eastAsiaTheme="minorHAnsi"/>
    </w:rPr>
  </w:style>
  <w:style w:type="character" w:customStyle="1" w:styleId="BodyTextChar">
    <w:name w:val="Body Text Char"/>
    <w:basedOn w:val="DefaultParagraphFont"/>
    <w:link w:val="BodyText"/>
    <w:rsid w:val="006A3A07"/>
    <w:rPr>
      <w:rFonts w:eastAsiaTheme="minorHAnsi"/>
    </w:rPr>
  </w:style>
  <w:style w:type="paragraph" w:customStyle="1" w:styleId="IMCIP">
    <w:name w:val="IMC/IP #"/>
    <w:next w:val="Title"/>
    <w:rsid w:val="006A3A07"/>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6A3A07"/>
    <w:pPr>
      <w:spacing w:before="220" w:after="220"/>
      <w:jc w:val="center"/>
    </w:pPr>
  </w:style>
  <w:style w:type="character" w:customStyle="1" w:styleId="TitleChar">
    <w:name w:val="Title Char"/>
    <w:basedOn w:val="DefaultParagraphFont"/>
    <w:link w:val="Title"/>
    <w:rsid w:val="006A3A07"/>
  </w:style>
  <w:style w:type="paragraph" w:customStyle="1" w:styleId="Applicability">
    <w:name w:val="Applicability"/>
    <w:basedOn w:val="BodyText"/>
    <w:qFormat/>
    <w:rsid w:val="006A3A07"/>
    <w:pPr>
      <w:spacing w:before="440"/>
      <w:ind w:left="2160" w:hanging="2160"/>
    </w:pPr>
  </w:style>
  <w:style w:type="paragraph" w:customStyle="1" w:styleId="attachmenttitle">
    <w:name w:val="attachment title"/>
    <w:next w:val="BodyText"/>
    <w:qFormat/>
    <w:rsid w:val="006A3A07"/>
    <w:pPr>
      <w:keepNext/>
      <w:keepLines/>
      <w:widowControl w:val="0"/>
      <w:spacing w:after="220"/>
      <w:jc w:val="center"/>
      <w:outlineLvl w:val="0"/>
    </w:pPr>
  </w:style>
  <w:style w:type="paragraph" w:customStyle="1" w:styleId="BodyText-table">
    <w:name w:val="Body Text - table"/>
    <w:qFormat/>
    <w:rsid w:val="006A3A07"/>
    <w:rPr>
      <w:rFonts w:eastAsiaTheme="minorHAnsi" w:cstheme="minorBidi"/>
    </w:rPr>
  </w:style>
  <w:style w:type="paragraph" w:styleId="BodyText2">
    <w:name w:val="Body Text 2"/>
    <w:link w:val="BodyText2Char"/>
    <w:rsid w:val="006A3A07"/>
    <w:pPr>
      <w:spacing w:after="220"/>
      <w:ind w:left="720" w:hanging="720"/>
    </w:pPr>
    <w:rPr>
      <w:rFonts w:eastAsiaTheme="majorEastAsia" w:cstheme="majorBidi"/>
    </w:rPr>
  </w:style>
  <w:style w:type="character" w:customStyle="1" w:styleId="BodyText2Char">
    <w:name w:val="Body Text 2 Char"/>
    <w:basedOn w:val="DefaultParagraphFont"/>
    <w:link w:val="BodyText2"/>
    <w:rsid w:val="006A3A07"/>
    <w:rPr>
      <w:rFonts w:eastAsiaTheme="majorEastAsia" w:cstheme="majorBidi"/>
    </w:rPr>
  </w:style>
  <w:style w:type="paragraph" w:styleId="BodyText3">
    <w:name w:val="Body Text 3"/>
    <w:basedOn w:val="BodyText"/>
    <w:link w:val="BodyText3Char"/>
    <w:rsid w:val="006A3A07"/>
    <w:pPr>
      <w:ind w:left="720"/>
    </w:pPr>
    <w:rPr>
      <w:rFonts w:eastAsiaTheme="majorEastAsia" w:cstheme="majorBidi"/>
    </w:rPr>
  </w:style>
  <w:style w:type="character" w:customStyle="1" w:styleId="BodyText3Char">
    <w:name w:val="Body Text 3 Char"/>
    <w:basedOn w:val="DefaultParagraphFont"/>
    <w:link w:val="BodyText3"/>
    <w:rsid w:val="006A3A07"/>
    <w:rPr>
      <w:rFonts w:eastAsiaTheme="majorEastAsia" w:cstheme="majorBidi"/>
    </w:rPr>
  </w:style>
  <w:style w:type="character" w:customStyle="1" w:styleId="Commitment">
    <w:name w:val="Commitment"/>
    <w:basedOn w:val="BodyTextChar"/>
    <w:uiPriority w:val="1"/>
    <w:qFormat/>
    <w:rsid w:val="006A3A07"/>
    <w:rPr>
      <w:rFonts w:ascii="Arial" w:eastAsiaTheme="minorHAnsi" w:hAnsi="Arial" w:cs="Arial"/>
      <w:i/>
      <w:iCs/>
    </w:rPr>
  </w:style>
  <w:style w:type="paragraph" w:customStyle="1" w:styleId="CornerstoneBases">
    <w:name w:val="Cornerstone / Bases"/>
    <w:basedOn w:val="BodyText"/>
    <w:qFormat/>
    <w:rsid w:val="006A3A07"/>
    <w:pPr>
      <w:ind w:left="2160" w:hanging="2160"/>
    </w:pPr>
  </w:style>
  <w:style w:type="paragraph" w:customStyle="1" w:styleId="EffectiveDate">
    <w:name w:val="Effective Date"/>
    <w:next w:val="BodyText"/>
    <w:qFormat/>
    <w:rsid w:val="006A3A07"/>
    <w:pPr>
      <w:spacing w:before="220" w:after="440"/>
      <w:jc w:val="center"/>
    </w:pPr>
  </w:style>
  <w:style w:type="paragraph" w:customStyle="1" w:styleId="END">
    <w:name w:val="END"/>
    <w:next w:val="BodyText"/>
    <w:qFormat/>
    <w:rsid w:val="006A3A07"/>
    <w:pPr>
      <w:autoSpaceDE w:val="0"/>
      <w:autoSpaceDN w:val="0"/>
      <w:adjustRightInd w:val="0"/>
      <w:spacing w:before="440" w:after="440"/>
      <w:jc w:val="center"/>
    </w:pPr>
  </w:style>
  <w:style w:type="character" w:customStyle="1" w:styleId="Heading1Char">
    <w:name w:val="Heading 1 Char"/>
    <w:basedOn w:val="DefaultParagraphFont"/>
    <w:link w:val="Heading1"/>
    <w:rsid w:val="006A3A07"/>
    <w:rPr>
      <w:rFonts w:eastAsiaTheme="majorEastAsia" w:cstheme="majorBidi"/>
      <w:caps/>
    </w:rPr>
  </w:style>
  <w:style w:type="character" w:customStyle="1" w:styleId="Heading2Char">
    <w:name w:val="Heading 2 Char"/>
    <w:basedOn w:val="DefaultParagraphFont"/>
    <w:link w:val="Heading2"/>
    <w:rsid w:val="006A3A07"/>
    <w:rPr>
      <w:rFonts w:eastAsiaTheme="majorEastAsia" w:cstheme="majorBidi"/>
    </w:rPr>
  </w:style>
  <w:style w:type="character" w:customStyle="1" w:styleId="Heading3Char">
    <w:name w:val="Heading 3 Char"/>
    <w:basedOn w:val="DefaultParagraphFont"/>
    <w:link w:val="Heading3"/>
    <w:rsid w:val="006A3A07"/>
    <w:rPr>
      <w:rFonts w:eastAsiaTheme="majorEastAsia" w:cstheme="majorBidi"/>
    </w:rPr>
  </w:style>
  <w:style w:type="character" w:customStyle="1" w:styleId="Heading4Char">
    <w:name w:val="Heading 4 Char"/>
    <w:basedOn w:val="DefaultParagraphFont"/>
    <w:link w:val="Heading4"/>
    <w:uiPriority w:val="9"/>
    <w:semiHidden/>
    <w:rsid w:val="006A3A07"/>
    <w:rPr>
      <w:rFonts w:asciiTheme="majorHAnsi" w:eastAsiaTheme="majorEastAsia" w:hAnsiTheme="majorHAnsi" w:cstheme="majorBidi"/>
      <w:iCs/>
    </w:rPr>
  </w:style>
  <w:style w:type="paragraph" w:customStyle="1" w:styleId="Requirement">
    <w:name w:val="Requirement"/>
    <w:basedOn w:val="BodyText3"/>
    <w:qFormat/>
    <w:rsid w:val="006A3A07"/>
    <w:pPr>
      <w:keepNext/>
    </w:pPr>
    <w:rPr>
      <w:b/>
      <w:bCs/>
    </w:rPr>
  </w:style>
  <w:style w:type="paragraph" w:customStyle="1" w:styleId="SpecificGuidance">
    <w:name w:val="Specific Guidance"/>
    <w:basedOn w:val="BodyText3"/>
    <w:qFormat/>
    <w:rsid w:val="006A3A07"/>
    <w:pPr>
      <w:keepNext/>
    </w:pPr>
    <w:rPr>
      <w:u w:val="single"/>
    </w:rPr>
  </w:style>
  <w:style w:type="numbering" w:customStyle="1" w:styleId="CurrentList1">
    <w:name w:val="Current List1"/>
    <w:uiPriority w:val="99"/>
    <w:rsid w:val="00534773"/>
  </w:style>
  <w:style w:type="paragraph" w:styleId="ListBullet">
    <w:name w:val="List Bullet"/>
    <w:basedOn w:val="Normal"/>
    <w:unhideWhenUsed/>
    <w:rsid w:val="00B206FF"/>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541813">
      <w:bodyDiv w:val="1"/>
      <w:marLeft w:val="0"/>
      <w:marRight w:val="0"/>
      <w:marTop w:val="0"/>
      <w:marBottom w:val="0"/>
      <w:divBdr>
        <w:top w:val="none" w:sz="0" w:space="0" w:color="auto"/>
        <w:left w:val="none" w:sz="0" w:space="0" w:color="auto"/>
        <w:bottom w:val="none" w:sz="0" w:space="0" w:color="auto"/>
        <w:right w:val="none" w:sz="0" w:space="0" w:color="auto"/>
      </w:divBdr>
    </w:div>
    <w:div w:id="218514128">
      <w:bodyDiv w:val="1"/>
      <w:marLeft w:val="0"/>
      <w:marRight w:val="0"/>
      <w:marTop w:val="0"/>
      <w:marBottom w:val="0"/>
      <w:divBdr>
        <w:top w:val="none" w:sz="0" w:space="0" w:color="auto"/>
        <w:left w:val="none" w:sz="0" w:space="0" w:color="auto"/>
        <w:bottom w:val="none" w:sz="0" w:space="0" w:color="auto"/>
        <w:right w:val="none" w:sz="0" w:space="0" w:color="auto"/>
      </w:divBdr>
    </w:div>
    <w:div w:id="635598527">
      <w:bodyDiv w:val="1"/>
      <w:marLeft w:val="0"/>
      <w:marRight w:val="0"/>
      <w:marTop w:val="0"/>
      <w:marBottom w:val="0"/>
      <w:divBdr>
        <w:top w:val="none" w:sz="0" w:space="0" w:color="auto"/>
        <w:left w:val="none" w:sz="0" w:space="0" w:color="auto"/>
        <w:bottom w:val="none" w:sz="0" w:space="0" w:color="auto"/>
        <w:right w:val="none" w:sz="0" w:space="0" w:color="auto"/>
      </w:divBdr>
    </w:div>
    <w:div w:id="659309300">
      <w:bodyDiv w:val="1"/>
      <w:marLeft w:val="0"/>
      <w:marRight w:val="0"/>
      <w:marTop w:val="0"/>
      <w:marBottom w:val="0"/>
      <w:divBdr>
        <w:top w:val="none" w:sz="0" w:space="0" w:color="auto"/>
        <w:left w:val="none" w:sz="0" w:space="0" w:color="auto"/>
        <w:bottom w:val="none" w:sz="0" w:space="0" w:color="auto"/>
        <w:right w:val="none" w:sz="0" w:space="0" w:color="auto"/>
      </w:divBdr>
    </w:div>
    <w:div w:id="1051922261">
      <w:bodyDiv w:val="1"/>
      <w:marLeft w:val="0"/>
      <w:marRight w:val="0"/>
      <w:marTop w:val="0"/>
      <w:marBottom w:val="0"/>
      <w:divBdr>
        <w:top w:val="none" w:sz="0" w:space="0" w:color="auto"/>
        <w:left w:val="none" w:sz="0" w:space="0" w:color="auto"/>
        <w:bottom w:val="none" w:sz="0" w:space="0" w:color="auto"/>
        <w:right w:val="none" w:sz="0" w:space="0" w:color="auto"/>
      </w:divBdr>
    </w:div>
    <w:div w:id="1306198805">
      <w:bodyDiv w:val="1"/>
      <w:marLeft w:val="0"/>
      <w:marRight w:val="0"/>
      <w:marTop w:val="0"/>
      <w:marBottom w:val="0"/>
      <w:divBdr>
        <w:top w:val="none" w:sz="0" w:space="0" w:color="auto"/>
        <w:left w:val="none" w:sz="0" w:space="0" w:color="auto"/>
        <w:bottom w:val="none" w:sz="0" w:space="0" w:color="auto"/>
        <w:right w:val="none" w:sz="0" w:space="0" w:color="auto"/>
      </w:divBdr>
    </w:div>
    <w:div w:id="1383820915">
      <w:bodyDiv w:val="1"/>
      <w:marLeft w:val="0"/>
      <w:marRight w:val="0"/>
      <w:marTop w:val="0"/>
      <w:marBottom w:val="0"/>
      <w:divBdr>
        <w:top w:val="none" w:sz="0" w:space="0" w:color="auto"/>
        <w:left w:val="none" w:sz="0" w:space="0" w:color="auto"/>
        <w:bottom w:val="none" w:sz="0" w:space="0" w:color="auto"/>
        <w:right w:val="none" w:sz="0" w:space="0" w:color="auto"/>
      </w:divBdr>
    </w:div>
    <w:div w:id="1597707699">
      <w:bodyDiv w:val="1"/>
      <w:marLeft w:val="0"/>
      <w:marRight w:val="0"/>
      <w:marTop w:val="0"/>
      <w:marBottom w:val="0"/>
      <w:divBdr>
        <w:top w:val="none" w:sz="0" w:space="0" w:color="auto"/>
        <w:left w:val="none" w:sz="0" w:space="0" w:color="auto"/>
        <w:bottom w:val="none" w:sz="0" w:space="0" w:color="auto"/>
        <w:right w:val="none" w:sz="0" w:space="0" w:color="auto"/>
      </w:divBdr>
    </w:div>
    <w:div w:id="1749577925">
      <w:bodyDiv w:val="1"/>
      <w:marLeft w:val="0"/>
      <w:marRight w:val="0"/>
      <w:marTop w:val="0"/>
      <w:marBottom w:val="0"/>
      <w:divBdr>
        <w:top w:val="none" w:sz="0" w:space="0" w:color="auto"/>
        <w:left w:val="none" w:sz="0" w:space="0" w:color="auto"/>
        <w:bottom w:val="none" w:sz="0" w:space="0" w:color="auto"/>
        <w:right w:val="none" w:sz="0" w:space="0" w:color="auto"/>
      </w:divBdr>
    </w:div>
    <w:div w:id="213398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75C9B8-9DA0-4ED1-95EB-5D77DBAA2E4C}">
  <ds:schemaRefs>
    <ds:schemaRef ds:uri="http://schemas.openxmlformats.org/officeDocument/2006/bibliography"/>
  </ds:schemaRefs>
</ds:datastoreItem>
</file>

<file path=customXml/itemProps2.xml><?xml version="1.0" encoding="utf-8"?>
<ds:datastoreItem xmlns:ds="http://schemas.openxmlformats.org/officeDocument/2006/customXml" ds:itemID="{661F633F-1AFF-417C-AC92-691CE22CDE1E}"/>
</file>

<file path=customXml/itemProps3.xml><?xml version="1.0" encoding="utf-8"?>
<ds:datastoreItem xmlns:ds="http://schemas.openxmlformats.org/officeDocument/2006/customXml" ds:itemID="{BD09DD41-416A-4BF8-A250-D0A98757CFFD}"/>
</file>

<file path=customXml/itemProps4.xml><?xml version="1.0" encoding="utf-8"?>
<ds:datastoreItem xmlns:ds="http://schemas.openxmlformats.org/officeDocument/2006/customXml" ds:itemID="{64C61F3C-89BC-4904-A423-C309E3F0B9A2}"/>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0</TotalTime>
  <Pages>11</Pages>
  <Words>3755</Words>
  <Characters>21407</Characters>
  <Application>Microsoft Office Word</Application>
  <DocSecurity>2</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2023-12-28T17:30:00Z</dcterms:created>
  <dcterms:modified xsi:type="dcterms:W3CDTF">2023-12-28T17:31:00Z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