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7A3C2" w14:textId="55A010E0" w:rsidR="000D49D4" w:rsidRPr="000D49D4" w:rsidRDefault="00FA5FD8" w:rsidP="00FA3118">
      <w:pPr>
        <w:pStyle w:val="NRCINSPECTIONMANUAL"/>
        <w:rPr>
          <w:spacing w:val="23"/>
          <w:sz w:val="24"/>
        </w:rPr>
      </w:pPr>
      <w:r>
        <w:tab/>
      </w:r>
      <w:r w:rsidR="00A30727" w:rsidRPr="00FA3118">
        <w:rPr>
          <w:b/>
          <w:bCs/>
          <w:sz w:val="38"/>
          <w:szCs w:val="38"/>
        </w:rPr>
        <w:t>N</w:t>
      </w:r>
      <w:r w:rsidR="000D49D4" w:rsidRPr="00FA3118">
        <w:rPr>
          <w:b/>
          <w:bCs/>
          <w:sz w:val="38"/>
          <w:szCs w:val="38"/>
        </w:rPr>
        <w:t>RC INSPECTION</w:t>
      </w:r>
      <w:r w:rsidR="000D49D4" w:rsidRPr="00FA3118">
        <w:rPr>
          <w:b/>
          <w:bCs/>
          <w:spacing w:val="-1"/>
          <w:sz w:val="38"/>
          <w:szCs w:val="38"/>
        </w:rPr>
        <w:t xml:space="preserve"> </w:t>
      </w:r>
      <w:r w:rsidR="000D49D4" w:rsidRPr="00FA3118">
        <w:rPr>
          <w:b/>
          <w:bCs/>
          <w:sz w:val="38"/>
          <w:szCs w:val="38"/>
        </w:rPr>
        <w:t>MANUAL</w:t>
      </w:r>
      <w:r w:rsidR="000D49D4" w:rsidRPr="000D49D4">
        <w:tab/>
      </w:r>
      <w:r w:rsidR="00372708">
        <w:rPr>
          <w:spacing w:val="-1"/>
          <w:szCs w:val="20"/>
        </w:rPr>
        <w:t>NMSS/DFM</w:t>
      </w:r>
    </w:p>
    <w:p w14:paraId="291E5B31" w14:textId="6ABE8E9F" w:rsidR="000D49D4" w:rsidRPr="000D49D4" w:rsidRDefault="000D49D4" w:rsidP="000257A1">
      <w:pPr>
        <w:pStyle w:val="IMCIP"/>
        <w:rPr>
          <w:rFonts w:eastAsia="Arial"/>
          <w:sz w:val="3"/>
          <w:szCs w:val="3"/>
        </w:rPr>
      </w:pPr>
      <w:r w:rsidRPr="000D49D4">
        <w:t>INSPECTION</w:t>
      </w:r>
      <w:r w:rsidRPr="000D49D4">
        <w:rPr>
          <w:spacing w:val="-12"/>
        </w:rPr>
        <w:t xml:space="preserve"> </w:t>
      </w:r>
      <w:r w:rsidRPr="000D49D4">
        <w:rPr>
          <w:spacing w:val="-1"/>
        </w:rPr>
        <w:t>PROCEDURE</w:t>
      </w:r>
      <w:r w:rsidRPr="000D49D4">
        <w:rPr>
          <w:spacing w:val="-10"/>
        </w:rPr>
        <w:t xml:space="preserve"> </w:t>
      </w:r>
      <w:r w:rsidR="002D6CFB">
        <w:rPr>
          <w:spacing w:val="-10"/>
        </w:rPr>
        <w:t>60853</w:t>
      </w:r>
    </w:p>
    <w:p w14:paraId="003BB905" w14:textId="58E48493" w:rsidR="000D49D4" w:rsidRPr="000D49D4" w:rsidRDefault="00EF176A" w:rsidP="00B2085E">
      <w:pPr>
        <w:pStyle w:val="Title"/>
      </w:pPr>
      <w:r>
        <w:t xml:space="preserve">ONSITE </w:t>
      </w:r>
      <w:r w:rsidR="008B7D83">
        <w:t xml:space="preserve">FABRICATION OF COMPONENTS AND CONSTRUCTION OF </w:t>
      </w:r>
      <w:r w:rsidR="001134E8">
        <w:br/>
      </w:r>
      <w:r w:rsidR="008B7D83">
        <w:t>AN INDEPENDENT SPENT FUEL</w:t>
      </w:r>
      <w:r w:rsidR="00D60066">
        <w:t xml:space="preserve"> STORAG</w:t>
      </w:r>
      <w:r w:rsidR="00BE2D99">
        <w:t>E INSTALLATION</w:t>
      </w:r>
    </w:p>
    <w:p w14:paraId="397B0574" w14:textId="26D21E9C" w:rsidR="000D49D4" w:rsidRPr="000D49D4" w:rsidRDefault="000D49D4" w:rsidP="00B2085E">
      <w:pPr>
        <w:pStyle w:val="EffectiveDate"/>
      </w:pPr>
      <w:r w:rsidRPr="14387EFF">
        <w:t xml:space="preserve">Effective Date: </w:t>
      </w:r>
      <w:ins w:id="0" w:author="Author">
        <w:r w:rsidR="00006E3F">
          <w:t>08/17/2023</w:t>
        </w:r>
      </w:ins>
    </w:p>
    <w:p w14:paraId="2E9A43DF" w14:textId="18E7EFBF" w:rsidR="00201BAE" w:rsidRPr="00D843E7" w:rsidRDefault="00484629" w:rsidP="00B2085E">
      <w:pPr>
        <w:pStyle w:val="Applicability"/>
      </w:pPr>
      <w:r>
        <w:t>P</w:t>
      </w:r>
      <w:r w:rsidR="00201BAE" w:rsidRPr="00D843E7">
        <w:t xml:space="preserve">ROGRAM APPLICABILITY: </w:t>
      </w:r>
      <w:ins w:id="1" w:author="Author">
        <w:r w:rsidR="00C168D9">
          <w:t>IMC</w:t>
        </w:r>
      </w:ins>
      <w:r w:rsidR="00201BAE" w:rsidRPr="00D843E7">
        <w:t xml:space="preserve"> 2690</w:t>
      </w:r>
    </w:p>
    <w:p w14:paraId="4D3FF32F" w14:textId="7398B9C5" w:rsidR="00201BAE" w:rsidRPr="00D843E7" w:rsidRDefault="00201BAE" w:rsidP="0077133E">
      <w:pPr>
        <w:pStyle w:val="Heading1"/>
      </w:pPr>
      <w:r w:rsidRPr="00D843E7">
        <w:t>60853-01</w:t>
      </w:r>
      <w:r w:rsidRPr="00D843E7">
        <w:tab/>
        <w:t>INSPECTION</w:t>
      </w:r>
      <w:r w:rsidRPr="00D843E7">
        <w:rPr>
          <w:spacing w:val="-8"/>
        </w:rPr>
        <w:t xml:space="preserve"> </w:t>
      </w:r>
      <w:r w:rsidRPr="00D843E7">
        <w:t>OBJECTIVE</w:t>
      </w:r>
    </w:p>
    <w:p w14:paraId="0DD918F6" w14:textId="654AA513" w:rsidR="00201BAE" w:rsidRPr="00D843E7" w:rsidRDefault="00201BAE" w:rsidP="0077133E">
      <w:pPr>
        <w:pStyle w:val="BodyText2"/>
      </w:pPr>
      <w:r w:rsidRPr="00D843E7">
        <w:t>01.01</w:t>
      </w:r>
      <w:r w:rsidR="00CA19AA">
        <w:tab/>
      </w:r>
      <w:r w:rsidRPr="00D843E7">
        <w:t xml:space="preserve">To </w:t>
      </w:r>
      <w:r w:rsidR="08E82EDD" w:rsidRPr="00D843E7">
        <w:t xml:space="preserve">review and assess </w:t>
      </w:r>
      <w:r w:rsidRPr="00D843E7">
        <w:t>whether Independent Spent Fuel Storage Installation (ISFSI) dry storage</w:t>
      </w:r>
      <w:r w:rsidR="00CC1DD9">
        <w:t xml:space="preserve"> </w:t>
      </w:r>
      <w:r w:rsidRPr="00D843E7">
        <w:t>system (DSS) components are fabricated</w:t>
      </w:r>
      <w:r w:rsidR="00CF2F55">
        <w:t>/</w:t>
      </w:r>
      <w:r w:rsidR="00CF2F55" w:rsidRPr="00E66737">
        <w:t>construct</w:t>
      </w:r>
      <w:r w:rsidR="00CF2F55">
        <w:t>ed</w:t>
      </w:r>
      <w:r w:rsidRPr="00D843E7">
        <w:t xml:space="preserve"> in accordance with</w:t>
      </w:r>
      <w:r w:rsidR="0DCA8CA7" w:rsidRPr="00D843E7">
        <w:t xml:space="preserve"> the guidance and requirements outlined in</w:t>
      </w:r>
      <w:r w:rsidRPr="00D843E7">
        <w:t>:</w:t>
      </w:r>
    </w:p>
    <w:p w14:paraId="679782AC" w14:textId="04715A86" w:rsidR="00201BAE" w:rsidRDefault="00201BAE" w:rsidP="00830782">
      <w:pPr>
        <w:pStyle w:val="BodyText"/>
        <w:numPr>
          <w:ilvl w:val="0"/>
          <w:numId w:val="1"/>
        </w:numPr>
        <w:tabs>
          <w:tab w:val="num" w:pos="720"/>
        </w:tabs>
      </w:pPr>
      <w:r w:rsidRPr="00D843E7">
        <w:t>The Safety Analysis Report (SAR);</w:t>
      </w:r>
    </w:p>
    <w:p w14:paraId="3A7CE051" w14:textId="159D6EBE" w:rsidR="00201BAE" w:rsidRDefault="00201BAE" w:rsidP="00830782">
      <w:pPr>
        <w:pStyle w:val="BodyText"/>
        <w:numPr>
          <w:ilvl w:val="0"/>
          <w:numId w:val="1"/>
        </w:numPr>
        <w:tabs>
          <w:tab w:val="num" w:pos="720"/>
        </w:tabs>
      </w:pPr>
      <w:r w:rsidRPr="00D843E7">
        <w:t>The Quality Assurance Program (QAP);</w:t>
      </w:r>
    </w:p>
    <w:p w14:paraId="63B6697A" w14:textId="0035D035" w:rsidR="00201BAE" w:rsidRDefault="00201BAE" w:rsidP="00830782">
      <w:pPr>
        <w:pStyle w:val="BodyText"/>
        <w:numPr>
          <w:ilvl w:val="0"/>
          <w:numId w:val="1"/>
        </w:numPr>
        <w:tabs>
          <w:tab w:val="num" w:pos="720"/>
        </w:tabs>
      </w:pPr>
      <w:r w:rsidRPr="00D843E7">
        <w:t>The Safety Evaluation Report (SER);</w:t>
      </w:r>
    </w:p>
    <w:p w14:paraId="67F9564B" w14:textId="2B72F526" w:rsidR="00201BAE" w:rsidRDefault="00201BAE" w:rsidP="00830782">
      <w:pPr>
        <w:pStyle w:val="BodyText"/>
        <w:numPr>
          <w:ilvl w:val="0"/>
          <w:numId w:val="1"/>
        </w:numPr>
        <w:tabs>
          <w:tab w:val="num" w:pos="720"/>
        </w:tabs>
      </w:pPr>
      <w:r w:rsidRPr="00D843E7">
        <w:t xml:space="preserve">The Certificate of Compliance (CoC), or the site-specific license and technical </w:t>
      </w:r>
      <w:r w:rsidRPr="00E66737">
        <w:t>specifications (TS</w:t>
      </w:r>
      <w:r w:rsidR="00042723" w:rsidRPr="00E66737">
        <w:t>s</w:t>
      </w:r>
      <w:r w:rsidRPr="00E66737">
        <w:t>); and</w:t>
      </w:r>
    </w:p>
    <w:p w14:paraId="63706771" w14:textId="3C7B1F41" w:rsidR="00201BAE" w:rsidRPr="00E66737" w:rsidRDefault="00912CC9" w:rsidP="00830782">
      <w:pPr>
        <w:pStyle w:val="BodyText"/>
        <w:numPr>
          <w:ilvl w:val="0"/>
          <w:numId w:val="1"/>
        </w:numPr>
        <w:tabs>
          <w:tab w:val="num" w:pos="720"/>
        </w:tabs>
      </w:pPr>
      <w:r>
        <w:t xml:space="preserve">Title </w:t>
      </w:r>
      <w:r w:rsidR="00201BAE" w:rsidRPr="00E66737">
        <w:t xml:space="preserve">10 </w:t>
      </w:r>
      <w:r w:rsidR="00AB26D2">
        <w:t xml:space="preserve">of the </w:t>
      </w:r>
      <w:r w:rsidRPr="00E80DDD">
        <w:rPr>
          <w:i/>
        </w:rPr>
        <w:t xml:space="preserve">Code </w:t>
      </w:r>
      <w:r w:rsidR="00E80DDD" w:rsidRPr="00E80DDD">
        <w:rPr>
          <w:i/>
        </w:rPr>
        <w:t>of Federal Regulations</w:t>
      </w:r>
      <w:r w:rsidR="00E80DDD">
        <w:t xml:space="preserve"> (</w:t>
      </w:r>
      <w:r w:rsidR="00201BAE" w:rsidRPr="00E66737">
        <w:t>CFR</w:t>
      </w:r>
      <w:r w:rsidR="00E80DDD">
        <w:t>)</w:t>
      </w:r>
      <w:r w:rsidR="00201BAE" w:rsidRPr="00E66737">
        <w:t xml:space="preserve"> Part 72</w:t>
      </w:r>
      <w:r w:rsidR="00091CD4">
        <w:t>, “</w:t>
      </w:r>
      <w:r w:rsidR="00091CD4" w:rsidRPr="00091CD4">
        <w:t>L</w:t>
      </w:r>
      <w:r w:rsidR="00763C24" w:rsidRPr="00091CD4">
        <w:t>icensing</w:t>
      </w:r>
      <w:r w:rsidR="00091CD4" w:rsidRPr="00091CD4">
        <w:t xml:space="preserve"> R</w:t>
      </w:r>
      <w:r w:rsidR="00763C24" w:rsidRPr="00091CD4">
        <w:t>equirements</w:t>
      </w:r>
      <w:r w:rsidR="00091CD4" w:rsidRPr="00091CD4">
        <w:t xml:space="preserve"> </w:t>
      </w:r>
      <w:r w:rsidR="00763C24" w:rsidRPr="00091CD4">
        <w:t xml:space="preserve">for the </w:t>
      </w:r>
      <w:r w:rsidR="00091CD4" w:rsidRPr="00091CD4">
        <w:t>I</w:t>
      </w:r>
      <w:r w:rsidR="00763C24" w:rsidRPr="00091CD4">
        <w:t>ndependent</w:t>
      </w:r>
      <w:r w:rsidR="00091CD4" w:rsidRPr="00091CD4">
        <w:t xml:space="preserve"> S</w:t>
      </w:r>
      <w:r w:rsidR="00763C24" w:rsidRPr="00091CD4">
        <w:t>torage of</w:t>
      </w:r>
      <w:r w:rsidR="00091CD4" w:rsidRPr="00091CD4">
        <w:t xml:space="preserve"> S</w:t>
      </w:r>
      <w:r w:rsidR="00763C24" w:rsidRPr="00091CD4">
        <w:t>pent</w:t>
      </w:r>
      <w:r w:rsidR="00091CD4" w:rsidRPr="00091CD4">
        <w:t xml:space="preserve"> N</w:t>
      </w:r>
      <w:r w:rsidR="00763C24" w:rsidRPr="00091CD4">
        <w:t>uclear</w:t>
      </w:r>
      <w:r w:rsidR="00091CD4" w:rsidRPr="00091CD4">
        <w:t xml:space="preserve"> F</w:t>
      </w:r>
      <w:r w:rsidR="00763C24" w:rsidRPr="00091CD4">
        <w:t>uel</w:t>
      </w:r>
      <w:r w:rsidR="00091CD4" w:rsidRPr="00091CD4">
        <w:t>, H</w:t>
      </w:r>
      <w:r w:rsidR="00763C24" w:rsidRPr="00091CD4">
        <w:t>ig</w:t>
      </w:r>
      <w:r w:rsidR="00650A4B">
        <w:t>h</w:t>
      </w:r>
      <w:r w:rsidR="00091CD4" w:rsidRPr="00091CD4">
        <w:t>-L</w:t>
      </w:r>
      <w:r w:rsidR="00650A4B" w:rsidRPr="00091CD4">
        <w:t>evel</w:t>
      </w:r>
      <w:r w:rsidR="00091CD4" w:rsidRPr="00091CD4">
        <w:t xml:space="preserve"> R</w:t>
      </w:r>
      <w:r w:rsidR="00650A4B" w:rsidRPr="00091CD4">
        <w:t>adioactive</w:t>
      </w:r>
      <w:r w:rsidR="00091CD4" w:rsidRPr="00091CD4">
        <w:t xml:space="preserve"> W</w:t>
      </w:r>
      <w:r w:rsidR="00650A4B" w:rsidRPr="00091CD4">
        <w:t>aste</w:t>
      </w:r>
      <w:r w:rsidR="00091CD4" w:rsidRPr="00091CD4">
        <w:t xml:space="preserve">, </w:t>
      </w:r>
      <w:r w:rsidR="00650A4B" w:rsidRPr="00091CD4">
        <w:t>and</w:t>
      </w:r>
      <w:r w:rsidR="00091CD4" w:rsidRPr="00091CD4">
        <w:t xml:space="preserve"> R</w:t>
      </w:r>
      <w:r w:rsidR="00650A4B" w:rsidRPr="00091CD4">
        <w:t>eactor</w:t>
      </w:r>
      <w:r w:rsidR="00091CD4" w:rsidRPr="00091CD4">
        <w:t>-R</w:t>
      </w:r>
      <w:r w:rsidR="00650A4B" w:rsidRPr="00091CD4">
        <w:t>elated</w:t>
      </w:r>
      <w:r w:rsidR="00091CD4" w:rsidRPr="00091CD4">
        <w:t xml:space="preserve"> G</w:t>
      </w:r>
      <w:r w:rsidR="00650A4B" w:rsidRPr="00091CD4">
        <w:t>reater</w:t>
      </w:r>
      <w:r w:rsidR="00091CD4" w:rsidRPr="00091CD4">
        <w:t xml:space="preserve"> T</w:t>
      </w:r>
      <w:r w:rsidR="00650A4B" w:rsidRPr="00091CD4">
        <w:t xml:space="preserve">han </w:t>
      </w:r>
      <w:r w:rsidR="00091CD4" w:rsidRPr="00091CD4">
        <w:t>C</w:t>
      </w:r>
      <w:r w:rsidR="00650A4B" w:rsidRPr="00091CD4">
        <w:t>lass</w:t>
      </w:r>
      <w:r w:rsidR="00091CD4" w:rsidRPr="00091CD4">
        <w:t xml:space="preserve"> C W</w:t>
      </w:r>
      <w:r w:rsidR="00650A4B" w:rsidRPr="00091CD4">
        <w:t>aste</w:t>
      </w:r>
      <w:r w:rsidR="00201BAE" w:rsidRPr="00E66737">
        <w:t>.</w:t>
      </w:r>
      <w:r w:rsidR="004F3125">
        <w:t>”</w:t>
      </w:r>
    </w:p>
    <w:p w14:paraId="4AA5F05C" w14:textId="288A8316" w:rsidR="00201BAE" w:rsidRPr="00E66737" w:rsidRDefault="00201BAE" w:rsidP="00830782">
      <w:pPr>
        <w:pStyle w:val="BodyText2"/>
      </w:pPr>
      <w:r w:rsidRPr="00E66737">
        <w:t>01.0</w:t>
      </w:r>
      <w:r w:rsidR="008C2079">
        <w:t>2</w:t>
      </w:r>
      <w:r w:rsidR="00CE2ADB">
        <w:tab/>
      </w:r>
      <w:r w:rsidRPr="00E66737">
        <w:t xml:space="preserve">To determine whether the licensee </w:t>
      </w:r>
      <w:r w:rsidR="394CFEB5" w:rsidRPr="00E66737">
        <w:t>is properly</w:t>
      </w:r>
      <w:r w:rsidRPr="00E66737">
        <w:t xml:space="preserve"> review</w:t>
      </w:r>
      <w:r w:rsidR="1B4331A3" w:rsidRPr="00E66737">
        <w:t>ing</w:t>
      </w:r>
      <w:r w:rsidRPr="00E66737">
        <w:t xml:space="preserve"> ISFSI </w:t>
      </w:r>
      <w:r w:rsidR="00CF2F55">
        <w:t xml:space="preserve">construction </w:t>
      </w:r>
      <w:r w:rsidRPr="00E66737">
        <w:t>activities for determination of no adverse impact onsite operations or TS</w:t>
      </w:r>
      <w:r w:rsidR="00042723" w:rsidRPr="00E66737">
        <w:t>s</w:t>
      </w:r>
      <w:r w:rsidRPr="00E66737">
        <w:t>.</w:t>
      </w:r>
    </w:p>
    <w:p w14:paraId="16F3BD11" w14:textId="77777777" w:rsidR="00201BAE" w:rsidRPr="00D843E7" w:rsidRDefault="00201BAE" w:rsidP="0077133E">
      <w:pPr>
        <w:pStyle w:val="Heading1"/>
      </w:pPr>
      <w:r w:rsidRPr="00E66737">
        <w:t>60853-02</w:t>
      </w:r>
      <w:r w:rsidRPr="00E66737">
        <w:tab/>
        <w:t xml:space="preserve">INSPECTION </w:t>
      </w:r>
      <w:r w:rsidRPr="00D843E7">
        <w:t>REQUIREMENTS</w:t>
      </w:r>
    </w:p>
    <w:p w14:paraId="2E371D3D" w14:textId="112A90A3" w:rsidR="00201BAE" w:rsidRPr="00D843E7" w:rsidRDefault="00201BAE" w:rsidP="00830782">
      <w:pPr>
        <w:pStyle w:val="BodyText2"/>
      </w:pPr>
      <w:r w:rsidRPr="00D843E7">
        <w:t>02.01</w:t>
      </w:r>
      <w:r w:rsidR="00CE2ADB">
        <w:tab/>
      </w:r>
      <w:r w:rsidRPr="00D843E7">
        <w:t>Determine whether:</w:t>
      </w:r>
    </w:p>
    <w:p w14:paraId="4F08C3BA" w14:textId="5E8D36D8" w:rsidR="00201BAE" w:rsidRPr="00D843E7" w:rsidRDefault="00201BAE" w:rsidP="00830782">
      <w:pPr>
        <w:pStyle w:val="BodyText"/>
        <w:numPr>
          <w:ilvl w:val="0"/>
          <w:numId w:val="44"/>
        </w:numPr>
      </w:pPr>
      <w:r w:rsidRPr="00D843E7">
        <w:t xml:space="preserve">Materials, components, and other equipment and services received by the fabricator </w:t>
      </w:r>
      <w:r w:rsidR="00A64BD4">
        <w:t xml:space="preserve">or licensee </w:t>
      </w:r>
      <w:r w:rsidRPr="00D843E7">
        <w:t>meet design procurement specifications;</w:t>
      </w:r>
    </w:p>
    <w:p w14:paraId="09AE415E" w14:textId="77777777" w:rsidR="00201BAE" w:rsidRPr="00E66737" w:rsidRDefault="00201BAE" w:rsidP="00830782">
      <w:pPr>
        <w:pStyle w:val="BodyText"/>
        <w:numPr>
          <w:ilvl w:val="0"/>
          <w:numId w:val="44"/>
        </w:numPr>
        <w:tabs>
          <w:tab w:val="num" w:pos="720"/>
        </w:tabs>
      </w:pPr>
      <w:r w:rsidRPr="00D843E7">
        <w:rPr>
          <w:color w:val="000000"/>
        </w:rPr>
        <w:t>The procurement specifications conform to the design commitments and requirements contained in the SAR and</w:t>
      </w:r>
      <w:r w:rsidRPr="00E66737">
        <w:t>, as applicable, the CoC or the site-specific license and TS</w:t>
      </w:r>
      <w:r w:rsidR="00235DCC" w:rsidRPr="00E66737">
        <w:t>s</w:t>
      </w:r>
      <w:r w:rsidRPr="00E66737">
        <w:t>;</w:t>
      </w:r>
    </w:p>
    <w:p w14:paraId="2E8F0243" w14:textId="77777777" w:rsidR="00235DCC" w:rsidRPr="00D843E7" w:rsidRDefault="00235DCC" w:rsidP="00830782">
      <w:pPr>
        <w:pStyle w:val="BodyText"/>
        <w:numPr>
          <w:ilvl w:val="0"/>
          <w:numId w:val="44"/>
        </w:numPr>
        <w:tabs>
          <w:tab w:val="num" w:pos="720"/>
        </w:tabs>
      </w:pPr>
      <w:r w:rsidRPr="00D843E7">
        <w:t xml:space="preserve">The provisions of 10 CFR Part 21, “Reporting of Defects and Noncompliance,” for reporting defects that could cause a substantial safety hazard </w:t>
      </w:r>
      <w:proofErr w:type="gramStart"/>
      <w:r w:rsidRPr="00D843E7">
        <w:t>have</w:t>
      </w:r>
      <w:proofErr w:type="gramEnd"/>
      <w:r w:rsidRPr="00D843E7">
        <w:t xml:space="preserve"> been implemented.</w:t>
      </w:r>
    </w:p>
    <w:p w14:paraId="75C341A0" w14:textId="4EBEA847" w:rsidR="00235DCC" w:rsidRPr="00D843E7" w:rsidRDefault="000D0820" w:rsidP="0079209E">
      <w:pPr>
        <w:pStyle w:val="BodyText2"/>
        <w:keepNext/>
      </w:pPr>
      <w:r w:rsidRPr="00D843E7">
        <w:lastRenderedPageBreak/>
        <w:t>02.02</w:t>
      </w:r>
      <w:r w:rsidR="00D95D40">
        <w:tab/>
      </w:r>
      <w:r w:rsidRPr="00D843E7">
        <w:t xml:space="preserve">With regard to onsite </w:t>
      </w:r>
      <w:r w:rsidR="00F74734">
        <w:t>DSS</w:t>
      </w:r>
      <w:r w:rsidRPr="00D843E7">
        <w:t xml:space="preserve"> fabrication activities, determine whether:</w:t>
      </w:r>
    </w:p>
    <w:p w14:paraId="1082082E" w14:textId="2DB1CDA2" w:rsidR="000D0820" w:rsidRPr="00E66737" w:rsidRDefault="000D0820" w:rsidP="00830782">
      <w:pPr>
        <w:pStyle w:val="BodyText"/>
        <w:numPr>
          <w:ilvl w:val="0"/>
          <w:numId w:val="45"/>
        </w:numPr>
      </w:pPr>
      <w:r w:rsidRPr="00D843E7">
        <w:rPr>
          <w:color w:val="000000"/>
        </w:rPr>
        <w:t xml:space="preserve">The fabrication specifications are consistent with the design commitments and requirements documented in the SAR, and, as </w:t>
      </w:r>
      <w:r w:rsidR="00042723" w:rsidRPr="00D843E7">
        <w:rPr>
          <w:color w:val="000000"/>
        </w:rPr>
        <w:t>applicable, the CoC or the site</w:t>
      </w:r>
      <w:r w:rsidR="00042723" w:rsidRPr="00D843E7">
        <w:rPr>
          <w:color w:val="000000"/>
        </w:rPr>
        <w:noBreakHyphen/>
      </w:r>
      <w:r w:rsidRPr="00D843E7">
        <w:rPr>
          <w:color w:val="000000"/>
        </w:rPr>
        <w:t xml:space="preserve">specific license </w:t>
      </w:r>
      <w:r w:rsidRPr="00E66737">
        <w:t>and TSs;</w:t>
      </w:r>
    </w:p>
    <w:p w14:paraId="4935526D" w14:textId="29B288A4" w:rsidR="000D0820" w:rsidRPr="00E66737" w:rsidRDefault="000D0820" w:rsidP="00830782">
      <w:pPr>
        <w:pStyle w:val="BodyText"/>
        <w:numPr>
          <w:ilvl w:val="0"/>
          <w:numId w:val="45"/>
        </w:numPr>
      </w:pPr>
      <w:r w:rsidRPr="00E66737">
        <w:t xml:space="preserve">The licensee, vendor, and fabricator personnel have established an effective method for tracking, evaluating, and dispositioning changes or modifications to the </w:t>
      </w:r>
      <w:r w:rsidR="00F74734">
        <w:t>DSS</w:t>
      </w:r>
      <w:r w:rsidRPr="00E66737">
        <w:t xml:space="preserve"> component design;</w:t>
      </w:r>
    </w:p>
    <w:p w14:paraId="50D9A6B2" w14:textId="38FB4D71" w:rsidR="000D0820" w:rsidRPr="00E66737" w:rsidRDefault="000D0820" w:rsidP="00830782">
      <w:pPr>
        <w:pStyle w:val="BodyText"/>
        <w:numPr>
          <w:ilvl w:val="0"/>
          <w:numId w:val="45"/>
        </w:numPr>
      </w:pPr>
      <w:r w:rsidRPr="00E66737">
        <w:t>For selected design changes, the applicable documentation is complete and accurate, including relevant 10 CFR 50.59</w:t>
      </w:r>
      <w:r w:rsidR="00942AC6">
        <w:t xml:space="preserve"> </w:t>
      </w:r>
      <w:r w:rsidR="00CC4D5D">
        <w:t>“</w:t>
      </w:r>
      <w:r w:rsidR="00067EA1" w:rsidRPr="00067EA1">
        <w:t>Changes, tests, and experiments</w:t>
      </w:r>
      <w:r w:rsidR="00942AC6">
        <w:t>,</w:t>
      </w:r>
      <w:r w:rsidR="0080191B">
        <w:t>”</w:t>
      </w:r>
      <w:r w:rsidRPr="00E66737">
        <w:t xml:space="preserve"> or </w:t>
      </w:r>
      <w:r w:rsidR="00142C3E">
        <w:t xml:space="preserve">10 CFR </w:t>
      </w:r>
      <w:r w:rsidRPr="00E66737">
        <w:t>72.48</w:t>
      </w:r>
      <w:r w:rsidR="00403098">
        <w:t>, “</w:t>
      </w:r>
      <w:r w:rsidR="00403098" w:rsidRPr="00403098">
        <w:t>Changes, tests, and experiments</w:t>
      </w:r>
      <w:r w:rsidR="00067EA1">
        <w:t>,”</w:t>
      </w:r>
      <w:r w:rsidRPr="00E66737">
        <w:t xml:space="preserve"> evaluations</w:t>
      </w:r>
      <w:r w:rsidR="00CF2F55">
        <w:t xml:space="preserve"> (e.g.,</w:t>
      </w:r>
      <w:r w:rsidR="00E353EC" w:rsidRPr="00E66737">
        <w:t xml:space="preserve"> the heavy haul path, fabrication facilities, etc.</w:t>
      </w:r>
      <w:r w:rsidR="00CF2F55">
        <w:t>)</w:t>
      </w:r>
      <w:r w:rsidRPr="00E66737">
        <w:t>;</w:t>
      </w:r>
    </w:p>
    <w:p w14:paraId="599D985F" w14:textId="77777777" w:rsidR="000D0820" w:rsidRPr="00D843E7" w:rsidRDefault="000D0820" w:rsidP="00830782">
      <w:pPr>
        <w:pStyle w:val="BodyText"/>
        <w:numPr>
          <w:ilvl w:val="0"/>
          <w:numId w:val="45"/>
        </w:numPr>
      </w:pPr>
      <w:r w:rsidRPr="00D843E7">
        <w:t>Individuals performing quality-related activities are trained and certified where required;</w:t>
      </w:r>
    </w:p>
    <w:p w14:paraId="19EFA46D" w14:textId="24F3F2A2" w:rsidR="000D0820" w:rsidRPr="00D843E7" w:rsidRDefault="000D0820" w:rsidP="00830782">
      <w:pPr>
        <w:pStyle w:val="BodyText"/>
        <w:numPr>
          <w:ilvl w:val="0"/>
          <w:numId w:val="45"/>
        </w:numPr>
      </w:pPr>
      <w:r w:rsidRPr="00D843E7">
        <w:rPr>
          <w:color w:val="000000"/>
        </w:rPr>
        <w:t xml:space="preserve">The onsite fabricator’s </w:t>
      </w:r>
      <w:r w:rsidRPr="00D843E7">
        <w:t xml:space="preserve">personnel are familiar with the specified design, designated fabrication techniques, testing requirements, and quality controls (QC) associated with the construction of the </w:t>
      </w:r>
      <w:r w:rsidR="00F74734">
        <w:t>DSS</w:t>
      </w:r>
      <w:r w:rsidRPr="00D843E7">
        <w:t>.</w:t>
      </w:r>
    </w:p>
    <w:p w14:paraId="6BCB7570" w14:textId="6448D3DB" w:rsidR="003B7AB7" w:rsidRPr="00D843E7" w:rsidRDefault="003B7AB7" w:rsidP="00830782">
      <w:pPr>
        <w:pStyle w:val="BodyText2"/>
      </w:pPr>
      <w:r w:rsidRPr="00D843E7">
        <w:rPr>
          <w:color w:val="000000"/>
        </w:rPr>
        <w:t>02.03</w:t>
      </w:r>
      <w:r w:rsidR="00626891">
        <w:rPr>
          <w:color w:val="000000"/>
        </w:rPr>
        <w:tab/>
      </w:r>
      <w:r w:rsidRPr="00D843E7">
        <w:rPr>
          <w:color w:val="000000"/>
        </w:rPr>
        <w:t xml:space="preserve">With </w:t>
      </w:r>
      <w:r w:rsidRPr="00D843E7">
        <w:t xml:space="preserve">regard to onsite </w:t>
      </w:r>
      <w:r w:rsidR="00F74734">
        <w:t>DSS</w:t>
      </w:r>
      <w:r w:rsidRPr="00D843E7">
        <w:t xml:space="preserve"> fabrication quality assurance (QA) activities, determine whether:</w:t>
      </w:r>
    </w:p>
    <w:p w14:paraId="0394245F" w14:textId="59371A74" w:rsidR="003B7AB7" w:rsidRPr="00D843E7" w:rsidRDefault="00F74734" w:rsidP="00830782">
      <w:pPr>
        <w:pStyle w:val="BodyText"/>
        <w:numPr>
          <w:ilvl w:val="0"/>
          <w:numId w:val="46"/>
        </w:numPr>
      </w:pPr>
      <w:r>
        <w:t>DSS</w:t>
      </w:r>
      <w:r w:rsidR="003B7AB7" w:rsidRPr="00D843E7">
        <w:t xml:space="preserve"> components are being fabricated per</w:t>
      </w:r>
      <w:ins w:id="2" w:author="Author">
        <w:r w:rsidR="00CE088F">
          <w:t xml:space="preserve"> an</w:t>
        </w:r>
      </w:ins>
      <w:r w:rsidR="003B7AB7" w:rsidRPr="00D843E7">
        <w:t xml:space="preserve"> </w:t>
      </w:r>
      <w:r w:rsidR="001B7DDD">
        <w:t>NRC-</w:t>
      </w:r>
      <w:r w:rsidR="003B7AB7" w:rsidRPr="00D843E7">
        <w:t xml:space="preserve">approved QA </w:t>
      </w:r>
      <w:r w:rsidR="009F66E3">
        <w:t>program</w:t>
      </w:r>
      <w:r w:rsidR="001B7DDD">
        <w:t xml:space="preserve"> in accordance with </w:t>
      </w:r>
      <w:r w:rsidR="006D01AD">
        <w:t xml:space="preserve">the applicable </w:t>
      </w:r>
      <w:r w:rsidR="004825DF" w:rsidRPr="00144882">
        <w:t>requirement</w:t>
      </w:r>
      <w:ins w:id="3" w:author="Author">
        <w:r w:rsidR="004825DF" w:rsidRPr="00144882">
          <w:t>s</w:t>
        </w:r>
      </w:ins>
      <w:r w:rsidR="004825DF" w:rsidRPr="00144882">
        <w:t xml:space="preserve"> </w:t>
      </w:r>
      <w:r w:rsidR="006D01AD">
        <w:t xml:space="preserve">in </w:t>
      </w:r>
      <w:r w:rsidR="001B7DDD">
        <w:t>10 CFR 72.140</w:t>
      </w:r>
      <w:r w:rsidR="003B7AB7" w:rsidRPr="00D843E7">
        <w:t xml:space="preserve"> and 10 CFR Part 21 implementing procedures and fabrication specifications;</w:t>
      </w:r>
    </w:p>
    <w:p w14:paraId="7B1AEC72" w14:textId="1269A04C" w:rsidR="003B7AB7" w:rsidRPr="00D843E7" w:rsidRDefault="003B7AB7" w:rsidP="00830782">
      <w:pPr>
        <w:pStyle w:val="BodyText"/>
        <w:numPr>
          <w:ilvl w:val="0"/>
          <w:numId w:val="46"/>
        </w:numPr>
      </w:pPr>
      <w:r w:rsidRPr="00D843E7">
        <w:t>The fabricator</w:t>
      </w:r>
      <w:r w:rsidR="008F0FA8">
        <w:t>, if a separate entity from the licensee or CoC</w:t>
      </w:r>
      <w:r w:rsidRPr="00D843E7">
        <w:t xml:space="preserve"> </w:t>
      </w:r>
      <w:r w:rsidR="00BC6EFC">
        <w:t xml:space="preserve">holder responsible for the fabrication activities, </w:t>
      </w:r>
      <w:r w:rsidRPr="00D843E7">
        <w:t>has been audited by either the licensee or CoC holder</w:t>
      </w:r>
      <w:r w:rsidR="00F957A2">
        <w:t xml:space="preserve"> as required by 10 CFR 72.</w:t>
      </w:r>
      <w:r w:rsidR="00470345">
        <w:t>154</w:t>
      </w:r>
      <w:r w:rsidR="00973D67">
        <w:t xml:space="preserve"> and the approved QA program</w:t>
      </w:r>
      <w:r w:rsidRPr="00D843E7">
        <w:t>;</w:t>
      </w:r>
    </w:p>
    <w:p w14:paraId="05874F11" w14:textId="57F4D4A4" w:rsidR="003B7AB7" w:rsidRPr="00D843E7" w:rsidRDefault="003B7AB7" w:rsidP="00830782">
      <w:pPr>
        <w:pStyle w:val="BodyText"/>
        <w:numPr>
          <w:ilvl w:val="0"/>
          <w:numId w:val="46"/>
        </w:numPr>
      </w:pPr>
      <w:r w:rsidRPr="00D843E7">
        <w:t xml:space="preserve">For selected </w:t>
      </w:r>
      <w:r w:rsidR="00273365">
        <w:t>deficiencies</w:t>
      </w:r>
      <w:r w:rsidRPr="00D843E7">
        <w:t xml:space="preserve"> from audit</w:t>
      </w:r>
      <w:r w:rsidR="00B05736">
        <w:t>s,</w:t>
      </w:r>
      <w:r w:rsidRPr="00D843E7">
        <w:t xml:space="preserve"> surveillance</w:t>
      </w:r>
      <w:r w:rsidR="00B05736">
        <w:t>s</w:t>
      </w:r>
      <w:r w:rsidR="00391373">
        <w:t>,</w:t>
      </w:r>
      <w:r w:rsidRPr="00D843E7">
        <w:t xml:space="preserve"> and/or </w:t>
      </w:r>
      <w:r w:rsidR="002A636D">
        <w:t>self-assessments</w:t>
      </w:r>
      <w:r w:rsidRPr="00D843E7">
        <w:t xml:space="preserve"> issued </w:t>
      </w:r>
      <w:r w:rsidRPr="00E66737">
        <w:t xml:space="preserve">in the previous </w:t>
      </w:r>
      <w:r w:rsidR="009E3176" w:rsidRPr="00E66737">
        <w:t>two</w:t>
      </w:r>
      <w:r w:rsidRPr="00E66737">
        <w:t xml:space="preserve"> years, the </w:t>
      </w:r>
      <w:r w:rsidR="00D06CB3">
        <w:t>deficiencies</w:t>
      </w:r>
      <w:r w:rsidRPr="00E66737">
        <w:t xml:space="preserve"> were appropriately handled with correc</w:t>
      </w:r>
      <w:r w:rsidRPr="00D843E7">
        <w:t>tive actions implemented in a time frame commensurate with their safety significance;</w:t>
      </w:r>
    </w:p>
    <w:p w14:paraId="619996D4" w14:textId="12F135D1" w:rsidR="003B7AB7" w:rsidRPr="00D843E7" w:rsidRDefault="003B7AB7" w:rsidP="00830782">
      <w:pPr>
        <w:pStyle w:val="BodyText"/>
        <w:numPr>
          <w:ilvl w:val="0"/>
          <w:numId w:val="46"/>
        </w:numPr>
      </w:pPr>
      <w:r w:rsidRPr="00D843E7">
        <w:t>Nonconformance reports documenting the deficiencies have been initiated and resolved</w:t>
      </w:r>
      <w:ins w:id="4" w:author="Author">
        <w:r w:rsidR="00CB08BE">
          <w:t>,</w:t>
        </w:r>
      </w:ins>
      <w:r w:rsidRPr="00D843E7">
        <w:t xml:space="preserve"> and corrective actions for identified fabrication deficiencies have been implemented in a time frame commensurate with their significance.</w:t>
      </w:r>
    </w:p>
    <w:p w14:paraId="0BA152E9" w14:textId="5294A1A8" w:rsidR="003B7AB7" w:rsidRPr="00FA46D1" w:rsidRDefault="003B7AB7" w:rsidP="00830782">
      <w:pPr>
        <w:pStyle w:val="BodyText2"/>
      </w:pPr>
      <w:r w:rsidRPr="00FA46D1">
        <w:t>02.04</w:t>
      </w:r>
      <w:r w:rsidR="00626891">
        <w:tab/>
      </w:r>
      <w:r w:rsidRPr="00FA46D1">
        <w:t>With respect to ISFSI pad design:</w:t>
      </w:r>
    </w:p>
    <w:p w14:paraId="78AE8048" w14:textId="2DE5BD1A" w:rsidR="003B7AB7" w:rsidRPr="00FA46D1" w:rsidRDefault="003B7AB7" w:rsidP="00830782">
      <w:pPr>
        <w:pStyle w:val="BodyText"/>
        <w:numPr>
          <w:ilvl w:val="0"/>
          <w:numId w:val="47"/>
        </w:numPr>
      </w:pPr>
      <w:r w:rsidRPr="4FC2912A">
        <w:t>For general</w:t>
      </w:r>
      <w:r w:rsidR="00F563D9" w:rsidRPr="4FC2912A">
        <w:t>-</w:t>
      </w:r>
      <w:r w:rsidRPr="4FC2912A">
        <w:t>licensed ISFSIs,</w:t>
      </w:r>
      <w:r w:rsidR="003F20AE" w:rsidRPr="4FC2912A">
        <w:t xml:space="preserve"> verify that the licensee </w:t>
      </w:r>
      <w:r w:rsidR="001638FD" w:rsidRPr="4FC2912A">
        <w:t>completed</w:t>
      </w:r>
      <w:r w:rsidR="003F20AE" w:rsidRPr="4FC2912A">
        <w:t xml:space="preserve"> evaluations which </w:t>
      </w:r>
      <w:ins w:id="5" w:author="Author">
        <w:r w:rsidR="00B22E57" w:rsidRPr="00600DB7">
          <w:t>demonstrate</w:t>
        </w:r>
      </w:ins>
      <w:r w:rsidR="00E85993">
        <w:t xml:space="preserve"> </w:t>
      </w:r>
      <w:r w:rsidR="003F20AE" w:rsidRPr="4FC2912A">
        <w:t xml:space="preserve">that the </w:t>
      </w:r>
      <w:r w:rsidR="00F74734" w:rsidRPr="4FC2912A">
        <w:t>ISFSI</w:t>
      </w:r>
      <w:r w:rsidR="003F20AE" w:rsidRPr="4FC2912A">
        <w:t xml:space="preserve"> storage pads and areas have been designed to adequately support the static and dynamic loads of the stored </w:t>
      </w:r>
      <w:r w:rsidR="00F74734" w:rsidRPr="4FC2912A">
        <w:t>DSSs</w:t>
      </w:r>
      <w:r w:rsidR="003F20AE" w:rsidRPr="4FC2912A">
        <w:t>, considering potential amplification of earthquakes through soil-structure interaction, and so</w:t>
      </w:r>
      <w:r w:rsidR="00EC0814" w:rsidRPr="4FC2912A">
        <w:t>i</w:t>
      </w:r>
      <w:r w:rsidR="003F20AE" w:rsidRPr="4FC2912A">
        <w:t>l liquefaction potential or other so</w:t>
      </w:r>
      <w:r w:rsidR="00EC0814" w:rsidRPr="4FC2912A">
        <w:t>i</w:t>
      </w:r>
      <w:r w:rsidR="003F20AE" w:rsidRPr="4FC2912A">
        <w:t>l instability due to vibratory ground motion</w:t>
      </w:r>
      <w:r w:rsidR="00F74734" w:rsidRPr="4FC2912A">
        <w:t>;</w:t>
      </w:r>
      <w:r w:rsidR="001401C3" w:rsidRPr="4FC2912A">
        <w:t xml:space="preserve"> </w:t>
      </w:r>
      <w:r w:rsidRPr="4FC2912A">
        <w:t>or</w:t>
      </w:r>
    </w:p>
    <w:p w14:paraId="0D88BC6A" w14:textId="77777777" w:rsidR="003B7AB7" w:rsidRPr="00D843E7" w:rsidRDefault="003B7AB7" w:rsidP="00830782">
      <w:pPr>
        <w:pStyle w:val="BodyText"/>
        <w:numPr>
          <w:ilvl w:val="0"/>
          <w:numId w:val="47"/>
        </w:numPr>
      </w:pPr>
      <w:r w:rsidRPr="00FA46D1">
        <w:t>For specific</w:t>
      </w:r>
      <w:r w:rsidR="004F00B4" w:rsidRPr="00FA46D1">
        <w:t>-</w:t>
      </w:r>
      <w:r w:rsidRPr="00FA46D1">
        <w:t xml:space="preserve">licensed ISFSIs, verify that design requirements contained in the SAR, SER, </w:t>
      </w:r>
      <w:r w:rsidRPr="00D843E7">
        <w:rPr>
          <w:color w:val="000000"/>
        </w:rPr>
        <w:t xml:space="preserve">and license </w:t>
      </w:r>
      <w:r w:rsidRPr="00E66737">
        <w:t>or TSs have been properly incorporated into documents governing construction</w:t>
      </w:r>
      <w:r w:rsidRPr="00D843E7">
        <w:rPr>
          <w:color w:val="000000"/>
        </w:rPr>
        <w:t xml:space="preserve"> of the ISFSI storage pad.</w:t>
      </w:r>
    </w:p>
    <w:p w14:paraId="0B3BE251" w14:textId="4C412164" w:rsidR="003B7AB7" w:rsidRPr="00D843E7" w:rsidRDefault="003B7AB7" w:rsidP="0079209E">
      <w:pPr>
        <w:pStyle w:val="BodyText2"/>
        <w:keepNext/>
      </w:pPr>
      <w:r w:rsidRPr="00D843E7">
        <w:lastRenderedPageBreak/>
        <w:t>02.05</w:t>
      </w:r>
      <w:r w:rsidR="00626891">
        <w:tab/>
      </w:r>
      <w:r w:rsidR="008102B4">
        <w:t>For</w:t>
      </w:r>
      <w:r w:rsidRPr="00D843E7">
        <w:t xml:space="preserve"> pad construction observ</w:t>
      </w:r>
      <w:r w:rsidR="008102B4">
        <w:t>ations</w:t>
      </w:r>
      <w:r w:rsidRPr="00D843E7">
        <w:t>, verify:</w:t>
      </w:r>
    </w:p>
    <w:p w14:paraId="478D0E76" w14:textId="2C65E05B" w:rsidR="00356484" w:rsidRPr="00E66737" w:rsidRDefault="00BA768C" w:rsidP="00830782">
      <w:pPr>
        <w:pStyle w:val="BodyText"/>
        <w:numPr>
          <w:ilvl w:val="0"/>
          <w:numId w:val="48"/>
        </w:numPr>
      </w:pPr>
      <w:r>
        <w:rPr>
          <w:color w:val="000000"/>
        </w:rPr>
        <w:t>S</w:t>
      </w:r>
      <w:r w:rsidR="00356484" w:rsidRPr="00D843E7">
        <w:rPr>
          <w:color w:val="000000"/>
        </w:rPr>
        <w:t xml:space="preserve">ubsoil has been compacted or otherwise treated to meet the </w:t>
      </w:r>
      <w:r w:rsidR="00356484" w:rsidRPr="00E66737">
        <w:t>specifications defined in the SAR, SER, CoC, and, if applicable, the site-specific license and TSs;</w:t>
      </w:r>
    </w:p>
    <w:p w14:paraId="427C60CB" w14:textId="77777777" w:rsidR="00356484" w:rsidRPr="00D843E7" w:rsidRDefault="00356484" w:rsidP="00830782">
      <w:pPr>
        <w:pStyle w:val="BodyText"/>
        <w:numPr>
          <w:ilvl w:val="0"/>
          <w:numId w:val="48"/>
        </w:numPr>
      </w:pPr>
      <w:r w:rsidRPr="00D843E7">
        <w:t>Subsoil has been properly treated (including removal of organic material such as roots) to meet the requirements specified for the ISFSI pad;</w:t>
      </w:r>
    </w:p>
    <w:p w14:paraId="0DB7909F" w14:textId="1541717C" w:rsidR="00356484" w:rsidRPr="00D843E7" w:rsidRDefault="00356484" w:rsidP="00830782">
      <w:pPr>
        <w:pStyle w:val="BodyText"/>
        <w:numPr>
          <w:ilvl w:val="0"/>
          <w:numId w:val="48"/>
        </w:numPr>
      </w:pPr>
      <w:r w:rsidRPr="4FC2912A">
        <w:t xml:space="preserve">The correct size, grade, and spacing of reinforcing steel </w:t>
      </w:r>
      <w:r w:rsidR="4FF73756" w:rsidRPr="4FC2912A">
        <w:t>is</w:t>
      </w:r>
      <w:r w:rsidRPr="4FC2912A">
        <w:t xml:space="preserve"> installed per the pad’s specifications;</w:t>
      </w:r>
    </w:p>
    <w:p w14:paraId="21198B33" w14:textId="060EE7AC" w:rsidR="00356484" w:rsidRPr="00D843E7" w:rsidRDefault="00356484" w:rsidP="00830782">
      <w:pPr>
        <w:pStyle w:val="BodyText"/>
        <w:numPr>
          <w:ilvl w:val="0"/>
          <w:numId w:val="48"/>
        </w:numPr>
      </w:pPr>
      <w:r w:rsidRPr="00D843E7">
        <w:t>Restrictions on batch composition and time between mixing and p</w:t>
      </w:r>
      <w:r w:rsidR="008102B4">
        <w:t>lac</w:t>
      </w:r>
      <w:r w:rsidR="00E432CF">
        <w:t>e</w:t>
      </w:r>
      <w:r w:rsidR="008102B4">
        <w:t>ment</w:t>
      </w:r>
      <w:r w:rsidRPr="00D843E7">
        <w:t xml:space="preserve"> of concrete are met;</w:t>
      </w:r>
    </w:p>
    <w:p w14:paraId="085E42CD" w14:textId="77777777" w:rsidR="00356484" w:rsidRDefault="00356484" w:rsidP="00830782">
      <w:pPr>
        <w:pStyle w:val="BodyText"/>
        <w:numPr>
          <w:ilvl w:val="0"/>
          <w:numId w:val="48"/>
        </w:numPr>
      </w:pPr>
      <w:r w:rsidRPr="00D843E7">
        <w:t>Concrete is properly placed in adequate forms, consolidated (vibrated), finished, and cured;</w:t>
      </w:r>
    </w:p>
    <w:p w14:paraId="5221F21F" w14:textId="77777777" w:rsidR="00356484" w:rsidRPr="00D843E7" w:rsidRDefault="00356484" w:rsidP="00830782">
      <w:pPr>
        <w:pStyle w:val="BodyText"/>
        <w:numPr>
          <w:ilvl w:val="0"/>
          <w:numId w:val="48"/>
        </w:numPr>
      </w:pPr>
      <w:r w:rsidRPr="00D843E7">
        <w:t>Slump and air entrainment tests fall within the specified values;</w:t>
      </w:r>
    </w:p>
    <w:p w14:paraId="253A893D" w14:textId="77777777" w:rsidR="00356484" w:rsidRPr="00D843E7" w:rsidRDefault="00356484" w:rsidP="00830782">
      <w:pPr>
        <w:pStyle w:val="BodyText"/>
        <w:numPr>
          <w:ilvl w:val="0"/>
          <w:numId w:val="48"/>
        </w:numPr>
      </w:pPr>
      <w:r w:rsidRPr="00D843E7">
        <w:t>The overall dimensions, orientation, and levelness of the pad meet the design specifications;</w:t>
      </w:r>
    </w:p>
    <w:p w14:paraId="5AD956B6" w14:textId="77777777" w:rsidR="00356484" w:rsidRPr="00D843E7" w:rsidRDefault="00356484" w:rsidP="00830782">
      <w:pPr>
        <w:pStyle w:val="BodyText"/>
        <w:numPr>
          <w:ilvl w:val="0"/>
          <w:numId w:val="48"/>
        </w:numPr>
      </w:pPr>
      <w:r w:rsidRPr="00D843E7">
        <w:t>Compressive strength samples are collected, cured, and tested, per specifications, and tests indicate whether the concrete meets the specified minimum design strength;</w:t>
      </w:r>
    </w:p>
    <w:p w14:paraId="61D4826A" w14:textId="77777777" w:rsidR="00356484" w:rsidRPr="00D843E7" w:rsidRDefault="00356484" w:rsidP="00830782">
      <w:pPr>
        <w:pStyle w:val="BodyText"/>
        <w:numPr>
          <w:ilvl w:val="0"/>
          <w:numId w:val="48"/>
        </w:numPr>
      </w:pPr>
      <w:r w:rsidRPr="00D843E7">
        <w:t>Appropriate QC/QA involvement in and oversight of pad construction activities;</w:t>
      </w:r>
    </w:p>
    <w:p w14:paraId="6C12714F" w14:textId="77777777" w:rsidR="00356484" w:rsidRPr="00D843E7" w:rsidRDefault="00356484" w:rsidP="00830782">
      <w:pPr>
        <w:pStyle w:val="BodyText"/>
        <w:numPr>
          <w:ilvl w:val="0"/>
          <w:numId w:val="48"/>
        </w:numPr>
      </w:pPr>
      <w:r w:rsidRPr="00D843E7">
        <w:t>Through interviews with selected workers and supervisors, that individuals are familiar with the design and construction specifications for the ISFSI pad.</w:t>
      </w:r>
    </w:p>
    <w:p w14:paraId="68BBB3DB" w14:textId="502A180D" w:rsidR="00356484" w:rsidRPr="00D843E7" w:rsidRDefault="00712E18" w:rsidP="00830782">
      <w:pPr>
        <w:pStyle w:val="BodyText2"/>
      </w:pPr>
      <w:r w:rsidRPr="00D843E7">
        <w:t>02.06</w:t>
      </w:r>
      <w:r w:rsidR="00D95D40">
        <w:tab/>
      </w:r>
      <w:r w:rsidRPr="00D843E7">
        <w:t>For other ISFSI-related items and activities, such as construction or modification of roadways/railways, buildings, security systems, and other support systems, such as cranes, verify:</w:t>
      </w:r>
    </w:p>
    <w:p w14:paraId="1E569C53" w14:textId="77777777" w:rsidR="00712E18" w:rsidRPr="00D843E7" w:rsidRDefault="00712E18" w:rsidP="00830782">
      <w:pPr>
        <w:pStyle w:val="BodyText"/>
        <w:numPr>
          <w:ilvl w:val="0"/>
          <w:numId w:val="49"/>
        </w:numPr>
      </w:pPr>
      <w:r w:rsidRPr="00D843E7">
        <w:rPr>
          <w:color w:val="000000"/>
        </w:rPr>
        <w:t>For specific</w:t>
      </w:r>
      <w:r w:rsidR="000026B6">
        <w:rPr>
          <w:color w:val="000000"/>
        </w:rPr>
        <w:t>-</w:t>
      </w:r>
      <w:r w:rsidRPr="00D843E7">
        <w:rPr>
          <w:color w:val="000000"/>
        </w:rPr>
        <w:t xml:space="preserve">licensed ISFSIs, that the design requirements contained in the SAR, SER, and license </w:t>
      </w:r>
      <w:r w:rsidRPr="00E66737">
        <w:t>or TSs have been properly incorporated into documents governing construction o</w:t>
      </w:r>
      <w:r w:rsidRPr="00D843E7">
        <w:rPr>
          <w:color w:val="000000"/>
        </w:rPr>
        <w:t>r modification of these items;</w:t>
      </w:r>
    </w:p>
    <w:p w14:paraId="55ADC4C5" w14:textId="77777777" w:rsidR="00712E18" w:rsidRPr="00D843E7" w:rsidRDefault="00712E18" w:rsidP="00830782">
      <w:pPr>
        <w:pStyle w:val="BodyText"/>
        <w:numPr>
          <w:ilvl w:val="0"/>
          <w:numId w:val="49"/>
        </w:numPr>
      </w:pPr>
      <w:r w:rsidRPr="00D843E7">
        <w:t>For general</w:t>
      </w:r>
      <w:r w:rsidR="000026B6">
        <w:t>-</w:t>
      </w:r>
      <w:r w:rsidRPr="00D843E7">
        <w:t>licensed ISFSIs, that design requirements contained in the 10 CFR 72.212(b) evaluations have been properly incorporated into documents governing construction or modification of these items;</w:t>
      </w:r>
    </w:p>
    <w:p w14:paraId="1294E23A" w14:textId="77777777" w:rsidR="00712E18" w:rsidRPr="00D843E7" w:rsidRDefault="00712E18" w:rsidP="00830782">
      <w:pPr>
        <w:pStyle w:val="BodyText"/>
        <w:numPr>
          <w:ilvl w:val="0"/>
          <w:numId w:val="49"/>
        </w:numPr>
      </w:pPr>
      <w:r w:rsidRPr="00D843E7">
        <w:t>If construction or modification activities are observed, then verify through interviews with selected workers and supervisors, that individuals are familiar with the design and construction specifications for the activity and that there is appropriate QC/QA involvement in and oversight of the activity.</w:t>
      </w:r>
    </w:p>
    <w:p w14:paraId="3FEE81FA" w14:textId="77777777" w:rsidR="00712E18" w:rsidRPr="00D843E7" w:rsidRDefault="004E574C" w:rsidP="0077133E">
      <w:pPr>
        <w:pStyle w:val="Heading1"/>
      </w:pPr>
      <w:r w:rsidRPr="00D843E7">
        <w:lastRenderedPageBreak/>
        <w:t>60853-03</w:t>
      </w:r>
      <w:r w:rsidRPr="00D843E7">
        <w:tab/>
      </w:r>
      <w:r w:rsidR="00712E18" w:rsidRPr="00D843E7">
        <w:t>INSPECTION GUIDANCE</w:t>
      </w:r>
    </w:p>
    <w:p w14:paraId="7C31EE07" w14:textId="3DAFE693" w:rsidR="004E574C" w:rsidRPr="00D843E7" w:rsidRDefault="004E574C" w:rsidP="00FB14F4">
      <w:pPr>
        <w:pStyle w:val="Heading2"/>
      </w:pPr>
      <w:r w:rsidRPr="00D843E7">
        <w:t>03.01</w:t>
      </w:r>
      <w:r w:rsidR="00D95D40">
        <w:tab/>
      </w:r>
      <w:r w:rsidRPr="00D843E7">
        <w:t>Definitions</w:t>
      </w:r>
    </w:p>
    <w:p w14:paraId="750D011E" w14:textId="2A18EFD1" w:rsidR="004E574C" w:rsidRPr="00D843E7" w:rsidRDefault="00F33FD6" w:rsidP="00830782">
      <w:pPr>
        <w:pStyle w:val="BodyText"/>
        <w:numPr>
          <w:ilvl w:val="0"/>
          <w:numId w:val="50"/>
        </w:numPr>
      </w:pPr>
      <w:r w:rsidRPr="00D843E7">
        <w:rPr>
          <w:u w:val="single"/>
        </w:rPr>
        <w:t>Participants</w:t>
      </w:r>
      <w:r w:rsidRPr="00D843E7">
        <w:t xml:space="preserve">. </w:t>
      </w:r>
      <w:r w:rsidRPr="00D843E7">
        <w:rPr>
          <w:spacing w:val="2"/>
        </w:rPr>
        <w:t>T</w:t>
      </w:r>
      <w:r w:rsidRPr="00D843E7">
        <w:rPr>
          <w:spacing w:val="-2"/>
        </w:rPr>
        <w:t>h</w:t>
      </w:r>
      <w:r w:rsidRPr="00D843E7">
        <w:t>e</w:t>
      </w:r>
      <w:r w:rsidRPr="00D843E7">
        <w:rPr>
          <w:spacing w:val="1"/>
        </w:rPr>
        <w:t xml:space="preserve"> </w:t>
      </w:r>
      <w:r w:rsidRPr="00D843E7">
        <w:rPr>
          <w:spacing w:val="-2"/>
        </w:rPr>
        <w:t>t</w:t>
      </w:r>
      <w:r w:rsidRPr="00D843E7">
        <w:t>e</w:t>
      </w:r>
      <w:r w:rsidRPr="00D843E7">
        <w:rPr>
          <w:spacing w:val="-2"/>
        </w:rPr>
        <w:t>rm</w:t>
      </w:r>
      <w:r w:rsidRPr="00D843E7">
        <w:t>s “</w:t>
      </w:r>
      <w:r w:rsidRPr="00D843E7">
        <w:rPr>
          <w:spacing w:val="-1"/>
        </w:rPr>
        <w:t>lic</w:t>
      </w:r>
      <w:r w:rsidRPr="00D843E7">
        <w:t>ens</w:t>
      </w:r>
      <w:r w:rsidRPr="00D843E7">
        <w:rPr>
          <w:spacing w:val="-1"/>
        </w:rPr>
        <w:t>e</w:t>
      </w:r>
      <w:r w:rsidRPr="00D843E7">
        <w:t>e,“ “</w:t>
      </w:r>
      <w:r w:rsidRPr="00D843E7">
        <w:rPr>
          <w:spacing w:val="-3"/>
        </w:rPr>
        <w:t>v</w:t>
      </w:r>
      <w:r w:rsidRPr="00D843E7">
        <w:t>endo</w:t>
      </w:r>
      <w:r w:rsidRPr="00D843E7">
        <w:rPr>
          <w:spacing w:val="-1"/>
        </w:rPr>
        <w:t>r</w:t>
      </w:r>
      <w:r w:rsidRPr="00D843E7">
        <w:rPr>
          <w:spacing w:val="-2"/>
        </w:rPr>
        <w:t>,</w:t>
      </w:r>
      <w:r w:rsidRPr="00D843E7">
        <w:t>“ “</w:t>
      </w:r>
      <w:r w:rsidRPr="00D843E7">
        <w:rPr>
          <w:spacing w:val="-1"/>
        </w:rPr>
        <w:t>C</w:t>
      </w:r>
      <w:r w:rsidRPr="00D843E7">
        <w:t>oC</w:t>
      </w:r>
      <w:r w:rsidRPr="00D843E7">
        <w:rPr>
          <w:spacing w:val="-1"/>
        </w:rPr>
        <w:t xml:space="preserve"> </w:t>
      </w:r>
      <w:r w:rsidRPr="00D843E7">
        <w:t>ho</w:t>
      </w:r>
      <w:r w:rsidRPr="00D843E7">
        <w:rPr>
          <w:spacing w:val="-1"/>
        </w:rPr>
        <w:t>ld</w:t>
      </w:r>
      <w:r w:rsidRPr="00D843E7">
        <w:t>e</w:t>
      </w:r>
      <w:r w:rsidRPr="00D843E7">
        <w:rPr>
          <w:spacing w:val="-1"/>
        </w:rPr>
        <w:t>r</w:t>
      </w:r>
      <w:r w:rsidRPr="00D843E7">
        <w:t>,“</w:t>
      </w:r>
      <w:r w:rsidRPr="00D843E7">
        <w:rPr>
          <w:spacing w:val="-1"/>
        </w:rPr>
        <w:t xml:space="preserve"> </w:t>
      </w:r>
      <w:r w:rsidRPr="00D843E7">
        <w:t>“</w:t>
      </w:r>
      <w:r w:rsidRPr="00D843E7">
        <w:rPr>
          <w:spacing w:val="2"/>
        </w:rPr>
        <w:t>f</w:t>
      </w:r>
      <w:r w:rsidRPr="00D843E7">
        <w:rPr>
          <w:spacing w:val="-2"/>
        </w:rPr>
        <w:t>a</w:t>
      </w:r>
      <w:r w:rsidRPr="00D843E7">
        <w:t>b</w:t>
      </w:r>
      <w:r w:rsidRPr="00D843E7">
        <w:rPr>
          <w:spacing w:val="-1"/>
        </w:rPr>
        <w:t>ri</w:t>
      </w:r>
      <w:r w:rsidRPr="00D843E7">
        <w:t>ca</w:t>
      </w:r>
      <w:r w:rsidRPr="00D843E7">
        <w:rPr>
          <w:spacing w:val="-2"/>
        </w:rPr>
        <w:t>t</w:t>
      </w:r>
      <w:r w:rsidRPr="00D843E7">
        <w:t>o</w:t>
      </w:r>
      <w:r w:rsidRPr="00D843E7">
        <w:rPr>
          <w:spacing w:val="-1"/>
        </w:rPr>
        <w:t>r</w:t>
      </w:r>
      <w:r w:rsidRPr="00D843E7">
        <w:t>,“ “</w:t>
      </w:r>
      <w:r w:rsidRPr="00D843E7">
        <w:rPr>
          <w:spacing w:val="-2"/>
        </w:rPr>
        <w:t>g</w:t>
      </w:r>
      <w:r w:rsidRPr="00D843E7">
        <w:t>e</w:t>
      </w:r>
      <w:r w:rsidRPr="00D843E7">
        <w:rPr>
          <w:spacing w:val="-2"/>
        </w:rPr>
        <w:t>n</w:t>
      </w:r>
      <w:r w:rsidRPr="00D843E7">
        <w:t>e</w:t>
      </w:r>
      <w:r w:rsidRPr="00D843E7">
        <w:rPr>
          <w:spacing w:val="-2"/>
        </w:rPr>
        <w:t>r</w:t>
      </w:r>
      <w:r w:rsidRPr="00D843E7">
        <w:t xml:space="preserve">al </w:t>
      </w:r>
      <w:r w:rsidRPr="00D843E7">
        <w:rPr>
          <w:spacing w:val="-1"/>
        </w:rPr>
        <w:t>li</w:t>
      </w:r>
      <w:r w:rsidRPr="00D843E7">
        <w:t>censee</w:t>
      </w:r>
      <w:r w:rsidRPr="00D843E7">
        <w:rPr>
          <w:spacing w:val="-2"/>
        </w:rPr>
        <w:t>,</w:t>
      </w:r>
      <w:r w:rsidRPr="00D843E7">
        <w:t>“</w:t>
      </w:r>
      <w:r w:rsidRPr="00D843E7">
        <w:rPr>
          <w:spacing w:val="-22"/>
        </w:rPr>
        <w:t xml:space="preserve"> </w:t>
      </w:r>
      <w:r w:rsidRPr="00D843E7">
        <w:t>and “</w:t>
      </w:r>
      <w:r w:rsidRPr="00D843E7">
        <w:rPr>
          <w:spacing w:val="-1"/>
        </w:rPr>
        <w:t>si</w:t>
      </w:r>
      <w:r w:rsidRPr="00D843E7">
        <w:rPr>
          <w:spacing w:val="-2"/>
        </w:rPr>
        <w:t>t</w:t>
      </w:r>
      <w:r w:rsidRPr="00D843E7">
        <w:t>e</w:t>
      </w:r>
      <w:r w:rsidRPr="00D843E7">
        <w:rPr>
          <w:spacing w:val="-1"/>
        </w:rPr>
        <w:t>-s</w:t>
      </w:r>
      <w:r w:rsidRPr="00D843E7">
        <w:rPr>
          <w:spacing w:val="-2"/>
        </w:rPr>
        <w:t>p</w:t>
      </w:r>
      <w:r w:rsidRPr="00D843E7">
        <w:t>e</w:t>
      </w:r>
      <w:r w:rsidRPr="00D843E7">
        <w:rPr>
          <w:spacing w:val="-1"/>
        </w:rPr>
        <w:t>ci</w:t>
      </w:r>
      <w:r w:rsidRPr="00D843E7">
        <w:rPr>
          <w:spacing w:val="2"/>
        </w:rPr>
        <w:t>f</w:t>
      </w:r>
      <w:r w:rsidRPr="00D843E7">
        <w:rPr>
          <w:spacing w:val="-1"/>
        </w:rPr>
        <w:t>i</w:t>
      </w:r>
      <w:r w:rsidRPr="00D843E7">
        <w:t>c</w:t>
      </w:r>
      <w:r w:rsidRPr="00D843E7">
        <w:rPr>
          <w:spacing w:val="-23"/>
        </w:rPr>
        <w:t xml:space="preserve"> </w:t>
      </w:r>
      <w:r w:rsidRPr="00D843E7">
        <w:rPr>
          <w:spacing w:val="-1"/>
        </w:rPr>
        <w:t>licens</w:t>
      </w:r>
      <w:r w:rsidRPr="00D843E7">
        <w:rPr>
          <w:spacing w:val="-2"/>
        </w:rPr>
        <w:t>e</w:t>
      </w:r>
      <w:r w:rsidRPr="00D843E7">
        <w:rPr>
          <w:spacing w:val="1"/>
        </w:rPr>
        <w:t>e</w:t>
      </w:r>
      <w:r w:rsidRPr="00D843E7">
        <w:t>“</w:t>
      </w:r>
      <w:r w:rsidRPr="00D843E7">
        <w:rPr>
          <w:spacing w:val="-22"/>
        </w:rPr>
        <w:t xml:space="preserve"> </w:t>
      </w:r>
      <w:r w:rsidRPr="00D843E7">
        <w:t>a</w:t>
      </w:r>
      <w:r w:rsidRPr="00D843E7">
        <w:rPr>
          <w:spacing w:val="-1"/>
        </w:rPr>
        <w:t>r</w:t>
      </w:r>
      <w:r w:rsidRPr="00D843E7">
        <w:t>e t</w:t>
      </w:r>
      <w:r w:rsidRPr="00D843E7">
        <w:rPr>
          <w:spacing w:val="-2"/>
        </w:rPr>
        <w:t>e</w:t>
      </w:r>
      <w:r w:rsidRPr="00D843E7">
        <w:rPr>
          <w:spacing w:val="-1"/>
        </w:rPr>
        <w:t>r</w:t>
      </w:r>
      <w:r w:rsidRPr="00D843E7">
        <w:rPr>
          <w:spacing w:val="1"/>
        </w:rPr>
        <w:t>m</w:t>
      </w:r>
      <w:r w:rsidRPr="00D843E7">
        <w:t>s</w:t>
      </w:r>
      <w:r w:rsidRPr="00D843E7">
        <w:rPr>
          <w:spacing w:val="-23"/>
        </w:rPr>
        <w:t xml:space="preserve"> </w:t>
      </w:r>
      <w:r w:rsidRPr="00D843E7">
        <w:t>the</w:t>
      </w:r>
      <w:r w:rsidRPr="00D843E7">
        <w:rPr>
          <w:spacing w:val="-23"/>
        </w:rPr>
        <w:t xml:space="preserve"> </w:t>
      </w:r>
      <w:r w:rsidRPr="00D843E7">
        <w:rPr>
          <w:spacing w:val="-1"/>
        </w:rPr>
        <w:t>i</w:t>
      </w:r>
      <w:r w:rsidRPr="00D843E7">
        <w:t>nspe</w:t>
      </w:r>
      <w:r w:rsidRPr="00D843E7">
        <w:rPr>
          <w:spacing w:val="-3"/>
        </w:rPr>
        <w:t>c</w:t>
      </w:r>
      <w:r w:rsidRPr="00D843E7">
        <w:t>to</w:t>
      </w:r>
      <w:r w:rsidRPr="00D843E7">
        <w:rPr>
          <w:spacing w:val="-1"/>
        </w:rPr>
        <w:t>r</w:t>
      </w:r>
      <w:r w:rsidRPr="00D843E7">
        <w:t>s</w:t>
      </w:r>
      <w:r w:rsidRPr="00D843E7">
        <w:rPr>
          <w:spacing w:val="-24"/>
        </w:rPr>
        <w:t xml:space="preserve"> </w:t>
      </w:r>
      <w:r w:rsidRPr="00D843E7">
        <w:rPr>
          <w:spacing w:val="-3"/>
        </w:rPr>
        <w:t>w</w:t>
      </w:r>
      <w:r w:rsidRPr="00D843E7">
        <w:rPr>
          <w:spacing w:val="-1"/>
        </w:rPr>
        <w:t>i</w:t>
      </w:r>
      <w:r w:rsidRPr="00D843E7">
        <w:rPr>
          <w:spacing w:val="1"/>
        </w:rPr>
        <w:t>l</w:t>
      </w:r>
      <w:r w:rsidRPr="00D843E7">
        <w:t>l</w:t>
      </w:r>
      <w:r w:rsidRPr="00D843E7">
        <w:rPr>
          <w:spacing w:val="-24"/>
        </w:rPr>
        <w:t xml:space="preserve"> </w:t>
      </w:r>
      <w:r w:rsidRPr="00D843E7">
        <w:t>co</w:t>
      </w:r>
      <w:r w:rsidRPr="00D843E7">
        <w:rPr>
          <w:spacing w:val="1"/>
        </w:rPr>
        <w:t>mm</w:t>
      </w:r>
      <w:r w:rsidRPr="00D843E7">
        <w:rPr>
          <w:spacing w:val="-2"/>
        </w:rPr>
        <w:t>o</w:t>
      </w:r>
      <w:r w:rsidRPr="00D843E7">
        <w:rPr>
          <w:spacing w:val="1"/>
        </w:rPr>
        <w:t>n</w:t>
      </w:r>
      <w:r w:rsidRPr="00D843E7">
        <w:rPr>
          <w:spacing w:val="-1"/>
        </w:rPr>
        <w:t>l</w:t>
      </w:r>
      <w:r w:rsidRPr="00D843E7">
        <w:t xml:space="preserve">y encounter while reviewing ISFSI </w:t>
      </w:r>
      <w:r w:rsidRPr="00A11F95">
        <w:t>activities. Refer to Inspection Manual Chapter (IMC) 2690, “</w:t>
      </w:r>
      <w:r w:rsidR="00546973" w:rsidRPr="009E1A91">
        <w:t>Inspection Program for Storage of Spent Reactor Fuel and Reactor</w:t>
      </w:r>
      <w:r w:rsidR="004F3125">
        <w:t>-</w:t>
      </w:r>
      <w:r w:rsidR="00546973" w:rsidRPr="009E1A91">
        <w:t xml:space="preserve">Related Greater </w:t>
      </w:r>
      <w:r w:rsidR="004F3125">
        <w:t>T</w:t>
      </w:r>
      <w:r w:rsidR="00546973" w:rsidRPr="009E1A91">
        <w:t xml:space="preserve">han Class C Waste at Independent Spent Fuel Storage Installations and for 10 CFR Part 71 Transportation </w:t>
      </w:r>
      <w:proofErr w:type="spellStart"/>
      <w:r w:rsidR="00546973" w:rsidRPr="009E1A91">
        <w:t>Packagings</w:t>
      </w:r>
      <w:proofErr w:type="spellEnd"/>
      <w:r w:rsidR="00E432CF">
        <w:t xml:space="preserve">,” </w:t>
      </w:r>
      <w:r w:rsidR="004F3125">
        <w:t>section</w:t>
      </w:r>
      <w:r w:rsidRPr="00A11F95">
        <w:rPr>
          <w:spacing w:val="-9"/>
        </w:rPr>
        <w:t xml:space="preserve"> </w:t>
      </w:r>
      <w:r w:rsidRPr="00A11F95">
        <w:rPr>
          <w:spacing w:val="-2"/>
        </w:rPr>
        <w:t>0</w:t>
      </w:r>
      <w:r w:rsidRPr="00A11F95">
        <w:t>3,</w:t>
      </w:r>
      <w:r w:rsidRPr="00A11F95">
        <w:rPr>
          <w:spacing w:val="-11"/>
        </w:rPr>
        <w:t xml:space="preserve"> </w:t>
      </w:r>
      <w:r w:rsidRPr="00A11F95">
        <w:t>for</w:t>
      </w:r>
      <w:r w:rsidRPr="00A11F95">
        <w:rPr>
          <w:spacing w:val="-10"/>
        </w:rPr>
        <w:t xml:space="preserve"> </w:t>
      </w:r>
      <w:r w:rsidRPr="00A11F95">
        <w:t>d</w:t>
      </w:r>
      <w:r w:rsidRPr="00A11F95">
        <w:rPr>
          <w:spacing w:val="-2"/>
        </w:rPr>
        <w:t>e</w:t>
      </w:r>
      <w:r w:rsidRPr="00A11F95">
        <w:rPr>
          <w:spacing w:val="2"/>
        </w:rPr>
        <w:t>f</w:t>
      </w:r>
      <w:r w:rsidRPr="00A11F95">
        <w:rPr>
          <w:spacing w:val="-1"/>
        </w:rPr>
        <w:t>i</w:t>
      </w:r>
      <w:r w:rsidRPr="00A11F95">
        <w:t>n</w:t>
      </w:r>
      <w:r w:rsidRPr="00A11F95">
        <w:rPr>
          <w:spacing w:val="-1"/>
        </w:rPr>
        <w:t>i</w:t>
      </w:r>
      <w:r w:rsidRPr="00A11F95">
        <w:rPr>
          <w:spacing w:val="-2"/>
        </w:rPr>
        <w:t>t</w:t>
      </w:r>
      <w:r w:rsidRPr="00A11F95">
        <w:rPr>
          <w:spacing w:val="-1"/>
        </w:rPr>
        <w:t>i</w:t>
      </w:r>
      <w:r w:rsidRPr="00A11F95">
        <w:t>ons</w:t>
      </w:r>
      <w:r w:rsidRPr="00A11F95">
        <w:rPr>
          <w:spacing w:val="-9"/>
        </w:rPr>
        <w:t xml:space="preserve"> </w:t>
      </w:r>
      <w:r w:rsidRPr="00A11F95">
        <w:rPr>
          <w:spacing w:val="-2"/>
        </w:rPr>
        <w:t>o</w:t>
      </w:r>
      <w:r w:rsidRPr="00A11F95">
        <w:t>f</w:t>
      </w:r>
      <w:r w:rsidRPr="00A11F95">
        <w:rPr>
          <w:spacing w:val="-7"/>
        </w:rPr>
        <w:t xml:space="preserve"> </w:t>
      </w:r>
      <w:r w:rsidRPr="00A11F95">
        <w:rPr>
          <w:spacing w:val="-2"/>
        </w:rPr>
        <w:t>t</w:t>
      </w:r>
      <w:r w:rsidR="00CB4059" w:rsidRPr="00A11F95">
        <w:t>hese terms</w:t>
      </w:r>
      <w:r w:rsidR="00A11F95">
        <w:t>.</w:t>
      </w:r>
    </w:p>
    <w:p w14:paraId="45F428C0" w14:textId="32349F56" w:rsidR="00F33FD6" w:rsidRPr="00D843E7" w:rsidRDefault="00F33FD6" w:rsidP="00830782">
      <w:pPr>
        <w:pStyle w:val="BodyText"/>
        <w:numPr>
          <w:ilvl w:val="0"/>
          <w:numId w:val="50"/>
        </w:numPr>
      </w:pPr>
      <w:r w:rsidRPr="00D843E7">
        <w:rPr>
          <w:color w:val="000000"/>
          <w:u w:val="single"/>
        </w:rPr>
        <w:t xml:space="preserve">Safety </w:t>
      </w:r>
      <w:r w:rsidRPr="00D843E7">
        <w:rPr>
          <w:u w:val="single"/>
        </w:rPr>
        <w:t>Classification</w:t>
      </w:r>
      <w:r w:rsidRPr="00D843E7">
        <w:t xml:space="preserve">. ISFSI </w:t>
      </w:r>
      <w:r w:rsidRPr="00D843E7">
        <w:rPr>
          <w:color w:val="000000"/>
        </w:rPr>
        <w:t>systems, structures, and components (SSCs) are classified as either “important to safety” or “not important to safety” by the ISFSI designer.</w:t>
      </w:r>
    </w:p>
    <w:p w14:paraId="2E84AD1B" w14:textId="77777777" w:rsidR="00712E18" w:rsidRPr="00D843E7" w:rsidRDefault="00F33FD6" w:rsidP="004F1355">
      <w:pPr>
        <w:pStyle w:val="BodyText3"/>
      </w:pPr>
      <w:r w:rsidRPr="00D843E7">
        <w:t>If “important to safety,” the SSC will typically either:</w:t>
      </w:r>
    </w:p>
    <w:p w14:paraId="7B68C34C" w14:textId="77777777" w:rsidR="00F33FD6" w:rsidRPr="00D843E7" w:rsidRDefault="00F33FD6" w:rsidP="004F1355">
      <w:pPr>
        <w:pStyle w:val="BodyText"/>
        <w:numPr>
          <w:ilvl w:val="0"/>
          <w:numId w:val="9"/>
        </w:numPr>
        <w:tabs>
          <w:tab w:val="num" w:pos="1080"/>
        </w:tabs>
        <w:ind w:left="1080"/>
      </w:pPr>
      <w:r w:rsidRPr="00D843E7">
        <w:t>Maintain the functions or conditions (i.e., confinement, criticality, shielding, and heat removal) necessary to store spent fuel safely;</w:t>
      </w:r>
    </w:p>
    <w:p w14:paraId="4BCCB111" w14:textId="70B8A926" w:rsidR="00F33FD6" w:rsidRPr="00E66737" w:rsidRDefault="00F33FD6" w:rsidP="004F1355">
      <w:pPr>
        <w:pStyle w:val="BodyText"/>
        <w:numPr>
          <w:ilvl w:val="0"/>
          <w:numId w:val="9"/>
        </w:numPr>
        <w:tabs>
          <w:tab w:val="num" w:pos="1080"/>
        </w:tabs>
        <w:ind w:left="1080"/>
      </w:pPr>
      <w:r w:rsidRPr="00D843E7">
        <w:t xml:space="preserve">Prevent significant </w:t>
      </w:r>
      <w:r w:rsidRPr="00E66737">
        <w:t xml:space="preserve">damage to the </w:t>
      </w:r>
      <w:r w:rsidR="00F74734">
        <w:t>DSS</w:t>
      </w:r>
      <w:r w:rsidRPr="00E66737">
        <w:t xml:space="preserve"> during handling and storage;</w:t>
      </w:r>
      <w:r w:rsidR="00CB4059" w:rsidRPr="00E66737">
        <w:t xml:space="preserve"> or</w:t>
      </w:r>
    </w:p>
    <w:p w14:paraId="68BD82AD" w14:textId="77777777" w:rsidR="00F33FD6" w:rsidRPr="00D843E7" w:rsidRDefault="00F33FD6" w:rsidP="004F1355">
      <w:pPr>
        <w:pStyle w:val="BodyText"/>
        <w:numPr>
          <w:ilvl w:val="0"/>
          <w:numId w:val="9"/>
        </w:numPr>
        <w:tabs>
          <w:tab w:val="num" w:pos="1080"/>
        </w:tabs>
        <w:ind w:left="1080"/>
      </w:pPr>
      <w:r w:rsidRPr="00E66737">
        <w:t xml:space="preserve">Provide reasonable assurance </w:t>
      </w:r>
      <w:r w:rsidRPr="00D843E7">
        <w:t>that spent fuel can be received, handled, packaged, stored, and retrieved without undue risk to public health and safety.</w:t>
      </w:r>
    </w:p>
    <w:p w14:paraId="61A4C0B9" w14:textId="77777777" w:rsidR="00F33FD6" w:rsidRPr="00D843E7" w:rsidRDefault="00F33FD6" w:rsidP="004F1355">
      <w:pPr>
        <w:pStyle w:val="BodyText3"/>
      </w:pPr>
      <w:r w:rsidRPr="00D843E7">
        <w:t>If an SSC does not perform any of the preceding functions, it may be classified as “not important to safety.”</w:t>
      </w:r>
    </w:p>
    <w:p w14:paraId="0CEC2BB0" w14:textId="202D784F" w:rsidR="008C11AF" w:rsidRPr="00D843E7" w:rsidRDefault="008C11AF" w:rsidP="00FB14F4">
      <w:pPr>
        <w:pStyle w:val="Heading2"/>
      </w:pPr>
      <w:r w:rsidRPr="00D843E7">
        <w:t>03.02</w:t>
      </w:r>
      <w:r w:rsidR="00D95D40">
        <w:tab/>
      </w:r>
      <w:r w:rsidRPr="00D843E7">
        <w:t>General Guidance</w:t>
      </w:r>
    </w:p>
    <w:p w14:paraId="5AEBA293" w14:textId="29FBEB05" w:rsidR="003E0556" w:rsidRDefault="003E0556" w:rsidP="00D374C7">
      <w:pPr>
        <w:pStyle w:val="BodyText3"/>
      </w:pPr>
      <w:r>
        <w:t>The inspectors sh</w:t>
      </w:r>
      <w:r w:rsidR="00572349">
        <w:t>ou</w:t>
      </w:r>
      <w:r>
        <w:t>l</w:t>
      </w:r>
      <w:r w:rsidR="00572349">
        <w:t>d</w:t>
      </w:r>
      <w:r>
        <w:t xml:space="preserve"> refer to the risk prioritization table in </w:t>
      </w:r>
      <w:r w:rsidR="004F3125">
        <w:t>IMC</w:t>
      </w:r>
      <w:r>
        <w:t xml:space="preserve"> 2690</w:t>
      </w:r>
      <w:r w:rsidR="00266A8E">
        <w:t xml:space="preserve">, </w:t>
      </w:r>
      <w:r w:rsidR="004F3125">
        <w:t>a</w:t>
      </w:r>
      <w:r w:rsidR="00266A8E">
        <w:t>ppendix D</w:t>
      </w:r>
      <w:r>
        <w:t>. A</w:t>
      </w:r>
      <w:r w:rsidR="004F3125">
        <w:t> </w:t>
      </w:r>
      <w:r>
        <w:t xml:space="preserve">majority of the inspector’s </w:t>
      </w:r>
      <w:r w:rsidR="00587878">
        <w:t xml:space="preserve">focus </w:t>
      </w:r>
      <w:r w:rsidR="00AF4831">
        <w:t>should</w:t>
      </w:r>
      <w:r>
        <w:t xml:space="preserve"> include review of </w:t>
      </w:r>
      <w:r w:rsidR="006D2311">
        <w:t xml:space="preserve">the highest </w:t>
      </w:r>
      <w:r>
        <w:t xml:space="preserve">Priority Level items. The totality of items selected for inspection </w:t>
      </w:r>
      <w:r w:rsidR="00AF4831">
        <w:t>should</w:t>
      </w:r>
      <w:r>
        <w:t xml:space="preserve"> also address the five safety focus areas described in </w:t>
      </w:r>
      <w:r w:rsidR="004F3125">
        <w:t>IMC</w:t>
      </w:r>
      <w:r>
        <w:t xml:space="preserve"> </w:t>
      </w:r>
      <w:r w:rsidR="00125E85">
        <w:t>2691</w:t>
      </w:r>
      <w:r w:rsidR="00BC6B96">
        <w:t xml:space="preserve">, </w:t>
      </w:r>
      <w:r w:rsidR="004F3125">
        <w:t>section</w:t>
      </w:r>
      <w:r w:rsidR="00BC6B96">
        <w:t xml:space="preserve"> 04.0</w:t>
      </w:r>
      <w:r w:rsidR="001F6808">
        <w:t>5</w:t>
      </w:r>
      <w:r w:rsidR="005D3080">
        <w:t>, as applicable</w:t>
      </w:r>
      <w:r>
        <w:t>.</w:t>
      </w:r>
    </w:p>
    <w:p w14:paraId="5F72E0C6" w14:textId="7CB8496F" w:rsidR="008C11AF" w:rsidRPr="00D843E7" w:rsidRDefault="008C11AF" w:rsidP="00D374C7">
      <w:pPr>
        <w:pStyle w:val="BodyText"/>
        <w:numPr>
          <w:ilvl w:val="0"/>
          <w:numId w:val="51"/>
        </w:numPr>
      </w:pPr>
      <w:r w:rsidRPr="00D843E7">
        <w:rPr>
          <w:u w:val="single"/>
        </w:rPr>
        <w:t>Overall Focus</w:t>
      </w:r>
      <w:r w:rsidRPr="00D843E7">
        <w:t xml:space="preserve">. The inspection focus </w:t>
      </w:r>
      <w:r w:rsidR="00D915BA">
        <w:t>should be</w:t>
      </w:r>
      <w:r w:rsidRPr="00D843E7">
        <w:t xml:space="preserve"> to determine whether:</w:t>
      </w:r>
    </w:p>
    <w:p w14:paraId="2E421652" w14:textId="44E6232E" w:rsidR="008C11AF" w:rsidRPr="00BE6C34" w:rsidRDefault="008C11AF" w:rsidP="00D374C7">
      <w:pPr>
        <w:pStyle w:val="BodyText"/>
        <w:numPr>
          <w:ilvl w:val="0"/>
          <w:numId w:val="52"/>
        </w:numPr>
        <w:tabs>
          <w:tab w:val="num" w:pos="1080"/>
        </w:tabs>
        <w:ind w:left="1080"/>
      </w:pPr>
      <w:r w:rsidRPr="00B4003C">
        <w:t>The fabricator is constructing onsite ISFSI components in accordance with an NRC</w:t>
      </w:r>
      <w:r w:rsidR="00C82027" w:rsidRPr="007D46DF">
        <w:noBreakHyphen/>
      </w:r>
      <w:r w:rsidRPr="00B4003C">
        <w:t xml:space="preserve">approved QAP, and whether the </w:t>
      </w:r>
      <w:r w:rsidR="00F74734">
        <w:t>DSS</w:t>
      </w:r>
      <w:r w:rsidRPr="00B4003C">
        <w:t xml:space="preserve"> component, as fabricated, will perform its intended function </w:t>
      </w:r>
      <w:r w:rsidRPr="00B4003C">
        <w:rPr>
          <w:color w:val="000000"/>
        </w:rPr>
        <w:t>as stated in the SAR and, as applicable, the CoC or the site</w:t>
      </w:r>
      <w:r w:rsidR="00B71AFD" w:rsidRPr="00B4003C">
        <w:rPr>
          <w:color w:val="000000"/>
        </w:rPr>
        <w:noBreakHyphen/>
      </w:r>
      <w:r w:rsidRPr="00B4003C">
        <w:rPr>
          <w:color w:val="000000"/>
        </w:rPr>
        <w:t xml:space="preserve">specific license </w:t>
      </w:r>
      <w:r w:rsidRPr="00B4003C">
        <w:t>and TS</w:t>
      </w:r>
      <w:r w:rsidR="007E46A8" w:rsidRPr="00B4003C">
        <w:t>s</w:t>
      </w:r>
      <w:r w:rsidRPr="00B4003C">
        <w:t>.</w:t>
      </w:r>
      <w:r w:rsidR="000742BC" w:rsidRPr="00B4003C">
        <w:t xml:space="preserve"> </w:t>
      </w:r>
      <w:r w:rsidR="00F74734">
        <w:t>DSS</w:t>
      </w:r>
      <w:r w:rsidRPr="00B4003C">
        <w:t xml:space="preserve"> components must be constructed under an NRC</w:t>
      </w:r>
      <w:r w:rsidR="001A630F" w:rsidRPr="00B4003C">
        <w:noBreakHyphen/>
      </w:r>
      <w:r w:rsidRPr="00B4003C">
        <w:t xml:space="preserve">approved QAP, which may be either the licensee’s, CoC holder’s, or the </w:t>
      </w:r>
      <w:proofErr w:type="gramStart"/>
      <w:r w:rsidRPr="00B4003C">
        <w:t>fabricator’s</w:t>
      </w:r>
      <w:proofErr w:type="gramEnd"/>
      <w:r w:rsidRPr="00B4003C">
        <w:t>.</w:t>
      </w:r>
    </w:p>
    <w:p w14:paraId="31DC8EB8" w14:textId="6E640383" w:rsidR="008C11AF" w:rsidRPr="00BE6C34" w:rsidRDefault="008C11AF" w:rsidP="00D374C7">
      <w:pPr>
        <w:pStyle w:val="BodyText"/>
        <w:numPr>
          <w:ilvl w:val="0"/>
          <w:numId w:val="52"/>
        </w:numPr>
        <w:tabs>
          <w:tab w:val="num" w:pos="1080"/>
        </w:tabs>
        <w:ind w:left="1080"/>
      </w:pPr>
      <w:r w:rsidRPr="5CE8AF9D">
        <w:rPr>
          <w:color w:val="000000" w:themeColor="text1"/>
        </w:rPr>
        <w:t xml:space="preserve">The ISFSI and its storage pad </w:t>
      </w:r>
      <w:r w:rsidR="00FB318E" w:rsidRPr="5CE8AF9D">
        <w:rPr>
          <w:color w:val="000000" w:themeColor="text1"/>
        </w:rPr>
        <w:t>are</w:t>
      </w:r>
      <w:r w:rsidRPr="5CE8AF9D">
        <w:rPr>
          <w:color w:val="000000" w:themeColor="text1"/>
        </w:rPr>
        <w:t xml:space="preserve"> designed and constructed in accordance with the site</w:t>
      </w:r>
      <w:r w:rsidR="4320D98F" w:rsidRPr="5CE8AF9D">
        <w:rPr>
          <w:color w:val="000000" w:themeColor="text1"/>
        </w:rPr>
        <w:t>-</w:t>
      </w:r>
      <w:r w:rsidRPr="5CE8AF9D">
        <w:rPr>
          <w:color w:val="000000" w:themeColor="text1"/>
        </w:rPr>
        <w:t xml:space="preserve">specific license </w:t>
      </w:r>
      <w:r w:rsidRPr="5CE8AF9D">
        <w:t xml:space="preserve">and TSs or in accordance with the </w:t>
      </w:r>
      <w:r w:rsidR="00F74734" w:rsidRPr="5CE8AF9D">
        <w:t>DSS</w:t>
      </w:r>
      <w:r w:rsidRPr="5CE8AF9D">
        <w:t xml:space="preserve"> CoC, as applicable. </w:t>
      </w:r>
      <w:r w:rsidR="00FD4C33" w:rsidRPr="5CE8AF9D">
        <w:t>Licensees for a genera</w:t>
      </w:r>
      <w:r w:rsidR="00FD4C33" w:rsidRPr="5CE8AF9D">
        <w:rPr>
          <w:color w:val="000000" w:themeColor="text1"/>
        </w:rPr>
        <w:t>l</w:t>
      </w:r>
      <w:r w:rsidR="004F3125">
        <w:rPr>
          <w:color w:val="000000" w:themeColor="text1"/>
        </w:rPr>
        <w:t>-</w:t>
      </w:r>
      <w:r w:rsidR="00FD4C33" w:rsidRPr="5CE8AF9D">
        <w:rPr>
          <w:color w:val="000000" w:themeColor="text1"/>
        </w:rPr>
        <w:t xml:space="preserve">licensed ISFSI </w:t>
      </w:r>
      <w:ins w:id="6" w:author="Author">
        <w:r w:rsidR="00FD4C33">
          <w:rPr>
            <w:color w:val="000000" w:themeColor="text1"/>
          </w:rPr>
          <w:t>have</w:t>
        </w:r>
      </w:ins>
      <w:r w:rsidR="00FD4C33" w:rsidRPr="5CE8AF9D">
        <w:rPr>
          <w:color w:val="000000" w:themeColor="text1"/>
        </w:rPr>
        <w:t xml:space="preserve"> review</w:t>
      </w:r>
      <w:ins w:id="7" w:author="Author">
        <w:r w:rsidR="00FD4C33">
          <w:rPr>
            <w:color w:val="000000" w:themeColor="text1"/>
          </w:rPr>
          <w:t>ed</w:t>
        </w:r>
      </w:ins>
      <w:r w:rsidR="00FD4C33" w:rsidRPr="5CE8AF9D">
        <w:rPr>
          <w:color w:val="000000" w:themeColor="text1"/>
        </w:rPr>
        <w:t xml:space="preserve"> ISFSI activities, such as pad construction, for determination of no adverse impact onsite operations or </w:t>
      </w:r>
      <w:r w:rsidR="00FD4C33" w:rsidRPr="5CE8AF9D">
        <w:t>TSs.</w:t>
      </w:r>
    </w:p>
    <w:p w14:paraId="25168DE3" w14:textId="14CEB75F" w:rsidR="008C11AF" w:rsidRPr="00D843E7" w:rsidRDefault="008C11AF" w:rsidP="00D374C7">
      <w:pPr>
        <w:pStyle w:val="BodyText"/>
        <w:numPr>
          <w:ilvl w:val="0"/>
          <w:numId w:val="51"/>
        </w:numPr>
        <w:rPr>
          <w:color w:val="000000"/>
        </w:rPr>
      </w:pPr>
      <w:r w:rsidRPr="68A6996E">
        <w:rPr>
          <w:color w:val="000000" w:themeColor="text1"/>
          <w:u w:val="single"/>
        </w:rPr>
        <w:t>Additional Assistance</w:t>
      </w:r>
      <w:r w:rsidRPr="68A6996E">
        <w:rPr>
          <w:color w:val="000000" w:themeColor="text1"/>
        </w:rPr>
        <w:t xml:space="preserve">. </w:t>
      </w:r>
      <w:r w:rsidRPr="00D843E7">
        <w:t xml:space="preserve">The inspectors may obtain additional assistance for both technical and design questions from the </w:t>
      </w:r>
      <w:r w:rsidRPr="00E66737">
        <w:t xml:space="preserve">cognizant </w:t>
      </w:r>
      <w:r w:rsidR="598312BB" w:rsidRPr="68A6996E">
        <w:t>Division of Fuel Management (</w:t>
      </w:r>
      <w:r w:rsidR="00C37DD6" w:rsidRPr="68A6996E">
        <w:t>DFM</w:t>
      </w:r>
      <w:r w:rsidR="55E3D667" w:rsidRPr="68A6996E">
        <w:t>)</w:t>
      </w:r>
      <w:r w:rsidRPr="68A6996E">
        <w:t xml:space="preserve"> </w:t>
      </w:r>
      <w:r w:rsidR="7FC7618F" w:rsidRPr="68A6996E">
        <w:t>Project Manager (</w:t>
      </w:r>
      <w:r w:rsidRPr="68A6996E">
        <w:rPr>
          <w:color w:val="000000" w:themeColor="text1"/>
        </w:rPr>
        <w:t>PM</w:t>
      </w:r>
      <w:r w:rsidR="51C7C1BF" w:rsidRPr="68A6996E">
        <w:rPr>
          <w:color w:val="000000" w:themeColor="text1"/>
        </w:rPr>
        <w:t>)</w:t>
      </w:r>
      <w:r w:rsidRPr="68A6996E">
        <w:rPr>
          <w:color w:val="000000" w:themeColor="text1"/>
        </w:rPr>
        <w:t>.</w:t>
      </w:r>
    </w:p>
    <w:p w14:paraId="63ADCD60" w14:textId="7C652B49" w:rsidR="008C11AF" w:rsidRPr="00E223E1" w:rsidRDefault="008C11AF" w:rsidP="00D374C7">
      <w:pPr>
        <w:pStyle w:val="BodyText"/>
        <w:numPr>
          <w:ilvl w:val="0"/>
          <w:numId w:val="51"/>
        </w:numPr>
      </w:pPr>
      <w:r w:rsidRPr="00D843E7">
        <w:rPr>
          <w:u w:val="single"/>
        </w:rPr>
        <w:lastRenderedPageBreak/>
        <w:t>ISFSI SSCs Safety Classification</w:t>
      </w:r>
      <w:r w:rsidRPr="00D843E7">
        <w:t>. Before performing an inspection of ISFSI SSCs, the inspectors should review the licensee</w:t>
      </w:r>
      <w:r w:rsidR="00C37DD6" w:rsidRPr="00D843E7">
        <w:t>’</w:t>
      </w:r>
      <w:r w:rsidRPr="00D843E7">
        <w:t>s design</w:t>
      </w:r>
      <w:r w:rsidR="004F3125">
        <w:t>-</w:t>
      </w:r>
      <w:r w:rsidRPr="00D843E7">
        <w:t xml:space="preserve">basis documents to determine whether the licensee has applied an appropriate safety classification to </w:t>
      </w:r>
      <w:r w:rsidR="000A0C03">
        <w:t>the</w:t>
      </w:r>
      <w:r w:rsidRPr="00D843E7">
        <w:t xml:space="preserve"> SSC. Note that site-specific variations in ISFSI designs may affect the safety classification of some SSCs.</w:t>
      </w:r>
      <w:r w:rsidR="00E223E1">
        <w:t xml:space="preserve"> </w:t>
      </w:r>
      <w:r w:rsidR="00E223E1" w:rsidRPr="00E223E1">
        <w:t>In determin</w:t>
      </w:r>
      <w:r w:rsidR="00523359">
        <w:t>ing</w:t>
      </w:r>
      <w:r w:rsidR="00E223E1" w:rsidRPr="00E223E1">
        <w:t xml:space="preserve"> the specific level of effort for the inspection, inspectors should risk inform the level of effort associated with each SSC based upon its safety classification.</w:t>
      </w:r>
    </w:p>
    <w:p w14:paraId="06B5744B" w14:textId="1042089E" w:rsidR="00435E74" w:rsidRPr="00D843E7" w:rsidRDefault="00435E74" w:rsidP="00D374C7">
      <w:pPr>
        <w:pStyle w:val="BodyText"/>
        <w:numPr>
          <w:ilvl w:val="0"/>
          <w:numId w:val="51"/>
        </w:numPr>
        <w:rPr>
          <w:color w:val="000000"/>
        </w:rPr>
      </w:pPr>
      <w:r w:rsidRPr="00D843E7">
        <w:rPr>
          <w:u w:val="single"/>
        </w:rPr>
        <w:t>ISFSI SSCs Not Important to Safety</w:t>
      </w:r>
      <w:r w:rsidRPr="00D843E7">
        <w:t>. For this class of SSCs, the licensee</w:t>
      </w:r>
      <w:r w:rsidR="008102B4">
        <w:t>’</w:t>
      </w:r>
      <w:r w:rsidRPr="00D843E7">
        <w:t>s use of generally accepted commercial-grade standards, practices, and materials in design, fabrication, and construction activities is acceptable. However, these SSCs must still conform to the design requirements described in the SAR and supporting engineering documents.</w:t>
      </w:r>
    </w:p>
    <w:p w14:paraId="47631135" w14:textId="0B9D6BAF" w:rsidR="00435E74" w:rsidRPr="00D843E7" w:rsidRDefault="00435E74" w:rsidP="00D374C7">
      <w:pPr>
        <w:pStyle w:val="BodyText"/>
        <w:numPr>
          <w:ilvl w:val="0"/>
          <w:numId w:val="51"/>
        </w:numPr>
        <w:rPr>
          <w:color w:val="000000"/>
        </w:rPr>
      </w:pPr>
      <w:r w:rsidRPr="00D843E7">
        <w:rPr>
          <w:u w:val="single"/>
        </w:rPr>
        <w:t>Design Changes</w:t>
      </w:r>
      <w:r w:rsidRPr="00D843E7">
        <w:t xml:space="preserve">. Each </w:t>
      </w:r>
      <w:r w:rsidR="00F74734">
        <w:t>DSS</w:t>
      </w:r>
      <w:r w:rsidRPr="00D843E7">
        <w:t xml:space="preserve"> design has been approved by the NRC through the licensing process, for a site-speci</w:t>
      </w:r>
      <w:r w:rsidR="00A84D64" w:rsidRPr="00D843E7">
        <w:t>fic license, or the 10 CFR Part </w:t>
      </w:r>
      <w:r w:rsidRPr="00D843E7">
        <w:t>72, Subpart</w:t>
      </w:r>
      <w:r w:rsidR="00A84D64" w:rsidRPr="00D843E7">
        <w:t xml:space="preserve"> </w:t>
      </w:r>
      <w:r w:rsidRPr="00D843E7">
        <w:t xml:space="preserve">L, process for a general license. </w:t>
      </w:r>
      <w:r w:rsidR="000D0688">
        <w:t>L</w:t>
      </w:r>
      <w:r w:rsidRPr="00D843E7">
        <w:t xml:space="preserve">icensees, vendors and CoC holders are </w:t>
      </w:r>
      <w:r w:rsidR="00754A9D">
        <w:t>authorized</w:t>
      </w:r>
      <w:r w:rsidR="006463AC">
        <w:t xml:space="preserve"> </w:t>
      </w:r>
      <w:r w:rsidRPr="00D843E7">
        <w:t xml:space="preserve">to make changes to the ISFSI or </w:t>
      </w:r>
      <w:r w:rsidR="00F74734">
        <w:t>DSS</w:t>
      </w:r>
      <w:r w:rsidRPr="00D843E7">
        <w:t xml:space="preserve"> described in the SAR, to approve changes to procedures described in the </w:t>
      </w:r>
      <w:r w:rsidRPr="000B46DE">
        <w:t xml:space="preserve">SAR, or to perform tests or experiments not described in the SAR without prior NRC </w:t>
      </w:r>
      <w:r w:rsidRPr="006E6B29">
        <w:t>approval</w:t>
      </w:r>
      <w:r w:rsidR="007F4755">
        <w:t xml:space="preserve"> </w:t>
      </w:r>
      <w:r w:rsidR="00076B04">
        <w:t>in accordance with</w:t>
      </w:r>
      <w:r w:rsidR="007F4755" w:rsidRPr="00D843E7">
        <w:t xml:space="preserve"> 10 CFR 72.48</w:t>
      </w:r>
      <w:r w:rsidRPr="006E6B29">
        <w:t>. Refer to IP 60857, “Review of 10 CFR 72.48 Evaluations,” for additional gu</w:t>
      </w:r>
      <w:r w:rsidRPr="00D843E7">
        <w:t>idance in this area.</w:t>
      </w:r>
    </w:p>
    <w:p w14:paraId="66A28790" w14:textId="3403CE8F" w:rsidR="006763B6" w:rsidRPr="00E66737" w:rsidRDefault="006763B6" w:rsidP="00D374C7">
      <w:pPr>
        <w:pStyle w:val="BodyText"/>
        <w:numPr>
          <w:ilvl w:val="0"/>
          <w:numId w:val="51"/>
        </w:numPr>
      </w:pPr>
      <w:r w:rsidRPr="00D843E7">
        <w:rPr>
          <w:color w:val="000000"/>
          <w:u w:val="single"/>
        </w:rPr>
        <w:t>Component Functionality</w:t>
      </w:r>
      <w:r w:rsidRPr="00D843E7">
        <w:rPr>
          <w:color w:val="000000"/>
        </w:rPr>
        <w:t xml:space="preserve">. Functionality is the ability of a component to meet its design requirements. Some components may have multiple design requirements and several functions. These requirements and functions are defined in the SAR, SER, and, as </w:t>
      </w:r>
      <w:r w:rsidR="00A84D64" w:rsidRPr="00D843E7">
        <w:rPr>
          <w:color w:val="000000"/>
        </w:rPr>
        <w:t>applicable, the CoC or the site</w:t>
      </w:r>
      <w:r w:rsidR="00A84D64" w:rsidRPr="00D843E7">
        <w:rPr>
          <w:color w:val="000000"/>
        </w:rPr>
        <w:noBreakHyphen/>
      </w:r>
      <w:r w:rsidRPr="00D843E7">
        <w:rPr>
          <w:color w:val="000000"/>
        </w:rPr>
        <w:t xml:space="preserve">specific </w:t>
      </w:r>
      <w:r w:rsidRPr="00E66737">
        <w:t>license and TS</w:t>
      </w:r>
      <w:r w:rsidR="006E0315" w:rsidRPr="00E66737">
        <w:t>s</w:t>
      </w:r>
      <w:r w:rsidRPr="00E66737">
        <w:t xml:space="preserve"> for the </w:t>
      </w:r>
      <w:r w:rsidR="00F74734">
        <w:t>DSS</w:t>
      </w:r>
      <w:r w:rsidRPr="00E66737">
        <w:t xml:space="preserve">. For example, the cask support basket that separates the individual fuel bundles serves several functions: structural integrity, criticality control, heat transfer, and radiation shielding. Assistance in identifying the function(s) of a given component may be obtained from </w:t>
      </w:r>
      <w:r w:rsidR="006E0315" w:rsidRPr="00E66737">
        <w:t>DFM</w:t>
      </w:r>
      <w:r w:rsidRPr="00E66737">
        <w:t>.</w:t>
      </w:r>
    </w:p>
    <w:p w14:paraId="60D34BF5" w14:textId="111800A5" w:rsidR="006763B6" w:rsidRPr="00D843E7" w:rsidRDefault="006763B6" w:rsidP="00D374C7">
      <w:pPr>
        <w:pStyle w:val="BodyText"/>
        <w:numPr>
          <w:ilvl w:val="0"/>
          <w:numId w:val="51"/>
        </w:numPr>
      </w:pPr>
      <w:r w:rsidRPr="00D843E7">
        <w:rPr>
          <w:u w:val="single"/>
        </w:rPr>
        <w:t>Document Review</w:t>
      </w:r>
      <w:r w:rsidRPr="00D843E7">
        <w:t xml:space="preserve">. Before any </w:t>
      </w:r>
      <w:r w:rsidRPr="68A6996E">
        <w:t>onsite</w:t>
      </w:r>
      <w:r w:rsidRPr="00D843E7">
        <w:t xml:space="preserve"> inspection activity, for each </w:t>
      </w:r>
      <w:r w:rsidR="00F74734">
        <w:t>DSS</w:t>
      </w:r>
      <w:r w:rsidRPr="00D843E7">
        <w:t xml:space="preserve"> in use,</w:t>
      </w:r>
      <w:r w:rsidR="001473F1">
        <w:t xml:space="preserve"> the inspector</w:t>
      </w:r>
      <w:r w:rsidR="002E4174">
        <w:t>s</w:t>
      </w:r>
      <w:r w:rsidR="001473F1">
        <w:t xml:space="preserve"> should</w:t>
      </w:r>
      <w:r w:rsidRPr="00D843E7">
        <w:t xml:space="preserve"> review (as applicable) the:</w:t>
      </w:r>
    </w:p>
    <w:p w14:paraId="5293CEF7" w14:textId="77777777" w:rsidR="006763B6" w:rsidRPr="00D843E7" w:rsidRDefault="006763B6" w:rsidP="00D374C7">
      <w:pPr>
        <w:pStyle w:val="BodyText"/>
        <w:numPr>
          <w:ilvl w:val="0"/>
          <w:numId w:val="54"/>
        </w:numPr>
        <w:tabs>
          <w:tab w:val="num" w:pos="1080"/>
        </w:tabs>
        <w:ind w:left="1080"/>
      </w:pPr>
      <w:r w:rsidRPr="00D843E7">
        <w:t>SAR and corresponding NRC SER;</w:t>
      </w:r>
    </w:p>
    <w:p w14:paraId="0B77BC6A" w14:textId="77777777" w:rsidR="006763B6" w:rsidRPr="00D843E7" w:rsidRDefault="006763B6" w:rsidP="00D374C7">
      <w:pPr>
        <w:pStyle w:val="BodyText"/>
        <w:numPr>
          <w:ilvl w:val="0"/>
          <w:numId w:val="54"/>
        </w:numPr>
        <w:tabs>
          <w:tab w:val="num" w:pos="1080"/>
        </w:tabs>
        <w:ind w:left="1080"/>
      </w:pPr>
      <w:r w:rsidRPr="00D843E7">
        <w:t>CoC;</w:t>
      </w:r>
    </w:p>
    <w:p w14:paraId="0B83EA74" w14:textId="77777777" w:rsidR="006763B6" w:rsidRPr="00E66737" w:rsidRDefault="006763B6" w:rsidP="00D374C7">
      <w:pPr>
        <w:pStyle w:val="BodyText"/>
        <w:numPr>
          <w:ilvl w:val="0"/>
          <w:numId w:val="54"/>
        </w:numPr>
        <w:tabs>
          <w:tab w:val="num" w:pos="1080"/>
        </w:tabs>
        <w:ind w:left="1080"/>
      </w:pPr>
      <w:r w:rsidRPr="00D843E7">
        <w:rPr>
          <w:color w:val="000000"/>
        </w:rPr>
        <w:t xml:space="preserve">Site-specific </w:t>
      </w:r>
      <w:r w:rsidRPr="00E66737">
        <w:t>license and TS</w:t>
      </w:r>
      <w:r w:rsidR="00010F8A" w:rsidRPr="00E66737">
        <w:t>s</w:t>
      </w:r>
      <w:r w:rsidRPr="00E66737">
        <w:t>;</w:t>
      </w:r>
    </w:p>
    <w:p w14:paraId="5EC6239A" w14:textId="77777777" w:rsidR="006763B6" w:rsidRPr="00D843E7" w:rsidRDefault="006763B6" w:rsidP="00D374C7">
      <w:pPr>
        <w:pStyle w:val="BodyText"/>
        <w:numPr>
          <w:ilvl w:val="0"/>
          <w:numId w:val="54"/>
        </w:numPr>
        <w:tabs>
          <w:tab w:val="num" w:pos="1080"/>
        </w:tabs>
        <w:ind w:left="1080"/>
      </w:pPr>
      <w:r w:rsidRPr="00E66737">
        <w:t>10 CFR 72.212(</w:t>
      </w:r>
      <w:r w:rsidRPr="00D843E7">
        <w:t>b) evaluations for general license ISFSIs;</w:t>
      </w:r>
    </w:p>
    <w:p w14:paraId="7250C560" w14:textId="2CCB3C7E" w:rsidR="006763B6" w:rsidRPr="00D843E7" w:rsidRDefault="006763B6" w:rsidP="00D374C7">
      <w:pPr>
        <w:pStyle w:val="BodyText"/>
        <w:numPr>
          <w:ilvl w:val="0"/>
          <w:numId w:val="54"/>
        </w:numPr>
        <w:tabs>
          <w:tab w:val="num" w:pos="1080"/>
        </w:tabs>
        <w:ind w:left="1080"/>
      </w:pPr>
      <w:r w:rsidRPr="00D843E7">
        <w:t xml:space="preserve">10 CFR 72.48 </w:t>
      </w:r>
      <w:r w:rsidRPr="00D843E7">
        <w:rPr>
          <w:color w:val="000000"/>
        </w:rPr>
        <w:t xml:space="preserve">evaluations performed since the last update to the </w:t>
      </w:r>
      <w:r w:rsidR="00F74734">
        <w:rPr>
          <w:color w:val="000000"/>
        </w:rPr>
        <w:t>DSS</w:t>
      </w:r>
      <w:r w:rsidRPr="00D843E7">
        <w:rPr>
          <w:color w:val="000000"/>
        </w:rPr>
        <w:t xml:space="preserve"> SAR.</w:t>
      </w:r>
    </w:p>
    <w:p w14:paraId="616B4234" w14:textId="636D7F73" w:rsidR="00010F8A" w:rsidRPr="00E66737" w:rsidRDefault="00010F8A" w:rsidP="00D374C7">
      <w:pPr>
        <w:pStyle w:val="BodyText3"/>
      </w:pPr>
      <w:r w:rsidRPr="00D843E7">
        <w:t xml:space="preserve">SARs and SERs describing </w:t>
      </w:r>
      <w:r w:rsidR="00F74734">
        <w:t>DSS</w:t>
      </w:r>
      <w:r w:rsidRPr="00D843E7">
        <w:t xml:space="preserve"> components have been written for each type of approved </w:t>
      </w:r>
      <w:r w:rsidR="00F74734">
        <w:t>DSS</w:t>
      </w:r>
      <w:r w:rsidRPr="00D843E7">
        <w:t xml:space="preserve">. Information on operational commitments for a particular </w:t>
      </w:r>
      <w:r w:rsidR="00F74734">
        <w:t>DSS</w:t>
      </w:r>
      <w:r w:rsidRPr="00D843E7">
        <w:t xml:space="preserve"> may also be </w:t>
      </w:r>
      <w:r w:rsidRPr="00BE6C34">
        <w:t>found in the CoC or the site-specific license and TS</w:t>
      </w:r>
      <w:r w:rsidR="006E0315" w:rsidRPr="00BE6C34">
        <w:t>s</w:t>
      </w:r>
      <w:r w:rsidRPr="00BE6C34">
        <w:t xml:space="preserve">. As </w:t>
      </w:r>
      <w:r w:rsidR="00F74734">
        <w:t>DSS</w:t>
      </w:r>
      <w:r w:rsidRPr="00BE6C34">
        <w:t xml:space="preserve"> designs vary, be careful to review the appropriate documentation. The inspectors can obtain copies of these documents from the appropriate regional division or cognizant </w:t>
      </w:r>
      <w:r w:rsidR="006E0315" w:rsidRPr="00BE6C34">
        <w:t>DFM</w:t>
      </w:r>
      <w:r w:rsidRPr="00BE6C34">
        <w:t xml:space="preserve"> PM.</w:t>
      </w:r>
    </w:p>
    <w:p w14:paraId="62EC9BF8" w14:textId="624A31E3" w:rsidR="00A4759B" w:rsidRPr="00BF0B2D" w:rsidRDefault="00D35AB9" w:rsidP="00A4759B">
      <w:pPr>
        <w:pStyle w:val="BodyText"/>
        <w:numPr>
          <w:ilvl w:val="0"/>
          <w:numId w:val="51"/>
        </w:numPr>
      </w:pPr>
      <w:r w:rsidRPr="000465A7">
        <w:rPr>
          <w:u w:val="single"/>
        </w:rPr>
        <w:t>Fabrication Inspections</w:t>
      </w:r>
      <w:r w:rsidRPr="000465A7">
        <w:t>.</w:t>
      </w:r>
      <w:r>
        <w:t xml:space="preserve"> </w:t>
      </w:r>
      <w:r w:rsidR="00010F8A" w:rsidRPr="00E66737">
        <w:t xml:space="preserve">Because fabricators build components for several licensees, the fabricators may have been previously inspected by the Nuclear Material Safety and Safeguards (NMSS), Nuclear Reactor Regulation (NRR), or regional staff. The inspectors can obtain information on inspections of ISFSI vendors and fabricators from </w:t>
      </w:r>
      <w:r w:rsidR="00010F8A" w:rsidRPr="00E66737">
        <w:lastRenderedPageBreak/>
        <w:t>NMSS/</w:t>
      </w:r>
      <w:r w:rsidR="006E0315" w:rsidRPr="00E66737">
        <w:t>DFM</w:t>
      </w:r>
      <w:r w:rsidR="00010F8A" w:rsidRPr="00E66737">
        <w:t xml:space="preserve">. These reports </w:t>
      </w:r>
      <w:r w:rsidR="00010F8A" w:rsidRPr="00D843E7">
        <w:rPr>
          <w:color w:val="000000"/>
        </w:rPr>
        <w:t xml:space="preserve">should be reviewed for identified fabricator program weaknesses </w:t>
      </w:r>
      <w:r w:rsidR="00010F8A" w:rsidRPr="00D843E7">
        <w:t xml:space="preserve">that the inspectors may want to consider inspecting </w:t>
      </w:r>
      <w:ins w:id="8" w:author="Author">
        <w:r w:rsidR="0077481D">
          <w:t xml:space="preserve">in order </w:t>
        </w:r>
      </w:ins>
      <w:r w:rsidR="00010F8A" w:rsidRPr="00D843E7">
        <w:t xml:space="preserve">to assess the fabricator’s effectiveness in addressing </w:t>
      </w:r>
      <w:r w:rsidR="00010F8A" w:rsidRPr="00D843E7">
        <w:rPr>
          <w:color w:val="000000"/>
        </w:rPr>
        <w:t>the weaknesses.</w:t>
      </w:r>
    </w:p>
    <w:p w14:paraId="021DBB9E" w14:textId="7508F108" w:rsidR="00BF0B2D" w:rsidRPr="00BF0B2D" w:rsidRDefault="00BF0B2D" w:rsidP="00BF0B2D">
      <w:pPr>
        <w:pStyle w:val="ListParagraph"/>
        <w:numPr>
          <w:ilvl w:val="0"/>
          <w:numId w:val="51"/>
        </w:numPr>
        <w:rPr>
          <w:ins w:id="9" w:author="Author"/>
        </w:rPr>
      </w:pPr>
      <w:ins w:id="10" w:author="Author">
        <w:r w:rsidRPr="00BF0B2D">
          <w:t>Questions or concerns could be identified during an inspection where the inspector requires additional assistance. Additional guidance can be found in IMC</w:t>
        </w:r>
        <w:r w:rsidR="00327152">
          <w:t xml:space="preserve"> </w:t>
        </w:r>
        <w:r w:rsidRPr="00BF0B2D">
          <w:t xml:space="preserve">2690, </w:t>
        </w:r>
        <w:r w:rsidR="00327152">
          <w:t>s</w:t>
        </w:r>
        <w:r w:rsidR="00F57375" w:rsidRPr="00BF0B2D">
          <w:t>ection</w:t>
        </w:r>
        <w:r w:rsidR="00327152">
          <w:t> </w:t>
        </w:r>
        <w:r w:rsidRPr="00BF0B2D">
          <w:t>05.15, for obtaining additional assistance.</w:t>
        </w:r>
      </w:ins>
    </w:p>
    <w:p w14:paraId="4EE9AA61" w14:textId="42796FED" w:rsidR="00C37DD6" w:rsidRPr="00D843E7" w:rsidRDefault="00C37DD6" w:rsidP="00FB14F4">
      <w:pPr>
        <w:pStyle w:val="Heading2"/>
      </w:pPr>
      <w:r w:rsidRPr="00D843E7">
        <w:t>03.03</w:t>
      </w:r>
      <w:r w:rsidR="00D95D40">
        <w:tab/>
      </w:r>
      <w:r w:rsidRPr="00D843E7">
        <w:t>Specific Guidance</w:t>
      </w:r>
    </w:p>
    <w:p w14:paraId="5131D302" w14:textId="7F47FF43" w:rsidR="00E53D86" w:rsidRPr="00D843E7" w:rsidRDefault="00E53D86" w:rsidP="00FB14F4">
      <w:pPr>
        <w:pStyle w:val="BodyText"/>
        <w:numPr>
          <w:ilvl w:val="0"/>
          <w:numId w:val="55"/>
        </w:numPr>
        <w:rPr>
          <w:color w:val="000000"/>
        </w:rPr>
      </w:pPr>
      <w:r w:rsidRPr="00D843E7">
        <w:rPr>
          <w:u w:val="single"/>
        </w:rPr>
        <w:t>Inspection Requirement 02.01</w:t>
      </w:r>
      <w:r w:rsidRPr="00D843E7">
        <w:t xml:space="preserve">. </w:t>
      </w:r>
      <w:r w:rsidR="0070115D">
        <w:t>The inspectors should v</w:t>
      </w:r>
      <w:r w:rsidRPr="00D843E7">
        <w:t xml:space="preserve">erify that the procurement specifications conform to the design requirements </w:t>
      </w:r>
      <w:r w:rsidRPr="00D843E7">
        <w:rPr>
          <w:color w:val="000000"/>
        </w:rPr>
        <w:t xml:space="preserve">contained in the SAR, CoC, and other applicable engineering documents. </w:t>
      </w:r>
      <w:r w:rsidR="0070115D">
        <w:rPr>
          <w:color w:val="000000"/>
        </w:rPr>
        <w:t>E</w:t>
      </w:r>
      <w:r w:rsidRPr="00D843E7">
        <w:rPr>
          <w:color w:val="000000"/>
        </w:rPr>
        <w:t xml:space="preserve">mphasis </w:t>
      </w:r>
      <w:r w:rsidR="0070115D">
        <w:rPr>
          <w:color w:val="000000"/>
        </w:rPr>
        <w:t xml:space="preserve">should be placed </w:t>
      </w:r>
      <w:r w:rsidRPr="00D843E7">
        <w:rPr>
          <w:color w:val="000000"/>
        </w:rPr>
        <w:t xml:space="preserve">on instances in which components or raw materials do not meet the procurement specifications thus representing a nonconforming condition. </w:t>
      </w:r>
      <w:ins w:id="11" w:author="Author">
        <w:r w:rsidR="00077FA2">
          <w:rPr>
            <w:color w:val="000000"/>
          </w:rPr>
          <w:t>The inspectors should v</w:t>
        </w:r>
        <w:r w:rsidR="00077FA2">
          <w:t xml:space="preserve">erify that there is a documented method for the identification and control of nonconforming material and components, including counterfeit, fraudulent or suspect items (CFSI), to preclude inadvertent use. CFSI is defined as items that are intentionally manufactured or altered to imitate a legitimate product with the legal right to do so (Counterfeit); intentionally misrepresented with the intent to deceive (Fraudulent); or reasonably suspected of being Counterfeit or Fraudulent (Suspect). </w:t>
        </w:r>
      </w:ins>
      <w:r w:rsidR="00696051">
        <w:rPr>
          <w:color w:val="000000"/>
        </w:rPr>
        <w:t>The inspectors should v</w:t>
      </w:r>
      <w:r w:rsidRPr="00D843E7">
        <w:rPr>
          <w:color w:val="000000"/>
        </w:rPr>
        <w:t>erify that the licensee’s or CoC holder’s design change process has evaluated and handled these nonconformances</w:t>
      </w:r>
      <w:r w:rsidR="004B1BC0">
        <w:rPr>
          <w:color w:val="000000"/>
        </w:rPr>
        <w:t>, if necessary</w:t>
      </w:r>
      <w:r w:rsidRPr="00D843E7">
        <w:rPr>
          <w:color w:val="000000"/>
        </w:rPr>
        <w:t xml:space="preserve">. Reference </w:t>
      </w:r>
      <w:r w:rsidR="004F3125">
        <w:rPr>
          <w:color w:val="000000"/>
        </w:rPr>
        <w:t>s</w:t>
      </w:r>
      <w:r w:rsidRPr="00D843E7">
        <w:rPr>
          <w:color w:val="000000"/>
        </w:rPr>
        <w:t>ection 03.</w:t>
      </w:r>
      <w:r w:rsidRPr="00D843E7">
        <w:t xml:space="preserve">03.c.3 of </w:t>
      </w:r>
      <w:r w:rsidRPr="00D843E7">
        <w:rPr>
          <w:color w:val="000000"/>
        </w:rPr>
        <w:t>this procedure for guidance on the evaluation of nonconformances.</w:t>
      </w:r>
    </w:p>
    <w:p w14:paraId="596FF9F7" w14:textId="7F38D9E8" w:rsidR="00E53D86" w:rsidRPr="00D843E7" w:rsidRDefault="009C4158" w:rsidP="00FB14F4">
      <w:pPr>
        <w:pStyle w:val="BodyText3"/>
      </w:pPr>
      <w:r>
        <w:t>S</w:t>
      </w:r>
      <w:r w:rsidR="00E53D86" w:rsidRPr="00B4003C">
        <w:t xml:space="preserve">upplemental guidance on the quality classification levels of ISFSI components </w:t>
      </w:r>
      <w:r>
        <w:t xml:space="preserve">can be found </w:t>
      </w:r>
      <w:r w:rsidR="004C402C">
        <w:t>in NUREG/CR-6407.</w:t>
      </w:r>
    </w:p>
    <w:p w14:paraId="10E6D905" w14:textId="7C51E1FD" w:rsidR="00E53D86" w:rsidRPr="00D843E7" w:rsidRDefault="00E53D86" w:rsidP="00FB14F4">
      <w:pPr>
        <w:pStyle w:val="BodyText"/>
        <w:numPr>
          <w:ilvl w:val="0"/>
          <w:numId w:val="55"/>
        </w:numPr>
        <w:rPr>
          <w:color w:val="000000"/>
        </w:rPr>
      </w:pPr>
      <w:r w:rsidRPr="00D843E7">
        <w:rPr>
          <w:u w:val="single"/>
        </w:rPr>
        <w:t>Inspection Requirement 02.02</w:t>
      </w:r>
      <w:r w:rsidRPr="00D843E7">
        <w:t xml:space="preserve">. Guidance </w:t>
      </w:r>
      <w:r w:rsidRPr="00D843E7">
        <w:rPr>
          <w:color w:val="000000"/>
        </w:rPr>
        <w:t xml:space="preserve">for onsite </w:t>
      </w:r>
      <w:r w:rsidR="00F74734">
        <w:rPr>
          <w:color w:val="000000"/>
        </w:rPr>
        <w:t>DSS</w:t>
      </w:r>
      <w:r w:rsidRPr="00D843E7">
        <w:rPr>
          <w:color w:val="000000"/>
        </w:rPr>
        <w:t xml:space="preserve"> fabrication activities.</w:t>
      </w:r>
    </w:p>
    <w:p w14:paraId="0A76606B" w14:textId="7634DD6D" w:rsidR="00E53D86" w:rsidRPr="00D90D3B" w:rsidRDefault="007A1175" w:rsidP="00292F2F">
      <w:pPr>
        <w:pStyle w:val="BodyText"/>
        <w:numPr>
          <w:ilvl w:val="0"/>
          <w:numId w:val="58"/>
        </w:numPr>
        <w:tabs>
          <w:tab w:val="num" w:pos="1080"/>
        </w:tabs>
        <w:ind w:left="1080"/>
        <w:rPr>
          <w:color w:val="000000"/>
        </w:rPr>
      </w:pPr>
      <w:bookmarkStart w:id="12" w:name="_Hlk20471128"/>
      <w:r w:rsidRPr="007A1175">
        <w:rPr>
          <w:u w:val="single"/>
        </w:rPr>
        <w:t>Inspection Requirement 02.02.</w:t>
      </w:r>
      <w:r>
        <w:rPr>
          <w:u w:val="single"/>
        </w:rPr>
        <w:t>a</w:t>
      </w:r>
      <w:r w:rsidRPr="007A1175">
        <w:rPr>
          <w:u w:val="single"/>
        </w:rPr>
        <w:t>.</w:t>
      </w:r>
      <w:r w:rsidRPr="00F654AC">
        <w:t xml:space="preserve"> </w:t>
      </w:r>
      <w:r w:rsidR="00E53D86" w:rsidRPr="00D843E7">
        <w:t xml:space="preserve">Fabrication specifications include, but are not limited to, component material specifications, fabrication techniques, examination techniques, and required dimensions and tolerances. Previously identified problems related to </w:t>
      </w:r>
      <w:r w:rsidR="00F74734">
        <w:t>DSS</w:t>
      </w:r>
      <w:r w:rsidR="00E53D86" w:rsidRPr="00D843E7">
        <w:t xml:space="preserve"> component fabrication include:</w:t>
      </w:r>
    </w:p>
    <w:p w14:paraId="75F8D756" w14:textId="77777777" w:rsidR="00E53D86" w:rsidRPr="004349CA" w:rsidRDefault="00E53D86" w:rsidP="0055581E">
      <w:pPr>
        <w:pStyle w:val="BodyText"/>
        <w:numPr>
          <w:ilvl w:val="0"/>
          <w:numId w:val="39"/>
        </w:numPr>
        <w:tabs>
          <w:tab w:val="num" w:pos="1440"/>
        </w:tabs>
        <w:ind w:left="1440"/>
        <w:rPr>
          <w:color w:val="000000"/>
        </w:rPr>
      </w:pPr>
      <w:r w:rsidRPr="004349CA">
        <w:t>Incomplete documentation of actual fabrication activities in fabrication traveler documents;</w:t>
      </w:r>
    </w:p>
    <w:p w14:paraId="0B7B6B5B" w14:textId="77777777" w:rsidR="00E53D86" w:rsidRPr="004349CA" w:rsidRDefault="00E53D86" w:rsidP="0055581E">
      <w:pPr>
        <w:pStyle w:val="BodyText"/>
        <w:numPr>
          <w:ilvl w:val="0"/>
          <w:numId w:val="39"/>
        </w:numPr>
        <w:tabs>
          <w:tab w:val="num" w:pos="1440"/>
        </w:tabs>
        <w:ind w:left="1440"/>
      </w:pPr>
      <w:r w:rsidRPr="004349CA">
        <w:t>Failure to explicitly state required critical component dimensions, such as minimum allowable wall thickness, on fabrication traveler documents;</w:t>
      </w:r>
    </w:p>
    <w:p w14:paraId="5171108E" w14:textId="0C74552B" w:rsidR="00E53D86" w:rsidRPr="004349CA" w:rsidRDefault="00E53D86" w:rsidP="0055581E">
      <w:pPr>
        <w:pStyle w:val="BodyText"/>
        <w:numPr>
          <w:ilvl w:val="0"/>
          <w:numId w:val="39"/>
        </w:numPr>
        <w:tabs>
          <w:tab w:val="num" w:pos="1440"/>
        </w:tabs>
        <w:ind w:left="1440"/>
      </w:pPr>
      <w:r w:rsidRPr="004349CA">
        <w:t xml:space="preserve">Failure to require verification of critical component dimensions using a specified non-destructive examination (NDE) technique (i.e., ultrasonic testing) as required in the </w:t>
      </w:r>
      <w:r w:rsidR="00F74734" w:rsidRPr="004349CA">
        <w:t>DSS</w:t>
      </w:r>
      <w:r w:rsidRPr="004349CA">
        <w:t xml:space="preserve"> design documentation;</w:t>
      </w:r>
    </w:p>
    <w:bookmarkEnd w:id="12"/>
    <w:p w14:paraId="640CBC9A" w14:textId="77777777" w:rsidR="00E53D86" w:rsidRPr="004349CA" w:rsidRDefault="00E53D86" w:rsidP="0055581E">
      <w:pPr>
        <w:pStyle w:val="BodyText"/>
        <w:numPr>
          <w:ilvl w:val="0"/>
          <w:numId w:val="39"/>
        </w:numPr>
        <w:tabs>
          <w:tab w:val="num" w:pos="1440"/>
        </w:tabs>
        <w:ind w:left="1440"/>
      </w:pPr>
      <w:r w:rsidRPr="004349CA">
        <w:t>Design changes made outside of the approved design change process (e.g., by letter or memorandum);</w:t>
      </w:r>
    </w:p>
    <w:p w14:paraId="071A4FB6" w14:textId="77777777" w:rsidR="00E53D86" w:rsidRPr="004349CA" w:rsidRDefault="00E53D86" w:rsidP="0055581E">
      <w:pPr>
        <w:pStyle w:val="BodyText"/>
        <w:numPr>
          <w:ilvl w:val="0"/>
          <w:numId w:val="39"/>
        </w:numPr>
        <w:tabs>
          <w:tab w:val="num" w:pos="1440"/>
        </w:tabs>
        <w:ind w:left="1440"/>
        <w:rPr>
          <w:color w:val="000000"/>
        </w:rPr>
      </w:pPr>
      <w:r w:rsidRPr="004349CA">
        <w:t>Inadequate oversight of fabrication activities by the licensee or CoC holder;</w:t>
      </w:r>
    </w:p>
    <w:p w14:paraId="5707A6FF" w14:textId="77777777" w:rsidR="00E53D86" w:rsidRPr="004349CA" w:rsidRDefault="00E53D86" w:rsidP="0055581E">
      <w:pPr>
        <w:pStyle w:val="BodyText"/>
        <w:numPr>
          <w:ilvl w:val="0"/>
          <w:numId w:val="39"/>
        </w:numPr>
        <w:tabs>
          <w:tab w:val="num" w:pos="1440"/>
        </w:tabs>
        <w:ind w:left="1440"/>
      </w:pPr>
      <w:r w:rsidRPr="004349CA">
        <w:t>Fabrication of a component to a different safety classification than that shown in the design specifications</w:t>
      </w:r>
      <w:r w:rsidR="00D440BA" w:rsidRPr="004349CA">
        <w:t>;</w:t>
      </w:r>
    </w:p>
    <w:p w14:paraId="65C37E2E" w14:textId="69F2A19C" w:rsidR="00E53D86" w:rsidRPr="00E66737" w:rsidRDefault="007A1175" w:rsidP="00292F2F">
      <w:pPr>
        <w:pStyle w:val="BodyText"/>
        <w:numPr>
          <w:ilvl w:val="0"/>
          <w:numId w:val="58"/>
        </w:numPr>
        <w:tabs>
          <w:tab w:val="num" w:pos="1080"/>
        </w:tabs>
        <w:ind w:left="1080"/>
      </w:pPr>
      <w:r w:rsidRPr="007A1175">
        <w:rPr>
          <w:u w:val="single"/>
        </w:rPr>
        <w:lastRenderedPageBreak/>
        <w:t>Inspection Requirement 02.02</w:t>
      </w:r>
      <w:r>
        <w:rPr>
          <w:u w:val="single"/>
        </w:rPr>
        <w:t>.b</w:t>
      </w:r>
      <w:r w:rsidRPr="007A1175">
        <w:rPr>
          <w:u w:val="single"/>
        </w:rPr>
        <w:t>.</w:t>
      </w:r>
      <w:r w:rsidRPr="00F654AC">
        <w:t xml:space="preserve"> </w:t>
      </w:r>
      <w:r w:rsidR="005D1A22">
        <w:t>The inspectors should d</w:t>
      </w:r>
      <w:r w:rsidR="00A34467" w:rsidRPr="00B4003C">
        <w:rPr>
          <w:color w:val="000000"/>
        </w:rPr>
        <w:t>etermine</w:t>
      </w:r>
      <w:r w:rsidR="00A34467" w:rsidRPr="00D843E7">
        <w:rPr>
          <w:color w:val="000000"/>
        </w:rPr>
        <w:t xml:space="preserve">, through review of records, inspection of equipment and components, and/or interviews with selected personnel, whether the licensee or CoC holder has performed design changes and modifications. </w:t>
      </w:r>
      <w:r w:rsidR="001D3340">
        <w:rPr>
          <w:color w:val="000000"/>
        </w:rPr>
        <w:t>Th</w:t>
      </w:r>
      <w:r w:rsidR="00A34467" w:rsidRPr="00D843E7">
        <w:rPr>
          <w:color w:val="000000"/>
        </w:rPr>
        <w:t>e quality of such documentation</w:t>
      </w:r>
      <w:r w:rsidR="001D3340">
        <w:rPr>
          <w:color w:val="000000"/>
        </w:rPr>
        <w:t xml:space="preserve"> should be evaluated</w:t>
      </w:r>
      <w:r w:rsidR="00A34467" w:rsidRPr="00D843E7">
        <w:rPr>
          <w:color w:val="000000"/>
        </w:rPr>
        <w:t xml:space="preserve">. </w:t>
      </w:r>
      <w:r w:rsidR="001D3340">
        <w:rPr>
          <w:color w:val="000000"/>
        </w:rPr>
        <w:t>T</w:t>
      </w:r>
      <w:r w:rsidR="00A34467" w:rsidRPr="00D843E7">
        <w:rPr>
          <w:color w:val="000000"/>
        </w:rPr>
        <w:t xml:space="preserve">he thoroughness of documentation and the independence of reviews, particularly for those design </w:t>
      </w:r>
      <w:r w:rsidR="00A34467" w:rsidRPr="00D843E7">
        <w:t>changes that resolve nonconformances and field change requests</w:t>
      </w:r>
      <w:r w:rsidR="001D3340">
        <w:t xml:space="preserve"> should be assessed</w:t>
      </w:r>
      <w:r w:rsidR="00A34467" w:rsidRPr="00D843E7">
        <w:t xml:space="preserve">. </w:t>
      </w:r>
      <w:r w:rsidR="004C088A">
        <w:t>The inspectors should c</w:t>
      </w:r>
      <w:r w:rsidR="00A34467" w:rsidRPr="00D843E7">
        <w:t>heck that evaluations contain a discussion of the effect on component functionality. The inspectors can find information on component functionality in the SAR, SER, CoC, or, as applicable</w:t>
      </w:r>
      <w:r w:rsidR="00A34467" w:rsidRPr="00D843E7">
        <w:rPr>
          <w:color w:val="000000"/>
        </w:rPr>
        <w:t xml:space="preserve">, the site-specific </w:t>
      </w:r>
      <w:r w:rsidR="00A34467" w:rsidRPr="00E66737">
        <w:t>license and TSs.</w:t>
      </w:r>
    </w:p>
    <w:p w14:paraId="1ECEC6D3" w14:textId="4CE02D99" w:rsidR="00A34467" w:rsidRPr="00E66737" w:rsidRDefault="00F8703B" w:rsidP="00B72815">
      <w:pPr>
        <w:pStyle w:val="BodyText3"/>
        <w:ind w:left="1080"/>
      </w:pPr>
      <w:r>
        <w:t>T</w:t>
      </w:r>
      <w:r w:rsidR="00A34467" w:rsidRPr="00E66737">
        <w:t>he adequacy of the timing of design change reviews</w:t>
      </w:r>
      <w:r>
        <w:t xml:space="preserve"> should be determined</w:t>
      </w:r>
      <w:r w:rsidR="00A34467" w:rsidRPr="00E66737">
        <w:t xml:space="preserve">. Ideally, the licensee or CoC holder should complete the reviews before the component is fabricated. However, if the licensee elects to proceed with fabrication “at risk,” </w:t>
      </w:r>
      <w:r>
        <w:t xml:space="preserve">the inspectors should </w:t>
      </w:r>
      <w:r w:rsidR="00A34467" w:rsidRPr="00E66737">
        <w:t xml:space="preserve">verify that the licensee does not use the </w:t>
      </w:r>
      <w:r w:rsidR="00F74734">
        <w:t>DSS</w:t>
      </w:r>
      <w:r w:rsidR="00A34467" w:rsidRPr="00E66737">
        <w:t xml:space="preserve"> until all design changes have been evaluated and appropriately dispositioned.</w:t>
      </w:r>
    </w:p>
    <w:p w14:paraId="22DEACA4" w14:textId="4F422B0F" w:rsidR="00A34467" w:rsidRPr="00D843E7" w:rsidRDefault="007A1175" w:rsidP="00B72815">
      <w:pPr>
        <w:pStyle w:val="BodyText"/>
        <w:numPr>
          <w:ilvl w:val="0"/>
          <w:numId w:val="58"/>
        </w:numPr>
        <w:tabs>
          <w:tab w:val="num" w:pos="1080"/>
        </w:tabs>
        <w:ind w:left="1080"/>
      </w:pPr>
      <w:r w:rsidRPr="4FC2912A">
        <w:rPr>
          <w:u w:val="single"/>
        </w:rPr>
        <w:t>Inspection Requirement 02.02.c.</w:t>
      </w:r>
      <w:r w:rsidRPr="4FC2912A">
        <w:t xml:space="preserve"> </w:t>
      </w:r>
      <w:r w:rsidR="00490999" w:rsidRPr="4FC2912A">
        <w:t>The inspector</w:t>
      </w:r>
      <w:r w:rsidR="008B4938" w:rsidRPr="4FC2912A">
        <w:t>s</w:t>
      </w:r>
      <w:r w:rsidR="00490999" w:rsidRPr="4FC2912A">
        <w:t xml:space="preserve"> should verify that d</w:t>
      </w:r>
      <w:r w:rsidR="00A34467" w:rsidRPr="4FC2912A">
        <w:t xml:space="preserve">esign-basis accidents, such as a </w:t>
      </w:r>
      <w:r w:rsidR="00F74734" w:rsidRPr="4FC2912A">
        <w:t>DSS</w:t>
      </w:r>
      <w:r w:rsidR="00A34467" w:rsidRPr="4FC2912A">
        <w:t xml:space="preserve"> tip</w:t>
      </w:r>
      <w:r w:rsidR="7F8D0535" w:rsidRPr="4FC2912A">
        <w:t>-</w:t>
      </w:r>
      <w:r w:rsidR="00A34467" w:rsidRPr="4FC2912A">
        <w:t xml:space="preserve">over or a drop from a maximum specified height, are addressed in the SAR; however, the inspectors may obtain assistance from the cognizant </w:t>
      </w:r>
      <w:r w:rsidR="00CB6DE9" w:rsidRPr="4FC2912A">
        <w:t xml:space="preserve">DFM </w:t>
      </w:r>
      <w:r w:rsidR="00A34467" w:rsidRPr="4FC2912A">
        <w:t xml:space="preserve">PM in determining whether a change requires NRC approval for a particular </w:t>
      </w:r>
      <w:r w:rsidR="00F74734" w:rsidRPr="4FC2912A">
        <w:rPr>
          <w:color w:val="000000" w:themeColor="text1"/>
        </w:rPr>
        <w:t>DSS</w:t>
      </w:r>
      <w:r w:rsidR="00A34467" w:rsidRPr="4FC2912A">
        <w:rPr>
          <w:color w:val="000000" w:themeColor="text1"/>
        </w:rPr>
        <w:t xml:space="preserve"> design.</w:t>
      </w:r>
    </w:p>
    <w:p w14:paraId="1EF10857" w14:textId="5A527A25" w:rsidR="00A34467" w:rsidRPr="00D843E7" w:rsidRDefault="007A1175" w:rsidP="00B72815">
      <w:pPr>
        <w:pStyle w:val="BodyText"/>
        <w:numPr>
          <w:ilvl w:val="0"/>
          <w:numId w:val="58"/>
        </w:numPr>
        <w:tabs>
          <w:tab w:val="num" w:pos="1080"/>
        </w:tabs>
        <w:ind w:left="1080"/>
        <w:rPr>
          <w:color w:val="000000"/>
        </w:rPr>
      </w:pPr>
      <w:r w:rsidRPr="007A1175">
        <w:rPr>
          <w:u w:val="single"/>
        </w:rPr>
        <w:t>Inspection Requirement 02.02.</w:t>
      </w:r>
      <w:r>
        <w:rPr>
          <w:u w:val="single"/>
        </w:rPr>
        <w:t>d</w:t>
      </w:r>
      <w:r w:rsidRPr="007A1175">
        <w:rPr>
          <w:u w:val="single"/>
        </w:rPr>
        <w:t>.</w:t>
      </w:r>
      <w:r w:rsidRPr="00F654AC">
        <w:t xml:space="preserve"> </w:t>
      </w:r>
      <w:r w:rsidR="00A34467" w:rsidRPr="00D843E7">
        <w:t>Fabricator personnel performing quality functions may be welders, NDE inspectors, QC staff, and QA auditors. A program for certification of each of these personnel should have been defined and implemented by the fabricator and approved by the licensee prior to performance of quality activities by these individuals.</w:t>
      </w:r>
    </w:p>
    <w:p w14:paraId="7D4E14E6" w14:textId="2924BA81" w:rsidR="00A34467" w:rsidRPr="00D843E7" w:rsidRDefault="00F654AC" w:rsidP="00B72815">
      <w:pPr>
        <w:pStyle w:val="BodyText"/>
        <w:numPr>
          <w:ilvl w:val="0"/>
          <w:numId w:val="58"/>
        </w:numPr>
        <w:tabs>
          <w:tab w:val="num" w:pos="1080"/>
        </w:tabs>
        <w:ind w:left="1080"/>
      </w:pPr>
      <w:r w:rsidRPr="007A1175">
        <w:rPr>
          <w:u w:val="single"/>
        </w:rPr>
        <w:t>Inspection Requirement 02.02.</w:t>
      </w:r>
      <w:r w:rsidR="008408E5" w:rsidRPr="007A1175">
        <w:rPr>
          <w:u w:val="single"/>
        </w:rPr>
        <w:t>e</w:t>
      </w:r>
      <w:r w:rsidRPr="007A1175">
        <w:rPr>
          <w:u w:val="single"/>
        </w:rPr>
        <w:t>.</w:t>
      </w:r>
      <w:r w:rsidRPr="00F654AC">
        <w:t xml:space="preserve"> </w:t>
      </w:r>
      <w:r w:rsidR="008B4938">
        <w:t>The inspectors should d</w:t>
      </w:r>
      <w:r w:rsidR="008408E5">
        <w:t xml:space="preserve">etermine, through interviews with selected personnel, whether personnel are knowledgeable </w:t>
      </w:r>
      <w:r w:rsidR="00C230E0">
        <w:t>in</w:t>
      </w:r>
      <w:r w:rsidR="008408E5">
        <w:t xml:space="preserve"> these areas</w:t>
      </w:r>
      <w:r w:rsidR="00A34467" w:rsidRPr="00D843E7">
        <w:t>.</w:t>
      </w:r>
    </w:p>
    <w:p w14:paraId="796BDB7F" w14:textId="0113B145" w:rsidR="00E51FF1" w:rsidRPr="00D843E7" w:rsidRDefault="00E51FF1" w:rsidP="00FB14F4">
      <w:pPr>
        <w:pStyle w:val="BodyText"/>
        <w:numPr>
          <w:ilvl w:val="0"/>
          <w:numId w:val="55"/>
        </w:numPr>
      </w:pPr>
      <w:r w:rsidRPr="00D843E7">
        <w:rPr>
          <w:u w:val="single"/>
        </w:rPr>
        <w:t>Inspection Requirement 02.03</w:t>
      </w:r>
      <w:r w:rsidRPr="00D843E7">
        <w:t xml:space="preserve">. Guidance for onsite </w:t>
      </w:r>
      <w:r w:rsidR="00F74734">
        <w:t>DSS</w:t>
      </w:r>
      <w:r w:rsidRPr="00D843E7">
        <w:t xml:space="preserve"> fabrication QA activities.</w:t>
      </w:r>
    </w:p>
    <w:p w14:paraId="128CD375" w14:textId="671020F5" w:rsidR="00E51FF1" w:rsidRPr="00D843E7" w:rsidRDefault="001C555E" w:rsidP="00B72815">
      <w:pPr>
        <w:pStyle w:val="BodyText"/>
        <w:numPr>
          <w:ilvl w:val="0"/>
          <w:numId w:val="59"/>
        </w:numPr>
        <w:tabs>
          <w:tab w:val="num" w:pos="1080"/>
        </w:tabs>
        <w:ind w:left="1080"/>
        <w:rPr>
          <w:color w:val="000000"/>
        </w:rPr>
      </w:pPr>
      <w:r w:rsidRPr="00D843E7">
        <w:rPr>
          <w:u w:val="single"/>
        </w:rPr>
        <w:t>Inspection Requirement 02.03.a</w:t>
      </w:r>
      <w:r w:rsidRPr="00D843E7">
        <w:t>.</w:t>
      </w:r>
      <w:r w:rsidR="00B40209" w:rsidRPr="00D843E7">
        <w:t xml:space="preserve"> </w:t>
      </w:r>
      <w:r w:rsidR="00264179">
        <w:t>The inspectors should d</w:t>
      </w:r>
      <w:r w:rsidR="000E6CD3">
        <w:t xml:space="preserve">etermine, through review of implementing procedures and fabrication specifications, whether they have been approved </w:t>
      </w:r>
      <w:r w:rsidR="00200957">
        <w:t>in accordance with</w:t>
      </w:r>
      <w:r w:rsidR="000E6CD3">
        <w:t xml:space="preserve"> the Quality Assurance Program</w:t>
      </w:r>
      <w:r w:rsidRPr="00D843E7">
        <w:rPr>
          <w:color w:val="000000"/>
        </w:rPr>
        <w:t>.</w:t>
      </w:r>
      <w:r w:rsidR="003312BB">
        <w:rPr>
          <w:color w:val="000000"/>
        </w:rPr>
        <w:t xml:space="preserve"> </w:t>
      </w:r>
      <w:r w:rsidR="00264179">
        <w:rPr>
          <w:color w:val="000000"/>
        </w:rPr>
        <w:t>The inspectors should also d</w:t>
      </w:r>
      <w:r w:rsidR="00C71A9D">
        <w:rPr>
          <w:color w:val="000000"/>
        </w:rPr>
        <w:t xml:space="preserve">etermine whether </w:t>
      </w:r>
      <w:r w:rsidR="008C3FC1">
        <w:rPr>
          <w:color w:val="000000"/>
        </w:rPr>
        <w:t xml:space="preserve">oversight is performed </w:t>
      </w:r>
      <w:r w:rsidR="00395C45">
        <w:rPr>
          <w:color w:val="000000"/>
        </w:rPr>
        <w:t>during fabrication activities</w:t>
      </w:r>
      <w:r w:rsidR="00952151">
        <w:rPr>
          <w:color w:val="000000"/>
        </w:rPr>
        <w:t xml:space="preserve"> by </w:t>
      </w:r>
      <w:r w:rsidR="00086265">
        <w:rPr>
          <w:color w:val="000000"/>
        </w:rPr>
        <w:t>the licensee or CoC</w:t>
      </w:r>
      <w:r w:rsidR="0022161F">
        <w:rPr>
          <w:color w:val="000000"/>
        </w:rPr>
        <w:t xml:space="preserve"> holder</w:t>
      </w:r>
      <w:r w:rsidR="00086265">
        <w:rPr>
          <w:color w:val="000000"/>
        </w:rPr>
        <w:t xml:space="preserve"> as required</w:t>
      </w:r>
      <w:r w:rsidR="00A002CC">
        <w:rPr>
          <w:color w:val="000000"/>
        </w:rPr>
        <w:t xml:space="preserve"> by the NRC-approved QA </w:t>
      </w:r>
      <w:r w:rsidR="003006C7">
        <w:rPr>
          <w:color w:val="000000"/>
        </w:rPr>
        <w:t>program</w:t>
      </w:r>
      <w:r w:rsidR="00A002CC">
        <w:rPr>
          <w:color w:val="000000"/>
        </w:rPr>
        <w:t>.</w:t>
      </w:r>
      <w:r w:rsidR="0022161F">
        <w:rPr>
          <w:color w:val="000000"/>
        </w:rPr>
        <w:t xml:space="preserve"> Oversight may be performed, for example, by supervision </w:t>
      </w:r>
      <w:r w:rsidR="009C380B">
        <w:rPr>
          <w:color w:val="000000"/>
        </w:rPr>
        <w:t>and/</w:t>
      </w:r>
      <w:r w:rsidR="008865EA">
        <w:rPr>
          <w:color w:val="000000"/>
        </w:rPr>
        <w:t>or QA personnel.</w:t>
      </w:r>
    </w:p>
    <w:p w14:paraId="669930BE" w14:textId="0ED9D1F9" w:rsidR="00B40209" w:rsidRPr="00E66737" w:rsidRDefault="00B40209" w:rsidP="00B72815">
      <w:pPr>
        <w:pStyle w:val="BodyText"/>
        <w:numPr>
          <w:ilvl w:val="0"/>
          <w:numId w:val="59"/>
        </w:numPr>
        <w:tabs>
          <w:tab w:val="num" w:pos="1080"/>
        </w:tabs>
        <w:ind w:left="1080"/>
      </w:pPr>
      <w:r w:rsidRPr="00D843E7">
        <w:rPr>
          <w:u w:val="single"/>
        </w:rPr>
        <w:t>Inspection Requirements 02.03.</w:t>
      </w:r>
      <w:r w:rsidR="000E6CD3">
        <w:rPr>
          <w:u w:val="single"/>
        </w:rPr>
        <w:t>b</w:t>
      </w:r>
      <w:r w:rsidRPr="00D843E7">
        <w:rPr>
          <w:u w:val="single"/>
        </w:rPr>
        <w:t>-</w:t>
      </w:r>
      <w:r w:rsidR="000E6CD3">
        <w:rPr>
          <w:u w:val="single"/>
        </w:rPr>
        <w:t>c</w:t>
      </w:r>
      <w:r w:rsidRPr="00D843E7">
        <w:t xml:space="preserve">. </w:t>
      </w:r>
      <w:r w:rsidR="00F4182B">
        <w:t>The inspectors should d</w:t>
      </w:r>
      <w:r w:rsidRPr="00D843E7">
        <w:t xml:space="preserve">etermine if and when the licensee’s </w:t>
      </w:r>
      <w:r w:rsidR="00C949BC">
        <w:t xml:space="preserve">or CoC holder’s </w:t>
      </w:r>
      <w:r w:rsidRPr="00D843E7">
        <w:t xml:space="preserve">QA staff or other licensees’ </w:t>
      </w:r>
      <w:r w:rsidR="00C949BC">
        <w:t xml:space="preserve">or CoC holders’ </w:t>
      </w:r>
      <w:r w:rsidRPr="00D843E7">
        <w:t xml:space="preserve">QA staffs have audited fabricator activities. The inspectors can </w:t>
      </w:r>
      <w:r w:rsidRPr="00D843E7">
        <w:rPr>
          <w:color w:val="000000"/>
        </w:rPr>
        <w:t xml:space="preserve">obtain information about audits of specific fabricators from the </w:t>
      </w:r>
      <w:r w:rsidRPr="00E66737">
        <w:t xml:space="preserve">licensee’s </w:t>
      </w:r>
      <w:r w:rsidR="00FD332D">
        <w:t xml:space="preserve">or CoC holder’s </w:t>
      </w:r>
      <w:r w:rsidRPr="00E66737">
        <w:t>QA staff.</w:t>
      </w:r>
    </w:p>
    <w:p w14:paraId="152FA623" w14:textId="53CEA814" w:rsidR="00B40209" w:rsidRPr="00D843E7" w:rsidRDefault="00B40209" w:rsidP="00B72815">
      <w:pPr>
        <w:pStyle w:val="BodyText3"/>
        <w:ind w:left="1080"/>
      </w:pPr>
      <w:r w:rsidRPr="00E66737">
        <w:t xml:space="preserve">The inspectors should </w:t>
      </w:r>
      <w:proofErr w:type="gramStart"/>
      <w:r w:rsidRPr="00E66737">
        <w:t>obtain</w:t>
      </w:r>
      <w:proofErr w:type="gramEnd"/>
      <w:r w:rsidRPr="00E66737">
        <w:t xml:space="preserve"> </w:t>
      </w:r>
      <w:r w:rsidRPr="68A6996E">
        <w:rPr>
          <w:color w:val="000000" w:themeColor="text1"/>
        </w:rPr>
        <w:t xml:space="preserve">and review copies of audits and surveillances performed by onsite QA personnel (the fabricator’s or other oversight groups such as the CoC holder’s or licensee’s). </w:t>
      </w:r>
      <w:r w:rsidR="007570DC" w:rsidRPr="68A6996E">
        <w:rPr>
          <w:color w:val="000000" w:themeColor="text1"/>
        </w:rPr>
        <w:t>The inspectors should a</w:t>
      </w:r>
      <w:r w:rsidRPr="68A6996E">
        <w:rPr>
          <w:color w:val="000000" w:themeColor="text1"/>
        </w:rPr>
        <w:t xml:space="preserve">ssess the quality and depth of the audits and surveillances and determine if appropriate corrective actions were implemented for negative </w:t>
      </w:r>
      <w:r w:rsidRPr="00D843E7">
        <w:t xml:space="preserve">findings. The inspectors should </w:t>
      </w:r>
      <w:r w:rsidRPr="68A6996E">
        <w:rPr>
          <w:color w:val="000000" w:themeColor="text1"/>
        </w:rPr>
        <w:t xml:space="preserve">also review fabrication </w:t>
      </w:r>
      <w:r w:rsidRPr="68A6996E">
        <w:rPr>
          <w:color w:val="000000" w:themeColor="text1"/>
        </w:rPr>
        <w:lastRenderedPageBreak/>
        <w:t xml:space="preserve">documents, such as travelers, to ensure that hold points are </w:t>
      </w:r>
      <w:r w:rsidR="00FD4F1E" w:rsidRPr="68A6996E">
        <w:rPr>
          <w:color w:val="000000" w:themeColor="text1"/>
        </w:rPr>
        <w:t>identified,</w:t>
      </w:r>
      <w:r w:rsidRPr="68A6996E">
        <w:rPr>
          <w:color w:val="000000" w:themeColor="text1"/>
        </w:rPr>
        <w:t xml:space="preserve"> </w:t>
      </w:r>
      <w:r w:rsidRPr="00D843E7">
        <w:t>and QA signatures</w:t>
      </w:r>
      <w:r w:rsidR="005E37EC">
        <w:t xml:space="preserve"> are</w:t>
      </w:r>
      <w:r w:rsidRPr="00D843E7">
        <w:t xml:space="preserve"> made where required.</w:t>
      </w:r>
    </w:p>
    <w:p w14:paraId="45D27A15" w14:textId="1808D21F" w:rsidR="00B40209" w:rsidRPr="00B4003C" w:rsidRDefault="00B47A13" w:rsidP="00B72815">
      <w:pPr>
        <w:pStyle w:val="BodyText"/>
        <w:numPr>
          <w:ilvl w:val="0"/>
          <w:numId w:val="59"/>
        </w:numPr>
        <w:tabs>
          <w:tab w:val="num" w:pos="1080"/>
        </w:tabs>
        <w:ind w:left="1080"/>
        <w:rPr>
          <w:color w:val="000000"/>
        </w:rPr>
      </w:pPr>
      <w:r w:rsidRPr="00B4003C">
        <w:rPr>
          <w:u w:val="single"/>
        </w:rPr>
        <w:t>Inspection Requirement 02.03.</w:t>
      </w:r>
      <w:r w:rsidR="000E6CD3">
        <w:rPr>
          <w:u w:val="single"/>
        </w:rPr>
        <w:t>d</w:t>
      </w:r>
      <w:r w:rsidRPr="00B4003C">
        <w:t>.</w:t>
      </w:r>
      <w:r w:rsidRPr="68A6996E">
        <w:t xml:space="preserve"> </w:t>
      </w:r>
      <w:r w:rsidRPr="00B4003C">
        <w:t xml:space="preserve">For </w:t>
      </w:r>
      <w:r w:rsidRPr="68A6996E">
        <w:rPr>
          <w:color w:val="000000" w:themeColor="text1"/>
        </w:rPr>
        <w:t>nonconformance reports in which the</w:t>
      </w:r>
      <w:r w:rsidR="00502A3C" w:rsidRPr="68A6996E">
        <w:rPr>
          <w:color w:val="000000" w:themeColor="text1"/>
        </w:rPr>
        <w:t xml:space="preserve"> </w:t>
      </w:r>
      <w:r w:rsidRPr="68A6996E">
        <w:rPr>
          <w:color w:val="000000" w:themeColor="text1"/>
        </w:rPr>
        <w:t>adverse condition is determined to be acceptable “as is,” the report should</w:t>
      </w:r>
      <w:r w:rsidR="00502A3C" w:rsidRPr="68A6996E">
        <w:rPr>
          <w:color w:val="000000" w:themeColor="text1"/>
        </w:rPr>
        <w:t xml:space="preserve"> </w:t>
      </w:r>
      <w:r w:rsidRPr="68A6996E">
        <w:rPr>
          <w:color w:val="000000" w:themeColor="text1"/>
        </w:rPr>
        <w:t>contain sufficient information to justify why the nonconforming condition does</w:t>
      </w:r>
      <w:r w:rsidR="00502A3C" w:rsidRPr="68A6996E">
        <w:rPr>
          <w:color w:val="000000" w:themeColor="text1"/>
        </w:rPr>
        <w:t xml:space="preserve"> </w:t>
      </w:r>
      <w:r w:rsidRPr="68A6996E">
        <w:rPr>
          <w:color w:val="000000" w:themeColor="text1"/>
        </w:rPr>
        <w:t>not compromise the ability of the component to perform its intended</w:t>
      </w:r>
      <w:r w:rsidR="00502A3C" w:rsidRPr="68A6996E">
        <w:rPr>
          <w:color w:val="000000" w:themeColor="text1"/>
        </w:rPr>
        <w:t xml:space="preserve"> </w:t>
      </w:r>
      <w:r w:rsidRPr="68A6996E">
        <w:rPr>
          <w:color w:val="000000" w:themeColor="text1"/>
        </w:rPr>
        <w:t>function(s). Nonconformances sh</w:t>
      </w:r>
      <w:r w:rsidR="00D67012" w:rsidRPr="68A6996E">
        <w:rPr>
          <w:color w:val="000000" w:themeColor="text1"/>
        </w:rPr>
        <w:t>all</w:t>
      </w:r>
      <w:r w:rsidRPr="68A6996E">
        <w:rPr>
          <w:color w:val="000000" w:themeColor="text1"/>
        </w:rPr>
        <w:t xml:space="preserve"> be dispositioned before the </w:t>
      </w:r>
      <w:r w:rsidR="00F74734" w:rsidRPr="68A6996E">
        <w:rPr>
          <w:color w:val="000000" w:themeColor="text1"/>
        </w:rPr>
        <w:t>DSS</w:t>
      </w:r>
      <w:r w:rsidRPr="68A6996E">
        <w:rPr>
          <w:color w:val="000000" w:themeColor="text1"/>
        </w:rPr>
        <w:t xml:space="preserve"> is</w:t>
      </w:r>
      <w:r w:rsidR="00502A3C" w:rsidRPr="68A6996E">
        <w:rPr>
          <w:color w:val="000000" w:themeColor="text1"/>
        </w:rPr>
        <w:t xml:space="preserve"> </w:t>
      </w:r>
      <w:r w:rsidRPr="68A6996E">
        <w:rPr>
          <w:color w:val="000000" w:themeColor="text1"/>
        </w:rPr>
        <w:t>released to the licensee, unless otherwise authorized by the licensee</w:t>
      </w:r>
      <w:r w:rsidR="00D67012" w:rsidRPr="68A6996E">
        <w:rPr>
          <w:color w:val="000000" w:themeColor="text1"/>
        </w:rPr>
        <w:t xml:space="preserve"> through</w:t>
      </w:r>
      <w:r w:rsidR="00BF3D45" w:rsidRPr="68A6996E">
        <w:rPr>
          <w:color w:val="000000" w:themeColor="text1"/>
        </w:rPr>
        <w:t xml:space="preserve"> </w:t>
      </w:r>
      <w:r w:rsidR="00D67012" w:rsidRPr="68A6996E">
        <w:rPr>
          <w:color w:val="000000" w:themeColor="text1"/>
        </w:rPr>
        <w:t>a conditional release</w:t>
      </w:r>
      <w:r w:rsidR="00EB7361" w:rsidRPr="68A6996E">
        <w:rPr>
          <w:color w:val="000000" w:themeColor="text1"/>
        </w:rPr>
        <w:t xml:space="preserve"> of the DSS</w:t>
      </w:r>
      <w:r w:rsidRPr="68A6996E">
        <w:rPr>
          <w:color w:val="000000" w:themeColor="text1"/>
        </w:rPr>
        <w:t>.</w:t>
      </w:r>
      <w:r w:rsidR="003128FD" w:rsidRPr="68A6996E">
        <w:rPr>
          <w:color w:val="000000" w:themeColor="text1"/>
        </w:rPr>
        <w:t xml:space="preserve"> </w:t>
      </w:r>
      <w:r w:rsidR="00AF329E" w:rsidRPr="68A6996E">
        <w:rPr>
          <w:color w:val="000000" w:themeColor="text1"/>
        </w:rPr>
        <w:t>The inspectors should r</w:t>
      </w:r>
      <w:r w:rsidRPr="68A6996E">
        <w:rPr>
          <w:color w:val="000000" w:themeColor="text1"/>
        </w:rPr>
        <w:t>eview nonconforming conditions that are resolved by design changes to</w:t>
      </w:r>
      <w:r w:rsidR="003128FD" w:rsidRPr="68A6996E">
        <w:rPr>
          <w:color w:val="000000" w:themeColor="text1"/>
        </w:rPr>
        <w:t xml:space="preserve"> </w:t>
      </w:r>
      <w:r w:rsidRPr="68A6996E">
        <w:rPr>
          <w:color w:val="000000" w:themeColor="text1"/>
        </w:rPr>
        <w:t xml:space="preserve">ensure that component function is not </w:t>
      </w:r>
      <w:r w:rsidRPr="00B4003C">
        <w:t>compromised. The inspectors may</w:t>
      </w:r>
      <w:r w:rsidR="003128FD" w:rsidRPr="00B4003C">
        <w:t xml:space="preserve"> </w:t>
      </w:r>
      <w:r w:rsidRPr="00B4003C">
        <w:t>obtain assistance in determining component function from NMSS/</w:t>
      </w:r>
      <w:r w:rsidR="00214DE4" w:rsidRPr="00B4003C">
        <w:t>DFM</w:t>
      </w:r>
      <w:r w:rsidRPr="00B4003C">
        <w:t>.</w:t>
      </w:r>
      <w:r w:rsidR="003128FD" w:rsidRPr="00B4003C">
        <w:t xml:space="preserve"> </w:t>
      </w:r>
      <w:r w:rsidRPr="00B4003C">
        <w:t xml:space="preserve">Also, the inspectors can </w:t>
      </w:r>
      <w:r w:rsidRPr="68A6996E">
        <w:rPr>
          <w:color w:val="000000" w:themeColor="text1"/>
        </w:rPr>
        <w:t>find supplemental information on inspecting design</w:t>
      </w:r>
      <w:r w:rsidR="003128FD" w:rsidRPr="68A6996E">
        <w:rPr>
          <w:color w:val="000000" w:themeColor="text1"/>
        </w:rPr>
        <w:t xml:space="preserve"> </w:t>
      </w:r>
      <w:r w:rsidRPr="68A6996E">
        <w:rPr>
          <w:color w:val="000000" w:themeColor="text1"/>
        </w:rPr>
        <w:t>changes in IP 60851.</w:t>
      </w:r>
    </w:p>
    <w:p w14:paraId="0D4A0CB1" w14:textId="2571AAAF" w:rsidR="00B47A13" w:rsidRPr="00D843E7" w:rsidRDefault="00B47A13" w:rsidP="00FB14F4">
      <w:pPr>
        <w:pStyle w:val="BodyText"/>
        <w:numPr>
          <w:ilvl w:val="0"/>
          <w:numId w:val="55"/>
        </w:numPr>
      </w:pPr>
      <w:r w:rsidRPr="00D843E7">
        <w:rPr>
          <w:u w:val="single"/>
        </w:rPr>
        <w:t>Inspection Requirement 02.04</w:t>
      </w:r>
      <w:r w:rsidRPr="00D843E7">
        <w:t>. Guidance on ISFSI pad design.</w:t>
      </w:r>
    </w:p>
    <w:p w14:paraId="2EF9D226" w14:textId="086C22F9" w:rsidR="00415F0D" w:rsidRPr="009E6132" w:rsidRDefault="00415F0D" w:rsidP="00B72815">
      <w:pPr>
        <w:pStyle w:val="BodyText3"/>
      </w:pPr>
      <w:r w:rsidRPr="009E6132">
        <w:t>NUREG-</w:t>
      </w:r>
      <w:r w:rsidR="006B0FDA">
        <w:t>2215</w:t>
      </w:r>
      <w:r w:rsidRPr="009E6132">
        <w:t xml:space="preserve">, </w:t>
      </w:r>
      <w:r w:rsidR="004F3125">
        <w:t>section</w:t>
      </w:r>
      <w:r w:rsidRPr="009E6132">
        <w:t xml:space="preserve"> </w:t>
      </w:r>
      <w:r w:rsidR="006B0FDA">
        <w:t>4</w:t>
      </w:r>
      <w:r w:rsidRPr="009E6132">
        <w:t xml:space="preserve">.5 contains additional guidance on </w:t>
      </w:r>
      <w:r w:rsidR="002C089D">
        <w:t>design and analysis</w:t>
      </w:r>
      <w:r w:rsidR="00691DD8">
        <w:t xml:space="preserve"> of</w:t>
      </w:r>
      <w:r w:rsidRPr="009E6132">
        <w:t xml:space="preserve"> reinforced concrete structures.</w:t>
      </w:r>
    </w:p>
    <w:p w14:paraId="085DD1E9" w14:textId="61EFB144" w:rsidR="009841D6" w:rsidRDefault="00AF329E" w:rsidP="00B72815">
      <w:pPr>
        <w:pStyle w:val="BodyText"/>
        <w:numPr>
          <w:ilvl w:val="0"/>
          <w:numId w:val="60"/>
        </w:numPr>
        <w:tabs>
          <w:tab w:val="num" w:pos="1080"/>
        </w:tabs>
        <w:ind w:left="1080"/>
      </w:pPr>
      <w:r>
        <w:t>The inspectors should d</w:t>
      </w:r>
      <w:r w:rsidR="00415F0D" w:rsidRPr="00B94B1A">
        <w:t>etermine whether the reactor site soil structures differ from the soil structures under the ISFSI storage pad, the ground acceleration associated with the safe shutdown earthquake (SSE), and the elevation at which this ground acceleration was applied to the reactor structures.</w:t>
      </w:r>
    </w:p>
    <w:p w14:paraId="0B747D19" w14:textId="7330E926" w:rsidR="00415F0D" w:rsidRDefault="0052565C" w:rsidP="00B72815">
      <w:pPr>
        <w:pStyle w:val="BodyText3"/>
        <w:ind w:left="1080"/>
      </w:pPr>
      <w:r>
        <w:t>T</w:t>
      </w:r>
      <w:r w:rsidR="00415F0D" w:rsidRPr="008F15B5">
        <w:t>his information to determine whether the licensee used appropriate assumptions in the seismic and liquefaction analyses for the storage pad</w:t>
      </w:r>
      <w:r>
        <w:t xml:space="preserve"> should be reviewed</w:t>
      </w:r>
      <w:r w:rsidR="00415F0D" w:rsidRPr="008F15B5">
        <w:t>.</w:t>
      </w:r>
    </w:p>
    <w:p w14:paraId="1B1B32EA" w14:textId="14ADB0A0" w:rsidR="00E14A26" w:rsidRDefault="00E4520E" w:rsidP="00B72815">
      <w:pPr>
        <w:pStyle w:val="BodyText3"/>
        <w:ind w:left="1080"/>
      </w:pPr>
      <w:r>
        <w:t>The inspectors should v</w:t>
      </w:r>
      <w:r w:rsidR="00E14A26" w:rsidRPr="009841D6">
        <w:t xml:space="preserve">erify that the ISFSI site’s seismic ground motion acceleration analysis envelops the seismic ground motion acceleration specified </w:t>
      </w:r>
      <w:r w:rsidR="00E14A26" w:rsidRPr="00B72815">
        <w:rPr>
          <w:color w:val="000000" w:themeColor="text1"/>
        </w:rPr>
        <w:t xml:space="preserve">in the DSS SAR design bases. </w:t>
      </w:r>
      <w:r w:rsidRPr="00B72815">
        <w:rPr>
          <w:color w:val="000000" w:themeColor="text1"/>
        </w:rPr>
        <w:t>The inspectors should also v</w:t>
      </w:r>
      <w:r w:rsidR="00E14A26" w:rsidRPr="00B72815">
        <w:rPr>
          <w:color w:val="000000" w:themeColor="text1"/>
        </w:rPr>
        <w:t>erify that the ISFSI</w:t>
      </w:r>
      <w:r w:rsidR="00E14A26" w:rsidRPr="009841D6">
        <w:t xml:space="preserve"> site’s seismic ground motion acceleration has been used in the pad’s soil liquefaction analysis.</w:t>
      </w:r>
    </w:p>
    <w:p w14:paraId="40BE2FB7" w14:textId="665DB4AD" w:rsidR="00E14A26" w:rsidRPr="009841D6" w:rsidRDefault="00E14A26" w:rsidP="00B72815">
      <w:pPr>
        <w:pStyle w:val="BodyText3"/>
        <w:ind w:left="1080"/>
      </w:pPr>
      <w:r w:rsidRPr="009841D6">
        <w:t>If the soil structures under the ISFSI storage pad are different from the soil structures under the reactor site, the licensee’s analysis should consider these differences by providing an accurate analysis of the seismic conditions under the ISFSI storage pad. Similarly, if the seismic acceleration used in the reactor site Updated Final Safety Analysis Report (UFSAR) was applied at the base of the seismic Category I reactor containment building foundation, the licensee’s analysis should translate this acceleration to the free field ground surface for the ISFSI storage pad and its foundations.</w:t>
      </w:r>
    </w:p>
    <w:p w14:paraId="23776D07" w14:textId="3D8F9943" w:rsidR="00645EB5" w:rsidRDefault="00CF1DA4" w:rsidP="00B72815">
      <w:pPr>
        <w:pStyle w:val="BodyText"/>
        <w:numPr>
          <w:ilvl w:val="0"/>
          <w:numId w:val="60"/>
        </w:numPr>
        <w:tabs>
          <w:tab w:val="num" w:pos="1080"/>
        </w:tabs>
        <w:ind w:left="1080"/>
      </w:pPr>
      <w:r>
        <w:t>The inspectors should a</w:t>
      </w:r>
      <w:r w:rsidR="00415F0D" w:rsidRPr="00B94B1A">
        <w:t xml:space="preserve">ssess the licensee’s conclusions about the acceptability of the storage pad’s design with respect to the site’s hydrology, </w:t>
      </w:r>
      <w:proofErr w:type="gramStart"/>
      <w:r w:rsidR="00415F0D" w:rsidRPr="00B94B1A">
        <w:t>geology</w:t>
      </w:r>
      <w:proofErr w:type="gramEnd"/>
      <w:r w:rsidR="00415F0D" w:rsidRPr="00B94B1A">
        <w:t xml:space="preserve"> and seismology.</w:t>
      </w:r>
    </w:p>
    <w:p w14:paraId="572D2322" w14:textId="33E946C9" w:rsidR="00645EB5" w:rsidRDefault="00415F0D" w:rsidP="00B72815">
      <w:pPr>
        <w:pStyle w:val="BodyText3"/>
        <w:ind w:left="1080"/>
      </w:pPr>
      <w:r w:rsidRPr="008F15B5">
        <w:t>Hydrological data should include the effects of potential flooding and soil erosion on the ISFSI site. Geotechnical data from soil borings and standard penetration tests (SPTs) should include soil descriptions, groundwater table level, effects of long-term consolidation of soil beneath the pad, and the potential for swelling on excavation or removal of overburden.</w:t>
      </w:r>
    </w:p>
    <w:p w14:paraId="526CBC46" w14:textId="79A9B58D" w:rsidR="00415F0D" w:rsidRPr="008F15B5" w:rsidRDefault="00415F0D" w:rsidP="00B72815">
      <w:pPr>
        <w:pStyle w:val="BodyText3"/>
        <w:ind w:left="1080"/>
      </w:pPr>
      <w:r w:rsidRPr="008F15B5">
        <w:lastRenderedPageBreak/>
        <w:t>Geological information should include evidence that the soil borings were to the proper depth (i.e., bedrock or very dense material, as evidenced by high SPT blow counts), the thicknesses of soil layers below the storage pad, and other significant properties of the soil layers (i.e., unit weight, Poisson’s ratio, low-strain shear modulus, moisture content, fines content, relative density, and shear-wave velocity).</w:t>
      </w:r>
    </w:p>
    <w:p w14:paraId="113B360E" w14:textId="25A0CD15" w:rsidR="00415F0D" w:rsidRPr="009841D6" w:rsidRDefault="008C70DF" w:rsidP="00B72815">
      <w:pPr>
        <w:pStyle w:val="BodyText"/>
        <w:numPr>
          <w:ilvl w:val="0"/>
          <w:numId w:val="60"/>
        </w:numPr>
        <w:tabs>
          <w:tab w:val="num" w:pos="1080"/>
        </w:tabs>
        <w:ind w:left="1080"/>
      </w:pPr>
      <w:r>
        <w:t>The inspectors should v</w:t>
      </w:r>
      <w:r w:rsidR="00415F0D" w:rsidRPr="009841D6">
        <w:t>erify that the licensee’s evaluation addresses the following criteria:</w:t>
      </w:r>
    </w:p>
    <w:p w14:paraId="2DFCFBC2" w14:textId="1C16A206" w:rsidR="00415F0D" w:rsidRPr="00B90573" w:rsidRDefault="00415F0D" w:rsidP="003451A8">
      <w:pPr>
        <w:pStyle w:val="BodyText"/>
        <w:numPr>
          <w:ilvl w:val="0"/>
          <w:numId w:val="40"/>
        </w:numPr>
        <w:tabs>
          <w:tab w:val="num" w:pos="1440"/>
        </w:tabs>
        <w:ind w:left="1440"/>
      </w:pPr>
      <w:r w:rsidRPr="00B90573">
        <w:t xml:space="preserve">The pad’s design supports the static load of the </w:t>
      </w:r>
      <w:r w:rsidR="00F74734">
        <w:t>DSS</w:t>
      </w:r>
      <w:r w:rsidRPr="00B90573">
        <w:t>.</w:t>
      </w:r>
    </w:p>
    <w:p w14:paraId="53FBF5C2" w14:textId="77777777" w:rsidR="00415F0D" w:rsidRPr="00B90573" w:rsidRDefault="00415F0D" w:rsidP="003451A8">
      <w:pPr>
        <w:pStyle w:val="BodyText"/>
        <w:numPr>
          <w:ilvl w:val="0"/>
          <w:numId w:val="40"/>
        </w:numPr>
        <w:tabs>
          <w:tab w:val="num" w:pos="1440"/>
        </w:tabs>
        <w:ind w:left="1440"/>
      </w:pPr>
      <w:r w:rsidRPr="00B90573">
        <w:t>The pad’s design considers the total and differential settlements for both static and seismic loadings.</w:t>
      </w:r>
    </w:p>
    <w:p w14:paraId="736EBE51" w14:textId="21AEDBB2" w:rsidR="00415F0D" w:rsidRPr="00B90573" w:rsidRDefault="00415F0D" w:rsidP="003451A8">
      <w:pPr>
        <w:pStyle w:val="BodyText"/>
        <w:numPr>
          <w:ilvl w:val="0"/>
          <w:numId w:val="40"/>
        </w:numPr>
        <w:tabs>
          <w:tab w:val="num" w:pos="1440"/>
        </w:tabs>
        <w:ind w:left="1440"/>
      </w:pPr>
      <w:r w:rsidRPr="00B90573">
        <w:t>The pad’s design uses ultimate and allowable soil-bearing capacities, including appropriate safety factors, that are less than the actual soil-bearing capacity.</w:t>
      </w:r>
    </w:p>
    <w:p w14:paraId="4C2F016C" w14:textId="78B16C0D" w:rsidR="003B0014" w:rsidRPr="000A0C03" w:rsidRDefault="003B0014" w:rsidP="003451A8">
      <w:pPr>
        <w:pStyle w:val="BodyText"/>
        <w:numPr>
          <w:ilvl w:val="0"/>
          <w:numId w:val="40"/>
        </w:numPr>
        <w:tabs>
          <w:tab w:val="num" w:pos="1440"/>
        </w:tabs>
        <w:ind w:left="1440"/>
      </w:pPr>
      <w:r w:rsidRPr="000A0C03">
        <w:t xml:space="preserve">If </w:t>
      </w:r>
      <w:r w:rsidR="008C70DF">
        <w:t xml:space="preserve">the </w:t>
      </w:r>
      <w:r w:rsidRPr="000A0C03">
        <w:t xml:space="preserve">licensee needs to perform soil remediation and replace soil with engineered fill, </w:t>
      </w:r>
      <w:r w:rsidR="008C70DF">
        <w:t xml:space="preserve">the inspectors should </w:t>
      </w:r>
      <w:r w:rsidRPr="000A0C03">
        <w:t>verify that post modification soil properties are determined by test and used in the final design analyses that use soil properties.</w:t>
      </w:r>
    </w:p>
    <w:p w14:paraId="54055EFE" w14:textId="174D631D" w:rsidR="00415F0D" w:rsidRPr="00B90573" w:rsidRDefault="00415F0D" w:rsidP="003451A8">
      <w:pPr>
        <w:pStyle w:val="BodyText"/>
        <w:numPr>
          <w:ilvl w:val="0"/>
          <w:numId w:val="40"/>
        </w:numPr>
        <w:tabs>
          <w:tab w:val="num" w:pos="1440"/>
        </w:tabs>
        <w:ind w:left="1440"/>
      </w:pPr>
      <w:r w:rsidRPr="00B90573">
        <w:t>The pad’s design uses the soil liquefaction analysis to evaluate the stability of any slopes adjacent to the ISFSI. Adjacent slopes are stable or any potential soil movement during a seismic event will not adversely affect the safety of the ISFSI.</w:t>
      </w:r>
    </w:p>
    <w:p w14:paraId="1F755158" w14:textId="39082CB3" w:rsidR="00415F0D" w:rsidRPr="00B90573" w:rsidRDefault="00415F0D" w:rsidP="003451A8">
      <w:pPr>
        <w:pStyle w:val="BodyText"/>
        <w:numPr>
          <w:ilvl w:val="0"/>
          <w:numId w:val="40"/>
        </w:numPr>
        <w:tabs>
          <w:tab w:val="num" w:pos="1440"/>
        </w:tabs>
        <w:ind w:left="1440"/>
      </w:pPr>
      <w:r w:rsidRPr="00B90573">
        <w:t>The licensee</w:t>
      </w:r>
      <w:r w:rsidR="00FF79D9">
        <w:t>’</w:t>
      </w:r>
      <w:r w:rsidRPr="00B90573">
        <w:t>s analysis should show that the ISFSI storage pad will adequately support both static and dynamic loads, as required by 10 CFR 72.212(b)(5)(ii). This analysis should include the methods used to calculate the total and differential settlements of the pad, the ultimate and allowable soil</w:t>
      </w:r>
      <w:r w:rsidR="004F3125">
        <w:t>-</w:t>
      </w:r>
      <w:r w:rsidRPr="00B90573">
        <w:t>bearing capabilities, and the stresses and strains resulting from the sequential, partial, and total loads the pad could experience.</w:t>
      </w:r>
    </w:p>
    <w:p w14:paraId="0A65F3FC" w14:textId="357873C2" w:rsidR="00415F0D" w:rsidRPr="00FF79D9" w:rsidRDefault="00415F0D" w:rsidP="003451A8">
      <w:pPr>
        <w:pStyle w:val="BodyText"/>
        <w:numPr>
          <w:ilvl w:val="0"/>
          <w:numId w:val="40"/>
        </w:numPr>
        <w:tabs>
          <w:tab w:val="num" w:pos="1440"/>
        </w:tabs>
        <w:ind w:left="1440"/>
      </w:pPr>
      <w:r w:rsidRPr="00FF79D9">
        <w:t xml:space="preserve">These calculations should be able to realistically model both static and dynamic soil-structure interaction (SSI) phenomena. The analysis should recognize the uncertainties in SSI phenomena, including: (1) the soil and rock configuration, material characteristics, and lack of symmetry in the soil deposits; (2) modeling of soil constituents and soil properties; (3) the effects of a varying water table over time; (4) the effects of soil swelling and corresponding reversed tensile and compressive stresses on the storage pad; and (5) the effects of partial separation of, or loss of contact between, the storage pad and the soil during sequential loading of </w:t>
      </w:r>
      <w:r w:rsidR="00F74734">
        <w:t>DSS</w:t>
      </w:r>
      <w:r w:rsidRPr="00FF79D9">
        <w:t>s or seismic events.</w:t>
      </w:r>
    </w:p>
    <w:p w14:paraId="37E1226F" w14:textId="77777777" w:rsidR="00415F0D" w:rsidRPr="00FF79D9" w:rsidRDefault="00415F0D" w:rsidP="003451A8">
      <w:pPr>
        <w:pStyle w:val="BodyText"/>
        <w:numPr>
          <w:ilvl w:val="0"/>
          <w:numId w:val="40"/>
        </w:numPr>
        <w:tabs>
          <w:tab w:val="num" w:pos="1440"/>
        </w:tabs>
        <w:ind w:left="1440"/>
      </w:pPr>
      <w:r w:rsidRPr="00FF79D9">
        <w:t>If the modeling method used a finite element analysis, the criteria for determining the location of the side and bottom boundaries should be assessed.</w:t>
      </w:r>
    </w:p>
    <w:p w14:paraId="13A4B0BA" w14:textId="68FDBBDB" w:rsidR="00336057" w:rsidRPr="00E9527F" w:rsidRDefault="00336057" w:rsidP="00FB14F4">
      <w:pPr>
        <w:pStyle w:val="BodyText"/>
        <w:numPr>
          <w:ilvl w:val="0"/>
          <w:numId w:val="55"/>
        </w:numPr>
      </w:pPr>
      <w:r w:rsidRPr="00E9527F">
        <w:rPr>
          <w:u w:val="single"/>
        </w:rPr>
        <w:t>Inspection Requirement 02.05</w:t>
      </w:r>
      <w:r w:rsidRPr="00E9527F">
        <w:t>.</w:t>
      </w:r>
      <w:r>
        <w:t xml:space="preserve"> </w:t>
      </w:r>
      <w:r w:rsidRPr="00D843E7">
        <w:t>Guidance on</w:t>
      </w:r>
      <w:r w:rsidR="00415F0D">
        <w:t xml:space="preserve"> </w:t>
      </w:r>
      <w:r w:rsidRPr="00D843E7">
        <w:t>ISFSI pad</w:t>
      </w:r>
      <w:r>
        <w:t xml:space="preserve"> construction.</w:t>
      </w:r>
    </w:p>
    <w:p w14:paraId="53EFD198" w14:textId="691CAD5A" w:rsidR="00336057" w:rsidRPr="00754B15" w:rsidRDefault="00336057" w:rsidP="003451A8">
      <w:pPr>
        <w:pStyle w:val="BodyText"/>
        <w:numPr>
          <w:ilvl w:val="0"/>
          <w:numId w:val="61"/>
        </w:numPr>
        <w:tabs>
          <w:tab w:val="num" w:pos="1080"/>
        </w:tabs>
        <w:ind w:left="1080"/>
        <w:rPr>
          <w:color w:val="000000"/>
        </w:rPr>
      </w:pPr>
      <w:r w:rsidRPr="003451A8">
        <w:t>Inspection Requirements 02.05.a – b</w:t>
      </w:r>
      <w:r w:rsidRPr="00754B15">
        <w:t xml:space="preserve">. </w:t>
      </w:r>
      <w:r w:rsidR="000E7595">
        <w:t>The inspectors should d</w:t>
      </w:r>
      <w:r w:rsidRPr="00754B15">
        <w:t>etermine, through review of soil preparation documentation, whether the acceptance criteria (e.g., organic material removal, compaction, etc.) defined in the specifications have been met.</w:t>
      </w:r>
    </w:p>
    <w:p w14:paraId="27AF0265" w14:textId="0C334C03" w:rsidR="00336057" w:rsidRPr="00314B22" w:rsidRDefault="00336057" w:rsidP="003451A8">
      <w:pPr>
        <w:pStyle w:val="BodyText"/>
        <w:numPr>
          <w:ilvl w:val="0"/>
          <w:numId w:val="61"/>
        </w:numPr>
        <w:tabs>
          <w:tab w:val="num" w:pos="1080"/>
        </w:tabs>
        <w:ind w:left="1080"/>
        <w:rPr>
          <w:color w:val="000000"/>
          <w:u w:val="single"/>
        </w:rPr>
      </w:pPr>
      <w:r w:rsidRPr="00314B22">
        <w:rPr>
          <w:u w:val="single"/>
        </w:rPr>
        <w:lastRenderedPageBreak/>
        <w:t>Inspection Requirement 02.05.c</w:t>
      </w:r>
      <w:r w:rsidRPr="00314B22">
        <w:t xml:space="preserve">. </w:t>
      </w:r>
      <w:r w:rsidR="000E7595">
        <w:t>The inspectors should d</w:t>
      </w:r>
      <w:r w:rsidRPr="00314B22">
        <w:t>etermine, through review of purchase orders, specifications, construction drawings, and pad walkdown prior to concrete placement, that the rebar is correct.</w:t>
      </w:r>
    </w:p>
    <w:p w14:paraId="7399B37A" w14:textId="26F7BB4D"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02.05.d</w:t>
      </w:r>
      <w:r w:rsidRPr="00754B15">
        <w:t xml:space="preserve">. </w:t>
      </w:r>
      <w:r w:rsidR="00927592">
        <w:t>The inspectors should d</w:t>
      </w:r>
      <w:r w:rsidRPr="00754B15">
        <w:t>etermine, through review of truck delivery tickets, whether the times and delivery truck drum rotations are acceptable.</w:t>
      </w:r>
    </w:p>
    <w:p w14:paraId="617EB665" w14:textId="08D932E5"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02.05.e</w:t>
      </w:r>
      <w:r w:rsidRPr="00754B15">
        <w:t xml:space="preserve">. </w:t>
      </w:r>
      <w:r w:rsidR="00927592">
        <w:t>The inspectors should d</w:t>
      </w:r>
      <w:r w:rsidRPr="00754B15">
        <w:t>etermine, through observation of concrete placement activities, whether they are being conducted in accordance with approved procedures and A</w:t>
      </w:r>
      <w:r w:rsidR="00E432CF" w:rsidRPr="00754B15">
        <w:t xml:space="preserve">merican </w:t>
      </w:r>
      <w:r w:rsidRPr="00754B15">
        <w:t>C</w:t>
      </w:r>
      <w:r w:rsidR="00E432CF" w:rsidRPr="00754B15">
        <w:t xml:space="preserve">oncrete </w:t>
      </w:r>
      <w:r w:rsidRPr="00754B15">
        <w:t>I</w:t>
      </w:r>
      <w:r w:rsidR="00E432CF" w:rsidRPr="00754B15">
        <w:t>nstitute (ACI)</w:t>
      </w:r>
      <w:r w:rsidRPr="00754B15">
        <w:t xml:space="preserve"> standards.</w:t>
      </w:r>
    </w:p>
    <w:p w14:paraId="7FE4B5AF" w14:textId="0F823E55"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02.05.f</w:t>
      </w:r>
      <w:r w:rsidRPr="00754B15">
        <w:t xml:space="preserve">. </w:t>
      </w:r>
      <w:r w:rsidR="00927592">
        <w:t>The inspectors should d</w:t>
      </w:r>
      <w:r w:rsidRPr="00754B15">
        <w:t xml:space="preserve">etermine, through observation of concrete sample testing, whether the testing is done per approved procedures and </w:t>
      </w:r>
      <w:r w:rsidR="00E432CF" w:rsidRPr="00754B15">
        <w:t>American Society for the Testing of Materials (</w:t>
      </w:r>
      <w:r w:rsidRPr="00754B15">
        <w:t>ASTM</w:t>
      </w:r>
      <w:r w:rsidR="00E432CF" w:rsidRPr="00754B15">
        <w:t>)</w:t>
      </w:r>
      <w:r w:rsidRPr="00754B15">
        <w:t>/ACI standards and that the values satisfy the acceptance criteria.</w:t>
      </w:r>
    </w:p>
    <w:p w14:paraId="1B414863" w14:textId="129DECC4"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02.05.g</w:t>
      </w:r>
      <w:r w:rsidRPr="00754B15">
        <w:t xml:space="preserve">. </w:t>
      </w:r>
      <w:r w:rsidR="00927592">
        <w:t>The inspectors should d</w:t>
      </w:r>
      <w:r w:rsidRPr="00754B15">
        <w:t>etermine, through construction drawings and a walkdown of the formwork prior to concrete placement, whether the overall parameters meet the design specifications.</w:t>
      </w:r>
    </w:p>
    <w:p w14:paraId="4BD3529D" w14:textId="1792388D" w:rsidR="008D00BC" w:rsidRPr="008375F2" w:rsidRDefault="00336057" w:rsidP="003451A8">
      <w:pPr>
        <w:pStyle w:val="BodyText"/>
        <w:numPr>
          <w:ilvl w:val="0"/>
          <w:numId w:val="61"/>
        </w:numPr>
        <w:tabs>
          <w:tab w:val="num" w:pos="1080"/>
        </w:tabs>
        <w:ind w:left="1080"/>
        <w:rPr>
          <w:color w:val="000000"/>
          <w:u w:val="single"/>
        </w:rPr>
      </w:pPr>
      <w:r w:rsidRPr="00754B15">
        <w:rPr>
          <w:u w:val="single"/>
        </w:rPr>
        <w:t>Inspection Requirement 02.05.h</w:t>
      </w:r>
      <w:r w:rsidRPr="00754B15">
        <w:t xml:space="preserve">. </w:t>
      </w:r>
      <w:r w:rsidR="00927592">
        <w:t>The inspectors should d</w:t>
      </w:r>
      <w:r w:rsidRPr="00754B15">
        <w:t>etermine, through observation of concrete sample testing, whether the testing is done per approved procedures and ASTM/ACI standards</w:t>
      </w:r>
      <w:r w:rsidR="00293279">
        <w:t>.</w:t>
      </w:r>
      <w:r w:rsidR="00546D72">
        <w:t xml:space="preserve"> </w:t>
      </w:r>
      <w:r w:rsidR="00016570">
        <w:t>There should be an emphasis</w:t>
      </w:r>
      <w:r w:rsidR="00753BD5">
        <w:t xml:space="preserve"> </w:t>
      </w:r>
      <w:r w:rsidR="0090194D">
        <w:t xml:space="preserve">on </w:t>
      </w:r>
      <w:r w:rsidR="00753BD5">
        <w:t xml:space="preserve">the </w:t>
      </w:r>
      <w:r w:rsidR="00347543">
        <w:t>process for c</w:t>
      </w:r>
      <w:r w:rsidR="00364437">
        <w:t>asting</w:t>
      </w:r>
      <w:r w:rsidR="00A24BFA">
        <w:t xml:space="preserve"> sample</w:t>
      </w:r>
      <w:r w:rsidR="00CB408D">
        <w:t>s, typically cylinders</w:t>
      </w:r>
      <w:r w:rsidR="00CC4CDE">
        <w:t>,</w:t>
      </w:r>
      <w:r w:rsidR="00CB408D">
        <w:t xml:space="preserve"> </w:t>
      </w:r>
      <w:r w:rsidR="00753BD5">
        <w:t xml:space="preserve">and </w:t>
      </w:r>
      <w:r w:rsidR="007D0C35">
        <w:t xml:space="preserve">that </w:t>
      </w:r>
      <w:r w:rsidR="00753BD5">
        <w:t xml:space="preserve">the </w:t>
      </w:r>
      <w:r w:rsidR="00E0380E">
        <w:t>in-field storage conditions</w:t>
      </w:r>
      <w:r w:rsidR="007D0C35">
        <w:t xml:space="preserve"> for the samples are in </w:t>
      </w:r>
      <w:r w:rsidR="001013A3">
        <w:t xml:space="preserve">accordance with ASTM </w:t>
      </w:r>
      <w:r w:rsidR="004E4145">
        <w:t>C31</w:t>
      </w:r>
      <w:r w:rsidR="00305B9E">
        <w:t>/C31M</w:t>
      </w:r>
      <w:r w:rsidR="001013A3">
        <w:t>.</w:t>
      </w:r>
    </w:p>
    <w:p w14:paraId="5EF17EC7" w14:textId="4C50F35D" w:rsidR="00336057" w:rsidRPr="00754B15" w:rsidRDefault="00385E59" w:rsidP="003451A8">
      <w:pPr>
        <w:pStyle w:val="BodyText3"/>
        <w:ind w:left="1080"/>
        <w:rPr>
          <w:color w:val="000000"/>
          <w:u w:val="single"/>
        </w:rPr>
      </w:pPr>
      <w:r>
        <w:t>The inspectors should d</w:t>
      </w:r>
      <w:r w:rsidR="000701EB">
        <w:t xml:space="preserve">etermine whether </w:t>
      </w:r>
      <w:r w:rsidR="00336057" w:rsidRPr="00754B15">
        <w:t xml:space="preserve">the </w:t>
      </w:r>
      <w:r w:rsidR="00A66C46">
        <w:t xml:space="preserve">compressive strength </w:t>
      </w:r>
      <w:r w:rsidR="00336057" w:rsidRPr="00754B15">
        <w:t xml:space="preserve">values </w:t>
      </w:r>
      <w:r w:rsidR="000701EB">
        <w:t xml:space="preserve">of the </w:t>
      </w:r>
      <w:r w:rsidR="000701EB" w:rsidRPr="003451A8">
        <w:t xml:space="preserve">samples </w:t>
      </w:r>
      <w:r w:rsidR="00336057" w:rsidRPr="003451A8">
        <w:t>satisfy the acceptance criteria. Note that the samples collected for</w:t>
      </w:r>
      <w:r w:rsidR="00336057" w:rsidRPr="00754B15">
        <w:t xml:space="preserve"> testing will not be tested for 7 and/or 28 days. Therefore, the results will not be known until several weeks after concrete placement. Also note that extra (backup) samples may be taken as a precaution in case of an anomaly with the samples tested.</w:t>
      </w:r>
    </w:p>
    <w:p w14:paraId="26B3B46A" w14:textId="589501CA"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02.05.i</w:t>
      </w:r>
      <w:r w:rsidRPr="00754B15">
        <w:t xml:space="preserve">. </w:t>
      </w:r>
      <w:r w:rsidR="00385E59">
        <w:t>The inspectors should d</w:t>
      </w:r>
      <w:r w:rsidRPr="00754B15">
        <w:t>etermine, through observation of construction activities, whether QC/QA oversight is apparent at the construction site and at the sample collection area.</w:t>
      </w:r>
    </w:p>
    <w:p w14:paraId="0F7AF588" w14:textId="67727567" w:rsidR="00336057" w:rsidRPr="00754B15" w:rsidRDefault="00336057" w:rsidP="003451A8">
      <w:pPr>
        <w:pStyle w:val="BodyText"/>
        <w:numPr>
          <w:ilvl w:val="0"/>
          <w:numId w:val="61"/>
        </w:numPr>
        <w:tabs>
          <w:tab w:val="num" w:pos="1080"/>
        </w:tabs>
        <w:ind w:left="1080"/>
        <w:rPr>
          <w:color w:val="000000"/>
          <w:u w:val="single"/>
        </w:rPr>
      </w:pPr>
      <w:r w:rsidRPr="00754B15">
        <w:rPr>
          <w:u w:val="single"/>
        </w:rPr>
        <w:t>Inspection Requirement 02.05.j</w:t>
      </w:r>
      <w:r w:rsidRPr="00754B15">
        <w:t xml:space="preserve">. </w:t>
      </w:r>
      <w:r w:rsidR="00D87798" w:rsidRPr="00754B15">
        <w:t>No specific guidance.</w:t>
      </w:r>
    </w:p>
    <w:p w14:paraId="1A2C3AAF" w14:textId="2D0ED426" w:rsidR="00336057" w:rsidRPr="00E9527F" w:rsidRDefault="00336057" w:rsidP="00FB14F4">
      <w:pPr>
        <w:pStyle w:val="BodyText"/>
        <w:numPr>
          <w:ilvl w:val="0"/>
          <w:numId w:val="55"/>
        </w:numPr>
        <w:rPr>
          <w:color w:val="000000"/>
          <w:u w:val="single"/>
        </w:rPr>
      </w:pPr>
      <w:r w:rsidRPr="00E9527F">
        <w:rPr>
          <w:u w:val="single"/>
        </w:rPr>
        <w:t>Inspection Requirement 02.0</w:t>
      </w:r>
      <w:r>
        <w:rPr>
          <w:u w:val="single"/>
        </w:rPr>
        <w:t>6</w:t>
      </w:r>
      <w:r w:rsidRPr="00E9527F">
        <w:t>.</w:t>
      </w:r>
      <w:r>
        <w:t xml:space="preserve"> </w:t>
      </w:r>
      <w:r w:rsidR="00487A7A">
        <w:t xml:space="preserve">No </w:t>
      </w:r>
      <w:r w:rsidR="00533FFF">
        <w:t>specific</w:t>
      </w:r>
      <w:r w:rsidR="00487A7A">
        <w:t xml:space="preserve"> guidance.</w:t>
      </w:r>
    </w:p>
    <w:p w14:paraId="09CC96D1" w14:textId="77777777" w:rsidR="00477C27" w:rsidRPr="00D843E7" w:rsidRDefault="00477C27" w:rsidP="0077133E">
      <w:pPr>
        <w:pStyle w:val="Heading1"/>
        <w:rPr>
          <w:color w:val="000000"/>
        </w:rPr>
      </w:pPr>
      <w:r w:rsidRPr="00D843E7">
        <w:t>60853-04</w:t>
      </w:r>
      <w:r w:rsidRPr="00D843E7">
        <w:tab/>
        <w:t>INSPECTION RESOURCES</w:t>
      </w:r>
    </w:p>
    <w:p w14:paraId="39BE6750" w14:textId="3C731291" w:rsidR="00A64BD4" w:rsidRDefault="00A64BD4" w:rsidP="00B64F28">
      <w:pPr>
        <w:pStyle w:val="BodyText"/>
      </w:pPr>
      <w:r>
        <w:t>Inspection Requirements 02.01, 02.02, and 02.03 are performed in accordance with Phase 1 ISFSI inspection</w:t>
      </w:r>
      <w:r w:rsidR="00AD0E6E">
        <w:t>s</w:t>
      </w:r>
      <w:r>
        <w:t xml:space="preserve"> described in IMC 2690, </w:t>
      </w:r>
      <w:r w:rsidR="004F3125">
        <w:t>a</w:t>
      </w:r>
      <w:r>
        <w:t xml:space="preserve">ppendix A. </w:t>
      </w:r>
      <w:r w:rsidRPr="00BE6C34">
        <w:t xml:space="preserve">The </w:t>
      </w:r>
      <w:r w:rsidR="004A03B1">
        <w:t xml:space="preserve">estimated average </w:t>
      </w:r>
      <w:r w:rsidRPr="00BE6C34">
        <w:t>time to complete the inspection</w:t>
      </w:r>
      <w:r w:rsidR="00EA37FF">
        <w:t xml:space="preserve"> requirements</w:t>
      </w:r>
      <w:r w:rsidRPr="00BE6C34">
        <w:t xml:space="preserve"> is </w:t>
      </w:r>
      <w:r w:rsidR="0016500E">
        <w:t>64</w:t>
      </w:r>
      <w:r>
        <w:t xml:space="preserve"> </w:t>
      </w:r>
      <w:r w:rsidRPr="00BE6C34">
        <w:t>hours of direct inspection</w:t>
      </w:r>
      <w:r w:rsidR="0085415C">
        <w:t xml:space="preserve"> per inspection occurrence</w:t>
      </w:r>
      <w:r>
        <w:t>.</w:t>
      </w:r>
    </w:p>
    <w:p w14:paraId="26AF3CD9" w14:textId="6EB65D5E" w:rsidR="00E223E1" w:rsidRDefault="00A64BD4" w:rsidP="00B64F28">
      <w:pPr>
        <w:pStyle w:val="BodyText"/>
      </w:pPr>
      <w:r>
        <w:t>Inspection Requirements 02.01, 02.04, 02.05, and 02.06 a</w:t>
      </w:r>
      <w:r w:rsidR="00A1709D">
        <w:t>re</w:t>
      </w:r>
      <w:r>
        <w:t xml:space="preserve"> performed in accordance with Phase 2 ISFSI inspection</w:t>
      </w:r>
      <w:r w:rsidR="00AD0E6E">
        <w:t>s</w:t>
      </w:r>
      <w:r>
        <w:t xml:space="preserve"> described in IMC 2690, </w:t>
      </w:r>
      <w:r w:rsidR="004F3125">
        <w:t>a</w:t>
      </w:r>
      <w:r>
        <w:t>ppendix A.</w:t>
      </w:r>
      <w:r w:rsidRPr="00A64BD4">
        <w:t xml:space="preserve"> </w:t>
      </w:r>
      <w:r w:rsidRPr="00BE6C34">
        <w:t xml:space="preserve">The </w:t>
      </w:r>
      <w:r w:rsidR="004A03B1">
        <w:t xml:space="preserve">estimated average </w:t>
      </w:r>
      <w:r w:rsidRPr="00BE6C34">
        <w:t xml:space="preserve">time to </w:t>
      </w:r>
      <w:r w:rsidRPr="00BE6C34">
        <w:lastRenderedPageBreak/>
        <w:t xml:space="preserve">complete the inspection requirements for a new licensee or for a site switching </w:t>
      </w:r>
      <w:r w:rsidR="00F74734">
        <w:t>DSS</w:t>
      </w:r>
      <w:r w:rsidRPr="00BE6C34">
        <w:t xml:space="preserve"> systems is </w:t>
      </w:r>
      <w:r w:rsidR="004A03B1">
        <w:t>1</w:t>
      </w:r>
      <w:r>
        <w:t>20</w:t>
      </w:r>
      <w:r w:rsidRPr="00BE6C34">
        <w:t xml:space="preserve"> hours of direct inspection</w:t>
      </w:r>
      <w:r w:rsidR="0085415C">
        <w:t xml:space="preserve"> per inspection occurrence</w:t>
      </w:r>
      <w:r w:rsidR="00AD0E6E">
        <w:t>.</w:t>
      </w:r>
    </w:p>
    <w:p w14:paraId="3C2FAAB1" w14:textId="3CBE7648" w:rsidR="00A64BD4" w:rsidRPr="00AD0E6E" w:rsidRDefault="00E223E1" w:rsidP="00B64F28">
      <w:pPr>
        <w:pStyle w:val="BodyText"/>
        <w:rPr>
          <w:color w:val="000000"/>
        </w:rPr>
      </w:pPr>
      <w:bookmarkStart w:id="13" w:name="_Hlk36801452"/>
      <w:r>
        <w:t>In determin</w:t>
      </w:r>
      <w:r w:rsidR="00EA37FF">
        <w:t>ing</w:t>
      </w:r>
      <w:r>
        <w:t xml:space="preserve"> the specific level of effort for the inspection, inspectors should risk inform the level of effort associated with each SSC based upon its safety classification.</w:t>
      </w:r>
    </w:p>
    <w:bookmarkEnd w:id="13"/>
    <w:p w14:paraId="18360516" w14:textId="71CC788D" w:rsidR="00B45162" w:rsidRPr="00B45162" w:rsidRDefault="00B45162" w:rsidP="0077133E">
      <w:pPr>
        <w:pStyle w:val="Heading1"/>
      </w:pPr>
      <w:r w:rsidRPr="00B45162">
        <w:rPr>
          <w:spacing w:val="-1"/>
        </w:rPr>
        <w:t>60853-05</w:t>
      </w:r>
      <w:r w:rsidRPr="00B45162">
        <w:rPr>
          <w:spacing w:val="-1"/>
        </w:rPr>
        <w:tab/>
        <w:t>PROCEDURE COMPLETION</w:t>
      </w:r>
    </w:p>
    <w:p w14:paraId="708FA9FE" w14:textId="2311B578" w:rsidR="00B45162" w:rsidRPr="00B45162" w:rsidRDefault="00B45162" w:rsidP="00B64F28">
      <w:pPr>
        <w:pStyle w:val="BodyText"/>
        <w:rPr>
          <w:spacing w:val="-1"/>
        </w:rPr>
      </w:pPr>
      <w:r w:rsidRPr="4FC2912A">
        <w:t>Inspection procedure completion is based upon completion of the inspection procedure requirements. The inspection procedure shall be completed in accordance with the inspection procedure frequency requirements specified in IMC 2690</w:t>
      </w:r>
      <w:r w:rsidR="004F3125">
        <w:t>,</w:t>
      </w:r>
      <w:r w:rsidRPr="4FC2912A">
        <w:t xml:space="preserve"> </w:t>
      </w:r>
      <w:r w:rsidR="004F3125">
        <w:t>a</w:t>
      </w:r>
      <w:r w:rsidRPr="4FC2912A">
        <w:t>ppendix A.</w:t>
      </w:r>
    </w:p>
    <w:p w14:paraId="784BB2C4" w14:textId="006E0F12" w:rsidR="00477C27" w:rsidRPr="00D843E7" w:rsidRDefault="00477C27" w:rsidP="0077133E">
      <w:pPr>
        <w:pStyle w:val="Heading1"/>
        <w:rPr>
          <w:color w:val="000000"/>
        </w:rPr>
      </w:pPr>
      <w:r w:rsidRPr="00D843E7">
        <w:t>60853-0</w:t>
      </w:r>
      <w:r w:rsidR="00B45162">
        <w:t>6</w:t>
      </w:r>
      <w:r w:rsidRPr="00D843E7">
        <w:tab/>
        <w:t>REFERENCES</w:t>
      </w:r>
    </w:p>
    <w:p w14:paraId="49B75C5C" w14:textId="4BCD22D8" w:rsidR="00923611" w:rsidRDefault="008E488B" w:rsidP="009E744D">
      <w:pPr>
        <w:pStyle w:val="BodyText2"/>
      </w:pPr>
      <w:r w:rsidRPr="008E488B">
        <w:t>IMC 2690, “Inspection Program for Storage of Spent Reactor Fuel and Reactor</w:t>
      </w:r>
      <w:r w:rsidR="004F3125">
        <w:t>-</w:t>
      </w:r>
      <w:r w:rsidRPr="008E488B">
        <w:t xml:space="preserve">Related Greater </w:t>
      </w:r>
      <w:r w:rsidR="004F3125">
        <w:t>T</w:t>
      </w:r>
      <w:r w:rsidRPr="008E488B">
        <w:t xml:space="preserve">han Class C Waste at Independent Spent Fuel Storage Installations and for 10 CFR Part 71 Transportation </w:t>
      </w:r>
      <w:proofErr w:type="spellStart"/>
      <w:r w:rsidRPr="008E488B">
        <w:t>Packagings</w:t>
      </w:r>
      <w:proofErr w:type="spellEnd"/>
      <w:r w:rsidRPr="008E488B">
        <w:t>”</w:t>
      </w:r>
    </w:p>
    <w:p w14:paraId="4E407356" w14:textId="0C890B90" w:rsidR="00923611" w:rsidRDefault="00923611" w:rsidP="009E744D">
      <w:pPr>
        <w:pStyle w:val="BodyText2"/>
      </w:pPr>
      <w:r>
        <w:t xml:space="preserve">IMC </w:t>
      </w:r>
      <w:r w:rsidR="00FC00ED">
        <w:t>2691</w:t>
      </w:r>
      <w:r>
        <w:t>, “</w:t>
      </w:r>
      <w:r w:rsidR="007477DF" w:rsidRPr="007477DF">
        <w:t>Technical Basis for the Independent Spent Fuel Storage Installation Inspection Program”</w:t>
      </w:r>
    </w:p>
    <w:p w14:paraId="7486DB00" w14:textId="1F9CB1F2" w:rsidR="004C402C" w:rsidRDefault="004C402C" w:rsidP="009E744D">
      <w:pPr>
        <w:pStyle w:val="BodyText2"/>
      </w:pPr>
      <w:r>
        <w:t>IP 60851, “</w:t>
      </w:r>
      <w:r w:rsidR="00692621">
        <w:t>Design Control of ISFSI Components”</w:t>
      </w:r>
    </w:p>
    <w:p w14:paraId="133BADC4" w14:textId="145A200A" w:rsidR="00651878" w:rsidRDefault="00651878" w:rsidP="009E744D">
      <w:pPr>
        <w:pStyle w:val="BodyText2"/>
      </w:pPr>
      <w:r w:rsidRPr="00BE6C34">
        <w:t>IP 60856, “Review of 10 CFR 72.212(b) Evaluations”</w:t>
      </w:r>
    </w:p>
    <w:p w14:paraId="1FC1F53B" w14:textId="14974E0E" w:rsidR="00035F28" w:rsidRPr="00C825BC" w:rsidRDefault="00035F28" w:rsidP="009E744D">
      <w:pPr>
        <w:pStyle w:val="BodyText2"/>
      </w:pPr>
      <w:r w:rsidRPr="006E6B29">
        <w:t>IP 60857, “Review of 10 CFR 72.48 Evaluations”</w:t>
      </w:r>
    </w:p>
    <w:p w14:paraId="4011683E" w14:textId="5B3504F2" w:rsidR="00587C42" w:rsidRPr="001D26D9" w:rsidRDefault="00587C42" w:rsidP="009E744D">
      <w:pPr>
        <w:pStyle w:val="BodyText2"/>
        <w:rPr>
          <w:color w:val="000000"/>
        </w:rPr>
      </w:pPr>
      <w:r w:rsidRPr="001D26D9">
        <w:rPr>
          <w:color w:val="000000"/>
        </w:rPr>
        <w:t>NUREG</w:t>
      </w:r>
      <w:r w:rsidR="00973C08" w:rsidRPr="001D26D9">
        <w:rPr>
          <w:color w:val="000000"/>
        </w:rPr>
        <w:t>/CR-6407, “</w:t>
      </w:r>
      <w:r w:rsidR="00E61851" w:rsidRPr="001D26D9">
        <w:rPr>
          <w:color w:val="000000"/>
        </w:rPr>
        <w:t xml:space="preserve">Classification of Transportation and Dry Spent Fuel Storage System Components According to Importance to Safety,” </w:t>
      </w:r>
      <w:r w:rsidR="00484629" w:rsidRPr="001D26D9">
        <w:rPr>
          <w:color w:val="000000"/>
        </w:rPr>
        <w:t>February 1996.</w:t>
      </w:r>
    </w:p>
    <w:p w14:paraId="55971E40" w14:textId="28FAD906" w:rsidR="006B0FDA" w:rsidRPr="001D26D9" w:rsidRDefault="006B0FDA" w:rsidP="009E744D">
      <w:pPr>
        <w:pStyle w:val="BodyText2"/>
        <w:rPr>
          <w:color w:val="000000"/>
        </w:rPr>
      </w:pPr>
      <w:r w:rsidRPr="001D26D9">
        <w:rPr>
          <w:color w:val="000000"/>
        </w:rPr>
        <w:t>NUREG-2215, “</w:t>
      </w:r>
      <w:r w:rsidR="00F92F3F" w:rsidRPr="001D26D9">
        <w:rPr>
          <w:color w:val="000000"/>
        </w:rPr>
        <w:t>S</w:t>
      </w:r>
      <w:r w:rsidR="004D6187" w:rsidRPr="001D26D9">
        <w:rPr>
          <w:color w:val="000000"/>
        </w:rPr>
        <w:t xml:space="preserve">tandard Review Plan for Spent Fuel Dry Storage Systems and Facilities,” </w:t>
      </w:r>
      <w:r w:rsidR="00A5345C" w:rsidRPr="001D26D9">
        <w:rPr>
          <w:color w:val="000000"/>
        </w:rPr>
        <w:t>April</w:t>
      </w:r>
      <w:r w:rsidR="002021F8">
        <w:rPr>
          <w:color w:val="000000"/>
        </w:rPr>
        <w:t> </w:t>
      </w:r>
      <w:r w:rsidR="00A5345C" w:rsidRPr="001D26D9">
        <w:rPr>
          <w:color w:val="000000"/>
        </w:rPr>
        <w:t>2020</w:t>
      </w:r>
    </w:p>
    <w:p w14:paraId="65CA3FAB" w14:textId="3A647DDE" w:rsidR="00477C27" w:rsidRPr="001D26D9" w:rsidRDefault="00477C27" w:rsidP="009E744D">
      <w:pPr>
        <w:pStyle w:val="BodyText2"/>
        <w:rPr>
          <w:color w:val="000000"/>
        </w:rPr>
      </w:pPr>
      <w:r w:rsidRPr="001D26D9">
        <w:t xml:space="preserve">NRC Information Notice </w:t>
      </w:r>
      <w:ins w:id="14" w:author="Author">
        <w:r w:rsidR="002C2356">
          <w:t xml:space="preserve">(IN) </w:t>
        </w:r>
      </w:ins>
      <w:r w:rsidRPr="001D26D9">
        <w:t>95-28, “Emplacement of Support Pads for Independent Spent Fuel Dry Storage Installations at Reactor Sites,” June 5, 1995</w:t>
      </w:r>
    </w:p>
    <w:p w14:paraId="6BD4B683" w14:textId="3C3D7A73" w:rsidR="00477C27" w:rsidRPr="00AD7430" w:rsidRDefault="00477C27" w:rsidP="009E744D">
      <w:pPr>
        <w:pStyle w:val="BodyText2"/>
        <w:rPr>
          <w:color w:val="000000"/>
        </w:rPr>
      </w:pPr>
      <w:r w:rsidRPr="00AD7430">
        <w:t>NRC IN 95-29, “Oversight of Design and Fabrication Activities for Metal Components Used in Spent Fuel Dry Storage Systems,” June 7, 1995</w:t>
      </w:r>
    </w:p>
    <w:p w14:paraId="47DD3380" w14:textId="342C0D31" w:rsidR="0004518B" w:rsidRPr="00AD7430" w:rsidRDefault="0004518B" w:rsidP="009E744D">
      <w:pPr>
        <w:pStyle w:val="BodyText2"/>
        <w:rPr>
          <w:color w:val="000000"/>
        </w:rPr>
      </w:pPr>
      <w:r w:rsidRPr="00AD7430">
        <w:rPr>
          <w:rFonts w:eastAsia="Times New Roman"/>
          <w:color w:val="000000"/>
        </w:rPr>
        <w:t>NRC I</w:t>
      </w:r>
      <w:r w:rsidR="002C2356">
        <w:rPr>
          <w:rFonts w:eastAsia="Times New Roman"/>
          <w:color w:val="000000"/>
        </w:rPr>
        <w:t>N</w:t>
      </w:r>
      <w:r w:rsidRPr="00AD7430">
        <w:rPr>
          <w:rFonts w:eastAsia="Times New Roman"/>
          <w:color w:val="000000"/>
        </w:rPr>
        <w:t xml:space="preserve"> 2000-11, “Licensee Responsibility for Quality Assurance Oversight of Contractor Activities Regarding Fabrication and Use of Spent Fuel Storage Cask Systems,” August</w:t>
      </w:r>
      <w:r w:rsidR="002C2356">
        <w:rPr>
          <w:rFonts w:eastAsia="Times New Roman"/>
          <w:color w:val="000000"/>
        </w:rPr>
        <w:t> </w:t>
      </w:r>
      <w:r w:rsidRPr="00AD7430">
        <w:rPr>
          <w:rFonts w:eastAsia="Times New Roman"/>
          <w:color w:val="000000"/>
        </w:rPr>
        <w:t>7, 2000</w:t>
      </w:r>
    </w:p>
    <w:p w14:paraId="01AAD27A" w14:textId="48D7ED8E" w:rsidR="00CA1429" w:rsidRPr="00AD7430" w:rsidRDefault="00CA1429" w:rsidP="009E744D">
      <w:pPr>
        <w:pStyle w:val="BodyText2"/>
        <w:rPr>
          <w:color w:val="000000"/>
        </w:rPr>
      </w:pPr>
      <w:r w:rsidRPr="00AD7430">
        <w:t>NRC I</w:t>
      </w:r>
      <w:r w:rsidR="002C2356">
        <w:t>N</w:t>
      </w:r>
      <w:r w:rsidRPr="00AD7430">
        <w:t xml:space="preserve"> 2008-17, </w:t>
      </w:r>
      <w:r w:rsidR="00AB385D" w:rsidRPr="00AD7430">
        <w:t>“</w:t>
      </w:r>
      <w:r w:rsidRPr="00AD7430">
        <w:t>Construction Experience with Concrete Placement,</w:t>
      </w:r>
      <w:r w:rsidR="00AB385D" w:rsidRPr="00AD7430">
        <w:t>”</w:t>
      </w:r>
      <w:r w:rsidRPr="00AD7430">
        <w:t xml:space="preserve"> October 22, 2008</w:t>
      </w:r>
    </w:p>
    <w:p w14:paraId="28395BE6" w14:textId="33FC84FA" w:rsidR="0014781F" w:rsidRPr="00AD7430" w:rsidRDefault="0014781F" w:rsidP="009E744D">
      <w:pPr>
        <w:pStyle w:val="BodyText2"/>
        <w:rPr>
          <w:color w:val="000000"/>
        </w:rPr>
      </w:pPr>
      <w:r w:rsidRPr="00AD7430">
        <w:rPr>
          <w:color w:val="000000"/>
        </w:rPr>
        <w:t xml:space="preserve">ACI 301, </w:t>
      </w:r>
      <w:r w:rsidR="00F0688D">
        <w:rPr>
          <w:color w:val="000000"/>
        </w:rPr>
        <w:t>“</w:t>
      </w:r>
      <w:r w:rsidRPr="00AD7430">
        <w:rPr>
          <w:color w:val="000000"/>
        </w:rPr>
        <w:t>Specification for Structural Concrete</w:t>
      </w:r>
      <w:r w:rsidR="00F0688D">
        <w:rPr>
          <w:color w:val="000000"/>
        </w:rPr>
        <w:t>”</w:t>
      </w:r>
    </w:p>
    <w:p w14:paraId="50A435BB" w14:textId="60161A2E" w:rsidR="00957D41" w:rsidRPr="00AD7430" w:rsidRDefault="00957D41" w:rsidP="009E744D">
      <w:pPr>
        <w:pStyle w:val="BodyText2"/>
        <w:rPr>
          <w:color w:val="000000"/>
        </w:rPr>
      </w:pPr>
      <w:r w:rsidRPr="00AD7430">
        <w:rPr>
          <w:color w:val="000000"/>
        </w:rPr>
        <w:t>ACI 302.</w:t>
      </w:r>
      <w:r w:rsidR="00E52917" w:rsidRPr="00AD7430">
        <w:rPr>
          <w:color w:val="000000"/>
        </w:rPr>
        <w:t>1</w:t>
      </w:r>
      <w:r w:rsidRPr="00AD7430">
        <w:rPr>
          <w:color w:val="000000"/>
        </w:rPr>
        <w:t xml:space="preserve">, </w:t>
      </w:r>
      <w:r w:rsidR="00F0688D">
        <w:rPr>
          <w:color w:val="000000"/>
        </w:rPr>
        <w:t>“</w:t>
      </w:r>
      <w:r w:rsidRPr="00AD7430">
        <w:rPr>
          <w:color w:val="000000"/>
        </w:rPr>
        <w:t>Guide for Concrete Floor and Slab Construction</w:t>
      </w:r>
      <w:r w:rsidR="00F0688D">
        <w:rPr>
          <w:color w:val="000000"/>
        </w:rPr>
        <w:t>”</w:t>
      </w:r>
    </w:p>
    <w:p w14:paraId="1F773143" w14:textId="0A01995D" w:rsidR="0014781F" w:rsidRPr="00AD7430" w:rsidRDefault="0014781F" w:rsidP="009E744D">
      <w:pPr>
        <w:pStyle w:val="BodyText2"/>
        <w:rPr>
          <w:color w:val="000000"/>
        </w:rPr>
      </w:pPr>
      <w:r w:rsidRPr="00AD7430">
        <w:rPr>
          <w:color w:val="000000"/>
        </w:rPr>
        <w:t xml:space="preserve">ACI 305.1, </w:t>
      </w:r>
      <w:r w:rsidR="00F0688D">
        <w:rPr>
          <w:color w:val="000000"/>
        </w:rPr>
        <w:t>“</w:t>
      </w:r>
      <w:r w:rsidRPr="00AD7430">
        <w:rPr>
          <w:color w:val="000000"/>
        </w:rPr>
        <w:t>Specification for Hot Weather Concreting</w:t>
      </w:r>
      <w:r w:rsidR="00F0688D">
        <w:rPr>
          <w:color w:val="000000"/>
        </w:rPr>
        <w:t>”</w:t>
      </w:r>
    </w:p>
    <w:p w14:paraId="1710F0A6" w14:textId="073D79ED" w:rsidR="0014781F" w:rsidRPr="00AD7430" w:rsidRDefault="0014781F" w:rsidP="009E744D">
      <w:pPr>
        <w:pStyle w:val="BodyText2"/>
        <w:rPr>
          <w:color w:val="000000"/>
        </w:rPr>
      </w:pPr>
      <w:r w:rsidRPr="00AD7430">
        <w:rPr>
          <w:color w:val="000000"/>
        </w:rPr>
        <w:lastRenderedPageBreak/>
        <w:t xml:space="preserve">ACI 306.1, </w:t>
      </w:r>
      <w:r w:rsidR="00F0688D">
        <w:rPr>
          <w:color w:val="000000"/>
        </w:rPr>
        <w:t>“</w:t>
      </w:r>
      <w:r w:rsidRPr="00AD7430">
        <w:rPr>
          <w:color w:val="000000"/>
        </w:rPr>
        <w:t>Standard Specification for Cold Weather Concreting</w:t>
      </w:r>
      <w:r w:rsidR="00F0688D">
        <w:rPr>
          <w:color w:val="000000"/>
        </w:rPr>
        <w:t>”</w:t>
      </w:r>
    </w:p>
    <w:p w14:paraId="3C7DFA88" w14:textId="242FF606" w:rsidR="0014781F" w:rsidRPr="00AD7430" w:rsidRDefault="0014781F" w:rsidP="009E744D">
      <w:pPr>
        <w:pStyle w:val="BodyText2"/>
        <w:rPr>
          <w:color w:val="000000"/>
        </w:rPr>
      </w:pPr>
      <w:r w:rsidRPr="00AD7430">
        <w:rPr>
          <w:color w:val="000000"/>
        </w:rPr>
        <w:t xml:space="preserve">ACI 308.1, </w:t>
      </w:r>
      <w:r w:rsidR="00F0688D">
        <w:rPr>
          <w:color w:val="000000"/>
        </w:rPr>
        <w:t>“</w:t>
      </w:r>
      <w:r w:rsidRPr="00AD7430">
        <w:rPr>
          <w:color w:val="000000"/>
        </w:rPr>
        <w:t>Specification for Curing Concrete</w:t>
      </w:r>
      <w:r w:rsidR="00F0688D">
        <w:rPr>
          <w:color w:val="000000"/>
        </w:rPr>
        <w:t>”</w:t>
      </w:r>
    </w:p>
    <w:p w14:paraId="6A0D0B13" w14:textId="413886B3" w:rsidR="00CB50FF" w:rsidRPr="00AD7430" w:rsidRDefault="0014781F" w:rsidP="009E744D">
      <w:pPr>
        <w:pStyle w:val="BodyText2"/>
        <w:rPr>
          <w:color w:val="000000"/>
        </w:rPr>
      </w:pPr>
      <w:r w:rsidRPr="00AD7430">
        <w:rPr>
          <w:color w:val="000000"/>
        </w:rPr>
        <w:t>ACI 318,</w:t>
      </w:r>
      <w:r w:rsidR="00F0688D">
        <w:rPr>
          <w:color w:val="000000"/>
        </w:rPr>
        <w:t>”</w:t>
      </w:r>
      <w:r w:rsidRPr="00AD7430">
        <w:rPr>
          <w:color w:val="000000"/>
        </w:rPr>
        <w:t xml:space="preserve"> Building Code Requirements for Structural Concrete</w:t>
      </w:r>
      <w:r w:rsidR="00F0688D">
        <w:rPr>
          <w:color w:val="000000"/>
        </w:rPr>
        <w:t>”</w:t>
      </w:r>
    </w:p>
    <w:p w14:paraId="63B31D7F" w14:textId="135532CA" w:rsidR="0014781F" w:rsidRPr="00AD7430" w:rsidRDefault="0014781F" w:rsidP="009E744D">
      <w:pPr>
        <w:pStyle w:val="BodyText2"/>
        <w:rPr>
          <w:color w:val="000000"/>
        </w:rPr>
      </w:pPr>
      <w:r w:rsidRPr="00AD7430">
        <w:rPr>
          <w:color w:val="000000"/>
        </w:rPr>
        <w:t xml:space="preserve">ACI 349, </w:t>
      </w:r>
      <w:r w:rsidR="00F0688D">
        <w:rPr>
          <w:color w:val="000000"/>
        </w:rPr>
        <w:t>“</w:t>
      </w:r>
      <w:r w:rsidRPr="00AD7430">
        <w:rPr>
          <w:color w:val="000000"/>
        </w:rPr>
        <w:t>Code Requirements for Nuclear Safety-Related Concrete Structures</w:t>
      </w:r>
      <w:r w:rsidR="00F0688D">
        <w:rPr>
          <w:color w:val="000000"/>
        </w:rPr>
        <w:t>”</w:t>
      </w:r>
    </w:p>
    <w:p w14:paraId="5BF21F8E" w14:textId="007CED15" w:rsidR="00BF6050" w:rsidRPr="00AD7430" w:rsidRDefault="00BF6050" w:rsidP="009E744D">
      <w:pPr>
        <w:pStyle w:val="BodyText2"/>
        <w:rPr>
          <w:color w:val="000000"/>
        </w:rPr>
      </w:pPr>
      <w:r w:rsidRPr="00AD7430">
        <w:rPr>
          <w:color w:val="000000"/>
        </w:rPr>
        <w:t xml:space="preserve">American Society for the Testing of Materials (ASTM) C31/C31M, </w:t>
      </w:r>
      <w:r w:rsidR="0022431E">
        <w:rPr>
          <w:color w:val="000000"/>
        </w:rPr>
        <w:t>“</w:t>
      </w:r>
      <w:r w:rsidRPr="00AD7430">
        <w:rPr>
          <w:color w:val="000000"/>
        </w:rPr>
        <w:t>Standard Practice for Making and Curing Concrete Test Specimens in the Field</w:t>
      </w:r>
      <w:r w:rsidR="0022431E">
        <w:rPr>
          <w:color w:val="000000"/>
        </w:rPr>
        <w:t>”</w:t>
      </w:r>
    </w:p>
    <w:p w14:paraId="1C43A5CE" w14:textId="6049799E" w:rsidR="00BF6050" w:rsidRPr="00AD7430" w:rsidRDefault="00BF6050" w:rsidP="009E744D">
      <w:pPr>
        <w:pStyle w:val="BodyText2"/>
        <w:rPr>
          <w:color w:val="000000"/>
        </w:rPr>
      </w:pPr>
      <w:r w:rsidRPr="00AD7430">
        <w:rPr>
          <w:color w:val="000000"/>
        </w:rPr>
        <w:t xml:space="preserve">ASTM C39/ C39M, </w:t>
      </w:r>
      <w:r w:rsidR="0022431E">
        <w:rPr>
          <w:color w:val="000000"/>
        </w:rPr>
        <w:t>“</w:t>
      </w:r>
      <w:r w:rsidRPr="00AD7430">
        <w:rPr>
          <w:color w:val="000000"/>
        </w:rPr>
        <w:t>Standard Test Method for Compressive Strength of Cylindrical Concrete Specimens</w:t>
      </w:r>
      <w:r w:rsidR="0022431E">
        <w:rPr>
          <w:color w:val="000000"/>
        </w:rPr>
        <w:t>”</w:t>
      </w:r>
    </w:p>
    <w:p w14:paraId="2F6C5B64" w14:textId="590C54F4" w:rsidR="00BF6050" w:rsidRPr="00AD7430" w:rsidRDefault="00BF6050" w:rsidP="009E744D">
      <w:pPr>
        <w:pStyle w:val="BodyText2"/>
        <w:rPr>
          <w:color w:val="000000"/>
        </w:rPr>
      </w:pPr>
      <w:r w:rsidRPr="00AD7430">
        <w:rPr>
          <w:color w:val="000000"/>
        </w:rPr>
        <w:t xml:space="preserve">ASTM C94/C94M, </w:t>
      </w:r>
      <w:r w:rsidR="0022431E">
        <w:rPr>
          <w:color w:val="000000"/>
        </w:rPr>
        <w:t>“</w:t>
      </w:r>
      <w:r w:rsidRPr="00AD7430">
        <w:rPr>
          <w:color w:val="000000"/>
        </w:rPr>
        <w:t>Standard Specification for Ready-Mixed Concrete</w:t>
      </w:r>
      <w:r w:rsidR="0022431E">
        <w:rPr>
          <w:color w:val="000000"/>
        </w:rPr>
        <w:t>”</w:t>
      </w:r>
    </w:p>
    <w:p w14:paraId="32BB5C63" w14:textId="12C5F8B2" w:rsidR="00432883" w:rsidRPr="00AD7430" w:rsidRDefault="00432883" w:rsidP="009E744D">
      <w:pPr>
        <w:pStyle w:val="BodyText2"/>
        <w:rPr>
          <w:color w:val="000000"/>
        </w:rPr>
      </w:pPr>
      <w:r w:rsidRPr="00AD7430">
        <w:rPr>
          <w:color w:val="000000"/>
        </w:rPr>
        <w:t xml:space="preserve">ASTM C138/C138M, </w:t>
      </w:r>
      <w:r w:rsidR="0022431E">
        <w:rPr>
          <w:color w:val="000000"/>
        </w:rPr>
        <w:t>“</w:t>
      </w:r>
      <w:r w:rsidRPr="00AD7430">
        <w:rPr>
          <w:color w:val="000000"/>
        </w:rPr>
        <w:t>Standard Test Method for Density (Unit Weight), Yield, and Air Content (Gravimetric) of Concrete</w:t>
      </w:r>
      <w:r w:rsidR="0022431E">
        <w:rPr>
          <w:color w:val="000000"/>
        </w:rPr>
        <w:t>”</w:t>
      </w:r>
    </w:p>
    <w:p w14:paraId="58252E95" w14:textId="72FEEF61" w:rsidR="00432883" w:rsidRPr="00AD7430" w:rsidRDefault="00432883" w:rsidP="009E744D">
      <w:pPr>
        <w:pStyle w:val="BodyText2"/>
        <w:rPr>
          <w:color w:val="000000"/>
        </w:rPr>
      </w:pPr>
      <w:r w:rsidRPr="00AD7430">
        <w:rPr>
          <w:color w:val="000000"/>
        </w:rPr>
        <w:t xml:space="preserve">ASTM C143/C143M, </w:t>
      </w:r>
      <w:r w:rsidR="0022431E">
        <w:rPr>
          <w:color w:val="000000"/>
        </w:rPr>
        <w:t>“</w:t>
      </w:r>
      <w:r w:rsidRPr="00AD7430">
        <w:rPr>
          <w:color w:val="000000"/>
        </w:rPr>
        <w:t>Test Method for Slump of Hydraulic-Cement Concrete</w:t>
      </w:r>
      <w:r w:rsidR="0022431E">
        <w:rPr>
          <w:color w:val="000000"/>
        </w:rPr>
        <w:t>”</w:t>
      </w:r>
    </w:p>
    <w:p w14:paraId="2A52ACD1" w14:textId="5B9D2EAF" w:rsidR="00432883" w:rsidRPr="00AD7430" w:rsidRDefault="00432883" w:rsidP="009E744D">
      <w:pPr>
        <w:pStyle w:val="BodyText2"/>
        <w:rPr>
          <w:color w:val="000000"/>
        </w:rPr>
      </w:pPr>
      <w:r w:rsidRPr="00AD7430">
        <w:rPr>
          <w:color w:val="000000"/>
        </w:rPr>
        <w:t>ASTM C172,</w:t>
      </w:r>
      <w:r w:rsidR="0022431E">
        <w:rPr>
          <w:color w:val="000000"/>
        </w:rPr>
        <w:t>”</w:t>
      </w:r>
      <w:r w:rsidRPr="00AD7430">
        <w:rPr>
          <w:color w:val="000000"/>
        </w:rPr>
        <w:t xml:space="preserve"> Standard Practice for Sampling Freshly Mixed Concrete</w:t>
      </w:r>
      <w:r w:rsidR="0022431E">
        <w:rPr>
          <w:color w:val="000000"/>
        </w:rPr>
        <w:t>”</w:t>
      </w:r>
    </w:p>
    <w:p w14:paraId="20C1D8C6" w14:textId="415B6704" w:rsidR="00432883" w:rsidRPr="00AD7430" w:rsidRDefault="00432883" w:rsidP="009E744D">
      <w:pPr>
        <w:pStyle w:val="BodyText2"/>
        <w:rPr>
          <w:color w:val="000000"/>
        </w:rPr>
      </w:pPr>
      <w:r w:rsidRPr="00AD7430">
        <w:rPr>
          <w:color w:val="000000"/>
        </w:rPr>
        <w:t xml:space="preserve">ASTM C173/C173M, </w:t>
      </w:r>
      <w:r w:rsidR="0022431E">
        <w:rPr>
          <w:color w:val="000000"/>
        </w:rPr>
        <w:t>“</w:t>
      </w:r>
      <w:r w:rsidRPr="00AD7430">
        <w:rPr>
          <w:color w:val="000000"/>
        </w:rPr>
        <w:t>Standard Test Method for Air Content of Freshly Mixed Concrete by the Volumetric Method</w:t>
      </w:r>
      <w:r w:rsidR="0022431E">
        <w:rPr>
          <w:color w:val="000000"/>
        </w:rPr>
        <w:t>”</w:t>
      </w:r>
    </w:p>
    <w:p w14:paraId="42A1274B" w14:textId="4BE4B2FD" w:rsidR="00432883" w:rsidRPr="00AD7430" w:rsidRDefault="00432883" w:rsidP="009E744D">
      <w:pPr>
        <w:pStyle w:val="BodyText2"/>
        <w:rPr>
          <w:color w:val="000000"/>
        </w:rPr>
      </w:pPr>
      <w:r w:rsidRPr="00AD7430">
        <w:rPr>
          <w:color w:val="000000"/>
        </w:rPr>
        <w:t xml:space="preserve">ASTM C192/C192M, </w:t>
      </w:r>
      <w:r w:rsidR="0022431E">
        <w:rPr>
          <w:color w:val="000000"/>
        </w:rPr>
        <w:t>“</w:t>
      </w:r>
      <w:r w:rsidRPr="00AD7430">
        <w:rPr>
          <w:color w:val="000000"/>
        </w:rPr>
        <w:t>Standard Practice for</w:t>
      </w:r>
      <w:r w:rsidR="001345BF" w:rsidRPr="00AD7430">
        <w:rPr>
          <w:color w:val="000000"/>
        </w:rPr>
        <w:t xml:space="preserve"> Making and Curing Concrete Test Specimens in the Laboratory</w:t>
      </w:r>
      <w:r w:rsidR="00673F77">
        <w:rPr>
          <w:color w:val="000000"/>
        </w:rPr>
        <w:t>”</w:t>
      </w:r>
    </w:p>
    <w:p w14:paraId="6C057B36" w14:textId="743A8CB6" w:rsidR="001345BF" w:rsidRPr="00AD7430" w:rsidRDefault="001345BF" w:rsidP="009E744D">
      <w:pPr>
        <w:pStyle w:val="BodyText2"/>
        <w:rPr>
          <w:color w:val="000000"/>
        </w:rPr>
      </w:pPr>
      <w:r w:rsidRPr="00AD7430">
        <w:rPr>
          <w:color w:val="000000"/>
        </w:rPr>
        <w:t xml:space="preserve">ASTM C231/C231M, </w:t>
      </w:r>
      <w:r w:rsidR="00673F77">
        <w:rPr>
          <w:color w:val="000000"/>
        </w:rPr>
        <w:t>“</w:t>
      </w:r>
      <w:r w:rsidRPr="00AD7430">
        <w:rPr>
          <w:color w:val="000000"/>
        </w:rPr>
        <w:t>Standard Test Method for Air Content of Freshly Mixed Concrete by the Pressure Method</w:t>
      </w:r>
      <w:r w:rsidR="00673F77">
        <w:rPr>
          <w:color w:val="000000"/>
        </w:rPr>
        <w:t>”</w:t>
      </w:r>
    </w:p>
    <w:p w14:paraId="30A7A2B7" w14:textId="77777777" w:rsidR="00477C27" w:rsidRPr="00D843E7" w:rsidRDefault="00477C27" w:rsidP="0077133E">
      <w:pPr>
        <w:pStyle w:val="END"/>
        <w:rPr>
          <w:color w:val="000000"/>
        </w:rPr>
      </w:pPr>
      <w:r w:rsidRPr="00D843E7">
        <w:t>END</w:t>
      </w:r>
    </w:p>
    <w:p w14:paraId="7B2B0AFA" w14:textId="77777777" w:rsidR="00673F77" w:rsidRDefault="00673F77" w:rsidP="00E56305">
      <w:pPr>
        <w:autoSpaceDE w:val="0"/>
        <w:autoSpaceDN w:val="0"/>
        <w:adjustRightInd w:val="0"/>
        <w:spacing w:after="0" w:line="240" w:lineRule="auto"/>
        <w:rPr>
          <w:color w:val="000000"/>
        </w:rPr>
        <w:sectPr w:rsidR="00673F77">
          <w:footerReference w:type="default" r:id="rId8"/>
          <w:pgSz w:w="12240" w:h="15840"/>
          <w:pgMar w:top="1440" w:right="1440" w:bottom="1440" w:left="1440" w:header="720" w:footer="720" w:gutter="0"/>
          <w:cols w:space="720"/>
          <w:docGrid w:linePitch="360"/>
        </w:sectPr>
      </w:pPr>
    </w:p>
    <w:p w14:paraId="1C905144" w14:textId="39977D14" w:rsidR="009C1931" w:rsidRPr="009C1931" w:rsidRDefault="009C1931" w:rsidP="0077133E">
      <w:pPr>
        <w:pStyle w:val="attachmenttitle"/>
      </w:pPr>
      <w:r w:rsidRPr="009C1931">
        <w:lastRenderedPageBreak/>
        <w:t>Attachment 1: Revision History for</w:t>
      </w:r>
      <w:r w:rsidR="00C97629">
        <w:t xml:space="preserve"> </w:t>
      </w:r>
      <w:r w:rsidRPr="009C1931">
        <w:t xml:space="preserve">IP </w:t>
      </w:r>
      <w:r w:rsidR="002E4D38">
        <w:t>60853</w:t>
      </w:r>
    </w:p>
    <w:tbl>
      <w:tblPr>
        <w:tblStyle w:val="IM"/>
        <w:tblW w:w="12960" w:type="dxa"/>
        <w:tblLayout w:type="fixed"/>
        <w:tblLook w:val="0020" w:firstRow="1" w:lastRow="0" w:firstColumn="0" w:lastColumn="0" w:noHBand="0" w:noVBand="0"/>
      </w:tblPr>
      <w:tblGrid>
        <w:gridCol w:w="1437"/>
        <w:gridCol w:w="1618"/>
        <w:gridCol w:w="5490"/>
        <w:gridCol w:w="2430"/>
        <w:gridCol w:w="1985"/>
      </w:tblGrid>
      <w:tr w:rsidR="00891186" w:rsidRPr="002B48ED" w14:paraId="5F682060" w14:textId="77777777" w:rsidTr="000C1742">
        <w:tc>
          <w:tcPr>
            <w:tcW w:w="1437" w:type="dxa"/>
          </w:tcPr>
          <w:p w14:paraId="08B7F860" w14:textId="77777777" w:rsidR="002B48ED" w:rsidRPr="002B48ED" w:rsidRDefault="002B48ED" w:rsidP="00CB0D8E">
            <w:pPr>
              <w:pStyle w:val="BodyText-table"/>
            </w:pPr>
            <w:r w:rsidRPr="002B48ED">
              <w:t>Commitment Tracking Number</w:t>
            </w:r>
          </w:p>
        </w:tc>
        <w:tc>
          <w:tcPr>
            <w:tcW w:w="1618" w:type="dxa"/>
          </w:tcPr>
          <w:p w14:paraId="14C02C08" w14:textId="77777777" w:rsidR="002B48ED" w:rsidRPr="002B48ED" w:rsidRDefault="002B48ED" w:rsidP="00CB0D8E">
            <w:pPr>
              <w:pStyle w:val="BodyText-table"/>
            </w:pPr>
            <w:r w:rsidRPr="002B48ED">
              <w:t>Accession Number</w:t>
            </w:r>
          </w:p>
          <w:p w14:paraId="2B65E861" w14:textId="77777777" w:rsidR="002B48ED" w:rsidRPr="002B48ED" w:rsidRDefault="002B48ED" w:rsidP="00CB0D8E">
            <w:pPr>
              <w:pStyle w:val="BodyText-table"/>
            </w:pPr>
            <w:r w:rsidRPr="002B48ED">
              <w:t>Issue Date</w:t>
            </w:r>
          </w:p>
          <w:p w14:paraId="7F9090EC" w14:textId="77777777" w:rsidR="002B48ED" w:rsidRPr="002B48ED" w:rsidRDefault="002B48ED" w:rsidP="00CB0D8E">
            <w:pPr>
              <w:pStyle w:val="BodyText-table"/>
            </w:pPr>
            <w:r w:rsidRPr="002B48ED">
              <w:t>Change Notice</w:t>
            </w:r>
          </w:p>
        </w:tc>
        <w:tc>
          <w:tcPr>
            <w:tcW w:w="5490" w:type="dxa"/>
          </w:tcPr>
          <w:p w14:paraId="6814BD12" w14:textId="77777777" w:rsidR="002B48ED" w:rsidRPr="002B48ED" w:rsidRDefault="002B48ED" w:rsidP="00CB0D8E">
            <w:pPr>
              <w:pStyle w:val="BodyText-table"/>
            </w:pPr>
            <w:r w:rsidRPr="002B48ED">
              <w:t>Description of Change</w:t>
            </w:r>
          </w:p>
        </w:tc>
        <w:tc>
          <w:tcPr>
            <w:tcW w:w="2430" w:type="dxa"/>
          </w:tcPr>
          <w:p w14:paraId="4C1DBC18" w14:textId="3A26377C" w:rsidR="002B48ED" w:rsidRPr="002B48ED" w:rsidRDefault="002B48ED" w:rsidP="00CB0D8E">
            <w:pPr>
              <w:pStyle w:val="BodyText-table"/>
            </w:pPr>
            <w:r w:rsidRPr="002B48ED">
              <w:t>Description of Training Required</w:t>
            </w:r>
            <w:r w:rsidR="00155D0F">
              <w:t xml:space="preserve"> </w:t>
            </w:r>
            <w:r w:rsidRPr="002B48ED">
              <w:t>Completion Date</w:t>
            </w:r>
          </w:p>
        </w:tc>
        <w:tc>
          <w:tcPr>
            <w:tcW w:w="1985" w:type="dxa"/>
          </w:tcPr>
          <w:p w14:paraId="2BC5D424" w14:textId="77777777" w:rsidR="002B48ED" w:rsidRPr="002B48ED" w:rsidRDefault="002B48ED" w:rsidP="00CB0D8E">
            <w:pPr>
              <w:pStyle w:val="BodyText-table"/>
            </w:pPr>
            <w:r w:rsidRPr="002B48ED">
              <w:t>Comment Resolution and Closed Feedback Form Accession Number (Pre-Decisional, Non-Public Information)</w:t>
            </w:r>
          </w:p>
        </w:tc>
      </w:tr>
      <w:tr w:rsidR="00891186" w:rsidRPr="002B48ED" w14:paraId="16FC8665" w14:textId="77777777" w:rsidTr="000C1742">
        <w:trPr>
          <w:tblHeader w:val="0"/>
        </w:trPr>
        <w:tc>
          <w:tcPr>
            <w:tcW w:w="1437" w:type="dxa"/>
          </w:tcPr>
          <w:p w14:paraId="38AEDEAA" w14:textId="0EFD8D15" w:rsidR="002B48ED" w:rsidRPr="002B48ED" w:rsidRDefault="00E87FD6" w:rsidP="00CB0D8E">
            <w:pPr>
              <w:pStyle w:val="BodyText-table"/>
            </w:pPr>
            <w:r w:rsidRPr="00891186">
              <w:t>N/A</w:t>
            </w:r>
          </w:p>
        </w:tc>
        <w:tc>
          <w:tcPr>
            <w:tcW w:w="1618" w:type="dxa"/>
          </w:tcPr>
          <w:p w14:paraId="4B37721A" w14:textId="35271C82" w:rsidR="00493C1C" w:rsidRPr="00891186" w:rsidRDefault="00493C1C" w:rsidP="00CB0D8E">
            <w:pPr>
              <w:pStyle w:val="BodyText-table"/>
            </w:pPr>
            <w:r w:rsidRPr="00891186">
              <w:t>ML073100093</w:t>
            </w:r>
          </w:p>
          <w:p w14:paraId="25288F40" w14:textId="6E1232E5" w:rsidR="00B41B56" w:rsidRPr="00B41B56" w:rsidRDefault="00B41B56" w:rsidP="00CB0D8E">
            <w:pPr>
              <w:pStyle w:val="BodyText-table"/>
            </w:pPr>
            <w:r w:rsidRPr="00B41B56">
              <w:t>01/16/08</w:t>
            </w:r>
          </w:p>
          <w:p w14:paraId="62C2B4B6" w14:textId="200C4FA3" w:rsidR="002B48ED" w:rsidRPr="002B48ED" w:rsidRDefault="00B41B56" w:rsidP="00CB0D8E">
            <w:pPr>
              <w:pStyle w:val="BodyText-table"/>
            </w:pPr>
            <w:r w:rsidRPr="00891186">
              <w:t>CN 08-003</w:t>
            </w:r>
          </w:p>
        </w:tc>
        <w:tc>
          <w:tcPr>
            <w:tcW w:w="5490" w:type="dxa"/>
          </w:tcPr>
          <w:p w14:paraId="171979FE" w14:textId="03A64CAD" w:rsidR="002B48ED" w:rsidRPr="002B48ED" w:rsidRDefault="003B01D9" w:rsidP="00CB0D8E">
            <w:pPr>
              <w:pStyle w:val="BodyText-table"/>
            </w:pPr>
            <w:r w:rsidRPr="00891186">
              <w:t>This document has been revised to change SFPO to SFST and some minor editorial changes. No other major changes are proposed by 10/22/2007.</w:t>
            </w:r>
          </w:p>
        </w:tc>
        <w:tc>
          <w:tcPr>
            <w:tcW w:w="2430" w:type="dxa"/>
          </w:tcPr>
          <w:p w14:paraId="407C516B" w14:textId="35076A89" w:rsidR="002B48ED" w:rsidRPr="002B48ED" w:rsidRDefault="003B01D9" w:rsidP="00CB0D8E">
            <w:pPr>
              <w:pStyle w:val="BodyText-table"/>
            </w:pPr>
            <w:r w:rsidRPr="00891186">
              <w:t>N/A</w:t>
            </w:r>
          </w:p>
        </w:tc>
        <w:tc>
          <w:tcPr>
            <w:tcW w:w="1985" w:type="dxa"/>
          </w:tcPr>
          <w:p w14:paraId="7C4C5241" w14:textId="34B4EFB0" w:rsidR="002B48ED" w:rsidRPr="002B48ED" w:rsidRDefault="003B01D9" w:rsidP="00CB0D8E">
            <w:pPr>
              <w:pStyle w:val="BodyText-table"/>
            </w:pPr>
            <w:r w:rsidRPr="00891186">
              <w:t>N/A</w:t>
            </w:r>
          </w:p>
        </w:tc>
      </w:tr>
      <w:tr w:rsidR="00E64724" w:rsidRPr="002B48ED" w14:paraId="43DB80FF" w14:textId="77777777" w:rsidTr="000C1742">
        <w:trPr>
          <w:tblHeader w:val="0"/>
        </w:trPr>
        <w:tc>
          <w:tcPr>
            <w:tcW w:w="1437" w:type="dxa"/>
          </w:tcPr>
          <w:p w14:paraId="0777C849" w14:textId="2540AD3A" w:rsidR="00E64724" w:rsidRPr="002B48ED" w:rsidRDefault="00E64724" w:rsidP="00CB0D8E">
            <w:pPr>
              <w:pStyle w:val="BodyText-table"/>
            </w:pPr>
            <w:r w:rsidRPr="00891186">
              <w:t>N/A</w:t>
            </w:r>
          </w:p>
        </w:tc>
        <w:tc>
          <w:tcPr>
            <w:tcW w:w="1618" w:type="dxa"/>
          </w:tcPr>
          <w:p w14:paraId="3D426110" w14:textId="77777777" w:rsidR="00E64724" w:rsidRDefault="00E64724" w:rsidP="00CB0D8E">
            <w:pPr>
              <w:pStyle w:val="BodyText-table"/>
            </w:pPr>
            <w:r w:rsidRPr="00711CAA">
              <w:t>ML20177A414</w:t>
            </w:r>
          </w:p>
          <w:p w14:paraId="072CBFDA" w14:textId="6B32C2A0" w:rsidR="008006AD" w:rsidRDefault="00C40905" w:rsidP="00CB0D8E">
            <w:pPr>
              <w:pStyle w:val="BodyText-table"/>
            </w:pPr>
            <w:r>
              <w:t>09/11/20</w:t>
            </w:r>
          </w:p>
          <w:p w14:paraId="194B42B5" w14:textId="09CA6E6F" w:rsidR="00E64724" w:rsidRPr="002B48ED" w:rsidRDefault="00E64724" w:rsidP="00CB0D8E">
            <w:pPr>
              <w:pStyle w:val="BodyText-table"/>
            </w:pPr>
            <w:r>
              <w:t xml:space="preserve">CN </w:t>
            </w:r>
            <w:r w:rsidR="00C40905">
              <w:t>20-042</w:t>
            </w:r>
          </w:p>
        </w:tc>
        <w:tc>
          <w:tcPr>
            <w:tcW w:w="5490" w:type="dxa"/>
          </w:tcPr>
          <w:p w14:paraId="774AD758" w14:textId="1DD833A2" w:rsidR="00E64724" w:rsidRPr="002B48ED" w:rsidRDefault="00E64724" w:rsidP="00CB0D8E">
            <w:pPr>
              <w:pStyle w:val="BodyText-table"/>
            </w:pPr>
            <w:r w:rsidRPr="00891186">
              <w:rPr>
                <w:shd w:val="clear" w:color="auto" w:fill="FFFFFF"/>
              </w:rPr>
              <w:t>Revised to update inspection hours</w:t>
            </w:r>
            <w:r w:rsidR="00305A9F">
              <w:rPr>
                <w:shd w:val="clear" w:color="auto" w:fill="FFFFFF"/>
              </w:rPr>
              <w:t>. Also revised to</w:t>
            </w:r>
            <w:r w:rsidRPr="00891186">
              <w:rPr>
                <w:shd w:val="clear" w:color="auto" w:fill="FFFFFF"/>
              </w:rPr>
              <w:t xml:space="preserve"> clarify and enhance the inspection requirements and guidance as a result of the risk-informed review of the inspection process</w:t>
            </w:r>
            <w:r w:rsidR="0020260E">
              <w:rPr>
                <w:shd w:val="clear" w:color="auto" w:fill="FFFFFF"/>
              </w:rPr>
              <w:t>.</w:t>
            </w:r>
          </w:p>
        </w:tc>
        <w:tc>
          <w:tcPr>
            <w:tcW w:w="2430" w:type="dxa"/>
          </w:tcPr>
          <w:p w14:paraId="277AA6E7" w14:textId="1E7670D9" w:rsidR="00E64724" w:rsidRPr="00711CAA" w:rsidRDefault="00E64724" w:rsidP="00CB0D8E">
            <w:pPr>
              <w:pStyle w:val="BodyText-table"/>
            </w:pPr>
            <w:r w:rsidRPr="00711CAA">
              <w:t xml:space="preserve">Yes. Verbal discussion of changes during inspector </w:t>
            </w:r>
            <w:r w:rsidR="001B284C">
              <w:t>training session</w:t>
            </w:r>
            <w:r w:rsidR="0042170D">
              <w:t xml:space="preserve"> on revised ISFSI inspection program</w:t>
            </w:r>
            <w:r w:rsidRPr="00711CAA">
              <w:t>.</w:t>
            </w:r>
          </w:p>
          <w:p w14:paraId="0D3430A6" w14:textId="688A2FFC" w:rsidR="00E64724" w:rsidRPr="002B48ED" w:rsidRDefault="00184B2F" w:rsidP="00CB0D8E">
            <w:pPr>
              <w:pStyle w:val="BodyText-table"/>
            </w:pPr>
            <w:r>
              <w:t xml:space="preserve">Due date is </w:t>
            </w:r>
            <w:r w:rsidR="00E64724" w:rsidRPr="00711CAA">
              <w:t>12/31/2020</w:t>
            </w:r>
          </w:p>
        </w:tc>
        <w:tc>
          <w:tcPr>
            <w:tcW w:w="1985" w:type="dxa"/>
          </w:tcPr>
          <w:p w14:paraId="263B1684" w14:textId="67749421" w:rsidR="00E64724" w:rsidRPr="002B48ED" w:rsidRDefault="00E64724" w:rsidP="00CB0D8E">
            <w:pPr>
              <w:pStyle w:val="BodyText-table"/>
            </w:pPr>
            <w:r w:rsidRPr="00711CAA">
              <w:t>ML20177A415</w:t>
            </w:r>
          </w:p>
        </w:tc>
      </w:tr>
      <w:tr w:rsidR="00D4209C" w:rsidRPr="002B48ED" w14:paraId="5E34FDBD" w14:textId="77777777" w:rsidTr="000C1742">
        <w:trPr>
          <w:tblHeader w:val="0"/>
        </w:trPr>
        <w:tc>
          <w:tcPr>
            <w:tcW w:w="1437" w:type="dxa"/>
          </w:tcPr>
          <w:p w14:paraId="38EBD610" w14:textId="78B0DD7C" w:rsidR="00D4209C" w:rsidRPr="00891186" w:rsidRDefault="003712DE" w:rsidP="00CB0D8E">
            <w:pPr>
              <w:pStyle w:val="BodyText-table"/>
            </w:pPr>
            <w:r>
              <w:t>N/A</w:t>
            </w:r>
          </w:p>
        </w:tc>
        <w:tc>
          <w:tcPr>
            <w:tcW w:w="1618" w:type="dxa"/>
          </w:tcPr>
          <w:p w14:paraId="7179A70E" w14:textId="77777777" w:rsidR="00D4209C" w:rsidRDefault="000C3F4C" w:rsidP="00CB0D8E">
            <w:pPr>
              <w:pStyle w:val="BodyText-table"/>
            </w:pPr>
            <w:r>
              <w:t>ML23216A052</w:t>
            </w:r>
          </w:p>
          <w:p w14:paraId="27F1DF8E" w14:textId="01AA5192" w:rsidR="000C3F4C" w:rsidRDefault="00006E3F" w:rsidP="00CB0D8E">
            <w:pPr>
              <w:pStyle w:val="BodyText-table"/>
            </w:pPr>
            <w:r>
              <w:t>08/17/23</w:t>
            </w:r>
          </w:p>
          <w:p w14:paraId="4A7FEB85" w14:textId="26A694F6" w:rsidR="000C3F4C" w:rsidRPr="00711CAA" w:rsidRDefault="000C3F4C" w:rsidP="00CB0D8E">
            <w:pPr>
              <w:pStyle w:val="BodyText-table"/>
            </w:pPr>
            <w:r>
              <w:t>CN</w:t>
            </w:r>
            <w:r w:rsidR="00006E3F">
              <w:t xml:space="preserve"> 23-024</w:t>
            </w:r>
          </w:p>
        </w:tc>
        <w:tc>
          <w:tcPr>
            <w:tcW w:w="5490" w:type="dxa"/>
          </w:tcPr>
          <w:p w14:paraId="287B20A3" w14:textId="2E4A8036" w:rsidR="00D4209C" w:rsidRPr="00891186" w:rsidRDefault="00B4270A" w:rsidP="00CB0D8E">
            <w:pPr>
              <w:pStyle w:val="BodyText-table"/>
              <w:rPr>
                <w:shd w:val="clear" w:color="auto" w:fill="FFFFFF"/>
              </w:rPr>
            </w:pPr>
            <w:r>
              <w:rPr>
                <w:shd w:val="clear" w:color="auto" w:fill="FFFFFF"/>
              </w:rPr>
              <w:t>Revised to incorporate CFSI guidance and minor editorial changes.</w:t>
            </w:r>
          </w:p>
        </w:tc>
        <w:tc>
          <w:tcPr>
            <w:tcW w:w="2430" w:type="dxa"/>
          </w:tcPr>
          <w:p w14:paraId="169FE675" w14:textId="267CCF87" w:rsidR="00D4209C" w:rsidRPr="00711CAA" w:rsidRDefault="009A2985" w:rsidP="00CB0D8E">
            <w:pPr>
              <w:pStyle w:val="BodyText-table"/>
            </w:pPr>
            <w:r>
              <w:t>Yes, Verbal discussion of changes during next ISFSI inspector counterpart call</w:t>
            </w:r>
            <w:r w:rsidR="00302643">
              <w:t xml:space="preserve">. </w:t>
            </w:r>
            <w:r w:rsidR="00193719">
              <w:t>Due date is 10/31/2023</w:t>
            </w:r>
          </w:p>
        </w:tc>
        <w:tc>
          <w:tcPr>
            <w:tcW w:w="1985" w:type="dxa"/>
          </w:tcPr>
          <w:p w14:paraId="0F58D6CC" w14:textId="3ADA25AB" w:rsidR="00D4209C" w:rsidRPr="00711CAA" w:rsidRDefault="000C3F4C" w:rsidP="00CB0D8E">
            <w:pPr>
              <w:pStyle w:val="BodyText-table"/>
            </w:pPr>
            <w:r>
              <w:t>ML23216A049</w:t>
            </w:r>
          </w:p>
        </w:tc>
      </w:tr>
    </w:tbl>
    <w:p w14:paraId="5EFDC3F6" w14:textId="77777777" w:rsidR="009C1931" w:rsidRPr="009C1931" w:rsidRDefault="009C1931" w:rsidP="00484555">
      <w:pPr>
        <w:pStyle w:val="BodyText"/>
      </w:pPr>
    </w:p>
    <w:sectPr w:rsidR="009C1931" w:rsidRPr="009C1931" w:rsidSect="00C000F4">
      <w:footerReference w:type="default" r:id="rId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D5342" w14:textId="77777777" w:rsidR="00805341" w:rsidRDefault="00805341" w:rsidP="00A7280D">
      <w:pPr>
        <w:spacing w:after="0" w:line="240" w:lineRule="auto"/>
      </w:pPr>
      <w:r>
        <w:separator/>
      </w:r>
    </w:p>
  </w:endnote>
  <w:endnote w:type="continuationSeparator" w:id="0">
    <w:p w14:paraId="05FFAB1E" w14:textId="77777777" w:rsidR="00805341" w:rsidRDefault="00805341" w:rsidP="00A7280D">
      <w:pPr>
        <w:spacing w:after="0" w:line="240" w:lineRule="auto"/>
      </w:pPr>
      <w:r>
        <w:continuationSeparator/>
      </w:r>
    </w:p>
  </w:endnote>
  <w:endnote w:type="continuationNotice" w:id="1">
    <w:p w14:paraId="0752DD9D" w14:textId="77777777" w:rsidR="00805341" w:rsidRDefault="008053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3E82" w14:textId="1A39E2D9" w:rsidR="00A7280D" w:rsidRPr="00AB7621" w:rsidRDefault="00A7280D" w:rsidP="000C3F4C">
    <w:pPr>
      <w:pStyle w:val="Footer"/>
      <w:spacing w:after="0"/>
    </w:pPr>
    <w:r w:rsidRPr="00AB7621">
      <w:t xml:space="preserve">Issue Date: </w:t>
    </w:r>
    <w:r w:rsidR="00006E3F">
      <w:t>08/17/23</w:t>
    </w:r>
    <w:r w:rsidRPr="00AB7621">
      <w:tab/>
    </w:r>
    <w:r w:rsidR="00685E73" w:rsidRPr="00685E73">
      <w:fldChar w:fldCharType="begin"/>
    </w:r>
    <w:r w:rsidR="00685E73" w:rsidRPr="00685E73">
      <w:instrText xml:space="preserve"> PAGE   \* MERGEFORMAT </w:instrText>
    </w:r>
    <w:r w:rsidR="00685E73" w:rsidRPr="00685E73">
      <w:fldChar w:fldCharType="separate"/>
    </w:r>
    <w:r w:rsidR="00685E73" w:rsidRPr="00685E73">
      <w:rPr>
        <w:noProof/>
      </w:rPr>
      <w:t>1</w:t>
    </w:r>
    <w:r w:rsidR="00685E73" w:rsidRPr="00685E73">
      <w:rPr>
        <w:noProof/>
      </w:rPr>
      <w:fldChar w:fldCharType="end"/>
    </w:r>
    <w:r w:rsidRPr="00AB7621">
      <w:tab/>
      <w:t>60853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FB579" w14:textId="7EAC8FCD" w:rsidR="00673F77" w:rsidRDefault="00ED69E0" w:rsidP="000C3F4C">
    <w:pPr>
      <w:pStyle w:val="Footer"/>
      <w:spacing w:after="0"/>
    </w:pPr>
    <w:r>
      <w:t xml:space="preserve">Issue Date: </w:t>
    </w:r>
    <w:r w:rsidR="00006E3F">
      <w:t>08/17/23</w:t>
    </w:r>
    <w:r w:rsidRPr="00ED69E0">
      <w:ptab w:relativeTo="margin" w:alignment="center" w:leader="none"/>
    </w:r>
    <w:r w:rsidR="00C000F4">
      <w:t>Att</w:t>
    </w:r>
    <w:r w:rsidR="00B61102">
      <w:t>1</w:t>
    </w:r>
    <w:r w:rsidR="00C000F4">
      <w:t>-</w:t>
    </w:r>
    <w:r w:rsidRPr="00ED69E0">
      <w:fldChar w:fldCharType="begin"/>
    </w:r>
    <w:r w:rsidRPr="00ED69E0">
      <w:instrText xml:space="preserve"> PAGE   \* MERGEFORMAT </w:instrText>
    </w:r>
    <w:r w:rsidRPr="00ED69E0">
      <w:fldChar w:fldCharType="separate"/>
    </w:r>
    <w:r w:rsidRPr="00ED69E0">
      <w:rPr>
        <w:noProof/>
      </w:rPr>
      <w:t>1</w:t>
    </w:r>
    <w:r w:rsidRPr="00ED69E0">
      <w:rPr>
        <w:noProof/>
      </w:rPr>
      <w:fldChar w:fldCharType="end"/>
    </w:r>
    <w:r w:rsidRPr="00ED69E0">
      <w:ptab w:relativeTo="margin" w:alignment="right" w:leader="none"/>
    </w:r>
    <w:r w:rsidR="00C000F4" w:rsidRPr="00C000F4">
      <w:t>60853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E5AFA" w14:textId="77777777" w:rsidR="00805341" w:rsidRDefault="00805341" w:rsidP="00A7280D">
      <w:pPr>
        <w:spacing w:after="0" w:line="240" w:lineRule="auto"/>
      </w:pPr>
      <w:r>
        <w:separator/>
      </w:r>
    </w:p>
  </w:footnote>
  <w:footnote w:type="continuationSeparator" w:id="0">
    <w:p w14:paraId="07B1A717" w14:textId="77777777" w:rsidR="00805341" w:rsidRDefault="00805341" w:rsidP="00A7280D">
      <w:pPr>
        <w:spacing w:after="0" w:line="240" w:lineRule="auto"/>
      </w:pPr>
      <w:r>
        <w:continuationSeparator/>
      </w:r>
    </w:p>
  </w:footnote>
  <w:footnote w:type="continuationNotice" w:id="1">
    <w:p w14:paraId="1F49E455" w14:textId="77777777" w:rsidR="00805341" w:rsidRDefault="0080534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E7741"/>
    <w:multiLevelType w:val="hybridMultilevel"/>
    <w:tmpl w:val="A2EA615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9060C"/>
    <w:multiLevelType w:val="hybridMultilevel"/>
    <w:tmpl w:val="C1765588"/>
    <w:lvl w:ilvl="0" w:tplc="53823A7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800C5"/>
    <w:multiLevelType w:val="hybridMultilevel"/>
    <w:tmpl w:val="5A420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A3685"/>
    <w:multiLevelType w:val="hybridMultilevel"/>
    <w:tmpl w:val="9B0450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9566D6"/>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EC2A8B"/>
    <w:multiLevelType w:val="hybridMultilevel"/>
    <w:tmpl w:val="E65E2556"/>
    <w:lvl w:ilvl="0" w:tplc="D39494E6">
      <w:start w:val="1"/>
      <w:numFmt w:val="lowerLetter"/>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364CF0"/>
    <w:multiLevelType w:val="hybridMultilevel"/>
    <w:tmpl w:val="A79807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B6174"/>
    <w:multiLevelType w:val="hybridMultilevel"/>
    <w:tmpl w:val="BA329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C46E2A"/>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FC3E01"/>
    <w:multiLevelType w:val="hybridMultilevel"/>
    <w:tmpl w:val="CA0471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D35A7"/>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334B7F"/>
    <w:multiLevelType w:val="hybridMultilevel"/>
    <w:tmpl w:val="371EDAFA"/>
    <w:lvl w:ilvl="0" w:tplc="BCA24326">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3F1EA8"/>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C93FFD"/>
    <w:multiLevelType w:val="hybridMultilevel"/>
    <w:tmpl w:val="0B60DF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365F8B"/>
    <w:multiLevelType w:val="hybridMultilevel"/>
    <w:tmpl w:val="44F4AD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36036E"/>
    <w:multiLevelType w:val="hybridMultilevel"/>
    <w:tmpl w:val="0F36E44E"/>
    <w:lvl w:ilvl="0" w:tplc="D31A2946">
      <w:start w:val="2"/>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4BD0CD5"/>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73E35F4"/>
    <w:multiLevelType w:val="hybridMultilevel"/>
    <w:tmpl w:val="FACA9EF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902775E"/>
    <w:multiLevelType w:val="hybridMultilevel"/>
    <w:tmpl w:val="4618929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C97ECE"/>
    <w:multiLevelType w:val="hybridMultilevel"/>
    <w:tmpl w:val="BFD6E494"/>
    <w:lvl w:ilvl="0" w:tplc="A4B657DE">
      <w:start w:val="1"/>
      <w:numFmt w:val="lowerLetter"/>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4A694D"/>
    <w:multiLevelType w:val="hybridMultilevel"/>
    <w:tmpl w:val="0EA056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7306D7"/>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6C444A0"/>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8D45C5A"/>
    <w:multiLevelType w:val="hybridMultilevel"/>
    <w:tmpl w:val="3A74F87C"/>
    <w:lvl w:ilvl="0" w:tplc="74FC432A">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EB578C"/>
    <w:multiLevelType w:val="hybridMultilevel"/>
    <w:tmpl w:val="CFA21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54433E"/>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B61255E"/>
    <w:multiLevelType w:val="hybridMultilevel"/>
    <w:tmpl w:val="093EFF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1100B7"/>
    <w:multiLevelType w:val="hybridMultilevel"/>
    <w:tmpl w:val="08FE49CC"/>
    <w:lvl w:ilvl="0" w:tplc="7C0EC9B0">
      <w:start w:val="1"/>
      <w:numFmt w:val="lowerLetter"/>
      <w:lvlText w:val="%1."/>
      <w:lvlJc w:val="left"/>
      <w:pPr>
        <w:ind w:left="81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9F15E3"/>
    <w:multiLevelType w:val="hybridMultilevel"/>
    <w:tmpl w:val="063EC80A"/>
    <w:lvl w:ilvl="0" w:tplc="9CC816BC">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FC70F3"/>
    <w:multiLevelType w:val="hybridMultilevel"/>
    <w:tmpl w:val="BED21A5E"/>
    <w:lvl w:ilvl="0" w:tplc="36388D0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406B0E80"/>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33E6192"/>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4C62388"/>
    <w:multiLevelType w:val="hybridMultilevel"/>
    <w:tmpl w:val="81AC1B6C"/>
    <w:lvl w:ilvl="0" w:tplc="4F168588">
      <w:start w:val="1"/>
      <w:numFmt w:val="lowerLetter"/>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4C6AD8"/>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CD84601"/>
    <w:multiLevelType w:val="hybridMultilevel"/>
    <w:tmpl w:val="A4D2A1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FF0EAF"/>
    <w:multiLevelType w:val="multilevel"/>
    <w:tmpl w:val="21D09126"/>
    <w:lvl w:ilvl="0">
      <w:start w:val="1"/>
      <w:numFmt w:val="decimal"/>
      <w:lvlText w:val="%1)"/>
      <w:lvlJc w:val="left"/>
      <w:pPr>
        <w:ind w:left="360" w:hanging="360"/>
      </w:pPr>
    </w:lvl>
    <w:lvl w:ilvl="1">
      <w:start w:val="1"/>
      <w:numFmt w:val="lowerLetter"/>
      <w:lvlText w:val="%2)"/>
      <w:lvlJc w:val="left"/>
      <w:pPr>
        <w:ind w:left="720" w:hanging="360"/>
      </w:pPr>
      <w:rPr>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D464548"/>
    <w:multiLevelType w:val="hybridMultilevel"/>
    <w:tmpl w:val="3C1EC5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DD76E23"/>
    <w:multiLevelType w:val="hybridMultilevel"/>
    <w:tmpl w:val="012C76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52F71992"/>
    <w:multiLevelType w:val="hybridMultilevel"/>
    <w:tmpl w:val="387C3A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7B585D"/>
    <w:multiLevelType w:val="hybridMultilevel"/>
    <w:tmpl w:val="CDC0FC24"/>
    <w:lvl w:ilvl="0" w:tplc="9C247AA4">
      <w:start w:val="1"/>
      <w:numFmt w:val="lowerLetter"/>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8A7DF3"/>
    <w:multiLevelType w:val="multilevel"/>
    <w:tmpl w:val="33300AB8"/>
    <w:lvl w:ilvl="0">
      <w:start w:val="1"/>
      <w:numFmt w:val="decimal"/>
      <w:lvlText w:val="%1)"/>
      <w:lvlJc w:val="left"/>
      <w:pPr>
        <w:ind w:left="360" w:hanging="360"/>
      </w:pPr>
    </w:lvl>
    <w:lvl w:ilvl="1">
      <w:start w:val="1"/>
      <w:numFmt w:val="lowerLetter"/>
      <w:lvlText w:val="%2)"/>
      <w:lvlJc w:val="left"/>
      <w:pPr>
        <w:ind w:left="720" w:hanging="360"/>
      </w:pPr>
      <w:rPr>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55B48DD"/>
    <w:multiLevelType w:val="hybridMultilevel"/>
    <w:tmpl w:val="A53C99FC"/>
    <w:lvl w:ilvl="0" w:tplc="BCA24326">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6CD509E"/>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8C66830"/>
    <w:multiLevelType w:val="hybridMultilevel"/>
    <w:tmpl w:val="3A74F87C"/>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ACF03BA"/>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BEA581B"/>
    <w:multiLevelType w:val="hybridMultilevel"/>
    <w:tmpl w:val="3A74F87C"/>
    <w:lvl w:ilvl="0" w:tplc="FFFFFFFF">
      <w:start w:val="1"/>
      <w:numFmt w:val="lowerLetter"/>
      <w:lvlText w:val="%1."/>
      <w:lvlJc w:val="left"/>
      <w:pPr>
        <w:ind w:left="720" w:hanging="360"/>
      </w:pPr>
      <w:rPr>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CF32923"/>
    <w:multiLevelType w:val="hybridMultilevel"/>
    <w:tmpl w:val="A4A258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CF5715C"/>
    <w:multiLevelType w:val="hybridMultilevel"/>
    <w:tmpl w:val="B0E2827C"/>
    <w:lvl w:ilvl="0" w:tplc="3EF6D8A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70157B3"/>
    <w:multiLevelType w:val="hybridMultilevel"/>
    <w:tmpl w:val="7C1A98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7AD26C2"/>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CDA2D63"/>
    <w:multiLevelType w:val="hybridMultilevel"/>
    <w:tmpl w:val="B8182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833DB3"/>
    <w:multiLevelType w:val="hybridMultilevel"/>
    <w:tmpl w:val="6ED8E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FF42125"/>
    <w:multiLevelType w:val="hybridMultilevel"/>
    <w:tmpl w:val="5F906C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15D43AB"/>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1924414"/>
    <w:multiLevelType w:val="hybridMultilevel"/>
    <w:tmpl w:val="E0BA01C2"/>
    <w:lvl w:ilvl="0" w:tplc="36388D0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5" w15:restartNumberingAfterBreak="0">
    <w:nsid w:val="723369E7"/>
    <w:multiLevelType w:val="hybridMultilevel"/>
    <w:tmpl w:val="353ED8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2917FD8"/>
    <w:multiLevelType w:val="hybridMultilevel"/>
    <w:tmpl w:val="A64C37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487286D"/>
    <w:multiLevelType w:val="hybridMultilevel"/>
    <w:tmpl w:val="EEDADA32"/>
    <w:lvl w:ilvl="0" w:tplc="56A2E3E6">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5D41310"/>
    <w:multiLevelType w:val="hybridMultilevel"/>
    <w:tmpl w:val="2444C65E"/>
    <w:lvl w:ilvl="0" w:tplc="1BE802DC">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15:restartNumberingAfterBreak="0">
    <w:nsid w:val="772E6E6C"/>
    <w:multiLevelType w:val="hybridMultilevel"/>
    <w:tmpl w:val="DF844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BAB220A"/>
    <w:multiLevelType w:val="hybridMultilevel"/>
    <w:tmpl w:val="34B6A9E4"/>
    <w:lvl w:ilvl="0" w:tplc="34168C5E">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BC46EB3"/>
    <w:multiLevelType w:val="hybridMultilevel"/>
    <w:tmpl w:val="2BE8B184"/>
    <w:lvl w:ilvl="0" w:tplc="4E0689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F007664"/>
    <w:multiLevelType w:val="hybridMultilevel"/>
    <w:tmpl w:val="5A4201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25378994">
    <w:abstractNumId w:val="23"/>
  </w:num>
  <w:num w:numId="2" w16cid:durableId="1954820752">
    <w:abstractNumId w:val="5"/>
  </w:num>
  <w:num w:numId="3" w16cid:durableId="261572553">
    <w:abstractNumId w:val="57"/>
  </w:num>
  <w:num w:numId="4" w16cid:durableId="126045927">
    <w:abstractNumId w:val="19"/>
  </w:num>
  <w:num w:numId="5" w16cid:durableId="473330756">
    <w:abstractNumId w:val="60"/>
  </w:num>
  <w:num w:numId="6" w16cid:durableId="384178183">
    <w:abstractNumId w:val="32"/>
  </w:num>
  <w:num w:numId="7" w16cid:durableId="774059192">
    <w:abstractNumId w:val="39"/>
  </w:num>
  <w:num w:numId="8" w16cid:durableId="2112166335">
    <w:abstractNumId w:val="11"/>
  </w:num>
  <w:num w:numId="9" w16cid:durableId="249386647">
    <w:abstractNumId w:val="2"/>
  </w:num>
  <w:num w:numId="10" w16cid:durableId="957223331">
    <w:abstractNumId w:val="27"/>
  </w:num>
  <w:num w:numId="11" w16cid:durableId="1439911316">
    <w:abstractNumId w:val="28"/>
  </w:num>
  <w:num w:numId="12" w16cid:durableId="243533654">
    <w:abstractNumId w:val="47"/>
  </w:num>
  <w:num w:numId="13" w16cid:durableId="1561817831">
    <w:abstractNumId w:val="41"/>
  </w:num>
  <w:num w:numId="14" w16cid:durableId="2078167534">
    <w:abstractNumId w:val="59"/>
  </w:num>
  <w:num w:numId="15" w16cid:durableId="1166432668">
    <w:abstractNumId w:val="55"/>
  </w:num>
  <w:num w:numId="16" w16cid:durableId="710300546">
    <w:abstractNumId w:val="3"/>
  </w:num>
  <w:num w:numId="17" w16cid:durableId="1292518852">
    <w:abstractNumId w:val="34"/>
  </w:num>
  <w:num w:numId="18" w16cid:durableId="675770759">
    <w:abstractNumId w:val="18"/>
  </w:num>
  <w:num w:numId="19" w16cid:durableId="1441755015">
    <w:abstractNumId w:val="40"/>
  </w:num>
  <w:num w:numId="20" w16cid:durableId="67504711">
    <w:abstractNumId w:val="51"/>
  </w:num>
  <w:num w:numId="21" w16cid:durableId="1004553086">
    <w:abstractNumId w:val="56"/>
  </w:num>
  <w:num w:numId="22" w16cid:durableId="1547529260">
    <w:abstractNumId w:val="48"/>
  </w:num>
  <w:num w:numId="23" w16cid:durableId="284583217">
    <w:abstractNumId w:val="38"/>
  </w:num>
  <w:num w:numId="24" w16cid:durableId="1204320450">
    <w:abstractNumId w:val="1"/>
  </w:num>
  <w:num w:numId="25" w16cid:durableId="1007636717">
    <w:abstractNumId w:val="50"/>
  </w:num>
  <w:num w:numId="26" w16cid:durableId="2140144248">
    <w:abstractNumId w:val="24"/>
  </w:num>
  <w:num w:numId="27" w16cid:durableId="838812595">
    <w:abstractNumId w:val="61"/>
  </w:num>
  <w:num w:numId="28" w16cid:durableId="402682749">
    <w:abstractNumId w:val="58"/>
  </w:num>
  <w:num w:numId="29" w16cid:durableId="950552258">
    <w:abstractNumId w:val="15"/>
  </w:num>
  <w:num w:numId="30" w16cid:durableId="1469664206">
    <w:abstractNumId w:val="17"/>
  </w:num>
  <w:num w:numId="31" w16cid:durableId="119611765">
    <w:abstractNumId w:val="35"/>
  </w:num>
  <w:num w:numId="32" w16cid:durableId="1787652042">
    <w:abstractNumId w:val="37"/>
  </w:num>
  <w:num w:numId="33" w16cid:durableId="626665873">
    <w:abstractNumId w:val="6"/>
  </w:num>
  <w:num w:numId="34" w16cid:durableId="1122922043">
    <w:abstractNumId w:val="9"/>
  </w:num>
  <w:num w:numId="35" w16cid:durableId="1224411414">
    <w:abstractNumId w:val="26"/>
  </w:num>
  <w:num w:numId="36" w16cid:durableId="1320886955">
    <w:abstractNumId w:val="0"/>
  </w:num>
  <w:num w:numId="37" w16cid:durableId="291399571">
    <w:abstractNumId w:val="14"/>
  </w:num>
  <w:num w:numId="38" w16cid:durableId="18437755">
    <w:abstractNumId w:val="36"/>
  </w:num>
  <w:num w:numId="39" w16cid:durableId="1307667530">
    <w:abstractNumId w:val="29"/>
  </w:num>
  <w:num w:numId="40" w16cid:durableId="1064254554">
    <w:abstractNumId w:val="54"/>
  </w:num>
  <w:num w:numId="41" w16cid:durableId="383525623">
    <w:abstractNumId w:val="46"/>
  </w:num>
  <w:num w:numId="42" w16cid:durableId="1842160989">
    <w:abstractNumId w:val="20"/>
  </w:num>
  <w:num w:numId="43" w16cid:durableId="1520586018">
    <w:abstractNumId w:val="52"/>
  </w:num>
  <w:num w:numId="44" w16cid:durableId="1889222369">
    <w:abstractNumId w:val="42"/>
  </w:num>
  <w:num w:numId="45" w16cid:durableId="98717812">
    <w:abstractNumId w:val="30"/>
  </w:num>
  <w:num w:numId="46" w16cid:durableId="1402486265">
    <w:abstractNumId w:val="43"/>
  </w:num>
  <w:num w:numId="47" w16cid:durableId="1615140089">
    <w:abstractNumId w:val="22"/>
  </w:num>
  <w:num w:numId="48" w16cid:durableId="93598705">
    <w:abstractNumId w:val="8"/>
  </w:num>
  <w:num w:numId="49" w16cid:durableId="1002782047">
    <w:abstractNumId w:val="12"/>
  </w:num>
  <w:num w:numId="50" w16cid:durableId="385108937">
    <w:abstractNumId w:val="10"/>
  </w:num>
  <w:num w:numId="51" w16cid:durableId="1513884591">
    <w:abstractNumId w:val="45"/>
  </w:num>
  <w:num w:numId="52" w16cid:durableId="1576932107">
    <w:abstractNumId w:val="31"/>
  </w:num>
  <w:num w:numId="53" w16cid:durableId="956371850">
    <w:abstractNumId w:val="44"/>
  </w:num>
  <w:num w:numId="54" w16cid:durableId="1753618518">
    <w:abstractNumId w:val="25"/>
  </w:num>
  <w:num w:numId="55" w16cid:durableId="891503521">
    <w:abstractNumId w:val="33"/>
  </w:num>
  <w:num w:numId="56" w16cid:durableId="315384446">
    <w:abstractNumId w:val="21"/>
  </w:num>
  <w:num w:numId="57" w16cid:durableId="1577743604">
    <w:abstractNumId w:val="4"/>
  </w:num>
  <w:num w:numId="58" w16cid:durableId="651328220">
    <w:abstractNumId w:val="53"/>
  </w:num>
  <w:num w:numId="59" w16cid:durableId="666251355">
    <w:abstractNumId w:val="62"/>
  </w:num>
  <w:num w:numId="60" w16cid:durableId="189685039">
    <w:abstractNumId w:val="16"/>
  </w:num>
  <w:num w:numId="61" w16cid:durableId="724524606">
    <w:abstractNumId w:val="49"/>
  </w:num>
  <w:num w:numId="62" w16cid:durableId="359665414">
    <w:abstractNumId w:val="7"/>
  </w:num>
  <w:num w:numId="63" w16cid:durableId="72317003">
    <w:abstractNumId w:val="1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BAE"/>
    <w:rsid w:val="00000BF7"/>
    <w:rsid w:val="000026B6"/>
    <w:rsid w:val="000026BB"/>
    <w:rsid w:val="00002978"/>
    <w:rsid w:val="00004058"/>
    <w:rsid w:val="00004E63"/>
    <w:rsid w:val="00005BF1"/>
    <w:rsid w:val="000065CA"/>
    <w:rsid w:val="00006E3F"/>
    <w:rsid w:val="00007772"/>
    <w:rsid w:val="000078E9"/>
    <w:rsid w:val="00010F8A"/>
    <w:rsid w:val="000120D4"/>
    <w:rsid w:val="0001508B"/>
    <w:rsid w:val="00015EA5"/>
    <w:rsid w:val="00016570"/>
    <w:rsid w:val="000215BA"/>
    <w:rsid w:val="00021875"/>
    <w:rsid w:val="00021AC3"/>
    <w:rsid w:val="00022408"/>
    <w:rsid w:val="000232DC"/>
    <w:rsid w:val="00025641"/>
    <w:rsid w:val="000257A1"/>
    <w:rsid w:val="00032433"/>
    <w:rsid w:val="00033802"/>
    <w:rsid w:val="00035C60"/>
    <w:rsid w:val="00035F28"/>
    <w:rsid w:val="0003677B"/>
    <w:rsid w:val="00036D7A"/>
    <w:rsid w:val="000400FC"/>
    <w:rsid w:val="00040C66"/>
    <w:rsid w:val="00041B9D"/>
    <w:rsid w:val="00041BE0"/>
    <w:rsid w:val="00041E66"/>
    <w:rsid w:val="00042205"/>
    <w:rsid w:val="00042723"/>
    <w:rsid w:val="00044681"/>
    <w:rsid w:val="0004518B"/>
    <w:rsid w:val="000465A7"/>
    <w:rsid w:val="00046BCD"/>
    <w:rsid w:val="00046CE5"/>
    <w:rsid w:val="00047A54"/>
    <w:rsid w:val="00047EBF"/>
    <w:rsid w:val="000506D2"/>
    <w:rsid w:val="000524CC"/>
    <w:rsid w:val="000533C6"/>
    <w:rsid w:val="00054441"/>
    <w:rsid w:val="00055A66"/>
    <w:rsid w:val="00063484"/>
    <w:rsid w:val="00063535"/>
    <w:rsid w:val="00063D5F"/>
    <w:rsid w:val="000664BB"/>
    <w:rsid w:val="0006678F"/>
    <w:rsid w:val="00067EA1"/>
    <w:rsid w:val="000701EB"/>
    <w:rsid w:val="0007079F"/>
    <w:rsid w:val="00070B34"/>
    <w:rsid w:val="00072551"/>
    <w:rsid w:val="000742BC"/>
    <w:rsid w:val="00075962"/>
    <w:rsid w:val="0007649D"/>
    <w:rsid w:val="00076B04"/>
    <w:rsid w:val="00077CCB"/>
    <w:rsid w:val="00077FA2"/>
    <w:rsid w:val="00081839"/>
    <w:rsid w:val="0008218E"/>
    <w:rsid w:val="00082A96"/>
    <w:rsid w:val="00082B86"/>
    <w:rsid w:val="00083504"/>
    <w:rsid w:val="00083FB2"/>
    <w:rsid w:val="00084600"/>
    <w:rsid w:val="000848D0"/>
    <w:rsid w:val="00086265"/>
    <w:rsid w:val="000862DE"/>
    <w:rsid w:val="00091CD4"/>
    <w:rsid w:val="00093B9B"/>
    <w:rsid w:val="00093C1B"/>
    <w:rsid w:val="000976EF"/>
    <w:rsid w:val="000A0C03"/>
    <w:rsid w:val="000A23F9"/>
    <w:rsid w:val="000A60C8"/>
    <w:rsid w:val="000A7725"/>
    <w:rsid w:val="000A7771"/>
    <w:rsid w:val="000B0B37"/>
    <w:rsid w:val="000B2669"/>
    <w:rsid w:val="000B3242"/>
    <w:rsid w:val="000B3BCB"/>
    <w:rsid w:val="000B3E3D"/>
    <w:rsid w:val="000B40B7"/>
    <w:rsid w:val="000B448B"/>
    <w:rsid w:val="000B46DE"/>
    <w:rsid w:val="000C11AF"/>
    <w:rsid w:val="000C1742"/>
    <w:rsid w:val="000C2C11"/>
    <w:rsid w:val="000C3F4C"/>
    <w:rsid w:val="000C7E9F"/>
    <w:rsid w:val="000D0600"/>
    <w:rsid w:val="000D0688"/>
    <w:rsid w:val="000D0820"/>
    <w:rsid w:val="000D26FB"/>
    <w:rsid w:val="000D26FD"/>
    <w:rsid w:val="000D49D4"/>
    <w:rsid w:val="000D49EC"/>
    <w:rsid w:val="000D4C53"/>
    <w:rsid w:val="000D623F"/>
    <w:rsid w:val="000D6F7B"/>
    <w:rsid w:val="000E0878"/>
    <w:rsid w:val="000E0BC6"/>
    <w:rsid w:val="000E30C7"/>
    <w:rsid w:val="000E408F"/>
    <w:rsid w:val="000E5335"/>
    <w:rsid w:val="000E59FE"/>
    <w:rsid w:val="000E6536"/>
    <w:rsid w:val="000E6CD3"/>
    <w:rsid w:val="000E7595"/>
    <w:rsid w:val="000E76F9"/>
    <w:rsid w:val="000E7F75"/>
    <w:rsid w:val="000F01D7"/>
    <w:rsid w:val="000F3001"/>
    <w:rsid w:val="000F35B1"/>
    <w:rsid w:val="000F452F"/>
    <w:rsid w:val="000F4807"/>
    <w:rsid w:val="000F6C9F"/>
    <w:rsid w:val="000F7768"/>
    <w:rsid w:val="001013A3"/>
    <w:rsid w:val="001044B6"/>
    <w:rsid w:val="001109F1"/>
    <w:rsid w:val="00112AFB"/>
    <w:rsid w:val="001134E8"/>
    <w:rsid w:val="001140CC"/>
    <w:rsid w:val="0011706C"/>
    <w:rsid w:val="00117313"/>
    <w:rsid w:val="001215FE"/>
    <w:rsid w:val="00123630"/>
    <w:rsid w:val="00123987"/>
    <w:rsid w:val="00125A3F"/>
    <w:rsid w:val="00125E85"/>
    <w:rsid w:val="00127017"/>
    <w:rsid w:val="00127460"/>
    <w:rsid w:val="00130BF6"/>
    <w:rsid w:val="00130EF3"/>
    <w:rsid w:val="001345BF"/>
    <w:rsid w:val="00136090"/>
    <w:rsid w:val="0013613A"/>
    <w:rsid w:val="00136344"/>
    <w:rsid w:val="00136C3D"/>
    <w:rsid w:val="001401C3"/>
    <w:rsid w:val="00140297"/>
    <w:rsid w:val="00140E5B"/>
    <w:rsid w:val="00142509"/>
    <w:rsid w:val="001427AE"/>
    <w:rsid w:val="00142C3E"/>
    <w:rsid w:val="00144162"/>
    <w:rsid w:val="00144762"/>
    <w:rsid w:val="00144F43"/>
    <w:rsid w:val="001473F1"/>
    <w:rsid w:val="0014781F"/>
    <w:rsid w:val="001524CE"/>
    <w:rsid w:val="001530BE"/>
    <w:rsid w:val="00155602"/>
    <w:rsid w:val="001558C2"/>
    <w:rsid w:val="00155D0F"/>
    <w:rsid w:val="00156C6A"/>
    <w:rsid w:val="001630F8"/>
    <w:rsid w:val="001638FD"/>
    <w:rsid w:val="00164298"/>
    <w:rsid w:val="00164848"/>
    <w:rsid w:val="00164F4C"/>
    <w:rsid w:val="0016500E"/>
    <w:rsid w:val="00166B28"/>
    <w:rsid w:val="00171F1D"/>
    <w:rsid w:val="00174138"/>
    <w:rsid w:val="00174D56"/>
    <w:rsid w:val="00176574"/>
    <w:rsid w:val="00176F78"/>
    <w:rsid w:val="0017701B"/>
    <w:rsid w:val="00177AE8"/>
    <w:rsid w:val="00180B1E"/>
    <w:rsid w:val="00181236"/>
    <w:rsid w:val="001835B5"/>
    <w:rsid w:val="0018482B"/>
    <w:rsid w:val="00184A0F"/>
    <w:rsid w:val="00184B2F"/>
    <w:rsid w:val="00184FAC"/>
    <w:rsid w:val="00192462"/>
    <w:rsid w:val="00192B11"/>
    <w:rsid w:val="001930AF"/>
    <w:rsid w:val="00193719"/>
    <w:rsid w:val="0019389F"/>
    <w:rsid w:val="00194679"/>
    <w:rsid w:val="00196393"/>
    <w:rsid w:val="0019685A"/>
    <w:rsid w:val="001A0EFB"/>
    <w:rsid w:val="001A2606"/>
    <w:rsid w:val="001A32B0"/>
    <w:rsid w:val="001A346E"/>
    <w:rsid w:val="001A46A7"/>
    <w:rsid w:val="001A630F"/>
    <w:rsid w:val="001A6E45"/>
    <w:rsid w:val="001A7946"/>
    <w:rsid w:val="001B0DD4"/>
    <w:rsid w:val="001B1E04"/>
    <w:rsid w:val="001B284C"/>
    <w:rsid w:val="001B314C"/>
    <w:rsid w:val="001B3595"/>
    <w:rsid w:val="001B5493"/>
    <w:rsid w:val="001B7CAB"/>
    <w:rsid w:val="001B7DDD"/>
    <w:rsid w:val="001B7FE6"/>
    <w:rsid w:val="001C1199"/>
    <w:rsid w:val="001C13E9"/>
    <w:rsid w:val="001C2232"/>
    <w:rsid w:val="001C4E90"/>
    <w:rsid w:val="001C555E"/>
    <w:rsid w:val="001C5F7C"/>
    <w:rsid w:val="001C7071"/>
    <w:rsid w:val="001C7DBE"/>
    <w:rsid w:val="001D19BD"/>
    <w:rsid w:val="001D1B57"/>
    <w:rsid w:val="001D26D9"/>
    <w:rsid w:val="001D2FF9"/>
    <w:rsid w:val="001D3340"/>
    <w:rsid w:val="001D62A0"/>
    <w:rsid w:val="001D6E15"/>
    <w:rsid w:val="001D704F"/>
    <w:rsid w:val="001E1279"/>
    <w:rsid w:val="001E3A2C"/>
    <w:rsid w:val="001E3B4C"/>
    <w:rsid w:val="001E3E86"/>
    <w:rsid w:val="001E75A8"/>
    <w:rsid w:val="001E7673"/>
    <w:rsid w:val="001F080C"/>
    <w:rsid w:val="001F29E9"/>
    <w:rsid w:val="001F3AB8"/>
    <w:rsid w:val="001F4028"/>
    <w:rsid w:val="001F42DE"/>
    <w:rsid w:val="001F4EEF"/>
    <w:rsid w:val="001F6808"/>
    <w:rsid w:val="001F727C"/>
    <w:rsid w:val="00200673"/>
    <w:rsid w:val="00200957"/>
    <w:rsid w:val="00200BA5"/>
    <w:rsid w:val="00200DB0"/>
    <w:rsid w:val="00201BAE"/>
    <w:rsid w:val="00202064"/>
    <w:rsid w:val="002021F8"/>
    <w:rsid w:val="00202558"/>
    <w:rsid w:val="002025E6"/>
    <w:rsid w:val="0020260E"/>
    <w:rsid w:val="00202993"/>
    <w:rsid w:val="00203A79"/>
    <w:rsid w:val="00204B16"/>
    <w:rsid w:val="002058DF"/>
    <w:rsid w:val="002066AB"/>
    <w:rsid w:val="00206CE0"/>
    <w:rsid w:val="00207EF2"/>
    <w:rsid w:val="00210C95"/>
    <w:rsid w:val="00212602"/>
    <w:rsid w:val="00214187"/>
    <w:rsid w:val="00214A2E"/>
    <w:rsid w:val="00214DE4"/>
    <w:rsid w:val="00215489"/>
    <w:rsid w:val="00217A70"/>
    <w:rsid w:val="00220CD3"/>
    <w:rsid w:val="00220EFF"/>
    <w:rsid w:val="0022161F"/>
    <w:rsid w:val="002224E0"/>
    <w:rsid w:val="0022431E"/>
    <w:rsid w:val="002245C9"/>
    <w:rsid w:val="00224BA3"/>
    <w:rsid w:val="002259FD"/>
    <w:rsid w:val="002272BC"/>
    <w:rsid w:val="00227A07"/>
    <w:rsid w:val="00227EF1"/>
    <w:rsid w:val="002329F5"/>
    <w:rsid w:val="0023320A"/>
    <w:rsid w:val="00235618"/>
    <w:rsid w:val="00235DCC"/>
    <w:rsid w:val="00237602"/>
    <w:rsid w:val="00240A27"/>
    <w:rsid w:val="00240B17"/>
    <w:rsid w:val="00240CEB"/>
    <w:rsid w:val="0024122A"/>
    <w:rsid w:val="00241366"/>
    <w:rsid w:val="002435C7"/>
    <w:rsid w:val="00243A0A"/>
    <w:rsid w:val="0024561D"/>
    <w:rsid w:val="002475B7"/>
    <w:rsid w:val="0024798D"/>
    <w:rsid w:val="0025063F"/>
    <w:rsid w:val="00250814"/>
    <w:rsid w:val="00253B0C"/>
    <w:rsid w:val="002554D7"/>
    <w:rsid w:val="00256C4C"/>
    <w:rsid w:val="0025782B"/>
    <w:rsid w:val="00260036"/>
    <w:rsid w:val="00260671"/>
    <w:rsid w:val="00263852"/>
    <w:rsid w:val="00264179"/>
    <w:rsid w:val="002642C0"/>
    <w:rsid w:val="00265340"/>
    <w:rsid w:val="00266A8E"/>
    <w:rsid w:val="00270ECF"/>
    <w:rsid w:val="00273365"/>
    <w:rsid w:val="00273E71"/>
    <w:rsid w:val="00276D25"/>
    <w:rsid w:val="00280F0C"/>
    <w:rsid w:val="0028223A"/>
    <w:rsid w:val="00282328"/>
    <w:rsid w:val="00282E2F"/>
    <w:rsid w:val="002845DA"/>
    <w:rsid w:val="002873D2"/>
    <w:rsid w:val="00292F2F"/>
    <w:rsid w:val="00293279"/>
    <w:rsid w:val="00293A7D"/>
    <w:rsid w:val="00294C40"/>
    <w:rsid w:val="00294E9B"/>
    <w:rsid w:val="0029549C"/>
    <w:rsid w:val="002968DF"/>
    <w:rsid w:val="002A1C58"/>
    <w:rsid w:val="002A25AA"/>
    <w:rsid w:val="002A3073"/>
    <w:rsid w:val="002A5657"/>
    <w:rsid w:val="002A636D"/>
    <w:rsid w:val="002B20DD"/>
    <w:rsid w:val="002B2BE5"/>
    <w:rsid w:val="002B4411"/>
    <w:rsid w:val="002B48ED"/>
    <w:rsid w:val="002B5BB8"/>
    <w:rsid w:val="002B5F0D"/>
    <w:rsid w:val="002B6211"/>
    <w:rsid w:val="002B72C4"/>
    <w:rsid w:val="002B75FF"/>
    <w:rsid w:val="002B79D2"/>
    <w:rsid w:val="002C011E"/>
    <w:rsid w:val="002C089D"/>
    <w:rsid w:val="002C2356"/>
    <w:rsid w:val="002C23F2"/>
    <w:rsid w:val="002C2F09"/>
    <w:rsid w:val="002C6438"/>
    <w:rsid w:val="002C6B2D"/>
    <w:rsid w:val="002C7654"/>
    <w:rsid w:val="002D0029"/>
    <w:rsid w:val="002D0D49"/>
    <w:rsid w:val="002D1ECE"/>
    <w:rsid w:val="002D2904"/>
    <w:rsid w:val="002D2E8C"/>
    <w:rsid w:val="002D4C9D"/>
    <w:rsid w:val="002D5AB0"/>
    <w:rsid w:val="002D5F76"/>
    <w:rsid w:val="002D6513"/>
    <w:rsid w:val="002D6C83"/>
    <w:rsid w:val="002D6CFB"/>
    <w:rsid w:val="002D7FAE"/>
    <w:rsid w:val="002E13BF"/>
    <w:rsid w:val="002E2A58"/>
    <w:rsid w:val="002E4174"/>
    <w:rsid w:val="002E423C"/>
    <w:rsid w:val="002E481A"/>
    <w:rsid w:val="002E4C2C"/>
    <w:rsid w:val="002E4D38"/>
    <w:rsid w:val="002E5CE3"/>
    <w:rsid w:val="002E6ACF"/>
    <w:rsid w:val="002F09E9"/>
    <w:rsid w:val="002F22EB"/>
    <w:rsid w:val="002F5F52"/>
    <w:rsid w:val="002F6962"/>
    <w:rsid w:val="003006C7"/>
    <w:rsid w:val="00302643"/>
    <w:rsid w:val="00304297"/>
    <w:rsid w:val="00305A9F"/>
    <w:rsid w:val="00305B9E"/>
    <w:rsid w:val="0031244F"/>
    <w:rsid w:val="003128FD"/>
    <w:rsid w:val="00312DD6"/>
    <w:rsid w:val="00314B22"/>
    <w:rsid w:val="00315343"/>
    <w:rsid w:val="00316118"/>
    <w:rsid w:val="00316301"/>
    <w:rsid w:val="00316395"/>
    <w:rsid w:val="00316D01"/>
    <w:rsid w:val="00322595"/>
    <w:rsid w:val="003236C2"/>
    <w:rsid w:val="00325646"/>
    <w:rsid w:val="00327152"/>
    <w:rsid w:val="00327924"/>
    <w:rsid w:val="003300FA"/>
    <w:rsid w:val="003312BB"/>
    <w:rsid w:val="003315AF"/>
    <w:rsid w:val="00336057"/>
    <w:rsid w:val="00340AD5"/>
    <w:rsid w:val="00344B5B"/>
    <w:rsid w:val="00344C07"/>
    <w:rsid w:val="003451A8"/>
    <w:rsid w:val="00346F9F"/>
    <w:rsid w:val="00347543"/>
    <w:rsid w:val="00347F44"/>
    <w:rsid w:val="00350579"/>
    <w:rsid w:val="00351C6A"/>
    <w:rsid w:val="00353196"/>
    <w:rsid w:val="00355E46"/>
    <w:rsid w:val="00355F05"/>
    <w:rsid w:val="00356182"/>
    <w:rsid w:val="00356484"/>
    <w:rsid w:val="00356787"/>
    <w:rsid w:val="003610E1"/>
    <w:rsid w:val="0036349C"/>
    <w:rsid w:val="00364437"/>
    <w:rsid w:val="00364FCB"/>
    <w:rsid w:val="00367111"/>
    <w:rsid w:val="00370713"/>
    <w:rsid w:val="003712DE"/>
    <w:rsid w:val="00371CEC"/>
    <w:rsid w:val="00371FEE"/>
    <w:rsid w:val="00372708"/>
    <w:rsid w:val="00372F1D"/>
    <w:rsid w:val="00372F22"/>
    <w:rsid w:val="0037326A"/>
    <w:rsid w:val="00375777"/>
    <w:rsid w:val="0037729B"/>
    <w:rsid w:val="003808CA"/>
    <w:rsid w:val="00380ECE"/>
    <w:rsid w:val="00381685"/>
    <w:rsid w:val="00382E51"/>
    <w:rsid w:val="003852D7"/>
    <w:rsid w:val="00385833"/>
    <w:rsid w:val="00385B75"/>
    <w:rsid w:val="00385E59"/>
    <w:rsid w:val="00387FC1"/>
    <w:rsid w:val="00391373"/>
    <w:rsid w:val="003929B5"/>
    <w:rsid w:val="00393731"/>
    <w:rsid w:val="00395A58"/>
    <w:rsid w:val="00395C45"/>
    <w:rsid w:val="003A4C71"/>
    <w:rsid w:val="003A56BF"/>
    <w:rsid w:val="003A6B92"/>
    <w:rsid w:val="003A7A1C"/>
    <w:rsid w:val="003B0014"/>
    <w:rsid w:val="003B01D9"/>
    <w:rsid w:val="003B0D94"/>
    <w:rsid w:val="003B1E68"/>
    <w:rsid w:val="003B3482"/>
    <w:rsid w:val="003B672F"/>
    <w:rsid w:val="003B7AB7"/>
    <w:rsid w:val="003C0A33"/>
    <w:rsid w:val="003C25CD"/>
    <w:rsid w:val="003C28EB"/>
    <w:rsid w:val="003C3850"/>
    <w:rsid w:val="003C45C5"/>
    <w:rsid w:val="003C4654"/>
    <w:rsid w:val="003C4CA1"/>
    <w:rsid w:val="003C55FE"/>
    <w:rsid w:val="003C7110"/>
    <w:rsid w:val="003D0148"/>
    <w:rsid w:val="003D33B1"/>
    <w:rsid w:val="003D3CAB"/>
    <w:rsid w:val="003D60F6"/>
    <w:rsid w:val="003D61CD"/>
    <w:rsid w:val="003D673D"/>
    <w:rsid w:val="003D70B9"/>
    <w:rsid w:val="003D79D0"/>
    <w:rsid w:val="003E0345"/>
    <w:rsid w:val="003E0556"/>
    <w:rsid w:val="003E1D75"/>
    <w:rsid w:val="003E2FF3"/>
    <w:rsid w:val="003E349D"/>
    <w:rsid w:val="003E49D6"/>
    <w:rsid w:val="003E5D0C"/>
    <w:rsid w:val="003E751B"/>
    <w:rsid w:val="003F062A"/>
    <w:rsid w:val="003F0B22"/>
    <w:rsid w:val="003F20AE"/>
    <w:rsid w:val="003F3EA6"/>
    <w:rsid w:val="003F6602"/>
    <w:rsid w:val="0040043A"/>
    <w:rsid w:val="00401326"/>
    <w:rsid w:val="00403098"/>
    <w:rsid w:val="0040625C"/>
    <w:rsid w:val="00411002"/>
    <w:rsid w:val="004114EB"/>
    <w:rsid w:val="0041229A"/>
    <w:rsid w:val="00412375"/>
    <w:rsid w:val="00415F0D"/>
    <w:rsid w:val="00416208"/>
    <w:rsid w:val="0041636D"/>
    <w:rsid w:val="0042170D"/>
    <w:rsid w:val="004227C2"/>
    <w:rsid w:val="00423FA7"/>
    <w:rsid w:val="0042404A"/>
    <w:rsid w:val="00425360"/>
    <w:rsid w:val="004276DA"/>
    <w:rsid w:val="0043074C"/>
    <w:rsid w:val="00430D3A"/>
    <w:rsid w:val="00431B5B"/>
    <w:rsid w:val="00432883"/>
    <w:rsid w:val="004349CA"/>
    <w:rsid w:val="00435E74"/>
    <w:rsid w:val="0044228F"/>
    <w:rsid w:val="0044293C"/>
    <w:rsid w:val="004430F0"/>
    <w:rsid w:val="00443AD4"/>
    <w:rsid w:val="00444660"/>
    <w:rsid w:val="00444A8D"/>
    <w:rsid w:val="00445E70"/>
    <w:rsid w:val="004476DF"/>
    <w:rsid w:val="0045197A"/>
    <w:rsid w:val="004519A7"/>
    <w:rsid w:val="00451D3A"/>
    <w:rsid w:val="00451FFC"/>
    <w:rsid w:val="00453616"/>
    <w:rsid w:val="0046021D"/>
    <w:rsid w:val="00460312"/>
    <w:rsid w:val="00464E24"/>
    <w:rsid w:val="00465886"/>
    <w:rsid w:val="0046654E"/>
    <w:rsid w:val="00470345"/>
    <w:rsid w:val="004734DE"/>
    <w:rsid w:val="00473D99"/>
    <w:rsid w:val="004753C6"/>
    <w:rsid w:val="00477234"/>
    <w:rsid w:val="00477664"/>
    <w:rsid w:val="00477C27"/>
    <w:rsid w:val="00477DF5"/>
    <w:rsid w:val="00481048"/>
    <w:rsid w:val="004825DF"/>
    <w:rsid w:val="0048275B"/>
    <w:rsid w:val="00484555"/>
    <w:rsid w:val="00484629"/>
    <w:rsid w:val="0048499A"/>
    <w:rsid w:val="004851D4"/>
    <w:rsid w:val="00485660"/>
    <w:rsid w:val="0048607D"/>
    <w:rsid w:val="00487A7A"/>
    <w:rsid w:val="00490999"/>
    <w:rsid w:val="00490D2F"/>
    <w:rsid w:val="004912FE"/>
    <w:rsid w:val="00493C1C"/>
    <w:rsid w:val="00494B8D"/>
    <w:rsid w:val="00495478"/>
    <w:rsid w:val="0049596A"/>
    <w:rsid w:val="0049704F"/>
    <w:rsid w:val="004971BD"/>
    <w:rsid w:val="004A03B1"/>
    <w:rsid w:val="004A06EB"/>
    <w:rsid w:val="004A36D1"/>
    <w:rsid w:val="004A4D44"/>
    <w:rsid w:val="004A5BD1"/>
    <w:rsid w:val="004A76E2"/>
    <w:rsid w:val="004B18B1"/>
    <w:rsid w:val="004B1BC0"/>
    <w:rsid w:val="004C088A"/>
    <w:rsid w:val="004C106E"/>
    <w:rsid w:val="004C16FC"/>
    <w:rsid w:val="004C1BF1"/>
    <w:rsid w:val="004C2C81"/>
    <w:rsid w:val="004C402C"/>
    <w:rsid w:val="004C5F58"/>
    <w:rsid w:val="004C7632"/>
    <w:rsid w:val="004C7ACA"/>
    <w:rsid w:val="004C7E17"/>
    <w:rsid w:val="004D1A6E"/>
    <w:rsid w:val="004D3095"/>
    <w:rsid w:val="004D30AE"/>
    <w:rsid w:val="004D52C1"/>
    <w:rsid w:val="004D6187"/>
    <w:rsid w:val="004D6193"/>
    <w:rsid w:val="004D73CA"/>
    <w:rsid w:val="004D7A9B"/>
    <w:rsid w:val="004E157F"/>
    <w:rsid w:val="004E40CD"/>
    <w:rsid w:val="004E4145"/>
    <w:rsid w:val="004E4572"/>
    <w:rsid w:val="004E4B25"/>
    <w:rsid w:val="004E574C"/>
    <w:rsid w:val="004E616C"/>
    <w:rsid w:val="004E7410"/>
    <w:rsid w:val="004E7B58"/>
    <w:rsid w:val="004F00B4"/>
    <w:rsid w:val="004F1355"/>
    <w:rsid w:val="004F15C1"/>
    <w:rsid w:val="004F170A"/>
    <w:rsid w:val="004F3125"/>
    <w:rsid w:val="004F604B"/>
    <w:rsid w:val="004F65EC"/>
    <w:rsid w:val="0050090C"/>
    <w:rsid w:val="00501C66"/>
    <w:rsid w:val="00502A3C"/>
    <w:rsid w:val="00503723"/>
    <w:rsid w:val="0050411B"/>
    <w:rsid w:val="00504E64"/>
    <w:rsid w:val="005109DA"/>
    <w:rsid w:val="00512095"/>
    <w:rsid w:val="005144EC"/>
    <w:rsid w:val="00515426"/>
    <w:rsid w:val="00515D31"/>
    <w:rsid w:val="00516570"/>
    <w:rsid w:val="0052060D"/>
    <w:rsid w:val="00522752"/>
    <w:rsid w:val="00523359"/>
    <w:rsid w:val="00524DAD"/>
    <w:rsid w:val="0052565C"/>
    <w:rsid w:val="0052667E"/>
    <w:rsid w:val="005272E9"/>
    <w:rsid w:val="00527552"/>
    <w:rsid w:val="00527796"/>
    <w:rsid w:val="00530905"/>
    <w:rsid w:val="00530B9B"/>
    <w:rsid w:val="00530D9C"/>
    <w:rsid w:val="005326E2"/>
    <w:rsid w:val="00533FFF"/>
    <w:rsid w:val="00534063"/>
    <w:rsid w:val="00535CDB"/>
    <w:rsid w:val="005367E5"/>
    <w:rsid w:val="00540C7C"/>
    <w:rsid w:val="0054350D"/>
    <w:rsid w:val="00546973"/>
    <w:rsid w:val="00546D72"/>
    <w:rsid w:val="00547DC7"/>
    <w:rsid w:val="00551E79"/>
    <w:rsid w:val="0055496E"/>
    <w:rsid w:val="0055581E"/>
    <w:rsid w:val="005579B2"/>
    <w:rsid w:val="00562317"/>
    <w:rsid w:val="005635F5"/>
    <w:rsid w:val="00564F3F"/>
    <w:rsid w:val="00566349"/>
    <w:rsid w:val="0056741E"/>
    <w:rsid w:val="005679CA"/>
    <w:rsid w:val="00571096"/>
    <w:rsid w:val="00572349"/>
    <w:rsid w:val="00572737"/>
    <w:rsid w:val="0057370F"/>
    <w:rsid w:val="00573FBA"/>
    <w:rsid w:val="0057409D"/>
    <w:rsid w:val="0057709E"/>
    <w:rsid w:val="00582E20"/>
    <w:rsid w:val="00586353"/>
    <w:rsid w:val="00587878"/>
    <w:rsid w:val="00587C42"/>
    <w:rsid w:val="00590099"/>
    <w:rsid w:val="005924AC"/>
    <w:rsid w:val="0059385E"/>
    <w:rsid w:val="00594899"/>
    <w:rsid w:val="00595599"/>
    <w:rsid w:val="00595F37"/>
    <w:rsid w:val="005A16A9"/>
    <w:rsid w:val="005A2FE4"/>
    <w:rsid w:val="005A4189"/>
    <w:rsid w:val="005A4406"/>
    <w:rsid w:val="005A4725"/>
    <w:rsid w:val="005A53C3"/>
    <w:rsid w:val="005A5FF8"/>
    <w:rsid w:val="005A6E2A"/>
    <w:rsid w:val="005A7271"/>
    <w:rsid w:val="005A7454"/>
    <w:rsid w:val="005B06CC"/>
    <w:rsid w:val="005B17BE"/>
    <w:rsid w:val="005B39FE"/>
    <w:rsid w:val="005B3C99"/>
    <w:rsid w:val="005B4723"/>
    <w:rsid w:val="005B5EEE"/>
    <w:rsid w:val="005B6D0F"/>
    <w:rsid w:val="005C24DC"/>
    <w:rsid w:val="005C2552"/>
    <w:rsid w:val="005C35A3"/>
    <w:rsid w:val="005C535E"/>
    <w:rsid w:val="005C639E"/>
    <w:rsid w:val="005C657F"/>
    <w:rsid w:val="005D132E"/>
    <w:rsid w:val="005D186C"/>
    <w:rsid w:val="005D1A22"/>
    <w:rsid w:val="005D2764"/>
    <w:rsid w:val="005D29CC"/>
    <w:rsid w:val="005D3080"/>
    <w:rsid w:val="005D3335"/>
    <w:rsid w:val="005D4F4B"/>
    <w:rsid w:val="005D52C9"/>
    <w:rsid w:val="005E09ED"/>
    <w:rsid w:val="005E161B"/>
    <w:rsid w:val="005E2B3B"/>
    <w:rsid w:val="005E3114"/>
    <w:rsid w:val="005E37EC"/>
    <w:rsid w:val="005E3A4B"/>
    <w:rsid w:val="005E4156"/>
    <w:rsid w:val="005E655E"/>
    <w:rsid w:val="005E6676"/>
    <w:rsid w:val="005F0BCB"/>
    <w:rsid w:val="005F0C65"/>
    <w:rsid w:val="005F1742"/>
    <w:rsid w:val="005F1D79"/>
    <w:rsid w:val="005F27F9"/>
    <w:rsid w:val="005F53E9"/>
    <w:rsid w:val="005F559C"/>
    <w:rsid w:val="005F5AAB"/>
    <w:rsid w:val="0060271B"/>
    <w:rsid w:val="0060325A"/>
    <w:rsid w:val="00613151"/>
    <w:rsid w:val="00613596"/>
    <w:rsid w:val="00616B6A"/>
    <w:rsid w:val="0061743C"/>
    <w:rsid w:val="006210AE"/>
    <w:rsid w:val="00625786"/>
    <w:rsid w:val="00626891"/>
    <w:rsid w:val="00626CF9"/>
    <w:rsid w:val="00630794"/>
    <w:rsid w:val="00634297"/>
    <w:rsid w:val="006402BD"/>
    <w:rsid w:val="006407B8"/>
    <w:rsid w:val="00641DF1"/>
    <w:rsid w:val="006421D2"/>
    <w:rsid w:val="006436CF"/>
    <w:rsid w:val="0064559E"/>
    <w:rsid w:val="00645C84"/>
    <w:rsid w:val="00645EB5"/>
    <w:rsid w:val="006463AC"/>
    <w:rsid w:val="006467D1"/>
    <w:rsid w:val="00650A4B"/>
    <w:rsid w:val="00651878"/>
    <w:rsid w:val="00651E77"/>
    <w:rsid w:val="00652D4E"/>
    <w:rsid w:val="0065320F"/>
    <w:rsid w:val="006543F9"/>
    <w:rsid w:val="0066401C"/>
    <w:rsid w:val="00664916"/>
    <w:rsid w:val="006651F9"/>
    <w:rsid w:val="0066795C"/>
    <w:rsid w:val="00670D8B"/>
    <w:rsid w:val="006714E6"/>
    <w:rsid w:val="006724D4"/>
    <w:rsid w:val="00673F77"/>
    <w:rsid w:val="006763B6"/>
    <w:rsid w:val="00676BA3"/>
    <w:rsid w:val="0067740C"/>
    <w:rsid w:val="00681AFE"/>
    <w:rsid w:val="00681D4A"/>
    <w:rsid w:val="006822B9"/>
    <w:rsid w:val="0068307C"/>
    <w:rsid w:val="00683C5C"/>
    <w:rsid w:val="00685E73"/>
    <w:rsid w:val="00691DD8"/>
    <w:rsid w:val="00691F65"/>
    <w:rsid w:val="00692621"/>
    <w:rsid w:val="006933C6"/>
    <w:rsid w:val="00694D11"/>
    <w:rsid w:val="00695D9D"/>
    <w:rsid w:val="00696051"/>
    <w:rsid w:val="00697BEA"/>
    <w:rsid w:val="006A178B"/>
    <w:rsid w:val="006A5842"/>
    <w:rsid w:val="006B0FDA"/>
    <w:rsid w:val="006B3372"/>
    <w:rsid w:val="006B3ABD"/>
    <w:rsid w:val="006B4644"/>
    <w:rsid w:val="006B729B"/>
    <w:rsid w:val="006C0075"/>
    <w:rsid w:val="006C05AB"/>
    <w:rsid w:val="006C0F4B"/>
    <w:rsid w:val="006C5A8F"/>
    <w:rsid w:val="006C71B2"/>
    <w:rsid w:val="006D01AD"/>
    <w:rsid w:val="006D0871"/>
    <w:rsid w:val="006D0BD0"/>
    <w:rsid w:val="006D0CD8"/>
    <w:rsid w:val="006D2311"/>
    <w:rsid w:val="006D46D6"/>
    <w:rsid w:val="006D65CE"/>
    <w:rsid w:val="006D6D41"/>
    <w:rsid w:val="006E0315"/>
    <w:rsid w:val="006E2498"/>
    <w:rsid w:val="006E6B29"/>
    <w:rsid w:val="006E7661"/>
    <w:rsid w:val="006F1108"/>
    <w:rsid w:val="006F1BBF"/>
    <w:rsid w:val="006F37F2"/>
    <w:rsid w:val="006F3876"/>
    <w:rsid w:val="006F7CAB"/>
    <w:rsid w:val="006F7D3C"/>
    <w:rsid w:val="0070115D"/>
    <w:rsid w:val="00701DAD"/>
    <w:rsid w:val="00703AE9"/>
    <w:rsid w:val="00703B0D"/>
    <w:rsid w:val="00704155"/>
    <w:rsid w:val="0070420C"/>
    <w:rsid w:val="00704677"/>
    <w:rsid w:val="00705635"/>
    <w:rsid w:val="00705701"/>
    <w:rsid w:val="00705DDE"/>
    <w:rsid w:val="00706054"/>
    <w:rsid w:val="00707C1D"/>
    <w:rsid w:val="00711544"/>
    <w:rsid w:val="00711992"/>
    <w:rsid w:val="00711CAA"/>
    <w:rsid w:val="00711E89"/>
    <w:rsid w:val="00712E18"/>
    <w:rsid w:val="00714929"/>
    <w:rsid w:val="00715E40"/>
    <w:rsid w:val="00720CD2"/>
    <w:rsid w:val="00720EA9"/>
    <w:rsid w:val="00721133"/>
    <w:rsid w:val="007214F2"/>
    <w:rsid w:val="007229B3"/>
    <w:rsid w:val="00723C37"/>
    <w:rsid w:val="00734159"/>
    <w:rsid w:val="0073434D"/>
    <w:rsid w:val="00734EAF"/>
    <w:rsid w:val="00735C15"/>
    <w:rsid w:val="00736047"/>
    <w:rsid w:val="00737148"/>
    <w:rsid w:val="0073715B"/>
    <w:rsid w:val="007378F3"/>
    <w:rsid w:val="0073798C"/>
    <w:rsid w:val="007426D3"/>
    <w:rsid w:val="007452D8"/>
    <w:rsid w:val="00745E55"/>
    <w:rsid w:val="007467DF"/>
    <w:rsid w:val="007477DF"/>
    <w:rsid w:val="0075097F"/>
    <w:rsid w:val="007515BF"/>
    <w:rsid w:val="00752589"/>
    <w:rsid w:val="00753BD5"/>
    <w:rsid w:val="00754151"/>
    <w:rsid w:val="00754A9D"/>
    <w:rsid w:val="00754B15"/>
    <w:rsid w:val="00754FB5"/>
    <w:rsid w:val="007569D6"/>
    <w:rsid w:val="00756A2C"/>
    <w:rsid w:val="007570DC"/>
    <w:rsid w:val="00761274"/>
    <w:rsid w:val="00763248"/>
    <w:rsid w:val="00763C24"/>
    <w:rsid w:val="007642E3"/>
    <w:rsid w:val="00766603"/>
    <w:rsid w:val="00766CF4"/>
    <w:rsid w:val="0077032A"/>
    <w:rsid w:val="0077133E"/>
    <w:rsid w:val="00771E63"/>
    <w:rsid w:val="00774075"/>
    <w:rsid w:val="00774548"/>
    <w:rsid w:val="0077481D"/>
    <w:rsid w:val="00774D53"/>
    <w:rsid w:val="0077677A"/>
    <w:rsid w:val="0078068D"/>
    <w:rsid w:val="00783926"/>
    <w:rsid w:val="00783C7F"/>
    <w:rsid w:val="0078471E"/>
    <w:rsid w:val="00791EF7"/>
    <w:rsid w:val="0079209E"/>
    <w:rsid w:val="00792311"/>
    <w:rsid w:val="00792DD8"/>
    <w:rsid w:val="0079651C"/>
    <w:rsid w:val="0079661B"/>
    <w:rsid w:val="007969E8"/>
    <w:rsid w:val="00796FFD"/>
    <w:rsid w:val="007970E7"/>
    <w:rsid w:val="00797DB0"/>
    <w:rsid w:val="007A1175"/>
    <w:rsid w:val="007A21AC"/>
    <w:rsid w:val="007A35BD"/>
    <w:rsid w:val="007A3857"/>
    <w:rsid w:val="007A511B"/>
    <w:rsid w:val="007A51F5"/>
    <w:rsid w:val="007B11AB"/>
    <w:rsid w:val="007B20ED"/>
    <w:rsid w:val="007B409F"/>
    <w:rsid w:val="007B4813"/>
    <w:rsid w:val="007B5391"/>
    <w:rsid w:val="007B5A12"/>
    <w:rsid w:val="007C48FA"/>
    <w:rsid w:val="007D04C7"/>
    <w:rsid w:val="007D0C35"/>
    <w:rsid w:val="007D2EB2"/>
    <w:rsid w:val="007D4666"/>
    <w:rsid w:val="007D46DF"/>
    <w:rsid w:val="007D5D17"/>
    <w:rsid w:val="007D63A6"/>
    <w:rsid w:val="007E0A45"/>
    <w:rsid w:val="007E2D17"/>
    <w:rsid w:val="007E46A8"/>
    <w:rsid w:val="007E55E0"/>
    <w:rsid w:val="007E698A"/>
    <w:rsid w:val="007F3D21"/>
    <w:rsid w:val="007F4755"/>
    <w:rsid w:val="007F4AE8"/>
    <w:rsid w:val="007F4B50"/>
    <w:rsid w:val="007F6E78"/>
    <w:rsid w:val="007F6FB9"/>
    <w:rsid w:val="007F7B47"/>
    <w:rsid w:val="008006AD"/>
    <w:rsid w:val="008017BB"/>
    <w:rsid w:val="0080191B"/>
    <w:rsid w:val="00801E40"/>
    <w:rsid w:val="00802C14"/>
    <w:rsid w:val="00804338"/>
    <w:rsid w:val="008045F0"/>
    <w:rsid w:val="00805341"/>
    <w:rsid w:val="008059F2"/>
    <w:rsid w:val="008075F1"/>
    <w:rsid w:val="00807752"/>
    <w:rsid w:val="008102B4"/>
    <w:rsid w:val="008106B3"/>
    <w:rsid w:val="00811E03"/>
    <w:rsid w:val="0081272E"/>
    <w:rsid w:val="0081358F"/>
    <w:rsid w:val="00813EDC"/>
    <w:rsid w:val="008154D8"/>
    <w:rsid w:val="008207B1"/>
    <w:rsid w:val="00820AF9"/>
    <w:rsid w:val="00821B56"/>
    <w:rsid w:val="008234AE"/>
    <w:rsid w:val="0082481C"/>
    <w:rsid w:val="008248B2"/>
    <w:rsid w:val="008253BD"/>
    <w:rsid w:val="00826157"/>
    <w:rsid w:val="00827500"/>
    <w:rsid w:val="0083054E"/>
    <w:rsid w:val="00830782"/>
    <w:rsid w:val="00831FAD"/>
    <w:rsid w:val="0083240A"/>
    <w:rsid w:val="008328F0"/>
    <w:rsid w:val="00836482"/>
    <w:rsid w:val="00836D91"/>
    <w:rsid w:val="008375F2"/>
    <w:rsid w:val="008408E5"/>
    <w:rsid w:val="00844505"/>
    <w:rsid w:val="00847D5A"/>
    <w:rsid w:val="008539E6"/>
    <w:rsid w:val="0085415C"/>
    <w:rsid w:val="008541A8"/>
    <w:rsid w:val="00854A61"/>
    <w:rsid w:val="00855B16"/>
    <w:rsid w:val="00855F03"/>
    <w:rsid w:val="0085626C"/>
    <w:rsid w:val="00857282"/>
    <w:rsid w:val="00857828"/>
    <w:rsid w:val="0086085F"/>
    <w:rsid w:val="00863032"/>
    <w:rsid w:val="008642D2"/>
    <w:rsid w:val="00864F72"/>
    <w:rsid w:val="00865F01"/>
    <w:rsid w:val="00870888"/>
    <w:rsid w:val="00872261"/>
    <w:rsid w:val="008723BB"/>
    <w:rsid w:val="00872D34"/>
    <w:rsid w:val="00874119"/>
    <w:rsid w:val="00877DB1"/>
    <w:rsid w:val="008812D6"/>
    <w:rsid w:val="00884F64"/>
    <w:rsid w:val="0088616F"/>
    <w:rsid w:val="008865EA"/>
    <w:rsid w:val="00887926"/>
    <w:rsid w:val="0089072F"/>
    <w:rsid w:val="008907A1"/>
    <w:rsid w:val="00891186"/>
    <w:rsid w:val="00891E06"/>
    <w:rsid w:val="00893352"/>
    <w:rsid w:val="008944D8"/>
    <w:rsid w:val="00895423"/>
    <w:rsid w:val="0089646B"/>
    <w:rsid w:val="0089711B"/>
    <w:rsid w:val="0089744D"/>
    <w:rsid w:val="008A1E7B"/>
    <w:rsid w:val="008A34E8"/>
    <w:rsid w:val="008A7EA5"/>
    <w:rsid w:val="008B0808"/>
    <w:rsid w:val="008B4938"/>
    <w:rsid w:val="008B5922"/>
    <w:rsid w:val="008B65E8"/>
    <w:rsid w:val="008B662F"/>
    <w:rsid w:val="008B7998"/>
    <w:rsid w:val="008B7D83"/>
    <w:rsid w:val="008C11AF"/>
    <w:rsid w:val="008C2079"/>
    <w:rsid w:val="008C298C"/>
    <w:rsid w:val="008C2C59"/>
    <w:rsid w:val="008C3C5C"/>
    <w:rsid w:val="008C3FC1"/>
    <w:rsid w:val="008C5BC8"/>
    <w:rsid w:val="008C5DD5"/>
    <w:rsid w:val="008C676B"/>
    <w:rsid w:val="008C6ABA"/>
    <w:rsid w:val="008C70DF"/>
    <w:rsid w:val="008D00BC"/>
    <w:rsid w:val="008D5F15"/>
    <w:rsid w:val="008D69C1"/>
    <w:rsid w:val="008E0549"/>
    <w:rsid w:val="008E1902"/>
    <w:rsid w:val="008E2D18"/>
    <w:rsid w:val="008E30EB"/>
    <w:rsid w:val="008E3632"/>
    <w:rsid w:val="008E488B"/>
    <w:rsid w:val="008E5581"/>
    <w:rsid w:val="008E59F0"/>
    <w:rsid w:val="008E65F3"/>
    <w:rsid w:val="008E666A"/>
    <w:rsid w:val="008E72E1"/>
    <w:rsid w:val="008F05D5"/>
    <w:rsid w:val="008F0FA8"/>
    <w:rsid w:val="008F15B5"/>
    <w:rsid w:val="008F18B6"/>
    <w:rsid w:val="008F34A6"/>
    <w:rsid w:val="008F3DAB"/>
    <w:rsid w:val="0090194D"/>
    <w:rsid w:val="00902394"/>
    <w:rsid w:val="00903322"/>
    <w:rsid w:val="00904820"/>
    <w:rsid w:val="0090739E"/>
    <w:rsid w:val="009108AE"/>
    <w:rsid w:val="00910B1E"/>
    <w:rsid w:val="00912C14"/>
    <w:rsid w:val="00912CC9"/>
    <w:rsid w:val="0091578D"/>
    <w:rsid w:val="009159DC"/>
    <w:rsid w:val="00915C84"/>
    <w:rsid w:val="00915DDA"/>
    <w:rsid w:val="00916082"/>
    <w:rsid w:val="00916D15"/>
    <w:rsid w:val="00922E76"/>
    <w:rsid w:val="00923464"/>
    <w:rsid w:val="00923611"/>
    <w:rsid w:val="00927592"/>
    <w:rsid w:val="00931789"/>
    <w:rsid w:val="009335E6"/>
    <w:rsid w:val="009342CB"/>
    <w:rsid w:val="009345BE"/>
    <w:rsid w:val="00934789"/>
    <w:rsid w:val="009360CA"/>
    <w:rsid w:val="00936E21"/>
    <w:rsid w:val="00940EBD"/>
    <w:rsid w:val="009416FC"/>
    <w:rsid w:val="00942A03"/>
    <w:rsid w:val="00942AC6"/>
    <w:rsid w:val="00943174"/>
    <w:rsid w:val="00943960"/>
    <w:rsid w:val="00945E99"/>
    <w:rsid w:val="00946057"/>
    <w:rsid w:val="00947582"/>
    <w:rsid w:val="00950946"/>
    <w:rsid w:val="00950D34"/>
    <w:rsid w:val="00951A8D"/>
    <w:rsid w:val="00951BD2"/>
    <w:rsid w:val="00952151"/>
    <w:rsid w:val="00953EEA"/>
    <w:rsid w:val="00957D41"/>
    <w:rsid w:val="00960208"/>
    <w:rsid w:val="0096038B"/>
    <w:rsid w:val="00960BAE"/>
    <w:rsid w:val="00961AFF"/>
    <w:rsid w:val="0096307B"/>
    <w:rsid w:val="00964D61"/>
    <w:rsid w:val="00965172"/>
    <w:rsid w:val="00965B6B"/>
    <w:rsid w:val="00967300"/>
    <w:rsid w:val="00967A45"/>
    <w:rsid w:val="009700D5"/>
    <w:rsid w:val="00972509"/>
    <w:rsid w:val="00973C08"/>
    <w:rsid w:val="00973D67"/>
    <w:rsid w:val="00973F5F"/>
    <w:rsid w:val="009767A6"/>
    <w:rsid w:val="009800E5"/>
    <w:rsid w:val="009810CB"/>
    <w:rsid w:val="00982DD1"/>
    <w:rsid w:val="009841D6"/>
    <w:rsid w:val="00984B71"/>
    <w:rsid w:val="009850CF"/>
    <w:rsid w:val="009868BB"/>
    <w:rsid w:val="009876A9"/>
    <w:rsid w:val="0099017B"/>
    <w:rsid w:val="00990EE7"/>
    <w:rsid w:val="009948AE"/>
    <w:rsid w:val="00996836"/>
    <w:rsid w:val="009A0C16"/>
    <w:rsid w:val="009A1ACF"/>
    <w:rsid w:val="009A2985"/>
    <w:rsid w:val="009A31B7"/>
    <w:rsid w:val="009A59E0"/>
    <w:rsid w:val="009A6EE4"/>
    <w:rsid w:val="009B0401"/>
    <w:rsid w:val="009B1105"/>
    <w:rsid w:val="009B1471"/>
    <w:rsid w:val="009B2925"/>
    <w:rsid w:val="009B421F"/>
    <w:rsid w:val="009B5A86"/>
    <w:rsid w:val="009B7EC9"/>
    <w:rsid w:val="009C0AF6"/>
    <w:rsid w:val="009C1931"/>
    <w:rsid w:val="009C380B"/>
    <w:rsid w:val="009C4158"/>
    <w:rsid w:val="009C4BB8"/>
    <w:rsid w:val="009C5457"/>
    <w:rsid w:val="009C5FBC"/>
    <w:rsid w:val="009D30B5"/>
    <w:rsid w:val="009D3E75"/>
    <w:rsid w:val="009D5AF0"/>
    <w:rsid w:val="009D6DBF"/>
    <w:rsid w:val="009D7889"/>
    <w:rsid w:val="009E0F21"/>
    <w:rsid w:val="009E3176"/>
    <w:rsid w:val="009E555D"/>
    <w:rsid w:val="009E7006"/>
    <w:rsid w:val="009E744D"/>
    <w:rsid w:val="009F07FB"/>
    <w:rsid w:val="009F1CA7"/>
    <w:rsid w:val="009F2BFD"/>
    <w:rsid w:val="009F341D"/>
    <w:rsid w:val="009F38A3"/>
    <w:rsid w:val="009F40BA"/>
    <w:rsid w:val="009F66E3"/>
    <w:rsid w:val="009F6AF9"/>
    <w:rsid w:val="00A002CC"/>
    <w:rsid w:val="00A042C1"/>
    <w:rsid w:val="00A06DCE"/>
    <w:rsid w:val="00A11109"/>
    <w:rsid w:val="00A11647"/>
    <w:rsid w:val="00A11F95"/>
    <w:rsid w:val="00A13D81"/>
    <w:rsid w:val="00A1521F"/>
    <w:rsid w:val="00A15790"/>
    <w:rsid w:val="00A1709D"/>
    <w:rsid w:val="00A2372F"/>
    <w:rsid w:val="00A24874"/>
    <w:rsid w:val="00A24BFA"/>
    <w:rsid w:val="00A25810"/>
    <w:rsid w:val="00A26106"/>
    <w:rsid w:val="00A26C64"/>
    <w:rsid w:val="00A27CAA"/>
    <w:rsid w:val="00A30727"/>
    <w:rsid w:val="00A30C5B"/>
    <w:rsid w:val="00A319E6"/>
    <w:rsid w:val="00A34057"/>
    <w:rsid w:val="00A34467"/>
    <w:rsid w:val="00A345B9"/>
    <w:rsid w:val="00A361C6"/>
    <w:rsid w:val="00A363F8"/>
    <w:rsid w:val="00A41011"/>
    <w:rsid w:val="00A42A77"/>
    <w:rsid w:val="00A42B96"/>
    <w:rsid w:val="00A4759B"/>
    <w:rsid w:val="00A47A56"/>
    <w:rsid w:val="00A50F3B"/>
    <w:rsid w:val="00A5345C"/>
    <w:rsid w:val="00A54AF3"/>
    <w:rsid w:val="00A54E4C"/>
    <w:rsid w:val="00A57643"/>
    <w:rsid w:val="00A62705"/>
    <w:rsid w:val="00A636BC"/>
    <w:rsid w:val="00A64BD4"/>
    <w:rsid w:val="00A66176"/>
    <w:rsid w:val="00A668B6"/>
    <w:rsid w:val="00A66C46"/>
    <w:rsid w:val="00A67D57"/>
    <w:rsid w:val="00A71F54"/>
    <w:rsid w:val="00A7207C"/>
    <w:rsid w:val="00A7280D"/>
    <w:rsid w:val="00A75BA8"/>
    <w:rsid w:val="00A77A94"/>
    <w:rsid w:val="00A8119B"/>
    <w:rsid w:val="00A81AC8"/>
    <w:rsid w:val="00A81E83"/>
    <w:rsid w:val="00A8285A"/>
    <w:rsid w:val="00A84D64"/>
    <w:rsid w:val="00A857F1"/>
    <w:rsid w:val="00A8632C"/>
    <w:rsid w:val="00A907BE"/>
    <w:rsid w:val="00A92679"/>
    <w:rsid w:val="00A92BCE"/>
    <w:rsid w:val="00A933D1"/>
    <w:rsid w:val="00A937F7"/>
    <w:rsid w:val="00A93A5E"/>
    <w:rsid w:val="00A942CA"/>
    <w:rsid w:val="00A94895"/>
    <w:rsid w:val="00A964D5"/>
    <w:rsid w:val="00A968C6"/>
    <w:rsid w:val="00AA4156"/>
    <w:rsid w:val="00AA5700"/>
    <w:rsid w:val="00AA6543"/>
    <w:rsid w:val="00AB0410"/>
    <w:rsid w:val="00AB16EB"/>
    <w:rsid w:val="00AB26D2"/>
    <w:rsid w:val="00AB2D53"/>
    <w:rsid w:val="00AB385D"/>
    <w:rsid w:val="00AB57A8"/>
    <w:rsid w:val="00AB669B"/>
    <w:rsid w:val="00AB7621"/>
    <w:rsid w:val="00AC0E4E"/>
    <w:rsid w:val="00AC1748"/>
    <w:rsid w:val="00AC2807"/>
    <w:rsid w:val="00AC610F"/>
    <w:rsid w:val="00AC6726"/>
    <w:rsid w:val="00AC7E5A"/>
    <w:rsid w:val="00AD08AA"/>
    <w:rsid w:val="00AD0E6E"/>
    <w:rsid w:val="00AD6526"/>
    <w:rsid w:val="00AD7430"/>
    <w:rsid w:val="00AE1B10"/>
    <w:rsid w:val="00AE1B53"/>
    <w:rsid w:val="00AE1DA3"/>
    <w:rsid w:val="00AE57E6"/>
    <w:rsid w:val="00AE6612"/>
    <w:rsid w:val="00AE7118"/>
    <w:rsid w:val="00AF26BB"/>
    <w:rsid w:val="00AF2CC9"/>
    <w:rsid w:val="00AF329E"/>
    <w:rsid w:val="00AF3F05"/>
    <w:rsid w:val="00AF4831"/>
    <w:rsid w:val="00AF4C3E"/>
    <w:rsid w:val="00AF5C56"/>
    <w:rsid w:val="00AF6E3C"/>
    <w:rsid w:val="00B01DF9"/>
    <w:rsid w:val="00B02283"/>
    <w:rsid w:val="00B024D5"/>
    <w:rsid w:val="00B03F7C"/>
    <w:rsid w:val="00B0403F"/>
    <w:rsid w:val="00B0520D"/>
    <w:rsid w:val="00B056BC"/>
    <w:rsid w:val="00B05736"/>
    <w:rsid w:val="00B058C6"/>
    <w:rsid w:val="00B05D41"/>
    <w:rsid w:val="00B10CC4"/>
    <w:rsid w:val="00B14872"/>
    <w:rsid w:val="00B2040C"/>
    <w:rsid w:val="00B2085E"/>
    <w:rsid w:val="00B2161B"/>
    <w:rsid w:val="00B21BED"/>
    <w:rsid w:val="00B22E57"/>
    <w:rsid w:val="00B23E8A"/>
    <w:rsid w:val="00B268F6"/>
    <w:rsid w:val="00B26D3B"/>
    <w:rsid w:val="00B3188D"/>
    <w:rsid w:val="00B329C7"/>
    <w:rsid w:val="00B33C42"/>
    <w:rsid w:val="00B35522"/>
    <w:rsid w:val="00B36EA1"/>
    <w:rsid w:val="00B4003C"/>
    <w:rsid w:val="00B40209"/>
    <w:rsid w:val="00B41B56"/>
    <w:rsid w:val="00B4270A"/>
    <w:rsid w:val="00B43360"/>
    <w:rsid w:val="00B4444F"/>
    <w:rsid w:val="00B45162"/>
    <w:rsid w:val="00B4607C"/>
    <w:rsid w:val="00B4752E"/>
    <w:rsid w:val="00B47693"/>
    <w:rsid w:val="00B47A13"/>
    <w:rsid w:val="00B509CD"/>
    <w:rsid w:val="00B51954"/>
    <w:rsid w:val="00B52058"/>
    <w:rsid w:val="00B5439F"/>
    <w:rsid w:val="00B54CF9"/>
    <w:rsid w:val="00B6002E"/>
    <w:rsid w:val="00B61102"/>
    <w:rsid w:val="00B6479F"/>
    <w:rsid w:val="00B64F28"/>
    <w:rsid w:val="00B664AA"/>
    <w:rsid w:val="00B66E7B"/>
    <w:rsid w:val="00B711C1"/>
    <w:rsid w:val="00B71AFD"/>
    <w:rsid w:val="00B72815"/>
    <w:rsid w:val="00B7397C"/>
    <w:rsid w:val="00B76082"/>
    <w:rsid w:val="00B76528"/>
    <w:rsid w:val="00B85B7C"/>
    <w:rsid w:val="00B85C6C"/>
    <w:rsid w:val="00B87A8B"/>
    <w:rsid w:val="00B87C50"/>
    <w:rsid w:val="00B90573"/>
    <w:rsid w:val="00B915D8"/>
    <w:rsid w:val="00B916A9"/>
    <w:rsid w:val="00B917A0"/>
    <w:rsid w:val="00B92F1C"/>
    <w:rsid w:val="00B92F31"/>
    <w:rsid w:val="00B92FC1"/>
    <w:rsid w:val="00B94B1A"/>
    <w:rsid w:val="00B95F88"/>
    <w:rsid w:val="00B970D4"/>
    <w:rsid w:val="00B97289"/>
    <w:rsid w:val="00BA142D"/>
    <w:rsid w:val="00BA1667"/>
    <w:rsid w:val="00BA2E5D"/>
    <w:rsid w:val="00BA41F8"/>
    <w:rsid w:val="00BA52AC"/>
    <w:rsid w:val="00BA5806"/>
    <w:rsid w:val="00BA5B52"/>
    <w:rsid w:val="00BA768C"/>
    <w:rsid w:val="00BB28AD"/>
    <w:rsid w:val="00BB4EE2"/>
    <w:rsid w:val="00BB5735"/>
    <w:rsid w:val="00BB5B08"/>
    <w:rsid w:val="00BB5CA4"/>
    <w:rsid w:val="00BB69C4"/>
    <w:rsid w:val="00BC2A26"/>
    <w:rsid w:val="00BC5478"/>
    <w:rsid w:val="00BC6B96"/>
    <w:rsid w:val="00BC6EFC"/>
    <w:rsid w:val="00BC7571"/>
    <w:rsid w:val="00BC7DC0"/>
    <w:rsid w:val="00BE2A08"/>
    <w:rsid w:val="00BE2D99"/>
    <w:rsid w:val="00BE66FA"/>
    <w:rsid w:val="00BE6C34"/>
    <w:rsid w:val="00BE6E7C"/>
    <w:rsid w:val="00BE7AB1"/>
    <w:rsid w:val="00BF02DC"/>
    <w:rsid w:val="00BF0684"/>
    <w:rsid w:val="00BF0B2D"/>
    <w:rsid w:val="00BF116A"/>
    <w:rsid w:val="00BF1D47"/>
    <w:rsid w:val="00BF3D45"/>
    <w:rsid w:val="00BF42DE"/>
    <w:rsid w:val="00BF6050"/>
    <w:rsid w:val="00BF625C"/>
    <w:rsid w:val="00BF6597"/>
    <w:rsid w:val="00BF6FD7"/>
    <w:rsid w:val="00BF7ECF"/>
    <w:rsid w:val="00C000BA"/>
    <w:rsid w:val="00C000F4"/>
    <w:rsid w:val="00C00F57"/>
    <w:rsid w:val="00C062AD"/>
    <w:rsid w:val="00C159E8"/>
    <w:rsid w:val="00C168D9"/>
    <w:rsid w:val="00C177B3"/>
    <w:rsid w:val="00C230E0"/>
    <w:rsid w:val="00C23179"/>
    <w:rsid w:val="00C23A9A"/>
    <w:rsid w:val="00C25DFE"/>
    <w:rsid w:val="00C2608B"/>
    <w:rsid w:val="00C279DB"/>
    <w:rsid w:val="00C34769"/>
    <w:rsid w:val="00C35A6E"/>
    <w:rsid w:val="00C3782D"/>
    <w:rsid w:val="00C37DD6"/>
    <w:rsid w:val="00C40905"/>
    <w:rsid w:val="00C43231"/>
    <w:rsid w:val="00C43915"/>
    <w:rsid w:val="00C43981"/>
    <w:rsid w:val="00C45782"/>
    <w:rsid w:val="00C45B9F"/>
    <w:rsid w:val="00C47389"/>
    <w:rsid w:val="00C509A6"/>
    <w:rsid w:val="00C50D26"/>
    <w:rsid w:val="00C52B3E"/>
    <w:rsid w:val="00C54A22"/>
    <w:rsid w:val="00C564FB"/>
    <w:rsid w:val="00C56B6A"/>
    <w:rsid w:val="00C62FC3"/>
    <w:rsid w:val="00C63593"/>
    <w:rsid w:val="00C649C8"/>
    <w:rsid w:val="00C715CF"/>
    <w:rsid w:val="00C71A9D"/>
    <w:rsid w:val="00C72E74"/>
    <w:rsid w:val="00C7651C"/>
    <w:rsid w:val="00C76AB1"/>
    <w:rsid w:val="00C770FA"/>
    <w:rsid w:val="00C77E21"/>
    <w:rsid w:val="00C802F0"/>
    <w:rsid w:val="00C803C7"/>
    <w:rsid w:val="00C81C89"/>
    <w:rsid w:val="00C82027"/>
    <w:rsid w:val="00C825BC"/>
    <w:rsid w:val="00C83777"/>
    <w:rsid w:val="00C86F02"/>
    <w:rsid w:val="00C87421"/>
    <w:rsid w:val="00C87602"/>
    <w:rsid w:val="00C92CF0"/>
    <w:rsid w:val="00C92ECE"/>
    <w:rsid w:val="00C94226"/>
    <w:rsid w:val="00C949BC"/>
    <w:rsid w:val="00C95F34"/>
    <w:rsid w:val="00C9611F"/>
    <w:rsid w:val="00C97629"/>
    <w:rsid w:val="00C97DDF"/>
    <w:rsid w:val="00CA1429"/>
    <w:rsid w:val="00CA19AA"/>
    <w:rsid w:val="00CA58ED"/>
    <w:rsid w:val="00CA61DA"/>
    <w:rsid w:val="00CA70B5"/>
    <w:rsid w:val="00CA792F"/>
    <w:rsid w:val="00CB08BE"/>
    <w:rsid w:val="00CB0C7C"/>
    <w:rsid w:val="00CB0D8E"/>
    <w:rsid w:val="00CB20BF"/>
    <w:rsid w:val="00CB4059"/>
    <w:rsid w:val="00CB408D"/>
    <w:rsid w:val="00CB50FF"/>
    <w:rsid w:val="00CB60E8"/>
    <w:rsid w:val="00CB61CB"/>
    <w:rsid w:val="00CB6DE9"/>
    <w:rsid w:val="00CC016C"/>
    <w:rsid w:val="00CC1DD9"/>
    <w:rsid w:val="00CC2F66"/>
    <w:rsid w:val="00CC4CDE"/>
    <w:rsid w:val="00CC4D5D"/>
    <w:rsid w:val="00CC5EB9"/>
    <w:rsid w:val="00CC636C"/>
    <w:rsid w:val="00CD07F5"/>
    <w:rsid w:val="00CD0FF8"/>
    <w:rsid w:val="00CD39E1"/>
    <w:rsid w:val="00CD442F"/>
    <w:rsid w:val="00CD6C99"/>
    <w:rsid w:val="00CE0731"/>
    <w:rsid w:val="00CE088F"/>
    <w:rsid w:val="00CE0C17"/>
    <w:rsid w:val="00CE2ADB"/>
    <w:rsid w:val="00CE333A"/>
    <w:rsid w:val="00CE637E"/>
    <w:rsid w:val="00CE723F"/>
    <w:rsid w:val="00CE7A79"/>
    <w:rsid w:val="00CF0228"/>
    <w:rsid w:val="00CF1DA4"/>
    <w:rsid w:val="00CF2574"/>
    <w:rsid w:val="00CF2F55"/>
    <w:rsid w:val="00CF3D21"/>
    <w:rsid w:val="00CF7030"/>
    <w:rsid w:val="00CF7062"/>
    <w:rsid w:val="00D00AB9"/>
    <w:rsid w:val="00D042D6"/>
    <w:rsid w:val="00D0609C"/>
    <w:rsid w:val="00D065C7"/>
    <w:rsid w:val="00D06CB3"/>
    <w:rsid w:val="00D11C36"/>
    <w:rsid w:val="00D12FF7"/>
    <w:rsid w:val="00D13BCB"/>
    <w:rsid w:val="00D13CEB"/>
    <w:rsid w:val="00D1605A"/>
    <w:rsid w:val="00D20C14"/>
    <w:rsid w:val="00D21D8C"/>
    <w:rsid w:val="00D22973"/>
    <w:rsid w:val="00D23BD3"/>
    <w:rsid w:val="00D257C5"/>
    <w:rsid w:val="00D25E69"/>
    <w:rsid w:val="00D26851"/>
    <w:rsid w:val="00D31303"/>
    <w:rsid w:val="00D3475A"/>
    <w:rsid w:val="00D34A8E"/>
    <w:rsid w:val="00D34C93"/>
    <w:rsid w:val="00D3564C"/>
    <w:rsid w:val="00D35AB9"/>
    <w:rsid w:val="00D35EF0"/>
    <w:rsid w:val="00D364E0"/>
    <w:rsid w:val="00D374C7"/>
    <w:rsid w:val="00D377DC"/>
    <w:rsid w:val="00D400EA"/>
    <w:rsid w:val="00D404C0"/>
    <w:rsid w:val="00D40597"/>
    <w:rsid w:val="00D407EE"/>
    <w:rsid w:val="00D41036"/>
    <w:rsid w:val="00D4209C"/>
    <w:rsid w:val="00D4241E"/>
    <w:rsid w:val="00D42E7E"/>
    <w:rsid w:val="00D432D7"/>
    <w:rsid w:val="00D440BA"/>
    <w:rsid w:val="00D44949"/>
    <w:rsid w:val="00D473FE"/>
    <w:rsid w:val="00D47725"/>
    <w:rsid w:val="00D5275F"/>
    <w:rsid w:val="00D54176"/>
    <w:rsid w:val="00D54196"/>
    <w:rsid w:val="00D54253"/>
    <w:rsid w:val="00D55512"/>
    <w:rsid w:val="00D60066"/>
    <w:rsid w:val="00D60AA3"/>
    <w:rsid w:val="00D60C8E"/>
    <w:rsid w:val="00D648E1"/>
    <w:rsid w:val="00D651F7"/>
    <w:rsid w:val="00D67012"/>
    <w:rsid w:val="00D67CC3"/>
    <w:rsid w:val="00D74ACD"/>
    <w:rsid w:val="00D8058E"/>
    <w:rsid w:val="00D8190C"/>
    <w:rsid w:val="00D843E7"/>
    <w:rsid w:val="00D87798"/>
    <w:rsid w:val="00D90D3B"/>
    <w:rsid w:val="00D915BA"/>
    <w:rsid w:val="00D91EBB"/>
    <w:rsid w:val="00D93A70"/>
    <w:rsid w:val="00D957A0"/>
    <w:rsid w:val="00D95D40"/>
    <w:rsid w:val="00D96208"/>
    <w:rsid w:val="00D96268"/>
    <w:rsid w:val="00D96920"/>
    <w:rsid w:val="00D97172"/>
    <w:rsid w:val="00DA02CB"/>
    <w:rsid w:val="00DA4555"/>
    <w:rsid w:val="00DA4FB1"/>
    <w:rsid w:val="00DA5DAC"/>
    <w:rsid w:val="00DA7D57"/>
    <w:rsid w:val="00DB58EC"/>
    <w:rsid w:val="00DB6234"/>
    <w:rsid w:val="00DB68FA"/>
    <w:rsid w:val="00DB7816"/>
    <w:rsid w:val="00DC05EB"/>
    <w:rsid w:val="00DC171E"/>
    <w:rsid w:val="00DC1CA3"/>
    <w:rsid w:val="00DC2DA6"/>
    <w:rsid w:val="00DC3CB8"/>
    <w:rsid w:val="00DC572E"/>
    <w:rsid w:val="00DC5E16"/>
    <w:rsid w:val="00DD0170"/>
    <w:rsid w:val="00DD18D9"/>
    <w:rsid w:val="00DD21ED"/>
    <w:rsid w:val="00DD6E95"/>
    <w:rsid w:val="00DD71F3"/>
    <w:rsid w:val="00DD7B23"/>
    <w:rsid w:val="00DE0893"/>
    <w:rsid w:val="00DE0940"/>
    <w:rsid w:val="00DE2859"/>
    <w:rsid w:val="00DE342A"/>
    <w:rsid w:val="00DE36F2"/>
    <w:rsid w:val="00DE452C"/>
    <w:rsid w:val="00DE7924"/>
    <w:rsid w:val="00DF155D"/>
    <w:rsid w:val="00DF35BB"/>
    <w:rsid w:val="00DF4496"/>
    <w:rsid w:val="00DF4AA2"/>
    <w:rsid w:val="00DF5561"/>
    <w:rsid w:val="00DF6E9B"/>
    <w:rsid w:val="00E00BAD"/>
    <w:rsid w:val="00E02901"/>
    <w:rsid w:val="00E0380E"/>
    <w:rsid w:val="00E03BF0"/>
    <w:rsid w:val="00E041AF"/>
    <w:rsid w:val="00E04776"/>
    <w:rsid w:val="00E070DF"/>
    <w:rsid w:val="00E07A93"/>
    <w:rsid w:val="00E12EA4"/>
    <w:rsid w:val="00E14A26"/>
    <w:rsid w:val="00E175D7"/>
    <w:rsid w:val="00E1794D"/>
    <w:rsid w:val="00E17E52"/>
    <w:rsid w:val="00E17F9E"/>
    <w:rsid w:val="00E22090"/>
    <w:rsid w:val="00E223E1"/>
    <w:rsid w:val="00E235D5"/>
    <w:rsid w:val="00E24B8F"/>
    <w:rsid w:val="00E2640B"/>
    <w:rsid w:val="00E26702"/>
    <w:rsid w:val="00E3179B"/>
    <w:rsid w:val="00E33351"/>
    <w:rsid w:val="00E336EE"/>
    <w:rsid w:val="00E3378D"/>
    <w:rsid w:val="00E33FE3"/>
    <w:rsid w:val="00E34FCF"/>
    <w:rsid w:val="00E353EC"/>
    <w:rsid w:val="00E410A4"/>
    <w:rsid w:val="00E41F76"/>
    <w:rsid w:val="00E43182"/>
    <w:rsid w:val="00E432CF"/>
    <w:rsid w:val="00E434A2"/>
    <w:rsid w:val="00E4458A"/>
    <w:rsid w:val="00E44DB3"/>
    <w:rsid w:val="00E4520E"/>
    <w:rsid w:val="00E473D7"/>
    <w:rsid w:val="00E501D1"/>
    <w:rsid w:val="00E513A3"/>
    <w:rsid w:val="00E51FF1"/>
    <w:rsid w:val="00E52917"/>
    <w:rsid w:val="00E53D86"/>
    <w:rsid w:val="00E53F89"/>
    <w:rsid w:val="00E5605F"/>
    <w:rsid w:val="00E56223"/>
    <w:rsid w:val="00E56305"/>
    <w:rsid w:val="00E57EAD"/>
    <w:rsid w:val="00E60699"/>
    <w:rsid w:val="00E61851"/>
    <w:rsid w:val="00E623F4"/>
    <w:rsid w:val="00E630EA"/>
    <w:rsid w:val="00E632C4"/>
    <w:rsid w:val="00E63373"/>
    <w:rsid w:val="00E63A78"/>
    <w:rsid w:val="00E64724"/>
    <w:rsid w:val="00E65FF4"/>
    <w:rsid w:val="00E6627C"/>
    <w:rsid w:val="00E66737"/>
    <w:rsid w:val="00E66CFD"/>
    <w:rsid w:val="00E7098C"/>
    <w:rsid w:val="00E72D3E"/>
    <w:rsid w:val="00E740FE"/>
    <w:rsid w:val="00E74BB3"/>
    <w:rsid w:val="00E7510E"/>
    <w:rsid w:val="00E7615B"/>
    <w:rsid w:val="00E77BFF"/>
    <w:rsid w:val="00E80DDD"/>
    <w:rsid w:val="00E81385"/>
    <w:rsid w:val="00E81CF4"/>
    <w:rsid w:val="00E838C8"/>
    <w:rsid w:val="00E83DF6"/>
    <w:rsid w:val="00E85993"/>
    <w:rsid w:val="00E869C6"/>
    <w:rsid w:val="00E87227"/>
    <w:rsid w:val="00E87FD6"/>
    <w:rsid w:val="00E945C4"/>
    <w:rsid w:val="00E94E58"/>
    <w:rsid w:val="00E962D9"/>
    <w:rsid w:val="00EA0DB4"/>
    <w:rsid w:val="00EA286D"/>
    <w:rsid w:val="00EA2CC8"/>
    <w:rsid w:val="00EA37FF"/>
    <w:rsid w:val="00EA6640"/>
    <w:rsid w:val="00EA6667"/>
    <w:rsid w:val="00EB0C7A"/>
    <w:rsid w:val="00EB217B"/>
    <w:rsid w:val="00EB2DEF"/>
    <w:rsid w:val="00EB2F3B"/>
    <w:rsid w:val="00EB3FE4"/>
    <w:rsid w:val="00EB478A"/>
    <w:rsid w:val="00EB5A10"/>
    <w:rsid w:val="00EB7361"/>
    <w:rsid w:val="00EB7C05"/>
    <w:rsid w:val="00EB7EF0"/>
    <w:rsid w:val="00EC0814"/>
    <w:rsid w:val="00EC21F6"/>
    <w:rsid w:val="00EC3A12"/>
    <w:rsid w:val="00EC5DFD"/>
    <w:rsid w:val="00EC675A"/>
    <w:rsid w:val="00ED156E"/>
    <w:rsid w:val="00ED21F6"/>
    <w:rsid w:val="00ED2A0E"/>
    <w:rsid w:val="00ED2CE8"/>
    <w:rsid w:val="00ED3E16"/>
    <w:rsid w:val="00ED4EB0"/>
    <w:rsid w:val="00ED50B0"/>
    <w:rsid w:val="00ED5DCC"/>
    <w:rsid w:val="00ED69E0"/>
    <w:rsid w:val="00ED6CF9"/>
    <w:rsid w:val="00ED7871"/>
    <w:rsid w:val="00EE32F7"/>
    <w:rsid w:val="00EE37C6"/>
    <w:rsid w:val="00EE52E8"/>
    <w:rsid w:val="00EE6CA5"/>
    <w:rsid w:val="00EE6F3B"/>
    <w:rsid w:val="00EF0333"/>
    <w:rsid w:val="00EF176A"/>
    <w:rsid w:val="00EF210D"/>
    <w:rsid w:val="00EF38BF"/>
    <w:rsid w:val="00EF4112"/>
    <w:rsid w:val="00EF4413"/>
    <w:rsid w:val="00EF551C"/>
    <w:rsid w:val="00EF5695"/>
    <w:rsid w:val="00EF6C47"/>
    <w:rsid w:val="00F0330C"/>
    <w:rsid w:val="00F06016"/>
    <w:rsid w:val="00F06203"/>
    <w:rsid w:val="00F0688D"/>
    <w:rsid w:val="00F075AD"/>
    <w:rsid w:val="00F106D8"/>
    <w:rsid w:val="00F12596"/>
    <w:rsid w:val="00F13377"/>
    <w:rsid w:val="00F14434"/>
    <w:rsid w:val="00F16DB7"/>
    <w:rsid w:val="00F175AE"/>
    <w:rsid w:val="00F219DE"/>
    <w:rsid w:val="00F21F08"/>
    <w:rsid w:val="00F23F38"/>
    <w:rsid w:val="00F2454A"/>
    <w:rsid w:val="00F2496A"/>
    <w:rsid w:val="00F27086"/>
    <w:rsid w:val="00F33FD6"/>
    <w:rsid w:val="00F351BB"/>
    <w:rsid w:val="00F35CC9"/>
    <w:rsid w:val="00F35F99"/>
    <w:rsid w:val="00F37F70"/>
    <w:rsid w:val="00F41679"/>
    <w:rsid w:val="00F4182B"/>
    <w:rsid w:val="00F41D29"/>
    <w:rsid w:val="00F4285E"/>
    <w:rsid w:val="00F43D85"/>
    <w:rsid w:val="00F45022"/>
    <w:rsid w:val="00F47F30"/>
    <w:rsid w:val="00F51BD0"/>
    <w:rsid w:val="00F51EEF"/>
    <w:rsid w:val="00F54B27"/>
    <w:rsid w:val="00F552D4"/>
    <w:rsid w:val="00F5618F"/>
    <w:rsid w:val="00F563D9"/>
    <w:rsid w:val="00F566FA"/>
    <w:rsid w:val="00F572E8"/>
    <w:rsid w:val="00F57375"/>
    <w:rsid w:val="00F6043C"/>
    <w:rsid w:val="00F60BCA"/>
    <w:rsid w:val="00F654AC"/>
    <w:rsid w:val="00F65A1B"/>
    <w:rsid w:val="00F66958"/>
    <w:rsid w:val="00F7166A"/>
    <w:rsid w:val="00F71DB0"/>
    <w:rsid w:val="00F74734"/>
    <w:rsid w:val="00F7522F"/>
    <w:rsid w:val="00F755ED"/>
    <w:rsid w:val="00F75C55"/>
    <w:rsid w:val="00F760C3"/>
    <w:rsid w:val="00F76BD0"/>
    <w:rsid w:val="00F77575"/>
    <w:rsid w:val="00F81454"/>
    <w:rsid w:val="00F81D33"/>
    <w:rsid w:val="00F83540"/>
    <w:rsid w:val="00F83927"/>
    <w:rsid w:val="00F844D9"/>
    <w:rsid w:val="00F867E7"/>
    <w:rsid w:val="00F8703B"/>
    <w:rsid w:val="00F9116F"/>
    <w:rsid w:val="00F915F3"/>
    <w:rsid w:val="00F917DF"/>
    <w:rsid w:val="00F92B3B"/>
    <w:rsid w:val="00F92B65"/>
    <w:rsid w:val="00F92F3F"/>
    <w:rsid w:val="00F941A4"/>
    <w:rsid w:val="00F951DF"/>
    <w:rsid w:val="00F957A2"/>
    <w:rsid w:val="00FA3118"/>
    <w:rsid w:val="00FA3AA3"/>
    <w:rsid w:val="00FA46D1"/>
    <w:rsid w:val="00FA5FD8"/>
    <w:rsid w:val="00FA6B30"/>
    <w:rsid w:val="00FB0477"/>
    <w:rsid w:val="00FB0B21"/>
    <w:rsid w:val="00FB0C64"/>
    <w:rsid w:val="00FB14F4"/>
    <w:rsid w:val="00FB2177"/>
    <w:rsid w:val="00FB318E"/>
    <w:rsid w:val="00FB3498"/>
    <w:rsid w:val="00FB48EE"/>
    <w:rsid w:val="00FB52CB"/>
    <w:rsid w:val="00FB5FDA"/>
    <w:rsid w:val="00FB7239"/>
    <w:rsid w:val="00FC00ED"/>
    <w:rsid w:val="00FC08A2"/>
    <w:rsid w:val="00FC1889"/>
    <w:rsid w:val="00FC4886"/>
    <w:rsid w:val="00FC6C6C"/>
    <w:rsid w:val="00FC7031"/>
    <w:rsid w:val="00FD126E"/>
    <w:rsid w:val="00FD332D"/>
    <w:rsid w:val="00FD4C33"/>
    <w:rsid w:val="00FD4F1E"/>
    <w:rsid w:val="00FD5471"/>
    <w:rsid w:val="00FD62E4"/>
    <w:rsid w:val="00FE093F"/>
    <w:rsid w:val="00FE2EB4"/>
    <w:rsid w:val="00FE36F6"/>
    <w:rsid w:val="00FE7057"/>
    <w:rsid w:val="00FF0F17"/>
    <w:rsid w:val="00FF17F1"/>
    <w:rsid w:val="00FF1F92"/>
    <w:rsid w:val="00FF2140"/>
    <w:rsid w:val="00FF3FF3"/>
    <w:rsid w:val="00FF442E"/>
    <w:rsid w:val="00FF6429"/>
    <w:rsid w:val="00FF7130"/>
    <w:rsid w:val="00FF77BC"/>
    <w:rsid w:val="00FF79D9"/>
    <w:rsid w:val="017E8CC5"/>
    <w:rsid w:val="06273C88"/>
    <w:rsid w:val="065906DD"/>
    <w:rsid w:val="0803B722"/>
    <w:rsid w:val="08E82EDD"/>
    <w:rsid w:val="0BAE901B"/>
    <w:rsid w:val="0CF464D5"/>
    <w:rsid w:val="0DCA8CA7"/>
    <w:rsid w:val="14387EFF"/>
    <w:rsid w:val="14907E29"/>
    <w:rsid w:val="1925A40F"/>
    <w:rsid w:val="1981CFE7"/>
    <w:rsid w:val="1ADEB550"/>
    <w:rsid w:val="1B4331A3"/>
    <w:rsid w:val="1C74B7D9"/>
    <w:rsid w:val="1E31B34D"/>
    <w:rsid w:val="1F5E50C9"/>
    <w:rsid w:val="239291DA"/>
    <w:rsid w:val="26FF4598"/>
    <w:rsid w:val="297D2C86"/>
    <w:rsid w:val="2AF00797"/>
    <w:rsid w:val="2F7BAB8D"/>
    <w:rsid w:val="306168AA"/>
    <w:rsid w:val="394CFEB5"/>
    <w:rsid w:val="3D240353"/>
    <w:rsid w:val="3FADEB85"/>
    <w:rsid w:val="4059FECB"/>
    <w:rsid w:val="4320D98F"/>
    <w:rsid w:val="43803D24"/>
    <w:rsid w:val="46C5DB64"/>
    <w:rsid w:val="4CB743FA"/>
    <w:rsid w:val="4FC2912A"/>
    <w:rsid w:val="4FF73756"/>
    <w:rsid w:val="51C7C1BF"/>
    <w:rsid w:val="53289E7F"/>
    <w:rsid w:val="55E3D667"/>
    <w:rsid w:val="598312BB"/>
    <w:rsid w:val="5CE8AF9D"/>
    <w:rsid w:val="5D396151"/>
    <w:rsid w:val="5DCA01A4"/>
    <w:rsid w:val="62424560"/>
    <w:rsid w:val="63181323"/>
    <w:rsid w:val="68A6996E"/>
    <w:rsid w:val="6CC98F4B"/>
    <w:rsid w:val="6CE41937"/>
    <w:rsid w:val="6F4A2E82"/>
    <w:rsid w:val="711F984A"/>
    <w:rsid w:val="73B3D349"/>
    <w:rsid w:val="75B18E13"/>
    <w:rsid w:val="75BE114C"/>
    <w:rsid w:val="76F2BAB3"/>
    <w:rsid w:val="773F5B28"/>
    <w:rsid w:val="794B0551"/>
    <w:rsid w:val="7C687091"/>
    <w:rsid w:val="7F8D0535"/>
    <w:rsid w:val="7FC761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B489A"/>
  <w15:chartTrackingRefBased/>
  <w15:docId w15:val="{FDD1BEF5-572C-44E7-AF1F-65F01D80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D8E"/>
  </w:style>
  <w:style w:type="paragraph" w:styleId="Heading1">
    <w:name w:val="heading 1"/>
    <w:next w:val="BodyText"/>
    <w:link w:val="Heading1Char"/>
    <w:qFormat/>
    <w:rsid w:val="00FA5FD8"/>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BodyText"/>
    <w:link w:val="Heading2Char"/>
    <w:qFormat/>
    <w:rsid w:val="00FA5FD8"/>
    <w:pPr>
      <w:keepNext/>
      <w:ind w:left="720" w:hanging="720"/>
      <w:outlineLvl w:val="1"/>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A5FD8"/>
    <w:pPr>
      <w:spacing w:after="220" w:line="240" w:lineRule="auto"/>
    </w:pPr>
  </w:style>
  <w:style w:type="character" w:customStyle="1" w:styleId="BodyTextChar">
    <w:name w:val="Body Text Char"/>
    <w:basedOn w:val="DefaultParagraphFont"/>
    <w:link w:val="BodyText"/>
    <w:rsid w:val="00FA5FD8"/>
  </w:style>
  <w:style w:type="paragraph" w:styleId="ListParagraph">
    <w:name w:val="List Paragraph"/>
    <w:basedOn w:val="Normal"/>
    <w:uiPriority w:val="34"/>
    <w:qFormat/>
    <w:rsid w:val="00201BAE"/>
    <w:pPr>
      <w:ind w:left="720"/>
      <w:contextualSpacing/>
    </w:pPr>
  </w:style>
  <w:style w:type="paragraph" w:styleId="BalloonText">
    <w:name w:val="Balloon Text"/>
    <w:basedOn w:val="Normal"/>
    <w:link w:val="BalloonTextChar"/>
    <w:uiPriority w:val="99"/>
    <w:semiHidden/>
    <w:unhideWhenUsed/>
    <w:rsid w:val="005227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752"/>
    <w:rPr>
      <w:rFonts w:ascii="Segoe UI" w:hAnsi="Segoe UI" w:cs="Segoe UI"/>
      <w:sz w:val="18"/>
      <w:szCs w:val="18"/>
    </w:rPr>
  </w:style>
  <w:style w:type="paragraph" w:styleId="Header">
    <w:name w:val="header"/>
    <w:basedOn w:val="Normal"/>
    <w:link w:val="HeaderChar"/>
    <w:rsid w:val="00FA5FD8"/>
    <w:pPr>
      <w:widowControl w:val="0"/>
      <w:tabs>
        <w:tab w:val="center" w:pos="4320"/>
        <w:tab w:val="right" w:pos="8640"/>
      </w:tabs>
      <w:autoSpaceDE w:val="0"/>
      <w:autoSpaceDN w:val="0"/>
      <w:adjustRightInd w:val="0"/>
      <w:spacing w:after="0" w:line="240" w:lineRule="auto"/>
    </w:pPr>
    <w:rPr>
      <w:rFonts w:eastAsia="Times New Roman"/>
    </w:rPr>
  </w:style>
  <w:style w:type="character" w:customStyle="1" w:styleId="HeaderChar">
    <w:name w:val="Header Char"/>
    <w:basedOn w:val="DefaultParagraphFont"/>
    <w:link w:val="Header"/>
    <w:rsid w:val="00FA5FD8"/>
    <w:rPr>
      <w:rFonts w:eastAsia="Times New Roman"/>
    </w:rPr>
  </w:style>
  <w:style w:type="paragraph" w:styleId="Footer">
    <w:name w:val="footer"/>
    <w:link w:val="FooterChar"/>
    <w:uiPriority w:val="99"/>
    <w:unhideWhenUsed/>
    <w:rsid w:val="00FA5FD8"/>
    <w:pPr>
      <w:tabs>
        <w:tab w:val="center" w:pos="4680"/>
        <w:tab w:val="right" w:pos="9360"/>
      </w:tabs>
      <w:spacing w:after="220" w:line="240" w:lineRule="auto"/>
    </w:pPr>
  </w:style>
  <w:style w:type="character" w:customStyle="1" w:styleId="FooterChar">
    <w:name w:val="Footer Char"/>
    <w:basedOn w:val="DefaultParagraphFont"/>
    <w:link w:val="Footer"/>
    <w:uiPriority w:val="99"/>
    <w:rsid w:val="00FA5FD8"/>
  </w:style>
  <w:style w:type="character" w:styleId="CommentReference">
    <w:name w:val="annotation reference"/>
    <w:basedOn w:val="DefaultParagraphFont"/>
    <w:uiPriority w:val="99"/>
    <w:semiHidden/>
    <w:unhideWhenUsed/>
    <w:rsid w:val="00A75BA8"/>
    <w:rPr>
      <w:sz w:val="16"/>
      <w:szCs w:val="16"/>
    </w:rPr>
  </w:style>
  <w:style w:type="paragraph" w:styleId="CommentText">
    <w:name w:val="annotation text"/>
    <w:basedOn w:val="Normal"/>
    <w:link w:val="CommentTextChar"/>
    <w:uiPriority w:val="99"/>
    <w:unhideWhenUsed/>
    <w:rsid w:val="00A75BA8"/>
    <w:pPr>
      <w:spacing w:line="240" w:lineRule="auto"/>
    </w:pPr>
    <w:rPr>
      <w:sz w:val="20"/>
      <w:szCs w:val="20"/>
    </w:rPr>
  </w:style>
  <w:style w:type="character" w:customStyle="1" w:styleId="CommentTextChar">
    <w:name w:val="Comment Text Char"/>
    <w:basedOn w:val="DefaultParagraphFont"/>
    <w:link w:val="CommentText"/>
    <w:uiPriority w:val="99"/>
    <w:rsid w:val="00A75BA8"/>
    <w:rPr>
      <w:sz w:val="20"/>
      <w:szCs w:val="20"/>
    </w:rPr>
  </w:style>
  <w:style w:type="paragraph" w:styleId="CommentSubject">
    <w:name w:val="annotation subject"/>
    <w:basedOn w:val="CommentText"/>
    <w:next w:val="CommentText"/>
    <w:link w:val="CommentSubjectChar"/>
    <w:uiPriority w:val="99"/>
    <w:semiHidden/>
    <w:unhideWhenUsed/>
    <w:rsid w:val="00A75BA8"/>
    <w:rPr>
      <w:b/>
      <w:bCs/>
    </w:rPr>
  </w:style>
  <w:style w:type="character" w:customStyle="1" w:styleId="CommentSubjectChar">
    <w:name w:val="Comment Subject Char"/>
    <w:basedOn w:val="CommentTextChar"/>
    <w:link w:val="CommentSubject"/>
    <w:uiPriority w:val="99"/>
    <w:semiHidden/>
    <w:rsid w:val="00A75BA8"/>
    <w:rPr>
      <w:b/>
      <w:bCs/>
      <w:sz w:val="20"/>
      <w:szCs w:val="20"/>
    </w:rPr>
  </w:style>
  <w:style w:type="character" w:styleId="Hyperlink">
    <w:name w:val="Hyperlink"/>
    <w:basedOn w:val="DefaultParagraphFont"/>
    <w:uiPriority w:val="99"/>
    <w:unhideWhenUsed/>
    <w:rsid w:val="00403098"/>
    <w:rPr>
      <w:color w:val="0563C1" w:themeColor="hyperlink"/>
      <w:u w:val="single"/>
    </w:rPr>
  </w:style>
  <w:style w:type="character" w:styleId="UnresolvedMention">
    <w:name w:val="Unresolved Mention"/>
    <w:basedOn w:val="DefaultParagraphFont"/>
    <w:uiPriority w:val="99"/>
    <w:semiHidden/>
    <w:unhideWhenUsed/>
    <w:rsid w:val="00403098"/>
    <w:rPr>
      <w:color w:val="605E5C"/>
      <w:shd w:val="clear" w:color="auto" w:fill="E1DFDD"/>
    </w:rPr>
  </w:style>
  <w:style w:type="paragraph" w:styleId="Revision">
    <w:name w:val="Revision"/>
    <w:hidden/>
    <w:uiPriority w:val="99"/>
    <w:semiHidden/>
    <w:rsid w:val="005A16A9"/>
    <w:pPr>
      <w:spacing w:after="0" w:line="240" w:lineRule="auto"/>
    </w:pPr>
  </w:style>
  <w:style w:type="paragraph" w:customStyle="1" w:styleId="Appendixtitle">
    <w:name w:val="Appendix title"/>
    <w:basedOn w:val="BodyText"/>
    <w:next w:val="BodyText"/>
    <w:qFormat/>
    <w:rsid w:val="00FA5FD8"/>
    <w:pPr>
      <w:jc w:val="center"/>
      <w:outlineLvl w:val="0"/>
    </w:pPr>
    <w:rPr>
      <w:rFonts w:asciiTheme="minorHAnsi" w:hAnsiTheme="minorHAnsi" w:cstheme="minorHAnsi"/>
    </w:rPr>
  </w:style>
  <w:style w:type="paragraph" w:customStyle="1" w:styleId="Applicability">
    <w:name w:val="Applicability"/>
    <w:basedOn w:val="BodyText"/>
    <w:qFormat/>
    <w:rsid w:val="00FA5FD8"/>
    <w:pPr>
      <w:spacing w:before="440"/>
      <w:ind w:left="2160" w:hanging="2160"/>
    </w:pPr>
  </w:style>
  <w:style w:type="paragraph" w:customStyle="1" w:styleId="attachmenttitle">
    <w:name w:val="attachment title"/>
    <w:next w:val="BodyText"/>
    <w:qFormat/>
    <w:rsid w:val="00FA5FD8"/>
    <w:pPr>
      <w:keepNext/>
      <w:keepLines/>
      <w:widowControl w:val="0"/>
      <w:spacing w:after="220" w:line="240" w:lineRule="auto"/>
      <w:jc w:val="center"/>
      <w:outlineLvl w:val="0"/>
    </w:pPr>
    <w:rPr>
      <w:rFonts w:eastAsia="Times New Roman"/>
    </w:rPr>
  </w:style>
  <w:style w:type="paragraph" w:styleId="BodyText2">
    <w:name w:val="Body Text 2"/>
    <w:link w:val="BodyText2Char"/>
    <w:rsid w:val="00FA5FD8"/>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FA5FD8"/>
    <w:rPr>
      <w:rFonts w:eastAsiaTheme="majorEastAsia" w:cstheme="majorBidi"/>
    </w:rPr>
  </w:style>
  <w:style w:type="paragraph" w:styleId="BodyText3">
    <w:name w:val="Body Text 3"/>
    <w:basedOn w:val="BodyText"/>
    <w:link w:val="BodyText3Char"/>
    <w:rsid w:val="00FA5FD8"/>
    <w:pPr>
      <w:ind w:left="720"/>
    </w:pPr>
    <w:rPr>
      <w:rFonts w:eastAsiaTheme="majorEastAsia" w:cstheme="majorBidi"/>
    </w:rPr>
  </w:style>
  <w:style w:type="character" w:customStyle="1" w:styleId="BodyText3Char">
    <w:name w:val="Body Text 3 Char"/>
    <w:basedOn w:val="DefaultParagraphFont"/>
    <w:link w:val="BodyText3"/>
    <w:rsid w:val="00FA5FD8"/>
    <w:rPr>
      <w:rFonts w:eastAsiaTheme="majorEastAsia" w:cstheme="majorBidi"/>
    </w:rPr>
  </w:style>
  <w:style w:type="paragraph" w:customStyle="1" w:styleId="EffectiveDate">
    <w:name w:val="Effective Date"/>
    <w:next w:val="BodyText"/>
    <w:qFormat/>
    <w:rsid w:val="00FA5FD8"/>
    <w:pPr>
      <w:spacing w:before="220" w:after="440" w:line="240" w:lineRule="auto"/>
      <w:jc w:val="center"/>
    </w:pPr>
    <w:rPr>
      <w:rFonts w:eastAsia="Times New Roman"/>
    </w:rPr>
  </w:style>
  <w:style w:type="paragraph" w:customStyle="1" w:styleId="END">
    <w:name w:val="END"/>
    <w:next w:val="BodyText"/>
    <w:qFormat/>
    <w:rsid w:val="00FA5FD8"/>
    <w:pPr>
      <w:autoSpaceDE w:val="0"/>
      <w:autoSpaceDN w:val="0"/>
      <w:adjustRightInd w:val="0"/>
      <w:spacing w:before="440" w:after="440" w:line="240" w:lineRule="auto"/>
      <w:jc w:val="center"/>
    </w:pPr>
    <w:rPr>
      <w:rFonts w:eastAsia="Times New Roman"/>
    </w:rPr>
  </w:style>
  <w:style w:type="character" w:customStyle="1" w:styleId="Heading1Char">
    <w:name w:val="Heading 1 Char"/>
    <w:basedOn w:val="DefaultParagraphFont"/>
    <w:link w:val="Heading1"/>
    <w:rsid w:val="00FA5FD8"/>
    <w:rPr>
      <w:rFonts w:eastAsiaTheme="majorEastAsia" w:cstheme="majorBidi"/>
      <w:caps/>
    </w:rPr>
  </w:style>
  <w:style w:type="character" w:customStyle="1" w:styleId="Heading2Char">
    <w:name w:val="Heading 2 Char"/>
    <w:basedOn w:val="DefaultParagraphFont"/>
    <w:link w:val="Heading2"/>
    <w:rsid w:val="00FA5FD8"/>
    <w:rPr>
      <w:rFonts w:eastAsiaTheme="majorEastAsia" w:cstheme="majorBidi"/>
    </w:rPr>
  </w:style>
  <w:style w:type="table" w:customStyle="1" w:styleId="IM">
    <w:name w:val="IM"/>
    <w:basedOn w:val="TableNormal"/>
    <w:uiPriority w:val="99"/>
    <w:rsid w:val="00FA5FD8"/>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FA5FD8"/>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FA5FD8"/>
    <w:pPr>
      <w:widowControl w:val="0"/>
      <w:pBdr>
        <w:top w:val="single" w:sz="8" w:space="3" w:color="auto"/>
        <w:bottom w:val="single" w:sz="8" w:space="3" w:color="auto"/>
      </w:pBdr>
      <w:spacing w:after="220" w:line="240" w:lineRule="auto"/>
      <w:jc w:val="center"/>
    </w:pPr>
    <w:rPr>
      <w:iCs/>
      <w:caps/>
    </w:rPr>
  </w:style>
  <w:style w:type="paragraph" w:styleId="Title">
    <w:name w:val="Title"/>
    <w:next w:val="BodyText"/>
    <w:link w:val="TitleChar"/>
    <w:qFormat/>
    <w:rsid w:val="00FA5FD8"/>
    <w:pPr>
      <w:spacing w:before="220" w:after="220" w:line="240" w:lineRule="auto"/>
      <w:jc w:val="center"/>
    </w:pPr>
    <w:rPr>
      <w:rFonts w:eastAsia="Times New Roman"/>
    </w:rPr>
  </w:style>
  <w:style w:type="character" w:customStyle="1" w:styleId="TitleChar">
    <w:name w:val="Title Char"/>
    <w:basedOn w:val="DefaultParagraphFont"/>
    <w:link w:val="Title"/>
    <w:rsid w:val="00FA5FD8"/>
    <w:rPr>
      <w:rFonts w:eastAsia="Times New Roman"/>
    </w:rPr>
  </w:style>
  <w:style w:type="paragraph" w:customStyle="1" w:styleId="NRCINSPECTIONMANUAL">
    <w:name w:val="NRC INSPECTION MANUAL"/>
    <w:next w:val="BodyText"/>
    <w:link w:val="NRCINSPECTIONMANUALChar"/>
    <w:qFormat/>
    <w:rsid w:val="00FA5FD8"/>
    <w:pPr>
      <w:tabs>
        <w:tab w:val="center" w:pos="4680"/>
        <w:tab w:val="right" w:pos="9360"/>
      </w:tabs>
      <w:spacing w:after="220" w:line="240" w:lineRule="auto"/>
    </w:pPr>
    <w:rPr>
      <w:sz w:val="20"/>
    </w:rPr>
  </w:style>
  <w:style w:type="character" w:customStyle="1" w:styleId="NRCINSPECTIONMANUALChar">
    <w:name w:val="NRC INSPECTION MANUAL Char"/>
    <w:basedOn w:val="DefaultParagraphFont"/>
    <w:link w:val="NRCINSPECTIONMANUAL"/>
    <w:rsid w:val="00FA5FD8"/>
    <w:rPr>
      <w:sz w:val="20"/>
    </w:rPr>
  </w:style>
  <w:style w:type="paragraph" w:customStyle="1" w:styleId="Requirement">
    <w:name w:val="Requirement"/>
    <w:basedOn w:val="BodyText3"/>
    <w:qFormat/>
    <w:rsid w:val="00FA5FD8"/>
    <w:pPr>
      <w:keepNext/>
    </w:pPr>
    <w:rPr>
      <w:b/>
      <w:bCs/>
    </w:rPr>
  </w:style>
  <w:style w:type="paragraph" w:customStyle="1" w:styleId="SpecificGuidance">
    <w:name w:val="Specific Guidance"/>
    <w:basedOn w:val="BodyText3"/>
    <w:qFormat/>
    <w:rsid w:val="00FA5FD8"/>
    <w:pPr>
      <w:keepNext/>
    </w:pPr>
    <w:rPr>
      <w:u w:val="single"/>
    </w:rPr>
  </w:style>
  <w:style w:type="character" w:styleId="Mention">
    <w:name w:val="Mention"/>
    <w:basedOn w:val="DefaultParagraphFont"/>
    <w:uiPriority w:val="99"/>
    <w:unhideWhenUsed/>
    <w:rsid w:val="00FE36F6"/>
    <w:rPr>
      <w:color w:val="2B579A"/>
      <w:shd w:val="clear" w:color="auto" w:fill="E1DFDD"/>
    </w:rPr>
  </w:style>
  <w:style w:type="paragraph" w:customStyle="1" w:styleId="BodyText-table">
    <w:name w:val="Body Text - table"/>
    <w:qFormat/>
    <w:rsid w:val="00CB0D8E"/>
    <w:pPr>
      <w:spacing w:after="0" w:line="240" w:lineRule="auto"/>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353580">
      <w:bodyDiv w:val="1"/>
      <w:marLeft w:val="0"/>
      <w:marRight w:val="0"/>
      <w:marTop w:val="0"/>
      <w:marBottom w:val="0"/>
      <w:divBdr>
        <w:top w:val="none" w:sz="0" w:space="0" w:color="auto"/>
        <w:left w:val="none" w:sz="0" w:space="0" w:color="auto"/>
        <w:bottom w:val="none" w:sz="0" w:space="0" w:color="auto"/>
        <w:right w:val="none" w:sz="0" w:space="0" w:color="auto"/>
      </w:divBdr>
    </w:div>
    <w:div w:id="162099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2F0705-2EE7-4709-90B4-0C151679CDFE}">
  <ds:schemaRefs>
    <ds:schemaRef ds:uri="http://schemas.openxmlformats.org/officeDocument/2006/bibliography"/>
  </ds:schemaRefs>
</ds:datastoreItem>
</file>

<file path=customXml/itemProps2.xml><?xml version="1.0" encoding="utf-8"?>
<ds:datastoreItem xmlns:ds="http://schemas.openxmlformats.org/officeDocument/2006/customXml" ds:itemID="{547D9990-E178-41B1-A1EA-C86EEE2C1847}"/>
</file>

<file path=customXml/itemProps3.xml><?xml version="1.0" encoding="utf-8"?>
<ds:datastoreItem xmlns:ds="http://schemas.openxmlformats.org/officeDocument/2006/customXml" ds:itemID="{19ECB348-3C9A-4449-8F25-67E8855ADB62}"/>
</file>

<file path=docProps/app.xml><?xml version="1.0" encoding="utf-8"?>
<Properties xmlns="http://schemas.openxmlformats.org/officeDocument/2006/extended-properties" xmlns:vt="http://schemas.openxmlformats.org/officeDocument/2006/docPropsVTypes">
  <Template>@IP 00000 Template (4).dotx</Template>
  <TotalTime>0</TotalTime>
  <Pages>13</Pages>
  <Words>4607</Words>
  <Characters>26260</Characters>
  <Application>Microsoft Office Word</Application>
  <DocSecurity>2</DocSecurity>
  <Lines>218</Lines>
  <Paragraphs>61</Paragraphs>
  <ScaleCrop>false</ScaleCrop>
  <Company/>
  <LinksUpToDate>false</LinksUpToDate>
  <CharactersWithSpaces>30806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2023-08-16T21:09:00Z</dcterms:created>
  <dcterms:modified xsi:type="dcterms:W3CDTF">2023-08-16T21:10:00Z</dcterms:modified>
</cp:coreProperties>
</file>