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02B3C" w14:textId="04B56A02" w:rsidR="0045491D" w:rsidRPr="004E2D31" w:rsidRDefault="009B000E" w:rsidP="009B000E">
      <w:pPr>
        <w:pStyle w:val="NRCINSPECTIONMANUAL"/>
        <w:rPr>
          <w:sz w:val="22"/>
        </w:rPr>
      </w:pPr>
      <w:r>
        <w:tab/>
      </w:r>
      <w:r w:rsidR="0045491D" w:rsidRPr="00EF1FDC">
        <w:rPr>
          <w:b/>
          <w:bCs/>
          <w:sz w:val="38"/>
          <w:szCs w:val="38"/>
        </w:rPr>
        <w:t>NRC INSPECTION MANUAL</w:t>
      </w:r>
      <w:r w:rsidR="00305D8C" w:rsidRPr="004E2D31">
        <w:rPr>
          <w:sz w:val="22"/>
        </w:rPr>
        <w:t xml:space="preserve"> </w:t>
      </w:r>
      <w:r w:rsidR="00305D8C" w:rsidRPr="004E2D31">
        <w:rPr>
          <w:bCs/>
          <w:sz w:val="22"/>
        </w:rPr>
        <w:tab/>
      </w:r>
      <w:r w:rsidR="00434CF0" w:rsidRPr="004E2D31">
        <w:rPr>
          <w:bCs/>
          <w:sz w:val="22"/>
        </w:rPr>
        <w:t xml:space="preserve"> </w:t>
      </w:r>
      <w:r w:rsidR="00305D8C" w:rsidRPr="004E2D31">
        <w:rPr>
          <w:sz w:val="22"/>
        </w:rPr>
        <w:t>D</w:t>
      </w:r>
      <w:r w:rsidR="00CA29D9" w:rsidRPr="004E2D31">
        <w:rPr>
          <w:sz w:val="22"/>
        </w:rPr>
        <w:t>NR</w:t>
      </w:r>
      <w:r w:rsidR="00305D8C" w:rsidRPr="004E2D31">
        <w:rPr>
          <w:sz w:val="22"/>
        </w:rPr>
        <w:t>L</w:t>
      </w:r>
    </w:p>
    <w:p w14:paraId="57B64D83" w14:textId="153D3173" w:rsidR="00A65ACA" w:rsidRPr="004E2D31" w:rsidRDefault="00AB57B5" w:rsidP="00EF1FDC">
      <w:pPr>
        <w:pStyle w:val="IMCIP"/>
      </w:pPr>
      <w:r>
        <w:rPr>
          <w:noProof/>
        </w:rPr>
        <mc:AlternateContent>
          <mc:Choice Requires="wps">
            <w:drawing>
              <wp:anchor distT="4294967295" distB="4294967295" distL="114299" distR="114299" simplePos="0" relativeHeight="251658241" behindDoc="0" locked="0" layoutInCell="0" allowOverlap="1" wp14:anchorId="652D431C" wp14:editId="6A7E9594">
                <wp:simplePos x="0" y="0"/>
                <wp:positionH relativeFrom="margin">
                  <wp:posOffset>-1</wp:posOffset>
                </wp:positionH>
                <wp:positionV relativeFrom="paragraph">
                  <wp:posOffset>-1</wp:posOffset>
                </wp:positionV>
                <wp:extent cx="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8AB2347" id="Straight Connector 4" o:spid="_x0000_s1026" style="position:absolute;z-index:251658241;visibility:visible;mso-wrap-style:square;mso-width-percent:0;mso-height-percent:0;mso-wrap-distance-left:3.17497mm;mso-wrap-distance-top:-3e-5mm;mso-wrap-distance-right:3.17497mm;mso-wrap-distance-bottom:-3e-5mm;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A65ACA" w:rsidRPr="004E2D31">
        <w:t>INSPECTION PROCEDURE 71003</w:t>
      </w:r>
    </w:p>
    <w:p w14:paraId="059B6C09" w14:textId="1EE7AF34" w:rsidR="006341FB" w:rsidRPr="004E2D31" w:rsidRDefault="00AB57B5" w:rsidP="0028342C">
      <w:pPr>
        <w:pStyle w:val="Title"/>
      </w:pPr>
      <w:r>
        <w:rPr>
          <w:noProof/>
        </w:rPr>
        <mc:AlternateContent>
          <mc:Choice Requires="wps">
            <w:drawing>
              <wp:anchor distT="4294967295" distB="4294967295" distL="114299" distR="114299" simplePos="0" relativeHeight="251658240" behindDoc="0" locked="0" layoutInCell="0" allowOverlap="1" wp14:anchorId="3BDFF112" wp14:editId="59BC9F89">
                <wp:simplePos x="0" y="0"/>
                <wp:positionH relativeFrom="margin">
                  <wp:posOffset>-1</wp:posOffset>
                </wp:positionH>
                <wp:positionV relativeFrom="paragraph">
                  <wp:posOffset>-1</wp:posOffset>
                </wp:positionV>
                <wp:extent cx="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C509EF" id="Straight Connector 3"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6341FB" w:rsidRPr="004E2D31">
        <w:t>POST</w:t>
      </w:r>
      <w:r w:rsidR="001B7125">
        <w:t>-</w:t>
      </w:r>
      <w:r w:rsidR="00F21B75">
        <w:t>A</w:t>
      </w:r>
      <w:r w:rsidR="006341FB" w:rsidRPr="004E2D31">
        <w:t>PPROVAL SITE INSPECTION FOR LICENSE RENEWAL</w:t>
      </w:r>
    </w:p>
    <w:p w14:paraId="21D5C00E" w14:textId="1206B392" w:rsidR="00F6652E" w:rsidRPr="004E2D31" w:rsidRDefault="00F6652E" w:rsidP="0032517D">
      <w:pPr>
        <w:pStyle w:val="EffectiveDate"/>
      </w:pPr>
      <w:r w:rsidRPr="004E2D31">
        <w:t xml:space="preserve">Effective Date: </w:t>
      </w:r>
      <w:ins w:id="0" w:author="Author">
        <w:r w:rsidR="00251142">
          <w:t>08</w:t>
        </w:r>
        <w:r w:rsidR="007C1CFB">
          <w:t>/</w:t>
        </w:r>
        <w:r w:rsidR="00251142">
          <w:t>1</w:t>
        </w:r>
        <w:r w:rsidR="007C1CFB">
          <w:t>1/2023</w:t>
        </w:r>
      </w:ins>
    </w:p>
    <w:p w14:paraId="35B33AB1" w14:textId="7D13B8DC" w:rsidR="006341FB" w:rsidRPr="004E2D31" w:rsidRDefault="006341FB" w:rsidP="00C008CA">
      <w:pPr>
        <w:pStyle w:val="Applicability"/>
      </w:pPr>
      <w:r w:rsidRPr="004E2D31">
        <w:t>PROGRAM APPLICABILITY:</w:t>
      </w:r>
      <w:r w:rsidR="009B1DC2" w:rsidRPr="004E2D31">
        <w:t xml:space="preserve"> </w:t>
      </w:r>
      <w:r w:rsidRPr="004E2D31">
        <w:t>IMC</w:t>
      </w:r>
      <w:ins w:id="1" w:author="Author">
        <w:r w:rsidR="0087624D">
          <w:t>s</w:t>
        </w:r>
      </w:ins>
      <w:r w:rsidRPr="004E2D31">
        <w:t xml:space="preserve"> 2515</w:t>
      </w:r>
      <w:r w:rsidR="00F6652E" w:rsidRPr="004E2D31">
        <w:t>C</w:t>
      </w:r>
      <w:r w:rsidR="00F94D5B" w:rsidRPr="004E2D31">
        <w:t>, 2516</w:t>
      </w:r>
    </w:p>
    <w:p w14:paraId="37FCF262" w14:textId="22AFB106" w:rsidR="00434CF0" w:rsidRPr="004E2D31" w:rsidRDefault="007C4E23" w:rsidP="00220855">
      <w:pPr>
        <w:pStyle w:val="Heading1"/>
      </w:pPr>
      <w:r w:rsidRPr="004E2D31">
        <w:t>71003</w:t>
      </w:r>
      <w:r w:rsidR="00202B21">
        <w:t>-</w:t>
      </w:r>
      <w:r w:rsidR="00D00CE9">
        <w:t>01</w:t>
      </w:r>
      <w:r w:rsidRPr="004E2D31">
        <w:tab/>
        <w:t>INSPECTION OBJECTIVES</w:t>
      </w:r>
    </w:p>
    <w:p w14:paraId="4C98E925" w14:textId="7682E199" w:rsidR="00434CF0" w:rsidRPr="004E2D31" w:rsidRDefault="007C4E23" w:rsidP="0025610D">
      <w:pPr>
        <w:pStyle w:val="BodyText2"/>
      </w:pPr>
      <w:r w:rsidRPr="004E2D31">
        <w:t>01.01</w:t>
      </w:r>
      <w:r w:rsidRPr="004E2D31">
        <w:tab/>
        <w:t xml:space="preserve">To verify </w:t>
      </w:r>
      <w:r w:rsidR="00FE30B9" w:rsidRPr="004E2D31">
        <w:t>the</w:t>
      </w:r>
      <w:r w:rsidRPr="004E2D31">
        <w:t xml:space="preserve"> license conditions, </w:t>
      </w:r>
      <w:r w:rsidR="009B1E26" w:rsidRPr="004E2D31">
        <w:t>regulatory</w:t>
      </w:r>
      <w:r w:rsidRPr="004E2D31">
        <w:t xml:space="preserve"> commitments, selected aging management programs</w:t>
      </w:r>
      <w:r w:rsidR="007A7D4F" w:rsidRPr="004E2D31">
        <w:t xml:space="preserve"> (AMPs)</w:t>
      </w:r>
      <w:r w:rsidR="006341FB" w:rsidRPr="004E2D31">
        <w:t>,</w:t>
      </w:r>
      <w:r w:rsidRPr="004E2D31">
        <w:t xml:space="preserve"> </w:t>
      </w:r>
      <w:r w:rsidR="00A05919" w:rsidRPr="004E2D31">
        <w:t>time</w:t>
      </w:r>
      <w:r w:rsidR="00221ACC">
        <w:t>-</w:t>
      </w:r>
      <w:r w:rsidR="00A05919" w:rsidRPr="004E2D31">
        <w:t>limited aging analyses (TLAAs)</w:t>
      </w:r>
      <w:r w:rsidR="00750B55" w:rsidRPr="004E2D31">
        <w:t xml:space="preserve">, </w:t>
      </w:r>
      <w:r w:rsidR="00375E21" w:rsidRPr="004E2D31">
        <w:t xml:space="preserve">and </w:t>
      </w:r>
      <w:r w:rsidR="00750B55" w:rsidRPr="004E2D31">
        <w:t>license renewal activities</w:t>
      </w:r>
      <w:r w:rsidRPr="004E2D31">
        <w:t xml:space="preserve"> </w:t>
      </w:r>
      <w:r w:rsidR="00375E21" w:rsidRPr="004E2D31">
        <w:t xml:space="preserve">associated with the renewed operating license, </w:t>
      </w:r>
      <w:r w:rsidRPr="004E2D31">
        <w:t xml:space="preserve">are implemented </w:t>
      </w:r>
      <w:r w:rsidR="002279AE" w:rsidRPr="004E2D31">
        <w:t>and/or completed</w:t>
      </w:r>
      <w:r w:rsidR="00750B55" w:rsidRPr="004E2D31">
        <w:t>,</w:t>
      </w:r>
      <w:r w:rsidR="002279AE" w:rsidRPr="004E2D31">
        <w:t xml:space="preserve"> </w:t>
      </w:r>
      <w:r w:rsidR="00750B55" w:rsidRPr="004E2D31">
        <w:t xml:space="preserve">and to verify age-related degradation </w:t>
      </w:r>
      <w:r w:rsidR="00CB256D" w:rsidRPr="004E2D31">
        <w:t>is</w:t>
      </w:r>
      <w:r w:rsidR="00750B55" w:rsidRPr="004E2D31">
        <w:t xml:space="preserve"> identified </w:t>
      </w:r>
      <w:r w:rsidR="00750B55" w:rsidRPr="00162B54">
        <w:t>and c</w:t>
      </w:r>
      <w:r w:rsidR="00750B55" w:rsidRPr="004E2D31">
        <w:t>orrected</w:t>
      </w:r>
      <w:r w:rsidR="004B665C" w:rsidRPr="004E2D31">
        <w:t>.</w:t>
      </w:r>
    </w:p>
    <w:p w14:paraId="0BD53273" w14:textId="392178B1" w:rsidR="00434CF0" w:rsidRPr="004E2D31" w:rsidRDefault="007C4E23" w:rsidP="003F4680">
      <w:pPr>
        <w:pStyle w:val="BodyText2"/>
      </w:pPr>
      <w:r w:rsidRPr="004E2D31">
        <w:t>01.02</w:t>
      </w:r>
      <w:r w:rsidRPr="004E2D31">
        <w:tab/>
        <w:t xml:space="preserve">To verify </w:t>
      </w:r>
      <w:r w:rsidR="009206EA" w:rsidRPr="004E2D31">
        <w:t>the updated final safety analysis report (UFSAR) includes any</w:t>
      </w:r>
      <w:r w:rsidRPr="004E2D31">
        <w:t xml:space="preserve"> “newly identified” systems, structures, and components (SSCs</w:t>
      </w:r>
      <w:r w:rsidR="006341FB" w:rsidRPr="004E2D31">
        <w:t>)</w:t>
      </w:r>
      <w:r w:rsidR="009206EA" w:rsidRPr="004E2D31">
        <w:t xml:space="preserve"> that should have been </w:t>
      </w:r>
      <w:r w:rsidR="002A3FB0" w:rsidRPr="004E2D31">
        <w:t xml:space="preserve">within the scope of the license renewal </w:t>
      </w:r>
      <w:ins w:id="2" w:author="Author">
        <w:r w:rsidR="006A319A">
          <w:t xml:space="preserve">(LR) </w:t>
        </w:r>
        <w:r w:rsidR="00804FC8">
          <w:t xml:space="preserve">or </w:t>
        </w:r>
        <w:r w:rsidR="00527125">
          <w:t xml:space="preserve">subsequent license renewal (SLR) </w:t>
        </w:r>
      </w:ins>
      <w:r w:rsidR="002A3FB0" w:rsidRPr="004E2D31">
        <w:t xml:space="preserve">program and </w:t>
      </w:r>
      <w:r w:rsidR="009206EA" w:rsidRPr="004E2D31">
        <w:t xml:space="preserve">subject to an aging management review or </w:t>
      </w:r>
      <w:r w:rsidR="004438E6" w:rsidRPr="004E2D31">
        <w:t>TLAA</w:t>
      </w:r>
      <w:r w:rsidR="002A3FB0" w:rsidRPr="004E2D31">
        <w:t xml:space="preserve"> evaluation</w:t>
      </w:r>
      <w:r w:rsidR="00510D94" w:rsidRPr="004E2D31">
        <w:t>,</w:t>
      </w:r>
      <w:r w:rsidRPr="004E2D31">
        <w:t xml:space="preserve"> pursuant to </w:t>
      </w:r>
      <w:r w:rsidR="00E57C79" w:rsidRPr="004E2D31">
        <w:t xml:space="preserve">Title 10 of the </w:t>
      </w:r>
      <w:r w:rsidR="00E57C79" w:rsidRPr="00C42CAA">
        <w:rPr>
          <w:i/>
          <w:iCs/>
        </w:rPr>
        <w:t>Code of Federal Regulations</w:t>
      </w:r>
      <w:r w:rsidR="00E57C79" w:rsidRPr="004E2D31">
        <w:t xml:space="preserve"> (</w:t>
      </w:r>
      <w:r w:rsidRPr="004E2D31">
        <w:t>10 CFR</w:t>
      </w:r>
      <w:r w:rsidR="00E57C79" w:rsidRPr="004E2D31">
        <w:t>)</w:t>
      </w:r>
      <w:r w:rsidRPr="004E2D31">
        <w:t xml:space="preserve"> 54.37(b</w:t>
      </w:r>
      <w:r w:rsidR="006341FB" w:rsidRPr="004E2D31">
        <w:t>)</w:t>
      </w:r>
      <w:r w:rsidR="006264C7" w:rsidRPr="004E2D31">
        <w:t>.</w:t>
      </w:r>
      <w:del w:id="3" w:author="Author">
        <w:r w:rsidR="00F576A0" w:rsidRPr="004E2D31" w:rsidDel="00ED56E5">
          <w:delText xml:space="preserve"> </w:delText>
        </w:r>
      </w:del>
    </w:p>
    <w:p w14:paraId="67D240D9" w14:textId="094966CA" w:rsidR="00434CF0" w:rsidRPr="004E2D31" w:rsidRDefault="007C4E23" w:rsidP="003F4680">
      <w:pPr>
        <w:pStyle w:val="BodyText2"/>
      </w:pPr>
      <w:r w:rsidRPr="004E2D31">
        <w:t>01.03</w:t>
      </w:r>
      <w:r w:rsidRPr="004E2D31">
        <w:tab/>
        <w:t xml:space="preserve">To verify the description of the </w:t>
      </w:r>
      <w:r w:rsidR="007A7D4F" w:rsidRPr="004E2D31">
        <w:t>AMPs</w:t>
      </w:r>
      <w:r w:rsidRPr="004E2D31">
        <w:t xml:space="preserve"> and related activities covered in §</w:t>
      </w:r>
      <w:r w:rsidR="00846C13">
        <w:t> 0</w:t>
      </w:r>
      <w:r w:rsidRPr="004E2D31">
        <w:t xml:space="preserve">1.01 </w:t>
      </w:r>
      <w:ins w:id="4" w:author="Author">
        <w:r w:rsidR="00E85CA1">
          <w:t>of</w:t>
        </w:r>
        <w:r w:rsidR="00F357E9">
          <w:t xml:space="preserve"> this docu</w:t>
        </w:r>
        <w:r w:rsidR="00E85CA1">
          <w:t xml:space="preserve">ment </w:t>
        </w:r>
      </w:ins>
      <w:r w:rsidRPr="004E2D31">
        <w:t xml:space="preserve">are, or will be, contained in the </w:t>
      </w:r>
      <w:r w:rsidR="006341FB" w:rsidRPr="004E2D31">
        <w:t>UFSAR</w:t>
      </w:r>
      <w:r w:rsidRPr="004E2D31">
        <w:t xml:space="preserve"> and that the description of the programs is consistent with the programs implemented by the licensee.</w:t>
      </w:r>
    </w:p>
    <w:p w14:paraId="08E596DF" w14:textId="0053CCC6" w:rsidR="009B1E26" w:rsidRPr="004E2D31" w:rsidRDefault="009B1E26" w:rsidP="00B37555">
      <w:pPr>
        <w:pStyle w:val="BodyText2"/>
        <w:rPr>
          <w:rFonts w:cs="Arial"/>
        </w:rPr>
      </w:pPr>
      <w:r w:rsidRPr="004E2D31">
        <w:t>01.04</w:t>
      </w:r>
      <w:r w:rsidRPr="004E2D31">
        <w:tab/>
        <w:t xml:space="preserve">To verify </w:t>
      </w:r>
      <w:r w:rsidR="005B69E4" w:rsidRPr="004E2D31">
        <w:t xml:space="preserve">the licensee submitted a license amendment request to the </w:t>
      </w:r>
      <w:r w:rsidR="005B69E4" w:rsidRPr="004E2D31">
        <w:rPr>
          <w:rFonts w:cs="Arial"/>
        </w:rPr>
        <w:t xml:space="preserve">U.S. Nuclear Regulatory Commission (NRC) </w:t>
      </w:r>
      <w:r w:rsidR="00A62164" w:rsidRPr="004E2D31">
        <w:rPr>
          <w:rFonts w:cs="Arial"/>
        </w:rPr>
        <w:t xml:space="preserve">in accordance with 10 CFR 50.90 </w:t>
      </w:r>
      <w:r w:rsidR="00B30BE2" w:rsidRPr="004E2D31">
        <w:rPr>
          <w:rFonts w:cs="Arial"/>
        </w:rPr>
        <w:t>for</w:t>
      </w:r>
      <w:r w:rsidR="00A62164" w:rsidRPr="004E2D31">
        <w:rPr>
          <w:rFonts w:cs="Arial"/>
        </w:rPr>
        <w:t xml:space="preserve"> changes to a </w:t>
      </w:r>
      <w:r w:rsidR="00604C08" w:rsidRPr="004E2D31">
        <w:rPr>
          <w:rFonts w:cs="Arial"/>
        </w:rPr>
        <w:t>license condition</w:t>
      </w:r>
      <w:r w:rsidR="005B69E4" w:rsidRPr="004E2D31">
        <w:rPr>
          <w:rFonts w:cs="Arial"/>
        </w:rPr>
        <w:t xml:space="preserve"> for </w:t>
      </w:r>
      <w:ins w:id="5" w:author="Author">
        <w:r w:rsidR="001229E9">
          <w:rPr>
            <w:rFonts w:cs="Arial"/>
          </w:rPr>
          <w:t>LR</w:t>
        </w:r>
        <w:r w:rsidR="00E94399">
          <w:rPr>
            <w:rFonts w:cs="Arial"/>
          </w:rPr>
          <w:t xml:space="preserve"> or SLR</w:t>
        </w:r>
      </w:ins>
      <w:r w:rsidR="00A62164" w:rsidRPr="004E2D31">
        <w:rPr>
          <w:rFonts w:cs="Arial"/>
        </w:rPr>
        <w:t xml:space="preserve">; </w:t>
      </w:r>
      <w:r w:rsidR="005B69E4" w:rsidRPr="004E2D31">
        <w:rPr>
          <w:rFonts w:cs="Arial"/>
        </w:rPr>
        <w:t xml:space="preserve">managed changes to </w:t>
      </w:r>
      <w:r w:rsidR="002A7E12" w:rsidRPr="004E2D31">
        <w:rPr>
          <w:rFonts w:cs="Arial"/>
        </w:rPr>
        <w:t>the UFSAR supplement</w:t>
      </w:r>
      <w:r w:rsidR="005B69E4" w:rsidRPr="004E2D31">
        <w:rPr>
          <w:rFonts w:cs="Arial"/>
        </w:rPr>
        <w:t xml:space="preserve"> in accordance with 10</w:t>
      </w:r>
      <w:r w:rsidR="009D08A8">
        <w:rPr>
          <w:rFonts w:cs="Arial"/>
        </w:rPr>
        <w:t> </w:t>
      </w:r>
      <w:r w:rsidR="005B69E4" w:rsidRPr="004E2D31">
        <w:rPr>
          <w:rFonts w:cs="Arial"/>
        </w:rPr>
        <w:t>CFR 50.59</w:t>
      </w:r>
      <w:r w:rsidR="00A62164" w:rsidRPr="004E2D31">
        <w:rPr>
          <w:rFonts w:cs="Arial"/>
        </w:rPr>
        <w:t xml:space="preserve">; </w:t>
      </w:r>
      <w:r w:rsidR="00604C08" w:rsidRPr="004E2D31">
        <w:rPr>
          <w:rFonts w:cs="Arial"/>
        </w:rPr>
        <w:t>and</w:t>
      </w:r>
      <w:r w:rsidRPr="004E2D31">
        <w:rPr>
          <w:rFonts w:cs="Arial"/>
        </w:rPr>
        <w:t xml:space="preserve"> </w:t>
      </w:r>
      <w:r w:rsidR="005B69E4" w:rsidRPr="004E2D31">
        <w:rPr>
          <w:rFonts w:cs="Arial"/>
        </w:rPr>
        <w:t xml:space="preserve">managed changes to </w:t>
      </w:r>
      <w:r w:rsidRPr="004E2D31">
        <w:rPr>
          <w:rFonts w:cs="Arial"/>
        </w:rPr>
        <w:t xml:space="preserve">regulatory commitments in accordance with </w:t>
      </w:r>
      <w:r w:rsidR="005B69E4" w:rsidRPr="004E2D31">
        <w:rPr>
          <w:rFonts w:cs="Arial"/>
        </w:rPr>
        <w:t>Nuclear Energy Institute (NEI) 99</w:t>
      </w:r>
      <w:r w:rsidR="00471309">
        <w:rPr>
          <w:rFonts w:cs="Arial"/>
        </w:rPr>
        <w:t>-</w:t>
      </w:r>
      <w:r w:rsidR="00D00CE9">
        <w:rPr>
          <w:rFonts w:cs="Arial"/>
        </w:rPr>
        <w:t>04</w:t>
      </w:r>
      <w:r w:rsidR="005B69E4" w:rsidRPr="004E2D31">
        <w:rPr>
          <w:rFonts w:cs="Arial"/>
        </w:rPr>
        <w:t xml:space="preserve">, “Guidelines for Managing NRC Commitment Changes” </w:t>
      </w:r>
      <w:r w:rsidR="00520FC0" w:rsidRPr="004E2D31">
        <w:rPr>
          <w:rFonts w:cs="Arial"/>
        </w:rPr>
        <w:t xml:space="preserve">as </w:t>
      </w:r>
      <w:r w:rsidR="005B69E4" w:rsidRPr="004E2D31">
        <w:rPr>
          <w:rFonts w:cs="Arial"/>
        </w:rPr>
        <w:t xml:space="preserve">endorsed by </w:t>
      </w:r>
      <w:r w:rsidR="004131CF" w:rsidRPr="004E2D31">
        <w:rPr>
          <w:rFonts w:cs="Arial"/>
        </w:rPr>
        <w:t>r</w:t>
      </w:r>
      <w:r w:rsidR="005B69E4" w:rsidRPr="004E2D31">
        <w:rPr>
          <w:rFonts w:cs="Arial"/>
        </w:rPr>
        <w:t xml:space="preserve">egulatory </w:t>
      </w:r>
      <w:r w:rsidR="004131CF" w:rsidRPr="004E2D31">
        <w:rPr>
          <w:rFonts w:cs="Arial"/>
        </w:rPr>
        <w:t>i</w:t>
      </w:r>
      <w:r w:rsidR="005B69E4" w:rsidRPr="004E2D31">
        <w:rPr>
          <w:rFonts w:cs="Arial"/>
        </w:rPr>
        <w:t xml:space="preserve">ssue </w:t>
      </w:r>
      <w:r w:rsidR="004131CF" w:rsidRPr="004E2D31">
        <w:rPr>
          <w:rFonts w:cs="Arial"/>
        </w:rPr>
        <w:t>s</w:t>
      </w:r>
      <w:r w:rsidR="005B69E4" w:rsidRPr="004E2D31">
        <w:rPr>
          <w:rFonts w:cs="Arial"/>
        </w:rPr>
        <w:t>ummary (RIS)</w:t>
      </w:r>
      <w:r w:rsidR="00520FC0" w:rsidRPr="004E2D31">
        <w:rPr>
          <w:rFonts w:cs="Arial"/>
        </w:rPr>
        <w:t xml:space="preserve"> 2000</w:t>
      </w:r>
      <w:r w:rsidR="00471309">
        <w:rPr>
          <w:rFonts w:cs="Arial"/>
        </w:rPr>
        <w:t>-</w:t>
      </w:r>
      <w:r w:rsidR="00D00CE9">
        <w:rPr>
          <w:rFonts w:cs="Arial"/>
        </w:rPr>
        <w:t>017</w:t>
      </w:r>
      <w:r w:rsidR="005B69E4" w:rsidRPr="004E2D31">
        <w:rPr>
          <w:rFonts w:cs="Arial"/>
        </w:rPr>
        <w:t>.</w:t>
      </w:r>
    </w:p>
    <w:p w14:paraId="3C09F9EA" w14:textId="541FEBB3" w:rsidR="00434CF0" w:rsidRDefault="00907770" w:rsidP="00907770">
      <w:pPr>
        <w:pStyle w:val="BodyText2"/>
        <w:rPr>
          <w:ins w:id="6" w:author="Author"/>
        </w:rPr>
      </w:pPr>
      <w:ins w:id="7" w:author="Author">
        <w:r w:rsidRPr="004E2D31">
          <w:t>01.05</w:t>
        </w:r>
        <w:r w:rsidRPr="004E2D31">
          <w:tab/>
          <w:t xml:space="preserve">To verify that AMPs </w:t>
        </w:r>
        <w:r>
          <w:t xml:space="preserve">are </w:t>
        </w:r>
        <w:r w:rsidR="00974E49">
          <w:t>enhanced,</w:t>
        </w:r>
        <w:r>
          <w:t xml:space="preserve"> or new AMPs are developed, as appropriate,</w:t>
        </w:r>
        <w:r w:rsidRPr="004E2D31">
          <w:t xml:space="preserve"> in light of plant</w:t>
        </w:r>
        <w:r w:rsidRPr="004E2D31">
          <w:noBreakHyphen/>
          <w:t>specific and industry operating experience (OE)</w:t>
        </w:r>
        <w:r>
          <w:t>, in accordance with the UFSAR description on the use of OE (as applicable)</w:t>
        </w:r>
      </w:ins>
      <w:del w:id="8" w:author="Author">
        <w:r w:rsidDel="00ED56E5">
          <w:delText xml:space="preserve"> </w:delText>
        </w:r>
      </w:del>
    </w:p>
    <w:p w14:paraId="1D2D3E9F" w14:textId="1B390335" w:rsidR="004F272D" w:rsidRDefault="001C4194" w:rsidP="00B37555">
      <w:pPr>
        <w:pStyle w:val="BodyText2"/>
      </w:pPr>
      <w:ins w:id="9" w:author="Author">
        <w:r>
          <w:t xml:space="preserve">01.06 </w:t>
        </w:r>
        <w:r w:rsidR="00CF01F6">
          <w:tab/>
        </w:r>
        <w:r w:rsidRPr="001C4194">
          <w:t>To confirm that licensees are complying with NRC regulations regarding corrective action programs (CAP</w:t>
        </w:r>
        <w:r w:rsidR="00647CBE">
          <w:t>s</w:t>
        </w:r>
        <w:r w:rsidRPr="001C4194">
          <w:t>) in response to age</w:t>
        </w:r>
        <w:r w:rsidR="006D28B5">
          <w:noBreakHyphen/>
        </w:r>
        <w:r w:rsidRPr="001C4194">
          <w:t>related degradation</w:t>
        </w:r>
        <w:r w:rsidR="00FA0C72">
          <w:t>.</w:t>
        </w:r>
      </w:ins>
    </w:p>
    <w:p w14:paraId="65C563BE" w14:textId="00891693" w:rsidR="00434CF0" w:rsidRPr="00921FFD" w:rsidRDefault="007C4E23" w:rsidP="00921FFD">
      <w:pPr>
        <w:pStyle w:val="Heading1"/>
      </w:pPr>
      <w:r w:rsidRPr="00921FFD">
        <w:t>71003</w:t>
      </w:r>
      <w:r w:rsidR="00202B21">
        <w:t>-</w:t>
      </w:r>
      <w:r w:rsidR="00D00CE9" w:rsidRPr="00921FFD">
        <w:t>02</w:t>
      </w:r>
      <w:r w:rsidRPr="00921FFD">
        <w:tab/>
        <w:t>INSPECTION REQUIREMENTS</w:t>
      </w:r>
    </w:p>
    <w:p w14:paraId="6B415CBD" w14:textId="67A22437" w:rsidR="000853C5" w:rsidRDefault="002C13A0" w:rsidP="002C2BD1">
      <w:pPr>
        <w:pStyle w:val="BodyText"/>
        <w:rPr>
          <w:ins w:id="10" w:author="Author"/>
        </w:rPr>
      </w:pPr>
      <w:ins w:id="11" w:author="Author">
        <w:r>
          <w:t xml:space="preserve">Inspection </w:t>
        </w:r>
        <w:r w:rsidR="0025200E">
          <w:t xml:space="preserve">Phases I, II, III, and IV refer to </w:t>
        </w:r>
        <w:r w:rsidR="007F3762">
          <w:t xml:space="preserve">LR </w:t>
        </w:r>
        <w:r w:rsidR="00644643">
          <w:t>inspections</w:t>
        </w:r>
        <w:r w:rsidR="00037D14">
          <w:t xml:space="preserve"> </w:t>
        </w:r>
        <w:r w:rsidR="007C7911">
          <w:t>and pertain to the initial period of extended operation (PEO)</w:t>
        </w:r>
        <w:r w:rsidR="00412CDE">
          <w:t>, from 40 years to typically 60 years</w:t>
        </w:r>
        <w:r w:rsidR="007C7911">
          <w:t xml:space="preserve">. Phases V and VI refer to </w:t>
        </w:r>
        <w:r w:rsidR="00174000">
          <w:t>SLR</w:t>
        </w:r>
        <w:r w:rsidR="00227A27">
          <w:t xml:space="preserve"> inspections</w:t>
        </w:r>
        <w:r w:rsidR="00174000">
          <w:t xml:space="preserve"> </w:t>
        </w:r>
        <w:r w:rsidR="007C7911">
          <w:t xml:space="preserve">and pertain to </w:t>
        </w:r>
        <w:r w:rsidR="00CD5B2B">
          <w:t xml:space="preserve">the subsequent </w:t>
        </w:r>
        <w:del w:id="12" w:author="Author">
          <w:r w:rsidR="00CD5B2B" w:rsidDel="00ED56E5">
            <w:delText xml:space="preserve"> </w:delText>
          </w:r>
        </w:del>
        <w:r w:rsidR="00CD5B2B">
          <w:t>PEO</w:t>
        </w:r>
        <w:r w:rsidR="00412CDE">
          <w:t xml:space="preserve">, from 60 years </w:t>
        </w:r>
        <w:r w:rsidR="00EE4C21">
          <w:t>to typically 80 years</w:t>
        </w:r>
        <w:r w:rsidR="00CD5B2B">
          <w:t>.</w:t>
        </w:r>
        <w:del w:id="13" w:author="Author">
          <w:r w:rsidR="00067393" w:rsidDel="00ED56E5">
            <w:delText xml:space="preserve"> </w:delText>
          </w:r>
        </w:del>
      </w:ins>
    </w:p>
    <w:p w14:paraId="1BC48592" w14:textId="4EC1572C" w:rsidR="00434CF0" w:rsidRPr="004E2D31" w:rsidRDefault="00982A83" w:rsidP="004F2F15">
      <w:pPr>
        <w:pStyle w:val="Heading2"/>
      </w:pPr>
      <w:r w:rsidRPr="004E2D31">
        <w:lastRenderedPageBreak/>
        <w:t>02.01</w:t>
      </w:r>
      <w:r w:rsidRPr="004E2D31">
        <w:tab/>
      </w:r>
      <w:r w:rsidR="007C4E23" w:rsidRPr="008C111D">
        <w:rPr>
          <w:u w:val="single"/>
        </w:rPr>
        <w:t>General Inspection Requirements</w:t>
      </w:r>
      <w:r w:rsidR="00375E21" w:rsidRPr="008C111D">
        <w:rPr>
          <w:u w:val="single"/>
        </w:rPr>
        <w:t xml:space="preserve"> for Phase I, II, and III</w:t>
      </w:r>
    </w:p>
    <w:p w14:paraId="045DB142" w14:textId="206CEA80" w:rsidR="00434CF0" w:rsidRPr="00482A25" w:rsidRDefault="00EA7138" w:rsidP="00E809B3">
      <w:pPr>
        <w:pStyle w:val="BodyText"/>
        <w:numPr>
          <w:ilvl w:val="0"/>
          <w:numId w:val="1"/>
        </w:numPr>
      </w:pPr>
      <w:ins w:id="14" w:author="Author">
        <w:r w:rsidRPr="00482A25">
          <w:t>V</w:t>
        </w:r>
      </w:ins>
      <w:r w:rsidR="007C4E23" w:rsidRPr="00482A25">
        <w:t>erify, on a sampling basis, that</w:t>
      </w:r>
      <w:r w:rsidR="00C7292D" w:rsidRPr="00482A25">
        <w:t xml:space="preserve"> t</w:t>
      </w:r>
      <w:r w:rsidR="006341FB" w:rsidRPr="00482A25">
        <w:t>he</w:t>
      </w:r>
      <w:r w:rsidR="007C4E23" w:rsidRPr="00482A25">
        <w:t xml:space="preserve"> licensee </w:t>
      </w:r>
      <w:r w:rsidR="00E90120" w:rsidRPr="00482A25">
        <w:t>adequately</w:t>
      </w:r>
      <w:r w:rsidR="007C4E23" w:rsidRPr="00482A25">
        <w:t xml:space="preserve"> completed the </w:t>
      </w:r>
      <w:r w:rsidR="009752B6" w:rsidRPr="00482A25">
        <w:t xml:space="preserve">actions </w:t>
      </w:r>
      <w:r w:rsidR="007C4E23" w:rsidRPr="00482A25">
        <w:t xml:space="preserve">necessary to comply with the license conditions and </w:t>
      </w:r>
      <w:r w:rsidR="007B1363" w:rsidRPr="00482A25">
        <w:t xml:space="preserve">commitments for </w:t>
      </w:r>
      <w:ins w:id="15" w:author="Author">
        <w:r w:rsidR="00A82853" w:rsidRPr="00482A25">
          <w:t>LR</w:t>
        </w:r>
      </w:ins>
      <w:r w:rsidR="007B1363" w:rsidRPr="00482A25">
        <w:t xml:space="preserve">, </w:t>
      </w:r>
      <w:r w:rsidR="006341FB" w:rsidRPr="00482A25">
        <w:t xml:space="preserve">and </w:t>
      </w:r>
      <w:r w:rsidR="00E90120" w:rsidRPr="00482A25">
        <w:t>adequately</w:t>
      </w:r>
      <w:r w:rsidR="007C4E23" w:rsidRPr="00482A25">
        <w:t xml:space="preserve"> implemented the </w:t>
      </w:r>
      <w:r w:rsidR="007A7D4F" w:rsidRPr="00482A25">
        <w:t>AMPs</w:t>
      </w:r>
      <w:r w:rsidR="006341FB" w:rsidRPr="00482A25">
        <w:t xml:space="preserve"> and TLAA</w:t>
      </w:r>
      <w:r w:rsidR="006701A9" w:rsidRPr="00482A25">
        <w:t xml:space="preserve">s </w:t>
      </w:r>
      <w:r w:rsidR="00CE141F" w:rsidRPr="00482A25">
        <w:t>as described</w:t>
      </w:r>
      <w:r w:rsidR="007C4E23" w:rsidRPr="00482A25">
        <w:t xml:space="preserve"> in the safety evaluation (SE</w:t>
      </w:r>
      <w:r w:rsidR="00E20E3D" w:rsidRPr="00482A25">
        <w:t>)</w:t>
      </w:r>
      <w:r w:rsidR="00CE141F" w:rsidRPr="00482A25">
        <w:t xml:space="preserve"> </w:t>
      </w:r>
      <w:ins w:id="16" w:author="Author">
        <w:r w:rsidR="00BF37E8" w:rsidRPr="000F5280">
          <w:t xml:space="preserve">or safety evaluation report </w:t>
        </w:r>
        <w:r w:rsidR="00A51FCF" w:rsidRPr="000F5280">
          <w:t>[</w:t>
        </w:r>
        <w:r w:rsidR="00766B78" w:rsidRPr="000F5280">
          <w:t xml:space="preserve">hereinafter </w:t>
        </w:r>
        <w:r w:rsidR="00BA40EA" w:rsidRPr="000F5280">
          <w:t xml:space="preserve">collectively identified as SE] </w:t>
        </w:r>
        <w:r w:rsidR="005458E8" w:rsidRPr="000F5280">
          <w:t>f</w:t>
        </w:r>
      </w:ins>
      <w:r w:rsidR="00CE141F" w:rsidRPr="000F5280">
        <w:t>or</w:t>
      </w:r>
      <w:r w:rsidR="007C4E23" w:rsidRPr="000F5280">
        <w:t xml:space="preserve"> </w:t>
      </w:r>
      <w:ins w:id="17" w:author="Author">
        <w:r w:rsidR="009A0FC4" w:rsidRPr="000F5280">
          <w:t>LR</w:t>
        </w:r>
      </w:ins>
      <w:r w:rsidR="00CE141F" w:rsidRPr="000F5280">
        <w:t>.</w:t>
      </w:r>
    </w:p>
    <w:p w14:paraId="7624FA5C" w14:textId="514B1685" w:rsidR="009F1F5C" w:rsidRDefault="00931D20" w:rsidP="00E809B3">
      <w:pPr>
        <w:pStyle w:val="BodyText"/>
        <w:numPr>
          <w:ilvl w:val="0"/>
          <w:numId w:val="1"/>
        </w:numPr>
        <w:rPr>
          <w:ins w:id="18" w:author="Author"/>
        </w:rPr>
      </w:pPr>
      <w:ins w:id="19" w:author="Author">
        <w:r>
          <w:t xml:space="preserve">Verify </w:t>
        </w:r>
      </w:ins>
      <w:r w:rsidR="00650992" w:rsidRPr="00482A25">
        <w:t xml:space="preserve">the </w:t>
      </w:r>
      <w:r w:rsidR="00136FB1" w:rsidRPr="00482A25">
        <w:t xml:space="preserve">licensee </w:t>
      </w:r>
      <w:r w:rsidR="00753DA8" w:rsidRPr="00482A25">
        <w:t xml:space="preserve">adequately </w:t>
      </w:r>
      <w:r w:rsidR="006341FB" w:rsidRPr="00482A25">
        <w:t xml:space="preserve">evaluated, and reported </w:t>
      </w:r>
      <w:r w:rsidR="009752B6" w:rsidRPr="00482A25">
        <w:t xml:space="preserve">when </w:t>
      </w:r>
      <w:r w:rsidR="006341FB" w:rsidRPr="00482A25">
        <w:t xml:space="preserve">necessary, changes to </w:t>
      </w:r>
      <w:r w:rsidR="00F25152" w:rsidRPr="00482A25">
        <w:t xml:space="preserve">regulatory </w:t>
      </w:r>
      <w:r w:rsidR="006341FB" w:rsidRPr="00482A25">
        <w:t>commitments</w:t>
      </w:r>
      <w:r w:rsidR="00B14708" w:rsidRPr="00482A25">
        <w:t xml:space="preserve"> from the SE for </w:t>
      </w:r>
      <w:ins w:id="20" w:author="Author">
        <w:r w:rsidR="009A0FC4" w:rsidRPr="00482A25">
          <w:t>LR</w:t>
        </w:r>
      </w:ins>
      <w:r w:rsidR="00506ED3" w:rsidRPr="00482A25">
        <w:t xml:space="preserve"> in accordance with </w:t>
      </w:r>
      <w:r w:rsidR="00BC6A39" w:rsidRPr="00482A25">
        <w:t>NEI</w:t>
      </w:r>
      <w:r w:rsidR="00A311CE">
        <w:t> 9</w:t>
      </w:r>
      <w:r w:rsidR="00BC6A39" w:rsidRPr="00482A25">
        <w:t>9-04</w:t>
      </w:r>
      <w:r w:rsidR="00520FC0" w:rsidRPr="00482A25">
        <w:t xml:space="preserve"> as</w:t>
      </w:r>
      <w:r w:rsidR="00B35CB4" w:rsidRPr="00482A25">
        <w:t xml:space="preserve"> endorsed by RIS 2000</w:t>
      </w:r>
      <w:r w:rsidR="001F0C61">
        <w:t>-</w:t>
      </w:r>
      <w:r w:rsidR="00D00CE9">
        <w:t>017</w:t>
      </w:r>
      <w:r w:rsidR="00E738AC" w:rsidRPr="00482A25">
        <w:t>;</w:t>
      </w:r>
      <w:r w:rsidR="0047493C" w:rsidRPr="00482A25">
        <w:t xml:space="preserve"> </w:t>
      </w:r>
      <w:r w:rsidR="00506ED3" w:rsidRPr="00482A25">
        <w:t xml:space="preserve">changes to </w:t>
      </w:r>
      <w:r w:rsidR="007A7D4F" w:rsidRPr="00482A25">
        <w:t>AMP</w:t>
      </w:r>
      <w:r w:rsidR="0047493C" w:rsidRPr="00482A25">
        <w:t>s</w:t>
      </w:r>
      <w:r w:rsidR="00B14708" w:rsidRPr="00482A25">
        <w:t>,</w:t>
      </w:r>
      <w:r w:rsidR="0047493C" w:rsidRPr="00482A25">
        <w:t xml:space="preserve"> TLAAs</w:t>
      </w:r>
      <w:r w:rsidR="00B14708" w:rsidRPr="00482A25">
        <w:t xml:space="preserve"> and other </w:t>
      </w:r>
      <w:ins w:id="21" w:author="Author">
        <w:r w:rsidR="009A0FC4" w:rsidRPr="00482A25">
          <w:t>LR</w:t>
        </w:r>
      </w:ins>
      <w:r w:rsidR="00B14708" w:rsidRPr="00482A25">
        <w:t xml:space="preserve"> activities</w:t>
      </w:r>
      <w:r w:rsidR="0047493C" w:rsidRPr="00482A25">
        <w:t xml:space="preserve"> </w:t>
      </w:r>
      <w:r w:rsidR="00B14708" w:rsidRPr="00482A25">
        <w:t>incorporated as part of</w:t>
      </w:r>
      <w:r w:rsidR="006341FB" w:rsidRPr="00482A25">
        <w:t xml:space="preserve"> the UF</w:t>
      </w:r>
      <w:r w:rsidR="00E20E3D" w:rsidRPr="00482A25">
        <w:t>SAR</w:t>
      </w:r>
      <w:r w:rsidR="006341FB" w:rsidRPr="00482A25">
        <w:t xml:space="preserve"> </w:t>
      </w:r>
      <w:r w:rsidR="00080C66" w:rsidRPr="00482A25">
        <w:t xml:space="preserve">supplement </w:t>
      </w:r>
      <w:r w:rsidR="006341FB" w:rsidRPr="00482A25">
        <w:t>in accordance with 10 CFR 50.59</w:t>
      </w:r>
      <w:r w:rsidR="00A86FEB" w:rsidRPr="00482A25">
        <w:t>;</w:t>
      </w:r>
      <w:r w:rsidR="00683C2B" w:rsidRPr="00482A25">
        <w:t xml:space="preserve"> </w:t>
      </w:r>
      <w:r w:rsidR="00AA4D3C" w:rsidRPr="00482A25">
        <w:t xml:space="preserve">and submitted </w:t>
      </w:r>
      <w:r w:rsidR="0047493C" w:rsidRPr="00482A25">
        <w:t xml:space="preserve">license </w:t>
      </w:r>
      <w:r w:rsidR="00AA4D3C" w:rsidRPr="00482A25">
        <w:t xml:space="preserve">amendment requests in accordance with 10 CFR 50.90 for changes to license conditions that </w:t>
      </w:r>
      <w:r w:rsidR="00A86FEB" w:rsidRPr="00482A25">
        <w:t>we</w:t>
      </w:r>
      <w:r w:rsidR="00AA4D3C" w:rsidRPr="00482A25">
        <w:t xml:space="preserve">re added as part of </w:t>
      </w:r>
      <w:r w:rsidR="00A86FEB" w:rsidRPr="00482A25">
        <w:t>the renewed</w:t>
      </w:r>
      <w:r w:rsidR="00DF2FA6" w:rsidRPr="00482A25">
        <w:t xml:space="preserve"> operating</w:t>
      </w:r>
      <w:r w:rsidR="00A86FEB" w:rsidRPr="00482A25">
        <w:t xml:space="preserve"> license</w:t>
      </w:r>
      <w:r w:rsidR="006341FB" w:rsidRPr="00482A25">
        <w:t>.</w:t>
      </w:r>
    </w:p>
    <w:p w14:paraId="2B6974F2" w14:textId="3A134CB4" w:rsidR="00DE75E0" w:rsidRDefault="00DE75E0" w:rsidP="00D14C5E">
      <w:pPr>
        <w:pStyle w:val="Heading3"/>
        <w:rPr>
          <w:ins w:id="22" w:author="Author"/>
        </w:rPr>
      </w:pPr>
      <w:ins w:id="23" w:author="Author">
        <w:r>
          <w:t>0</w:t>
        </w:r>
        <w:r w:rsidR="00FF088C">
          <w:t>2.01.01</w:t>
        </w:r>
        <w:r w:rsidR="00FF088C">
          <w:tab/>
        </w:r>
        <w:r w:rsidR="00FF088C" w:rsidRPr="00D14C5E">
          <w:t>Phase I</w:t>
        </w:r>
      </w:ins>
    </w:p>
    <w:p w14:paraId="132F8430" w14:textId="52544B4A" w:rsidR="007B29CD" w:rsidRDefault="007B29CD" w:rsidP="00471309">
      <w:pPr>
        <w:pStyle w:val="BodyText3"/>
        <w:rPr>
          <w:ins w:id="24" w:author="Author"/>
        </w:rPr>
      </w:pPr>
      <w:ins w:id="25" w:author="Author">
        <w:r w:rsidRPr="00D573E3">
          <w:t xml:space="preserve">The inspectors will observe the implementation of select AMPs and activities described in the license conditions, UFSAR supplement, TLAAs and regulatory commitments, as well as any testing or visual inspections of SSCs that are only accessible at reduced power levels (e.g., SSCs located inside containment or other high radiation areas). </w:t>
        </w:r>
        <w:r w:rsidRPr="004E2D31">
          <w:rPr>
            <w:bCs/>
          </w:rPr>
          <w:t>The Phase I inspection may occur at each unit of a multi-unit site</w:t>
        </w:r>
        <w:r w:rsidRPr="004E2D31">
          <w:t>.</w:t>
        </w:r>
        <w:del w:id="26" w:author="Author">
          <w:r w:rsidRPr="00D573E3" w:rsidDel="00ED56E5">
            <w:delText xml:space="preserve">   </w:delText>
          </w:r>
        </w:del>
      </w:ins>
    </w:p>
    <w:p w14:paraId="1F4FB6B3" w14:textId="0F97BF06" w:rsidR="007B29CD" w:rsidRPr="00226738" w:rsidRDefault="007B29CD" w:rsidP="00226738">
      <w:pPr>
        <w:pStyle w:val="Heading3"/>
        <w:rPr>
          <w:ins w:id="27" w:author="Author"/>
        </w:rPr>
      </w:pPr>
      <w:ins w:id="28" w:author="Author">
        <w:r w:rsidRPr="00226738">
          <w:t>02.01.0</w:t>
        </w:r>
        <w:r w:rsidR="0053329A" w:rsidRPr="00226738">
          <w:t>2</w:t>
        </w:r>
        <w:r w:rsidRPr="00226738">
          <w:tab/>
          <w:t>Phase II</w:t>
        </w:r>
      </w:ins>
    </w:p>
    <w:p w14:paraId="27A9A9B2" w14:textId="4DA5B390" w:rsidR="0050298D" w:rsidRDefault="0050298D" w:rsidP="00471309">
      <w:pPr>
        <w:pStyle w:val="BodyText3"/>
        <w:rPr>
          <w:ins w:id="29" w:author="Author"/>
        </w:rPr>
      </w:pPr>
      <w:ins w:id="30" w:author="Author">
        <w:r w:rsidRPr="0050298D">
          <w:t>This inspection is intended to be a one-time team inspection per site. However, for multi</w:t>
        </w:r>
        <w:r w:rsidR="00EF64BF">
          <w:noBreakHyphen/>
        </w:r>
        <w:r w:rsidRPr="0050298D">
          <w:t xml:space="preserve">unit sites, subsequent Phase II inspections may be conducted, as deemed necessary by regional management. Subsequent Phase II inspections at multi-unit sites may not require the same level of effort as the Phase II inspection for the first unit. The inspectors will assess the adequacy and effectiveness of the implementation and/or completion of the programs and activities described in the regulatory commitments, UFSAR supplement program descriptions, TLAAs, and license conditions, as well as evaluate the need for additional inspections under </w:t>
        </w:r>
        <w:r w:rsidR="00641DEA">
          <w:t>inspection procedure (</w:t>
        </w:r>
        <w:r w:rsidRPr="0050298D">
          <w:t>IP</w:t>
        </w:r>
        <w:r w:rsidR="00641DEA">
          <w:t>)</w:t>
        </w:r>
        <w:r w:rsidRPr="0050298D">
          <w:t xml:space="preserve"> 71003, or as part of the </w:t>
        </w:r>
        <w:r w:rsidR="007D5765" w:rsidRPr="007D5765">
          <w:t>reactor oversight program</w:t>
        </w:r>
        <w:r w:rsidRPr="0050298D">
          <w:t xml:space="preserve"> </w:t>
        </w:r>
        <w:r w:rsidR="007D5765">
          <w:t>(</w:t>
        </w:r>
        <w:r w:rsidRPr="0050298D">
          <w:t>ROP</w:t>
        </w:r>
        <w:r w:rsidR="007D5765">
          <w:t>)</w:t>
        </w:r>
        <w:r w:rsidRPr="0050298D">
          <w:t>.</w:t>
        </w:r>
        <w:del w:id="31" w:author="Author">
          <w:r w:rsidRPr="0050298D" w:rsidDel="00ED56E5">
            <w:delText xml:space="preserve">  </w:delText>
          </w:r>
        </w:del>
      </w:ins>
    </w:p>
    <w:p w14:paraId="77AC2ACE" w14:textId="2B3A4E4C" w:rsidR="007B29CD" w:rsidRPr="00226738" w:rsidRDefault="007B29CD" w:rsidP="00226738">
      <w:pPr>
        <w:pStyle w:val="Heading3"/>
        <w:rPr>
          <w:ins w:id="32" w:author="Author"/>
        </w:rPr>
      </w:pPr>
      <w:ins w:id="33" w:author="Author">
        <w:r w:rsidRPr="00226738">
          <w:t>02.01.</w:t>
        </w:r>
        <w:r w:rsidR="00062987" w:rsidRPr="00226738">
          <w:t>03</w:t>
        </w:r>
        <w:r w:rsidRPr="00226738">
          <w:tab/>
          <w:t>Phase III</w:t>
        </w:r>
      </w:ins>
    </w:p>
    <w:p w14:paraId="492657B5" w14:textId="43D8BFC1" w:rsidR="003B7FB6" w:rsidRDefault="00FE05FE" w:rsidP="00471309">
      <w:pPr>
        <w:pStyle w:val="BodyText3"/>
        <w:rPr>
          <w:ins w:id="34" w:author="Author"/>
        </w:rPr>
      </w:pPr>
      <w:ins w:id="35" w:author="Author">
        <w:r w:rsidRPr="00FE05FE">
          <w:t>This inspection is optional and is implemented when deemed necessary by the Phase II inspection team, based on the results of the Phase I and II inspections. The Phase</w:t>
        </w:r>
        <w:r w:rsidR="0043540B">
          <w:t> </w:t>
        </w:r>
        <w:r w:rsidRPr="00FE05FE">
          <w:t>III inspection reviews the implementation of license conditions, regulatory commitments, TLAAs</w:t>
        </w:r>
        <w:r w:rsidR="003F74BB">
          <w:t>,</w:t>
        </w:r>
        <w:r w:rsidRPr="00FE05FE">
          <w:t xml:space="preserve"> and AMPs against the implementation schedules that extend into the PEO. Additionally, Phase III may be implemented to review corrective actions for issues of concern identified during Phases I and II inspections.</w:t>
        </w:r>
      </w:ins>
    </w:p>
    <w:p w14:paraId="38E26550" w14:textId="3B7DFCD7" w:rsidR="00375E21" w:rsidRPr="004E2D31" w:rsidRDefault="00375E21" w:rsidP="007D7717">
      <w:pPr>
        <w:pStyle w:val="Heading2"/>
        <w:rPr>
          <w:ins w:id="36" w:author="Author"/>
        </w:rPr>
      </w:pPr>
      <w:ins w:id="37" w:author="Author">
        <w:r w:rsidRPr="004E2D31">
          <w:t>02.0</w:t>
        </w:r>
        <w:r w:rsidR="007B29CD">
          <w:t>2</w:t>
        </w:r>
        <w:r w:rsidRPr="004E2D31">
          <w:tab/>
        </w:r>
        <w:r w:rsidRPr="008C111D">
          <w:rPr>
            <w:u w:val="single"/>
          </w:rPr>
          <w:t>General Inspection Requirements for Phase IV</w:t>
        </w:r>
      </w:ins>
    </w:p>
    <w:p w14:paraId="2B492004" w14:textId="5578B8D6" w:rsidR="00C96111" w:rsidRDefault="001F0C23" w:rsidP="00471309">
      <w:pPr>
        <w:pStyle w:val="BodyText3"/>
        <w:rPr>
          <w:ins w:id="38" w:author="Author"/>
        </w:rPr>
      </w:pPr>
      <w:ins w:id="39" w:author="Author">
        <w:r w:rsidRPr="001F0C23">
          <w:t>Phase IV is intended to be a one-time inspection per site. However, the Phase IV inspection can be performed on each unit of a multi-unit site as deemed necessary by regional management. Furthermore, the inspection may be repeated if deemed necessary by regional management based on the outcome of the inspection (for example, 3 years later to determine if the licensee ha</w:t>
        </w:r>
        <w:r w:rsidR="006C223B">
          <w:t>s</w:t>
        </w:r>
        <w:r w:rsidRPr="001F0C23">
          <w:t xml:space="preserve"> corrected any identified issues).</w:t>
        </w:r>
        <w:del w:id="40" w:author="Author">
          <w:r w:rsidRPr="001F0C23" w:rsidDel="00ED56E5">
            <w:delText xml:space="preserve">  </w:delText>
          </w:r>
        </w:del>
      </w:ins>
    </w:p>
    <w:p w14:paraId="5C0A50E0" w14:textId="77777777" w:rsidR="00C96111" w:rsidRDefault="001F0C23" w:rsidP="006B3505">
      <w:pPr>
        <w:pStyle w:val="BodyText3"/>
        <w:keepNext/>
        <w:rPr>
          <w:ins w:id="41" w:author="Author"/>
        </w:rPr>
      </w:pPr>
      <w:ins w:id="42" w:author="Author">
        <w:r w:rsidRPr="001F0C23">
          <w:lastRenderedPageBreak/>
          <w:t xml:space="preserve"> </w:t>
        </w:r>
        <w:r w:rsidR="00C96111">
          <w:t>During the Phase IV inspection, inspectors are expected to:</w:t>
        </w:r>
      </w:ins>
    </w:p>
    <w:p w14:paraId="12CD77FF" w14:textId="3729919B" w:rsidR="00C96111" w:rsidRDefault="00C96111" w:rsidP="00471309">
      <w:pPr>
        <w:pStyle w:val="BodyText3"/>
        <w:rPr>
          <w:ins w:id="43" w:author="Author"/>
        </w:rPr>
      </w:pPr>
      <w:ins w:id="44" w:author="Author">
        <w:r>
          <w:t xml:space="preserve">Review approximately six samples of a licensee’s implementation of AMPs, to determine AMP effectiveness. Upon receiving a renewed license, the </w:t>
        </w:r>
        <w:r w:rsidR="008B2927">
          <w:t>license renewal application (</w:t>
        </w:r>
        <w:r>
          <w:t>LRA</w:t>
        </w:r>
        <w:r w:rsidR="008B2927">
          <w:t>)</w:t>
        </w:r>
        <w:r>
          <w:t xml:space="preserve"> becomes a historical record that is not updated. The actions described in the LRA </w:t>
        </w:r>
        <w:proofErr w:type="gramStart"/>
        <w:r>
          <w:t>AMPs</w:t>
        </w:r>
        <w:proofErr w:type="gramEnd"/>
        <w:r>
          <w:t xml:space="preserve"> and aging management review (AMR) items are implemented at the site in changes to plant</w:t>
        </w:r>
        <w:r w:rsidR="0001685A">
          <w:noBreakHyphen/>
        </w:r>
        <w:r>
          <w:t>specific procedures (e.g., inspection requirements for lighting) and preventive maintenance activities (PMs), as required. The term “AMP effectiveness” is used for ease of communication, even though a description of the key aspects of each AMP only resides in the UFSAR. Phase IV inspections at each unit of a multi-unit site with similar designs may not require the same level of effort as the Phase IV inspection for the first unit. The inspectors should consider this and use discretion when determining the sample size at multi-unit sites. The inspectors should consider a review of the enhanced, new, or plant-specific AMPs.</w:t>
        </w:r>
      </w:ins>
    </w:p>
    <w:p w14:paraId="29323DD7" w14:textId="11598E7A" w:rsidR="00891F32" w:rsidRPr="00891F32" w:rsidRDefault="00C96111" w:rsidP="00471309">
      <w:pPr>
        <w:pStyle w:val="BodyText3"/>
        <w:rPr>
          <w:ins w:id="45" w:author="Author"/>
        </w:rPr>
      </w:pPr>
      <w:ins w:id="46" w:author="Author">
        <w:r>
          <w:t xml:space="preserve">Perform a review of </w:t>
        </w:r>
        <w:r w:rsidR="00262D78">
          <w:t>CAP</w:t>
        </w:r>
        <w:r>
          <w:t xml:space="preserve"> documents to determine if age</w:t>
        </w:r>
        <w:r w:rsidR="00831B23">
          <w:noBreakHyphen/>
        </w:r>
        <w:r>
          <w:t>related degradation has been identified and properly managed or corrected, as part of their AMP samples. The expectation is that the AMPs have been updated based on OE and other relevant information.</w:t>
        </w:r>
        <w:del w:id="47" w:author="Author">
          <w:r w:rsidR="001F0C23" w:rsidRPr="001F0C23" w:rsidDel="00ED56E5">
            <w:delText xml:space="preserve"> </w:delText>
          </w:r>
        </w:del>
      </w:ins>
    </w:p>
    <w:p w14:paraId="7416F331" w14:textId="0C6F6995" w:rsidR="00F665F5" w:rsidRDefault="00F665F5" w:rsidP="00E809B3">
      <w:pPr>
        <w:pStyle w:val="BodyText"/>
        <w:numPr>
          <w:ilvl w:val="0"/>
          <w:numId w:val="2"/>
        </w:numPr>
      </w:pPr>
      <w:ins w:id="48" w:author="Author">
        <w:r>
          <w:rPr>
            <w:bCs/>
          </w:rPr>
          <w:t>V</w:t>
        </w:r>
        <w:r w:rsidRPr="004E2D31">
          <w:rPr>
            <w:bCs/>
          </w:rPr>
          <w:t xml:space="preserve">erify the licensee is </w:t>
        </w:r>
        <w:r w:rsidR="00EB0E8F">
          <w:rPr>
            <w:bCs/>
          </w:rPr>
          <w:t>implementing</w:t>
        </w:r>
        <w:r w:rsidRPr="004E2D31">
          <w:rPr>
            <w:bCs/>
          </w:rPr>
          <w:t xml:space="preserve"> the AMP</w:t>
        </w:r>
        <w:r w:rsidR="0065756A">
          <w:rPr>
            <w:bCs/>
          </w:rPr>
          <w:t xml:space="preserve"> elements</w:t>
        </w:r>
        <w:r w:rsidR="00E14CFC">
          <w:rPr>
            <w:bCs/>
          </w:rPr>
          <w:t xml:space="preserve"> </w:t>
        </w:r>
        <w:r w:rsidR="0023410C" w:rsidRPr="0005327F">
          <w:t>consistent with the revised licensing basis</w:t>
        </w:r>
        <w:r w:rsidR="0023410C" w:rsidRPr="004E2D31">
          <w:rPr>
            <w:bCs/>
          </w:rPr>
          <w:t xml:space="preserve"> </w:t>
        </w:r>
        <w:r w:rsidR="0023410C" w:rsidRPr="0005327F">
          <w:t>as implemented upon entry into the</w:t>
        </w:r>
        <w:r w:rsidR="0023410C">
          <w:t xml:space="preserve"> </w:t>
        </w:r>
        <w:r w:rsidR="0023410C" w:rsidRPr="0005327F">
          <w:t>PEO</w:t>
        </w:r>
        <w:r w:rsidR="0023410C" w:rsidRPr="004E2D31">
          <w:rPr>
            <w:bCs/>
          </w:rPr>
          <w:t xml:space="preserve"> </w:t>
        </w:r>
        <w:r w:rsidRPr="004E2D31">
          <w:rPr>
            <w:bCs/>
          </w:rPr>
          <w:t xml:space="preserve">to ensure the SSCs </w:t>
        </w:r>
        <w:r w:rsidR="000817D7">
          <w:rPr>
            <w:bCs/>
          </w:rPr>
          <w:t>have maintained their ability to</w:t>
        </w:r>
        <w:r w:rsidRPr="004E2D31">
          <w:rPr>
            <w:bCs/>
          </w:rPr>
          <w:t xml:space="preserve"> perform their intended function</w:t>
        </w:r>
        <w:r w:rsidR="001939C0">
          <w:rPr>
            <w:bCs/>
          </w:rPr>
          <w:t>.</w:t>
        </w:r>
      </w:ins>
    </w:p>
    <w:p w14:paraId="2B11BAF1" w14:textId="0FF56122" w:rsidR="00375E21" w:rsidRDefault="008F31B9" w:rsidP="00E809B3">
      <w:pPr>
        <w:pStyle w:val="BodyText"/>
        <w:numPr>
          <w:ilvl w:val="0"/>
          <w:numId w:val="2"/>
        </w:numPr>
      </w:pPr>
      <w:r w:rsidRPr="001C2EC7">
        <w:t>V</w:t>
      </w:r>
      <w:r w:rsidR="00057116" w:rsidRPr="001C2EC7">
        <w:t>erif</w:t>
      </w:r>
      <w:r w:rsidRPr="001C2EC7">
        <w:t>y</w:t>
      </w:r>
      <w:r w:rsidR="00057116" w:rsidRPr="001C2EC7">
        <w:t xml:space="preserve"> that the licensee adequately evaluated plant</w:t>
      </w:r>
      <w:r w:rsidR="00057116" w:rsidRPr="001C2EC7">
        <w:noBreakHyphen/>
        <w:t xml:space="preserve">specific and industry </w:t>
      </w:r>
      <w:r w:rsidR="00F33899" w:rsidRPr="001C2EC7">
        <w:t>OE</w:t>
      </w:r>
      <w:r w:rsidR="00057116" w:rsidRPr="001C2EC7">
        <w:t xml:space="preserve"> and</w:t>
      </w:r>
      <w:ins w:id="49" w:author="Author">
        <w:r w:rsidR="009F2F23">
          <w:t>,</w:t>
        </w:r>
      </w:ins>
      <w:r w:rsidR="00057116" w:rsidRPr="001C2EC7">
        <w:t xml:space="preserve"> when applicable, incorporated appropriate changes to the methods of managing aging effects for items subject to </w:t>
      </w:r>
      <w:ins w:id="50" w:author="Author">
        <w:r w:rsidR="004040B1">
          <w:t>AMR</w:t>
        </w:r>
      </w:ins>
      <w:r w:rsidR="005336E0" w:rsidRPr="001C2EC7">
        <w:t>,</w:t>
      </w:r>
      <w:r w:rsidR="00057116" w:rsidRPr="001C2EC7">
        <w:t xml:space="preserve"> in accordance with</w:t>
      </w:r>
      <w:ins w:id="51" w:author="Author">
        <w:r w:rsidR="0063231C">
          <w:t xml:space="preserve"> the UFSAR description on the use of OE (as applicable)</w:t>
        </w:r>
      </w:ins>
      <w:r w:rsidR="00057116" w:rsidRPr="001C2EC7">
        <w:t>.</w:t>
      </w:r>
      <w:del w:id="52" w:author="Author">
        <w:r w:rsidR="00057116" w:rsidRPr="001C2EC7" w:rsidDel="00ED56E5">
          <w:delText xml:space="preserve"> </w:delText>
        </w:r>
      </w:del>
    </w:p>
    <w:p w14:paraId="29A9DA57" w14:textId="698C8A9B" w:rsidR="00EB5E5D" w:rsidRPr="00A90AA3" w:rsidRDefault="00EB5E5D" w:rsidP="00E809B3">
      <w:pPr>
        <w:pStyle w:val="BodyText"/>
        <w:numPr>
          <w:ilvl w:val="0"/>
          <w:numId w:val="2"/>
        </w:numPr>
      </w:pPr>
      <w:r>
        <w:t>V</w:t>
      </w:r>
      <w:r w:rsidRPr="00A90AA3">
        <w:t>erif</w:t>
      </w:r>
      <w:r>
        <w:t>y</w:t>
      </w:r>
      <w:r w:rsidRPr="00A90AA3">
        <w:t xml:space="preserve"> age-related degradation is identified and</w:t>
      </w:r>
      <w:r w:rsidR="00927A93">
        <w:t xml:space="preserve"> </w:t>
      </w:r>
      <w:r w:rsidRPr="00A90AA3">
        <w:t>corrected.</w:t>
      </w:r>
    </w:p>
    <w:p w14:paraId="742A16DE" w14:textId="47F88320" w:rsidR="00EB5E5D" w:rsidRPr="00A90AA3" w:rsidRDefault="00A4650B" w:rsidP="00E809B3">
      <w:pPr>
        <w:pStyle w:val="BodyText"/>
        <w:numPr>
          <w:ilvl w:val="0"/>
          <w:numId w:val="2"/>
        </w:numPr>
        <w:rPr>
          <w:ins w:id="53" w:author="Author"/>
        </w:rPr>
      </w:pPr>
      <w:ins w:id="54" w:author="Author">
        <w:r>
          <w:t>Verify</w:t>
        </w:r>
        <w:r w:rsidR="00EB5E5D" w:rsidRPr="00A90AA3">
          <w:t xml:space="preserve"> that the licensee identified, evaluated, and incorporated “newly identified” SSCs into the renewed license in accordance with 10 CFR 54.37(b).</w:t>
        </w:r>
        <w:del w:id="55" w:author="Author">
          <w:r w:rsidR="00EB5E5D" w:rsidRPr="00A90AA3" w:rsidDel="00ED56E5">
            <w:delText xml:space="preserve"> </w:delText>
          </w:r>
        </w:del>
      </w:ins>
    </w:p>
    <w:p w14:paraId="187F9180" w14:textId="7DE12F07" w:rsidR="0079234E" w:rsidRDefault="00572CC2" w:rsidP="00E809B3">
      <w:pPr>
        <w:pStyle w:val="BodyText"/>
        <w:numPr>
          <w:ilvl w:val="0"/>
          <w:numId w:val="2"/>
        </w:numPr>
        <w:rPr>
          <w:ins w:id="56" w:author="Author"/>
        </w:rPr>
      </w:pPr>
      <w:ins w:id="57" w:author="Author">
        <w:r w:rsidRPr="00195F51">
          <w:t>Since the inspection</w:t>
        </w:r>
        <w:r w:rsidR="00B95191" w:rsidRPr="00195F51">
          <w:t>s</w:t>
        </w:r>
        <w:r w:rsidR="00853022" w:rsidRPr="00195F51">
          <w:t xml:space="preserve"> completed </w:t>
        </w:r>
        <w:r w:rsidR="00C46FA8" w:rsidRPr="00195F51">
          <w:t>in</w:t>
        </w:r>
        <w:r w:rsidR="006E541E" w:rsidRPr="00195F51">
          <w:t xml:space="preserve"> Phase III, </w:t>
        </w:r>
        <w:r w:rsidR="000D56DE" w:rsidRPr="00195F51">
          <w:t>verif</w:t>
        </w:r>
        <w:r w:rsidR="004E257A" w:rsidRPr="00195F51">
          <w:t>y</w:t>
        </w:r>
        <w:r w:rsidR="000D56DE" w:rsidRPr="00195F51">
          <w:t xml:space="preserve"> the licensee adequately evaluated, and reported when necessary, changes to regulatory commitments from the SE for LR in accordance with NEI</w:t>
        </w:r>
        <w:r w:rsidR="00DC4927">
          <w:t> 9</w:t>
        </w:r>
        <w:r w:rsidR="000D56DE" w:rsidRPr="00195F51">
          <w:t>9-04 as endorsed by RIS 2000</w:t>
        </w:r>
        <w:r w:rsidR="001F0C61">
          <w:t>-</w:t>
        </w:r>
        <w:r w:rsidR="00DC4927">
          <w:t>017</w:t>
        </w:r>
        <w:r w:rsidR="000D56DE" w:rsidRPr="00195F51">
          <w:t>; changes to AMPs, TLAAs and other LR activities incorporated as part of the UFSAR supplement in accordance with 10 CFR 50.59; and submitted license amendment requests in accordance with 10</w:t>
        </w:r>
      </w:ins>
      <w:r w:rsidR="00066BA6">
        <w:t> </w:t>
      </w:r>
      <w:ins w:id="58" w:author="Author">
        <w:r w:rsidR="000D56DE" w:rsidRPr="00195F51">
          <w:t>CFR 50.90 for changes to license conditions that were added as part of the renewed operating license.</w:t>
        </w:r>
      </w:ins>
    </w:p>
    <w:p w14:paraId="009364B0" w14:textId="1F855896" w:rsidR="002A0A12" w:rsidRPr="002A0A12" w:rsidRDefault="002A0A12" w:rsidP="00F53EC1">
      <w:pPr>
        <w:pStyle w:val="BodyText"/>
        <w:numPr>
          <w:ilvl w:val="0"/>
          <w:numId w:val="2"/>
        </w:numPr>
        <w:rPr>
          <w:ins w:id="59" w:author="Author"/>
        </w:rPr>
      </w:pPr>
      <w:ins w:id="60" w:author="Author">
        <w:r w:rsidRPr="002A0A12">
          <w:t xml:space="preserve">Verify the UFSAR supplement description matches the AMP or TLAA being implemented and that changes, necessitated by the inclusion of “newly identified” SSCs, were included in the UFSAR supplement. If the licensee has not submitted a UFSAR supplement update since implementing the AMP or TLAA, review the planned UFSAR supplement changes and verify that they are included in an appropriate tracking system (e.g., a </w:t>
        </w:r>
        <w:r w:rsidR="00262D78">
          <w:t>CAP</w:t>
        </w:r>
        <w:r w:rsidRPr="002A0A12">
          <w:t>).</w:t>
        </w:r>
        <w:del w:id="61" w:author="Author">
          <w:r w:rsidRPr="002A0A12" w:rsidDel="00ED56E5">
            <w:delText xml:space="preserve"> </w:delText>
          </w:r>
        </w:del>
      </w:ins>
    </w:p>
    <w:p w14:paraId="3F14C749" w14:textId="1F5F16AB" w:rsidR="00F15DE2" w:rsidRPr="00BC639A" w:rsidRDefault="00E35FED" w:rsidP="00BC639A">
      <w:pPr>
        <w:pStyle w:val="Heading2"/>
        <w:rPr>
          <w:ins w:id="62" w:author="Author"/>
        </w:rPr>
      </w:pPr>
      <w:ins w:id="63" w:author="Author">
        <w:r>
          <w:lastRenderedPageBreak/>
          <w:t>02.03</w:t>
        </w:r>
        <w:r>
          <w:tab/>
        </w:r>
        <w:r w:rsidR="00F15DE2" w:rsidRPr="00BC639A">
          <w:t>General Inspection Requirements for Phase V</w:t>
        </w:r>
      </w:ins>
    </w:p>
    <w:p w14:paraId="777F6FC9" w14:textId="793906D0" w:rsidR="00956ECC" w:rsidRDefault="00956ECC" w:rsidP="00471309">
      <w:pPr>
        <w:pStyle w:val="BodyText3"/>
        <w:rPr>
          <w:ins w:id="64" w:author="Author"/>
        </w:rPr>
      </w:pPr>
      <w:ins w:id="65" w:author="Author">
        <w:r w:rsidRPr="00F07980">
          <w:t>This inspection is intended to be a one-time team inspection per site; however, for multi</w:t>
        </w:r>
        <w:r w:rsidR="00B14023">
          <w:noBreakHyphen/>
        </w:r>
        <w:r w:rsidRPr="00F07980">
          <w:t>unit sites, subsequent inspections may be conducted, as deemed necessary by regional management.</w:t>
        </w:r>
        <w:r>
          <w:t xml:space="preserve"> S</w:t>
        </w:r>
        <w:r w:rsidRPr="00F07980">
          <w:t xml:space="preserve">ubsequent Phase </w:t>
        </w:r>
        <w:r>
          <w:t>V</w:t>
        </w:r>
        <w:r w:rsidRPr="00F07980">
          <w:t xml:space="preserve"> inspections at multi</w:t>
        </w:r>
        <w:r>
          <w:noBreakHyphen/>
        </w:r>
        <w:r w:rsidRPr="00F07980">
          <w:t xml:space="preserve">unit sites may not require the same level of effort as the Phase </w:t>
        </w:r>
        <w:r>
          <w:t>V</w:t>
        </w:r>
        <w:r w:rsidRPr="00F07980">
          <w:t xml:space="preserve"> inspection for the first unit.</w:t>
        </w:r>
      </w:ins>
    </w:p>
    <w:p w14:paraId="510D6692" w14:textId="22749853" w:rsidR="00F15DE2" w:rsidRDefault="00F15DE2" w:rsidP="00956ECC">
      <w:pPr>
        <w:pStyle w:val="BodyText"/>
        <w:numPr>
          <w:ilvl w:val="0"/>
          <w:numId w:val="3"/>
        </w:numPr>
      </w:pPr>
      <w:ins w:id="66" w:author="Author">
        <w:r w:rsidRPr="00B04D1E">
          <w:t>Verify, on a sampling basis, that the licensee adequately completed the actions necessary to comply with the license conditions and commitments for SLR, and adequately implemented the AMPs and TLAAs as described in the SE for SLR.</w:t>
        </w:r>
      </w:ins>
      <w:r w:rsidR="002A50BE">
        <w:t xml:space="preserve"> </w:t>
      </w:r>
      <w:ins w:id="67" w:author="Author">
        <w:r w:rsidR="00941D66" w:rsidRPr="00956ECC">
          <w:rPr>
            <w:bCs/>
          </w:rPr>
          <w:t>S</w:t>
        </w:r>
        <w:r w:rsidR="002A50BE" w:rsidRPr="00956ECC">
          <w:rPr>
            <w:bCs/>
          </w:rPr>
          <w:t>ubsequent Phase</w:t>
        </w:r>
        <w:r w:rsidR="00966FFB" w:rsidRPr="00956ECC">
          <w:rPr>
            <w:bCs/>
          </w:rPr>
          <w:t> </w:t>
        </w:r>
        <w:r w:rsidR="002A50BE" w:rsidRPr="00956ECC">
          <w:rPr>
            <w:bCs/>
          </w:rPr>
          <w:t>V inspections at multi-unit sites with similar designs may not require the same level of effort as the Phase V inspection for the first unit.</w:t>
        </w:r>
      </w:ins>
    </w:p>
    <w:p w14:paraId="1DAD66B1" w14:textId="7BA00C95" w:rsidR="004C401B" w:rsidRPr="00485F8A" w:rsidRDefault="00F15DE2" w:rsidP="00E809B3">
      <w:pPr>
        <w:pStyle w:val="BodyText"/>
        <w:numPr>
          <w:ilvl w:val="0"/>
          <w:numId w:val="3"/>
        </w:numPr>
      </w:pPr>
      <w:ins w:id="68" w:author="Author">
        <w:r w:rsidRPr="00485F8A">
          <w:t xml:space="preserve">Verify that the licensee adequately evaluated, and reported when necessary, changes to regulatory commitments from the SE for </w:t>
        </w:r>
        <w:r w:rsidR="00E0254C" w:rsidRPr="00485F8A">
          <w:t>SLR</w:t>
        </w:r>
        <w:r w:rsidRPr="00485F8A">
          <w:t xml:space="preserve"> in accordance with NEI</w:t>
        </w:r>
      </w:ins>
      <w:r w:rsidR="00A311CE">
        <w:t> </w:t>
      </w:r>
      <w:ins w:id="69" w:author="Author">
        <w:r w:rsidR="0015215C">
          <w:t>9</w:t>
        </w:r>
        <w:r w:rsidRPr="00485F8A">
          <w:t>9-04 as endorsed by RIS 2000</w:t>
        </w:r>
        <w:r w:rsidR="0015215C">
          <w:t>-017</w:t>
        </w:r>
        <w:r w:rsidRPr="00485F8A">
          <w:t xml:space="preserve">; changes to AMPs, TLAAs and other </w:t>
        </w:r>
        <w:r w:rsidR="00E0254C" w:rsidRPr="00485F8A">
          <w:t>SLR</w:t>
        </w:r>
        <w:r w:rsidRPr="00485F8A">
          <w:t xml:space="preserve"> activities incorporated as part of the UFSAR supplement in accordance with 10 CFR 50.59; and submitted license amendment requests in accordance with 10 CFR 50.90 for changes to license conditions that were added as part of the renewed operating license.</w:t>
        </w:r>
      </w:ins>
    </w:p>
    <w:p w14:paraId="720AB497" w14:textId="219C73B9" w:rsidR="00CD3B80" w:rsidRPr="00FF6A3C" w:rsidRDefault="00F12DAF" w:rsidP="00E809B3">
      <w:pPr>
        <w:pStyle w:val="BodyText"/>
        <w:numPr>
          <w:ilvl w:val="0"/>
          <w:numId w:val="3"/>
        </w:numPr>
        <w:rPr>
          <w:ins w:id="70" w:author="Author"/>
        </w:rPr>
      </w:pPr>
      <w:ins w:id="71" w:author="Author">
        <w:r w:rsidRPr="004E2D31">
          <w:t>The inspection verifies that the licensee identified, evaluated, and incorporated “newly identified” SSCs into the renewed license in accordance with 10 CFR 54.37(b)</w:t>
        </w:r>
        <w:r w:rsidR="001340A0" w:rsidRPr="00796BBB">
          <w:rPr>
            <w:bCs/>
          </w:rPr>
          <w:t>, as well as evaluate</w:t>
        </w:r>
        <w:r w:rsidR="00FD1137" w:rsidRPr="00796BBB">
          <w:rPr>
            <w:bCs/>
          </w:rPr>
          <w:t xml:space="preserve"> the need for additional inspections in Phase VI or as part of the ROP.</w:t>
        </w:r>
      </w:ins>
    </w:p>
    <w:p w14:paraId="1FBF0330" w14:textId="50B461CF" w:rsidR="00CD3B80" w:rsidRPr="004E2D31" w:rsidRDefault="00CD3B80" w:rsidP="007D7717">
      <w:pPr>
        <w:pStyle w:val="Heading2"/>
        <w:rPr>
          <w:ins w:id="72" w:author="Author"/>
        </w:rPr>
      </w:pPr>
      <w:ins w:id="73" w:author="Author">
        <w:r w:rsidRPr="004E2D31">
          <w:t>02.0</w:t>
        </w:r>
        <w:r w:rsidR="00A01FFF">
          <w:t>4</w:t>
        </w:r>
        <w:r w:rsidRPr="004E2D31">
          <w:tab/>
          <w:t>General Inspection Requirements for Phase V</w:t>
        </w:r>
        <w:r w:rsidR="006F3E24">
          <w:t>I</w:t>
        </w:r>
      </w:ins>
    </w:p>
    <w:p w14:paraId="7BB2D41C" w14:textId="36433A81" w:rsidR="00956ECC" w:rsidRDefault="002F5D69" w:rsidP="00471309">
      <w:pPr>
        <w:pStyle w:val="BodyText3"/>
        <w:rPr>
          <w:ins w:id="74" w:author="Author"/>
        </w:rPr>
      </w:pPr>
      <w:ins w:id="75" w:author="Author">
        <w:r>
          <w:t xml:space="preserve">Phase VI </w:t>
        </w:r>
        <w:r w:rsidR="003C4B4A">
          <w:t xml:space="preserve">accomplished the same objective as Phase IV and shares the same </w:t>
        </w:r>
        <w:r w:rsidR="007A1242">
          <w:t xml:space="preserve">inspection </w:t>
        </w:r>
        <w:r w:rsidR="003C4B4A">
          <w:t>requirement</w:t>
        </w:r>
        <w:r w:rsidR="007A1242">
          <w:t xml:space="preserve">s. </w:t>
        </w:r>
        <w:r w:rsidR="00956ECC" w:rsidRPr="00843F5B">
          <w:t xml:space="preserve">Phase VI is intended to be a one-time inspection per site. However, the Phase VI inspection can be performed on each unit of a multi-unit site as deemed necessary by </w:t>
        </w:r>
        <w:r w:rsidR="00956ECC">
          <w:t>r</w:t>
        </w:r>
        <w:r w:rsidR="00956ECC" w:rsidRPr="00843F5B">
          <w:t>egional management.</w:t>
        </w:r>
      </w:ins>
    </w:p>
    <w:p w14:paraId="01DF28D6" w14:textId="77777777" w:rsidR="00E7667B" w:rsidRDefault="00E7667B" w:rsidP="00471309">
      <w:pPr>
        <w:pStyle w:val="BodyText3"/>
        <w:rPr>
          <w:ins w:id="76" w:author="Author"/>
        </w:rPr>
      </w:pPr>
      <w:ins w:id="77" w:author="Author">
        <w:r>
          <w:t>During the Phase VI inspection, inspectors are expected to:</w:t>
        </w:r>
      </w:ins>
    </w:p>
    <w:p w14:paraId="692E523C" w14:textId="029C01AD" w:rsidR="00E7667B" w:rsidRDefault="00E7667B" w:rsidP="00471309">
      <w:pPr>
        <w:pStyle w:val="BodyText3"/>
        <w:rPr>
          <w:ins w:id="78" w:author="Author"/>
        </w:rPr>
      </w:pPr>
      <w:ins w:id="79" w:author="Author">
        <w:r>
          <w:t xml:space="preserve">Review approximately six samples of a licensee's implementation of AMPs, to determine AMP effectiveness. Upon receiving a subsequent renewed license, the subsequent license renewal application (SLRA) becomes a historical record that is not updated. The actions described in the SLRA </w:t>
        </w:r>
        <w:proofErr w:type="gramStart"/>
        <w:r>
          <w:t>AMPs</w:t>
        </w:r>
        <w:proofErr w:type="gramEnd"/>
        <w:r>
          <w:t xml:space="preserve"> and AMR items are implemented by changes to plant</w:t>
        </w:r>
        <w:r w:rsidR="0001685A">
          <w:noBreakHyphen/>
        </w:r>
        <w:r>
          <w:t>specific procedures (e.g., inspection requirements for lighting) and preventive maintenance activities (PMs), as required. The term "AMP effectiveness" is used for ease of communication, even though the descriptions of the key aspects of each AMP only reside in the UFSAR. Subsequent Phase VI inspections at multi-unit sites with similar designs may not require the same level of effort as the Phase VI inspection for the first unit. Inspectors should consider this and use discretion when determining the sample size at multi-unit sites. The inspectors should consider a review of the enhanced, new, or plant</w:t>
        </w:r>
        <w:r w:rsidR="0001685A">
          <w:noBreakHyphen/>
        </w:r>
        <w:r>
          <w:t>specific AMPS.</w:t>
        </w:r>
      </w:ins>
    </w:p>
    <w:p w14:paraId="3C6D68BC" w14:textId="309C8455" w:rsidR="00E7667B" w:rsidRPr="00956ECC" w:rsidRDefault="00E7667B" w:rsidP="00471309">
      <w:pPr>
        <w:pStyle w:val="BodyText3"/>
        <w:rPr>
          <w:ins w:id="80" w:author="Author"/>
        </w:rPr>
      </w:pPr>
      <w:ins w:id="81" w:author="Author">
        <w:r>
          <w:t xml:space="preserve">Perform a review of </w:t>
        </w:r>
        <w:r w:rsidR="00262D78">
          <w:t>CAP</w:t>
        </w:r>
        <w:r>
          <w:t xml:space="preserve"> documents to determine if age</w:t>
        </w:r>
        <w:r w:rsidR="00831B23">
          <w:noBreakHyphen/>
        </w:r>
        <w:r>
          <w:t>related degradation has been identified and properly managed or corrected, as part of the AMP samples. The expectation is that the AMPs have been updated based on OE and other relevant information.</w:t>
        </w:r>
      </w:ins>
    </w:p>
    <w:p w14:paraId="5F955292" w14:textId="0F00D5E9" w:rsidR="003479FD" w:rsidRDefault="003479FD" w:rsidP="003479FD">
      <w:pPr>
        <w:pStyle w:val="BodyText"/>
        <w:numPr>
          <w:ilvl w:val="0"/>
          <w:numId w:val="4"/>
        </w:numPr>
        <w:rPr>
          <w:ins w:id="82" w:author="Author"/>
        </w:rPr>
      </w:pPr>
      <w:ins w:id="83" w:author="Author">
        <w:r>
          <w:rPr>
            <w:bCs/>
          </w:rPr>
          <w:lastRenderedPageBreak/>
          <w:t>V</w:t>
        </w:r>
        <w:r w:rsidRPr="004E2D31">
          <w:rPr>
            <w:bCs/>
          </w:rPr>
          <w:t xml:space="preserve">erify the licensee is </w:t>
        </w:r>
        <w:r>
          <w:rPr>
            <w:bCs/>
          </w:rPr>
          <w:t>implementing</w:t>
        </w:r>
        <w:r w:rsidRPr="004E2D31">
          <w:rPr>
            <w:bCs/>
          </w:rPr>
          <w:t xml:space="preserve"> the AMP</w:t>
        </w:r>
        <w:r>
          <w:rPr>
            <w:bCs/>
          </w:rPr>
          <w:t xml:space="preserve"> elements </w:t>
        </w:r>
        <w:r w:rsidR="00714171" w:rsidRPr="0005327F">
          <w:t>consistent with the revised licensing basis</w:t>
        </w:r>
        <w:r w:rsidR="00714171" w:rsidRPr="004E2D31">
          <w:rPr>
            <w:bCs/>
          </w:rPr>
          <w:t xml:space="preserve"> </w:t>
        </w:r>
        <w:r w:rsidR="00714171" w:rsidRPr="0005327F">
          <w:t>as implemented upon entry into the</w:t>
        </w:r>
        <w:r w:rsidR="00714171">
          <w:t xml:space="preserve"> </w:t>
        </w:r>
        <w:r w:rsidR="00AD4820">
          <w:t>s</w:t>
        </w:r>
        <w:r w:rsidR="00EA390A">
          <w:t xml:space="preserve">ubsequent </w:t>
        </w:r>
        <w:r w:rsidR="00714171" w:rsidRPr="0005327F">
          <w:t>PEO</w:t>
        </w:r>
        <w:r w:rsidR="00714171" w:rsidRPr="004E2D31">
          <w:rPr>
            <w:bCs/>
          </w:rPr>
          <w:t xml:space="preserve"> </w:t>
        </w:r>
        <w:r w:rsidR="00F6639F">
          <w:rPr>
            <w:bCs/>
          </w:rPr>
          <w:t>t</w:t>
        </w:r>
        <w:r w:rsidRPr="004E2D31">
          <w:rPr>
            <w:bCs/>
          </w:rPr>
          <w:t xml:space="preserve">o ensure the SSCs </w:t>
        </w:r>
        <w:r>
          <w:rPr>
            <w:bCs/>
          </w:rPr>
          <w:t>have maintained their ability to</w:t>
        </w:r>
        <w:r w:rsidRPr="004E2D31">
          <w:rPr>
            <w:bCs/>
          </w:rPr>
          <w:t xml:space="preserve"> perform their intended function</w:t>
        </w:r>
        <w:r>
          <w:rPr>
            <w:bCs/>
          </w:rPr>
          <w:t>.</w:t>
        </w:r>
      </w:ins>
    </w:p>
    <w:p w14:paraId="23770D2A" w14:textId="48644759" w:rsidR="0018134F" w:rsidRDefault="00CD3B80" w:rsidP="00E809B3">
      <w:pPr>
        <w:pStyle w:val="BodyText"/>
        <w:numPr>
          <w:ilvl w:val="0"/>
          <w:numId w:val="4"/>
        </w:numPr>
        <w:rPr>
          <w:ins w:id="84" w:author="Author"/>
        </w:rPr>
      </w:pPr>
      <w:ins w:id="85" w:author="Author">
        <w:r>
          <w:t>V</w:t>
        </w:r>
        <w:r w:rsidRPr="0005327F">
          <w:t>erif</w:t>
        </w:r>
        <w:r>
          <w:t>y</w:t>
        </w:r>
        <w:r w:rsidRPr="0005327F">
          <w:t xml:space="preserve"> that the licensee adequately evaluated plant</w:t>
        </w:r>
        <w:r w:rsidRPr="0005327F">
          <w:noBreakHyphen/>
          <w:t xml:space="preserve">specific and industry OE, and when applicable, incorporated appropriate changes to the methods of managing aging effects for items subject to </w:t>
        </w:r>
        <w:r w:rsidR="004040B1">
          <w:t>AMR</w:t>
        </w:r>
        <w:r w:rsidR="00F63321">
          <w:t>,</w:t>
        </w:r>
        <w:r w:rsidRPr="0005327F">
          <w:t xml:space="preserve"> in accordance with </w:t>
        </w:r>
        <w:r w:rsidR="003479FD">
          <w:t>the UFSAR description on the use of OE (as applicable)</w:t>
        </w:r>
      </w:ins>
      <w:r w:rsidRPr="0005327F">
        <w:t>.</w:t>
      </w:r>
      <w:del w:id="86" w:author="Author">
        <w:r w:rsidRPr="0005327F" w:rsidDel="00ED56E5">
          <w:delText xml:space="preserve"> </w:delText>
        </w:r>
      </w:del>
    </w:p>
    <w:p w14:paraId="15E20121" w14:textId="2371EB6D" w:rsidR="00CD3B80" w:rsidRDefault="001F23D1" w:rsidP="00E809B3">
      <w:pPr>
        <w:pStyle w:val="BodyText"/>
        <w:numPr>
          <w:ilvl w:val="0"/>
          <w:numId w:val="4"/>
        </w:numPr>
        <w:rPr>
          <w:ins w:id="87" w:author="Author"/>
        </w:rPr>
      </w:pPr>
      <w:ins w:id="88" w:author="Author">
        <w:r w:rsidRPr="00B04D1E">
          <w:t>Verify age-related degradation is identified and</w:t>
        </w:r>
        <w:r w:rsidR="00927A93">
          <w:t xml:space="preserve"> </w:t>
        </w:r>
        <w:r w:rsidRPr="00B04D1E">
          <w:t>corrected.</w:t>
        </w:r>
      </w:ins>
    </w:p>
    <w:p w14:paraId="095CA0B9" w14:textId="5C5E8695" w:rsidR="002A0A12" w:rsidRDefault="002A0A12" w:rsidP="000C6A19">
      <w:pPr>
        <w:pStyle w:val="BodyText"/>
        <w:numPr>
          <w:ilvl w:val="0"/>
          <w:numId w:val="4"/>
        </w:numPr>
        <w:rPr>
          <w:ins w:id="89" w:author="Author"/>
        </w:rPr>
      </w:pPr>
      <w:ins w:id="90" w:author="Author">
        <w:r w:rsidRPr="002A0A12">
          <w:t>Verify that the licensee identified, evaluated, and incorporated “newly identified” SSCs into the renewed license in accordance with 10 CFR 54.37(b).</w:t>
        </w:r>
        <w:del w:id="91" w:author="Author">
          <w:r w:rsidRPr="002A0A12" w:rsidDel="00ED56E5">
            <w:delText xml:space="preserve"> </w:delText>
          </w:r>
        </w:del>
      </w:ins>
    </w:p>
    <w:p w14:paraId="2181BA75" w14:textId="315DE1E3" w:rsidR="00757CD0" w:rsidRPr="00BF5A7A" w:rsidRDefault="00E54A5B" w:rsidP="00E809B3">
      <w:pPr>
        <w:pStyle w:val="BodyText"/>
        <w:numPr>
          <w:ilvl w:val="0"/>
          <w:numId w:val="4"/>
        </w:numPr>
        <w:rPr>
          <w:ins w:id="92" w:author="Author"/>
        </w:rPr>
      </w:pPr>
      <w:ins w:id="93" w:author="Author">
        <w:r>
          <w:t>Since the inspections in Phase V, v</w:t>
        </w:r>
        <w:r w:rsidR="008541DA" w:rsidRPr="00485F8A">
          <w:t>erify that the licensee adequately evaluated, and reported when necessary, changes to regulatory commitments from the SE for SLR in accordance with</w:t>
        </w:r>
        <w:r w:rsidR="003B5C48" w:rsidRPr="003B5C48">
          <w:t xml:space="preserve"> </w:t>
        </w:r>
        <w:r w:rsidR="003B5C48" w:rsidRPr="00485F8A">
          <w:t>NEI</w:t>
        </w:r>
        <w:r w:rsidR="003B5C48">
          <w:t> 9</w:t>
        </w:r>
        <w:r w:rsidR="003B5C48" w:rsidRPr="00485F8A">
          <w:t>9-04 as endorsed by RIS 2000</w:t>
        </w:r>
        <w:r w:rsidR="003B5C48">
          <w:t>-017</w:t>
        </w:r>
        <w:r w:rsidR="008541DA" w:rsidRPr="00485F8A">
          <w:t>; changes to AMPs, TLAAs and other SLR activities incorporated as part of the UFSAR supplement in accordance with 10 CFR 50.59; and submitted license amendment requests in accordance with 10</w:t>
        </w:r>
        <w:r w:rsidR="008E6A21">
          <w:t> </w:t>
        </w:r>
        <w:r w:rsidR="008541DA" w:rsidRPr="00485F8A">
          <w:t>CFR 50.90 for changes to license conditions that were added as part of the renewed operating license.</w:t>
        </w:r>
        <w:del w:id="94" w:author="Author">
          <w:r w:rsidRPr="00BF5A7A" w:rsidDel="00ED56E5">
            <w:delText xml:space="preserve"> </w:delText>
          </w:r>
        </w:del>
      </w:ins>
    </w:p>
    <w:p w14:paraId="50478363" w14:textId="20F85BAD" w:rsidR="00757CD0" w:rsidRDefault="00757CD0" w:rsidP="00E809B3">
      <w:pPr>
        <w:pStyle w:val="BodyText"/>
        <w:numPr>
          <w:ilvl w:val="0"/>
          <w:numId w:val="4"/>
        </w:numPr>
        <w:rPr>
          <w:ins w:id="95" w:author="Author"/>
        </w:rPr>
      </w:pPr>
      <w:ins w:id="96" w:author="Author">
        <w:r>
          <w:t>V</w:t>
        </w:r>
        <w:r w:rsidRPr="00BF5A7A">
          <w:t>erif</w:t>
        </w:r>
        <w:r>
          <w:t>y</w:t>
        </w:r>
        <w:r w:rsidRPr="00BF5A7A">
          <w:t xml:space="preserve"> the UFSAR supplement description matches the AMP or TLAA being</w:t>
        </w:r>
        <w:r>
          <w:t xml:space="preserve"> </w:t>
        </w:r>
        <w:r w:rsidRPr="00BF5A7A">
          <w:t xml:space="preserve">implemented and that changes, necessitated by the inclusion of “newly identified” SSCs, were included in the UFSAR supplement. If the licensee has not submitted a UFSAR supplement update since implementing the AMP or TLAA, review the planned UFSAR supplement changes and verify that they are included in an appropriate tracking system (e.g., a </w:t>
        </w:r>
        <w:r w:rsidR="00262D78">
          <w:t>CAP</w:t>
        </w:r>
        <w:r w:rsidRPr="00BF5A7A">
          <w:t>).</w:t>
        </w:r>
      </w:ins>
    </w:p>
    <w:p w14:paraId="0241E708" w14:textId="5AECACF7" w:rsidR="00982A83" w:rsidRDefault="00982A83" w:rsidP="007D7717">
      <w:pPr>
        <w:pStyle w:val="Heading2"/>
        <w:rPr>
          <w:ins w:id="97" w:author="Author"/>
          <w:rFonts w:cs="Arial"/>
        </w:rPr>
      </w:pPr>
      <w:r w:rsidRPr="007D7717">
        <w:t>02</w:t>
      </w:r>
      <w:r w:rsidRPr="004E2D31">
        <w:rPr>
          <w:rFonts w:cs="Arial"/>
        </w:rPr>
        <w:t>.0</w:t>
      </w:r>
      <w:ins w:id="98" w:author="Author">
        <w:r w:rsidR="001D0D9C">
          <w:rPr>
            <w:rFonts w:cs="Arial"/>
          </w:rPr>
          <w:t>5</w:t>
        </w:r>
      </w:ins>
      <w:r w:rsidR="001A6EFA" w:rsidRPr="004E2D31">
        <w:rPr>
          <w:rFonts w:cs="Arial"/>
        </w:rPr>
        <w:tab/>
      </w:r>
      <w:r w:rsidRPr="004E2D31">
        <w:rPr>
          <w:rFonts w:cs="Arial"/>
          <w:u w:val="single"/>
        </w:rPr>
        <w:t>Inspection Schedule</w:t>
      </w:r>
    </w:p>
    <w:p w14:paraId="28B3BEF1" w14:textId="47EA22BD" w:rsidR="0054204A" w:rsidRPr="0054204A" w:rsidRDefault="0054204A" w:rsidP="00FA29FF">
      <w:pPr>
        <w:pStyle w:val="BodyText3"/>
      </w:pPr>
      <w:ins w:id="99" w:author="Author">
        <w:r w:rsidRPr="004E2D31">
          <w:rPr>
            <w:bCs/>
          </w:rPr>
          <w:t xml:space="preserve">A majority of IP 71003 inspection is conducted before the licensee enters </w:t>
        </w:r>
        <w:r w:rsidRPr="00FA29FF">
          <w:t>the</w:t>
        </w:r>
        <w:r w:rsidRPr="004E2D31">
          <w:rPr>
            <w:bCs/>
          </w:rPr>
          <w:t xml:space="preserve"> PEO</w:t>
        </w:r>
        <w:r>
          <w:rPr>
            <w:bCs/>
          </w:rPr>
          <w:t xml:space="preserve"> or </w:t>
        </w:r>
        <w:r w:rsidR="00325102">
          <w:rPr>
            <w:bCs/>
          </w:rPr>
          <w:t xml:space="preserve">subsequent </w:t>
        </w:r>
        <w:r>
          <w:rPr>
            <w:bCs/>
          </w:rPr>
          <w:t>PEO</w:t>
        </w:r>
        <w:r w:rsidRPr="004E2D31">
          <w:rPr>
            <w:bCs/>
          </w:rPr>
          <w:t>, so</w:t>
        </w:r>
        <w:r w:rsidRPr="004E2D31">
          <w:t xml:space="preserve"> licensees can make any necessary corrections to their AMPs before entering the PEO</w:t>
        </w:r>
        <w:r>
          <w:t xml:space="preserve"> or </w:t>
        </w:r>
        <w:r w:rsidR="00DC6D99">
          <w:t>subsequent</w:t>
        </w:r>
        <w:r w:rsidR="00A775FC">
          <w:t xml:space="preserve"> </w:t>
        </w:r>
        <w:r>
          <w:t>PEO</w:t>
        </w:r>
        <w:r w:rsidRPr="004E2D31">
          <w:t xml:space="preserve">. </w:t>
        </w:r>
        <w:r>
          <w:t>The latest revision of the NRC ‘Information Digest’ (NUREG</w:t>
        </w:r>
        <w:r w:rsidR="00036ADA">
          <w:noBreakHyphen/>
        </w:r>
        <w:r>
          <w:t xml:space="preserve">1350) </w:t>
        </w:r>
        <w:r w:rsidRPr="004E2D31">
          <w:t xml:space="preserve">contains a listing of the expiration dates of the original </w:t>
        </w:r>
        <w:r>
          <w:t xml:space="preserve">and renewed </w:t>
        </w:r>
        <w:r w:rsidRPr="004E2D31">
          <w:t xml:space="preserve">operating licenses for all plants. Since </w:t>
        </w:r>
        <w:r>
          <w:t xml:space="preserve">IP 71003 </w:t>
        </w:r>
        <w:r w:rsidRPr="004E2D31">
          <w:t>is implemented at different times relative to the start of the PEO</w:t>
        </w:r>
        <w:r>
          <w:t xml:space="preserve"> or </w:t>
        </w:r>
        <w:r w:rsidR="00A775FC">
          <w:t>subsequent</w:t>
        </w:r>
        <w:r w:rsidR="00E2244C">
          <w:t xml:space="preserve"> </w:t>
        </w:r>
        <w:r>
          <w:t>PEO</w:t>
        </w:r>
        <w:r w:rsidRPr="004E2D31">
          <w:t xml:space="preserve"> of each unit, the inspection may be performed in phases to accommodate the licensee’s implementation schedule, with the potential issuance of </w:t>
        </w:r>
        <w:r>
          <w:t xml:space="preserve">multiple </w:t>
        </w:r>
        <w:r w:rsidRPr="004E2D31">
          <w:t xml:space="preserve">inspection reports. Performing the IP 71003 inspection using a </w:t>
        </w:r>
        <w:r>
          <w:t>multi</w:t>
        </w:r>
        <w:r w:rsidRPr="004E2D31">
          <w:t>-phase approach is a recommendation and not a requirement.</w:t>
        </w:r>
        <w:del w:id="100" w:author="Author">
          <w:r w:rsidRPr="004E2D31" w:rsidDel="00ED56E5">
            <w:delText xml:space="preserve"> </w:delText>
          </w:r>
        </w:del>
      </w:ins>
    </w:p>
    <w:tbl>
      <w:tblPr>
        <w:tblW w:w="8820" w:type="dxa"/>
        <w:tblInd w:w="445" w:type="dxa"/>
        <w:tblLook w:val="04A0" w:firstRow="1" w:lastRow="0" w:firstColumn="1" w:lastColumn="0" w:noHBand="0" w:noVBand="1"/>
      </w:tblPr>
      <w:tblGrid>
        <w:gridCol w:w="1980"/>
        <w:gridCol w:w="2970"/>
        <w:gridCol w:w="2070"/>
        <w:gridCol w:w="1800"/>
      </w:tblGrid>
      <w:tr w:rsidR="00DB2312" w:rsidRPr="00DB2312" w14:paraId="1E0CFB40" w14:textId="77777777" w:rsidTr="00FA29FF">
        <w:trPr>
          <w:trHeight w:val="432"/>
          <w:ins w:id="101" w:author="Author"/>
        </w:trPr>
        <w:tc>
          <w:tcPr>
            <w:tcW w:w="88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520816" w14:textId="77777777" w:rsidR="00DB2312" w:rsidRPr="00DB2312" w:rsidRDefault="00DB2312" w:rsidP="0073700A">
            <w:pPr>
              <w:pageBreakBefore/>
              <w:autoSpaceDE/>
              <w:autoSpaceDN/>
              <w:adjustRightInd/>
              <w:jc w:val="center"/>
              <w:rPr>
                <w:ins w:id="102" w:author="Author"/>
                <w:color w:val="000000"/>
              </w:rPr>
            </w:pPr>
            <w:ins w:id="103" w:author="Author">
              <w:r w:rsidRPr="0035226D">
                <w:lastRenderedPageBreak/>
                <w:t>License Renewal</w:t>
              </w:r>
            </w:ins>
          </w:p>
        </w:tc>
      </w:tr>
      <w:tr w:rsidR="00DB2312" w:rsidRPr="00DB2312" w14:paraId="0C95C84B" w14:textId="77777777" w:rsidTr="00FA29FF">
        <w:trPr>
          <w:trHeight w:val="432"/>
          <w:ins w:id="104" w:author="Author"/>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730F961F" w14:textId="77777777" w:rsidR="00DB2312" w:rsidRPr="00DB2312" w:rsidRDefault="00DB2312" w:rsidP="00DB2312">
            <w:pPr>
              <w:autoSpaceDE/>
              <w:autoSpaceDN/>
              <w:adjustRightInd/>
              <w:jc w:val="center"/>
              <w:rPr>
                <w:ins w:id="105" w:author="Author"/>
                <w:color w:val="000000"/>
              </w:rPr>
            </w:pPr>
            <w:ins w:id="106" w:author="Author">
              <w:r w:rsidRPr="0035226D">
                <w:t>Inspection Stage</w:t>
              </w:r>
            </w:ins>
          </w:p>
        </w:tc>
        <w:tc>
          <w:tcPr>
            <w:tcW w:w="2970" w:type="dxa"/>
            <w:tcBorders>
              <w:top w:val="nil"/>
              <w:left w:val="nil"/>
              <w:bottom w:val="single" w:sz="4" w:space="0" w:color="auto"/>
              <w:right w:val="single" w:sz="4" w:space="0" w:color="auto"/>
            </w:tcBorders>
            <w:shd w:val="clear" w:color="auto" w:fill="auto"/>
            <w:noWrap/>
            <w:vAlign w:val="center"/>
            <w:hideMark/>
          </w:tcPr>
          <w:p w14:paraId="37FF153A" w14:textId="0AC23237" w:rsidR="00DB2312" w:rsidRPr="00DB2312" w:rsidRDefault="00DB2312" w:rsidP="00DB2312">
            <w:pPr>
              <w:autoSpaceDE/>
              <w:autoSpaceDN/>
              <w:adjustRightInd/>
              <w:jc w:val="center"/>
              <w:rPr>
                <w:ins w:id="107" w:author="Author"/>
                <w:color w:val="000000"/>
              </w:rPr>
            </w:pPr>
            <w:ins w:id="108" w:author="Author">
              <w:r w:rsidRPr="0035226D">
                <w:t>Schedule</w:t>
              </w:r>
              <w:r w:rsidR="00FF16CA" w:rsidRPr="0035226D">
                <w:rPr>
                  <w:vertAlign w:val="superscript"/>
                </w:rPr>
                <w:t>(a)</w:t>
              </w:r>
            </w:ins>
          </w:p>
        </w:tc>
        <w:tc>
          <w:tcPr>
            <w:tcW w:w="2070" w:type="dxa"/>
            <w:tcBorders>
              <w:top w:val="nil"/>
              <w:left w:val="nil"/>
              <w:bottom w:val="single" w:sz="4" w:space="0" w:color="auto"/>
              <w:right w:val="single" w:sz="4" w:space="0" w:color="auto"/>
            </w:tcBorders>
            <w:shd w:val="clear" w:color="auto" w:fill="auto"/>
            <w:noWrap/>
            <w:vAlign w:val="center"/>
            <w:hideMark/>
          </w:tcPr>
          <w:p w14:paraId="4FDE368C" w14:textId="7E21B9F7" w:rsidR="00DB2312" w:rsidRPr="00DB2312" w:rsidRDefault="00DB2312" w:rsidP="00DB2312">
            <w:pPr>
              <w:autoSpaceDE/>
              <w:autoSpaceDN/>
              <w:adjustRightInd/>
              <w:jc w:val="center"/>
              <w:rPr>
                <w:ins w:id="109" w:author="Author"/>
                <w:color w:val="000000"/>
              </w:rPr>
            </w:pPr>
            <w:ins w:id="110" w:author="Author">
              <w:r w:rsidRPr="0035226D">
                <w:t>Applicability</w:t>
              </w:r>
              <w:r w:rsidR="00FF16CA" w:rsidRPr="0035226D">
                <w:rPr>
                  <w:vertAlign w:val="superscript"/>
                </w:rPr>
                <w:t>(b)</w:t>
              </w:r>
            </w:ins>
          </w:p>
        </w:tc>
        <w:tc>
          <w:tcPr>
            <w:tcW w:w="1800" w:type="dxa"/>
            <w:tcBorders>
              <w:top w:val="nil"/>
              <w:left w:val="nil"/>
              <w:bottom w:val="single" w:sz="4" w:space="0" w:color="auto"/>
              <w:right w:val="single" w:sz="4" w:space="0" w:color="auto"/>
            </w:tcBorders>
            <w:shd w:val="clear" w:color="auto" w:fill="auto"/>
            <w:noWrap/>
            <w:vAlign w:val="center"/>
            <w:hideMark/>
          </w:tcPr>
          <w:p w14:paraId="1ADF88F4" w14:textId="77777777" w:rsidR="00DB2312" w:rsidRPr="00DB2312" w:rsidRDefault="00DB2312" w:rsidP="00DB2312">
            <w:pPr>
              <w:autoSpaceDE/>
              <w:autoSpaceDN/>
              <w:adjustRightInd/>
              <w:jc w:val="center"/>
              <w:rPr>
                <w:ins w:id="111" w:author="Author"/>
                <w:color w:val="000000"/>
              </w:rPr>
            </w:pPr>
            <w:ins w:id="112" w:author="Author">
              <w:r w:rsidRPr="0035226D">
                <w:t>Completion</w:t>
              </w:r>
            </w:ins>
          </w:p>
        </w:tc>
      </w:tr>
      <w:tr w:rsidR="00DB2312" w:rsidRPr="00DB2312" w14:paraId="5EE89999" w14:textId="77777777" w:rsidTr="00FA29FF">
        <w:trPr>
          <w:trHeight w:val="432"/>
          <w:ins w:id="113" w:author="Autho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69319BF1" w14:textId="77777777" w:rsidR="00DB2312" w:rsidRPr="00DB2312" w:rsidRDefault="00DB2312" w:rsidP="00DB2312">
            <w:pPr>
              <w:autoSpaceDE/>
              <w:autoSpaceDN/>
              <w:adjustRightInd/>
              <w:jc w:val="center"/>
              <w:rPr>
                <w:ins w:id="114" w:author="Author"/>
                <w:color w:val="000000"/>
              </w:rPr>
            </w:pPr>
            <w:ins w:id="115" w:author="Author">
              <w:r w:rsidRPr="0035226D">
                <w:t>Phase I</w:t>
              </w:r>
            </w:ins>
          </w:p>
        </w:tc>
        <w:tc>
          <w:tcPr>
            <w:tcW w:w="2970" w:type="dxa"/>
            <w:tcBorders>
              <w:top w:val="nil"/>
              <w:left w:val="nil"/>
              <w:bottom w:val="single" w:sz="4" w:space="0" w:color="auto"/>
              <w:right w:val="single" w:sz="4" w:space="0" w:color="auto"/>
            </w:tcBorders>
            <w:shd w:val="clear" w:color="auto" w:fill="auto"/>
            <w:vAlign w:val="center"/>
            <w:hideMark/>
          </w:tcPr>
          <w:p w14:paraId="2F385D52" w14:textId="77777777" w:rsidR="00DB2312" w:rsidRPr="00DB2312" w:rsidRDefault="00DB2312" w:rsidP="00DB2312">
            <w:pPr>
              <w:autoSpaceDE/>
              <w:autoSpaceDN/>
              <w:adjustRightInd/>
              <w:jc w:val="center"/>
              <w:rPr>
                <w:ins w:id="116" w:author="Author"/>
                <w:color w:val="000000"/>
              </w:rPr>
            </w:pPr>
            <w:ins w:id="117" w:author="Author">
              <w:r w:rsidRPr="0035226D">
                <w:t>1-2 outages prior to PEO</w:t>
              </w:r>
            </w:ins>
          </w:p>
        </w:tc>
        <w:tc>
          <w:tcPr>
            <w:tcW w:w="2070" w:type="dxa"/>
            <w:tcBorders>
              <w:top w:val="nil"/>
              <w:left w:val="nil"/>
              <w:bottom w:val="single" w:sz="4" w:space="0" w:color="auto"/>
              <w:right w:val="single" w:sz="4" w:space="0" w:color="auto"/>
            </w:tcBorders>
            <w:shd w:val="clear" w:color="auto" w:fill="auto"/>
            <w:vAlign w:val="center"/>
            <w:hideMark/>
          </w:tcPr>
          <w:p w14:paraId="2060D46E" w14:textId="77777777" w:rsidR="00DB2312" w:rsidRPr="00DB2312" w:rsidRDefault="00DB2312" w:rsidP="00DB2312">
            <w:pPr>
              <w:autoSpaceDE/>
              <w:autoSpaceDN/>
              <w:adjustRightInd/>
              <w:jc w:val="center"/>
              <w:rPr>
                <w:ins w:id="118" w:author="Author"/>
                <w:color w:val="000000"/>
              </w:rPr>
            </w:pPr>
            <w:ins w:id="119" w:author="Author">
              <w:r w:rsidRPr="0035226D">
                <w:t>Unit</w:t>
              </w:r>
            </w:ins>
          </w:p>
        </w:tc>
        <w:tc>
          <w:tcPr>
            <w:tcW w:w="1800" w:type="dxa"/>
            <w:tcBorders>
              <w:top w:val="nil"/>
              <w:left w:val="nil"/>
              <w:bottom w:val="single" w:sz="4" w:space="0" w:color="auto"/>
              <w:right w:val="single" w:sz="4" w:space="0" w:color="auto"/>
            </w:tcBorders>
            <w:shd w:val="clear" w:color="auto" w:fill="auto"/>
            <w:vAlign w:val="center"/>
            <w:hideMark/>
          </w:tcPr>
          <w:p w14:paraId="3DC237EF" w14:textId="77777777" w:rsidR="00DB2312" w:rsidRPr="00DB2312" w:rsidRDefault="00DB2312" w:rsidP="00DB2312">
            <w:pPr>
              <w:autoSpaceDE/>
              <w:autoSpaceDN/>
              <w:adjustRightInd/>
              <w:jc w:val="center"/>
              <w:rPr>
                <w:ins w:id="120" w:author="Author"/>
                <w:color w:val="000000"/>
              </w:rPr>
            </w:pPr>
            <w:ins w:id="121" w:author="Author">
              <w:r w:rsidRPr="0035226D">
                <w:t>Required</w:t>
              </w:r>
            </w:ins>
          </w:p>
        </w:tc>
      </w:tr>
      <w:tr w:rsidR="00DB2312" w:rsidRPr="00DB2312" w14:paraId="4FA21773" w14:textId="77777777" w:rsidTr="00FA29FF">
        <w:trPr>
          <w:trHeight w:val="432"/>
          <w:ins w:id="122" w:author="Autho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C597141" w14:textId="77777777" w:rsidR="00DB2312" w:rsidRPr="00DB2312" w:rsidRDefault="00DB2312" w:rsidP="00DB2312">
            <w:pPr>
              <w:autoSpaceDE/>
              <w:autoSpaceDN/>
              <w:adjustRightInd/>
              <w:jc w:val="center"/>
              <w:rPr>
                <w:ins w:id="123" w:author="Author"/>
                <w:color w:val="000000"/>
              </w:rPr>
            </w:pPr>
            <w:ins w:id="124" w:author="Author">
              <w:r w:rsidRPr="0035226D">
                <w:t>Phase II</w:t>
              </w:r>
            </w:ins>
          </w:p>
        </w:tc>
        <w:tc>
          <w:tcPr>
            <w:tcW w:w="2970" w:type="dxa"/>
            <w:tcBorders>
              <w:top w:val="nil"/>
              <w:left w:val="nil"/>
              <w:bottom w:val="single" w:sz="4" w:space="0" w:color="auto"/>
              <w:right w:val="single" w:sz="4" w:space="0" w:color="auto"/>
            </w:tcBorders>
            <w:shd w:val="clear" w:color="auto" w:fill="auto"/>
            <w:vAlign w:val="center"/>
            <w:hideMark/>
          </w:tcPr>
          <w:p w14:paraId="2E5A88F4" w14:textId="77777777" w:rsidR="00DB2312" w:rsidRPr="00DB2312" w:rsidRDefault="00DB2312" w:rsidP="00DB2312">
            <w:pPr>
              <w:autoSpaceDE/>
              <w:autoSpaceDN/>
              <w:adjustRightInd/>
              <w:jc w:val="center"/>
              <w:rPr>
                <w:ins w:id="125" w:author="Author"/>
                <w:color w:val="000000"/>
              </w:rPr>
            </w:pPr>
            <w:ins w:id="126" w:author="Author">
              <w:r w:rsidRPr="0035226D">
                <w:t>3-12 months prior to PEO</w:t>
              </w:r>
            </w:ins>
          </w:p>
        </w:tc>
        <w:tc>
          <w:tcPr>
            <w:tcW w:w="2070" w:type="dxa"/>
            <w:tcBorders>
              <w:top w:val="nil"/>
              <w:left w:val="nil"/>
              <w:bottom w:val="single" w:sz="4" w:space="0" w:color="auto"/>
              <w:right w:val="single" w:sz="4" w:space="0" w:color="auto"/>
            </w:tcBorders>
            <w:shd w:val="clear" w:color="auto" w:fill="auto"/>
            <w:vAlign w:val="center"/>
            <w:hideMark/>
          </w:tcPr>
          <w:p w14:paraId="6244D746" w14:textId="77777777" w:rsidR="00DB2312" w:rsidRPr="00DB2312" w:rsidRDefault="00DB2312" w:rsidP="00DB2312">
            <w:pPr>
              <w:autoSpaceDE/>
              <w:autoSpaceDN/>
              <w:adjustRightInd/>
              <w:jc w:val="center"/>
              <w:rPr>
                <w:ins w:id="127" w:author="Author"/>
                <w:color w:val="000000"/>
              </w:rPr>
            </w:pPr>
            <w:ins w:id="128" w:author="Author">
              <w:r w:rsidRPr="0035226D">
                <w:t>Site</w:t>
              </w:r>
            </w:ins>
          </w:p>
        </w:tc>
        <w:tc>
          <w:tcPr>
            <w:tcW w:w="1800" w:type="dxa"/>
            <w:tcBorders>
              <w:top w:val="nil"/>
              <w:left w:val="nil"/>
              <w:bottom w:val="single" w:sz="4" w:space="0" w:color="auto"/>
              <w:right w:val="single" w:sz="4" w:space="0" w:color="auto"/>
            </w:tcBorders>
            <w:shd w:val="clear" w:color="auto" w:fill="auto"/>
            <w:vAlign w:val="center"/>
            <w:hideMark/>
          </w:tcPr>
          <w:p w14:paraId="06038215" w14:textId="77777777" w:rsidR="00DB2312" w:rsidRPr="00DB2312" w:rsidRDefault="00DB2312" w:rsidP="00DB2312">
            <w:pPr>
              <w:autoSpaceDE/>
              <w:autoSpaceDN/>
              <w:adjustRightInd/>
              <w:jc w:val="center"/>
              <w:rPr>
                <w:ins w:id="129" w:author="Author"/>
                <w:color w:val="000000"/>
              </w:rPr>
            </w:pPr>
            <w:ins w:id="130" w:author="Author">
              <w:r w:rsidRPr="0035226D">
                <w:t>Required</w:t>
              </w:r>
            </w:ins>
          </w:p>
        </w:tc>
      </w:tr>
      <w:tr w:rsidR="00DB2312" w:rsidRPr="00DB2312" w14:paraId="5AF4A193" w14:textId="77777777" w:rsidTr="00FA29FF">
        <w:trPr>
          <w:trHeight w:val="432"/>
          <w:ins w:id="131" w:author="Autho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86A7CFB" w14:textId="77777777" w:rsidR="00DB2312" w:rsidRPr="00DB2312" w:rsidRDefault="00DB2312" w:rsidP="00DB2312">
            <w:pPr>
              <w:autoSpaceDE/>
              <w:autoSpaceDN/>
              <w:adjustRightInd/>
              <w:jc w:val="center"/>
              <w:rPr>
                <w:ins w:id="132" w:author="Author"/>
                <w:color w:val="000000"/>
              </w:rPr>
            </w:pPr>
            <w:ins w:id="133" w:author="Author">
              <w:r w:rsidRPr="0035226D">
                <w:t>Phase III</w:t>
              </w:r>
            </w:ins>
          </w:p>
        </w:tc>
        <w:tc>
          <w:tcPr>
            <w:tcW w:w="2970" w:type="dxa"/>
            <w:tcBorders>
              <w:top w:val="nil"/>
              <w:left w:val="nil"/>
              <w:bottom w:val="single" w:sz="4" w:space="0" w:color="auto"/>
              <w:right w:val="single" w:sz="4" w:space="0" w:color="auto"/>
            </w:tcBorders>
            <w:shd w:val="clear" w:color="auto" w:fill="auto"/>
            <w:vAlign w:val="center"/>
            <w:hideMark/>
          </w:tcPr>
          <w:p w14:paraId="484979BB" w14:textId="77777777" w:rsidR="00DB2312" w:rsidRPr="00DB2312" w:rsidRDefault="00DB2312" w:rsidP="00DB2312">
            <w:pPr>
              <w:autoSpaceDE/>
              <w:autoSpaceDN/>
              <w:adjustRightInd/>
              <w:jc w:val="center"/>
              <w:rPr>
                <w:ins w:id="134" w:author="Author"/>
                <w:color w:val="000000"/>
              </w:rPr>
            </w:pPr>
            <w:ins w:id="135" w:author="Author">
              <w:r w:rsidRPr="0035226D">
                <w:t>0-5 years into the PEO</w:t>
              </w:r>
            </w:ins>
          </w:p>
        </w:tc>
        <w:tc>
          <w:tcPr>
            <w:tcW w:w="2070" w:type="dxa"/>
            <w:tcBorders>
              <w:top w:val="nil"/>
              <w:left w:val="nil"/>
              <w:bottom w:val="single" w:sz="4" w:space="0" w:color="auto"/>
              <w:right w:val="single" w:sz="4" w:space="0" w:color="auto"/>
            </w:tcBorders>
            <w:shd w:val="clear" w:color="auto" w:fill="auto"/>
            <w:vAlign w:val="center"/>
            <w:hideMark/>
          </w:tcPr>
          <w:p w14:paraId="45CFDEE3" w14:textId="77777777" w:rsidR="00DB2312" w:rsidRPr="00DB2312" w:rsidRDefault="00DB2312" w:rsidP="00DB2312">
            <w:pPr>
              <w:autoSpaceDE/>
              <w:autoSpaceDN/>
              <w:adjustRightInd/>
              <w:jc w:val="center"/>
              <w:rPr>
                <w:ins w:id="136" w:author="Author"/>
                <w:color w:val="000000"/>
              </w:rPr>
            </w:pPr>
            <w:ins w:id="137" w:author="Author">
              <w:r w:rsidRPr="0035226D">
                <w:t>Unit</w:t>
              </w:r>
            </w:ins>
          </w:p>
        </w:tc>
        <w:tc>
          <w:tcPr>
            <w:tcW w:w="1800" w:type="dxa"/>
            <w:tcBorders>
              <w:top w:val="nil"/>
              <w:left w:val="nil"/>
              <w:bottom w:val="single" w:sz="4" w:space="0" w:color="auto"/>
              <w:right w:val="single" w:sz="4" w:space="0" w:color="auto"/>
            </w:tcBorders>
            <w:shd w:val="clear" w:color="auto" w:fill="auto"/>
            <w:vAlign w:val="center"/>
            <w:hideMark/>
          </w:tcPr>
          <w:p w14:paraId="52A69024" w14:textId="77777777" w:rsidR="00DB2312" w:rsidRPr="00DB2312" w:rsidRDefault="00DB2312" w:rsidP="00DB2312">
            <w:pPr>
              <w:autoSpaceDE/>
              <w:autoSpaceDN/>
              <w:adjustRightInd/>
              <w:jc w:val="center"/>
              <w:rPr>
                <w:ins w:id="138" w:author="Author"/>
                <w:color w:val="000000"/>
              </w:rPr>
            </w:pPr>
            <w:ins w:id="139" w:author="Author">
              <w:r w:rsidRPr="0035226D">
                <w:t>As Needed</w:t>
              </w:r>
            </w:ins>
          </w:p>
        </w:tc>
      </w:tr>
      <w:tr w:rsidR="00DB2312" w:rsidRPr="00DB2312" w14:paraId="4176C00C" w14:textId="77777777" w:rsidTr="00FA29FF">
        <w:trPr>
          <w:trHeight w:val="432"/>
          <w:ins w:id="140" w:author="Autho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5E75ED6" w14:textId="408744A9" w:rsidR="00DB2312" w:rsidRPr="00DB2312" w:rsidRDefault="00DB2312" w:rsidP="00DB2312">
            <w:pPr>
              <w:autoSpaceDE/>
              <w:autoSpaceDN/>
              <w:adjustRightInd/>
              <w:jc w:val="center"/>
              <w:rPr>
                <w:ins w:id="141" w:author="Author"/>
                <w:color w:val="000000"/>
              </w:rPr>
            </w:pPr>
            <w:ins w:id="142" w:author="Author">
              <w:r w:rsidRPr="0035226D">
                <w:t>Phase IV</w:t>
              </w:r>
              <w:r w:rsidR="0053342B" w:rsidRPr="0035226D">
                <w:rPr>
                  <w:vertAlign w:val="superscript"/>
                </w:rPr>
                <w:t>(c)</w:t>
              </w:r>
            </w:ins>
          </w:p>
        </w:tc>
        <w:tc>
          <w:tcPr>
            <w:tcW w:w="2970" w:type="dxa"/>
            <w:tcBorders>
              <w:top w:val="nil"/>
              <w:left w:val="nil"/>
              <w:bottom w:val="single" w:sz="4" w:space="0" w:color="auto"/>
              <w:right w:val="single" w:sz="4" w:space="0" w:color="auto"/>
            </w:tcBorders>
            <w:shd w:val="clear" w:color="auto" w:fill="auto"/>
            <w:vAlign w:val="center"/>
            <w:hideMark/>
          </w:tcPr>
          <w:p w14:paraId="482E4129" w14:textId="77777777" w:rsidR="00DB2312" w:rsidRPr="00DB2312" w:rsidRDefault="00DB2312" w:rsidP="00DB2312">
            <w:pPr>
              <w:autoSpaceDE/>
              <w:autoSpaceDN/>
              <w:adjustRightInd/>
              <w:jc w:val="center"/>
              <w:rPr>
                <w:ins w:id="143" w:author="Author"/>
                <w:color w:val="000000"/>
              </w:rPr>
            </w:pPr>
            <w:ins w:id="144" w:author="Author">
              <w:r w:rsidRPr="0035226D">
                <w:t>5-10 years into the PEO</w:t>
              </w:r>
            </w:ins>
          </w:p>
        </w:tc>
        <w:tc>
          <w:tcPr>
            <w:tcW w:w="2070" w:type="dxa"/>
            <w:tcBorders>
              <w:top w:val="nil"/>
              <w:left w:val="nil"/>
              <w:bottom w:val="single" w:sz="4" w:space="0" w:color="auto"/>
              <w:right w:val="single" w:sz="4" w:space="0" w:color="auto"/>
            </w:tcBorders>
            <w:shd w:val="clear" w:color="auto" w:fill="auto"/>
            <w:vAlign w:val="center"/>
            <w:hideMark/>
          </w:tcPr>
          <w:p w14:paraId="3186A0D4" w14:textId="77777777" w:rsidR="00DB2312" w:rsidRPr="00DB2312" w:rsidRDefault="00DB2312" w:rsidP="00DB2312">
            <w:pPr>
              <w:autoSpaceDE/>
              <w:autoSpaceDN/>
              <w:adjustRightInd/>
              <w:jc w:val="center"/>
              <w:rPr>
                <w:ins w:id="145" w:author="Author"/>
                <w:color w:val="000000"/>
              </w:rPr>
            </w:pPr>
            <w:ins w:id="146" w:author="Author">
              <w:r w:rsidRPr="0035226D">
                <w:t>Site</w:t>
              </w:r>
            </w:ins>
          </w:p>
        </w:tc>
        <w:tc>
          <w:tcPr>
            <w:tcW w:w="1800" w:type="dxa"/>
            <w:tcBorders>
              <w:top w:val="nil"/>
              <w:left w:val="nil"/>
              <w:bottom w:val="single" w:sz="4" w:space="0" w:color="auto"/>
              <w:right w:val="single" w:sz="4" w:space="0" w:color="auto"/>
            </w:tcBorders>
            <w:shd w:val="clear" w:color="auto" w:fill="auto"/>
            <w:vAlign w:val="center"/>
            <w:hideMark/>
          </w:tcPr>
          <w:p w14:paraId="14D4C42D" w14:textId="77777777" w:rsidR="00DB2312" w:rsidRPr="00DB2312" w:rsidRDefault="00DB2312" w:rsidP="00DB2312">
            <w:pPr>
              <w:autoSpaceDE/>
              <w:autoSpaceDN/>
              <w:adjustRightInd/>
              <w:jc w:val="center"/>
              <w:rPr>
                <w:ins w:id="147" w:author="Author"/>
                <w:color w:val="000000"/>
              </w:rPr>
            </w:pPr>
            <w:ins w:id="148" w:author="Author">
              <w:r w:rsidRPr="0035226D">
                <w:t>Required</w:t>
              </w:r>
            </w:ins>
          </w:p>
        </w:tc>
      </w:tr>
      <w:tr w:rsidR="00DB2312" w:rsidRPr="00DB2312" w14:paraId="701B4C45" w14:textId="77777777" w:rsidTr="00FA29FF">
        <w:trPr>
          <w:trHeight w:val="432"/>
          <w:ins w:id="149" w:author="Author"/>
        </w:trPr>
        <w:tc>
          <w:tcPr>
            <w:tcW w:w="88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3B27410" w14:textId="77777777" w:rsidR="00DB2312" w:rsidRPr="00DB2312" w:rsidRDefault="00DB2312" w:rsidP="00DB2312">
            <w:pPr>
              <w:autoSpaceDE/>
              <w:autoSpaceDN/>
              <w:adjustRightInd/>
              <w:jc w:val="center"/>
              <w:rPr>
                <w:ins w:id="150" w:author="Author"/>
                <w:color w:val="000000"/>
              </w:rPr>
            </w:pPr>
            <w:ins w:id="151" w:author="Author">
              <w:r w:rsidRPr="0035226D">
                <w:t>Subsequent License Renewal</w:t>
              </w:r>
            </w:ins>
          </w:p>
        </w:tc>
      </w:tr>
      <w:tr w:rsidR="00DB2312" w:rsidRPr="00DB2312" w14:paraId="305EF035" w14:textId="77777777" w:rsidTr="00FA29FF">
        <w:trPr>
          <w:trHeight w:val="432"/>
          <w:ins w:id="152" w:author="Author"/>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6249F7B0" w14:textId="77777777" w:rsidR="00DB2312" w:rsidRPr="00DB2312" w:rsidRDefault="00DB2312" w:rsidP="00DB2312">
            <w:pPr>
              <w:autoSpaceDE/>
              <w:autoSpaceDN/>
              <w:adjustRightInd/>
              <w:jc w:val="center"/>
              <w:rPr>
                <w:ins w:id="153" w:author="Author"/>
                <w:color w:val="000000"/>
              </w:rPr>
            </w:pPr>
            <w:ins w:id="154" w:author="Author">
              <w:r w:rsidRPr="0035226D">
                <w:t>Inspection Stage</w:t>
              </w:r>
            </w:ins>
          </w:p>
        </w:tc>
        <w:tc>
          <w:tcPr>
            <w:tcW w:w="2970" w:type="dxa"/>
            <w:tcBorders>
              <w:top w:val="nil"/>
              <w:left w:val="nil"/>
              <w:bottom w:val="single" w:sz="4" w:space="0" w:color="auto"/>
              <w:right w:val="single" w:sz="4" w:space="0" w:color="auto"/>
            </w:tcBorders>
            <w:shd w:val="clear" w:color="auto" w:fill="auto"/>
            <w:noWrap/>
            <w:vAlign w:val="center"/>
            <w:hideMark/>
          </w:tcPr>
          <w:p w14:paraId="4AB00842" w14:textId="67FD46F3" w:rsidR="00DB2312" w:rsidRPr="00DB2312" w:rsidRDefault="00DB2312" w:rsidP="00DB2312">
            <w:pPr>
              <w:autoSpaceDE/>
              <w:autoSpaceDN/>
              <w:adjustRightInd/>
              <w:jc w:val="center"/>
              <w:rPr>
                <w:ins w:id="155" w:author="Author"/>
                <w:color w:val="000000"/>
              </w:rPr>
            </w:pPr>
            <w:ins w:id="156" w:author="Author">
              <w:r w:rsidRPr="0035226D">
                <w:t>Schedule</w:t>
              </w:r>
              <w:r w:rsidR="003A63CC" w:rsidRPr="0035226D">
                <w:rPr>
                  <w:vertAlign w:val="superscript"/>
                </w:rPr>
                <w:t>(a)</w:t>
              </w:r>
            </w:ins>
          </w:p>
        </w:tc>
        <w:tc>
          <w:tcPr>
            <w:tcW w:w="2070" w:type="dxa"/>
            <w:tcBorders>
              <w:top w:val="nil"/>
              <w:left w:val="nil"/>
              <w:bottom w:val="single" w:sz="4" w:space="0" w:color="auto"/>
              <w:right w:val="single" w:sz="4" w:space="0" w:color="auto"/>
            </w:tcBorders>
            <w:shd w:val="clear" w:color="auto" w:fill="auto"/>
            <w:noWrap/>
            <w:vAlign w:val="center"/>
            <w:hideMark/>
          </w:tcPr>
          <w:p w14:paraId="5E39A657" w14:textId="0E4B7851" w:rsidR="00DB2312" w:rsidRPr="00DB2312" w:rsidRDefault="00DB2312" w:rsidP="00DB2312">
            <w:pPr>
              <w:autoSpaceDE/>
              <w:autoSpaceDN/>
              <w:adjustRightInd/>
              <w:jc w:val="center"/>
              <w:rPr>
                <w:ins w:id="157" w:author="Author"/>
                <w:color w:val="000000"/>
              </w:rPr>
            </w:pPr>
            <w:ins w:id="158" w:author="Author">
              <w:r w:rsidRPr="0035226D">
                <w:t>Applicability</w:t>
              </w:r>
              <w:r w:rsidR="003A63CC" w:rsidRPr="0035226D">
                <w:rPr>
                  <w:vertAlign w:val="superscript"/>
                </w:rPr>
                <w:t>(b)</w:t>
              </w:r>
            </w:ins>
          </w:p>
        </w:tc>
        <w:tc>
          <w:tcPr>
            <w:tcW w:w="1800" w:type="dxa"/>
            <w:tcBorders>
              <w:top w:val="nil"/>
              <w:left w:val="nil"/>
              <w:bottom w:val="single" w:sz="4" w:space="0" w:color="auto"/>
              <w:right w:val="single" w:sz="4" w:space="0" w:color="auto"/>
            </w:tcBorders>
            <w:shd w:val="clear" w:color="auto" w:fill="auto"/>
            <w:noWrap/>
            <w:vAlign w:val="center"/>
            <w:hideMark/>
          </w:tcPr>
          <w:p w14:paraId="64AF33B1" w14:textId="77777777" w:rsidR="00DB2312" w:rsidRPr="00DB2312" w:rsidRDefault="00DB2312" w:rsidP="00DB2312">
            <w:pPr>
              <w:autoSpaceDE/>
              <w:autoSpaceDN/>
              <w:adjustRightInd/>
              <w:jc w:val="center"/>
              <w:rPr>
                <w:ins w:id="159" w:author="Author"/>
                <w:color w:val="000000"/>
              </w:rPr>
            </w:pPr>
            <w:ins w:id="160" w:author="Author">
              <w:r w:rsidRPr="0035226D">
                <w:t>Completion</w:t>
              </w:r>
            </w:ins>
          </w:p>
        </w:tc>
      </w:tr>
      <w:tr w:rsidR="00DB2312" w:rsidRPr="00DB2312" w14:paraId="4DC40103" w14:textId="77777777" w:rsidTr="00FA29FF">
        <w:trPr>
          <w:trHeight w:val="432"/>
          <w:ins w:id="161" w:author="Autho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531F21A" w14:textId="77777777" w:rsidR="00DB2312" w:rsidRPr="00DB2312" w:rsidRDefault="00DB2312" w:rsidP="00DB2312">
            <w:pPr>
              <w:autoSpaceDE/>
              <w:autoSpaceDN/>
              <w:adjustRightInd/>
              <w:jc w:val="center"/>
              <w:rPr>
                <w:ins w:id="162" w:author="Author"/>
                <w:color w:val="000000"/>
              </w:rPr>
            </w:pPr>
            <w:ins w:id="163" w:author="Author">
              <w:r w:rsidRPr="0035226D">
                <w:t>Phase V</w:t>
              </w:r>
            </w:ins>
          </w:p>
        </w:tc>
        <w:tc>
          <w:tcPr>
            <w:tcW w:w="2970" w:type="dxa"/>
            <w:tcBorders>
              <w:top w:val="nil"/>
              <w:left w:val="nil"/>
              <w:bottom w:val="single" w:sz="4" w:space="0" w:color="auto"/>
              <w:right w:val="single" w:sz="4" w:space="0" w:color="auto"/>
            </w:tcBorders>
            <w:shd w:val="clear" w:color="auto" w:fill="auto"/>
            <w:vAlign w:val="center"/>
            <w:hideMark/>
          </w:tcPr>
          <w:p w14:paraId="2821A8E9" w14:textId="5FC3DABD" w:rsidR="00DB2312" w:rsidRPr="00DB2312" w:rsidRDefault="00DB2312" w:rsidP="00DB2312">
            <w:pPr>
              <w:autoSpaceDE/>
              <w:autoSpaceDN/>
              <w:adjustRightInd/>
              <w:jc w:val="center"/>
              <w:rPr>
                <w:ins w:id="164" w:author="Author"/>
                <w:color w:val="000000"/>
              </w:rPr>
            </w:pPr>
            <w:ins w:id="165" w:author="Author">
              <w:r w:rsidRPr="0035226D">
                <w:t xml:space="preserve">3-12 months </w:t>
              </w:r>
              <w:r w:rsidR="001C6EF0" w:rsidRPr="0035226D">
                <w:t xml:space="preserve">or one outage </w:t>
              </w:r>
              <w:r w:rsidRPr="0035226D">
                <w:t>prior to SPEO</w:t>
              </w:r>
              <w:r w:rsidR="00441842" w:rsidRPr="0035226D">
                <w:t xml:space="preserve">, </w:t>
              </w:r>
            </w:ins>
          </w:p>
        </w:tc>
        <w:tc>
          <w:tcPr>
            <w:tcW w:w="2070" w:type="dxa"/>
            <w:tcBorders>
              <w:top w:val="nil"/>
              <w:left w:val="nil"/>
              <w:bottom w:val="single" w:sz="4" w:space="0" w:color="auto"/>
              <w:right w:val="single" w:sz="4" w:space="0" w:color="auto"/>
            </w:tcBorders>
            <w:shd w:val="clear" w:color="auto" w:fill="auto"/>
            <w:vAlign w:val="center"/>
            <w:hideMark/>
          </w:tcPr>
          <w:p w14:paraId="2E59C7D7" w14:textId="77777777" w:rsidR="00DB2312" w:rsidRPr="00DB2312" w:rsidRDefault="00DB2312" w:rsidP="00DB2312">
            <w:pPr>
              <w:autoSpaceDE/>
              <w:autoSpaceDN/>
              <w:adjustRightInd/>
              <w:jc w:val="center"/>
              <w:rPr>
                <w:ins w:id="166" w:author="Author"/>
                <w:color w:val="000000"/>
              </w:rPr>
            </w:pPr>
            <w:ins w:id="167" w:author="Author">
              <w:r w:rsidRPr="0035226D">
                <w:t>Site</w:t>
              </w:r>
            </w:ins>
          </w:p>
        </w:tc>
        <w:tc>
          <w:tcPr>
            <w:tcW w:w="1800" w:type="dxa"/>
            <w:tcBorders>
              <w:top w:val="nil"/>
              <w:left w:val="nil"/>
              <w:bottom w:val="single" w:sz="4" w:space="0" w:color="auto"/>
              <w:right w:val="single" w:sz="4" w:space="0" w:color="auto"/>
            </w:tcBorders>
            <w:shd w:val="clear" w:color="auto" w:fill="auto"/>
            <w:vAlign w:val="center"/>
            <w:hideMark/>
          </w:tcPr>
          <w:p w14:paraId="45544ABD" w14:textId="77777777" w:rsidR="00DB2312" w:rsidRPr="00DB2312" w:rsidRDefault="00DB2312" w:rsidP="00DB2312">
            <w:pPr>
              <w:autoSpaceDE/>
              <w:autoSpaceDN/>
              <w:adjustRightInd/>
              <w:jc w:val="center"/>
              <w:rPr>
                <w:ins w:id="168" w:author="Author"/>
                <w:color w:val="000000"/>
              </w:rPr>
            </w:pPr>
            <w:ins w:id="169" w:author="Author">
              <w:r w:rsidRPr="0035226D">
                <w:t>Required</w:t>
              </w:r>
            </w:ins>
          </w:p>
        </w:tc>
      </w:tr>
      <w:tr w:rsidR="00DB2312" w:rsidRPr="00DB2312" w14:paraId="37E5A01C" w14:textId="77777777" w:rsidTr="00FA29FF">
        <w:trPr>
          <w:trHeight w:val="432"/>
          <w:ins w:id="170" w:author="Autho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367AD73" w14:textId="120BBEC1" w:rsidR="00DB2312" w:rsidRPr="00DB2312" w:rsidRDefault="00DB2312" w:rsidP="00DB2312">
            <w:pPr>
              <w:autoSpaceDE/>
              <w:autoSpaceDN/>
              <w:adjustRightInd/>
              <w:jc w:val="center"/>
              <w:rPr>
                <w:ins w:id="171" w:author="Author"/>
                <w:color w:val="000000"/>
              </w:rPr>
            </w:pPr>
            <w:ins w:id="172" w:author="Author">
              <w:r w:rsidRPr="0035226D">
                <w:t>Phase VI</w:t>
              </w:r>
              <w:r w:rsidR="0053342B" w:rsidRPr="0035226D">
                <w:rPr>
                  <w:vertAlign w:val="superscript"/>
                </w:rPr>
                <w:t>(</w:t>
              </w:r>
              <w:r w:rsidR="00A45225" w:rsidRPr="0035226D">
                <w:rPr>
                  <w:vertAlign w:val="superscript"/>
                </w:rPr>
                <w:t>c)</w:t>
              </w:r>
            </w:ins>
          </w:p>
        </w:tc>
        <w:tc>
          <w:tcPr>
            <w:tcW w:w="2970" w:type="dxa"/>
            <w:tcBorders>
              <w:top w:val="nil"/>
              <w:left w:val="nil"/>
              <w:bottom w:val="single" w:sz="4" w:space="0" w:color="auto"/>
              <w:right w:val="single" w:sz="4" w:space="0" w:color="auto"/>
            </w:tcBorders>
            <w:shd w:val="clear" w:color="auto" w:fill="auto"/>
            <w:vAlign w:val="center"/>
            <w:hideMark/>
          </w:tcPr>
          <w:p w14:paraId="6B75FB0D" w14:textId="77777777" w:rsidR="00DB2312" w:rsidRPr="00DB2312" w:rsidRDefault="00DB2312" w:rsidP="00DB2312">
            <w:pPr>
              <w:autoSpaceDE/>
              <w:autoSpaceDN/>
              <w:adjustRightInd/>
              <w:jc w:val="center"/>
              <w:rPr>
                <w:ins w:id="173" w:author="Author"/>
                <w:color w:val="000000"/>
              </w:rPr>
            </w:pPr>
            <w:ins w:id="174" w:author="Author">
              <w:r w:rsidRPr="0035226D">
                <w:t>5-10 years into the SPEO</w:t>
              </w:r>
            </w:ins>
          </w:p>
        </w:tc>
        <w:tc>
          <w:tcPr>
            <w:tcW w:w="2070" w:type="dxa"/>
            <w:tcBorders>
              <w:top w:val="nil"/>
              <w:left w:val="nil"/>
              <w:bottom w:val="single" w:sz="4" w:space="0" w:color="auto"/>
              <w:right w:val="single" w:sz="4" w:space="0" w:color="auto"/>
            </w:tcBorders>
            <w:shd w:val="clear" w:color="auto" w:fill="auto"/>
            <w:vAlign w:val="center"/>
            <w:hideMark/>
          </w:tcPr>
          <w:p w14:paraId="282D1FAE" w14:textId="77777777" w:rsidR="00DB2312" w:rsidRPr="00DB2312" w:rsidRDefault="00DB2312" w:rsidP="00DB2312">
            <w:pPr>
              <w:autoSpaceDE/>
              <w:autoSpaceDN/>
              <w:adjustRightInd/>
              <w:jc w:val="center"/>
              <w:rPr>
                <w:ins w:id="175" w:author="Author"/>
                <w:color w:val="000000"/>
              </w:rPr>
            </w:pPr>
            <w:ins w:id="176" w:author="Author">
              <w:r w:rsidRPr="0035226D">
                <w:t>Site</w:t>
              </w:r>
            </w:ins>
          </w:p>
        </w:tc>
        <w:tc>
          <w:tcPr>
            <w:tcW w:w="1800" w:type="dxa"/>
            <w:tcBorders>
              <w:top w:val="nil"/>
              <w:left w:val="nil"/>
              <w:bottom w:val="single" w:sz="4" w:space="0" w:color="auto"/>
              <w:right w:val="single" w:sz="4" w:space="0" w:color="auto"/>
            </w:tcBorders>
            <w:shd w:val="clear" w:color="auto" w:fill="auto"/>
            <w:vAlign w:val="center"/>
            <w:hideMark/>
          </w:tcPr>
          <w:p w14:paraId="662516B9" w14:textId="77777777" w:rsidR="00DB2312" w:rsidRPr="00DB2312" w:rsidRDefault="00DB2312" w:rsidP="00DB2312">
            <w:pPr>
              <w:autoSpaceDE/>
              <w:autoSpaceDN/>
              <w:adjustRightInd/>
              <w:jc w:val="center"/>
              <w:rPr>
                <w:ins w:id="177" w:author="Author"/>
                <w:color w:val="000000"/>
              </w:rPr>
            </w:pPr>
            <w:ins w:id="178" w:author="Author">
              <w:r w:rsidRPr="0035226D">
                <w:t>Required</w:t>
              </w:r>
            </w:ins>
          </w:p>
        </w:tc>
      </w:tr>
      <w:tr w:rsidR="003B3281" w:rsidRPr="00DB2312" w14:paraId="7CED9A98" w14:textId="77777777" w:rsidTr="00FA29FF">
        <w:trPr>
          <w:trHeight w:val="1259"/>
        </w:trPr>
        <w:tc>
          <w:tcPr>
            <w:tcW w:w="88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B7227A" w14:textId="61AF07F4" w:rsidR="003B3281" w:rsidRDefault="003B3281" w:rsidP="00C675E6">
            <w:pPr>
              <w:pStyle w:val="BodyText-table"/>
            </w:pPr>
            <w:r w:rsidRPr="003B3281">
              <w:t>(a) Regions may revise the inspection schedule based on insights from the licensee and feedback from prior inspections.</w:t>
            </w:r>
            <w:del w:id="179" w:author="Author">
              <w:r w:rsidRPr="003B3281" w:rsidDel="00ED56E5">
                <w:delText xml:space="preserve">  </w:delText>
              </w:r>
            </w:del>
          </w:p>
          <w:p w14:paraId="2DDC4019" w14:textId="77777777" w:rsidR="007B56EC" w:rsidRPr="003B3281" w:rsidRDefault="007B56EC" w:rsidP="00C675E6">
            <w:pPr>
              <w:pStyle w:val="BodyText-table"/>
            </w:pPr>
          </w:p>
          <w:p w14:paraId="2C033C84" w14:textId="77777777" w:rsidR="003B3281" w:rsidRDefault="003B3281" w:rsidP="00C675E6">
            <w:pPr>
              <w:pStyle w:val="BodyText-table"/>
            </w:pPr>
            <w:r w:rsidRPr="003B3281">
              <w:t>(b) Regions maintain the flexibility to revise the inspection to unit and site-based inspections at muti-unit sites when deemed appropriate.</w:t>
            </w:r>
          </w:p>
          <w:p w14:paraId="0E0A7248" w14:textId="77777777" w:rsidR="00C675E6" w:rsidRDefault="00C675E6" w:rsidP="00C675E6">
            <w:pPr>
              <w:pStyle w:val="BodyText-table"/>
              <w:rPr>
                <w:ins w:id="180" w:author="Author"/>
              </w:rPr>
            </w:pPr>
          </w:p>
          <w:p w14:paraId="62A55CFF" w14:textId="4B55D591" w:rsidR="00CD61CE" w:rsidRPr="005E59C9" w:rsidRDefault="00CD61CE" w:rsidP="00C675E6">
            <w:pPr>
              <w:pStyle w:val="BodyText-table"/>
              <w:rPr>
                <w:rFonts w:cs="Arial"/>
              </w:rPr>
            </w:pPr>
            <w:ins w:id="181" w:author="Author">
              <w:r w:rsidRPr="005E59C9">
                <w:t>(c</w:t>
              </w:r>
              <w:r w:rsidR="00D462B4" w:rsidRPr="005E59C9">
                <w:t xml:space="preserve">) </w:t>
              </w:r>
              <w:r w:rsidR="002526CD" w:rsidRPr="005E59C9">
                <w:t>The inspection may be repeated if deemed necessary by regional management based on the outcome of the inspection (for example, 3 years later to determine if the licensee had corrected any identified issues).</w:t>
              </w:r>
            </w:ins>
          </w:p>
        </w:tc>
      </w:tr>
    </w:tbl>
    <w:p w14:paraId="208636E4" w14:textId="7978590A" w:rsidR="00434CF0" w:rsidRPr="004E2D31" w:rsidRDefault="007C4E23" w:rsidP="002F3A66">
      <w:pPr>
        <w:pStyle w:val="Heading1"/>
        <w:rPr>
          <w:rFonts w:cs="Arial"/>
        </w:rPr>
      </w:pPr>
      <w:r w:rsidRPr="004E2D31">
        <w:rPr>
          <w:rFonts w:cs="Arial"/>
        </w:rPr>
        <w:t>71003</w:t>
      </w:r>
      <w:r w:rsidR="00202B21">
        <w:rPr>
          <w:rFonts w:cs="Arial"/>
        </w:rPr>
        <w:t>-</w:t>
      </w:r>
      <w:r w:rsidR="00D00CE9">
        <w:rPr>
          <w:rFonts w:cs="Arial"/>
        </w:rPr>
        <w:t>03</w:t>
      </w:r>
      <w:r w:rsidRPr="004E2D31">
        <w:rPr>
          <w:rFonts w:cs="Arial"/>
        </w:rPr>
        <w:tab/>
        <w:t>INSPECTION GUIDANCE</w:t>
      </w:r>
    </w:p>
    <w:p w14:paraId="5B73B56F" w14:textId="0C834E58" w:rsidR="00434CF0" w:rsidRPr="004E2D31" w:rsidRDefault="007C4E23" w:rsidP="00014684">
      <w:pPr>
        <w:pStyle w:val="Heading2"/>
        <w:rPr>
          <w:rFonts w:cs="Arial"/>
        </w:rPr>
      </w:pPr>
      <w:r w:rsidRPr="004E2D31">
        <w:rPr>
          <w:rFonts w:cs="Arial"/>
        </w:rPr>
        <w:t>03.01</w:t>
      </w:r>
      <w:r w:rsidRPr="004E2D31">
        <w:rPr>
          <w:rFonts w:cs="Arial"/>
        </w:rPr>
        <w:tab/>
      </w:r>
      <w:r w:rsidR="00922A65" w:rsidRPr="004E2D31">
        <w:rPr>
          <w:rFonts w:cs="Arial"/>
          <w:u w:val="single"/>
        </w:rPr>
        <w:t>Document Review</w:t>
      </w:r>
    </w:p>
    <w:p w14:paraId="1DFE1FA7" w14:textId="29BD4679" w:rsidR="00434CF0" w:rsidRPr="004E2D31" w:rsidRDefault="007C4E23" w:rsidP="00A45697">
      <w:pPr>
        <w:pStyle w:val="BodyText3"/>
      </w:pPr>
      <w:r w:rsidRPr="004E2D31">
        <w:t xml:space="preserve">Inspectors should familiarize themselves with the requirements and guidance </w:t>
      </w:r>
      <w:r w:rsidR="00566CAB" w:rsidRPr="004E2D31">
        <w:t>related</w:t>
      </w:r>
      <w:r w:rsidRPr="004E2D31">
        <w:t xml:space="preserve"> to </w:t>
      </w:r>
      <w:ins w:id="182" w:author="Author">
        <w:r w:rsidR="009A0FC4">
          <w:t>LR</w:t>
        </w:r>
        <w:r w:rsidR="00631F39">
          <w:t xml:space="preserve"> and SLR</w:t>
        </w:r>
      </w:ins>
      <w:r w:rsidRPr="004E2D31">
        <w:t xml:space="preserve">. </w:t>
      </w:r>
      <w:ins w:id="183" w:author="Author">
        <w:r w:rsidR="00952726" w:rsidRPr="004E2D31">
          <w:t xml:space="preserve">Inspection Manual Chapter </w:t>
        </w:r>
        <w:r w:rsidR="00581638">
          <w:t>(</w:t>
        </w:r>
        <w:r w:rsidR="00952726" w:rsidRPr="004E2D31">
          <w:t>IMC</w:t>
        </w:r>
        <w:r w:rsidR="00581638">
          <w:t>)</w:t>
        </w:r>
        <w:r w:rsidR="00952726" w:rsidRPr="004E2D31">
          <w:t xml:space="preserve"> 2516</w:t>
        </w:r>
        <w:r w:rsidR="00A10FD0">
          <w:t>,</w:t>
        </w:r>
        <w:r w:rsidR="00952726" w:rsidRPr="004E2D31">
          <w:t xml:space="preserve"> </w:t>
        </w:r>
        <w:r w:rsidR="00C27EDE">
          <w:t>a</w:t>
        </w:r>
        <w:r w:rsidR="00952726" w:rsidRPr="004E2D31">
          <w:t>ttachment</w:t>
        </w:r>
        <w:r w:rsidR="002C1865">
          <w:t> 1</w:t>
        </w:r>
        <w:r w:rsidR="00952726" w:rsidRPr="004E2D31">
          <w:t xml:space="preserve">, “AMP Effectiveness Review Background Information” provides an overview of these requirements. </w:t>
        </w:r>
      </w:ins>
      <w:r w:rsidRPr="004E2D31">
        <w:t>The inspectors should</w:t>
      </w:r>
      <w:r w:rsidR="00D605A7" w:rsidRPr="004E2D31">
        <w:t xml:space="preserve"> also</w:t>
      </w:r>
      <w:r w:rsidRPr="004E2D31">
        <w:t xml:space="preserve"> familiarize themselves with the specific </w:t>
      </w:r>
      <w:ins w:id="184" w:author="Author">
        <w:r w:rsidR="00CE0DCE">
          <w:t>renewal</w:t>
        </w:r>
      </w:ins>
      <w:r w:rsidRPr="004E2D31">
        <w:t xml:space="preserve"> application and associated SE for the plant being inspected. </w:t>
      </w:r>
      <w:r w:rsidR="00ED2A06" w:rsidRPr="004E2D31">
        <w:t>Attachment</w:t>
      </w:r>
      <w:r w:rsidR="004D05A1">
        <w:t> 2</w:t>
      </w:r>
      <w:r w:rsidR="00ED2A06" w:rsidRPr="004E2D31">
        <w:t xml:space="preserve"> of </w:t>
      </w:r>
      <w:r w:rsidR="007C458A" w:rsidRPr="004E2D31">
        <w:t>IP</w:t>
      </w:r>
      <w:r w:rsidR="003A2BF7">
        <w:t> </w:t>
      </w:r>
      <w:r w:rsidR="007C458A" w:rsidRPr="004E2D31">
        <w:t>71003</w:t>
      </w:r>
      <w:r w:rsidR="00ED2A06" w:rsidRPr="004E2D31">
        <w:t xml:space="preserve"> describes the information </w:t>
      </w:r>
      <w:r w:rsidR="00257B6E" w:rsidRPr="004E2D31">
        <w:t xml:space="preserve">that </w:t>
      </w:r>
      <w:r w:rsidR="00AD231A" w:rsidRPr="004E2D31">
        <w:t>is</w:t>
      </w:r>
      <w:r w:rsidR="00257B6E" w:rsidRPr="004E2D31">
        <w:t xml:space="preserve"> </w:t>
      </w:r>
      <w:r w:rsidR="00585AA2" w:rsidRPr="004E2D31">
        <w:t xml:space="preserve">typically </w:t>
      </w:r>
      <w:r w:rsidR="000A2A1D" w:rsidRPr="004E2D31">
        <w:t>contained</w:t>
      </w:r>
      <w:r w:rsidR="00ED2A06" w:rsidRPr="004E2D31">
        <w:t xml:space="preserve"> within </w:t>
      </w:r>
      <w:r w:rsidR="003D2A58" w:rsidRPr="004E2D31">
        <w:t>a</w:t>
      </w:r>
      <w:ins w:id="185" w:author="Author">
        <w:r w:rsidR="003C0EDA">
          <w:t>n</w:t>
        </w:r>
      </w:ins>
      <w:r w:rsidR="003D2A58" w:rsidRPr="004E2D31">
        <w:t xml:space="preserve"> </w:t>
      </w:r>
      <w:r w:rsidR="00ED2A06" w:rsidRPr="004E2D31">
        <w:t>SE. Attachment</w:t>
      </w:r>
      <w:r w:rsidR="004D05A1">
        <w:t> 2</w:t>
      </w:r>
      <w:r w:rsidR="00ED2A06" w:rsidRPr="004E2D31">
        <w:t xml:space="preserve"> includes information </w:t>
      </w:r>
      <w:ins w:id="186" w:author="Author">
        <w:r w:rsidR="00952726" w:rsidRPr="004E2D31">
          <w:t xml:space="preserve">about </w:t>
        </w:r>
        <w:r w:rsidR="00361CA1" w:rsidRPr="004E2D31">
          <w:t>license conditions, regulatory commitments, AMP</w:t>
        </w:r>
        <w:r w:rsidR="003C0EDA">
          <w:t>s</w:t>
        </w:r>
        <w:r w:rsidR="00361CA1" w:rsidRPr="004E2D31">
          <w:t xml:space="preserve">, and TLAAs for </w:t>
        </w:r>
      </w:ins>
      <w:r w:rsidR="00ED2A06" w:rsidRPr="004E2D31">
        <w:t>plants with renewed operating licenses</w:t>
      </w:r>
      <w:ins w:id="187" w:author="Author">
        <w:r w:rsidR="00361CA1" w:rsidRPr="004E2D31">
          <w:t xml:space="preserve">. </w:t>
        </w:r>
        <w:r w:rsidR="00323E65">
          <w:t>For a</w:t>
        </w:r>
        <w:r w:rsidR="00361CA1" w:rsidRPr="004E2D31">
          <w:t>dditional information about plants with renewed licenses</w:t>
        </w:r>
        <w:r w:rsidR="00952726" w:rsidRPr="004E2D31">
          <w:t>,</w:t>
        </w:r>
      </w:ins>
      <w:r w:rsidR="00ED2A06" w:rsidRPr="004E2D31">
        <w:t xml:space="preserve"> including </w:t>
      </w:r>
      <w:r w:rsidR="001B0FAF" w:rsidRPr="004E2D31">
        <w:t xml:space="preserve">the </w:t>
      </w:r>
      <w:r w:rsidR="00ED2A06" w:rsidRPr="004E2D31">
        <w:t xml:space="preserve">renewed operating license issuance dates and the </w:t>
      </w:r>
      <w:ins w:id="188" w:author="Author">
        <w:r w:rsidR="009A0FC4">
          <w:t>LR</w:t>
        </w:r>
      </w:ins>
      <w:r w:rsidR="00ED2A06" w:rsidRPr="004E2D31">
        <w:t xml:space="preserve"> SEs</w:t>
      </w:r>
      <w:ins w:id="189" w:author="Author">
        <w:r w:rsidR="00361CA1" w:rsidRPr="004E2D31">
          <w:t xml:space="preserve">, go to </w:t>
        </w:r>
        <w:r w:rsidR="00361CA1" w:rsidRPr="004E2D31">
          <w:fldChar w:fldCharType="begin"/>
        </w:r>
        <w:r w:rsidR="00361CA1" w:rsidRPr="004E2D31">
          <w:instrText xml:space="preserve"> HYPERLINK "https://www.nrc.gov/reactors/operating/licensing/renewal.html" </w:instrText>
        </w:r>
        <w:r w:rsidR="00361CA1" w:rsidRPr="004E2D31">
          <w:fldChar w:fldCharType="separate"/>
        </w:r>
        <w:r w:rsidR="00361CA1" w:rsidRPr="004E2D31">
          <w:rPr>
            <w:rStyle w:val="Hyperlink"/>
            <w:rFonts w:cs="Arial"/>
          </w:rPr>
          <w:t>https://www.nrc.gov/reactors/operating/licensing/renewal.html</w:t>
        </w:r>
        <w:r w:rsidR="00361CA1" w:rsidRPr="004E2D31">
          <w:fldChar w:fldCharType="end"/>
        </w:r>
      </w:ins>
      <w:r w:rsidR="00ED2A06" w:rsidRPr="004E2D31">
        <w:t xml:space="preserve">. </w:t>
      </w:r>
      <w:ins w:id="190" w:author="Author">
        <w:r w:rsidR="001940A1">
          <w:t xml:space="preserve">For SLR, </w:t>
        </w:r>
        <w:r w:rsidR="001940A1" w:rsidRPr="001940A1">
          <w:t xml:space="preserve">additional information about the </w:t>
        </w:r>
        <w:r w:rsidR="00247754">
          <w:t>subsequent</w:t>
        </w:r>
        <w:r w:rsidR="008D6F04">
          <w:t xml:space="preserve">ly </w:t>
        </w:r>
        <w:r w:rsidR="001940A1" w:rsidRPr="001940A1">
          <w:t xml:space="preserve">renewed operating license issuance dates and the </w:t>
        </w:r>
        <w:r w:rsidR="008D6F04">
          <w:t>S</w:t>
        </w:r>
        <w:r w:rsidR="001940A1" w:rsidRPr="001940A1">
          <w:t xml:space="preserve">LR SEs, go to </w:t>
        </w:r>
        <w:r w:rsidR="007A6C16">
          <w:fldChar w:fldCharType="begin"/>
        </w:r>
        <w:r w:rsidR="007A6C16">
          <w:instrText xml:space="preserve"> HYPERLINK "</w:instrText>
        </w:r>
        <w:r w:rsidR="007A6C16" w:rsidRPr="007A6C16">
          <w:instrText>https://www.nrc.gov/reactors/operating/licensing/renewal/subsequent-license-renewal.html</w:instrText>
        </w:r>
        <w:r w:rsidR="007A6C16">
          <w:instrText xml:space="preserve">" </w:instrText>
        </w:r>
        <w:r w:rsidR="007A6C16">
          <w:fldChar w:fldCharType="separate"/>
        </w:r>
        <w:r w:rsidR="007A6C16" w:rsidRPr="00E82CC2">
          <w:rPr>
            <w:rStyle w:val="Hyperlink"/>
            <w:rFonts w:cs="Arial"/>
          </w:rPr>
          <w:t>https://www.nrc.gov/reactors/operating/licensing/renewal/subsequent-license-renewal.html</w:t>
        </w:r>
        <w:r w:rsidR="007A6C16">
          <w:fldChar w:fldCharType="end"/>
        </w:r>
        <w:r w:rsidR="001940A1" w:rsidRPr="001940A1">
          <w:t xml:space="preserve">. </w:t>
        </w:r>
      </w:ins>
      <w:r w:rsidRPr="004E2D31">
        <w:t>License renewal requirements and guidance documents that should be reviewed prior to an inspection include:</w:t>
      </w:r>
    </w:p>
    <w:p w14:paraId="5CE604F0" w14:textId="77777777" w:rsidR="006341FB" w:rsidRPr="00255405" w:rsidRDefault="00790E92" w:rsidP="00255405">
      <w:pPr>
        <w:pStyle w:val="ListBullet3"/>
      </w:pPr>
      <w:r w:rsidRPr="00255405">
        <w:t>1</w:t>
      </w:r>
      <w:r w:rsidR="006341FB" w:rsidRPr="00255405">
        <w:t>0 CFR Part 54, “Requirements for Renewal of Operating Licenses for Nuclear Power Plants”</w:t>
      </w:r>
    </w:p>
    <w:p w14:paraId="7F586551" w14:textId="1C42003B" w:rsidR="00BC321D" w:rsidRPr="005F60F9" w:rsidRDefault="006341FB" w:rsidP="00DF13E2">
      <w:pPr>
        <w:pStyle w:val="ListBullet3"/>
        <w:keepLines/>
      </w:pPr>
      <w:r w:rsidRPr="005F60F9">
        <w:lastRenderedPageBreak/>
        <w:t xml:space="preserve">The statement of consideration published with the revision to 10 CFR Part 54 in the </w:t>
      </w:r>
      <w:r w:rsidRPr="003A54EA">
        <w:rPr>
          <w:i/>
          <w:iCs/>
        </w:rPr>
        <w:t>Federal Register</w:t>
      </w:r>
      <w:r w:rsidRPr="005F60F9">
        <w:t>, Vol. 60, No. 88, Monday, May 8, 1995, pages 22461 to 22495</w:t>
      </w:r>
    </w:p>
    <w:p w14:paraId="7D33D779" w14:textId="77777777" w:rsidR="006341FB" w:rsidRPr="004E2D31" w:rsidRDefault="006341FB" w:rsidP="00833AA7">
      <w:pPr>
        <w:pStyle w:val="ListBullet3"/>
      </w:pPr>
      <w:r w:rsidRPr="004E2D31">
        <w:t>The plant-specific renewed license and license conditions</w:t>
      </w:r>
    </w:p>
    <w:p w14:paraId="48DE3152" w14:textId="0B335380" w:rsidR="006341FB" w:rsidRPr="004E2D31" w:rsidRDefault="006341FB" w:rsidP="00833AA7">
      <w:pPr>
        <w:pStyle w:val="ListBullet3"/>
      </w:pPr>
      <w:r w:rsidRPr="004E2D31">
        <w:t>The SEs for the plant(s) to be inspected</w:t>
      </w:r>
    </w:p>
    <w:p w14:paraId="0F16F414" w14:textId="4B16F951" w:rsidR="00510D94" w:rsidRPr="004E2D31" w:rsidRDefault="00510D94" w:rsidP="00833AA7">
      <w:pPr>
        <w:pStyle w:val="ListBullet3"/>
      </w:pPr>
      <w:r w:rsidRPr="004E2D31">
        <w:t>Appendix</w:t>
      </w:r>
      <w:r w:rsidR="004D05A1">
        <w:t> A</w:t>
      </w:r>
      <w:r w:rsidRPr="004E2D31">
        <w:t xml:space="preserve"> of the SE</w:t>
      </w:r>
      <w:r w:rsidR="005D3B08" w:rsidRPr="004E2D31">
        <w:t>, if applicable</w:t>
      </w:r>
    </w:p>
    <w:p w14:paraId="1C445F42" w14:textId="4A1BFF1B" w:rsidR="00F25152" w:rsidRPr="004E2D31" w:rsidRDefault="00F25152" w:rsidP="00833AA7">
      <w:pPr>
        <w:pStyle w:val="ListBullet3"/>
      </w:pPr>
      <w:r w:rsidRPr="004E2D31">
        <w:t xml:space="preserve">The UFSAR supplement as revised during the </w:t>
      </w:r>
      <w:ins w:id="191" w:author="Author">
        <w:r w:rsidR="009A0FC4">
          <w:t>LR</w:t>
        </w:r>
      </w:ins>
      <w:r w:rsidRPr="004E2D31">
        <w:t xml:space="preserve"> application review</w:t>
      </w:r>
    </w:p>
    <w:p w14:paraId="5A691BFB" w14:textId="0A999D05" w:rsidR="006341FB" w:rsidRPr="004E2D31" w:rsidRDefault="00922A65" w:rsidP="00014684">
      <w:pPr>
        <w:pStyle w:val="Heading2"/>
        <w:rPr>
          <w:rFonts w:cs="Arial"/>
        </w:rPr>
      </w:pPr>
      <w:r w:rsidRPr="004E2D31">
        <w:rPr>
          <w:rFonts w:cs="Arial"/>
        </w:rPr>
        <w:t>03.02</w:t>
      </w:r>
      <w:r w:rsidRPr="004E2D31">
        <w:rPr>
          <w:rFonts w:cs="Arial"/>
        </w:rPr>
        <w:tab/>
      </w:r>
      <w:r w:rsidRPr="004E2D31">
        <w:rPr>
          <w:rFonts w:cs="Arial"/>
          <w:u w:val="single"/>
        </w:rPr>
        <w:t xml:space="preserve">Inspection Sample </w:t>
      </w:r>
      <w:r w:rsidR="006A6E36" w:rsidRPr="004E2D31">
        <w:rPr>
          <w:rFonts w:cs="Arial"/>
          <w:u w:val="single"/>
        </w:rPr>
        <w:t>Attributes</w:t>
      </w:r>
    </w:p>
    <w:p w14:paraId="393F2F47" w14:textId="77777777" w:rsidR="006341FB" w:rsidRPr="004E2D31" w:rsidRDefault="006341FB" w:rsidP="0077572F">
      <w:pPr>
        <w:pStyle w:val="BodyText3"/>
      </w:pPr>
      <w:r w:rsidRPr="004E2D31">
        <w:t>In selecting samples, consideration should be given to attributes such as:</w:t>
      </w:r>
    </w:p>
    <w:p w14:paraId="406FE950" w14:textId="703DE0FB" w:rsidR="006341FB" w:rsidRPr="004E2D31" w:rsidRDefault="006341FB" w:rsidP="00833AA7">
      <w:pPr>
        <w:pStyle w:val="ListBullet3"/>
      </w:pPr>
      <w:r w:rsidRPr="004E2D31">
        <w:t xml:space="preserve">the extent of previous </w:t>
      </w:r>
      <w:ins w:id="192" w:author="Author">
        <w:r w:rsidR="009A0FC4">
          <w:t>LR</w:t>
        </w:r>
      </w:ins>
      <w:r w:rsidR="00BC321D" w:rsidRPr="004E2D31">
        <w:t xml:space="preserve"> audits and inspections of</w:t>
      </w:r>
      <w:r w:rsidR="00D86D69" w:rsidRPr="004E2D31">
        <w:t xml:space="preserve"> </w:t>
      </w:r>
      <w:r w:rsidR="007A7D4F" w:rsidRPr="004E2D31">
        <w:t>AMP</w:t>
      </w:r>
      <w:r w:rsidRPr="004E2D31">
        <w:t>s</w:t>
      </w:r>
    </w:p>
    <w:p w14:paraId="20567B14" w14:textId="77777777" w:rsidR="006341FB" w:rsidRPr="004E2D31" w:rsidRDefault="006341FB" w:rsidP="00833AA7">
      <w:pPr>
        <w:pStyle w:val="ListBullet3"/>
      </w:pPr>
      <w:r w:rsidRPr="004E2D31">
        <w:t>the extent that baseline inspection programs will inspect an SSC or commodity group</w:t>
      </w:r>
    </w:p>
    <w:p w14:paraId="30BC8003" w14:textId="77777777" w:rsidR="00A808A2" w:rsidRPr="004E2D31" w:rsidRDefault="006341FB" w:rsidP="00833AA7">
      <w:pPr>
        <w:pStyle w:val="ListBullet3"/>
      </w:pPr>
      <w:r w:rsidRPr="004E2D31">
        <w:t xml:space="preserve">the amount of time since the renewed license was granted and </w:t>
      </w:r>
      <w:r w:rsidR="00E20E3D" w:rsidRPr="004E2D31">
        <w:t xml:space="preserve">beginning of </w:t>
      </w:r>
      <w:r w:rsidRPr="004E2D31">
        <w:t>t</w:t>
      </w:r>
      <w:r w:rsidR="00E20E3D" w:rsidRPr="004E2D31">
        <w:t xml:space="preserve">he </w:t>
      </w:r>
      <w:r w:rsidR="00560D62" w:rsidRPr="004E2D31">
        <w:t>PEO</w:t>
      </w:r>
    </w:p>
    <w:p w14:paraId="4A87D373" w14:textId="12D10777" w:rsidR="00A808A2" w:rsidRPr="004E2D31" w:rsidRDefault="00A808A2" w:rsidP="00833AA7">
      <w:pPr>
        <w:pStyle w:val="ListBullet3"/>
      </w:pPr>
      <w:r w:rsidRPr="004E2D31">
        <w:t xml:space="preserve">the type and maturity of the </w:t>
      </w:r>
      <w:r w:rsidR="00035385" w:rsidRPr="004E2D31">
        <w:t xml:space="preserve">AMP, </w:t>
      </w:r>
      <w:r w:rsidRPr="004E2D31">
        <w:t xml:space="preserve">for example, programs such as the </w:t>
      </w:r>
      <w:ins w:id="193" w:author="Author">
        <w:r w:rsidR="00952726" w:rsidRPr="004E2D31">
          <w:t>S</w:t>
        </w:r>
      </w:ins>
      <w:r w:rsidR="007C4E23" w:rsidRPr="004E2D31">
        <w:t xml:space="preserve">elective </w:t>
      </w:r>
      <w:ins w:id="194" w:author="Author">
        <w:r w:rsidR="00952726" w:rsidRPr="004E2D31">
          <w:t>L</w:t>
        </w:r>
      </w:ins>
      <w:r w:rsidR="007C4E23" w:rsidRPr="004E2D31">
        <w:t xml:space="preserve">eaching </w:t>
      </w:r>
      <w:ins w:id="195" w:author="Author">
        <w:r w:rsidR="00952726" w:rsidRPr="004E2D31">
          <w:t>and O</w:t>
        </w:r>
      </w:ins>
      <w:r w:rsidRPr="004E2D31">
        <w:t>ne-</w:t>
      </w:r>
      <w:ins w:id="196" w:author="Author">
        <w:r w:rsidR="00952726" w:rsidRPr="004E2D31">
          <w:t>T</w:t>
        </w:r>
      </w:ins>
      <w:r w:rsidRPr="004E2D31">
        <w:t xml:space="preserve">ime </w:t>
      </w:r>
      <w:ins w:id="197" w:author="Author">
        <w:r w:rsidR="00952726" w:rsidRPr="004E2D31">
          <w:t>I</w:t>
        </w:r>
      </w:ins>
      <w:r w:rsidRPr="004E2D31">
        <w:t>nspection program</w:t>
      </w:r>
      <w:ins w:id="198" w:author="Author">
        <w:r w:rsidR="00952726" w:rsidRPr="004E2D31">
          <w:t>s</w:t>
        </w:r>
      </w:ins>
      <w:r w:rsidRPr="004E2D31">
        <w:t xml:space="preserve">, or </w:t>
      </w:r>
      <w:ins w:id="199" w:author="Author">
        <w:r w:rsidR="00952726" w:rsidRPr="004E2D31">
          <w:t xml:space="preserve">other </w:t>
        </w:r>
      </w:ins>
      <w:r w:rsidRPr="004E2D31">
        <w:t xml:space="preserve">infrequent </w:t>
      </w:r>
      <w:r w:rsidR="007C4E23" w:rsidRPr="004E2D31">
        <w:t>inspection</w:t>
      </w:r>
      <w:r w:rsidRPr="004E2D31">
        <w:t xml:space="preserve"> activities may take priority over long</w:t>
      </w:r>
      <w:r w:rsidR="00DA7F53">
        <w:t>standing</w:t>
      </w:r>
      <w:r w:rsidRPr="004E2D31">
        <w:t xml:space="preserve"> programs such as the Steam Generator</w:t>
      </w:r>
      <w:ins w:id="200" w:author="Author">
        <w:r w:rsidR="00952726" w:rsidRPr="004E2D31">
          <w:t>s</w:t>
        </w:r>
      </w:ins>
      <w:r w:rsidRPr="004E2D31">
        <w:t xml:space="preserve"> </w:t>
      </w:r>
      <w:ins w:id="201" w:author="Author">
        <w:r w:rsidR="00952726" w:rsidRPr="004E2D31">
          <w:t>p</w:t>
        </w:r>
      </w:ins>
      <w:r w:rsidRPr="004E2D31">
        <w:t xml:space="preserve">rogram, which </w:t>
      </w:r>
      <w:ins w:id="202" w:author="Author">
        <w:r w:rsidR="00952726" w:rsidRPr="004E2D31">
          <w:t xml:space="preserve">includes </w:t>
        </w:r>
      </w:ins>
      <w:r w:rsidRPr="004E2D31">
        <w:t>routine inspect</w:t>
      </w:r>
      <w:ins w:id="203" w:author="Author">
        <w:r w:rsidR="00952726" w:rsidRPr="004E2D31">
          <w:t>ions</w:t>
        </w:r>
      </w:ins>
      <w:del w:id="204" w:author="Author">
        <w:r w:rsidRPr="004E2D31" w:rsidDel="00ED56E5">
          <w:delText xml:space="preserve"> </w:delText>
        </w:r>
      </w:del>
    </w:p>
    <w:p w14:paraId="57C7ACE1" w14:textId="00D59555" w:rsidR="00AA5CDA" w:rsidRPr="004E2D31" w:rsidRDefault="00AA5CDA" w:rsidP="00833AA7">
      <w:pPr>
        <w:pStyle w:val="ListBullet3"/>
      </w:pPr>
      <w:r w:rsidRPr="004E2D31">
        <w:t xml:space="preserve">issues that were addressed in an </w:t>
      </w:r>
      <w:r w:rsidR="00E738AC" w:rsidRPr="004E2D31">
        <w:t>Atomic Safet</w:t>
      </w:r>
      <w:r w:rsidR="00267C79" w:rsidRPr="004E2D31">
        <w:t>y Licensing Board</w:t>
      </w:r>
      <w:r w:rsidRPr="004E2D31">
        <w:t xml:space="preserve"> hearing</w:t>
      </w:r>
      <w:r w:rsidR="00573307" w:rsidRPr="004E2D31">
        <w:t xml:space="preserve"> or </w:t>
      </w:r>
      <w:r w:rsidR="00267C79" w:rsidRPr="004E2D31">
        <w:t>Advisory Committee on Reactor Safeguards</w:t>
      </w:r>
      <w:r w:rsidR="00573307" w:rsidRPr="004E2D31">
        <w:t xml:space="preserve"> committee meeting</w:t>
      </w:r>
    </w:p>
    <w:p w14:paraId="2240263B" w14:textId="10ECF67F" w:rsidR="00AA5CDA" w:rsidRPr="004E2D31" w:rsidRDefault="00AA5CDA" w:rsidP="00833AA7">
      <w:pPr>
        <w:pStyle w:val="ListBullet3"/>
      </w:pPr>
      <w:r w:rsidRPr="004E2D31">
        <w:t xml:space="preserve">issues that were in the public domain at the time of the </w:t>
      </w:r>
      <w:ins w:id="205" w:author="Author">
        <w:r w:rsidR="009A0FC4">
          <w:t>LR</w:t>
        </w:r>
      </w:ins>
      <w:r w:rsidRPr="004E2D31">
        <w:t xml:space="preserve"> application review</w:t>
      </w:r>
    </w:p>
    <w:p w14:paraId="12076DE4" w14:textId="5187AFEC" w:rsidR="0094112C" w:rsidRPr="004E2D31" w:rsidRDefault="0094112C" w:rsidP="00833AA7">
      <w:pPr>
        <w:pStyle w:val="ListBullet3"/>
      </w:pPr>
      <w:r w:rsidRPr="004E2D31">
        <w:t xml:space="preserve">whether the licensee updated its </w:t>
      </w:r>
      <w:r w:rsidR="007A7D4F" w:rsidRPr="004E2D31">
        <w:t>AMP</w:t>
      </w:r>
      <w:r w:rsidRPr="004E2D31">
        <w:t xml:space="preserve">s as a result of recent </w:t>
      </w:r>
      <w:ins w:id="206" w:author="Author">
        <w:r w:rsidR="00F33899" w:rsidRPr="004E2D31">
          <w:t>OE</w:t>
        </w:r>
      </w:ins>
      <w:r w:rsidRPr="004E2D31">
        <w:t xml:space="preserve"> since the issuance of its renewed license</w:t>
      </w:r>
    </w:p>
    <w:p w14:paraId="5048F743" w14:textId="77704023" w:rsidR="00BE74C2" w:rsidRPr="004E2D31" w:rsidRDefault="0094112C" w:rsidP="00833AA7">
      <w:pPr>
        <w:pStyle w:val="ListBullet3"/>
        <w:rPr>
          <w:ins w:id="207" w:author="Author"/>
        </w:rPr>
      </w:pPr>
      <w:r w:rsidRPr="004E2D31">
        <w:t>whether the licensee</w:t>
      </w:r>
      <w:ins w:id="208" w:author="Author">
        <w:r w:rsidR="00D82745">
          <w:t xml:space="preserve"> evaluated the need to</w:t>
        </w:r>
      </w:ins>
      <w:r w:rsidRPr="004E2D31">
        <w:t xml:space="preserve"> update its </w:t>
      </w:r>
      <w:r w:rsidR="007A7D4F" w:rsidRPr="004E2D31">
        <w:t>AMP</w:t>
      </w:r>
      <w:r w:rsidRPr="004E2D31">
        <w:t xml:space="preserve">s as a result of </w:t>
      </w:r>
      <w:ins w:id="209" w:author="Author">
        <w:r w:rsidR="00313E0F">
          <w:t xml:space="preserve">revisions to or interim staff guidance </w:t>
        </w:r>
      </w:ins>
      <w:r w:rsidRPr="004E2D31">
        <w:t>updates</w:t>
      </w:r>
      <w:r w:rsidR="007C4E23" w:rsidRPr="004E2D31">
        <w:t xml:space="preserve"> to </w:t>
      </w:r>
      <w:r w:rsidRPr="004E2D31">
        <w:t xml:space="preserve">the </w:t>
      </w:r>
      <w:ins w:id="210" w:author="Author">
        <w:r w:rsidR="00301C9F" w:rsidRPr="00301C9F">
          <w:t>Generic Aging Lessons Learned</w:t>
        </w:r>
        <w:r w:rsidR="00F84C33">
          <w:t xml:space="preserve"> (</w:t>
        </w:r>
      </w:ins>
      <w:r w:rsidRPr="004E2D31">
        <w:t>G</w:t>
      </w:r>
      <w:r w:rsidR="00067686">
        <w:t>ALL</w:t>
      </w:r>
      <w:ins w:id="211" w:author="Author">
        <w:r w:rsidR="00F84C33">
          <w:t>)</w:t>
        </w:r>
      </w:ins>
      <w:r w:rsidRPr="004E2D31">
        <w:t xml:space="preserve"> Report </w:t>
      </w:r>
      <w:ins w:id="212" w:author="Author">
        <w:r w:rsidRPr="004E2D31">
          <w:t xml:space="preserve">or </w:t>
        </w:r>
        <w:r w:rsidR="0086461D">
          <w:t>the GALL</w:t>
        </w:r>
      </w:ins>
      <w:r w:rsidR="00B62A30">
        <w:t>-</w:t>
      </w:r>
      <w:r w:rsidR="0075285D">
        <w:t>S</w:t>
      </w:r>
      <w:ins w:id="213" w:author="Author">
        <w:r w:rsidR="0086461D">
          <w:t xml:space="preserve">LR Report (as appropriate), </w:t>
        </w:r>
      </w:ins>
      <w:r w:rsidRPr="004E2D31">
        <w:t>or other approved guidance</w:t>
      </w:r>
      <w:ins w:id="214" w:author="Author">
        <w:r w:rsidR="002B13CA">
          <w:t>,</w:t>
        </w:r>
      </w:ins>
      <w:r w:rsidRPr="004E2D31">
        <w:t xml:space="preserve"> such as topical reports</w:t>
      </w:r>
      <w:ins w:id="215" w:author="Author">
        <w:r w:rsidR="002B13CA">
          <w:t>,</w:t>
        </w:r>
      </w:ins>
      <w:r w:rsidRPr="004E2D31">
        <w:t xml:space="preserve"> since the issuance of its renewed license</w:t>
      </w:r>
    </w:p>
    <w:p w14:paraId="5135E089" w14:textId="6503ED06" w:rsidR="00952726" w:rsidRPr="004E2D31" w:rsidRDefault="00952726" w:rsidP="00833AA7">
      <w:pPr>
        <w:pStyle w:val="ListBullet3"/>
        <w:rPr>
          <w:ins w:id="216" w:author="Author"/>
        </w:rPr>
      </w:pPr>
      <w:ins w:id="217" w:author="Author">
        <w:r w:rsidRPr="004E2D31">
          <w:t>for AMP effectiveness reviews, risk insights associated with the potential for aging effects that could affect the intended function of the structure or component</w:t>
        </w:r>
      </w:ins>
    </w:p>
    <w:p w14:paraId="46E0972E" w14:textId="78182250" w:rsidR="00AA6F46" w:rsidRDefault="00E22C83" w:rsidP="00833AA7">
      <w:pPr>
        <w:pStyle w:val="ListBullet3"/>
        <w:rPr>
          <w:ins w:id="218" w:author="Author"/>
        </w:rPr>
      </w:pPr>
      <w:r>
        <w:t>insights</w:t>
      </w:r>
      <w:ins w:id="219" w:author="Author">
        <w:r w:rsidR="00952726" w:rsidRPr="004E2D31">
          <w:t xml:space="preserve"> gained by discussions with resident inspectors related to potential age</w:t>
        </w:r>
        <w:r w:rsidR="00952726" w:rsidRPr="004E2D31">
          <w:noBreakHyphen/>
          <w:t xml:space="preserve">related degradation trends at the </w:t>
        </w:r>
        <w:r w:rsidR="000A40E2">
          <w:t>site</w:t>
        </w:r>
        <w:del w:id="220" w:author="Author">
          <w:r w:rsidR="00C8392C" w:rsidRPr="00C8392C" w:rsidDel="00ED56E5">
            <w:delText xml:space="preserve"> </w:delText>
          </w:r>
        </w:del>
      </w:ins>
    </w:p>
    <w:p w14:paraId="7525F0A2" w14:textId="31B34EBE" w:rsidR="00C8392C" w:rsidRPr="004E2D31" w:rsidRDefault="00C8392C" w:rsidP="00833AA7">
      <w:pPr>
        <w:pStyle w:val="ListBullet3"/>
      </w:pPr>
      <w:r w:rsidRPr="004E2D31">
        <w:t>the risk significance of SSCs associated with the regulatory commitments, using insights gained from sources such as the NRC’s “SDP Risk Informed Inspection Notebooks,” Revision</w:t>
      </w:r>
      <w:r>
        <w:t> 2</w:t>
      </w:r>
    </w:p>
    <w:p w14:paraId="3D4AB8ED" w14:textId="1782FF93" w:rsidR="006A6E36" w:rsidRPr="004E2D31" w:rsidRDefault="006A6E36" w:rsidP="00014684">
      <w:pPr>
        <w:pStyle w:val="Heading2"/>
        <w:rPr>
          <w:rFonts w:cs="Arial"/>
        </w:rPr>
      </w:pPr>
      <w:r w:rsidRPr="004E2D31">
        <w:rPr>
          <w:rFonts w:cs="Arial"/>
        </w:rPr>
        <w:lastRenderedPageBreak/>
        <w:t>03.03</w:t>
      </w:r>
      <w:r w:rsidRPr="004E2D31">
        <w:rPr>
          <w:rFonts w:cs="Arial"/>
        </w:rPr>
        <w:tab/>
      </w:r>
      <w:r w:rsidR="00CE5681" w:rsidRPr="004E2D31">
        <w:rPr>
          <w:rFonts w:cs="Arial"/>
          <w:u w:val="single"/>
        </w:rPr>
        <w:t>Level of Effort</w:t>
      </w:r>
    </w:p>
    <w:p w14:paraId="3AAB8E84" w14:textId="6B58BAFE" w:rsidR="00434CF0" w:rsidRPr="004E2D31" w:rsidRDefault="00A754AC" w:rsidP="0077572F">
      <w:pPr>
        <w:pStyle w:val="BodyText3"/>
      </w:pPr>
      <w:r w:rsidRPr="004E2D31">
        <w:t>T</w:t>
      </w:r>
      <w:r w:rsidR="009358A4" w:rsidRPr="004E2D31">
        <w:t>he number of AMPs, commitments, TLAAs and license conditions vary broadly from plant to plant depending on when the plant was relicensed</w:t>
      </w:r>
      <w:r w:rsidR="00BC6A39" w:rsidRPr="004E2D31">
        <w:t xml:space="preserve"> and other factors</w:t>
      </w:r>
      <w:r w:rsidR="009358A4" w:rsidRPr="004E2D31">
        <w:t xml:space="preserve">. Therefore, </w:t>
      </w:r>
      <w:r w:rsidR="00C6411E" w:rsidRPr="004E2D31">
        <w:t>IP</w:t>
      </w:r>
      <w:r w:rsidR="00B0794C">
        <w:t> </w:t>
      </w:r>
      <w:r w:rsidR="00C6411E" w:rsidRPr="004E2D31">
        <w:t>71003</w:t>
      </w:r>
      <w:r w:rsidR="009358A4" w:rsidRPr="004E2D31">
        <w:t xml:space="preserve"> does not contain a predetermined sample size for each component of the inspection that would uniformly represent each plant.</w:t>
      </w:r>
      <w:r w:rsidR="00337D5C" w:rsidRPr="004E2D31">
        <w:t xml:space="preserve"> </w:t>
      </w:r>
      <w:r w:rsidR="009358A4" w:rsidRPr="004E2D31">
        <w:t xml:space="preserve">As such, the lead inspector will determine the sample size and extent of review of license conditions, AMPs, TLAAs and regulatory commitments prior to performing </w:t>
      </w:r>
      <w:r w:rsidR="00C6411E" w:rsidRPr="004E2D31">
        <w:t xml:space="preserve">IP 71003 </w:t>
      </w:r>
      <w:r w:rsidR="009358A4" w:rsidRPr="004E2D31">
        <w:t>inspections.</w:t>
      </w:r>
      <w:r w:rsidR="00337D5C" w:rsidRPr="004E2D31">
        <w:t xml:space="preserve"> </w:t>
      </w:r>
      <w:r w:rsidRPr="004E2D31">
        <w:t>For Phase II, t</w:t>
      </w:r>
      <w:r w:rsidR="009358A4" w:rsidRPr="004E2D31">
        <w:t>he lead inspector should ensure that the team comprehensively inspects a majority</w:t>
      </w:r>
      <w:r w:rsidR="004A04EF" w:rsidRPr="004E2D31">
        <w:t xml:space="preserve"> (recommended greater than 70</w:t>
      </w:r>
      <w:r w:rsidR="0069673A">
        <w:t> </w:t>
      </w:r>
      <w:ins w:id="221" w:author="Author">
        <w:r w:rsidR="004F213A">
          <w:t>percent</w:t>
        </w:r>
      </w:ins>
      <w:r w:rsidR="004A04EF" w:rsidRPr="004E2D31">
        <w:t>)</w:t>
      </w:r>
      <w:r w:rsidR="008C16C0" w:rsidRPr="004E2D31">
        <w:t xml:space="preserve"> of the number</w:t>
      </w:r>
      <w:r w:rsidR="009358A4" w:rsidRPr="004E2D31">
        <w:t xml:space="preserve"> of AMPs, commitments, TLAAs and license conditions to assess the adequacy and effectiveness of the </w:t>
      </w:r>
      <w:ins w:id="222" w:author="Author">
        <w:r w:rsidR="009A0FC4">
          <w:t>LR</w:t>
        </w:r>
      </w:ins>
      <w:r w:rsidR="009358A4" w:rsidRPr="004E2D31">
        <w:t xml:space="preserve"> program.</w:t>
      </w:r>
      <w:ins w:id="223" w:author="Author">
        <w:r w:rsidR="00337D5C" w:rsidRPr="004E2D31">
          <w:t xml:space="preserve"> For Phase IV, the lead inspector should select a sample of </w:t>
        </w:r>
        <w:r w:rsidR="00751B1A">
          <w:t xml:space="preserve">approximately </w:t>
        </w:r>
        <w:r w:rsidR="00337D5C" w:rsidRPr="004E2D31">
          <w:t xml:space="preserve">six AMPs to be reviewed during the inspection. </w:t>
        </w:r>
      </w:ins>
      <w:r w:rsidR="009358A4" w:rsidRPr="004E2D31">
        <w:t>Some sites may not require the same level of inspection effort as others and may be inspected using a smaller sample size.</w:t>
      </w:r>
      <w:r w:rsidR="00337D5C" w:rsidRPr="004E2D31">
        <w:t xml:space="preserve"> </w:t>
      </w:r>
      <w:ins w:id="224" w:author="Author">
        <w:r w:rsidR="00337D5C" w:rsidRPr="004E2D31">
          <w:t>For</w:t>
        </w:r>
      </w:ins>
      <w:r w:rsidR="009358A4" w:rsidRPr="004E2D31">
        <w:t xml:space="preserve"> </w:t>
      </w:r>
      <w:r w:rsidR="00BC6A39" w:rsidRPr="004E2D31">
        <w:t>multi-unit</w:t>
      </w:r>
      <w:r w:rsidR="009358A4" w:rsidRPr="004E2D31">
        <w:t xml:space="preserve"> sites </w:t>
      </w:r>
      <w:ins w:id="225" w:author="Author">
        <w:r w:rsidR="00337D5C" w:rsidRPr="004E2D31">
          <w:t xml:space="preserve">with </w:t>
        </w:r>
      </w:ins>
      <w:r w:rsidR="009358A4" w:rsidRPr="004E2D31">
        <w:t xml:space="preserve">units </w:t>
      </w:r>
      <w:ins w:id="226" w:author="Author">
        <w:r w:rsidR="00337D5C" w:rsidRPr="004E2D31">
          <w:t xml:space="preserve">of </w:t>
        </w:r>
      </w:ins>
      <w:r w:rsidR="009358A4" w:rsidRPr="004E2D31">
        <w:t xml:space="preserve">similar design, the same level of inspection at the additional units </w:t>
      </w:r>
      <w:ins w:id="227" w:author="Author">
        <w:r w:rsidR="00337D5C" w:rsidRPr="004E2D31">
          <w:t>may not be necessary</w:t>
        </w:r>
      </w:ins>
      <w:r w:rsidR="009358A4" w:rsidRPr="004E2D31">
        <w:t xml:space="preserve">. The lead inspector should use discretion in determining the inspection sample size at </w:t>
      </w:r>
      <w:r w:rsidR="00BC6A39" w:rsidRPr="004E2D31">
        <w:t>multi-unit</w:t>
      </w:r>
      <w:r w:rsidR="009358A4" w:rsidRPr="004E2D31">
        <w:t xml:space="preserve"> sites with similar</w:t>
      </w:r>
      <w:ins w:id="228" w:author="Author">
        <w:r w:rsidR="00337D5C" w:rsidRPr="004E2D31">
          <w:t>ly</w:t>
        </w:r>
      </w:ins>
      <w:r w:rsidR="009358A4" w:rsidRPr="004E2D31">
        <w:t xml:space="preserve"> design</w:t>
      </w:r>
      <w:ins w:id="229" w:author="Author">
        <w:r w:rsidR="00337D5C" w:rsidRPr="004E2D31">
          <w:t>ed</w:t>
        </w:r>
      </w:ins>
      <w:r w:rsidR="009358A4" w:rsidRPr="004E2D31">
        <w:t xml:space="preserve"> units.</w:t>
      </w:r>
    </w:p>
    <w:p w14:paraId="77A541BA" w14:textId="123FDB5C" w:rsidR="001E6AAB" w:rsidRPr="004E2D31" w:rsidRDefault="00CE5681" w:rsidP="00014684">
      <w:pPr>
        <w:pStyle w:val="Heading2"/>
        <w:rPr>
          <w:rFonts w:cs="Arial"/>
        </w:rPr>
      </w:pPr>
      <w:r w:rsidRPr="004E2D31">
        <w:rPr>
          <w:rFonts w:cs="Arial"/>
        </w:rPr>
        <w:t>03.04</w:t>
      </w:r>
      <w:r w:rsidR="0050718E" w:rsidRPr="004E2D31">
        <w:rPr>
          <w:rFonts w:cs="Arial"/>
        </w:rPr>
        <w:tab/>
      </w:r>
      <w:r w:rsidRPr="004E2D31">
        <w:rPr>
          <w:rFonts w:cs="Arial"/>
          <w:u w:val="single"/>
        </w:rPr>
        <w:t>Inspection Sample Selection</w:t>
      </w:r>
      <w:ins w:id="230" w:author="Author">
        <w:r w:rsidR="00337D5C" w:rsidRPr="004E2D31">
          <w:rPr>
            <w:rFonts w:cs="Arial"/>
            <w:u w:val="single"/>
          </w:rPr>
          <w:t xml:space="preserve"> for Phase I, II, III</w:t>
        </w:r>
        <w:r w:rsidR="004067B9">
          <w:rPr>
            <w:rFonts w:cs="Arial"/>
            <w:u w:val="single"/>
          </w:rPr>
          <w:t>, and V</w:t>
        </w:r>
        <w:r w:rsidR="00337D5C" w:rsidRPr="004E2D31">
          <w:rPr>
            <w:rFonts w:cs="Arial"/>
            <w:u w:val="single"/>
          </w:rPr>
          <w:t xml:space="preserve"> Inspections</w:t>
        </w:r>
      </w:ins>
    </w:p>
    <w:p w14:paraId="79425C0A" w14:textId="50E95F35" w:rsidR="002711B5" w:rsidRPr="004E2D31" w:rsidRDefault="001A1B3C" w:rsidP="00E809B3">
      <w:pPr>
        <w:pStyle w:val="BodyText"/>
        <w:numPr>
          <w:ilvl w:val="0"/>
          <w:numId w:val="6"/>
        </w:numPr>
      </w:pPr>
      <w:r w:rsidRPr="004E2D31">
        <w:t xml:space="preserve">Selection of License Conditions: The sample should </w:t>
      </w:r>
      <w:ins w:id="231" w:author="Author">
        <w:r w:rsidR="00337D5C" w:rsidRPr="004E2D31">
          <w:t xml:space="preserve">be based on </w:t>
        </w:r>
      </w:ins>
      <w:r w:rsidR="00AE5B84" w:rsidRPr="004E2D31">
        <w:t xml:space="preserve">a review of </w:t>
      </w:r>
      <w:ins w:id="232" w:author="Author">
        <w:r w:rsidR="00337D5C" w:rsidRPr="004E2D31">
          <w:t xml:space="preserve">the license </w:t>
        </w:r>
      </w:ins>
      <w:r w:rsidRPr="004E2D31">
        <w:t xml:space="preserve">conditions placed </w:t>
      </w:r>
      <w:r w:rsidR="00D70E16" w:rsidRPr="004E2D31">
        <w:t xml:space="preserve">in </w:t>
      </w:r>
      <w:r w:rsidRPr="004E2D31">
        <w:t>the</w:t>
      </w:r>
      <w:r w:rsidR="00BC6A39" w:rsidRPr="004E2D31">
        <w:t xml:space="preserve"> renewed operating</w:t>
      </w:r>
      <w:r w:rsidRPr="004E2D31">
        <w:t xml:space="preserve"> license.</w:t>
      </w:r>
      <w:del w:id="233" w:author="Author">
        <w:r w:rsidR="00BC420E" w:rsidRPr="004E2D31" w:rsidDel="00ED56E5">
          <w:delText xml:space="preserve"> </w:delText>
        </w:r>
      </w:del>
    </w:p>
    <w:p w14:paraId="6A014890" w14:textId="23F64FBE" w:rsidR="00434CF0" w:rsidRPr="004E2D31" w:rsidRDefault="00337D5C" w:rsidP="00F46EEE">
      <w:pPr>
        <w:pStyle w:val="BodyText3"/>
      </w:pPr>
      <w:ins w:id="234" w:author="Author">
        <w:r w:rsidRPr="004E2D31">
          <w:t xml:space="preserve">The </w:t>
        </w:r>
      </w:ins>
      <w:r w:rsidR="004A1223" w:rsidRPr="004E2D31">
        <w:t xml:space="preserve">sample </w:t>
      </w:r>
      <w:r w:rsidR="007C4E23" w:rsidRPr="004E2D31">
        <w:t xml:space="preserve">population of license conditions will be inspected to determine </w:t>
      </w:r>
      <w:ins w:id="235" w:author="Author">
        <w:r w:rsidRPr="004E2D31">
          <w:t>whether</w:t>
        </w:r>
      </w:ins>
      <w:r w:rsidR="007C4E23" w:rsidRPr="004E2D31">
        <w:t xml:space="preserve"> the license conditions were implemented</w:t>
      </w:r>
      <w:ins w:id="236" w:author="Author">
        <w:r w:rsidR="00A5584C">
          <w:t>.</w:t>
        </w:r>
      </w:ins>
      <w:r w:rsidR="007C4E23" w:rsidRPr="004E2D31">
        <w:t xml:space="preserve"> </w:t>
      </w:r>
      <w:ins w:id="237" w:author="Author">
        <w:r w:rsidRPr="004E2D31">
          <w:t>If changes</w:t>
        </w:r>
        <w:r w:rsidR="00F20EFB">
          <w:t xml:space="preserve"> to the license conditions</w:t>
        </w:r>
        <w:r w:rsidRPr="004E2D31">
          <w:t xml:space="preserve"> were made, verify that</w:t>
        </w:r>
      </w:ins>
      <w:r w:rsidR="004A1223" w:rsidRPr="004E2D31">
        <w:t xml:space="preserve"> </w:t>
      </w:r>
      <w:r w:rsidR="007C4E23" w:rsidRPr="004E2D31">
        <w:t xml:space="preserve">prior NRC approval was obtained. Inspection of </w:t>
      </w:r>
      <w:r w:rsidR="004A1223" w:rsidRPr="004E2D31">
        <w:t xml:space="preserve">license conditions </w:t>
      </w:r>
      <w:r w:rsidR="007C4E23" w:rsidRPr="004E2D31">
        <w:t>should include a review of supporting documentation to determine if the licensee has taken the appropriate actions, including corrective action, to satisfy a particular license condition</w:t>
      </w:r>
      <w:r w:rsidR="00BC420E" w:rsidRPr="004E2D31">
        <w:t>.</w:t>
      </w:r>
      <w:r w:rsidR="007C4E23" w:rsidRPr="004E2D31">
        <w:t xml:space="preserve"> Appropriate technical expertise should be </w:t>
      </w:r>
      <w:r w:rsidR="007011CD" w:rsidRPr="004E2D31">
        <w:t xml:space="preserve">requested </w:t>
      </w:r>
      <w:r w:rsidR="004A1223" w:rsidRPr="004E2D31">
        <w:t xml:space="preserve">from the </w:t>
      </w:r>
      <w:ins w:id="238" w:author="Author">
        <w:r w:rsidR="009A0FC4">
          <w:t>LR</w:t>
        </w:r>
      </w:ins>
      <w:r w:rsidR="004A1223" w:rsidRPr="004E2D31">
        <w:t xml:space="preserve"> program office </w:t>
      </w:r>
      <w:r w:rsidR="007C4E23" w:rsidRPr="004E2D31">
        <w:t>if needed.</w:t>
      </w:r>
      <w:del w:id="239" w:author="Author">
        <w:r w:rsidR="001E6AAB" w:rsidRPr="004E2D31" w:rsidDel="00ED56E5">
          <w:delText xml:space="preserve"> </w:delText>
        </w:r>
      </w:del>
    </w:p>
    <w:p w14:paraId="7BF7B1F7" w14:textId="298288C0" w:rsidR="00A66007" w:rsidRPr="004E2D31" w:rsidRDefault="006239B4" w:rsidP="00E809B3">
      <w:pPr>
        <w:pStyle w:val="BodyText"/>
        <w:numPr>
          <w:ilvl w:val="0"/>
          <w:numId w:val="6"/>
        </w:numPr>
      </w:pPr>
      <w:r w:rsidRPr="004E2D31">
        <w:t>Selection of C</w:t>
      </w:r>
      <w:r w:rsidR="001A1B3C" w:rsidRPr="004E2D31">
        <w:t>ommitments:</w:t>
      </w:r>
      <w:r w:rsidR="00BC420E" w:rsidRPr="004E2D31">
        <w:t xml:space="preserve"> </w:t>
      </w:r>
      <w:r w:rsidR="001A1B3C" w:rsidRPr="004E2D31">
        <w:t xml:space="preserve">The sample should </w:t>
      </w:r>
      <w:ins w:id="240" w:author="Author">
        <w:r w:rsidR="00337D5C" w:rsidRPr="004E2D31">
          <w:t xml:space="preserve">be based on </w:t>
        </w:r>
      </w:ins>
      <w:r w:rsidR="00AE5B84" w:rsidRPr="004E2D31">
        <w:t xml:space="preserve">a review of </w:t>
      </w:r>
      <w:ins w:id="241" w:author="Author">
        <w:r w:rsidR="00337D5C" w:rsidRPr="004E2D31">
          <w:t>the</w:t>
        </w:r>
      </w:ins>
      <w:r w:rsidR="001A1B3C" w:rsidRPr="004E2D31">
        <w:t xml:space="preserve"> </w:t>
      </w:r>
      <w:r w:rsidR="00F25152" w:rsidRPr="004E2D31">
        <w:t xml:space="preserve">regulatory </w:t>
      </w:r>
      <w:r w:rsidR="006341FB" w:rsidRPr="004E2D31">
        <w:t>commitments</w:t>
      </w:r>
      <w:r w:rsidR="00001656" w:rsidRPr="004E2D31">
        <w:t xml:space="preserve"> </w:t>
      </w:r>
      <w:ins w:id="242" w:author="Author">
        <w:r w:rsidR="00337D5C" w:rsidRPr="004E2D31">
          <w:t>that</w:t>
        </w:r>
      </w:ins>
      <w:r w:rsidR="00001656" w:rsidRPr="004E2D31">
        <w:t xml:space="preserve"> were </w:t>
      </w:r>
      <w:r w:rsidR="000E63DD" w:rsidRPr="004E2D31">
        <w:t xml:space="preserve">accepted </w:t>
      </w:r>
      <w:r w:rsidR="00001656" w:rsidRPr="004E2D31">
        <w:t>by the staff</w:t>
      </w:r>
      <w:r w:rsidR="00F25152" w:rsidRPr="004E2D31">
        <w:t xml:space="preserve"> </w:t>
      </w:r>
      <w:r w:rsidR="00001656" w:rsidRPr="004E2D31">
        <w:t xml:space="preserve">during the course of the </w:t>
      </w:r>
      <w:ins w:id="243" w:author="Author">
        <w:r w:rsidR="009A0FC4">
          <w:t>LR</w:t>
        </w:r>
      </w:ins>
      <w:r w:rsidR="00BC1287" w:rsidRPr="004E2D31">
        <w:t xml:space="preserve"> </w:t>
      </w:r>
      <w:r w:rsidR="00001656" w:rsidRPr="004E2D31">
        <w:t>application review</w:t>
      </w:r>
      <w:r w:rsidR="006341FB" w:rsidRPr="004E2D31">
        <w:t xml:space="preserve"> </w:t>
      </w:r>
      <w:r w:rsidR="001C3B36" w:rsidRPr="004E2D31">
        <w:t>and</w:t>
      </w:r>
      <w:r w:rsidR="00080C66" w:rsidRPr="004E2D31">
        <w:t xml:space="preserve"> </w:t>
      </w:r>
      <w:r w:rsidR="00BC6A39" w:rsidRPr="004E2D31">
        <w:t xml:space="preserve">which </w:t>
      </w:r>
      <w:r w:rsidR="00080C66" w:rsidRPr="004E2D31">
        <w:t>describe a modification</w:t>
      </w:r>
      <w:ins w:id="244" w:author="Author">
        <w:r w:rsidR="00337D5C" w:rsidRPr="004E2D31">
          <w:t>,</w:t>
        </w:r>
      </w:ins>
      <w:r w:rsidR="00080C66" w:rsidRPr="004E2D31">
        <w:t xml:space="preserve"> enhancement</w:t>
      </w:r>
      <w:ins w:id="245" w:author="Author">
        <w:r w:rsidR="00D132D0" w:rsidRPr="004E2D31">
          <w:t>,</w:t>
        </w:r>
      </w:ins>
      <w:r w:rsidR="00080C66" w:rsidRPr="004E2D31">
        <w:t xml:space="preserve"> </w:t>
      </w:r>
      <w:r w:rsidR="008E24EA" w:rsidRPr="004E2D31">
        <w:t xml:space="preserve">or </w:t>
      </w:r>
      <w:r w:rsidR="00080C66" w:rsidRPr="004E2D31">
        <w:t>future action</w:t>
      </w:r>
      <w:ins w:id="246" w:author="Author">
        <w:r w:rsidR="00D132D0" w:rsidRPr="004E2D31">
          <w:t xml:space="preserve"> that is</w:t>
        </w:r>
      </w:ins>
      <w:r w:rsidR="00080C66" w:rsidRPr="004E2D31">
        <w:t xml:space="preserve"> necessary for compliance with 10</w:t>
      </w:r>
      <w:r w:rsidR="00D132D0" w:rsidRPr="004E2D31">
        <w:t> </w:t>
      </w:r>
      <w:r w:rsidR="00080C66" w:rsidRPr="004E2D31">
        <w:t>CFR Part 50 or 10 CFR Part 54</w:t>
      </w:r>
      <w:r w:rsidR="006341FB" w:rsidRPr="004E2D31">
        <w:t>.</w:t>
      </w:r>
    </w:p>
    <w:p w14:paraId="27F2553B" w14:textId="3B5DFD8C" w:rsidR="00FF6BD2" w:rsidRPr="004E2D31" w:rsidRDefault="006341FB" w:rsidP="00F46EEE">
      <w:pPr>
        <w:pStyle w:val="BodyText3"/>
      </w:pPr>
      <w:r w:rsidRPr="004E2D31">
        <w:t xml:space="preserve">The </w:t>
      </w:r>
      <w:r w:rsidR="00336FFD" w:rsidRPr="004E2D31">
        <w:t>selected</w:t>
      </w:r>
      <w:r w:rsidRPr="004E2D31">
        <w:t xml:space="preserve"> commitments will be inspected to determine </w:t>
      </w:r>
      <w:ins w:id="247" w:author="Author">
        <w:r w:rsidR="00D132D0" w:rsidRPr="004E2D31">
          <w:t>whether</w:t>
        </w:r>
      </w:ins>
      <w:r w:rsidRPr="004E2D31">
        <w:t xml:space="preserve"> the commitments were implemented as described in the SE, </w:t>
      </w:r>
      <w:r w:rsidR="00336FFD" w:rsidRPr="004E2D31">
        <w:t xml:space="preserve">and </w:t>
      </w:r>
      <w:ins w:id="248" w:author="Author">
        <w:r w:rsidR="00D132D0" w:rsidRPr="004E2D31">
          <w:t>if</w:t>
        </w:r>
      </w:ins>
      <w:r w:rsidRPr="004E2D31">
        <w:t xml:space="preserve"> modification</w:t>
      </w:r>
      <w:r w:rsidR="00F97628" w:rsidRPr="004E2D31">
        <w:t>s</w:t>
      </w:r>
      <w:r w:rsidRPr="004E2D31">
        <w:t xml:space="preserve"> w</w:t>
      </w:r>
      <w:r w:rsidR="006A4662" w:rsidRPr="004E2D31">
        <w:t>ere</w:t>
      </w:r>
      <w:r w:rsidRPr="004E2D31">
        <w:t xml:space="preserve"> </w:t>
      </w:r>
      <w:r w:rsidR="00F97628" w:rsidRPr="004E2D31">
        <w:t xml:space="preserve">completed </w:t>
      </w:r>
      <w:r w:rsidRPr="004E2D31">
        <w:t xml:space="preserve">in accordance with </w:t>
      </w:r>
      <w:r w:rsidR="00CF0EE3" w:rsidRPr="004E2D31">
        <w:t>NE</w:t>
      </w:r>
      <w:r w:rsidR="006B4062" w:rsidRPr="004E2D31">
        <w:t>I</w:t>
      </w:r>
      <w:r w:rsidR="00A311CE">
        <w:t> 9</w:t>
      </w:r>
      <w:r w:rsidR="00CF0EE3" w:rsidRPr="004E2D31">
        <w:t>9-04</w:t>
      </w:r>
      <w:ins w:id="249" w:author="Author">
        <w:r w:rsidR="00D132D0" w:rsidRPr="004E2D31">
          <w:t>,</w:t>
        </w:r>
      </w:ins>
      <w:r w:rsidR="00CF0EE3" w:rsidRPr="004E2D31">
        <w:t xml:space="preserve"> as endorsed by RIS 2000</w:t>
      </w:r>
      <w:r w:rsidR="00D132D0" w:rsidRPr="004E2D31">
        <w:noBreakHyphen/>
      </w:r>
      <w:r w:rsidR="00CF0EE3" w:rsidRPr="004E2D31">
        <w:t>017</w:t>
      </w:r>
      <w:r w:rsidR="00554463" w:rsidRPr="004E2D31">
        <w:t>, or</w:t>
      </w:r>
      <w:r w:rsidR="006B4062" w:rsidRPr="004E2D31">
        <w:t xml:space="preserve"> </w:t>
      </w:r>
      <w:r w:rsidRPr="004E2D31">
        <w:t xml:space="preserve">10 CFR </w:t>
      </w:r>
      <w:r w:rsidRPr="006444CB">
        <w:t>50.59</w:t>
      </w:r>
      <w:ins w:id="250" w:author="Author">
        <w:r w:rsidR="00D132D0" w:rsidRPr="006444CB">
          <w:t>,</w:t>
        </w:r>
      </w:ins>
      <w:r w:rsidRPr="006444CB">
        <w:t xml:space="preserve"> </w:t>
      </w:r>
      <w:r w:rsidR="00BC420E" w:rsidRPr="006444CB">
        <w:t>for commitments that were incorporated into the UFSAR</w:t>
      </w:r>
      <w:r w:rsidRPr="006444CB">
        <w:t>. The inspection team should</w:t>
      </w:r>
      <w:r w:rsidRPr="004E2D31">
        <w:t xml:space="preserve"> determine </w:t>
      </w:r>
      <w:ins w:id="251" w:author="Author">
        <w:r w:rsidR="00D132D0" w:rsidRPr="004E2D31">
          <w:t xml:space="preserve">if </w:t>
        </w:r>
      </w:ins>
      <w:r w:rsidRPr="004E2D31">
        <w:t>there is reasonable assurance the commitment tracking program is effective.</w:t>
      </w:r>
      <w:r w:rsidR="00566CAB" w:rsidRPr="004E2D31">
        <w:t xml:space="preserve"> </w:t>
      </w:r>
      <w:r w:rsidR="00F43DA7" w:rsidRPr="004E2D31">
        <w:t>The i</w:t>
      </w:r>
      <w:r w:rsidRPr="004E2D31">
        <w:t>nspection of</w:t>
      </w:r>
      <w:r w:rsidR="00F43DA7" w:rsidRPr="004E2D31">
        <w:t xml:space="preserve"> </w:t>
      </w:r>
      <w:r w:rsidR="00604C08" w:rsidRPr="004E2D31">
        <w:t xml:space="preserve">regulatory </w:t>
      </w:r>
      <w:r w:rsidRPr="004E2D31">
        <w:t>commitme</w:t>
      </w:r>
      <w:r w:rsidR="00B6402A" w:rsidRPr="004E2D31">
        <w:t xml:space="preserve">nts should include a review of </w:t>
      </w:r>
      <w:r w:rsidRPr="004E2D31">
        <w:t>supporting documentation to determine if the licensee has taken the appropriate actions, including corrective action</w:t>
      </w:r>
      <w:r w:rsidR="007011CD" w:rsidRPr="004E2D31">
        <w:t>s</w:t>
      </w:r>
      <w:r w:rsidRPr="004E2D31">
        <w:t xml:space="preserve">, to satisfy a particular commitment. Appropriate technical expertise should be </w:t>
      </w:r>
      <w:r w:rsidR="007B712C" w:rsidRPr="004E2D31">
        <w:t xml:space="preserve">requested from the </w:t>
      </w:r>
      <w:ins w:id="252" w:author="Author">
        <w:r w:rsidR="009A0FC4">
          <w:t>LR</w:t>
        </w:r>
      </w:ins>
      <w:r w:rsidR="007B712C" w:rsidRPr="004E2D31">
        <w:t xml:space="preserve"> program office </w:t>
      </w:r>
      <w:r w:rsidRPr="004E2D31">
        <w:t>if needed.</w:t>
      </w:r>
      <w:del w:id="253" w:author="Author">
        <w:r w:rsidR="002711B5" w:rsidRPr="004E2D31" w:rsidDel="00ED56E5">
          <w:delText xml:space="preserve"> </w:delText>
        </w:r>
      </w:del>
    </w:p>
    <w:p w14:paraId="2C9232B6" w14:textId="60D505F3" w:rsidR="004A59DA" w:rsidRPr="004E2D31" w:rsidRDefault="00A4382A" w:rsidP="00E809B3">
      <w:pPr>
        <w:pStyle w:val="BodyText"/>
        <w:numPr>
          <w:ilvl w:val="0"/>
          <w:numId w:val="6"/>
        </w:numPr>
      </w:pPr>
      <w:r w:rsidRPr="004E2D31">
        <w:t xml:space="preserve">Selection of </w:t>
      </w:r>
      <w:r w:rsidR="007A7D4F" w:rsidRPr="004E2D31">
        <w:t>AMP</w:t>
      </w:r>
      <w:r w:rsidRPr="004E2D31">
        <w:t>s</w:t>
      </w:r>
      <w:r w:rsidR="004E3CB4" w:rsidRPr="004E2D31">
        <w:t>:</w:t>
      </w:r>
      <w:r w:rsidR="00F56761" w:rsidRPr="004E2D31">
        <w:t xml:space="preserve"> The sample should include </w:t>
      </w:r>
      <w:r w:rsidR="00282482" w:rsidRPr="004E2D31">
        <w:t xml:space="preserve">a review of </w:t>
      </w:r>
      <w:r w:rsidR="00EA3E66" w:rsidRPr="004E2D31">
        <w:t>selected</w:t>
      </w:r>
      <w:r w:rsidR="00F56761" w:rsidRPr="004E2D31">
        <w:t xml:space="preserve"> </w:t>
      </w:r>
      <w:r w:rsidR="007A7D4F" w:rsidRPr="004E2D31">
        <w:t>AMP</w:t>
      </w:r>
      <w:r w:rsidR="00F56761" w:rsidRPr="004E2D31">
        <w:t>s</w:t>
      </w:r>
      <w:r w:rsidR="0040757D" w:rsidRPr="004E2D31">
        <w:t xml:space="preserve"> </w:t>
      </w:r>
      <w:r w:rsidR="00282482" w:rsidRPr="004E2D31">
        <w:t xml:space="preserve">that </w:t>
      </w:r>
      <w:r w:rsidR="0040757D" w:rsidRPr="004E2D31">
        <w:t xml:space="preserve">are new </w:t>
      </w:r>
      <w:r w:rsidR="00282482" w:rsidRPr="004E2D31">
        <w:t xml:space="preserve">or have been </w:t>
      </w:r>
      <w:r w:rsidR="0040757D" w:rsidRPr="004E2D31">
        <w:t>modified or enhanced.</w:t>
      </w:r>
      <w:r w:rsidR="00F65168" w:rsidRPr="004E2D31">
        <w:t xml:space="preserve"> </w:t>
      </w:r>
      <w:r w:rsidR="006239B4" w:rsidRPr="004E2D31">
        <w:t xml:space="preserve">The selected </w:t>
      </w:r>
      <w:r w:rsidR="007A7D4F" w:rsidRPr="004E2D31">
        <w:t>AMP</w:t>
      </w:r>
      <w:r w:rsidR="006239B4" w:rsidRPr="004E2D31">
        <w:t xml:space="preserve">s will be inspected to determine </w:t>
      </w:r>
      <w:ins w:id="254" w:author="Author">
        <w:r w:rsidR="00D132D0" w:rsidRPr="004E2D31">
          <w:t>whether</w:t>
        </w:r>
      </w:ins>
      <w:r w:rsidR="005D1BD4" w:rsidRPr="004E2D31">
        <w:t xml:space="preserve"> updates, modifications</w:t>
      </w:r>
      <w:ins w:id="255" w:author="Author">
        <w:r w:rsidR="00D132D0" w:rsidRPr="004E2D31">
          <w:t>,</w:t>
        </w:r>
      </w:ins>
      <w:r w:rsidR="005D1BD4" w:rsidRPr="004E2D31">
        <w:t xml:space="preserve"> and</w:t>
      </w:r>
      <w:r w:rsidR="006239B4" w:rsidRPr="004E2D31">
        <w:t xml:space="preserve"> implementation occurred as described in the SE</w:t>
      </w:r>
      <w:r w:rsidR="006A15BC" w:rsidRPr="004E2D31">
        <w:t xml:space="preserve">. </w:t>
      </w:r>
      <w:ins w:id="256" w:author="Author">
        <w:r w:rsidR="00D132D0" w:rsidRPr="004E2D31">
          <w:t xml:space="preserve">The </w:t>
        </w:r>
      </w:ins>
      <w:r w:rsidR="007855E3" w:rsidRPr="004E2D31">
        <w:t xml:space="preserve">AMP activities, bases and acceptance criteria should be appropriately </w:t>
      </w:r>
      <w:proofErr w:type="spellStart"/>
      <w:r w:rsidR="007855E3" w:rsidRPr="004E2D31">
        <w:t>proceduralized</w:t>
      </w:r>
      <w:proofErr w:type="spellEnd"/>
      <w:r w:rsidR="007855E3" w:rsidRPr="004E2D31">
        <w:t xml:space="preserve">. </w:t>
      </w:r>
      <w:r w:rsidR="00596AA3" w:rsidRPr="004E2D31">
        <w:t xml:space="preserve">The </w:t>
      </w:r>
      <w:ins w:id="257" w:author="Author">
        <w:r w:rsidR="009A0FC4">
          <w:t>LR</w:t>
        </w:r>
      </w:ins>
      <w:r w:rsidR="00520FC0" w:rsidRPr="004E2D31">
        <w:t xml:space="preserve"> program office </w:t>
      </w:r>
      <w:r w:rsidR="009778D8" w:rsidRPr="004E2D31">
        <w:t>recommends</w:t>
      </w:r>
      <w:r w:rsidR="00520FC0" w:rsidRPr="004E2D31">
        <w:t xml:space="preserve"> that</w:t>
      </w:r>
      <w:r w:rsidR="00D70E16" w:rsidRPr="004E2D31">
        <w:t xml:space="preserve"> the</w:t>
      </w:r>
      <w:r w:rsidR="00520FC0" w:rsidRPr="004E2D31">
        <w:t xml:space="preserve"> </w:t>
      </w:r>
      <w:r w:rsidR="00596AA3" w:rsidRPr="004E2D31">
        <w:t xml:space="preserve">inspector include as part of </w:t>
      </w:r>
      <w:ins w:id="258" w:author="Author">
        <w:r w:rsidR="009669AE">
          <w:t>the</w:t>
        </w:r>
      </w:ins>
      <w:r w:rsidR="00B0794F" w:rsidRPr="004E2D31">
        <w:t xml:space="preserve"> </w:t>
      </w:r>
      <w:r w:rsidR="00596AA3" w:rsidRPr="004E2D31">
        <w:t>sample</w:t>
      </w:r>
      <w:r w:rsidR="007E3EB0" w:rsidRPr="004E2D31">
        <w:t xml:space="preserve"> selection</w:t>
      </w:r>
      <w:r w:rsidR="00596AA3" w:rsidRPr="004E2D31">
        <w:t xml:space="preserve"> the Buried </w:t>
      </w:r>
      <w:r w:rsidR="00BD6778" w:rsidRPr="004E2D31">
        <w:t xml:space="preserve">and Underground </w:t>
      </w:r>
      <w:r w:rsidR="00596AA3" w:rsidRPr="004E2D31">
        <w:t>Piping</w:t>
      </w:r>
      <w:r w:rsidR="00BD6778" w:rsidRPr="004E2D31">
        <w:t xml:space="preserve"> and Tanks</w:t>
      </w:r>
      <w:r w:rsidR="00596AA3" w:rsidRPr="004E2D31">
        <w:t xml:space="preserve"> Program, </w:t>
      </w:r>
      <w:r w:rsidR="00BC1287" w:rsidRPr="004E2D31">
        <w:t xml:space="preserve">the </w:t>
      </w:r>
      <w:r w:rsidR="007A4340" w:rsidRPr="004E2D31">
        <w:lastRenderedPageBreak/>
        <w:t>One</w:t>
      </w:r>
      <w:r w:rsidR="00A74F51">
        <w:noBreakHyphen/>
      </w:r>
      <w:r w:rsidR="007A4340" w:rsidRPr="004E2D31">
        <w:t xml:space="preserve">Time </w:t>
      </w:r>
      <w:r w:rsidR="00755992" w:rsidRPr="004E2D31">
        <w:t>Inspection</w:t>
      </w:r>
      <w:r w:rsidR="00240AA2" w:rsidRPr="004E2D31">
        <w:t xml:space="preserve"> Program</w:t>
      </w:r>
      <w:r w:rsidR="00596AA3" w:rsidRPr="004E2D31">
        <w:t>,</w:t>
      </w:r>
      <w:r w:rsidR="00240AA2" w:rsidRPr="004E2D31">
        <w:t xml:space="preserve"> </w:t>
      </w:r>
      <w:r w:rsidR="009778D8" w:rsidRPr="004E2D31">
        <w:t xml:space="preserve">and </w:t>
      </w:r>
      <w:r w:rsidR="00240AA2" w:rsidRPr="004E2D31">
        <w:t>the Selective Leaching Program</w:t>
      </w:r>
      <w:r w:rsidR="001D05B7" w:rsidRPr="004E2D31">
        <w:t xml:space="preserve"> on the basis that these programs </w:t>
      </w:r>
      <w:r w:rsidR="00CB77F5" w:rsidRPr="004E2D31">
        <w:t xml:space="preserve">may </w:t>
      </w:r>
      <w:ins w:id="259" w:author="Author">
        <w:r w:rsidR="00D132D0" w:rsidRPr="004E2D31">
          <w:t xml:space="preserve">a) </w:t>
        </w:r>
      </w:ins>
      <w:r w:rsidR="001D05B7" w:rsidRPr="004E2D31">
        <w:t>involve new or unique inspection</w:t>
      </w:r>
      <w:r w:rsidR="00D70E16" w:rsidRPr="004E2D31">
        <w:t xml:space="preserve"> or testing activities</w:t>
      </w:r>
      <w:r w:rsidR="009F7DFF" w:rsidRPr="004E2D31">
        <w:t xml:space="preserve"> that are</w:t>
      </w:r>
      <w:r w:rsidR="00D70E16" w:rsidRPr="004E2D31">
        <w:t xml:space="preserve"> </w:t>
      </w:r>
      <w:r w:rsidR="00CB77F5" w:rsidRPr="004E2D31">
        <w:t>being</w:t>
      </w:r>
      <w:r w:rsidR="00D70E16" w:rsidRPr="004E2D31">
        <w:t xml:space="preserve"> </w:t>
      </w:r>
      <w:r w:rsidR="001D05B7" w:rsidRPr="004E2D31">
        <w:t>performed by the licensee</w:t>
      </w:r>
      <w:r w:rsidR="00CB77F5" w:rsidRPr="004E2D31">
        <w:t xml:space="preserve"> for the first time</w:t>
      </w:r>
      <w:ins w:id="260" w:author="Author">
        <w:r w:rsidR="00D132D0" w:rsidRPr="004E2D31">
          <w:t>,</w:t>
        </w:r>
      </w:ins>
      <w:r w:rsidR="00CB77F5" w:rsidRPr="004E2D31">
        <w:t xml:space="preserve"> or </w:t>
      </w:r>
      <w:ins w:id="261" w:author="Author">
        <w:r w:rsidR="00D132D0" w:rsidRPr="004E2D31">
          <w:t xml:space="preserve">b) </w:t>
        </w:r>
      </w:ins>
      <w:r w:rsidR="00CB77F5" w:rsidRPr="004E2D31">
        <w:t>may identify inspection or test</w:t>
      </w:r>
      <w:r w:rsidR="009F7DFF" w:rsidRPr="004E2D31">
        <w:t xml:space="preserve"> </w:t>
      </w:r>
      <w:r w:rsidR="00CB77F5" w:rsidRPr="004E2D31">
        <w:t>results that the licensee may not have experienced in the past</w:t>
      </w:r>
      <w:r w:rsidR="001D05B7" w:rsidRPr="004E2D31">
        <w:t xml:space="preserve">. </w:t>
      </w:r>
      <w:r w:rsidR="007B712C" w:rsidRPr="004E2D31">
        <w:t xml:space="preserve">Appropriate technical expertise should be requested from the </w:t>
      </w:r>
      <w:ins w:id="262" w:author="Author">
        <w:r w:rsidR="009A0FC4">
          <w:t>LR</w:t>
        </w:r>
      </w:ins>
      <w:r w:rsidR="007B712C" w:rsidRPr="004E2D31">
        <w:t xml:space="preserve"> program office if needed.</w:t>
      </w:r>
      <w:ins w:id="263" w:author="Author">
        <w:del w:id="264" w:author="Author">
          <w:r w:rsidR="00D63593" w:rsidDel="00ED56E5">
            <w:delText xml:space="preserve"> </w:delText>
          </w:r>
        </w:del>
      </w:ins>
    </w:p>
    <w:p w14:paraId="268B4AC7" w14:textId="0CC402AE" w:rsidR="00A66007" w:rsidRPr="004E2D31" w:rsidRDefault="00A4382A" w:rsidP="00E809B3">
      <w:pPr>
        <w:pStyle w:val="BodyText"/>
        <w:numPr>
          <w:ilvl w:val="0"/>
          <w:numId w:val="6"/>
        </w:numPr>
      </w:pPr>
      <w:r w:rsidRPr="004E2D31">
        <w:t xml:space="preserve">Selection of TLAAs: </w:t>
      </w:r>
      <w:r w:rsidR="00F56761" w:rsidRPr="004E2D31">
        <w:t>The sample should include</w:t>
      </w:r>
      <w:r w:rsidR="000210B9" w:rsidRPr="004E2D31">
        <w:t xml:space="preserve"> </w:t>
      </w:r>
      <w:r w:rsidR="00AE5B84" w:rsidRPr="004E2D31">
        <w:t xml:space="preserve">a review of </w:t>
      </w:r>
      <w:r w:rsidR="00EA3E66" w:rsidRPr="004E2D31">
        <w:t>selected</w:t>
      </w:r>
      <w:r w:rsidR="00F56761" w:rsidRPr="004E2D31">
        <w:t xml:space="preserve"> TLAAs that have an associated </w:t>
      </w:r>
      <w:r w:rsidR="00EA3E66" w:rsidRPr="004E2D31">
        <w:t>AMP</w:t>
      </w:r>
      <w:r w:rsidR="006B3BA4" w:rsidRPr="004E2D31">
        <w:t xml:space="preserve"> in accordance with 10 CFR 54.21(c)(1)(iii)</w:t>
      </w:r>
      <w:r w:rsidR="004E7C14" w:rsidRPr="004E2D31">
        <w:t>.</w:t>
      </w:r>
    </w:p>
    <w:p w14:paraId="555B9D5C" w14:textId="3BB11595" w:rsidR="00F057E6" w:rsidRDefault="004E7C14" w:rsidP="00D025C5">
      <w:pPr>
        <w:pStyle w:val="BodyText3"/>
      </w:pPr>
      <w:r w:rsidRPr="004E2D31">
        <w:t xml:space="preserve">The </w:t>
      </w:r>
      <w:r w:rsidR="002C7F62" w:rsidRPr="004E2D31">
        <w:t xml:space="preserve">inspector should verify that the </w:t>
      </w:r>
      <w:r w:rsidR="007A7D4F" w:rsidRPr="004E2D31">
        <w:t>AMP</w:t>
      </w:r>
      <w:r w:rsidRPr="004E2D31">
        <w:t xml:space="preserve"> </w:t>
      </w:r>
      <w:r w:rsidR="00A4382A" w:rsidRPr="004E2D31">
        <w:t>describe</w:t>
      </w:r>
      <w:r w:rsidR="002C7F62" w:rsidRPr="004E2D31">
        <w:t>s</w:t>
      </w:r>
      <w:r w:rsidR="00A4382A" w:rsidRPr="004E2D31">
        <w:t xml:space="preserve"> how the licensee will manage, </w:t>
      </w:r>
      <w:r w:rsidR="00406660" w:rsidRPr="004E2D31">
        <w:t>update</w:t>
      </w:r>
      <w:ins w:id="265" w:author="Author">
        <w:r w:rsidR="00406660">
          <w:t>,</w:t>
        </w:r>
      </w:ins>
      <w:r w:rsidR="00A4382A" w:rsidRPr="004E2D31">
        <w:t xml:space="preserve"> or refine the TLAA during the </w:t>
      </w:r>
      <w:r w:rsidR="00560D62" w:rsidRPr="004E2D31">
        <w:t>PEO</w:t>
      </w:r>
      <w:r w:rsidR="00A4382A" w:rsidRPr="004E2D31">
        <w:t xml:space="preserve">. The </w:t>
      </w:r>
      <w:r w:rsidR="002C7F62" w:rsidRPr="004E2D31">
        <w:t xml:space="preserve">inspector should verify that the </w:t>
      </w:r>
      <w:r w:rsidR="007A7D4F" w:rsidRPr="004E2D31">
        <w:t>AMP</w:t>
      </w:r>
      <w:r w:rsidR="00A2175E" w:rsidRPr="004E2D31">
        <w:t xml:space="preserve"> </w:t>
      </w:r>
      <w:r w:rsidR="00A4382A" w:rsidRPr="004E2D31">
        <w:t>demonstrate</w:t>
      </w:r>
      <w:r w:rsidR="002C7F62" w:rsidRPr="004E2D31">
        <w:t>s</w:t>
      </w:r>
      <w:r w:rsidR="00A4382A" w:rsidRPr="004E2D31">
        <w:t xml:space="preserve"> how </w:t>
      </w:r>
      <w:r w:rsidR="00EF0D9B" w:rsidRPr="004E2D31">
        <w:t>the licensee</w:t>
      </w:r>
      <w:r w:rsidR="00A4382A" w:rsidRPr="004E2D31">
        <w:t xml:space="preserve"> meets the acceptance criteria for the </w:t>
      </w:r>
      <w:r w:rsidR="00EE4669">
        <w:t>current licensing basis (CLB)</w:t>
      </w:r>
      <w:r w:rsidR="00A4382A" w:rsidRPr="004E2D31">
        <w:t xml:space="preserve">. The </w:t>
      </w:r>
      <w:r w:rsidR="007A7D4F" w:rsidRPr="004E2D31">
        <w:t>AMP</w:t>
      </w:r>
      <w:r w:rsidR="00A2175E" w:rsidRPr="004E2D31">
        <w:t xml:space="preserve"> </w:t>
      </w:r>
      <w:r w:rsidR="00A4382A" w:rsidRPr="004E2D31">
        <w:t xml:space="preserve">should contain the actions </w:t>
      </w:r>
      <w:ins w:id="266" w:author="Author">
        <w:r w:rsidR="00616EC0" w:rsidRPr="004E2D31">
          <w:t xml:space="preserve">the licensee will take </w:t>
        </w:r>
      </w:ins>
      <w:r w:rsidR="00A4382A" w:rsidRPr="004E2D31">
        <w:t xml:space="preserve">when the </w:t>
      </w:r>
      <w:r w:rsidR="008955BF">
        <w:t>CLB</w:t>
      </w:r>
      <w:r w:rsidR="00A4382A" w:rsidRPr="004E2D31">
        <w:t xml:space="preserve"> acceptance criteria are exceeded. The</w:t>
      </w:r>
      <w:ins w:id="267" w:author="Author">
        <w:r w:rsidR="00616EC0" w:rsidRPr="004E2D31">
          <w:t>se</w:t>
        </w:r>
      </w:ins>
      <w:r w:rsidR="00A4382A" w:rsidRPr="004E2D31">
        <w:t xml:space="preserve"> actions may include repair and/or replace</w:t>
      </w:r>
      <w:ins w:id="268" w:author="Author">
        <w:r w:rsidR="00616EC0" w:rsidRPr="004E2D31">
          <w:t>ment of</w:t>
        </w:r>
      </w:ins>
      <w:r w:rsidR="00A4382A" w:rsidRPr="004E2D31">
        <w:t xml:space="preserve"> impacted SSCs, recalculating the TLAA, or additional inspection activities.</w:t>
      </w:r>
      <w:r w:rsidR="007612A1" w:rsidRPr="004E2D31">
        <w:t xml:space="preserve"> </w:t>
      </w:r>
      <w:ins w:id="269" w:author="Author">
        <w:r w:rsidR="00616EC0" w:rsidRPr="004E2D31">
          <w:t xml:space="preserve">The </w:t>
        </w:r>
      </w:ins>
      <w:r w:rsidR="007612A1" w:rsidRPr="004E2D31">
        <w:t>AMP activities, bases</w:t>
      </w:r>
      <w:ins w:id="270" w:author="Author">
        <w:r w:rsidR="00616EC0" w:rsidRPr="004E2D31">
          <w:t>,</w:t>
        </w:r>
      </w:ins>
      <w:r w:rsidR="007612A1" w:rsidRPr="004E2D31">
        <w:t xml:space="preserve"> and acceptance criteria that relate to TLAA acceptance under 10</w:t>
      </w:r>
      <w:r w:rsidR="0086564F">
        <w:t> </w:t>
      </w:r>
      <w:r w:rsidR="007612A1" w:rsidRPr="004E2D31">
        <w:t>CFR</w:t>
      </w:r>
      <w:r w:rsidR="00A2511A">
        <w:t> </w:t>
      </w:r>
      <w:r w:rsidR="007612A1" w:rsidRPr="004E2D31">
        <w:t xml:space="preserve">54.21(c)(1)(iii) should be appropriately </w:t>
      </w:r>
      <w:proofErr w:type="spellStart"/>
      <w:r w:rsidR="007612A1" w:rsidRPr="004E2D31">
        <w:t>proceduralized</w:t>
      </w:r>
      <w:proofErr w:type="spellEnd"/>
      <w:r w:rsidR="007612A1" w:rsidRPr="004E2D31">
        <w:t>.</w:t>
      </w:r>
    </w:p>
    <w:p w14:paraId="194577A3" w14:textId="35D57518" w:rsidR="00F60C1F" w:rsidRPr="004E2D31" w:rsidRDefault="007A64EA" w:rsidP="00D025C5">
      <w:pPr>
        <w:pStyle w:val="BodyText3"/>
      </w:pPr>
      <w:ins w:id="271" w:author="Author">
        <w:r>
          <w:t>T</w:t>
        </w:r>
      </w:ins>
      <w:r w:rsidR="00B30BE2" w:rsidRPr="004E2D31">
        <w:t>he</w:t>
      </w:r>
      <w:r w:rsidR="00E94260" w:rsidRPr="004E2D31">
        <w:t xml:space="preserve"> inspector may want to include </w:t>
      </w:r>
      <w:ins w:id="272" w:author="Author">
        <w:r>
          <w:t xml:space="preserve">the following programs </w:t>
        </w:r>
      </w:ins>
      <w:r w:rsidR="00E94260" w:rsidRPr="004E2D31">
        <w:t xml:space="preserve">as part of </w:t>
      </w:r>
      <w:ins w:id="273" w:author="Author">
        <w:r>
          <w:t xml:space="preserve">the </w:t>
        </w:r>
      </w:ins>
      <w:r w:rsidR="00E94260" w:rsidRPr="004E2D31">
        <w:t xml:space="preserve">sample </w:t>
      </w:r>
      <w:r w:rsidR="00BC1287" w:rsidRPr="004E2D31">
        <w:t>selection</w:t>
      </w:r>
      <w:r w:rsidR="00B30BE2" w:rsidRPr="004E2D31">
        <w:t>:</w:t>
      </w:r>
      <w:r w:rsidR="00BC1287" w:rsidRPr="004E2D31">
        <w:t xml:space="preserve"> </w:t>
      </w:r>
      <w:r w:rsidR="00E94260" w:rsidRPr="004E2D31">
        <w:t>the Fatigue Monitoring Program,</w:t>
      </w:r>
      <w:r w:rsidR="00623A7B" w:rsidRPr="004E2D31">
        <w:t xml:space="preserve"> the Concrete Containment Tendon Prestress Program,</w:t>
      </w:r>
      <w:r w:rsidR="00E94260" w:rsidRPr="004E2D31">
        <w:t xml:space="preserve"> </w:t>
      </w:r>
      <w:r w:rsidR="0096045F" w:rsidRPr="004E2D31">
        <w:t>the Environmental Qualification of Electric Components Program</w:t>
      </w:r>
      <w:ins w:id="274" w:author="Author">
        <w:r>
          <w:t>, and the Neutron Fluence Monitoring Prog</w:t>
        </w:r>
        <w:r w:rsidR="00090A08">
          <w:t>ram (for SLR only)</w:t>
        </w:r>
      </w:ins>
      <w:r w:rsidR="000D5EAD" w:rsidRPr="004E2D31">
        <w:t>.</w:t>
      </w:r>
      <w:r w:rsidR="00A62164" w:rsidRPr="004E2D31">
        <w:t xml:space="preserve"> </w:t>
      </w:r>
      <w:r w:rsidR="00B30BE2" w:rsidRPr="004E2D31">
        <w:t xml:space="preserve">However, the inspector may want to contact the </w:t>
      </w:r>
      <w:ins w:id="275" w:author="Author">
        <w:r w:rsidR="009A0FC4">
          <w:t>LR</w:t>
        </w:r>
      </w:ins>
      <w:r w:rsidR="00B30BE2" w:rsidRPr="004E2D31">
        <w:t xml:space="preserve"> program office to </w:t>
      </w:r>
      <w:r w:rsidR="007D52DE" w:rsidRPr="004E2D31">
        <w:t>identify</w:t>
      </w:r>
      <w:r w:rsidR="00B30BE2" w:rsidRPr="004E2D31">
        <w:t xml:space="preserve"> which TLAAs were of significant interest during the </w:t>
      </w:r>
      <w:ins w:id="276" w:author="Author">
        <w:r w:rsidR="00616EC0" w:rsidRPr="004E2D31">
          <w:t xml:space="preserve">LRA </w:t>
        </w:r>
        <w:r w:rsidR="00217FE1">
          <w:t xml:space="preserve">or SLRA </w:t>
        </w:r>
      </w:ins>
      <w:r w:rsidR="00B30BE2" w:rsidRPr="004E2D31">
        <w:t xml:space="preserve">review </w:t>
      </w:r>
      <w:r w:rsidR="007D52DE" w:rsidRPr="004E2D31">
        <w:t xml:space="preserve">for </w:t>
      </w:r>
      <w:ins w:id="277" w:author="Author">
        <w:r w:rsidR="00616EC0" w:rsidRPr="004E2D31">
          <w:t xml:space="preserve">the selected </w:t>
        </w:r>
      </w:ins>
      <w:r w:rsidR="007D52DE" w:rsidRPr="004E2D31">
        <w:t>plant</w:t>
      </w:r>
      <w:ins w:id="278" w:author="Author">
        <w:r w:rsidR="00616EC0" w:rsidRPr="004E2D31">
          <w:t>,</w:t>
        </w:r>
      </w:ins>
      <w:r w:rsidR="007D52DE" w:rsidRPr="004E2D31">
        <w:t xml:space="preserve"> </w:t>
      </w:r>
      <w:r w:rsidR="00662A65" w:rsidRPr="004E2D31">
        <w:t>to</w:t>
      </w:r>
      <w:r w:rsidR="00B30BE2" w:rsidRPr="004E2D31">
        <w:t xml:space="preserve"> </w:t>
      </w:r>
      <w:r w:rsidR="007D52DE" w:rsidRPr="004E2D31">
        <w:t xml:space="preserve">determine </w:t>
      </w:r>
      <w:r w:rsidR="00662A65" w:rsidRPr="004E2D31">
        <w:t>which</w:t>
      </w:r>
      <w:r w:rsidR="00B30BE2" w:rsidRPr="004E2D31">
        <w:t xml:space="preserve"> TLAAs </w:t>
      </w:r>
      <w:r w:rsidR="00662A65" w:rsidRPr="004E2D31">
        <w:t>will</w:t>
      </w:r>
      <w:r w:rsidR="00B30BE2" w:rsidRPr="004E2D31">
        <w:t xml:space="preserve"> be reviewed </w:t>
      </w:r>
      <w:r w:rsidR="007D52DE" w:rsidRPr="004E2D31">
        <w:t>for</w:t>
      </w:r>
      <w:r w:rsidR="00B30BE2" w:rsidRPr="004E2D31">
        <w:t xml:space="preserve"> this portion of the inspection. </w:t>
      </w:r>
      <w:r w:rsidR="007D52DE" w:rsidRPr="004E2D31">
        <w:t xml:space="preserve">Also, for </w:t>
      </w:r>
      <w:r w:rsidR="007612A1" w:rsidRPr="004E2D31">
        <w:t xml:space="preserve">questions or concerns by the inspector during the review of highly specialized TLAAs, or for errors identified by the inspector </w:t>
      </w:r>
      <w:ins w:id="279" w:author="Author">
        <w:r w:rsidR="00616EC0" w:rsidRPr="004E2D31">
          <w:t xml:space="preserve">that </w:t>
        </w:r>
      </w:ins>
      <w:r w:rsidR="007612A1" w:rsidRPr="004E2D31">
        <w:t>have significant impact on 10 CFR 54.21(c)(1)(</w:t>
      </w:r>
      <w:proofErr w:type="spellStart"/>
      <w:r w:rsidR="007612A1" w:rsidRPr="004E2D31">
        <w:t>i</w:t>
      </w:r>
      <w:proofErr w:type="spellEnd"/>
      <w:r w:rsidR="007612A1" w:rsidRPr="004E2D31">
        <w:t>) or 10</w:t>
      </w:r>
      <w:r w:rsidR="00616EC0" w:rsidRPr="004E2D31">
        <w:t> </w:t>
      </w:r>
      <w:r w:rsidR="007612A1" w:rsidRPr="004E2D31">
        <w:t xml:space="preserve">CFR 54.21(c)(1)(ii), assistance should be requested from the </w:t>
      </w:r>
      <w:ins w:id="280" w:author="Author">
        <w:r w:rsidR="009A0FC4">
          <w:t>LR</w:t>
        </w:r>
      </w:ins>
      <w:r w:rsidR="007612A1" w:rsidRPr="004E2D31">
        <w:t xml:space="preserve"> program office.</w:t>
      </w:r>
    </w:p>
    <w:p w14:paraId="64D1DB13" w14:textId="3D566688" w:rsidR="00434CF0" w:rsidRPr="004E2D31" w:rsidRDefault="00D601FE" w:rsidP="00E809B3">
      <w:pPr>
        <w:pStyle w:val="BodyText"/>
        <w:numPr>
          <w:ilvl w:val="0"/>
          <w:numId w:val="6"/>
        </w:numPr>
      </w:pPr>
      <w:r w:rsidRPr="004E2D31">
        <w:t>Inspection</w:t>
      </w:r>
      <w:r w:rsidR="007C4E23" w:rsidRPr="004E2D31">
        <w:t xml:space="preserve"> of Newly Identified </w:t>
      </w:r>
      <w:r w:rsidRPr="004E2D31">
        <w:t>Systems:</w:t>
      </w:r>
      <w:r w:rsidR="007C4E23" w:rsidRPr="004E2D31">
        <w:t xml:space="preserve"> Licensees may identify new SSCs that should be within the scope of </w:t>
      </w:r>
      <w:r w:rsidR="00B0794F" w:rsidRPr="004E2D31">
        <w:t>their</w:t>
      </w:r>
      <w:r w:rsidR="007C4E23" w:rsidRPr="004E2D31">
        <w:t xml:space="preserve"> </w:t>
      </w:r>
      <w:ins w:id="281" w:author="Author">
        <w:r w:rsidR="009A0FC4">
          <w:t>LR</w:t>
        </w:r>
      </w:ins>
      <w:r w:rsidR="007C4E23" w:rsidRPr="004E2D31">
        <w:t xml:space="preserve"> program at any time. </w:t>
      </w:r>
      <w:r w:rsidR="00B75F36" w:rsidRPr="004E2D31">
        <w:t>Any</w:t>
      </w:r>
      <w:r w:rsidR="007C4E23" w:rsidRPr="004E2D31">
        <w:t xml:space="preserve"> “newly identified” </w:t>
      </w:r>
      <w:r w:rsidR="00B75F36" w:rsidRPr="004E2D31">
        <w:t xml:space="preserve">SSCs will be inspected to ensure that the licensee adequately evaluated and included applicable SSCs into </w:t>
      </w:r>
      <w:r w:rsidR="00B0794F" w:rsidRPr="004E2D31">
        <w:t xml:space="preserve">their </w:t>
      </w:r>
      <w:r w:rsidR="007A7D4F" w:rsidRPr="004E2D31">
        <w:t>AMP</w:t>
      </w:r>
      <w:r w:rsidR="00B75F36" w:rsidRPr="004E2D31">
        <w:t xml:space="preserve">s or TLAAs, as required under </w:t>
      </w:r>
      <w:r w:rsidR="007C4E23" w:rsidRPr="004E2D31">
        <w:t>10 CFR 54.37(b</w:t>
      </w:r>
      <w:r w:rsidR="00B75F36" w:rsidRPr="004E2D31">
        <w:t>).</w:t>
      </w:r>
      <w:r w:rsidR="007C4E23" w:rsidRPr="004E2D31">
        <w:t xml:space="preserve"> </w:t>
      </w:r>
      <w:del w:id="282" w:author="Author">
        <w:r w:rsidR="007C4E23" w:rsidRPr="004E2D31" w:rsidDel="00ED56E5">
          <w:delText xml:space="preserve"> </w:delText>
        </w:r>
      </w:del>
      <w:r w:rsidR="007C4E23" w:rsidRPr="004E2D31">
        <w:t>Newly identified SSCs are those SSCs that meet one of the two following conditions:</w:t>
      </w:r>
      <w:del w:id="283" w:author="Author">
        <w:r w:rsidR="00B75F36" w:rsidRPr="004E2D31" w:rsidDel="00ED56E5">
          <w:delText xml:space="preserve"> </w:delText>
        </w:r>
      </w:del>
    </w:p>
    <w:p w14:paraId="415820B6" w14:textId="6BA02B15" w:rsidR="00B75F36" w:rsidRPr="004E2D31" w:rsidRDefault="00B75F36" w:rsidP="00E809B3">
      <w:pPr>
        <w:pStyle w:val="BodyText"/>
        <w:numPr>
          <w:ilvl w:val="1"/>
          <w:numId w:val="6"/>
        </w:numPr>
      </w:pPr>
      <w:r w:rsidRPr="004E2D31">
        <w:t xml:space="preserve">There is a change to the </w:t>
      </w:r>
      <w:r w:rsidR="003401A2">
        <w:t>CLB</w:t>
      </w:r>
      <w:r w:rsidRPr="004E2D31">
        <w:t xml:space="preserve"> that:</w:t>
      </w:r>
    </w:p>
    <w:p w14:paraId="6CEBC726" w14:textId="3C7EBA41" w:rsidR="00B75F36" w:rsidRPr="004E2D31" w:rsidRDefault="00B75F36" w:rsidP="00E809B3">
      <w:pPr>
        <w:pStyle w:val="BodyText"/>
        <w:numPr>
          <w:ilvl w:val="2"/>
          <w:numId w:val="6"/>
        </w:numPr>
      </w:pPr>
      <w:r w:rsidRPr="004E2D31">
        <w:t xml:space="preserve">Impacts SSCs that were not in scope for </w:t>
      </w:r>
      <w:ins w:id="284" w:author="Author">
        <w:r w:rsidR="009A0FC4">
          <w:t>LR</w:t>
        </w:r>
        <w:r w:rsidR="009D5F24">
          <w:t xml:space="preserve"> </w:t>
        </w:r>
        <w:r w:rsidR="00787A68">
          <w:t>or</w:t>
        </w:r>
        <w:r w:rsidR="009D5F24">
          <w:t xml:space="preserve"> SLR</w:t>
        </w:r>
      </w:ins>
      <w:r w:rsidRPr="004E2D31">
        <w:t xml:space="preserve"> when the </w:t>
      </w:r>
      <w:ins w:id="285" w:author="Author">
        <w:del w:id="286" w:author="Author">
          <w:r w:rsidR="00CE5A99" w:rsidDel="00ED56E5">
            <w:delText xml:space="preserve"> </w:delText>
          </w:r>
        </w:del>
        <w:r w:rsidR="00CE5A99">
          <w:t xml:space="preserve">renewed </w:t>
        </w:r>
        <w:r w:rsidR="006147E4">
          <w:t>li</w:t>
        </w:r>
        <w:r w:rsidR="00CE5A99">
          <w:t>cense was issued</w:t>
        </w:r>
      </w:ins>
      <w:r w:rsidRPr="004E2D31">
        <w:t>, and</w:t>
      </w:r>
    </w:p>
    <w:p w14:paraId="2C43DF43" w14:textId="449F6793" w:rsidR="00B75F36" w:rsidRPr="004E2D31" w:rsidRDefault="00B75F36" w:rsidP="00E809B3">
      <w:pPr>
        <w:pStyle w:val="BodyText"/>
        <w:numPr>
          <w:ilvl w:val="2"/>
          <w:numId w:val="6"/>
        </w:numPr>
      </w:pPr>
      <w:r w:rsidRPr="004E2D31">
        <w:t xml:space="preserve">The SSCs would have been in the scope of </w:t>
      </w:r>
      <w:ins w:id="287" w:author="Author">
        <w:r w:rsidR="009A0FC4">
          <w:t>LR</w:t>
        </w:r>
        <w:r w:rsidR="00F16153">
          <w:t xml:space="preserve"> </w:t>
        </w:r>
        <w:r w:rsidR="002F121E">
          <w:t>or</w:t>
        </w:r>
        <w:r w:rsidR="00F16153">
          <w:t xml:space="preserve"> SLR</w:t>
        </w:r>
      </w:ins>
      <w:r w:rsidRPr="004E2D31">
        <w:t xml:space="preserve"> based on the CLB change if §</w:t>
      </w:r>
      <w:r w:rsidR="00846C13">
        <w:t> 5</w:t>
      </w:r>
      <w:r w:rsidRPr="004E2D31">
        <w:t>4.4(a) were applied to the SSCs;</w:t>
      </w:r>
    </w:p>
    <w:p w14:paraId="42D8DAE4" w14:textId="2932A87C" w:rsidR="00631CD4" w:rsidRPr="004E2D31" w:rsidRDefault="00616EC0" w:rsidP="00E809B3">
      <w:pPr>
        <w:pStyle w:val="BodyText"/>
        <w:numPr>
          <w:ilvl w:val="1"/>
          <w:numId w:val="6"/>
        </w:numPr>
      </w:pPr>
      <w:ins w:id="288" w:author="Author">
        <w:r w:rsidRPr="004E2D31">
          <w:t xml:space="preserve">The </w:t>
        </w:r>
      </w:ins>
      <w:r w:rsidR="00B75F36" w:rsidRPr="004E2D31">
        <w:t xml:space="preserve">SSCs </w:t>
      </w:r>
      <w:ins w:id="289" w:author="Author">
        <w:r w:rsidRPr="004E2D31">
          <w:t xml:space="preserve">were </w:t>
        </w:r>
      </w:ins>
      <w:r w:rsidR="00B75F36" w:rsidRPr="004E2D31">
        <w:t xml:space="preserve">installed in the plant at the time of the </w:t>
      </w:r>
      <w:ins w:id="290" w:author="Author">
        <w:r w:rsidR="009A0FC4">
          <w:t>LR</w:t>
        </w:r>
        <w:r w:rsidR="00802FCD">
          <w:t xml:space="preserve"> or SLR</w:t>
        </w:r>
      </w:ins>
      <w:r w:rsidR="00B75F36" w:rsidRPr="004E2D31">
        <w:t xml:space="preserve"> review </w:t>
      </w:r>
      <w:ins w:id="291" w:author="Author">
        <w:r w:rsidRPr="004E2D31">
          <w:t>and</w:t>
        </w:r>
      </w:ins>
      <w:r w:rsidR="00B75F36" w:rsidRPr="004E2D31">
        <w:t xml:space="preserve">, in accordance with </w:t>
      </w:r>
      <w:r w:rsidR="00B0794F" w:rsidRPr="004E2D31">
        <w:t xml:space="preserve">the plant’s </w:t>
      </w:r>
      <w:r w:rsidR="00B75F36" w:rsidRPr="004E2D31">
        <w:t xml:space="preserve">CLB at the time, </w:t>
      </w:r>
      <w:r w:rsidR="007C4E23" w:rsidRPr="004E2D31">
        <w:t xml:space="preserve">should have been in the scope of </w:t>
      </w:r>
      <w:ins w:id="292" w:author="Author">
        <w:r w:rsidR="009A0FC4">
          <w:t>LR</w:t>
        </w:r>
      </w:ins>
      <w:r w:rsidR="007C4E23" w:rsidRPr="004E2D31">
        <w:t xml:space="preserve"> </w:t>
      </w:r>
      <w:ins w:id="293" w:author="Author">
        <w:r w:rsidR="00DA640E">
          <w:t xml:space="preserve">or SLR </w:t>
        </w:r>
      </w:ins>
      <w:r w:rsidR="007C4E23" w:rsidRPr="004E2D31">
        <w:t>per §</w:t>
      </w:r>
      <w:r w:rsidR="00846C13">
        <w:t> 5</w:t>
      </w:r>
      <w:r w:rsidR="007C4E23" w:rsidRPr="004E2D31">
        <w:t>4.4(a) but were not identified as in scope until after the renewed license was issued.</w:t>
      </w:r>
    </w:p>
    <w:p w14:paraId="61D8B481" w14:textId="7469BDAD" w:rsidR="00616EC0" w:rsidRPr="004E2D31" w:rsidRDefault="00631CD4" w:rsidP="00014684">
      <w:pPr>
        <w:pStyle w:val="Heading2"/>
        <w:rPr>
          <w:rFonts w:cs="Arial"/>
        </w:rPr>
      </w:pPr>
      <w:r w:rsidRPr="004E2D31">
        <w:rPr>
          <w:rFonts w:cs="Arial"/>
        </w:rPr>
        <w:t>03.05</w:t>
      </w:r>
      <w:r w:rsidR="0050718E" w:rsidRPr="004E2D31">
        <w:rPr>
          <w:rFonts w:cs="Arial"/>
        </w:rPr>
        <w:tab/>
      </w:r>
      <w:r w:rsidR="00616EC0" w:rsidRPr="004E2D31">
        <w:rPr>
          <w:rFonts w:cs="Arial"/>
          <w:u w:val="single"/>
        </w:rPr>
        <w:t xml:space="preserve">Inspection Sample Selection for </w:t>
      </w:r>
      <w:r w:rsidR="00F41643">
        <w:rPr>
          <w:rFonts w:cs="Arial"/>
          <w:u w:val="single"/>
        </w:rPr>
        <w:t xml:space="preserve">Inspections in </w:t>
      </w:r>
      <w:r w:rsidR="00616EC0" w:rsidRPr="004E2D31">
        <w:rPr>
          <w:rFonts w:cs="Arial"/>
          <w:u w:val="single"/>
        </w:rPr>
        <w:t>Phase</w:t>
      </w:r>
      <w:r w:rsidR="0037750D">
        <w:rPr>
          <w:rFonts w:cs="Arial"/>
          <w:u w:val="single"/>
        </w:rPr>
        <w:t>s</w:t>
      </w:r>
      <w:r w:rsidR="00616EC0" w:rsidRPr="004E2D31">
        <w:rPr>
          <w:rFonts w:cs="Arial"/>
          <w:u w:val="single"/>
        </w:rPr>
        <w:t xml:space="preserve"> IV </w:t>
      </w:r>
      <w:ins w:id="294" w:author="Author">
        <w:r w:rsidR="00D5582A">
          <w:rPr>
            <w:rFonts w:cs="Arial"/>
            <w:u w:val="single"/>
          </w:rPr>
          <w:t>and VI</w:t>
        </w:r>
      </w:ins>
    </w:p>
    <w:p w14:paraId="64FACA1D" w14:textId="23FBF08B" w:rsidR="00AA6E0D" w:rsidRDefault="006E0CF9" w:rsidP="000C357C">
      <w:pPr>
        <w:pStyle w:val="BodyText3"/>
        <w:rPr>
          <w:u w:val="single"/>
        </w:rPr>
      </w:pPr>
      <w:r w:rsidRPr="009C7D3C">
        <w:rPr>
          <w:u w:val="single"/>
        </w:rPr>
        <w:t>Selection of AMP</w:t>
      </w:r>
      <w:ins w:id="295" w:author="Author">
        <w:r w:rsidR="00C539EE">
          <w:rPr>
            <w:u w:val="single"/>
          </w:rPr>
          <w:t>s</w:t>
        </w:r>
      </w:ins>
    </w:p>
    <w:p w14:paraId="7110C11F" w14:textId="77777777" w:rsidR="00AA6E0D" w:rsidRDefault="006E0CF9" w:rsidP="000C357C">
      <w:pPr>
        <w:pStyle w:val="BodyText3"/>
      </w:pPr>
      <w:r w:rsidRPr="009C7D3C">
        <w:lastRenderedPageBreak/>
        <w:t>The sample should include a review of AMPs based on:</w:t>
      </w:r>
    </w:p>
    <w:p w14:paraId="77731795" w14:textId="75B55CBC" w:rsidR="006E0CF9" w:rsidRPr="004E2D31" w:rsidRDefault="006E0CF9" w:rsidP="00E809B3">
      <w:pPr>
        <w:pStyle w:val="BodyText"/>
        <w:numPr>
          <w:ilvl w:val="1"/>
          <w:numId w:val="9"/>
        </w:numPr>
      </w:pPr>
      <w:r w:rsidRPr="004E2D31">
        <w:t>Risk significance, meaning those AMPs that:</w:t>
      </w:r>
    </w:p>
    <w:p w14:paraId="7A66E2E4" w14:textId="25EF0751" w:rsidR="006E0CF9" w:rsidRPr="004E2D31" w:rsidRDefault="006E0CF9" w:rsidP="00E809B3">
      <w:pPr>
        <w:pStyle w:val="BodyText"/>
        <w:numPr>
          <w:ilvl w:val="2"/>
          <w:numId w:val="6"/>
        </w:numPr>
      </w:pPr>
      <w:r w:rsidRPr="004E2D31">
        <w:t>A</w:t>
      </w:r>
      <w:r w:rsidR="00D51F15">
        <w:t>re a</w:t>
      </w:r>
      <w:r w:rsidRPr="004E2D31">
        <w:t>ssociated with aggressive environments (e.g., raw water as compared to treated water with low oxygen level controls).</w:t>
      </w:r>
    </w:p>
    <w:p w14:paraId="7814F72C" w14:textId="77A98218" w:rsidR="006E0CF9" w:rsidRPr="004E2D31" w:rsidRDefault="00D51F15" w:rsidP="00E809B3">
      <w:pPr>
        <w:pStyle w:val="BodyText"/>
        <w:numPr>
          <w:ilvl w:val="2"/>
          <w:numId w:val="6"/>
        </w:numPr>
      </w:pPr>
      <w:r>
        <w:t>Are u</w:t>
      </w:r>
      <w:r w:rsidR="006E0CF9" w:rsidRPr="004E2D31">
        <w:t>sed to manage aging effects for components and systems with higher risk significance (e.g., emergency diesel support systems).</w:t>
      </w:r>
    </w:p>
    <w:p w14:paraId="7D11E989" w14:textId="6AAEB707" w:rsidR="006E0CF9" w:rsidRPr="004E2D31" w:rsidRDefault="00D51F15" w:rsidP="00E809B3">
      <w:pPr>
        <w:pStyle w:val="BodyText"/>
        <w:numPr>
          <w:ilvl w:val="2"/>
          <w:numId w:val="6"/>
        </w:numPr>
      </w:pPr>
      <w:r>
        <w:t>M</w:t>
      </w:r>
      <w:r w:rsidR="006E0CF9" w:rsidRPr="004E2D31">
        <w:t>anage aging effects that could more readily affect the intended function of the structure or component. This could include AMPs that inspect surfaces that are not regularly observed during routine operations, where the degradation could proceed further before detection. For example, External Surfaces Monitoring programs are typically based on inspections conducted during walkdowns by engineering personnel. However, on a day</w:t>
      </w:r>
      <w:r w:rsidR="006E0CF9" w:rsidRPr="004E2D31">
        <w:noBreakHyphen/>
        <w:t>to</w:t>
      </w:r>
      <w:r w:rsidR="006E0CF9" w:rsidRPr="004E2D31">
        <w:noBreakHyphen/>
        <w:t xml:space="preserve">day basis, operations personnel observe the same surfaces and write </w:t>
      </w:r>
      <w:r w:rsidR="00262D78">
        <w:t>CAP</w:t>
      </w:r>
      <w:r w:rsidR="006E0CF9" w:rsidRPr="004E2D31">
        <w:t xml:space="preserve"> entries based on precursor degradation data (e.g., minor leaks). In contrast, AMPs that inspect surfaces that are not routinely observed might identify degradation that has had a longer time to become more adverse (e.g., internal tank inspections, internal coating inspections, reactor vessel internals).</w:t>
      </w:r>
    </w:p>
    <w:p w14:paraId="3BE76711" w14:textId="1E6B095C" w:rsidR="006E0CF9" w:rsidRPr="004E2D31" w:rsidRDefault="006E0CF9" w:rsidP="00E809B3">
      <w:pPr>
        <w:pStyle w:val="BodyText"/>
        <w:numPr>
          <w:ilvl w:val="1"/>
          <w:numId w:val="9"/>
        </w:numPr>
      </w:pPr>
      <w:r w:rsidRPr="004E2D31">
        <w:t>Insights gained by discussions with resident inspectors related to age</w:t>
      </w:r>
      <w:r w:rsidRPr="004E2D31">
        <w:noBreakHyphen/>
        <w:t>related degradation trends (e.g., leaks, flow blockage in fire water systems, reduced heat exchanger efficiency).</w:t>
      </w:r>
    </w:p>
    <w:p w14:paraId="75B0D4BC" w14:textId="58FC3152" w:rsidR="006E0CF9" w:rsidRPr="004E2D31" w:rsidRDefault="004236DE" w:rsidP="00E809B3">
      <w:pPr>
        <w:pStyle w:val="BodyText"/>
        <w:numPr>
          <w:ilvl w:val="1"/>
          <w:numId w:val="9"/>
        </w:numPr>
      </w:pPr>
      <w:ins w:id="296" w:author="Author">
        <w:r>
          <w:t>Insights gained</w:t>
        </w:r>
        <w:r w:rsidR="002B7FEF">
          <w:t xml:space="preserve"> by any</w:t>
        </w:r>
      </w:ins>
      <w:r w:rsidR="006E0CF9" w:rsidRPr="004E2D31">
        <w:t xml:space="preserve"> AMP effectiveness reviews conducted by the licensee.</w:t>
      </w:r>
      <w:r w:rsidR="00987976">
        <w:t xml:space="preserve"> Additional information to consider when evaluating AMP effectiveness is contained in </w:t>
      </w:r>
      <w:r w:rsidR="001516DE">
        <w:t>a</w:t>
      </w:r>
      <w:r w:rsidR="00987976">
        <w:t>ttachment</w:t>
      </w:r>
      <w:r w:rsidR="004D05A1">
        <w:t> 3</w:t>
      </w:r>
      <w:r w:rsidR="00987976">
        <w:t xml:space="preserve"> of this inspection procedure.</w:t>
      </w:r>
    </w:p>
    <w:p w14:paraId="2124E8C5" w14:textId="75CC4336" w:rsidR="006E0CF9" w:rsidRPr="004E2D31" w:rsidRDefault="006E0CF9" w:rsidP="00E809B3">
      <w:pPr>
        <w:pStyle w:val="BodyText"/>
        <w:numPr>
          <w:ilvl w:val="1"/>
          <w:numId w:val="9"/>
        </w:numPr>
      </w:pPr>
      <w:r w:rsidRPr="004E2D31">
        <w:t>Programs with monitoring results that were performed for the first time or those that identified examination or test results not experienced in the past.</w:t>
      </w:r>
    </w:p>
    <w:p w14:paraId="31052FEC" w14:textId="4F08E0D8" w:rsidR="00631CD4" w:rsidRPr="004E2D31" w:rsidRDefault="007B31D4" w:rsidP="00014684">
      <w:pPr>
        <w:pStyle w:val="Heading2"/>
        <w:rPr>
          <w:rFonts w:cs="Arial"/>
        </w:rPr>
      </w:pPr>
      <w:ins w:id="297" w:author="Author">
        <w:r w:rsidRPr="00820676">
          <w:rPr>
            <w:rFonts w:cs="Arial"/>
          </w:rPr>
          <w:t>03.06</w:t>
        </w:r>
        <w:r w:rsidRPr="00820676">
          <w:rPr>
            <w:rFonts w:cs="Arial"/>
          </w:rPr>
          <w:tab/>
        </w:r>
      </w:ins>
      <w:r w:rsidR="00631CD4" w:rsidRPr="004E2D31">
        <w:rPr>
          <w:rFonts w:cs="Arial"/>
          <w:u w:val="single"/>
        </w:rPr>
        <w:t>Dispositioning Issues of Concern</w:t>
      </w:r>
    </w:p>
    <w:p w14:paraId="08E1740A" w14:textId="36A83A69" w:rsidR="00F05996" w:rsidRDefault="00F05996" w:rsidP="00FC2E34">
      <w:pPr>
        <w:pStyle w:val="BodyText3"/>
        <w:rPr>
          <w:ins w:id="298" w:author="Author"/>
        </w:rPr>
      </w:pPr>
      <w:ins w:id="299" w:author="Author">
        <w:r w:rsidRPr="00F05996">
          <w:t xml:space="preserve">The level of documentation for license renewal inspection activities differs from that used in other inspection activities by allowing the documentation of observations. </w:t>
        </w:r>
        <w:r w:rsidR="00625D71">
          <w:t>I</w:t>
        </w:r>
        <w:r w:rsidRPr="00F05996">
          <w:t>nspectors can document observations associated with the implementation and/or completion of proposed license conditions, regulatory commitments, TLAAs and AMPs. These and any other inspection results will be evaluated and dispositioned using the guidance in IMCs</w:t>
        </w:r>
      </w:ins>
      <w:r w:rsidR="00A10FD0">
        <w:t> </w:t>
      </w:r>
      <w:ins w:id="300" w:author="Author">
        <w:r w:rsidRPr="00F05996">
          <w:t>0611, 0612</w:t>
        </w:r>
        <w:r w:rsidR="00A10FD0">
          <w:t>,</w:t>
        </w:r>
        <w:r w:rsidRPr="00F05996">
          <w:t xml:space="preserve"> and 2516.</w:t>
        </w:r>
        <w:del w:id="301" w:author="Author">
          <w:r w:rsidRPr="00F05996" w:rsidDel="00ED56E5">
            <w:delText xml:space="preserve"> </w:delText>
          </w:r>
        </w:del>
      </w:ins>
    </w:p>
    <w:p w14:paraId="1AB543B5" w14:textId="70FBD9DA" w:rsidR="000F7802" w:rsidRPr="00820676" w:rsidRDefault="00CD4598" w:rsidP="00014684">
      <w:pPr>
        <w:pStyle w:val="Heading2"/>
        <w:rPr>
          <w:rFonts w:cs="Arial"/>
        </w:rPr>
      </w:pPr>
      <w:ins w:id="302" w:author="Author">
        <w:r w:rsidRPr="00820676">
          <w:rPr>
            <w:rFonts w:cs="Arial"/>
          </w:rPr>
          <w:t>03.07</w:t>
        </w:r>
      </w:ins>
      <w:r w:rsidR="004059E6" w:rsidRPr="00820676">
        <w:rPr>
          <w:rFonts w:cs="Arial"/>
        </w:rPr>
        <w:tab/>
      </w:r>
      <w:ins w:id="303" w:author="Author">
        <w:r w:rsidRPr="00820676">
          <w:rPr>
            <w:rFonts w:cs="Arial"/>
            <w:u w:val="single"/>
          </w:rPr>
          <w:t>Documentation Guidance</w:t>
        </w:r>
      </w:ins>
    </w:p>
    <w:p w14:paraId="23479D30" w14:textId="54B57BA0" w:rsidR="00CD4598" w:rsidRDefault="00EB0E89" w:rsidP="004B0AD2">
      <w:pPr>
        <w:pStyle w:val="BodyText3"/>
      </w:pPr>
      <w:ins w:id="304" w:author="Author">
        <w:r w:rsidRPr="00EB0E89">
          <w:t xml:space="preserve">Due to the significant interest and time between successive inspections (10 years or more), inspectors may include sufficient detail in the description of the aging management program review to ensure transparency for internal and external stakeholders. Inspectors may document observations associated with the licensee’s implementation of license renewal requirements that warrant continued focus over the </w:t>
        </w:r>
        <w:r w:rsidR="00175553">
          <w:t>PEO</w:t>
        </w:r>
        <w:r w:rsidRPr="00EB0E89">
          <w:t>. Observations should be documented in accordance with IMC 0611, “Power Reactor Inspection Reports.”</w:t>
        </w:r>
      </w:ins>
    </w:p>
    <w:p w14:paraId="24078EDE" w14:textId="0AC4FB35" w:rsidR="006341FB" w:rsidRPr="004E2D31" w:rsidRDefault="006341FB" w:rsidP="002F3A66">
      <w:pPr>
        <w:pStyle w:val="Heading1"/>
        <w:rPr>
          <w:rFonts w:cs="Arial"/>
        </w:rPr>
      </w:pPr>
      <w:r w:rsidRPr="004E2D31">
        <w:rPr>
          <w:rFonts w:cs="Arial"/>
        </w:rPr>
        <w:lastRenderedPageBreak/>
        <w:t>71003</w:t>
      </w:r>
      <w:r w:rsidR="00202B21">
        <w:rPr>
          <w:rFonts w:cs="Arial"/>
        </w:rPr>
        <w:t>-</w:t>
      </w:r>
      <w:r w:rsidR="00D00CE9">
        <w:rPr>
          <w:rFonts w:cs="Arial"/>
        </w:rPr>
        <w:t>04</w:t>
      </w:r>
      <w:r w:rsidRPr="004E2D31">
        <w:rPr>
          <w:rFonts w:cs="Arial"/>
        </w:rPr>
        <w:tab/>
        <w:t>RESOURCE ESTIMATES</w:t>
      </w:r>
    </w:p>
    <w:p w14:paraId="203BF210" w14:textId="0EE247E5" w:rsidR="00440620" w:rsidRPr="004E2D31" w:rsidRDefault="00872063" w:rsidP="00BE363D">
      <w:pPr>
        <w:pStyle w:val="BodyText"/>
      </w:pPr>
      <w:r w:rsidRPr="004E2D31">
        <w:t xml:space="preserve">The resource expenditure of </w:t>
      </w:r>
      <w:r w:rsidR="00C6411E" w:rsidRPr="004E2D31">
        <w:t>IP 71003</w:t>
      </w:r>
      <w:r w:rsidRPr="004E2D31">
        <w:t xml:space="preserve"> is estimated to be approximately </w:t>
      </w:r>
      <w:ins w:id="305" w:author="Author">
        <w:r w:rsidR="00D220DB">
          <w:t>1,</w:t>
        </w:r>
        <w:r w:rsidR="00215C2B">
          <w:t>128</w:t>
        </w:r>
      </w:ins>
      <w:r w:rsidR="00780E1B" w:rsidRPr="004E2D31">
        <w:t xml:space="preserve"> hours for a one</w:t>
      </w:r>
      <w:r w:rsidR="00B649D9">
        <w:noBreakHyphen/>
      </w:r>
      <w:r w:rsidR="00780E1B" w:rsidRPr="004E2D31">
        <w:t xml:space="preserve">unit site, </w:t>
      </w:r>
      <w:ins w:id="306" w:author="Author">
        <w:r w:rsidR="00D220DB">
          <w:t>1,520</w:t>
        </w:r>
      </w:ins>
      <w:r w:rsidR="00712F32" w:rsidRPr="004E2D31">
        <w:t xml:space="preserve"> </w:t>
      </w:r>
      <w:r w:rsidR="00780E1B" w:rsidRPr="004E2D31">
        <w:t xml:space="preserve">hours for a </w:t>
      </w:r>
      <w:r w:rsidR="008E39A0" w:rsidRPr="004E2D31">
        <w:t>dual</w:t>
      </w:r>
      <w:r w:rsidR="00780E1B" w:rsidRPr="004E2D31">
        <w:t xml:space="preserve">-unit site, and </w:t>
      </w:r>
      <w:ins w:id="307" w:author="Author">
        <w:r w:rsidR="00D220DB">
          <w:t>2,048</w:t>
        </w:r>
      </w:ins>
      <w:r w:rsidR="00712F32" w:rsidRPr="004E2D31">
        <w:t xml:space="preserve"> </w:t>
      </w:r>
      <w:r w:rsidR="00780E1B" w:rsidRPr="004E2D31">
        <w:t>hours for a three-unit site</w:t>
      </w:r>
      <w:r w:rsidRPr="004E2D31">
        <w:t>.</w:t>
      </w:r>
      <w:r w:rsidR="00573307" w:rsidRPr="004E2D31">
        <w:t xml:space="preserve"> </w:t>
      </w:r>
      <w:r w:rsidR="00A63E51" w:rsidRPr="004E2D31">
        <w:t xml:space="preserve">The </w:t>
      </w:r>
      <w:r w:rsidR="00ED6EDF" w:rsidRPr="004E2D31">
        <w:t xml:space="preserve">resource </w:t>
      </w:r>
      <w:r w:rsidR="006F3094" w:rsidRPr="004E2D31">
        <w:t xml:space="preserve">estimate does not include </w:t>
      </w:r>
      <w:ins w:id="308" w:author="Author">
        <w:r w:rsidR="00D220DB">
          <w:t xml:space="preserve">preparation and documentation weeks, or </w:t>
        </w:r>
      </w:ins>
      <w:r w:rsidR="006F3094" w:rsidRPr="004E2D31">
        <w:t>the</w:t>
      </w:r>
      <w:r w:rsidR="00356D5D" w:rsidRPr="004E2D31">
        <w:t xml:space="preserve"> time spent</w:t>
      </w:r>
      <w:r w:rsidR="00573307" w:rsidRPr="004E2D31">
        <w:t xml:space="preserve"> travel</w:t>
      </w:r>
      <w:r w:rsidR="007F6083">
        <w:t>ing</w:t>
      </w:r>
      <w:r w:rsidR="00356D5D" w:rsidRPr="004E2D31">
        <w:t xml:space="preserve"> to and from the site</w:t>
      </w:r>
      <w:r w:rsidR="00573307" w:rsidRPr="004E2D31">
        <w:t>.</w:t>
      </w:r>
      <w:r w:rsidR="00826B27" w:rsidRPr="004E2D31">
        <w:t xml:space="preserve"> </w:t>
      </w:r>
      <w:r w:rsidR="001A3017" w:rsidRPr="004E2D31">
        <w:t xml:space="preserve">It is expected </w:t>
      </w:r>
      <w:r w:rsidR="00182E39" w:rsidRPr="004E2D31">
        <w:t xml:space="preserve">that </w:t>
      </w:r>
      <w:r w:rsidR="001A3017" w:rsidRPr="004E2D31">
        <w:t xml:space="preserve">the </w:t>
      </w:r>
      <w:r w:rsidR="00136D0F" w:rsidRPr="004E2D31">
        <w:t xml:space="preserve">four </w:t>
      </w:r>
      <w:r w:rsidR="001A3017" w:rsidRPr="004E2D31">
        <w:t xml:space="preserve">Regions will coordinate the scheduling of </w:t>
      </w:r>
      <w:ins w:id="309" w:author="Author">
        <w:r w:rsidR="009A0FC4">
          <w:t>LR</w:t>
        </w:r>
      </w:ins>
      <w:r w:rsidR="001A3017" w:rsidRPr="004E2D31">
        <w:t xml:space="preserve"> inspections and share resources so as not to exceed the total resources allocated per year for all </w:t>
      </w:r>
      <w:ins w:id="310" w:author="Author">
        <w:r w:rsidR="009A0FC4">
          <w:t>LR</w:t>
        </w:r>
      </w:ins>
      <w:r w:rsidR="001A3017" w:rsidRPr="004E2D31">
        <w:t xml:space="preserve"> inspections.</w:t>
      </w:r>
    </w:p>
    <w:p w14:paraId="766F6CA7" w14:textId="2BE0FD1D" w:rsidR="00817969" w:rsidRPr="004E2D31" w:rsidRDefault="005751AF" w:rsidP="002F3A66">
      <w:pPr>
        <w:pStyle w:val="Heading1"/>
        <w:rPr>
          <w:rFonts w:cs="Arial"/>
        </w:rPr>
      </w:pPr>
      <w:r w:rsidRPr="004E2D31">
        <w:rPr>
          <w:rFonts w:cs="Arial"/>
        </w:rPr>
        <w:t>71003</w:t>
      </w:r>
      <w:r w:rsidR="00202B21">
        <w:rPr>
          <w:rFonts w:cs="Arial"/>
        </w:rPr>
        <w:t>-</w:t>
      </w:r>
      <w:r w:rsidR="00D00CE9">
        <w:rPr>
          <w:rFonts w:cs="Arial"/>
        </w:rPr>
        <w:t>05</w:t>
      </w:r>
      <w:r w:rsidRPr="004E2D31">
        <w:rPr>
          <w:rFonts w:cs="Arial"/>
        </w:rPr>
        <w:tab/>
        <w:t>REFERENCES</w:t>
      </w:r>
    </w:p>
    <w:p w14:paraId="55935495" w14:textId="6ED5A12A" w:rsidR="007F3DEC" w:rsidRPr="004E2D31" w:rsidRDefault="007F3DEC" w:rsidP="008812B8">
      <w:pPr>
        <w:pStyle w:val="BodyText2"/>
      </w:pPr>
      <w:r w:rsidRPr="004E2D31">
        <w:t>10 CFR Part 50, “Domestic Licensing of Production and Utilization Facilities”</w:t>
      </w:r>
      <w:del w:id="311" w:author="Author">
        <w:r w:rsidRPr="004E2D31" w:rsidDel="00ED56E5">
          <w:delText xml:space="preserve"> </w:delText>
        </w:r>
      </w:del>
    </w:p>
    <w:p w14:paraId="1020BF29" w14:textId="77777777" w:rsidR="007F3DEC" w:rsidRPr="004E2D31" w:rsidRDefault="007F3DEC" w:rsidP="008812B8">
      <w:pPr>
        <w:pStyle w:val="BodyText2"/>
      </w:pPr>
      <w:r w:rsidRPr="004E2D31">
        <w:t>10 CFR Part 54, “Requirements for Renewal of Operating Licenses for Nuclear Power Plants”</w:t>
      </w:r>
    </w:p>
    <w:p w14:paraId="53523201" w14:textId="77777777" w:rsidR="007F3DEC" w:rsidRPr="004E2D31" w:rsidRDefault="007F3DEC" w:rsidP="00E92F76">
      <w:pPr>
        <w:pStyle w:val="BodyText2"/>
      </w:pPr>
      <w:r w:rsidRPr="004E2D31">
        <w:t>Commitment Lists for Renewed Plants with No Commitment Appendix</w:t>
      </w:r>
      <w:r>
        <w:t> A</w:t>
      </w:r>
      <w:r w:rsidRPr="004E2D31">
        <w:t>ttached to its Safety Evaluation Report for License Renewal, ADAMS Accession No.</w:t>
      </w:r>
      <w:r>
        <w:t> ML0</w:t>
      </w:r>
      <w:r w:rsidRPr="004E2D31">
        <w:t>70640041</w:t>
      </w:r>
    </w:p>
    <w:p w14:paraId="13552D5A" w14:textId="1494ABFE" w:rsidR="007F3DEC" w:rsidRPr="004E2D31" w:rsidRDefault="007F3DEC" w:rsidP="008812B8">
      <w:pPr>
        <w:pStyle w:val="BodyText2"/>
      </w:pPr>
      <w:r w:rsidRPr="004E2D31">
        <w:t>IMC 0308, “Reactor Oversight Process Basis Document”</w:t>
      </w:r>
      <w:del w:id="312" w:author="Author">
        <w:r w:rsidRPr="004E2D31" w:rsidDel="00ED56E5">
          <w:rPr>
            <w:highlight w:val="yellow"/>
          </w:rPr>
          <w:delText xml:space="preserve"> </w:delText>
        </w:r>
      </w:del>
    </w:p>
    <w:p w14:paraId="45B99921" w14:textId="2696D9C2" w:rsidR="007F3DEC" w:rsidRPr="004E2D31" w:rsidRDefault="007F3DEC" w:rsidP="008812B8">
      <w:pPr>
        <w:pStyle w:val="BodyText2"/>
      </w:pPr>
      <w:r w:rsidRPr="004E2D31">
        <w:t>IMC 0609, “Significance Determination Process”</w:t>
      </w:r>
      <w:del w:id="313" w:author="Author">
        <w:r w:rsidRPr="004E2D31" w:rsidDel="00ED56E5">
          <w:rPr>
            <w:highlight w:val="yellow"/>
          </w:rPr>
          <w:delText xml:space="preserve"> </w:delText>
        </w:r>
      </w:del>
    </w:p>
    <w:p w14:paraId="7C34731B" w14:textId="77777777" w:rsidR="007F3DEC" w:rsidRPr="004E2D31" w:rsidRDefault="007F3DEC" w:rsidP="008812B8">
      <w:pPr>
        <w:pStyle w:val="BodyText2"/>
      </w:pPr>
      <w:r w:rsidRPr="004E2D31">
        <w:t>IMC 061</w:t>
      </w:r>
      <w:ins w:id="314" w:author="Author">
        <w:r>
          <w:t>1</w:t>
        </w:r>
      </w:ins>
      <w:r w:rsidRPr="004E2D31">
        <w:t>, “Power Reactor Inspection Reports”</w:t>
      </w:r>
    </w:p>
    <w:p w14:paraId="0330D723" w14:textId="042CC0F2" w:rsidR="007F3DEC" w:rsidRPr="004E2D31" w:rsidRDefault="007F3DEC" w:rsidP="008812B8">
      <w:pPr>
        <w:pStyle w:val="BodyText2"/>
      </w:pPr>
      <w:r w:rsidRPr="004E2D31">
        <w:t>IMC 2515, “Light-Water Reactor Inspection Program – Operations Phase”</w:t>
      </w:r>
      <w:del w:id="315" w:author="Author">
        <w:r w:rsidRPr="004E2D31" w:rsidDel="00ED56E5">
          <w:rPr>
            <w:highlight w:val="yellow"/>
          </w:rPr>
          <w:delText xml:space="preserve"> </w:delText>
        </w:r>
      </w:del>
    </w:p>
    <w:p w14:paraId="03BA04CD" w14:textId="43F2B2BF" w:rsidR="007F3DEC" w:rsidRPr="004E2D31" w:rsidRDefault="007F3DEC" w:rsidP="008812B8">
      <w:pPr>
        <w:pStyle w:val="BodyText2"/>
      </w:pPr>
      <w:r w:rsidRPr="004E2D31">
        <w:t>IMC 2516, “Policy and Guidance for the License Renewal Inspection Program”</w:t>
      </w:r>
      <w:del w:id="316" w:author="Author">
        <w:r w:rsidRPr="004E2D31" w:rsidDel="00ED56E5">
          <w:rPr>
            <w:highlight w:val="yellow"/>
          </w:rPr>
          <w:delText xml:space="preserve"> </w:delText>
        </w:r>
      </w:del>
    </w:p>
    <w:p w14:paraId="1256F0F6" w14:textId="77777777" w:rsidR="007F3DEC" w:rsidRPr="004E2D31" w:rsidRDefault="007F3DEC" w:rsidP="00E92F76">
      <w:pPr>
        <w:pStyle w:val="BodyText2"/>
      </w:pPr>
      <w:ins w:id="317" w:author="Author">
        <w:r>
          <w:t>NEI</w:t>
        </w:r>
      </w:ins>
      <w:r>
        <w:t> 1</w:t>
      </w:r>
      <w:ins w:id="318" w:author="Author">
        <w:r>
          <w:t>7-01, “</w:t>
        </w:r>
        <w:r w:rsidRPr="007F2C36">
          <w:t>Industry Guideline for Implementing the Requirements of 10 CFR Part 54 for Subsequent</w:t>
        </w:r>
        <w:r>
          <w:t xml:space="preserve"> </w:t>
        </w:r>
        <w:r w:rsidRPr="007F2C36">
          <w:t>License Renewal</w:t>
        </w:r>
        <w:r>
          <w:t>,” December 2017</w:t>
        </w:r>
      </w:ins>
    </w:p>
    <w:p w14:paraId="2C66D896" w14:textId="1DDAD576" w:rsidR="007F3DEC" w:rsidRPr="004E2D31" w:rsidRDefault="007F3DEC" w:rsidP="00E92F76">
      <w:pPr>
        <w:pStyle w:val="BodyText2"/>
        <w:rPr>
          <w:ins w:id="319" w:author="Author"/>
        </w:rPr>
      </w:pPr>
      <w:r w:rsidRPr="004E2D31">
        <w:t>NEI</w:t>
      </w:r>
      <w:r>
        <w:t> 9</w:t>
      </w:r>
      <w:r w:rsidRPr="004E2D31">
        <w:t xml:space="preserve">9-04, “Guidelines for Managing NRC Commitment Changes” </w:t>
      </w:r>
      <w:r w:rsidR="00A54EE1">
        <w:t>r</w:t>
      </w:r>
      <w:r w:rsidRPr="004E2D31">
        <w:t>evision</w:t>
      </w:r>
      <w:r>
        <w:t> 0</w:t>
      </w:r>
      <w:r w:rsidRPr="004E2D31">
        <w:t>, July 1999</w:t>
      </w:r>
    </w:p>
    <w:p w14:paraId="008FCB2D" w14:textId="77777777" w:rsidR="007F3DEC" w:rsidRPr="004E2D31" w:rsidRDefault="007F3DEC" w:rsidP="00E92F76">
      <w:pPr>
        <w:pStyle w:val="BodyText2"/>
      </w:pPr>
      <w:r w:rsidRPr="004E2D31">
        <w:t xml:space="preserve">NRC approved </w:t>
      </w:r>
      <w:r>
        <w:t>i</w:t>
      </w:r>
      <w:r w:rsidRPr="004E2D31">
        <w:t xml:space="preserve">nterim </w:t>
      </w:r>
      <w:r>
        <w:t>s</w:t>
      </w:r>
      <w:r w:rsidRPr="004E2D31">
        <w:t xml:space="preserve">taff </w:t>
      </w:r>
      <w:r>
        <w:t>g</w:t>
      </w:r>
      <w:r w:rsidRPr="004E2D31">
        <w:t xml:space="preserve">uidance positions relating to </w:t>
      </w:r>
      <w:ins w:id="320" w:author="Author">
        <w:r>
          <w:t>LR (</w:t>
        </w:r>
        <w:r>
          <w:fldChar w:fldCharType="begin"/>
        </w:r>
        <w:r>
          <w:instrText xml:space="preserve"> HYPERLINK "</w:instrText>
        </w:r>
        <w:r w:rsidRPr="00C21D80">
          <w:instrText>https://www.nrc.gov/reading-rm/doc-collections/isg/license-renewal.html#current</w:instrText>
        </w:r>
        <w:r>
          <w:instrText xml:space="preserve">" </w:instrText>
        </w:r>
        <w:r>
          <w:fldChar w:fldCharType="separate"/>
        </w:r>
        <w:r w:rsidRPr="00E82CC2">
          <w:rPr>
            <w:rStyle w:val="Hyperlink"/>
            <w:rFonts w:cs="Arial"/>
          </w:rPr>
          <w:t>https://www.nrc.gov/reading-rm/doc-collections/isg/license-renewal.html#current</w:t>
        </w:r>
        <w:r>
          <w:fldChar w:fldCharType="end"/>
        </w:r>
        <w:r>
          <w:t>) and SLR (</w:t>
        </w:r>
        <w:r w:rsidRPr="00426204">
          <w:t>https://www.nrc.gov/reading-rm/doc-collections/isg/license-renewal.html#slr</w:t>
        </w:r>
        <w:r>
          <w:t>)</w:t>
        </w:r>
      </w:ins>
    </w:p>
    <w:p w14:paraId="27721C8F" w14:textId="50C01104" w:rsidR="007F3DEC" w:rsidRPr="004E2D31" w:rsidRDefault="007F3DEC" w:rsidP="00C45EF2">
      <w:pPr>
        <w:pStyle w:val="BodyText2"/>
      </w:pPr>
      <w:r w:rsidRPr="004E2D31">
        <w:t>NRR Office Instruction LIC</w:t>
      </w:r>
      <w:r w:rsidR="00980F9D">
        <w:t>-</w:t>
      </w:r>
      <w:r>
        <w:t>1</w:t>
      </w:r>
      <w:r w:rsidRPr="004E2D31">
        <w:t>05, “Managing Regulatory Commitments Made by the Licensee to the NRC”</w:t>
      </w:r>
      <w:del w:id="321" w:author="Author">
        <w:r w:rsidRPr="004E2D31" w:rsidDel="00ED56E5">
          <w:rPr>
            <w:highlight w:val="yellow"/>
          </w:rPr>
          <w:delText xml:space="preserve"> </w:delText>
        </w:r>
      </w:del>
    </w:p>
    <w:p w14:paraId="5FBE534E" w14:textId="0F812866" w:rsidR="007F3DEC" w:rsidRPr="004E2D31" w:rsidRDefault="007F3DEC" w:rsidP="00E92F76">
      <w:pPr>
        <w:pStyle w:val="BodyText2"/>
      </w:pPr>
      <w:r w:rsidRPr="004E2D31">
        <w:t>Nuclear Energy Institute (NEI) 95</w:t>
      </w:r>
      <w:r w:rsidR="00980F9D">
        <w:t>-</w:t>
      </w:r>
      <w:r>
        <w:t>10</w:t>
      </w:r>
      <w:r w:rsidRPr="004E2D31">
        <w:t xml:space="preserve">, "Industry Guideline for Implementing the Requirements of 10 CFR Part 54 - The License Renewal Rule,” </w:t>
      </w:r>
      <w:r w:rsidR="00A04A9E">
        <w:t>r</w:t>
      </w:r>
      <w:r w:rsidRPr="004E2D31">
        <w:t>evision</w:t>
      </w:r>
      <w:r>
        <w:t> 6</w:t>
      </w:r>
      <w:r w:rsidRPr="004E2D31">
        <w:t>, June 2005</w:t>
      </w:r>
    </w:p>
    <w:p w14:paraId="238ED19F" w14:textId="5C4D0754" w:rsidR="007F3DEC" w:rsidRPr="004E2D31" w:rsidRDefault="007F3DEC" w:rsidP="00E92F76">
      <w:pPr>
        <w:pStyle w:val="BodyText2"/>
      </w:pPr>
      <w:r w:rsidRPr="004E2D31">
        <w:t>NUREG</w:t>
      </w:r>
      <w:r w:rsidR="00980F9D">
        <w:t>-</w:t>
      </w:r>
      <w:r>
        <w:t>1</w:t>
      </w:r>
      <w:r w:rsidRPr="004E2D31">
        <w:t>568, "License Renewal Demonstration Program: NRC Observation and Lessons Learned," December 1996</w:t>
      </w:r>
    </w:p>
    <w:p w14:paraId="390C8506" w14:textId="2432A440" w:rsidR="007F3DEC" w:rsidRPr="004E2D31" w:rsidRDefault="007F3DEC" w:rsidP="00E92F76">
      <w:pPr>
        <w:pStyle w:val="BodyText2"/>
      </w:pPr>
      <w:r w:rsidRPr="004E2D31">
        <w:t>NUREG</w:t>
      </w:r>
      <w:r w:rsidR="00980F9D">
        <w:t>-</w:t>
      </w:r>
      <w:r>
        <w:t>1</w:t>
      </w:r>
      <w:r w:rsidRPr="004E2D31">
        <w:t>800, “Standard Review Plan for Review of License Renewal Applications for Nuclear Power Plants</w:t>
      </w:r>
      <w:ins w:id="322" w:author="Author">
        <w:r w:rsidR="00D620EB">
          <w:t>,</w:t>
        </w:r>
      </w:ins>
      <w:r w:rsidRPr="004E2D31">
        <w:t>”</w:t>
      </w:r>
      <w:ins w:id="323" w:author="Author">
        <w:r w:rsidR="00D620EB" w:rsidRPr="00D620EB">
          <w:t xml:space="preserve"> </w:t>
        </w:r>
        <w:r w:rsidR="00A04A9E">
          <w:t>r</w:t>
        </w:r>
        <w:r w:rsidR="00D620EB" w:rsidRPr="00D620EB">
          <w:t>evision 2, December 2010</w:t>
        </w:r>
      </w:ins>
    </w:p>
    <w:p w14:paraId="3057FCDD" w14:textId="53F87593" w:rsidR="007F3DEC" w:rsidRPr="004E2D31" w:rsidRDefault="007F3DEC" w:rsidP="00E92F76">
      <w:pPr>
        <w:pStyle w:val="BodyText2"/>
        <w:rPr>
          <w:ins w:id="324" w:author="Author"/>
        </w:rPr>
      </w:pPr>
      <w:r w:rsidRPr="004E2D31">
        <w:t>NUREG</w:t>
      </w:r>
      <w:r w:rsidR="00980F9D">
        <w:t>-</w:t>
      </w:r>
      <w:r>
        <w:t>1</w:t>
      </w:r>
      <w:r w:rsidRPr="004E2D31">
        <w:t>801, “Generic Aging Lessons Learned (GALL) Report</w:t>
      </w:r>
      <w:ins w:id="325" w:author="Author">
        <w:r w:rsidR="00D620EB">
          <w:t>,</w:t>
        </w:r>
      </w:ins>
      <w:r w:rsidRPr="004E2D31">
        <w:t>”</w:t>
      </w:r>
      <w:ins w:id="326" w:author="Author">
        <w:r w:rsidR="00D620EB" w:rsidRPr="00D620EB">
          <w:t xml:space="preserve"> </w:t>
        </w:r>
        <w:r w:rsidR="00A04A9E">
          <w:t>r</w:t>
        </w:r>
        <w:r w:rsidR="00D620EB" w:rsidRPr="00D620EB">
          <w:t>evision 2, December 2010</w:t>
        </w:r>
      </w:ins>
    </w:p>
    <w:p w14:paraId="3A8C8147" w14:textId="0CB2B57D" w:rsidR="007F3DEC" w:rsidRPr="00BD0D15" w:rsidRDefault="007F3DEC" w:rsidP="00E92F76">
      <w:pPr>
        <w:pStyle w:val="BodyText2"/>
      </w:pPr>
      <w:ins w:id="327" w:author="Author">
        <w:r w:rsidRPr="00BD0D15">
          <w:lastRenderedPageBreak/>
          <w:t>NUREG</w:t>
        </w:r>
      </w:ins>
      <w:r w:rsidR="00980F9D">
        <w:t>-</w:t>
      </w:r>
      <w:r>
        <w:t>2</w:t>
      </w:r>
      <w:ins w:id="328" w:author="Author">
        <w:r w:rsidRPr="00BD0D15">
          <w:t>191, Volumes 1 and 2, “Generic Aging Lessons Learned for Subsequent License</w:t>
        </w:r>
      </w:ins>
      <w:r>
        <w:t xml:space="preserve"> </w:t>
      </w:r>
      <w:ins w:id="329" w:author="Author">
        <w:r w:rsidRPr="00BD0D15">
          <w:t>Renewal (GALL-SLR) Report,” July 2017</w:t>
        </w:r>
      </w:ins>
    </w:p>
    <w:p w14:paraId="3B485636" w14:textId="11AC4A0D" w:rsidR="007F3DEC" w:rsidRPr="004E2D31" w:rsidRDefault="007F3DEC" w:rsidP="00E92F76">
      <w:pPr>
        <w:pStyle w:val="BodyText2"/>
      </w:pPr>
      <w:ins w:id="330" w:author="Author">
        <w:r w:rsidRPr="00BD0D15">
          <w:t>NUREG</w:t>
        </w:r>
      </w:ins>
      <w:r w:rsidR="00980F9D">
        <w:t>-</w:t>
      </w:r>
      <w:r>
        <w:t>2</w:t>
      </w:r>
      <w:ins w:id="331" w:author="Author">
        <w:r w:rsidRPr="00BD0D15">
          <w:t>192, “Standard Review Plan for Review of Subsequent License Renewal</w:t>
        </w:r>
      </w:ins>
      <w:r>
        <w:t xml:space="preserve"> </w:t>
      </w:r>
      <w:ins w:id="332" w:author="Author">
        <w:r w:rsidRPr="00BD0D15">
          <w:t>Applications for Nuclear Power Plants</w:t>
        </w:r>
      </w:ins>
      <w:r>
        <w:t>–</w:t>
      </w:r>
      <w:ins w:id="333" w:author="Author">
        <w:r w:rsidRPr="00BD0D15">
          <w:t>Final Report</w:t>
        </w:r>
      </w:ins>
      <w:r>
        <w:t>,</w:t>
      </w:r>
      <w:ins w:id="334" w:author="Author">
        <w:r w:rsidRPr="00BD0D15">
          <w:t>” July 2017</w:t>
        </w:r>
      </w:ins>
    </w:p>
    <w:p w14:paraId="61203227" w14:textId="7359B92A" w:rsidR="007F3DEC" w:rsidRPr="004E2D31" w:rsidRDefault="007F3DEC" w:rsidP="00C45EF2">
      <w:pPr>
        <w:pStyle w:val="BodyText2"/>
      </w:pPr>
      <w:r w:rsidRPr="004E2D31">
        <w:t>Office of Nuclear Reactor Regulation (NRR) Office Instruction LIC</w:t>
      </w:r>
      <w:r w:rsidR="00471309">
        <w:t>-</w:t>
      </w:r>
      <w:r>
        <w:t>1</w:t>
      </w:r>
      <w:r w:rsidRPr="004E2D31">
        <w:t>00, “Control of Licensing Bases for Operating Reactors”</w:t>
      </w:r>
      <w:del w:id="335" w:author="Author">
        <w:r w:rsidRPr="004E2D31" w:rsidDel="00ED56E5">
          <w:rPr>
            <w:highlight w:val="yellow"/>
          </w:rPr>
          <w:delText xml:space="preserve"> </w:delText>
        </w:r>
      </w:del>
    </w:p>
    <w:p w14:paraId="2B30E886" w14:textId="2BB133A5" w:rsidR="007F3DEC" w:rsidRPr="004E2D31" w:rsidRDefault="007F3DEC" w:rsidP="00E92F76">
      <w:pPr>
        <w:pStyle w:val="BodyText2"/>
      </w:pPr>
      <w:r w:rsidRPr="004E2D31">
        <w:t>RIS 2000</w:t>
      </w:r>
      <w:r w:rsidR="00471309">
        <w:t>-</w:t>
      </w:r>
      <w:r>
        <w:t>017</w:t>
      </w:r>
      <w:r w:rsidRPr="004E2D31">
        <w:t>, “Managing Regulatory Commitments Made by Power Reactor Licensees to the NRC Staff”</w:t>
      </w:r>
    </w:p>
    <w:p w14:paraId="0E5514CE" w14:textId="3917E014" w:rsidR="007F3DEC" w:rsidRPr="004E2D31" w:rsidRDefault="007F3DEC" w:rsidP="00E92F76">
      <w:pPr>
        <w:pStyle w:val="BodyText2"/>
      </w:pPr>
      <w:r w:rsidRPr="004E2D31">
        <w:t>RIS 2007</w:t>
      </w:r>
      <w:r w:rsidR="00471309">
        <w:t>-</w:t>
      </w:r>
      <w:r>
        <w:t>016</w:t>
      </w:r>
      <w:r w:rsidRPr="004E2D31">
        <w:t>, “Implementation of the Requirements of 10 CFR 54.37(b) for Holders of Renewed Licenses”</w:t>
      </w:r>
    </w:p>
    <w:p w14:paraId="710BD82F" w14:textId="5F93BA4C" w:rsidR="007F3DEC" w:rsidRPr="004E2D31" w:rsidRDefault="007F3DEC" w:rsidP="00E92F76">
      <w:pPr>
        <w:pStyle w:val="BodyText2"/>
      </w:pPr>
      <w:r w:rsidRPr="004E2D31">
        <w:t>U.S. N</w:t>
      </w:r>
      <w:r w:rsidR="00175553">
        <w:t>RC</w:t>
      </w:r>
      <w:r w:rsidRPr="004E2D31">
        <w:t xml:space="preserve">, "Nuclear Power Plants License Renewal; Revisions,” </w:t>
      </w:r>
      <w:r w:rsidRPr="005D759D">
        <w:rPr>
          <w:i/>
          <w:iCs/>
        </w:rPr>
        <w:t>Federal Register</w:t>
      </w:r>
      <w:r w:rsidRPr="004E2D31">
        <w:t>, Vol. 60, No.</w:t>
      </w:r>
      <w:ins w:id="336" w:author="Author">
        <w:r w:rsidR="001C5552">
          <w:t> </w:t>
        </w:r>
      </w:ins>
      <w:r w:rsidRPr="004E2D31">
        <w:t>88, Monday, May</w:t>
      </w:r>
      <w:r>
        <w:t> </w:t>
      </w:r>
      <w:r w:rsidRPr="004E2D31">
        <w:t>8, 1995, pages 22461 to 22495</w:t>
      </w:r>
    </w:p>
    <w:p w14:paraId="6E716980" w14:textId="43ECFBF9" w:rsidR="007F3DEC" w:rsidRDefault="007F3DEC" w:rsidP="00C45EF2">
      <w:pPr>
        <w:pStyle w:val="BodyText2"/>
      </w:pPr>
      <w:r w:rsidRPr="004E2D31">
        <w:t>U.S. N</w:t>
      </w:r>
      <w:r w:rsidR="00175553">
        <w:t>RC</w:t>
      </w:r>
      <w:r w:rsidRPr="004E2D31">
        <w:t xml:space="preserve">, Regulatory Guide 1.188, “Standard Format and Content for Applications to Renew Nuclear Power Plant Operating Licenses,” </w:t>
      </w:r>
      <w:r w:rsidR="005D759D">
        <w:t>r</w:t>
      </w:r>
      <w:r w:rsidRPr="004E2D31">
        <w:t>evision</w:t>
      </w:r>
      <w:r>
        <w:t> 2</w:t>
      </w:r>
      <w:r w:rsidRPr="004E2D31">
        <w:t xml:space="preserve">, </w:t>
      </w:r>
      <w:ins w:id="337" w:author="Author">
        <w:r>
          <w:t>April</w:t>
        </w:r>
      </w:ins>
      <w:r w:rsidR="007F049D">
        <w:t> </w:t>
      </w:r>
      <w:ins w:id="338" w:author="Author">
        <w:r>
          <w:t>2020</w:t>
        </w:r>
      </w:ins>
    </w:p>
    <w:p w14:paraId="3B6E7E63" w14:textId="77777777" w:rsidR="00434CF0" w:rsidRPr="004E2D31" w:rsidRDefault="007C4E23" w:rsidP="00ED58F9">
      <w:pPr>
        <w:pStyle w:val="END"/>
      </w:pPr>
      <w:r w:rsidRPr="004E2D31">
        <w:t>END</w:t>
      </w:r>
    </w:p>
    <w:p w14:paraId="18F36E2A" w14:textId="77777777" w:rsidR="00434CF0" w:rsidRPr="004E2D31" w:rsidRDefault="00434CF0" w:rsidP="00C86231">
      <w:pPr>
        <w:pStyle w:val="BodyText"/>
        <w:sectPr w:rsidR="00434CF0" w:rsidRPr="004E2D31" w:rsidSect="00EF1FDC">
          <w:footerReference w:type="default" r:id="rId11"/>
          <w:pgSz w:w="12240" w:h="15840" w:code="1"/>
          <w:pgMar w:top="1440" w:right="1440" w:bottom="1440" w:left="1440" w:header="720" w:footer="720" w:gutter="0"/>
          <w:pgNumType w:start="1"/>
          <w:cols w:space="720"/>
          <w:docGrid w:linePitch="360"/>
        </w:sectPr>
      </w:pPr>
    </w:p>
    <w:p w14:paraId="4DD5FEB3" w14:textId="65C39C0C" w:rsidR="00434CF0" w:rsidRPr="004E2D31" w:rsidRDefault="00CE6FBA" w:rsidP="00C86231">
      <w:pPr>
        <w:pStyle w:val="Attachmenttitle"/>
      </w:pPr>
      <w:r w:rsidRPr="004E2D31">
        <w:lastRenderedPageBreak/>
        <w:t>Attachment</w:t>
      </w:r>
      <w:r w:rsidR="004D05A1">
        <w:t> 1</w:t>
      </w:r>
      <w:r w:rsidR="00C86231">
        <w:t xml:space="preserve">: </w:t>
      </w:r>
      <w:r w:rsidRPr="004E2D31">
        <w:t>Expiration Dates of Licenses</w:t>
      </w:r>
    </w:p>
    <w:p w14:paraId="40278E3E" w14:textId="542183FB" w:rsidR="0050718E" w:rsidRPr="004E2D31" w:rsidRDefault="007B31D4" w:rsidP="00C86231">
      <w:pPr>
        <w:pStyle w:val="BodyText"/>
      </w:pPr>
      <w:ins w:id="339" w:author="Author">
        <w:r w:rsidRPr="004E2D31">
          <w:t xml:space="preserve">For a listing of </w:t>
        </w:r>
      </w:ins>
      <w:r w:rsidR="007C4E23" w:rsidRPr="004E2D31">
        <w:t>operating license expiration dates for inspection planning purposes</w:t>
      </w:r>
      <w:ins w:id="340" w:author="Author">
        <w:r w:rsidRPr="004E2D31">
          <w:t xml:space="preserve">, please see </w:t>
        </w:r>
        <w:r w:rsidR="006E47C8" w:rsidRPr="004E2D31">
          <w:t>the latest revision of the Information Digest, NUREG</w:t>
        </w:r>
        <w:r w:rsidR="006E47C8" w:rsidRPr="004E2D31">
          <w:noBreakHyphen/>
          <w:t>1350</w:t>
        </w:r>
      </w:ins>
      <w:r w:rsidR="007C4E23" w:rsidRPr="004E2D31">
        <w:t>.</w:t>
      </w:r>
      <w:ins w:id="341" w:author="Author">
        <w:del w:id="342" w:author="Author">
          <w:r w:rsidR="006E47C8" w:rsidRPr="004E2D31" w:rsidDel="00ED56E5">
            <w:delText xml:space="preserve"> </w:delText>
          </w:r>
        </w:del>
      </w:ins>
    </w:p>
    <w:p w14:paraId="209A5BFA" w14:textId="73C039E0" w:rsidR="00434CF0" w:rsidRPr="004E2D31" w:rsidRDefault="00434CF0" w:rsidP="00C86231">
      <w:pPr>
        <w:pStyle w:val="BodyText"/>
        <w:sectPr w:rsidR="00434CF0" w:rsidRPr="004E2D31" w:rsidSect="00F23DF7">
          <w:footerReference w:type="even" r:id="rId12"/>
          <w:footerReference w:type="default" r:id="rId13"/>
          <w:pgSz w:w="12240" w:h="15840" w:code="1"/>
          <w:pgMar w:top="1440" w:right="1440" w:bottom="1440" w:left="1440" w:header="720" w:footer="720" w:gutter="0"/>
          <w:pgNumType w:start="1"/>
          <w:cols w:space="720"/>
          <w:docGrid w:linePitch="360"/>
        </w:sectPr>
      </w:pPr>
    </w:p>
    <w:p w14:paraId="62722455" w14:textId="2946662D" w:rsidR="00434CF0" w:rsidRPr="004E2D31" w:rsidRDefault="00CE6FBA" w:rsidP="00C86231">
      <w:pPr>
        <w:pStyle w:val="Attachmenttitle"/>
      </w:pPr>
      <w:r w:rsidRPr="004E2D31">
        <w:lastRenderedPageBreak/>
        <w:t>Attachment</w:t>
      </w:r>
      <w:r w:rsidR="004D05A1">
        <w:t> 2</w:t>
      </w:r>
      <w:r w:rsidR="00C86231">
        <w:t xml:space="preserve">: </w:t>
      </w:r>
      <w:r w:rsidRPr="004E2D31">
        <w:t>License Conditions</w:t>
      </w:r>
      <w:r w:rsidR="007C4E23" w:rsidRPr="004E2D31">
        <w:t xml:space="preserve">, </w:t>
      </w:r>
      <w:r w:rsidR="005F2E6E" w:rsidRPr="004E2D31">
        <w:t>R</w:t>
      </w:r>
      <w:r w:rsidRPr="004E2D31">
        <w:t xml:space="preserve">egulatory </w:t>
      </w:r>
      <w:r w:rsidR="007C4E23" w:rsidRPr="004E2D31">
        <w:t>C</w:t>
      </w:r>
      <w:r w:rsidRPr="004E2D31">
        <w:t>ommitments</w:t>
      </w:r>
      <w:r w:rsidR="007C4E23" w:rsidRPr="004E2D31">
        <w:t xml:space="preserve">, </w:t>
      </w:r>
      <w:r w:rsidR="00D32F2D" w:rsidRPr="004E2D31">
        <w:t xml:space="preserve">AMPs </w:t>
      </w:r>
      <w:r w:rsidR="0024473A" w:rsidRPr="004E2D31">
        <w:t xml:space="preserve">and </w:t>
      </w:r>
      <w:r w:rsidR="007C4E23" w:rsidRPr="004E2D31">
        <w:t>TLAAs</w:t>
      </w:r>
      <w:r w:rsidR="00C86231">
        <w:br/>
      </w:r>
      <w:ins w:id="343" w:author="Author">
        <w:r w:rsidR="001D60CB">
          <w:t>f</w:t>
        </w:r>
        <w:r w:rsidR="001D60CB" w:rsidRPr="004E2D31">
          <w:t xml:space="preserve">or </w:t>
        </w:r>
      </w:ins>
      <w:r w:rsidRPr="004E2D31">
        <w:t>License Renewal</w:t>
      </w:r>
    </w:p>
    <w:p w14:paraId="2C2F236A" w14:textId="40173183" w:rsidR="00CD0270" w:rsidRPr="004E2D31" w:rsidRDefault="00CD0270" w:rsidP="00C86231">
      <w:pPr>
        <w:pStyle w:val="BodyText"/>
      </w:pPr>
      <w:r w:rsidRPr="004E2D31">
        <w:t>NRR Office Instruction LIC</w:t>
      </w:r>
      <w:r w:rsidR="001F0C61">
        <w:t>-</w:t>
      </w:r>
      <w:r w:rsidR="00A507E7">
        <w:t>1</w:t>
      </w:r>
      <w:r w:rsidRPr="004E2D31">
        <w:t>00, “Control of Licensing Bases for Operating Reactors,” describes the licensing bases hierarchy for nuclear power reactors as three categories:</w:t>
      </w:r>
    </w:p>
    <w:p w14:paraId="4FE7D60F" w14:textId="7ACC1074" w:rsidR="001C133E" w:rsidRPr="00C86231" w:rsidRDefault="001C133E" w:rsidP="00903367">
      <w:pPr>
        <w:pStyle w:val="ListBullet2"/>
      </w:pPr>
      <w:r w:rsidRPr="00C86231">
        <w:t xml:space="preserve">Obligations - conditions or actions that are legally binding requirements imposed on licensees through applicable rules, regulations, orders, and licenses (including technical specifications and </w:t>
      </w:r>
      <w:r w:rsidR="007C4E23" w:rsidRPr="00C86231">
        <w:t>license conditions</w:t>
      </w:r>
      <w:r w:rsidRPr="00C86231">
        <w:t>). The imposition of obligations (sometimes referred to as regulatory requirements) during routine interactions with licensees should be reserved for matters that satisfy the criteria of 10 CFR 50.36 or are otherwise found to be of high safety or regulatory significance. The major distinction between obligations and other parts of the licensing bases is that changes generally cannot be made without prior NRC approval.</w:t>
      </w:r>
    </w:p>
    <w:p w14:paraId="3FC7671A" w14:textId="188B0A2D" w:rsidR="001C133E" w:rsidRPr="00903367" w:rsidRDefault="001C133E" w:rsidP="00903367">
      <w:pPr>
        <w:pStyle w:val="ListBullet2"/>
      </w:pPr>
      <w:r w:rsidRPr="00903367">
        <w:t>Mandated Licensing Bases Documents - documents, such as the UFSAR, the quality assurance program, the security plan, and the emergency plan, for which the NRC has established requirements for content, change control and reporting. Information that should be included in these documents is specified in applicable regulations and regulatory guides. The change control mechanisms and reporting requirements are defined by regulations such as 10 CFR 50.59, 50.54, and 50.71.</w:t>
      </w:r>
    </w:p>
    <w:p w14:paraId="122D2CA8" w14:textId="72EA5D4C" w:rsidR="00CD0270" w:rsidRPr="00903367" w:rsidRDefault="001C133E" w:rsidP="00903367">
      <w:pPr>
        <w:pStyle w:val="ListBullet2"/>
      </w:pPr>
      <w:r w:rsidRPr="00903367">
        <w:t>Regulatory Commitment - explicit statements to take a specific action agreed to, or volunteered by, a licensee and submitted in writing on the docket to the NRC. A regulatory commitment is appropriate for matters in which the staff has a significant interest</w:t>
      </w:r>
      <w:ins w:id="344" w:author="Author">
        <w:r w:rsidR="007B31D4" w:rsidRPr="00903367">
          <w:t>,</w:t>
        </w:r>
      </w:ins>
      <w:r w:rsidRPr="00903367">
        <w:t xml:space="preserve"> but which do not warrant a legally binding requirement</w:t>
      </w:r>
      <w:ins w:id="345" w:author="Author">
        <w:r w:rsidR="007B31D4" w:rsidRPr="00903367">
          <w:t>,</w:t>
        </w:r>
      </w:ins>
      <w:r w:rsidRPr="00903367">
        <w:t xml:space="preserve"> inclusion in the UFSAR</w:t>
      </w:r>
      <w:ins w:id="346" w:author="Author">
        <w:r w:rsidR="007B31D4" w:rsidRPr="00903367">
          <w:t>,</w:t>
        </w:r>
      </w:ins>
      <w:r w:rsidRPr="00903367">
        <w:t xml:space="preserve"> or a program subject to a formal regulatory change control mechanism. Control of such commitments in accordance with licensee programs is acceptable</w:t>
      </w:r>
      <w:ins w:id="347" w:author="Author">
        <w:r w:rsidR="007B31D4" w:rsidRPr="00903367">
          <w:t>,</w:t>
        </w:r>
      </w:ins>
      <w:r w:rsidRPr="00903367">
        <w:t xml:space="preserve"> provided those programs include controls for evaluating changes and, when appropriate, reporting them to the NRC.</w:t>
      </w:r>
    </w:p>
    <w:p w14:paraId="0C9A1BEF" w14:textId="08027B38" w:rsidR="0009587C" w:rsidRPr="004E2D31" w:rsidRDefault="00762D90" w:rsidP="00903367">
      <w:pPr>
        <w:pStyle w:val="BodyText"/>
      </w:pPr>
      <w:r w:rsidRPr="004E2D31">
        <w:t>The staff</w:t>
      </w:r>
      <w:r w:rsidR="00FD0E8F" w:rsidRPr="004E2D31">
        <w:t xml:space="preserve"> may</w:t>
      </w:r>
      <w:r w:rsidRPr="004E2D31">
        <w:t xml:space="preserve"> </w:t>
      </w:r>
      <w:r w:rsidR="0056474A" w:rsidRPr="004E2D31">
        <w:t xml:space="preserve">have </w:t>
      </w:r>
      <w:r w:rsidRPr="004E2D31">
        <w:t>accept</w:t>
      </w:r>
      <w:r w:rsidR="0056474A" w:rsidRPr="004E2D31">
        <w:t>ed</w:t>
      </w:r>
      <w:r w:rsidRPr="004E2D31">
        <w:t xml:space="preserve"> regulatory commitment</w:t>
      </w:r>
      <w:r w:rsidR="00FD0E8F" w:rsidRPr="004E2D31">
        <w:t>s</w:t>
      </w:r>
      <w:r w:rsidR="00062C13" w:rsidRPr="004E2D31">
        <w:t xml:space="preserve"> that may have been escalated to </w:t>
      </w:r>
      <w:r w:rsidR="0048434D" w:rsidRPr="004E2D31">
        <w:t xml:space="preserve">implementing requirements </w:t>
      </w:r>
      <w:r w:rsidR="00D52D86" w:rsidRPr="004E2D31">
        <w:t xml:space="preserve">in the </w:t>
      </w:r>
      <w:r w:rsidR="00062C13" w:rsidRPr="004E2D31">
        <w:t>UFSAR to be managed in accordance with 10 CFR 50.59, or license conditions to be managed in accordance with 10 CFR 50.90</w:t>
      </w:r>
      <w:r w:rsidRPr="004E2D31">
        <w:t>.</w:t>
      </w:r>
      <w:del w:id="348" w:author="Author">
        <w:r w:rsidRPr="004E2D31" w:rsidDel="00ED56E5">
          <w:delText xml:space="preserve"> </w:delText>
        </w:r>
      </w:del>
    </w:p>
    <w:p w14:paraId="7ED1478E" w14:textId="075C8427" w:rsidR="00A316BF" w:rsidRPr="004E2D31" w:rsidRDefault="00A316BF" w:rsidP="00903367">
      <w:pPr>
        <w:pStyle w:val="BodyText"/>
      </w:pPr>
      <w:r w:rsidRPr="004E2D31">
        <w:t xml:space="preserve">The </w:t>
      </w:r>
      <w:r w:rsidR="008C37D3" w:rsidRPr="004E2D31">
        <w:t xml:space="preserve">license </w:t>
      </w:r>
      <w:r w:rsidRPr="004E2D31">
        <w:t xml:space="preserve">conditions </w:t>
      </w:r>
      <w:r w:rsidR="00762D90" w:rsidRPr="004E2D31">
        <w:t xml:space="preserve">for </w:t>
      </w:r>
      <w:ins w:id="349" w:author="Author">
        <w:r w:rsidR="009A0FC4">
          <w:t>LR</w:t>
        </w:r>
      </w:ins>
      <w:r w:rsidR="00762D90" w:rsidRPr="004E2D31">
        <w:t xml:space="preserve"> </w:t>
      </w:r>
      <w:ins w:id="350" w:author="Author">
        <w:r w:rsidR="007D507E">
          <w:t xml:space="preserve">and SLR </w:t>
        </w:r>
      </w:ins>
      <w:r w:rsidR="007C4E23" w:rsidRPr="004E2D31">
        <w:t xml:space="preserve">can be found in the Introduction and General Discussion </w:t>
      </w:r>
      <w:r w:rsidR="00C87BB0">
        <w:t>s</w:t>
      </w:r>
      <w:r w:rsidR="007C4E23" w:rsidRPr="004E2D31">
        <w:t>ection of the SER</w:t>
      </w:r>
      <w:ins w:id="351" w:author="Author">
        <w:r w:rsidR="001D60CB">
          <w:t xml:space="preserve"> or SE</w:t>
        </w:r>
      </w:ins>
      <w:r w:rsidRPr="004E2D31">
        <w:t xml:space="preserve">. There are </w:t>
      </w:r>
      <w:r w:rsidR="00BB3E93" w:rsidRPr="004E2D31">
        <w:t xml:space="preserve">typically </w:t>
      </w:r>
      <w:r w:rsidRPr="004E2D31">
        <w:t>two generic conditions</w:t>
      </w:r>
      <w:r w:rsidR="004B7928" w:rsidRPr="004E2D31">
        <w:t xml:space="preserve"> for </w:t>
      </w:r>
      <w:ins w:id="352" w:author="Author">
        <w:r w:rsidR="009A0FC4">
          <w:t>LR</w:t>
        </w:r>
        <w:r w:rsidR="007D507E">
          <w:t xml:space="preserve"> and SLR</w:t>
        </w:r>
      </w:ins>
      <w:r w:rsidRPr="004E2D31">
        <w:t>:</w:t>
      </w:r>
    </w:p>
    <w:p w14:paraId="1A4C1C7A" w14:textId="77777777" w:rsidR="00A316BF" w:rsidRPr="00903367" w:rsidRDefault="00A316BF" w:rsidP="00903367">
      <w:pPr>
        <w:pStyle w:val="ListBullet2"/>
      </w:pPr>
      <w:r w:rsidRPr="00903367">
        <w:t>The licensee is required to include the UFSAR supplements required by 10 CFR 54.21(d) in the next UFSAR 10 CFR 50.71(e) update following the issuance of the renewed license</w:t>
      </w:r>
      <w:r w:rsidR="00FD67E4" w:rsidRPr="00903367">
        <w:t>,</w:t>
      </w:r>
      <w:r w:rsidR="00BF7029" w:rsidRPr="00903367">
        <w:t xml:space="preserve"> and </w:t>
      </w:r>
      <w:r w:rsidR="00FD67E4" w:rsidRPr="00903367">
        <w:t xml:space="preserve">the licensee </w:t>
      </w:r>
      <w:r w:rsidR="00BF7029" w:rsidRPr="00903367">
        <w:t>may make changes to the UFSAR supplement in accordance with 10 CFR 50.59</w:t>
      </w:r>
      <w:r w:rsidRPr="00903367">
        <w:t>.</w:t>
      </w:r>
    </w:p>
    <w:p w14:paraId="3F989CB3" w14:textId="628E944F" w:rsidR="0025546D" w:rsidRPr="00903367" w:rsidRDefault="00A316BF" w:rsidP="00903367">
      <w:pPr>
        <w:pStyle w:val="ListBullet2"/>
      </w:pPr>
      <w:r w:rsidRPr="00903367">
        <w:t xml:space="preserve">The activities identified in the UFSAR supplements are required to be completed in accordance with the </w:t>
      </w:r>
      <w:r w:rsidR="005B05C2" w:rsidRPr="00903367">
        <w:t xml:space="preserve">implementation </w:t>
      </w:r>
      <w:r w:rsidRPr="00903367">
        <w:t xml:space="preserve">schedule </w:t>
      </w:r>
      <w:r w:rsidR="005B05C2" w:rsidRPr="00903367">
        <w:t xml:space="preserve">for </w:t>
      </w:r>
      <w:r w:rsidR="007A7D4F" w:rsidRPr="00903367">
        <w:t>AMP</w:t>
      </w:r>
      <w:r w:rsidR="005B05C2" w:rsidRPr="00903367">
        <w:t>s and</w:t>
      </w:r>
      <w:r w:rsidR="007C4E23" w:rsidRPr="00903367">
        <w:t xml:space="preserve"> commitments appended to the SER</w:t>
      </w:r>
      <w:r w:rsidRPr="00903367">
        <w:t>.</w:t>
      </w:r>
    </w:p>
    <w:p w14:paraId="4241D1E2" w14:textId="623DD3C8" w:rsidR="003B161F" w:rsidRPr="004E2D31" w:rsidRDefault="00BF7029" w:rsidP="00903367">
      <w:pPr>
        <w:pStyle w:val="BodyText"/>
      </w:pPr>
      <w:r w:rsidRPr="004E2D31">
        <w:t xml:space="preserve">There may be additional license conditions that are specific to a </w:t>
      </w:r>
      <w:ins w:id="353" w:author="Author">
        <w:r w:rsidR="009A0FC4">
          <w:t>LR</w:t>
        </w:r>
      </w:ins>
      <w:r w:rsidRPr="004E2D31">
        <w:t xml:space="preserve"> issue and contain explicit details regarding required inspection frequencies, analyses</w:t>
      </w:r>
      <w:r w:rsidR="0005568C" w:rsidRPr="004E2D31">
        <w:t>,</w:t>
      </w:r>
      <w:r w:rsidR="009B5F08" w:rsidRPr="004E2D31">
        <w:t xml:space="preserve"> and testing</w:t>
      </w:r>
      <w:r w:rsidR="00A316BF" w:rsidRPr="004E2D31">
        <w:t>.</w:t>
      </w:r>
      <w:del w:id="354" w:author="Author">
        <w:r w:rsidR="00A316BF" w:rsidRPr="004E2D31" w:rsidDel="00ED56E5">
          <w:delText xml:space="preserve"> </w:delText>
        </w:r>
      </w:del>
    </w:p>
    <w:p w14:paraId="78026F90" w14:textId="0C359DEA" w:rsidR="00A316BF" w:rsidRPr="004E2D31" w:rsidRDefault="00762D90" w:rsidP="00903367">
      <w:pPr>
        <w:pStyle w:val="BodyText"/>
        <w:keepNext/>
      </w:pPr>
      <w:r w:rsidRPr="004E2D31">
        <w:lastRenderedPageBreak/>
        <w:t xml:space="preserve">The regulatory </w:t>
      </w:r>
      <w:r w:rsidR="00834469" w:rsidRPr="004E2D31">
        <w:t xml:space="preserve">commitments </w:t>
      </w:r>
      <w:r w:rsidR="00F90AC8" w:rsidRPr="004E2D31">
        <w:t xml:space="preserve">for </w:t>
      </w:r>
      <w:r w:rsidR="000D7DB5">
        <w:t>license renewal</w:t>
      </w:r>
      <w:r w:rsidR="00F90AC8" w:rsidRPr="004E2D31">
        <w:t xml:space="preserve"> </w:t>
      </w:r>
      <w:r w:rsidR="00834469" w:rsidRPr="004E2D31">
        <w:t xml:space="preserve">are </w:t>
      </w:r>
      <w:r w:rsidR="00F90AC8" w:rsidRPr="004E2D31">
        <w:t>listed i</w:t>
      </w:r>
      <w:r w:rsidR="00834469" w:rsidRPr="004E2D31">
        <w:t>n the following locations:</w:t>
      </w:r>
    </w:p>
    <w:tbl>
      <w:tblPr>
        <w:tblW w:w="0" w:type="auto"/>
        <w:tblInd w:w="360" w:type="dxa"/>
        <w:tblLook w:val="04A0" w:firstRow="1" w:lastRow="0" w:firstColumn="1" w:lastColumn="0" w:noHBand="0" w:noVBand="1"/>
      </w:tblPr>
      <w:tblGrid>
        <w:gridCol w:w="4478"/>
        <w:gridCol w:w="4522"/>
      </w:tblGrid>
      <w:tr w:rsidR="006E4880" w:rsidRPr="004E2D31" w14:paraId="06536859" w14:textId="77777777" w:rsidTr="00E65774">
        <w:tc>
          <w:tcPr>
            <w:tcW w:w="4663" w:type="dxa"/>
          </w:tcPr>
          <w:p w14:paraId="6D961AF1" w14:textId="77777777" w:rsidR="006E4880" w:rsidRPr="00903367" w:rsidRDefault="006E4880" w:rsidP="00903367">
            <w:pPr>
              <w:pStyle w:val="BodyText-table"/>
              <w:rPr>
                <w:u w:val="single"/>
              </w:rPr>
            </w:pPr>
            <w:r w:rsidRPr="00903367">
              <w:rPr>
                <w:u w:val="single"/>
              </w:rPr>
              <w:t>Plant Name</w:t>
            </w:r>
          </w:p>
        </w:tc>
        <w:tc>
          <w:tcPr>
            <w:tcW w:w="4697" w:type="dxa"/>
          </w:tcPr>
          <w:p w14:paraId="32948231" w14:textId="77777777" w:rsidR="006E4880" w:rsidRPr="00903367" w:rsidRDefault="006E4880" w:rsidP="00903367">
            <w:pPr>
              <w:pStyle w:val="BodyText-table"/>
              <w:rPr>
                <w:u w:val="single"/>
              </w:rPr>
            </w:pPr>
            <w:r w:rsidRPr="00903367">
              <w:rPr>
                <w:u w:val="single"/>
              </w:rPr>
              <w:t>Location</w:t>
            </w:r>
          </w:p>
        </w:tc>
      </w:tr>
      <w:tr w:rsidR="006E4880" w:rsidRPr="004E2D31" w14:paraId="5D99275A" w14:textId="77777777" w:rsidTr="00E65774">
        <w:tc>
          <w:tcPr>
            <w:tcW w:w="4663" w:type="dxa"/>
          </w:tcPr>
          <w:p w14:paraId="48D6C9F1" w14:textId="78F28196" w:rsidR="006E4880" w:rsidRPr="004E2D31" w:rsidRDefault="006E4880" w:rsidP="00903367">
            <w:pPr>
              <w:pStyle w:val="BodyText-table"/>
            </w:pPr>
            <w:r w:rsidRPr="004E2D31">
              <w:t>Arkansas Nuclear One</w:t>
            </w:r>
            <w:r w:rsidR="001B23F0" w:rsidRPr="004E2D31">
              <w:t>,</w:t>
            </w:r>
            <w:r w:rsidRPr="004E2D31">
              <w:t xml:space="preserve"> Hatch</w:t>
            </w:r>
            <w:r w:rsidR="001B23F0" w:rsidRPr="004E2D31">
              <w:t>,</w:t>
            </w:r>
            <w:r w:rsidRPr="004E2D31">
              <w:t xml:space="preserve"> Oconee</w:t>
            </w:r>
            <w:r w:rsidR="001B23F0" w:rsidRPr="004E2D31">
              <w:t>,</w:t>
            </w:r>
            <w:r w:rsidRPr="004E2D31">
              <w:t xml:space="preserve"> and Turkey Point</w:t>
            </w:r>
            <w:del w:id="355" w:author="Author">
              <w:r w:rsidRPr="004E2D31" w:rsidDel="00ED56E5">
                <w:delText xml:space="preserve"> </w:delText>
              </w:r>
            </w:del>
          </w:p>
          <w:p w14:paraId="730DF173" w14:textId="77777777" w:rsidR="006E4880" w:rsidRPr="004E2D31" w:rsidRDefault="006E4880" w:rsidP="00903367">
            <w:pPr>
              <w:pStyle w:val="BodyText-table"/>
            </w:pPr>
          </w:p>
        </w:tc>
        <w:tc>
          <w:tcPr>
            <w:tcW w:w="4697" w:type="dxa"/>
          </w:tcPr>
          <w:p w14:paraId="78F4ACE1" w14:textId="77777777" w:rsidR="006E4880" w:rsidRPr="004E2D31" w:rsidRDefault="006E4880" w:rsidP="00903367">
            <w:pPr>
              <w:pStyle w:val="BodyText-table"/>
            </w:pPr>
            <w:r w:rsidRPr="004E2D31">
              <w:t>SER NUREG bod</w:t>
            </w:r>
            <w:r w:rsidR="00762D90" w:rsidRPr="004E2D31">
              <w:t>y</w:t>
            </w:r>
            <w:r w:rsidR="00762D90" w:rsidRPr="004E2D31">
              <w:rPr>
                <w:rStyle w:val="FootnoteReference"/>
                <w:rFonts w:cs="Arial"/>
              </w:rPr>
              <w:footnoteReference w:id="2"/>
            </w:r>
          </w:p>
        </w:tc>
      </w:tr>
      <w:tr w:rsidR="006E4880" w:rsidRPr="004E2D31" w14:paraId="66ACA7A9" w14:textId="77777777" w:rsidTr="00E65774">
        <w:tc>
          <w:tcPr>
            <w:tcW w:w="4663" w:type="dxa"/>
          </w:tcPr>
          <w:p w14:paraId="57878C06" w14:textId="0A6240D8" w:rsidR="006E4880" w:rsidRPr="004E2D31" w:rsidRDefault="006E4880" w:rsidP="00903367">
            <w:pPr>
              <w:pStyle w:val="BodyText-table"/>
            </w:pPr>
            <w:r w:rsidRPr="004E2D31">
              <w:t>Calvert Cliffs</w:t>
            </w:r>
            <w:del w:id="356" w:author="Author">
              <w:r w:rsidRPr="004E2D31" w:rsidDel="00ED56E5">
                <w:delText xml:space="preserve"> </w:delText>
              </w:r>
            </w:del>
          </w:p>
          <w:p w14:paraId="0613A457" w14:textId="77777777" w:rsidR="006E4880" w:rsidRPr="004E2D31" w:rsidRDefault="006E4880" w:rsidP="00903367">
            <w:pPr>
              <w:pStyle w:val="BodyText-table"/>
            </w:pPr>
          </w:p>
        </w:tc>
        <w:tc>
          <w:tcPr>
            <w:tcW w:w="4697" w:type="dxa"/>
          </w:tcPr>
          <w:p w14:paraId="3A944F22" w14:textId="1BAD67DA" w:rsidR="006E4880" w:rsidRPr="004E2D31" w:rsidRDefault="006E4880" w:rsidP="00903367">
            <w:pPr>
              <w:pStyle w:val="BodyText-table"/>
            </w:pPr>
            <w:r w:rsidRPr="004E2D31">
              <w:t>SER NUREG Appendix</w:t>
            </w:r>
            <w:r w:rsidR="004D05A1">
              <w:t> E</w:t>
            </w:r>
          </w:p>
        </w:tc>
      </w:tr>
      <w:tr w:rsidR="006E4880" w:rsidRPr="004E2D31" w14:paraId="1B19A5E2" w14:textId="77777777" w:rsidTr="00E65774">
        <w:tc>
          <w:tcPr>
            <w:tcW w:w="4663" w:type="dxa"/>
          </w:tcPr>
          <w:p w14:paraId="08A8F635" w14:textId="77777777" w:rsidR="006E4880" w:rsidRPr="004E2D31" w:rsidRDefault="006E4880" w:rsidP="00903367">
            <w:pPr>
              <w:pStyle w:val="BodyText-table"/>
            </w:pPr>
            <w:r w:rsidRPr="004E2D31">
              <w:t>Catawba, McGuire, North Anna, Peach Bottom, St. Lucie, Surry</w:t>
            </w:r>
          </w:p>
          <w:p w14:paraId="54FA13BD" w14:textId="77777777" w:rsidR="006E4880" w:rsidRPr="004E2D31" w:rsidRDefault="006E4880" w:rsidP="00903367">
            <w:pPr>
              <w:pStyle w:val="BodyText-table"/>
            </w:pPr>
          </w:p>
        </w:tc>
        <w:tc>
          <w:tcPr>
            <w:tcW w:w="4697" w:type="dxa"/>
          </w:tcPr>
          <w:p w14:paraId="18D41440" w14:textId="00FA803D" w:rsidR="006E4880" w:rsidRPr="004E2D31" w:rsidRDefault="006E4880" w:rsidP="00903367">
            <w:pPr>
              <w:pStyle w:val="BodyText-table"/>
            </w:pPr>
            <w:r w:rsidRPr="004E2D31">
              <w:t>SER NUREG Appendix</w:t>
            </w:r>
            <w:r w:rsidR="004D05A1">
              <w:t> D</w:t>
            </w:r>
          </w:p>
        </w:tc>
      </w:tr>
      <w:tr w:rsidR="006E4880" w:rsidRPr="004E2D31" w14:paraId="2B9923E4" w14:textId="77777777" w:rsidTr="00E65774">
        <w:trPr>
          <w:trHeight w:val="603"/>
        </w:trPr>
        <w:tc>
          <w:tcPr>
            <w:tcW w:w="4663" w:type="dxa"/>
          </w:tcPr>
          <w:p w14:paraId="7595E678" w14:textId="77777777" w:rsidR="006179E6" w:rsidRDefault="006E4880" w:rsidP="00903367">
            <w:pPr>
              <w:pStyle w:val="BodyText-table"/>
            </w:pPr>
            <w:r w:rsidRPr="004E2D31">
              <w:t>Fort Calhoun Station and all renewed licenses since January 2004</w:t>
            </w:r>
          </w:p>
          <w:p w14:paraId="41FD7F48" w14:textId="5A6BD34C" w:rsidR="00903367" w:rsidRPr="004E2D31" w:rsidRDefault="00903367" w:rsidP="00903367">
            <w:pPr>
              <w:pStyle w:val="BodyText-table"/>
            </w:pPr>
          </w:p>
        </w:tc>
        <w:tc>
          <w:tcPr>
            <w:tcW w:w="4697" w:type="dxa"/>
          </w:tcPr>
          <w:p w14:paraId="3508BF21" w14:textId="39FB9DCB" w:rsidR="006E4880" w:rsidRPr="004E2D31" w:rsidRDefault="006E4880" w:rsidP="00903367">
            <w:pPr>
              <w:pStyle w:val="BodyText-table"/>
            </w:pPr>
            <w:r w:rsidRPr="004E2D31">
              <w:t>SER NUREG Appendix</w:t>
            </w:r>
            <w:r w:rsidR="004D05A1">
              <w:t> A</w:t>
            </w:r>
          </w:p>
        </w:tc>
      </w:tr>
    </w:tbl>
    <w:p w14:paraId="58B0714A" w14:textId="7835A39B" w:rsidR="00434CF0" w:rsidRPr="004E2D31" w:rsidRDefault="007C4E23" w:rsidP="00903367">
      <w:pPr>
        <w:pStyle w:val="BodyText"/>
      </w:pPr>
      <w:r w:rsidRPr="004E2D31">
        <w:t xml:space="preserve">Time-limited aging analyses are described in </w:t>
      </w:r>
      <w:r w:rsidR="009A5A6F">
        <w:t>s</w:t>
      </w:r>
      <w:r w:rsidRPr="004E2D31">
        <w:t>ection</w:t>
      </w:r>
      <w:r w:rsidR="004D05A1">
        <w:t> 4</w:t>
      </w:r>
      <w:r w:rsidRPr="004E2D31">
        <w:t xml:space="preserve">.0 of the SER and are those licensee calculations and analyses that, in part, involve conclusions or provide the basis for conclusions related to the capability of SSCs to perform </w:t>
      </w:r>
      <w:r w:rsidR="00B0794F" w:rsidRPr="004E2D31">
        <w:t>their</w:t>
      </w:r>
      <w:r w:rsidRPr="004E2D31">
        <w:t xml:space="preserve"> intended functions as delineated in 10 CFR</w:t>
      </w:r>
      <w:r w:rsidR="001F1774" w:rsidRPr="004E2D31">
        <w:t> </w:t>
      </w:r>
      <w:r w:rsidRPr="004E2D31">
        <w:t>54.21</w:t>
      </w:r>
      <w:r w:rsidR="009D631C" w:rsidRPr="004E2D31">
        <w:t>(c</w:t>
      </w:r>
      <w:r w:rsidRPr="004E2D31">
        <w:t>).</w:t>
      </w:r>
      <w:del w:id="357" w:author="Author">
        <w:r w:rsidRPr="004E2D31" w:rsidDel="00ED56E5">
          <w:delText xml:space="preserve"> </w:delText>
        </w:r>
      </w:del>
    </w:p>
    <w:p w14:paraId="370001E7" w14:textId="1DB968B9" w:rsidR="00434CF0" w:rsidRPr="004E2D31" w:rsidRDefault="006179E6" w:rsidP="00903367">
      <w:pPr>
        <w:pStyle w:val="BodyText"/>
      </w:pPr>
      <w:r w:rsidRPr="004E2D31">
        <w:t>For more i</w:t>
      </w:r>
      <w:r w:rsidR="00CD0270" w:rsidRPr="004E2D31">
        <w:t xml:space="preserve">nformation </w:t>
      </w:r>
      <w:r w:rsidRPr="004E2D31">
        <w:t>on</w:t>
      </w:r>
      <w:r w:rsidR="00CD0270" w:rsidRPr="004E2D31">
        <w:t xml:space="preserve"> plants with </w:t>
      </w:r>
      <w:r w:rsidR="007C4E23" w:rsidRPr="004E2D31">
        <w:t xml:space="preserve">renewed </w:t>
      </w:r>
      <w:ins w:id="358" w:author="Author">
        <w:r w:rsidR="00A20A44">
          <w:t xml:space="preserve">and subsequent renewed </w:t>
        </w:r>
      </w:ins>
      <w:r w:rsidR="007C4E23" w:rsidRPr="004E2D31">
        <w:t>operating licenses</w:t>
      </w:r>
      <w:r w:rsidR="00B0794F" w:rsidRPr="004E2D31">
        <w:t>,</w:t>
      </w:r>
      <w:r w:rsidR="00CD0270" w:rsidRPr="004E2D31">
        <w:t xml:space="preserve"> </w:t>
      </w:r>
      <w:r w:rsidRPr="004E2D31">
        <w:t>visit the</w:t>
      </w:r>
      <w:r w:rsidR="00A316BF" w:rsidRPr="004E2D31">
        <w:t xml:space="preserve"> </w:t>
      </w:r>
      <w:r w:rsidR="00CD0270" w:rsidRPr="004E2D31">
        <w:t xml:space="preserve">following </w:t>
      </w:r>
      <w:r w:rsidR="007C4E23" w:rsidRPr="004E2D31">
        <w:t>NRC external website link</w:t>
      </w:r>
      <w:ins w:id="359" w:author="Author">
        <w:r w:rsidR="00A20A44">
          <w:t>s</w:t>
        </w:r>
      </w:ins>
      <w:r w:rsidR="007C4E23" w:rsidRPr="004E2D31">
        <w:t>:</w:t>
      </w:r>
      <w:del w:id="360" w:author="Author">
        <w:r w:rsidR="007C4E23" w:rsidRPr="004E2D31" w:rsidDel="00ED56E5">
          <w:delText xml:space="preserve"> </w:delText>
        </w:r>
      </w:del>
    </w:p>
    <w:p w14:paraId="17CCB15B" w14:textId="248D7F13" w:rsidR="004169A9" w:rsidRPr="004D26DD" w:rsidRDefault="004D26DD" w:rsidP="00903367">
      <w:pPr>
        <w:pStyle w:val="ListBullet2"/>
        <w:rPr>
          <w:ins w:id="361" w:author="Author"/>
        </w:rPr>
      </w:pPr>
      <w:ins w:id="362" w:author="Author">
        <w:r>
          <w:t>F</w:t>
        </w:r>
        <w:r w:rsidR="00604D31">
          <w:t xml:space="preserve">or LR: </w:t>
        </w:r>
        <w:r w:rsidR="004B3C95" w:rsidRPr="004D26DD">
          <w:fldChar w:fldCharType="begin"/>
        </w:r>
      </w:ins>
      <w:r w:rsidR="004B3C95">
        <w:instrText xml:space="preserve"> HYPERLINK "http://www.nrc.gov/reactors/operating/licensing/renewal/applications.html" </w:instrText>
      </w:r>
      <w:ins w:id="363" w:author="Author">
        <w:r w:rsidR="004B3C95" w:rsidRPr="004D26DD">
          <w:fldChar w:fldCharType="separate"/>
        </w:r>
      </w:ins>
      <w:r w:rsidR="003779D2" w:rsidRPr="004D26DD">
        <w:rPr>
          <w:rStyle w:val="Hyperlink"/>
        </w:rPr>
        <w:t>http://www.nrc.gov/reactors/operating/licensing/renewal/applications.html</w:t>
      </w:r>
      <w:ins w:id="364" w:author="Author">
        <w:r w:rsidR="004B3C95" w:rsidRPr="004D26DD">
          <w:fldChar w:fldCharType="end"/>
        </w:r>
      </w:ins>
    </w:p>
    <w:p w14:paraId="0DB9AD7D" w14:textId="6CF34829" w:rsidR="00604D31" w:rsidRPr="004D26DD" w:rsidRDefault="004D26DD" w:rsidP="00903367">
      <w:pPr>
        <w:pStyle w:val="ListBullet2"/>
      </w:pPr>
      <w:ins w:id="365" w:author="Author">
        <w:r w:rsidRPr="004D26DD">
          <w:t>F</w:t>
        </w:r>
        <w:r w:rsidR="00604D31" w:rsidRPr="004D26DD">
          <w:t xml:space="preserve">or SLR: </w:t>
        </w:r>
        <w:r w:rsidR="00FD5B64">
          <w:fldChar w:fldCharType="begin"/>
        </w:r>
        <w:r w:rsidR="00FD5B64">
          <w:instrText xml:space="preserve"> HYPERLINK "</w:instrText>
        </w:r>
        <w:r w:rsidR="00FD5B64" w:rsidRPr="004D26DD">
          <w:instrText>https://www.nrc.gov/reactors/operating/licensing/renewal/subsequent-license-renewal.html</w:instrText>
        </w:r>
        <w:r w:rsidR="00FD5B64">
          <w:instrText xml:space="preserve">" </w:instrText>
        </w:r>
        <w:r w:rsidR="00FD5B64">
          <w:fldChar w:fldCharType="separate"/>
        </w:r>
        <w:r w:rsidR="00FD5B64" w:rsidRPr="003F1263">
          <w:rPr>
            <w:rStyle w:val="Hyperlink"/>
          </w:rPr>
          <w:t>https://www.nrc.gov/reactors/operating/licensing/renewal/subsequent-license-renewal.html</w:t>
        </w:r>
        <w:r w:rsidR="00FD5B64">
          <w:fldChar w:fldCharType="end"/>
        </w:r>
      </w:ins>
    </w:p>
    <w:p w14:paraId="4203D206" w14:textId="77777777" w:rsidR="00434CF0" w:rsidRPr="004E2D31" w:rsidRDefault="00434CF0" w:rsidP="009A17BF">
      <w:pPr>
        <w:pStyle w:val="BodyText"/>
        <w:sectPr w:rsidR="00434CF0" w:rsidRPr="004E2D31" w:rsidSect="00F23DF7">
          <w:footerReference w:type="default" r:id="rId14"/>
          <w:pgSz w:w="12240" w:h="15840" w:code="1"/>
          <w:pgMar w:top="1440" w:right="1440" w:bottom="1440" w:left="1440" w:header="720" w:footer="720" w:gutter="0"/>
          <w:cols w:space="720"/>
          <w:docGrid w:linePitch="360"/>
        </w:sectPr>
      </w:pPr>
    </w:p>
    <w:p w14:paraId="00D5F9D2" w14:textId="497090CD" w:rsidR="0075132E" w:rsidRPr="004E2D31" w:rsidRDefault="00F51694" w:rsidP="00903367">
      <w:pPr>
        <w:pStyle w:val="Attachmenttitle"/>
      </w:pPr>
      <w:ins w:id="366" w:author="Author">
        <w:r w:rsidRPr="004E2D31">
          <w:lastRenderedPageBreak/>
          <w:t>Attachment</w:t>
        </w:r>
        <w:r>
          <w:t xml:space="preserve"> 3: </w:t>
        </w:r>
        <w:r w:rsidR="00313E9B">
          <w:t xml:space="preserve">Sample Selection </w:t>
        </w:r>
        <w:r w:rsidR="009D7712">
          <w:t xml:space="preserve">and Information Requests </w:t>
        </w:r>
        <w:r w:rsidR="00C335A8">
          <w:t>for</w:t>
        </w:r>
        <w:r w:rsidR="00313E9B">
          <w:t xml:space="preserve"> </w:t>
        </w:r>
        <w:r w:rsidRPr="004E2D31">
          <w:t>Evaluating AMP Effectiveness</w:t>
        </w:r>
      </w:ins>
    </w:p>
    <w:p w14:paraId="61BBEBFE" w14:textId="61FC7411" w:rsidR="00E329F5" w:rsidRPr="004E2D31" w:rsidRDefault="00E329F5" w:rsidP="00903367">
      <w:pPr>
        <w:pStyle w:val="BodyText"/>
        <w:rPr>
          <w:ins w:id="367" w:author="Author"/>
        </w:rPr>
      </w:pPr>
      <w:ins w:id="368" w:author="Author">
        <w:r w:rsidRPr="004E2D31">
          <w:t xml:space="preserve">In addition to the guidance for sample selection in </w:t>
        </w:r>
        <w:r w:rsidR="00BB6938">
          <w:t>Phases IV and VI</w:t>
        </w:r>
        <w:r w:rsidR="009F6E1F">
          <w:t xml:space="preserve"> in </w:t>
        </w:r>
        <w:r w:rsidR="009E72C0">
          <w:t>s</w:t>
        </w:r>
        <w:r w:rsidR="009F6E1F">
          <w:t>ection</w:t>
        </w:r>
        <w:r>
          <w:t xml:space="preserve"> 03.05</w:t>
        </w:r>
        <w:r w:rsidRPr="004E2D31">
          <w:t>, also consider the following as appropriate:</w:t>
        </w:r>
      </w:ins>
    </w:p>
    <w:p w14:paraId="7E1981B7" w14:textId="77777777" w:rsidR="00593309" w:rsidRPr="004E2D31" w:rsidRDefault="00593309" w:rsidP="00593309">
      <w:pPr>
        <w:pStyle w:val="BodyText"/>
        <w:keepNext/>
        <w:numPr>
          <w:ilvl w:val="0"/>
          <w:numId w:val="25"/>
        </w:numPr>
        <w:rPr>
          <w:ins w:id="369" w:author="Author"/>
        </w:rPr>
      </w:pPr>
      <w:ins w:id="370" w:author="Author">
        <w:r w:rsidRPr="004E2D31">
          <w:t>Select the six AMPs for the sample based on:</w:t>
        </w:r>
      </w:ins>
    </w:p>
    <w:p w14:paraId="339247E3" w14:textId="77777777" w:rsidR="00593309" w:rsidRPr="004E2D31" w:rsidRDefault="00593309" w:rsidP="00593309">
      <w:pPr>
        <w:pStyle w:val="BodyText"/>
        <w:numPr>
          <w:ilvl w:val="1"/>
          <w:numId w:val="25"/>
        </w:numPr>
        <w:rPr>
          <w:ins w:id="371" w:author="Author"/>
        </w:rPr>
      </w:pPr>
      <w:ins w:id="372" w:author="Author">
        <w:r w:rsidRPr="004E2D31">
          <w:t>A review of documentation provided by the licensee</w:t>
        </w:r>
      </w:ins>
    </w:p>
    <w:p w14:paraId="0DDC936E" w14:textId="3988B6E8" w:rsidR="00593309" w:rsidRDefault="00593309" w:rsidP="00593309">
      <w:pPr>
        <w:pStyle w:val="BodyText"/>
        <w:numPr>
          <w:ilvl w:val="1"/>
          <w:numId w:val="25"/>
        </w:numPr>
        <w:rPr>
          <w:ins w:id="373" w:author="Author"/>
        </w:rPr>
      </w:pPr>
      <w:ins w:id="374" w:author="Author">
        <w:r w:rsidRPr="004E2D31">
          <w:t xml:space="preserve">Interface with the senior resident inspector (SRI). Discussions with the SRI should focus on results from the annual </w:t>
        </w:r>
        <w:r w:rsidR="00F757E6" w:rsidRPr="004E2D31">
          <w:t>follow</w:t>
        </w:r>
        <w:r w:rsidR="00F757E6">
          <w:t>-up</w:t>
        </w:r>
        <w:r w:rsidRPr="004E2D31">
          <w:t xml:space="preserve"> of selected issues for IP 71152 related to licensee managing of aging effects.</w:t>
        </w:r>
      </w:ins>
    </w:p>
    <w:p w14:paraId="6404122D" w14:textId="65DB35F1" w:rsidR="007B1CC5" w:rsidRPr="004E2D31" w:rsidRDefault="008C74F6" w:rsidP="00593309">
      <w:pPr>
        <w:pStyle w:val="BodyText"/>
        <w:numPr>
          <w:ilvl w:val="1"/>
          <w:numId w:val="25"/>
        </w:numPr>
        <w:rPr>
          <w:ins w:id="375" w:author="Author"/>
        </w:rPr>
      </w:pPr>
      <w:ins w:id="376" w:author="Author">
        <w:r>
          <w:t>Any licensee performance issues</w:t>
        </w:r>
        <w:r w:rsidR="0000105F">
          <w:t xml:space="preserve"> identified in IP</w:t>
        </w:r>
        <w:r w:rsidR="002C1901">
          <w:t xml:space="preserve"> 71111.21N.04, “Age-Related Degradation”</w:t>
        </w:r>
      </w:ins>
    </w:p>
    <w:p w14:paraId="62108CC5" w14:textId="65B6C71B" w:rsidR="00593309" w:rsidRPr="004E2D31" w:rsidRDefault="00593309" w:rsidP="00593309">
      <w:pPr>
        <w:pStyle w:val="BodyText"/>
        <w:numPr>
          <w:ilvl w:val="1"/>
          <w:numId w:val="25"/>
        </w:numPr>
        <w:rPr>
          <w:ins w:id="377" w:author="Author"/>
        </w:rPr>
      </w:pPr>
      <w:ins w:id="378" w:author="Author">
        <w:r>
          <w:t xml:space="preserve">Changes to the </w:t>
        </w:r>
        <w:r w:rsidRPr="004E2D31">
          <w:t xml:space="preserve">GALL Report </w:t>
        </w:r>
        <w:r>
          <w:t>(for LR) and the GALL</w:t>
        </w:r>
        <w:r w:rsidR="00D56307">
          <w:noBreakHyphen/>
        </w:r>
        <w:r>
          <w:t xml:space="preserve">SLR Report (for SLR) </w:t>
        </w:r>
        <w:r w:rsidRPr="004E2D31">
          <w:t>as a result of the staff’s review of industry OE</w:t>
        </w:r>
        <w:r w:rsidR="008A24AA">
          <w:t>.</w:t>
        </w:r>
      </w:ins>
    </w:p>
    <w:p w14:paraId="2FF5490B" w14:textId="77777777" w:rsidR="00593309" w:rsidRDefault="00593309" w:rsidP="00593309">
      <w:pPr>
        <w:pStyle w:val="BodyText"/>
        <w:numPr>
          <w:ilvl w:val="1"/>
          <w:numId w:val="25"/>
        </w:numPr>
        <w:rPr>
          <w:ins w:id="379" w:author="Author"/>
        </w:rPr>
      </w:pPr>
      <w:ins w:id="380" w:author="Author">
        <w:r w:rsidRPr="004838A4">
          <w:t>At the inspector’s discretion, a conference call with headquarters staff members associated with LR.</w:t>
        </w:r>
      </w:ins>
    </w:p>
    <w:p w14:paraId="01595CE6" w14:textId="230FB6CC" w:rsidR="00E329F5" w:rsidRPr="004E2D31" w:rsidRDefault="00E329F5" w:rsidP="00D27722">
      <w:pPr>
        <w:pStyle w:val="BodyText"/>
        <w:numPr>
          <w:ilvl w:val="1"/>
          <w:numId w:val="25"/>
        </w:numPr>
        <w:rPr>
          <w:ins w:id="381" w:author="Author"/>
        </w:rPr>
      </w:pPr>
      <w:ins w:id="382" w:author="Author">
        <w:r w:rsidRPr="004E2D31">
          <w:t xml:space="preserve">Unless licensee performance indicates otherwise, </w:t>
        </w:r>
        <w:r w:rsidR="002A3F67">
          <w:t xml:space="preserve">place less </w:t>
        </w:r>
        <w:r w:rsidR="009A3FFA">
          <w:t>emphasis</w:t>
        </w:r>
        <w:r w:rsidR="00925780">
          <w:t xml:space="preserve"> on</w:t>
        </w:r>
        <w:r w:rsidRPr="004E2D31">
          <w:t xml:space="preserve"> AMPs:</w:t>
        </w:r>
      </w:ins>
    </w:p>
    <w:p w14:paraId="5C4D8D10" w14:textId="3A48A4B8" w:rsidR="00E329F5" w:rsidRPr="004E2D31" w:rsidRDefault="00E329F5" w:rsidP="00D27722">
      <w:pPr>
        <w:pStyle w:val="BodyText"/>
        <w:numPr>
          <w:ilvl w:val="2"/>
          <w:numId w:val="25"/>
        </w:numPr>
        <w:rPr>
          <w:ins w:id="383" w:author="Author"/>
        </w:rPr>
      </w:pPr>
      <w:ins w:id="384" w:author="Author">
        <w:r w:rsidRPr="004E2D31">
          <w:t>Subject to other baseline inspection procedures (e.g., ASME Section XI Inservice Inspection, Fire Protection</w:t>
        </w:r>
        <w:r w:rsidR="00CB6C3F">
          <w:t>, Age-Related Degradation</w:t>
        </w:r>
        <w:r w:rsidRPr="004E2D31">
          <w:t>).</w:t>
        </w:r>
      </w:ins>
    </w:p>
    <w:p w14:paraId="23A4122A" w14:textId="77777777" w:rsidR="00E329F5" w:rsidRPr="004E2D31" w:rsidRDefault="00E329F5" w:rsidP="00D27722">
      <w:pPr>
        <w:pStyle w:val="BodyText"/>
        <w:numPr>
          <w:ilvl w:val="2"/>
          <w:numId w:val="25"/>
        </w:numPr>
        <w:rPr>
          <w:ins w:id="385" w:author="Author"/>
        </w:rPr>
      </w:pPr>
      <w:ins w:id="386" w:author="Author">
        <w:r w:rsidRPr="004E2D31">
          <w:t>Where the combination of the material and environment is less likely to result in aging effects that could affect the intended function of the SSC. For example:</w:t>
        </w:r>
      </w:ins>
    </w:p>
    <w:p w14:paraId="68599000" w14:textId="77777777" w:rsidR="00E329F5" w:rsidRPr="004E2D31" w:rsidRDefault="00E329F5" w:rsidP="00715364">
      <w:pPr>
        <w:pStyle w:val="BodyText"/>
        <w:numPr>
          <w:ilvl w:val="3"/>
          <w:numId w:val="25"/>
        </w:numPr>
        <w:rPr>
          <w:ins w:id="387" w:author="Author"/>
        </w:rPr>
      </w:pPr>
      <w:ins w:id="388" w:author="Author">
        <w:r w:rsidRPr="004E2D31">
          <w:t xml:space="preserve">Steel piping exposed to </w:t>
        </w:r>
        <w:proofErr w:type="spellStart"/>
        <w:r w:rsidRPr="004E2D31">
          <w:t>raw</w:t>
        </w:r>
        <w:proofErr w:type="spellEnd"/>
        <w:r w:rsidRPr="004E2D31">
          <w:t xml:space="preserve"> water from a river or ocean has a higher susceptibility to degradation than steel piping exposed to treated water with low oxygen level controls.</w:t>
        </w:r>
      </w:ins>
    </w:p>
    <w:p w14:paraId="4EF6396C" w14:textId="409D3179" w:rsidR="00E329F5" w:rsidRPr="004E2D31" w:rsidRDefault="00E329F5" w:rsidP="00715364">
      <w:pPr>
        <w:pStyle w:val="BodyText"/>
        <w:numPr>
          <w:ilvl w:val="3"/>
          <w:numId w:val="25"/>
        </w:numPr>
        <w:rPr>
          <w:ins w:id="389" w:author="Author"/>
        </w:rPr>
      </w:pPr>
      <w:ins w:id="390" w:author="Author">
        <w:r w:rsidRPr="004E2D31">
          <w:t>Stainless steel components exposed to outdoor air near an ocean or indoor air in a room where there is insulation with high halogen content located above the component, have a higher susceptibility to cracking than the same component not located near an ocean or located inside the plant with only metallic insulation in the vicinity (e.g., PWR containment).</w:t>
        </w:r>
      </w:ins>
    </w:p>
    <w:p w14:paraId="159E2AF1" w14:textId="041F59B9" w:rsidR="00E329F5" w:rsidRPr="004E2D31" w:rsidRDefault="00E329F5" w:rsidP="00593309">
      <w:pPr>
        <w:pStyle w:val="BodyText"/>
        <w:numPr>
          <w:ilvl w:val="0"/>
          <w:numId w:val="25"/>
        </w:numPr>
        <w:rPr>
          <w:ins w:id="391" w:author="Author"/>
        </w:rPr>
      </w:pPr>
      <w:ins w:id="392" w:author="Author">
        <w:r w:rsidRPr="004E2D31">
          <w:t>Consider asking for the following when compiling the information request from the licensee that will be used to provide input for the sample selection:</w:t>
        </w:r>
      </w:ins>
    </w:p>
    <w:p w14:paraId="6FE22EF9" w14:textId="77777777" w:rsidR="00E329F5" w:rsidRPr="004E2D31" w:rsidRDefault="00E329F5" w:rsidP="00593309">
      <w:pPr>
        <w:pStyle w:val="BodyText"/>
        <w:numPr>
          <w:ilvl w:val="1"/>
          <w:numId w:val="25"/>
        </w:numPr>
        <w:rPr>
          <w:ins w:id="393" w:author="Author"/>
        </w:rPr>
      </w:pPr>
      <w:ins w:id="394" w:author="Author">
        <w:r w:rsidRPr="004E2D31">
          <w:t>A list of AMPs that:</w:t>
        </w:r>
      </w:ins>
    </w:p>
    <w:p w14:paraId="5330F4FA" w14:textId="590CC485" w:rsidR="00E329F5" w:rsidRPr="004838A4" w:rsidRDefault="00E329F5" w:rsidP="00593309">
      <w:pPr>
        <w:pStyle w:val="BodyText"/>
        <w:numPr>
          <w:ilvl w:val="2"/>
          <w:numId w:val="25"/>
        </w:numPr>
        <w:contextualSpacing/>
        <w:rPr>
          <w:ins w:id="395" w:author="Author"/>
        </w:rPr>
      </w:pPr>
      <w:ins w:id="396" w:author="Author">
        <w:r w:rsidRPr="004838A4">
          <w:t>were new or enhanced in the LRA</w:t>
        </w:r>
        <w:r w:rsidR="00580222">
          <w:t xml:space="preserve"> or SLRA</w:t>
        </w:r>
        <w:r w:rsidRPr="004838A4">
          <w:t>.</w:t>
        </w:r>
      </w:ins>
    </w:p>
    <w:p w14:paraId="1832F1AA" w14:textId="64621BDC" w:rsidR="00E329F5" w:rsidRPr="004E2D31" w:rsidRDefault="00E329F5" w:rsidP="00593309">
      <w:pPr>
        <w:pStyle w:val="BodyText"/>
        <w:numPr>
          <w:ilvl w:val="2"/>
          <w:numId w:val="25"/>
        </w:numPr>
        <w:contextualSpacing/>
        <w:rPr>
          <w:ins w:id="397" w:author="Author"/>
        </w:rPr>
      </w:pPr>
      <w:ins w:id="398" w:author="Author">
        <w:r w:rsidRPr="004E2D31">
          <w:t>had significant changes since entering the PEO</w:t>
        </w:r>
        <w:r w:rsidR="00580222">
          <w:t xml:space="preserve"> or subsequent PEO</w:t>
        </w:r>
        <w:r w:rsidRPr="004E2D31">
          <w:t>.</w:t>
        </w:r>
      </w:ins>
    </w:p>
    <w:p w14:paraId="756DCE3D" w14:textId="7EDAB586" w:rsidR="00E329F5" w:rsidRPr="004E2D31" w:rsidRDefault="00E329F5" w:rsidP="00593309">
      <w:pPr>
        <w:pStyle w:val="BodyText"/>
        <w:numPr>
          <w:ilvl w:val="2"/>
          <w:numId w:val="25"/>
        </w:numPr>
        <w:contextualSpacing/>
        <w:rPr>
          <w:ins w:id="399" w:author="Author"/>
        </w:rPr>
      </w:pPr>
      <w:ins w:id="400" w:author="Author">
        <w:r w:rsidRPr="004E2D31">
          <w:t>had commitment changes since entering the PEO</w:t>
        </w:r>
        <w:r w:rsidR="00580222" w:rsidRPr="00580222">
          <w:t xml:space="preserve"> or subsequent PEO</w:t>
        </w:r>
        <w:r w:rsidRPr="004E2D31">
          <w:t>.</w:t>
        </w:r>
      </w:ins>
    </w:p>
    <w:p w14:paraId="108DDEF1" w14:textId="21B6E542" w:rsidR="00E329F5" w:rsidRPr="004E2D31" w:rsidRDefault="00E329F5" w:rsidP="00593309">
      <w:pPr>
        <w:pStyle w:val="BodyText"/>
        <w:numPr>
          <w:ilvl w:val="2"/>
          <w:numId w:val="25"/>
        </w:numPr>
        <w:contextualSpacing/>
        <w:rPr>
          <w:ins w:id="401" w:author="Author"/>
        </w:rPr>
      </w:pPr>
      <w:ins w:id="402" w:author="Author">
        <w:r w:rsidRPr="004E2D31">
          <w:t>incorporated newly identified SSCs since entering the PEO</w:t>
        </w:r>
        <w:r w:rsidR="00580222" w:rsidRPr="00580222">
          <w:t xml:space="preserve"> or subsequent PEO</w:t>
        </w:r>
        <w:r w:rsidRPr="004E2D31">
          <w:t>.</w:t>
        </w:r>
      </w:ins>
    </w:p>
    <w:p w14:paraId="2DAE82DE" w14:textId="27AF4D1C" w:rsidR="00E329F5" w:rsidRPr="004E2D31" w:rsidRDefault="00E329F5" w:rsidP="00593309">
      <w:pPr>
        <w:pStyle w:val="BodyText"/>
        <w:numPr>
          <w:ilvl w:val="2"/>
          <w:numId w:val="25"/>
        </w:numPr>
        <w:rPr>
          <w:ins w:id="403" w:author="Author"/>
        </w:rPr>
      </w:pPr>
      <w:ins w:id="404" w:author="Author">
        <w:r w:rsidRPr="004E2D31">
          <w:t>incorporated components from One-Time Inspection activities since entering the PEO</w:t>
        </w:r>
        <w:r w:rsidR="00580222" w:rsidRPr="00580222">
          <w:t xml:space="preserve"> or subsequent PEO</w:t>
        </w:r>
        <w:r w:rsidRPr="004E2D31">
          <w:t>.</w:t>
        </w:r>
      </w:ins>
    </w:p>
    <w:p w14:paraId="1ADF44C9" w14:textId="77777777" w:rsidR="00E329F5" w:rsidRPr="004E2D31" w:rsidRDefault="00E329F5" w:rsidP="00593309">
      <w:pPr>
        <w:pStyle w:val="BodyText"/>
        <w:numPr>
          <w:ilvl w:val="1"/>
          <w:numId w:val="25"/>
        </w:numPr>
        <w:rPr>
          <w:ins w:id="405" w:author="Author"/>
        </w:rPr>
      </w:pPr>
      <w:ins w:id="406" w:author="Author">
        <w:r w:rsidRPr="004E2D31">
          <w:lastRenderedPageBreak/>
          <w:t xml:space="preserve">Self-assessments and/or audits related to </w:t>
        </w:r>
        <w:r>
          <w:t>LR</w:t>
        </w:r>
        <w:r w:rsidRPr="004E2D31">
          <w:t xml:space="preserve"> program implementation and/or AMP effectiveness.</w:t>
        </w:r>
      </w:ins>
    </w:p>
    <w:p w14:paraId="025E8719" w14:textId="77777777" w:rsidR="00E329F5" w:rsidRPr="004E2D31" w:rsidRDefault="00E329F5" w:rsidP="00593309">
      <w:pPr>
        <w:pStyle w:val="BodyText"/>
        <w:numPr>
          <w:ilvl w:val="1"/>
          <w:numId w:val="25"/>
        </w:numPr>
        <w:rPr>
          <w:ins w:id="407" w:author="Author"/>
        </w:rPr>
      </w:pPr>
      <w:ins w:id="408" w:author="Author">
        <w:r w:rsidRPr="004E2D31">
          <w:t>A list of corrective action documents that were initiated as result of inspection and test activities, self-assessments, and/or audits.</w:t>
        </w:r>
      </w:ins>
    </w:p>
    <w:p w14:paraId="7F7186C5" w14:textId="77777777" w:rsidR="00E329F5" w:rsidRPr="004E2D31" w:rsidRDefault="00E329F5" w:rsidP="00593309">
      <w:pPr>
        <w:pStyle w:val="BodyText"/>
        <w:numPr>
          <w:ilvl w:val="1"/>
          <w:numId w:val="25"/>
        </w:numPr>
        <w:rPr>
          <w:ins w:id="409" w:author="Author"/>
        </w:rPr>
      </w:pPr>
      <w:ins w:id="410" w:author="Author">
        <w:r w:rsidRPr="004E2D31">
          <w:t>A list of UFSAR updates submitted in accordance with 10 CFR 50.71(e)(4). Provide a copy of the last submittal (full copy).</w:t>
        </w:r>
      </w:ins>
    </w:p>
    <w:p w14:paraId="414C38B7" w14:textId="48DEA44D" w:rsidR="00E329F5" w:rsidRPr="004E2D31" w:rsidRDefault="00E329F5" w:rsidP="00593309">
      <w:pPr>
        <w:pStyle w:val="BodyText"/>
        <w:numPr>
          <w:ilvl w:val="1"/>
          <w:numId w:val="25"/>
        </w:numPr>
        <w:rPr>
          <w:ins w:id="411" w:author="Author"/>
        </w:rPr>
      </w:pPr>
      <w:ins w:id="412" w:author="Author">
        <w:r w:rsidRPr="004E2D31">
          <w:t xml:space="preserve">Site-specific responses and/or evaluations for NRC generic communications associated with </w:t>
        </w:r>
        <w:r>
          <w:t>LR</w:t>
        </w:r>
        <w:r w:rsidRPr="004E2D31">
          <w:t xml:space="preserve"> that were issued after entering the PEO.</w:t>
        </w:r>
      </w:ins>
    </w:p>
    <w:p w14:paraId="70E2295E" w14:textId="6BAC9684" w:rsidR="00E329F5" w:rsidRPr="004E2D31" w:rsidRDefault="00DA56E6" w:rsidP="00593309">
      <w:pPr>
        <w:pStyle w:val="BodyText"/>
        <w:numPr>
          <w:ilvl w:val="0"/>
          <w:numId w:val="25"/>
        </w:numPr>
        <w:rPr>
          <w:ins w:id="413" w:author="Author"/>
        </w:rPr>
      </w:pPr>
      <w:ins w:id="414" w:author="Author">
        <w:r>
          <w:t>For</w:t>
        </w:r>
        <w:r w:rsidR="00E329F5" w:rsidRPr="004E2D31">
          <w:t xml:space="preserve"> the AMPs </w:t>
        </w:r>
        <w:r w:rsidR="0040566A">
          <w:t>of interest</w:t>
        </w:r>
        <w:r w:rsidR="00E329F5" w:rsidRPr="004E2D31">
          <w:t>:</w:t>
        </w:r>
      </w:ins>
    </w:p>
    <w:p w14:paraId="2F59DF2E" w14:textId="77777777" w:rsidR="00E329F5" w:rsidRPr="004E2D31" w:rsidRDefault="00E329F5" w:rsidP="00593309">
      <w:pPr>
        <w:pStyle w:val="BodyText"/>
        <w:numPr>
          <w:ilvl w:val="1"/>
          <w:numId w:val="25"/>
        </w:numPr>
        <w:rPr>
          <w:ins w:id="415" w:author="Author"/>
        </w:rPr>
      </w:pPr>
      <w:ins w:id="416" w:author="Author">
        <w:r w:rsidRPr="004E2D31">
          <w:t>Consider requesting that the licensee provide the following. This information can help identify inspection or test results that did not meet acceptance criteria.</w:t>
        </w:r>
      </w:ins>
    </w:p>
    <w:p w14:paraId="25D3AE12" w14:textId="77777777" w:rsidR="00E329F5" w:rsidRPr="004E2D31" w:rsidRDefault="00E329F5" w:rsidP="00593309">
      <w:pPr>
        <w:pStyle w:val="BodyText"/>
        <w:numPr>
          <w:ilvl w:val="2"/>
          <w:numId w:val="25"/>
        </w:numPr>
        <w:rPr>
          <w:ins w:id="417" w:author="Author"/>
        </w:rPr>
      </w:pPr>
      <w:ins w:id="418" w:author="Author">
        <w:r w:rsidRPr="004E2D31">
          <w:t>Program basis documents and administrative procedures describing key program attributes such as program objectives, scope, detection and monitoring methods, administrative controls, acceptance criteria, corrective actions, and scope expansion requirements.</w:t>
        </w:r>
      </w:ins>
    </w:p>
    <w:p w14:paraId="44C9B185" w14:textId="2613EA5A" w:rsidR="00E329F5" w:rsidRPr="004E2D31" w:rsidRDefault="00E329F5" w:rsidP="00593309">
      <w:pPr>
        <w:pStyle w:val="BodyText"/>
        <w:numPr>
          <w:ilvl w:val="2"/>
          <w:numId w:val="25"/>
        </w:numPr>
        <w:rPr>
          <w:ins w:id="419" w:author="Author"/>
        </w:rPr>
      </w:pPr>
      <w:ins w:id="420" w:author="Author">
        <w:r w:rsidRPr="004E2D31">
          <w:t>Implementing procedures for program activities (e.g.</w:t>
        </w:r>
        <w:r w:rsidR="007D43B8">
          <w:t>,</w:t>
        </w:r>
        <w:r w:rsidRPr="004E2D31">
          <w:t xml:space="preserve"> visual examination procedures, ultrasonic examination procedures, maintenance procedures, system walkdowns).</w:t>
        </w:r>
      </w:ins>
    </w:p>
    <w:p w14:paraId="08AC1203" w14:textId="74AC9803" w:rsidR="00E329F5" w:rsidRPr="004E2D31" w:rsidRDefault="007433E6" w:rsidP="00593309">
      <w:pPr>
        <w:pStyle w:val="BodyText"/>
        <w:numPr>
          <w:ilvl w:val="2"/>
          <w:numId w:val="25"/>
        </w:numPr>
        <w:rPr>
          <w:ins w:id="421" w:author="Author"/>
        </w:rPr>
      </w:pPr>
      <w:ins w:id="422" w:author="Author">
        <w:r w:rsidRPr="007433E6">
          <w:t xml:space="preserve">Any assessments of whether the operating experience in </w:t>
        </w:r>
        <w:r w:rsidR="00E329F5" w:rsidRPr="004E2D31">
          <w:t>latest revision of NUREG</w:t>
        </w:r>
        <w:r w:rsidR="00DD2297">
          <w:t>-</w:t>
        </w:r>
        <w:r w:rsidR="00E329F5">
          <w:t>1</w:t>
        </w:r>
        <w:r w:rsidR="00E329F5" w:rsidRPr="004E2D31">
          <w:t xml:space="preserve">801, “Generic Aging Lessons Learned (GALL),” and subsequent </w:t>
        </w:r>
        <w:r w:rsidR="00E329F5">
          <w:t>i</w:t>
        </w:r>
        <w:r w:rsidR="00E329F5" w:rsidRPr="004E2D31">
          <w:t xml:space="preserve">nterim </w:t>
        </w:r>
        <w:r w:rsidR="00E329F5">
          <w:t>s</w:t>
        </w:r>
        <w:r w:rsidR="00E329F5" w:rsidRPr="004E2D31">
          <w:t xml:space="preserve">taff </w:t>
        </w:r>
        <w:r w:rsidR="00E329F5">
          <w:t>g</w:t>
        </w:r>
        <w:r w:rsidR="00E329F5" w:rsidRPr="004E2D31">
          <w:t xml:space="preserve">uidance, </w:t>
        </w:r>
        <w:r w:rsidR="00E329F5">
          <w:t>and the recommendations for SLR in the latest revision of NUREG</w:t>
        </w:r>
        <w:r w:rsidR="00DD2297">
          <w:t>-</w:t>
        </w:r>
        <w:r w:rsidR="00E329F5">
          <w:t>2191, “</w:t>
        </w:r>
        <w:r w:rsidR="00E329F5" w:rsidRPr="00E84CE4">
          <w:t>Generic Aging Lessons Learned</w:t>
        </w:r>
        <w:r w:rsidR="00E329F5">
          <w:t xml:space="preserve"> for Subsequent License Renewal (GALL-SLR) Report,” and subsequent interim staff guidance (ISGs) for SLR (SLR–ISGs), </w:t>
        </w:r>
        <w:r w:rsidR="00C56B84">
          <w:t>appl</w:t>
        </w:r>
        <w:r w:rsidR="002C1756">
          <w:t>ies to the plant</w:t>
        </w:r>
        <w:r w:rsidR="00E329F5" w:rsidRPr="004E2D31">
          <w:t>.</w:t>
        </w:r>
      </w:ins>
    </w:p>
    <w:p w14:paraId="4C3BB6A2" w14:textId="77777777" w:rsidR="00E329F5" w:rsidRPr="004E2D31" w:rsidRDefault="00E329F5" w:rsidP="00593309">
      <w:pPr>
        <w:pStyle w:val="BodyText"/>
        <w:numPr>
          <w:ilvl w:val="2"/>
          <w:numId w:val="25"/>
        </w:numPr>
        <w:rPr>
          <w:ins w:id="423" w:author="Author"/>
        </w:rPr>
      </w:pPr>
      <w:ins w:id="424" w:author="Author">
        <w:r w:rsidRPr="004E2D31">
          <w:t>Self-assessments, related to the AMPs cited in the UFSAR, performed after entering the PEO.</w:t>
        </w:r>
      </w:ins>
    </w:p>
    <w:p w14:paraId="29DA51E0" w14:textId="77777777" w:rsidR="00E329F5" w:rsidRPr="004E2D31" w:rsidRDefault="00E329F5" w:rsidP="00593309">
      <w:pPr>
        <w:pStyle w:val="BodyText"/>
        <w:numPr>
          <w:ilvl w:val="2"/>
          <w:numId w:val="25"/>
        </w:numPr>
        <w:rPr>
          <w:ins w:id="425" w:author="Author"/>
        </w:rPr>
      </w:pPr>
      <w:ins w:id="426" w:author="Author">
        <w:r w:rsidRPr="004E2D31">
          <w:t>Copies of evaluations performed for applicable external and internal OE issues associated with aging effects for in</w:t>
        </w:r>
        <w:r w:rsidRPr="004E2D31">
          <w:noBreakHyphen/>
          <w:t>scope structures and components. This request is limited to OE items issued after entering the PEO.</w:t>
        </w:r>
      </w:ins>
    </w:p>
    <w:p w14:paraId="3783BCDE" w14:textId="595983B3" w:rsidR="00E329F5" w:rsidRPr="004E2D31" w:rsidRDefault="00E329F5" w:rsidP="00593309">
      <w:pPr>
        <w:pStyle w:val="BodyText"/>
        <w:numPr>
          <w:ilvl w:val="2"/>
          <w:numId w:val="25"/>
        </w:numPr>
        <w:rPr>
          <w:ins w:id="427" w:author="Author"/>
        </w:rPr>
      </w:pPr>
      <w:ins w:id="428" w:author="Author">
        <w:r w:rsidRPr="004E2D31">
          <w:t xml:space="preserve">Descriptions of instances where examination scope expansion was required based on the initial examination of an SSC just prior to and upon entering the </w:t>
        </w:r>
        <w:r w:rsidR="00F47CB7">
          <w:t>PEO</w:t>
        </w:r>
        <w:r w:rsidRPr="004E2D31">
          <w:t>.</w:t>
        </w:r>
      </w:ins>
    </w:p>
    <w:p w14:paraId="53F156DB" w14:textId="77777777" w:rsidR="00E329F5" w:rsidRPr="004E2D31" w:rsidRDefault="00E329F5" w:rsidP="00593309">
      <w:pPr>
        <w:pStyle w:val="BodyText"/>
        <w:numPr>
          <w:ilvl w:val="2"/>
          <w:numId w:val="25"/>
        </w:numPr>
        <w:rPr>
          <w:ins w:id="429" w:author="Author"/>
        </w:rPr>
      </w:pPr>
      <w:ins w:id="430" w:author="Author">
        <w:r w:rsidRPr="004E2D31">
          <w:t>A PRA listing of the top 10 most significant plant components sorted by Birnbaum Importance.</w:t>
        </w:r>
      </w:ins>
    </w:p>
    <w:p w14:paraId="6C9DF0F7" w14:textId="6B638ADA" w:rsidR="00E329F5" w:rsidRPr="004E2D31" w:rsidRDefault="00E329F5" w:rsidP="00593309">
      <w:pPr>
        <w:pStyle w:val="BodyText"/>
        <w:numPr>
          <w:ilvl w:val="2"/>
          <w:numId w:val="25"/>
        </w:numPr>
        <w:rPr>
          <w:ins w:id="431" w:author="Author"/>
        </w:rPr>
      </w:pPr>
      <w:ins w:id="432" w:author="Author">
        <w:r w:rsidRPr="004E2D31">
          <w:t xml:space="preserve">A list of </w:t>
        </w:r>
        <w:r>
          <w:t>corrective action program (</w:t>
        </w:r>
        <w:r w:rsidRPr="004E2D31">
          <w:t>CAP</w:t>
        </w:r>
        <w:r>
          <w:t>)</w:t>
        </w:r>
        <w:r w:rsidRPr="004E2D31">
          <w:t xml:space="preserve"> documents (e.g., </w:t>
        </w:r>
        <w:r w:rsidR="004E229D">
          <w:t>c</w:t>
        </w:r>
        <w:r w:rsidRPr="004E2D31">
          <w:t xml:space="preserve">ondition </w:t>
        </w:r>
        <w:r w:rsidR="004E229D">
          <w:t>r</w:t>
        </w:r>
        <w:r w:rsidRPr="004E2D31">
          <w:t>eports) associated with the implementation of the AMP. This includes unacceptable aging effects identified during the implementation of inspections and tests associated with aging effects, and programmatic deficiencies requiring resolution since entering the PEO.</w:t>
        </w:r>
      </w:ins>
    </w:p>
    <w:p w14:paraId="023212AB" w14:textId="77777777" w:rsidR="00E329F5" w:rsidRPr="004E2D31" w:rsidRDefault="00E329F5" w:rsidP="00593309">
      <w:pPr>
        <w:pStyle w:val="BodyText"/>
        <w:numPr>
          <w:ilvl w:val="1"/>
          <w:numId w:val="25"/>
        </w:numPr>
        <w:rPr>
          <w:ins w:id="433" w:author="Author"/>
        </w:rPr>
      </w:pPr>
      <w:ins w:id="434" w:author="Author">
        <w:r w:rsidRPr="004E2D31">
          <w:lastRenderedPageBreak/>
          <w:t>Consider requesting the following in order to narrow down the specific selection of structure or component inspection results:</w:t>
        </w:r>
      </w:ins>
    </w:p>
    <w:p w14:paraId="5602E2FE" w14:textId="77777777" w:rsidR="00E329F5" w:rsidRPr="004E2D31" w:rsidRDefault="00E329F5" w:rsidP="00593309">
      <w:pPr>
        <w:pStyle w:val="BodyText"/>
        <w:numPr>
          <w:ilvl w:val="2"/>
          <w:numId w:val="25"/>
        </w:numPr>
        <w:rPr>
          <w:ins w:id="435" w:author="Author"/>
        </w:rPr>
      </w:pPr>
      <w:ins w:id="436" w:author="Author">
        <w:r w:rsidRPr="004E2D31">
          <w:t>The scope and frequency of activities (e.g., inspection, sampling, testing) used to manage the aging of the item.</w:t>
        </w:r>
      </w:ins>
    </w:p>
    <w:p w14:paraId="47CAFEF2" w14:textId="77777777" w:rsidR="00E329F5" w:rsidRPr="004E2D31" w:rsidRDefault="00E329F5" w:rsidP="00593309">
      <w:pPr>
        <w:pStyle w:val="BodyText"/>
        <w:numPr>
          <w:ilvl w:val="2"/>
          <w:numId w:val="25"/>
        </w:numPr>
        <w:rPr>
          <w:ins w:id="437" w:author="Author"/>
        </w:rPr>
      </w:pPr>
      <w:ins w:id="438" w:author="Author">
        <w:r w:rsidRPr="004E2D31">
          <w:t>Completed Work Orders for the most recent aging management activities performed, including associated inspection and testing reports, as applicable. This request is limited to work performed in the PEO or last two inspections, whichever is greater. Within this listing, annotate those where inspection or testing results did not meet acceptance criteria.</w:t>
        </w:r>
      </w:ins>
    </w:p>
    <w:p w14:paraId="51A35E22" w14:textId="77777777" w:rsidR="00E329F5" w:rsidRPr="004E2D31" w:rsidRDefault="00E329F5" w:rsidP="00593309">
      <w:pPr>
        <w:pStyle w:val="BodyText"/>
        <w:numPr>
          <w:ilvl w:val="2"/>
          <w:numId w:val="25"/>
        </w:numPr>
        <w:rPr>
          <w:ins w:id="439" w:author="Author"/>
        </w:rPr>
      </w:pPr>
      <w:ins w:id="440" w:author="Author">
        <w:r w:rsidRPr="004E2D31">
          <w:t>Structure or component specific evaluation for monitoring and trending of aging effects.</w:t>
        </w:r>
      </w:ins>
    </w:p>
    <w:p w14:paraId="035F1E7D" w14:textId="77777777" w:rsidR="00E329F5" w:rsidRPr="004E2D31" w:rsidRDefault="00E329F5" w:rsidP="00593309">
      <w:pPr>
        <w:pStyle w:val="BodyText"/>
        <w:numPr>
          <w:ilvl w:val="2"/>
          <w:numId w:val="25"/>
        </w:numPr>
        <w:rPr>
          <w:ins w:id="441" w:author="Author"/>
        </w:rPr>
      </w:pPr>
      <w:ins w:id="442" w:author="Author">
        <w:r w:rsidRPr="004E2D31">
          <w:t>Descriptions of instances where examination of the structure or component was eliminated or deferred.</w:t>
        </w:r>
      </w:ins>
    </w:p>
    <w:p w14:paraId="7321569B" w14:textId="77777777" w:rsidR="00E329F5" w:rsidRPr="004E2D31" w:rsidRDefault="00E329F5" w:rsidP="00593309">
      <w:pPr>
        <w:pStyle w:val="BodyText"/>
        <w:numPr>
          <w:ilvl w:val="2"/>
          <w:numId w:val="25"/>
        </w:numPr>
        <w:rPr>
          <w:ins w:id="443" w:author="Author"/>
        </w:rPr>
      </w:pPr>
      <w:ins w:id="444" w:author="Author">
        <w:r w:rsidRPr="004E2D31">
          <w:t>Descriptions of instances where examination scope changes were required based on limitations encountered during the examination.</w:t>
        </w:r>
      </w:ins>
    </w:p>
    <w:p w14:paraId="61047729" w14:textId="593BD692" w:rsidR="00E329F5" w:rsidRPr="004E2D31" w:rsidRDefault="00E329F5" w:rsidP="00593309">
      <w:pPr>
        <w:pStyle w:val="BodyText"/>
        <w:numPr>
          <w:ilvl w:val="2"/>
          <w:numId w:val="25"/>
        </w:numPr>
        <w:rPr>
          <w:ins w:id="445" w:author="Author"/>
        </w:rPr>
      </w:pPr>
      <w:ins w:id="446" w:author="Author">
        <w:r w:rsidRPr="004E2D31">
          <w:t>Descriptions of instances where examination scope changes were required based on results of the previous examination.</w:t>
        </w:r>
      </w:ins>
    </w:p>
    <w:p w14:paraId="035C4DAB" w14:textId="64C087DC" w:rsidR="00E329F5" w:rsidRPr="004E2D31" w:rsidRDefault="00E329F5" w:rsidP="00593309">
      <w:pPr>
        <w:pStyle w:val="BodyText"/>
        <w:numPr>
          <w:ilvl w:val="1"/>
          <w:numId w:val="25"/>
        </w:numPr>
        <w:rPr>
          <w:ins w:id="447" w:author="Author"/>
        </w:rPr>
      </w:pPr>
      <w:ins w:id="448" w:author="Author">
        <w:r w:rsidRPr="004E2D31">
          <w:t>Once the sample of AMPs has been selected, prior to selecting specific PMs or inspection/test procedures to review, read the key aspects of the applicable AMP, as cited in the UFSAR Supplement Summary description of the AMP. The AMP descriptions are in an appendix or chapter in the UFSAR. The description of the AMP represents the current licensing basis (and as a result a self</w:t>
        </w:r>
        <w:r w:rsidRPr="004E2D31">
          <w:noBreakHyphen/>
          <w:t>imposed standard) for the AMP.</w:t>
        </w:r>
      </w:ins>
    </w:p>
    <w:p w14:paraId="071C5092" w14:textId="59FFF61B" w:rsidR="00E329F5" w:rsidRPr="004E2D31" w:rsidRDefault="003159F1" w:rsidP="00593309">
      <w:pPr>
        <w:pStyle w:val="BodyText"/>
        <w:numPr>
          <w:ilvl w:val="1"/>
          <w:numId w:val="25"/>
        </w:numPr>
        <w:rPr>
          <w:ins w:id="449" w:author="Author"/>
        </w:rPr>
      </w:pPr>
      <w:ins w:id="450" w:author="Author">
        <w:r>
          <w:t>Focus the examination on</w:t>
        </w:r>
        <w:r w:rsidR="00E329F5" w:rsidRPr="004E2D31">
          <w:t xml:space="preserve"> the effectiveness of </w:t>
        </w:r>
        <w:r w:rsidR="00551D9A">
          <w:t xml:space="preserve">AMP </w:t>
        </w:r>
        <w:r w:rsidR="00E329F5" w:rsidRPr="004E2D31">
          <w:t>activities</w:t>
        </w:r>
        <w:r w:rsidR="00551D9A">
          <w:t xml:space="preserve"> on those cases where</w:t>
        </w:r>
        <w:r w:rsidR="00E329F5" w:rsidRPr="004E2D31">
          <w:t>:</w:t>
        </w:r>
      </w:ins>
    </w:p>
    <w:p w14:paraId="644BB466" w14:textId="74E8C598" w:rsidR="00E329F5" w:rsidRPr="004E2D31" w:rsidRDefault="002D3C2D" w:rsidP="00593309">
      <w:pPr>
        <w:pStyle w:val="BodyText"/>
        <w:numPr>
          <w:ilvl w:val="2"/>
          <w:numId w:val="25"/>
        </w:numPr>
        <w:rPr>
          <w:ins w:id="451" w:author="Author"/>
        </w:rPr>
      </w:pPr>
      <w:ins w:id="452" w:author="Author">
        <w:r>
          <w:t>T</w:t>
        </w:r>
        <w:r w:rsidR="00E329F5" w:rsidRPr="004E2D31">
          <w:t>he inspection or test failed the acceptance criteria.</w:t>
        </w:r>
      </w:ins>
    </w:p>
    <w:p w14:paraId="47549235" w14:textId="77777777" w:rsidR="00E329F5" w:rsidRPr="004E2D31" w:rsidRDefault="00E329F5" w:rsidP="00593309">
      <w:pPr>
        <w:pStyle w:val="BodyText"/>
        <w:numPr>
          <w:ilvl w:val="2"/>
          <w:numId w:val="25"/>
        </w:numPr>
        <w:rPr>
          <w:ins w:id="453" w:author="Author"/>
        </w:rPr>
      </w:pPr>
      <w:ins w:id="454" w:author="Author">
        <w:r w:rsidRPr="004E2D31">
          <w:t>Margin to the acceptance criteria was low.</w:t>
        </w:r>
      </w:ins>
    </w:p>
    <w:p w14:paraId="1279DD57" w14:textId="77777777" w:rsidR="00E329F5" w:rsidRPr="004E2D31" w:rsidRDefault="00E329F5" w:rsidP="00593309">
      <w:pPr>
        <w:pStyle w:val="BodyText"/>
        <w:numPr>
          <w:ilvl w:val="2"/>
          <w:numId w:val="25"/>
        </w:numPr>
        <w:rPr>
          <w:ins w:id="455" w:author="Author"/>
        </w:rPr>
      </w:pPr>
      <w:ins w:id="456" w:author="Author">
        <w:r w:rsidRPr="004E2D31">
          <w:t>Acceptance criteria were vague and subject to interpretation.</w:t>
        </w:r>
      </w:ins>
    </w:p>
    <w:p w14:paraId="02A479E3" w14:textId="0DE3D184" w:rsidR="00E329F5" w:rsidRPr="003D3FF5" w:rsidRDefault="00DB00DC" w:rsidP="00593309">
      <w:pPr>
        <w:pStyle w:val="BodyText"/>
        <w:numPr>
          <w:ilvl w:val="0"/>
          <w:numId w:val="25"/>
        </w:numPr>
        <w:rPr>
          <w:ins w:id="457" w:author="Author"/>
        </w:rPr>
      </w:pPr>
      <w:ins w:id="458" w:author="Author">
        <w:r>
          <w:t>T</w:t>
        </w:r>
        <w:r w:rsidR="00E329F5" w:rsidRPr="003D3FF5">
          <w:t>he review of inspections or tests should be focused on those that did not meet acceptance criteria. Consider the following:</w:t>
        </w:r>
      </w:ins>
    </w:p>
    <w:p w14:paraId="7AE49BEE" w14:textId="79921AF5" w:rsidR="00E329F5" w:rsidRPr="003D3FF5" w:rsidRDefault="00E329F5" w:rsidP="00593309">
      <w:pPr>
        <w:pStyle w:val="BodyText"/>
        <w:numPr>
          <w:ilvl w:val="1"/>
          <w:numId w:val="25"/>
        </w:numPr>
        <w:rPr>
          <w:ins w:id="459" w:author="Author"/>
        </w:rPr>
      </w:pPr>
      <w:ins w:id="460" w:author="Author">
        <w:r w:rsidRPr="003D3FF5">
          <w:t>Were immediate actions taken to prevent a loss of intended function for the SSC</w:t>
        </w:r>
        <w:r w:rsidR="00DD7912">
          <w:t>?</w:t>
        </w:r>
      </w:ins>
    </w:p>
    <w:p w14:paraId="2F3EE895" w14:textId="77777777" w:rsidR="00E329F5" w:rsidRPr="003D3FF5" w:rsidRDefault="00E329F5" w:rsidP="00593309">
      <w:pPr>
        <w:pStyle w:val="BodyText"/>
        <w:numPr>
          <w:ilvl w:val="1"/>
          <w:numId w:val="25"/>
        </w:numPr>
        <w:rPr>
          <w:ins w:id="461" w:author="Author"/>
        </w:rPr>
      </w:pPr>
      <w:ins w:id="462" w:author="Author">
        <w:r w:rsidRPr="003D3FF5">
          <w:t>If corrective actions were delayed, how did the licensee ensure that corrective actions were in place prior to a loss of intended function?</w:t>
        </w:r>
      </w:ins>
    </w:p>
    <w:p w14:paraId="1B6D74EC" w14:textId="77777777" w:rsidR="00E329F5" w:rsidRPr="003D3FF5" w:rsidRDefault="00E329F5" w:rsidP="00593309">
      <w:pPr>
        <w:pStyle w:val="BodyText"/>
        <w:numPr>
          <w:ilvl w:val="1"/>
          <w:numId w:val="25"/>
        </w:numPr>
        <w:rPr>
          <w:ins w:id="463" w:author="Author"/>
        </w:rPr>
      </w:pPr>
      <w:ins w:id="464" w:author="Author">
        <w:r w:rsidRPr="003D3FF5">
          <w:t>Was a projection of degradation necessary to determine if planned inspections of the SSCs would be conducted prior to a potential loss of intended function?</w:t>
        </w:r>
      </w:ins>
    </w:p>
    <w:p w14:paraId="512B3E93" w14:textId="77777777" w:rsidR="00E329F5" w:rsidRPr="003D3FF5" w:rsidRDefault="00E329F5" w:rsidP="00593309">
      <w:pPr>
        <w:pStyle w:val="BodyText"/>
        <w:numPr>
          <w:ilvl w:val="1"/>
          <w:numId w:val="25"/>
        </w:numPr>
        <w:rPr>
          <w:ins w:id="465" w:author="Author"/>
        </w:rPr>
      </w:pPr>
      <w:ins w:id="466" w:author="Author">
        <w:r w:rsidRPr="003D3FF5">
          <w:t>Were corrective actions taken or planned, to revise appropriate PMs, inspections, and test procedures when necessary?</w:t>
        </w:r>
      </w:ins>
    </w:p>
    <w:p w14:paraId="030C7A21" w14:textId="3D968F80" w:rsidR="00E329F5" w:rsidRPr="004E2D31" w:rsidRDefault="00E329F5" w:rsidP="00593309">
      <w:pPr>
        <w:pStyle w:val="BodyText"/>
        <w:numPr>
          <w:ilvl w:val="1"/>
          <w:numId w:val="25"/>
        </w:numPr>
        <w:rPr>
          <w:ins w:id="467" w:author="Author"/>
        </w:rPr>
      </w:pPr>
      <w:ins w:id="468" w:author="Author">
        <w:r w:rsidRPr="004E2D31">
          <w:lastRenderedPageBreak/>
          <w:t xml:space="preserve">Inadequate performance of preventive measures (e.g., cathodic protection, water chemistry, coatings) could have resulted in the SSC not meeting acceptance criteria. If this is the case, has the </w:t>
        </w:r>
        <w:proofErr w:type="gramStart"/>
        <w:r w:rsidRPr="004E2D31">
          <w:t>licensee initiated</w:t>
        </w:r>
        <w:proofErr w:type="gramEnd"/>
        <w:r w:rsidRPr="004E2D31">
          <w:t xml:space="preserve"> actions to correct the condition?</w:t>
        </w:r>
      </w:ins>
    </w:p>
    <w:p w14:paraId="10B5E69C" w14:textId="7A43E9B3" w:rsidR="00E329F5" w:rsidRPr="004E2D31" w:rsidRDefault="00E329F5" w:rsidP="00593309">
      <w:pPr>
        <w:pStyle w:val="BodyText"/>
        <w:numPr>
          <w:ilvl w:val="0"/>
          <w:numId w:val="25"/>
        </w:numPr>
        <w:rPr>
          <w:ins w:id="469" w:author="Author"/>
        </w:rPr>
      </w:pPr>
      <w:ins w:id="470" w:author="Author">
        <w:r w:rsidRPr="004E2D31">
          <w:t>Evaluation of licensee changes to the selected AMPs as a result of industry or plant</w:t>
        </w:r>
        <w:r w:rsidRPr="004E2D31">
          <w:noBreakHyphen/>
          <w:t>specific OE. The changes to AMPs referred to in this section are not those that are conducted because of the licensee incorporating commitments, licensing conditions, enhancements, etc., based on the renewed license. These changes, when and if necessary, are those associated with new industry OE or because of adverse inspection results.</w:t>
        </w:r>
      </w:ins>
    </w:p>
    <w:p w14:paraId="2D5C9F01" w14:textId="0869E283" w:rsidR="00E329F5" w:rsidRPr="004E2D31" w:rsidRDefault="00E329F5" w:rsidP="00593309">
      <w:pPr>
        <w:pStyle w:val="BodyText"/>
        <w:numPr>
          <w:ilvl w:val="1"/>
          <w:numId w:val="25"/>
        </w:numPr>
        <w:rPr>
          <w:ins w:id="471" w:author="Author"/>
        </w:rPr>
      </w:pPr>
      <w:ins w:id="472" w:author="Author">
        <w:r w:rsidRPr="004E2D31">
          <w:t xml:space="preserve">Obtain a list of the changes to AMPs incorporated since the licensee </w:t>
        </w:r>
        <w:r w:rsidR="00A77800">
          <w:t>received</w:t>
        </w:r>
        <w:r w:rsidRPr="004E2D31">
          <w:t xml:space="preserve"> the renewed license.</w:t>
        </w:r>
      </w:ins>
    </w:p>
    <w:p w14:paraId="554CB9E9" w14:textId="5654973C" w:rsidR="00E329F5" w:rsidRPr="004E2D31" w:rsidRDefault="00E329F5" w:rsidP="00593309">
      <w:pPr>
        <w:pStyle w:val="BodyText"/>
        <w:numPr>
          <w:ilvl w:val="1"/>
          <w:numId w:val="25"/>
        </w:numPr>
        <w:rPr>
          <w:ins w:id="473" w:author="Author"/>
        </w:rPr>
      </w:pPr>
      <w:ins w:id="474" w:author="Author">
        <w:r w:rsidRPr="004E2D31">
          <w:t>Changes to AMPs are reviewed for the rigor used in the analysis of the acceptability of the changes.</w:t>
        </w:r>
      </w:ins>
    </w:p>
    <w:p w14:paraId="7B850398" w14:textId="77777777" w:rsidR="00E329F5" w:rsidRPr="004E2D31" w:rsidRDefault="00E329F5" w:rsidP="00593309">
      <w:pPr>
        <w:pStyle w:val="BodyText"/>
        <w:numPr>
          <w:ilvl w:val="1"/>
          <w:numId w:val="25"/>
        </w:numPr>
        <w:rPr>
          <w:ins w:id="475" w:author="Author"/>
        </w:rPr>
      </w:pPr>
      <w:ins w:id="476" w:author="Author">
        <w:r w:rsidRPr="004E2D31">
          <w:t>Review the changes as follows:</w:t>
        </w:r>
      </w:ins>
    </w:p>
    <w:p w14:paraId="38E7EA43" w14:textId="77777777" w:rsidR="00E329F5" w:rsidRPr="004E2D31" w:rsidRDefault="00E329F5" w:rsidP="00E809B3">
      <w:pPr>
        <w:pStyle w:val="BodyText4"/>
        <w:rPr>
          <w:ins w:id="477" w:author="Author"/>
        </w:rPr>
      </w:pPr>
      <w:ins w:id="478" w:author="Author">
        <w:r w:rsidRPr="004E2D31">
          <w:t>Was the technical basis for the change adequate? For example:</w:t>
        </w:r>
      </w:ins>
    </w:p>
    <w:p w14:paraId="3412D28C" w14:textId="77777777" w:rsidR="00E329F5" w:rsidRPr="004E2D31" w:rsidRDefault="00E329F5" w:rsidP="00593309">
      <w:pPr>
        <w:pStyle w:val="BodyText"/>
        <w:numPr>
          <w:ilvl w:val="2"/>
          <w:numId w:val="25"/>
        </w:numPr>
        <w:rPr>
          <w:ins w:id="479" w:author="Author"/>
        </w:rPr>
      </w:pPr>
      <w:ins w:id="480" w:author="Author">
        <w:r w:rsidRPr="004E2D31">
          <w:t>If the change involved using a visual examination in lieu of a surface examination, did the basis establish that visual examinations could detect the applicable aging effects?</w:t>
        </w:r>
      </w:ins>
    </w:p>
    <w:p w14:paraId="51242644" w14:textId="3E8AD2E4" w:rsidR="00E329F5" w:rsidRPr="004E2D31" w:rsidRDefault="00E329F5" w:rsidP="00593309">
      <w:pPr>
        <w:pStyle w:val="BodyText"/>
        <w:numPr>
          <w:ilvl w:val="2"/>
          <w:numId w:val="25"/>
        </w:numPr>
        <w:rPr>
          <w:ins w:id="481" w:author="Author"/>
        </w:rPr>
      </w:pPr>
      <w:ins w:id="482" w:author="Author">
        <w:r w:rsidRPr="004E2D31">
          <w:t xml:space="preserve">If the change reduced inspection or testing requirements (e.g., increased interval between inspections, reduced number of inspection locations), was there an adequate basis for why, with the new or deleted inspection or testing requirements, the effects of aging will be adequately managed to not impact the SSCs’ intended function throughout the </w:t>
        </w:r>
        <w:r w:rsidR="00F47CB7">
          <w:t>PEO</w:t>
        </w:r>
        <w:r w:rsidRPr="004E2D31">
          <w:t>?</w:t>
        </w:r>
      </w:ins>
    </w:p>
    <w:p w14:paraId="72DCDDA2" w14:textId="77777777" w:rsidR="00E329F5" w:rsidRPr="004E2D31" w:rsidRDefault="00E329F5" w:rsidP="00593309">
      <w:pPr>
        <w:pStyle w:val="BodyText"/>
        <w:numPr>
          <w:ilvl w:val="2"/>
          <w:numId w:val="25"/>
        </w:numPr>
        <w:rPr>
          <w:ins w:id="483" w:author="Author"/>
        </w:rPr>
      </w:pPr>
      <w:ins w:id="484" w:author="Author">
        <w:r w:rsidRPr="004E2D31">
          <w:t>If the change was based on industry OE, did the basis demonstrate that the industry OE was applicable to the specific material, environment, and aging effect?</w:t>
        </w:r>
      </w:ins>
    </w:p>
    <w:p w14:paraId="1E2F9560" w14:textId="35AB8810" w:rsidR="00E329F5" w:rsidRDefault="00E329F5" w:rsidP="00593309">
      <w:pPr>
        <w:pStyle w:val="BodyText"/>
        <w:numPr>
          <w:ilvl w:val="2"/>
          <w:numId w:val="25"/>
        </w:numPr>
        <w:rPr>
          <w:ins w:id="485" w:author="Author"/>
        </w:rPr>
      </w:pPr>
      <w:ins w:id="486" w:author="Author">
        <w:r w:rsidRPr="004E2D31">
          <w:t>Was the change screened using the plant</w:t>
        </w:r>
        <w:r w:rsidRPr="004E2D31">
          <w:noBreakHyphen/>
          <w:t>specific 50.59 process?</w:t>
        </w:r>
      </w:ins>
    </w:p>
    <w:p w14:paraId="4024FB92" w14:textId="77777777" w:rsidR="00F81A07" w:rsidRDefault="00F81A07" w:rsidP="009C6BE5">
      <w:pPr>
        <w:pStyle w:val="BodyText"/>
        <w:rPr>
          <w:ins w:id="487" w:author="Author"/>
        </w:rPr>
        <w:sectPr w:rsidR="00F81A07" w:rsidSect="00D072BB">
          <w:footerReference w:type="default" r:id="rId15"/>
          <w:pgSz w:w="12240" w:h="15840" w:code="1"/>
          <w:pgMar w:top="1440" w:right="1440" w:bottom="1440" w:left="1440" w:header="720" w:footer="720" w:gutter="0"/>
          <w:pgNumType w:start="1"/>
          <w:cols w:space="720"/>
          <w:docGrid w:linePitch="360"/>
        </w:sectPr>
      </w:pPr>
    </w:p>
    <w:p w14:paraId="4FEEE641" w14:textId="73B7EA61" w:rsidR="00CA0D35" w:rsidRPr="004E2D31" w:rsidRDefault="00422F3F" w:rsidP="00E809B3">
      <w:pPr>
        <w:pStyle w:val="Attachmenttitle"/>
      </w:pPr>
      <w:r w:rsidRPr="004E2D31">
        <w:lastRenderedPageBreak/>
        <w:t>Attachment</w:t>
      </w:r>
      <w:r w:rsidR="00202B21">
        <w:t xml:space="preserve"> </w:t>
      </w:r>
      <w:r w:rsidR="004D05A1">
        <w:t>4</w:t>
      </w:r>
      <w:r w:rsidR="00E809B3">
        <w:t xml:space="preserve">: </w:t>
      </w:r>
      <w:r w:rsidR="009746D7" w:rsidRPr="004E2D31">
        <w:t>R</w:t>
      </w:r>
      <w:r w:rsidRPr="004E2D31">
        <w:t>evision History for IP 71003</w:t>
      </w:r>
    </w:p>
    <w:tbl>
      <w:tblPr>
        <w:tblStyle w:val="IM"/>
        <w:tblW w:w="12960" w:type="dxa"/>
        <w:tblLayout w:type="fixed"/>
        <w:tblLook w:val="01E0" w:firstRow="1" w:lastRow="1" w:firstColumn="1" w:lastColumn="1" w:noHBand="0" w:noVBand="0"/>
      </w:tblPr>
      <w:tblGrid>
        <w:gridCol w:w="1435"/>
        <w:gridCol w:w="1710"/>
        <w:gridCol w:w="6030"/>
        <w:gridCol w:w="1800"/>
        <w:gridCol w:w="1985"/>
      </w:tblGrid>
      <w:tr w:rsidR="00820F2A" w:rsidRPr="00202B21" w14:paraId="1C07FDE9" w14:textId="77777777" w:rsidTr="0035226D">
        <w:tc>
          <w:tcPr>
            <w:tcW w:w="1435" w:type="dxa"/>
          </w:tcPr>
          <w:p w14:paraId="0C9B9C98" w14:textId="77777777" w:rsidR="00820F2A" w:rsidRPr="00F23CE1" w:rsidRDefault="00820F2A" w:rsidP="00202B21">
            <w:pPr>
              <w:pStyle w:val="BodyText-table"/>
              <w:rPr>
                <w:rFonts w:cs="Arial"/>
              </w:rPr>
            </w:pPr>
            <w:r w:rsidRPr="00F23CE1">
              <w:rPr>
                <w:rFonts w:cs="Arial"/>
              </w:rPr>
              <w:t>Commitment Tracking Number</w:t>
            </w:r>
          </w:p>
        </w:tc>
        <w:tc>
          <w:tcPr>
            <w:tcW w:w="1710" w:type="dxa"/>
          </w:tcPr>
          <w:p w14:paraId="48D33CF3" w14:textId="128BC1E6" w:rsidR="00820F2A" w:rsidRPr="00F23CE1" w:rsidRDefault="00820F2A" w:rsidP="00202B21">
            <w:pPr>
              <w:pStyle w:val="BodyText-table"/>
              <w:rPr>
                <w:rFonts w:cs="Arial"/>
              </w:rPr>
            </w:pPr>
            <w:r w:rsidRPr="00F23CE1">
              <w:rPr>
                <w:rFonts w:cs="Arial"/>
              </w:rPr>
              <w:t>Accession Number</w:t>
            </w:r>
          </w:p>
          <w:p w14:paraId="6AD605ED" w14:textId="169A530C" w:rsidR="00820F2A" w:rsidRPr="00F23CE1" w:rsidRDefault="00820F2A" w:rsidP="00202B21">
            <w:pPr>
              <w:pStyle w:val="BodyText-table"/>
              <w:rPr>
                <w:rFonts w:cs="Arial"/>
              </w:rPr>
            </w:pPr>
            <w:r w:rsidRPr="00F23CE1">
              <w:rPr>
                <w:rFonts w:cs="Arial"/>
              </w:rPr>
              <w:t>Issue Date</w:t>
            </w:r>
          </w:p>
          <w:p w14:paraId="2FAE3229" w14:textId="77777777" w:rsidR="00820F2A" w:rsidRPr="00202B21" w:rsidRDefault="00820F2A" w:rsidP="00202B21">
            <w:pPr>
              <w:pStyle w:val="BodyText-table"/>
              <w:rPr>
                <w:rFonts w:asciiTheme="minorHAnsi" w:hAnsiTheme="minorHAnsi" w:cstheme="minorHAnsi"/>
              </w:rPr>
            </w:pPr>
            <w:r w:rsidRPr="00F23CE1">
              <w:rPr>
                <w:rFonts w:cs="Arial"/>
              </w:rPr>
              <w:t>Change Notice</w:t>
            </w:r>
          </w:p>
        </w:tc>
        <w:tc>
          <w:tcPr>
            <w:tcW w:w="6030" w:type="dxa"/>
          </w:tcPr>
          <w:p w14:paraId="48C71973" w14:textId="77777777" w:rsidR="00820F2A" w:rsidRPr="00F23CE1" w:rsidRDefault="00820F2A" w:rsidP="00202B21">
            <w:pPr>
              <w:pStyle w:val="BodyText-table"/>
              <w:rPr>
                <w:rFonts w:cs="Arial"/>
                <w:lang w:val="en-CA"/>
              </w:rPr>
            </w:pPr>
            <w:r w:rsidRPr="00F23CE1">
              <w:rPr>
                <w:rFonts w:cs="Arial"/>
              </w:rPr>
              <w:t>Description of Change</w:t>
            </w:r>
          </w:p>
        </w:tc>
        <w:tc>
          <w:tcPr>
            <w:tcW w:w="1800" w:type="dxa"/>
          </w:tcPr>
          <w:p w14:paraId="1928205B" w14:textId="77777777" w:rsidR="00820F2A" w:rsidRPr="00F23CE1" w:rsidRDefault="00820F2A" w:rsidP="00202B21">
            <w:pPr>
              <w:pStyle w:val="BodyText-table"/>
              <w:rPr>
                <w:rFonts w:cs="Arial"/>
              </w:rPr>
            </w:pPr>
            <w:r w:rsidRPr="00F23CE1">
              <w:rPr>
                <w:rFonts w:cs="Arial"/>
              </w:rPr>
              <w:t>Description of Training Required and Completion Date</w:t>
            </w:r>
          </w:p>
        </w:tc>
        <w:tc>
          <w:tcPr>
            <w:tcW w:w="1985" w:type="dxa"/>
          </w:tcPr>
          <w:p w14:paraId="336DF2CA" w14:textId="71471CA0" w:rsidR="00820F2A" w:rsidRPr="00F23CE1" w:rsidRDefault="00820F2A" w:rsidP="00202B21">
            <w:pPr>
              <w:pStyle w:val="BodyText-table"/>
              <w:rPr>
                <w:rFonts w:cs="Arial"/>
              </w:rPr>
            </w:pPr>
            <w:r w:rsidRPr="00F23CE1">
              <w:rPr>
                <w:rFonts w:cs="Arial"/>
              </w:rPr>
              <w:t xml:space="preserve">Comment </w:t>
            </w:r>
            <w:r w:rsidR="00E77A91" w:rsidRPr="00F23CE1">
              <w:rPr>
                <w:rFonts w:cs="Arial"/>
              </w:rPr>
              <w:t>Resolution</w:t>
            </w:r>
            <w:r w:rsidR="00063D14" w:rsidRPr="00F23CE1">
              <w:rPr>
                <w:rFonts w:cs="Arial"/>
              </w:rPr>
              <w:t xml:space="preserve"> </w:t>
            </w:r>
            <w:r w:rsidRPr="00F23CE1">
              <w:rPr>
                <w:rFonts w:cs="Arial"/>
              </w:rPr>
              <w:t xml:space="preserve">and </w:t>
            </w:r>
            <w:r w:rsidR="00063D14" w:rsidRPr="00F23CE1">
              <w:rPr>
                <w:rFonts w:cs="Arial"/>
              </w:rPr>
              <w:t xml:space="preserve">Closed </w:t>
            </w:r>
            <w:r w:rsidRPr="00F23CE1">
              <w:rPr>
                <w:rFonts w:cs="Arial"/>
              </w:rPr>
              <w:t xml:space="preserve">Feedback </w:t>
            </w:r>
            <w:r w:rsidR="00063D14" w:rsidRPr="00F23CE1">
              <w:rPr>
                <w:rFonts w:cs="Arial"/>
              </w:rPr>
              <w:t>Form</w:t>
            </w:r>
            <w:r w:rsidRPr="00F23CE1">
              <w:rPr>
                <w:rFonts w:cs="Arial"/>
              </w:rPr>
              <w:t xml:space="preserve"> Accession Number</w:t>
            </w:r>
            <w:r w:rsidR="00063D14" w:rsidRPr="00F23CE1">
              <w:rPr>
                <w:rFonts w:cs="Arial"/>
              </w:rPr>
              <w:t xml:space="preserve"> (Pre-</w:t>
            </w:r>
            <w:r w:rsidR="00082D3C" w:rsidRPr="00F23CE1">
              <w:rPr>
                <w:rFonts w:cs="Arial"/>
              </w:rPr>
              <w:t>Decisional Non-Public Information)</w:t>
            </w:r>
          </w:p>
        </w:tc>
      </w:tr>
      <w:tr w:rsidR="00820F2A" w:rsidRPr="00202B21" w14:paraId="1991ADE9" w14:textId="77777777" w:rsidTr="0035226D">
        <w:trPr>
          <w:tblHeader w:val="0"/>
        </w:trPr>
        <w:tc>
          <w:tcPr>
            <w:tcW w:w="1435" w:type="dxa"/>
          </w:tcPr>
          <w:p w14:paraId="79A494E7" w14:textId="77777777" w:rsidR="00820F2A" w:rsidRPr="00F23CE1" w:rsidRDefault="00820F2A" w:rsidP="00202B21">
            <w:pPr>
              <w:pStyle w:val="BodyText-table"/>
              <w:rPr>
                <w:rFonts w:cs="Arial"/>
              </w:rPr>
            </w:pPr>
            <w:r w:rsidRPr="00F23CE1">
              <w:rPr>
                <w:rFonts w:cs="Arial"/>
              </w:rPr>
              <w:t>N/A</w:t>
            </w:r>
          </w:p>
        </w:tc>
        <w:tc>
          <w:tcPr>
            <w:tcW w:w="1710" w:type="dxa"/>
          </w:tcPr>
          <w:p w14:paraId="39F16A23" w14:textId="77777777" w:rsidR="00820F2A" w:rsidRPr="00F23CE1" w:rsidRDefault="00820F2A" w:rsidP="00202B21">
            <w:pPr>
              <w:pStyle w:val="BodyText-table"/>
              <w:rPr>
                <w:rFonts w:cs="Arial"/>
              </w:rPr>
            </w:pPr>
            <w:r w:rsidRPr="00F23CE1">
              <w:rPr>
                <w:rFonts w:cs="Arial"/>
              </w:rPr>
              <w:t>ML080440248</w:t>
            </w:r>
          </w:p>
          <w:p w14:paraId="7D81A33E" w14:textId="77777777" w:rsidR="00820F2A" w:rsidRPr="00F23CE1" w:rsidRDefault="00820F2A" w:rsidP="00202B21">
            <w:pPr>
              <w:pStyle w:val="BodyText-table"/>
              <w:rPr>
                <w:rFonts w:cs="Arial"/>
              </w:rPr>
            </w:pPr>
            <w:r w:rsidRPr="00F23CE1">
              <w:rPr>
                <w:rFonts w:cs="Arial"/>
              </w:rPr>
              <w:t>02/15/08</w:t>
            </w:r>
          </w:p>
          <w:p w14:paraId="71607C41" w14:textId="7ED79D6F" w:rsidR="00820F2A" w:rsidRPr="00202B21" w:rsidRDefault="00820F2A" w:rsidP="00202B21">
            <w:pPr>
              <w:pStyle w:val="BodyText-table"/>
              <w:rPr>
                <w:rFonts w:asciiTheme="minorHAnsi" w:hAnsiTheme="minorHAnsi" w:cstheme="minorHAnsi"/>
              </w:rPr>
            </w:pPr>
            <w:r w:rsidRPr="00F23CE1">
              <w:rPr>
                <w:rFonts w:cs="Arial"/>
              </w:rPr>
              <w:t>CN 08</w:t>
            </w:r>
            <w:r w:rsidR="002C2BD1" w:rsidRPr="00F23CE1">
              <w:rPr>
                <w:rFonts w:cs="Arial"/>
              </w:rPr>
              <w:t>-</w:t>
            </w:r>
            <w:r w:rsidR="00D00CE9" w:rsidRPr="00F23CE1">
              <w:rPr>
                <w:rFonts w:cs="Arial"/>
              </w:rPr>
              <w:t>008</w:t>
            </w:r>
          </w:p>
        </w:tc>
        <w:tc>
          <w:tcPr>
            <w:tcW w:w="6030" w:type="dxa"/>
          </w:tcPr>
          <w:p w14:paraId="1D8BB7D6" w14:textId="31D45D43" w:rsidR="00820F2A" w:rsidRPr="00F23CE1" w:rsidRDefault="00820F2A" w:rsidP="00202B21">
            <w:pPr>
              <w:pStyle w:val="BodyText-table"/>
              <w:rPr>
                <w:rFonts w:cs="Arial"/>
                <w:lang w:val="en-CA"/>
              </w:rPr>
            </w:pPr>
            <w:r w:rsidRPr="00F23CE1">
              <w:rPr>
                <w:rFonts w:cs="Arial"/>
                <w:lang w:val="en-CA"/>
              </w:rPr>
              <w:t>Revision history reviewed for the last four years. IP 71003 has been revised to address the concern that the previous IP as written was too broad and that it did not focus on the needed inspection activities</w:t>
            </w:r>
          </w:p>
        </w:tc>
        <w:tc>
          <w:tcPr>
            <w:tcW w:w="1800" w:type="dxa"/>
          </w:tcPr>
          <w:p w14:paraId="141847B7" w14:textId="77777777" w:rsidR="00820F2A" w:rsidRPr="00F23CE1" w:rsidRDefault="00820F2A" w:rsidP="00202B21">
            <w:pPr>
              <w:pStyle w:val="BodyText-table"/>
              <w:rPr>
                <w:rFonts w:cs="Arial"/>
              </w:rPr>
            </w:pPr>
            <w:r w:rsidRPr="00F23CE1">
              <w:rPr>
                <w:rFonts w:cs="Arial"/>
              </w:rPr>
              <w:t>N/A</w:t>
            </w:r>
          </w:p>
        </w:tc>
        <w:tc>
          <w:tcPr>
            <w:tcW w:w="1985" w:type="dxa"/>
          </w:tcPr>
          <w:p w14:paraId="0283E916" w14:textId="77777777" w:rsidR="00820F2A" w:rsidRPr="00F23CE1" w:rsidRDefault="00820F2A" w:rsidP="00202B21">
            <w:pPr>
              <w:pStyle w:val="BodyText-table"/>
              <w:rPr>
                <w:rFonts w:cs="Arial"/>
              </w:rPr>
            </w:pPr>
            <w:r w:rsidRPr="00F23CE1">
              <w:rPr>
                <w:rFonts w:cs="Arial"/>
              </w:rPr>
              <w:t>N/A</w:t>
            </w:r>
          </w:p>
        </w:tc>
      </w:tr>
      <w:tr w:rsidR="00820F2A" w:rsidRPr="00202B21" w14:paraId="32BBFDD7" w14:textId="77777777" w:rsidTr="0035226D">
        <w:trPr>
          <w:tblHeader w:val="0"/>
        </w:trPr>
        <w:tc>
          <w:tcPr>
            <w:tcW w:w="1435" w:type="dxa"/>
          </w:tcPr>
          <w:p w14:paraId="04C990FA" w14:textId="77777777" w:rsidR="00820F2A" w:rsidRPr="00F23CE1" w:rsidRDefault="00820F2A" w:rsidP="00202B21">
            <w:pPr>
              <w:pStyle w:val="BodyText-table"/>
              <w:rPr>
                <w:rFonts w:cs="Arial"/>
              </w:rPr>
            </w:pPr>
            <w:r w:rsidRPr="00F23CE1">
              <w:rPr>
                <w:rFonts w:cs="Arial"/>
              </w:rPr>
              <w:t>N/A</w:t>
            </w:r>
          </w:p>
        </w:tc>
        <w:tc>
          <w:tcPr>
            <w:tcW w:w="1710" w:type="dxa"/>
          </w:tcPr>
          <w:p w14:paraId="43CB7C52" w14:textId="77777777" w:rsidR="00820F2A" w:rsidRPr="0077640B" w:rsidRDefault="00820F2A" w:rsidP="00202B21">
            <w:pPr>
              <w:pStyle w:val="BodyText-table"/>
            </w:pPr>
            <w:r w:rsidRPr="0077640B">
              <w:t>ML083020087</w:t>
            </w:r>
          </w:p>
          <w:p w14:paraId="706D23C9" w14:textId="77777777" w:rsidR="00820F2A" w:rsidRPr="00F23CE1" w:rsidRDefault="00820F2A" w:rsidP="00202B21">
            <w:pPr>
              <w:pStyle w:val="BodyText-table"/>
              <w:rPr>
                <w:rFonts w:cs="Arial"/>
              </w:rPr>
            </w:pPr>
            <w:r w:rsidRPr="00F23CE1">
              <w:rPr>
                <w:rFonts w:cs="Arial"/>
              </w:rPr>
              <w:t>10/31/08</w:t>
            </w:r>
          </w:p>
          <w:p w14:paraId="2602D998" w14:textId="43AC4E48" w:rsidR="00820F2A" w:rsidRPr="00202B21" w:rsidRDefault="00820F2A" w:rsidP="00202B21">
            <w:pPr>
              <w:pStyle w:val="BodyText-table"/>
              <w:rPr>
                <w:rFonts w:asciiTheme="minorHAnsi" w:hAnsiTheme="minorHAnsi" w:cstheme="minorHAnsi"/>
              </w:rPr>
            </w:pPr>
            <w:r w:rsidRPr="00F23CE1">
              <w:rPr>
                <w:rFonts w:cs="Arial"/>
              </w:rPr>
              <w:t>CN 08</w:t>
            </w:r>
            <w:r w:rsidR="002C2BD1" w:rsidRPr="00F23CE1">
              <w:rPr>
                <w:rFonts w:cs="Arial"/>
              </w:rPr>
              <w:t>-</w:t>
            </w:r>
            <w:r w:rsidR="00D00CE9" w:rsidRPr="00F23CE1">
              <w:rPr>
                <w:rFonts w:cs="Arial"/>
              </w:rPr>
              <w:t>031</w:t>
            </w:r>
          </w:p>
        </w:tc>
        <w:tc>
          <w:tcPr>
            <w:tcW w:w="6030" w:type="dxa"/>
          </w:tcPr>
          <w:p w14:paraId="5662748F" w14:textId="04CCC0DC" w:rsidR="00820F2A" w:rsidRPr="00F23CE1" w:rsidRDefault="00820F2A" w:rsidP="00202B21">
            <w:pPr>
              <w:pStyle w:val="BodyText-table"/>
              <w:rPr>
                <w:rFonts w:cs="Arial"/>
                <w:lang w:val="en-CA"/>
              </w:rPr>
            </w:pPr>
            <w:r w:rsidRPr="00F23CE1">
              <w:rPr>
                <w:rFonts w:cs="Arial"/>
                <w:lang w:val="en-CA"/>
              </w:rPr>
              <w:t>Attachment</w:t>
            </w:r>
            <w:r w:rsidR="004D05A1" w:rsidRPr="00F23CE1">
              <w:rPr>
                <w:rFonts w:cs="Arial"/>
                <w:lang w:val="en-CA"/>
              </w:rPr>
              <w:t> 1</w:t>
            </w:r>
            <w:r w:rsidRPr="00F23CE1">
              <w:rPr>
                <w:rFonts w:cs="Arial"/>
                <w:lang w:val="en-CA"/>
              </w:rPr>
              <w:t xml:space="preserve">- Expiration Dates of Original Licenses has been revised to address incorrect dates for the following plants: Indian Point Nuclear Generating Unit 3, Seabrook Station, Virgil C. Summer Nuclear Station, McGuire Nuclear Station Unit 2, Duane Arnold Energy Center, Diablo Canyon Power Plant Units 1 and 2, Palo Verde Nuclear Station Units 1, 2 and </w:t>
            </w:r>
            <w:r w:rsidR="009457A1" w:rsidRPr="00F23CE1">
              <w:rPr>
                <w:rFonts w:cs="Arial"/>
                <w:lang w:val="en-CA"/>
              </w:rPr>
              <w:t>3</w:t>
            </w:r>
          </w:p>
        </w:tc>
        <w:tc>
          <w:tcPr>
            <w:tcW w:w="1800" w:type="dxa"/>
          </w:tcPr>
          <w:p w14:paraId="1A1E71B6" w14:textId="77777777" w:rsidR="00820F2A" w:rsidRPr="00F23CE1" w:rsidRDefault="00820F2A" w:rsidP="00202B21">
            <w:pPr>
              <w:pStyle w:val="BodyText-table"/>
              <w:rPr>
                <w:rFonts w:cs="Arial"/>
              </w:rPr>
            </w:pPr>
            <w:r w:rsidRPr="00F23CE1">
              <w:rPr>
                <w:rFonts w:cs="Arial"/>
              </w:rPr>
              <w:t>N/A</w:t>
            </w:r>
          </w:p>
        </w:tc>
        <w:tc>
          <w:tcPr>
            <w:tcW w:w="1985" w:type="dxa"/>
          </w:tcPr>
          <w:p w14:paraId="1CFD0BD7" w14:textId="77777777" w:rsidR="00820F2A" w:rsidRPr="00F23CE1" w:rsidRDefault="00820F2A" w:rsidP="00202B21">
            <w:pPr>
              <w:pStyle w:val="BodyText-table"/>
              <w:rPr>
                <w:rFonts w:cs="Arial"/>
              </w:rPr>
            </w:pPr>
            <w:r w:rsidRPr="00F23CE1">
              <w:rPr>
                <w:rFonts w:cs="Arial"/>
              </w:rPr>
              <w:t>N/A</w:t>
            </w:r>
          </w:p>
        </w:tc>
      </w:tr>
      <w:tr w:rsidR="00820F2A" w:rsidRPr="00202B21" w14:paraId="03033BFE" w14:textId="77777777" w:rsidTr="0035226D">
        <w:trPr>
          <w:tblHeader w:val="0"/>
        </w:trPr>
        <w:tc>
          <w:tcPr>
            <w:tcW w:w="1435" w:type="dxa"/>
          </w:tcPr>
          <w:p w14:paraId="7105E690" w14:textId="77777777" w:rsidR="00820F2A" w:rsidRPr="00202B21" w:rsidRDefault="00820F2A" w:rsidP="00202B21">
            <w:pPr>
              <w:pStyle w:val="BodyText-table"/>
              <w:rPr>
                <w:rFonts w:asciiTheme="minorHAnsi" w:hAnsiTheme="minorHAnsi" w:cstheme="minorHAnsi"/>
              </w:rPr>
            </w:pPr>
          </w:p>
        </w:tc>
        <w:tc>
          <w:tcPr>
            <w:tcW w:w="1710" w:type="dxa"/>
          </w:tcPr>
          <w:p w14:paraId="0A6B0AC4" w14:textId="77777777" w:rsidR="005D7C5A" w:rsidRPr="00F23CE1" w:rsidRDefault="005D7C5A" w:rsidP="00202B21">
            <w:pPr>
              <w:pStyle w:val="BodyText-table"/>
              <w:rPr>
                <w:rFonts w:cs="Arial"/>
              </w:rPr>
            </w:pPr>
            <w:r w:rsidRPr="00F23CE1">
              <w:rPr>
                <w:rFonts w:cs="Arial"/>
              </w:rPr>
              <w:t>ML12258A160</w:t>
            </w:r>
          </w:p>
          <w:p w14:paraId="4788BCC5" w14:textId="77777777" w:rsidR="005D7C5A" w:rsidRPr="00F23CE1" w:rsidRDefault="005D7C5A" w:rsidP="00202B21">
            <w:pPr>
              <w:pStyle w:val="BodyText-table"/>
              <w:rPr>
                <w:rFonts w:cs="Arial"/>
              </w:rPr>
            </w:pPr>
            <w:r w:rsidRPr="00F23CE1">
              <w:rPr>
                <w:rFonts w:cs="Arial"/>
              </w:rPr>
              <w:t>02/25/13</w:t>
            </w:r>
          </w:p>
          <w:p w14:paraId="63BEBAEA" w14:textId="39FF1C4E" w:rsidR="00820F2A" w:rsidRPr="00202B21" w:rsidRDefault="005D7C5A" w:rsidP="00202B21">
            <w:pPr>
              <w:pStyle w:val="BodyText-table"/>
              <w:rPr>
                <w:rFonts w:asciiTheme="minorHAnsi" w:hAnsiTheme="minorHAnsi" w:cstheme="minorHAnsi"/>
              </w:rPr>
            </w:pPr>
            <w:r w:rsidRPr="00F23CE1">
              <w:rPr>
                <w:rFonts w:cs="Arial"/>
              </w:rPr>
              <w:t>CN 13</w:t>
            </w:r>
            <w:r w:rsidR="00BE3D66" w:rsidRPr="00F23CE1">
              <w:rPr>
                <w:rFonts w:cs="Arial"/>
              </w:rPr>
              <w:t>-</w:t>
            </w:r>
            <w:r w:rsidR="00D00CE9" w:rsidRPr="00F23CE1">
              <w:rPr>
                <w:rFonts w:cs="Arial"/>
              </w:rPr>
              <w:t>006</w:t>
            </w:r>
          </w:p>
        </w:tc>
        <w:tc>
          <w:tcPr>
            <w:tcW w:w="6030" w:type="dxa"/>
          </w:tcPr>
          <w:p w14:paraId="27158BAF" w14:textId="77777777" w:rsidR="00820F2A" w:rsidRPr="00F23CE1" w:rsidRDefault="00820F2A" w:rsidP="00202B21">
            <w:pPr>
              <w:pStyle w:val="BodyText-table"/>
              <w:rPr>
                <w:rFonts w:cs="Arial"/>
                <w:lang w:val="en-CA"/>
              </w:rPr>
            </w:pPr>
            <w:r w:rsidRPr="00F23CE1">
              <w:rPr>
                <w:rFonts w:cs="Arial"/>
                <w:lang w:val="en-CA"/>
              </w:rPr>
              <w:t>Revised objectives to separate from the first objective, into a separate objective, the inspection of changes to commitments, changes to the UFSAR supplement, and changes to license conditions against applicable requirements; Revised to include description of inspection phases; Revised to include guidance on how to select license conditions, commitments, AMPs and TLAAs for inspection; Revised to include definitions for obligations, commitments and licensing basis documents; Revised wording on resource estimates; Updated table of information for relicensed plants; Reformatted the procedure sections</w:t>
            </w:r>
          </w:p>
        </w:tc>
        <w:tc>
          <w:tcPr>
            <w:tcW w:w="1800" w:type="dxa"/>
          </w:tcPr>
          <w:p w14:paraId="009C88E7" w14:textId="77777777" w:rsidR="00820F2A" w:rsidRPr="00F23CE1" w:rsidRDefault="00820F2A" w:rsidP="00202B21">
            <w:pPr>
              <w:pStyle w:val="BodyText-table"/>
              <w:rPr>
                <w:rFonts w:cs="Arial"/>
              </w:rPr>
            </w:pPr>
            <w:r w:rsidRPr="00F23CE1">
              <w:rPr>
                <w:rFonts w:cs="Arial"/>
              </w:rPr>
              <w:t>N/A</w:t>
            </w:r>
          </w:p>
        </w:tc>
        <w:tc>
          <w:tcPr>
            <w:tcW w:w="1985" w:type="dxa"/>
          </w:tcPr>
          <w:p w14:paraId="103CAE9B" w14:textId="77777777" w:rsidR="00820F2A" w:rsidRPr="00F23CE1" w:rsidRDefault="005D7C5A" w:rsidP="00202B21">
            <w:pPr>
              <w:pStyle w:val="BodyText-table"/>
              <w:rPr>
                <w:rFonts w:cs="Arial"/>
              </w:rPr>
            </w:pPr>
            <w:r w:rsidRPr="00F23CE1">
              <w:rPr>
                <w:rFonts w:cs="Arial"/>
              </w:rPr>
              <w:t>ML13052A573</w:t>
            </w:r>
          </w:p>
        </w:tc>
      </w:tr>
      <w:tr w:rsidR="00E27ABE" w:rsidRPr="00202B21" w14:paraId="0F84CED3" w14:textId="77777777" w:rsidTr="0035226D">
        <w:trPr>
          <w:tblHeader w:val="0"/>
        </w:trPr>
        <w:tc>
          <w:tcPr>
            <w:tcW w:w="1435" w:type="dxa"/>
          </w:tcPr>
          <w:p w14:paraId="2E21296C" w14:textId="77777777" w:rsidR="00E27ABE" w:rsidRPr="00F23CE1" w:rsidRDefault="00995272" w:rsidP="00202B21">
            <w:pPr>
              <w:pStyle w:val="BodyText-table"/>
              <w:rPr>
                <w:rFonts w:cs="Arial"/>
              </w:rPr>
            </w:pPr>
            <w:r w:rsidRPr="00F23CE1">
              <w:rPr>
                <w:rFonts w:cs="Arial"/>
              </w:rPr>
              <w:t>N/A</w:t>
            </w:r>
          </w:p>
        </w:tc>
        <w:tc>
          <w:tcPr>
            <w:tcW w:w="1710" w:type="dxa"/>
          </w:tcPr>
          <w:p w14:paraId="493EE186" w14:textId="77777777" w:rsidR="00794AD4" w:rsidRPr="00F23CE1" w:rsidRDefault="00794AD4" w:rsidP="00202B21">
            <w:pPr>
              <w:pStyle w:val="BodyText-table"/>
              <w:rPr>
                <w:rFonts w:cs="Arial"/>
              </w:rPr>
            </w:pPr>
            <w:r w:rsidRPr="00F23CE1">
              <w:rPr>
                <w:rFonts w:cs="Arial"/>
              </w:rPr>
              <w:t>ML16013A260</w:t>
            </w:r>
          </w:p>
          <w:p w14:paraId="0C5EBD3E" w14:textId="351691A4" w:rsidR="00995272" w:rsidRPr="00F23CE1" w:rsidRDefault="00A34E6B" w:rsidP="00202B21">
            <w:pPr>
              <w:pStyle w:val="BodyText-table"/>
              <w:rPr>
                <w:rFonts w:cs="Arial"/>
              </w:rPr>
            </w:pPr>
            <w:r w:rsidRPr="00F23CE1">
              <w:rPr>
                <w:rFonts w:cs="Arial"/>
              </w:rPr>
              <w:t>07/08</w:t>
            </w:r>
            <w:r w:rsidR="00995272" w:rsidRPr="00F23CE1">
              <w:rPr>
                <w:rFonts w:cs="Arial"/>
              </w:rPr>
              <w:t>/16</w:t>
            </w:r>
          </w:p>
          <w:p w14:paraId="298EB05E" w14:textId="79B96347" w:rsidR="00995272" w:rsidRPr="00202B21" w:rsidRDefault="00995272" w:rsidP="00202B21">
            <w:pPr>
              <w:pStyle w:val="BodyText-table"/>
              <w:rPr>
                <w:rFonts w:asciiTheme="minorHAnsi" w:hAnsiTheme="minorHAnsi" w:cstheme="minorHAnsi"/>
              </w:rPr>
            </w:pPr>
            <w:r w:rsidRPr="00F23CE1">
              <w:rPr>
                <w:rFonts w:cs="Arial"/>
              </w:rPr>
              <w:t>CN 16</w:t>
            </w:r>
            <w:r w:rsidR="002C2BD1" w:rsidRPr="00F23CE1">
              <w:rPr>
                <w:rFonts w:cs="Arial"/>
              </w:rPr>
              <w:t>-</w:t>
            </w:r>
            <w:r w:rsidR="00D00CE9" w:rsidRPr="00F23CE1">
              <w:rPr>
                <w:rFonts w:cs="Arial"/>
              </w:rPr>
              <w:t>015</w:t>
            </w:r>
          </w:p>
        </w:tc>
        <w:tc>
          <w:tcPr>
            <w:tcW w:w="6030" w:type="dxa"/>
          </w:tcPr>
          <w:p w14:paraId="6210CC81" w14:textId="3D99DAA5" w:rsidR="00E27ABE" w:rsidRPr="00F23CE1" w:rsidRDefault="00E27ABE" w:rsidP="00202B21">
            <w:pPr>
              <w:pStyle w:val="BodyText-table"/>
              <w:rPr>
                <w:rFonts w:cs="Arial"/>
                <w:lang w:val="en-CA"/>
              </w:rPr>
            </w:pPr>
            <w:r w:rsidRPr="00F23CE1">
              <w:rPr>
                <w:rFonts w:cs="Arial"/>
                <w:lang w:val="en-CA"/>
              </w:rPr>
              <w:t>Added Phase IV inspection</w:t>
            </w:r>
            <w:r w:rsidR="00440C41" w:rsidRPr="00F23CE1">
              <w:rPr>
                <w:rFonts w:cs="Arial"/>
                <w:lang w:val="en-CA"/>
              </w:rPr>
              <w:t xml:space="preserve">, updated </w:t>
            </w:r>
            <w:r w:rsidR="009A5A6F">
              <w:rPr>
                <w:rFonts w:cs="Arial"/>
                <w:lang w:val="en-CA"/>
              </w:rPr>
              <w:t>t</w:t>
            </w:r>
            <w:r w:rsidR="00440C41" w:rsidRPr="00F23CE1">
              <w:rPr>
                <w:rFonts w:cs="Arial"/>
                <w:lang w:val="en-CA"/>
              </w:rPr>
              <w:t>able</w:t>
            </w:r>
            <w:r w:rsidR="00DE2AC9" w:rsidRPr="00F23CE1">
              <w:rPr>
                <w:rFonts w:cs="Arial"/>
                <w:lang w:val="en-CA"/>
              </w:rPr>
              <w:t> 2</w:t>
            </w:r>
            <w:r w:rsidR="00440C41" w:rsidRPr="00F23CE1">
              <w:rPr>
                <w:rFonts w:cs="Arial"/>
                <w:lang w:val="en-CA"/>
              </w:rPr>
              <w:t>.1 with latest license renewal information</w:t>
            </w:r>
          </w:p>
        </w:tc>
        <w:tc>
          <w:tcPr>
            <w:tcW w:w="1800" w:type="dxa"/>
          </w:tcPr>
          <w:p w14:paraId="39826035" w14:textId="77777777" w:rsidR="00E27ABE" w:rsidRPr="00F23CE1" w:rsidRDefault="00995272" w:rsidP="00202B21">
            <w:pPr>
              <w:pStyle w:val="BodyText-table"/>
              <w:rPr>
                <w:rFonts w:cs="Arial"/>
              </w:rPr>
            </w:pPr>
            <w:r w:rsidRPr="00F23CE1">
              <w:rPr>
                <w:rFonts w:cs="Arial"/>
              </w:rPr>
              <w:t>N/A</w:t>
            </w:r>
          </w:p>
        </w:tc>
        <w:tc>
          <w:tcPr>
            <w:tcW w:w="1985" w:type="dxa"/>
          </w:tcPr>
          <w:p w14:paraId="59B1A7F2" w14:textId="77032B98" w:rsidR="00E27ABE" w:rsidRPr="00F23CE1" w:rsidRDefault="007E3241" w:rsidP="00202B21">
            <w:pPr>
              <w:pStyle w:val="BodyText-table"/>
              <w:rPr>
                <w:rFonts w:cs="Arial"/>
              </w:rPr>
            </w:pPr>
            <w:r w:rsidRPr="00F23CE1">
              <w:rPr>
                <w:rFonts w:cs="Arial"/>
              </w:rPr>
              <w:t>ML16019A315</w:t>
            </w:r>
          </w:p>
        </w:tc>
      </w:tr>
      <w:tr w:rsidR="00367BF1" w:rsidRPr="00202B21" w14:paraId="410C3B0B" w14:textId="77777777" w:rsidTr="0035226D">
        <w:trPr>
          <w:tblHeader w:val="0"/>
        </w:trPr>
        <w:tc>
          <w:tcPr>
            <w:tcW w:w="1435" w:type="dxa"/>
          </w:tcPr>
          <w:p w14:paraId="466D2815" w14:textId="2804C793" w:rsidR="00367BF1" w:rsidRPr="00F23CE1" w:rsidRDefault="00367BF1" w:rsidP="00202B21">
            <w:pPr>
              <w:pStyle w:val="BodyText-table"/>
              <w:rPr>
                <w:rFonts w:cs="Arial"/>
              </w:rPr>
            </w:pPr>
            <w:r w:rsidRPr="00F23CE1">
              <w:rPr>
                <w:rFonts w:cs="Arial"/>
              </w:rPr>
              <w:lastRenderedPageBreak/>
              <w:t>N/A</w:t>
            </w:r>
          </w:p>
        </w:tc>
        <w:tc>
          <w:tcPr>
            <w:tcW w:w="1710" w:type="dxa"/>
          </w:tcPr>
          <w:p w14:paraId="0C18C323" w14:textId="0B5F888F" w:rsidR="00367BF1" w:rsidRPr="00F23CE1" w:rsidRDefault="00F23DF7" w:rsidP="00202B21">
            <w:pPr>
              <w:pStyle w:val="BodyText-table"/>
              <w:rPr>
                <w:rFonts w:cs="Arial"/>
              </w:rPr>
            </w:pPr>
            <w:r w:rsidRPr="00F23CE1">
              <w:rPr>
                <w:rFonts w:cs="Arial"/>
              </w:rPr>
              <w:t>ML22245A071</w:t>
            </w:r>
          </w:p>
          <w:p w14:paraId="5CED857E" w14:textId="5663B776" w:rsidR="00367BF1" w:rsidRPr="00251142" w:rsidRDefault="00251142" w:rsidP="00202B21">
            <w:pPr>
              <w:pStyle w:val="BodyText-table"/>
              <w:rPr>
                <w:rFonts w:cs="Arial"/>
              </w:rPr>
            </w:pPr>
            <w:r w:rsidRPr="00251142">
              <w:t>08/11/23</w:t>
            </w:r>
          </w:p>
          <w:p w14:paraId="64A77509" w14:textId="1212FAE1" w:rsidR="00367BF1" w:rsidRPr="00202B21" w:rsidRDefault="00F23DF7" w:rsidP="00202B21">
            <w:pPr>
              <w:pStyle w:val="BodyText-table"/>
              <w:rPr>
                <w:rFonts w:asciiTheme="minorHAnsi" w:hAnsiTheme="minorHAnsi" w:cstheme="minorHAnsi"/>
              </w:rPr>
            </w:pPr>
            <w:r w:rsidRPr="00251142">
              <w:rPr>
                <w:rFonts w:cs="Arial"/>
              </w:rPr>
              <w:t xml:space="preserve">CN </w:t>
            </w:r>
            <w:r w:rsidR="00251142">
              <w:rPr>
                <w:rFonts w:cs="Arial"/>
              </w:rPr>
              <w:t>23-023</w:t>
            </w:r>
          </w:p>
        </w:tc>
        <w:tc>
          <w:tcPr>
            <w:tcW w:w="6030" w:type="dxa"/>
          </w:tcPr>
          <w:p w14:paraId="0741B815" w14:textId="347F5460" w:rsidR="00321D91" w:rsidRPr="00F23CE1" w:rsidRDefault="00367BF1" w:rsidP="00202B21">
            <w:pPr>
              <w:pStyle w:val="BodyText-table"/>
              <w:rPr>
                <w:rFonts w:cs="Arial"/>
                <w:lang w:val="en-CA"/>
              </w:rPr>
            </w:pPr>
            <w:r w:rsidRPr="00F23CE1">
              <w:rPr>
                <w:rFonts w:cs="Arial"/>
                <w:lang w:val="en-CA"/>
              </w:rPr>
              <w:t xml:space="preserve">Added </w:t>
            </w:r>
            <w:r w:rsidR="00401306">
              <w:rPr>
                <w:rFonts w:cs="Arial"/>
                <w:lang w:val="en-CA"/>
              </w:rPr>
              <w:t>a</w:t>
            </w:r>
            <w:r w:rsidRPr="00F23CE1">
              <w:rPr>
                <w:rFonts w:cs="Arial"/>
                <w:lang w:val="en-CA"/>
              </w:rPr>
              <w:t>ttachment</w:t>
            </w:r>
            <w:r w:rsidR="004D05A1" w:rsidRPr="00F23CE1">
              <w:rPr>
                <w:rFonts w:cs="Arial"/>
                <w:lang w:val="en-CA"/>
              </w:rPr>
              <w:t> 3</w:t>
            </w:r>
            <w:r w:rsidR="00976B0E">
              <w:rPr>
                <w:rFonts w:cs="Arial"/>
                <w:lang w:val="en-CA"/>
              </w:rPr>
              <w:t xml:space="preserve"> - </w:t>
            </w:r>
            <w:r w:rsidRPr="00F23CE1">
              <w:rPr>
                <w:rFonts w:cs="Arial"/>
                <w:lang w:val="en-CA"/>
              </w:rPr>
              <w:t xml:space="preserve">Evaluating AMP Effectiveness Reviews. Deleted tables previously maintained in </w:t>
            </w:r>
            <w:r w:rsidR="00976B0E">
              <w:rPr>
                <w:rFonts w:cs="Arial"/>
                <w:lang w:val="en-CA"/>
              </w:rPr>
              <w:t>a</w:t>
            </w:r>
            <w:r w:rsidRPr="00F23CE1">
              <w:rPr>
                <w:rFonts w:cs="Arial"/>
                <w:lang w:val="en-CA"/>
              </w:rPr>
              <w:t xml:space="preserve">ttachments 1 and </w:t>
            </w:r>
            <w:r w:rsidR="00321D91" w:rsidRPr="00F23CE1">
              <w:rPr>
                <w:rFonts w:cs="Arial"/>
                <w:lang w:val="en-CA"/>
              </w:rPr>
              <w:t xml:space="preserve">2 and included reference to online location where this information is kept. Revised </w:t>
            </w:r>
            <w:r w:rsidR="00976B0E">
              <w:rPr>
                <w:rFonts w:cs="Arial"/>
                <w:lang w:val="en-CA"/>
              </w:rPr>
              <w:t>s</w:t>
            </w:r>
            <w:r w:rsidR="00321D91" w:rsidRPr="00F23CE1">
              <w:rPr>
                <w:rFonts w:cs="Arial"/>
                <w:lang w:val="en-CA"/>
              </w:rPr>
              <w:t>ections</w:t>
            </w:r>
            <w:r w:rsidR="00976B0E">
              <w:rPr>
                <w:rFonts w:cs="Arial"/>
                <w:lang w:val="en-CA"/>
              </w:rPr>
              <w:t> </w:t>
            </w:r>
            <w:r w:rsidR="00321D91" w:rsidRPr="00F23CE1">
              <w:rPr>
                <w:rFonts w:cs="Arial"/>
                <w:lang w:val="en-CA"/>
              </w:rPr>
              <w:t xml:space="preserve">2 and 3 to clarify actions to be taken in Phases I, II, and III, and moved Phase IV inspection information into dedicated paragraphs in </w:t>
            </w:r>
            <w:r w:rsidR="00976B0E">
              <w:rPr>
                <w:rFonts w:cs="Arial"/>
                <w:lang w:val="en-CA"/>
              </w:rPr>
              <w:t>s</w:t>
            </w:r>
            <w:r w:rsidR="00321D91" w:rsidRPr="00F23CE1">
              <w:rPr>
                <w:rFonts w:cs="Arial"/>
                <w:lang w:val="en-CA"/>
              </w:rPr>
              <w:t xml:space="preserve">ections 2 and 3. </w:t>
            </w:r>
            <w:r w:rsidR="00104745" w:rsidRPr="00F23CE1">
              <w:rPr>
                <w:rFonts w:cs="Arial"/>
                <w:lang w:val="en-CA"/>
              </w:rPr>
              <w:t xml:space="preserve">Also, added </w:t>
            </w:r>
            <w:r w:rsidR="0008289F" w:rsidRPr="00F23CE1">
              <w:rPr>
                <w:rFonts w:cs="Arial"/>
                <w:lang w:val="en-CA"/>
              </w:rPr>
              <w:t>Phases V and VI that are applicable to SLR</w:t>
            </w:r>
            <w:r w:rsidR="00241128" w:rsidRPr="00F23CE1">
              <w:rPr>
                <w:rFonts w:cs="Arial"/>
                <w:lang w:val="en-CA"/>
              </w:rPr>
              <w:t>. Made changes throughout the document to address applicability to LR and SLR.</w:t>
            </w:r>
          </w:p>
        </w:tc>
        <w:tc>
          <w:tcPr>
            <w:tcW w:w="1800" w:type="dxa"/>
          </w:tcPr>
          <w:p w14:paraId="7F3FC0FC" w14:textId="022B01C9" w:rsidR="00367BF1" w:rsidRPr="00F23CE1" w:rsidRDefault="00321D91" w:rsidP="00202B21">
            <w:pPr>
              <w:pStyle w:val="BodyText-table"/>
              <w:rPr>
                <w:rFonts w:cs="Arial"/>
              </w:rPr>
            </w:pPr>
            <w:r w:rsidRPr="00F23CE1">
              <w:rPr>
                <w:rFonts w:cs="Arial"/>
              </w:rPr>
              <w:t>N/A</w:t>
            </w:r>
          </w:p>
        </w:tc>
        <w:tc>
          <w:tcPr>
            <w:tcW w:w="1985" w:type="dxa"/>
          </w:tcPr>
          <w:p w14:paraId="2C0FEF66" w14:textId="4935D0BE" w:rsidR="00367BF1" w:rsidRPr="00F23CE1" w:rsidRDefault="00A14DC2" w:rsidP="00202B21">
            <w:pPr>
              <w:pStyle w:val="BodyText-table"/>
              <w:rPr>
                <w:rFonts w:cs="Arial"/>
              </w:rPr>
            </w:pPr>
            <w:r w:rsidRPr="00F23CE1">
              <w:rPr>
                <w:rFonts w:cs="Arial"/>
              </w:rPr>
              <w:t>ML</w:t>
            </w:r>
            <w:r w:rsidR="00307B4C" w:rsidRPr="00F23CE1">
              <w:rPr>
                <w:rFonts w:cs="Arial"/>
              </w:rPr>
              <w:t>22300A056</w:t>
            </w:r>
          </w:p>
          <w:p w14:paraId="4D4F7089" w14:textId="77777777" w:rsidR="00A14DC2" w:rsidRPr="00F23CE1" w:rsidRDefault="00A14DC2" w:rsidP="00202B21">
            <w:pPr>
              <w:pStyle w:val="BodyText-table"/>
              <w:rPr>
                <w:rFonts w:cs="Arial"/>
              </w:rPr>
            </w:pPr>
          </w:p>
          <w:p w14:paraId="5B0E86E7" w14:textId="5C834588" w:rsidR="00261DF3" w:rsidRPr="00F23CE1" w:rsidRDefault="00261DF3" w:rsidP="00202B21">
            <w:pPr>
              <w:pStyle w:val="BodyText-table"/>
              <w:rPr>
                <w:rFonts w:cs="Arial"/>
              </w:rPr>
            </w:pPr>
            <w:r w:rsidRPr="00F23CE1">
              <w:rPr>
                <w:rFonts w:cs="Arial"/>
              </w:rPr>
              <w:t>71003-2450</w:t>
            </w:r>
          </w:p>
          <w:p w14:paraId="4BDB8F10" w14:textId="4D5899BB" w:rsidR="00A14DC2" w:rsidRPr="00202B21" w:rsidRDefault="00261DF3" w:rsidP="00202B21">
            <w:pPr>
              <w:pStyle w:val="BodyText-table"/>
              <w:rPr>
                <w:rFonts w:asciiTheme="minorHAnsi" w:hAnsiTheme="minorHAnsi" w:cstheme="minorHAnsi"/>
              </w:rPr>
            </w:pPr>
            <w:r w:rsidRPr="00F23CE1">
              <w:rPr>
                <w:rFonts w:cs="Arial"/>
              </w:rPr>
              <w:t>ML22041B077</w:t>
            </w:r>
          </w:p>
        </w:tc>
      </w:tr>
    </w:tbl>
    <w:p w14:paraId="74FF3B4F" w14:textId="77777777" w:rsidR="00CA0D35" w:rsidRPr="004E2D31" w:rsidRDefault="00CA0D35" w:rsidP="00243397"/>
    <w:sectPr w:rsidR="00CA0D35" w:rsidRPr="004E2D31" w:rsidSect="00F23DF7">
      <w:footerReference w:type="default" r:id="rId16"/>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9B39" w14:textId="77777777" w:rsidR="00215A90" w:rsidRDefault="00215A90">
      <w:r>
        <w:separator/>
      </w:r>
    </w:p>
  </w:endnote>
  <w:endnote w:type="continuationSeparator" w:id="0">
    <w:p w14:paraId="73338F52" w14:textId="77777777" w:rsidR="00215A90" w:rsidRDefault="00215A90">
      <w:r>
        <w:continuationSeparator/>
      </w:r>
    </w:p>
  </w:endnote>
  <w:endnote w:type="continuationNotice" w:id="1">
    <w:p w14:paraId="661EF26F" w14:textId="77777777" w:rsidR="00215A90" w:rsidRDefault="00215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A5646" w14:textId="0DC6F7F2" w:rsidR="00EF1FDC" w:rsidRPr="009B1DC2" w:rsidRDefault="00EF1FDC" w:rsidP="009B1DC2">
    <w:pPr>
      <w:tabs>
        <w:tab w:val="center" w:pos="4680"/>
        <w:tab w:val="right" w:pos="9360"/>
      </w:tabs>
    </w:pPr>
    <w:r w:rsidRPr="009B1DC2">
      <w:t xml:space="preserve">Issue Date: </w:t>
    </w:r>
    <w:r w:rsidR="00251142">
      <w:t>08/11/23</w:t>
    </w:r>
    <w:r w:rsidRPr="009B1DC2">
      <w:tab/>
    </w:r>
    <w:r w:rsidRPr="009B1DC2">
      <w:fldChar w:fldCharType="begin"/>
    </w:r>
    <w:r w:rsidRPr="009B1DC2">
      <w:instrText xml:space="preserve"> PAGE   \* MERGEFORMAT </w:instrText>
    </w:r>
    <w:r w:rsidRPr="009B1DC2">
      <w:fldChar w:fldCharType="separate"/>
    </w:r>
    <w:r>
      <w:rPr>
        <w:noProof/>
      </w:rPr>
      <w:t>1</w:t>
    </w:r>
    <w:r w:rsidRPr="009B1DC2">
      <w:fldChar w:fldCharType="end"/>
    </w:r>
    <w:r w:rsidRPr="009B1DC2">
      <w:tab/>
      <w:t>71003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2FD09" w14:textId="77777777" w:rsidR="003C1B48" w:rsidRPr="00F94D5B" w:rsidRDefault="003C1B48" w:rsidP="00F94D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6FF0" w14:textId="4A7637B5" w:rsidR="003C1B48" w:rsidRPr="009B1DC2" w:rsidRDefault="003C1B48" w:rsidP="009B1DC2">
    <w:pPr>
      <w:tabs>
        <w:tab w:val="center" w:pos="4680"/>
        <w:tab w:val="right" w:pos="9360"/>
      </w:tabs>
    </w:pPr>
    <w:r w:rsidRPr="009B1DC2">
      <w:t xml:space="preserve">Issue Date: </w:t>
    </w:r>
    <w:r w:rsidR="00251142">
      <w:t>08/11/23</w:t>
    </w:r>
    <w:r w:rsidRPr="009B1DC2">
      <w:tab/>
      <w:t>Att1-</w:t>
    </w:r>
    <w:r w:rsidRPr="009B1DC2">
      <w:fldChar w:fldCharType="begin"/>
    </w:r>
    <w:r w:rsidRPr="009B1DC2">
      <w:instrText xml:space="preserve"> PAGE   \* MERGEFORMAT </w:instrText>
    </w:r>
    <w:r w:rsidRPr="009B1DC2">
      <w:fldChar w:fldCharType="separate"/>
    </w:r>
    <w:r>
      <w:rPr>
        <w:noProof/>
      </w:rPr>
      <w:t>5</w:t>
    </w:r>
    <w:r w:rsidRPr="009B1DC2">
      <w:fldChar w:fldCharType="end"/>
    </w:r>
    <w:r>
      <w:tab/>
    </w:r>
    <w:r w:rsidRPr="009B1DC2">
      <w:t>71003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6046" w14:textId="09310D51" w:rsidR="003C1B48" w:rsidRPr="009B1DC2" w:rsidRDefault="003C1B48" w:rsidP="009B1DC2">
    <w:pPr>
      <w:tabs>
        <w:tab w:val="center" w:pos="4680"/>
        <w:tab w:val="right" w:pos="9360"/>
      </w:tabs>
    </w:pPr>
    <w:r w:rsidRPr="009B1DC2">
      <w:t xml:space="preserve">Issue Date: </w:t>
    </w:r>
    <w:r w:rsidR="00251142">
      <w:t>08/11/23</w:t>
    </w:r>
    <w:r w:rsidRPr="009B1DC2">
      <w:tab/>
      <w:t>Att2-</w:t>
    </w:r>
    <w:r w:rsidRPr="009B1DC2">
      <w:fldChar w:fldCharType="begin"/>
    </w:r>
    <w:r w:rsidRPr="009B1DC2">
      <w:instrText xml:space="preserve"> PAGE   \* MERGEFORMAT </w:instrText>
    </w:r>
    <w:r w:rsidRPr="009B1DC2">
      <w:fldChar w:fldCharType="separate"/>
    </w:r>
    <w:r>
      <w:rPr>
        <w:noProof/>
      </w:rPr>
      <w:t>2</w:t>
    </w:r>
    <w:r w:rsidRPr="009B1DC2">
      <w:fldChar w:fldCharType="end"/>
    </w:r>
    <w:r>
      <w:tab/>
    </w:r>
    <w:r w:rsidRPr="009B1DC2">
      <w:t>71003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5CC" w14:textId="0E44FFFB" w:rsidR="003C1B48" w:rsidRPr="00F23DF7" w:rsidRDefault="00F23DF7" w:rsidP="00F23DF7">
    <w:pPr>
      <w:pStyle w:val="Footer"/>
    </w:pPr>
    <w:r>
      <w:t>Issue Date:</w:t>
    </w:r>
    <w:r w:rsidR="00251142">
      <w:t xml:space="preserve"> 08/11/23</w:t>
    </w:r>
    <w:r>
      <w:ptab w:relativeTo="margin" w:alignment="center" w:leader="none"/>
    </w:r>
    <w:r>
      <w:t>Att</w:t>
    </w:r>
    <w:r w:rsidR="005B0FF1">
      <w:t>3</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71003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DEA7" w14:textId="17C45C37" w:rsidR="005B0FF1" w:rsidRPr="00F23DF7" w:rsidRDefault="005B0FF1" w:rsidP="00F23DF7">
    <w:pPr>
      <w:pStyle w:val="Footer"/>
    </w:pPr>
    <w:r>
      <w:t xml:space="preserve">Issue Date: </w:t>
    </w:r>
    <w:r w:rsidR="00251142">
      <w:t>08/11/23</w:t>
    </w:r>
    <w:r>
      <w:ptab w:relativeTo="margin" w:alignment="center" w:leader="none"/>
    </w:r>
    <w:r>
      <w:t>Att4-</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D6405" w14:textId="77777777" w:rsidR="00215A90" w:rsidRDefault="00215A90">
      <w:r>
        <w:separator/>
      </w:r>
    </w:p>
  </w:footnote>
  <w:footnote w:type="continuationSeparator" w:id="0">
    <w:p w14:paraId="18FA2A37" w14:textId="77777777" w:rsidR="00215A90" w:rsidRDefault="00215A90">
      <w:r>
        <w:continuationSeparator/>
      </w:r>
    </w:p>
  </w:footnote>
  <w:footnote w:type="continuationNotice" w:id="1">
    <w:p w14:paraId="33EF3E84" w14:textId="77777777" w:rsidR="00215A90" w:rsidRDefault="00215A90"/>
  </w:footnote>
  <w:footnote w:id="2">
    <w:p w14:paraId="49F71DEF" w14:textId="77777777" w:rsidR="003C1B48" w:rsidRPr="009B1DC2" w:rsidRDefault="003C1B48" w:rsidP="00762D90">
      <w:r>
        <w:rPr>
          <w:rStyle w:val="FootnoteReference"/>
        </w:rPr>
        <w:footnoteRef/>
      </w:r>
      <w:r>
        <w:t xml:space="preserve"> </w:t>
      </w:r>
      <w:r w:rsidRPr="009B1DC2">
        <w:t>The commitments for Arkansas Nuclear One, Unit 1; Hatch; Oconee; and Turkey Point plants have been compiled and can be found in ADAMS ML070640041.</w:t>
      </w:r>
    </w:p>
    <w:p w14:paraId="2844305E" w14:textId="77777777" w:rsidR="003C1B48" w:rsidRDefault="003C1B4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262B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E8C8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7CD78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D8C1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4D02E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C4D0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CC06D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F40F8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32D1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422B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835815"/>
    <w:multiLevelType w:val="multilevel"/>
    <w:tmpl w:val="AF5C0806"/>
    <w:lvl w:ilvl="0">
      <w:start w:val="2"/>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0378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CB67A9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E981A6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16B5B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53120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64873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71A65B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C993F7C"/>
    <w:multiLevelType w:val="multilevel"/>
    <w:tmpl w:val="437C47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2B418BC"/>
    <w:multiLevelType w:val="multilevel"/>
    <w:tmpl w:val="2DAA2D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52A70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B6D37C4"/>
    <w:multiLevelType w:val="multilevel"/>
    <w:tmpl w:val="37DEB6DE"/>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82200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73F309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7F9602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93458848">
    <w:abstractNumId w:val="14"/>
  </w:num>
  <w:num w:numId="2" w16cid:durableId="405691280">
    <w:abstractNumId w:val="13"/>
  </w:num>
  <w:num w:numId="3" w16cid:durableId="1621497267">
    <w:abstractNumId w:val="22"/>
  </w:num>
  <w:num w:numId="4" w16cid:durableId="861937228">
    <w:abstractNumId w:val="17"/>
  </w:num>
  <w:num w:numId="5" w16cid:durableId="2115829901">
    <w:abstractNumId w:val="12"/>
  </w:num>
  <w:num w:numId="6" w16cid:durableId="1241788440">
    <w:abstractNumId w:val="15"/>
  </w:num>
  <w:num w:numId="7" w16cid:durableId="392312702">
    <w:abstractNumId w:val="7"/>
  </w:num>
  <w:num w:numId="8" w16cid:durableId="1093476657">
    <w:abstractNumId w:val="6"/>
  </w:num>
  <w:num w:numId="9" w16cid:durableId="1550074749">
    <w:abstractNumId w:val="16"/>
  </w:num>
  <w:num w:numId="10" w16cid:durableId="73816597">
    <w:abstractNumId w:val="11"/>
  </w:num>
  <w:num w:numId="11" w16cid:durableId="352610531">
    <w:abstractNumId w:val="9"/>
  </w:num>
  <w:num w:numId="12" w16cid:durableId="917784976">
    <w:abstractNumId w:val="5"/>
  </w:num>
  <w:num w:numId="13" w16cid:durableId="1912811226">
    <w:abstractNumId w:val="4"/>
  </w:num>
  <w:num w:numId="14" w16cid:durableId="1125393251">
    <w:abstractNumId w:val="8"/>
  </w:num>
  <w:num w:numId="15" w16cid:durableId="1794327219">
    <w:abstractNumId w:val="3"/>
  </w:num>
  <w:num w:numId="16" w16cid:durableId="1272129965">
    <w:abstractNumId w:val="2"/>
  </w:num>
  <w:num w:numId="17" w16cid:durableId="178352622">
    <w:abstractNumId w:val="1"/>
  </w:num>
  <w:num w:numId="18" w16cid:durableId="1614364942">
    <w:abstractNumId w:val="0"/>
  </w:num>
  <w:num w:numId="19" w16cid:durableId="1193495274">
    <w:abstractNumId w:val="18"/>
  </w:num>
  <w:num w:numId="20" w16cid:durableId="691997638">
    <w:abstractNumId w:val="19"/>
  </w:num>
  <w:num w:numId="21" w16cid:durableId="1922792940">
    <w:abstractNumId w:val="20"/>
  </w:num>
  <w:num w:numId="22" w16cid:durableId="1284966102">
    <w:abstractNumId w:val="23"/>
  </w:num>
  <w:num w:numId="23" w16cid:durableId="1984305721">
    <w:abstractNumId w:val="21"/>
  </w:num>
  <w:num w:numId="24" w16cid:durableId="178009642">
    <w:abstractNumId w:val="10"/>
  </w:num>
  <w:num w:numId="25" w16cid:durableId="383988095">
    <w:abstractNumId w:val="24"/>
  </w:num>
  <w:num w:numId="26" w16cid:durableId="302974630">
    <w:abstractNumId w:val="9"/>
  </w:num>
  <w:num w:numId="27" w16cid:durableId="2092123005">
    <w:abstractNumId w:val="5"/>
  </w:num>
  <w:num w:numId="28" w16cid:durableId="690959241">
    <w:abstractNumId w:val="4"/>
  </w:num>
  <w:num w:numId="29" w16cid:durableId="525489135">
    <w:abstractNumId w:val="8"/>
  </w:num>
  <w:num w:numId="30" w16cid:durableId="2087220054">
    <w:abstractNumId w:val="3"/>
  </w:num>
  <w:num w:numId="31" w16cid:durableId="809785741">
    <w:abstractNumId w:val="2"/>
  </w:num>
  <w:num w:numId="32" w16cid:durableId="1359045912">
    <w:abstractNumId w:val="1"/>
  </w:num>
  <w:num w:numId="33" w16cid:durableId="1336151897">
    <w:abstractNumId w:val="0"/>
  </w:num>
  <w:num w:numId="34" w16cid:durableId="1288389869">
    <w:abstractNumId w:val="9"/>
  </w:num>
  <w:num w:numId="35" w16cid:durableId="1720015638">
    <w:abstractNumId w:val="5"/>
  </w:num>
  <w:num w:numId="36" w16cid:durableId="235936955">
    <w:abstractNumId w:val="4"/>
  </w:num>
  <w:num w:numId="37" w16cid:durableId="1813788701">
    <w:abstractNumId w:val="8"/>
  </w:num>
  <w:num w:numId="38" w16cid:durableId="2109494853">
    <w:abstractNumId w:val="3"/>
  </w:num>
  <w:num w:numId="39" w16cid:durableId="1252203573">
    <w:abstractNumId w:val="2"/>
  </w:num>
  <w:num w:numId="40" w16cid:durableId="1559323155">
    <w:abstractNumId w:val="1"/>
  </w:num>
  <w:num w:numId="41" w16cid:durableId="628436949">
    <w:abstractNumId w:val="0"/>
  </w:num>
  <w:num w:numId="42" w16cid:durableId="1795245540">
    <w:abstractNumId w:val="8"/>
  </w:num>
  <w:num w:numId="43" w16cid:durableId="621766563">
    <w:abstractNumId w:val="3"/>
  </w:num>
  <w:num w:numId="44" w16cid:durableId="52968796">
    <w:abstractNumId w:val="2"/>
  </w:num>
  <w:num w:numId="45" w16cid:durableId="250741126">
    <w:abstractNumId w:val="1"/>
  </w:num>
  <w:num w:numId="46" w16cid:durableId="1852527378">
    <w:abstractNumId w:val="0"/>
  </w:num>
  <w:num w:numId="47" w16cid:durableId="421072667">
    <w:abstractNumId w:val="5"/>
  </w:num>
  <w:num w:numId="48" w16cid:durableId="176426445">
    <w:abstractNumId w:val="4"/>
  </w:num>
  <w:num w:numId="49" w16cid:durableId="2027365213">
    <w:abstractNumId w:val="9"/>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1FB"/>
    <w:rsid w:val="0000105F"/>
    <w:rsid w:val="00001656"/>
    <w:rsid w:val="00001C7E"/>
    <w:rsid w:val="00001CFA"/>
    <w:rsid w:val="00002846"/>
    <w:rsid w:val="00002B44"/>
    <w:rsid w:val="00002C05"/>
    <w:rsid w:val="00007254"/>
    <w:rsid w:val="00010409"/>
    <w:rsid w:val="00010EFE"/>
    <w:rsid w:val="00010F72"/>
    <w:rsid w:val="00011932"/>
    <w:rsid w:val="000125B2"/>
    <w:rsid w:val="000126B4"/>
    <w:rsid w:val="00012E07"/>
    <w:rsid w:val="000144A3"/>
    <w:rsid w:val="000145C9"/>
    <w:rsid w:val="00014684"/>
    <w:rsid w:val="00014C8D"/>
    <w:rsid w:val="00016495"/>
    <w:rsid w:val="00016697"/>
    <w:rsid w:val="000167AF"/>
    <w:rsid w:val="0001685A"/>
    <w:rsid w:val="0001697E"/>
    <w:rsid w:val="00020C9B"/>
    <w:rsid w:val="00020EA8"/>
    <w:rsid w:val="000210B9"/>
    <w:rsid w:val="0002172B"/>
    <w:rsid w:val="00022A63"/>
    <w:rsid w:val="00024930"/>
    <w:rsid w:val="00025588"/>
    <w:rsid w:val="00027733"/>
    <w:rsid w:val="000278C1"/>
    <w:rsid w:val="00027DAB"/>
    <w:rsid w:val="00027F5B"/>
    <w:rsid w:val="00030086"/>
    <w:rsid w:val="000313E6"/>
    <w:rsid w:val="00032192"/>
    <w:rsid w:val="00034455"/>
    <w:rsid w:val="00035385"/>
    <w:rsid w:val="0003562C"/>
    <w:rsid w:val="00035C22"/>
    <w:rsid w:val="00036ADA"/>
    <w:rsid w:val="00037408"/>
    <w:rsid w:val="000378E3"/>
    <w:rsid w:val="00037D14"/>
    <w:rsid w:val="00037D9B"/>
    <w:rsid w:val="00040644"/>
    <w:rsid w:val="00041888"/>
    <w:rsid w:val="00041D76"/>
    <w:rsid w:val="00042929"/>
    <w:rsid w:val="00043CA5"/>
    <w:rsid w:val="00045161"/>
    <w:rsid w:val="00045270"/>
    <w:rsid w:val="00045DA2"/>
    <w:rsid w:val="00045DD8"/>
    <w:rsid w:val="00051279"/>
    <w:rsid w:val="0005327F"/>
    <w:rsid w:val="0005334D"/>
    <w:rsid w:val="00054779"/>
    <w:rsid w:val="0005489C"/>
    <w:rsid w:val="00054AF0"/>
    <w:rsid w:val="0005568C"/>
    <w:rsid w:val="00056CD6"/>
    <w:rsid w:val="00057116"/>
    <w:rsid w:val="00057A07"/>
    <w:rsid w:val="000600F4"/>
    <w:rsid w:val="0006031B"/>
    <w:rsid w:val="00061C44"/>
    <w:rsid w:val="00061D7E"/>
    <w:rsid w:val="0006285C"/>
    <w:rsid w:val="00062987"/>
    <w:rsid w:val="00062C13"/>
    <w:rsid w:val="00062D71"/>
    <w:rsid w:val="00063D14"/>
    <w:rsid w:val="00063DDC"/>
    <w:rsid w:val="00066BA6"/>
    <w:rsid w:val="00067393"/>
    <w:rsid w:val="0006763C"/>
    <w:rsid w:val="00067686"/>
    <w:rsid w:val="00071386"/>
    <w:rsid w:val="00072391"/>
    <w:rsid w:val="0007298A"/>
    <w:rsid w:val="00072B31"/>
    <w:rsid w:val="00074E67"/>
    <w:rsid w:val="00074FF3"/>
    <w:rsid w:val="00075234"/>
    <w:rsid w:val="000756E2"/>
    <w:rsid w:val="00075F22"/>
    <w:rsid w:val="00076376"/>
    <w:rsid w:val="00076DD3"/>
    <w:rsid w:val="00077A07"/>
    <w:rsid w:val="00080B15"/>
    <w:rsid w:val="00080C66"/>
    <w:rsid w:val="00080DBA"/>
    <w:rsid w:val="000811A3"/>
    <w:rsid w:val="0008149B"/>
    <w:rsid w:val="000817D7"/>
    <w:rsid w:val="00081CE0"/>
    <w:rsid w:val="00081ED4"/>
    <w:rsid w:val="00082112"/>
    <w:rsid w:val="0008289F"/>
    <w:rsid w:val="00082D3C"/>
    <w:rsid w:val="00083F9A"/>
    <w:rsid w:val="00084107"/>
    <w:rsid w:val="00084B5B"/>
    <w:rsid w:val="000853C5"/>
    <w:rsid w:val="000853FA"/>
    <w:rsid w:val="000860E5"/>
    <w:rsid w:val="0008613B"/>
    <w:rsid w:val="00087ED1"/>
    <w:rsid w:val="00087FFD"/>
    <w:rsid w:val="0009002C"/>
    <w:rsid w:val="00090A08"/>
    <w:rsid w:val="00090F84"/>
    <w:rsid w:val="00090FC3"/>
    <w:rsid w:val="00093ADB"/>
    <w:rsid w:val="000940AE"/>
    <w:rsid w:val="00094849"/>
    <w:rsid w:val="0009587C"/>
    <w:rsid w:val="00095CFC"/>
    <w:rsid w:val="000A0661"/>
    <w:rsid w:val="000A0719"/>
    <w:rsid w:val="000A1162"/>
    <w:rsid w:val="000A1C92"/>
    <w:rsid w:val="000A2A1D"/>
    <w:rsid w:val="000A40E2"/>
    <w:rsid w:val="000A41DE"/>
    <w:rsid w:val="000A4867"/>
    <w:rsid w:val="000A56EF"/>
    <w:rsid w:val="000A7E49"/>
    <w:rsid w:val="000B16BE"/>
    <w:rsid w:val="000B16C2"/>
    <w:rsid w:val="000B192F"/>
    <w:rsid w:val="000B355A"/>
    <w:rsid w:val="000B3855"/>
    <w:rsid w:val="000B4118"/>
    <w:rsid w:val="000B6871"/>
    <w:rsid w:val="000C1C39"/>
    <w:rsid w:val="000C1F3B"/>
    <w:rsid w:val="000C2DB9"/>
    <w:rsid w:val="000C357C"/>
    <w:rsid w:val="000C3A12"/>
    <w:rsid w:val="000C62C6"/>
    <w:rsid w:val="000C6A19"/>
    <w:rsid w:val="000C7034"/>
    <w:rsid w:val="000C7C60"/>
    <w:rsid w:val="000D00C0"/>
    <w:rsid w:val="000D10A4"/>
    <w:rsid w:val="000D2427"/>
    <w:rsid w:val="000D56DE"/>
    <w:rsid w:val="000D5EAD"/>
    <w:rsid w:val="000D6DD1"/>
    <w:rsid w:val="000D7311"/>
    <w:rsid w:val="000D7409"/>
    <w:rsid w:val="000D7493"/>
    <w:rsid w:val="000D7DB5"/>
    <w:rsid w:val="000D7EF4"/>
    <w:rsid w:val="000E067A"/>
    <w:rsid w:val="000E08A9"/>
    <w:rsid w:val="000E1E6D"/>
    <w:rsid w:val="000E22FC"/>
    <w:rsid w:val="000E3165"/>
    <w:rsid w:val="000E4B14"/>
    <w:rsid w:val="000E565B"/>
    <w:rsid w:val="000E56F5"/>
    <w:rsid w:val="000E5BA2"/>
    <w:rsid w:val="000E5DAD"/>
    <w:rsid w:val="000E63DD"/>
    <w:rsid w:val="000F0EAC"/>
    <w:rsid w:val="000F12BB"/>
    <w:rsid w:val="000F157E"/>
    <w:rsid w:val="000F163D"/>
    <w:rsid w:val="000F17FC"/>
    <w:rsid w:val="000F1A84"/>
    <w:rsid w:val="000F2765"/>
    <w:rsid w:val="000F391B"/>
    <w:rsid w:val="000F4E77"/>
    <w:rsid w:val="000F5280"/>
    <w:rsid w:val="000F5F4E"/>
    <w:rsid w:val="000F6595"/>
    <w:rsid w:val="000F6CEF"/>
    <w:rsid w:val="000F7398"/>
    <w:rsid w:val="000F7802"/>
    <w:rsid w:val="000F7918"/>
    <w:rsid w:val="0010053D"/>
    <w:rsid w:val="001008B2"/>
    <w:rsid w:val="00100C43"/>
    <w:rsid w:val="00101568"/>
    <w:rsid w:val="00102900"/>
    <w:rsid w:val="00102BF4"/>
    <w:rsid w:val="0010307C"/>
    <w:rsid w:val="00103D92"/>
    <w:rsid w:val="001046A5"/>
    <w:rsid w:val="00104745"/>
    <w:rsid w:val="00104AD1"/>
    <w:rsid w:val="001061EB"/>
    <w:rsid w:val="00106870"/>
    <w:rsid w:val="00106C42"/>
    <w:rsid w:val="001079AF"/>
    <w:rsid w:val="00110D5B"/>
    <w:rsid w:val="00111345"/>
    <w:rsid w:val="001116A7"/>
    <w:rsid w:val="00111C0A"/>
    <w:rsid w:val="00112676"/>
    <w:rsid w:val="00114BCD"/>
    <w:rsid w:val="00115DF7"/>
    <w:rsid w:val="001168D2"/>
    <w:rsid w:val="00116A88"/>
    <w:rsid w:val="00116DB1"/>
    <w:rsid w:val="00116E02"/>
    <w:rsid w:val="00120C3F"/>
    <w:rsid w:val="0012124F"/>
    <w:rsid w:val="001229E9"/>
    <w:rsid w:val="0012347B"/>
    <w:rsid w:val="0012411C"/>
    <w:rsid w:val="00124338"/>
    <w:rsid w:val="00124415"/>
    <w:rsid w:val="00125B10"/>
    <w:rsid w:val="00125D9F"/>
    <w:rsid w:val="00126125"/>
    <w:rsid w:val="00127200"/>
    <w:rsid w:val="00127718"/>
    <w:rsid w:val="00127A42"/>
    <w:rsid w:val="00130B36"/>
    <w:rsid w:val="001329A6"/>
    <w:rsid w:val="001335DB"/>
    <w:rsid w:val="001340A0"/>
    <w:rsid w:val="001344BD"/>
    <w:rsid w:val="00134843"/>
    <w:rsid w:val="001352FC"/>
    <w:rsid w:val="00136D0F"/>
    <w:rsid w:val="00136DE5"/>
    <w:rsid w:val="00136FB1"/>
    <w:rsid w:val="001370BC"/>
    <w:rsid w:val="0013740F"/>
    <w:rsid w:val="00137DC0"/>
    <w:rsid w:val="001402C3"/>
    <w:rsid w:val="00142180"/>
    <w:rsid w:val="00142696"/>
    <w:rsid w:val="001433C2"/>
    <w:rsid w:val="0014432D"/>
    <w:rsid w:val="00145141"/>
    <w:rsid w:val="001458AB"/>
    <w:rsid w:val="00146607"/>
    <w:rsid w:val="00146DC4"/>
    <w:rsid w:val="001470F1"/>
    <w:rsid w:val="001472C4"/>
    <w:rsid w:val="00150606"/>
    <w:rsid w:val="001516DE"/>
    <w:rsid w:val="00151807"/>
    <w:rsid w:val="001520DD"/>
    <w:rsid w:val="0015215C"/>
    <w:rsid w:val="00152732"/>
    <w:rsid w:val="00152AFD"/>
    <w:rsid w:val="001544A7"/>
    <w:rsid w:val="00154878"/>
    <w:rsid w:val="001552CB"/>
    <w:rsid w:val="00155E29"/>
    <w:rsid w:val="00155FAD"/>
    <w:rsid w:val="001562E2"/>
    <w:rsid w:val="00156A80"/>
    <w:rsid w:val="001571B3"/>
    <w:rsid w:val="001613D3"/>
    <w:rsid w:val="0016171D"/>
    <w:rsid w:val="00161B7F"/>
    <w:rsid w:val="00162B54"/>
    <w:rsid w:val="001656A7"/>
    <w:rsid w:val="0016610B"/>
    <w:rsid w:val="00166127"/>
    <w:rsid w:val="0016614F"/>
    <w:rsid w:val="00166163"/>
    <w:rsid w:val="00166F94"/>
    <w:rsid w:val="001672E7"/>
    <w:rsid w:val="00167403"/>
    <w:rsid w:val="001674CC"/>
    <w:rsid w:val="0016791E"/>
    <w:rsid w:val="00171E12"/>
    <w:rsid w:val="00173351"/>
    <w:rsid w:val="00173570"/>
    <w:rsid w:val="00173F7D"/>
    <w:rsid w:val="00174000"/>
    <w:rsid w:val="00175553"/>
    <w:rsid w:val="00175946"/>
    <w:rsid w:val="00176537"/>
    <w:rsid w:val="001769F9"/>
    <w:rsid w:val="00176A4A"/>
    <w:rsid w:val="00176DC5"/>
    <w:rsid w:val="001773E2"/>
    <w:rsid w:val="00177A37"/>
    <w:rsid w:val="00180245"/>
    <w:rsid w:val="001806D5"/>
    <w:rsid w:val="0018099F"/>
    <w:rsid w:val="0018134F"/>
    <w:rsid w:val="001816B3"/>
    <w:rsid w:val="00181FCA"/>
    <w:rsid w:val="001824AE"/>
    <w:rsid w:val="00182E39"/>
    <w:rsid w:val="00182F74"/>
    <w:rsid w:val="00185DA2"/>
    <w:rsid w:val="00185EE9"/>
    <w:rsid w:val="001877FA"/>
    <w:rsid w:val="00187CA4"/>
    <w:rsid w:val="00187F42"/>
    <w:rsid w:val="0019061E"/>
    <w:rsid w:val="00190868"/>
    <w:rsid w:val="001927C5"/>
    <w:rsid w:val="00192A90"/>
    <w:rsid w:val="00193290"/>
    <w:rsid w:val="001932BA"/>
    <w:rsid w:val="001938BD"/>
    <w:rsid w:val="001938C3"/>
    <w:rsid w:val="001939C0"/>
    <w:rsid w:val="00193EA8"/>
    <w:rsid w:val="001940A1"/>
    <w:rsid w:val="0019452E"/>
    <w:rsid w:val="00195EB4"/>
    <w:rsid w:val="00195F51"/>
    <w:rsid w:val="00196745"/>
    <w:rsid w:val="001975AC"/>
    <w:rsid w:val="001A1262"/>
    <w:rsid w:val="001A1B3C"/>
    <w:rsid w:val="001A2592"/>
    <w:rsid w:val="001A3017"/>
    <w:rsid w:val="001A37EC"/>
    <w:rsid w:val="001A397A"/>
    <w:rsid w:val="001A3DC0"/>
    <w:rsid w:val="001A51A0"/>
    <w:rsid w:val="001A5D6B"/>
    <w:rsid w:val="001A6153"/>
    <w:rsid w:val="001A6219"/>
    <w:rsid w:val="001A66DA"/>
    <w:rsid w:val="001A6EFA"/>
    <w:rsid w:val="001A7D05"/>
    <w:rsid w:val="001A7E14"/>
    <w:rsid w:val="001B02FC"/>
    <w:rsid w:val="001B0FAF"/>
    <w:rsid w:val="001B23F0"/>
    <w:rsid w:val="001B2407"/>
    <w:rsid w:val="001B249A"/>
    <w:rsid w:val="001B2C80"/>
    <w:rsid w:val="001B410B"/>
    <w:rsid w:val="001B486D"/>
    <w:rsid w:val="001B5515"/>
    <w:rsid w:val="001B5AA5"/>
    <w:rsid w:val="001B5CEA"/>
    <w:rsid w:val="001B7125"/>
    <w:rsid w:val="001B74CD"/>
    <w:rsid w:val="001B7629"/>
    <w:rsid w:val="001B7ABC"/>
    <w:rsid w:val="001C04A7"/>
    <w:rsid w:val="001C06BA"/>
    <w:rsid w:val="001C0D4B"/>
    <w:rsid w:val="001C0EA8"/>
    <w:rsid w:val="001C12FD"/>
    <w:rsid w:val="001C1304"/>
    <w:rsid w:val="001C133E"/>
    <w:rsid w:val="001C2EC7"/>
    <w:rsid w:val="001C39C2"/>
    <w:rsid w:val="001C3B36"/>
    <w:rsid w:val="001C3D4C"/>
    <w:rsid w:val="001C4194"/>
    <w:rsid w:val="001C4598"/>
    <w:rsid w:val="001C4643"/>
    <w:rsid w:val="001C4DCC"/>
    <w:rsid w:val="001C5552"/>
    <w:rsid w:val="001C6A73"/>
    <w:rsid w:val="001C6AED"/>
    <w:rsid w:val="001C6C5E"/>
    <w:rsid w:val="001C6EF0"/>
    <w:rsid w:val="001C7AF1"/>
    <w:rsid w:val="001D05B7"/>
    <w:rsid w:val="001D09E1"/>
    <w:rsid w:val="001D0D9C"/>
    <w:rsid w:val="001D26DE"/>
    <w:rsid w:val="001D3372"/>
    <w:rsid w:val="001D35B0"/>
    <w:rsid w:val="001D3A0B"/>
    <w:rsid w:val="001D5A6C"/>
    <w:rsid w:val="001D60CB"/>
    <w:rsid w:val="001D697A"/>
    <w:rsid w:val="001D73D0"/>
    <w:rsid w:val="001E0D43"/>
    <w:rsid w:val="001E2A0E"/>
    <w:rsid w:val="001E2BBA"/>
    <w:rsid w:val="001E3E40"/>
    <w:rsid w:val="001E43D0"/>
    <w:rsid w:val="001E4FD4"/>
    <w:rsid w:val="001E5102"/>
    <w:rsid w:val="001E5AB0"/>
    <w:rsid w:val="001E6110"/>
    <w:rsid w:val="001E639B"/>
    <w:rsid w:val="001E6AAB"/>
    <w:rsid w:val="001E7C87"/>
    <w:rsid w:val="001E7E56"/>
    <w:rsid w:val="001F039A"/>
    <w:rsid w:val="001F05A2"/>
    <w:rsid w:val="001F0C23"/>
    <w:rsid w:val="001F0C61"/>
    <w:rsid w:val="001F1170"/>
    <w:rsid w:val="001F1774"/>
    <w:rsid w:val="001F1CB9"/>
    <w:rsid w:val="001F23D1"/>
    <w:rsid w:val="001F2C76"/>
    <w:rsid w:val="001F2E1A"/>
    <w:rsid w:val="001F30E1"/>
    <w:rsid w:val="001F3182"/>
    <w:rsid w:val="001F40E9"/>
    <w:rsid w:val="001F4603"/>
    <w:rsid w:val="001F4726"/>
    <w:rsid w:val="001F47F1"/>
    <w:rsid w:val="001F6307"/>
    <w:rsid w:val="001F687B"/>
    <w:rsid w:val="001F7BBD"/>
    <w:rsid w:val="0020179E"/>
    <w:rsid w:val="00201853"/>
    <w:rsid w:val="00202357"/>
    <w:rsid w:val="00202B21"/>
    <w:rsid w:val="00203045"/>
    <w:rsid w:val="002036F1"/>
    <w:rsid w:val="00203E05"/>
    <w:rsid w:val="0020467B"/>
    <w:rsid w:val="00205AC0"/>
    <w:rsid w:val="00205D29"/>
    <w:rsid w:val="0020730C"/>
    <w:rsid w:val="00207CF6"/>
    <w:rsid w:val="00210260"/>
    <w:rsid w:val="00210788"/>
    <w:rsid w:val="00210CCE"/>
    <w:rsid w:val="00214084"/>
    <w:rsid w:val="00214953"/>
    <w:rsid w:val="00214EAB"/>
    <w:rsid w:val="00215A90"/>
    <w:rsid w:val="00215C2B"/>
    <w:rsid w:val="002164A9"/>
    <w:rsid w:val="00217A04"/>
    <w:rsid w:val="00217A28"/>
    <w:rsid w:val="00217BBE"/>
    <w:rsid w:val="00217FE1"/>
    <w:rsid w:val="002202AE"/>
    <w:rsid w:val="00220330"/>
    <w:rsid w:val="00220855"/>
    <w:rsid w:val="00221ACC"/>
    <w:rsid w:val="00222D37"/>
    <w:rsid w:val="00223DEF"/>
    <w:rsid w:val="00223E15"/>
    <w:rsid w:val="002244E9"/>
    <w:rsid w:val="00225E8B"/>
    <w:rsid w:val="00226738"/>
    <w:rsid w:val="002267AC"/>
    <w:rsid w:val="002279AE"/>
    <w:rsid w:val="00227A27"/>
    <w:rsid w:val="00227A37"/>
    <w:rsid w:val="00227A57"/>
    <w:rsid w:val="00230FB4"/>
    <w:rsid w:val="002333E8"/>
    <w:rsid w:val="00233B49"/>
    <w:rsid w:val="0023410C"/>
    <w:rsid w:val="0023427B"/>
    <w:rsid w:val="00234409"/>
    <w:rsid w:val="002348EF"/>
    <w:rsid w:val="00234B69"/>
    <w:rsid w:val="00235CB4"/>
    <w:rsid w:val="00235EEA"/>
    <w:rsid w:val="00236C7A"/>
    <w:rsid w:val="002370DD"/>
    <w:rsid w:val="00237576"/>
    <w:rsid w:val="00240AA2"/>
    <w:rsid w:val="00240E5A"/>
    <w:rsid w:val="00241128"/>
    <w:rsid w:val="00241A38"/>
    <w:rsid w:val="00242475"/>
    <w:rsid w:val="00243397"/>
    <w:rsid w:val="0024352D"/>
    <w:rsid w:val="00243DF9"/>
    <w:rsid w:val="0024473A"/>
    <w:rsid w:val="00244B51"/>
    <w:rsid w:val="00244E0D"/>
    <w:rsid w:val="00245018"/>
    <w:rsid w:val="002457A3"/>
    <w:rsid w:val="00245D0B"/>
    <w:rsid w:val="00246528"/>
    <w:rsid w:val="0024683D"/>
    <w:rsid w:val="00247754"/>
    <w:rsid w:val="00247990"/>
    <w:rsid w:val="0025047D"/>
    <w:rsid w:val="00251142"/>
    <w:rsid w:val="002513AC"/>
    <w:rsid w:val="00251E47"/>
    <w:rsid w:val="0025200E"/>
    <w:rsid w:val="002526CD"/>
    <w:rsid w:val="00253587"/>
    <w:rsid w:val="00254474"/>
    <w:rsid w:val="0025499A"/>
    <w:rsid w:val="00254CEE"/>
    <w:rsid w:val="00255405"/>
    <w:rsid w:val="0025546D"/>
    <w:rsid w:val="0025594A"/>
    <w:rsid w:val="0025610D"/>
    <w:rsid w:val="0025630D"/>
    <w:rsid w:val="00256627"/>
    <w:rsid w:val="00257967"/>
    <w:rsid w:val="00257B6E"/>
    <w:rsid w:val="002609A9"/>
    <w:rsid w:val="00260BEF"/>
    <w:rsid w:val="00261297"/>
    <w:rsid w:val="00261349"/>
    <w:rsid w:val="00261DF3"/>
    <w:rsid w:val="00261F15"/>
    <w:rsid w:val="00262029"/>
    <w:rsid w:val="0026273F"/>
    <w:rsid w:val="00262D78"/>
    <w:rsid w:val="002634C4"/>
    <w:rsid w:val="00263947"/>
    <w:rsid w:val="00263AA9"/>
    <w:rsid w:val="002641F4"/>
    <w:rsid w:val="00265669"/>
    <w:rsid w:val="002661C6"/>
    <w:rsid w:val="00266BD3"/>
    <w:rsid w:val="00267603"/>
    <w:rsid w:val="00267C79"/>
    <w:rsid w:val="00270166"/>
    <w:rsid w:val="002711B5"/>
    <w:rsid w:val="002723E6"/>
    <w:rsid w:val="002725E9"/>
    <w:rsid w:val="00272806"/>
    <w:rsid w:val="00273570"/>
    <w:rsid w:val="002740ED"/>
    <w:rsid w:val="002760E7"/>
    <w:rsid w:val="00276249"/>
    <w:rsid w:val="0027665B"/>
    <w:rsid w:val="0027766B"/>
    <w:rsid w:val="002778E5"/>
    <w:rsid w:val="00282086"/>
    <w:rsid w:val="002822B9"/>
    <w:rsid w:val="00282482"/>
    <w:rsid w:val="00282EEC"/>
    <w:rsid w:val="0028342C"/>
    <w:rsid w:val="002837FA"/>
    <w:rsid w:val="00283946"/>
    <w:rsid w:val="00285803"/>
    <w:rsid w:val="002858B3"/>
    <w:rsid w:val="00287A30"/>
    <w:rsid w:val="00287E7F"/>
    <w:rsid w:val="0029014A"/>
    <w:rsid w:val="002916B3"/>
    <w:rsid w:val="00291D1C"/>
    <w:rsid w:val="002929D5"/>
    <w:rsid w:val="00293334"/>
    <w:rsid w:val="00294782"/>
    <w:rsid w:val="00294CB7"/>
    <w:rsid w:val="00296C76"/>
    <w:rsid w:val="00296DA2"/>
    <w:rsid w:val="00296FBA"/>
    <w:rsid w:val="00297873"/>
    <w:rsid w:val="002A0189"/>
    <w:rsid w:val="002A094D"/>
    <w:rsid w:val="002A0A12"/>
    <w:rsid w:val="002A0D24"/>
    <w:rsid w:val="002A1119"/>
    <w:rsid w:val="002A17A0"/>
    <w:rsid w:val="002A23DE"/>
    <w:rsid w:val="002A297B"/>
    <w:rsid w:val="002A319E"/>
    <w:rsid w:val="002A3795"/>
    <w:rsid w:val="002A3F67"/>
    <w:rsid w:val="002A3FB0"/>
    <w:rsid w:val="002A4852"/>
    <w:rsid w:val="002A50BE"/>
    <w:rsid w:val="002A5F8D"/>
    <w:rsid w:val="002A654D"/>
    <w:rsid w:val="002A6B71"/>
    <w:rsid w:val="002A71C4"/>
    <w:rsid w:val="002A7E12"/>
    <w:rsid w:val="002B0804"/>
    <w:rsid w:val="002B1131"/>
    <w:rsid w:val="002B13CA"/>
    <w:rsid w:val="002B1546"/>
    <w:rsid w:val="002B1807"/>
    <w:rsid w:val="002B1AD4"/>
    <w:rsid w:val="002B1BD2"/>
    <w:rsid w:val="002B1D9D"/>
    <w:rsid w:val="002B29B5"/>
    <w:rsid w:val="002B2E25"/>
    <w:rsid w:val="002B4F0D"/>
    <w:rsid w:val="002B4FE8"/>
    <w:rsid w:val="002B6F15"/>
    <w:rsid w:val="002B6F61"/>
    <w:rsid w:val="002B76F8"/>
    <w:rsid w:val="002B7FEF"/>
    <w:rsid w:val="002C00BC"/>
    <w:rsid w:val="002C03FD"/>
    <w:rsid w:val="002C0D85"/>
    <w:rsid w:val="002C13A0"/>
    <w:rsid w:val="002C1756"/>
    <w:rsid w:val="002C1865"/>
    <w:rsid w:val="002C18B1"/>
    <w:rsid w:val="002C1901"/>
    <w:rsid w:val="002C2BD1"/>
    <w:rsid w:val="002C3F31"/>
    <w:rsid w:val="002C4106"/>
    <w:rsid w:val="002C5362"/>
    <w:rsid w:val="002C7F62"/>
    <w:rsid w:val="002D01E8"/>
    <w:rsid w:val="002D1FD8"/>
    <w:rsid w:val="002D20AF"/>
    <w:rsid w:val="002D21E0"/>
    <w:rsid w:val="002D2695"/>
    <w:rsid w:val="002D326A"/>
    <w:rsid w:val="002D3A51"/>
    <w:rsid w:val="002D3C2D"/>
    <w:rsid w:val="002D43D1"/>
    <w:rsid w:val="002D468D"/>
    <w:rsid w:val="002D4B0A"/>
    <w:rsid w:val="002D4D03"/>
    <w:rsid w:val="002D551A"/>
    <w:rsid w:val="002D705E"/>
    <w:rsid w:val="002E064D"/>
    <w:rsid w:val="002E0D45"/>
    <w:rsid w:val="002E19B0"/>
    <w:rsid w:val="002E2E5C"/>
    <w:rsid w:val="002E33C7"/>
    <w:rsid w:val="002E456B"/>
    <w:rsid w:val="002E46CC"/>
    <w:rsid w:val="002E4928"/>
    <w:rsid w:val="002E5463"/>
    <w:rsid w:val="002E6A97"/>
    <w:rsid w:val="002E6FCA"/>
    <w:rsid w:val="002E78CA"/>
    <w:rsid w:val="002E7B49"/>
    <w:rsid w:val="002F121E"/>
    <w:rsid w:val="002F1538"/>
    <w:rsid w:val="002F1F29"/>
    <w:rsid w:val="002F21E5"/>
    <w:rsid w:val="002F2757"/>
    <w:rsid w:val="002F3454"/>
    <w:rsid w:val="002F3A66"/>
    <w:rsid w:val="002F3D30"/>
    <w:rsid w:val="002F4B97"/>
    <w:rsid w:val="002F5330"/>
    <w:rsid w:val="002F5D69"/>
    <w:rsid w:val="002F6385"/>
    <w:rsid w:val="003004AC"/>
    <w:rsid w:val="003005FF"/>
    <w:rsid w:val="00300B2F"/>
    <w:rsid w:val="00301C9F"/>
    <w:rsid w:val="00301F47"/>
    <w:rsid w:val="00302B59"/>
    <w:rsid w:val="00303AED"/>
    <w:rsid w:val="003043DB"/>
    <w:rsid w:val="00304E3F"/>
    <w:rsid w:val="0030536E"/>
    <w:rsid w:val="003056DE"/>
    <w:rsid w:val="00305D8C"/>
    <w:rsid w:val="00306257"/>
    <w:rsid w:val="00306599"/>
    <w:rsid w:val="003066C0"/>
    <w:rsid w:val="003072D2"/>
    <w:rsid w:val="00307B4C"/>
    <w:rsid w:val="00310A13"/>
    <w:rsid w:val="0031140F"/>
    <w:rsid w:val="00311F37"/>
    <w:rsid w:val="00313E0F"/>
    <w:rsid w:val="00313E9B"/>
    <w:rsid w:val="00313F42"/>
    <w:rsid w:val="0031413E"/>
    <w:rsid w:val="00314A14"/>
    <w:rsid w:val="00314D56"/>
    <w:rsid w:val="00314F80"/>
    <w:rsid w:val="003159F1"/>
    <w:rsid w:val="00316108"/>
    <w:rsid w:val="0031679F"/>
    <w:rsid w:val="00317319"/>
    <w:rsid w:val="00317851"/>
    <w:rsid w:val="00317E5B"/>
    <w:rsid w:val="00320FE4"/>
    <w:rsid w:val="00321853"/>
    <w:rsid w:val="00321D91"/>
    <w:rsid w:val="003220ED"/>
    <w:rsid w:val="003238B1"/>
    <w:rsid w:val="00323E65"/>
    <w:rsid w:val="00324B01"/>
    <w:rsid w:val="00325102"/>
    <w:rsid w:val="0032516B"/>
    <w:rsid w:val="0032517D"/>
    <w:rsid w:val="00326218"/>
    <w:rsid w:val="003279CE"/>
    <w:rsid w:val="00327C61"/>
    <w:rsid w:val="003327CA"/>
    <w:rsid w:val="003334C9"/>
    <w:rsid w:val="003355CC"/>
    <w:rsid w:val="0033616A"/>
    <w:rsid w:val="00336FFD"/>
    <w:rsid w:val="0033751D"/>
    <w:rsid w:val="00337D5C"/>
    <w:rsid w:val="003401A2"/>
    <w:rsid w:val="003406D7"/>
    <w:rsid w:val="00341528"/>
    <w:rsid w:val="0034215E"/>
    <w:rsid w:val="00342AB8"/>
    <w:rsid w:val="00343CC6"/>
    <w:rsid w:val="00344291"/>
    <w:rsid w:val="003450B5"/>
    <w:rsid w:val="0034652B"/>
    <w:rsid w:val="00347164"/>
    <w:rsid w:val="003479FD"/>
    <w:rsid w:val="00350375"/>
    <w:rsid w:val="0035157A"/>
    <w:rsid w:val="00351A13"/>
    <w:rsid w:val="0035226D"/>
    <w:rsid w:val="003522C5"/>
    <w:rsid w:val="00352A3F"/>
    <w:rsid w:val="003533B4"/>
    <w:rsid w:val="00353401"/>
    <w:rsid w:val="0035491C"/>
    <w:rsid w:val="00354A9F"/>
    <w:rsid w:val="00354C5E"/>
    <w:rsid w:val="00355476"/>
    <w:rsid w:val="00355B70"/>
    <w:rsid w:val="003568F1"/>
    <w:rsid w:val="00356932"/>
    <w:rsid w:val="00356ACE"/>
    <w:rsid w:val="00356B98"/>
    <w:rsid w:val="00356D5D"/>
    <w:rsid w:val="00356E8E"/>
    <w:rsid w:val="003570FF"/>
    <w:rsid w:val="00357605"/>
    <w:rsid w:val="00357A32"/>
    <w:rsid w:val="00360772"/>
    <w:rsid w:val="00361064"/>
    <w:rsid w:val="00361CA1"/>
    <w:rsid w:val="00362B89"/>
    <w:rsid w:val="00362D3A"/>
    <w:rsid w:val="00362F70"/>
    <w:rsid w:val="00363872"/>
    <w:rsid w:val="00363C14"/>
    <w:rsid w:val="003642A8"/>
    <w:rsid w:val="003642B4"/>
    <w:rsid w:val="00365DD8"/>
    <w:rsid w:val="0036652A"/>
    <w:rsid w:val="00367B5D"/>
    <w:rsid w:val="00367BF1"/>
    <w:rsid w:val="00370A50"/>
    <w:rsid w:val="003714E4"/>
    <w:rsid w:val="00371EF5"/>
    <w:rsid w:val="003723CD"/>
    <w:rsid w:val="0037269E"/>
    <w:rsid w:val="00372AD4"/>
    <w:rsid w:val="00372CD4"/>
    <w:rsid w:val="00372FAC"/>
    <w:rsid w:val="00373666"/>
    <w:rsid w:val="00373FC4"/>
    <w:rsid w:val="0037441C"/>
    <w:rsid w:val="00374632"/>
    <w:rsid w:val="003755DA"/>
    <w:rsid w:val="00375E21"/>
    <w:rsid w:val="00376872"/>
    <w:rsid w:val="00376B54"/>
    <w:rsid w:val="0037750D"/>
    <w:rsid w:val="003779D2"/>
    <w:rsid w:val="00377D57"/>
    <w:rsid w:val="003805C6"/>
    <w:rsid w:val="00381AEB"/>
    <w:rsid w:val="00382014"/>
    <w:rsid w:val="00382D19"/>
    <w:rsid w:val="00383091"/>
    <w:rsid w:val="00383592"/>
    <w:rsid w:val="00384EE1"/>
    <w:rsid w:val="0038547C"/>
    <w:rsid w:val="003857DF"/>
    <w:rsid w:val="00385F4D"/>
    <w:rsid w:val="00385F5B"/>
    <w:rsid w:val="003865D0"/>
    <w:rsid w:val="00387D54"/>
    <w:rsid w:val="003908CA"/>
    <w:rsid w:val="00391C58"/>
    <w:rsid w:val="00391CC1"/>
    <w:rsid w:val="00392841"/>
    <w:rsid w:val="0039353B"/>
    <w:rsid w:val="003941BA"/>
    <w:rsid w:val="00394C11"/>
    <w:rsid w:val="00394F53"/>
    <w:rsid w:val="003951B2"/>
    <w:rsid w:val="0039589E"/>
    <w:rsid w:val="00396483"/>
    <w:rsid w:val="003971AE"/>
    <w:rsid w:val="00397514"/>
    <w:rsid w:val="00397C43"/>
    <w:rsid w:val="003A0798"/>
    <w:rsid w:val="003A0967"/>
    <w:rsid w:val="003A0A00"/>
    <w:rsid w:val="003A2BF7"/>
    <w:rsid w:val="003A2C34"/>
    <w:rsid w:val="003A43D0"/>
    <w:rsid w:val="003A4C0A"/>
    <w:rsid w:val="003A5107"/>
    <w:rsid w:val="003A513E"/>
    <w:rsid w:val="003A54EA"/>
    <w:rsid w:val="003A57EE"/>
    <w:rsid w:val="003A63CC"/>
    <w:rsid w:val="003A719C"/>
    <w:rsid w:val="003A7328"/>
    <w:rsid w:val="003A7632"/>
    <w:rsid w:val="003A7DFB"/>
    <w:rsid w:val="003B01CD"/>
    <w:rsid w:val="003B0204"/>
    <w:rsid w:val="003B08E4"/>
    <w:rsid w:val="003B0D84"/>
    <w:rsid w:val="003B161F"/>
    <w:rsid w:val="003B1C9C"/>
    <w:rsid w:val="003B209C"/>
    <w:rsid w:val="003B3281"/>
    <w:rsid w:val="003B37A1"/>
    <w:rsid w:val="003B3A14"/>
    <w:rsid w:val="003B4884"/>
    <w:rsid w:val="003B4A0A"/>
    <w:rsid w:val="003B4DC1"/>
    <w:rsid w:val="003B5C48"/>
    <w:rsid w:val="003B622D"/>
    <w:rsid w:val="003B76DD"/>
    <w:rsid w:val="003B7A4D"/>
    <w:rsid w:val="003B7FB6"/>
    <w:rsid w:val="003C0167"/>
    <w:rsid w:val="003C0B30"/>
    <w:rsid w:val="003C0EDA"/>
    <w:rsid w:val="003C106E"/>
    <w:rsid w:val="003C1B48"/>
    <w:rsid w:val="003C260F"/>
    <w:rsid w:val="003C26A6"/>
    <w:rsid w:val="003C2D15"/>
    <w:rsid w:val="003C356B"/>
    <w:rsid w:val="003C405B"/>
    <w:rsid w:val="003C49C3"/>
    <w:rsid w:val="003C4A19"/>
    <w:rsid w:val="003C4B4A"/>
    <w:rsid w:val="003C518B"/>
    <w:rsid w:val="003C5445"/>
    <w:rsid w:val="003C663A"/>
    <w:rsid w:val="003C6C17"/>
    <w:rsid w:val="003C70EF"/>
    <w:rsid w:val="003C7201"/>
    <w:rsid w:val="003C7A75"/>
    <w:rsid w:val="003D03C7"/>
    <w:rsid w:val="003D086D"/>
    <w:rsid w:val="003D0C93"/>
    <w:rsid w:val="003D1311"/>
    <w:rsid w:val="003D1777"/>
    <w:rsid w:val="003D2350"/>
    <w:rsid w:val="003D2474"/>
    <w:rsid w:val="003D2699"/>
    <w:rsid w:val="003D2A58"/>
    <w:rsid w:val="003D2CA3"/>
    <w:rsid w:val="003D2D29"/>
    <w:rsid w:val="003D38A6"/>
    <w:rsid w:val="003D3B09"/>
    <w:rsid w:val="003D3FF5"/>
    <w:rsid w:val="003D50E8"/>
    <w:rsid w:val="003D58E8"/>
    <w:rsid w:val="003D6E3A"/>
    <w:rsid w:val="003D7594"/>
    <w:rsid w:val="003D7744"/>
    <w:rsid w:val="003D7A85"/>
    <w:rsid w:val="003D7E42"/>
    <w:rsid w:val="003E0C69"/>
    <w:rsid w:val="003E1B14"/>
    <w:rsid w:val="003E2C94"/>
    <w:rsid w:val="003E2EA7"/>
    <w:rsid w:val="003E3219"/>
    <w:rsid w:val="003E344A"/>
    <w:rsid w:val="003E3F5C"/>
    <w:rsid w:val="003E4C36"/>
    <w:rsid w:val="003E5344"/>
    <w:rsid w:val="003E5649"/>
    <w:rsid w:val="003E6310"/>
    <w:rsid w:val="003F02B6"/>
    <w:rsid w:val="003F08DB"/>
    <w:rsid w:val="003F09E6"/>
    <w:rsid w:val="003F24AA"/>
    <w:rsid w:val="003F343D"/>
    <w:rsid w:val="003F3C06"/>
    <w:rsid w:val="003F4680"/>
    <w:rsid w:val="003F471A"/>
    <w:rsid w:val="003F5350"/>
    <w:rsid w:val="003F6BBB"/>
    <w:rsid w:val="003F74BB"/>
    <w:rsid w:val="003F7F0A"/>
    <w:rsid w:val="00401074"/>
    <w:rsid w:val="00401306"/>
    <w:rsid w:val="004040B1"/>
    <w:rsid w:val="0040566A"/>
    <w:rsid w:val="004059E6"/>
    <w:rsid w:val="00406660"/>
    <w:rsid w:val="004067B9"/>
    <w:rsid w:val="00406FA3"/>
    <w:rsid w:val="0040757D"/>
    <w:rsid w:val="0040768F"/>
    <w:rsid w:val="00407A49"/>
    <w:rsid w:val="00410434"/>
    <w:rsid w:val="00410D12"/>
    <w:rsid w:val="00411748"/>
    <w:rsid w:val="00412CDE"/>
    <w:rsid w:val="004131CF"/>
    <w:rsid w:val="00415836"/>
    <w:rsid w:val="00415FC6"/>
    <w:rsid w:val="004165E6"/>
    <w:rsid w:val="0041674C"/>
    <w:rsid w:val="004169A9"/>
    <w:rsid w:val="00416BD0"/>
    <w:rsid w:val="00416D15"/>
    <w:rsid w:val="00417431"/>
    <w:rsid w:val="004212D7"/>
    <w:rsid w:val="00421605"/>
    <w:rsid w:val="0042174A"/>
    <w:rsid w:val="00422F3F"/>
    <w:rsid w:val="004236DE"/>
    <w:rsid w:val="00423F2F"/>
    <w:rsid w:val="00425428"/>
    <w:rsid w:val="00425FD8"/>
    <w:rsid w:val="00426204"/>
    <w:rsid w:val="00426541"/>
    <w:rsid w:val="00430277"/>
    <w:rsid w:val="0043154E"/>
    <w:rsid w:val="00432664"/>
    <w:rsid w:val="00432956"/>
    <w:rsid w:val="004333FD"/>
    <w:rsid w:val="00434BB5"/>
    <w:rsid w:val="00434CF0"/>
    <w:rsid w:val="0043540B"/>
    <w:rsid w:val="00435AE5"/>
    <w:rsid w:val="004362AD"/>
    <w:rsid w:val="0043639B"/>
    <w:rsid w:val="00437225"/>
    <w:rsid w:val="004379FF"/>
    <w:rsid w:val="00437A4F"/>
    <w:rsid w:val="00437C89"/>
    <w:rsid w:val="004403E7"/>
    <w:rsid w:val="00440620"/>
    <w:rsid w:val="00440C41"/>
    <w:rsid w:val="00441842"/>
    <w:rsid w:val="004420FA"/>
    <w:rsid w:val="00442659"/>
    <w:rsid w:val="004438E6"/>
    <w:rsid w:val="00444316"/>
    <w:rsid w:val="004452A5"/>
    <w:rsid w:val="004453E0"/>
    <w:rsid w:val="004465AF"/>
    <w:rsid w:val="0044677D"/>
    <w:rsid w:val="00447B94"/>
    <w:rsid w:val="00447BAE"/>
    <w:rsid w:val="004500FA"/>
    <w:rsid w:val="00450428"/>
    <w:rsid w:val="004507DC"/>
    <w:rsid w:val="00450C1D"/>
    <w:rsid w:val="00451AAD"/>
    <w:rsid w:val="004520AD"/>
    <w:rsid w:val="00452A35"/>
    <w:rsid w:val="00453D14"/>
    <w:rsid w:val="0045491D"/>
    <w:rsid w:val="00454C65"/>
    <w:rsid w:val="00454CC9"/>
    <w:rsid w:val="0045504E"/>
    <w:rsid w:val="00455970"/>
    <w:rsid w:val="00456763"/>
    <w:rsid w:val="00460923"/>
    <w:rsid w:val="00460CCF"/>
    <w:rsid w:val="00460E15"/>
    <w:rsid w:val="00462C3F"/>
    <w:rsid w:val="00464B8E"/>
    <w:rsid w:val="00465520"/>
    <w:rsid w:val="00465D3B"/>
    <w:rsid w:val="004667BC"/>
    <w:rsid w:val="00470B1B"/>
    <w:rsid w:val="004712E1"/>
    <w:rsid w:val="00471309"/>
    <w:rsid w:val="004718E9"/>
    <w:rsid w:val="00471C24"/>
    <w:rsid w:val="00471CA7"/>
    <w:rsid w:val="004722D6"/>
    <w:rsid w:val="00473003"/>
    <w:rsid w:val="0047306D"/>
    <w:rsid w:val="0047383D"/>
    <w:rsid w:val="00473F08"/>
    <w:rsid w:val="0047493C"/>
    <w:rsid w:val="00474A57"/>
    <w:rsid w:val="00475048"/>
    <w:rsid w:val="004752AE"/>
    <w:rsid w:val="00476812"/>
    <w:rsid w:val="00476BE6"/>
    <w:rsid w:val="0048019C"/>
    <w:rsid w:val="00482A25"/>
    <w:rsid w:val="00482B24"/>
    <w:rsid w:val="004838A4"/>
    <w:rsid w:val="0048434D"/>
    <w:rsid w:val="00484FF2"/>
    <w:rsid w:val="00485D4C"/>
    <w:rsid w:val="00485F8A"/>
    <w:rsid w:val="00486557"/>
    <w:rsid w:val="004873FE"/>
    <w:rsid w:val="004874A7"/>
    <w:rsid w:val="004903AD"/>
    <w:rsid w:val="004905E5"/>
    <w:rsid w:val="0049069A"/>
    <w:rsid w:val="0049112F"/>
    <w:rsid w:val="00491503"/>
    <w:rsid w:val="0049210A"/>
    <w:rsid w:val="00493796"/>
    <w:rsid w:val="0049380F"/>
    <w:rsid w:val="00493FFB"/>
    <w:rsid w:val="0049422A"/>
    <w:rsid w:val="00494769"/>
    <w:rsid w:val="00494C31"/>
    <w:rsid w:val="00495091"/>
    <w:rsid w:val="004952A1"/>
    <w:rsid w:val="004963BA"/>
    <w:rsid w:val="00497A1C"/>
    <w:rsid w:val="004A04EF"/>
    <w:rsid w:val="004A05F1"/>
    <w:rsid w:val="004A1007"/>
    <w:rsid w:val="004A1223"/>
    <w:rsid w:val="004A217F"/>
    <w:rsid w:val="004A2DCE"/>
    <w:rsid w:val="004A3D24"/>
    <w:rsid w:val="004A5372"/>
    <w:rsid w:val="004A541F"/>
    <w:rsid w:val="004A59DA"/>
    <w:rsid w:val="004A6B43"/>
    <w:rsid w:val="004B0199"/>
    <w:rsid w:val="004B0AD2"/>
    <w:rsid w:val="004B0CC6"/>
    <w:rsid w:val="004B1466"/>
    <w:rsid w:val="004B16C1"/>
    <w:rsid w:val="004B3165"/>
    <w:rsid w:val="004B39F3"/>
    <w:rsid w:val="004B3C95"/>
    <w:rsid w:val="004B4108"/>
    <w:rsid w:val="004B5F6D"/>
    <w:rsid w:val="004B6002"/>
    <w:rsid w:val="004B633F"/>
    <w:rsid w:val="004B665C"/>
    <w:rsid w:val="004B6B0D"/>
    <w:rsid w:val="004B7928"/>
    <w:rsid w:val="004C07F9"/>
    <w:rsid w:val="004C0CF3"/>
    <w:rsid w:val="004C102A"/>
    <w:rsid w:val="004C119C"/>
    <w:rsid w:val="004C1B2E"/>
    <w:rsid w:val="004C2238"/>
    <w:rsid w:val="004C3AC6"/>
    <w:rsid w:val="004C3B96"/>
    <w:rsid w:val="004C401B"/>
    <w:rsid w:val="004C4E87"/>
    <w:rsid w:val="004C5CDB"/>
    <w:rsid w:val="004C6385"/>
    <w:rsid w:val="004C6D55"/>
    <w:rsid w:val="004D05A1"/>
    <w:rsid w:val="004D08B1"/>
    <w:rsid w:val="004D1A9E"/>
    <w:rsid w:val="004D1ACC"/>
    <w:rsid w:val="004D2224"/>
    <w:rsid w:val="004D2492"/>
    <w:rsid w:val="004D26DD"/>
    <w:rsid w:val="004D2CCC"/>
    <w:rsid w:val="004D2F4C"/>
    <w:rsid w:val="004D33DE"/>
    <w:rsid w:val="004D34E7"/>
    <w:rsid w:val="004D3862"/>
    <w:rsid w:val="004D4DE3"/>
    <w:rsid w:val="004E0DA7"/>
    <w:rsid w:val="004E131D"/>
    <w:rsid w:val="004E229D"/>
    <w:rsid w:val="004E257A"/>
    <w:rsid w:val="004E28B7"/>
    <w:rsid w:val="004E2ADC"/>
    <w:rsid w:val="004E2D31"/>
    <w:rsid w:val="004E3409"/>
    <w:rsid w:val="004E3CB4"/>
    <w:rsid w:val="004E4DC4"/>
    <w:rsid w:val="004E5271"/>
    <w:rsid w:val="004E573B"/>
    <w:rsid w:val="004E5DC2"/>
    <w:rsid w:val="004E5DC9"/>
    <w:rsid w:val="004E5F17"/>
    <w:rsid w:val="004E72F2"/>
    <w:rsid w:val="004E7C14"/>
    <w:rsid w:val="004F07F6"/>
    <w:rsid w:val="004F1E43"/>
    <w:rsid w:val="004F213A"/>
    <w:rsid w:val="004F226F"/>
    <w:rsid w:val="004F272D"/>
    <w:rsid w:val="004F2F15"/>
    <w:rsid w:val="004F3690"/>
    <w:rsid w:val="004F4338"/>
    <w:rsid w:val="004F4655"/>
    <w:rsid w:val="004F674E"/>
    <w:rsid w:val="004F6AD6"/>
    <w:rsid w:val="004F7031"/>
    <w:rsid w:val="004F7CAC"/>
    <w:rsid w:val="005008AD"/>
    <w:rsid w:val="0050171D"/>
    <w:rsid w:val="00501A28"/>
    <w:rsid w:val="00501EE1"/>
    <w:rsid w:val="00502252"/>
    <w:rsid w:val="005022E0"/>
    <w:rsid w:val="0050298D"/>
    <w:rsid w:val="0050395B"/>
    <w:rsid w:val="0050397A"/>
    <w:rsid w:val="0050555C"/>
    <w:rsid w:val="00506B7B"/>
    <w:rsid w:val="00506ED3"/>
    <w:rsid w:val="0050718E"/>
    <w:rsid w:val="00507DE2"/>
    <w:rsid w:val="00510679"/>
    <w:rsid w:val="00510D94"/>
    <w:rsid w:val="005113A1"/>
    <w:rsid w:val="005117A1"/>
    <w:rsid w:val="00511ADD"/>
    <w:rsid w:val="00511E4E"/>
    <w:rsid w:val="0051250B"/>
    <w:rsid w:val="0051262F"/>
    <w:rsid w:val="005132A2"/>
    <w:rsid w:val="00513964"/>
    <w:rsid w:val="00513AD7"/>
    <w:rsid w:val="00513B13"/>
    <w:rsid w:val="00514317"/>
    <w:rsid w:val="00515956"/>
    <w:rsid w:val="00515973"/>
    <w:rsid w:val="00516DF4"/>
    <w:rsid w:val="005173AF"/>
    <w:rsid w:val="00517F82"/>
    <w:rsid w:val="00520A29"/>
    <w:rsid w:val="00520FC0"/>
    <w:rsid w:val="00521242"/>
    <w:rsid w:val="005213FD"/>
    <w:rsid w:val="00522DF2"/>
    <w:rsid w:val="005230B1"/>
    <w:rsid w:val="00524063"/>
    <w:rsid w:val="005242A1"/>
    <w:rsid w:val="005242DD"/>
    <w:rsid w:val="0052495C"/>
    <w:rsid w:val="00525450"/>
    <w:rsid w:val="00527125"/>
    <w:rsid w:val="00531414"/>
    <w:rsid w:val="00531485"/>
    <w:rsid w:val="00531AF8"/>
    <w:rsid w:val="00531E74"/>
    <w:rsid w:val="005323DD"/>
    <w:rsid w:val="00532916"/>
    <w:rsid w:val="00532D44"/>
    <w:rsid w:val="0053329A"/>
    <w:rsid w:val="0053342B"/>
    <w:rsid w:val="005336E0"/>
    <w:rsid w:val="00534558"/>
    <w:rsid w:val="0053585F"/>
    <w:rsid w:val="00536D96"/>
    <w:rsid w:val="00536E84"/>
    <w:rsid w:val="0053701C"/>
    <w:rsid w:val="005402C8"/>
    <w:rsid w:val="00540620"/>
    <w:rsid w:val="0054204A"/>
    <w:rsid w:val="00543685"/>
    <w:rsid w:val="005442B4"/>
    <w:rsid w:val="00544CDA"/>
    <w:rsid w:val="00544CE2"/>
    <w:rsid w:val="005458E8"/>
    <w:rsid w:val="00545BCC"/>
    <w:rsid w:val="0054704C"/>
    <w:rsid w:val="0054766A"/>
    <w:rsid w:val="005476D2"/>
    <w:rsid w:val="00547E96"/>
    <w:rsid w:val="00550F76"/>
    <w:rsid w:val="00551D9A"/>
    <w:rsid w:val="00554463"/>
    <w:rsid w:val="00555D51"/>
    <w:rsid w:val="005563B1"/>
    <w:rsid w:val="00556F4D"/>
    <w:rsid w:val="005571B5"/>
    <w:rsid w:val="0056011C"/>
    <w:rsid w:val="00560D62"/>
    <w:rsid w:val="00561A4B"/>
    <w:rsid w:val="00563036"/>
    <w:rsid w:val="005632D7"/>
    <w:rsid w:val="0056345E"/>
    <w:rsid w:val="00563675"/>
    <w:rsid w:val="0056387E"/>
    <w:rsid w:val="00564153"/>
    <w:rsid w:val="0056437A"/>
    <w:rsid w:val="0056474A"/>
    <w:rsid w:val="0056478C"/>
    <w:rsid w:val="00564B57"/>
    <w:rsid w:val="00565923"/>
    <w:rsid w:val="00566CAB"/>
    <w:rsid w:val="00570A01"/>
    <w:rsid w:val="00570AC6"/>
    <w:rsid w:val="00570B83"/>
    <w:rsid w:val="00570B99"/>
    <w:rsid w:val="005715E1"/>
    <w:rsid w:val="005725D1"/>
    <w:rsid w:val="00572CC2"/>
    <w:rsid w:val="00572EEC"/>
    <w:rsid w:val="00573307"/>
    <w:rsid w:val="005744B8"/>
    <w:rsid w:val="005750ED"/>
    <w:rsid w:val="005751AF"/>
    <w:rsid w:val="00576924"/>
    <w:rsid w:val="00576DDC"/>
    <w:rsid w:val="00576F3D"/>
    <w:rsid w:val="00577E85"/>
    <w:rsid w:val="00580222"/>
    <w:rsid w:val="0058143C"/>
    <w:rsid w:val="00581620"/>
    <w:rsid w:val="00581638"/>
    <w:rsid w:val="00582186"/>
    <w:rsid w:val="005821D1"/>
    <w:rsid w:val="00582610"/>
    <w:rsid w:val="00582673"/>
    <w:rsid w:val="00582A43"/>
    <w:rsid w:val="00582CEE"/>
    <w:rsid w:val="00583BE6"/>
    <w:rsid w:val="005848C0"/>
    <w:rsid w:val="00585AA2"/>
    <w:rsid w:val="00585EA1"/>
    <w:rsid w:val="005861D3"/>
    <w:rsid w:val="00587DB8"/>
    <w:rsid w:val="0059041C"/>
    <w:rsid w:val="00593309"/>
    <w:rsid w:val="00593EDE"/>
    <w:rsid w:val="00595ED6"/>
    <w:rsid w:val="00596145"/>
    <w:rsid w:val="00596AA3"/>
    <w:rsid w:val="0059726A"/>
    <w:rsid w:val="005972AC"/>
    <w:rsid w:val="00597E39"/>
    <w:rsid w:val="005A11B6"/>
    <w:rsid w:val="005A1A1A"/>
    <w:rsid w:val="005A1D22"/>
    <w:rsid w:val="005A2DDA"/>
    <w:rsid w:val="005A392C"/>
    <w:rsid w:val="005A476E"/>
    <w:rsid w:val="005A5316"/>
    <w:rsid w:val="005A53DF"/>
    <w:rsid w:val="005A6235"/>
    <w:rsid w:val="005A69A2"/>
    <w:rsid w:val="005A777E"/>
    <w:rsid w:val="005B05C2"/>
    <w:rsid w:val="005B0BB0"/>
    <w:rsid w:val="005B0C2B"/>
    <w:rsid w:val="005B0FF1"/>
    <w:rsid w:val="005B2263"/>
    <w:rsid w:val="005B37E2"/>
    <w:rsid w:val="005B4A52"/>
    <w:rsid w:val="005B4DB6"/>
    <w:rsid w:val="005B4F1F"/>
    <w:rsid w:val="005B6285"/>
    <w:rsid w:val="005B63B2"/>
    <w:rsid w:val="005B69E4"/>
    <w:rsid w:val="005B6B7A"/>
    <w:rsid w:val="005C0D61"/>
    <w:rsid w:val="005C121B"/>
    <w:rsid w:val="005C1C5B"/>
    <w:rsid w:val="005C2E55"/>
    <w:rsid w:val="005C34E0"/>
    <w:rsid w:val="005C3505"/>
    <w:rsid w:val="005C3F34"/>
    <w:rsid w:val="005C41BC"/>
    <w:rsid w:val="005C4E7C"/>
    <w:rsid w:val="005C5D77"/>
    <w:rsid w:val="005C69E0"/>
    <w:rsid w:val="005C6A6C"/>
    <w:rsid w:val="005C7694"/>
    <w:rsid w:val="005D1193"/>
    <w:rsid w:val="005D11BD"/>
    <w:rsid w:val="005D16CF"/>
    <w:rsid w:val="005D1870"/>
    <w:rsid w:val="005D1A8A"/>
    <w:rsid w:val="005D1BD4"/>
    <w:rsid w:val="005D3270"/>
    <w:rsid w:val="005D3B08"/>
    <w:rsid w:val="005D4939"/>
    <w:rsid w:val="005D4E59"/>
    <w:rsid w:val="005D55F7"/>
    <w:rsid w:val="005D5DDD"/>
    <w:rsid w:val="005D6E82"/>
    <w:rsid w:val="005D7364"/>
    <w:rsid w:val="005D759D"/>
    <w:rsid w:val="005D7C5A"/>
    <w:rsid w:val="005D7F24"/>
    <w:rsid w:val="005E1212"/>
    <w:rsid w:val="005E1676"/>
    <w:rsid w:val="005E1DFD"/>
    <w:rsid w:val="005E2199"/>
    <w:rsid w:val="005E2EC2"/>
    <w:rsid w:val="005E2EF0"/>
    <w:rsid w:val="005E38F5"/>
    <w:rsid w:val="005E4969"/>
    <w:rsid w:val="005E518E"/>
    <w:rsid w:val="005E59C9"/>
    <w:rsid w:val="005E68F3"/>
    <w:rsid w:val="005E7598"/>
    <w:rsid w:val="005E766D"/>
    <w:rsid w:val="005F047C"/>
    <w:rsid w:val="005F1028"/>
    <w:rsid w:val="005F112D"/>
    <w:rsid w:val="005F14A1"/>
    <w:rsid w:val="005F1629"/>
    <w:rsid w:val="005F1D72"/>
    <w:rsid w:val="005F1F45"/>
    <w:rsid w:val="005F2E6E"/>
    <w:rsid w:val="005F346D"/>
    <w:rsid w:val="005F3F23"/>
    <w:rsid w:val="005F50DC"/>
    <w:rsid w:val="005F6089"/>
    <w:rsid w:val="005F60F9"/>
    <w:rsid w:val="005F66ED"/>
    <w:rsid w:val="005F7C37"/>
    <w:rsid w:val="006004A7"/>
    <w:rsid w:val="0060073E"/>
    <w:rsid w:val="00601DF2"/>
    <w:rsid w:val="0060352B"/>
    <w:rsid w:val="00603816"/>
    <w:rsid w:val="00603B8F"/>
    <w:rsid w:val="00603ED1"/>
    <w:rsid w:val="00604C08"/>
    <w:rsid w:val="00604D31"/>
    <w:rsid w:val="0060515B"/>
    <w:rsid w:val="00605343"/>
    <w:rsid w:val="00605C1C"/>
    <w:rsid w:val="00605D6B"/>
    <w:rsid w:val="00605E6B"/>
    <w:rsid w:val="00606DD6"/>
    <w:rsid w:val="00607200"/>
    <w:rsid w:val="00607247"/>
    <w:rsid w:val="00607842"/>
    <w:rsid w:val="0061050B"/>
    <w:rsid w:val="00610C98"/>
    <w:rsid w:val="00611CCB"/>
    <w:rsid w:val="00611FBE"/>
    <w:rsid w:val="00612952"/>
    <w:rsid w:val="006134E5"/>
    <w:rsid w:val="006137AE"/>
    <w:rsid w:val="00613B7C"/>
    <w:rsid w:val="00613C60"/>
    <w:rsid w:val="006142AE"/>
    <w:rsid w:val="006147E4"/>
    <w:rsid w:val="00614CA2"/>
    <w:rsid w:val="0061513A"/>
    <w:rsid w:val="0061513D"/>
    <w:rsid w:val="00615399"/>
    <w:rsid w:val="00615826"/>
    <w:rsid w:val="006159AC"/>
    <w:rsid w:val="006159B9"/>
    <w:rsid w:val="00616EC0"/>
    <w:rsid w:val="006179E6"/>
    <w:rsid w:val="00617F5F"/>
    <w:rsid w:val="00620390"/>
    <w:rsid w:val="00620B55"/>
    <w:rsid w:val="006214DA"/>
    <w:rsid w:val="00621783"/>
    <w:rsid w:val="00622087"/>
    <w:rsid w:val="006229C0"/>
    <w:rsid w:val="00623486"/>
    <w:rsid w:val="006239B4"/>
    <w:rsid w:val="00623A7B"/>
    <w:rsid w:val="00624950"/>
    <w:rsid w:val="00625D71"/>
    <w:rsid w:val="006264A7"/>
    <w:rsid w:val="006264C7"/>
    <w:rsid w:val="006267CF"/>
    <w:rsid w:val="00626B8A"/>
    <w:rsid w:val="00626CDD"/>
    <w:rsid w:val="006272F2"/>
    <w:rsid w:val="00627CA5"/>
    <w:rsid w:val="00627F8A"/>
    <w:rsid w:val="00631029"/>
    <w:rsid w:val="00631388"/>
    <w:rsid w:val="00631883"/>
    <w:rsid w:val="00631B12"/>
    <w:rsid w:val="00631CD4"/>
    <w:rsid w:val="00631F39"/>
    <w:rsid w:val="0063231C"/>
    <w:rsid w:val="00633E7D"/>
    <w:rsid w:val="006341FB"/>
    <w:rsid w:val="0063564D"/>
    <w:rsid w:val="00636611"/>
    <w:rsid w:val="0063748D"/>
    <w:rsid w:val="006376C7"/>
    <w:rsid w:val="00637E7B"/>
    <w:rsid w:val="006412A4"/>
    <w:rsid w:val="0064179A"/>
    <w:rsid w:val="00641A68"/>
    <w:rsid w:val="00641CA4"/>
    <w:rsid w:val="00641DEA"/>
    <w:rsid w:val="00641F1D"/>
    <w:rsid w:val="00642462"/>
    <w:rsid w:val="00642B63"/>
    <w:rsid w:val="00643D10"/>
    <w:rsid w:val="00643F6C"/>
    <w:rsid w:val="006444CB"/>
    <w:rsid w:val="00644643"/>
    <w:rsid w:val="00644A5C"/>
    <w:rsid w:val="00644B26"/>
    <w:rsid w:val="006454C2"/>
    <w:rsid w:val="006466C8"/>
    <w:rsid w:val="0064698C"/>
    <w:rsid w:val="00646A25"/>
    <w:rsid w:val="00647CBE"/>
    <w:rsid w:val="00647CD4"/>
    <w:rsid w:val="00647CE2"/>
    <w:rsid w:val="00647DA2"/>
    <w:rsid w:val="00650593"/>
    <w:rsid w:val="00650992"/>
    <w:rsid w:val="00650D26"/>
    <w:rsid w:val="00651346"/>
    <w:rsid w:val="0065206E"/>
    <w:rsid w:val="006523B5"/>
    <w:rsid w:val="006526D8"/>
    <w:rsid w:val="006529AB"/>
    <w:rsid w:val="00652D53"/>
    <w:rsid w:val="0065398C"/>
    <w:rsid w:val="00656CD2"/>
    <w:rsid w:val="00656DAC"/>
    <w:rsid w:val="0065756A"/>
    <w:rsid w:val="0066033E"/>
    <w:rsid w:val="006605F5"/>
    <w:rsid w:val="00662248"/>
    <w:rsid w:val="00662A65"/>
    <w:rsid w:val="00662FBF"/>
    <w:rsid w:val="00663056"/>
    <w:rsid w:val="006638A6"/>
    <w:rsid w:val="006642B3"/>
    <w:rsid w:val="006664A0"/>
    <w:rsid w:val="0066728E"/>
    <w:rsid w:val="006677A1"/>
    <w:rsid w:val="006701A9"/>
    <w:rsid w:val="00670376"/>
    <w:rsid w:val="00671586"/>
    <w:rsid w:val="00672D2C"/>
    <w:rsid w:val="006734EA"/>
    <w:rsid w:val="00673D6F"/>
    <w:rsid w:val="00675175"/>
    <w:rsid w:val="006761DB"/>
    <w:rsid w:val="006776B7"/>
    <w:rsid w:val="00680310"/>
    <w:rsid w:val="00680CFB"/>
    <w:rsid w:val="006825BC"/>
    <w:rsid w:val="00683C2B"/>
    <w:rsid w:val="00683D2A"/>
    <w:rsid w:val="0068423F"/>
    <w:rsid w:val="00684256"/>
    <w:rsid w:val="006849D6"/>
    <w:rsid w:val="00685070"/>
    <w:rsid w:val="006861D7"/>
    <w:rsid w:val="00687197"/>
    <w:rsid w:val="006875A5"/>
    <w:rsid w:val="00687EB6"/>
    <w:rsid w:val="0069052B"/>
    <w:rsid w:val="0069084D"/>
    <w:rsid w:val="0069204D"/>
    <w:rsid w:val="00692186"/>
    <w:rsid w:val="006923E7"/>
    <w:rsid w:val="0069261D"/>
    <w:rsid w:val="006927EC"/>
    <w:rsid w:val="00693B8B"/>
    <w:rsid w:val="006940DA"/>
    <w:rsid w:val="00695357"/>
    <w:rsid w:val="00695E7A"/>
    <w:rsid w:val="00695F0C"/>
    <w:rsid w:val="00696431"/>
    <w:rsid w:val="0069673A"/>
    <w:rsid w:val="00696797"/>
    <w:rsid w:val="00696A3F"/>
    <w:rsid w:val="0069726A"/>
    <w:rsid w:val="006972E3"/>
    <w:rsid w:val="00697D74"/>
    <w:rsid w:val="00697EA1"/>
    <w:rsid w:val="00697F45"/>
    <w:rsid w:val="006A129D"/>
    <w:rsid w:val="006A15BC"/>
    <w:rsid w:val="006A160D"/>
    <w:rsid w:val="006A201B"/>
    <w:rsid w:val="006A2568"/>
    <w:rsid w:val="006A28A3"/>
    <w:rsid w:val="006A319A"/>
    <w:rsid w:val="006A407F"/>
    <w:rsid w:val="006A4662"/>
    <w:rsid w:val="006A50BE"/>
    <w:rsid w:val="006A554C"/>
    <w:rsid w:val="006A5D53"/>
    <w:rsid w:val="006A6575"/>
    <w:rsid w:val="006A6E36"/>
    <w:rsid w:val="006A7090"/>
    <w:rsid w:val="006A7583"/>
    <w:rsid w:val="006A7A59"/>
    <w:rsid w:val="006B04B7"/>
    <w:rsid w:val="006B0991"/>
    <w:rsid w:val="006B2863"/>
    <w:rsid w:val="006B3505"/>
    <w:rsid w:val="006B3BA4"/>
    <w:rsid w:val="006B4062"/>
    <w:rsid w:val="006B44D8"/>
    <w:rsid w:val="006B4BFF"/>
    <w:rsid w:val="006B55E4"/>
    <w:rsid w:val="006B5BBE"/>
    <w:rsid w:val="006C026C"/>
    <w:rsid w:val="006C0347"/>
    <w:rsid w:val="006C0B32"/>
    <w:rsid w:val="006C0E4F"/>
    <w:rsid w:val="006C0E5B"/>
    <w:rsid w:val="006C223B"/>
    <w:rsid w:val="006C2907"/>
    <w:rsid w:val="006C2F96"/>
    <w:rsid w:val="006C5945"/>
    <w:rsid w:val="006C6132"/>
    <w:rsid w:val="006C7C2B"/>
    <w:rsid w:val="006D0470"/>
    <w:rsid w:val="006D1D08"/>
    <w:rsid w:val="006D278F"/>
    <w:rsid w:val="006D28B5"/>
    <w:rsid w:val="006D28FB"/>
    <w:rsid w:val="006D2C0E"/>
    <w:rsid w:val="006D2E32"/>
    <w:rsid w:val="006D30C9"/>
    <w:rsid w:val="006D368A"/>
    <w:rsid w:val="006D4068"/>
    <w:rsid w:val="006D51B2"/>
    <w:rsid w:val="006D5E2A"/>
    <w:rsid w:val="006D6953"/>
    <w:rsid w:val="006D77E1"/>
    <w:rsid w:val="006E0731"/>
    <w:rsid w:val="006E0CF9"/>
    <w:rsid w:val="006E2194"/>
    <w:rsid w:val="006E2646"/>
    <w:rsid w:val="006E2A79"/>
    <w:rsid w:val="006E2DA5"/>
    <w:rsid w:val="006E3AF8"/>
    <w:rsid w:val="006E47C8"/>
    <w:rsid w:val="006E481B"/>
    <w:rsid w:val="006E4880"/>
    <w:rsid w:val="006E5202"/>
    <w:rsid w:val="006E537B"/>
    <w:rsid w:val="006E541E"/>
    <w:rsid w:val="006E56CB"/>
    <w:rsid w:val="006E5DB5"/>
    <w:rsid w:val="006E7020"/>
    <w:rsid w:val="006E737B"/>
    <w:rsid w:val="006F0786"/>
    <w:rsid w:val="006F22A1"/>
    <w:rsid w:val="006F25A8"/>
    <w:rsid w:val="006F2909"/>
    <w:rsid w:val="006F2B78"/>
    <w:rsid w:val="006F3094"/>
    <w:rsid w:val="006F3E24"/>
    <w:rsid w:val="006F3F98"/>
    <w:rsid w:val="006F3FA6"/>
    <w:rsid w:val="006F3FD4"/>
    <w:rsid w:val="006F4902"/>
    <w:rsid w:val="006F5829"/>
    <w:rsid w:val="00700F0D"/>
    <w:rsid w:val="007011CD"/>
    <w:rsid w:val="00701446"/>
    <w:rsid w:val="0070208C"/>
    <w:rsid w:val="007029ED"/>
    <w:rsid w:val="00703762"/>
    <w:rsid w:val="00703A77"/>
    <w:rsid w:val="007048DE"/>
    <w:rsid w:val="00704AA8"/>
    <w:rsid w:val="00705B44"/>
    <w:rsid w:val="00705F0C"/>
    <w:rsid w:val="0070668D"/>
    <w:rsid w:val="00706EE5"/>
    <w:rsid w:val="00707471"/>
    <w:rsid w:val="00707A1E"/>
    <w:rsid w:val="00707DE3"/>
    <w:rsid w:val="00707EC6"/>
    <w:rsid w:val="0071033B"/>
    <w:rsid w:val="00710E83"/>
    <w:rsid w:val="007123BC"/>
    <w:rsid w:val="00712F32"/>
    <w:rsid w:val="00713B1C"/>
    <w:rsid w:val="00714171"/>
    <w:rsid w:val="007148AD"/>
    <w:rsid w:val="00715364"/>
    <w:rsid w:val="0071565F"/>
    <w:rsid w:val="00715D60"/>
    <w:rsid w:val="00715ED5"/>
    <w:rsid w:val="00716682"/>
    <w:rsid w:val="00716A6D"/>
    <w:rsid w:val="0071714F"/>
    <w:rsid w:val="007171FB"/>
    <w:rsid w:val="00722F89"/>
    <w:rsid w:val="00723421"/>
    <w:rsid w:val="00723424"/>
    <w:rsid w:val="0072352E"/>
    <w:rsid w:val="007242CD"/>
    <w:rsid w:val="00724975"/>
    <w:rsid w:val="0072497A"/>
    <w:rsid w:val="00726247"/>
    <w:rsid w:val="0072683A"/>
    <w:rsid w:val="00726911"/>
    <w:rsid w:val="00727788"/>
    <w:rsid w:val="00733C97"/>
    <w:rsid w:val="00734084"/>
    <w:rsid w:val="00734B68"/>
    <w:rsid w:val="007356B0"/>
    <w:rsid w:val="0073700A"/>
    <w:rsid w:val="007411FB"/>
    <w:rsid w:val="0074164B"/>
    <w:rsid w:val="007431F3"/>
    <w:rsid w:val="007433E6"/>
    <w:rsid w:val="0074363F"/>
    <w:rsid w:val="007437F2"/>
    <w:rsid w:val="00744D3B"/>
    <w:rsid w:val="00744E4E"/>
    <w:rsid w:val="00745203"/>
    <w:rsid w:val="0074650F"/>
    <w:rsid w:val="00746C35"/>
    <w:rsid w:val="00746F14"/>
    <w:rsid w:val="00747A1C"/>
    <w:rsid w:val="00750379"/>
    <w:rsid w:val="00750B55"/>
    <w:rsid w:val="0075132E"/>
    <w:rsid w:val="00751B1A"/>
    <w:rsid w:val="007522B1"/>
    <w:rsid w:val="0075285D"/>
    <w:rsid w:val="0075295D"/>
    <w:rsid w:val="0075347D"/>
    <w:rsid w:val="007536E7"/>
    <w:rsid w:val="00753DA8"/>
    <w:rsid w:val="007544E0"/>
    <w:rsid w:val="00754707"/>
    <w:rsid w:val="00754EE8"/>
    <w:rsid w:val="00755992"/>
    <w:rsid w:val="0075641A"/>
    <w:rsid w:val="0075710D"/>
    <w:rsid w:val="0075757F"/>
    <w:rsid w:val="00757826"/>
    <w:rsid w:val="00757CD0"/>
    <w:rsid w:val="00757F0D"/>
    <w:rsid w:val="0076019A"/>
    <w:rsid w:val="00760F1A"/>
    <w:rsid w:val="007612A1"/>
    <w:rsid w:val="00761409"/>
    <w:rsid w:val="007616AF"/>
    <w:rsid w:val="00761E12"/>
    <w:rsid w:val="00762231"/>
    <w:rsid w:val="0076239C"/>
    <w:rsid w:val="0076260C"/>
    <w:rsid w:val="00762D90"/>
    <w:rsid w:val="00762F28"/>
    <w:rsid w:val="007635A5"/>
    <w:rsid w:val="00763D4C"/>
    <w:rsid w:val="00764FB6"/>
    <w:rsid w:val="00765713"/>
    <w:rsid w:val="00765FC7"/>
    <w:rsid w:val="00766027"/>
    <w:rsid w:val="00766A29"/>
    <w:rsid w:val="00766B78"/>
    <w:rsid w:val="00767688"/>
    <w:rsid w:val="00771595"/>
    <w:rsid w:val="00771B4B"/>
    <w:rsid w:val="00771DAD"/>
    <w:rsid w:val="00772686"/>
    <w:rsid w:val="007739EB"/>
    <w:rsid w:val="00774EB4"/>
    <w:rsid w:val="0077572F"/>
    <w:rsid w:val="0077640B"/>
    <w:rsid w:val="00776E5C"/>
    <w:rsid w:val="00776F3E"/>
    <w:rsid w:val="007778DD"/>
    <w:rsid w:val="00780E1B"/>
    <w:rsid w:val="00780EF8"/>
    <w:rsid w:val="00782642"/>
    <w:rsid w:val="00783FDC"/>
    <w:rsid w:val="007855E3"/>
    <w:rsid w:val="00785FCA"/>
    <w:rsid w:val="00786980"/>
    <w:rsid w:val="00786DF6"/>
    <w:rsid w:val="00786E1D"/>
    <w:rsid w:val="00787A68"/>
    <w:rsid w:val="00787AF8"/>
    <w:rsid w:val="00790E92"/>
    <w:rsid w:val="00790E99"/>
    <w:rsid w:val="0079234E"/>
    <w:rsid w:val="00793081"/>
    <w:rsid w:val="007936B0"/>
    <w:rsid w:val="00794AD4"/>
    <w:rsid w:val="0079613A"/>
    <w:rsid w:val="0079675E"/>
    <w:rsid w:val="0079681A"/>
    <w:rsid w:val="00796BBB"/>
    <w:rsid w:val="007A0863"/>
    <w:rsid w:val="007A1242"/>
    <w:rsid w:val="007A1ED4"/>
    <w:rsid w:val="007A26C9"/>
    <w:rsid w:val="007A2C81"/>
    <w:rsid w:val="007A2EF9"/>
    <w:rsid w:val="007A334F"/>
    <w:rsid w:val="007A3E08"/>
    <w:rsid w:val="007A4340"/>
    <w:rsid w:val="007A44AB"/>
    <w:rsid w:val="007A60D0"/>
    <w:rsid w:val="007A64EA"/>
    <w:rsid w:val="007A6502"/>
    <w:rsid w:val="007A6C16"/>
    <w:rsid w:val="007A6C6E"/>
    <w:rsid w:val="007A7D4F"/>
    <w:rsid w:val="007A7FDA"/>
    <w:rsid w:val="007B03A0"/>
    <w:rsid w:val="007B0718"/>
    <w:rsid w:val="007B1363"/>
    <w:rsid w:val="007B1A79"/>
    <w:rsid w:val="007B1CC5"/>
    <w:rsid w:val="007B1DC6"/>
    <w:rsid w:val="007B29CD"/>
    <w:rsid w:val="007B31D4"/>
    <w:rsid w:val="007B3A47"/>
    <w:rsid w:val="007B4425"/>
    <w:rsid w:val="007B5265"/>
    <w:rsid w:val="007B52AC"/>
    <w:rsid w:val="007B56EC"/>
    <w:rsid w:val="007B60FF"/>
    <w:rsid w:val="007B712C"/>
    <w:rsid w:val="007C0416"/>
    <w:rsid w:val="007C147A"/>
    <w:rsid w:val="007C175C"/>
    <w:rsid w:val="007C1CFB"/>
    <w:rsid w:val="007C1E22"/>
    <w:rsid w:val="007C22D4"/>
    <w:rsid w:val="007C382A"/>
    <w:rsid w:val="007C3F21"/>
    <w:rsid w:val="007C4188"/>
    <w:rsid w:val="007C458A"/>
    <w:rsid w:val="007C4941"/>
    <w:rsid w:val="007C4E23"/>
    <w:rsid w:val="007C4E8F"/>
    <w:rsid w:val="007C5968"/>
    <w:rsid w:val="007C5C4A"/>
    <w:rsid w:val="007C5F1E"/>
    <w:rsid w:val="007C666F"/>
    <w:rsid w:val="007C7425"/>
    <w:rsid w:val="007C7911"/>
    <w:rsid w:val="007D057D"/>
    <w:rsid w:val="007D08CD"/>
    <w:rsid w:val="007D1C8C"/>
    <w:rsid w:val="007D294F"/>
    <w:rsid w:val="007D2D3E"/>
    <w:rsid w:val="007D3170"/>
    <w:rsid w:val="007D43B8"/>
    <w:rsid w:val="007D46BC"/>
    <w:rsid w:val="007D4D66"/>
    <w:rsid w:val="007D507E"/>
    <w:rsid w:val="007D508D"/>
    <w:rsid w:val="007D514B"/>
    <w:rsid w:val="007D52DE"/>
    <w:rsid w:val="007D5332"/>
    <w:rsid w:val="007D53B0"/>
    <w:rsid w:val="007D53EC"/>
    <w:rsid w:val="007D5765"/>
    <w:rsid w:val="007D7717"/>
    <w:rsid w:val="007D77ED"/>
    <w:rsid w:val="007D7867"/>
    <w:rsid w:val="007E07A0"/>
    <w:rsid w:val="007E1366"/>
    <w:rsid w:val="007E1E02"/>
    <w:rsid w:val="007E1FEA"/>
    <w:rsid w:val="007E3241"/>
    <w:rsid w:val="007E35CF"/>
    <w:rsid w:val="007E3EB0"/>
    <w:rsid w:val="007E7440"/>
    <w:rsid w:val="007F049D"/>
    <w:rsid w:val="007F0FEC"/>
    <w:rsid w:val="007F2C36"/>
    <w:rsid w:val="007F3762"/>
    <w:rsid w:val="007F3DEC"/>
    <w:rsid w:val="007F5502"/>
    <w:rsid w:val="007F5717"/>
    <w:rsid w:val="007F5B68"/>
    <w:rsid w:val="007F5FEA"/>
    <w:rsid w:val="007F6083"/>
    <w:rsid w:val="007F7522"/>
    <w:rsid w:val="007F781B"/>
    <w:rsid w:val="0080066F"/>
    <w:rsid w:val="00801567"/>
    <w:rsid w:val="0080224A"/>
    <w:rsid w:val="0080224E"/>
    <w:rsid w:val="00802FCD"/>
    <w:rsid w:val="0080350C"/>
    <w:rsid w:val="008046C1"/>
    <w:rsid w:val="00804FC8"/>
    <w:rsid w:val="00805A6B"/>
    <w:rsid w:val="00806C5A"/>
    <w:rsid w:val="008107A4"/>
    <w:rsid w:val="0081082B"/>
    <w:rsid w:val="00811139"/>
    <w:rsid w:val="0081148E"/>
    <w:rsid w:val="00811CFB"/>
    <w:rsid w:val="00812A98"/>
    <w:rsid w:val="00812B04"/>
    <w:rsid w:val="0081478C"/>
    <w:rsid w:val="00815735"/>
    <w:rsid w:val="00815FC9"/>
    <w:rsid w:val="00816B50"/>
    <w:rsid w:val="00816DB7"/>
    <w:rsid w:val="00817969"/>
    <w:rsid w:val="008179D6"/>
    <w:rsid w:val="00817EB3"/>
    <w:rsid w:val="00820676"/>
    <w:rsid w:val="0082069E"/>
    <w:rsid w:val="00820F2A"/>
    <w:rsid w:val="0082126F"/>
    <w:rsid w:val="008218D0"/>
    <w:rsid w:val="00822002"/>
    <w:rsid w:val="00822870"/>
    <w:rsid w:val="00823621"/>
    <w:rsid w:val="00824567"/>
    <w:rsid w:val="00824694"/>
    <w:rsid w:val="00825A91"/>
    <w:rsid w:val="00826B27"/>
    <w:rsid w:val="00830B53"/>
    <w:rsid w:val="00830F70"/>
    <w:rsid w:val="008316BB"/>
    <w:rsid w:val="00831B23"/>
    <w:rsid w:val="00831E31"/>
    <w:rsid w:val="00832340"/>
    <w:rsid w:val="008326E9"/>
    <w:rsid w:val="00833AA7"/>
    <w:rsid w:val="00833AE5"/>
    <w:rsid w:val="00833ED6"/>
    <w:rsid w:val="00833FBA"/>
    <w:rsid w:val="0083416C"/>
    <w:rsid w:val="008343CC"/>
    <w:rsid w:val="00834469"/>
    <w:rsid w:val="0083447F"/>
    <w:rsid w:val="00835308"/>
    <w:rsid w:val="00835516"/>
    <w:rsid w:val="00835565"/>
    <w:rsid w:val="00835754"/>
    <w:rsid w:val="00835C2F"/>
    <w:rsid w:val="00835C8D"/>
    <w:rsid w:val="0083776C"/>
    <w:rsid w:val="00840028"/>
    <w:rsid w:val="00840CA4"/>
    <w:rsid w:val="00843F5B"/>
    <w:rsid w:val="0084427C"/>
    <w:rsid w:val="008445DB"/>
    <w:rsid w:val="00844F42"/>
    <w:rsid w:val="008451F3"/>
    <w:rsid w:val="00845517"/>
    <w:rsid w:val="008464C9"/>
    <w:rsid w:val="00846C13"/>
    <w:rsid w:val="00847E99"/>
    <w:rsid w:val="00851B74"/>
    <w:rsid w:val="008528BF"/>
    <w:rsid w:val="00853022"/>
    <w:rsid w:val="00853E3B"/>
    <w:rsid w:val="0085412F"/>
    <w:rsid w:val="008541DA"/>
    <w:rsid w:val="00854BE7"/>
    <w:rsid w:val="00854CB5"/>
    <w:rsid w:val="0085611F"/>
    <w:rsid w:val="00856671"/>
    <w:rsid w:val="00860CE5"/>
    <w:rsid w:val="00861048"/>
    <w:rsid w:val="0086192A"/>
    <w:rsid w:val="00861CD2"/>
    <w:rsid w:val="00862EEC"/>
    <w:rsid w:val="0086461D"/>
    <w:rsid w:val="00865506"/>
    <w:rsid w:val="00865568"/>
    <w:rsid w:val="0086564F"/>
    <w:rsid w:val="008660D4"/>
    <w:rsid w:val="00866A8F"/>
    <w:rsid w:val="0086704F"/>
    <w:rsid w:val="00867935"/>
    <w:rsid w:val="00867962"/>
    <w:rsid w:val="0087083E"/>
    <w:rsid w:val="00870BA9"/>
    <w:rsid w:val="00870C45"/>
    <w:rsid w:val="00871369"/>
    <w:rsid w:val="00871405"/>
    <w:rsid w:val="00872063"/>
    <w:rsid w:val="00872847"/>
    <w:rsid w:val="00872E09"/>
    <w:rsid w:val="0087447E"/>
    <w:rsid w:val="00874AFE"/>
    <w:rsid w:val="00875FB4"/>
    <w:rsid w:val="0087624D"/>
    <w:rsid w:val="008768A9"/>
    <w:rsid w:val="00877023"/>
    <w:rsid w:val="00877115"/>
    <w:rsid w:val="00877C6C"/>
    <w:rsid w:val="00877E61"/>
    <w:rsid w:val="00880C1F"/>
    <w:rsid w:val="008812B8"/>
    <w:rsid w:val="008830B3"/>
    <w:rsid w:val="00885742"/>
    <w:rsid w:val="00887152"/>
    <w:rsid w:val="00887A6F"/>
    <w:rsid w:val="00890193"/>
    <w:rsid w:val="008903E3"/>
    <w:rsid w:val="008916BA"/>
    <w:rsid w:val="008919DC"/>
    <w:rsid w:val="00891F32"/>
    <w:rsid w:val="008922DF"/>
    <w:rsid w:val="0089288B"/>
    <w:rsid w:val="00894002"/>
    <w:rsid w:val="008955BF"/>
    <w:rsid w:val="00895B6E"/>
    <w:rsid w:val="00896555"/>
    <w:rsid w:val="008977E3"/>
    <w:rsid w:val="00897FAB"/>
    <w:rsid w:val="008A09EA"/>
    <w:rsid w:val="008A24AA"/>
    <w:rsid w:val="008A4708"/>
    <w:rsid w:val="008A5747"/>
    <w:rsid w:val="008A5A52"/>
    <w:rsid w:val="008A6298"/>
    <w:rsid w:val="008A7186"/>
    <w:rsid w:val="008A74F9"/>
    <w:rsid w:val="008A7BA7"/>
    <w:rsid w:val="008B004A"/>
    <w:rsid w:val="008B0312"/>
    <w:rsid w:val="008B087B"/>
    <w:rsid w:val="008B097E"/>
    <w:rsid w:val="008B1D12"/>
    <w:rsid w:val="008B1E52"/>
    <w:rsid w:val="008B2927"/>
    <w:rsid w:val="008B2CEA"/>
    <w:rsid w:val="008B3492"/>
    <w:rsid w:val="008B3B93"/>
    <w:rsid w:val="008B3C10"/>
    <w:rsid w:val="008B4327"/>
    <w:rsid w:val="008B467C"/>
    <w:rsid w:val="008B4C87"/>
    <w:rsid w:val="008B5529"/>
    <w:rsid w:val="008B5A63"/>
    <w:rsid w:val="008B6413"/>
    <w:rsid w:val="008B77D0"/>
    <w:rsid w:val="008C111D"/>
    <w:rsid w:val="008C126B"/>
    <w:rsid w:val="008C13D8"/>
    <w:rsid w:val="008C16C0"/>
    <w:rsid w:val="008C17C2"/>
    <w:rsid w:val="008C18B1"/>
    <w:rsid w:val="008C1956"/>
    <w:rsid w:val="008C3479"/>
    <w:rsid w:val="008C37D3"/>
    <w:rsid w:val="008C3B79"/>
    <w:rsid w:val="008C6548"/>
    <w:rsid w:val="008C74F6"/>
    <w:rsid w:val="008D086C"/>
    <w:rsid w:val="008D0902"/>
    <w:rsid w:val="008D0F1D"/>
    <w:rsid w:val="008D2F51"/>
    <w:rsid w:val="008D4036"/>
    <w:rsid w:val="008D4822"/>
    <w:rsid w:val="008D4B98"/>
    <w:rsid w:val="008D4D5F"/>
    <w:rsid w:val="008D4F0F"/>
    <w:rsid w:val="008D5844"/>
    <w:rsid w:val="008D6F04"/>
    <w:rsid w:val="008D7000"/>
    <w:rsid w:val="008D7C28"/>
    <w:rsid w:val="008E0699"/>
    <w:rsid w:val="008E087F"/>
    <w:rsid w:val="008E1749"/>
    <w:rsid w:val="008E17CC"/>
    <w:rsid w:val="008E223E"/>
    <w:rsid w:val="008E228D"/>
    <w:rsid w:val="008E24EA"/>
    <w:rsid w:val="008E39A0"/>
    <w:rsid w:val="008E3BAD"/>
    <w:rsid w:val="008E3E9E"/>
    <w:rsid w:val="008E4171"/>
    <w:rsid w:val="008E4357"/>
    <w:rsid w:val="008E5075"/>
    <w:rsid w:val="008E60EC"/>
    <w:rsid w:val="008E6975"/>
    <w:rsid w:val="008E6A21"/>
    <w:rsid w:val="008E7072"/>
    <w:rsid w:val="008E712E"/>
    <w:rsid w:val="008E7192"/>
    <w:rsid w:val="008E7A18"/>
    <w:rsid w:val="008E7CA3"/>
    <w:rsid w:val="008F1CC0"/>
    <w:rsid w:val="008F2CAD"/>
    <w:rsid w:val="008F31B9"/>
    <w:rsid w:val="008F3DC2"/>
    <w:rsid w:val="008F472F"/>
    <w:rsid w:val="008F47B4"/>
    <w:rsid w:val="008F59E9"/>
    <w:rsid w:val="008F69EE"/>
    <w:rsid w:val="008F76A8"/>
    <w:rsid w:val="009008CD"/>
    <w:rsid w:val="009012B2"/>
    <w:rsid w:val="00901632"/>
    <w:rsid w:val="0090202A"/>
    <w:rsid w:val="009020A9"/>
    <w:rsid w:val="009023D6"/>
    <w:rsid w:val="009024E1"/>
    <w:rsid w:val="00902C5C"/>
    <w:rsid w:val="00902E13"/>
    <w:rsid w:val="00903367"/>
    <w:rsid w:val="009047DC"/>
    <w:rsid w:val="0090531C"/>
    <w:rsid w:val="00905827"/>
    <w:rsid w:val="00906114"/>
    <w:rsid w:val="00906224"/>
    <w:rsid w:val="00907253"/>
    <w:rsid w:val="009072A6"/>
    <w:rsid w:val="00907770"/>
    <w:rsid w:val="00907C00"/>
    <w:rsid w:val="00907C17"/>
    <w:rsid w:val="0091033A"/>
    <w:rsid w:val="00910635"/>
    <w:rsid w:val="00911348"/>
    <w:rsid w:val="009119E5"/>
    <w:rsid w:val="00911B38"/>
    <w:rsid w:val="00912C7E"/>
    <w:rsid w:val="00912DCF"/>
    <w:rsid w:val="00913079"/>
    <w:rsid w:val="009131CD"/>
    <w:rsid w:val="009133AC"/>
    <w:rsid w:val="00913A80"/>
    <w:rsid w:val="00913AF0"/>
    <w:rsid w:val="00914029"/>
    <w:rsid w:val="0091447B"/>
    <w:rsid w:val="00914578"/>
    <w:rsid w:val="00914877"/>
    <w:rsid w:val="0091496B"/>
    <w:rsid w:val="00916D53"/>
    <w:rsid w:val="00916E9C"/>
    <w:rsid w:val="00917220"/>
    <w:rsid w:val="0091775B"/>
    <w:rsid w:val="009205E6"/>
    <w:rsid w:val="009206EA"/>
    <w:rsid w:val="009211C3"/>
    <w:rsid w:val="0092152D"/>
    <w:rsid w:val="009217F7"/>
    <w:rsid w:val="00921FFD"/>
    <w:rsid w:val="00922125"/>
    <w:rsid w:val="00922A65"/>
    <w:rsid w:val="00922D3E"/>
    <w:rsid w:val="00923329"/>
    <w:rsid w:val="0092468F"/>
    <w:rsid w:val="00925780"/>
    <w:rsid w:val="00927A93"/>
    <w:rsid w:val="00927C90"/>
    <w:rsid w:val="009305F3"/>
    <w:rsid w:val="0093063A"/>
    <w:rsid w:val="009315B5"/>
    <w:rsid w:val="00931626"/>
    <w:rsid w:val="00931D20"/>
    <w:rsid w:val="009324AE"/>
    <w:rsid w:val="009334EB"/>
    <w:rsid w:val="009336DC"/>
    <w:rsid w:val="00933F73"/>
    <w:rsid w:val="009358A4"/>
    <w:rsid w:val="00935E1F"/>
    <w:rsid w:val="009367D7"/>
    <w:rsid w:val="00936C49"/>
    <w:rsid w:val="009378C5"/>
    <w:rsid w:val="0094045D"/>
    <w:rsid w:val="0094050E"/>
    <w:rsid w:val="00940539"/>
    <w:rsid w:val="0094112C"/>
    <w:rsid w:val="00941D66"/>
    <w:rsid w:val="00942BC2"/>
    <w:rsid w:val="00943C16"/>
    <w:rsid w:val="00943E5C"/>
    <w:rsid w:val="009444A7"/>
    <w:rsid w:val="00944AF4"/>
    <w:rsid w:val="009457A1"/>
    <w:rsid w:val="0094597A"/>
    <w:rsid w:val="0094764A"/>
    <w:rsid w:val="00947CC9"/>
    <w:rsid w:val="0095246E"/>
    <w:rsid w:val="00952497"/>
    <w:rsid w:val="009524F2"/>
    <w:rsid w:val="00952726"/>
    <w:rsid w:val="009533F9"/>
    <w:rsid w:val="00953F2C"/>
    <w:rsid w:val="0095422B"/>
    <w:rsid w:val="009548CF"/>
    <w:rsid w:val="00955283"/>
    <w:rsid w:val="0095551F"/>
    <w:rsid w:val="009565FC"/>
    <w:rsid w:val="009567D9"/>
    <w:rsid w:val="00956BF7"/>
    <w:rsid w:val="00956ECC"/>
    <w:rsid w:val="00957F64"/>
    <w:rsid w:val="009603A3"/>
    <w:rsid w:val="0096045F"/>
    <w:rsid w:val="00962B20"/>
    <w:rsid w:val="00962EF6"/>
    <w:rsid w:val="00964E39"/>
    <w:rsid w:val="00966257"/>
    <w:rsid w:val="009669AE"/>
    <w:rsid w:val="00966FFB"/>
    <w:rsid w:val="00967C5D"/>
    <w:rsid w:val="00967D05"/>
    <w:rsid w:val="00967D70"/>
    <w:rsid w:val="0097001D"/>
    <w:rsid w:val="00972E23"/>
    <w:rsid w:val="00973FE7"/>
    <w:rsid w:val="009746D7"/>
    <w:rsid w:val="0097494F"/>
    <w:rsid w:val="00974E49"/>
    <w:rsid w:val="009752B6"/>
    <w:rsid w:val="009755F1"/>
    <w:rsid w:val="00975700"/>
    <w:rsid w:val="00976B0E"/>
    <w:rsid w:val="00977595"/>
    <w:rsid w:val="009778D8"/>
    <w:rsid w:val="00980200"/>
    <w:rsid w:val="00980F1F"/>
    <w:rsid w:val="00980F9D"/>
    <w:rsid w:val="0098146C"/>
    <w:rsid w:val="0098171E"/>
    <w:rsid w:val="009818E0"/>
    <w:rsid w:val="00981D07"/>
    <w:rsid w:val="00981F1A"/>
    <w:rsid w:val="00982A83"/>
    <w:rsid w:val="009832CB"/>
    <w:rsid w:val="00983641"/>
    <w:rsid w:val="00984401"/>
    <w:rsid w:val="009844C7"/>
    <w:rsid w:val="0098455F"/>
    <w:rsid w:val="00986062"/>
    <w:rsid w:val="00986733"/>
    <w:rsid w:val="0098704E"/>
    <w:rsid w:val="00987976"/>
    <w:rsid w:val="00987BDA"/>
    <w:rsid w:val="00990694"/>
    <w:rsid w:val="009909C7"/>
    <w:rsid w:val="00990B30"/>
    <w:rsid w:val="00990CD1"/>
    <w:rsid w:val="00991730"/>
    <w:rsid w:val="00991B71"/>
    <w:rsid w:val="00991EDA"/>
    <w:rsid w:val="00992013"/>
    <w:rsid w:val="00992291"/>
    <w:rsid w:val="00992887"/>
    <w:rsid w:val="00992CFF"/>
    <w:rsid w:val="00993807"/>
    <w:rsid w:val="00993CB2"/>
    <w:rsid w:val="00995272"/>
    <w:rsid w:val="00997F71"/>
    <w:rsid w:val="009A0E91"/>
    <w:rsid w:val="009A0FC4"/>
    <w:rsid w:val="009A13D6"/>
    <w:rsid w:val="009A17BF"/>
    <w:rsid w:val="009A1F1D"/>
    <w:rsid w:val="009A3FFA"/>
    <w:rsid w:val="009A42AE"/>
    <w:rsid w:val="009A5A6F"/>
    <w:rsid w:val="009A5D39"/>
    <w:rsid w:val="009A7B9C"/>
    <w:rsid w:val="009A7C51"/>
    <w:rsid w:val="009A7CCD"/>
    <w:rsid w:val="009B000E"/>
    <w:rsid w:val="009B01D0"/>
    <w:rsid w:val="009B0979"/>
    <w:rsid w:val="009B1DC2"/>
    <w:rsid w:val="009B1E26"/>
    <w:rsid w:val="009B2B75"/>
    <w:rsid w:val="009B2D14"/>
    <w:rsid w:val="009B4A40"/>
    <w:rsid w:val="009B4A44"/>
    <w:rsid w:val="009B5617"/>
    <w:rsid w:val="009B5B77"/>
    <w:rsid w:val="009B5D92"/>
    <w:rsid w:val="009B5F08"/>
    <w:rsid w:val="009B60DB"/>
    <w:rsid w:val="009B6171"/>
    <w:rsid w:val="009B658E"/>
    <w:rsid w:val="009C0E7F"/>
    <w:rsid w:val="009C23F4"/>
    <w:rsid w:val="009C29EE"/>
    <w:rsid w:val="009C2A51"/>
    <w:rsid w:val="009C338B"/>
    <w:rsid w:val="009C4277"/>
    <w:rsid w:val="009C6500"/>
    <w:rsid w:val="009C673D"/>
    <w:rsid w:val="009C6ADB"/>
    <w:rsid w:val="009C6BE5"/>
    <w:rsid w:val="009C7128"/>
    <w:rsid w:val="009C7170"/>
    <w:rsid w:val="009C744E"/>
    <w:rsid w:val="009C7D3C"/>
    <w:rsid w:val="009C7D4B"/>
    <w:rsid w:val="009C7EB7"/>
    <w:rsid w:val="009D08A8"/>
    <w:rsid w:val="009D2578"/>
    <w:rsid w:val="009D3D92"/>
    <w:rsid w:val="009D46DD"/>
    <w:rsid w:val="009D5E30"/>
    <w:rsid w:val="009D5F24"/>
    <w:rsid w:val="009D611A"/>
    <w:rsid w:val="009D631C"/>
    <w:rsid w:val="009D7712"/>
    <w:rsid w:val="009D7B10"/>
    <w:rsid w:val="009E04AC"/>
    <w:rsid w:val="009E053D"/>
    <w:rsid w:val="009E18E4"/>
    <w:rsid w:val="009E1AFF"/>
    <w:rsid w:val="009E1F81"/>
    <w:rsid w:val="009E25EE"/>
    <w:rsid w:val="009E3158"/>
    <w:rsid w:val="009E576F"/>
    <w:rsid w:val="009E583A"/>
    <w:rsid w:val="009E62AB"/>
    <w:rsid w:val="009E678B"/>
    <w:rsid w:val="009E691F"/>
    <w:rsid w:val="009E72C0"/>
    <w:rsid w:val="009E73E7"/>
    <w:rsid w:val="009F15A6"/>
    <w:rsid w:val="009F18AC"/>
    <w:rsid w:val="009F1D91"/>
    <w:rsid w:val="009F1F5C"/>
    <w:rsid w:val="009F2755"/>
    <w:rsid w:val="009F2F23"/>
    <w:rsid w:val="009F3159"/>
    <w:rsid w:val="009F38C2"/>
    <w:rsid w:val="009F4002"/>
    <w:rsid w:val="009F47AF"/>
    <w:rsid w:val="009F4BC7"/>
    <w:rsid w:val="009F59D1"/>
    <w:rsid w:val="009F5A32"/>
    <w:rsid w:val="009F5D67"/>
    <w:rsid w:val="009F5E58"/>
    <w:rsid w:val="009F66BC"/>
    <w:rsid w:val="009F6AEC"/>
    <w:rsid w:val="009F6E1F"/>
    <w:rsid w:val="009F6EC1"/>
    <w:rsid w:val="009F7DFF"/>
    <w:rsid w:val="00A01FFF"/>
    <w:rsid w:val="00A03612"/>
    <w:rsid w:val="00A03B68"/>
    <w:rsid w:val="00A04A9E"/>
    <w:rsid w:val="00A04C54"/>
    <w:rsid w:val="00A04E3B"/>
    <w:rsid w:val="00A055EA"/>
    <w:rsid w:val="00A05919"/>
    <w:rsid w:val="00A0715F"/>
    <w:rsid w:val="00A07843"/>
    <w:rsid w:val="00A10505"/>
    <w:rsid w:val="00A10FBB"/>
    <w:rsid w:val="00A10FD0"/>
    <w:rsid w:val="00A115F3"/>
    <w:rsid w:val="00A11C25"/>
    <w:rsid w:val="00A11C5C"/>
    <w:rsid w:val="00A12A82"/>
    <w:rsid w:val="00A13C8A"/>
    <w:rsid w:val="00A14BB5"/>
    <w:rsid w:val="00A14DC2"/>
    <w:rsid w:val="00A150F7"/>
    <w:rsid w:val="00A20A44"/>
    <w:rsid w:val="00A2120E"/>
    <w:rsid w:val="00A2175E"/>
    <w:rsid w:val="00A22B5C"/>
    <w:rsid w:val="00A242FF"/>
    <w:rsid w:val="00A243EE"/>
    <w:rsid w:val="00A2511A"/>
    <w:rsid w:val="00A27C30"/>
    <w:rsid w:val="00A302A1"/>
    <w:rsid w:val="00A30320"/>
    <w:rsid w:val="00A311CE"/>
    <w:rsid w:val="00A316BF"/>
    <w:rsid w:val="00A3184B"/>
    <w:rsid w:val="00A32198"/>
    <w:rsid w:val="00A32585"/>
    <w:rsid w:val="00A325CA"/>
    <w:rsid w:val="00A32B99"/>
    <w:rsid w:val="00A34CBB"/>
    <w:rsid w:val="00A34E6B"/>
    <w:rsid w:val="00A35B86"/>
    <w:rsid w:val="00A37520"/>
    <w:rsid w:val="00A405DE"/>
    <w:rsid w:val="00A42EC2"/>
    <w:rsid w:val="00A4382A"/>
    <w:rsid w:val="00A43D7F"/>
    <w:rsid w:val="00A444DB"/>
    <w:rsid w:val="00A445F5"/>
    <w:rsid w:val="00A45225"/>
    <w:rsid w:val="00A45697"/>
    <w:rsid w:val="00A45DCB"/>
    <w:rsid w:val="00A4650B"/>
    <w:rsid w:val="00A473AA"/>
    <w:rsid w:val="00A47791"/>
    <w:rsid w:val="00A47F5F"/>
    <w:rsid w:val="00A47FA5"/>
    <w:rsid w:val="00A50372"/>
    <w:rsid w:val="00A507E7"/>
    <w:rsid w:val="00A50947"/>
    <w:rsid w:val="00A51522"/>
    <w:rsid w:val="00A51921"/>
    <w:rsid w:val="00A51FCF"/>
    <w:rsid w:val="00A5272B"/>
    <w:rsid w:val="00A52967"/>
    <w:rsid w:val="00A52EAB"/>
    <w:rsid w:val="00A545D7"/>
    <w:rsid w:val="00A54A62"/>
    <w:rsid w:val="00A54EE1"/>
    <w:rsid w:val="00A55188"/>
    <w:rsid w:val="00A55403"/>
    <w:rsid w:val="00A55664"/>
    <w:rsid w:val="00A5584C"/>
    <w:rsid w:val="00A55A52"/>
    <w:rsid w:val="00A55BDE"/>
    <w:rsid w:val="00A55C6D"/>
    <w:rsid w:val="00A57307"/>
    <w:rsid w:val="00A5736F"/>
    <w:rsid w:val="00A57A5B"/>
    <w:rsid w:val="00A57BE1"/>
    <w:rsid w:val="00A60140"/>
    <w:rsid w:val="00A6187B"/>
    <w:rsid w:val="00A62164"/>
    <w:rsid w:val="00A62EAE"/>
    <w:rsid w:val="00A631A1"/>
    <w:rsid w:val="00A63725"/>
    <w:rsid w:val="00A63E51"/>
    <w:rsid w:val="00A645A4"/>
    <w:rsid w:val="00A6494C"/>
    <w:rsid w:val="00A6568D"/>
    <w:rsid w:val="00A65ACA"/>
    <w:rsid w:val="00A66007"/>
    <w:rsid w:val="00A66B21"/>
    <w:rsid w:val="00A67196"/>
    <w:rsid w:val="00A67204"/>
    <w:rsid w:val="00A67273"/>
    <w:rsid w:val="00A6736C"/>
    <w:rsid w:val="00A70711"/>
    <w:rsid w:val="00A70EEB"/>
    <w:rsid w:val="00A72080"/>
    <w:rsid w:val="00A726C2"/>
    <w:rsid w:val="00A73270"/>
    <w:rsid w:val="00A7334A"/>
    <w:rsid w:val="00A74F51"/>
    <w:rsid w:val="00A7541A"/>
    <w:rsid w:val="00A754AC"/>
    <w:rsid w:val="00A7689A"/>
    <w:rsid w:val="00A775FC"/>
    <w:rsid w:val="00A77800"/>
    <w:rsid w:val="00A77EBA"/>
    <w:rsid w:val="00A77F0D"/>
    <w:rsid w:val="00A8001D"/>
    <w:rsid w:val="00A802DC"/>
    <w:rsid w:val="00A808A2"/>
    <w:rsid w:val="00A8090D"/>
    <w:rsid w:val="00A816DF"/>
    <w:rsid w:val="00A81969"/>
    <w:rsid w:val="00A82853"/>
    <w:rsid w:val="00A83689"/>
    <w:rsid w:val="00A8438D"/>
    <w:rsid w:val="00A84471"/>
    <w:rsid w:val="00A85D1D"/>
    <w:rsid w:val="00A86827"/>
    <w:rsid w:val="00A86D48"/>
    <w:rsid w:val="00A86FEB"/>
    <w:rsid w:val="00A871F2"/>
    <w:rsid w:val="00A90348"/>
    <w:rsid w:val="00A90AA3"/>
    <w:rsid w:val="00A90B86"/>
    <w:rsid w:val="00A90E25"/>
    <w:rsid w:val="00A9210D"/>
    <w:rsid w:val="00A92C1B"/>
    <w:rsid w:val="00A92C56"/>
    <w:rsid w:val="00A92FFF"/>
    <w:rsid w:val="00A93720"/>
    <w:rsid w:val="00A937D9"/>
    <w:rsid w:val="00A9382D"/>
    <w:rsid w:val="00A941F7"/>
    <w:rsid w:val="00A95610"/>
    <w:rsid w:val="00A96337"/>
    <w:rsid w:val="00A968A0"/>
    <w:rsid w:val="00A96C6B"/>
    <w:rsid w:val="00A97FCE"/>
    <w:rsid w:val="00AA01F6"/>
    <w:rsid w:val="00AA1217"/>
    <w:rsid w:val="00AA1264"/>
    <w:rsid w:val="00AA169B"/>
    <w:rsid w:val="00AA1B26"/>
    <w:rsid w:val="00AA2565"/>
    <w:rsid w:val="00AA40A5"/>
    <w:rsid w:val="00AA4174"/>
    <w:rsid w:val="00AA4580"/>
    <w:rsid w:val="00AA4CE5"/>
    <w:rsid w:val="00AA4D3C"/>
    <w:rsid w:val="00AA5CDA"/>
    <w:rsid w:val="00AA5D54"/>
    <w:rsid w:val="00AA5E03"/>
    <w:rsid w:val="00AA6667"/>
    <w:rsid w:val="00AA6E0D"/>
    <w:rsid w:val="00AA6F46"/>
    <w:rsid w:val="00AA7BD0"/>
    <w:rsid w:val="00AB10A1"/>
    <w:rsid w:val="00AB111E"/>
    <w:rsid w:val="00AB21EE"/>
    <w:rsid w:val="00AB21FE"/>
    <w:rsid w:val="00AB56E2"/>
    <w:rsid w:val="00AB57B5"/>
    <w:rsid w:val="00AB594B"/>
    <w:rsid w:val="00AB61E5"/>
    <w:rsid w:val="00AB632E"/>
    <w:rsid w:val="00AB6C9B"/>
    <w:rsid w:val="00AB73D3"/>
    <w:rsid w:val="00AC008D"/>
    <w:rsid w:val="00AC05EE"/>
    <w:rsid w:val="00AC07EF"/>
    <w:rsid w:val="00AC08FA"/>
    <w:rsid w:val="00AC09E9"/>
    <w:rsid w:val="00AC0B50"/>
    <w:rsid w:val="00AC12B9"/>
    <w:rsid w:val="00AC18D3"/>
    <w:rsid w:val="00AC19F0"/>
    <w:rsid w:val="00AC1AC3"/>
    <w:rsid w:val="00AC1C8B"/>
    <w:rsid w:val="00AC23E4"/>
    <w:rsid w:val="00AC387A"/>
    <w:rsid w:val="00AC4176"/>
    <w:rsid w:val="00AC4210"/>
    <w:rsid w:val="00AC43D6"/>
    <w:rsid w:val="00AC4BF5"/>
    <w:rsid w:val="00AC4E26"/>
    <w:rsid w:val="00AC5235"/>
    <w:rsid w:val="00AC62D0"/>
    <w:rsid w:val="00AC65D3"/>
    <w:rsid w:val="00AC74A7"/>
    <w:rsid w:val="00AD045C"/>
    <w:rsid w:val="00AD231A"/>
    <w:rsid w:val="00AD312F"/>
    <w:rsid w:val="00AD4820"/>
    <w:rsid w:val="00AD50F3"/>
    <w:rsid w:val="00AD5F81"/>
    <w:rsid w:val="00AD6404"/>
    <w:rsid w:val="00AD67BE"/>
    <w:rsid w:val="00AE0862"/>
    <w:rsid w:val="00AE0971"/>
    <w:rsid w:val="00AE22F5"/>
    <w:rsid w:val="00AE3812"/>
    <w:rsid w:val="00AE43B9"/>
    <w:rsid w:val="00AE4982"/>
    <w:rsid w:val="00AE5034"/>
    <w:rsid w:val="00AE5933"/>
    <w:rsid w:val="00AE5B84"/>
    <w:rsid w:val="00AE612C"/>
    <w:rsid w:val="00AE6A46"/>
    <w:rsid w:val="00AF124C"/>
    <w:rsid w:val="00AF1D27"/>
    <w:rsid w:val="00AF291A"/>
    <w:rsid w:val="00AF4660"/>
    <w:rsid w:val="00AF5237"/>
    <w:rsid w:val="00AF5CCB"/>
    <w:rsid w:val="00AF5E73"/>
    <w:rsid w:val="00AF7A7C"/>
    <w:rsid w:val="00B01245"/>
    <w:rsid w:val="00B017F8"/>
    <w:rsid w:val="00B02084"/>
    <w:rsid w:val="00B02BB9"/>
    <w:rsid w:val="00B047DF"/>
    <w:rsid w:val="00B04D1E"/>
    <w:rsid w:val="00B04D8D"/>
    <w:rsid w:val="00B055B5"/>
    <w:rsid w:val="00B0605C"/>
    <w:rsid w:val="00B06FE0"/>
    <w:rsid w:val="00B0794C"/>
    <w:rsid w:val="00B0794F"/>
    <w:rsid w:val="00B1094D"/>
    <w:rsid w:val="00B10A3E"/>
    <w:rsid w:val="00B13548"/>
    <w:rsid w:val="00B13C34"/>
    <w:rsid w:val="00B14023"/>
    <w:rsid w:val="00B14708"/>
    <w:rsid w:val="00B155B2"/>
    <w:rsid w:val="00B15F7B"/>
    <w:rsid w:val="00B16066"/>
    <w:rsid w:val="00B16A85"/>
    <w:rsid w:val="00B17A8E"/>
    <w:rsid w:val="00B17C41"/>
    <w:rsid w:val="00B2008F"/>
    <w:rsid w:val="00B20945"/>
    <w:rsid w:val="00B213E3"/>
    <w:rsid w:val="00B2246B"/>
    <w:rsid w:val="00B23386"/>
    <w:rsid w:val="00B25479"/>
    <w:rsid w:val="00B259C3"/>
    <w:rsid w:val="00B25DCD"/>
    <w:rsid w:val="00B26F6C"/>
    <w:rsid w:val="00B27C4C"/>
    <w:rsid w:val="00B30BE2"/>
    <w:rsid w:val="00B30C70"/>
    <w:rsid w:val="00B31CAD"/>
    <w:rsid w:val="00B320A0"/>
    <w:rsid w:val="00B3298F"/>
    <w:rsid w:val="00B35482"/>
    <w:rsid w:val="00B35559"/>
    <w:rsid w:val="00B358FF"/>
    <w:rsid w:val="00B35CB4"/>
    <w:rsid w:val="00B35CF1"/>
    <w:rsid w:val="00B35E15"/>
    <w:rsid w:val="00B367CA"/>
    <w:rsid w:val="00B368C4"/>
    <w:rsid w:val="00B368EA"/>
    <w:rsid w:val="00B37101"/>
    <w:rsid w:val="00B37274"/>
    <w:rsid w:val="00B37555"/>
    <w:rsid w:val="00B40BB0"/>
    <w:rsid w:val="00B42CE6"/>
    <w:rsid w:val="00B4437D"/>
    <w:rsid w:val="00B44D12"/>
    <w:rsid w:val="00B4589A"/>
    <w:rsid w:val="00B46271"/>
    <w:rsid w:val="00B468C8"/>
    <w:rsid w:val="00B46A89"/>
    <w:rsid w:val="00B46B0C"/>
    <w:rsid w:val="00B46B7F"/>
    <w:rsid w:val="00B4780B"/>
    <w:rsid w:val="00B546A2"/>
    <w:rsid w:val="00B54B05"/>
    <w:rsid w:val="00B55DF8"/>
    <w:rsid w:val="00B561D7"/>
    <w:rsid w:val="00B56252"/>
    <w:rsid w:val="00B56845"/>
    <w:rsid w:val="00B56D3F"/>
    <w:rsid w:val="00B57549"/>
    <w:rsid w:val="00B6082F"/>
    <w:rsid w:val="00B61D62"/>
    <w:rsid w:val="00B626FC"/>
    <w:rsid w:val="00B62A30"/>
    <w:rsid w:val="00B6402A"/>
    <w:rsid w:val="00B646E7"/>
    <w:rsid w:val="00B649D9"/>
    <w:rsid w:val="00B651D4"/>
    <w:rsid w:val="00B663F9"/>
    <w:rsid w:val="00B668BF"/>
    <w:rsid w:val="00B707AA"/>
    <w:rsid w:val="00B71EE3"/>
    <w:rsid w:val="00B725A5"/>
    <w:rsid w:val="00B72796"/>
    <w:rsid w:val="00B7402A"/>
    <w:rsid w:val="00B749CD"/>
    <w:rsid w:val="00B757BA"/>
    <w:rsid w:val="00B75A26"/>
    <w:rsid w:val="00B75E3A"/>
    <w:rsid w:val="00B75E5D"/>
    <w:rsid w:val="00B75F36"/>
    <w:rsid w:val="00B76564"/>
    <w:rsid w:val="00B76CFA"/>
    <w:rsid w:val="00B77F14"/>
    <w:rsid w:val="00B80A6B"/>
    <w:rsid w:val="00B81248"/>
    <w:rsid w:val="00B828DE"/>
    <w:rsid w:val="00B84300"/>
    <w:rsid w:val="00B845DC"/>
    <w:rsid w:val="00B859B0"/>
    <w:rsid w:val="00B85C3B"/>
    <w:rsid w:val="00B8700E"/>
    <w:rsid w:val="00B926B8"/>
    <w:rsid w:val="00B9322A"/>
    <w:rsid w:val="00B93507"/>
    <w:rsid w:val="00B94E83"/>
    <w:rsid w:val="00B95191"/>
    <w:rsid w:val="00B9589B"/>
    <w:rsid w:val="00B95C01"/>
    <w:rsid w:val="00B97024"/>
    <w:rsid w:val="00B97561"/>
    <w:rsid w:val="00B97BE9"/>
    <w:rsid w:val="00BA011A"/>
    <w:rsid w:val="00BA0691"/>
    <w:rsid w:val="00BA1B3E"/>
    <w:rsid w:val="00BA1C76"/>
    <w:rsid w:val="00BA2827"/>
    <w:rsid w:val="00BA3332"/>
    <w:rsid w:val="00BA3D36"/>
    <w:rsid w:val="00BA40EA"/>
    <w:rsid w:val="00BA463A"/>
    <w:rsid w:val="00BA4E11"/>
    <w:rsid w:val="00BA518C"/>
    <w:rsid w:val="00BA537A"/>
    <w:rsid w:val="00BA5417"/>
    <w:rsid w:val="00BA557A"/>
    <w:rsid w:val="00BA5F05"/>
    <w:rsid w:val="00BA6C32"/>
    <w:rsid w:val="00BA7751"/>
    <w:rsid w:val="00BA78C5"/>
    <w:rsid w:val="00BB0E20"/>
    <w:rsid w:val="00BB1BC8"/>
    <w:rsid w:val="00BB3E93"/>
    <w:rsid w:val="00BB41F8"/>
    <w:rsid w:val="00BB4BD6"/>
    <w:rsid w:val="00BB6732"/>
    <w:rsid w:val="00BB6938"/>
    <w:rsid w:val="00BB6967"/>
    <w:rsid w:val="00BB6B6E"/>
    <w:rsid w:val="00BC04CE"/>
    <w:rsid w:val="00BC1287"/>
    <w:rsid w:val="00BC1A73"/>
    <w:rsid w:val="00BC1C77"/>
    <w:rsid w:val="00BC1D6D"/>
    <w:rsid w:val="00BC3063"/>
    <w:rsid w:val="00BC321D"/>
    <w:rsid w:val="00BC420E"/>
    <w:rsid w:val="00BC45A7"/>
    <w:rsid w:val="00BC48D5"/>
    <w:rsid w:val="00BC4929"/>
    <w:rsid w:val="00BC4A74"/>
    <w:rsid w:val="00BC5DC4"/>
    <w:rsid w:val="00BC639A"/>
    <w:rsid w:val="00BC6A39"/>
    <w:rsid w:val="00BC7026"/>
    <w:rsid w:val="00BD0D15"/>
    <w:rsid w:val="00BD23B1"/>
    <w:rsid w:val="00BD5D29"/>
    <w:rsid w:val="00BD6556"/>
    <w:rsid w:val="00BD66B5"/>
    <w:rsid w:val="00BD6778"/>
    <w:rsid w:val="00BD6D79"/>
    <w:rsid w:val="00BD7831"/>
    <w:rsid w:val="00BE0334"/>
    <w:rsid w:val="00BE0865"/>
    <w:rsid w:val="00BE1E62"/>
    <w:rsid w:val="00BE26CB"/>
    <w:rsid w:val="00BE2877"/>
    <w:rsid w:val="00BE2DE9"/>
    <w:rsid w:val="00BE363D"/>
    <w:rsid w:val="00BE3C1E"/>
    <w:rsid w:val="00BE3D66"/>
    <w:rsid w:val="00BE4B59"/>
    <w:rsid w:val="00BE5C7A"/>
    <w:rsid w:val="00BE6E3C"/>
    <w:rsid w:val="00BE74C2"/>
    <w:rsid w:val="00BE7BBA"/>
    <w:rsid w:val="00BF0B90"/>
    <w:rsid w:val="00BF1938"/>
    <w:rsid w:val="00BF1BD2"/>
    <w:rsid w:val="00BF3599"/>
    <w:rsid w:val="00BF37E8"/>
    <w:rsid w:val="00BF3C5B"/>
    <w:rsid w:val="00BF3DA6"/>
    <w:rsid w:val="00BF5744"/>
    <w:rsid w:val="00BF5C48"/>
    <w:rsid w:val="00BF7029"/>
    <w:rsid w:val="00C008CA"/>
    <w:rsid w:val="00C00B12"/>
    <w:rsid w:val="00C00F01"/>
    <w:rsid w:val="00C02609"/>
    <w:rsid w:val="00C0371B"/>
    <w:rsid w:val="00C03EB9"/>
    <w:rsid w:val="00C0559F"/>
    <w:rsid w:val="00C05ADA"/>
    <w:rsid w:val="00C071D0"/>
    <w:rsid w:val="00C11127"/>
    <w:rsid w:val="00C123EB"/>
    <w:rsid w:val="00C13051"/>
    <w:rsid w:val="00C132B0"/>
    <w:rsid w:val="00C13FAB"/>
    <w:rsid w:val="00C1466B"/>
    <w:rsid w:val="00C20775"/>
    <w:rsid w:val="00C20CA9"/>
    <w:rsid w:val="00C2140C"/>
    <w:rsid w:val="00C21D80"/>
    <w:rsid w:val="00C22367"/>
    <w:rsid w:val="00C22661"/>
    <w:rsid w:val="00C23CFA"/>
    <w:rsid w:val="00C25101"/>
    <w:rsid w:val="00C2545E"/>
    <w:rsid w:val="00C26750"/>
    <w:rsid w:val="00C26B28"/>
    <w:rsid w:val="00C27101"/>
    <w:rsid w:val="00C273D1"/>
    <w:rsid w:val="00C27D4A"/>
    <w:rsid w:val="00C27EDE"/>
    <w:rsid w:val="00C309D3"/>
    <w:rsid w:val="00C30EB0"/>
    <w:rsid w:val="00C31933"/>
    <w:rsid w:val="00C31C6F"/>
    <w:rsid w:val="00C32085"/>
    <w:rsid w:val="00C324A8"/>
    <w:rsid w:val="00C32F33"/>
    <w:rsid w:val="00C3346E"/>
    <w:rsid w:val="00C335A8"/>
    <w:rsid w:val="00C33880"/>
    <w:rsid w:val="00C33CAD"/>
    <w:rsid w:val="00C343F6"/>
    <w:rsid w:val="00C34B1A"/>
    <w:rsid w:val="00C34BBE"/>
    <w:rsid w:val="00C34CB8"/>
    <w:rsid w:val="00C37D55"/>
    <w:rsid w:val="00C37E3C"/>
    <w:rsid w:val="00C4091D"/>
    <w:rsid w:val="00C40FFB"/>
    <w:rsid w:val="00C4115B"/>
    <w:rsid w:val="00C42CAA"/>
    <w:rsid w:val="00C43B35"/>
    <w:rsid w:val="00C443A2"/>
    <w:rsid w:val="00C4506C"/>
    <w:rsid w:val="00C456C1"/>
    <w:rsid w:val="00C45EF2"/>
    <w:rsid w:val="00C45F7B"/>
    <w:rsid w:val="00C46317"/>
    <w:rsid w:val="00C46FA8"/>
    <w:rsid w:val="00C47CDD"/>
    <w:rsid w:val="00C50848"/>
    <w:rsid w:val="00C51D37"/>
    <w:rsid w:val="00C51F91"/>
    <w:rsid w:val="00C52116"/>
    <w:rsid w:val="00C52164"/>
    <w:rsid w:val="00C522BB"/>
    <w:rsid w:val="00C526AF"/>
    <w:rsid w:val="00C52923"/>
    <w:rsid w:val="00C539EE"/>
    <w:rsid w:val="00C543F5"/>
    <w:rsid w:val="00C54D2B"/>
    <w:rsid w:val="00C55F27"/>
    <w:rsid w:val="00C56B41"/>
    <w:rsid w:val="00C56B84"/>
    <w:rsid w:val="00C57B92"/>
    <w:rsid w:val="00C57EEC"/>
    <w:rsid w:val="00C60134"/>
    <w:rsid w:val="00C60270"/>
    <w:rsid w:val="00C627C7"/>
    <w:rsid w:val="00C6411E"/>
    <w:rsid w:val="00C64BC4"/>
    <w:rsid w:val="00C6663F"/>
    <w:rsid w:val="00C675E6"/>
    <w:rsid w:val="00C70569"/>
    <w:rsid w:val="00C70849"/>
    <w:rsid w:val="00C71299"/>
    <w:rsid w:val="00C71A80"/>
    <w:rsid w:val="00C7213A"/>
    <w:rsid w:val="00C72332"/>
    <w:rsid w:val="00C7292D"/>
    <w:rsid w:val="00C72994"/>
    <w:rsid w:val="00C72B2D"/>
    <w:rsid w:val="00C72FBB"/>
    <w:rsid w:val="00C7379F"/>
    <w:rsid w:val="00C75722"/>
    <w:rsid w:val="00C7638D"/>
    <w:rsid w:val="00C7682A"/>
    <w:rsid w:val="00C774FE"/>
    <w:rsid w:val="00C80BBF"/>
    <w:rsid w:val="00C81612"/>
    <w:rsid w:val="00C816CA"/>
    <w:rsid w:val="00C81E22"/>
    <w:rsid w:val="00C8392C"/>
    <w:rsid w:val="00C8609F"/>
    <w:rsid w:val="00C86231"/>
    <w:rsid w:val="00C86255"/>
    <w:rsid w:val="00C871B1"/>
    <w:rsid w:val="00C87200"/>
    <w:rsid w:val="00C872A1"/>
    <w:rsid w:val="00C87A52"/>
    <w:rsid w:val="00C87B43"/>
    <w:rsid w:val="00C87BB0"/>
    <w:rsid w:val="00C90255"/>
    <w:rsid w:val="00C908FE"/>
    <w:rsid w:val="00C90D82"/>
    <w:rsid w:val="00C9195B"/>
    <w:rsid w:val="00C91B4F"/>
    <w:rsid w:val="00C92872"/>
    <w:rsid w:val="00C92FED"/>
    <w:rsid w:val="00C931C8"/>
    <w:rsid w:val="00C9396B"/>
    <w:rsid w:val="00C93E0E"/>
    <w:rsid w:val="00C956FD"/>
    <w:rsid w:val="00C96111"/>
    <w:rsid w:val="00C9661F"/>
    <w:rsid w:val="00C9667A"/>
    <w:rsid w:val="00C96818"/>
    <w:rsid w:val="00C96C1B"/>
    <w:rsid w:val="00C96CA6"/>
    <w:rsid w:val="00C976BD"/>
    <w:rsid w:val="00CA0D35"/>
    <w:rsid w:val="00CA205E"/>
    <w:rsid w:val="00CA2406"/>
    <w:rsid w:val="00CA29D9"/>
    <w:rsid w:val="00CA2E58"/>
    <w:rsid w:val="00CA2F51"/>
    <w:rsid w:val="00CA3699"/>
    <w:rsid w:val="00CA3705"/>
    <w:rsid w:val="00CA453A"/>
    <w:rsid w:val="00CA4C46"/>
    <w:rsid w:val="00CA53C4"/>
    <w:rsid w:val="00CA5AB5"/>
    <w:rsid w:val="00CA5B0C"/>
    <w:rsid w:val="00CA5B26"/>
    <w:rsid w:val="00CA5C3D"/>
    <w:rsid w:val="00CA660A"/>
    <w:rsid w:val="00CA6B5C"/>
    <w:rsid w:val="00CA6B9F"/>
    <w:rsid w:val="00CA6EC2"/>
    <w:rsid w:val="00CB0A02"/>
    <w:rsid w:val="00CB0BB8"/>
    <w:rsid w:val="00CB1986"/>
    <w:rsid w:val="00CB1CEE"/>
    <w:rsid w:val="00CB1DEA"/>
    <w:rsid w:val="00CB256D"/>
    <w:rsid w:val="00CB2823"/>
    <w:rsid w:val="00CB3298"/>
    <w:rsid w:val="00CB3902"/>
    <w:rsid w:val="00CB3AF4"/>
    <w:rsid w:val="00CB4A1E"/>
    <w:rsid w:val="00CB5A3C"/>
    <w:rsid w:val="00CB6C3F"/>
    <w:rsid w:val="00CB7314"/>
    <w:rsid w:val="00CB77F5"/>
    <w:rsid w:val="00CC0054"/>
    <w:rsid w:val="00CC02AB"/>
    <w:rsid w:val="00CC0E1B"/>
    <w:rsid w:val="00CC1882"/>
    <w:rsid w:val="00CC1C91"/>
    <w:rsid w:val="00CC395D"/>
    <w:rsid w:val="00CC3F5E"/>
    <w:rsid w:val="00CC4B08"/>
    <w:rsid w:val="00CC4CCA"/>
    <w:rsid w:val="00CC5027"/>
    <w:rsid w:val="00CC5B6A"/>
    <w:rsid w:val="00CC6AAF"/>
    <w:rsid w:val="00CC6B35"/>
    <w:rsid w:val="00CC6B5A"/>
    <w:rsid w:val="00CC72DE"/>
    <w:rsid w:val="00CD0270"/>
    <w:rsid w:val="00CD1348"/>
    <w:rsid w:val="00CD1DEC"/>
    <w:rsid w:val="00CD297C"/>
    <w:rsid w:val="00CD2A22"/>
    <w:rsid w:val="00CD2D56"/>
    <w:rsid w:val="00CD360D"/>
    <w:rsid w:val="00CD3B80"/>
    <w:rsid w:val="00CD4598"/>
    <w:rsid w:val="00CD4CBD"/>
    <w:rsid w:val="00CD5B2B"/>
    <w:rsid w:val="00CD61CE"/>
    <w:rsid w:val="00CD6FF0"/>
    <w:rsid w:val="00CD77B5"/>
    <w:rsid w:val="00CE035C"/>
    <w:rsid w:val="00CE0889"/>
    <w:rsid w:val="00CE0DCE"/>
    <w:rsid w:val="00CE113C"/>
    <w:rsid w:val="00CE1418"/>
    <w:rsid w:val="00CE141F"/>
    <w:rsid w:val="00CE1CFF"/>
    <w:rsid w:val="00CE2F47"/>
    <w:rsid w:val="00CE327E"/>
    <w:rsid w:val="00CE4305"/>
    <w:rsid w:val="00CE50DA"/>
    <w:rsid w:val="00CE5681"/>
    <w:rsid w:val="00CE5788"/>
    <w:rsid w:val="00CE5A99"/>
    <w:rsid w:val="00CE6FBA"/>
    <w:rsid w:val="00CE7C73"/>
    <w:rsid w:val="00CF01F6"/>
    <w:rsid w:val="00CF0253"/>
    <w:rsid w:val="00CF074A"/>
    <w:rsid w:val="00CF0B4F"/>
    <w:rsid w:val="00CF0EE3"/>
    <w:rsid w:val="00CF13BB"/>
    <w:rsid w:val="00CF1CF7"/>
    <w:rsid w:val="00CF2C93"/>
    <w:rsid w:val="00CF3100"/>
    <w:rsid w:val="00CF3164"/>
    <w:rsid w:val="00CF3347"/>
    <w:rsid w:val="00CF3A07"/>
    <w:rsid w:val="00CF56ED"/>
    <w:rsid w:val="00CF5EE7"/>
    <w:rsid w:val="00CF617B"/>
    <w:rsid w:val="00CF7E2E"/>
    <w:rsid w:val="00D00B48"/>
    <w:rsid w:val="00D00CE9"/>
    <w:rsid w:val="00D00F83"/>
    <w:rsid w:val="00D01BD6"/>
    <w:rsid w:val="00D023B8"/>
    <w:rsid w:val="00D025C5"/>
    <w:rsid w:val="00D03AA2"/>
    <w:rsid w:val="00D04A66"/>
    <w:rsid w:val="00D0552D"/>
    <w:rsid w:val="00D058DD"/>
    <w:rsid w:val="00D05BF6"/>
    <w:rsid w:val="00D06075"/>
    <w:rsid w:val="00D06737"/>
    <w:rsid w:val="00D069E5"/>
    <w:rsid w:val="00D06CF4"/>
    <w:rsid w:val="00D072BB"/>
    <w:rsid w:val="00D11E20"/>
    <w:rsid w:val="00D12151"/>
    <w:rsid w:val="00D1281A"/>
    <w:rsid w:val="00D129F8"/>
    <w:rsid w:val="00D132D0"/>
    <w:rsid w:val="00D13610"/>
    <w:rsid w:val="00D14C5E"/>
    <w:rsid w:val="00D15209"/>
    <w:rsid w:val="00D1558F"/>
    <w:rsid w:val="00D15731"/>
    <w:rsid w:val="00D17436"/>
    <w:rsid w:val="00D17C94"/>
    <w:rsid w:val="00D202AD"/>
    <w:rsid w:val="00D20405"/>
    <w:rsid w:val="00D21D29"/>
    <w:rsid w:val="00D21DAB"/>
    <w:rsid w:val="00D220DB"/>
    <w:rsid w:val="00D221C6"/>
    <w:rsid w:val="00D22517"/>
    <w:rsid w:val="00D2322C"/>
    <w:rsid w:val="00D23802"/>
    <w:rsid w:val="00D238E2"/>
    <w:rsid w:val="00D2647C"/>
    <w:rsid w:val="00D26B06"/>
    <w:rsid w:val="00D27722"/>
    <w:rsid w:val="00D27851"/>
    <w:rsid w:val="00D27A5B"/>
    <w:rsid w:val="00D27E6B"/>
    <w:rsid w:val="00D300FE"/>
    <w:rsid w:val="00D302DF"/>
    <w:rsid w:val="00D326C5"/>
    <w:rsid w:val="00D32F2D"/>
    <w:rsid w:val="00D33738"/>
    <w:rsid w:val="00D349BF"/>
    <w:rsid w:val="00D34A4B"/>
    <w:rsid w:val="00D34B9B"/>
    <w:rsid w:val="00D3511F"/>
    <w:rsid w:val="00D3556B"/>
    <w:rsid w:val="00D36788"/>
    <w:rsid w:val="00D37732"/>
    <w:rsid w:val="00D41019"/>
    <w:rsid w:val="00D410F2"/>
    <w:rsid w:val="00D417F7"/>
    <w:rsid w:val="00D4200C"/>
    <w:rsid w:val="00D42590"/>
    <w:rsid w:val="00D42C54"/>
    <w:rsid w:val="00D42E4A"/>
    <w:rsid w:val="00D432C3"/>
    <w:rsid w:val="00D44332"/>
    <w:rsid w:val="00D45031"/>
    <w:rsid w:val="00D4618C"/>
    <w:rsid w:val="00D462B4"/>
    <w:rsid w:val="00D466E6"/>
    <w:rsid w:val="00D471F2"/>
    <w:rsid w:val="00D511AB"/>
    <w:rsid w:val="00D511DB"/>
    <w:rsid w:val="00D515A5"/>
    <w:rsid w:val="00D51789"/>
    <w:rsid w:val="00D51F15"/>
    <w:rsid w:val="00D52D69"/>
    <w:rsid w:val="00D52D86"/>
    <w:rsid w:val="00D53B0E"/>
    <w:rsid w:val="00D546DC"/>
    <w:rsid w:val="00D549A0"/>
    <w:rsid w:val="00D5582A"/>
    <w:rsid w:val="00D56307"/>
    <w:rsid w:val="00D5663B"/>
    <w:rsid w:val="00D567E6"/>
    <w:rsid w:val="00D573E3"/>
    <w:rsid w:val="00D57D8E"/>
    <w:rsid w:val="00D601FE"/>
    <w:rsid w:val="00D60207"/>
    <w:rsid w:val="00D605A7"/>
    <w:rsid w:val="00D60923"/>
    <w:rsid w:val="00D6101C"/>
    <w:rsid w:val="00D6160C"/>
    <w:rsid w:val="00D620EB"/>
    <w:rsid w:val="00D621D1"/>
    <w:rsid w:val="00D62AE0"/>
    <w:rsid w:val="00D63593"/>
    <w:rsid w:val="00D63E52"/>
    <w:rsid w:val="00D6447C"/>
    <w:rsid w:val="00D64A7E"/>
    <w:rsid w:val="00D66281"/>
    <w:rsid w:val="00D663CA"/>
    <w:rsid w:val="00D672DC"/>
    <w:rsid w:val="00D6783F"/>
    <w:rsid w:val="00D67AB6"/>
    <w:rsid w:val="00D70035"/>
    <w:rsid w:val="00D70919"/>
    <w:rsid w:val="00D70E16"/>
    <w:rsid w:val="00D72DDF"/>
    <w:rsid w:val="00D74C7A"/>
    <w:rsid w:val="00D75683"/>
    <w:rsid w:val="00D75771"/>
    <w:rsid w:val="00D757A2"/>
    <w:rsid w:val="00D7580A"/>
    <w:rsid w:val="00D7694C"/>
    <w:rsid w:val="00D77286"/>
    <w:rsid w:val="00D775D2"/>
    <w:rsid w:val="00D77D71"/>
    <w:rsid w:val="00D80657"/>
    <w:rsid w:val="00D80D75"/>
    <w:rsid w:val="00D81AD6"/>
    <w:rsid w:val="00D82745"/>
    <w:rsid w:val="00D82D5A"/>
    <w:rsid w:val="00D84CA3"/>
    <w:rsid w:val="00D84D7E"/>
    <w:rsid w:val="00D85213"/>
    <w:rsid w:val="00D85303"/>
    <w:rsid w:val="00D854C9"/>
    <w:rsid w:val="00D86D69"/>
    <w:rsid w:val="00D87670"/>
    <w:rsid w:val="00D879B8"/>
    <w:rsid w:val="00D900EB"/>
    <w:rsid w:val="00D901A8"/>
    <w:rsid w:val="00D90E9E"/>
    <w:rsid w:val="00D92B7C"/>
    <w:rsid w:val="00D93551"/>
    <w:rsid w:val="00D93603"/>
    <w:rsid w:val="00D9369F"/>
    <w:rsid w:val="00D936F6"/>
    <w:rsid w:val="00D939FD"/>
    <w:rsid w:val="00D941CE"/>
    <w:rsid w:val="00D94412"/>
    <w:rsid w:val="00D94C39"/>
    <w:rsid w:val="00D95A64"/>
    <w:rsid w:val="00D965E6"/>
    <w:rsid w:val="00D96C38"/>
    <w:rsid w:val="00D97AF1"/>
    <w:rsid w:val="00DA09B4"/>
    <w:rsid w:val="00DA1601"/>
    <w:rsid w:val="00DA1676"/>
    <w:rsid w:val="00DA22F2"/>
    <w:rsid w:val="00DA33BF"/>
    <w:rsid w:val="00DA36A6"/>
    <w:rsid w:val="00DA56E6"/>
    <w:rsid w:val="00DA640E"/>
    <w:rsid w:val="00DA711B"/>
    <w:rsid w:val="00DA7A20"/>
    <w:rsid w:val="00DA7F53"/>
    <w:rsid w:val="00DB00DC"/>
    <w:rsid w:val="00DB030E"/>
    <w:rsid w:val="00DB2312"/>
    <w:rsid w:val="00DB3676"/>
    <w:rsid w:val="00DB390C"/>
    <w:rsid w:val="00DB3FEF"/>
    <w:rsid w:val="00DB403F"/>
    <w:rsid w:val="00DB413D"/>
    <w:rsid w:val="00DB5A65"/>
    <w:rsid w:val="00DB75ED"/>
    <w:rsid w:val="00DC01E3"/>
    <w:rsid w:val="00DC0E50"/>
    <w:rsid w:val="00DC14F0"/>
    <w:rsid w:val="00DC2640"/>
    <w:rsid w:val="00DC28B9"/>
    <w:rsid w:val="00DC3384"/>
    <w:rsid w:val="00DC33B6"/>
    <w:rsid w:val="00DC3F30"/>
    <w:rsid w:val="00DC429A"/>
    <w:rsid w:val="00DC43A8"/>
    <w:rsid w:val="00DC4927"/>
    <w:rsid w:val="00DC5469"/>
    <w:rsid w:val="00DC6724"/>
    <w:rsid w:val="00DC6C7B"/>
    <w:rsid w:val="00DC6D68"/>
    <w:rsid w:val="00DC6D99"/>
    <w:rsid w:val="00DD0542"/>
    <w:rsid w:val="00DD0A31"/>
    <w:rsid w:val="00DD1425"/>
    <w:rsid w:val="00DD20F1"/>
    <w:rsid w:val="00DD2173"/>
    <w:rsid w:val="00DD2297"/>
    <w:rsid w:val="00DD2734"/>
    <w:rsid w:val="00DD2ADF"/>
    <w:rsid w:val="00DD2D0B"/>
    <w:rsid w:val="00DD5193"/>
    <w:rsid w:val="00DD519A"/>
    <w:rsid w:val="00DD6A25"/>
    <w:rsid w:val="00DD6DEC"/>
    <w:rsid w:val="00DD7598"/>
    <w:rsid w:val="00DD7912"/>
    <w:rsid w:val="00DE084E"/>
    <w:rsid w:val="00DE0E9E"/>
    <w:rsid w:val="00DE2AC9"/>
    <w:rsid w:val="00DE376E"/>
    <w:rsid w:val="00DE5456"/>
    <w:rsid w:val="00DE554E"/>
    <w:rsid w:val="00DE6993"/>
    <w:rsid w:val="00DE75E0"/>
    <w:rsid w:val="00DF086A"/>
    <w:rsid w:val="00DF1167"/>
    <w:rsid w:val="00DF13E2"/>
    <w:rsid w:val="00DF2ED6"/>
    <w:rsid w:val="00DF2FA6"/>
    <w:rsid w:val="00DF4C04"/>
    <w:rsid w:val="00DF4C38"/>
    <w:rsid w:val="00DF5196"/>
    <w:rsid w:val="00DF677A"/>
    <w:rsid w:val="00E00658"/>
    <w:rsid w:val="00E01610"/>
    <w:rsid w:val="00E01827"/>
    <w:rsid w:val="00E0254C"/>
    <w:rsid w:val="00E02F82"/>
    <w:rsid w:val="00E03763"/>
    <w:rsid w:val="00E053F2"/>
    <w:rsid w:val="00E0729A"/>
    <w:rsid w:val="00E073E7"/>
    <w:rsid w:val="00E10114"/>
    <w:rsid w:val="00E10380"/>
    <w:rsid w:val="00E1058B"/>
    <w:rsid w:val="00E10D1B"/>
    <w:rsid w:val="00E10F69"/>
    <w:rsid w:val="00E12D0A"/>
    <w:rsid w:val="00E13AF5"/>
    <w:rsid w:val="00E13F54"/>
    <w:rsid w:val="00E14ABC"/>
    <w:rsid w:val="00E14CFC"/>
    <w:rsid w:val="00E15B78"/>
    <w:rsid w:val="00E17123"/>
    <w:rsid w:val="00E174F9"/>
    <w:rsid w:val="00E17B3C"/>
    <w:rsid w:val="00E17DC5"/>
    <w:rsid w:val="00E20047"/>
    <w:rsid w:val="00E201BB"/>
    <w:rsid w:val="00E20240"/>
    <w:rsid w:val="00E20CFA"/>
    <w:rsid w:val="00E20E3D"/>
    <w:rsid w:val="00E21213"/>
    <w:rsid w:val="00E21D0E"/>
    <w:rsid w:val="00E2244C"/>
    <w:rsid w:val="00E22C83"/>
    <w:rsid w:val="00E23476"/>
    <w:rsid w:val="00E242A6"/>
    <w:rsid w:val="00E2443D"/>
    <w:rsid w:val="00E252E4"/>
    <w:rsid w:val="00E25EE6"/>
    <w:rsid w:val="00E269C4"/>
    <w:rsid w:val="00E270A5"/>
    <w:rsid w:val="00E275F3"/>
    <w:rsid w:val="00E27616"/>
    <w:rsid w:val="00E27ABE"/>
    <w:rsid w:val="00E27D5A"/>
    <w:rsid w:val="00E3040C"/>
    <w:rsid w:val="00E308BF"/>
    <w:rsid w:val="00E311FB"/>
    <w:rsid w:val="00E31278"/>
    <w:rsid w:val="00E316D5"/>
    <w:rsid w:val="00E32779"/>
    <w:rsid w:val="00E329F5"/>
    <w:rsid w:val="00E331A7"/>
    <w:rsid w:val="00E33F37"/>
    <w:rsid w:val="00E34B04"/>
    <w:rsid w:val="00E34DA2"/>
    <w:rsid w:val="00E35130"/>
    <w:rsid w:val="00E3523B"/>
    <w:rsid w:val="00E352F3"/>
    <w:rsid w:val="00E35FED"/>
    <w:rsid w:val="00E36D7F"/>
    <w:rsid w:val="00E36E0F"/>
    <w:rsid w:val="00E377CB"/>
    <w:rsid w:val="00E37C36"/>
    <w:rsid w:val="00E40106"/>
    <w:rsid w:val="00E40452"/>
    <w:rsid w:val="00E40D1D"/>
    <w:rsid w:val="00E41F36"/>
    <w:rsid w:val="00E42512"/>
    <w:rsid w:val="00E431A8"/>
    <w:rsid w:val="00E43384"/>
    <w:rsid w:val="00E43660"/>
    <w:rsid w:val="00E43DDD"/>
    <w:rsid w:val="00E46897"/>
    <w:rsid w:val="00E46CE9"/>
    <w:rsid w:val="00E50ECD"/>
    <w:rsid w:val="00E51CE4"/>
    <w:rsid w:val="00E52BA3"/>
    <w:rsid w:val="00E5345D"/>
    <w:rsid w:val="00E53E66"/>
    <w:rsid w:val="00E54342"/>
    <w:rsid w:val="00E54A5B"/>
    <w:rsid w:val="00E54DCF"/>
    <w:rsid w:val="00E56F8C"/>
    <w:rsid w:val="00E57A6D"/>
    <w:rsid w:val="00E57C79"/>
    <w:rsid w:val="00E57E45"/>
    <w:rsid w:val="00E6025F"/>
    <w:rsid w:val="00E60BD7"/>
    <w:rsid w:val="00E6147A"/>
    <w:rsid w:val="00E61A74"/>
    <w:rsid w:val="00E61C80"/>
    <w:rsid w:val="00E629B7"/>
    <w:rsid w:val="00E6453E"/>
    <w:rsid w:val="00E6483A"/>
    <w:rsid w:val="00E64ACA"/>
    <w:rsid w:val="00E65774"/>
    <w:rsid w:val="00E66FD9"/>
    <w:rsid w:val="00E677D2"/>
    <w:rsid w:val="00E702C9"/>
    <w:rsid w:val="00E70BF0"/>
    <w:rsid w:val="00E71112"/>
    <w:rsid w:val="00E71537"/>
    <w:rsid w:val="00E71542"/>
    <w:rsid w:val="00E7271A"/>
    <w:rsid w:val="00E72F48"/>
    <w:rsid w:val="00E738AC"/>
    <w:rsid w:val="00E7397F"/>
    <w:rsid w:val="00E74237"/>
    <w:rsid w:val="00E753AA"/>
    <w:rsid w:val="00E75F96"/>
    <w:rsid w:val="00E76018"/>
    <w:rsid w:val="00E7667B"/>
    <w:rsid w:val="00E76B83"/>
    <w:rsid w:val="00E77A91"/>
    <w:rsid w:val="00E77BE0"/>
    <w:rsid w:val="00E809B3"/>
    <w:rsid w:val="00E8175B"/>
    <w:rsid w:val="00E826A0"/>
    <w:rsid w:val="00E82774"/>
    <w:rsid w:val="00E82856"/>
    <w:rsid w:val="00E82CD0"/>
    <w:rsid w:val="00E8354E"/>
    <w:rsid w:val="00E84CE4"/>
    <w:rsid w:val="00E85CA1"/>
    <w:rsid w:val="00E85ECC"/>
    <w:rsid w:val="00E866BD"/>
    <w:rsid w:val="00E8720C"/>
    <w:rsid w:val="00E87401"/>
    <w:rsid w:val="00E90120"/>
    <w:rsid w:val="00E9068F"/>
    <w:rsid w:val="00E91114"/>
    <w:rsid w:val="00E9136D"/>
    <w:rsid w:val="00E91A8E"/>
    <w:rsid w:val="00E92437"/>
    <w:rsid w:val="00E92F76"/>
    <w:rsid w:val="00E9416B"/>
    <w:rsid w:val="00E94260"/>
    <w:rsid w:val="00E94399"/>
    <w:rsid w:val="00E9472D"/>
    <w:rsid w:val="00E9497D"/>
    <w:rsid w:val="00E95BB8"/>
    <w:rsid w:val="00E96C76"/>
    <w:rsid w:val="00E974D4"/>
    <w:rsid w:val="00E979F9"/>
    <w:rsid w:val="00E97A63"/>
    <w:rsid w:val="00EA0375"/>
    <w:rsid w:val="00EA079C"/>
    <w:rsid w:val="00EA09BD"/>
    <w:rsid w:val="00EA1E81"/>
    <w:rsid w:val="00EA24DD"/>
    <w:rsid w:val="00EA390A"/>
    <w:rsid w:val="00EA3A28"/>
    <w:rsid w:val="00EA3E66"/>
    <w:rsid w:val="00EA556F"/>
    <w:rsid w:val="00EA55F4"/>
    <w:rsid w:val="00EA67CE"/>
    <w:rsid w:val="00EA7138"/>
    <w:rsid w:val="00EA78C9"/>
    <w:rsid w:val="00EB0E89"/>
    <w:rsid w:val="00EB0E8F"/>
    <w:rsid w:val="00EB14F3"/>
    <w:rsid w:val="00EB2AB8"/>
    <w:rsid w:val="00EB44DA"/>
    <w:rsid w:val="00EB4548"/>
    <w:rsid w:val="00EB53CE"/>
    <w:rsid w:val="00EB5857"/>
    <w:rsid w:val="00EB5E5D"/>
    <w:rsid w:val="00EB5F8B"/>
    <w:rsid w:val="00EB70BE"/>
    <w:rsid w:val="00EB7735"/>
    <w:rsid w:val="00EC0482"/>
    <w:rsid w:val="00EC0E69"/>
    <w:rsid w:val="00EC11A4"/>
    <w:rsid w:val="00EC14B4"/>
    <w:rsid w:val="00EC3EF2"/>
    <w:rsid w:val="00EC4800"/>
    <w:rsid w:val="00EC6112"/>
    <w:rsid w:val="00EC730D"/>
    <w:rsid w:val="00ED00AB"/>
    <w:rsid w:val="00ED0321"/>
    <w:rsid w:val="00ED0AD9"/>
    <w:rsid w:val="00ED0D57"/>
    <w:rsid w:val="00ED2293"/>
    <w:rsid w:val="00ED2A06"/>
    <w:rsid w:val="00ED2A2C"/>
    <w:rsid w:val="00ED2C69"/>
    <w:rsid w:val="00ED3259"/>
    <w:rsid w:val="00ED48DD"/>
    <w:rsid w:val="00ED56E5"/>
    <w:rsid w:val="00ED58F9"/>
    <w:rsid w:val="00ED663C"/>
    <w:rsid w:val="00ED6BD3"/>
    <w:rsid w:val="00ED6EDF"/>
    <w:rsid w:val="00ED750A"/>
    <w:rsid w:val="00EE0636"/>
    <w:rsid w:val="00EE2E71"/>
    <w:rsid w:val="00EE3259"/>
    <w:rsid w:val="00EE4222"/>
    <w:rsid w:val="00EE4397"/>
    <w:rsid w:val="00EE4669"/>
    <w:rsid w:val="00EE46AC"/>
    <w:rsid w:val="00EE4C21"/>
    <w:rsid w:val="00EE7048"/>
    <w:rsid w:val="00EF0D9B"/>
    <w:rsid w:val="00EF1A88"/>
    <w:rsid w:val="00EF1D00"/>
    <w:rsid w:val="00EF1D61"/>
    <w:rsid w:val="00EF1FDC"/>
    <w:rsid w:val="00EF2444"/>
    <w:rsid w:val="00EF390A"/>
    <w:rsid w:val="00EF3E46"/>
    <w:rsid w:val="00EF4D58"/>
    <w:rsid w:val="00EF519A"/>
    <w:rsid w:val="00EF5202"/>
    <w:rsid w:val="00EF583A"/>
    <w:rsid w:val="00EF646E"/>
    <w:rsid w:val="00EF64BF"/>
    <w:rsid w:val="00EF7DB8"/>
    <w:rsid w:val="00F002C4"/>
    <w:rsid w:val="00F01BDB"/>
    <w:rsid w:val="00F01FA8"/>
    <w:rsid w:val="00F021FA"/>
    <w:rsid w:val="00F02C7A"/>
    <w:rsid w:val="00F03896"/>
    <w:rsid w:val="00F03FA9"/>
    <w:rsid w:val="00F04183"/>
    <w:rsid w:val="00F04762"/>
    <w:rsid w:val="00F056B2"/>
    <w:rsid w:val="00F057E6"/>
    <w:rsid w:val="00F05996"/>
    <w:rsid w:val="00F05DB7"/>
    <w:rsid w:val="00F06A1E"/>
    <w:rsid w:val="00F06F36"/>
    <w:rsid w:val="00F07980"/>
    <w:rsid w:val="00F079A9"/>
    <w:rsid w:val="00F07E05"/>
    <w:rsid w:val="00F112D3"/>
    <w:rsid w:val="00F129C9"/>
    <w:rsid w:val="00F12A90"/>
    <w:rsid w:val="00F12DAF"/>
    <w:rsid w:val="00F13DA2"/>
    <w:rsid w:val="00F14178"/>
    <w:rsid w:val="00F151BC"/>
    <w:rsid w:val="00F15DE2"/>
    <w:rsid w:val="00F15E9F"/>
    <w:rsid w:val="00F16153"/>
    <w:rsid w:val="00F1769B"/>
    <w:rsid w:val="00F17E50"/>
    <w:rsid w:val="00F2049A"/>
    <w:rsid w:val="00F2068D"/>
    <w:rsid w:val="00F20EFB"/>
    <w:rsid w:val="00F21282"/>
    <w:rsid w:val="00F21B75"/>
    <w:rsid w:val="00F21D6B"/>
    <w:rsid w:val="00F21F45"/>
    <w:rsid w:val="00F22263"/>
    <w:rsid w:val="00F22A1E"/>
    <w:rsid w:val="00F22D64"/>
    <w:rsid w:val="00F236C8"/>
    <w:rsid w:val="00F23CE1"/>
    <w:rsid w:val="00F23DF7"/>
    <w:rsid w:val="00F25152"/>
    <w:rsid w:val="00F25A7C"/>
    <w:rsid w:val="00F27724"/>
    <w:rsid w:val="00F27C9B"/>
    <w:rsid w:val="00F27CC2"/>
    <w:rsid w:val="00F300F7"/>
    <w:rsid w:val="00F30E29"/>
    <w:rsid w:val="00F31A8F"/>
    <w:rsid w:val="00F31BBD"/>
    <w:rsid w:val="00F31DEA"/>
    <w:rsid w:val="00F321D6"/>
    <w:rsid w:val="00F32594"/>
    <w:rsid w:val="00F32949"/>
    <w:rsid w:val="00F32E07"/>
    <w:rsid w:val="00F334C0"/>
    <w:rsid w:val="00F337D5"/>
    <w:rsid w:val="00F33899"/>
    <w:rsid w:val="00F354AB"/>
    <w:rsid w:val="00F357E9"/>
    <w:rsid w:val="00F36AD1"/>
    <w:rsid w:val="00F36F9B"/>
    <w:rsid w:val="00F41249"/>
    <w:rsid w:val="00F41643"/>
    <w:rsid w:val="00F42203"/>
    <w:rsid w:val="00F43BD8"/>
    <w:rsid w:val="00F43DA7"/>
    <w:rsid w:val="00F4438F"/>
    <w:rsid w:val="00F443B8"/>
    <w:rsid w:val="00F45759"/>
    <w:rsid w:val="00F45B2C"/>
    <w:rsid w:val="00F45F54"/>
    <w:rsid w:val="00F46742"/>
    <w:rsid w:val="00F46EEE"/>
    <w:rsid w:val="00F47CB7"/>
    <w:rsid w:val="00F50A90"/>
    <w:rsid w:val="00F50ACF"/>
    <w:rsid w:val="00F51694"/>
    <w:rsid w:val="00F52C9F"/>
    <w:rsid w:val="00F52CDD"/>
    <w:rsid w:val="00F53318"/>
    <w:rsid w:val="00F53AC0"/>
    <w:rsid w:val="00F53EC1"/>
    <w:rsid w:val="00F55DC4"/>
    <w:rsid w:val="00F56761"/>
    <w:rsid w:val="00F56AF8"/>
    <w:rsid w:val="00F56D41"/>
    <w:rsid w:val="00F576A0"/>
    <w:rsid w:val="00F60C0D"/>
    <w:rsid w:val="00F60C1F"/>
    <w:rsid w:val="00F619CE"/>
    <w:rsid w:val="00F6246F"/>
    <w:rsid w:val="00F62D45"/>
    <w:rsid w:val="00F63321"/>
    <w:rsid w:val="00F640C3"/>
    <w:rsid w:val="00F65168"/>
    <w:rsid w:val="00F65688"/>
    <w:rsid w:val="00F6639F"/>
    <w:rsid w:val="00F6652E"/>
    <w:rsid w:val="00F665F5"/>
    <w:rsid w:val="00F6760C"/>
    <w:rsid w:val="00F6777B"/>
    <w:rsid w:val="00F7101E"/>
    <w:rsid w:val="00F710C6"/>
    <w:rsid w:val="00F74428"/>
    <w:rsid w:val="00F74CE9"/>
    <w:rsid w:val="00F75225"/>
    <w:rsid w:val="00F7561C"/>
    <w:rsid w:val="00F757E6"/>
    <w:rsid w:val="00F75D53"/>
    <w:rsid w:val="00F7623B"/>
    <w:rsid w:val="00F76D38"/>
    <w:rsid w:val="00F77869"/>
    <w:rsid w:val="00F77F47"/>
    <w:rsid w:val="00F80590"/>
    <w:rsid w:val="00F80EB7"/>
    <w:rsid w:val="00F81315"/>
    <w:rsid w:val="00F81A07"/>
    <w:rsid w:val="00F8287B"/>
    <w:rsid w:val="00F83404"/>
    <w:rsid w:val="00F84573"/>
    <w:rsid w:val="00F84C33"/>
    <w:rsid w:val="00F85093"/>
    <w:rsid w:val="00F8537A"/>
    <w:rsid w:val="00F86227"/>
    <w:rsid w:val="00F86E70"/>
    <w:rsid w:val="00F86FA5"/>
    <w:rsid w:val="00F870BE"/>
    <w:rsid w:val="00F8715F"/>
    <w:rsid w:val="00F8740A"/>
    <w:rsid w:val="00F87410"/>
    <w:rsid w:val="00F8769F"/>
    <w:rsid w:val="00F87B13"/>
    <w:rsid w:val="00F87D35"/>
    <w:rsid w:val="00F90AC8"/>
    <w:rsid w:val="00F90DC6"/>
    <w:rsid w:val="00F924CE"/>
    <w:rsid w:val="00F9270D"/>
    <w:rsid w:val="00F929E9"/>
    <w:rsid w:val="00F92CBF"/>
    <w:rsid w:val="00F92FDB"/>
    <w:rsid w:val="00F93DE5"/>
    <w:rsid w:val="00F94795"/>
    <w:rsid w:val="00F94CA6"/>
    <w:rsid w:val="00F94D5B"/>
    <w:rsid w:val="00F94DFF"/>
    <w:rsid w:val="00F95FB8"/>
    <w:rsid w:val="00F96DB7"/>
    <w:rsid w:val="00F97628"/>
    <w:rsid w:val="00F97C1C"/>
    <w:rsid w:val="00FA00EA"/>
    <w:rsid w:val="00FA02C9"/>
    <w:rsid w:val="00FA0A38"/>
    <w:rsid w:val="00FA0C72"/>
    <w:rsid w:val="00FA1863"/>
    <w:rsid w:val="00FA199C"/>
    <w:rsid w:val="00FA29FF"/>
    <w:rsid w:val="00FA2A8A"/>
    <w:rsid w:val="00FA2D4A"/>
    <w:rsid w:val="00FA49B9"/>
    <w:rsid w:val="00FA5659"/>
    <w:rsid w:val="00FA6152"/>
    <w:rsid w:val="00FB025F"/>
    <w:rsid w:val="00FB2268"/>
    <w:rsid w:val="00FB3098"/>
    <w:rsid w:val="00FB3C3F"/>
    <w:rsid w:val="00FB4147"/>
    <w:rsid w:val="00FB45F5"/>
    <w:rsid w:val="00FB4BFB"/>
    <w:rsid w:val="00FB654C"/>
    <w:rsid w:val="00FB6E1C"/>
    <w:rsid w:val="00FC0141"/>
    <w:rsid w:val="00FC09B6"/>
    <w:rsid w:val="00FC0E60"/>
    <w:rsid w:val="00FC2E34"/>
    <w:rsid w:val="00FC326D"/>
    <w:rsid w:val="00FC3F2E"/>
    <w:rsid w:val="00FC545A"/>
    <w:rsid w:val="00FC58A9"/>
    <w:rsid w:val="00FC648D"/>
    <w:rsid w:val="00FC64E8"/>
    <w:rsid w:val="00FC6E9E"/>
    <w:rsid w:val="00FC7816"/>
    <w:rsid w:val="00FD0645"/>
    <w:rsid w:val="00FD0E8F"/>
    <w:rsid w:val="00FD0F56"/>
    <w:rsid w:val="00FD1137"/>
    <w:rsid w:val="00FD188C"/>
    <w:rsid w:val="00FD1A19"/>
    <w:rsid w:val="00FD296D"/>
    <w:rsid w:val="00FD39E2"/>
    <w:rsid w:val="00FD3D27"/>
    <w:rsid w:val="00FD4478"/>
    <w:rsid w:val="00FD454E"/>
    <w:rsid w:val="00FD49BA"/>
    <w:rsid w:val="00FD4C06"/>
    <w:rsid w:val="00FD5B3B"/>
    <w:rsid w:val="00FD5B64"/>
    <w:rsid w:val="00FD643E"/>
    <w:rsid w:val="00FD67E4"/>
    <w:rsid w:val="00FD6D3F"/>
    <w:rsid w:val="00FD6EA4"/>
    <w:rsid w:val="00FD75E0"/>
    <w:rsid w:val="00FE05FE"/>
    <w:rsid w:val="00FE17C0"/>
    <w:rsid w:val="00FE24DD"/>
    <w:rsid w:val="00FE2815"/>
    <w:rsid w:val="00FE30B9"/>
    <w:rsid w:val="00FE376C"/>
    <w:rsid w:val="00FE3CB5"/>
    <w:rsid w:val="00FE5BE5"/>
    <w:rsid w:val="00FE6368"/>
    <w:rsid w:val="00FE6CBF"/>
    <w:rsid w:val="00FE7237"/>
    <w:rsid w:val="00FE7413"/>
    <w:rsid w:val="00FF088C"/>
    <w:rsid w:val="00FF16CA"/>
    <w:rsid w:val="00FF2392"/>
    <w:rsid w:val="00FF33B6"/>
    <w:rsid w:val="00FF4393"/>
    <w:rsid w:val="00FF4619"/>
    <w:rsid w:val="00FF46E9"/>
    <w:rsid w:val="00FF6A3C"/>
    <w:rsid w:val="00FF6BD2"/>
    <w:rsid w:val="00FF7A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9B2BA"/>
  <w15:docId w15:val="{27B3BC6C-1E6D-4D0C-87F0-0B07E6A22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D00"/>
    <w:pPr>
      <w:widowControl w:val="0"/>
      <w:autoSpaceDE w:val="0"/>
      <w:autoSpaceDN w:val="0"/>
      <w:adjustRightInd w:val="0"/>
    </w:pPr>
    <w:rPr>
      <w:rFonts w:eastAsiaTheme="minorHAnsi" w:cs="Arial"/>
      <w:sz w:val="22"/>
      <w:szCs w:val="22"/>
    </w:rPr>
  </w:style>
  <w:style w:type="paragraph" w:styleId="Heading1">
    <w:name w:val="heading 1"/>
    <w:next w:val="BodyText"/>
    <w:link w:val="Heading1Char"/>
    <w:qFormat/>
    <w:rsid w:val="0014432D"/>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14432D"/>
    <w:pPr>
      <w:keepNext/>
      <w:ind w:left="720" w:hanging="720"/>
      <w:outlineLvl w:val="1"/>
    </w:pPr>
    <w:rPr>
      <w:rFonts w:eastAsiaTheme="majorEastAsia" w:cstheme="majorBidi"/>
    </w:rPr>
  </w:style>
  <w:style w:type="paragraph" w:styleId="Heading3">
    <w:name w:val="heading 3"/>
    <w:basedOn w:val="BodyText"/>
    <w:next w:val="BodyText3"/>
    <w:link w:val="Heading3Char"/>
    <w:unhideWhenUsed/>
    <w:qFormat/>
    <w:rsid w:val="00F50A90"/>
    <w:pPr>
      <w:ind w:left="360"/>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IM">
    <w:name w:val="IM"/>
    <w:basedOn w:val="TableNormal"/>
    <w:uiPriority w:val="99"/>
    <w:rsid w:val="0035226D"/>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Header">
    <w:name w:val="header"/>
    <w:basedOn w:val="Normal"/>
    <w:link w:val="HeaderChar"/>
    <w:uiPriority w:val="99"/>
    <w:rsid w:val="003F343D"/>
    <w:pPr>
      <w:tabs>
        <w:tab w:val="center" w:pos="4320"/>
        <w:tab w:val="right" w:pos="8640"/>
      </w:tabs>
    </w:pPr>
  </w:style>
  <w:style w:type="paragraph" w:styleId="Footer">
    <w:name w:val="footer"/>
    <w:basedOn w:val="Normal"/>
    <w:link w:val="FooterChar"/>
    <w:rsid w:val="003F343D"/>
    <w:pPr>
      <w:tabs>
        <w:tab w:val="center" w:pos="4320"/>
        <w:tab w:val="right" w:pos="8640"/>
      </w:tabs>
    </w:pPr>
  </w:style>
  <w:style w:type="character" w:styleId="PageNumber">
    <w:name w:val="page number"/>
    <w:basedOn w:val="DefaultParagraphFont"/>
    <w:rsid w:val="006341FB"/>
  </w:style>
  <w:style w:type="paragraph" w:styleId="FootnoteText">
    <w:name w:val="footnote text"/>
    <w:basedOn w:val="Normal"/>
    <w:semiHidden/>
    <w:rsid w:val="003F343D"/>
  </w:style>
  <w:style w:type="character" w:styleId="FootnoteReference">
    <w:name w:val="footnote reference"/>
    <w:basedOn w:val="DefaultParagraphFont"/>
    <w:semiHidden/>
    <w:rsid w:val="003C0B30"/>
    <w:rPr>
      <w:vertAlign w:val="superscript"/>
    </w:rPr>
  </w:style>
  <w:style w:type="table" w:styleId="TableGrid">
    <w:name w:val="Table Grid"/>
    <w:basedOn w:val="TableNormal"/>
    <w:rsid w:val="00CA0D35"/>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44332"/>
    <w:rPr>
      <w:rFonts w:ascii="Tahoma" w:hAnsi="Tahoma" w:cs="Tahoma"/>
      <w:sz w:val="16"/>
      <w:szCs w:val="16"/>
    </w:rPr>
  </w:style>
  <w:style w:type="character" w:styleId="CommentReference">
    <w:name w:val="annotation reference"/>
    <w:basedOn w:val="DefaultParagraphFont"/>
    <w:semiHidden/>
    <w:unhideWhenUsed/>
    <w:rsid w:val="00ED2293"/>
    <w:rPr>
      <w:sz w:val="16"/>
      <w:szCs w:val="16"/>
    </w:rPr>
  </w:style>
  <w:style w:type="character" w:customStyle="1" w:styleId="FooterChar">
    <w:name w:val="Footer Char"/>
    <w:basedOn w:val="DefaultParagraphFont"/>
    <w:link w:val="Footer"/>
    <w:rsid w:val="000E3165"/>
    <w:rPr>
      <w:sz w:val="24"/>
      <w:szCs w:val="24"/>
    </w:rPr>
  </w:style>
  <w:style w:type="character" w:styleId="Hyperlink">
    <w:name w:val="Hyperlink"/>
    <w:basedOn w:val="DefaultParagraphFont"/>
    <w:rsid w:val="003779D2"/>
    <w:rPr>
      <w:color w:val="0000FF"/>
      <w:u w:val="single"/>
    </w:rPr>
  </w:style>
  <w:style w:type="paragraph" w:customStyle="1" w:styleId="Default">
    <w:name w:val="Default"/>
    <w:rsid w:val="00511E4E"/>
    <w:pPr>
      <w:autoSpaceDE w:val="0"/>
      <w:autoSpaceDN w:val="0"/>
      <w:adjustRightInd w:val="0"/>
    </w:pPr>
    <w:rPr>
      <w:rFonts w:cs="Arial"/>
      <w:color w:val="000000"/>
      <w:sz w:val="24"/>
      <w:szCs w:val="24"/>
    </w:rPr>
  </w:style>
  <w:style w:type="paragraph" w:styleId="CommentText">
    <w:name w:val="annotation text"/>
    <w:basedOn w:val="Normal"/>
    <w:link w:val="CommentTextChar"/>
    <w:unhideWhenUsed/>
    <w:rsid w:val="00ED2293"/>
    <w:rPr>
      <w:sz w:val="20"/>
      <w:szCs w:val="20"/>
    </w:rPr>
  </w:style>
  <w:style w:type="character" w:customStyle="1" w:styleId="HeaderChar">
    <w:name w:val="Header Char"/>
    <w:basedOn w:val="DefaultParagraphFont"/>
    <w:link w:val="Header"/>
    <w:uiPriority w:val="99"/>
    <w:rsid w:val="00817EB3"/>
    <w:rPr>
      <w:sz w:val="24"/>
      <w:szCs w:val="24"/>
    </w:rPr>
  </w:style>
  <w:style w:type="character" w:customStyle="1" w:styleId="CommentTextChar">
    <w:name w:val="Comment Text Char"/>
    <w:basedOn w:val="DefaultParagraphFont"/>
    <w:link w:val="CommentText"/>
    <w:rsid w:val="00ED2293"/>
    <w:rPr>
      <w:rFonts w:eastAsiaTheme="minorHAnsi" w:cs="Arial"/>
    </w:rPr>
  </w:style>
  <w:style w:type="paragraph" w:styleId="Revision">
    <w:name w:val="Revision"/>
    <w:hidden/>
    <w:uiPriority w:val="99"/>
    <w:semiHidden/>
    <w:rsid w:val="00820F2A"/>
    <w:rPr>
      <w:sz w:val="24"/>
      <w:szCs w:val="24"/>
    </w:rPr>
  </w:style>
  <w:style w:type="paragraph" w:styleId="CommentSubject">
    <w:name w:val="annotation subject"/>
    <w:basedOn w:val="Normal"/>
    <w:next w:val="Normal"/>
    <w:link w:val="CommentSubjectChar"/>
    <w:semiHidden/>
    <w:unhideWhenUsed/>
    <w:rsid w:val="00F23CE1"/>
    <w:rPr>
      <w:b/>
      <w:bCs/>
      <w:sz w:val="20"/>
      <w:szCs w:val="20"/>
    </w:rPr>
  </w:style>
  <w:style w:type="character" w:customStyle="1" w:styleId="CommentSubjectChar">
    <w:name w:val="Comment Subject Char"/>
    <w:basedOn w:val="DefaultParagraphFont"/>
    <w:link w:val="CommentSubject"/>
    <w:semiHidden/>
    <w:rsid w:val="00F23CE1"/>
    <w:rPr>
      <w:b/>
      <w:bCs/>
    </w:rPr>
  </w:style>
  <w:style w:type="character" w:styleId="UnresolvedMention">
    <w:name w:val="Unresolved Mention"/>
    <w:basedOn w:val="DefaultParagraphFont"/>
    <w:uiPriority w:val="99"/>
    <w:semiHidden/>
    <w:unhideWhenUsed/>
    <w:rsid w:val="00BC1D6D"/>
    <w:rPr>
      <w:color w:val="605E5C"/>
      <w:shd w:val="clear" w:color="auto" w:fill="E1DFDD"/>
    </w:rPr>
  </w:style>
  <w:style w:type="paragraph" w:styleId="BodyText">
    <w:name w:val="Body Text"/>
    <w:link w:val="BodyTextChar"/>
    <w:rsid w:val="0014432D"/>
    <w:pPr>
      <w:spacing w:after="220"/>
    </w:pPr>
    <w:rPr>
      <w:rFonts w:eastAsiaTheme="minorHAnsi" w:cs="Arial"/>
      <w:sz w:val="22"/>
      <w:szCs w:val="22"/>
    </w:rPr>
  </w:style>
  <w:style w:type="character" w:customStyle="1" w:styleId="BodyTextChar">
    <w:name w:val="Body Text Char"/>
    <w:basedOn w:val="DefaultParagraphFont"/>
    <w:link w:val="BodyText"/>
    <w:rsid w:val="0014432D"/>
    <w:rPr>
      <w:rFonts w:eastAsiaTheme="minorHAnsi" w:cs="Arial"/>
      <w:sz w:val="22"/>
      <w:szCs w:val="22"/>
    </w:rPr>
  </w:style>
  <w:style w:type="paragraph" w:customStyle="1" w:styleId="Applicability">
    <w:name w:val="Applicability"/>
    <w:basedOn w:val="BodyText"/>
    <w:qFormat/>
    <w:rsid w:val="0014432D"/>
    <w:pPr>
      <w:spacing w:before="440"/>
      <w:ind w:left="2160" w:hanging="2160"/>
    </w:pPr>
  </w:style>
  <w:style w:type="character" w:customStyle="1" w:styleId="Heading1Char">
    <w:name w:val="Heading 1 Char"/>
    <w:basedOn w:val="DefaultParagraphFont"/>
    <w:link w:val="Heading1"/>
    <w:rsid w:val="0014432D"/>
    <w:rPr>
      <w:rFonts w:eastAsiaTheme="majorEastAsia" w:cstheme="majorBidi"/>
      <w:caps/>
      <w:sz w:val="22"/>
      <w:szCs w:val="22"/>
    </w:rPr>
  </w:style>
  <w:style w:type="paragraph" w:customStyle="1" w:styleId="Attachmenttitle">
    <w:name w:val="Attachment title"/>
    <w:basedOn w:val="Heading1"/>
    <w:next w:val="BodyText"/>
    <w:qFormat/>
    <w:rsid w:val="0014432D"/>
    <w:pPr>
      <w:spacing w:before="0"/>
      <w:ind w:left="0" w:firstLine="0"/>
      <w:jc w:val="center"/>
    </w:pPr>
    <w:rPr>
      <w:rFonts w:eastAsia="Times New Roman" w:cs="Arial"/>
      <w:caps w:val="0"/>
    </w:rPr>
  </w:style>
  <w:style w:type="paragraph" w:customStyle="1" w:styleId="BodyText-table">
    <w:name w:val="Body Text - table"/>
    <w:qFormat/>
    <w:rsid w:val="0014432D"/>
    <w:rPr>
      <w:rFonts w:eastAsiaTheme="minorHAnsi" w:cstheme="minorBidi"/>
      <w:sz w:val="22"/>
      <w:szCs w:val="22"/>
    </w:rPr>
  </w:style>
  <w:style w:type="paragraph" w:styleId="BodyText2">
    <w:name w:val="Body Text 2"/>
    <w:link w:val="BodyText2Char"/>
    <w:rsid w:val="0014432D"/>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14432D"/>
    <w:rPr>
      <w:rFonts w:eastAsiaTheme="majorEastAsia" w:cstheme="majorBidi"/>
      <w:sz w:val="22"/>
      <w:szCs w:val="22"/>
    </w:rPr>
  </w:style>
  <w:style w:type="paragraph" w:styleId="BodyText3">
    <w:name w:val="Body Text 3"/>
    <w:basedOn w:val="BodyText"/>
    <w:link w:val="BodyText3Char"/>
    <w:rsid w:val="0014432D"/>
    <w:pPr>
      <w:ind w:left="720"/>
    </w:pPr>
    <w:rPr>
      <w:rFonts w:eastAsiaTheme="majorEastAsia" w:cstheme="majorBidi"/>
    </w:rPr>
  </w:style>
  <w:style w:type="character" w:customStyle="1" w:styleId="BodyText3Char">
    <w:name w:val="Body Text 3 Char"/>
    <w:basedOn w:val="DefaultParagraphFont"/>
    <w:link w:val="BodyText3"/>
    <w:rsid w:val="0014432D"/>
    <w:rPr>
      <w:rFonts w:eastAsiaTheme="majorEastAsia" w:cstheme="majorBidi"/>
      <w:sz w:val="22"/>
      <w:szCs w:val="22"/>
    </w:rPr>
  </w:style>
  <w:style w:type="character" w:customStyle="1" w:styleId="Commitment">
    <w:name w:val="Commitment"/>
    <w:basedOn w:val="DefaultParagraphFont"/>
    <w:uiPriority w:val="1"/>
    <w:qFormat/>
    <w:rsid w:val="0014432D"/>
    <w:rPr>
      <w:i/>
      <w:iCs/>
    </w:rPr>
  </w:style>
  <w:style w:type="paragraph" w:customStyle="1" w:styleId="CornerstoneBases">
    <w:name w:val="Cornerstone / Bases"/>
    <w:basedOn w:val="BodyText"/>
    <w:qFormat/>
    <w:rsid w:val="0014432D"/>
    <w:pPr>
      <w:ind w:left="2160" w:hanging="2160"/>
    </w:pPr>
  </w:style>
  <w:style w:type="paragraph" w:customStyle="1" w:styleId="EffectiveDate">
    <w:name w:val="Effective Date"/>
    <w:next w:val="BodyText"/>
    <w:qFormat/>
    <w:rsid w:val="0014432D"/>
    <w:pPr>
      <w:spacing w:before="220" w:after="440"/>
      <w:jc w:val="center"/>
    </w:pPr>
    <w:rPr>
      <w:rFonts w:cs="Arial"/>
      <w:sz w:val="22"/>
      <w:szCs w:val="22"/>
    </w:rPr>
  </w:style>
  <w:style w:type="paragraph" w:styleId="Title">
    <w:name w:val="Title"/>
    <w:basedOn w:val="Normal"/>
    <w:next w:val="Normal"/>
    <w:link w:val="TitleChar"/>
    <w:qFormat/>
    <w:rsid w:val="0014432D"/>
    <w:pPr>
      <w:spacing w:before="220" w:after="220"/>
      <w:jc w:val="center"/>
    </w:pPr>
  </w:style>
  <w:style w:type="character" w:customStyle="1" w:styleId="TitleChar">
    <w:name w:val="Title Char"/>
    <w:basedOn w:val="DefaultParagraphFont"/>
    <w:link w:val="Title"/>
    <w:rsid w:val="0014432D"/>
    <w:rPr>
      <w:rFonts w:cs="Arial"/>
      <w:sz w:val="22"/>
      <w:szCs w:val="22"/>
    </w:rPr>
  </w:style>
  <w:style w:type="paragraph" w:customStyle="1" w:styleId="END">
    <w:name w:val="END"/>
    <w:basedOn w:val="Title"/>
    <w:qFormat/>
    <w:rsid w:val="0014432D"/>
    <w:pPr>
      <w:spacing w:before="440" w:after="440"/>
    </w:pPr>
  </w:style>
  <w:style w:type="character" w:customStyle="1" w:styleId="Heading2Char">
    <w:name w:val="Heading 2 Char"/>
    <w:basedOn w:val="DefaultParagraphFont"/>
    <w:link w:val="Heading2"/>
    <w:rsid w:val="0014432D"/>
    <w:rPr>
      <w:rFonts w:eastAsiaTheme="majorEastAsia" w:cstheme="majorBidi"/>
      <w:sz w:val="22"/>
      <w:szCs w:val="22"/>
    </w:rPr>
  </w:style>
  <w:style w:type="character" w:customStyle="1" w:styleId="Heading3Char">
    <w:name w:val="Heading 3 Char"/>
    <w:basedOn w:val="DefaultParagraphFont"/>
    <w:link w:val="Heading3"/>
    <w:rsid w:val="00F50A90"/>
    <w:rPr>
      <w:rFonts w:eastAsiaTheme="minorHAnsi" w:cs="Arial"/>
      <w:sz w:val="22"/>
      <w:szCs w:val="22"/>
      <w:u w:val="single"/>
    </w:rPr>
  </w:style>
  <w:style w:type="paragraph" w:customStyle="1" w:styleId="IMCIP">
    <w:name w:val="IMC/IP #"/>
    <w:rsid w:val="0014432D"/>
    <w:pPr>
      <w:widowControl w:val="0"/>
      <w:pBdr>
        <w:top w:val="single" w:sz="8" w:space="3" w:color="auto"/>
        <w:bottom w:val="single" w:sz="8" w:space="3" w:color="auto"/>
      </w:pBdr>
      <w:spacing w:after="220"/>
      <w:jc w:val="center"/>
    </w:pPr>
    <w:rPr>
      <w:rFonts w:eastAsiaTheme="minorHAnsi" w:cs="Arial"/>
      <w:iCs/>
      <w:caps/>
      <w:sz w:val="22"/>
      <w:szCs w:val="22"/>
    </w:rPr>
  </w:style>
  <w:style w:type="paragraph" w:customStyle="1" w:styleId="NRCINSPECTIONMANUAL">
    <w:name w:val="NRC INSPECTION MANUAL"/>
    <w:next w:val="BodyText"/>
    <w:link w:val="NRCINSPECTIONMANUALChar"/>
    <w:qFormat/>
    <w:rsid w:val="0014432D"/>
    <w:pPr>
      <w:tabs>
        <w:tab w:val="center" w:pos="4680"/>
        <w:tab w:val="right" w:pos="9360"/>
      </w:tabs>
      <w:spacing w:after="220"/>
    </w:pPr>
    <w:rPr>
      <w:rFonts w:eastAsiaTheme="minorHAnsi" w:cs="Arial"/>
      <w:szCs w:val="22"/>
    </w:rPr>
  </w:style>
  <w:style w:type="character" w:customStyle="1" w:styleId="NRCINSPECTIONMANUALChar">
    <w:name w:val="NRC INSPECTION MANUAL Char"/>
    <w:basedOn w:val="DefaultParagraphFont"/>
    <w:link w:val="NRCINSPECTIONMANUAL"/>
    <w:rsid w:val="0014432D"/>
    <w:rPr>
      <w:rFonts w:eastAsiaTheme="minorHAnsi" w:cs="Arial"/>
      <w:szCs w:val="22"/>
    </w:rPr>
  </w:style>
  <w:style w:type="paragraph" w:customStyle="1" w:styleId="Requirement">
    <w:name w:val="Requirement"/>
    <w:basedOn w:val="BodyText3"/>
    <w:qFormat/>
    <w:rsid w:val="0014432D"/>
    <w:pPr>
      <w:keepNext/>
    </w:pPr>
    <w:rPr>
      <w:b/>
      <w:bCs/>
    </w:rPr>
  </w:style>
  <w:style w:type="paragraph" w:customStyle="1" w:styleId="SpecificGuidance">
    <w:name w:val="Specific Guidance"/>
    <w:basedOn w:val="BodyText3"/>
    <w:qFormat/>
    <w:rsid w:val="0014432D"/>
    <w:pPr>
      <w:keepNext/>
    </w:pPr>
    <w:rPr>
      <w:u w:val="single"/>
    </w:rPr>
  </w:style>
  <w:style w:type="paragraph" w:styleId="ListBullet3">
    <w:name w:val="List Bullet 3"/>
    <w:basedOn w:val="Normal"/>
    <w:unhideWhenUsed/>
    <w:rsid w:val="005F60F9"/>
    <w:pPr>
      <w:numPr>
        <w:numId w:val="8"/>
      </w:numPr>
      <w:spacing w:after="220"/>
    </w:pPr>
  </w:style>
  <w:style w:type="paragraph" w:styleId="ListBullet2">
    <w:name w:val="List Bullet 2"/>
    <w:basedOn w:val="Normal"/>
    <w:unhideWhenUsed/>
    <w:rsid w:val="00903367"/>
    <w:pPr>
      <w:numPr>
        <w:numId w:val="7"/>
      </w:numPr>
      <w:spacing w:after="220"/>
    </w:pPr>
  </w:style>
  <w:style w:type="paragraph" w:customStyle="1" w:styleId="BodyText4">
    <w:name w:val="Body Text 4"/>
    <w:basedOn w:val="BodyText3"/>
    <w:qFormat/>
    <w:rsid w:val="00E809B3"/>
    <w:pPr>
      <w:ind w:left="1080"/>
    </w:pPr>
  </w:style>
  <w:style w:type="table" w:customStyle="1" w:styleId="TableGrid1">
    <w:name w:val="Table Grid1"/>
    <w:basedOn w:val="TableNormal"/>
    <w:next w:val="TableGrid"/>
    <w:rsid w:val="00FD75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565849">
      <w:bodyDiv w:val="1"/>
      <w:marLeft w:val="0"/>
      <w:marRight w:val="0"/>
      <w:marTop w:val="0"/>
      <w:marBottom w:val="0"/>
      <w:divBdr>
        <w:top w:val="none" w:sz="0" w:space="0" w:color="auto"/>
        <w:left w:val="none" w:sz="0" w:space="0" w:color="auto"/>
        <w:bottom w:val="none" w:sz="0" w:space="0" w:color="auto"/>
        <w:right w:val="none" w:sz="0" w:space="0" w:color="auto"/>
      </w:divBdr>
    </w:div>
    <w:div w:id="843400679">
      <w:bodyDiv w:val="1"/>
      <w:marLeft w:val="0"/>
      <w:marRight w:val="0"/>
      <w:marTop w:val="0"/>
      <w:marBottom w:val="0"/>
      <w:divBdr>
        <w:top w:val="none" w:sz="0" w:space="0" w:color="auto"/>
        <w:left w:val="none" w:sz="0" w:space="0" w:color="auto"/>
        <w:bottom w:val="none" w:sz="0" w:space="0" w:color="auto"/>
        <w:right w:val="none" w:sz="0" w:space="0" w:color="auto"/>
      </w:divBdr>
    </w:div>
    <w:div w:id="878662879">
      <w:bodyDiv w:val="1"/>
      <w:marLeft w:val="0"/>
      <w:marRight w:val="0"/>
      <w:marTop w:val="0"/>
      <w:marBottom w:val="0"/>
      <w:divBdr>
        <w:top w:val="none" w:sz="0" w:space="0" w:color="auto"/>
        <w:left w:val="none" w:sz="0" w:space="0" w:color="auto"/>
        <w:bottom w:val="none" w:sz="0" w:space="0" w:color="auto"/>
        <w:right w:val="none" w:sz="0" w:space="0" w:color="auto"/>
      </w:divBdr>
    </w:div>
    <w:div w:id="1153254543">
      <w:bodyDiv w:val="1"/>
      <w:marLeft w:val="0"/>
      <w:marRight w:val="0"/>
      <w:marTop w:val="0"/>
      <w:marBottom w:val="0"/>
      <w:divBdr>
        <w:top w:val="none" w:sz="0" w:space="0" w:color="auto"/>
        <w:left w:val="none" w:sz="0" w:space="0" w:color="auto"/>
        <w:bottom w:val="none" w:sz="0" w:space="0" w:color="auto"/>
        <w:right w:val="none" w:sz="0" w:space="0" w:color="auto"/>
      </w:divBdr>
    </w:div>
    <w:div w:id="1300770155">
      <w:bodyDiv w:val="1"/>
      <w:marLeft w:val="0"/>
      <w:marRight w:val="0"/>
      <w:marTop w:val="0"/>
      <w:marBottom w:val="0"/>
      <w:divBdr>
        <w:top w:val="none" w:sz="0" w:space="0" w:color="auto"/>
        <w:left w:val="none" w:sz="0" w:space="0" w:color="auto"/>
        <w:bottom w:val="none" w:sz="0" w:space="0" w:color="auto"/>
        <w:right w:val="none" w:sz="0" w:space="0" w:color="auto"/>
      </w:divBdr>
      <w:divsChild>
        <w:div w:id="1842966007">
          <w:marLeft w:val="0"/>
          <w:marRight w:val="0"/>
          <w:marTop w:val="0"/>
          <w:marBottom w:val="0"/>
          <w:divBdr>
            <w:top w:val="none" w:sz="0" w:space="0" w:color="auto"/>
            <w:left w:val="none" w:sz="0" w:space="0" w:color="auto"/>
            <w:bottom w:val="none" w:sz="0" w:space="0" w:color="auto"/>
            <w:right w:val="none" w:sz="0" w:space="0" w:color="auto"/>
          </w:divBdr>
          <w:divsChild>
            <w:div w:id="1981080">
              <w:marLeft w:val="0"/>
              <w:marRight w:val="0"/>
              <w:marTop w:val="0"/>
              <w:marBottom w:val="0"/>
              <w:divBdr>
                <w:top w:val="none" w:sz="0" w:space="0" w:color="auto"/>
                <w:left w:val="none" w:sz="0" w:space="0" w:color="auto"/>
                <w:bottom w:val="none" w:sz="0" w:space="0" w:color="auto"/>
                <w:right w:val="none" w:sz="0" w:space="0" w:color="auto"/>
              </w:divBdr>
              <w:divsChild>
                <w:div w:id="2118332226">
                  <w:marLeft w:val="0"/>
                  <w:marRight w:val="0"/>
                  <w:marTop w:val="0"/>
                  <w:marBottom w:val="0"/>
                  <w:divBdr>
                    <w:top w:val="none" w:sz="0" w:space="0" w:color="auto"/>
                    <w:left w:val="none" w:sz="0" w:space="0" w:color="auto"/>
                    <w:bottom w:val="none" w:sz="0" w:space="0" w:color="auto"/>
                    <w:right w:val="none" w:sz="0" w:space="0" w:color="auto"/>
                  </w:divBdr>
                  <w:divsChild>
                    <w:div w:id="656151179">
                      <w:marLeft w:val="0"/>
                      <w:marRight w:val="0"/>
                      <w:marTop w:val="0"/>
                      <w:marBottom w:val="0"/>
                      <w:divBdr>
                        <w:top w:val="none" w:sz="0" w:space="0" w:color="auto"/>
                        <w:left w:val="none" w:sz="0" w:space="0" w:color="auto"/>
                        <w:bottom w:val="none" w:sz="0" w:space="0" w:color="auto"/>
                        <w:right w:val="none" w:sz="0" w:space="0" w:color="auto"/>
                      </w:divBdr>
                      <w:divsChild>
                        <w:div w:id="4816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973116">
      <w:bodyDiv w:val="1"/>
      <w:marLeft w:val="0"/>
      <w:marRight w:val="0"/>
      <w:marTop w:val="0"/>
      <w:marBottom w:val="0"/>
      <w:divBdr>
        <w:top w:val="none" w:sz="0" w:space="0" w:color="auto"/>
        <w:left w:val="none" w:sz="0" w:space="0" w:color="auto"/>
        <w:bottom w:val="none" w:sz="0" w:space="0" w:color="auto"/>
        <w:right w:val="none" w:sz="0" w:space="0" w:color="auto"/>
      </w:divBdr>
    </w:div>
    <w:div w:id="1570340103">
      <w:bodyDiv w:val="1"/>
      <w:marLeft w:val="0"/>
      <w:marRight w:val="0"/>
      <w:marTop w:val="0"/>
      <w:marBottom w:val="0"/>
      <w:divBdr>
        <w:top w:val="none" w:sz="0" w:space="0" w:color="auto"/>
        <w:left w:val="none" w:sz="0" w:space="0" w:color="auto"/>
        <w:bottom w:val="none" w:sz="0" w:space="0" w:color="auto"/>
        <w:right w:val="none" w:sz="0" w:space="0" w:color="auto"/>
      </w:divBdr>
    </w:div>
    <w:div w:id="1626931672">
      <w:bodyDiv w:val="1"/>
      <w:marLeft w:val="0"/>
      <w:marRight w:val="0"/>
      <w:marTop w:val="0"/>
      <w:marBottom w:val="0"/>
      <w:divBdr>
        <w:top w:val="none" w:sz="0" w:space="0" w:color="auto"/>
        <w:left w:val="none" w:sz="0" w:space="0" w:color="auto"/>
        <w:bottom w:val="none" w:sz="0" w:space="0" w:color="auto"/>
        <w:right w:val="none" w:sz="0" w:space="0" w:color="auto"/>
      </w:divBdr>
    </w:div>
    <w:div w:id="1719158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Inspection Manual">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F9A74-6E5A-4C62-A9AA-74AF33B01F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41DA2E-814F-4448-865D-9686EA0E4393}">
  <ds:schemaRefs>
    <ds:schemaRef ds:uri="http://schemas.microsoft.com/sharepoint/v3/contenttype/forms"/>
  </ds:schemaRefs>
</ds:datastoreItem>
</file>

<file path=customXml/itemProps3.xml><?xml version="1.0" encoding="utf-8"?>
<ds:datastoreItem xmlns:ds="http://schemas.openxmlformats.org/officeDocument/2006/customXml" ds:itemID="{F0102BC8-9B3B-4C5F-A42F-7EFE8C74A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9FC745-37BE-41D9-AFDE-BDF9AAC63A57}">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21</Pages>
  <Words>6886</Words>
  <Characters>39255</Characters>
  <Application>Microsoft Office Word</Application>
  <DocSecurity>2</DocSecurity>
  <PresentationFormat/>
  <Lines>327</Lines>
  <Paragraphs>92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46049</CharactersWithSpaces>
  <SharedDoc>false</SharedDoc>
  <HyperlinkBase/>
  <HLinks>
    <vt:vector size="30" baseType="variant">
      <vt:variant>
        <vt:i4>5767199</vt:i4>
      </vt:variant>
      <vt:variant>
        <vt:i4>12</vt:i4>
      </vt:variant>
      <vt:variant>
        <vt:i4>0</vt:i4>
      </vt:variant>
      <vt:variant>
        <vt:i4>5</vt:i4>
      </vt:variant>
      <vt:variant>
        <vt:lpwstr>http://www.nrc.gov/reactors/operating/licensing/renewal/applications.html</vt:lpwstr>
      </vt:variant>
      <vt:variant>
        <vt:lpwstr/>
      </vt:variant>
      <vt:variant>
        <vt:i4>2031703</vt:i4>
      </vt:variant>
      <vt:variant>
        <vt:i4>9</vt:i4>
      </vt:variant>
      <vt:variant>
        <vt:i4>0</vt:i4>
      </vt:variant>
      <vt:variant>
        <vt:i4>5</vt:i4>
      </vt:variant>
      <vt:variant>
        <vt:lpwstr>https://www.nrc.gov/reading-rm/doc-collections/isg/license-renewal.html</vt:lpwstr>
      </vt:variant>
      <vt:variant>
        <vt:lpwstr>current</vt:lpwstr>
      </vt:variant>
      <vt:variant>
        <vt:i4>262209</vt:i4>
      </vt:variant>
      <vt:variant>
        <vt:i4>6</vt:i4>
      </vt:variant>
      <vt:variant>
        <vt:i4>0</vt:i4>
      </vt:variant>
      <vt:variant>
        <vt:i4>5</vt:i4>
      </vt:variant>
      <vt:variant>
        <vt:lpwstr>https://www.nrc.gov/reactors/operating/licensing/renewal/subsequent-license-renewal.html</vt:lpwstr>
      </vt:variant>
      <vt:variant>
        <vt:lpwstr/>
      </vt:variant>
      <vt:variant>
        <vt:i4>4587604</vt:i4>
      </vt:variant>
      <vt:variant>
        <vt:i4>3</vt:i4>
      </vt:variant>
      <vt:variant>
        <vt:i4>0</vt:i4>
      </vt:variant>
      <vt:variant>
        <vt:i4>5</vt:i4>
      </vt:variant>
      <vt:variant>
        <vt:lpwstr>https://www.nrc.gov/reactors/operating/licensing/renewal.html</vt:lpwstr>
      </vt:variant>
      <vt:variant>
        <vt:lpwstr/>
      </vt:variant>
      <vt:variant>
        <vt:i4>1572946</vt:i4>
      </vt:variant>
      <vt:variant>
        <vt:i4>0</vt:i4>
      </vt:variant>
      <vt:variant>
        <vt:i4>0</vt:i4>
      </vt:variant>
      <vt:variant>
        <vt:i4>5</vt:i4>
      </vt:variant>
      <vt:variant>
        <vt:lpwstr>https://adamsxt.nrc.gov/navigator/AdamsXT/packagecontent/packageContent.faces?id=%7bEFCBEAE9-99D4-CCA4-844F-841972F00000%7d&amp;objectStoreName=MainLibrary&amp;wId=1666879330370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2023-08-11T18:49:00Z</dcterms:created>
  <dcterms:modified xsi:type="dcterms:W3CDTF">2023-08-11T18:51:00Z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332f8e59-d8da-4e6b-89de-a69d45a1a679</vt:lpwstr>
  </property>
</Properties>
</file>