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D4ECAC" w14:textId="77777777" w:rsidR="00940012" w:rsidRPr="00EF5250" w:rsidRDefault="009A7383" w:rsidP="006E251A">
      <w:pPr>
        <w:pStyle w:val="NRCINSPECTIONMANUAL"/>
        <w:rPr>
          <w:szCs w:val="20"/>
        </w:rPr>
      </w:pPr>
      <w:r>
        <w:tab/>
      </w:r>
      <w:r w:rsidR="00940012" w:rsidRPr="00523D51">
        <w:rPr>
          <w:b/>
          <w:bCs/>
          <w:sz w:val="38"/>
          <w:szCs w:val="38"/>
        </w:rPr>
        <w:t>NRC INSPECTION MANUAL</w:t>
      </w:r>
      <w:r>
        <w:rPr>
          <w:szCs w:val="20"/>
        </w:rPr>
        <w:tab/>
      </w:r>
      <w:r w:rsidRPr="009A7383">
        <w:rPr>
          <w:szCs w:val="20"/>
        </w:rPr>
        <w:t>IRIB</w:t>
      </w:r>
    </w:p>
    <w:p w14:paraId="2ED09175" w14:textId="77777777" w:rsidR="00523D51" w:rsidRPr="00940012" w:rsidRDefault="00523D51" w:rsidP="00523D51">
      <w:pPr>
        <w:pStyle w:val="IMCIP"/>
      </w:pPr>
      <w:r>
        <w:t>INSPECTION MANUAL CHAPTER 2515 APPENDIX C</w:t>
      </w:r>
    </w:p>
    <w:p w14:paraId="220FEF62" w14:textId="77777777" w:rsidR="006A4FBD" w:rsidRPr="00550432" w:rsidRDefault="006A4FBD" w:rsidP="00523D51">
      <w:pPr>
        <w:pStyle w:val="Title"/>
      </w:pPr>
      <w:r w:rsidRPr="00550432">
        <w:t>SPECIAL AND INFREQUENTLY PERFORMED INSPECTIONS</w:t>
      </w:r>
    </w:p>
    <w:p w14:paraId="3B28EE9E" w14:textId="40CDEBE2" w:rsidR="00B60773" w:rsidRDefault="00B60773" w:rsidP="00523D51">
      <w:pPr>
        <w:pStyle w:val="EffectiveDate"/>
      </w:pPr>
      <w:r w:rsidRPr="000F5F43">
        <w:t>Effective Date:</w:t>
      </w:r>
      <w:r w:rsidR="000F5F43" w:rsidRPr="000F5F43">
        <w:t xml:space="preserve"> 0</w:t>
      </w:r>
      <w:r w:rsidR="000F5F43">
        <w:t>6/26/2023</w:t>
      </w:r>
    </w:p>
    <w:p w14:paraId="5C9E15E7" w14:textId="779613BD" w:rsidR="00623EE6" w:rsidRDefault="00B11E29" w:rsidP="00523D51">
      <w:pPr>
        <w:pStyle w:val="BodyText"/>
      </w:pPr>
      <w:r w:rsidRPr="00B11E29">
        <w:t xml:space="preserve">This appendix lists inspection procedures that are implemented infrequently for special situations. These inspections </w:t>
      </w:r>
      <w:r w:rsidR="00E21B47">
        <w:t xml:space="preserve">may be implemented in response to events, infrequent major activities at nuclear power plants, to evaluate emergent technical issues not related to licensee performance, </w:t>
      </w:r>
      <w:r w:rsidR="00941C8D" w:rsidRPr="00941C8D">
        <w:t>to fulfill NRC’s obligations under domestic interagency memoranda of understanding, or to implement the requirements of 10 CFR Part 75 for treaties between the United States and the International Atomic Energy Agency.</w:t>
      </w:r>
    </w:p>
    <w:p w14:paraId="58C82995" w14:textId="7C8DDCED" w:rsidR="0022176D" w:rsidRDefault="00941C8D" w:rsidP="00523D51">
      <w:pPr>
        <w:pStyle w:val="BodyText"/>
      </w:pPr>
      <w:r w:rsidRPr="00941C8D">
        <w:t xml:space="preserve">These inspections are not part of the baseline or supplemental inspection program elements and Regional Administrator authorization is required </w:t>
      </w:r>
      <w:r w:rsidR="0022176D">
        <w:t xml:space="preserve">to charge inspection hours to any of the listed inspection procedures below. </w:t>
      </w:r>
      <w:r w:rsidR="001B7D7C">
        <w:t>To provide for adequate documentation of agency business c</w:t>
      </w:r>
      <w:r w:rsidR="0022176D">
        <w:t xml:space="preserve">onsistent with </w:t>
      </w:r>
      <w:hyperlink r:id="rId7" w:anchor="se36.3.1222_122" w:history="1">
        <w:r w:rsidR="0022176D">
          <w:rPr>
            <w:rStyle w:val="Hyperlink"/>
          </w:rPr>
          <w:t>36 CFR 1222.22</w:t>
        </w:r>
      </w:hyperlink>
      <w:r w:rsidR="0022176D">
        <w:t xml:space="preserve">, the </w:t>
      </w:r>
      <w:r w:rsidR="00927DAA">
        <w:t>Regional Administrator’s</w:t>
      </w:r>
      <w:r w:rsidR="0022176D">
        <w:t xml:space="preserve"> authorization shall be annotated </w:t>
      </w:r>
      <w:r w:rsidR="00927DAA">
        <w:t>in an</w:t>
      </w:r>
      <w:r w:rsidR="0022176D">
        <w:t xml:space="preserve"> Official Agency Record that either approves or documents any inspection implemented using this </w:t>
      </w:r>
      <w:r w:rsidR="00F4043E">
        <w:t>a</w:t>
      </w:r>
      <w:r w:rsidR="0022176D">
        <w:t>ppendix.</w:t>
      </w:r>
    </w:p>
    <w:p w14:paraId="1E7A8115" w14:textId="1400D56E" w:rsidR="009E2489" w:rsidRDefault="00593DF2" w:rsidP="00523D51">
      <w:pPr>
        <w:pStyle w:val="BodyText"/>
      </w:pPr>
      <w:r>
        <w:t xml:space="preserve">Non-baseline inspection </w:t>
      </w:r>
      <w:r w:rsidR="009B5A17">
        <w:t xml:space="preserve">used to address </w:t>
      </w:r>
      <w:r w:rsidR="006E5E97">
        <w:t xml:space="preserve">deficient licensee performance is supplemental inspection </w:t>
      </w:r>
      <w:r w:rsidR="0038782E">
        <w:t>and shall be addressed under</w:t>
      </w:r>
      <w:ins w:id="0" w:author="Author">
        <w:r w:rsidR="008834E5">
          <w:t xml:space="preserve"> </w:t>
        </w:r>
        <w:r w:rsidR="008834E5" w:rsidRPr="008834E5">
          <w:t>Inspection Manual Chapter</w:t>
        </w:r>
      </w:ins>
      <w:r w:rsidR="0038782E">
        <w:t xml:space="preserve"> </w:t>
      </w:r>
      <w:ins w:id="1" w:author="Author">
        <w:r w:rsidR="008834E5">
          <w:t>(</w:t>
        </w:r>
      </w:ins>
      <w:r w:rsidR="0038782E">
        <w:t>IMC</w:t>
      </w:r>
      <w:ins w:id="2" w:author="Author">
        <w:r w:rsidR="008834E5">
          <w:t>)</w:t>
        </w:r>
      </w:ins>
      <w:r w:rsidR="0038782E">
        <w:t xml:space="preserve"> 2515</w:t>
      </w:r>
      <w:ins w:id="3" w:author="Author">
        <w:r w:rsidR="003218D3">
          <w:t>,</w:t>
        </w:r>
      </w:ins>
      <w:r w:rsidR="0038782E">
        <w:t xml:space="preserve"> Appendix B, “Supplemental Inspection Program</w:t>
      </w:r>
      <w:r w:rsidR="00333033">
        <w:t>.”</w:t>
      </w:r>
    </w:p>
    <w:p w14:paraId="0770AC24" w14:textId="36F971B6" w:rsidR="00623EE6" w:rsidRPr="00675AEB" w:rsidRDefault="00623EE6" w:rsidP="00523D51">
      <w:pPr>
        <w:pStyle w:val="BodyText"/>
        <w:rPr>
          <w:iCs/>
        </w:rPr>
      </w:pPr>
      <w:r w:rsidRPr="0049723D">
        <w:rPr>
          <w:rStyle w:val="Commitment"/>
        </w:rPr>
        <w:t xml:space="preserve">Each inspection procedure in the table below will be reviewed in accordance with the periodicity </w:t>
      </w:r>
      <w:r w:rsidR="008732B3" w:rsidRPr="0049723D">
        <w:rPr>
          <w:rStyle w:val="Commitment"/>
        </w:rPr>
        <w:t xml:space="preserve">and process </w:t>
      </w:r>
      <w:r w:rsidRPr="0049723D">
        <w:rPr>
          <w:rStyle w:val="Commitment"/>
        </w:rPr>
        <w:t xml:space="preserve">specified in </w:t>
      </w:r>
      <w:r w:rsidR="0035429B" w:rsidRPr="0049723D">
        <w:rPr>
          <w:rStyle w:val="Commitment"/>
        </w:rPr>
        <w:t>IMC</w:t>
      </w:r>
      <w:r w:rsidR="00B405D5" w:rsidRPr="0049723D">
        <w:rPr>
          <w:rStyle w:val="Commitment"/>
        </w:rPr>
        <w:t xml:space="preserve"> 0040, “Prepar</w:t>
      </w:r>
      <w:ins w:id="4" w:author="Author">
        <w:r w:rsidR="007650AA">
          <w:rPr>
            <w:rStyle w:val="Commitment"/>
          </w:rPr>
          <w:t>ation</w:t>
        </w:r>
      </w:ins>
      <w:r w:rsidR="00B405D5" w:rsidRPr="0049723D">
        <w:rPr>
          <w:rStyle w:val="Commitment"/>
        </w:rPr>
        <w:t>, Revisi</w:t>
      </w:r>
      <w:ins w:id="5" w:author="Author">
        <w:r w:rsidR="007650AA">
          <w:rPr>
            <w:rStyle w:val="Commitment"/>
          </w:rPr>
          <w:t>on</w:t>
        </w:r>
        <w:r w:rsidR="0063243F">
          <w:rPr>
            <w:rStyle w:val="Commitment"/>
          </w:rPr>
          <w:t>,</w:t>
        </w:r>
      </w:ins>
      <w:r w:rsidR="00B405D5" w:rsidRPr="0049723D">
        <w:rPr>
          <w:rStyle w:val="Commitment"/>
        </w:rPr>
        <w:t xml:space="preserve"> Issu</w:t>
      </w:r>
      <w:ins w:id="6" w:author="Author">
        <w:r w:rsidR="00127E92">
          <w:rPr>
            <w:rStyle w:val="Commitment"/>
          </w:rPr>
          <w:t>ance, and Ongoing Oversight</w:t>
        </w:r>
        <w:r w:rsidR="008167EC">
          <w:rPr>
            <w:rStyle w:val="Commitment"/>
          </w:rPr>
          <w:t xml:space="preserve"> of</w:t>
        </w:r>
      </w:ins>
      <w:r w:rsidR="00B405D5" w:rsidRPr="0049723D">
        <w:rPr>
          <w:rStyle w:val="Commitment"/>
        </w:rPr>
        <w:t xml:space="preserve"> NRC Inspection Manual</w:t>
      </w:r>
      <w:ins w:id="7" w:author="Author">
        <w:r w:rsidR="008167EC">
          <w:rPr>
            <w:rStyle w:val="Commitment"/>
          </w:rPr>
          <w:t xml:space="preserve"> Documents</w:t>
        </w:r>
      </w:ins>
      <w:r w:rsidR="00AA1471">
        <w:rPr>
          <w:rStyle w:val="Commitment"/>
        </w:rPr>
        <w:t>.</w:t>
      </w:r>
      <w:r w:rsidR="00B405D5" w:rsidRPr="0049723D">
        <w:rPr>
          <w:rStyle w:val="Commitment"/>
        </w:rPr>
        <w:t>”</w:t>
      </w:r>
      <w:r w:rsidR="00F87159" w:rsidRPr="0049723D">
        <w:rPr>
          <w:rStyle w:val="Commitment"/>
        </w:rPr>
        <w:t xml:space="preserve"> </w:t>
      </w:r>
      <w:r w:rsidR="009C5DF9" w:rsidRPr="0049723D">
        <w:rPr>
          <w:rStyle w:val="Commitment"/>
        </w:rPr>
        <w:t>IMC</w:t>
      </w:r>
      <w:r w:rsidR="0041686E" w:rsidRPr="0049723D">
        <w:rPr>
          <w:rStyle w:val="Commitment"/>
        </w:rPr>
        <w:t> </w:t>
      </w:r>
      <w:r w:rsidR="009C5DF9" w:rsidRPr="0049723D">
        <w:rPr>
          <w:rStyle w:val="Commitment"/>
        </w:rPr>
        <w:t>0307</w:t>
      </w:r>
      <w:r w:rsidR="00EC0802">
        <w:rPr>
          <w:rStyle w:val="Commitment"/>
        </w:rPr>
        <w:t>,</w:t>
      </w:r>
      <w:r w:rsidR="009C5DF9" w:rsidRPr="0049723D">
        <w:rPr>
          <w:rStyle w:val="Commitment"/>
        </w:rPr>
        <w:t xml:space="preserve"> Appendix</w:t>
      </w:r>
      <w:r w:rsidR="00EC0802">
        <w:rPr>
          <w:rStyle w:val="Commitment"/>
        </w:rPr>
        <w:t> </w:t>
      </w:r>
      <w:r w:rsidR="009C5DF9" w:rsidRPr="0049723D">
        <w:rPr>
          <w:rStyle w:val="Commitment"/>
        </w:rPr>
        <w:t>A, “Reactor Oversight Process Self</w:t>
      </w:r>
      <w:r w:rsidR="009947BD">
        <w:rPr>
          <w:rStyle w:val="Commitment"/>
        </w:rPr>
        <w:noBreakHyphen/>
      </w:r>
      <w:r w:rsidR="009C5DF9" w:rsidRPr="0049723D">
        <w:rPr>
          <w:rStyle w:val="Commitment"/>
        </w:rPr>
        <w:t>Assessment Metrics and Data Trending</w:t>
      </w:r>
      <w:ins w:id="8" w:author="Author">
        <w:r w:rsidR="000569E1">
          <w:rPr>
            <w:rStyle w:val="Commitment"/>
          </w:rPr>
          <w:t>,</w:t>
        </w:r>
      </w:ins>
      <w:r w:rsidR="009C5DF9" w:rsidRPr="0049723D">
        <w:rPr>
          <w:rStyle w:val="Commitment"/>
        </w:rPr>
        <w:t>”</w:t>
      </w:r>
      <w:r w:rsidR="004C3998" w:rsidRPr="0049723D">
        <w:rPr>
          <w:rStyle w:val="Commitment"/>
        </w:rPr>
        <w:t xml:space="preserve"> is used to assess the conduct of this review</w:t>
      </w:r>
      <w:r w:rsidR="00720132" w:rsidRPr="0049723D">
        <w:rPr>
          <w:rStyle w:val="Commitment"/>
        </w:rPr>
        <w:t>.</w:t>
      </w:r>
      <w:r w:rsidR="009C5DF9" w:rsidRPr="00675AEB">
        <w:rPr>
          <w:iCs/>
        </w:rPr>
        <w:t xml:space="preserve"> </w:t>
      </w:r>
      <w:r w:rsidRPr="0041686E">
        <w:t>[C1]</w:t>
      </w:r>
    </w:p>
    <w:tbl>
      <w:tblPr>
        <w:tblStyle w:val="IM"/>
        <w:tblW w:w="9360" w:type="dxa"/>
        <w:tblLayout w:type="fixed"/>
        <w:tblLook w:val="0000" w:firstRow="0" w:lastRow="0" w:firstColumn="0" w:lastColumn="0" w:noHBand="0" w:noVBand="0"/>
      </w:tblPr>
      <w:tblGrid>
        <w:gridCol w:w="1170"/>
        <w:gridCol w:w="8190"/>
      </w:tblGrid>
      <w:tr w:rsidR="006A4FBD" w:rsidRPr="00550432" w14:paraId="6E77354E" w14:textId="77777777" w:rsidTr="00BC03EB">
        <w:tc>
          <w:tcPr>
            <w:tcW w:w="1170" w:type="dxa"/>
          </w:tcPr>
          <w:p w14:paraId="7836DA18" w14:textId="77777777" w:rsidR="006A4FBD" w:rsidRPr="00550432" w:rsidRDefault="006A4FBD" w:rsidP="00720F2D">
            <w:pPr>
              <w:pStyle w:val="BodyText-table"/>
            </w:pPr>
            <w:r w:rsidRPr="00550432">
              <w:t>Number</w:t>
            </w:r>
          </w:p>
        </w:tc>
        <w:tc>
          <w:tcPr>
            <w:tcW w:w="8190" w:type="dxa"/>
          </w:tcPr>
          <w:p w14:paraId="6B59C8BF" w14:textId="77777777" w:rsidR="006A4FBD" w:rsidRPr="00550432" w:rsidRDefault="006A4FBD" w:rsidP="00720F2D">
            <w:pPr>
              <w:pStyle w:val="BodyText-table"/>
            </w:pPr>
            <w:r w:rsidRPr="00550432">
              <w:t>Inspection Procedure Title</w:t>
            </w:r>
          </w:p>
        </w:tc>
      </w:tr>
      <w:tr w:rsidR="006A4FBD" w:rsidRPr="00550432" w14:paraId="0D7171EA" w14:textId="77777777" w:rsidTr="00BC03EB">
        <w:trPr>
          <w:tblHeader w:val="0"/>
        </w:trPr>
        <w:tc>
          <w:tcPr>
            <w:tcW w:w="1170" w:type="dxa"/>
          </w:tcPr>
          <w:p w14:paraId="6E44DD28" w14:textId="77777777" w:rsidR="006A4FBD" w:rsidRPr="00550432" w:rsidRDefault="006A4FBD" w:rsidP="00720F2D">
            <w:pPr>
              <w:pStyle w:val="BodyText-table"/>
            </w:pPr>
            <w:r w:rsidRPr="00550432">
              <w:t>36100</w:t>
            </w:r>
          </w:p>
        </w:tc>
        <w:tc>
          <w:tcPr>
            <w:tcW w:w="8190" w:type="dxa"/>
          </w:tcPr>
          <w:p w14:paraId="62E5300E" w14:textId="77777777" w:rsidR="006A4FBD" w:rsidRPr="00550432" w:rsidRDefault="009B6950" w:rsidP="00720F2D">
            <w:pPr>
              <w:pStyle w:val="BodyText-table"/>
            </w:pPr>
            <w:r>
              <w:t xml:space="preserve">Inspections of </w:t>
            </w:r>
            <w:r w:rsidR="006A4FBD" w:rsidRPr="00550432">
              <w:t>10</w:t>
            </w:r>
            <w:r w:rsidR="00003874" w:rsidRPr="00550432">
              <w:t> </w:t>
            </w:r>
            <w:r w:rsidR="006A4FBD" w:rsidRPr="00550432">
              <w:t>CFR</w:t>
            </w:r>
            <w:r w:rsidR="00003874" w:rsidRPr="00550432">
              <w:t> </w:t>
            </w:r>
            <w:r w:rsidR="006A4FBD" w:rsidRPr="00550432">
              <w:t xml:space="preserve">Part 21 </w:t>
            </w:r>
            <w:r>
              <w:t xml:space="preserve">and Programs for Reporting Defects and Noncompliance </w:t>
            </w:r>
          </w:p>
        </w:tc>
      </w:tr>
      <w:tr w:rsidR="00003874" w:rsidRPr="00550432" w14:paraId="67A2FAC8" w14:textId="77777777" w:rsidTr="00BC03EB">
        <w:trPr>
          <w:tblHeader w:val="0"/>
        </w:trPr>
        <w:tc>
          <w:tcPr>
            <w:tcW w:w="1170" w:type="dxa"/>
          </w:tcPr>
          <w:p w14:paraId="542BD5E7" w14:textId="77777777" w:rsidR="00003874" w:rsidRPr="00550432" w:rsidRDefault="00003874" w:rsidP="00720F2D">
            <w:pPr>
              <w:pStyle w:val="BodyText-table"/>
            </w:pPr>
            <w:r w:rsidRPr="00550432">
              <w:t>37060</w:t>
            </w:r>
          </w:p>
        </w:tc>
        <w:tc>
          <w:tcPr>
            <w:tcW w:w="8190" w:type="dxa"/>
          </w:tcPr>
          <w:p w14:paraId="30B9EC17" w14:textId="77777777" w:rsidR="00003874" w:rsidRPr="00550432" w:rsidRDefault="00003874" w:rsidP="00720F2D">
            <w:pPr>
              <w:pStyle w:val="BodyText-table"/>
            </w:pPr>
            <w:r w:rsidRPr="00550432">
              <w:t>10 CFR 50.69 Risk-Informed Categorization and Treatment of Structures, Systems, and Components Inspection</w:t>
            </w:r>
          </w:p>
        </w:tc>
      </w:tr>
      <w:tr w:rsidR="00D31F05" w:rsidRPr="00550432" w14:paraId="059D606F" w14:textId="77777777" w:rsidTr="00BC03EB">
        <w:trPr>
          <w:tblHeader w:val="0"/>
        </w:trPr>
        <w:tc>
          <w:tcPr>
            <w:tcW w:w="1170" w:type="dxa"/>
          </w:tcPr>
          <w:p w14:paraId="727BAEFC" w14:textId="77777777" w:rsidR="00D31F05" w:rsidRPr="00550432" w:rsidRDefault="00D31F05" w:rsidP="00720F2D">
            <w:pPr>
              <w:pStyle w:val="BodyText-table"/>
            </w:pPr>
            <w:r w:rsidRPr="00550432">
              <w:t>40100</w:t>
            </w:r>
          </w:p>
        </w:tc>
        <w:tc>
          <w:tcPr>
            <w:tcW w:w="8190" w:type="dxa"/>
          </w:tcPr>
          <w:p w14:paraId="0DF4DBB5" w14:textId="77777777" w:rsidR="00D31F05" w:rsidRPr="00550432" w:rsidRDefault="00D31F05" w:rsidP="00720F2D">
            <w:pPr>
              <w:pStyle w:val="BodyText-table"/>
            </w:pPr>
            <w:r w:rsidRPr="00550432">
              <w:t>Independent Safety Culture Assessment Follow-up</w:t>
            </w:r>
          </w:p>
        </w:tc>
      </w:tr>
      <w:tr w:rsidR="00E611CE" w:rsidRPr="00550432" w14:paraId="5277B9E3" w14:textId="77777777" w:rsidTr="00BC03EB">
        <w:trPr>
          <w:tblHeader w:val="0"/>
        </w:trPr>
        <w:tc>
          <w:tcPr>
            <w:tcW w:w="1170" w:type="dxa"/>
          </w:tcPr>
          <w:p w14:paraId="01894637" w14:textId="77777777" w:rsidR="00E611CE" w:rsidRPr="00550432" w:rsidRDefault="00E611CE" w:rsidP="00720F2D">
            <w:pPr>
              <w:pStyle w:val="BodyText-table"/>
            </w:pPr>
            <w:r w:rsidRPr="00550432">
              <w:t>41500</w:t>
            </w:r>
          </w:p>
        </w:tc>
        <w:tc>
          <w:tcPr>
            <w:tcW w:w="8190" w:type="dxa"/>
          </w:tcPr>
          <w:p w14:paraId="0A574ED3" w14:textId="77777777" w:rsidR="00E611CE" w:rsidRPr="00550432" w:rsidRDefault="00E611CE" w:rsidP="00720F2D">
            <w:pPr>
              <w:pStyle w:val="BodyText-table"/>
            </w:pPr>
            <w:r w:rsidRPr="00550432">
              <w:t>Training and Qualification Effectiveness</w:t>
            </w:r>
          </w:p>
        </w:tc>
      </w:tr>
      <w:tr w:rsidR="00E611CE" w:rsidRPr="00550432" w14:paraId="39F07A74" w14:textId="77777777" w:rsidTr="00BC03EB">
        <w:trPr>
          <w:tblHeader w:val="0"/>
        </w:trPr>
        <w:tc>
          <w:tcPr>
            <w:tcW w:w="1170" w:type="dxa"/>
          </w:tcPr>
          <w:p w14:paraId="56231883" w14:textId="77777777" w:rsidR="00E611CE" w:rsidRPr="00550432" w:rsidRDefault="00E611CE" w:rsidP="00720F2D">
            <w:pPr>
              <w:pStyle w:val="BodyText-table"/>
            </w:pPr>
            <w:r>
              <w:t>43004</w:t>
            </w:r>
          </w:p>
        </w:tc>
        <w:tc>
          <w:tcPr>
            <w:tcW w:w="8190" w:type="dxa"/>
          </w:tcPr>
          <w:p w14:paraId="1B70300F" w14:textId="77777777" w:rsidR="00E611CE" w:rsidRPr="00550432" w:rsidRDefault="00E611CE" w:rsidP="00720F2D">
            <w:pPr>
              <w:pStyle w:val="BodyText-table"/>
            </w:pPr>
            <w:r>
              <w:t>Inspection of Commercial-Grade Dedication Programs</w:t>
            </w:r>
          </w:p>
        </w:tc>
      </w:tr>
      <w:tr w:rsidR="00E611CE" w:rsidRPr="00550432" w14:paraId="7619B1E5" w14:textId="77777777" w:rsidTr="00BC03EB">
        <w:trPr>
          <w:tblHeader w:val="0"/>
        </w:trPr>
        <w:tc>
          <w:tcPr>
            <w:tcW w:w="1170" w:type="dxa"/>
          </w:tcPr>
          <w:p w14:paraId="59968729" w14:textId="77777777" w:rsidR="00E611CE" w:rsidRPr="00550432" w:rsidRDefault="00E611CE" w:rsidP="00720F2D">
            <w:pPr>
              <w:pStyle w:val="BodyText-table"/>
            </w:pPr>
            <w:r w:rsidRPr="00550432">
              <w:t>50001</w:t>
            </w:r>
          </w:p>
        </w:tc>
        <w:tc>
          <w:tcPr>
            <w:tcW w:w="8190" w:type="dxa"/>
          </w:tcPr>
          <w:p w14:paraId="7ECC139F" w14:textId="77777777" w:rsidR="00E611CE" w:rsidRPr="00550432" w:rsidRDefault="00E611CE" w:rsidP="00720F2D">
            <w:pPr>
              <w:pStyle w:val="BodyText-table"/>
            </w:pPr>
            <w:r w:rsidRPr="00550432">
              <w:t>Steam Generator Replacement Inspection</w:t>
            </w:r>
          </w:p>
        </w:tc>
      </w:tr>
      <w:tr w:rsidR="00E611CE" w:rsidRPr="00550432" w14:paraId="39D1A58B" w14:textId="77777777" w:rsidTr="00BC03EB">
        <w:trPr>
          <w:tblHeader w:val="0"/>
        </w:trPr>
        <w:tc>
          <w:tcPr>
            <w:tcW w:w="1170" w:type="dxa"/>
          </w:tcPr>
          <w:p w14:paraId="52CA9733" w14:textId="77777777" w:rsidR="00E611CE" w:rsidRPr="00550432" w:rsidRDefault="00E611CE" w:rsidP="00720F2D">
            <w:pPr>
              <w:pStyle w:val="BodyText-table"/>
            </w:pPr>
            <w:r w:rsidRPr="00550432">
              <w:t>50003</w:t>
            </w:r>
          </w:p>
        </w:tc>
        <w:tc>
          <w:tcPr>
            <w:tcW w:w="8190" w:type="dxa"/>
          </w:tcPr>
          <w:p w14:paraId="411766DB" w14:textId="77777777" w:rsidR="00E611CE" w:rsidRPr="00550432" w:rsidRDefault="00E611CE" w:rsidP="00720F2D">
            <w:pPr>
              <w:pStyle w:val="BodyText-table"/>
            </w:pPr>
            <w:r w:rsidRPr="00550432">
              <w:t>Pressurizer Replacement Inspection</w:t>
            </w:r>
          </w:p>
        </w:tc>
      </w:tr>
      <w:tr w:rsidR="00E611CE" w:rsidRPr="00550432" w14:paraId="7D3084DB" w14:textId="77777777" w:rsidTr="00BC03EB">
        <w:trPr>
          <w:tblHeader w:val="0"/>
        </w:trPr>
        <w:tc>
          <w:tcPr>
            <w:tcW w:w="1170" w:type="dxa"/>
          </w:tcPr>
          <w:p w14:paraId="3AC89200" w14:textId="77777777" w:rsidR="00E611CE" w:rsidRPr="00550432" w:rsidRDefault="00E611CE" w:rsidP="00720F2D">
            <w:pPr>
              <w:pStyle w:val="BodyText-table"/>
            </w:pPr>
            <w:r w:rsidRPr="00550432">
              <w:t>52003</w:t>
            </w:r>
          </w:p>
        </w:tc>
        <w:tc>
          <w:tcPr>
            <w:tcW w:w="8190" w:type="dxa"/>
          </w:tcPr>
          <w:p w14:paraId="3B95CEEF" w14:textId="74181AEC" w:rsidR="00E611CE" w:rsidRPr="00550432" w:rsidRDefault="00E611CE" w:rsidP="00720F2D">
            <w:pPr>
              <w:pStyle w:val="BodyText-table"/>
            </w:pPr>
            <w:r w:rsidRPr="00550432">
              <w:t xml:space="preserve">Digital Instrumentation </w:t>
            </w:r>
            <w:r w:rsidR="000C2E79">
              <w:t>and</w:t>
            </w:r>
            <w:r w:rsidRPr="00550432">
              <w:t xml:space="preserve"> Control Modification Inspection</w:t>
            </w:r>
          </w:p>
        </w:tc>
      </w:tr>
      <w:tr w:rsidR="00FA4DD2" w:rsidRPr="00550432" w14:paraId="6979DA04" w14:textId="77777777" w:rsidTr="00BC03EB">
        <w:trPr>
          <w:tblHeader w:val="0"/>
        </w:trPr>
        <w:tc>
          <w:tcPr>
            <w:tcW w:w="1170" w:type="dxa"/>
          </w:tcPr>
          <w:p w14:paraId="4965C430" w14:textId="77777777" w:rsidR="00FA4DD2" w:rsidRPr="00550432" w:rsidRDefault="00FA4DD2" w:rsidP="00720F2D">
            <w:pPr>
              <w:pStyle w:val="BodyText-table"/>
            </w:pPr>
            <w:r>
              <w:t>60715</w:t>
            </w:r>
          </w:p>
        </w:tc>
        <w:tc>
          <w:tcPr>
            <w:tcW w:w="8190" w:type="dxa"/>
          </w:tcPr>
          <w:p w14:paraId="60243E60" w14:textId="35637470" w:rsidR="00FA4DD2" w:rsidRPr="00550432" w:rsidRDefault="00FA4DD2" w:rsidP="00720F2D">
            <w:pPr>
              <w:pStyle w:val="BodyText-table"/>
            </w:pPr>
            <w:r>
              <w:t xml:space="preserve">Spent Fuel </w:t>
            </w:r>
            <w:ins w:id="9" w:author="Author">
              <w:r w:rsidR="007C7D16">
                <w:t xml:space="preserve">Pool </w:t>
              </w:r>
            </w:ins>
            <w:r>
              <w:t>Safety at Operating Reactors</w:t>
            </w:r>
          </w:p>
        </w:tc>
      </w:tr>
      <w:tr w:rsidR="00E611CE" w:rsidRPr="00550432" w14:paraId="1837703D" w14:textId="77777777" w:rsidTr="00BC03EB">
        <w:trPr>
          <w:tblHeader w:val="0"/>
        </w:trPr>
        <w:tc>
          <w:tcPr>
            <w:tcW w:w="1170" w:type="dxa"/>
          </w:tcPr>
          <w:p w14:paraId="02ADAFF0" w14:textId="77777777" w:rsidR="00E611CE" w:rsidRPr="00550432" w:rsidRDefault="00E611CE" w:rsidP="00720F2D">
            <w:pPr>
              <w:pStyle w:val="BodyText-table"/>
            </w:pPr>
            <w:r w:rsidRPr="00675AEB">
              <w:t>60845</w:t>
            </w:r>
          </w:p>
        </w:tc>
        <w:tc>
          <w:tcPr>
            <w:tcW w:w="8190" w:type="dxa"/>
          </w:tcPr>
          <w:p w14:paraId="5C432D8D" w14:textId="77777777" w:rsidR="00E611CE" w:rsidRPr="00550432" w:rsidRDefault="00E611CE" w:rsidP="00720F2D">
            <w:pPr>
              <w:pStyle w:val="BodyText-table"/>
            </w:pPr>
            <w:r w:rsidRPr="00675AEB">
              <w:t>Operation of Intra-Unit Fuel Transfer Canister and Cask System</w:t>
            </w:r>
          </w:p>
        </w:tc>
      </w:tr>
      <w:tr w:rsidR="00507947" w:rsidRPr="00550432" w14:paraId="21038632" w14:textId="77777777" w:rsidTr="00BC03EB">
        <w:trPr>
          <w:tblHeader w:val="0"/>
        </w:trPr>
        <w:tc>
          <w:tcPr>
            <w:tcW w:w="1170" w:type="dxa"/>
          </w:tcPr>
          <w:p w14:paraId="0C5F46B3" w14:textId="6C70BBFE" w:rsidR="00507947" w:rsidRPr="00550432" w:rsidRDefault="00507947" w:rsidP="00720F2D">
            <w:pPr>
              <w:pStyle w:val="BodyText-table"/>
              <w:rPr>
                <w:color w:val="000000"/>
              </w:rPr>
            </w:pPr>
            <w:ins w:id="10" w:author="Author">
              <w:r w:rsidRPr="00675AEB">
                <w:lastRenderedPageBreak/>
                <w:t>71002</w:t>
              </w:r>
            </w:ins>
          </w:p>
        </w:tc>
        <w:tc>
          <w:tcPr>
            <w:tcW w:w="8190" w:type="dxa"/>
          </w:tcPr>
          <w:p w14:paraId="3E28098F" w14:textId="5EAB0D5E" w:rsidR="00507947" w:rsidRPr="00550432" w:rsidRDefault="00507947" w:rsidP="00720F2D">
            <w:pPr>
              <w:pStyle w:val="BodyText-table"/>
              <w:rPr>
                <w:color w:val="000000"/>
              </w:rPr>
            </w:pPr>
            <w:ins w:id="11" w:author="Author">
              <w:r w:rsidRPr="00675AEB">
                <w:t>License Renewal Inspection</w:t>
              </w:r>
            </w:ins>
          </w:p>
        </w:tc>
      </w:tr>
      <w:tr w:rsidR="00940012" w:rsidRPr="00550432" w14:paraId="1D4C1213" w14:textId="77777777" w:rsidTr="00BC03EB">
        <w:trPr>
          <w:tblHeader w:val="0"/>
        </w:trPr>
        <w:tc>
          <w:tcPr>
            <w:tcW w:w="1170" w:type="dxa"/>
          </w:tcPr>
          <w:p w14:paraId="41135DF5" w14:textId="77777777" w:rsidR="00940012" w:rsidRPr="00550432" w:rsidRDefault="00940012" w:rsidP="00720F2D">
            <w:pPr>
              <w:pStyle w:val="BodyText-table"/>
            </w:pPr>
            <w:r w:rsidRPr="00550432">
              <w:t>71003</w:t>
            </w:r>
          </w:p>
        </w:tc>
        <w:tc>
          <w:tcPr>
            <w:tcW w:w="8190" w:type="dxa"/>
          </w:tcPr>
          <w:p w14:paraId="1F08525A" w14:textId="71BA9BA2" w:rsidR="00940012" w:rsidRPr="00550432" w:rsidRDefault="00940012" w:rsidP="00720F2D">
            <w:pPr>
              <w:pStyle w:val="BodyText-table"/>
            </w:pPr>
            <w:r w:rsidRPr="00550432">
              <w:t xml:space="preserve">Post-Approval Site Inspection </w:t>
            </w:r>
            <w:r w:rsidR="002747D1">
              <w:t>f</w:t>
            </w:r>
            <w:r w:rsidR="002747D1" w:rsidRPr="00550432">
              <w:t xml:space="preserve">or </w:t>
            </w:r>
            <w:r w:rsidRPr="00550432">
              <w:t>License Renewal</w:t>
            </w:r>
            <w:r>
              <w:t xml:space="preserve"> </w:t>
            </w:r>
          </w:p>
        </w:tc>
      </w:tr>
      <w:tr w:rsidR="00940012" w:rsidRPr="00550432" w14:paraId="22776F25" w14:textId="77777777" w:rsidTr="00BC03EB">
        <w:trPr>
          <w:tblHeader w:val="0"/>
        </w:trPr>
        <w:tc>
          <w:tcPr>
            <w:tcW w:w="1170" w:type="dxa"/>
          </w:tcPr>
          <w:p w14:paraId="0A5E3268" w14:textId="77777777" w:rsidR="00940012" w:rsidRPr="00550432" w:rsidRDefault="00940012" w:rsidP="00720F2D">
            <w:pPr>
              <w:pStyle w:val="BodyText-table"/>
            </w:pPr>
            <w:r w:rsidRPr="00550432">
              <w:t>71004</w:t>
            </w:r>
          </w:p>
        </w:tc>
        <w:tc>
          <w:tcPr>
            <w:tcW w:w="8190" w:type="dxa"/>
          </w:tcPr>
          <w:p w14:paraId="5AC0688A" w14:textId="77777777" w:rsidR="00940012" w:rsidRPr="00550432" w:rsidRDefault="00940012" w:rsidP="00720F2D">
            <w:pPr>
              <w:pStyle w:val="BodyText-table"/>
            </w:pPr>
            <w:r w:rsidRPr="00550432">
              <w:t>Power Uprate</w:t>
            </w:r>
          </w:p>
        </w:tc>
      </w:tr>
      <w:tr w:rsidR="00940012" w:rsidRPr="00550432" w14:paraId="2B39A7D1" w14:textId="77777777" w:rsidTr="00BC03EB">
        <w:trPr>
          <w:tblHeader w:val="0"/>
        </w:trPr>
        <w:tc>
          <w:tcPr>
            <w:tcW w:w="1170" w:type="dxa"/>
          </w:tcPr>
          <w:p w14:paraId="5AEF9F54" w14:textId="77777777" w:rsidR="00940012" w:rsidRPr="00550432" w:rsidRDefault="00940012" w:rsidP="00720F2D">
            <w:pPr>
              <w:pStyle w:val="BodyText-table"/>
            </w:pPr>
            <w:r w:rsidRPr="00550432">
              <w:t>71007</w:t>
            </w:r>
          </w:p>
        </w:tc>
        <w:tc>
          <w:tcPr>
            <w:tcW w:w="8190" w:type="dxa"/>
          </w:tcPr>
          <w:p w14:paraId="35C03EE5" w14:textId="77777777" w:rsidR="00940012" w:rsidRPr="00550432" w:rsidRDefault="00940012" w:rsidP="00720F2D">
            <w:pPr>
              <w:pStyle w:val="BodyText-table"/>
            </w:pPr>
            <w:r w:rsidRPr="00550432">
              <w:t>Reactor Vessel Head Replacement Inspection</w:t>
            </w:r>
          </w:p>
        </w:tc>
      </w:tr>
      <w:tr w:rsidR="00507947" w:rsidRPr="00550432" w14:paraId="212EA43F" w14:textId="77777777" w:rsidTr="00BC03EB">
        <w:trPr>
          <w:tblHeader w:val="0"/>
        </w:trPr>
        <w:tc>
          <w:tcPr>
            <w:tcW w:w="1170" w:type="dxa"/>
          </w:tcPr>
          <w:p w14:paraId="217F39B4" w14:textId="315D8A14" w:rsidR="00507947" w:rsidRPr="00550432" w:rsidRDefault="00507947" w:rsidP="00720F2D">
            <w:pPr>
              <w:pStyle w:val="BodyText-table"/>
            </w:pPr>
            <w:ins w:id="12" w:author="Author">
              <w:r w:rsidRPr="00507947">
                <w:t>71013</w:t>
              </w:r>
            </w:ins>
          </w:p>
        </w:tc>
        <w:tc>
          <w:tcPr>
            <w:tcW w:w="8190" w:type="dxa"/>
          </w:tcPr>
          <w:p w14:paraId="28D57D24" w14:textId="6BE79AD5" w:rsidR="00507947" w:rsidRPr="00550432" w:rsidRDefault="00507947" w:rsidP="00720F2D">
            <w:pPr>
              <w:pStyle w:val="BodyText-table"/>
            </w:pPr>
            <w:ins w:id="13" w:author="Author">
              <w:r w:rsidRPr="00507947">
                <w:t>Site Inspection for Plants with a Timely Renewal Application</w:t>
              </w:r>
            </w:ins>
          </w:p>
        </w:tc>
      </w:tr>
      <w:tr w:rsidR="00940012" w:rsidRPr="00550432" w14:paraId="748967D0" w14:textId="77777777" w:rsidTr="00BC03EB">
        <w:trPr>
          <w:tblHeader w:val="0"/>
        </w:trPr>
        <w:tc>
          <w:tcPr>
            <w:tcW w:w="1170" w:type="dxa"/>
          </w:tcPr>
          <w:p w14:paraId="5DE7C17C" w14:textId="77777777" w:rsidR="00940012" w:rsidRPr="00550432" w:rsidRDefault="00940012" w:rsidP="00720F2D">
            <w:pPr>
              <w:pStyle w:val="BodyText-table"/>
            </w:pPr>
            <w:r w:rsidRPr="00550432">
              <w:t>71150</w:t>
            </w:r>
          </w:p>
        </w:tc>
        <w:tc>
          <w:tcPr>
            <w:tcW w:w="8190" w:type="dxa"/>
          </w:tcPr>
          <w:p w14:paraId="1EF6939B" w14:textId="77777777" w:rsidR="00940012" w:rsidRPr="00550432" w:rsidRDefault="00940012" w:rsidP="00720F2D">
            <w:pPr>
              <w:pStyle w:val="BodyText-table"/>
            </w:pPr>
            <w:r w:rsidRPr="00550432">
              <w:t>Discrepant or Unreported Performance Indicator Data</w:t>
            </w:r>
          </w:p>
        </w:tc>
      </w:tr>
      <w:tr w:rsidR="00940012" w:rsidRPr="00550432" w14:paraId="7926270D" w14:textId="77777777" w:rsidTr="00BC03EB">
        <w:trPr>
          <w:trHeight w:val="78"/>
          <w:tblHeader w:val="0"/>
        </w:trPr>
        <w:tc>
          <w:tcPr>
            <w:tcW w:w="1170" w:type="dxa"/>
          </w:tcPr>
          <w:p w14:paraId="6EC51585" w14:textId="77777777" w:rsidR="00940012" w:rsidRPr="00550432" w:rsidRDefault="00940012" w:rsidP="00720F2D">
            <w:pPr>
              <w:pStyle w:val="BodyText-table"/>
            </w:pPr>
            <w:r w:rsidRPr="00550432">
              <w:t>92702</w:t>
            </w:r>
          </w:p>
        </w:tc>
        <w:tc>
          <w:tcPr>
            <w:tcW w:w="8190" w:type="dxa"/>
          </w:tcPr>
          <w:p w14:paraId="19D77166" w14:textId="37AD1210" w:rsidR="00940012" w:rsidRPr="00550432" w:rsidRDefault="00940012" w:rsidP="00720F2D">
            <w:pPr>
              <w:pStyle w:val="BodyText-table"/>
            </w:pPr>
            <w:r w:rsidRPr="00550432">
              <w:t>Follow-up on Traditional Enforcement Actions Including Violations, Deviatio</w:t>
            </w:r>
            <w:r w:rsidR="00CF4D1A">
              <w:t>ns, Confirmatory Action Letters</w:t>
            </w:r>
            <w:r w:rsidRPr="00550432">
              <w:t xml:space="preserve">, </w:t>
            </w:r>
            <w:ins w:id="14" w:author="Author">
              <w:r w:rsidR="007F74E5">
                <w:t xml:space="preserve">and </w:t>
              </w:r>
            </w:ins>
            <w:r w:rsidRPr="00550432">
              <w:t>Orders</w:t>
            </w:r>
          </w:p>
        </w:tc>
      </w:tr>
      <w:tr w:rsidR="00940012" w:rsidRPr="00550432" w14:paraId="39E91B26" w14:textId="77777777" w:rsidTr="00BC03EB">
        <w:trPr>
          <w:trHeight w:val="150"/>
          <w:tblHeader w:val="0"/>
        </w:trPr>
        <w:tc>
          <w:tcPr>
            <w:tcW w:w="1170" w:type="dxa"/>
          </w:tcPr>
          <w:p w14:paraId="47B50520" w14:textId="77777777" w:rsidR="00940012" w:rsidRPr="00550432" w:rsidRDefault="00940012" w:rsidP="00720F2D">
            <w:pPr>
              <w:pStyle w:val="BodyText-table"/>
            </w:pPr>
            <w:r w:rsidRPr="00550432">
              <w:t>92709</w:t>
            </w:r>
          </w:p>
        </w:tc>
        <w:tc>
          <w:tcPr>
            <w:tcW w:w="8190" w:type="dxa"/>
          </w:tcPr>
          <w:p w14:paraId="06926995" w14:textId="2E98A828" w:rsidR="00940012" w:rsidRPr="00550432" w:rsidRDefault="008545E6" w:rsidP="00720F2D">
            <w:pPr>
              <w:pStyle w:val="BodyText-table"/>
            </w:pPr>
            <w:ins w:id="15" w:author="Author">
              <w:r>
                <w:t xml:space="preserve">Contingency Plans for </w:t>
              </w:r>
            </w:ins>
            <w:r w:rsidR="00940012" w:rsidRPr="00550432">
              <w:t>Licensee Strike</w:t>
            </w:r>
            <w:ins w:id="16" w:author="Author">
              <w:r w:rsidR="00AD6755">
                <w:t>s or Lockouts</w:t>
              </w:r>
            </w:ins>
          </w:p>
        </w:tc>
      </w:tr>
      <w:tr w:rsidR="00940012" w:rsidRPr="00550432" w14:paraId="29E03362" w14:textId="77777777" w:rsidTr="00BC03EB">
        <w:trPr>
          <w:tblHeader w:val="0"/>
        </w:trPr>
        <w:tc>
          <w:tcPr>
            <w:tcW w:w="1170" w:type="dxa"/>
          </w:tcPr>
          <w:p w14:paraId="3EC3461D" w14:textId="77777777" w:rsidR="00940012" w:rsidRPr="00550432" w:rsidRDefault="00940012" w:rsidP="00720F2D">
            <w:pPr>
              <w:pStyle w:val="BodyText-table"/>
            </w:pPr>
            <w:r w:rsidRPr="00550432">
              <w:t>92711</w:t>
            </w:r>
          </w:p>
        </w:tc>
        <w:tc>
          <w:tcPr>
            <w:tcW w:w="8190" w:type="dxa"/>
          </w:tcPr>
          <w:p w14:paraId="6465A10C" w14:textId="7835AB11" w:rsidR="00940012" w:rsidRPr="00550432" w:rsidRDefault="009753E3" w:rsidP="00720F2D">
            <w:pPr>
              <w:pStyle w:val="BodyText-table"/>
            </w:pPr>
            <w:ins w:id="17" w:author="Author">
              <w:r>
                <w:t>Implementation of Licensee Contingency Plans</w:t>
              </w:r>
              <w:r w:rsidR="00513FCB">
                <w:t xml:space="preserve"> During a </w:t>
              </w:r>
            </w:ins>
            <w:r w:rsidR="00940012" w:rsidRPr="00550432">
              <w:t>Strike</w:t>
            </w:r>
            <w:ins w:id="18" w:author="Author">
              <w:r w:rsidR="00513FCB">
                <w:t>/Lockout</w:t>
              </w:r>
            </w:ins>
          </w:p>
        </w:tc>
      </w:tr>
      <w:tr w:rsidR="00940012" w:rsidRPr="00550432" w14:paraId="727A6F64" w14:textId="77777777" w:rsidTr="00BC03EB">
        <w:trPr>
          <w:tblHeader w:val="0"/>
        </w:trPr>
        <w:tc>
          <w:tcPr>
            <w:tcW w:w="1170" w:type="dxa"/>
          </w:tcPr>
          <w:p w14:paraId="19201144" w14:textId="77777777" w:rsidR="00940012" w:rsidRPr="00550432" w:rsidRDefault="00940012" w:rsidP="00720F2D">
            <w:pPr>
              <w:pStyle w:val="BodyText-table"/>
            </w:pPr>
            <w:r w:rsidRPr="00550432">
              <w:t>92712</w:t>
            </w:r>
          </w:p>
        </w:tc>
        <w:tc>
          <w:tcPr>
            <w:tcW w:w="8190" w:type="dxa"/>
          </w:tcPr>
          <w:p w14:paraId="7E432F4C" w14:textId="7E203B34" w:rsidR="00940012" w:rsidRPr="00550432" w:rsidRDefault="00940012" w:rsidP="00720F2D">
            <w:pPr>
              <w:pStyle w:val="BodyText-table"/>
            </w:pPr>
            <w:r w:rsidRPr="00550432">
              <w:t>Resumption of Normal Operations After a Strike</w:t>
            </w:r>
            <w:ins w:id="19" w:author="Author">
              <w:r w:rsidR="00F84FEF">
                <w:t>/Lockout</w:t>
              </w:r>
            </w:ins>
          </w:p>
        </w:tc>
      </w:tr>
      <w:tr w:rsidR="00940012" w:rsidRPr="00550432" w14:paraId="2653E976" w14:textId="77777777" w:rsidTr="00BC03EB">
        <w:trPr>
          <w:tblHeader w:val="0"/>
        </w:trPr>
        <w:tc>
          <w:tcPr>
            <w:tcW w:w="1170" w:type="dxa"/>
          </w:tcPr>
          <w:p w14:paraId="5E104809" w14:textId="77777777" w:rsidR="00940012" w:rsidRPr="00550432" w:rsidRDefault="00940012" w:rsidP="00720F2D">
            <w:pPr>
              <w:pStyle w:val="BodyText-table"/>
            </w:pPr>
            <w:r w:rsidRPr="00550432">
              <w:t>92722</w:t>
            </w:r>
          </w:p>
        </w:tc>
        <w:tc>
          <w:tcPr>
            <w:tcW w:w="8190" w:type="dxa"/>
          </w:tcPr>
          <w:p w14:paraId="31A87316" w14:textId="505A7C4B" w:rsidR="00940012" w:rsidRPr="00550432" w:rsidRDefault="00940012" w:rsidP="00720F2D">
            <w:pPr>
              <w:pStyle w:val="BodyText-table"/>
            </w:pPr>
            <w:r w:rsidRPr="00550432">
              <w:t>Follow</w:t>
            </w:r>
            <w:ins w:id="20" w:author="Author">
              <w:r w:rsidR="004A4396">
                <w:t>-</w:t>
              </w:r>
            </w:ins>
            <w:r w:rsidRPr="00550432">
              <w:t>up Inspection for Any Severity Level I or II Traditional Enforcement Violation or for Two or More Severity Level III Traditional Enforcement Violations in a 12 Month Period</w:t>
            </w:r>
          </w:p>
        </w:tc>
      </w:tr>
      <w:tr w:rsidR="00940012" w:rsidRPr="00550432" w14:paraId="41FC2AA3" w14:textId="77777777" w:rsidTr="00BC03EB">
        <w:trPr>
          <w:tblHeader w:val="0"/>
        </w:trPr>
        <w:tc>
          <w:tcPr>
            <w:tcW w:w="1170" w:type="dxa"/>
          </w:tcPr>
          <w:p w14:paraId="7C301EDE" w14:textId="77777777" w:rsidR="00940012" w:rsidRPr="00550432" w:rsidRDefault="00940012" w:rsidP="00720F2D">
            <w:pPr>
              <w:pStyle w:val="BodyText-table"/>
            </w:pPr>
            <w:r w:rsidRPr="00550432">
              <w:t>92723</w:t>
            </w:r>
          </w:p>
        </w:tc>
        <w:tc>
          <w:tcPr>
            <w:tcW w:w="8190" w:type="dxa"/>
          </w:tcPr>
          <w:p w14:paraId="5D1D2408" w14:textId="7DA6F8C1" w:rsidR="00940012" w:rsidRPr="00550432" w:rsidRDefault="00940012" w:rsidP="00720F2D">
            <w:pPr>
              <w:pStyle w:val="BodyText-table"/>
            </w:pPr>
            <w:r w:rsidRPr="00550432">
              <w:t>Follow</w:t>
            </w:r>
            <w:ins w:id="21" w:author="Author">
              <w:r w:rsidR="00C833E4">
                <w:t>-</w:t>
              </w:r>
            </w:ins>
            <w:r w:rsidRPr="00550432">
              <w:t xml:space="preserve">up Inspection for </w:t>
            </w:r>
            <w:ins w:id="22" w:author="Author">
              <w:r w:rsidR="00D74D13" w:rsidRPr="00D74D13">
                <w:t xml:space="preserve">One Severity Level III and Two Severity Level IV Traditional Enforcement Violations or for </w:t>
              </w:r>
            </w:ins>
            <w:r w:rsidRPr="00550432">
              <w:t>Three or More Severity Level IV Traditional Enforcement Violations in the Same Area in a 12</w:t>
            </w:r>
            <w:ins w:id="23" w:author="Author">
              <w:r w:rsidR="009445CE">
                <w:noBreakHyphen/>
              </w:r>
            </w:ins>
            <w:r w:rsidRPr="00550432">
              <w:t>Month Period</w:t>
            </w:r>
          </w:p>
        </w:tc>
      </w:tr>
      <w:tr w:rsidR="00940012" w:rsidRPr="00550432" w14:paraId="3E757219" w14:textId="77777777" w:rsidTr="00BC03EB">
        <w:trPr>
          <w:tblHeader w:val="0"/>
        </w:trPr>
        <w:tc>
          <w:tcPr>
            <w:tcW w:w="1170" w:type="dxa"/>
          </w:tcPr>
          <w:p w14:paraId="01FC7FFE" w14:textId="77777777" w:rsidR="00940012" w:rsidRPr="00550432" w:rsidRDefault="00940012" w:rsidP="00720F2D">
            <w:pPr>
              <w:pStyle w:val="BodyText-table"/>
            </w:pPr>
            <w:r w:rsidRPr="00550432">
              <w:t>93002</w:t>
            </w:r>
          </w:p>
        </w:tc>
        <w:tc>
          <w:tcPr>
            <w:tcW w:w="8190" w:type="dxa"/>
          </w:tcPr>
          <w:p w14:paraId="4EC6DF68" w14:textId="77777777" w:rsidR="00940012" w:rsidRPr="00550432" w:rsidRDefault="00940012" w:rsidP="00720F2D">
            <w:pPr>
              <w:pStyle w:val="BodyText-table"/>
            </w:pPr>
            <w:r w:rsidRPr="00550432">
              <w:t>Managing Fatigue</w:t>
            </w:r>
          </w:p>
        </w:tc>
      </w:tr>
      <w:tr w:rsidR="00940012" w:rsidRPr="00550432" w14:paraId="646C7BB8" w14:textId="77777777" w:rsidTr="00BC03EB">
        <w:trPr>
          <w:tblHeader w:val="0"/>
        </w:trPr>
        <w:tc>
          <w:tcPr>
            <w:tcW w:w="1170" w:type="dxa"/>
          </w:tcPr>
          <w:p w14:paraId="3AA70758" w14:textId="77777777" w:rsidR="00940012" w:rsidRPr="00550432" w:rsidRDefault="00940012" w:rsidP="00720F2D">
            <w:pPr>
              <w:pStyle w:val="BodyText-table"/>
            </w:pPr>
            <w:r w:rsidRPr="00550432">
              <w:t>93100</w:t>
            </w:r>
          </w:p>
        </w:tc>
        <w:tc>
          <w:tcPr>
            <w:tcW w:w="8190" w:type="dxa"/>
          </w:tcPr>
          <w:p w14:paraId="34D181C7" w14:textId="3F9681BC" w:rsidR="00940012" w:rsidRPr="00550432" w:rsidRDefault="00387387" w:rsidP="00720F2D">
            <w:pPr>
              <w:pStyle w:val="BodyText-table"/>
            </w:pPr>
            <w:r w:rsidRPr="00550432">
              <w:t>Safety</w:t>
            </w:r>
            <w:r>
              <w:t>-</w:t>
            </w:r>
            <w:r w:rsidR="00940012" w:rsidRPr="00550432">
              <w:t xml:space="preserve">Conscious Work Environment Issue </w:t>
            </w:r>
            <w:r w:rsidR="003C56FD">
              <w:t xml:space="preserve">of Concern </w:t>
            </w:r>
            <w:r w:rsidR="00940012" w:rsidRPr="00550432">
              <w:t>Follow-up</w:t>
            </w:r>
          </w:p>
        </w:tc>
      </w:tr>
      <w:tr w:rsidR="00940012" w:rsidRPr="00550432" w14:paraId="681864F8" w14:textId="77777777" w:rsidTr="00BC03EB">
        <w:trPr>
          <w:tblHeader w:val="0"/>
        </w:trPr>
        <w:tc>
          <w:tcPr>
            <w:tcW w:w="1170" w:type="dxa"/>
          </w:tcPr>
          <w:p w14:paraId="30D3262D" w14:textId="77777777" w:rsidR="00940012" w:rsidRPr="00550432" w:rsidRDefault="00940012" w:rsidP="00720F2D">
            <w:pPr>
              <w:pStyle w:val="BodyText-table"/>
            </w:pPr>
            <w:r w:rsidRPr="00550432">
              <w:t>93800</w:t>
            </w:r>
          </w:p>
        </w:tc>
        <w:tc>
          <w:tcPr>
            <w:tcW w:w="8190" w:type="dxa"/>
          </w:tcPr>
          <w:p w14:paraId="2F6C4824" w14:textId="77777777" w:rsidR="00940012" w:rsidRPr="00550432" w:rsidRDefault="00940012" w:rsidP="00720F2D">
            <w:pPr>
              <w:pStyle w:val="BodyText-table"/>
            </w:pPr>
            <w:r w:rsidRPr="00550432">
              <w:t>Augmented Inspection Team</w:t>
            </w:r>
          </w:p>
        </w:tc>
      </w:tr>
      <w:tr w:rsidR="00940012" w:rsidRPr="00550432" w14:paraId="70FFB0EA" w14:textId="77777777" w:rsidTr="00BC03EB">
        <w:trPr>
          <w:tblHeader w:val="0"/>
        </w:trPr>
        <w:tc>
          <w:tcPr>
            <w:tcW w:w="1170" w:type="dxa"/>
          </w:tcPr>
          <w:p w14:paraId="0AE65A69" w14:textId="77777777" w:rsidR="00940012" w:rsidRPr="00550432" w:rsidRDefault="00940012" w:rsidP="00720F2D">
            <w:pPr>
              <w:pStyle w:val="BodyText-table"/>
            </w:pPr>
            <w:r w:rsidRPr="00550432">
              <w:t>93812</w:t>
            </w:r>
          </w:p>
        </w:tc>
        <w:tc>
          <w:tcPr>
            <w:tcW w:w="8190" w:type="dxa"/>
          </w:tcPr>
          <w:p w14:paraId="4227193A" w14:textId="2F598781" w:rsidR="00940012" w:rsidRPr="00550432" w:rsidRDefault="00940012" w:rsidP="00720F2D">
            <w:pPr>
              <w:pStyle w:val="BodyText-table"/>
            </w:pPr>
            <w:r w:rsidRPr="00550432">
              <w:t>Special Inspection</w:t>
            </w:r>
          </w:p>
        </w:tc>
      </w:tr>
    </w:tbl>
    <w:p w14:paraId="1C3301F6" w14:textId="77777777" w:rsidR="006A4FBD" w:rsidRPr="00550432" w:rsidRDefault="006A4FBD" w:rsidP="00901318">
      <w:pPr>
        <w:pStyle w:val="BodyText"/>
        <w:sectPr w:rsidR="006A4FBD" w:rsidRPr="00550432" w:rsidSect="00043AC8">
          <w:footerReference w:type="even" r:id="rId8"/>
          <w:footerReference w:type="default" r:id="rId9"/>
          <w:pgSz w:w="12240" w:h="15840" w:code="1"/>
          <w:pgMar w:top="1440" w:right="1440" w:bottom="1440" w:left="1440" w:header="720" w:footer="720" w:gutter="0"/>
          <w:cols w:space="720"/>
          <w:noEndnote/>
          <w:docGrid w:linePitch="326"/>
        </w:sectPr>
      </w:pPr>
    </w:p>
    <w:p w14:paraId="6BDF0511" w14:textId="712D8330" w:rsidR="006A4FBD" w:rsidRPr="00550432" w:rsidRDefault="00D31F05" w:rsidP="003A7B75">
      <w:pPr>
        <w:pStyle w:val="attachmenttitle"/>
      </w:pPr>
      <w:r w:rsidRPr="00550432">
        <w:lastRenderedPageBreak/>
        <w:t>Attachment</w:t>
      </w:r>
      <w:r w:rsidR="00550432">
        <w:t> </w:t>
      </w:r>
      <w:r w:rsidRPr="00550432">
        <w:t>1</w:t>
      </w:r>
      <w:r w:rsidR="00AB5392">
        <w:t xml:space="preserve">: </w:t>
      </w:r>
      <w:r w:rsidR="006A4FBD" w:rsidRPr="00550432">
        <w:t xml:space="preserve">Revision History </w:t>
      </w:r>
      <w:r w:rsidRPr="00550432">
        <w:t>for</w:t>
      </w:r>
      <w:r w:rsidR="00F8560B" w:rsidRPr="00550432">
        <w:t xml:space="preserve"> IMC</w:t>
      </w:r>
      <w:r w:rsidR="00550432">
        <w:t> </w:t>
      </w:r>
      <w:r w:rsidR="00F8560B" w:rsidRPr="00550432">
        <w:t>2515</w:t>
      </w:r>
      <w:ins w:id="24" w:author="Author">
        <w:r w:rsidR="003A7B75">
          <w:t>,</w:t>
        </w:r>
      </w:ins>
      <w:r w:rsidR="00F8560B" w:rsidRPr="00550432">
        <w:t xml:space="preserve"> App</w:t>
      </w:r>
      <w:r w:rsidRPr="00550432">
        <w:t>endix</w:t>
      </w:r>
      <w:r w:rsidR="00550432">
        <w:t> </w:t>
      </w:r>
      <w:r w:rsidR="00F8560B" w:rsidRPr="00550432">
        <w:t>C</w:t>
      </w:r>
    </w:p>
    <w:tbl>
      <w:tblPr>
        <w:tblStyle w:val="IM"/>
        <w:tblW w:w="13101" w:type="dxa"/>
        <w:tblLayout w:type="fixed"/>
        <w:tblLook w:val="0000" w:firstRow="0" w:lastRow="0" w:firstColumn="0" w:lastColumn="0" w:noHBand="0" w:noVBand="0"/>
      </w:tblPr>
      <w:tblGrid>
        <w:gridCol w:w="1761"/>
        <w:gridCol w:w="1710"/>
        <w:gridCol w:w="6064"/>
        <w:gridCol w:w="1530"/>
        <w:gridCol w:w="2036"/>
      </w:tblGrid>
      <w:tr w:rsidR="00E205EF" w:rsidRPr="00550432" w14:paraId="55A25285" w14:textId="77777777" w:rsidTr="004B08ED">
        <w:tc>
          <w:tcPr>
            <w:tcW w:w="1761" w:type="dxa"/>
          </w:tcPr>
          <w:p w14:paraId="52E1FD93" w14:textId="77777777" w:rsidR="00E205EF" w:rsidRPr="00E205EF" w:rsidRDefault="00E205EF" w:rsidP="00BF3D57">
            <w:pPr>
              <w:pStyle w:val="BodyText-table"/>
            </w:pPr>
            <w:r w:rsidRPr="00E205EF">
              <w:t>Commitment Tracking Number</w:t>
            </w:r>
          </w:p>
        </w:tc>
        <w:tc>
          <w:tcPr>
            <w:tcW w:w="1710" w:type="dxa"/>
          </w:tcPr>
          <w:p w14:paraId="42C9BFAD" w14:textId="77777777" w:rsidR="00E205EF" w:rsidRPr="00E205EF" w:rsidRDefault="00E205EF" w:rsidP="00BF3D57">
            <w:pPr>
              <w:pStyle w:val="BodyText-table"/>
            </w:pPr>
            <w:r w:rsidRPr="00E205EF">
              <w:t>Accession Number</w:t>
            </w:r>
          </w:p>
          <w:p w14:paraId="50CB306E" w14:textId="77777777" w:rsidR="00E205EF" w:rsidRPr="00E205EF" w:rsidRDefault="00E205EF" w:rsidP="00BF3D57">
            <w:pPr>
              <w:pStyle w:val="BodyText-table"/>
            </w:pPr>
            <w:r w:rsidRPr="00E205EF">
              <w:t>Issue Date</w:t>
            </w:r>
          </w:p>
          <w:p w14:paraId="1E0DCAF9" w14:textId="77777777" w:rsidR="00E205EF" w:rsidRPr="00E205EF" w:rsidRDefault="00E205EF" w:rsidP="00BF3D57">
            <w:pPr>
              <w:pStyle w:val="BodyText-table"/>
            </w:pPr>
            <w:r w:rsidRPr="00E205EF">
              <w:t>Change Notice</w:t>
            </w:r>
          </w:p>
        </w:tc>
        <w:tc>
          <w:tcPr>
            <w:tcW w:w="6064" w:type="dxa"/>
          </w:tcPr>
          <w:p w14:paraId="12307239" w14:textId="77777777" w:rsidR="00E205EF" w:rsidRPr="00E205EF" w:rsidRDefault="00E205EF" w:rsidP="00BF3D57">
            <w:pPr>
              <w:pStyle w:val="BodyText-table"/>
            </w:pPr>
            <w:r w:rsidRPr="00E205EF">
              <w:t>Description of Change</w:t>
            </w:r>
          </w:p>
        </w:tc>
        <w:tc>
          <w:tcPr>
            <w:tcW w:w="1530" w:type="dxa"/>
          </w:tcPr>
          <w:p w14:paraId="679ABE49" w14:textId="77777777" w:rsidR="00E205EF" w:rsidRPr="00E205EF" w:rsidRDefault="00CA343F" w:rsidP="00BF3D57">
            <w:pPr>
              <w:pStyle w:val="BodyText-table"/>
            </w:pPr>
            <w:r>
              <w:t xml:space="preserve">Description of </w:t>
            </w:r>
            <w:r w:rsidR="00E205EF" w:rsidRPr="00E205EF">
              <w:t>Training Required and Completion Date</w:t>
            </w:r>
          </w:p>
        </w:tc>
        <w:tc>
          <w:tcPr>
            <w:tcW w:w="2036" w:type="dxa"/>
          </w:tcPr>
          <w:p w14:paraId="3682DE99" w14:textId="77777777" w:rsidR="00E205EF" w:rsidRPr="00E205EF" w:rsidRDefault="00E205EF" w:rsidP="00BF3D57">
            <w:pPr>
              <w:pStyle w:val="BodyText-table"/>
            </w:pPr>
            <w:r w:rsidRPr="00E205EF">
              <w:t xml:space="preserve">Comment </w:t>
            </w:r>
            <w:r w:rsidR="00CF4D1A" w:rsidRPr="00E205EF">
              <w:t xml:space="preserve">Resolution </w:t>
            </w:r>
            <w:r w:rsidRPr="00E205EF">
              <w:t xml:space="preserve">and </w:t>
            </w:r>
            <w:r w:rsidR="00CF4D1A">
              <w:t xml:space="preserve">Closed </w:t>
            </w:r>
            <w:r w:rsidRPr="00E205EF">
              <w:t xml:space="preserve">Feedback </w:t>
            </w:r>
            <w:r w:rsidR="00CF4D1A">
              <w:t xml:space="preserve">Form </w:t>
            </w:r>
            <w:r w:rsidRPr="00E205EF">
              <w:t>Accession Number</w:t>
            </w:r>
            <w:r w:rsidR="005226B7">
              <w:t xml:space="preserve"> (Pre-Decisional, Non-Public</w:t>
            </w:r>
            <w:r w:rsidR="00043AC8">
              <w:t xml:space="preserve"> Information</w:t>
            </w:r>
            <w:r w:rsidR="005226B7">
              <w:t>)</w:t>
            </w:r>
          </w:p>
        </w:tc>
      </w:tr>
      <w:tr w:rsidR="00550432" w:rsidRPr="00550432" w14:paraId="509A0057" w14:textId="77777777" w:rsidTr="004B08ED">
        <w:trPr>
          <w:tblHeader w:val="0"/>
        </w:trPr>
        <w:tc>
          <w:tcPr>
            <w:tcW w:w="1761" w:type="dxa"/>
          </w:tcPr>
          <w:p w14:paraId="4F44A855" w14:textId="77777777" w:rsidR="00550432" w:rsidRPr="00550432" w:rsidRDefault="00550432" w:rsidP="00BF3D57">
            <w:pPr>
              <w:pStyle w:val="BodyText-table"/>
            </w:pPr>
            <w:r w:rsidRPr="00550432">
              <w:t>N/A</w:t>
            </w:r>
          </w:p>
        </w:tc>
        <w:tc>
          <w:tcPr>
            <w:tcW w:w="1710" w:type="dxa"/>
          </w:tcPr>
          <w:p w14:paraId="17FAB3ED" w14:textId="77777777" w:rsidR="00550432" w:rsidRPr="00550432" w:rsidRDefault="00550432" w:rsidP="00BF3D57">
            <w:pPr>
              <w:pStyle w:val="BodyText-table"/>
            </w:pPr>
            <w:r w:rsidRPr="00550432">
              <w:t>10/28/93</w:t>
            </w:r>
          </w:p>
        </w:tc>
        <w:tc>
          <w:tcPr>
            <w:tcW w:w="6064" w:type="dxa"/>
          </w:tcPr>
          <w:p w14:paraId="07D545EC" w14:textId="77777777" w:rsidR="00550432" w:rsidRPr="00550432" w:rsidRDefault="005226B7" w:rsidP="00BF3D57">
            <w:pPr>
              <w:pStyle w:val="BodyText-table"/>
            </w:pPr>
            <w:r>
              <w:t>Initial issuance</w:t>
            </w:r>
          </w:p>
        </w:tc>
        <w:tc>
          <w:tcPr>
            <w:tcW w:w="1530" w:type="dxa"/>
          </w:tcPr>
          <w:p w14:paraId="1BE81267" w14:textId="77777777" w:rsidR="00550432" w:rsidRPr="00550432" w:rsidRDefault="00550432" w:rsidP="00BF3D57">
            <w:pPr>
              <w:pStyle w:val="BodyText-table"/>
            </w:pPr>
            <w:r w:rsidRPr="00550432">
              <w:t>No</w:t>
            </w:r>
          </w:p>
        </w:tc>
        <w:tc>
          <w:tcPr>
            <w:tcW w:w="2036" w:type="dxa"/>
          </w:tcPr>
          <w:p w14:paraId="3116BE94" w14:textId="77777777" w:rsidR="00550432" w:rsidRPr="00550432" w:rsidRDefault="00550432" w:rsidP="00BF3D57">
            <w:pPr>
              <w:pStyle w:val="BodyText-table"/>
            </w:pPr>
            <w:r w:rsidRPr="00550432">
              <w:t>N/A</w:t>
            </w:r>
          </w:p>
        </w:tc>
      </w:tr>
      <w:tr w:rsidR="003F2BE6" w:rsidRPr="00550432" w14:paraId="17FC6484" w14:textId="77777777" w:rsidTr="004B08ED">
        <w:trPr>
          <w:tblHeader w:val="0"/>
        </w:trPr>
        <w:tc>
          <w:tcPr>
            <w:tcW w:w="1761" w:type="dxa"/>
          </w:tcPr>
          <w:p w14:paraId="3F0BFBDF" w14:textId="77777777" w:rsidR="003F2BE6" w:rsidRPr="00550432" w:rsidRDefault="003F2BE6" w:rsidP="00BF3D57">
            <w:pPr>
              <w:pStyle w:val="BodyText-table"/>
            </w:pPr>
            <w:r w:rsidRPr="00550432">
              <w:t>N/A</w:t>
            </w:r>
          </w:p>
        </w:tc>
        <w:tc>
          <w:tcPr>
            <w:tcW w:w="1710" w:type="dxa"/>
          </w:tcPr>
          <w:p w14:paraId="49CA73ED" w14:textId="77777777" w:rsidR="003F2BE6" w:rsidRPr="00550432" w:rsidRDefault="003F2BE6" w:rsidP="00BF3D57">
            <w:pPr>
              <w:pStyle w:val="BodyText-table"/>
            </w:pPr>
            <w:r w:rsidRPr="00550432">
              <w:t>09/08/97</w:t>
            </w:r>
          </w:p>
          <w:p w14:paraId="76CE23BC" w14:textId="77777777" w:rsidR="003F2BE6" w:rsidRPr="002E20B4" w:rsidRDefault="003F2BE6" w:rsidP="002E20B4">
            <w:pPr>
              <w:pStyle w:val="BodyText-table"/>
            </w:pPr>
            <w:r w:rsidRPr="002E20B4">
              <w:t>CN 97-014</w:t>
            </w:r>
          </w:p>
        </w:tc>
        <w:tc>
          <w:tcPr>
            <w:tcW w:w="6064" w:type="dxa"/>
          </w:tcPr>
          <w:p w14:paraId="5D3DDEED" w14:textId="77777777" w:rsidR="003F2BE6" w:rsidRPr="00550432" w:rsidRDefault="003F2BE6" w:rsidP="00BF3D57">
            <w:pPr>
              <w:pStyle w:val="BodyText-table"/>
            </w:pPr>
            <w:r w:rsidRPr="00550432">
              <w:t>Revised to update existing guidance on the use of PRA in the inspection program</w:t>
            </w:r>
          </w:p>
        </w:tc>
        <w:tc>
          <w:tcPr>
            <w:tcW w:w="1530" w:type="dxa"/>
          </w:tcPr>
          <w:p w14:paraId="299E1F36" w14:textId="77777777" w:rsidR="003F2BE6" w:rsidRDefault="003F2BE6" w:rsidP="00BF3D57">
            <w:pPr>
              <w:pStyle w:val="BodyText-table"/>
            </w:pPr>
            <w:r w:rsidRPr="00696B31">
              <w:t>No</w:t>
            </w:r>
          </w:p>
        </w:tc>
        <w:tc>
          <w:tcPr>
            <w:tcW w:w="2036" w:type="dxa"/>
          </w:tcPr>
          <w:p w14:paraId="322030C9" w14:textId="77777777" w:rsidR="003F2BE6" w:rsidRPr="00550432" w:rsidRDefault="003F2BE6" w:rsidP="00BF3D57">
            <w:pPr>
              <w:pStyle w:val="BodyText-table"/>
            </w:pPr>
            <w:r w:rsidRPr="00550432">
              <w:t>N/A</w:t>
            </w:r>
          </w:p>
        </w:tc>
      </w:tr>
      <w:tr w:rsidR="003F2BE6" w:rsidRPr="00550432" w14:paraId="4CBCC7AC" w14:textId="77777777" w:rsidTr="004B08ED">
        <w:trPr>
          <w:tblHeader w:val="0"/>
        </w:trPr>
        <w:tc>
          <w:tcPr>
            <w:tcW w:w="1761" w:type="dxa"/>
          </w:tcPr>
          <w:p w14:paraId="48A8D918" w14:textId="77777777" w:rsidR="003F2BE6" w:rsidRPr="00550432" w:rsidRDefault="003F2BE6" w:rsidP="00BF3D57">
            <w:pPr>
              <w:pStyle w:val="BodyText-table"/>
            </w:pPr>
            <w:r w:rsidRPr="00550432">
              <w:t>N/A</w:t>
            </w:r>
          </w:p>
        </w:tc>
        <w:tc>
          <w:tcPr>
            <w:tcW w:w="1710" w:type="dxa"/>
          </w:tcPr>
          <w:p w14:paraId="109D4FF4" w14:textId="77777777" w:rsidR="003F2BE6" w:rsidRPr="00550432" w:rsidRDefault="003F2BE6" w:rsidP="00BF3D57">
            <w:pPr>
              <w:pStyle w:val="BodyText-table"/>
            </w:pPr>
            <w:r w:rsidRPr="00550432">
              <w:t>04/03/00</w:t>
            </w:r>
          </w:p>
          <w:p w14:paraId="7E10FC22" w14:textId="77777777" w:rsidR="003F2BE6" w:rsidRPr="002E20B4" w:rsidRDefault="003F2BE6" w:rsidP="002E20B4">
            <w:pPr>
              <w:pStyle w:val="BodyText-table"/>
            </w:pPr>
            <w:r w:rsidRPr="002E20B4">
              <w:t>CN 00-003</w:t>
            </w:r>
          </w:p>
        </w:tc>
        <w:tc>
          <w:tcPr>
            <w:tcW w:w="6064" w:type="dxa"/>
          </w:tcPr>
          <w:p w14:paraId="6CA5A2E7" w14:textId="77777777" w:rsidR="003F2BE6" w:rsidRPr="00550432" w:rsidRDefault="003F2BE6" w:rsidP="00BF3D57">
            <w:pPr>
              <w:pStyle w:val="BodyText-table"/>
            </w:pPr>
            <w:r w:rsidRPr="00550432">
              <w:t>Revised reactor oversight process</w:t>
            </w:r>
          </w:p>
        </w:tc>
        <w:tc>
          <w:tcPr>
            <w:tcW w:w="1530" w:type="dxa"/>
          </w:tcPr>
          <w:p w14:paraId="2967702E" w14:textId="77777777" w:rsidR="003F2BE6" w:rsidRDefault="003F2BE6" w:rsidP="00BF3D57">
            <w:pPr>
              <w:pStyle w:val="BodyText-table"/>
            </w:pPr>
            <w:r w:rsidRPr="00696B31">
              <w:t>No</w:t>
            </w:r>
          </w:p>
        </w:tc>
        <w:tc>
          <w:tcPr>
            <w:tcW w:w="2036" w:type="dxa"/>
          </w:tcPr>
          <w:p w14:paraId="00475CB9" w14:textId="77777777" w:rsidR="003F2BE6" w:rsidRPr="00550432" w:rsidRDefault="003F2BE6" w:rsidP="00BF3D57">
            <w:pPr>
              <w:pStyle w:val="BodyText-table"/>
            </w:pPr>
            <w:r w:rsidRPr="00550432">
              <w:t>N/A</w:t>
            </w:r>
          </w:p>
        </w:tc>
      </w:tr>
      <w:tr w:rsidR="003F2BE6" w:rsidRPr="00550432" w14:paraId="0133BC48" w14:textId="77777777" w:rsidTr="004B08ED">
        <w:trPr>
          <w:tblHeader w:val="0"/>
        </w:trPr>
        <w:tc>
          <w:tcPr>
            <w:tcW w:w="1761" w:type="dxa"/>
          </w:tcPr>
          <w:p w14:paraId="0145009C" w14:textId="77777777" w:rsidR="003F2BE6" w:rsidRPr="00550432" w:rsidRDefault="003F2BE6" w:rsidP="00BF3D57">
            <w:pPr>
              <w:pStyle w:val="BodyText-table"/>
            </w:pPr>
            <w:r w:rsidRPr="00550432">
              <w:t>N/A</w:t>
            </w:r>
          </w:p>
        </w:tc>
        <w:tc>
          <w:tcPr>
            <w:tcW w:w="1710" w:type="dxa"/>
          </w:tcPr>
          <w:p w14:paraId="4F350A7B" w14:textId="77777777" w:rsidR="003F2BE6" w:rsidRPr="00550432" w:rsidRDefault="003F2BE6" w:rsidP="00BF3D57">
            <w:pPr>
              <w:pStyle w:val="BodyText-table"/>
            </w:pPr>
            <w:r w:rsidRPr="00550432">
              <w:t>04/04/00</w:t>
            </w:r>
          </w:p>
          <w:p w14:paraId="40DFF829" w14:textId="77777777" w:rsidR="003F2BE6" w:rsidRPr="002E20B4" w:rsidRDefault="003F2BE6" w:rsidP="002E20B4">
            <w:pPr>
              <w:pStyle w:val="BodyText-table"/>
            </w:pPr>
            <w:r w:rsidRPr="002E20B4">
              <w:t>CN 00-005</w:t>
            </w:r>
          </w:p>
        </w:tc>
        <w:tc>
          <w:tcPr>
            <w:tcW w:w="6064" w:type="dxa"/>
          </w:tcPr>
          <w:p w14:paraId="6B401C47" w14:textId="77777777" w:rsidR="003F2BE6" w:rsidRPr="00550432" w:rsidRDefault="00745D3F" w:rsidP="00BF3D57">
            <w:pPr>
              <w:pStyle w:val="BodyText-table"/>
            </w:pPr>
            <w:r>
              <w:t>R</w:t>
            </w:r>
            <w:r w:rsidR="003F2BE6" w:rsidRPr="00550432">
              <w:t>evised to include IP 92050 for use by Region II in the inspection of Browns Ferry 1, Watts Bar 2, and Bellefonte plants.</w:t>
            </w:r>
          </w:p>
        </w:tc>
        <w:tc>
          <w:tcPr>
            <w:tcW w:w="1530" w:type="dxa"/>
          </w:tcPr>
          <w:p w14:paraId="1589B267" w14:textId="77777777" w:rsidR="003F2BE6" w:rsidRDefault="003F2BE6" w:rsidP="00BF3D57">
            <w:pPr>
              <w:pStyle w:val="BodyText-table"/>
            </w:pPr>
            <w:r w:rsidRPr="00696B31">
              <w:t>No</w:t>
            </w:r>
          </w:p>
        </w:tc>
        <w:tc>
          <w:tcPr>
            <w:tcW w:w="2036" w:type="dxa"/>
          </w:tcPr>
          <w:p w14:paraId="5E8DCE64" w14:textId="77777777" w:rsidR="003F2BE6" w:rsidRPr="00550432" w:rsidRDefault="003F2BE6" w:rsidP="00BF3D57">
            <w:pPr>
              <w:pStyle w:val="BodyText-table"/>
            </w:pPr>
            <w:r w:rsidRPr="00550432">
              <w:t>N/A</w:t>
            </w:r>
          </w:p>
        </w:tc>
      </w:tr>
      <w:tr w:rsidR="003F2BE6" w:rsidRPr="00550432" w14:paraId="4C5FEDBF" w14:textId="77777777" w:rsidTr="004B08ED">
        <w:trPr>
          <w:tblHeader w:val="0"/>
        </w:trPr>
        <w:tc>
          <w:tcPr>
            <w:tcW w:w="1761" w:type="dxa"/>
          </w:tcPr>
          <w:p w14:paraId="38CAC37D" w14:textId="77777777" w:rsidR="003F2BE6" w:rsidRPr="00550432" w:rsidRDefault="003F2BE6" w:rsidP="00BF3D57">
            <w:pPr>
              <w:pStyle w:val="BodyText-table"/>
            </w:pPr>
            <w:r w:rsidRPr="00550432">
              <w:t>N/A</w:t>
            </w:r>
          </w:p>
        </w:tc>
        <w:tc>
          <w:tcPr>
            <w:tcW w:w="1710" w:type="dxa"/>
          </w:tcPr>
          <w:p w14:paraId="55BA6821" w14:textId="77777777" w:rsidR="003F2BE6" w:rsidRPr="00550432" w:rsidRDefault="003F2BE6" w:rsidP="00BF3D57">
            <w:pPr>
              <w:pStyle w:val="BodyText-table"/>
            </w:pPr>
            <w:r w:rsidRPr="00550432">
              <w:t>09/12/00</w:t>
            </w:r>
          </w:p>
          <w:p w14:paraId="6B39977F" w14:textId="77777777" w:rsidR="003F2BE6" w:rsidRPr="002E20B4" w:rsidRDefault="003F2BE6" w:rsidP="002E20B4">
            <w:pPr>
              <w:pStyle w:val="BodyText-table"/>
            </w:pPr>
            <w:r w:rsidRPr="002E20B4">
              <w:t>CN 00-028</w:t>
            </w:r>
          </w:p>
        </w:tc>
        <w:tc>
          <w:tcPr>
            <w:tcW w:w="6064" w:type="dxa"/>
          </w:tcPr>
          <w:p w14:paraId="1B75D75A" w14:textId="77777777" w:rsidR="003F2BE6" w:rsidRPr="00550432" w:rsidRDefault="00745D3F" w:rsidP="00BF3D57">
            <w:pPr>
              <w:pStyle w:val="BodyText-table"/>
            </w:pPr>
            <w:r>
              <w:t>R</w:t>
            </w:r>
            <w:r w:rsidR="003F2BE6" w:rsidRPr="00550432">
              <w:t xml:space="preserve">evised to include three procedures that were part of the previous inspection </w:t>
            </w:r>
            <w:r w:rsidR="00CF4D1A" w:rsidRPr="00550432">
              <w:t>program and</w:t>
            </w:r>
            <w:r w:rsidR="003F2BE6" w:rsidRPr="00550432">
              <w:t xml:space="preserve"> are expected to be implemented infrequently in the current inspection program. They are IP 50001, "Steam Generator Replacement Inspection," IP 92050, "Review of Quality Assurance For Extended Construction Delay," and IP 36100, "10 CFR Part 21 Inspections at Nuclear Power Reactors."</w:t>
            </w:r>
          </w:p>
        </w:tc>
        <w:tc>
          <w:tcPr>
            <w:tcW w:w="1530" w:type="dxa"/>
          </w:tcPr>
          <w:p w14:paraId="12D3670C" w14:textId="77777777" w:rsidR="003F2BE6" w:rsidRDefault="003F2BE6" w:rsidP="00BF3D57">
            <w:pPr>
              <w:pStyle w:val="BodyText-table"/>
            </w:pPr>
            <w:r w:rsidRPr="00696B31">
              <w:t>No</w:t>
            </w:r>
          </w:p>
        </w:tc>
        <w:tc>
          <w:tcPr>
            <w:tcW w:w="2036" w:type="dxa"/>
          </w:tcPr>
          <w:p w14:paraId="5324F88C" w14:textId="77777777" w:rsidR="003F2BE6" w:rsidRPr="00550432" w:rsidRDefault="003F2BE6" w:rsidP="00BF3D57">
            <w:pPr>
              <w:pStyle w:val="BodyText-table"/>
            </w:pPr>
            <w:r w:rsidRPr="00550432">
              <w:t>N/A</w:t>
            </w:r>
          </w:p>
        </w:tc>
      </w:tr>
      <w:tr w:rsidR="003F2BE6" w:rsidRPr="00550432" w14:paraId="457BB3E7" w14:textId="77777777" w:rsidTr="004B08ED">
        <w:trPr>
          <w:tblHeader w:val="0"/>
        </w:trPr>
        <w:tc>
          <w:tcPr>
            <w:tcW w:w="1761" w:type="dxa"/>
          </w:tcPr>
          <w:p w14:paraId="17309EE4" w14:textId="77777777" w:rsidR="003F2BE6" w:rsidRPr="00550432" w:rsidRDefault="003F2BE6" w:rsidP="00BF3D57">
            <w:pPr>
              <w:pStyle w:val="BodyText-table"/>
            </w:pPr>
            <w:r w:rsidRPr="00550432">
              <w:t>N/A</w:t>
            </w:r>
          </w:p>
        </w:tc>
        <w:tc>
          <w:tcPr>
            <w:tcW w:w="1710" w:type="dxa"/>
          </w:tcPr>
          <w:p w14:paraId="3F4C56E3" w14:textId="77777777" w:rsidR="003F2BE6" w:rsidRPr="00550432" w:rsidRDefault="003F2BE6" w:rsidP="00BF3D57">
            <w:pPr>
              <w:pStyle w:val="BodyText-table"/>
            </w:pPr>
            <w:r w:rsidRPr="00550432">
              <w:t>03/06/01</w:t>
            </w:r>
          </w:p>
          <w:p w14:paraId="6EAE15EF" w14:textId="77777777" w:rsidR="003F2BE6" w:rsidRPr="002E20B4" w:rsidRDefault="003F2BE6" w:rsidP="002E20B4">
            <w:pPr>
              <w:pStyle w:val="BodyText-table"/>
            </w:pPr>
            <w:r w:rsidRPr="002E20B4">
              <w:t>CN 06-006</w:t>
            </w:r>
          </w:p>
        </w:tc>
        <w:tc>
          <w:tcPr>
            <w:tcW w:w="6064" w:type="dxa"/>
          </w:tcPr>
          <w:p w14:paraId="278C5901" w14:textId="77777777" w:rsidR="003F2BE6" w:rsidRPr="00550432" w:rsidRDefault="003F2BE6" w:rsidP="00BF3D57">
            <w:pPr>
              <w:pStyle w:val="BodyText-table"/>
            </w:pPr>
            <w:r w:rsidRPr="00550432">
              <w:t>Revised to add IP 60853, "On-Site Fabrication of Components and Construction of an ISFSI"</w:t>
            </w:r>
          </w:p>
        </w:tc>
        <w:tc>
          <w:tcPr>
            <w:tcW w:w="1530" w:type="dxa"/>
          </w:tcPr>
          <w:p w14:paraId="4E3F337C" w14:textId="77777777" w:rsidR="003F2BE6" w:rsidRDefault="003F2BE6" w:rsidP="00BF3D57">
            <w:pPr>
              <w:pStyle w:val="BodyText-table"/>
            </w:pPr>
            <w:r w:rsidRPr="00696B31">
              <w:t>No</w:t>
            </w:r>
          </w:p>
        </w:tc>
        <w:tc>
          <w:tcPr>
            <w:tcW w:w="2036" w:type="dxa"/>
          </w:tcPr>
          <w:p w14:paraId="69A6F7C2" w14:textId="77777777" w:rsidR="003F2BE6" w:rsidRPr="00550432" w:rsidRDefault="003F2BE6" w:rsidP="00BF3D57">
            <w:pPr>
              <w:pStyle w:val="BodyText-table"/>
            </w:pPr>
            <w:r w:rsidRPr="00550432">
              <w:t>N/A</w:t>
            </w:r>
          </w:p>
        </w:tc>
      </w:tr>
      <w:tr w:rsidR="003F2BE6" w:rsidRPr="00550432" w14:paraId="19806122" w14:textId="77777777" w:rsidTr="004B08ED">
        <w:trPr>
          <w:tblHeader w:val="0"/>
        </w:trPr>
        <w:tc>
          <w:tcPr>
            <w:tcW w:w="1761" w:type="dxa"/>
          </w:tcPr>
          <w:p w14:paraId="35B18A5F" w14:textId="77777777" w:rsidR="003F2BE6" w:rsidRPr="00550432" w:rsidRDefault="003F2BE6" w:rsidP="00BF3D57">
            <w:pPr>
              <w:pStyle w:val="BodyText-table"/>
            </w:pPr>
            <w:r w:rsidRPr="00550432">
              <w:t>N/A</w:t>
            </w:r>
          </w:p>
        </w:tc>
        <w:tc>
          <w:tcPr>
            <w:tcW w:w="1710" w:type="dxa"/>
          </w:tcPr>
          <w:p w14:paraId="7716361A" w14:textId="77777777" w:rsidR="003F2BE6" w:rsidRPr="00550432" w:rsidRDefault="003F2BE6" w:rsidP="00BF3D57">
            <w:pPr>
              <w:pStyle w:val="BodyText-table"/>
            </w:pPr>
            <w:r w:rsidRPr="00550432">
              <w:t>10/22/02</w:t>
            </w:r>
          </w:p>
          <w:p w14:paraId="2A266A40" w14:textId="77777777" w:rsidR="003F2BE6" w:rsidRPr="00B82270" w:rsidRDefault="003F2BE6" w:rsidP="00BF3D57">
            <w:pPr>
              <w:pStyle w:val="BodyText-table"/>
            </w:pPr>
            <w:r w:rsidRPr="00B82270">
              <w:t>CN 02-038</w:t>
            </w:r>
          </w:p>
        </w:tc>
        <w:tc>
          <w:tcPr>
            <w:tcW w:w="6064" w:type="dxa"/>
          </w:tcPr>
          <w:p w14:paraId="1EC6D4D2" w14:textId="5C4D078A" w:rsidR="003F2BE6" w:rsidRPr="00550432" w:rsidRDefault="003F2BE6" w:rsidP="00BF3D57">
            <w:pPr>
              <w:pStyle w:val="BodyText-table"/>
            </w:pPr>
            <w:r w:rsidRPr="00550432">
              <w:t>Revised to list Independent Spent Fuel Storage Installation</w:t>
            </w:r>
            <w:r w:rsidR="008A37EE">
              <w:t xml:space="preserve"> </w:t>
            </w:r>
            <w:r w:rsidR="008A37EE" w:rsidRPr="00550432">
              <w:t>(ISFSI)</w:t>
            </w:r>
            <w:r w:rsidRPr="00550432">
              <w:t xml:space="preserve"> inspection procedures that are funded for NRR inspections at operating reactor sites.</w:t>
            </w:r>
          </w:p>
        </w:tc>
        <w:tc>
          <w:tcPr>
            <w:tcW w:w="1530" w:type="dxa"/>
          </w:tcPr>
          <w:p w14:paraId="4CDF3F46" w14:textId="77777777" w:rsidR="003F2BE6" w:rsidRDefault="003F2BE6" w:rsidP="00BF3D57">
            <w:pPr>
              <w:pStyle w:val="BodyText-table"/>
            </w:pPr>
            <w:r w:rsidRPr="00696B31">
              <w:t>No</w:t>
            </w:r>
          </w:p>
        </w:tc>
        <w:tc>
          <w:tcPr>
            <w:tcW w:w="2036" w:type="dxa"/>
          </w:tcPr>
          <w:p w14:paraId="2B8B491B" w14:textId="77777777" w:rsidR="003F2BE6" w:rsidRPr="00550432" w:rsidRDefault="003F2BE6" w:rsidP="00BF3D57">
            <w:pPr>
              <w:pStyle w:val="BodyText-table"/>
            </w:pPr>
            <w:r w:rsidRPr="00550432">
              <w:t>N/A</w:t>
            </w:r>
          </w:p>
        </w:tc>
      </w:tr>
      <w:tr w:rsidR="005226B7" w:rsidRPr="00550432" w14:paraId="429F96F3" w14:textId="77777777" w:rsidTr="004B08ED">
        <w:trPr>
          <w:tblHeader w:val="0"/>
        </w:trPr>
        <w:tc>
          <w:tcPr>
            <w:tcW w:w="1761" w:type="dxa"/>
          </w:tcPr>
          <w:p w14:paraId="1A87C385" w14:textId="77777777" w:rsidR="005226B7" w:rsidRPr="00550432" w:rsidRDefault="005226B7" w:rsidP="00BF3D57">
            <w:pPr>
              <w:pStyle w:val="BodyText-table"/>
            </w:pPr>
            <w:r w:rsidRPr="00550432">
              <w:t>N/A</w:t>
            </w:r>
          </w:p>
        </w:tc>
        <w:tc>
          <w:tcPr>
            <w:tcW w:w="1710" w:type="dxa"/>
          </w:tcPr>
          <w:p w14:paraId="65647D96" w14:textId="77777777" w:rsidR="005226B7" w:rsidRPr="00550432" w:rsidRDefault="005226B7" w:rsidP="00BF3D57">
            <w:pPr>
              <w:pStyle w:val="BodyText-table"/>
            </w:pPr>
            <w:r w:rsidRPr="00550432">
              <w:t>12/09/02</w:t>
            </w:r>
          </w:p>
          <w:p w14:paraId="5B32CD24" w14:textId="77777777" w:rsidR="005226B7" w:rsidRPr="002E20B4" w:rsidRDefault="005226B7" w:rsidP="002E20B4">
            <w:pPr>
              <w:pStyle w:val="BodyText-table"/>
            </w:pPr>
            <w:r w:rsidRPr="002E20B4">
              <w:t>CN 02-044</w:t>
            </w:r>
          </w:p>
        </w:tc>
        <w:tc>
          <w:tcPr>
            <w:tcW w:w="6064" w:type="dxa"/>
          </w:tcPr>
          <w:p w14:paraId="46F4BC43" w14:textId="77777777" w:rsidR="005226B7" w:rsidRPr="00550432" w:rsidRDefault="005226B7" w:rsidP="00BF3D57">
            <w:pPr>
              <w:pStyle w:val="BodyText-table"/>
            </w:pPr>
            <w:r w:rsidRPr="00550432">
              <w:t>Revised to include the addition of IP 71003</w:t>
            </w:r>
          </w:p>
        </w:tc>
        <w:tc>
          <w:tcPr>
            <w:tcW w:w="1530" w:type="dxa"/>
          </w:tcPr>
          <w:p w14:paraId="35E73C8B" w14:textId="77777777" w:rsidR="005226B7" w:rsidRDefault="005226B7" w:rsidP="00BF3D57">
            <w:pPr>
              <w:pStyle w:val="BodyText-table"/>
            </w:pPr>
            <w:r w:rsidRPr="00696B31">
              <w:t>No</w:t>
            </w:r>
          </w:p>
        </w:tc>
        <w:tc>
          <w:tcPr>
            <w:tcW w:w="2036" w:type="dxa"/>
          </w:tcPr>
          <w:p w14:paraId="030A710C" w14:textId="77777777" w:rsidR="005226B7" w:rsidRPr="00550432" w:rsidRDefault="005226B7" w:rsidP="00BF3D57">
            <w:pPr>
              <w:pStyle w:val="BodyText-table"/>
            </w:pPr>
            <w:r w:rsidRPr="00550432">
              <w:t>N/A</w:t>
            </w:r>
          </w:p>
        </w:tc>
      </w:tr>
      <w:tr w:rsidR="005226B7" w:rsidRPr="00550432" w14:paraId="2D04093A" w14:textId="77777777" w:rsidTr="004B08ED">
        <w:trPr>
          <w:tblHeader w:val="0"/>
        </w:trPr>
        <w:tc>
          <w:tcPr>
            <w:tcW w:w="1761" w:type="dxa"/>
          </w:tcPr>
          <w:p w14:paraId="7F6ECDF4" w14:textId="77777777" w:rsidR="005226B7" w:rsidRPr="00550432" w:rsidRDefault="005226B7" w:rsidP="00BF3D57">
            <w:pPr>
              <w:pStyle w:val="BodyText-table"/>
            </w:pPr>
            <w:r w:rsidRPr="00550432">
              <w:lastRenderedPageBreak/>
              <w:t>N/A</w:t>
            </w:r>
          </w:p>
        </w:tc>
        <w:tc>
          <w:tcPr>
            <w:tcW w:w="1710" w:type="dxa"/>
          </w:tcPr>
          <w:p w14:paraId="55DED2BA" w14:textId="4F40BAB7" w:rsidR="0037645C" w:rsidRDefault="0037645C" w:rsidP="00BF3D57">
            <w:pPr>
              <w:pStyle w:val="BodyText-table"/>
            </w:pPr>
            <w:r>
              <w:t>ML023510036</w:t>
            </w:r>
          </w:p>
          <w:p w14:paraId="58E00D23" w14:textId="3B917268" w:rsidR="005226B7" w:rsidRPr="00550432" w:rsidRDefault="005226B7" w:rsidP="00BF3D57">
            <w:pPr>
              <w:pStyle w:val="BodyText-table"/>
            </w:pPr>
            <w:r w:rsidRPr="00550432">
              <w:t>02/12/03</w:t>
            </w:r>
          </w:p>
          <w:p w14:paraId="2664EF87" w14:textId="77777777" w:rsidR="005226B7" w:rsidRPr="002E20B4" w:rsidRDefault="005226B7" w:rsidP="002E20B4">
            <w:pPr>
              <w:pStyle w:val="BodyText-table"/>
            </w:pPr>
            <w:r w:rsidRPr="002E20B4">
              <w:t>CN 03-003</w:t>
            </w:r>
          </w:p>
        </w:tc>
        <w:tc>
          <w:tcPr>
            <w:tcW w:w="6064" w:type="dxa"/>
          </w:tcPr>
          <w:p w14:paraId="0945D288" w14:textId="77777777" w:rsidR="005226B7" w:rsidRPr="00550432" w:rsidRDefault="005226B7" w:rsidP="00BF3D57">
            <w:pPr>
              <w:pStyle w:val="BodyText-table"/>
            </w:pPr>
            <w:r w:rsidRPr="00550432">
              <w:t>Revised to include IP 71007, "Reactor Vessel Head Replacement Inspection"</w:t>
            </w:r>
          </w:p>
        </w:tc>
        <w:tc>
          <w:tcPr>
            <w:tcW w:w="1530" w:type="dxa"/>
          </w:tcPr>
          <w:p w14:paraId="56AA5FA1" w14:textId="77777777" w:rsidR="005226B7" w:rsidRDefault="005226B7" w:rsidP="00BF3D57">
            <w:pPr>
              <w:pStyle w:val="BodyText-table"/>
            </w:pPr>
            <w:r w:rsidRPr="00696B31">
              <w:t>No</w:t>
            </w:r>
          </w:p>
        </w:tc>
        <w:tc>
          <w:tcPr>
            <w:tcW w:w="2036" w:type="dxa"/>
          </w:tcPr>
          <w:p w14:paraId="6123947A" w14:textId="77777777" w:rsidR="005226B7" w:rsidRPr="00550432" w:rsidRDefault="005226B7" w:rsidP="00BF3D57">
            <w:pPr>
              <w:pStyle w:val="BodyText-table"/>
            </w:pPr>
            <w:r w:rsidRPr="00550432">
              <w:t>N/A</w:t>
            </w:r>
          </w:p>
        </w:tc>
      </w:tr>
      <w:tr w:rsidR="00331C76" w:rsidRPr="00550432" w14:paraId="1D70D5C9" w14:textId="77777777" w:rsidTr="004B08ED">
        <w:trPr>
          <w:tblHeader w:val="0"/>
        </w:trPr>
        <w:tc>
          <w:tcPr>
            <w:tcW w:w="1761" w:type="dxa"/>
          </w:tcPr>
          <w:p w14:paraId="0EE2C80C" w14:textId="77777777" w:rsidR="00331C76" w:rsidRPr="00550432" w:rsidRDefault="00331C76" w:rsidP="00BF3D57">
            <w:pPr>
              <w:pStyle w:val="BodyText-table"/>
            </w:pPr>
            <w:r w:rsidRPr="00550432">
              <w:t>N/A</w:t>
            </w:r>
          </w:p>
        </w:tc>
        <w:tc>
          <w:tcPr>
            <w:tcW w:w="1710" w:type="dxa"/>
          </w:tcPr>
          <w:p w14:paraId="06D52FA5" w14:textId="77777777" w:rsidR="0037645C" w:rsidRDefault="0037645C" w:rsidP="00BF3D57">
            <w:pPr>
              <w:pStyle w:val="BodyText-table"/>
            </w:pPr>
            <w:r>
              <w:t>ML041280021</w:t>
            </w:r>
          </w:p>
          <w:p w14:paraId="2D211CE6" w14:textId="4231AD61" w:rsidR="00331C76" w:rsidRPr="00550432" w:rsidRDefault="00331C76" w:rsidP="00BF3D57">
            <w:pPr>
              <w:pStyle w:val="BodyText-table"/>
            </w:pPr>
            <w:r w:rsidRPr="00550432">
              <w:t>05/06/04</w:t>
            </w:r>
          </w:p>
          <w:p w14:paraId="6A5E614B" w14:textId="77777777" w:rsidR="00331C76" w:rsidRPr="002E20B4" w:rsidRDefault="00331C76" w:rsidP="002E20B4">
            <w:pPr>
              <w:pStyle w:val="BodyText-table"/>
            </w:pPr>
            <w:r w:rsidRPr="002E20B4">
              <w:t>CN 04-011</w:t>
            </w:r>
          </w:p>
        </w:tc>
        <w:tc>
          <w:tcPr>
            <w:tcW w:w="6064" w:type="dxa"/>
          </w:tcPr>
          <w:p w14:paraId="41C76DDC" w14:textId="77777777" w:rsidR="00331C76" w:rsidRPr="00550432" w:rsidRDefault="00331C76" w:rsidP="00BF3D57">
            <w:pPr>
              <w:pStyle w:val="BodyText-table"/>
            </w:pPr>
            <w:r w:rsidRPr="00550432">
              <w:t>Revised to include Inspection Procedures for inspecting Independent Spent Fuel Storage Installations (ISFSIs) at operating plants as well as to add Inspection Procedures 71004 and 71005.</w:t>
            </w:r>
          </w:p>
        </w:tc>
        <w:tc>
          <w:tcPr>
            <w:tcW w:w="1530" w:type="dxa"/>
          </w:tcPr>
          <w:p w14:paraId="1ACE752E" w14:textId="77777777" w:rsidR="00331C76" w:rsidRDefault="00331C76" w:rsidP="00BF3D57">
            <w:pPr>
              <w:pStyle w:val="BodyText-table"/>
            </w:pPr>
            <w:r w:rsidRPr="00696B31">
              <w:t>No</w:t>
            </w:r>
          </w:p>
        </w:tc>
        <w:tc>
          <w:tcPr>
            <w:tcW w:w="2036" w:type="dxa"/>
          </w:tcPr>
          <w:p w14:paraId="7D721A88" w14:textId="77777777" w:rsidR="00331C76" w:rsidRPr="00550432" w:rsidRDefault="00331C76" w:rsidP="00BF3D57">
            <w:pPr>
              <w:pStyle w:val="BodyText-table"/>
            </w:pPr>
            <w:r w:rsidRPr="00550432">
              <w:t>N/A</w:t>
            </w:r>
          </w:p>
        </w:tc>
      </w:tr>
      <w:tr w:rsidR="00331C76" w:rsidRPr="00550432" w14:paraId="5C4D81AB" w14:textId="77777777" w:rsidTr="004B08ED">
        <w:trPr>
          <w:tblHeader w:val="0"/>
        </w:trPr>
        <w:tc>
          <w:tcPr>
            <w:tcW w:w="1761" w:type="dxa"/>
          </w:tcPr>
          <w:p w14:paraId="0CC63599" w14:textId="77777777" w:rsidR="00331C76" w:rsidRPr="00550432" w:rsidRDefault="00331C76" w:rsidP="00BF3D57">
            <w:pPr>
              <w:pStyle w:val="BodyText-table"/>
            </w:pPr>
            <w:r w:rsidRPr="00550432">
              <w:t>N/A</w:t>
            </w:r>
          </w:p>
        </w:tc>
        <w:tc>
          <w:tcPr>
            <w:tcW w:w="1710" w:type="dxa"/>
          </w:tcPr>
          <w:p w14:paraId="2B02DD30" w14:textId="49784BFB" w:rsidR="00331C76" w:rsidRDefault="00000000" w:rsidP="00BF3D57">
            <w:pPr>
              <w:pStyle w:val="BodyText-table"/>
            </w:pPr>
            <w:hyperlink r:id="rId10" w:history="1">
              <w:r w:rsidR="00331C76" w:rsidRPr="00550432">
                <w:rPr>
                  <w:rStyle w:val="Hyperlink"/>
                </w:rPr>
                <w:t>ML050340593</w:t>
              </w:r>
            </w:hyperlink>
          </w:p>
          <w:p w14:paraId="27EC5387" w14:textId="77777777" w:rsidR="00331C76" w:rsidRPr="00550432" w:rsidRDefault="00331C76" w:rsidP="00BF3D57">
            <w:pPr>
              <w:pStyle w:val="BodyText-table"/>
            </w:pPr>
            <w:r w:rsidRPr="00550432">
              <w:t>01/27/05</w:t>
            </w:r>
          </w:p>
          <w:p w14:paraId="304D3AC2" w14:textId="77777777" w:rsidR="00331C76" w:rsidRPr="002E20B4" w:rsidRDefault="00331C76" w:rsidP="002E20B4">
            <w:pPr>
              <w:pStyle w:val="BodyText-table"/>
            </w:pPr>
            <w:r w:rsidRPr="002E20B4">
              <w:t>CN 05-004</w:t>
            </w:r>
          </w:p>
        </w:tc>
        <w:tc>
          <w:tcPr>
            <w:tcW w:w="6064" w:type="dxa"/>
          </w:tcPr>
          <w:p w14:paraId="1DD400B7" w14:textId="77777777" w:rsidR="00331C76" w:rsidRPr="00550432" w:rsidRDefault="00331C76" w:rsidP="00BF3D57">
            <w:pPr>
              <w:pStyle w:val="BodyText-table"/>
            </w:pPr>
            <w:r w:rsidRPr="00550432">
              <w:t>Revised to add inspection procedure 41500, Training and Qualification Effectiveness. This is to allow for cause inspections when it becomes necessary to augment activities in accordance with 10 CFR Part 55, 10 CFR 50.120, and program office guidance when necessary to ensure safe plant operation.</w:t>
            </w:r>
          </w:p>
        </w:tc>
        <w:tc>
          <w:tcPr>
            <w:tcW w:w="1530" w:type="dxa"/>
          </w:tcPr>
          <w:p w14:paraId="692C36F5" w14:textId="77777777" w:rsidR="00331C76" w:rsidRDefault="00331C76" w:rsidP="00BF3D57">
            <w:pPr>
              <w:pStyle w:val="BodyText-table"/>
            </w:pPr>
            <w:r w:rsidRPr="00696B31">
              <w:t>No</w:t>
            </w:r>
          </w:p>
        </w:tc>
        <w:tc>
          <w:tcPr>
            <w:tcW w:w="2036" w:type="dxa"/>
          </w:tcPr>
          <w:p w14:paraId="604543F9" w14:textId="77777777" w:rsidR="00331C76" w:rsidRPr="00550432" w:rsidRDefault="00331C76" w:rsidP="00BF3D57">
            <w:pPr>
              <w:pStyle w:val="BodyText-table"/>
            </w:pPr>
            <w:r w:rsidRPr="00550432">
              <w:t>N/A</w:t>
            </w:r>
          </w:p>
        </w:tc>
      </w:tr>
      <w:tr w:rsidR="00331C76" w:rsidRPr="00550432" w14:paraId="011DB237" w14:textId="77777777" w:rsidTr="004B08ED">
        <w:trPr>
          <w:tblHeader w:val="0"/>
        </w:trPr>
        <w:tc>
          <w:tcPr>
            <w:tcW w:w="1761" w:type="dxa"/>
          </w:tcPr>
          <w:p w14:paraId="247471A3" w14:textId="77777777" w:rsidR="00331C76" w:rsidRPr="00550432" w:rsidRDefault="00331C76" w:rsidP="00BF3D57">
            <w:pPr>
              <w:pStyle w:val="BodyText-table"/>
            </w:pPr>
            <w:r w:rsidRPr="00550432">
              <w:t>N/A</w:t>
            </w:r>
          </w:p>
        </w:tc>
        <w:tc>
          <w:tcPr>
            <w:tcW w:w="1710" w:type="dxa"/>
          </w:tcPr>
          <w:p w14:paraId="22383F00" w14:textId="0BFD89A9" w:rsidR="00331C76" w:rsidRDefault="00000000" w:rsidP="00BF3D57">
            <w:pPr>
              <w:pStyle w:val="BodyText-table"/>
            </w:pPr>
            <w:hyperlink r:id="rId11" w:history="1">
              <w:r w:rsidR="00331C76" w:rsidRPr="00550432">
                <w:rPr>
                  <w:rStyle w:val="Hyperlink"/>
                </w:rPr>
                <w:t>ML052010057</w:t>
              </w:r>
            </w:hyperlink>
          </w:p>
          <w:p w14:paraId="62D5B319" w14:textId="77777777" w:rsidR="00331C76" w:rsidRPr="00550432" w:rsidRDefault="00331C76" w:rsidP="00BF3D57">
            <w:pPr>
              <w:pStyle w:val="BodyText-table"/>
            </w:pPr>
            <w:r w:rsidRPr="00550432">
              <w:t>07/07/05</w:t>
            </w:r>
          </w:p>
          <w:p w14:paraId="3B44A697" w14:textId="77777777" w:rsidR="00331C76" w:rsidRPr="002E20B4" w:rsidRDefault="00331C76" w:rsidP="002E20B4">
            <w:pPr>
              <w:pStyle w:val="BodyText-table"/>
            </w:pPr>
            <w:r w:rsidRPr="002E20B4">
              <w:t>CN 05-018</w:t>
            </w:r>
          </w:p>
        </w:tc>
        <w:tc>
          <w:tcPr>
            <w:tcW w:w="6064" w:type="dxa"/>
          </w:tcPr>
          <w:p w14:paraId="53B7C6E5" w14:textId="77777777" w:rsidR="00331C76" w:rsidRPr="00550432" w:rsidRDefault="00331C76" w:rsidP="00BF3D57">
            <w:pPr>
              <w:pStyle w:val="BodyText-table"/>
            </w:pPr>
            <w:r w:rsidRPr="00550432">
              <w:t xml:space="preserve">Revised to add IP 50003, "Pressurizer Replacement Inspections." This procedure is to be implemented to monitor </w:t>
            </w:r>
            <w:proofErr w:type="gramStart"/>
            <w:r w:rsidRPr="00550432">
              <w:t>licensees</w:t>
            </w:r>
            <w:proofErr w:type="gramEnd"/>
            <w:r w:rsidRPr="00550432">
              <w:t xml:space="preserve"> safety-related activities related to the removal and replacement of a pressurizer at operating reactor facilities.</w:t>
            </w:r>
          </w:p>
        </w:tc>
        <w:tc>
          <w:tcPr>
            <w:tcW w:w="1530" w:type="dxa"/>
          </w:tcPr>
          <w:p w14:paraId="4C562970" w14:textId="77777777" w:rsidR="00331C76" w:rsidRDefault="00331C76" w:rsidP="00BF3D57">
            <w:pPr>
              <w:pStyle w:val="BodyText-table"/>
            </w:pPr>
            <w:r w:rsidRPr="00696B31">
              <w:t>No</w:t>
            </w:r>
          </w:p>
        </w:tc>
        <w:tc>
          <w:tcPr>
            <w:tcW w:w="2036" w:type="dxa"/>
          </w:tcPr>
          <w:p w14:paraId="20809D42" w14:textId="77777777" w:rsidR="00331C76" w:rsidRPr="00550432" w:rsidRDefault="00331C76" w:rsidP="00BF3D57">
            <w:pPr>
              <w:pStyle w:val="BodyText-table"/>
            </w:pPr>
            <w:r w:rsidRPr="00550432">
              <w:t>N/A</w:t>
            </w:r>
          </w:p>
        </w:tc>
      </w:tr>
      <w:tr w:rsidR="00331C76" w:rsidRPr="00550432" w14:paraId="10E78B0F" w14:textId="77777777" w:rsidTr="004B08ED">
        <w:trPr>
          <w:tblHeader w:val="0"/>
        </w:trPr>
        <w:tc>
          <w:tcPr>
            <w:tcW w:w="1761" w:type="dxa"/>
          </w:tcPr>
          <w:p w14:paraId="6B4A9529" w14:textId="77777777" w:rsidR="00331C76" w:rsidRPr="00550432" w:rsidRDefault="00331C76" w:rsidP="00BF3D57">
            <w:pPr>
              <w:pStyle w:val="BodyText-table"/>
            </w:pPr>
            <w:r w:rsidRPr="00550432">
              <w:t>N/A</w:t>
            </w:r>
          </w:p>
        </w:tc>
        <w:tc>
          <w:tcPr>
            <w:tcW w:w="1710" w:type="dxa"/>
          </w:tcPr>
          <w:p w14:paraId="2749340B" w14:textId="4664745B" w:rsidR="00331C76" w:rsidRDefault="00000000" w:rsidP="00BF3D57">
            <w:pPr>
              <w:pStyle w:val="BodyText-table"/>
            </w:pPr>
            <w:hyperlink r:id="rId12" w:history="1">
              <w:r w:rsidR="00331C76" w:rsidRPr="00550432">
                <w:rPr>
                  <w:rStyle w:val="Hyperlink"/>
                </w:rPr>
                <w:t>ML072820557</w:t>
              </w:r>
            </w:hyperlink>
          </w:p>
          <w:p w14:paraId="3E5E4976" w14:textId="77777777" w:rsidR="00331C76" w:rsidRPr="00550432" w:rsidRDefault="00331C76" w:rsidP="00BF3D57">
            <w:pPr>
              <w:pStyle w:val="BodyText-table"/>
            </w:pPr>
            <w:r w:rsidRPr="00550432">
              <w:t>01/10/08</w:t>
            </w:r>
          </w:p>
          <w:p w14:paraId="423507F0" w14:textId="77777777" w:rsidR="00331C76" w:rsidRPr="002E20B4" w:rsidRDefault="00331C76" w:rsidP="002E20B4">
            <w:pPr>
              <w:pStyle w:val="BodyText-table"/>
            </w:pPr>
            <w:r w:rsidRPr="002E20B4">
              <w:t>CN 08-001</w:t>
            </w:r>
          </w:p>
        </w:tc>
        <w:tc>
          <w:tcPr>
            <w:tcW w:w="6064" w:type="dxa"/>
          </w:tcPr>
          <w:p w14:paraId="077E5463" w14:textId="77777777" w:rsidR="00331C76" w:rsidRPr="00550432" w:rsidRDefault="00331C76" w:rsidP="00BF3D57">
            <w:pPr>
              <w:pStyle w:val="BodyText-table"/>
            </w:pPr>
            <w:r w:rsidRPr="00550432">
              <w:t>Added IP 92702 to the list of Special and Infrequently Performed Inspections.</w:t>
            </w:r>
          </w:p>
        </w:tc>
        <w:tc>
          <w:tcPr>
            <w:tcW w:w="1530" w:type="dxa"/>
          </w:tcPr>
          <w:p w14:paraId="14781769" w14:textId="77777777" w:rsidR="00331C76" w:rsidRDefault="00331C76" w:rsidP="00BF3D57">
            <w:pPr>
              <w:pStyle w:val="BodyText-table"/>
            </w:pPr>
            <w:r w:rsidRPr="00696B31">
              <w:t>No</w:t>
            </w:r>
          </w:p>
        </w:tc>
        <w:tc>
          <w:tcPr>
            <w:tcW w:w="2036" w:type="dxa"/>
          </w:tcPr>
          <w:p w14:paraId="5E26C885" w14:textId="77777777" w:rsidR="00331C76" w:rsidRPr="00550432" w:rsidRDefault="00331C76" w:rsidP="00BF3D57">
            <w:pPr>
              <w:pStyle w:val="BodyText-table"/>
            </w:pPr>
            <w:r w:rsidRPr="00550432">
              <w:t>N/A</w:t>
            </w:r>
          </w:p>
        </w:tc>
      </w:tr>
      <w:tr w:rsidR="005226B7" w:rsidRPr="00550432" w14:paraId="41F33754" w14:textId="77777777" w:rsidTr="004B08ED">
        <w:trPr>
          <w:trHeight w:hRule="exact" w:val="885"/>
          <w:tblHeader w:val="0"/>
        </w:trPr>
        <w:tc>
          <w:tcPr>
            <w:tcW w:w="1761" w:type="dxa"/>
          </w:tcPr>
          <w:p w14:paraId="43EECA57" w14:textId="77777777" w:rsidR="005226B7" w:rsidRPr="00550432" w:rsidRDefault="005226B7" w:rsidP="00BF3D57">
            <w:pPr>
              <w:pStyle w:val="BodyText-table"/>
            </w:pPr>
            <w:r w:rsidRPr="00550432">
              <w:t>N/A</w:t>
            </w:r>
          </w:p>
        </w:tc>
        <w:tc>
          <w:tcPr>
            <w:tcW w:w="1710" w:type="dxa"/>
          </w:tcPr>
          <w:p w14:paraId="3AD548D1" w14:textId="6D5B483B" w:rsidR="005226B7" w:rsidRDefault="00000000" w:rsidP="00BF3D57">
            <w:pPr>
              <w:pStyle w:val="BodyText-table"/>
            </w:pPr>
            <w:hyperlink r:id="rId13" w:history="1">
              <w:r w:rsidR="005226B7" w:rsidRPr="00550432">
                <w:rPr>
                  <w:rStyle w:val="Hyperlink"/>
                </w:rPr>
                <w:t>ML091490141</w:t>
              </w:r>
            </w:hyperlink>
          </w:p>
          <w:p w14:paraId="23575245" w14:textId="77777777" w:rsidR="005226B7" w:rsidRPr="00550432" w:rsidRDefault="005226B7" w:rsidP="00BF3D57">
            <w:pPr>
              <w:pStyle w:val="BodyText-table"/>
            </w:pPr>
            <w:r w:rsidRPr="00550432">
              <w:t>08/11/09</w:t>
            </w:r>
          </w:p>
          <w:p w14:paraId="67FBDA76" w14:textId="77777777" w:rsidR="005226B7" w:rsidRPr="002E20B4" w:rsidRDefault="005226B7" w:rsidP="002E20B4">
            <w:pPr>
              <w:pStyle w:val="BodyText-table"/>
            </w:pPr>
            <w:r w:rsidRPr="002E20B4">
              <w:t>CN 09-020</w:t>
            </w:r>
          </w:p>
        </w:tc>
        <w:tc>
          <w:tcPr>
            <w:tcW w:w="6064" w:type="dxa"/>
          </w:tcPr>
          <w:p w14:paraId="1DE455FA" w14:textId="77777777" w:rsidR="005226B7" w:rsidRDefault="005226B7" w:rsidP="00BF3D57">
            <w:pPr>
              <w:pStyle w:val="BodyText-table"/>
            </w:pPr>
            <w:r w:rsidRPr="00550432">
              <w:t>Added IP 92722 and IP 92723 to the list of Special and Infrequently Performed Inspections</w:t>
            </w:r>
          </w:p>
          <w:p w14:paraId="43F8BFF4" w14:textId="3EFD7E55" w:rsidR="001A2C28" w:rsidRPr="00550432" w:rsidRDefault="001A2C28" w:rsidP="00BF3D57">
            <w:pPr>
              <w:pStyle w:val="BodyText-table"/>
            </w:pPr>
          </w:p>
        </w:tc>
        <w:tc>
          <w:tcPr>
            <w:tcW w:w="1530" w:type="dxa"/>
          </w:tcPr>
          <w:p w14:paraId="38E8BA60" w14:textId="77777777" w:rsidR="005226B7" w:rsidRDefault="005226B7" w:rsidP="00BF3D57">
            <w:pPr>
              <w:pStyle w:val="BodyText-table"/>
            </w:pPr>
            <w:r w:rsidRPr="00696B31">
              <w:t>No</w:t>
            </w:r>
          </w:p>
        </w:tc>
        <w:tc>
          <w:tcPr>
            <w:tcW w:w="2036" w:type="dxa"/>
          </w:tcPr>
          <w:p w14:paraId="5342BA55" w14:textId="77777777" w:rsidR="005226B7" w:rsidRPr="00550432" w:rsidRDefault="005226B7" w:rsidP="00BF3D57">
            <w:pPr>
              <w:pStyle w:val="BodyText-table"/>
            </w:pPr>
            <w:r w:rsidRPr="00550432">
              <w:t>N/A</w:t>
            </w:r>
          </w:p>
        </w:tc>
      </w:tr>
      <w:tr w:rsidR="005226B7" w:rsidRPr="00550432" w14:paraId="110DAAB9" w14:textId="77777777" w:rsidTr="004B08ED">
        <w:trPr>
          <w:tblHeader w:val="0"/>
        </w:trPr>
        <w:tc>
          <w:tcPr>
            <w:tcW w:w="1761" w:type="dxa"/>
          </w:tcPr>
          <w:p w14:paraId="2A9E734C" w14:textId="77777777" w:rsidR="005226B7" w:rsidRPr="00550432" w:rsidRDefault="005226B7" w:rsidP="00BF3D57">
            <w:pPr>
              <w:pStyle w:val="BodyText-table"/>
            </w:pPr>
            <w:r w:rsidRPr="00550432">
              <w:lastRenderedPageBreak/>
              <w:t>N/A</w:t>
            </w:r>
          </w:p>
        </w:tc>
        <w:tc>
          <w:tcPr>
            <w:tcW w:w="1710" w:type="dxa"/>
          </w:tcPr>
          <w:p w14:paraId="1BBA0606" w14:textId="0D121DDC" w:rsidR="005226B7" w:rsidRDefault="00000000" w:rsidP="00BF3D57">
            <w:pPr>
              <w:pStyle w:val="BodyText-table"/>
            </w:pPr>
            <w:hyperlink r:id="rId14" w:history="1">
              <w:r w:rsidR="005226B7" w:rsidRPr="00550432">
                <w:rPr>
                  <w:rStyle w:val="Hyperlink"/>
                </w:rPr>
                <w:t>ML092300225</w:t>
              </w:r>
            </w:hyperlink>
          </w:p>
          <w:p w14:paraId="4A85DEBC" w14:textId="77777777" w:rsidR="005226B7" w:rsidRPr="00550432" w:rsidRDefault="005226B7" w:rsidP="00BF3D57">
            <w:pPr>
              <w:pStyle w:val="BodyText-table"/>
            </w:pPr>
            <w:r w:rsidRPr="00550432">
              <w:t>11/09/09</w:t>
            </w:r>
          </w:p>
          <w:p w14:paraId="0CBEA1E0" w14:textId="77777777" w:rsidR="005226B7" w:rsidRPr="002E20B4" w:rsidRDefault="005226B7" w:rsidP="002E20B4">
            <w:pPr>
              <w:pStyle w:val="BodyText-table"/>
            </w:pPr>
            <w:r w:rsidRPr="002E20B4">
              <w:t>CN 09-026</w:t>
            </w:r>
          </w:p>
        </w:tc>
        <w:tc>
          <w:tcPr>
            <w:tcW w:w="6064" w:type="dxa"/>
          </w:tcPr>
          <w:p w14:paraId="0854BE1C" w14:textId="77777777" w:rsidR="005226B7" w:rsidRPr="00550432" w:rsidRDefault="005226B7" w:rsidP="00BF3D57">
            <w:pPr>
              <w:pStyle w:val="BodyText-table"/>
            </w:pPr>
            <w:r w:rsidRPr="00550432">
              <w:t>Added IP 52003 and IP 93002 to the list of Special and Infrequently Performed Inspections and deleted IP 71005 (previously deleted procedure).</w:t>
            </w:r>
          </w:p>
        </w:tc>
        <w:tc>
          <w:tcPr>
            <w:tcW w:w="1530" w:type="dxa"/>
          </w:tcPr>
          <w:p w14:paraId="360DE056" w14:textId="77777777" w:rsidR="005226B7" w:rsidRDefault="005226B7" w:rsidP="00BF3D57">
            <w:pPr>
              <w:pStyle w:val="BodyText-table"/>
            </w:pPr>
            <w:r w:rsidRPr="00696B31">
              <w:t>No</w:t>
            </w:r>
          </w:p>
        </w:tc>
        <w:tc>
          <w:tcPr>
            <w:tcW w:w="2036" w:type="dxa"/>
          </w:tcPr>
          <w:p w14:paraId="4D640481" w14:textId="77777777" w:rsidR="005226B7" w:rsidRPr="00550432" w:rsidRDefault="005226B7" w:rsidP="00BF3D57">
            <w:pPr>
              <w:pStyle w:val="BodyText-table"/>
            </w:pPr>
            <w:r w:rsidRPr="00550432">
              <w:t>N/A</w:t>
            </w:r>
          </w:p>
        </w:tc>
      </w:tr>
      <w:tr w:rsidR="00331C76" w:rsidRPr="00550432" w14:paraId="344E03FF" w14:textId="77777777" w:rsidTr="004B08ED">
        <w:trPr>
          <w:trHeight w:val="720"/>
          <w:tblHeader w:val="0"/>
        </w:trPr>
        <w:tc>
          <w:tcPr>
            <w:tcW w:w="1761" w:type="dxa"/>
          </w:tcPr>
          <w:p w14:paraId="545B3739" w14:textId="77777777" w:rsidR="00331C76" w:rsidRPr="00550432" w:rsidRDefault="00331C76" w:rsidP="00BF3D57">
            <w:pPr>
              <w:pStyle w:val="BodyText-table"/>
            </w:pPr>
            <w:r w:rsidRPr="00550432">
              <w:t>N/A</w:t>
            </w:r>
          </w:p>
        </w:tc>
        <w:tc>
          <w:tcPr>
            <w:tcW w:w="1710" w:type="dxa"/>
          </w:tcPr>
          <w:p w14:paraId="4A627281" w14:textId="1E3B9F50" w:rsidR="00331C76" w:rsidRDefault="00000000" w:rsidP="00BF3D57">
            <w:pPr>
              <w:pStyle w:val="BodyText-table"/>
            </w:pPr>
            <w:hyperlink r:id="rId15" w:history="1">
              <w:r w:rsidR="00331C76" w:rsidRPr="00550432">
                <w:rPr>
                  <w:rStyle w:val="Hyperlink"/>
                </w:rPr>
                <w:t>ML102590503</w:t>
              </w:r>
            </w:hyperlink>
          </w:p>
          <w:p w14:paraId="3DCF8ED0" w14:textId="77777777" w:rsidR="00331C76" w:rsidRPr="00550432" w:rsidRDefault="00331C76" w:rsidP="00BF3D57">
            <w:pPr>
              <w:pStyle w:val="BodyText-table"/>
            </w:pPr>
            <w:r w:rsidRPr="00550432">
              <w:t>10/21/11</w:t>
            </w:r>
          </w:p>
          <w:p w14:paraId="5EA69422" w14:textId="77777777" w:rsidR="00331C76" w:rsidRPr="002E20B4" w:rsidRDefault="00331C76" w:rsidP="002E20B4">
            <w:pPr>
              <w:pStyle w:val="BodyText-table"/>
            </w:pPr>
            <w:r w:rsidRPr="002E20B4">
              <w:t>CN 11-021</w:t>
            </w:r>
          </w:p>
        </w:tc>
        <w:tc>
          <w:tcPr>
            <w:tcW w:w="6064" w:type="dxa"/>
          </w:tcPr>
          <w:p w14:paraId="378DBCA3" w14:textId="13A06E56" w:rsidR="00331C76" w:rsidRPr="00550432" w:rsidRDefault="00331C76" w:rsidP="00BF3D57">
            <w:pPr>
              <w:pStyle w:val="BodyText-table"/>
            </w:pPr>
            <w:r w:rsidRPr="00550432">
              <w:t xml:space="preserve">Added IP 37060, IP 40100, IP </w:t>
            </w:r>
            <w:proofErr w:type="gramStart"/>
            <w:r w:rsidRPr="00550432">
              <w:t>71150</w:t>
            </w:r>
            <w:proofErr w:type="gramEnd"/>
            <w:r w:rsidRPr="00550432">
              <w:t xml:space="preserve"> and IP 93100 to the list of Special and Infrequently Performed Inspections. IP 71150 is effective as an IMC 2515 Appendix C inspection as of January 1, 2012.</w:t>
            </w:r>
          </w:p>
        </w:tc>
        <w:tc>
          <w:tcPr>
            <w:tcW w:w="1530" w:type="dxa"/>
          </w:tcPr>
          <w:p w14:paraId="538A7C5A" w14:textId="77777777" w:rsidR="00331C76" w:rsidRDefault="00331C76" w:rsidP="00BF3D57">
            <w:pPr>
              <w:pStyle w:val="BodyText-table"/>
            </w:pPr>
            <w:r w:rsidRPr="00696B31">
              <w:t>No</w:t>
            </w:r>
          </w:p>
        </w:tc>
        <w:tc>
          <w:tcPr>
            <w:tcW w:w="2036" w:type="dxa"/>
          </w:tcPr>
          <w:p w14:paraId="02D158F3" w14:textId="77777777" w:rsidR="00331C76" w:rsidRDefault="00331C76" w:rsidP="00BF3D57">
            <w:pPr>
              <w:pStyle w:val="BodyText-table"/>
            </w:pPr>
            <w:r w:rsidRPr="002B2D03">
              <w:t>N/A</w:t>
            </w:r>
          </w:p>
        </w:tc>
      </w:tr>
      <w:tr w:rsidR="00331C76" w:rsidRPr="00550432" w14:paraId="3DBDAAE0" w14:textId="77777777" w:rsidTr="004B08ED">
        <w:trPr>
          <w:tblHeader w:val="0"/>
        </w:trPr>
        <w:tc>
          <w:tcPr>
            <w:tcW w:w="1761" w:type="dxa"/>
          </w:tcPr>
          <w:p w14:paraId="2FFC1D70" w14:textId="77777777" w:rsidR="00331C76" w:rsidRPr="00550432" w:rsidRDefault="00331C76" w:rsidP="00BF3D57">
            <w:pPr>
              <w:pStyle w:val="BodyText-table"/>
            </w:pPr>
            <w:r w:rsidRPr="00550432">
              <w:t>N/A</w:t>
            </w:r>
          </w:p>
        </w:tc>
        <w:tc>
          <w:tcPr>
            <w:tcW w:w="1710" w:type="dxa"/>
          </w:tcPr>
          <w:p w14:paraId="76022D52" w14:textId="413F7905" w:rsidR="00331C76" w:rsidRPr="00675AEB" w:rsidRDefault="00000000" w:rsidP="00BF3D57">
            <w:pPr>
              <w:pStyle w:val="BodyText-table"/>
            </w:pPr>
            <w:hyperlink r:id="rId16" w:history="1">
              <w:r w:rsidR="00331C76" w:rsidRPr="00F77396">
                <w:rPr>
                  <w:rStyle w:val="Hyperlink"/>
                </w:rPr>
                <w:t>ML12083A288</w:t>
              </w:r>
            </w:hyperlink>
          </w:p>
          <w:p w14:paraId="4C91A89C" w14:textId="77777777" w:rsidR="00331C76" w:rsidRDefault="00331C76" w:rsidP="00BF3D57">
            <w:pPr>
              <w:pStyle w:val="BodyText-table"/>
            </w:pPr>
            <w:r>
              <w:t>04/26/12</w:t>
            </w:r>
          </w:p>
          <w:p w14:paraId="0AFE5266" w14:textId="77777777" w:rsidR="00331C76" w:rsidRPr="002E20B4" w:rsidRDefault="00331C76" w:rsidP="002E20B4">
            <w:pPr>
              <w:pStyle w:val="BodyText-table"/>
            </w:pPr>
            <w:r w:rsidRPr="002E20B4">
              <w:t>CN 12-007</w:t>
            </w:r>
          </w:p>
        </w:tc>
        <w:tc>
          <w:tcPr>
            <w:tcW w:w="6064" w:type="dxa"/>
          </w:tcPr>
          <w:p w14:paraId="59ABD1D8" w14:textId="77777777" w:rsidR="00331C76" w:rsidRPr="00550432" w:rsidRDefault="00331C76" w:rsidP="00BF3D57">
            <w:pPr>
              <w:pStyle w:val="BodyText-table"/>
            </w:pPr>
            <w:r>
              <w:t>Added IP</w:t>
            </w:r>
            <w:r w:rsidRPr="00550432">
              <w:t> </w:t>
            </w:r>
            <w:r>
              <w:t>60845</w:t>
            </w:r>
          </w:p>
        </w:tc>
        <w:tc>
          <w:tcPr>
            <w:tcW w:w="1530" w:type="dxa"/>
          </w:tcPr>
          <w:p w14:paraId="2F9E2D8D" w14:textId="77777777" w:rsidR="00331C76" w:rsidRDefault="00331C76" w:rsidP="00BF3D57">
            <w:pPr>
              <w:pStyle w:val="BodyText-table"/>
            </w:pPr>
            <w:r w:rsidRPr="00696B31">
              <w:t>No</w:t>
            </w:r>
          </w:p>
        </w:tc>
        <w:tc>
          <w:tcPr>
            <w:tcW w:w="2036" w:type="dxa"/>
          </w:tcPr>
          <w:p w14:paraId="62464B25" w14:textId="77777777" w:rsidR="00331C76" w:rsidRDefault="00331C76" w:rsidP="00BF3D57">
            <w:pPr>
              <w:pStyle w:val="BodyText-table"/>
            </w:pPr>
            <w:r w:rsidRPr="002B2D03">
              <w:t>N/A</w:t>
            </w:r>
          </w:p>
        </w:tc>
      </w:tr>
      <w:tr w:rsidR="00331C76" w:rsidRPr="00550432" w14:paraId="79E2D3E9" w14:textId="77777777" w:rsidTr="004B08ED">
        <w:trPr>
          <w:tblHeader w:val="0"/>
        </w:trPr>
        <w:tc>
          <w:tcPr>
            <w:tcW w:w="1761" w:type="dxa"/>
          </w:tcPr>
          <w:p w14:paraId="30512473" w14:textId="77777777" w:rsidR="00331C76" w:rsidRPr="00550432" w:rsidRDefault="00331C76" w:rsidP="00BF3D57">
            <w:pPr>
              <w:pStyle w:val="BodyText-table"/>
            </w:pPr>
          </w:p>
        </w:tc>
        <w:tc>
          <w:tcPr>
            <w:tcW w:w="1710" w:type="dxa"/>
          </w:tcPr>
          <w:p w14:paraId="33F017C9" w14:textId="3369D307" w:rsidR="00331C76" w:rsidRPr="009D4FF3" w:rsidRDefault="00000000" w:rsidP="009D4FF3">
            <w:pPr>
              <w:pStyle w:val="BodyText-table"/>
            </w:pPr>
            <w:hyperlink r:id="rId17" w:history="1">
              <w:r w:rsidR="00331C76" w:rsidRPr="00F77396">
                <w:rPr>
                  <w:rStyle w:val="Hyperlink"/>
                </w:rPr>
                <w:t>ML13064A441</w:t>
              </w:r>
            </w:hyperlink>
          </w:p>
          <w:p w14:paraId="1CCD42DA" w14:textId="77777777" w:rsidR="00331C76" w:rsidRPr="009D4FF3" w:rsidRDefault="00331C76" w:rsidP="009D4FF3">
            <w:pPr>
              <w:pStyle w:val="BodyText-table"/>
            </w:pPr>
            <w:r w:rsidRPr="009D4FF3">
              <w:t>09/25/13</w:t>
            </w:r>
          </w:p>
          <w:p w14:paraId="098A6DF4" w14:textId="77777777" w:rsidR="00331C76" w:rsidRPr="002E20B4" w:rsidRDefault="00331C76" w:rsidP="002E20B4">
            <w:pPr>
              <w:pStyle w:val="BodyText-table"/>
            </w:pPr>
            <w:r w:rsidRPr="002E20B4">
              <w:t>CN 13-023</w:t>
            </w:r>
          </w:p>
        </w:tc>
        <w:tc>
          <w:tcPr>
            <w:tcW w:w="6064" w:type="dxa"/>
          </w:tcPr>
          <w:p w14:paraId="1EA8EB6E" w14:textId="77777777" w:rsidR="00331C76" w:rsidRDefault="00331C76" w:rsidP="00BF3D57">
            <w:pPr>
              <w:pStyle w:val="BodyText-table"/>
            </w:pPr>
            <w:r>
              <w:t>Added IP</w:t>
            </w:r>
            <w:r w:rsidRPr="00550432">
              <w:t> </w:t>
            </w:r>
            <w:r>
              <w:t>43004 and IP 71013</w:t>
            </w:r>
          </w:p>
        </w:tc>
        <w:tc>
          <w:tcPr>
            <w:tcW w:w="1530" w:type="dxa"/>
          </w:tcPr>
          <w:p w14:paraId="515CA0DE" w14:textId="77777777" w:rsidR="00331C76" w:rsidRPr="00696B31" w:rsidRDefault="00331C76" w:rsidP="00BF3D57">
            <w:pPr>
              <w:pStyle w:val="BodyText-table"/>
            </w:pPr>
            <w:r>
              <w:t>No</w:t>
            </w:r>
          </w:p>
        </w:tc>
        <w:tc>
          <w:tcPr>
            <w:tcW w:w="2036" w:type="dxa"/>
          </w:tcPr>
          <w:p w14:paraId="6994508B" w14:textId="43E233B8" w:rsidR="00331C76" w:rsidRPr="002B2D03" w:rsidRDefault="00EF5250" w:rsidP="00BF3D57">
            <w:pPr>
              <w:pStyle w:val="BodyText-table"/>
            </w:pPr>
            <w:r>
              <w:t>N/A</w:t>
            </w:r>
          </w:p>
        </w:tc>
      </w:tr>
      <w:tr w:rsidR="00331C76" w:rsidRPr="00550432" w14:paraId="5E1B5ECC" w14:textId="77777777" w:rsidTr="004B08ED">
        <w:trPr>
          <w:tblHeader w:val="0"/>
        </w:trPr>
        <w:tc>
          <w:tcPr>
            <w:tcW w:w="1761" w:type="dxa"/>
          </w:tcPr>
          <w:p w14:paraId="0DE895AC" w14:textId="77777777" w:rsidR="00331C76" w:rsidRPr="00550432" w:rsidRDefault="00331C76" w:rsidP="00BF3D57">
            <w:pPr>
              <w:pStyle w:val="BodyText-table"/>
            </w:pPr>
          </w:p>
        </w:tc>
        <w:tc>
          <w:tcPr>
            <w:tcW w:w="1710" w:type="dxa"/>
          </w:tcPr>
          <w:p w14:paraId="2EC29D0F" w14:textId="7CE383F3" w:rsidR="00331C76" w:rsidRPr="009D4FF3" w:rsidRDefault="00000000" w:rsidP="009D4FF3">
            <w:pPr>
              <w:pStyle w:val="BodyText-table"/>
            </w:pPr>
            <w:hyperlink r:id="rId18" w:history="1">
              <w:r w:rsidR="00331C76" w:rsidRPr="00F77396">
                <w:rPr>
                  <w:rStyle w:val="Hyperlink"/>
                </w:rPr>
                <w:t>ML14154A120</w:t>
              </w:r>
            </w:hyperlink>
          </w:p>
          <w:p w14:paraId="7B101D6A" w14:textId="77777777" w:rsidR="00331C76" w:rsidRPr="009D4FF3" w:rsidRDefault="00331C76" w:rsidP="009D4FF3">
            <w:pPr>
              <w:pStyle w:val="BodyText-table"/>
            </w:pPr>
            <w:r w:rsidRPr="009D4FF3">
              <w:t>06/11/14</w:t>
            </w:r>
          </w:p>
          <w:p w14:paraId="34456AF6" w14:textId="77777777" w:rsidR="00331C76" w:rsidRPr="002E20B4" w:rsidRDefault="00331C76" w:rsidP="002E20B4">
            <w:pPr>
              <w:pStyle w:val="BodyText-table"/>
            </w:pPr>
            <w:r w:rsidRPr="002E20B4">
              <w:t>CN 14-012</w:t>
            </w:r>
          </w:p>
        </w:tc>
        <w:tc>
          <w:tcPr>
            <w:tcW w:w="6064" w:type="dxa"/>
          </w:tcPr>
          <w:p w14:paraId="66253828" w14:textId="77777777" w:rsidR="00331C76" w:rsidRDefault="00331C76" w:rsidP="00BF3D57">
            <w:pPr>
              <w:pStyle w:val="BodyText-table"/>
            </w:pPr>
            <w:r>
              <w:t>Clarifies requirements to show that Regional Administrator approval is not required to perform ISFSI procedures listed in this manual chapter appendix.</w:t>
            </w:r>
          </w:p>
        </w:tc>
        <w:tc>
          <w:tcPr>
            <w:tcW w:w="1530" w:type="dxa"/>
          </w:tcPr>
          <w:p w14:paraId="3CE839BD" w14:textId="77777777" w:rsidR="00331C76" w:rsidRDefault="00331C76" w:rsidP="00BF3D57">
            <w:pPr>
              <w:pStyle w:val="BodyText-table"/>
            </w:pPr>
            <w:r>
              <w:t>No</w:t>
            </w:r>
          </w:p>
        </w:tc>
        <w:tc>
          <w:tcPr>
            <w:tcW w:w="2036" w:type="dxa"/>
          </w:tcPr>
          <w:p w14:paraId="33FBCE05" w14:textId="77777777" w:rsidR="00331C76" w:rsidRPr="002B2D03" w:rsidRDefault="00331C76" w:rsidP="00BF3D57">
            <w:pPr>
              <w:pStyle w:val="BodyText-table"/>
            </w:pPr>
            <w:r>
              <w:t>2515C-1820</w:t>
            </w:r>
          </w:p>
        </w:tc>
      </w:tr>
      <w:tr w:rsidR="005226B7" w:rsidRPr="00550432" w14:paraId="5DC9F8B8" w14:textId="77777777" w:rsidTr="004B08ED">
        <w:trPr>
          <w:tblHeader w:val="0"/>
        </w:trPr>
        <w:tc>
          <w:tcPr>
            <w:tcW w:w="1761" w:type="dxa"/>
          </w:tcPr>
          <w:p w14:paraId="5FD44D3F" w14:textId="77777777" w:rsidR="005226B7" w:rsidRPr="00550432" w:rsidRDefault="005226B7" w:rsidP="00BF3D57">
            <w:pPr>
              <w:pStyle w:val="BodyText-table"/>
            </w:pPr>
            <w:r>
              <w:t>N/A</w:t>
            </w:r>
          </w:p>
        </w:tc>
        <w:tc>
          <w:tcPr>
            <w:tcW w:w="1710" w:type="dxa"/>
          </w:tcPr>
          <w:p w14:paraId="6EA46597" w14:textId="428292C5" w:rsidR="005226B7" w:rsidRPr="009D4FF3" w:rsidRDefault="00000000" w:rsidP="009D4FF3">
            <w:pPr>
              <w:pStyle w:val="BodyText-table"/>
            </w:pPr>
            <w:hyperlink r:id="rId19" w:history="1">
              <w:r w:rsidR="005226B7" w:rsidRPr="009719A0">
                <w:rPr>
                  <w:rStyle w:val="Hyperlink"/>
                </w:rPr>
                <w:t>ML15167A079</w:t>
              </w:r>
            </w:hyperlink>
          </w:p>
          <w:p w14:paraId="33DA4DCA" w14:textId="77777777" w:rsidR="005226B7" w:rsidRPr="009D4FF3" w:rsidRDefault="005226B7" w:rsidP="009D4FF3">
            <w:pPr>
              <w:pStyle w:val="BodyText-table"/>
            </w:pPr>
            <w:r w:rsidRPr="009D4FF3">
              <w:t>06/24/15</w:t>
            </w:r>
          </w:p>
          <w:p w14:paraId="58E702A4" w14:textId="77777777" w:rsidR="005226B7" w:rsidRDefault="005226B7" w:rsidP="009D4FF3">
            <w:pPr>
              <w:pStyle w:val="BodyText-table"/>
            </w:pPr>
            <w:r w:rsidRPr="009D4FF3">
              <w:t>CN 15-012</w:t>
            </w:r>
          </w:p>
        </w:tc>
        <w:tc>
          <w:tcPr>
            <w:tcW w:w="6064" w:type="dxa"/>
          </w:tcPr>
          <w:p w14:paraId="315D39A0" w14:textId="77777777" w:rsidR="005226B7" w:rsidRDefault="005226B7" w:rsidP="00BF3D57">
            <w:pPr>
              <w:pStyle w:val="BodyText-table"/>
            </w:pPr>
            <w:r w:rsidRPr="00FA4DD2">
              <w:t>Revised to add IP 60</w:t>
            </w:r>
            <w:r>
              <w:t>715</w:t>
            </w:r>
            <w:r w:rsidRPr="00FA4DD2">
              <w:t>,</w:t>
            </w:r>
            <w:r>
              <w:t xml:space="preserve"> Reserved for: Spent Fuel Safety at Operating Reactors, clarify introductory text, and incorporate recommendations in FBF-2515C-2123.</w:t>
            </w:r>
          </w:p>
        </w:tc>
        <w:tc>
          <w:tcPr>
            <w:tcW w:w="1530" w:type="dxa"/>
          </w:tcPr>
          <w:p w14:paraId="6078861D" w14:textId="77777777" w:rsidR="005226B7" w:rsidRDefault="005226B7" w:rsidP="00BF3D57">
            <w:pPr>
              <w:pStyle w:val="BodyText-table"/>
            </w:pPr>
            <w:r>
              <w:t>No</w:t>
            </w:r>
          </w:p>
        </w:tc>
        <w:tc>
          <w:tcPr>
            <w:tcW w:w="2036" w:type="dxa"/>
          </w:tcPr>
          <w:p w14:paraId="0ABE0252" w14:textId="77777777" w:rsidR="005226B7" w:rsidRDefault="005226B7" w:rsidP="00BF3D57">
            <w:pPr>
              <w:pStyle w:val="BodyText-table"/>
            </w:pPr>
            <w:r>
              <w:t>2515C-2123</w:t>
            </w:r>
          </w:p>
          <w:p w14:paraId="366BB9F7" w14:textId="7F29FA3E" w:rsidR="005226B7" w:rsidRDefault="00000000" w:rsidP="00BF3D57">
            <w:pPr>
              <w:pStyle w:val="BodyText-table"/>
            </w:pPr>
            <w:hyperlink r:id="rId20" w:history="1">
              <w:r w:rsidR="005226B7" w:rsidRPr="008122E1">
                <w:rPr>
                  <w:rStyle w:val="Hyperlink"/>
                </w:rPr>
                <w:t>ML15175A204</w:t>
              </w:r>
            </w:hyperlink>
          </w:p>
        </w:tc>
      </w:tr>
      <w:tr w:rsidR="003128F8" w:rsidRPr="00550432" w14:paraId="0EB7CB70" w14:textId="77777777" w:rsidTr="004B08ED">
        <w:trPr>
          <w:tblHeader w:val="0"/>
        </w:trPr>
        <w:tc>
          <w:tcPr>
            <w:tcW w:w="1761" w:type="dxa"/>
          </w:tcPr>
          <w:p w14:paraId="28578955" w14:textId="77777777" w:rsidR="00623EE6" w:rsidRPr="00623EE6" w:rsidRDefault="00623EE6" w:rsidP="00BF3D57">
            <w:pPr>
              <w:pStyle w:val="BodyText-table"/>
            </w:pPr>
            <w:r w:rsidRPr="00623EE6">
              <w:lastRenderedPageBreak/>
              <w:t>C1 Reference:</w:t>
            </w:r>
          </w:p>
          <w:p w14:paraId="413C373A" w14:textId="77777777" w:rsidR="003128F8" w:rsidRDefault="00623EE6" w:rsidP="00BF3D57">
            <w:pPr>
              <w:pStyle w:val="BodyText-table"/>
            </w:pPr>
            <w:r w:rsidRPr="00623EE6">
              <w:t>Cor</w:t>
            </w:r>
            <w:r>
              <w:t>rective Action from OIG-18-A-13</w:t>
            </w:r>
          </w:p>
          <w:p w14:paraId="3E1F927F" w14:textId="77777777" w:rsidR="00534E0C" w:rsidRDefault="00534E0C" w:rsidP="00BF3D57">
            <w:pPr>
              <w:pStyle w:val="BodyText-table"/>
            </w:pPr>
            <w:r w:rsidRPr="00534E0C">
              <w:t>ML18136A734</w:t>
            </w:r>
          </w:p>
        </w:tc>
        <w:tc>
          <w:tcPr>
            <w:tcW w:w="1710" w:type="dxa"/>
          </w:tcPr>
          <w:p w14:paraId="5C43F797" w14:textId="233DA504" w:rsidR="003128F8" w:rsidRPr="009D4FF3" w:rsidRDefault="00000000" w:rsidP="009D4FF3">
            <w:pPr>
              <w:pStyle w:val="BodyText-table"/>
            </w:pPr>
            <w:hyperlink r:id="rId21" w:history="1">
              <w:r w:rsidR="00043AC8" w:rsidRPr="009719A0">
                <w:rPr>
                  <w:rStyle w:val="Hyperlink"/>
                </w:rPr>
                <w:t>ML19085A407</w:t>
              </w:r>
            </w:hyperlink>
          </w:p>
          <w:p w14:paraId="367E3373" w14:textId="77777777" w:rsidR="00043AC8" w:rsidRPr="009D4FF3" w:rsidRDefault="00CF4D1A" w:rsidP="009D4FF3">
            <w:pPr>
              <w:pStyle w:val="BodyText-table"/>
            </w:pPr>
            <w:r w:rsidRPr="009D4FF3">
              <w:t>05/01/19</w:t>
            </w:r>
          </w:p>
          <w:p w14:paraId="6A1EB6E9" w14:textId="5414375B" w:rsidR="00043AC8" w:rsidRDefault="00CF4D1A" w:rsidP="009D4FF3">
            <w:pPr>
              <w:pStyle w:val="BodyText-table"/>
            </w:pPr>
            <w:r w:rsidRPr="009D4FF3">
              <w:t>CN 19-014</w:t>
            </w:r>
          </w:p>
        </w:tc>
        <w:tc>
          <w:tcPr>
            <w:tcW w:w="6064" w:type="dxa"/>
          </w:tcPr>
          <w:p w14:paraId="375BF1FF" w14:textId="77777777" w:rsidR="003128F8" w:rsidRDefault="00623EE6" w:rsidP="00BF3D57">
            <w:pPr>
              <w:pStyle w:val="BodyText-table"/>
            </w:pPr>
            <w:r>
              <w:t xml:space="preserve">Revised to reflect requirement for consistent and periodic reviews of inspection procedures. </w:t>
            </w:r>
            <w:r w:rsidR="00534E0C">
              <w:t>This a</w:t>
            </w:r>
            <w:r w:rsidRPr="00623EE6">
              <w:t xml:space="preserve">ction satisfies Recommendation </w:t>
            </w:r>
            <w:r>
              <w:t>1</w:t>
            </w:r>
            <w:r w:rsidRPr="00623EE6">
              <w:t xml:space="preserve"> from OIG-18-A-13, Audit of NRC’s Special and Infrequently Performed Inspections</w:t>
            </w:r>
            <w:r w:rsidR="00534E0C">
              <w:t>.</w:t>
            </w:r>
          </w:p>
          <w:p w14:paraId="5D5F85F2" w14:textId="77777777" w:rsidR="00534E0C" w:rsidRDefault="00534E0C" w:rsidP="00BF3D57">
            <w:pPr>
              <w:pStyle w:val="BodyText-table"/>
            </w:pPr>
          </w:p>
          <w:p w14:paraId="34A28B9A" w14:textId="77777777" w:rsidR="00623EE6" w:rsidRPr="00FA4DD2" w:rsidRDefault="00623EE6" w:rsidP="00BF3D57">
            <w:pPr>
              <w:pStyle w:val="BodyText-table"/>
            </w:pPr>
            <w:r>
              <w:t xml:space="preserve">Additionally, revised to remove </w:t>
            </w:r>
            <w:r w:rsidR="00534E0C">
              <w:t>procedures that were determined to no longer be warranted due to inclusion of relevant portions in other procedures, completion of program, or prior procedure deletion. This a</w:t>
            </w:r>
            <w:r w:rsidR="00534E0C" w:rsidRPr="00623EE6">
              <w:t xml:space="preserve">ction satisfies Recommendation </w:t>
            </w:r>
            <w:r w:rsidR="00534E0C">
              <w:t>3</w:t>
            </w:r>
            <w:r w:rsidR="00534E0C" w:rsidRPr="00623EE6">
              <w:t xml:space="preserve"> from OIG-18-A-13, Audit of NRC’s Special and Infrequently Performed Inspections</w:t>
            </w:r>
          </w:p>
        </w:tc>
        <w:tc>
          <w:tcPr>
            <w:tcW w:w="1530" w:type="dxa"/>
          </w:tcPr>
          <w:p w14:paraId="5AD261FE" w14:textId="77777777" w:rsidR="003128F8" w:rsidRDefault="00534E0C" w:rsidP="00BF3D57">
            <w:pPr>
              <w:pStyle w:val="BodyText-table"/>
            </w:pPr>
            <w:r>
              <w:t>No</w:t>
            </w:r>
          </w:p>
        </w:tc>
        <w:tc>
          <w:tcPr>
            <w:tcW w:w="2036" w:type="dxa"/>
          </w:tcPr>
          <w:p w14:paraId="54063F50" w14:textId="5273D7AB" w:rsidR="003128F8" w:rsidRDefault="00000000" w:rsidP="00BF3D57">
            <w:pPr>
              <w:pStyle w:val="BodyText-table"/>
            </w:pPr>
            <w:hyperlink r:id="rId22" w:history="1">
              <w:r w:rsidR="00043AC8" w:rsidRPr="008122E1">
                <w:rPr>
                  <w:rStyle w:val="Hyperlink"/>
                </w:rPr>
                <w:t>ML19085A425</w:t>
              </w:r>
            </w:hyperlink>
          </w:p>
        </w:tc>
      </w:tr>
      <w:tr w:rsidR="00B405D5" w:rsidRPr="00550432" w14:paraId="2ACE8B42" w14:textId="77777777" w:rsidTr="004B08ED">
        <w:trPr>
          <w:tblHeader w:val="0"/>
        </w:trPr>
        <w:tc>
          <w:tcPr>
            <w:tcW w:w="1761" w:type="dxa"/>
          </w:tcPr>
          <w:p w14:paraId="74DBFAA4" w14:textId="77777777" w:rsidR="00B405D5" w:rsidRPr="00623EE6" w:rsidRDefault="00B405D5" w:rsidP="00BF3D57">
            <w:pPr>
              <w:pStyle w:val="BodyText-table"/>
            </w:pPr>
            <w:r w:rsidRPr="00623EE6">
              <w:t>C1 Reference:</w:t>
            </w:r>
          </w:p>
          <w:p w14:paraId="362B59A5" w14:textId="77777777" w:rsidR="00B405D5" w:rsidRDefault="00B405D5" w:rsidP="00BF3D57">
            <w:pPr>
              <w:pStyle w:val="BodyText-table"/>
            </w:pPr>
            <w:r w:rsidRPr="00623EE6">
              <w:t>Cor</w:t>
            </w:r>
            <w:r>
              <w:t>rective Action from OIG-18-A-13</w:t>
            </w:r>
          </w:p>
          <w:p w14:paraId="3F5B33D8" w14:textId="381AD05B" w:rsidR="00B405D5" w:rsidRPr="00623EE6" w:rsidRDefault="00B405D5" w:rsidP="00BF3D57">
            <w:pPr>
              <w:pStyle w:val="BodyText-table"/>
            </w:pPr>
            <w:r w:rsidRPr="00534E0C">
              <w:t>ML18136A734</w:t>
            </w:r>
          </w:p>
        </w:tc>
        <w:tc>
          <w:tcPr>
            <w:tcW w:w="1710" w:type="dxa"/>
          </w:tcPr>
          <w:p w14:paraId="7B8F5A7B" w14:textId="6E4412F2" w:rsidR="00B405D5" w:rsidRPr="009D4FF3" w:rsidRDefault="00000000" w:rsidP="009D4FF3">
            <w:pPr>
              <w:pStyle w:val="BodyText-table"/>
            </w:pPr>
            <w:hyperlink r:id="rId23" w:history="1">
              <w:r w:rsidR="00A03124" w:rsidRPr="001A76B8">
                <w:rPr>
                  <w:rStyle w:val="Hyperlink"/>
                </w:rPr>
                <w:t>ML20162A098</w:t>
              </w:r>
            </w:hyperlink>
          </w:p>
          <w:p w14:paraId="4D7E0A34" w14:textId="5B77E5D0" w:rsidR="00437E87" w:rsidRPr="009D4FF3" w:rsidRDefault="00EF5250" w:rsidP="009D4FF3">
            <w:pPr>
              <w:pStyle w:val="BodyText-table"/>
            </w:pPr>
            <w:r w:rsidRPr="009D4FF3">
              <w:t>07/31/20</w:t>
            </w:r>
          </w:p>
          <w:p w14:paraId="28E0ABD4" w14:textId="5D1732E3" w:rsidR="00A03124" w:rsidRDefault="00A03124" w:rsidP="009D4FF3">
            <w:pPr>
              <w:pStyle w:val="BodyText-table"/>
            </w:pPr>
            <w:r w:rsidRPr="009D4FF3">
              <w:t xml:space="preserve">CN </w:t>
            </w:r>
            <w:r w:rsidR="00EF5250" w:rsidRPr="009D4FF3">
              <w:t>20-036</w:t>
            </w:r>
          </w:p>
        </w:tc>
        <w:tc>
          <w:tcPr>
            <w:tcW w:w="6064" w:type="dxa"/>
          </w:tcPr>
          <w:p w14:paraId="4E2CACFF" w14:textId="1DBDB135" w:rsidR="00B405D5" w:rsidRDefault="00B405D5" w:rsidP="00BF3D57">
            <w:pPr>
              <w:pStyle w:val="BodyText-table"/>
            </w:pPr>
            <w:r>
              <w:t xml:space="preserve">Editorial update was made </w:t>
            </w:r>
            <w:bookmarkStart w:id="25" w:name="_Hlk46926548"/>
            <w:r>
              <w:t>to reflect that the requirement to conduct periodic reviews associated with Commitment</w:t>
            </w:r>
            <w:r w:rsidR="001F24DA">
              <w:t> </w:t>
            </w:r>
            <w:r>
              <w:t xml:space="preserve">1 </w:t>
            </w:r>
            <w:r w:rsidR="00FD22D1">
              <w:t>will reside in</w:t>
            </w:r>
            <w:r>
              <w:t xml:space="preserve"> IMC 0040.</w:t>
            </w:r>
            <w:bookmarkEnd w:id="25"/>
          </w:p>
        </w:tc>
        <w:tc>
          <w:tcPr>
            <w:tcW w:w="1530" w:type="dxa"/>
          </w:tcPr>
          <w:p w14:paraId="22F58955" w14:textId="5C53A597" w:rsidR="00B405D5" w:rsidRDefault="001F24DA" w:rsidP="00BF3D57">
            <w:pPr>
              <w:pStyle w:val="BodyText-table"/>
            </w:pPr>
            <w:r>
              <w:t>No</w:t>
            </w:r>
          </w:p>
        </w:tc>
        <w:tc>
          <w:tcPr>
            <w:tcW w:w="2036" w:type="dxa"/>
          </w:tcPr>
          <w:p w14:paraId="40A23B6D" w14:textId="0719B1AB" w:rsidR="00B405D5" w:rsidRDefault="00EF5250" w:rsidP="00BF3D57">
            <w:pPr>
              <w:pStyle w:val="BodyText-table"/>
            </w:pPr>
            <w:r>
              <w:t>N/A</w:t>
            </w:r>
          </w:p>
        </w:tc>
      </w:tr>
      <w:tr w:rsidR="0022176D" w:rsidRPr="00550432" w14:paraId="034107B8" w14:textId="77777777" w:rsidTr="004B08ED">
        <w:trPr>
          <w:tblHeader w:val="0"/>
        </w:trPr>
        <w:tc>
          <w:tcPr>
            <w:tcW w:w="1761" w:type="dxa"/>
          </w:tcPr>
          <w:p w14:paraId="10C224C8" w14:textId="77777777" w:rsidR="0022176D" w:rsidRPr="00623EE6" w:rsidRDefault="0022176D" w:rsidP="00BF3D57">
            <w:pPr>
              <w:pStyle w:val="BodyText-table"/>
            </w:pPr>
          </w:p>
        </w:tc>
        <w:tc>
          <w:tcPr>
            <w:tcW w:w="1710" w:type="dxa"/>
          </w:tcPr>
          <w:p w14:paraId="3856A5A5" w14:textId="3FC62851" w:rsidR="0022176D" w:rsidRPr="009D4FF3" w:rsidRDefault="007638B1" w:rsidP="009D4FF3">
            <w:pPr>
              <w:pStyle w:val="BodyText-table"/>
            </w:pPr>
            <w:r w:rsidRPr="009D4FF3">
              <w:t>ML20321A277</w:t>
            </w:r>
          </w:p>
          <w:p w14:paraId="6F1D8A3F" w14:textId="1D8B66F3" w:rsidR="0022176D" w:rsidRPr="009D4FF3" w:rsidRDefault="004D1532" w:rsidP="009D4FF3">
            <w:pPr>
              <w:pStyle w:val="BodyText-table"/>
            </w:pPr>
            <w:r w:rsidRPr="009D4FF3">
              <w:t>12/22/20</w:t>
            </w:r>
          </w:p>
          <w:p w14:paraId="0309C229" w14:textId="61CED64E" w:rsidR="0022176D" w:rsidRDefault="0022176D" w:rsidP="009D4FF3">
            <w:pPr>
              <w:pStyle w:val="BodyText-table"/>
            </w:pPr>
            <w:r w:rsidRPr="009D4FF3">
              <w:t xml:space="preserve">CN </w:t>
            </w:r>
            <w:r w:rsidR="004D1532" w:rsidRPr="009D4FF3">
              <w:t>20-076</w:t>
            </w:r>
          </w:p>
        </w:tc>
        <w:tc>
          <w:tcPr>
            <w:tcW w:w="6064" w:type="dxa"/>
          </w:tcPr>
          <w:p w14:paraId="286A4689" w14:textId="59C49043" w:rsidR="0022176D" w:rsidRDefault="0022176D" w:rsidP="00BF3D57">
            <w:pPr>
              <w:pStyle w:val="BodyText-table"/>
            </w:pPr>
            <w:r>
              <w:t>Removed IP 60854.1, 60855.1, 60856.1, and 81311. ISFSI inspections have been integrated into the 2690 program. Added requirement to document the Regional Administers authorization for conducting IMC 2515 App C inspections.</w:t>
            </w:r>
          </w:p>
        </w:tc>
        <w:tc>
          <w:tcPr>
            <w:tcW w:w="1530" w:type="dxa"/>
          </w:tcPr>
          <w:p w14:paraId="1020AC9F" w14:textId="77777777" w:rsidR="0022176D" w:rsidRDefault="0022176D" w:rsidP="00BF3D57">
            <w:pPr>
              <w:pStyle w:val="BodyText-table"/>
            </w:pPr>
          </w:p>
        </w:tc>
        <w:tc>
          <w:tcPr>
            <w:tcW w:w="2036" w:type="dxa"/>
          </w:tcPr>
          <w:p w14:paraId="508B18BE" w14:textId="4A699A01" w:rsidR="0022176D" w:rsidRDefault="00000000" w:rsidP="00BF3D57">
            <w:pPr>
              <w:pStyle w:val="BodyText-table"/>
            </w:pPr>
            <w:hyperlink r:id="rId24" w:history="1">
              <w:r w:rsidR="001A76B8" w:rsidRPr="001A76B8">
                <w:rPr>
                  <w:rStyle w:val="Hyperlink"/>
                </w:rPr>
                <w:t>ML20324A377</w:t>
              </w:r>
            </w:hyperlink>
          </w:p>
        </w:tc>
      </w:tr>
      <w:tr w:rsidR="00777D8D" w:rsidRPr="00550432" w14:paraId="1F7E98AC" w14:textId="77777777" w:rsidTr="004B08ED">
        <w:trPr>
          <w:tblHeader w:val="0"/>
        </w:trPr>
        <w:tc>
          <w:tcPr>
            <w:tcW w:w="1761" w:type="dxa"/>
          </w:tcPr>
          <w:p w14:paraId="2D28A168" w14:textId="77777777" w:rsidR="00777D8D" w:rsidRPr="00623EE6" w:rsidRDefault="00777D8D" w:rsidP="00BF3D57">
            <w:pPr>
              <w:pStyle w:val="BodyText-table"/>
            </w:pPr>
          </w:p>
        </w:tc>
        <w:tc>
          <w:tcPr>
            <w:tcW w:w="1710" w:type="dxa"/>
          </w:tcPr>
          <w:p w14:paraId="7EAE0090" w14:textId="66C73489" w:rsidR="00777D8D" w:rsidRPr="009D4FF3" w:rsidRDefault="00F011C2" w:rsidP="009D4FF3">
            <w:pPr>
              <w:pStyle w:val="BodyText-table"/>
            </w:pPr>
            <w:r w:rsidRPr="009D4FF3">
              <w:t>ML</w:t>
            </w:r>
            <w:r w:rsidR="00C6327A" w:rsidRPr="009D4FF3">
              <w:t>23151A546</w:t>
            </w:r>
          </w:p>
          <w:p w14:paraId="5A816DD5" w14:textId="74519452" w:rsidR="00F011C2" w:rsidRPr="009D4FF3" w:rsidRDefault="00A526F4" w:rsidP="009D4FF3">
            <w:pPr>
              <w:pStyle w:val="BodyText-table"/>
              <w:rPr>
                <w:highlight w:val="yellow"/>
              </w:rPr>
            </w:pPr>
            <w:r>
              <w:t>06/26/23</w:t>
            </w:r>
          </w:p>
          <w:p w14:paraId="0AC4D1A6" w14:textId="4FCBC79D" w:rsidR="00F011C2" w:rsidRPr="007638B1" w:rsidRDefault="00F011C2" w:rsidP="009D4FF3">
            <w:pPr>
              <w:pStyle w:val="BodyText-table"/>
            </w:pPr>
            <w:r w:rsidRPr="00A526F4">
              <w:t xml:space="preserve">CN </w:t>
            </w:r>
            <w:r w:rsidR="00A526F4">
              <w:t>23-018</w:t>
            </w:r>
          </w:p>
        </w:tc>
        <w:tc>
          <w:tcPr>
            <w:tcW w:w="6064" w:type="dxa"/>
          </w:tcPr>
          <w:p w14:paraId="3BAB8FFE" w14:textId="08BD9C23" w:rsidR="00777D8D" w:rsidRDefault="00777D8D" w:rsidP="00BF3D57">
            <w:pPr>
              <w:pStyle w:val="BodyText-table"/>
            </w:pPr>
            <w:r>
              <w:t>Revised to add IP 71002 and 71013. IPs 71002 and 71013 revised to add applicability to this IMC.</w:t>
            </w:r>
            <w:r w:rsidR="004D21DB">
              <w:t xml:space="preserve"> </w:t>
            </w:r>
            <w:r w:rsidR="004D21DB" w:rsidRPr="004D21DB">
              <w:t>A few IPs listed are also editorially revised to reflect current titles.</w:t>
            </w:r>
          </w:p>
        </w:tc>
        <w:tc>
          <w:tcPr>
            <w:tcW w:w="1530" w:type="dxa"/>
          </w:tcPr>
          <w:p w14:paraId="3FBFD013" w14:textId="314A117A" w:rsidR="00777D8D" w:rsidRDefault="00777D8D" w:rsidP="00BF3D57">
            <w:pPr>
              <w:pStyle w:val="BodyText-table"/>
            </w:pPr>
            <w:r>
              <w:t>N/A</w:t>
            </w:r>
          </w:p>
        </w:tc>
        <w:tc>
          <w:tcPr>
            <w:tcW w:w="2036" w:type="dxa"/>
          </w:tcPr>
          <w:p w14:paraId="3C9E49B6" w14:textId="0E3357F3" w:rsidR="00777D8D" w:rsidRDefault="00777D8D" w:rsidP="00BF3D57">
            <w:pPr>
              <w:pStyle w:val="BodyText-table"/>
            </w:pPr>
            <w:r>
              <w:t>N/A</w:t>
            </w:r>
          </w:p>
        </w:tc>
      </w:tr>
    </w:tbl>
    <w:p w14:paraId="3C044654" w14:textId="77777777" w:rsidR="006A4FBD" w:rsidRPr="00550432" w:rsidRDefault="006A4FBD" w:rsidP="00901318">
      <w:pPr>
        <w:pStyle w:val="BodyText"/>
      </w:pPr>
    </w:p>
    <w:sectPr w:rsidR="006A4FBD" w:rsidRPr="00550432" w:rsidSect="0041522D">
      <w:footerReference w:type="default" r:id="rId25"/>
      <w:pgSz w:w="15840" w:h="12240" w:orient="landscape" w:code="1"/>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DA21CD" w14:textId="77777777" w:rsidR="005E0C8B" w:rsidRDefault="005E0C8B">
      <w:r>
        <w:separator/>
      </w:r>
    </w:p>
  </w:endnote>
  <w:endnote w:type="continuationSeparator" w:id="0">
    <w:p w14:paraId="06080A63" w14:textId="77777777" w:rsidR="005E0C8B" w:rsidRDefault="005E0C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etter Gothic">
    <w:altName w:val="Courier New"/>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B3AFA" w14:textId="77777777" w:rsidR="00B405D5" w:rsidRDefault="00B405D5" w:rsidP="00D31F05">
    <w:pPr>
      <w:tabs>
        <w:tab w:val="center" w:pos="4680"/>
        <w:tab w:val="right" w:pos="9360"/>
      </w:tabs>
    </w:pPr>
  </w:p>
  <w:p w14:paraId="24F272B2" w14:textId="77777777" w:rsidR="00B405D5" w:rsidRDefault="00B405D5" w:rsidP="00D31F05">
    <w:pPr>
      <w:tabs>
        <w:tab w:val="center" w:pos="4680"/>
        <w:tab w:val="right" w:pos="9360"/>
      </w:tabs>
    </w:pPr>
    <w:r>
      <w:t>Issue Date: XX/XX/XX</w:t>
    </w:r>
    <w:r>
      <w:tab/>
      <w:t>C-</w:t>
    </w:r>
    <w:r>
      <w:fldChar w:fldCharType="begin"/>
    </w:r>
    <w:r>
      <w:instrText xml:space="preserve">PAGE </w:instrText>
    </w:r>
    <w:r>
      <w:fldChar w:fldCharType="separate"/>
    </w:r>
    <w:r>
      <w:rPr>
        <w:noProof/>
      </w:rPr>
      <w:t>2</w:t>
    </w:r>
    <w:r>
      <w:fldChar w:fldCharType="end"/>
    </w:r>
    <w:r>
      <w:tab/>
      <w:t>2515 Appendix 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12D09" w14:textId="00059CF0" w:rsidR="00B405D5" w:rsidRPr="00550432" w:rsidRDefault="00B405D5">
    <w:pPr>
      <w:tabs>
        <w:tab w:val="center" w:pos="4680"/>
        <w:tab w:val="right" w:pos="9360"/>
      </w:tabs>
    </w:pPr>
    <w:r w:rsidRPr="00550432">
      <w:t xml:space="preserve">Issue Date: </w:t>
    </w:r>
    <w:r w:rsidR="00A526F4">
      <w:t>06/26/23</w:t>
    </w:r>
    <w:r w:rsidRPr="00550432">
      <w:tab/>
    </w:r>
    <w:r w:rsidRPr="00550432">
      <w:fldChar w:fldCharType="begin"/>
    </w:r>
    <w:r w:rsidRPr="00550432">
      <w:instrText xml:space="preserve">PAGE </w:instrText>
    </w:r>
    <w:r w:rsidRPr="00550432">
      <w:fldChar w:fldCharType="separate"/>
    </w:r>
    <w:r>
      <w:rPr>
        <w:noProof/>
      </w:rPr>
      <w:t>1</w:t>
    </w:r>
    <w:r w:rsidRPr="00550432">
      <w:fldChar w:fldCharType="end"/>
    </w:r>
    <w:r w:rsidRPr="00550432">
      <w:tab/>
      <w:t>2515 App 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53CB" w14:textId="58B2C60B" w:rsidR="00B405D5" w:rsidRPr="00550432" w:rsidRDefault="00B405D5" w:rsidP="00CD560A">
    <w:pPr>
      <w:tabs>
        <w:tab w:val="right" w:pos="6480"/>
        <w:tab w:val="right" w:pos="12960"/>
      </w:tabs>
    </w:pPr>
    <w:r w:rsidRPr="00550432">
      <w:t>Issue Date:</w:t>
    </w:r>
    <w:r>
      <w:t xml:space="preserve"> </w:t>
    </w:r>
    <w:r w:rsidR="00A526F4">
      <w:t>06/26/23</w:t>
    </w:r>
    <w:r w:rsidRPr="00550432">
      <w:tab/>
      <w:t>Att1-</w:t>
    </w:r>
    <w:r w:rsidRPr="00550432">
      <w:rPr>
        <w:rStyle w:val="PageNumber"/>
      </w:rPr>
      <w:fldChar w:fldCharType="begin"/>
    </w:r>
    <w:r w:rsidRPr="00550432">
      <w:rPr>
        <w:rStyle w:val="PageNumber"/>
      </w:rPr>
      <w:instrText xml:space="preserve"> PAGE </w:instrText>
    </w:r>
    <w:r w:rsidRPr="00550432">
      <w:rPr>
        <w:rStyle w:val="PageNumber"/>
      </w:rPr>
      <w:fldChar w:fldCharType="separate"/>
    </w:r>
    <w:r>
      <w:rPr>
        <w:rStyle w:val="PageNumber"/>
        <w:noProof/>
      </w:rPr>
      <w:t>4</w:t>
    </w:r>
    <w:r w:rsidRPr="00550432">
      <w:rPr>
        <w:rStyle w:val="PageNumber"/>
      </w:rPr>
      <w:fldChar w:fldCharType="end"/>
    </w:r>
    <w:r w:rsidRPr="00550432">
      <w:tab/>
      <w:t>2515 App 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DF9C49" w14:textId="77777777" w:rsidR="005E0C8B" w:rsidRDefault="005E0C8B">
      <w:r>
        <w:separator/>
      </w:r>
    </w:p>
  </w:footnote>
  <w:footnote w:type="continuationSeparator" w:id="0">
    <w:p w14:paraId="2BB70849" w14:textId="77777777" w:rsidR="005E0C8B" w:rsidRDefault="005E0C8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20"/>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Formatting/>
  <w:defaultTabStop w:val="60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4FBD"/>
    <w:rsid w:val="000009D4"/>
    <w:rsid w:val="000015EB"/>
    <w:rsid w:val="00003874"/>
    <w:rsid w:val="000156DD"/>
    <w:rsid w:val="00031B1F"/>
    <w:rsid w:val="00043AC8"/>
    <w:rsid w:val="00054636"/>
    <w:rsid w:val="000569E1"/>
    <w:rsid w:val="00062B7B"/>
    <w:rsid w:val="0008272A"/>
    <w:rsid w:val="0008706A"/>
    <w:rsid w:val="000959ED"/>
    <w:rsid w:val="000B14EC"/>
    <w:rsid w:val="000B17B4"/>
    <w:rsid w:val="000C2E79"/>
    <w:rsid w:val="000D2673"/>
    <w:rsid w:val="000E658D"/>
    <w:rsid w:val="000F4FD0"/>
    <w:rsid w:val="000F5F43"/>
    <w:rsid w:val="00104AEA"/>
    <w:rsid w:val="00107A89"/>
    <w:rsid w:val="001141D9"/>
    <w:rsid w:val="0011578F"/>
    <w:rsid w:val="00115A35"/>
    <w:rsid w:val="00127E92"/>
    <w:rsid w:val="00131D1C"/>
    <w:rsid w:val="00132871"/>
    <w:rsid w:val="0014278C"/>
    <w:rsid w:val="00170931"/>
    <w:rsid w:val="001A2C28"/>
    <w:rsid w:val="001A76B8"/>
    <w:rsid w:val="001B46F0"/>
    <w:rsid w:val="001B7D7C"/>
    <w:rsid w:val="001D43BA"/>
    <w:rsid w:val="001E5A76"/>
    <w:rsid w:val="001F1238"/>
    <w:rsid w:val="001F19D5"/>
    <w:rsid w:val="001F24DA"/>
    <w:rsid w:val="002051E4"/>
    <w:rsid w:val="0022176D"/>
    <w:rsid w:val="00230A14"/>
    <w:rsid w:val="00236C38"/>
    <w:rsid w:val="002747D1"/>
    <w:rsid w:val="00294E31"/>
    <w:rsid w:val="002E20B4"/>
    <w:rsid w:val="00306301"/>
    <w:rsid w:val="00306AC3"/>
    <w:rsid w:val="00311D31"/>
    <w:rsid w:val="003127E5"/>
    <w:rsid w:val="003128F8"/>
    <w:rsid w:val="0031327E"/>
    <w:rsid w:val="00317306"/>
    <w:rsid w:val="003218D3"/>
    <w:rsid w:val="00331C76"/>
    <w:rsid w:val="00333033"/>
    <w:rsid w:val="003426DF"/>
    <w:rsid w:val="0035429B"/>
    <w:rsid w:val="00366364"/>
    <w:rsid w:val="003671B0"/>
    <w:rsid w:val="0037645C"/>
    <w:rsid w:val="0037697C"/>
    <w:rsid w:val="00380FA7"/>
    <w:rsid w:val="00387387"/>
    <w:rsid w:val="0038782E"/>
    <w:rsid w:val="00395F3C"/>
    <w:rsid w:val="003A1DA6"/>
    <w:rsid w:val="003A3BAD"/>
    <w:rsid w:val="003A7B75"/>
    <w:rsid w:val="003C56FD"/>
    <w:rsid w:val="003C652A"/>
    <w:rsid w:val="003F2BE6"/>
    <w:rsid w:val="00410ECB"/>
    <w:rsid w:val="0041522D"/>
    <w:rsid w:val="0041686E"/>
    <w:rsid w:val="00424EA9"/>
    <w:rsid w:val="004262BF"/>
    <w:rsid w:val="00430622"/>
    <w:rsid w:val="0043407F"/>
    <w:rsid w:val="00437E87"/>
    <w:rsid w:val="004566FC"/>
    <w:rsid w:val="00456747"/>
    <w:rsid w:val="004953F0"/>
    <w:rsid w:val="0049723D"/>
    <w:rsid w:val="004A2183"/>
    <w:rsid w:val="004A4396"/>
    <w:rsid w:val="004A7421"/>
    <w:rsid w:val="004B08ED"/>
    <w:rsid w:val="004B7EEB"/>
    <w:rsid w:val="004C3998"/>
    <w:rsid w:val="004D1532"/>
    <w:rsid w:val="004D21DB"/>
    <w:rsid w:val="004D2251"/>
    <w:rsid w:val="004D4062"/>
    <w:rsid w:val="004D40A4"/>
    <w:rsid w:val="004E2ABD"/>
    <w:rsid w:val="004F2589"/>
    <w:rsid w:val="00500C6D"/>
    <w:rsid w:val="00507947"/>
    <w:rsid w:val="00513FCB"/>
    <w:rsid w:val="00521313"/>
    <w:rsid w:val="005226B7"/>
    <w:rsid w:val="00523D51"/>
    <w:rsid w:val="0053138D"/>
    <w:rsid w:val="00534E0C"/>
    <w:rsid w:val="00550432"/>
    <w:rsid w:val="00551730"/>
    <w:rsid w:val="00560960"/>
    <w:rsid w:val="00593DF2"/>
    <w:rsid w:val="00594545"/>
    <w:rsid w:val="005D7420"/>
    <w:rsid w:val="005E0C8B"/>
    <w:rsid w:val="005E38F9"/>
    <w:rsid w:val="00623EE6"/>
    <w:rsid w:val="0063243F"/>
    <w:rsid w:val="006717B6"/>
    <w:rsid w:val="00675AEB"/>
    <w:rsid w:val="00685191"/>
    <w:rsid w:val="006912A6"/>
    <w:rsid w:val="006A316F"/>
    <w:rsid w:val="006A4FBD"/>
    <w:rsid w:val="006B22F3"/>
    <w:rsid w:val="006B325F"/>
    <w:rsid w:val="006C3829"/>
    <w:rsid w:val="006D1066"/>
    <w:rsid w:val="006D2C06"/>
    <w:rsid w:val="006D3E07"/>
    <w:rsid w:val="006D3EE6"/>
    <w:rsid w:val="006D4ECF"/>
    <w:rsid w:val="006E251A"/>
    <w:rsid w:val="006E3703"/>
    <w:rsid w:val="006E51A9"/>
    <w:rsid w:val="006E5E97"/>
    <w:rsid w:val="006E7353"/>
    <w:rsid w:val="006F44B2"/>
    <w:rsid w:val="00707538"/>
    <w:rsid w:val="00716DE9"/>
    <w:rsid w:val="00720132"/>
    <w:rsid w:val="00720F2D"/>
    <w:rsid w:val="00723D76"/>
    <w:rsid w:val="00725BB0"/>
    <w:rsid w:val="00732EFD"/>
    <w:rsid w:val="00740E54"/>
    <w:rsid w:val="00745D3F"/>
    <w:rsid w:val="007638B1"/>
    <w:rsid w:val="007650AA"/>
    <w:rsid w:val="00775233"/>
    <w:rsid w:val="00775883"/>
    <w:rsid w:val="00777D8D"/>
    <w:rsid w:val="00777FC0"/>
    <w:rsid w:val="00787562"/>
    <w:rsid w:val="00796E1C"/>
    <w:rsid w:val="007A03A4"/>
    <w:rsid w:val="007A535E"/>
    <w:rsid w:val="007C3366"/>
    <w:rsid w:val="007C7D16"/>
    <w:rsid w:val="007E47A9"/>
    <w:rsid w:val="007F74E5"/>
    <w:rsid w:val="008032BF"/>
    <w:rsid w:val="00810018"/>
    <w:rsid w:val="008122E1"/>
    <w:rsid w:val="008167EC"/>
    <w:rsid w:val="00821725"/>
    <w:rsid w:val="008532A4"/>
    <w:rsid w:val="008545E6"/>
    <w:rsid w:val="00865AE1"/>
    <w:rsid w:val="008732B3"/>
    <w:rsid w:val="008809BB"/>
    <w:rsid w:val="008834E5"/>
    <w:rsid w:val="00886FEF"/>
    <w:rsid w:val="008A1F02"/>
    <w:rsid w:val="008A2B3F"/>
    <w:rsid w:val="008A37EE"/>
    <w:rsid w:val="008D4056"/>
    <w:rsid w:val="008F0553"/>
    <w:rsid w:val="00901318"/>
    <w:rsid w:val="00911FB1"/>
    <w:rsid w:val="00927DAA"/>
    <w:rsid w:val="00940012"/>
    <w:rsid w:val="00941C8D"/>
    <w:rsid w:val="00942929"/>
    <w:rsid w:val="009445CE"/>
    <w:rsid w:val="00946E3E"/>
    <w:rsid w:val="00967AB8"/>
    <w:rsid w:val="00967D23"/>
    <w:rsid w:val="009719A0"/>
    <w:rsid w:val="009753E3"/>
    <w:rsid w:val="009910E7"/>
    <w:rsid w:val="009947BD"/>
    <w:rsid w:val="009A7383"/>
    <w:rsid w:val="009B5A17"/>
    <w:rsid w:val="009B6950"/>
    <w:rsid w:val="009C1F8A"/>
    <w:rsid w:val="009C5DF9"/>
    <w:rsid w:val="009C6A1B"/>
    <w:rsid w:val="009D4FF3"/>
    <w:rsid w:val="009E1130"/>
    <w:rsid w:val="009E2489"/>
    <w:rsid w:val="009E5B0B"/>
    <w:rsid w:val="009F4FFF"/>
    <w:rsid w:val="00A03124"/>
    <w:rsid w:val="00A225FE"/>
    <w:rsid w:val="00A34E8B"/>
    <w:rsid w:val="00A44199"/>
    <w:rsid w:val="00A44FF3"/>
    <w:rsid w:val="00A526F4"/>
    <w:rsid w:val="00A55C17"/>
    <w:rsid w:val="00A6158C"/>
    <w:rsid w:val="00A62E06"/>
    <w:rsid w:val="00A93F2D"/>
    <w:rsid w:val="00A94ACD"/>
    <w:rsid w:val="00AA1471"/>
    <w:rsid w:val="00AB5392"/>
    <w:rsid w:val="00AD6755"/>
    <w:rsid w:val="00AE6CFD"/>
    <w:rsid w:val="00B03B96"/>
    <w:rsid w:val="00B11E29"/>
    <w:rsid w:val="00B23F80"/>
    <w:rsid w:val="00B26E39"/>
    <w:rsid w:val="00B405D5"/>
    <w:rsid w:val="00B5111E"/>
    <w:rsid w:val="00B52C2B"/>
    <w:rsid w:val="00B55FE9"/>
    <w:rsid w:val="00B60773"/>
    <w:rsid w:val="00B65F0E"/>
    <w:rsid w:val="00B726C2"/>
    <w:rsid w:val="00B82270"/>
    <w:rsid w:val="00B8799B"/>
    <w:rsid w:val="00B97F5A"/>
    <w:rsid w:val="00BB65E2"/>
    <w:rsid w:val="00BC03EB"/>
    <w:rsid w:val="00BC16C6"/>
    <w:rsid w:val="00BE37FE"/>
    <w:rsid w:val="00BE6E2A"/>
    <w:rsid w:val="00BE7930"/>
    <w:rsid w:val="00BF2CBE"/>
    <w:rsid w:val="00BF3D57"/>
    <w:rsid w:val="00C10DD0"/>
    <w:rsid w:val="00C250C0"/>
    <w:rsid w:val="00C35451"/>
    <w:rsid w:val="00C43638"/>
    <w:rsid w:val="00C436E7"/>
    <w:rsid w:val="00C54BF4"/>
    <w:rsid w:val="00C6327A"/>
    <w:rsid w:val="00C824C2"/>
    <w:rsid w:val="00C833E4"/>
    <w:rsid w:val="00C8515E"/>
    <w:rsid w:val="00C94922"/>
    <w:rsid w:val="00CA343F"/>
    <w:rsid w:val="00CA4098"/>
    <w:rsid w:val="00CA42FF"/>
    <w:rsid w:val="00CB66F1"/>
    <w:rsid w:val="00CC0C1B"/>
    <w:rsid w:val="00CC0FEF"/>
    <w:rsid w:val="00CC1FC4"/>
    <w:rsid w:val="00CD3DE5"/>
    <w:rsid w:val="00CD560A"/>
    <w:rsid w:val="00CF3722"/>
    <w:rsid w:val="00CF4D1A"/>
    <w:rsid w:val="00D1098A"/>
    <w:rsid w:val="00D30A50"/>
    <w:rsid w:val="00D31F05"/>
    <w:rsid w:val="00D35EC1"/>
    <w:rsid w:val="00D5151E"/>
    <w:rsid w:val="00D536AD"/>
    <w:rsid w:val="00D577AB"/>
    <w:rsid w:val="00D67ACE"/>
    <w:rsid w:val="00D74D13"/>
    <w:rsid w:val="00D74DE9"/>
    <w:rsid w:val="00D95CB7"/>
    <w:rsid w:val="00DB5CA1"/>
    <w:rsid w:val="00DB6583"/>
    <w:rsid w:val="00DB7CFC"/>
    <w:rsid w:val="00DC1494"/>
    <w:rsid w:val="00DC3638"/>
    <w:rsid w:val="00DD671D"/>
    <w:rsid w:val="00DF0D38"/>
    <w:rsid w:val="00E205EF"/>
    <w:rsid w:val="00E21B47"/>
    <w:rsid w:val="00E419E1"/>
    <w:rsid w:val="00E44ED0"/>
    <w:rsid w:val="00E51CEB"/>
    <w:rsid w:val="00E611CE"/>
    <w:rsid w:val="00E653C6"/>
    <w:rsid w:val="00E74007"/>
    <w:rsid w:val="00EA1AD5"/>
    <w:rsid w:val="00EB29D0"/>
    <w:rsid w:val="00EB2CCF"/>
    <w:rsid w:val="00EC0802"/>
    <w:rsid w:val="00EC2688"/>
    <w:rsid w:val="00EC63F5"/>
    <w:rsid w:val="00EC6A4A"/>
    <w:rsid w:val="00EE4491"/>
    <w:rsid w:val="00EF5250"/>
    <w:rsid w:val="00F011C2"/>
    <w:rsid w:val="00F26047"/>
    <w:rsid w:val="00F267F6"/>
    <w:rsid w:val="00F4043E"/>
    <w:rsid w:val="00F462EA"/>
    <w:rsid w:val="00F50770"/>
    <w:rsid w:val="00F665D2"/>
    <w:rsid w:val="00F704CF"/>
    <w:rsid w:val="00F704DA"/>
    <w:rsid w:val="00F77396"/>
    <w:rsid w:val="00F81DC1"/>
    <w:rsid w:val="00F84FEF"/>
    <w:rsid w:val="00F8560B"/>
    <w:rsid w:val="00F87159"/>
    <w:rsid w:val="00FA3D5D"/>
    <w:rsid w:val="00FA4DD2"/>
    <w:rsid w:val="00FA5945"/>
    <w:rsid w:val="00FA6058"/>
    <w:rsid w:val="00FB5035"/>
    <w:rsid w:val="00FC6E2F"/>
    <w:rsid w:val="00FD22D1"/>
    <w:rsid w:val="00FE13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1896B4B5"/>
  <w15:docId w15:val="{F802AA92-30FB-4AF7-8A16-F29D9AD947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sz w:val="22"/>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23D51"/>
    <w:pPr>
      <w:widowControl w:val="0"/>
      <w:autoSpaceDE w:val="0"/>
      <w:autoSpaceDN w:val="0"/>
      <w:adjustRightInd w:val="0"/>
    </w:pPr>
  </w:style>
  <w:style w:type="paragraph" w:styleId="Heading1">
    <w:name w:val="heading 1"/>
    <w:next w:val="BodyText"/>
    <w:link w:val="Heading1Char"/>
    <w:qFormat/>
    <w:rsid w:val="006E251A"/>
    <w:pPr>
      <w:keepNext/>
      <w:keepLines/>
      <w:widowControl w:val="0"/>
      <w:autoSpaceDE w:val="0"/>
      <w:autoSpaceDN w:val="0"/>
      <w:adjustRightInd w:val="0"/>
      <w:spacing w:before="440" w:after="220"/>
      <w:ind w:left="360" w:hanging="360"/>
      <w:outlineLvl w:val="0"/>
    </w:pPr>
    <w:rPr>
      <w:rFonts w:eastAsiaTheme="majorEastAsia" w:cstheme="majorBidi"/>
      <w:caps/>
    </w:rPr>
  </w:style>
  <w:style w:type="paragraph" w:styleId="Heading2">
    <w:name w:val="heading 2"/>
    <w:basedOn w:val="BodyText"/>
    <w:next w:val="BodyText"/>
    <w:link w:val="Heading2Char"/>
    <w:qFormat/>
    <w:rsid w:val="006E251A"/>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6E251A"/>
    <w:pPr>
      <w:outlineLvl w:val="2"/>
    </w:pPr>
  </w:style>
  <w:style w:type="paragraph" w:styleId="Heading4">
    <w:name w:val="heading 4"/>
    <w:next w:val="BodyText"/>
    <w:link w:val="Heading4Char"/>
    <w:uiPriority w:val="9"/>
    <w:semiHidden/>
    <w:unhideWhenUsed/>
    <w:qFormat/>
    <w:rsid w:val="006E251A"/>
    <w:pPr>
      <w:keepNext/>
      <w:keepLines/>
      <w:spacing w:after="220"/>
      <w:outlineLvl w:val="3"/>
    </w:pPr>
    <w:rPr>
      <w:rFonts w:asciiTheme="majorHAnsi" w:eastAsiaTheme="majorEastAsia" w:hAnsiTheme="majorHAnsi"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317306"/>
  </w:style>
  <w:style w:type="paragraph" w:styleId="Header">
    <w:name w:val="header"/>
    <w:basedOn w:val="Normal"/>
    <w:rsid w:val="00CD560A"/>
    <w:pPr>
      <w:tabs>
        <w:tab w:val="center" w:pos="4320"/>
        <w:tab w:val="right" w:pos="8640"/>
      </w:tabs>
    </w:pPr>
  </w:style>
  <w:style w:type="paragraph" w:styleId="Footer">
    <w:name w:val="footer"/>
    <w:basedOn w:val="Normal"/>
    <w:rsid w:val="00CD560A"/>
    <w:pPr>
      <w:tabs>
        <w:tab w:val="center" w:pos="4320"/>
        <w:tab w:val="right" w:pos="8640"/>
      </w:tabs>
    </w:pPr>
  </w:style>
  <w:style w:type="character" w:styleId="PageNumber">
    <w:name w:val="page number"/>
    <w:basedOn w:val="DefaultParagraphFont"/>
    <w:rsid w:val="00CD560A"/>
  </w:style>
  <w:style w:type="paragraph" w:styleId="BalloonText">
    <w:name w:val="Balloon Text"/>
    <w:basedOn w:val="Normal"/>
    <w:semiHidden/>
    <w:rsid w:val="00B26E39"/>
    <w:rPr>
      <w:rFonts w:ascii="Tahoma" w:hAnsi="Tahoma" w:cs="Tahoma"/>
      <w:sz w:val="16"/>
      <w:szCs w:val="16"/>
    </w:rPr>
  </w:style>
  <w:style w:type="character" w:styleId="Hyperlink">
    <w:name w:val="Hyperlink"/>
    <w:basedOn w:val="DefaultParagraphFont"/>
    <w:uiPriority w:val="99"/>
    <w:unhideWhenUsed/>
    <w:rsid w:val="00107A89"/>
    <w:rPr>
      <w:color w:val="0000FF"/>
      <w:u w:val="single"/>
    </w:rPr>
  </w:style>
  <w:style w:type="character" w:customStyle="1" w:styleId="Heading1Char">
    <w:name w:val="Heading 1 Char"/>
    <w:basedOn w:val="DefaultParagraphFont"/>
    <w:link w:val="Heading1"/>
    <w:rsid w:val="006E251A"/>
    <w:rPr>
      <w:rFonts w:eastAsiaTheme="majorEastAsia" w:cstheme="majorBidi"/>
      <w:caps/>
    </w:rPr>
  </w:style>
  <w:style w:type="paragraph" w:styleId="Revision">
    <w:name w:val="Revision"/>
    <w:hidden/>
    <w:uiPriority w:val="99"/>
    <w:semiHidden/>
    <w:rsid w:val="00C43638"/>
    <w:rPr>
      <w:rFonts w:ascii="Letter Gothic" w:hAnsi="Letter Gothic"/>
      <w:sz w:val="24"/>
      <w:szCs w:val="24"/>
    </w:rPr>
  </w:style>
  <w:style w:type="table" w:styleId="TableGrid">
    <w:name w:val="Table Grid"/>
    <w:basedOn w:val="TableNormal"/>
    <w:uiPriority w:val="59"/>
    <w:rsid w:val="00940012"/>
    <w:pPr>
      <w:ind w:left="806"/>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semiHidden/>
    <w:unhideWhenUsed/>
    <w:rsid w:val="001A2C28"/>
    <w:rPr>
      <w:color w:val="800080" w:themeColor="followedHyperlink"/>
      <w:u w:val="single"/>
    </w:rPr>
  </w:style>
  <w:style w:type="character" w:styleId="UnresolvedMention">
    <w:name w:val="Unresolved Mention"/>
    <w:basedOn w:val="DefaultParagraphFont"/>
    <w:uiPriority w:val="99"/>
    <w:semiHidden/>
    <w:unhideWhenUsed/>
    <w:rsid w:val="001A2C28"/>
    <w:rPr>
      <w:color w:val="605E5C"/>
      <w:shd w:val="clear" w:color="auto" w:fill="E1DFDD"/>
    </w:rPr>
  </w:style>
  <w:style w:type="paragraph" w:styleId="BodyText">
    <w:name w:val="Body Text"/>
    <w:link w:val="BodyTextChar"/>
    <w:rsid w:val="006E251A"/>
    <w:pPr>
      <w:spacing w:after="220"/>
    </w:pPr>
    <w:rPr>
      <w:rFonts w:eastAsiaTheme="minorHAnsi"/>
    </w:rPr>
  </w:style>
  <w:style w:type="character" w:customStyle="1" w:styleId="BodyTextChar">
    <w:name w:val="Body Text Char"/>
    <w:basedOn w:val="DefaultParagraphFont"/>
    <w:link w:val="BodyText"/>
    <w:rsid w:val="006E251A"/>
    <w:rPr>
      <w:rFonts w:eastAsiaTheme="minorHAnsi"/>
    </w:rPr>
  </w:style>
  <w:style w:type="paragraph" w:customStyle="1" w:styleId="Applicability">
    <w:name w:val="Applicability"/>
    <w:basedOn w:val="BodyText"/>
    <w:qFormat/>
    <w:rsid w:val="006E251A"/>
    <w:pPr>
      <w:spacing w:before="440"/>
      <w:ind w:left="2160" w:hanging="2160"/>
    </w:pPr>
  </w:style>
  <w:style w:type="paragraph" w:customStyle="1" w:styleId="attachmenttitle">
    <w:name w:val="attachment title"/>
    <w:next w:val="BodyText"/>
    <w:qFormat/>
    <w:rsid w:val="006E251A"/>
    <w:pPr>
      <w:keepNext/>
      <w:keepLines/>
      <w:widowControl w:val="0"/>
      <w:spacing w:after="220"/>
      <w:jc w:val="center"/>
      <w:outlineLvl w:val="0"/>
    </w:pPr>
  </w:style>
  <w:style w:type="paragraph" w:customStyle="1" w:styleId="BodyText-table">
    <w:name w:val="Body Text - table"/>
    <w:qFormat/>
    <w:rsid w:val="006E251A"/>
    <w:rPr>
      <w:rFonts w:eastAsiaTheme="minorHAnsi" w:cstheme="minorBidi"/>
    </w:rPr>
  </w:style>
  <w:style w:type="paragraph" w:styleId="BodyText2">
    <w:name w:val="Body Text 2"/>
    <w:link w:val="BodyText2Char"/>
    <w:rsid w:val="006E251A"/>
    <w:pPr>
      <w:spacing w:after="220"/>
      <w:ind w:left="720" w:hanging="720"/>
    </w:pPr>
    <w:rPr>
      <w:rFonts w:eastAsiaTheme="majorEastAsia" w:cstheme="majorBidi"/>
    </w:rPr>
  </w:style>
  <w:style w:type="character" w:customStyle="1" w:styleId="BodyText2Char">
    <w:name w:val="Body Text 2 Char"/>
    <w:basedOn w:val="DefaultParagraphFont"/>
    <w:link w:val="BodyText2"/>
    <w:rsid w:val="006E251A"/>
    <w:rPr>
      <w:rFonts w:eastAsiaTheme="majorEastAsia" w:cstheme="majorBidi"/>
    </w:rPr>
  </w:style>
  <w:style w:type="paragraph" w:styleId="BodyText3">
    <w:name w:val="Body Text 3"/>
    <w:basedOn w:val="BodyText"/>
    <w:link w:val="BodyText3Char"/>
    <w:rsid w:val="006E251A"/>
    <w:pPr>
      <w:ind w:left="720"/>
    </w:pPr>
    <w:rPr>
      <w:rFonts w:eastAsiaTheme="majorEastAsia" w:cstheme="majorBidi"/>
    </w:rPr>
  </w:style>
  <w:style w:type="character" w:customStyle="1" w:styleId="BodyText3Char">
    <w:name w:val="Body Text 3 Char"/>
    <w:basedOn w:val="DefaultParagraphFont"/>
    <w:link w:val="BodyText3"/>
    <w:rsid w:val="006E251A"/>
    <w:rPr>
      <w:rFonts w:eastAsiaTheme="majorEastAsia" w:cstheme="majorBidi"/>
    </w:rPr>
  </w:style>
  <w:style w:type="character" w:customStyle="1" w:styleId="Commitment">
    <w:name w:val="Commitment"/>
    <w:basedOn w:val="BodyTextChar"/>
    <w:uiPriority w:val="1"/>
    <w:qFormat/>
    <w:rsid w:val="006E251A"/>
    <w:rPr>
      <w:rFonts w:ascii="Arial" w:eastAsiaTheme="minorHAnsi" w:hAnsi="Arial" w:cs="Arial"/>
      <w:i/>
      <w:iCs/>
    </w:rPr>
  </w:style>
  <w:style w:type="paragraph" w:customStyle="1" w:styleId="CornerstoneBases">
    <w:name w:val="Cornerstone / Bases"/>
    <w:basedOn w:val="BodyText"/>
    <w:qFormat/>
    <w:rsid w:val="006E251A"/>
    <w:pPr>
      <w:ind w:left="2160" w:hanging="2160"/>
    </w:pPr>
  </w:style>
  <w:style w:type="paragraph" w:customStyle="1" w:styleId="EffectiveDate">
    <w:name w:val="Effective Date"/>
    <w:next w:val="BodyText"/>
    <w:qFormat/>
    <w:rsid w:val="006E251A"/>
    <w:pPr>
      <w:spacing w:before="220" w:after="440"/>
      <w:jc w:val="center"/>
    </w:pPr>
  </w:style>
  <w:style w:type="paragraph" w:customStyle="1" w:styleId="END">
    <w:name w:val="END"/>
    <w:next w:val="BodyText"/>
    <w:qFormat/>
    <w:rsid w:val="006E251A"/>
    <w:pPr>
      <w:autoSpaceDE w:val="0"/>
      <w:autoSpaceDN w:val="0"/>
      <w:adjustRightInd w:val="0"/>
      <w:spacing w:before="440" w:after="440"/>
      <w:jc w:val="center"/>
    </w:pPr>
  </w:style>
  <w:style w:type="character" w:customStyle="1" w:styleId="Heading2Char">
    <w:name w:val="Heading 2 Char"/>
    <w:basedOn w:val="DefaultParagraphFont"/>
    <w:link w:val="Heading2"/>
    <w:rsid w:val="006E251A"/>
    <w:rPr>
      <w:rFonts w:eastAsiaTheme="majorEastAsia" w:cstheme="majorBidi"/>
    </w:rPr>
  </w:style>
  <w:style w:type="character" w:customStyle="1" w:styleId="Heading3Char">
    <w:name w:val="Heading 3 Char"/>
    <w:basedOn w:val="DefaultParagraphFont"/>
    <w:link w:val="Heading3"/>
    <w:rsid w:val="006E251A"/>
    <w:rPr>
      <w:rFonts w:eastAsiaTheme="majorEastAsia" w:cstheme="majorBidi"/>
    </w:rPr>
  </w:style>
  <w:style w:type="character" w:customStyle="1" w:styleId="Heading4Char">
    <w:name w:val="Heading 4 Char"/>
    <w:basedOn w:val="DefaultParagraphFont"/>
    <w:link w:val="Heading4"/>
    <w:uiPriority w:val="9"/>
    <w:semiHidden/>
    <w:rsid w:val="006E251A"/>
    <w:rPr>
      <w:rFonts w:asciiTheme="majorHAnsi" w:eastAsiaTheme="majorEastAsia" w:hAnsiTheme="majorHAnsi" w:cstheme="majorBidi"/>
      <w:iCs/>
    </w:rPr>
  </w:style>
  <w:style w:type="paragraph" w:customStyle="1" w:styleId="IMCIP">
    <w:name w:val="IMC/IP #"/>
    <w:next w:val="Title"/>
    <w:rsid w:val="006E251A"/>
    <w:pPr>
      <w:widowControl w:val="0"/>
      <w:pBdr>
        <w:top w:val="single" w:sz="8" w:space="3" w:color="auto"/>
        <w:bottom w:val="single" w:sz="8" w:space="3" w:color="auto"/>
      </w:pBdr>
      <w:spacing w:after="220"/>
      <w:jc w:val="center"/>
    </w:pPr>
    <w:rPr>
      <w:rFonts w:eastAsiaTheme="minorHAnsi"/>
      <w:iCs/>
      <w:caps/>
    </w:rPr>
  </w:style>
  <w:style w:type="paragraph" w:styleId="Title">
    <w:name w:val="Title"/>
    <w:next w:val="BodyText"/>
    <w:link w:val="TitleChar"/>
    <w:qFormat/>
    <w:rsid w:val="006E251A"/>
    <w:pPr>
      <w:spacing w:before="220" w:after="220"/>
      <w:jc w:val="center"/>
    </w:pPr>
  </w:style>
  <w:style w:type="character" w:customStyle="1" w:styleId="TitleChar">
    <w:name w:val="Title Char"/>
    <w:basedOn w:val="DefaultParagraphFont"/>
    <w:link w:val="Title"/>
    <w:rsid w:val="006E251A"/>
  </w:style>
  <w:style w:type="paragraph" w:customStyle="1" w:styleId="NRCINSPECTIONMANUAL">
    <w:name w:val="NRC INSPECTION MANUAL"/>
    <w:next w:val="BodyText"/>
    <w:link w:val="NRCINSPECTIONMANUALChar"/>
    <w:qFormat/>
    <w:rsid w:val="006E251A"/>
    <w:pPr>
      <w:tabs>
        <w:tab w:val="center" w:pos="4680"/>
        <w:tab w:val="right" w:pos="9360"/>
      </w:tabs>
      <w:spacing w:after="220"/>
    </w:pPr>
    <w:rPr>
      <w:rFonts w:eastAsiaTheme="minorHAnsi"/>
      <w:sz w:val="20"/>
    </w:rPr>
  </w:style>
  <w:style w:type="character" w:customStyle="1" w:styleId="NRCINSPECTIONMANUALChar">
    <w:name w:val="NRC INSPECTION MANUAL Char"/>
    <w:basedOn w:val="DefaultParagraphFont"/>
    <w:link w:val="NRCINSPECTIONMANUAL"/>
    <w:rsid w:val="006E251A"/>
    <w:rPr>
      <w:rFonts w:eastAsiaTheme="minorHAnsi"/>
      <w:sz w:val="20"/>
    </w:rPr>
  </w:style>
  <w:style w:type="paragraph" w:customStyle="1" w:styleId="Requirement">
    <w:name w:val="Requirement"/>
    <w:basedOn w:val="BodyText3"/>
    <w:qFormat/>
    <w:rsid w:val="006E251A"/>
    <w:pPr>
      <w:keepNext/>
    </w:pPr>
    <w:rPr>
      <w:b/>
      <w:bCs/>
    </w:rPr>
  </w:style>
  <w:style w:type="paragraph" w:customStyle="1" w:styleId="SpecificGuidance">
    <w:name w:val="Specific Guidance"/>
    <w:basedOn w:val="BodyText3"/>
    <w:qFormat/>
    <w:rsid w:val="006E251A"/>
    <w:pPr>
      <w:keepNext/>
    </w:pPr>
    <w:rPr>
      <w:u w:val="single"/>
    </w:rPr>
  </w:style>
  <w:style w:type="table" w:customStyle="1" w:styleId="IM">
    <w:name w:val="IM"/>
    <w:basedOn w:val="TableNormal"/>
    <w:uiPriority w:val="99"/>
    <w:rsid w:val="0049723D"/>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227809">
      <w:bodyDiv w:val="1"/>
      <w:marLeft w:val="0"/>
      <w:marRight w:val="0"/>
      <w:marTop w:val="0"/>
      <w:marBottom w:val="0"/>
      <w:divBdr>
        <w:top w:val="none" w:sz="0" w:space="0" w:color="auto"/>
        <w:left w:val="none" w:sz="0" w:space="0" w:color="auto"/>
        <w:bottom w:val="none" w:sz="0" w:space="0" w:color="auto"/>
        <w:right w:val="none" w:sz="0" w:space="0" w:color="auto"/>
      </w:divBdr>
    </w:div>
    <w:div w:id="126362046">
      <w:bodyDiv w:val="1"/>
      <w:marLeft w:val="0"/>
      <w:marRight w:val="0"/>
      <w:marTop w:val="0"/>
      <w:marBottom w:val="0"/>
      <w:divBdr>
        <w:top w:val="none" w:sz="0" w:space="0" w:color="auto"/>
        <w:left w:val="none" w:sz="0" w:space="0" w:color="auto"/>
        <w:bottom w:val="none" w:sz="0" w:space="0" w:color="auto"/>
        <w:right w:val="none" w:sz="0" w:space="0" w:color="auto"/>
      </w:divBdr>
      <w:divsChild>
        <w:div w:id="770852509">
          <w:marLeft w:val="0"/>
          <w:marRight w:val="0"/>
          <w:marTop w:val="0"/>
          <w:marBottom w:val="0"/>
          <w:divBdr>
            <w:top w:val="none" w:sz="0" w:space="0" w:color="auto"/>
            <w:left w:val="none" w:sz="0" w:space="0" w:color="auto"/>
            <w:bottom w:val="none" w:sz="0" w:space="0" w:color="auto"/>
            <w:right w:val="none" w:sz="0" w:space="0" w:color="auto"/>
          </w:divBdr>
          <w:divsChild>
            <w:div w:id="553320779">
              <w:marLeft w:val="0"/>
              <w:marRight w:val="0"/>
              <w:marTop w:val="0"/>
              <w:marBottom w:val="0"/>
              <w:divBdr>
                <w:top w:val="none" w:sz="0" w:space="0" w:color="auto"/>
                <w:left w:val="none" w:sz="0" w:space="0" w:color="auto"/>
                <w:bottom w:val="none" w:sz="0" w:space="0" w:color="auto"/>
                <w:right w:val="none" w:sz="0" w:space="0" w:color="auto"/>
              </w:divBdr>
              <w:divsChild>
                <w:div w:id="1362780871">
                  <w:marLeft w:val="0"/>
                  <w:marRight w:val="0"/>
                  <w:marTop w:val="0"/>
                  <w:marBottom w:val="0"/>
                  <w:divBdr>
                    <w:top w:val="none" w:sz="0" w:space="0" w:color="auto"/>
                    <w:left w:val="none" w:sz="0" w:space="0" w:color="auto"/>
                    <w:bottom w:val="none" w:sz="0" w:space="0" w:color="auto"/>
                    <w:right w:val="none" w:sz="0" w:space="0" w:color="auto"/>
                  </w:divBdr>
                  <w:divsChild>
                    <w:div w:id="188573508">
                      <w:marLeft w:val="0"/>
                      <w:marRight w:val="0"/>
                      <w:marTop w:val="0"/>
                      <w:marBottom w:val="0"/>
                      <w:divBdr>
                        <w:top w:val="none" w:sz="0" w:space="0" w:color="auto"/>
                        <w:left w:val="none" w:sz="0" w:space="0" w:color="auto"/>
                        <w:bottom w:val="none" w:sz="0" w:space="0" w:color="auto"/>
                        <w:right w:val="none" w:sz="0" w:space="0" w:color="auto"/>
                      </w:divBdr>
                      <w:divsChild>
                        <w:div w:id="1699811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4067016">
      <w:bodyDiv w:val="1"/>
      <w:marLeft w:val="0"/>
      <w:marRight w:val="0"/>
      <w:marTop w:val="0"/>
      <w:marBottom w:val="0"/>
      <w:divBdr>
        <w:top w:val="none" w:sz="0" w:space="0" w:color="auto"/>
        <w:left w:val="none" w:sz="0" w:space="0" w:color="auto"/>
        <w:bottom w:val="none" w:sz="0" w:space="0" w:color="auto"/>
        <w:right w:val="none" w:sz="0" w:space="0" w:color="auto"/>
      </w:divBdr>
      <w:divsChild>
        <w:div w:id="882135988">
          <w:marLeft w:val="0"/>
          <w:marRight w:val="0"/>
          <w:marTop w:val="0"/>
          <w:marBottom w:val="0"/>
          <w:divBdr>
            <w:top w:val="none" w:sz="0" w:space="0" w:color="auto"/>
            <w:left w:val="none" w:sz="0" w:space="0" w:color="auto"/>
            <w:bottom w:val="none" w:sz="0" w:space="0" w:color="auto"/>
            <w:right w:val="none" w:sz="0" w:space="0" w:color="auto"/>
          </w:divBdr>
          <w:divsChild>
            <w:div w:id="1819375442">
              <w:marLeft w:val="0"/>
              <w:marRight w:val="0"/>
              <w:marTop w:val="0"/>
              <w:marBottom w:val="0"/>
              <w:divBdr>
                <w:top w:val="none" w:sz="0" w:space="0" w:color="auto"/>
                <w:left w:val="none" w:sz="0" w:space="0" w:color="auto"/>
                <w:bottom w:val="none" w:sz="0" w:space="0" w:color="auto"/>
                <w:right w:val="none" w:sz="0" w:space="0" w:color="auto"/>
              </w:divBdr>
              <w:divsChild>
                <w:div w:id="1447429493">
                  <w:marLeft w:val="0"/>
                  <w:marRight w:val="0"/>
                  <w:marTop w:val="0"/>
                  <w:marBottom w:val="0"/>
                  <w:divBdr>
                    <w:top w:val="none" w:sz="0" w:space="0" w:color="auto"/>
                    <w:left w:val="none" w:sz="0" w:space="0" w:color="auto"/>
                    <w:bottom w:val="none" w:sz="0" w:space="0" w:color="auto"/>
                    <w:right w:val="none" w:sz="0" w:space="0" w:color="auto"/>
                  </w:divBdr>
                  <w:divsChild>
                    <w:div w:id="308749196">
                      <w:marLeft w:val="0"/>
                      <w:marRight w:val="0"/>
                      <w:marTop w:val="0"/>
                      <w:marBottom w:val="0"/>
                      <w:divBdr>
                        <w:top w:val="none" w:sz="0" w:space="0" w:color="auto"/>
                        <w:left w:val="none" w:sz="0" w:space="0" w:color="auto"/>
                        <w:bottom w:val="none" w:sz="0" w:space="0" w:color="auto"/>
                        <w:right w:val="none" w:sz="0" w:space="0" w:color="auto"/>
                      </w:divBdr>
                      <w:divsChild>
                        <w:div w:id="455105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1150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nrc.gov/docs/ML0914/ML091490141.pdf" TargetMode="External"/><Relationship Id="rId18" Type="http://schemas.openxmlformats.org/officeDocument/2006/relationships/hyperlink" Target="https://www.nrc.gov/docs/ML1415/ML14154A120.pdf"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nrc.gov/docs/ML1908/ML19085A407.pdf" TargetMode="External"/><Relationship Id="rId7" Type="http://schemas.openxmlformats.org/officeDocument/2006/relationships/hyperlink" Target="https://www.ecfr.gov/cgi-bin/text-idx?SID=2cb32d56fb6af59e4b4ee022f092b321&amp;mc=true&amp;node=pt36.3.1222&amp;rgn=div5" TargetMode="External"/><Relationship Id="rId12" Type="http://schemas.openxmlformats.org/officeDocument/2006/relationships/hyperlink" Target="https://www.nrc.gov/docs/ML0728/ML072820557.pdf" TargetMode="External"/><Relationship Id="rId17" Type="http://schemas.openxmlformats.org/officeDocument/2006/relationships/hyperlink" Target="https://www.nrc.gov/docs/ML1306/ML13064A441.pdf"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nrc.gov/docs/ML1208/ML12083A288.pdf" TargetMode="External"/><Relationship Id="rId20" Type="http://schemas.openxmlformats.org/officeDocument/2006/relationships/hyperlink" Target="https://nrodrp.nrc.gov/idmws/ViewDocByAccession.asp?AccessionNumber=ML15175A204"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nrc.gov/docs/ML0520/ML052010057.pdf" TargetMode="External"/><Relationship Id="rId24" Type="http://schemas.openxmlformats.org/officeDocument/2006/relationships/hyperlink" Target="https://nrodrp.nrc.gov/idmws/ViewDocByAccession.asp?AccessionNumber=ML20324A377" TargetMode="External"/><Relationship Id="rId5" Type="http://schemas.openxmlformats.org/officeDocument/2006/relationships/footnotes" Target="footnotes.xml"/><Relationship Id="rId15" Type="http://schemas.openxmlformats.org/officeDocument/2006/relationships/hyperlink" Target="https://www.nrc.gov/docs/ML1025/ML102590503.pdf" TargetMode="External"/><Relationship Id="rId23" Type="http://schemas.openxmlformats.org/officeDocument/2006/relationships/hyperlink" Target="https://www.nrc.gov/docs/ML2016/ML20162A098.pdf" TargetMode="External"/><Relationship Id="rId10" Type="http://schemas.openxmlformats.org/officeDocument/2006/relationships/hyperlink" Target="https://www.nrc.gov/docs/ML0503/ML050340593.pdf" TargetMode="External"/><Relationship Id="rId19" Type="http://schemas.openxmlformats.org/officeDocument/2006/relationships/hyperlink" Target="https://www.nrc.gov/docs/ML1516/ML15167A079.pdf"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https://www.nrc.gov/docs/ML0923/ML092300225.pdf" TargetMode="External"/><Relationship Id="rId22" Type="http://schemas.openxmlformats.org/officeDocument/2006/relationships/hyperlink" Target="https://nrodrp.nrc.gov/idmws/ViewDocByAccession.asp?AccessionNumber=ML19085A425"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C20EFB-369C-4395-A509-BBFEF52978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1456</Words>
  <Characters>8305</Characters>
  <Application>Microsoft Office Word</Application>
  <DocSecurity>2</DocSecurity>
  <Lines>69</Lines>
  <Paragraphs>19</Paragraphs>
  <ScaleCrop>false</ScaleCrop>
  <Company/>
  <LinksUpToDate>false</LinksUpToDate>
  <CharactersWithSpaces>9742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Madeleine Arel (She/Her)</cp:lastModifiedBy>
  <cp:revision>2</cp:revision>
  <dcterms:created xsi:type="dcterms:W3CDTF">2023-06-26T19:42:00Z</dcterms:created>
  <dcterms:modified xsi:type="dcterms:W3CDTF">2023-06-26T19:43:00Z</dcterms:modified>
</cp:coreProperties>
</file>