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6FD3A" w14:textId="2D06CCEA" w:rsidR="007E4790" w:rsidRDefault="007E4790" w:rsidP="00573271">
      <w:pPr>
        <w:pStyle w:val="NRCINSPECTIONMANUAL"/>
        <w:rPr>
          <w:szCs w:val="20"/>
        </w:rPr>
      </w:pPr>
      <w:r w:rsidRPr="007E4790">
        <w:tab/>
      </w:r>
      <w:r w:rsidRPr="00573271">
        <w:rPr>
          <w:b/>
          <w:bCs/>
          <w:sz w:val="38"/>
          <w:szCs w:val="38"/>
        </w:rPr>
        <w:t>NRC INSPECTION MANUAL</w:t>
      </w:r>
      <w:r w:rsidRPr="007E4790">
        <w:rPr>
          <w:szCs w:val="20"/>
        </w:rPr>
        <w:tab/>
        <w:t>I</w:t>
      </w:r>
      <w:r w:rsidR="00A62866">
        <w:rPr>
          <w:szCs w:val="20"/>
        </w:rPr>
        <w:t>R</w:t>
      </w:r>
      <w:ins w:id="0" w:author="Author">
        <w:r w:rsidR="00E05787">
          <w:rPr>
            <w:szCs w:val="20"/>
          </w:rPr>
          <w:t>A</w:t>
        </w:r>
      </w:ins>
      <w:r w:rsidRPr="007E4790">
        <w:rPr>
          <w:szCs w:val="20"/>
        </w:rPr>
        <w:t>B</w:t>
      </w:r>
    </w:p>
    <w:p w14:paraId="46CD1CC7" w14:textId="24CB5F3C" w:rsidR="007E4790" w:rsidRPr="00DA6D9C" w:rsidRDefault="00003ABA" w:rsidP="008818F2">
      <w:pPr>
        <w:pStyle w:val="IMCIP"/>
      </w:pPr>
      <w:r>
        <w:t xml:space="preserve">INSPECTION </w:t>
      </w:r>
      <w:r w:rsidR="007E4790" w:rsidRPr="00DA6D9C">
        <w:t xml:space="preserve">MANUAL CHAPTER 1245 </w:t>
      </w:r>
      <w:r w:rsidR="007E4790" w:rsidRPr="00DA6D9C">
        <w:fldChar w:fldCharType="begin"/>
      </w:r>
      <w:r w:rsidR="007E4790" w:rsidRPr="00DA6D9C">
        <w:instrText xml:space="preserve"> SEQ CHAPTER \h \r 1</w:instrText>
      </w:r>
      <w:r w:rsidR="007E4790" w:rsidRPr="00DA6D9C">
        <w:fldChar w:fldCharType="end"/>
      </w:r>
      <w:r w:rsidR="00497EE6">
        <w:t>APPENDIX C</w:t>
      </w:r>
      <w:r w:rsidR="007E4790" w:rsidRPr="00DA6D9C">
        <w:t>1</w:t>
      </w:r>
    </w:p>
    <w:p w14:paraId="4B5D62E1" w14:textId="1540A95C" w:rsidR="007E4790" w:rsidRPr="008F3B0A" w:rsidRDefault="007E4790" w:rsidP="00AD4BA4">
      <w:pPr>
        <w:pStyle w:val="Title"/>
      </w:pPr>
      <w:r w:rsidRPr="00DA6D9C">
        <w:t xml:space="preserve">REACTOR OPERATIONS INSPECTOR TECHNICAL PROFICIENCY </w:t>
      </w:r>
      <w:r w:rsidR="009A64C5">
        <w:br/>
      </w:r>
      <w:r w:rsidRPr="00DA6D9C">
        <w:t xml:space="preserve">TRAINING AND </w:t>
      </w:r>
      <w:r w:rsidRPr="008F3B0A">
        <w:t>QUALIFICATION JOURNAL</w:t>
      </w:r>
    </w:p>
    <w:p w14:paraId="494466D6" w14:textId="249EFC1C" w:rsidR="008109D1" w:rsidRDefault="00497EE6" w:rsidP="007123C7">
      <w:pPr>
        <w:pStyle w:val="EffectiveDate"/>
        <w:sectPr w:rsidR="008109D1" w:rsidSect="00B62F7D">
          <w:type w:val="continuous"/>
          <w:pgSz w:w="12240" w:h="15840" w:code="1"/>
          <w:pgMar w:top="1440" w:right="1440" w:bottom="1440" w:left="1440" w:header="720" w:footer="720" w:gutter="0"/>
          <w:cols w:space="720"/>
          <w:noEndnote/>
          <w:docGrid w:linePitch="326"/>
        </w:sectPr>
      </w:pPr>
      <w:r>
        <w:t>Effective Date:</w:t>
      </w:r>
      <w:r w:rsidR="00FC7012">
        <w:t xml:space="preserve"> </w:t>
      </w:r>
      <w:r w:rsidR="007123C7">
        <w:t>06/14/2023</w:t>
      </w:r>
    </w:p>
    <w:sdt>
      <w:sdtPr>
        <w:rPr>
          <w:rFonts w:eastAsia="Times New Roman" w:cs="Times New Roman"/>
          <w:szCs w:val="24"/>
        </w:rPr>
        <w:id w:val="1845829025"/>
        <w:docPartObj>
          <w:docPartGallery w:val="Table of Contents"/>
          <w:docPartUnique/>
        </w:docPartObj>
      </w:sdtPr>
      <w:sdtEndPr>
        <w:rPr>
          <w:rFonts w:eastAsiaTheme="minorHAnsi" w:cs="Arial"/>
          <w:noProof/>
          <w:szCs w:val="22"/>
        </w:rPr>
      </w:sdtEndPr>
      <w:sdtContent>
        <w:p w14:paraId="0365648B" w14:textId="5D483AC3" w:rsidR="00911734" w:rsidRDefault="00911734">
          <w:pPr>
            <w:pStyle w:val="TOCHeading"/>
          </w:pPr>
          <w:r>
            <w:t>Table of Contents</w:t>
          </w:r>
        </w:p>
        <w:p w14:paraId="112FCEDD" w14:textId="687FF3B1" w:rsidR="0013312B" w:rsidRDefault="00911734">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30907440" w:history="1">
            <w:r w:rsidR="0013312B" w:rsidRPr="00282F89">
              <w:rPr>
                <w:rStyle w:val="Hyperlink"/>
                <w:noProof/>
              </w:rPr>
              <w:t>Introduction</w:t>
            </w:r>
            <w:r w:rsidR="0013312B">
              <w:rPr>
                <w:noProof/>
                <w:webHidden/>
              </w:rPr>
              <w:tab/>
            </w:r>
            <w:r w:rsidR="0013312B">
              <w:rPr>
                <w:noProof/>
                <w:webHidden/>
              </w:rPr>
              <w:fldChar w:fldCharType="begin"/>
            </w:r>
            <w:r w:rsidR="0013312B">
              <w:rPr>
                <w:noProof/>
                <w:webHidden/>
              </w:rPr>
              <w:instrText xml:space="preserve"> PAGEREF _Toc130907440 \h </w:instrText>
            </w:r>
            <w:r w:rsidR="0013312B">
              <w:rPr>
                <w:noProof/>
                <w:webHidden/>
              </w:rPr>
            </w:r>
            <w:r w:rsidR="0013312B">
              <w:rPr>
                <w:noProof/>
                <w:webHidden/>
              </w:rPr>
              <w:fldChar w:fldCharType="separate"/>
            </w:r>
            <w:r w:rsidR="00F66C47">
              <w:rPr>
                <w:noProof/>
                <w:webHidden/>
              </w:rPr>
              <w:t>1</w:t>
            </w:r>
            <w:r w:rsidR="0013312B">
              <w:rPr>
                <w:noProof/>
                <w:webHidden/>
              </w:rPr>
              <w:fldChar w:fldCharType="end"/>
            </w:r>
          </w:hyperlink>
        </w:p>
        <w:p w14:paraId="721FB0F9" w14:textId="1D863D4C" w:rsidR="0013312B" w:rsidRDefault="00000000">
          <w:pPr>
            <w:pStyle w:val="TOC1"/>
            <w:tabs>
              <w:tab w:val="right" w:leader="dot" w:pos="9350"/>
            </w:tabs>
            <w:rPr>
              <w:rFonts w:asciiTheme="minorHAnsi" w:eastAsiaTheme="minorEastAsia" w:hAnsiTheme="minorHAnsi" w:cstheme="minorBidi"/>
              <w:noProof/>
              <w:szCs w:val="22"/>
            </w:rPr>
          </w:pPr>
          <w:hyperlink w:anchor="_Toc130907441" w:history="1">
            <w:r w:rsidR="0013312B" w:rsidRPr="00282F89">
              <w:rPr>
                <w:rStyle w:val="Hyperlink"/>
                <w:noProof/>
              </w:rPr>
              <w:t>Required Reactor Operations Inspector Training Courses</w:t>
            </w:r>
            <w:r w:rsidR="0013312B">
              <w:rPr>
                <w:noProof/>
                <w:webHidden/>
              </w:rPr>
              <w:tab/>
            </w:r>
            <w:r w:rsidR="0013312B">
              <w:rPr>
                <w:noProof/>
                <w:webHidden/>
              </w:rPr>
              <w:fldChar w:fldCharType="begin"/>
            </w:r>
            <w:r w:rsidR="0013312B">
              <w:rPr>
                <w:noProof/>
                <w:webHidden/>
              </w:rPr>
              <w:instrText xml:space="preserve"> PAGEREF _Toc130907441 \h </w:instrText>
            </w:r>
            <w:r w:rsidR="0013312B">
              <w:rPr>
                <w:noProof/>
                <w:webHidden/>
              </w:rPr>
            </w:r>
            <w:r w:rsidR="0013312B">
              <w:rPr>
                <w:noProof/>
                <w:webHidden/>
              </w:rPr>
              <w:fldChar w:fldCharType="separate"/>
            </w:r>
            <w:r w:rsidR="00F66C47">
              <w:rPr>
                <w:noProof/>
                <w:webHidden/>
              </w:rPr>
              <w:t>1</w:t>
            </w:r>
            <w:r w:rsidR="0013312B">
              <w:rPr>
                <w:noProof/>
                <w:webHidden/>
              </w:rPr>
              <w:fldChar w:fldCharType="end"/>
            </w:r>
          </w:hyperlink>
        </w:p>
        <w:p w14:paraId="44D5459B" w14:textId="748F9B0D" w:rsidR="0013312B" w:rsidRDefault="00000000">
          <w:pPr>
            <w:pStyle w:val="TOC1"/>
            <w:tabs>
              <w:tab w:val="right" w:leader="dot" w:pos="9350"/>
            </w:tabs>
            <w:rPr>
              <w:rFonts w:asciiTheme="minorHAnsi" w:eastAsiaTheme="minorEastAsia" w:hAnsiTheme="minorHAnsi" w:cstheme="minorBidi"/>
              <w:noProof/>
              <w:szCs w:val="22"/>
            </w:rPr>
          </w:pPr>
          <w:hyperlink w:anchor="_Toc130907442" w:history="1">
            <w:r w:rsidR="0013312B" w:rsidRPr="00282F89">
              <w:rPr>
                <w:rStyle w:val="Hyperlink"/>
                <w:noProof/>
              </w:rPr>
              <w:t>Operations Inspector Individual Study Activities</w:t>
            </w:r>
            <w:r w:rsidR="0013312B">
              <w:rPr>
                <w:noProof/>
                <w:webHidden/>
              </w:rPr>
              <w:tab/>
            </w:r>
            <w:r w:rsidR="0013312B">
              <w:rPr>
                <w:noProof/>
                <w:webHidden/>
              </w:rPr>
              <w:fldChar w:fldCharType="begin"/>
            </w:r>
            <w:r w:rsidR="0013312B">
              <w:rPr>
                <w:noProof/>
                <w:webHidden/>
              </w:rPr>
              <w:instrText xml:space="preserve"> PAGEREF _Toc130907442 \h </w:instrText>
            </w:r>
            <w:r w:rsidR="0013312B">
              <w:rPr>
                <w:noProof/>
                <w:webHidden/>
              </w:rPr>
            </w:r>
            <w:r w:rsidR="0013312B">
              <w:rPr>
                <w:noProof/>
                <w:webHidden/>
              </w:rPr>
              <w:fldChar w:fldCharType="separate"/>
            </w:r>
            <w:r w:rsidR="00F66C47">
              <w:rPr>
                <w:noProof/>
                <w:webHidden/>
              </w:rPr>
              <w:t>2</w:t>
            </w:r>
            <w:r w:rsidR="0013312B">
              <w:rPr>
                <w:noProof/>
                <w:webHidden/>
              </w:rPr>
              <w:fldChar w:fldCharType="end"/>
            </w:r>
          </w:hyperlink>
        </w:p>
        <w:p w14:paraId="44DC1C9B" w14:textId="794C9271" w:rsidR="0013312B" w:rsidRDefault="00000000">
          <w:pPr>
            <w:pStyle w:val="TOC2"/>
            <w:rPr>
              <w:rFonts w:asciiTheme="minorHAnsi" w:eastAsiaTheme="minorEastAsia" w:hAnsiTheme="minorHAnsi" w:cstheme="minorBidi"/>
              <w:noProof/>
              <w:szCs w:val="22"/>
            </w:rPr>
          </w:pPr>
          <w:hyperlink w:anchor="_Toc130907443" w:history="1">
            <w:r w:rsidR="0013312B" w:rsidRPr="00282F89">
              <w:rPr>
                <w:rStyle w:val="Hyperlink"/>
                <w:noProof/>
              </w:rPr>
              <w:t xml:space="preserve">(ISA-OPS-1) Title 10, “Energy,” of the </w:t>
            </w:r>
            <w:r w:rsidR="00162CA0" w:rsidRPr="00162CA0">
              <w:rPr>
                <w:rStyle w:val="Hyperlink"/>
                <w:i/>
                <w:noProof/>
              </w:rPr>
              <w:t>Code of Federal Regulations</w:t>
            </w:r>
            <w:r w:rsidR="0013312B">
              <w:rPr>
                <w:noProof/>
                <w:webHidden/>
              </w:rPr>
              <w:tab/>
            </w:r>
            <w:r w:rsidR="0013312B">
              <w:rPr>
                <w:noProof/>
                <w:webHidden/>
              </w:rPr>
              <w:fldChar w:fldCharType="begin"/>
            </w:r>
            <w:r w:rsidR="0013312B">
              <w:rPr>
                <w:noProof/>
                <w:webHidden/>
              </w:rPr>
              <w:instrText xml:space="preserve"> PAGEREF _Toc130907443 \h </w:instrText>
            </w:r>
            <w:r w:rsidR="0013312B">
              <w:rPr>
                <w:noProof/>
                <w:webHidden/>
              </w:rPr>
            </w:r>
            <w:r w:rsidR="0013312B">
              <w:rPr>
                <w:noProof/>
                <w:webHidden/>
              </w:rPr>
              <w:fldChar w:fldCharType="separate"/>
            </w:r>
            <w:r w:rsidR="00F66C47">
              <w:rPr>
                <w:noProof/>
                <w:webHidden/>
              </w:rPr>
              <w:t>3</w:t>
            </w:r>
            <w:r w:rsidR="0013312B">
              <w:rPr>
                <w:noProof/>
                <w:webHidden/>
              </w:rPr>
              <w:fldChar w:fldCharType="end"/>
            </w:r>
          </w:hyperlink>
        </w:p>
        <w:p w14:paraId="4B424338" w14:textId="18CE3213" w:rsidR="0013312B" w:rsidRDefault="00000000">
          <w:pPr>
            <w:pStyle w:val="TOC2"/>
            <w:rPr>
              <w:rFonts w:asciiTheme="minorHAnsi" w:eastAsiaTheme="minorEastAsia" w:hAnsiTheme="minorHAnsi" w:cstheme="minorBidi"/>
              <w:noProof/>
              <w:szCs w:val="22"/>
            </w:rPr>
          </w:pPr>
          <w:hyperlink w:anchor="_Toc130907444" w:history="1">
            <w:r w:rsidR="0013312B" w:rsidRPr="00282F89">
              <w:rPr>
                <w:rStyle w:val="Hyperlink"/>
                <w:noProof/>
              </w:rPr>
              <w:t>(ISA-OPS-2) Technical Specifications</w:t>
            </w:r>
            <w:r w:rsidR="0013312B">
              <w:rPr>
                <w:noProof/>
                <w:webHidden/>
              </w:rPr>
              <w:tab/>
            </w:r>
            <w:r w:rsidR="0013312B">
              <w:rPr>
                <w:noProof/>
                <w:webHidden/>
              </w:rPr>
              <w:fldChar w:fldCharType="begin"/>
            </w:r>
            <w:r w:rsidR="0013312B">
              <w:rPr>
                <w:noProof/>
                <w:webHidden/>
              </w:rPr>
              <w:instrText xml:space="preserve"> PAGEREF _Toc130907444 \h </w:instrText>
            </w:r>
            <w:r w:rsidR="0013312B">
              <w:rPr>
                <w:noProof/>
                <w:webHidden/>
              </w:rPr>
            </w:r>
            <w:r w:rsidR="0013312B">
              <w:rPr>
                <w:noProof/>
                <w:webHidden/>
              </w:rPr>
              <w:fldChar w:fldCharType="separate"/>
            </w:r>
            <w:r w:rsidR="00F66C47">
              <w:rPr>
                <w:noProof/>
                <w:webHidden/>
              </w:rPr>
              <w:t>6</w:t>
            </w:r>
            <w:r w:rsidR="0013312B">
              <w:rPr>
                <w:noProof/>
                <w:webHidden/>
              </w:rPr>
              <w:fldChar w:fldCharType="end"/>
            </w:r>
          </w:hyperlink>
        </w:p>
        <w:p w14:paraId="48199E2D" w14:textId="4E6DABDD" w:rsidR="0013312B" w:rsidRDefault="00000000">
          <w:pPr>
            <w:pStyle w:val="TOC2"/>
            <w:rPr>
              <w:rFonts w:asciiTheme="minorHAnsi" w:eastAsiaTheme="minorEastAsia" w:hAnsiTheme="minorHAnsi" w:cstheme="minorBidi"/>
              <w:noProof/>
              <w:szCs w:val="22"/>
            </w:rPr>
          </w:pPr>
          <w:hyperlink w:anchor="_Toc130907445" w:history="1">
            <w:r w:rsidR="0013312B" w:rsidRPr="00282F89">
              <w:rPr>
                <w:rStyle w:val="Hyperlink"/>
                <w:noProof/>
              </w:rPr>
              <w:t>(ISA-OPS-3) Operability</w:t>
            </w:r>
            <w:r w:rsidR="0013312B">
              <w:rPr>
                <w:noProof/>
                <w:webHidden/>
              </w:rPr>
              <w:tab/>
            </w:r>
            <w:r w:rsidR="0013312B">
              <w:rPr>
                <w:noProof/>
                <w:webHidden/>
              </w:rPr>
              <w:fldChar w:fldCharType="begin"/>
            </w:r>
            <w:r w:rsidR="0013312B">
              <w:rPr>
                <w:noProof/>
                <w:webHidden/>
              </w:rPr>
              <w:instrText xml:space="preserve"> PAGEREF _Toc130907445 \h </w:instrText>
            </w:r>
            <w:r w:rsidR="0013312B">
              <w:rPr>
                <w:noProof/>
                <w:webHidden/>
              </w:rPr>
            </w:r>
            <w:r w:rsidR="0013312B">
              <w:rPr>
                <w:noProof/>
                <w:webHidden/>
              </w:rPr>
              <w:fldChar w:fldCharType="separate"/>
            </w:r>
            <w:r w:rsidR="00F66C47">
              <w:rPr>
                <w:noProof/>
                <w:webHidden/>
              </w:rPr>
              <w:t>8</w:t>
            </w:r>
            <w:r w:rsidR="0013312B">
              <w:rPr>
                <w:noProof/>
                <w:webHidden/>
              </w:rPr>
              <w:fldChar w:fldCharType="end"/>
            </w:r>
          </w:hyperlink>
        </w:p>
        <w:p w14:paraId="19D5EE3B" w14:textId="10EBDB10" w:rsidR="0013312B" w:rsidRDefault="00000000">
          <w:pPr>
            <w:pStyle w:val="TOC2"/>
            <w:rPr>
              <w:rFonts w:asciiTheme="minorHAnsi" w:eastAsiaTheme="minorEastAsia" w:hAnsiTheme="minorHAnsi" w:cstheme="minorBidi"/>
              <w:noProof/>
              <w:szCs w:val="22"/>
            </w:rPr>
          </w:pPr>
          <w:hyperlink w:anchor="_Toc130907446" w:history="1">
            <w:r w:rsidR="0013312B" w:rsidRPr="00282F89">
              <w:rPr>
                <w:rStyle w:val="Hyperlink"/>
                <w:noProof/>
              </w:rPr>
              <w:t>(ISA-OPS-4) Notice of Enforcement Discretion</w:t>
            </w:r>
            <w:r w:rsidR="0013312B">
              <w:rPr>
                <w:noProof/>
                <w:webHidden/>
              </w:rPr>
              <w:tab/>
            </w:r>
            <w:r w:rsidR="0013312B">
              <w:rPr>
                <w:noProof/>
                <w:webHidden/>
              </w:rPr>
              <w:fldChar w:fldCharType="begin"/>
            </w:r>
            <w:r w:rsidR="0013312B">
              <w:rPr>
                <w:noProof/>
                <w:webHidden/>
              </w:rPr>
              <w:instrText xml:space="preserve"> PAGEREF _Toc130907446 \h </w:instrText>
            </w:r>
            <w:r w:rsidR="0013312B">
              <w:rPr>
                <w:noProof/>
                <w:webHidden/>
              </w:rPr>
            </w:r>
            <w:r w:rsidR="0013312B">
              <w:rPr>
                <w:noProof/>
                <w:webHidden/>
              </w:rPr>
              <w:fldChar w:fldCharType="separate"/>
            </w:r>
            <w:r w:rsidR="00F66C47">
              <w:rPr>
                <w:noProof/>
                <w:webHidden/>
              </w:rPr>
              <w:t>11</w:t>
            </w:r>
            <w:r w:rsidR="0013312B">
              <w:rPr>
                <w:noProof/>
                <w:webHidden/>
              </w:rPr>
              <w:fldChar w:fldCharType="end"/>
            </w:r>
          </w:hyperlink>
        </w:p>
        <w:p w14:paraId="3F2104A8" w14:textId="4E024838" w:rsidR="0013312B" w:rsidRDefault="00000000">
          <w:pPr>
            <w:pStyle w:val="TOC2"/>
            <w:rPr>
              <w:rFonts w:asciiTheme="minorHAnsi" w:eastAsiaTheme="minorEastAsia" w:hAnsiTheme="minorHAnsi" w:cstheme="minorBidi"/>
              <w:noProof/>
              <w:szCs w:val="22"/>
            </w:rPr>
          </w:pPr>
          <w:hyperlink w:anchor="_Toc130907447" w:history="1">
            <w:r w:rsidR="0013312B" w:rsidRPr="00282F89">
              <w:rPr>
                <w:rStyle w:val="Hyperlink"/>
                <w:noProof/>
              </w:rPr>
              <w:t>(ISA-OPS-5) Maintenance Rule Implementation</w:t>
            </w:r>
            <w:r w:rsidR="0013312B">
              <w:rPr>
                <w:noProof/>
                <w:webHidden/>
              </w:rPr>
              <w:tab/>
            </w:r>
            <w:r w:rsidR="0013312B">
              <w:rPr>
                <w:noProof/>
                <w:webHidden/>
              </w:rPr>
              <w:fldChar w:fldCharType="begin"/>
            </w:r>
            <w:r w:rsidR="0013312B">
              <w:rPr>
                <w:noProof/>
                <w:webHidden/>
              </w:rPr>
              <w:instrText xml:space="preserve"> PAGEREF _Toc130907447 \h </w:instrText>
            </w:r>
            <w:r w:rsidR="0013312B">
              <w:rPr>
                <w:noProof/>
                <w:webHidden/>
              </w:rPr>
            </w:r>
            <w:r w:rsidR="0013312B">
              <w:rPr>
                <w:noProof/>
                <w:webHidden/>
              </w:rPr>
              <w:fldChar w:fldCharType="separate"/>
            </w:r>
            <w:r w:rsidR="00F66C47">
              <w:rPr>
                <w:noProof/>
                <w:webHidden/>
              </w:rPr>
              <w:t>13</w:t>
            </w:r>
            <w:r w:rsidR="0013312B">
              <w:rPr>
                <w:noProof/>
                <w:webHidden/>
              </w:rPr>
              <w:fldChar w:fldCharType="end"/>
            </w:r>
          </w:hyperlink>
        </w:p>
        <w:p w14:paraId="70BC75D9" w14:textId="6C26E177" w:rsidR="0013312B" w:rsidRDefault="00000000">
          <w:pPr>
            <w:pStyle w:val="TOC2"/>
            <w:rPr>
              <w:rFonts w:asciiTheme="minorHAnsi" w:eastAsiaTheme="minorEastAsia" w:hAnsiTheme="minorHAnsi" w:cstheme="minorBidi"/>
              <w:noProof/>
              <w:szCs w:val="22"/>
            </w:rPr>
          </w:pPr>
          <w:hyperlink w:anchor="_Toc130907448" w:history="1">
            <w:r w:rsidR="0013312B" w:rsidRPr="00282F89">
              <w:rPr>
                <w:rStyle w:val="Hyperlink"/>
                <w:noProof/>
              </w:rPr>
              <w:t>(ISA-OPS-6) Introduction to the ASME Code and Site ISI Programs</w:t>
            </w:r>
            <w:r w:rsidR="0013312B">
              <w:rPr>
                <w:noProof/>
                <w:webHidden/>
              </w:rPr>
              <w:tab/>
            </w:r>
            <w:r w:rsidR="0013312B">
              <w:rPr>
                <w:noProof/>
                <w:webHidden/>
              </w:rPr>
              <w:fldChar w:fldCharType="begin"/>
            </w:r>
            <w:r w:rsidR="0013312B">
              <w:rPr>
                <w:noProof/>
                <w:webHidden/>
              </w:rPr>
              <w:instrText xml:space="preserve"> PAGEREF _Toc130907448 \h </w:instrText>
            </w:r>
            <w:r w:rsidR="0013312B">
              <w:rPr>
                <w:noProof/>
                <w:webHidden/>
              </w:rPr>
            </w:r>
            <w:r w:rsidR="0013312B">
              <w:rPr>
                <w:noProof/>
                <w:webHidden/>
              </w:rPr>
              <w:fldChar w:fldCharType="separate"/>
            </w:r>
            <w:r w:rsidR="00F66C47">
              <w:rPr>
                <w:noProof/>
                <w:webHidden/>
              </w:rPr>
              <w:t>16</w:t>
            </w:r>
            <w:r w:rsidR="0013312B">
              <w:rPr>
                <w:noProof/>
                <w:webHidden/>
              </w:rPr>
              <w:fldChar w:fldCharType="end"/>
            </w:r>
          </w:hyperlink>
        </w:p>
        <w:p w14:paraId="0901F75A" w14:textId="7892F5CB" w:rsidR="0013312B" w:rsidRDefault="00000000">
          <w:pPr>
            <w:pStyle w:val="TOC2"/>
            <w:rPr>
              <w:rFonts w:asciiTheme="minorHAnsi" w:eastAsiaTheme="minorEastAsia" w:hAnsiTheme="minorHAnsi" w:cstheme="minorBidi"/>
              <w:noProof/>
              <w:szCs w:val="22"/>
            </w:rPr>
          </w:pPr>
          <w:hyperlink w:anchor="_Toc130907449" w:history="1">
            <w:r w:rsidR="0013312B" w:rsidRPr="00282F89">
              <w:rPr>
                <w:rStyle w:val="Hyperlink"/>
                <w:noProof/>
              </w:rPr>
              <w:t>(ISA-OPS-7) Inservice Testing</w:t>
            </w:r>
            <w:r w:rsidR="0013312B">
              <w:rPr>
                <w:noProof/>
                <w:webHidden/>
              </w:rPr>
              <w:tab/>
            </w:r>
            <w:r w:rsidR="0013312B">
              <w:rPr>
                <w:noProof/>
                <w:webHidden/>
              </w:rPr>
              <w:fldChar w:fldCharType="begin"/>
            </w:r>
            <w:r w:rsidR="0013312B">
              <w:rPr>
                <w:noProof/>
                <w:webHidden/>
              </w:rPr>
              <w:instrText xml:space="preserve"> PAGEREF _Toc130907449 \h </w:instrText>
            </w:r>
            <w:r w:rsidR="0013312B">
              <w:rPr>
                <w:noProof/>
                <w:webHidden/>
              </w:rPr>
            </w:r>
            <w:r w:rsidR="0013312B">
              <w:rPr>
                <w:noProof/>
                <w:webHidden/>
              </w:rPr>
              <w:fldChar w:fldCharType="separate"/>
            </w:r>
            <w:r w:rsidR="00F66C47">
              <w:rPr>
                <w:noProof/>
                <w:webHidden/>
              </w:rPr>
              <w:t>19</w:t>
            </w:r>
            <w:r w:rsidR="0013312B">
              <w:rPr>
                <w:noProof/>
                <w:webHidden/>
              </w:rPr>
              <w:fldChar w:fldCharType="end"/>
            </w:r>
          </w:hyperlink>
        </w:p>
        <w:p w14:paraId="2B7AF25E" w14:textId="6F739E6D" w:rsidR="0013312B" w:rsidRDefault="00000000">
          <w:pPr>
            <w:pStyle w:val="TOC2"/>
            <w:rPr>
              <w:rFonts w:asciiTheme="minorHAnsi" w:eastAsiaTheme="minorEastAsia" w:hAnsiTheme="minorHAnsi" w:cstheme="minorBidi"/>
              <w:noProof/>
              <w:szCs w:val="22"/>
            </w:rPr>
          </w:pPr>
          <w:hyperlink w:anchor="_Toc130907450" w:history="1">
            <w:r w:rsidR="0013312B" w:rsidRPr="00282F89">
              <w:rPr>
                <w:rStyle w:val="Hyperlink"/>
                <w:noProof/>
              </w:rPr>
              <w:t>(ISA-OPS-8) Significance Determination Process</w:t>
            </w:r>
            <w:r w:rsidR="0013312B">
              <w:rPr>
                <w:noProof/>
                <w:webHidden/>
              </w:rPr>
              <w:tab/>
            </w:r>
            <w:r w:rsidR="0013312B">
              <w:rPr>
                <w:noProof/>
                <w:webHidden/>
              </w:rPr>
              <w:fldChar w:fldCharType="begin"/>
            </w:r>
            <w:r w:rsidR="0013312B">
              <w:rPr>
                <w:noProof/>
                <w:webHidden/>
              </w:rPr>
              <w:instrText xml:space="preserve"> PAGEREF _Toc130907450 \h </w:instrText>
            </w:r>
            <w:r w:rsidR="0013312B">
              <w:rPr>
                <w:noProof/>
                <w:webHidden/>
              </w:rPr>
            </w:r>
            <w:r w:rsidR="0013312B">
              <w:rPr>
                <w:noProof/>
                <w:webHidden/>
              </w:rPr>
              <w:fldChar w:fldCharType="separate"/>
            </w:r>
            <w:r w:rsidR="00F66C47">
              <w:rPr>
                <w:noProof/>
                <w:webHidden/>
              </w:rPr>
              <w:t>22</w:t>
            </w:r>
            <w:r w:rsidR="0013312B">
              <w:rPr>
                <w:noProof/>
                <w:webHidden/>
              </w:rPr>
              <w:fldChar w:fldCharType="end"/>
            </w:r>
          </w:hyperlink>
        </w:p>
        <w:p w14:paraId="26B0BC3E" w14:textId="0B00C9B9" w:rsidR="0013312B" w:rsidRDefault="00000000">
          <w:pPr>
            <w:pStyle w:val="TOC3"/>
            <w:tabs>
              <w:tab w:val="right" w:leader="dot" w:pos="9350"/>
            </w:tabs>
            <w:rPr>
              <w:rFonts w:asciiTheme="minorHAnsi" w:eastAsiaTheme="minorEastAsia" w:hAnsiTheme="minorHAnsi" w:cstheme="minorBidi"/>
              <w:noProof/>
              <w:szCs w:val="22"/>
            </w:rPr>
          </w:pPr>
          <w:hyperlink w:anchor="_Toc130907451" w:history="1">
            <w:r w:rsidR="0013312B" w:rsidRPr="00282F89">
              <w:rPr>
                <w:rStyle w:val="Hyperlink"/>
                <w:noProof/>
              </w:rPr>
              <w:t>Scenario A</w:t>
            </w:r>
            <w:r w:rsidR="0013312B">
              <w:rPr>
                <w:noProof/>
                <w:webHidden/>
              </w:rPr>
              <w:tab/>
            </w:r>
            <w:r w:rsidR="0013312B">
              <w:rPr>
                <w:noProof/>
                <w:webHidden/>
              </w:rPr>
              <w:fldChar w:fldCharType="begin"/>
            </w:r>
            <w:r w:rsidR="0013312B">
              <w:rPr>
                <w:noProof/>
                <w:webHidden/>
              </w:rPr>
              <w:instrText xml:space="preserve"> PAGEREF _Toc130907451 \h </w:instrText>
            </w:r>
            <w:r w:rsidR="0013312B">
              <w:rPr>
                <w:noProof/>
                <w:webHidden/>
              </w:rPr>
            </w:r>
            <w:r w:rsidR="0013312B">
              <w:rPr>
                <w:noProof/>
                <w:webHidden/>
              </w:rPr>
              <w:fldChar w:fldCharType="separate"/>
            </w:r>
            <w:r w:rsidR="00F66C47">
              <w:rPr>
                <w:noProof/>
                <w:webHidden/>
              </w:rPr>
              <w:t>24</w:t>
            </w:r>
            <w:r w:rsidR="0013312B">
              <w:rPr>
                <w:noProof/>
                <w:webHidden/>
              </w:rPr>
              <w:fldChar w:fldCharType="end"/>
            </w:r>
          </w:hyperlink>
        </w:p>
        <w:p w14:paraId="653263EC" w14:textId="3C0A4525" w:rsidR="0013312B" w:rsidRDefault="00000000">
          <w:pPr>
            <w:pStyle w:val="TOC3"/>
            <w:tabs>
              <w:tab w:val="right" w:leader="dot" w:pos="9350"/>
            </w:tabs>
            <w:rPr>
              <w:rFonts w:asciiTheme="minorHAnsi" w:eastAsiaTheme="minorEastAsia" w:hAnsiTheme="minorHAnsi" w:cstheme="minorBidi"/>
              <w:noProof/>
              <w:szCs w:val="22"/>
            </w:rPr>
          </w:pPr>
          <w:hyperlink w:anchor="_Toc130907452" w:history="1">
            <w:r w:rsidR="0013312B" w:rsidRPr="00282F89">
              <w:rPr>
                <w:rStyle w:val="Hyperlink"/>
                <w:noProof/>
              </w:rPr>
              <w:t>Scenario B</w:t>
            </w:r>
            <w:r w:rsidR="0013312B">
              <w:rPr>
                <w:noProof/>
                <w:webHidden/>
              </w:rPr>
              <w:tab/>
            </w:r>
            <w:r w:rsidR="0013312B">
              <w:rPr>
                <w:noProof/>
                <w:webHidden/>
              </w:rPr>
              <w:fldChar w:fldCharType="begin"/>
            </w:r>
            <w:r w:rsidR="0013312B">
              <w:rPr>
                <w:noProof/>
                <w:webHidden/>
              </w:rPr>
              <w:instrText xml:space="preserve"> PAGEREF _Toc130907452 \h </w:instrText>
            </w:r>
            <w:r w:rsidR="0013312B">
              <w:rPr>
                <w:noProof/>
                <w:webHidden/>
              </w:rPr>
            </w:r>
            <w:r w:rsidR="0013312B">
              <w:rPr>
                <w:noProof/>
                <w:webHidden/>
              </w:rPr>
              <w:fldChar w:fldCharType="separate"/>
            </w:r>
            <w:r w:rsidR="00F66C47">
              <w:rPr>
                <w:noProof/>
                <w:webHidden/>
              </w:rPr>
              <w:t>24</w:t>
            </w:r>
            <w:r w:rsidR="0013312B">
              <w:rPr>
                <w:noProof/>
                <w:webHidden/>
              </w:rPr>
              <w:fldChar w:fldCharType="end"/>
            </w:r>
          </w:hyperlink>
        </w:p>
        <w:p w14:paraId="593046ED" w14:textId="1425C72D" w:rsidR="0013312B" w:rsidRDefault="00000000">
          <w:pPr>
            <w:pStyle w:val="TOC3"/>
            <w:tabs>
              <w:tab w:val="right" w:leader="dot" w:pos="9350"/>
            </w:tabs>
            <w:rPr>
              <w:rFonts w:asciiTheme="minorHAnsi" w:eastAsiaTheme="minorEastAsia" w:hAnsiTheme="minorHAnsi" w:cstheme="minorBidi"/>
              <w:noProof/>
              <w:szCs w:val="22"/>
            </w:rPr>
          </w:pPr>
          <w:hyperlink w:anchor="_Toc130907453" w:history="1">
            <w:r w:rsidR="0013312B" w:rsidRPr="00282F89">
              <w:rPr>
                <w:rStyle w:val="Hyperlink"/>
                <w:noProof/>
              </w:rPr>
              <w:t>Scenario C</w:t>
            </w:r>
            <w:r w:rsidR="0013312B">
              <w:rPr>
                <w:noProof/>
                <w:webHidden/>
              </w:rPr>
              <w:tab/>
            </w:r>
            <w:r w:rsidR="0013312B">
              <w:rPr>
                <w:noProof/>
                <w:webHidden/>
              </w:rPr>
              <w:fldChar w:fldCharType="begin"/>
            </w:r>
            <w:r w:rsidR="0013312B">
              <w:rPr>
                <w:noProof/>
                <w:webHidden/>
              </w:rPr>
              <w:instrText xml:space="preserve"> PAGEREF _Toc130907453 \h </w:instrText>
            </w:r>
            <w:r w:rsidR="0013312B">
              <w:rPr>
                <w:noProof/>
                <w:webHidden/>
              </w:rPr>
            </w:r>
            <w:r w:rsidR="0013312B">
              <w:rPr>
                <w:noProof/>
                <w:webHidden/>
              </w:rPr>
              <w:fldChar w:fldCharType="separate"/>
            </w:r>
            <w:r w:rsidR="00F66C47">
              <w:rPr>
                <w:noProof/>
                <w:webHidden/>
              </w:rPr>
              <w:t>25</w:t>
            </w:r>
            <w:r w:rsidR="0013312B">
              <w:rPr>
                <w:noProof/>
                <w:webHidden/>
              </w:rPr>
              <w:fldChar w:fldCharType="end"/>
            </w:r>
          </w:hyperlink>
        </w:p>
        <w:p w14:paraId="2C1DC50B" w14:textId="592A1CD4" w:rsidR="0013312B" w:rsidRDefault="00000000">
          <w:pPr>
            <w:pStyle w:val="TOC3"/>
            <w:tabs>
              <w:tab w:val="right" w:leader="dot" w:pos="9350"/>
            </w:tabs>
            <w:rPr>
              <w:rFonts w:asciiTheme="minorHAnsi" w:eastAsiaTheme="minorEastAsia" w:hAnsiTheme="minorHAnsi" w:cstheme="minorBidi"/>
              <w:noProof/>
              <w:szCs w:val="22"/>
            </w:rPr>
          </w:pPr>
          <w:hyperlink w:anchor="_Toc130907454" w:history="1">
            <w:r w:rsidR="0013312B" w:rsidRPr="00282F89">
              <w:rPr>
                <w:rStyle w:val="Hyperlink"/>
                <w:noProof/>
              </w:rPr>
              <w:t>Scenario D</w:t>
            </w:r>
            <w:r w:rsidR="0013312B">
              <w:rPr>
                <w:noProof/>
                <w:webHidden/>
              </w:rPr>
              <w:tab/>
            </w:r>
            <w:r w:rsidR="0013312B">
              <w:rPr>
                <w:noProof/>
                <w:webHidden/>
              </w:rPr>
              <w:fldChar w:fldCharType="begin"/>
            </w:r>
            <w:r w:rsidR="0013312B">
              <w:rPr>
                <w:noProof/>
                <w:webHidden/>
              </w:rPr>
              <w:instrText xml:space="preserve"> PAGEREF _Toc130907454 \h </w:instrText>
            </w:r>
            <w:r w:rsidR="0013312B">
              <w:rPr>
                <w:noProof/>
                <w:webHidden/>
              </w:rPr>
            </w:r>
            <w:r w:rsidR="0013312B">
              <w:rPr>
                <w:noProof/>
                <w:webHidden/>
              </w:rPr>
              <w:fldChar w:fldCharType="separate"/>
            </w:r>
            <w:r w:rsidR="00F66C47">
              <w:rPr>
                <w:noProof/>
                <w:webHidden/>
              </w:rPr>
              <w:t>26</w:t>
            </w:r>
            <w:r w:rsidR="0013312B">
              <w:rPr>
                <w:noProof/>
                <w:webHidden/>
              </w:rPr>
              <w:fldChar w:fldCharType="end"/>
            </w:r>
          </w:hyperlink>
        </w:p>
        <w:p w14:paraId="0D1D13C3" w14:textId="7E41FE93" w:rsidR="0013312B" w:rsidRDefault="00000000">
          <w:pPr>
            <w:pStyle w:val="TOC1"/>
            <w:tabs>
              <w:tab w:val="right" w:leader="dot" w:pos="9350"/>
            </w:tabs>
            <w:rPr>
              <w:rFonts w:asciiTheme="minorHAnsi" w:eastAsiaTheme="minorEastAsia" w:hAnsiTheme="minorHAnsi" w:cstheme="minorBidi"/>
              <w:noProof/>
              <w:szCs w:val="22"/>
            </w:rPr>
          </w:pPr>
          <w:hyperlink w:anchor="_Toc130907455" w:history="1">
            <w:r w:rsidR="0013312B" w:rsidRPr="00282F89">
              <w:rPr>
                <w:rStyle w:val="Hyperlink"/>
                <w:noProof/>
              </w:rPr>
              <w:t>Operations Inspector On-the-Job Activities</w:t>
            </w:r>
            <w:r w:rsidR="0013312B">
              <w:rPr>
                <w:noProof/>
                <w:webHidden/>
              </w:rPr>
              <w:tab/>
            </w:r>
            <w:r w:rsidR="0013312B">
              <w:rPr>
                <w:noProof/>
                <w:webHidden/>
              </w:rPr>
              <w:fldChar w:fldCharType="begin"/>
            </w:r>
            <w:r w:rsidR="0013312B">
              <w:rPr>
                <w:noProof/>
                <w:webHidden/>
              </w:rPr>
              <w:instrText xml:space="preserve"> PAGEREF _Toc130907455 \h </w:instrText>
            </w:r>
            <w:r w:rsidR="0013312B">
              <w:rPr>
                <w:noProof/>
                <w:webHidden/>
              </w:rPr>
            </w:r>
            <w:r w:rsidR="0013312B">
              <w:rPr>
                <w:noProof/>
                <w:webHidden/>
              </w:rPr>
              <w:fldChar w:fldCharType="separate"/>
            </w:r>
            <w:r w:rsidR="00F66C47">
              <w:rPr>
                <w:noProof/>
                <w:webHidden/>
              </w:rPr>
              <w:t>27</w:t>
            </w:r>
            <w:r w:rsidR="0013312B">
              <w:rPr>
                <w:noProof/>
                <w:webHidden/>
              </w:rPr>
              <w:fldChar w:fldCharType="end"/>
            </w:r>
          </w:hyperlink>
        </w:p>
        <w:p w14:paraId="2F8BCE5F" w14:textId="434FA974" w:rsidR="0013312B" w:rsidRDefault="00000000">
          <w:pPr>
            <w:pStyle w:val="TOC2"/>
            <w:rPr>
              <w:rFonts w:asciiTheme="minorHAnsi" w:eastAsiaTheme="minorEastAsia" w:hAnsiTheme="minorHAnsi" w:cstheme="minorBidi"/>
              <w:noProof/>
              <w:szCs w:val="22"/>
            </w:rPr>
          </w:pPr>
          <w:hyperlink w:anchor="_Toc130907456" w:history="1">
            <w:r w:rsidR="0013312B" w:rsidRPr="00282F89">
              <w:rPr>
                <w:rStyle w:val="Hyperlink"/>
                <w:noProof/>
              </w:rPr>
              <w:t>(OJT-OPS-1) Site System Reviews</w:t>
            </w:r>
            <w:r w:rsidR="0013312B">
              <w:rPr>
                <w:noProof/>
                <w:webHidden/>
              </w:rPr>
              <w:tab/>
            </w:r>
            <w:r w:rsidR="0013312B">
              <w:rPr>
                <w:noProof/>
                <w:webHidden/>
              </w:rPr>
              <w:fldChar w:fldCharType="begin"/>
            </w:r>
            <w:r w:rsidR="0013312B">
              <w:rPr>
                <w:noProof/>
                <w:webHidden/>
              </w:rPr>
              <w:instrText xml:space="preserve"> PAGEREF _Toc130907456 \h </w:instrText>
            </w:r>
            <w:r w:rsidR="0013312B">
              <w:rPr>
                <w:noProof/>
                <w:webHidden/>
              </w:rPr>
            </w:r>
            <w:r w:rsidR="0013312B">
              <w:rPr>
                <w:noProof/>
                <w:webHidden/>
              </w:rPr>
              <w:fldChar w:fldCharType="separate"/>
            </w:r>
            <w:r w:rsidR="00F66C47">
              <w:rPr>
                <w:noProof/>
                <w:webHidden/>
              </w:rPr>
              <w:t>28</w:t>
            </w:r>
            <w:r w:rsidR="0013312B">
              <w:rPr>
                <w:noProof/>
                <w:webHidden/>
              </w:rPr>
              <w:fldChar w:fldCharType="end"/>
            </w:r>
          </w:hyperlink>
        </w:p>
        <w:p w14:paraId="2178E4A3" w14:textId="0E52C4A2" w:rsidR="0013312B" w:rsidRDefault="00000000">
          <w:pPr>
            <w:pStyle w:val="TOC2"/>
            <w:rPr>
              <w:rFonts w:asciiTheme="minorHAnsi" w:eastAsiaTheme="minorEastAsia" w:hAnsiTheme="minorHAnsi" w:cstheme="minorBidi"/>
              <w:noProof/>
              <w:szCs w:val="22"/>
            </w:rPr>
          </w:pPr>
          <w:hyperlink w:anchor="_Toc130907457" w:history="1">
            <w:r w:rsidR="0013312B" w:rsidRPr="00282F89">
              <w:rPr>
                <w:rStyle w:val="Hyperlink"/>
                <w:noProof/>
              </w:rPr>
              <w:t>(OJT-OPS-2) Conduct of Operations</w:t>
            </w:r>
            <w:r w:rsidR="0013312B">
              <w:rPr>
                <w:noProof/>
                <w:webHidden/>
              </w:rPr>
              <w:tab/>
            </w:r>
            <w:r w:rsidR="0013312B">
              <w:rPr>
                <w:noProof/>
                <w:webHidden/>
              </w:rPr>
              <w:fldChar w:fldCharType="begin"/>
            </w:r>
            <w:r w:rsidR="0013312B">
              <w:rPr>
                <w:noProof/>
                <w:webHidden/>
              </w:rPr>
              <w:instrText xml:space="preserve"> PAGEREF _Toc130907457 \h </w:instrText>
            </w:r>
            <w:r w:rsidR="0013312B">
              <w:rPr>
                <w:noProof/>
                <w:webHidden/>
              </w:rPr>
            </w:r>
            <w:r w:rsidR="0013312B">
              <w:rPr>
                <w:noProof/>
                <w:webHidden/>
              </w:rPr>
              <w:fldChar w:fldCharType="separate"/>
            </w:r>
            <w:r w:rsidR="00F66C47">
              <w:rPr>
                <w:noProof/>
                <w:webHidden/>
              </w:rPr>
              <w:t>31</w:t>
            </w:r>
            <w:r w:rsidR="0013312B">
              <w:rPr>
                <w:noProof/>
                <w:webHidden/>
              </w:rPr>
              <w:fldChar w:fldCharType="end"/>
            </w:r>
          </w:hyperlink>
        </w:p>
        <w:p w14:paraId="35E7F7B0" w14:textId="291EA489" w:rsidR="0013312B" w:rsidRDefault="00000000">
          <w:pPr>
            <w:pStyle w:val="TOC2"/>
            <w:rPr>
              <w:rFonts w:asciiTheme="minorHAnsi" w:eastAsiaTheme="minorEastAsia" w:hAnsiTheme="minorHAnsi" w:cstheme="minorBidi"/>
              <w:noProof/>
              <w:szCs w:val="22"/>
            </w:rPr>
          </w:pPr>
          <w:hyperlink w:anchor="_Toc130907458" w:history="1">
            <w:r w:rsidR="0013312B" w:rsidRPr="00282F89">
              <w:rPr>
                <w:rStyle w:val="Hyperlink"/>
                <w:noProof/>
              </w:rPr>
              <w:t>(OJT-OPS-3) Security Plan and Implementation</w:t>
            </w:r>
            <w:r w:rsidR="0013312B">
              <w:rPr>
                <w:noProof/>
                <w:webHidden/>
              </w:rPr>
              <w:tab/>
            </w:r>
            <w:r w:rsidR="0013312B">
              <w:rPr>
                <w:noProof/>
                <w:webHidden/>
              </w:rPr>
              <w:fldChar w:fldCharType="begin"/>
            </w:r>
            <w:r w:rsidR="0013312B">
              <w:rPr>
                <w:noProof/>
                <w:webHidden/>
              </w:rPr>
              <w:instrText xml:space="preserve"> PAGEREF _Toc130907458 \h </w:instrText>
            </w:r>
            <w:r w:rsidR="0013312B">
              <w:rPr>
                <w:noProof/>
                <w:webHidden/>
              </w:rPr>
            </w:r>
            <w:r w:rsidR="0013312B">
              <w:rPr>
                <w:noProof/>
                <w:webHidden/>
              </w:rPr>
              <w:fldChar w:fldCharType="separate"/>
            </w:r>
            <w:r w:rsidR="00F66C47">
              <w:rPr>
                <w:noProof/>
                <w:webHidden/>
              </w:rPr>
              <w:t>33</w:t>
            </w:r>
            <w:r w:rsidR="0013312B">
              <w:rPr>
                <w:noProof/>
                <w:webHidden/>
              </w:rPr>
              <w:fldChar w:fldCharType="end"/>
            </w:r>
          </w:hyperlink>
        </w:p>
        <w:p w14:paraId="1F15F6CD" w14:textId="005D678A" w:rsidR="0013312B" w:rsidRDefault="00000000">
          <w:pPr>
            <w:pStyle w:val="TOC2"/>
            <w:rPr>
              <w:rFonts w:asciiTheme="minorHAnsi" w:eastAsiaTheme="minorEastAsia" w:hAnsiTheme="minorHAnsi" w:cstheme="minorBidi"/>
              <w:noProof/>
              <w:szCs w:val="22"/>
            </w:rPr>
          </w:pPr>
          <w:hyperlink w:anchor="_Toc130907459" w:history="1">
            <w:r w:rsidR="0013312B" w:rsidRPr="00282F89">
              <w:rPr>
                <w:rStyle w:val="Hyperlink"/>
                <w:noProof/>
              </w:rPr>
              <w:t>(OJT-OPS-4) Radiation Protection Program and Implementation</w:t>
            </w:r>
            <w:r w:rsidR="0013312B">
              <w:rPr>
                <w:noProof/>
                <w:webHidden/>
              </w:rPr>
              <w:tab/>
            </w:r>
            <w:r w:rsidR="0013312B">
              <w:rPr>
                <w:noProof/>
                <w:webHidden/>
              </w:rPr>
              <w:fldChar w:fldCharType="begin"/>
            </w:r>
            <w:r w:rsidR="0013312B">
              <w:rPr>
                <w:noProof/>
                <w:webHidden/>
              </w:rPr>
              <w:instrText xml:space="preserve"> PAGEREF _Toc130907459 \h </w:instrText>
            </w:r>
            <w:r w:rsidR="0013312B">
              <w:rPr>
                <w:noProof/>
                <w:webHidden/>
              </w:rPr>
            </w:r>
            <w:r w:rsidR="0013312B">
              <w:rPr>
                <w:noProof/>
                <w:webHidden/>
              </w:rPr>
              <w:fldChar w:fldCharType="separate"/>
            </w:r>
            <w:r w:rsidR="00F66C47">
              <w:rPr>
                <w:noProof/>
                <w:webHidden/>
              </w:rPr>
              <w:t>35</w:t>
            </w:r>
            <w:r w:rsidR="0013312B">
              <w:rPr>
                <w:noProof/>
                <w:webHidden/>
              </w:rPr>
              <w:fldChar w:fldCharType="end"/>
            </w:r>
          </w:hyperlink>
        </w:p>
        <w:p w14:paraId="28A9E47A" w14:textId="6C9278DA" w:rsidR="0013312B" w:rsidRDefault="00000000">
          <w:pPr>
            <w:pStyle w:val="TOC2"/>
            <w:rPr>
              <w:rFonts w:asciiTheme="minorHAnsi" w:eastAsiaTheme="minorEastAsia" w:hAnsiTheme="minorHAnsi" w:cstheme="minorBidi"/>
              <w:noProof/>
              <w:szCs w:val="22"/>
            </w:rPr>
          </w:pPr>
          <w:hyperlink w:anchor="_Toc130907460" w:history="1">
            <w:r w:rsidR="0013312B" w:rsidRPr="00282F89">
              <w:rPr>
                <w:rStyle w:val="Hyperlink"/>
                <w:noProof/>
              </w:rPr>
              <w:t>(OJT-OPS-5) Fire Protection Program and Implementation</w:t>
            </w:r>
            <w:r w:rsidR="0013312B">
              <w:rPr>
                <w:noProof/>
                <w:webHidden/>
              </w:rPr>
              <w:tab/>
            </w:r>
            <w:r w:rsidR="0013312B">
              <w:rPr>
                <w:noProof/>
                <w:webHidden/>
              </w:rPr>
              <w:fldChar w:fldCharType="begin"/>
            </w:r>
            <w:r w:rsidR="0013312B">
              <w:rPr>
                <w:noProof/>
                <w:webHidden/>
              </w:rPr>
              <w:instrText xml:space="preserve"> PAGEREF _Toc130907460 \h </w:instrText>
            </w:r>
            <w:r w:rsidR="0013312B">
              <w:rPr>
                <w:noProof/>
                <w:webHidden/>
              </w:rPr>
            </w:r>
            <w:r w:rsidR="0013312B">
              <w:rPr>
                <w:noProof/>
                <w:webHidden/>
              </w:rPr>
              <w:fldChar w:fldCharType="separate"/>
            </w:r>
            <w:r w:rsidR="00F66C47">
              <w:rPr>
                <w:noProof/>
                <w:webHidden/>
              </w:rPr>
              <w:t>38</w:t>
            </w:r>
            <w:r w:rsidR="0013312B">
              <w:rPr>
                <w:noProof/>
                <w:webHidden/>
              </w:rPr>
              <w:fldChar w:fldCharType="end"/>
            </w:r>
          </w:hyperlink>
        </w:p>
        <w:p w14:paraId="18AED32C" w14:textId="2276C9E8" w:rsidR="0013312B" w:rsidRDefault="00000000">
          <w:pPr>
            <w:pStyle w:val="TOC2"/>
            <w:rPr>
              <w:rFonts w:asciiTheme="minorHAnsi" w:eastAsiaTheme="minorEastAsia" w:hAnsiTheme="minorHAnsi" w:cstheme="minorBidi"/>
              <w:noProof/>
              <w:szCs w:val="22"/>
            </w:rPr>
          </w:pPr>
          <w:hyperlink w:anchor="_Toc130907461" w:history="1">
            <w:r w:rsidR="0013312B" w:rsidRPr="00282F89">
              <w:rPr>
                <w:rStyle w:val="Hyperlink"/>
                <w:noProof/>
              </w:rPr>
              <w:t>(OJT-OPS-6) Post Transient/Trip Review</w:t>
            </w:r>
            <w:r w:rsidR="0013312B">
              <w:rPr>
                <w:noProof/>
                <w:webHidden/>
              </w:rPr>
              <w:tab/>
            </w:r>
            <w:r w:rsidR="0013312B">
              <w:rPr>
                <w:noProof/>
                <w:webHidden/>
              </w:rPr>
              <w:fldChar w:fldCharType="begin"/>
            </w:r>
            <w:r w:rsidR="0013312B">
              <w:rPr>
                <w:noProof/>
                <w:webHidden/>
              </w:rPr>
              <w:instrText xml:space="preserve"> PAGEREF _Toc130907461 \h </w:instrText>
            </w:r>
            <w:r w:rsidR="0013312B">
              <w:rPr>
                <w:noProof/>
                <w:webHidden/>
              </w:rPr>
            </w:r>
            <w:r w:rsidR="0013312B">
              <w:rPr>
                <w:noProof/>
                <w:webHidden/>
              </w:rPr>
              <w:fldChar w:fldCharType="separate"/>
            </w:r>
            <w:r w:rsidR="00F66C47">
              <w:rPr>
                <w:noProof/>
                <w:webHidden/>
              </w:rPr>
              <w:t>40</w:t>
            </w:r>
            <w:r w:rsidR="0013312B">
              <w:rPr>
                <w:noProof/>
                <w:webHidden/>
              </w:rPr>
              <w:fldChar w:fldCharType="end"/>
            </w:r>
          </w:hyperlink>
        </w:p>
        <w:p w14:paraId="05E7F0F7" w14:textId="0C47BEAD" w:rsidR="0013312B" w:rsidRDefault="00000000">
          <w:pPr>
            <w:pStyle w:val="TOC2"/>
            <w:rPr>
              <w:rFonts w:asciiTheme="minorHAnsi" w:eastAsiaTheme="minorEastAsia" w:hAnsiTheme="minorHAnsi" w:cstheme="minorBidi"/>
              <w:noProof/>
              <w:szCs w:val="22"/>
            </w:rPr>
          </w:pPr>
          <w:hyperlink w:anchor="_Toc130907462" w:history="1">
            <w:r w:rsidR="0013312B" w:rsidRPr="00282F89">
              <w:rPr>
                <w:rStyle w:val="Hyperlink"/>
                <w:noProof/>
              </w:rPr>
              <w:t>(OJT-OPS-7) Emergency Response</w:t>
            </w:r>
            <w:r w:rsidR="0013312B">
              <w:rPr>
                <w:noProof/>
                <w:webHidden/>
              </w:rPr>
              <w:tab/>
            </w:r>
            <w:r w:rsidR="0013312B">
              <w:rPr>
                <w:noProof/>
                <w:webHidden/>
              </w:rPr>
              <w:fldChar w:fldCharType="begin"/>
            </w:r>
            <w:r w:rsidR="0013312B">
              <w:rPr>
                <w:noProof/>
                <w:webHidden/>
              </w:rPr>
              <w:instrText xml:space="preserve"> PAGEREF _Toc130907462 \h </w:instrText>
            </w:r>
            <w:r w:rsidR="0013312B">
              <w:rPr>
                <w:noProof/>
                <w:webHidden/>
              </w:rPr>
            </w:r>
            <w:r w:rsidR="0013312B">
              <w:rPr>
                <w:noProof/>
                <w:webHidden/>
              </w:rPr>
              <w:fldChar w:fldCharType="separate"/>
            </w:r>
            <w:r w:rsidR="00F66C47">
              <w:rPr>
                <w:noProof/>
                <w:webHidden/>
              </w:rPr>
              <w:t>43</w:t>
            </w:r>
            <w:r w:rsidR="0013312B">
              <w:rPr>
                <w:noProof/>
                <w:webHidden/>
              </w:rPr>
              <w:fldChar w:fldCharType="end"/>
            </w:r>
          </w:hyperlink>
        </w:p>
        <w:p w14:paraId="2E13ED21" w14:textId="0056705A" w:rsidR="0013312B" w:rsidRDefault="00000000">
          <w:pPr>
            <w:pStyle w:val="TOC2"/>
            <w:rPr>
              <w:rFonts w:asciiTheme="minorHAnsi" w:eastAsiaTheme="minorEastAsia" w:hAnsiTheme="minorHAnsi" w:cstheme="minorBidi"/>
              <w:noProof/>
              <w:szCs w:val="22"/>
            </w:rPr>
          </w:pPr>
          <w:hyperlink w:anchor="_Toc130907463" w:history="1">
            <w:r w:rsidR="0013312B" w:rsidRPr="00282F89">
              <w:rPr>
                <w:rStyle w:val="Hyperlink"/>
                <w:noProof/>
              </w:rPr>
              <w:t>(OJT-OPS-8) Emergent Work Control and Maintenance Risk Assessments</w:t>
            </w:r>
            <w:r w:rsidR="0013312B">
              <w:rPr>
                <w:noProof/>
                <w:webHidden/>
              </w:rPr>
              <w:tab/>
            </w:r>
            <w:r w:rsidR="0013312B">
              <w:rPr>
                <w:noProof/>
                <w:webHidden/>
              </w:rPr>
              <w:fldChar w:fldCharType="begin"/>
            </w:r>
            <w:r w:rsidR="0013312B">
              <w:rPr>
                <w:noProof/>
                <w:webHidden/>
              </w:rPr>
              <w:instrText xml:space="preserve"> PAGEREF _Toc130907463 \h </w:instrText>
            </w:r>
            <w:r w:rsidR="0013312B">
              <w:rPr>
                <w:noProof/>
                <w:webHidden/>
              </w:rPr>
            </w:r>
            <w:r w:rsidR="0013312B">
              <w:rPr>
                <w:noProof/>
                <w:webHidden/>
              </w:rPr>
              <w:fldChar w:fldCharType="separate"/>
            </w:r>
            <w:r w:rsidR="00F66C47">
              <w:rPr>
                <w:noProof/>
                <w:webHidden/>
              </w:rPr>
              <w:t>45</w:t>
            </w:r>
            <w:r w:rsidR="0013312B">
              <w:rPr>
                <w:noProof/>
                <w:webHidden/>
              </w:rPr>
              <w:fldChar w:fldCharType="end"/>
            </w:r>
          </w:hyperlink>
        </w:p>
        <w:p w14:paraId="4D7CC3B5" w14:textId="57226FA9" w:rsidR="0013312B" w:rsidRDefault="00000000">
          <w:pPr>
            <w:pStyle w:val="TOC2"/>
            <w:rPr>
              <w:rFonts w:asciiTheme="minorHAnsi" w:eastAsiaTheme="minorEastAsia" w:hAnsiTheme="minorHAnsi" w:cstheme="minorBidi"/>
              <w:noProof/>
              <w:szCs w:val="22"/>
            </w:rPr>
          </w:pPr>
          <w:hyperlink w:anchor="_Toc130907464" w:history="1">
            <w:r w:rsidR="0013312B" w:rsidRPr="00282F89">
              <w:rPr>
                <w:rStyle w:val="Hyperlink"/>
                <w:noProof/>
              </w:rPr>
              <w:t>(OJT-OPS-9) Shutdown Operations</w:t>
            </w:r>
            <w:r w:rsidR="0013312B">
              <w:rPr>
                <w:noProof/>
                <w:webHidden/>
              </w:rPr>
              <w:tab/>
            </w:r>
            <w:r w:rsidR="0013312B">
              <w:rPr>
                <w:noProof/>
                <w:webHidden/>
              </w:rPr>
              <w:fldChar w:fldCharType="begin"/>
            </w:r>
            <w:r w:rsidR="0013312B">
              <w:rPr>
                <w:noProof/>
                <w:webHidden/>
              </w:rPr>
              <w:instrText xml:space="preserve"> PAGEREF _Toc130907464 \h </w:instrText>
            </w:r>
            <w:r w:rsidR="0013312B">
              <w:rPr>
                <w:noProof/>
                <w:webHidden/>
              </w:rPr>
            </w:r>
            <w:r w:rsidR="0013312B">
              <w:rPr>
                <w:noProof/>
                <w:webHidden/>
              </w:rPr>
              <w:fldChar w:fldCharType="separate"/>
            </w:r>
            <w:r w:rsidR="00F66C47">
              <w:rPr>
                <w:noProof/>
                <w:webHidden/>
              </w:rPr>
              <w:t>47</w:t>
            </w:r>
            <w:r w:rsidR="0013312B">
              <w:rPr>
                <w:noProof/>
                <w:webHidden/>
              </w:rPr>
              <w:fldChar w:fldCharType="end"/>
            </w:r>
          </w:hyperlink>
        </w:p>
        <w:p w14:paraId="466CE3D9" w14:textId="50F106EE" w:rsidR="0013312B" w:rsidRDefault="00000000">
          <w:pPr>
            <w:pStyle w:val="TOC1"/>
            <w:tabs>
              <w:tab w:val="right" w:leader="dot" w:pos="9350"/>
            </w:tabs>
            <w:rPr>
              <w:rFonts w:asciiTheme="minorHAnsi" w:eastAsiaTheme="minorEastAsia" w:hAnsiTheme="minorHAnsi" w:cstheme="minorBidi"/>
              <w:noProof/>
              <w:szCs w:val="22"/>
            </w:rPr>
          </w:pPr>
          <w:hyperlink w:anchor="_Toc130907465" w:history="1">
            <w:r w:rsidR="0013312B" w:rsidRPr="00282F89">
              <w:rPr>
                <w:rStyle w:val="Hyperlink"/>
                <w:noProof/>
              </w:rPr>
              <w:t>Reactor Operations Technical Proficiency-Level Signature Card and Certification</w:t>
            </w:r>
            <w:r w:rsidR="0013312B">
              <w:rPr>
                <w:noProof/>
                <w:webHidden/>
              </w:rPr>
              <w:tab/>
            </w:r>
            <w:r w:rsidR="0013312B">
              <w:rPr>
                <w:noProof/>
                <w:webHidden/>
              </w:rPr>
              <w:fldChar w:fldCharType="begin"/>
            </w:r>
            <w:r w:rsidR="0013312B">
              <w:rPr>
                <w:noProof/>
                <w:webHidden/>
              </w:rPr>
              <w:instrText xml:space="preserve"> PAGEREF _Toc130907465 \h </w:instrText>
            </w:r>
            <w:r w:rsidR="0013312B">
              <w:rPr>
                <w:noProof/>
                <w:webHidden/>
              </w:rPr>
            </w:r>
            <w:r w:rsidR="0013312B">
              <w:rPr>
                <w:noProof/>
                <w:webHidden/>
              </w:rPr>
              <w:fldChar w:fldCharType="separate"/>
            </w:r>
            <w:r w:rsidR="00F66C47">
              <w:rPr>
                <w:noProof/>
                <w:webHidden/>
              </w:rPr>
              <w:t>49</w:t>
            </w:r>
            <w:r w:rsidR="0013312B">
              <w:rPr>
                <w:noProof/>
                <w:webHidden/>
              </w:rPr>
              <w:fldChar w:fldCharType="end"/>
            </w:r>
          </w:hyperlink>
        </w:p>
        <w:p w14:paraId="5A6DE7A7" w14:textId="5D89A99C" w:rsidR="0013312B" w:rsidRDefault="00000000">
          <w:pPr>
            <w:pStyle w:val="TOC1"/>
            <w:tabs>
              <w:tab w:val="right" w:leader="dot" w:pos="9350"/>
            </w:tabs>
            <w:rPr>
              <w:rFonts w:asciiTheme="minorHAnsi" w:eastAsiaTheme="minorEastAsia" w:hAnsiTheme="minorHAnsi" w:cstheme="minorBidi"/>
              <w:noProof/>
              <w:szCs w:val="22"/>
            </w:rPr>
          </w:pPr>
          <w:hyperlink w:anchor="_Toc130907466" w:history="1">
            <w:r w:rsidR="0013312B" w:rsidRPr="00282F89">
              <w:rPr>
                <w:rStyle w:val="Hyperlink"/>
                <w:noProof/>
              </w:rPr>
              <w:t>Form 1: Reactor Operations Technical Proficiency-Level Equivalency Justification</w:t>
            </w:r>
            <w:r w:rsidR="0013312B">
              <w:rPr>
                <w:noProof/>
                <w:webHidden/>
              </w:rPr>
              <w:tab/>
            </w:r>
            <w:r w:rsidR="0013312B">
              <w:rPr>
                <w:noProof/>
                <w:webHidden/>
              </w:rPr>
              <w:fldChar w:fldCharType="begin"/>
            </w:r>
            <w:r w:rsidR="0013312B">
              <w:rPr>
                <w:noProof/>
                <w:webHidden/>
              </w:rPr>
              <w:instrText xml:space="preserve"> PAGEREF _Toc130907466 \h </w:instrText>
            </w:r>
            <w:r w:rsidR="0013312B">
              <w:rPr>
                <w:noProof/>
                <w:webHidden/>
              </w:rPr>
            </w:r>
            <w:r w:rsidR="0013312B">
              <w:rPr>
                <w:noProof/>
                <w:webHidden/>
              </w:rPr>
              <w:fldChar w:fldCharType="separate"/>
            </w:r>
            <w:r w:rsidR="00F66C47">
              <w:rPr>
                <w:noProof/>
                <w:webHidden/>
              </w:rPr>
              <w:t>50</w:t>
            </w:r>
            <w:r w:rsidR="0013312B">
              <w:rPr>
                <w:noProof/>
                <w:webHidden/>
              </w:rPr>
              <w:fldChar w:fldCharType="end"/>
            </w:r>
          </w:hyperlink>
        </w:p>
        <w:p w14:paraId="455CDA1E" w14:textId="4F65F6DF" w:rsidR="0013312B" w:rsidRDefault="00000000">
          <w:pPr>
            <w:pStyle w:val="TOC1"/>
            <w:tabs>
              <w:tab w:val="right" w:leader="dot" w:pos="9350"/>
            </w:tabs>
            <w:rPr>
              <w:rFonts w:asciiTheme="minorHAnsi" w:eastAsiaTheme="minorEastAsia" w:hAnsiTheme="minorHAnsi" w:cstheme="minorBidi"/>
              <w:noProof/>
              <w:szCs w:val="22"/>
            </w:rPr>
          </w:pPr>
          <w:hyperlink w:anchor="_Toc130907467" w:history="1">
            <w:r w:rsidR="0013312B" w:rsidRPr="00282F89">
              <w:rPr>
                <w:rStyle w:val="Hyperlink"/>
                <w:noProof/>
              </w:rPr>
              <w:t>Attachment 1: Revision History for IMC 1245 Appendix C1</w:t>
            </w:r>
            <w:r w:rsidR="0013312B">
              <w:rPr>
                <w:noProof/>
                <w:webHidden/>
              </w:rPr>
              <w:tab/>
            </w:r>
            <w:r w:rsidR="00235804">
              <w:rPr>
                <w:noProof/>
                <w:webHidden/>
              </w:rPr>
              <w:t>Att1-</w:t>
            </w:r>
            <w:r w:rsidR="0013312B">
              <w:rPr>
                <w:noProof/>
                <w:webHidden/>
              </w:rPr>
              <w:fldChar w:fldCharType="begin"/>
            </w:r>
            <w:r w:rsidR="0013312B">
              <w:rPr>
                <w:noProof/>
                <w:webHidden/>
              </w:rPr>
              <w:instrText xml:space="preserve"> PAGEREF _Toc130907467 \h </w:instrText>
            </w:r>
            <w:r w:rsidR="0013312B">
              <w:rPr>
                <w:noProof/>
                <w:webHidden/>
              </w:rPr>
            </w:r>
            <w:r w:rsidR="0013312B">
              <w:rPr>
                <w:noProof/>
                <w:webHidden/>
              </w:rPr>
              <w:fldChar w:fldCharType="separate"/>
            </w:r>
            <w:r w:rsidR="00F66C47">
              <w:rPr>
                <w:noProof/>
                <w:webHidden/>
              </w:rPr>
              <w:t>1</w:t>
            </w:r>
            <w:r w:rsidR="0013312B">
              <w:rPr>
                <w:noProof/>
                <w:webHidden/>
              </w:rPr>
              <w:fldChar w:fldCharType="end"/>
            </w:r>
          </w:hyperlink>
        </w:p>
        <w:p w14:paraId="63CECCFC" w14:textId="162892AF" w:rsidR="00911734" w:rsidRDefault="00911734" w:rsidP="005A389C">
          <w:pPr>
            <w:pStyle w:val="BodyText"/>
          </w:pPr>
          <w:r>
            <w:rPr>
              <w:noProof/>
            </w:rPr>
            <w:fldChar w:fldCharType="end"/>
          </w:r>
        </w:p>
      </w:sdtContent>
    </w:sdt>
    <w:p w14:paraId="6FDB75AC" w14:textId="77777777" w:rsidR="00706458" w:rsidRPr="00A40AC7" w:rsidRDefault="00706458" w:rsidP="005A389C">
      <w:pPr>
        <w:pStyle w:val="BodyText"/>
        <w:sectPr w:rsidR="00706458" w:rsidRPr="00A40AC7" w:rsidSect="00943ABC">
          <w:footerReference w:type="default" r:id="rId11"/>
          <w:pgSz w:w="12240" w:h="15840" w:code="1"/>
          <w:pgMar w:top="1440" w:right="1440" w:bottom="1440" w:left="1440" w:header="720" w:footer="720" w:gutter="0"/>
          <w:pgNumType w:fmt="lowerRoman" w:start="1"/>
          <w:cols w:space="720"/>
          <w:noEndnote/>
          <w:docGrid w:linePitch="326"/>
        </w:sectPr>
      </w:pPr>
    </w:p>
    <w:p w14:paraId="513E2FDC" w14:textId="1D9A027A" w:rsidR="00AE4DC3" w:rsidRPr="00EA4F46" w:rsidRDefault="00AE4DC3" w:rsidP="00E67880">
      <w:pPr>
        <w:pStyle w:val="Heading1"/>
      </w:pPr>
      <w:bookmarkStart w:id="1" w:name="_Toc130907440"/>
      <w:r w:rsidRPr="008F3B0A">
        <w:lastRenderedPageBreak/>
        <w:t>Intr</w:t>
      </w:r>
      <w:r w:rsidRPr="004C3BC3">
        <w:t>oduction</w:t>
      </w:r>
      <w:bookmarkEnd w:id="1"/>
    </w:p>
    <w:p w14:paraId="0B831CB4" w14:textId="730679A0" w:rsidR="00AE4DC3" w:rsidRPr="00EA4F46" w:rsidRDefault="004C2526" w:rsidP="00B81C73">
      <w:pPr>
        <w:pStyle w:val="BodyText"/>
      </w:pPr>
      <w:r>
        <w:t>Completion of IMC 1245, Appendix</w:t>
      </w:r>
      <w:ins w:id="2" w:author="Author">
        <w:r w:rsidR="0022143E">
          <w:t> A</w:t>
        </w:r>
      </w:ins>
      <w:r>
        <w:t xml:space="preserve"> is </w:t>
      </w:r>
      <w:ins w:id="3" w:author="Author">
        <w:r w:rsidR="003B12E4">
          <w:t xml:space="preserve">highly </w:t>
        </w:r>
      </w:ins>
      <w:r>
        <w:t>recommended before beginning activities or courses in this standard, but the trainee’s branch chief can override this recommendation based on the trainee’s experience.</w:t>
      </w:r>
      <w:r w:rsidR="00097D34">
        <w:t xml:space="preserve"> </w:t>
      </w:r>
      <w:r w:rsidR="00AE4DC3" w:rsidRPr="00EA4F46">
        <w:t>You may complete the General Proficiency requirements contained in Appendix B together with the Technical Proficiency requirements outlined in this journal.</w:t>
      </w:r>
    </w:p>
    <w:p w14:paraId="18856E40" w14:textId="7810E0AE" w:rsidR="00AE4DC3" w:rsidRPr="00DA6D9C" w:rsidRDefault="00AE4DC3" w:rsidP="00BF166F">
      <w:pPr>
        <w:pStyle w:val="BodyText"/>
      </w:pPr>
      <w:r w:rsidRPr="00BF166F">
        <w:rPr>
          <w:u w:val="single"/>
        </w:rPr>
        <w:t>NOTE</w:t>
      </w:r>
    </w:p>
    <w:p w14:paraId="18369A3A" w14:textId="77777777" w:rsidR="00AE4DC3" w:rsidRPr="00EA4F46" w:rsidRDefault="00AE4DC3" w:rsidP="00BF166F">
      <w:pPr>
        <w:pStyle w:val="BodyText"/>
      </w:pPr>
      <w:r w:rsidRPr="00DA6D9C">
        <w:t>The following</w:t>
      </w:r>
      <w:r w:rsidRPr="00EA4F46">
        <w:t xml:space="preserve"> individual study activities required for certification as an operations inspector are similar to guides contained in Appendix C10, </w:t>
      </w:r>
      <w:r w:rsidR="00E12FEA" w:rsidRPr="00EA4F46">
        <w:t>“</w:t>
      </w:r>
      <w:r w:rsidRPr="00EA4F46">
        <w:t>Operator Licensing Examiner Technical Proficiency Training and Qualification Journal</w:t>
      </w:r>
      <w:r w:rsidR="00E12FEA" w:rsidRPr="00EA4F46">
        <w:t>”</w:t>
      </w:r>
      <w:r w:rsidRPr="00EA4F46">
        <w:t>:</w:t>
      </w:r>
    </w:p>
    <w:p w14:paraId="568C9353" w14:textId="729EE9FE" w:rsidR="00AE4DC3" w:rsidRPr="00EA4F46" w:rsidRDefault="00AE4DC3" w:rsidP="001F311E">
      <w:pPr>
        <w:pStyle w:val="ListBullet2"/>
        <w:contextualSpacing/>
      </w:pPr>
      <w:r w:rsidRPr="00EA4F46">
        <w:t xml:space="preserve">ISA-OPS-2, </w:t>
      </w:r>
      <w:r w:rsidR="00E12FEA" w:rsidRPr="00EA4F46">
        <w:t>“</w:t>
      </w:r>
      <w:r w:rsidRPr="00EA4F46">
        <w:t>Technical Specifications,</w:t>
      </w:r>
      <w:r w:rsidR="00E12FEA" w:rsidRPr="00EA4F46">
        <w:t>”</w:t>
      </w:r>
      <w:r w:rsidRPr="00EA4F46">
        <w:t xml:space="preserve"> parallels ISA-OLE-</w:t>
      </w:r>
      <w:ins w:id="4" w:author="Author">
        <w:r w:rsidR="00793392">
          <w:t>8</w:t>
        </w:r>
      </w:ins>
    </w:p>
    <w:p w14:paraId="69FCBC3B" w14:textId="56734B40" w:rsidR="00AE4DC3" w:rsidRPr="00EA4F46" w:rsidRDefault="00AE4DC3" w:rsidP="0099263C">
      <w:pPr>
        <w:pStyle w:val="ListBullet2"/>
        <w:contextualSpacing/>
      </w:pPr>
      <w:r w:rsidRPr="00EA4F46">
        <w:t xml:space="preserve">ISA-OPS-3, </w:t>
      </w:r>
      <w:r w:rsidR="00E12FEA" w:rsidRPr="00EA4F46">
        <w:t>“</w:t>
      </w:r>
      <w:r w:rsidRPr="00EA4F46">
        <w:t>Operability,</w:t>
      </w:r>
      <w:r w:rsidR="00E12FEA" w:rsidRPr="00EA4F46">
        <w:t>”</w:t>
      </w:r>
      <w:r w:rsidRPr="00EA4F46">
        <w:t xml:space="preserve"> parallels ISA-OLE-</w:t>
      </w:r>
      <w:ins w:id="5" w:author="Author">
        <w:r w:rsidR="00793392">
          <w:t>9</w:t>
        </w:r>
      </w:ins>
    </w:p>
    <w:p w14:paraId="1FCE158D" w14:textId="77777777" w:rsidR="00AE4DC3" w:rsidRPr="00EA4F46" w:rsidRDefault="00AE4DC3" w:rsidP="0099263C">
      <w:pPr>
        <w:pStyle w:val="ListBullet2"/>
        <w:contextualSpacing/>
      </w:pPr>
      <w:r w:rsidRPr="00EA4F46">
        <w:t xml:space="preserve">OJT-OPS-2, </w:t>
      </w:r>
      <w:r w:rsidR="00E12FEA" w:rsidRPr="00EA4F46">
        <w:t>“</w:t>
      </w:r>
      <w:r w:rsidRPr="00EA4F46">
        <w:t>Conduct of Operations,</w:t>
      </w:r>
      <w:r w:rsidR="00E12FEA" w:rsidRPr="00EA4F46">
        <w:t>”</w:t>
      </w:r>
      <w:r w:rsidRPr="00EA4F46">
        <w:t xml:space="preserve"> parallels OJT-OLE-2</w:t>
      </w:r>
    </w:p>
    <w:p w14:paraId="401D8E33" w14:textId="79669D0D" w:rsidR="00AE4DC3" w:rsidRPr="00EA4F46" w:rsidRDefault="00AE4DC3" w:rsidP="0099263C">
      <w:pPr>
        <w:pStyle w:val="ListBullet2"/>
        <w:contextualSpacing/>
      </w:pPr>
      <w:r w:rsidRPr="00EA4F46">
        <w:t xml:space="preserve">OJT-OPS-9, </w:t>
      </w:r>
      <w:r w:rsidR="00E12FEA" w:rsidRPr="00EA4F46">
        <w:t>“</w:t>
      </w:r>
      <w:r w:rsidRPr="00EA4F46">
        <w:t>Shutdown Operations,</w:t>
      </w:r>
      <w:r w:rsidR="00E12FEA" w:rsidRPr="00EA4F46">
        <w:t>”</w:t>
      </w:r>
      <w:r w:rsidRPr="00EA4F46">
        <w:t xml:space="preserve"> parallels ISA-OLE-1</w:t>
      </w:r>
      <w:ins w:id="6" w:author="Author">
        <w:r w:rsidR="00793392">
          <w:t>0</w:t>
        </w:r>
      </w:ins>
    </w:p>
    <w:p w14:paraId="18595FAB" w14:textId="5B367848" w:rsidR="00AE4DC3" w:rsidRPr="00EA4F46" w:rsidRDefault="00AE4DC3" w:rsidP="00BF166F">
      <w:pPr>
        <w:pStyle w:val="BodyText"/>
      </w:pPr>
      <w:r w:rsidRPr="00EA4F46">
        <w:t>You may document completion of equivalent activities on both signature cards.</w:t>
      </w:r>
    </w:p>
    <w:p w14:paraId="220F8480" w14:textId="77777777" w:rsidR="00AE4DC3" w:rsidRPr="00421392" w:rsidRDefault="00AE4DC3" w:rsidP="00BF166F">
      <w:pPr>
        <w:pStyle w:val="BodyText"/>
      </w:pPr>
      <w:r w:rsidRPr="00421392">
        <w:rPr>
          <w:iCs/>
          <w:u w:val="single"/>
        </w:rPr>
        <w:t>Before signing up for any course, be sure that you have checked and have met any prerequisites</w:t>
      </w:r>
      <w:r w:rsidRPr="00421392">
        <w:rPr>
          <w:iCs/>
        </w:rPr>
        <w:t>.</w:t>
      </w:r>
    </w:p>
    <w:p w14:paraId="1932F3F2" w14:textId="004D8F8B" w:rsidR="00AE4DC3" w:rsidRPr="00DA6D9C" w:rsidRDefault="00AE4DC3" w:rsidP="00BF166F">
      <w:pPr>
        <w:pStyle w:val="Heading1"/>
      </w:pPr>
      <w:bookmarkStart w:id="7" w:name="_Toc130907441"/>
      <w:r w:rsidRPr="00DA6D9C">
        <w:t>Required Reactor Operations Inspector Training Courses</w:t>
      </w:r>
      <w:bookmarkEnd w:id="7"/>
    </w:p>
    <w:p w14:paraId="78164489" w14:textId="53B14ECD" w:rsidR="00A0057C" w:rsidRDefault="00AE4DC3" w:rsidP="004E37E3">
      <w:pPr>
        <w:pStyle w:val="ListBullet2"/>
      </w:pPr>
      <w:bookmarkStart w:id="8" w:name="_Hlk31808097"/>
      <w:r w:rsidRPr="007964A2">
        <w:t>Reactor Type Full Series</w:t>
      </w:r>
    </w:p>
    <w:p w14:paraId="63988DF7" w14:textId="28BEA3ED" w:rsidR="00A0057C" w:rsidRDefault="00A0057C" w:rsidP="00FA3E98">
      <w:pPr>
        <w:pStyle w:val="ListBullet2"/>
      </w:pPr>
      <w:r w:rsidRPr="00084A31">
        <w:t>10 CFR 50.59</w:t>
      </w:r>
      <w:r>
        <w:t xml:space="preserve"> </w:t>
      </w:r>
      <w:r w:rsidR="00305CF0">
        <w:t>T</w:t>
      </w:r>
      <w:r>
        <w:t xml:space="preserve">raining </w:t>
      </w:r>
      <w:r w:rsidR="00305CF0">
        <w:t>C</w:t>
      </w:r>
      <w:r>
        <w:t>ourse</w:t>
      </w:r>
      <w:r w:rsidRPr="00084A31">
        <w:t xml:space="preserve"> in </w:t>
      </w:r>
      <w:r w:rsidR="00037822">
        <w:t xml:space="preserve">the Talent Management System </w:t>
      </w:r>
      <w:r w:rsidR="00D77D8E">
        <w:t xml:space="preserve">(TMS) </w:t>
      </w:r>
      <w:r>
        <w:t>as part of ISA</w:t>
      </w:r>
      <w:r w:rsidR="0076242A">
        <w:noBreakHyphen/>
      </w:r>
      <w:r w:rsidR="00E04E64">
        <w:t>OPS-</w:t>
      </w:r>
      <w:r>
        <w:t>1</w:t>
      </w:r>
    </w:p>
    <w:p w14:paraId="6E5A123E" w14:textId="77777777" w:rsidR="00D77D8E" w:rsidRPr="00113985" w:rsidRDefault="00D77D8E" w:rsidP="00FA3E98">
      <w:pPr>
        <w:pStyle w:val="ListBullet2"/>
      </w:pPr>
      <w:r>
        <w:t>Maintenance Rule Training for Inspectors Course in TMS as part of ISA-</w:t>
      </w:r>
      <w:r w:rsidR="002F2073">
        <w:t>OPS-</w:t>
      </w:r>
      <w:r>
        <w:t>5</w:t>
      </w:r>
    </w:p>
    <w:p w14:paraId="4CA3E73E" w14:textId="44E9585B" w:rsidR="00A4798C" w:rsidRDefault="00AE4DC3" w:rsidP="00FA3E98">
      <w:pPr>
        <w:pStyle w:val="ListBullet2"/>
      </w:pPr>
      <w:r w:rsidRPr="00EA4F46">
        <w:t>Power</w:t>
      </w:r>
      <w:ins w:id="9" w:author="Author">
        <w:r w:rsidR="001F633C">
          <w:t xml:space="preserve"> Plant</w:t>
        </w:r>
      </w:ins>
      <w:r w:rsidRPr="00EA4F46">
        <w:t xml:space="preserve"> Engineering (E-110)</w:t>
      </w:r>
      <w:r w:rsidR="008B67D8">
        <w:t xml:space="preserve"> - </w:t>
      </w:r>
      <w:r w:rsidR="00305CF0">
        <w:t xml:space="preserve">TTC </w:t>
      </w:r>
      <w:r w:rsidRPr="00EA4F46">
        <w:t>course or self-study</w:t>
      </w:r>
      <w:r w:rsidR="00C71065">
        <w:t xml:space="preserve"> </w:t>
      </w:r>
      <w:r w:rsidR="00305CF0">
        <w:t xml:space="preserve">course </w:t>
      </w:r>
      <w:r w:rsidR="00C71065">
        <w:t>located in TMS</w:t>
      </w:r>
      <w:bookmarkEnd w:id="8"/>
    </w:p>
    <w:p w14:paraId="03EFC0CA" w14:textId="77777777" w:rsidR="006A40FC" w:rsidRDefault="006A40FC" w:rsidP="006A40FC">
      <w:pPr>
        <w:pStyle w:val="BodyText"/>
      </w:pPr>
    </w:p>
    <w:p w14:paraId="4DAC8EAD" w14:textId="40E2820C" w:rsidR="00AE4DC3" w:rsidRPr="00EA4F46" w:rsidRDefault="00AE4DC3" w:rsidP="006A40FC">
      <w:pPr>
        <w:pStyle w:val="BodyText"/>
        <w:sectPr w:rsidR="00AE4DC3" w:rsidRPr="00EA4F46" w:rsidSect="00B62F7D">
          <w:footerReference w:type="default" r:id="rId12"/>
          <w:pgSz w:w="12240" w:h="15840" w:code="1"/>
          <w:pgMar w:top="1440" w:right="1440" w:bottom="1440" w:left="1440" w:header="720" w:footer="720" w:gutter="0"/>
          <w:pgNumType w:start="1"/>
          <w:cols w:space="720"/>
          <w:noEndnote/>
          <w:docGrid w:linePitch="326"/>
        </w:sectPr>
      </w:pPr>
    </w:p>
    <w:p w14:paraId="11544221" w14:textId="77777777" w:rsidR="00A4798C" w:rsidRDefault="00AE4DC3" w:rsidP="00C45C0F">
      <w:pPr>
        <w:pStyle w:val="SectionTitlePage"/>
      </w:pPr>
      <w:bookmarkStart w:id="10" w:name="_Toc130907442"/>
      <w:r w:rsidRPr="00C45C0F">
        <w:lastRenderedPageBreak/>
        <w:t>Operations Inspector Individual Study Activities</w:t>
      </w:r>
      <w:bookmarkEnd w:id="10"/>
    </w:p>
    <w:p w14:paraId="5819A368" w14:textId="25E9B1BC" w:rsidR="00A413F7" w:rsidRPr="00EA4F46" w:rsidRDefault="00A413F7" w:rsidP="006A40FC">
      <w:pPr>
        <w:pStyle w:val="BodyText"/>
        <w:sectPr w:rsidR="00A413F7" w:rsidRPr="00EA4F46" w:rsidSect="00B62F7D">
          <w:pgSz w:w="12240" w:h="15840" w:code="1"/>
          <w:pgMar w:top="1440" w:right="1440" w:bottom="1440" w:left="1440" w:header="720" w:footer="720" w:gutter="0"/>
          <w:cols w:space="720"/>
          <w:vAlign w:val="center"/>
          <w:noEndnote/>
          <w:docGrid w:linePitch="326"/>
        </w:sectPr>
      </w:pPr>
    </w:p>
    <w:p w14:paraId="14FDC060" w14:textId="713CB105" w:rsidR="00AE4DC3" w:rsidRPr="009E5B60" w:rsidRDefault="00AE4DC3" w:rsidP="009E5B60">
      <w:pPr>
        <w:pStyle w:val="JournalTOPIC"/>
      </w:pPr>
      <w:bookmarkStart w:id="11" w:name="_Toc130907443"/>
      <w:r w:rsidRPr="009E5B60">
        <w:lastRenderedPageBreak/>
        <w:t xml:space="preserve">(ISA-OPS-1) Title 10, </w:t>
      </w:r>
      <w:r w:rsidR="00EB618B" w:rsidRPr="009E5B60">
        <w:t>“</w:t>
      </w:r>
      <w:r w:rsidRPr="009E5B60">
        <w:t>Energy,</w:t>
      </w:r>
      <w:r w:rsidR="00EB618B" w:rsidRPr="009E5B60">
        <w:t>”</w:t>
      </w:r>
      <w:r w:rsidRPr="009E5B60">
        <w:t xml:space="preserve"> of the </w:t>
      </w:r>
      <w:r w:rsidR="00162CA0" w:rsidRPr="00162CA0">
        <w:rPr>
          <w:i/>
        </w:rPr>
        <w:t>Code of Federal Regulations</w:t>
      </w:r>
      <w:bookmarkEnd w:id="11"/>
    </w:p>
    <w:p w14:paraId="6EFBB063" w14:textId="77777777" w:rsidR="009E5B60" w:rsidRDefault="00513955" w:rsidP="00FC3CFD">
      <w:pPr>
        <w:pStyle w:val="JOURNALHeading2"/>
      </w:pPr>
      <w:r w:rsidRPr="00DA6D9C">
        <w:t>PURPOSE:</w:t>
      </w:r>
    </w:p>
    <w:p w14:paraId="0CB51AE9" w14:textId="379BE59D" w:rsidR="00513955" w:rsidRPr="00EA4F46" w:rsidRDefault="00AE4DC3" w:rsidP="007E5A38">
      <w:pPr>
        <w:pStyle w:val="BodyText"/>
      </w:pPr>
      <w:r w:rsidRPr="00DA6D9C">
        <w:t xml:space="preserve">The </w:t>
      </w:r>
      <w:r w:rsidRPr="00DA6D9C">
        <w:rPr>
          <w:i/>
          <w:iCs/>
        </w:rPr>
        <w:t xml:space="preserve">Code of Federal Regulations </w:t>
      </w:r>
      <w:r w:rsidRPr="00DA6D9C">
        <w:t>(CFR) is a codification of the rules published</w:t>
      </w:r>
      <w:r w:rsidRPr="00EA4F46">
        <w:t xml:space="preserve"> in the </w:t>
      </w:r>
      <w:r w:rsidRPr="00EA4F46">
        <w:rPr>
          <w:i/>
          <w:iCs/>
        </w:rPr>
        <w:t xml:space="preserve">Federal Register </w:t>
      </w:r>
      <w:r w:rsidRPr="00EA4F46">
        <w:t>by the executive departments and agencies of the Federal Government. Title 10 represents the broad area of energy, and Chapter</w:t>
      </w:r>
      <w:ins w:id="12" w:author="Author">
        <w:r w:rsidR="00E50199">
          <w:t> 1</w:t>
        </w:r>
      </w:ins>
      <w:r w:rsidRPr="00EA4F46">
        <w:t>, Parts 1 through 199, pertain to the U.S. Nuclear Regulatory Commission (NRC), an independent agency established by the Congress of the United States under the Energy Reorganization Act of 1974. NRC rules and regulations are established to ensure adequate protection of public health and safety, the common defense and security, and the environment in the use of nuclear materials in the United States.</w:t>
      </w:r>
    </w:p>
    <w:p w14:paraId="240106BC" w14:textId="72C48163" w:rsidR="00AE4DC3" w:rsidRPr="00EA4F46" w:rsidRDefault="00AE4DC3" w:rsidP="007E5A38">
      <w:pPr>
        <w:pStyle w:val="BodyText"/>
      </w:pPr>
      <w:r w:rsidRPr="00EA4F46">
        <w:t xml:space="preserve">Accordingly, it is essential that all operations inspectors gain a working knowledge of the contents of Chapter 1 of Title 10 of the </w:t>
      </w:r>
      <w:r w:rsidRPr="00EA4F46">
        <w:rPr>
          <w:i/>
          <w:iCs/>
        </w:rPr>
        <w:t>Code of Federal Regulations</w:t>
      </w:r>
      <w:r w:rsidRPr="00EA4F46">
        <w:t>. This activity will provide you with a working knowledge of the contents of Chapter 10, Parts 1 through 199, and an understanding of the broad spectrum of requirements associated with your inspection activities.</w:t>
      </w:r>
    </w:p>
    <w:p w14:paraId="28E8B969" w14:textId="5AA0E396" w:rsidR="00AE4DC3" w:rsidRPr="00DA6D9C" w:rsidRDefault="00AE4DC3" w:rsidP="000A7B92">
      <w:pPr>
        <w:pStyle w:val="JOURNALHeading2"/>
        <w:rPr>
          <w:bCs w:val="0"/>
        </w:rPr>
      </w:pPr>
      <w:r w:rsidRPr="00DA6D9C">
        <w:t>COMPETENCY</w:t>
      </w:r>
      <w:r w:rsidR="000A7B92">
        <w:rPr>
          <w:bCs w:val="0"/>
        </w:rPr>
        <w:t xml:space="preserve"> </w:t>
      </w:r>
      <w:r w:rsidR="00513955" w:rsidRPr="00DA6D9C">
        <w:t>AREAS:</w:t>
      </w:r>
      <w:r w:rsidR="00513955" w:rsidRPr="00DA6D9C">
        <w:tab/>
      </w:r>
      <w:r w:rsidRPr="00DA6D9C">
        <w:t>INSPECTION</w:t>
      </w:r>
      <w:r w:rsidR="000A7B92">
        <w:br/>
      </w:r>
      <w:r w:rsidRPr="00DA6D9C">
        <w:t>REGULATORY FRAMEWORK</w:t>
      </w:r>
    </w:p>
    <w:p w14:paraId="7A679394" w14:textId="3326A056" w:rsidR="00AE4DC3" w:rsidRPr="00DA6D9C" w:rsidRDefault="00AE4DC3" w:rsidP="000A7B92">
      <w:pPr>
        <w:pStyle w:val="JOURNALHeading2"/>
      </w:pPr>
      <w:r w:rsidRPr="00DA6D9C">
        <w:t>LEVEL OF EFFORT:</w:t>
      </w:r>
      <w:r w:rsidRPr="00DA6D9C">
        <w:tab/>
        <w:t>40 hours</w:t>
      </w:r>
    </w:p>
    <w:p w14:paraId="519FB9BE" w14:textId="77777777" w:rsidR="000A7B92" w:rsidRDefault="00A413F7" w:rsidP="000A7B92">
      <w:pPr>
        <w:pStyle w:val="JOURNALHeading2"/>
      </w:pPr>
      <w:r w:rsidRPr="00DA6D9C">
        <w:t>REFERENCES:</w:t>
      </w:r>
    </w:p>
    <w:p w14:paraId="04229916" w14:textId="627692A3" w:rsidR="00AE4DC3" w:rsidRPr="00EA4F46" w:rsidRDefault="00AE4DC3" w:rsidP="009F169E">
      <w:pPr>
        <w:pStyle w:val="BodyText"/>
        <w:numPr>
          <w:ilvl w:val="0"/>
          <w:numId w:val="2"/>
        </w:numPr>
      </w:pPr>
      <w:r w:rsidRPr="00DA6D9C">
        <w:t>Chapter</w:t>
      </w:r>
      <w:r w:rsidRPr="00EA4F46">
        <w:t xml:space="preserve"> 1, Parts 1 through 199, of the </w:t>
      </w:r>
      <w:r w:rsidRPr="00DC3E09">
        <w:rPr>
          <w:i/>
        </w:rPr>
        <w:t>Code of Federal Regulations</w:t>
      </w:r>
    </w:p>
    <w:p w14:paraId="3F272571" w14:textId="77777777" w:rsidR="00AE4DC3" w:rsidRPr="00EA4F46" w:rsidRDefault="00AE4DC3" w:rsidP="009F169E">
      <w:pPr>
        <w:pStyle w:val="BodyText"/>
        <w:numPr>
          <w:ilvl w:val="0"/>
          <w:numId w:val="2"/>
        </w:numPr>
      </w:pPr>
      <w:r w:rsidRPr="00EA4F46">
        <w:t>Energy Reorganization Act of 1974</w:t>
      </w:r>
    </w:p>
    <w:p w14:paraId="7648024F" w14:textId="77777777" w:rsidR="00AE4DC3" w:rsidRPr="00EA4F46" w:rsidRDefault="00AE4DC3" w:rsidP="009F169E">
      <w:pPr>
        <w:pStyle w:val="BodyText"/>
        <w:numPr>
          <w:ilvl w:val="0"/>
          <w:numId w:val="2"/>
        </w:numPr>
      </w:pPr>
      <w:r w:rsidRPr="00EA4F46">
        <w:t xml:space="preserve">Entry-Level Individual Study Activity (ISA) 22, </w:t>
      </w:r>
      <w:r w:rsidR="00E12FEA" w:rsidRPr="00EA4F46">
        <w:t>“</w:t>
      </w:r>
      <w:r w:rsidRPr="00EA4F46">
        <w:t>Overview of 10 CFR Part 50</w:t>
      </w:r>
      <w:r w:rsidR="00E12FEA" w:rsidRPr="00EA4F46">
        <w:t>”</w:t>
      </w:r>
    </w:p>
    <w:p w14:paraId="28B7C2C5" w14:textId="77777777" w:rsidR="00AE4DC3" w:rsidRDefault="00AE4DC3" w:rsidP="009F169E">
      <w:pPr>
        <w:pStyle w:val="BodyText"/>
        <w:numPr>
          <w:ilvl w:val="0"/>
          <w:numId w:val="2"/>
        </w:numPr>
      </w:pPr>
      <w:r w:rsidRPr="00EA4F46">
        <w:t xml:space="preserve">Entry-Level ISA 23, </w:t>
      </w:r>
      <w:r w:rsidR="00E12FEA" w:rsidRPr="00EA4F46">
        <w:t>“</w:t>
      </w:r>
      <w:r w:rsidRPr="00EA4F46">
        <w:t>Overview of 10 CFR Parts 19 and 20</w:t>
      </w:r>
      <w:r w:rsidR="00E12FEA" w:rsidRPr="00EA4F46">
        <w:t>”</w:t>
      </w:r>
    </w:p>
    <w:p w14:paraId="22A96D23" w14:textId="77777777" w:rsidR="00305CF0" w:rsidRPr="00EA4F46" w:rsidRDefault="00305CF0" w:rsidP="009F169E">
      <w:pPr>
        <w:pStyle w:val="BodyText"/>
        <w:numPr>
          <w:ilvl w:val="0"/>
          <w:numId w:val="2"/>
        </w:numPr>
      </w:pPr>
      <w:r>
        <w:t>10 CFR 50.59 Training Course in TMS</w:t>
      </w:r>
    </w:p>
    <w:p w14:paraId="52D6DF94" w14:textId="77777777" w:rsidR="000A7B92" w:rsidRDefault="00AE4DC3" w:rsidP="000A7B92">
      <w:pPr>
        <w:pStyle w:val="JOURNALHeading2"/>
        <w:rPr>
          <w:bCs w:val="0"/>
        </w:rPr>
      </w:pPr>
      <w:r w:rsidRPr="00DA6D9C">
        <w:t>EVALUATIO</w:t>
      </w:r>
      <w:r w:rsidR="00A413F7" w:rsidRPr="00DA6D9C">
        <w:t>N</w:t>
      </w:r>
      <w:r w:rsidR="000A7B92">
        <w:rPr>
          <w:bCs w:val="0"/>
        </w:rPr>
        <w:t xml:space="preserve"> </w:t>
      </w:r>
      <w:r w:rsidR="00A413F7" w:rsidRPr="00DA6D9C">
        <w:t>CRITERIA:</w:t>
      </w:r>
    </w:p>
    <w:p w14:paraId="64D91E00" w14:textId="17DFCBB5" w:rsidR="00A413F7" w:rsidRPr="00EA4F46" w:rsidRDefault="00AE4DC3" w:rsidP="000A7B92">
      <w:pPr>
        <w:pStyle w:val="BodyText"/>
        <w:rPr>
          <w:b/>
          <w:bCs/>
        </w:rPr>
      </w:pPr>
      <w:r w:rsidRPr="00DA6D9C">
        <w:t>At</w:t>
      </w:r>
      <w:r w:rsidRPr="00EA4F46">
        <w:t xml:space="preserve"> the completion of this activity, you should be able to do the following:</w:t>
      </w:r>
    </w:p>
    <w:p w14:paraId="401A4178" w14:textId="77A4AC7F" w:rsidR="00003ABA" w:rsidRDefault="00B65726" w:rsidP="009F169E">
      <w:pPr>
        <w:pStyle w:val="BodyText"/>
        <w:numPr>
          <w:ilvl w:val="0"/>
          <w:numId w:val="3"/>
        </w:numPr>
      </w:pPr>
      <w:r w:rsidRPr="00EA4F46">
        <w:t xml:space="preserve">Discuss </w:t>
      </w:r>
      <w:r w:rsidR="00906155" w:rsidRPr="00EA4F46">
        <w:t xml:space="preserve">the broad requirements </w:t>
      </w:r>
      <w:r w:rsidRPr="00EA4F46">
        <w:t xml:space="preserve">and significance of the following parts of Title 10 of the </w:t>
      </w:r>
      <w:r w:rsidRPr="00162CA0">
        <w:rPr>
          <w:i/>
          <w:iCs/>
        </w:rPr>
        <w:t>Code of Federal Regulations</w:t>
      </w:r>
      <w:r w:rsidRPr="00EA4F46">
        <w:t xml:space="preserve">. You should </w:t>
      </w:r>
      <w:r w:rsidR="00906155" w:rsidRPr="00EA4F46">
        <w:t>develop a general sense of what the requirements are and where the following requirements are located:</w:t>
      </w:r>
    </w:p>
    <w:p w14:paraId="4A35F7DB" w14:textId="1D3DCCCB" w:rsidR="00EC5867" w:rsidRDefault="00EC5867" w:rsidP="009F169E">
      <w:pPr>
        <w:pStyle w:val="BodyText"/>
        <w:numPr>
          <w:ilvl w:val="1"/>
          <w:numId w:val="3"/>
        </w:numPr>
      </w:pPr>
      <w:r w:rsidRPr="00EC5867">
        <w:t xml:space="preserve">10 CFR </w:t>
      </w:r>
      <w:r w:rsidR="003B3389">
        <w:t xml:space="preserve">Part 2, Sections </w:t>
      </w:r>
      <w:r w:rsidRPr="00EC5867">
        <w:t>2.201, “N</w:t>
      </w:r>
      <w:r>
        <w:t>otice of Violation</w:t>
      </w:r>
      <w:r w:rsidRPr="00EC5867">
        <w:t xml:space="preserve">,” 2.202, “Orders,” 2.204, “Demand for </w:t>
      </w:r>
      <w:r>
        <w:t>I</w:t>
      </w:r>
      <w:r w:rsidRPr="00EC5867">
        <w:t xml:space="preserve">nformation,” and 2.205, </w:t>
      </w:r>
      <w:r>
        <w:t>“</w:t>
      </w:r>
      <w:r w:rsidRPr="00EC5867">
        <w:t xml:space="preserve">Civil </w:t>
      </w:r>
      <w:r>
        <w:t>P</w:t>
      </w:r>
      <w:r w:rsidRPr="00EC5867">
        <w:t>enalties</w:t>
      </w:r>
      <w:r>
        <w:t>”</w:t>
      </w:r>
    </w:p>
    <w:p w14:paraId="137272EA" w14:textId="237F4E38" w:rsidR="00025773" w:rsidRDefault="00025773" w:rsidP="009F169E">
      <w:pPr>
        <w:pStyle w:val="BodyText"/>
        <w:numPr>
          <w:ilvl w:val="1"/>
          <w:numId w:val="3"/>
        </w:numPr>
      </w:pPr>
      <w:r w:rsidRPr="00003ABA">
        <w:t>“10 CFR Part 19, “Notices, Instructions and Reports to Workers: Inspection and Investigations</w:t>
      </w:r>
      <w:r>
        <w:t>”</w:t>
      </w:r>
    </w:p>
    <w:p w14:paraId="28AF3321" w14:textId="77777777" w:rsidR="00025773" w:rsidRDefault="00025773" w:rsidP="009F169E">
      <w:pPr>
        <w:pStyle w:val="BodyText"/>
        <w:numPr>
          <w:ilvl w:val="1"/>
          <w:numId w:val="3"/>
        </w:numPr>
      </w:pPr>
      <w:r w:rsidRPr="00706458">
        <w:t>10 CFR Part 20, “Standards for Protection against Radiation</w:t>
      </w:r>
      <w:r>
        <w:t>”</w:t>
      </w:r>
    </w:p>
    <w:p w14:paraId="644954B3" w14:textId="1C59C9FF" w:rsidR="00025773" w:rsidRDefault="00025773" w:rsidP="009F169E">
      <w:pPr>
        <w:pStyle w:val="BodyText"/>
        <w:numPr>
          <w:ilvl w:val="1"/>
          <w:numId w:val="3"/>
        </w:numPr>
      </w:pPr>
      <w:r w:rsidRPr="00706458">
        <w:lastRenderedPageBreak/>
        <w:t xml:space="preserve">10 CFR Part 21, </w:t>
      </w:r>
      <w:r w:rsidR="009D632F">
        <w:t>“</w:t>
      </w:r>
      <w:r w:rsidRPr="00706458">
        <w:t>Reporting of Defects and Noncompliance</w:t>
      </w:r>
      <w:r>
        <w:t>”</w:t>
      </w:r>
    </w:p>
    <w:p w14:paraId="6C433D74" w14:textId="77777777" w:rsidR="00025773" w:rsidRDefault="00025773" w:rsidP="009F169E">
      <w:pPr>
        <w:pStyle w:val="BodyText"/>
        <w:numPr>
          <w:ilvl w:val="1"/>
          <w:numId w:val="3"/>
        </w:numPr>
      </w:pPr>
      <w:r w:rsidRPr="00706458">
        <w:t>10 CFR Part 25, “Access Authorization for Licensee Personne</w:t>
      </w:r>
      <w:r>
        <w:t>l”</w:t>
      </w:r>
    </w:p>
    <w:p w14:paraId="6A997097" w14:textId="77777777" w:rsidR="00025773" w:rsidRDefault="00025773" w:rsidP="009F169E">
      <w:pPr>
        <w:pStyle w:val="BodyText"/>
        <w:numPr>
          <w:ilvl w:val="1"/>
          <w:numId w:val="3"/>
        </w:numPr>
      </w:pPr>
      <w:r w:rsidRPr="00706458">
        <w:t>10 CFR Part 26, “Fitness for Duty Programs</w:t>
      </w:r>
      <w:r>
        <w:t>”</w:t>
      </w:r>
    </w:p>
    <w:p w14:paraId="1B814EF6" w14:textId="77777777" w:rsidR="00025773" w:rsidRPr="00706458" w:rsidRDefault="00025773" w:rsidP="009F169E">
      <w:pPr>
        <w:pStyle w:val="BodyText"/>
        <w:numPr>
          <w:ilvl w:val="1"/>
          <w:numId w:val="3"/>
        </w:numPr>
      </w:pPr>
      <w:r w:rsidRPr="00706458">
        <w:t xml:space="preserve">10 CFR Part 50, “Domestic Licensing of Production and Utilization Facilities” (see also </w:t>
      </w:r>
      <w:r>
        <w:t>Appendix A,</w:t>
      </w:r>
      <w:r w:rsidRPr="00706458">
        <w:t xml:space="preserve"> ISA 22)</w:t>
      </w:r>
    </w:p>
    <w:p w14:paraId="4ABF01BE" w14:textId="77777777" w:rsidR="00025773" w:rsidRPr="00B94B10" w:rsidRDefault="00025773" w:rsidP="009F169E">
      <w:pPr>
        <w:pStyle w:val="BodyText"/>
        <w:numPr>
          <w:ilvl w:val="1"/>
          <w:numId w:val="3"/>
        </w:numPr>
      </w:pPr>
      <w:r w:rsidRPr="00706458">
        <w:t>10 CFR Part 55, “Operators</w:t>
      </w:r>
      <w:r>
        <w:t>'</w:t>
      </w:r>
      <w:r w:rsidRPr="00706458">
        <w:t xml:space="preserve"> License”</w:t>
      </w:r>
    </w:p>
    <w:p w14:paraId="1CB2AFB7" w14:textId="77777777" w:rsidR="00025773" w:rsidRPr="00706458" w:rsidRDefault="00025773" w:rsidP="009F169E">
      <w:pPr>
        <w:pStyle w:val="BodyText"/>
        <w:numPr>
          <w:ilvl w:val="1"/>
          <w:numId w:val="3"/>
        </w:numPr>
      </w:pPr>
      <w:r w:rsidRPr="00706458">
        <w:t>10 CFR Part 73, “Physical Protection of Plants and Materials”</w:t>
      </w:r>
    </w:p>
    <w:p w14:paraId="0E0BC338" w14:textId="77777777" w:rsidR="00025773" w:rsidRDefault="00025773" w:rsidP="009F169E">
      <w:pPr>
        <w:pStyle w:val="BodyText"/>
        <w:numPr>
          <w:ilvl w:val="1"/>
          <w:numId w:val="3"/>
        </w:numPr>
      </w:pPr>
      <w:r>
        <w:t>1</w:t>
      </w:r>
      <w:r w:rsidRPr="00706458">
        <w:t>0 CFR Part 100, “Reactor Site Criteria</w:t>
      </w:r>
      <w:r>
        <w:t>”</w:t>
      </w:r>
    </w:p>
    <w:p w14:paraId="479DB283" w14:textId="41F317CB" w:rsidR="00221445" w:rsidRPr="00706458" w:rsidRDefault="00221445" w:rsidP="009F169E">
      <w:pPr>
        <w:pStyle w:val="BodyText"/>
        <w:numPr>
          <w:ilvl w:val="0"/>
          <w:numId w:val="3"/>
        </w:numPr>
      </w:pPr>
      <w:r>
        <w:t>D</w:t>
      </w:r>
      <w:r w:rsidR="00B94B10">
        <w:t>escribe</w:t>
      </w:r>
      <w:r>
        <w:t xml:space="preserve"> the 10 CFR 50.59 process and identify the </w:t>
      </w:r>
      <w:r>
        <w:rPr>
          <w:bCs/>
        </w:rPr>
        <w:t>process owner in NRR.</w:t>
      </w:r>
    </w:p>
    <w:p w14:paraId="3C5E4A88" w14:textId="7F1A9C3C" w:rsidR="00B65726" w:rsidRPr="000A4EF7" w:rsidRDefault="00906155" w:rsidP="009F169E">
      <w:pPr>
        <w:pStyle w:val="BodyText"/>
        <w:numPr>
          <w:ilvl w:val="0"/>
          <w:numId w:val="3"/>
        </w:numPr>
      </w:pPr>
      <w:r w:rsidRPr="000A4EF7">
        <w:t>Discuss the broad requirements and significance of the following append</w:t>
      </w:r>
      <w:ins w:id="13" w:author="Author">
        <w:r w:rsidR="00376C04" w:rsidRPr="000A4EF7">
          <w:t>ices</w:t>
        </w:r>
      </w:ins>
      <w:r w:rsidRPr="000A4EF7">
        <w:t xml:space="preserve"> to 10 CFR Part 50. You should develop a general sense of what the requirements are and where the following requirements are located:</w:t>
      </w:r>
    </w:p>
    <w:p w14:paraId="1CD71419" w14:textId="77777777" w:rsidR="00AE4DC3" w:rsidRPr="00706458" w:rsidRDefault="00AE4DC3" w:rsidP="009F169E">
      <w:pPr>
        <w:pStyle w:val="BodyText"/>
        <w:numPr>
          <w:ilvl w:val="1"/>
          <w:numId w:val="3"/>
        </w:numPr>
      </w:pPr>
      <w:r w:rsidRPr="00706458">
        <w:t xml:space="preserve">Appendix A, </w:t>
      </w:r>
      <w:r w:rsidR="00EB618B" w:rsidRPr="00706458">
        <w:t>“</w:t>
      </w:r>
      <w:r w:rsidRPr="00706458">
        <w:t>General Design Criteria for Nuclear Power Plants</w:t>
      </w:r>
      <w:r w:rsidR="00EB618B" w:rsidRPr="00706458">
        <w:t>”</w:t>
      </w:r>
    </w:p>
    <w:p w14:paraId="022AB98F" w14:textId="77777777" w:rsidR="00AE4DC3" w:rsidRPr="00706458" w:rsidRDefault="00AE4DC3" w:rsidP="009F169E">
      <w:pPr>
        <w:pStyle w:val="BodyText"/>
        <w:numPr>
          <w:ilvl w:val="1"/>
          <w:numId w:val="3"/>
        </w:numPr>
      </w:pPr>
      <w:r w:rsidRPr="00706458">
        <w:t xml:space="preserve">Appendix B, </w:t>
      </w:r>
      <w:r w:rsidR="00EB618B" w:rsidRPr="00706458">
        <w:t>“</w:t>
      </w:r>
      <w:r w:rsidRPr="00706458">
        <w:t>Quality Assurance Criteria for Nuclear Power Plants and Fuel Reprocessing Plants</w:t>
      </w:r>
      <w:r w:rsidR="00EB618B" w:rsidRPr="00706458">
        <w:t>”</w:t>
      </w:r>
    </w:p>
    <w:p w14:paraId="3C1D5873" w14:textId="77777777" w:rsidR="00AE4DC3" w:rsidRPr="00706458" w:rsidRDefault="00AE4DC3" w:rsidP="009F169E">
      <w:pPr>
        <w:pStyle w:val="BodyText"/>
        <w:numPr>
          <w:ilvl w:val="1"/>
          <w:numId w:val="3"/>
        </w:numPr>
      </w:pPr>
      <w:r w:rsidRPr="00706458">
        <w:t xml:space="preserve">Appendix E, </w:t>
      </w:r>
      <w:r w:rsidR="00EB618B" w:rsidRPr="00706458">
        <w:t>“</w:t>
      </w:r>
      <w:r w:rsidRPr="00706458">
        <w:t>Emergency Planning and Preparedness for Production and Utilization Facilities</w:t>
      </w:r>
      <w:r w:rsidR="00EB618B" w:rsidRPr="00706458">
        <w:t>”</w:t>
      </w:r>
    </w:p>
    <w:p w14:paraId="4CD701C8" w14:textId="77777777" w:rsidR="00AE4DC3" w:rsidRPr="00706458" w:rsidRDefault="00AE4DC3" w:rsidP="009F169E">
      <w:pPr>
        <w:pStyle w:val="BodyText"/>
        <w:numPr>
          <w:ilvl w:val="1"/>
          <w:numId w:val="3"/>
        </w:numPr>
      </w:pPr>
      <w:r w:rsidRPr="00706458">
        <w:t xml:space="preserve">Appendix J, </w:t>
      </w:r>
      <w:r w:rsidR="00EB618B" w:rsidRPr="00706458">
        <w:t>“</w:t>
      </w:r>
      <w:r w:rsidRPr="00706458">
        <w:t>Primary Reactor Containment Leakage Test for Water-Cooled Power Reactors</w:t>
      </w:r>
      <w:r w:rsidR="00EB618B" w:rsidRPr="00706458">
        <w:t>”</w:t>
      </w:r>
    </w:p>
    <w:p w14:paraId="6F6C2381" w14:textId="77777777" w:rsidR="00AE4DC3" w:rsidRPr="00706458" w:rsidRDefault="00AE4DC3" w:rsidP="009F169E">
      <w:pPr>
        <w:pStyle w:val="BodyText"/>
        <w:numPr>
          <w:ilvl w:val="1"/>
          <w:numId w:val="3"/>
        </w:numPr>
      </w:pPr>
      <w:r w:rsidRPr="00706458">
        <w:t xml:space="preserve">Appendix K, </w:t>
      </w:r>
      <w:r w:rsidR="00EB618B" w:rsidRPr="00706458">
        <w:t>“</w:t>
      </w:r>
      <w:r w:rsidRPr="00706458">
        <w:t>ECCS Evaluation Models</w:t>
      </w:r>
      <w:r w:rsidR="00EB618B" w:rsidRPr="00706458">
        <w:t>”</w:t>
      </w:r>
    </w:p>
    <w:p w14:paraId="229B0181" w14:textId="7C703AD5" w:rsidR="00AE4DC3" w:rsidRPr="00706458" w:rsidRDefault="00AE4DC3" w:rsidP="009F169E">
      <w:pPr>
        <w:pStyle w:val="BodyText"/>
        <w:numPr>
          <w:ilvl w:val="1"/>
          <w:numId w:val="3"/>
        </w:numPr>
      </w:pPr>
      <w:r w:rsidRPr="00706458">
        <w:t xml:space="preserve">Appendix R, </w:t>
      </w:r>
      <w:r w:rsidR="00EB618B" w:rsidRPr="00706458">
        <w:t>“</w:t>
      </w:r>
      <w:r w:rsidRPr="00706458">
        <w:t>Fire Protection Program for Nuclear Power Facilities Operating Prior to January</w:t>
      </w:r>
      <w:ins w:id="14" w:author="Author">
        <w:r w:rsidR="00171019">
          <w:t> </w:t>
        </w:r>
      </w:ins>
      <w:r w:rsidRPr="00706458">
        <w:t>1, 1979</w:t>
      </w:r>
      <w:r w:rsidR="00EB618B" w:rsidRPr="00706458">
        <w:t>”</w:t>
      </w:r>
    </w:p>
    <w:p w14:paraId="35D59D6F" w14:textId="77777777" w:rsidR="000A7B92" w:rsidRDefault="00A413F7" w:rsidP="000A7B92">
      <w:pPr>
        <w:pStyle w:val="JOURNALHeading2"/>
      </w:pPr>
      <w:r w:rsidRPr="00A52E81">
        <w:t>TASKS:</w:t>
      </w:r>
    </w:p>
    <w:p w14:paraId="12660062" w14:textId="099B4F55" w:rsidR="00F85445" w:rsidRDefault="00906155" w:rsidP="009F169E">
      <w:pPr>
        <w:pStyle w:val="BodyText"/>
        <w:numPr>
          <w:ilvl w:val="0"/>
          <w:numId w:val="4"/>
        </w:numPr>
      </w:pPr>
      <w:bookmarkStart w:id="15" w:name="_Hlk31809050"/>
      <w:r w:rsidRPr="00A52E81">
        <w:t>Review several enforcement actions issued to the licensee of your assigned</w:t>
      </w:r>
      <w:r w:rsidRPr="00706458">
        <w:t xml:space="preserve"> or reference site</w:t>
      </w:r>
      <w:r w:rsidR="000621AB" w:rsidRPr="00706458">
        <w:t>. Identify these actions</w:t>
      </w:r>
      <w:r w:rsidRPr="00706458">
        <w:t xml:space="preserve"> by performing</w:t>
      </w:r>
      <w:r w:rsidR="00656825">
        <w:t xml:space="preserve"> </w:t>
      </w:r>
      <w:r w:rsidR="00F85445">
        <w:t xml:space="preserve">a </w:t>
      </w:r>
      <w:r w:rsidRPr="00706458">
        <w:t xml:space="preserve">search </w:t>
      </w:r>
      <w:r w:rsidR="00F85445">
        <w:t xml:space="preserve">using the </w:t>
      </w:r>
      <w:ins w:id="16" w:author="Author">
        <w:r w:rsidR="0031271A">
          <w:t xml:space="preserve">Operating Experience </w:t>
        </w:r>
        <w:r w:rsidR="00454BBD">
          <w:t xml:space="preserve">SharePoint </w:t>
        </w:r>
        <w:r w:rsidR="0031271A">
          <w:t>Hub</w:t>
        </w:r>
        <w:r w:rsidR="003964CB">
          <w:t xml:space="preserve"> located </w:t>
        </w:r>
      </w:ins>
      <w:r w:rsidR="00F85445">
        <w:t xml:space="preserve">at this </w:t>
      </w:r>
      <w:r w:rsidR="009F169E">
        <w:t>URL</w:t>
      </w:r>
      <w:r w:rsidR="00F85445">
        <w:t xml:space="preserve">: </w:t>
      </w:r>
      <w:ins w:id="17" w:author="Author">
        <w:r w:rsidR="003964CB">
          <w:fldChar w:fldCharType="begin"/>
        </w:r>
        <w:r w:rsidR="003964CB">
          <w:instrText xml:space="preserve"> HYPERLINK "</w:instrText>
        </w:r>
        <w:r w:rsidR="003964CB" w:rsidRPr="00454BBD">
          <w:instrText>https://usnrc.sharepoint.com/teams/NRR-Operating-Experience-Branch/OpE%20Hub/index.aspx</w:instrText>
        </w:r>
        <w:r w:rsidR="003964CB">
          <w:instrText xml:space="preserve">" </w:instrText>
        </w:r>
        <w:r w:rsidR="003964CB">
          <w:fldChar w:fldCharType="separate"/>
        </w:r>
        <w:r w:rsidR="003964CB" w:rsidRPr="0000482E">
          <w:rPr>
            <w:rStyle w:val="Hyperlink"/>
          </w:rPr>
          <w:t>https://usnrc.sharepoint.com/teams/NRR-Operating-Experience-Branch/OpE%20Hub/index.aspx</w:t>
        </w:r>
        <w:r w:rsidR="003964CB">
          <w:fldChar w:fldCharType="end"/>
        </w:r>
        <w:r w:rsidR="00162CA0">
          <w:t xml:space="preserve"> (internal)</w:t>
        </w:r>
      </w:ins>
    </w:p>
    <w:p w14:paraId="6E29671F" w14:textId="19D90813" w:rsidR="00363A1F" w:rsidRDefault="003964CB" w:rsidP="001C0F3A">
      <w:pPr>
        <w:pStyle w:val="BodyText3"/>
      </w:pPr>
      <w:ins w:id="18" w:author="Author">
        <w:r>
          <w:t>R</w:t>
        </w:r>
      </w:ins>
      <w:r w:rsidR="00906155" w:rsidRPr="00706458">
        <w:t xml:space="preserve">eview several enforcement actions for other reactor licensees by searching on the internal Office of Enforcement Web site. </w:t>
      </w:r>
      <w:ins w:id="19" w:author="Author">
        <w:r w:rsidR="00052200">
          <w:t>To accomplish this task</w:t>
        </w:r>
        <w:r w:rsidR="00D946BC">
          <w:t>,</w:t>
        </w:r>
      </w:ins>
      <w:r w:rsidR="00906155" w:rsidRPr="00706458">
        <w:t xml:space="preserve"> </w:t>
      </w:r>
      <w:ins w:id="20" w:author="Author">
        <w:r w:rsidR="00052200">
          <w:t xml:space="preserve">open </w:t>
        </w:r>
        <w:r w:rsidR="00BD1D4A">
          <w:t xml:space="preserve">the </w:t>
        </w:r>
        <w:r w:rsidR="00057A8D">
          <w:t>“</w:t>
        </w:r>
      </w:ins>
      <w:r w:rsidR="00906155" w:rsidRPr="00706458">
        <w:t>Enforcement Actions</w:t>
      </w:r>
      <w:ins w:id="21" w:author="Author">
        <w:r w:rsidR="00057A8D">
          <w:t>”</w:t>
        </w:r>
      </w:ins>
      <w:r w:rsidR="00906155" w:rsidRPr="00706458">
        <w:t xml:space="preserve"> </w:t>
      </w:r>
      <w:ins w:id="22" w:author="Author">
        <w:r w:rsidR="00F4339F">
          <w:t>tab</w:t>
        </w:r>
      </w:ins>
      <w:r w:rsidR="00906155" w:rsidRPr="00706458">
        <w:t>, and the</w:t>
      </w:r>
      <w:r w:rsidR="008E0267" w:rsidRPr="00706458">
        <w:t>n</w:t>
      </w:r>
      <w:r w:rsidR="00906155" w:rsidRPr="00706458">
        <w:t xml:space="preserve"> the </w:t>
      </w:r>
      <w:ins w:id="23" w:author="Author">
        <w:r w:rsidR="00057A8D">
          <w:t>“</w:t>
        </w:r>
      </w:ins>
      <w:r w:rsidR="00906155" w:rsidRPr="00706458">
        <w:t>Enforcement Actions</w:t>
      </w:r>
      <w:ins w:id="24" w:author="Author">
        <w:r w:rsidR="00057A8D">
          <w:t>”</w:t>
        </w:r>
      </w:ins>
      <w:r w:rsidR="00906155" w:rsidRPr="00706458">
        <w:t xml:space="preserve"> link. </w:t>
      </w:r>
      <w:ins w:id="25" w:author="Author">
        <w:r w:rsidR="004A74B2">
          <w:t xml:space="preserve">Scan violations under the </w:t>
        </w:r>
        <w:r w:rsidR="00283FD8">
          <w:fldChar w:fldCharType="begin"/>
        </w:r>
        <w:r w:rsidR="00283FD8">
          <w:instrText xml:space="preserve"> HYPERLINK "https://intranet.nrc.gov/oe/24389" </w:instrText>
        </w:r>
        <w:r w:rsidR="00283FD8">
          <w:fldChar w:fldCharType="separate"/>
        </w:r>
        <w:r w:rsidR="00283FD8">
          <w:rPr>
            <w:rStyle w:val="Hyperlink"/>
            <w:rFonts w:ascii="Lato" w:hAnsi="Lato"/>
            <w:color w:val="0000CC"/>
            <w:shd w:val="clear" w:color="auto" w:fill="FFFFFF"/>
          </w:rPr>
          <w:t>Escalated Enforcement Actions Issued to Reactor Licensees Since March 1996</w:t>
        </w:r>
        <w:r w:rsidR="00283FD8">
          <w:fldChar w:fldCharType="end"/>
        </w:r>
        <w:r w:rsidR="00A76FEE">
          <w:t xml:space="preserve"> link</w:t>
        </w:r>
        <w:r w:rsidR="00162CA0">
          <w:t xml:space="preserve"> (internal)</w:t>
        </w:r>
        <w:r w:rsidR="00A76FEE">
          <w:t xml:space="preserve">. </w:t>
        </w:r>
      </w:ins>
      <w:r w:rsidR="00AE4DC3" w:rsidRPr="00706458">
        <w:t>Discuss experiences with compliance issues associated with the various parts of Title 10 and the appendices to 10 CFR Part 50 with a senior project engineer, resident, or senior resident</w:t>
      </w:r>
      <w:r w:rsidR="00656825">
        <w:t xml:space="preserve"> inspector</w:t>
      </w:r>
      <w:r w:rsidR="00AE4DC3" w:rsidRPr="00706458">
        <w:t>.</w:t>
      </w:r>
      <w:bookmarkEnd w:id="15"/>
    </w:p>
    <w:p w14:paraId="753F71AB" w14:textId="77777777" w:rsidR="00230FA5" w:rsidRDefault="00230FA5" w:rsidP="009F169E">
      <w:pPr>
        <w:pStyle w:val="BodyText"/>
        <w:numPr>
          <w:ilvl w:val="0"/>
          <w:numId w:val="4"/>
        </w:numPr>
      </w:pPr>
      <w:r>
        <w:lastRenderedPageBreak/>
        <w:t xml:space="preserve">Complete </w:t>
      </w:r>
      <w:r w:rsidR="00305CF0">
        <w:t>the</w:t>
      </w:r>
      <w:r w:rsidR="002F2073">
        <w:t xml:space="preserve"> </w:t>
      </w:r>
      <w:r w:rsidRPr="00230FA5">
        <w:t>10 CFR 50.59</w:t>
      </w:r>
      <w:r>
        <w:t xml:space="preserve">, </w:t>
      </w:r>
      <w:r w:rsidR="00305CF0">
        <w:t xml:space="preserve">training </w:t>
      </w:r>
      <w:r>
        <w:t xml:space="preserve">course </w:t>
      </w:r>
      <w:r w:rsidRPr="00230FA5">
        <w:t xml:space="preserve">in </w:t>
      </w:r>
      <w:r w:rsidR="00F85445">
        <w:t>TMS</w:t>
      </w:r>
      <w:r w:rsidRPr="00230FA5">
        <w:t>.</w:t>
      </w:r>
    </w:p>
    <w:p w14:paraId="6968AC19" w14:textId="77777777" w:rsidR="00037822" w:rsidRDefault="00037822" w:rsidP="009F169E">
      <w:pPr>
        <w:pStyle w:val="BodyText"/>
        <w:numPr>
          <w:ilvl w:val="0"/>
          <w:numId w:val="4"/>
        </w:numPr>
      </w:pPr>
      <w:r w:rsidRPr="00706458">
        <w:t>Meet with your supervisor or a designated qualified operations inspector, discuss any questions you may have, and demonstrate that you can meet the evaluation criteria listed above.</w:t>
      </w:r>
    </w:p>
    <w:p w14:paraId="026F0AD3" w14:textId="77777777" w:rsidR="00706458" w:rsidRDefault="00BD76B8" w:rsidP="000A7B92">
      <w:pPr>
        <w:pStyle w:val="JOURNALHeading2"/>
      </w:pPr>
      <w:r w:rsidRPr="00DA6D9C">
        <w:t>DOCUMENTATION:</w:t>
      </w:r>
      <w:r w:rsidRPr="00DA6D9C">
        <w:tab/>
      </w:r>
      <w:r w:rsidR="00AE4DC3" w:rsidRPr="00DA6D9C">
        <w:t>Operations</w:t>
      </w:r>
      <w:r w:rsidR="00AE4DC3" w:rsidRPr="00706458">
        <w:t xml:space="preserve"> Technical Proficiency-Level Qualification Signature Card</w:t>
      </w:r>
      <w:r w:rsidR="000D78A8">
        <w:t xml:space="preserve"> </w:t>
      </w:r>
      <w:r w:rsidR="00AE4DC3" w:rsidRPr="00706458">
        <w:t>Item</w:t>
      </w:r>
      <w:r w:rsidR="00305CF0">
        <w:t xml:space="preserve"> </w:t>
      </w:r>
      <w:r w:rsidR="00AE4DC3" w:rsidRPr="00706458">
        <w:t>ISA-OPS-1</w:t>
      </w:r>
    </w:p>
    <w:p w14:paraId="32D380E2" w14:textId="132DCFC2" w:rsidR="00DC6B09" w:rsidRPr="005F02B9" w:rsidRDefault="00AE4DC3" w:rsidP="000261BF">
      <w:pPr>
        <w:pStyle w:val="JournalTOPIC"/>
      </w:pPr>
      <w:bookmarkStart w:id="26" w:name="_Toc130907444"/>
      <w:r w:rsidRPr="005F02B9">
        <w:lastRenderedPageBreak/>
        <w:t>(ISA-OPS-2) Technical Specifications</w:t>
      </w:r>
      <w:bookmarkEnd w:id="26"/>
    </w:p>
    <w:p w14:paraId="63BF01F8" w14:textId="77777777" w:rsidR="000261BF" w:rsidRDefault="00DC6B09" w:rsidP="00F42C67">
      <w:pPr>
        <w:pStyle w:val="JOURNALHeading2"/>
      </w:pPr>
      <w:r w:rsidRPr="00757BC7">
        <w:t>PURPOSE:</w:t>
      </w:r>
    </w:p>
    <w:p w14:paraId="514D7FB1" w14:textId="0D8B354F" w:rsidR="00DC6B09" w:rsidRPr="00757BC7" w:rsidRDefault="00DC6B09" w:rsidP="00F42C67">
      <w:pPr>
        <w:pStyle w:val="BodyText"/>
      </w:pPr>
      <w:r w:rsidRPr="00757BC7">
        <w:t>The NRC requires that licensees operate their facilities in compliance with the Technical Specifications (TS)</w:t>
      </w:r>
      <w:r w:rsidR="00987417">
        <w:t>s</w:t>
      </w:r>
      <w:r w:rsidRPr="00757BC7">
        <w:t xml:space="preserve"> approved by the NRC. The TS provide the limits for facility operation that the licensee must comply with or receive NRC approval to deviate from the requirements. For this reason, it is mandatory that all </w:t>
      </w:r>
      <w:r w:rsidR="00425DD7">
        <w:t>operations inspectors</w:t>
      </w:r>
      <w:r w:rsidRPr="00757BC7">
        <w:t xml:space="preserve"> gain a detailed knowledge of the content of the TS</w:t>
      </w:r>
      <w:r w:rsidR="00987417">
        <w:t>s</w:t>
      </w:r>
      <w:r w:rsidRPr="00757BC7">
        <w:t>.</w:t>
      </w:r>
    </w:p>
    <w:p w14:paraId="0336E4F4" w14:textId="3088C76E" w:rsidR="00DC6B09" w:rsidRPr="00757BC7" w:rsidRDefault="00DC6B09" w:rsidP="00F42C67">
      <w:pPr>
        <w:pStyle w:val="BodyText"/>
      </w:pPr>
      <w:r w:rsidRPr="00E43476">
        <w:t>This act</w:t>
      </w:r>
      <w:r w:rsidRPr="00660FBD">
        <w:t xml:space="preserve">ivity will provide you with </w:t>
      </w:r>
      <w:r w:rsidRPr="00443CD7">
        <w:t>de</w:t>
      </w:r>
      <w:r w:rsidRPr="00B22E14">
        <w:t>tailed kn</w:t>
      </w:r>
      <w:r w:rsidRPr="00A402A3">
        <w:t>owledge of the contents of the</w:t>
      </w:r>
      <w:r w:rsidRPr="00C45B30">
        <w:t xml:space="preserve"> TS</w:t>
      </w:r>
      <w:r w:rsidR="00987417" w:rsidRPr="00C45B30">
        <w:t>s</w:t>
      </w:r>
      <w:r w:rsidRPr="00C45B30">
        <w:t>,</w:t>
      </w:r>
      <w:r w:rsidR="00C91E56">
        <w:t xml:space="preserve"> </w:t>
      </w:r>
      <w:r w:rsidRPr="00C45B30">
        <w:t>where a requirement exists for any specific topic, and how to apply the T</w:t>
      </w:r>
      <w:r w:rsidRPr="00E04E64">
        <w:t>S requirements to the facility designa</w:t>
      </w:r>
      <w:r w:rsidRPr="00750DB8">
        <w:t>ted by your supervisor.</w:t>
      </w:r>
      <w:r w:rsidR="000F68CE" w:rsidRPr="00750DB8">
        <w:t xml:space="preserve"> This activity will also introduce you to another document, the Technical Req</w:t>
      </w:r>
      <w:r w:rsidR="000F68CE" w:rsidRPr="00A329B1">
        <w:t>u</w:t>
      </w:r>
      <w:r w:rsidR="000F68CE" w:rsidRPr="00547284">
        <w:t>irement</w:t>
      </w:r>
      <w:r w:rsidR="000F68CE" w:rsidRPr="00322E13">
        <w:t>s Manual (TRM).</w:t>
      </w:r>
    </w:p>
    <w:p w14:paraId="64EA8856" w14:textId="73C6CFFE" w:rsidR="00DC6B09" w:rsidRPr="00757BC7" w:rsidRDefault="00DC6B09" w:rsidP="00F42C67">
      <w:pPr>
        <w:pStyle w:val="JOURNALHeading2"/>
      </w:pPr>
      <w:r w:rsidRPr="00757BC7">
        <w:t>COMPETENCY AREA:</w:t>
      </w:r>
      <w:r w:rsidRPr="00757BC7">
        <w:tab/>
        <w:t>INSPECTION</w:t>
      </w:r>
      <w:r w:rsidR="00F42C67">
        <w:br/>
      </w:r>
      <w:r w:rsidRPr="00757BC7">
        <w:t>REGULATORY FRAMEWORK</w:t>
      </w:r>
    </w:p>
    <w:p w14:paraId="2EB72ED2" w14:textId="4A850779" w:rsidR="00DC6B09" w:rsidRPr="00F52B8D" w:rsidRDefault="00DC6B09" w:rsidP="00F42C67">
      <w:pPr>
        <w:pStyle w:val="JOURNALHeading2"/>
      </w:pPr>
      <w:r w:rsidRPr="00757BC7">
        <w:t>LEVEL OF EFFORT:</w:t>
      </w:r>
      <w:r w:rsidRPr="00757BC7">
        <w:tab/>
        <w:t>2</w:t>
      </w:r>
      <w:r w:rsidR="00EB1D06">
        <w:t>6</w:t>
      </w:r>
      <w:r w:rsidRPr="00757BC7">
        <w:t xml:space="preserve"> Hours</w:t>
      </w:r>
    </w:p>
    <w:p w14:paraId="75DCE750" w14:textId="77777777" w:rsidR="000261BF" w:rsidRDefault="00DC6B09" w:rsidP="00F42C67">
      <w:pPr>
        <w:pStyle w:val="JOURNALHeading2"/>
        <w:rPr>
          <w:bCs w:val="0"/>
        </w:rPr>
      </w:pPr>
      <w:r w:rsidRPr="00757BC7">
        <w:t>REFERENCES:</w:t>
      </w:r>
    </w:p>
    <w:p w14:paraId="4B1AEBEB" w14:textId="0CEDFB51" w:rsidR="00DC6B09" w:rsidRPr="006250A4" w:rsidRDefault="00DC6B09" w:rsidP="009F169E">
      <w:pPr>
        <w:pStyle w:val="BodyText"/>
        <w:numPr>
          <w:ilvl w:val="0"/>
          <w:numId w:val="5"/>
        </w:numPr>
      </w:pPr>
      <w:r w:rsidRPr="006250A4">
        <w:t>The TSs for a facility designated by your supervisor</w:t>
      </w:r>
    </w:p>
    <w:p w14:paraId="4BDD8BD7" w14:textId="77777777" w:rsidR="00DC6B09" w:rsidRDefault="00DC6B09" w:rsidP="009F169E">
      <w:pPr>
        <w:pStyle w:val="BodyText"/>
        <w:numPr>
          <w:ilvl w:val="0"/>
          <w:numId w:val="5"/>
        </w:numPr>
      </w:pPr>
      <w:r w:rsidRPr="00F14E2D">
        <w:t>Standard TSs for the vendor of your designated facility</w:t>
      </w:r>
    </w:p>
    <w:p w14:paraId="7F9931BD" w14:textId="1FE6206F" w:rsidR="00DC6B09" w:rsidRDefault="00DC6B09" w:rsidP="009F169E">
      <w:pPr>
        <w:pStyle w:val="BodyText"/>
        <w:numPr>
          <w:ilvl w:val="0"/>
          <w:numId w:val="5"/>
        </w:numPr>
      </w:pPr>
      <w:r w:rsidRPr="00F14E2D">
        <w:t>Plant Technical Specifications</w:t>
      </w:r>
      <w:ins w:id="27" w:author="Author">
        <w:r w:rsidR="00356DB4">
          <w:t xml:space="preserve"> </w:t>
        </w:r>
        <w:r w:rsidR="00162CA0">
          <w:t>i</w:t>
        </w:r>
        <w:r w:rsidR="00356DB4">
          <w:t>nternal</w:t>
        </w:r>
      </w:ins>
      <w:r w:rsidRPr="00F14E2D">
        <w:t xml:space="preserve"> </w:t>
      </w:r>
      <w:r w:rsidR="00162CA0">
        <w:t>s</w:t>
      </w:r>
      <w:r w:rsidRPr="00F14E2D">
        <w:t>ite</w:t>
      </w:r>
      <w:r w:rsidR="004E3256">
        <w:t>:</w:t>
      </w:r>
      <w:r w:rsidRPr="00F14E2D">
        <w:t xml:space="preserve"> </w:t>
      </w:r>
      <w:ins w:id="28" w:author="Author">
        <w:r w:rsidR="00086E00" w:rsidRPr="00086E00">
          <w:t>https://nuclepedia.usalearning.gov/index.php/LIBRARY#The_LIBRARY_-_Tech_Specs.2C_Tech_Spec_Bases.2C_and_FSARs</w:t>
        </w:r>
      </w:ins>
    </w:p>
    <w:p w14:paraId="734FAD57" w14:textId="77777777" w:rsidR="00477479" w:rsidRDefault="00DC6B09" w:rsidP="009F169E">
      <w:pPr>
        <w:pStyle w:val="BodyText"/>
        <w:numPr>
          <w:ilvl w:val="0"/>
          <w:numId w:val="5"/>
        </w:numPr>
      </w:pPr>
      <w:r w:rsidRPr="00757BC7">
        <w:t>10 CFR 50.36</w:t>
      </w:r>
      <w:r w:rsidR="00425DD7">
        <w:t>, “Technical Spec</w:t>
      </w:r>
      <w:r w:rsidR="00012378">
        <w:t>i</w:t>
      </w:r>
      <w:r w:rsidR="00425DD7">
        <w:t>fications”</w:t>
      </w:r>
    </w:p>
    <w:p w14:paraId="3D0BB5E1" w14:textId="77777777" w:rsidR="00477479" w:rsidRPr="00656825" w:rsidRDefault="00477479" w:rsidP="009F169E">
      <w:pPr>
        <w:pStyle w:val="BodyText"/>
        <w:numPr>
          <w:ilvl w:val="0"/>
          <w:numId w:val="5"/>
        </w:numPr>
      </w:pPr>
      <w:r>
        <w:t>Risk Informed Completion Time Technic</w:t>
      </w:r>
      <w:r w:rsidR="006C32C1">
        <w:t>al</w:t>
      </w:r>
      <w:r>
        <w:t xml:space="preserve"> Specification </w:t>
      </w:r>
      <w:r w:rsidR="006C32C1">
        <w:t xml:space="preserve">Initiatives external website: </w:t>
      </w:r>
      <w:hyperlink r:id="rId13" w:history="1">
        <w:r w:rsidR="006C32C1">
          <w:rPr>
            <w:rStyle w:val="Hyperlink"/>
          </w:rPr>
          <w:t>https://www.nrc.gov/reactors/operating/licensing/techspecs/risk-management-tech-specifications.html</w:t>
        </w:r>
      </w:hyperlink>
    </w:p>
    <w:p w14:paraId="0234EBA4" w14:textId="4930284F" w:rsidR="00656825" w:rsidRPr="002910DA" w:rsidRDefault="00B17D0F" w:rsidP="009F169E">
      <w:pPr>
        <w:pStyle w:val="BodyText"/>
        <w:numPr>
          <w:ilvl w:val="0"/>
          <w:numId w:val="5"/>
        </w:numPr>
        <w:rPr>
          <w:color w:val="C00000"/>
        </w:rPr>
      </w:pPr>
      <w:ins w:id="29" w:author="Author">
        <w:r>
          <w:rPr>
            <w:color w:val="000000"/>
          </w:rPr>
          <w:t xml:space="preserve">April 23, 2220, </w:t>
        </w:r>
      </w:ins>
      <w:r w:rsidR="00656825" w:rsidRPr="00656825">
        <w:rPr>
          <w:color w:val="000000"/>
        </w:rPr>
        <w:t>NRC Knowledge Management Session: “History and Evolution of the Technical Requirements Manual”</w:t>
      </w:r>
      <w:r>
        <w:rPr>
          <w:color w:val="000000"/>
        </w:rPr>
        <w:t xml:space="preserve"> </w:t>
      </w:r>
      <w:r w:rsidR="00656825" w:rsidRPr="00656825">
        <w:rPr>
          <w:color w:val="000000"/>
        </w:rPr>
        <w:t xml:space="preserve">available in Nuclepedia at the following </w:t>
      </w:r>
      <w:ins w:id="30" w:author="Author">
        <w:r w:rsidR="00162CA0">
          <w:rPr>
            <w:color w:val="000000"/>
          </w:rPr>
          <w:t xml:space="preserve">internal </w:t>
        </w:r>
      </w:ins>
      <w:r w:rsidR="009F169E">
        <w:rPr>
          <w:color w:val="000000"/>
        </w:rPr>
        <w:t>URL</w:t>
      </w:r>
      <w:r w:rsidR="00656825" w:rsidRPr="00656825">
        <w:rPr>
          <w:color w:val="000000"/>
        </w:rPr>
        <w:t xml:space="preserve">: </w:t>
      </w:r>
      <w:hyperlink r:id="rId14" w:anchor="HQ_KM_Topics:" w:history="1">
        <w:r w:rsidR="00656825">
          <w:rPr>
            <w:rStyle w:val="Hyperlink"/>
          </w:rPr>
          <w:t>https://nuclepedia.usalearning.gov/index.php?title=Coordinated_Regional_%28Reactor%29_KM/training_Initiative#HQ_KM_Topics:</w:t>
        </w:r>
      </w:hyperlink>
    </w:p>
    <w:p w14:paraId="7475442C" w14:textId="77777777" w:rsidR="000261BF" w:rsidRDefault="00DC6B09" w:rsidP="00F42C67">
      <w:pPr>
        <w:pStyle w:val="JOURNALHeading2"/>
      </w:pPr>
      <w:r w:rsidRPr="00757BC7">
        <w:t>EVALUATION</w:t>
      </w:r>
      <w:r w:rsidR="000261BF">
        <w:rPr>
          <w:bCs w:val="0"/>
        </w:rPr>
        <w:t xml:space="preserve"> </w:t>
      </w:r>
      <w:r w:rsidRPr="00757BC7">
        <w:t>CRITERIA:</w:t>
      </w:r>
    </w:p>
    <w:p w14:paraId="1C3D522E" w14:textId="6B88A704" w:rsidR="00DC6B09" w:rsidRPr="00757BC7" w:rsidRDefault="00DC6B09" w:rsidP="00F42C67">
      <w:pPr>
        <w:pStyle w:val="BodyText"/>
      </w:pPr>
      <w:r w:rsidRPr="00757BC7">
        <w:t>At the completion of this activity, you should be able to:</w:t>
      </w:r>
    </w:p>
    <w:p w14:paraId="7C9678E5" w14:textId="56B1D296" w:rsidR="00DC6B09" w:rsidRPr="00757BC7" w:rsidRDefault="00DC6B09" w:rsidP="009F169E">
      <w:pPr>
        <w:pStyle w:val="BodyText"/>
        <w:numPr>
          <w:ilvl w:val="0"/>
          <w:numId w:val="6"/>
        </w:numPr>
      </w:pPr>
      <w:r w:rsidRPr="00757BC7">
        <w:t>For the facility TS designated by your supervisor, be able to identify each TS section, discuss the general content of the requirements contained in each section, and the basis for issuing the requirements.</w:t>
      </w:r>
    </w:p>
    <w:p w14:paraId="71901F20" w14:textId="0CE646D5" w:rsidR="00DC6B09" w:rsidRPr="00757BC7" w:rsidRDefault="00994457" w:rsidP="009F169E">
      <w:pPr>
        <w:pStyle w:val="BodyText"/>
        <w:numPr>
          <w:ilvl w:val="0"/>
          <w:numId w:val="6"/>
        </w:numPr>
      </w:pPr>
      <w:r>
        <w:lastRenderedPageBreak/>
        <w:t>D</w:t>
      </w:r>
      <w:r w:rsidR="00DC6B09" w:rsidRPr="00757BC7">
        <w:t xml:space="preserve">iscuss the following with respect to the operating license: </w:t>
      </w:r>
      <w:r w:rsidR="00750DB8">
        <w:t>the</w:t>
      </w:r>
      <w:r w:rsidR="00DC6B09" w:rsidRPr="00757BC7">
        <w:t xml:space="preserve"> legal basis, purpose, license conditions, and how the license can be changed.</w:t>
      </w:r>
    </w:p>
    <w:p w14:paraId="463853B1" w14:textId="7EE89689" w:rsidR="00DC6B09" w:rsidRPr="00757BC7" w:rsidRDefault="00DC6B09" w:rsidP="009F169E">
      <w:pPr>
        <w:pStyle w:val="BodyText"/>
        <w:numPr>
          <w:ilvl w:val="0"/>
          <w:numId w:val="6"/>
        </w:numPr>
      </w:pPr>
      <w:r w:rsidRPr="00757BC7">
        <w:t>Discuss the definition of the terms found in the TS.</w:t>
      </w:r>
    </w:p>
    <w:p w14:paraId="75625EC6" w14:textId="5183ACC0" w:rsidR="00DC6B09" w:rsidRDefault="00DC6B09" w:rsidP="009F169E">
      <w:pPr>
        <w:pStyle w:val="BodyText"/>
        <w:numPr>
          <w:ilvl w:val="0"/>
          <w:numId w:val="6"/>
        </w:numPr>
      </w:pPr>
      <w:r w:rsidRPr="00757BC7">
        <w:t>Discuss the safety limits and limiting safety system settings listed and the significance of these limits.</w:t>
      </w:r>
    </w:p>
    <w:p w14:paraId="37F913EA" w14:textId="4E1E8B03" w:rsidR="00DC6B09" w:rsidRPr="00757BC7" w:rsidRDefault="00DC6B09" w:rsidP="009F169E">
      <w:pPr>
        <w:pStyle w:val="BodyText"/>
        <w:numPr>
          <w:ilvl w:val="0"/>
          <w:numId w:val="6"/>
        </w:numPr>
      </w:pPr>
      <w:r w:rsidRPr="00757BC7">
        <w:t>Discuss the requirements for limiting conditions for operation (LCO) and surveillance testing, and what actions are required if the requirements are not met.</w:t>
      </w:r>
    </w:p>
    <w:p w14:paraId="18953E47" w14:textId="3BE40200" w:rsidR="00DC6B09" w:rsidRPr="00757BC7" w:rsidRDefault="00DC6B09" w:rsidP="009F169E">
      <w:pPr>
        <w:pStyle w:val="BodyText"/>
        <w:numPr>
          <w:ilvl w:val="0"/>
          <w:numId w:val="6"/>
        </w:numPr>
      </w:pPr>
      <w:r w:rsidRPr="00757BC7">
        <w:t>Discuss the different sections of LCOs and the reason for the basis section provided with each LCO section.</w:t>
      </w:r>
    </w:p>
    <w:p w14:paraId="28BA02DE" w14:textId="632834B1" w:rsidR="00DC6B09" w:rsidRDefault="00DC6B09" w:rsidP="009F169E">
      <w:pPr>
        <w:pStyle w:val="BodyText"/>
        <w:numPr>
          <w:ilvl w:val="0"/>
          <w:numId w:val="6"/>
        </w:numPr>
      </w:pPr>
      <w:r w:rsidRPr="00757BC7">
        <w:t>Discuss the Design Features section of the TS and the types of information located in this section.</w:t>
      </w:r>
    </w:p>
    <w:p w14:paraId="1CC07D45" w14:textId="7D920070" w:rsidR="006C32C1" w:rsidRPr="00757BC7" w:rsidRDefault="006C32C1" w:rsidP="009F169E">
      <w:pPr>
        <w:pStyle w:val="BodyText"/>
        <w:numPr>
          <w:ilvl w:val="0"/>
          <w:numId w:val="6"/>
        </w:numPr>
      </w:pPr>
      <w:r>
        <w:t>Identify and discuss the risk informed TS initiatives that have been implemented at your plant.</w:t>
      </w:r>
    </w:p>
    <w:p w14:paraId="50D79F20" w14:textId="159F32FB" w:rsidR="00DC6B09" w:rsidRPr="00757BC7" w:rsidRDefault="00DC6B09" w:rsidP="009F169E">
      <w:pPr>
        <w:pStyle w:val="BodyText"/>
        <w:numPr>
          <w:ilvl w:val="0"/>
          <w:numId w:val="6"/>
        </w:numPr>
      </w:pPr>
      <w:r w:rsidRPr="00757BC7">
        <w:t>Discuss the Administrative Controls section of the TS and the types of information located in this section.</w:t>
      </w:r>
    </w:p>
    <w:p w14:paraId="11A56640" w14:textId="352D9A22" w:rsidR="007955F7" w:rsidRDefault="00EB1D06" w:rsidP="009F169E">
      <w:pPr>
        <w:pStyle w:val="BodyText"/>
        <w:numPr>
          <w:ilvl w:val="0"/>
          <w:numId w:val="6"/>
        </w:numPr>
        <w:rPr>
          <w:ins w:id="31" w:author="Author"/>
        </w:rPr>
      </w:pPr>
      <w:r>
        <w:t>For the Technical Requirements Manual (TRM)</w:t>
      </w:r>
      <w:r w:rsidR="00DC6B09" w:rsidRPr="00757BC7">
        <w:t>, discuss</w:t>
      </w:r>
      <w:ins w:id="32" w:author="Author">
        <w:r w:rsidR="001162D2">
          <w:t>:</w:t>
        </w:r>
      </w:ins>
    </w:p>
    <w:p w14:paraId="5EA3F5FF" w14:textId="76FFDD38" w:rsidR="002373DE" w:rsidRDefault="00DC6B09" w:rsidP="009F169E">
      <w:pPr>
        <w:pStyle w:val="BodyText"/>
        <w:numPr>
          <w:ilvl w:val="1"/>
          <w:numId w:val="6"/>
        </w:numPr>
        <w:contextualSpacing/>
      </w:pPr>
      <w:r w:rsidRPr="00757BC7">
        <w:t>the purpose</w:t>
      </w:r>
      <w:r w:rsidR="00761CCC">
        <w:t xml:space="preserve"> </w:t>
      </w:r>
      <w:ins w:id="33" w:author="Author">
        <w:r w:rsidR="00761CCC">
          <w:t xml:space="preserve">of </w:t>
        </w:r>
        <w:r w:rsidR="00EC7E04">
          <w:t>the</w:t>
        </w:r>
      </w:ins>
      <w:r w:rsidR="00761CCC">
        <w:t xml:space="preserve"> </w:t>
      </w:r>
      <w:ins w:id="34" w:author="Author">
        <w:r w:rsidR="00761CCC">
          <w:t>TRM</w:t>
        </w:r>
      </w:ins>
    </w:p>
    <w:p w14:paraId="11F3EBDB" w14:textId="50D6A381" w:rsidR="00761CCC" w:rsidRDefault="00DC6B09" w:rsidP="009F169E">
      <w:pPr>
        <w:pStyle w:val="BodyText"/>
        <w:numPr>
          <w:ilvl w:val="1"/>
          <w:numId w:val="6"/>
        </w:numPr>
        <w:contextualSpacing/>
      </w:pPr>
      <w:r w:rsidRPr="00757BC7">
        <w:t>legal basis of using as a violation source document</w:t>
      </w:r>
    </w:p>
    <w:p w14:paraId="5CF049A8" w14:textId="4B1E9E51" w:rsidR="00DC6B09" w:rsidRPr="00757BC7" w:rsidRDefault="00DC6B09" w:rsidP="009F169E">
      <w:pPr>
        <w:pStyle w:val="BodyText"/>
        <w:numPr>
          <w:ilvl w:val="1"/>
          <w:numId w:val="6"/>
        </w:numPr>
      </w:pPr>
      <w:r w:rsidRPr="00757BC7">
        <w:t xml:space="preserve">how requirements </w:t>
      </w:r>
      <w:r w:rsidR="000F68CE">
        <w:t xml:space="preserve">listed in the TRM </w:t>
      </w:r>
      <w:r w:rsidRPr="00757BC7">
        <w:t>can be changed</w:t>
      </w:r>
    </w:p>
    <w:p w14:paraId="783D2A77" w14:textId="77777777" w:rsidR="000261BF" w:rsidRDefault="00DC6B09" w:rsidP="00F42C67">
      <w:pPr>
        <w:pStyle w:val="JOURNALHeading2"/>
        <w:rPr>
          <w:bCs w:val="0"/>
        </w:rPr>
      </w:pPr>
      <w:r w:rsidRPr="00757BC7">
        <w:t>TASKS:</w:t>
      </w:r>
    </w:p>
    <w:p w14:paraId="799096E6" w14:textId="2E535D1B" w:rsidR="00DC6B09" w:rsidRPr="00757BC7" w:rsidRDefault="00DC6B09" w:rsidP="009F169E">
      <w:pPr>
        <w:pStyle w:val="BodyText"/>
        <w:numPr>
          <w:ilvl w:val="0"/>
          <w:numId w:val="7"/>
        </w:numPr>
      </w:pPr>
      <w:r w:rsidRPr="00757BC7">
        <w:t>Locate a copy of the TS for the facility designated by your supervisor.</w:t>
      </w:r>
    </w:p>
    <w:p w14:paraId="222DA709" w14:textId="7ED067D4" w:rsidR="00DC6B09" w:rsidRPr="00757BC7" w:rsidRDefault="00DC6B09" w:rsidP="009F169E">
      <w:pPr>
        <w:pStyle w:val="BodyText"/>
        <w:numPr>
          <w:ilvl w:val="0"/>
          <w:numId w:val="7"/>
        </w:numPr>
      </w:pPr>
      <w:r w:rsidRPr="00757BC7">
        <w:t>Review the various sections of the TS, as listed in the Evaluation Criteria section.</w:t>
      </w:r>
    </w:p>
    <w:p w14:paraId="2C0E9F71" w14:textId="0EBE5A02" w:rsidR="00DC6B09" w:rsidRPr="00757BC7" w:rsidRDefault="00656825" w:rsidP="009F169E">
      <w:pPr>
        <w:pStyle w:val="BodyText"/>
        <w:numPr>
          <w:ilvl w:val="0"/>
          <w:numId w:val="7"/>
        </w:numPr>
      </w:pPr>
      <w:r>
        <w:t xml:space="preserve">Watch the Knowledge Management </w:t>
      </w:r>
      <w:r w:rsidR="008B67D8">
        <w:t>s</w:t>
      </w:r>
      <w:r>
        <w:t>ession regarding the history of the T</w:t>
      </w:r>
      <w:ins w:id="35" w:author="Author">
        <w:r w:rsidR="00EC7E04">
          <w:t>RM</w:t>
        </w:r>
      </w:ins>
      <w:r>
        <w:t xml:space="preserve"> located in Nuclepedia. </w:t>
      </w:r>
      <w:r w:rsidRPr="00757BC7">
        <w:t xml:space="preserve">Review the content of the TRM </w:t>
      </w:r>
      <w:r>
        <w:t xml:space="preserve">at your assigned plant </w:t>
      </w:r>
      <w:r w:rsidRPr="00757BC7">
        <w:t xml:space="preserve">or </w:t>
      </w:r>
      <w:r w:rsidR="00542491">
        <w:t xml:space="preserve">any </w:t>
      </w:r>
      <w:r w:rsidRPr="00757BC7">
        <w:t xml:space="preserve">other </w:t>
      </w:r>
      <w:r w:rsidR="00542491">
        <w:t xml:space="preserve">similar </w:t>
      </w:r>
      <w:r w:rsidRPr="00757BC7">
        <w:t xml:space="preserve">document referenced by the </w:t>
      </w:r>
      <w:ins w:id="36" w:author="Author">
        <w:r w:rsidR="00846E7E">
          <w:t>TS</w:t>
        </w:r>
      </w:ins>
      <w:r w:rsidRPr="00757BC7">
        <w:t xml:space="preserve"> to determine the types of requirements </w:t>
      </w:r>
      <w:r>
        <w:t>contained in the document. (Note: some licensees do not have a TRM)</w:t>
      </w:r>
      <w:r w:rsidR="00D77D8E">
        <w:t>.</w:t>
      </w:r>
    </w:p>
    <w:p w14:paraId="64242048" w14:textId="143BD98C" w:rsidR="00DC6B09" w:rsidRPr="00757BC7" w:rsidRDefault="00DC6B09" w:rsidP="009F169E">
      <w:pPr>
        <w:pStyle w:val="BodyText"/>
        <w:numPr>
          <w:ilvl w:val="0"/>
          <w:numId w:val="7"/>
        </w:numPr>
      </w:pPr>
      <w:r w:rsidRPr="00757BC7">
        <w:t>On the NRC External Web, locate the NRC Inspection Manual Part 9900, Technical Guidance, STS Chapters. Review the chapters that were designated by your supervisor.</w:t>
      </w:r>
    </w:p>
    <w:p w14:paraId="26817F8E" w14:textId="46BD3EC1" w:rsidR="00DC6B09" w:rsidRPr="00757BC7" w:rsidRDefault="00DC6B09" w:rsidP="009F169E">
      <w:pPr>
        <w:pStyle w:val="BodyText"/>
        <w:numPr>
          <w:ilvl w:val="0"/>
          <w:numId w:val="7"/>
        </w:numPr>
      </w:pPr>
      <w:r w:rsidRPr="00757BC7">
        <w:t xml:space="preserve">Meet with your supervisor or a qualified </w:t>
      </w:r>
      <w:r w:rsidR="00656825">
        <w:t>inspector</w:t>
      </w:r>
      <w:r w:rsidRPr="00757BC7">
        <w:t xml:space="preserve"> to discuss any questions you may have </w:t>
      </w:r>
      <w:ins w:id="37" w:author="Author">
        <w:r w:rsidR="00B86149">
          <w:t xml:space="preserve">after completing this </w:t>
        </w:r>
      </w:ins>
      <w:r w:rsidRPr="00757BC7">
        <w:t>activity. Discuss the answers to the questions listed under the Evaluation Criteria section of this study guide with your supervisor.</w:t>
      </w:r>
    </w:p>
    <w:p w14:paraId="19443B8C" w14:textId="63FC4611" w:rsidR="00DC6B09" w:rsidRPr="00757BC7" w:rsidRDefault="00DC6B09" w:rsidP="00F42C67">
      <w:pPr>
        <w:pStyle w:val="JOURNALHeading2"/>
      </w:pPr>
      <w:r w:rsidRPr="00757BC7">
        <w:t>DOCUMENTATION:</w:t>
      </w:r>
      <w:r w:rsidRPr="00757BC7">
        <w:tab/>
        <w:t>O</w:t>
      </w:r>
      <w:r w:rsidR="003A6683">
        <w:t xml:space="preserve">perations </w:t>
      </w:r>
      <w:r w:rsidRPr="00757BC7">
        <w:t>Technical Proficiency</w:t>
      </w:r>
      <w:r w:rsidR="00483565">
        <w:t>-</w:t>
      </w:r>
      <w:r w:rsidRPr="00757BC7">
        <w:t>Level Qualification Signature Card Item ISA-O</w:t>
      </w:r>
      <w:r w:rsidR="00323140">
        <w:t>PS-2 (also ISA-OLE-9)</w:t>
      </w:r>
    </w:p>
    <w:p w14:paraId="337604F5" w14:textId="21A1FCF9" w:rsidR="00D853CE" w:rsidRPr="00DA6D9C" w:rsidRDefault="00D853CE" w:rsidP="009F562E">
      <w:pPr>
        <w:pStyle w:val="BodyText"/>
      </w:pPr>
      <w:r>
        <w:br w:type="page"/>
      </w:r>
      <w:bookmarkStart w:id="38" w:name="OLE_LINK1"/>
      <w:bookmarkStart w:id="39" w:name="OLE_LINK2"/>
    </w:p>
    <w:p w14:paraId="51A8E84B" w14:textId="3AD66AE4" w:rsidR="00D853CE" w:rsidRPr="00DA6D9C" w:rsidRDefault="00D853CE" w:rsidP="00C81945">
      <w:pPr>
        <w:pStyle w:val="JournalTOPIC"/>
      </w:pPr>
      <w:bookmarkStart w:id="40" w:name="_Toc130907445"/>
      <w:r w:rsidRPr="00DA6D9C">
        <w:lastRenderedPageBreak/>
        <w:t>(ISA-OPS-3) Operability</w:t>
      </w:r>
      <w:bookmarkEnd w:id="40"/>
    </w:p>
    <w:p w14:paraId="5BF552EF" w14:textId="77777777" w:rsidR="000573B5" w:rsidRDefault="00D853CE" w:rsidP="00900A52">
      <w:pPr>
        <w:pStyle w:val="JOURNALHeading2"/>
      </w:pPr>
      <w:r w:rsidRPr="00DA6D9C">
        <w:t>PURPOSE:</w:t>
      </w:r>
    </w:p>
    <w:p w14:paraId="72793A1F" w14:textId="5B9BF70B" w:rsidR="00D853CE" w:rsidRPr="00706458" w:rsidRDefault="00D853CE" w:rsidP="00900A52">
      <w:pPr>
        <w:pStyle w:val="BodyText"/>
      </w:pPr>
      <w:r w:rsidRPr="00DA6D9C">
        <w:t>The</w:t>
      </w:r>
      <w:r w:rsidRPr="00706458">
        <w:t xml:space="preserve"> process of ensuring that </w:t>
      </w:r>
      <w:r>
        <w:t>structures, systems</w:t>
      </w:r>
      <w:ins w:id="41" w:author="Author">
        <w:r w:rsidR="00BD0C04">
          <w:t>,</w:t>
        </w:r>
      </w:ins>
      <w:r>
        <w:t xml:space="preserve"> and components (SSCs), described credited for safe operation</w:t>
      </w:r>
      <w:r w:rsidRPr="00706458">
        <w:t xml:space="preserve"> at nuclear power plants </w:t>
      </w:r>
      <w:ins w:id="42" w:author="Author">
        <w:r w:rsidR="00C66F11">
          <w:t xml:space="preserve">can </w:t>
        </w:r>
      </w:ins>
      <w:r w:rsidRPr="00706458">
        <w:t xml:space="preserve">perform </w:t>
      </w:r>
      <w:r>
        <w:t>their specified</w:t>
      </w:r>
      <w:r w:rsidRPr="00706458">
        <w:t xml:space="preserve"> safety function</w:t>
      </w:r>
      <w:r>
        <w:t>. Operability determination</w:t>
      </w:r>
      <w:r w:rsidRPr="00706458">
        <w:t xml:space="preserve"> is continuous and primarily consists of </w:t>
      </w:r>
      <w:r>
        <w:t xml:space="preserve">observations, </w:t>
      </w:r>
      <w:r w:rsidRPr="00706458">
        <w:t>verification by surveillance testing and</w:t>
      </w:r>
      <w:r>
        <w:t xml:space="preserve"> assessments of conditions which may impact the performance of a specified safety function</w:t>
      </w:r>
      <w:r w:rsidRPr="00706458">
        <w:t xml:space="preserve">. Whenever </w:t>
      </w:r>
      <w:r>
        <w:t xml:space="preserve">a condition has a substantive impact on </w:t>
      </w:r>
      <w:r w:rsidRPr="00706458">
        <w:t>the ability of a</w:t>
      </w:r>
      <w:r>
        <w:t>n</w:t>
      </w:r>
      <w:r w:rsidRPr="00706458">
        <w:t xml:space="preserve"> </w:t>
      </w:r>
      <w:r>
        <w:t>SSC</w:t>
      </w:r>
      <w:r w:rsidRPr="00706458">
        <w:t xml:space="preserve"> to perform its specified safety function</w:t>
      </w:r>
      <w:r>
        <w:t xml:space="preserve"> licensees should be able to demonstrate to the reasonable assurance standard that the affected SSC will perform the required specified safety function</w:t>
      </w:r>
      <w:r w:rsidRPr="00706458">
        <w:t xml:space="preserve">. It is important that NRC operations inspectors can effectively </w:t>
      </w:r>
      <w:r>
        <w:t xml:space="preserve">understand the basis for the licensee decision that </w:t>
      </w:r>
      <w:r w:rsidRPr="00706458">
        <w:t xml:space="preserve">the </w:t>
      </w:r>
      <w:r>
        <w:t>SSC</w:t>
      </w:r>
      <w:r w:rsidRPr="00706458">
        <w:t xml:space="preserve"> remain</w:t>
      </w:r>
      <w:r>
        <w:t>s</w:t>
      </w:r>
      <w:r w:rsidRPr="00706458">
        <w:t xml:space="preserve"> </w:t>
      </w:r>
      <w:r>
        <w:t>operable</w:t>
      </w:r>
      <w:r w:rsidRPr="00706458">
        <w:t>; and that unrecognized increases in risk have not occurred.</w:t>
      </w:r>
    </w:p>
    <w:p w14:paraId="35E3A388" w14:textId="77777777" w:rsidR="00D853CE" w:rsidRPr="00706458" w:rsidRDefault="00D853CE" w:rsidP="00900A52">
      <w:pPr>
        <w:pStyle w:val="BodyText"/>
      </w:pPr>
      <w:r w:rsidRPr="00706458">
        <w:t>This activity will familiarize you with the overall approach for reviewing operability determinations (evaluations) and the reference materials available to assist you in these reviews.</w:t>
      </w:r>
    </w:p>
    <w:p w14:paraId="06442FB4" w14:textId="7F081F1B" w:rsidR="00D853CE" w:rsidRPr="00DA6D9C" w:rsidRDefault="00D853CE" w:rsidP="00900A52">
      <w:pPr>
        <w:pStyle w:val="JOURNALHeading2"/>
      </w:pPr>
      <w:r w:rsidRPr="00DA6D9C">
        <w:t>COMPETENCY AREA:</w:t>
      </w:r>
      <w:r w:rsidRPr="00DA6D9C">
        <w:tab/>
        <w:t>INSPECTION</w:t>
      </w:r>
    </w:p>
    <w:p w14:paraId="39C4E873" w14:textId="5AF13A3F" w:rsidR="00D853CE" w:rsidRPr="00DA6D9C" w:rsidRDefault="00D853CE" w:rsidP="00900A52">
      <w:pPr>
        <w:pStyle w:val="JOURNALHeading2"/>
      </w:pPr>
      <w:r w:rsidRPr="00DA6D9C">
        <w:t>LEVEL OF</w:t>
      </w:r>
      <w:r w:rsidR="00394A47">
        <w:rPr>
          <w:bCs w:val="0"/>
        </w:rPr>
        <w:t xml:space="preserve"> </w:t>
      </w:r>
      <w:r w:rsidRPr="00DA6D9C">
        <w:t>EFFORT:</w:t>
      </w:r>
      <w:r w:rsidRPr="00DA6D9C">
        <w:tab/>
        <w:t>20 hours</w:t>
      </w:r>
    </w:p>
    <w:p w14:paraId="6DD779F5" w14:textId="77777777" w:rsidR="00394A47" w:rsidRDefault="00D853CE" w:rsidP="00900A52">
      <w:pPr>
        <w:pStyle w:val="JOURNALHeading2"/>
      </w:pPr>
      <w:r>
        <w:t>REFERENCES</w:t>
      </w:r>
    </w:p>
    <w:p w14:paraId="2263B0CD" w14:textId="6AEA1516" w:rsidR="00A4798C" w:rsidRDefault="00D853CE" w:rsidP="009F169E">
      <w:pPr>
        <w:pStyle w:val="BodyText"/>
        <w:numPr>
          <w:ilvl w:val="0"/>
          <w:numId w:val="8"/>
        </w:numPr>
      </w:pPr>
      <w:r w:rsidRPr="005F4BAF">
        <w:t>IMC 0326, “Operability Determinations”</w:t>
      </w:r>
    </w:p>
    <w:p w14:paraId="5A2A4DCD" w14:textId="77777777" w:rsidR="00A4798C" w:rsidRDefault="00D853CE" w:rsidP="009F169E">
      <w:pPr>
        <w:pStyle w:val="BodyText"/>
        <w:numPr>
          <w:ilvl w:val="0"/>
          <w:numId w:val="8"/>
        </w:numPr>
      </w:pPr>
      <w:r w:rsidRPr="005F4BAF">
        <w:t>Inspection Procedure (IP) 71111.15, “Operability Determinations and Functionality Assessments”</w:t>
      </w:r>
    </w:p>
    <w:p w14:paraId="1FB19D8E" w14:textId="4775A2E7" w:rsidR="00A4798C" w:rsidRDefault="00E43476" w:rsidP="009F169E">
      <w:pPr>
        <w:pStyle w:val="BodyText"/>
        <w:numPr>
          <w:ilvl w:val="0"/>
          <w:numId w:val="8"/>
        </w:numPr>
      </w:pPr>
      <w:r>
        <w:t>NEI</w:t>
      </w:r>
      <w:r w:rsidR="00FE0047">
        <w:t> 1</w:t>
      </w:r>
      <w:r>
        <w:t xml:space="preserve">8-03, “Operability Determinations” </w:t>
      </w:r>
      <w:r w:rsidR="00C725A6">
        <w:t>and r</w:t>
      </w:r>
      <w:r w:rsidR="00D853CE" w:rsidRPr="005F4BAF">
        <w:t>eference or assigned site (licensee) procedures addressing operability determinations</w:t>
      </w:r>
    </w:p>
    <w:p w14:paraId="39A73B2B" w14:textId="77777777" w:rsidR="00A4798C" w:rsidRDefault="00D853CE" w:rsidP="009F169E">
      <w:pPr>
        <w:pStyle w:val="BodyText"/>
        <w:numPr>
          <w:ilvl w:val="0"/>
          <w:numId w:val="8"/>
        </w:numPr>
      </w:pPr>
      <w:r w:rsidRPr="005F4BAF">
        <w:t>Information Notice (IN) 97-78, “Crediting of Operator Actions in Place of Automatic Actions and Modifications of Operator Actions, Including Response Time,” dated October 23,1997</w:t>
      </w:r>
    </w:p>
    <w:p w14:paraId="66F51033" w14:textId="57E24985" w:rsidR="00A4798C" w:rsidRDefault="00D853CE" w:rsidP="009F169E">
      <w:pPr>
        <w:pStyle w:val="BodyText"/>
        <w:numPr>
          <w:ilvl w:val="0"/>
          <w:numId w:val="8"/>
        </w:numPr>
      </w:pPr>
      <w:r w:rsidRPr="005F4BAF">
        <w:t>Regulatory Issues Summary (RIS) 2001-09, “Control of Hazard Barriers,” dated April</w:t>
      </w:r>
      <w:r w:rsidR="002227C7">
        <w:t> </w:t>
      </w:r>
      <w:r w:rsidRPr="005F4BAF">
        <w:t>2,</w:t>
      </w:r>
      <w:r w:rsidR="002227C7">
        <w:t> </w:t>
      </w:r>
      <w:r w:rsidRPr="005F4BAF">
        <w:t>2001</w:t>
      </w:r>
    </w:p>
    <w:p w14:paraId="22D0D95C" w14:textId="7525A15D" w:rsidR="00A4798C" w:rsidRDefault="00D853CE" w:rsidP="009F169E">
      <w:pPr>
        <w:pStyle w:val="BodyText"/>
        <w:numPr>
          <w:ilvl w:val="0"/>
          <w:numId w:val="8"/>
        </w:numPr>
      </w:pPr>
      <w:r w:rsidRPr="005F4BAF">
        <w:t>GL 90-05, “Guidelines for Performing Temporary Non-Code Repair of ASME Code Class</w:t>
      </w:r>
      <w:r w:rsidR="00753C66">
        <w:t> </w:t>
      </w:r>
      <w:r w:rsidRPr="005F4BAF">
        <w:t>1, 2 and 3 Piping.” dated October 10, 1990</w:t>
      </w:r>
    </w:p>
    <w:p w14:paraId="7EAB6EAD" w14:textId="5911254A" w:rsidR="00A4798C" w:rsidRDefault="006B46A0" w:rsidP="009F169E">
      <w:pPr>
        <w:pStyle w:val="BodyText"/>
        <w:numPr>
          <w:ilvl w:val="0"/>
          <w:numId w:val="8"/>
        </w:numPr>
      </w:pPr>
      <w:r>
        <w:t xml:space="preserve">Familiarization with 10 CFR Part </w:t>
      </w:r>
      <w:hyperlink r:id="rId15" w:anchor="part073-0058" w:history="1">
        <w:r w:rsidR="002227C7">
          <w:rPr>
            <w:color w:val="0000FF"/>
            <w:u w:val="single"/>
            <w:lang w:val="en"/>
          </w:rPr>
          <w:t>73.58 “Safety/security interface requirements for nuclear power reactors”</w:t>
        </w:r>
      </w:hyperlink>
    </w:p>
    <w:p w14:paraId="73E5E09F" w14:textId="651F5923" w:rsidR="00394A47" w:rsidRDefault="00D853CE" w:rsidP="00900A52">
      <w:pPr>
        <w:pStyle w:val="JOURNALHeading2"/>
        <w:rPr>
          <w:bCs w:val="0"/>
        </w:rPr>
      </w:pPr>
      <w:r w:rsidRPr="005F4BAF">
        <w:lastRenderedPageBreak/>
        <w:t>EVALUATION</w:t>
      </w:r>
      <w:r w:rsidR="00900A52">
        <w:t xml:space="preserve"> </w:t>
      </w:r>
      <w:r w:rsidRPr="005F4BAF">
        <w:t>CRITERIA:</w:t>
      </w:r>
    </w:p>
    <w:p w14:paraId="69587C99" w14:textId="77777777" w:rsidR="00A4798C" w:rsidRDefault="00D853CE" w:rsidP="00162CA0">
      <w:pPr>
        <w:pStyle w:val="BodyText"/>
        <w:keepNext/>
        <w:rPr>
          <w:bCs/>
        </w:rPr>
      </w:pPr>
      <w:r w:rsidRPr="005F4BAF">
        <w:t>Upon completion of the tasks, you should be able to do the following:</w:t>
      </w:r>
    </w:p>
    <w:p w14:paraId="695C253D" w14:textId="6E1CFE66" w:rsidR="00D853CE" w:rsidRDefault="00D853CE" w:rsidP="009F169E">
      <w:pPr>
        <w:pStyle w:val="BodyText"/>
        <w:numPr>
          <w:ilvl w:val="0"/>
          <w:numId w:val="9"/>
        </w:numPr>
      </w:pPr>
      <w:r>
        <w:t>Discuss</w:t>
      </w:r>
      <w:r w:rsidRPr="005F4BAF">
        <w:t xml:space="preserve"> the following terms and provide examples of each:</w:t>
      </w:r>
    </w:p>
    <w:p w14:paraId="163C2D11" w14:textId="77777777" w:rsidR="00D853CE" w:rsidRPr="005F4BAF" w:rsidRDefault="00D853CE" w:rsidP="009F169E">
      <w:pPr>
        <w:pStyle w:val="BodyText"/>
        <w:numPr>
          <w:ilvl w:val="1"/>
          <w:numId w:val="11"/>
        </w:numPr>
        <w:contextualSpacing/>
      </w:pPr>
      <w:r w:rsidRPr="005F4BAF">
        <w:t>operable/operability</w:t>
      </w:r>
    </w:p>
    <w:p w14:paraId="1D9990DD" w14:textId="1A66FBD5" w:rsidR="00D853CE" w:rsidRDefault="00D853CE" w:rsidP="009F169E">
      <w:pPr>
        <w:pStyle w:val="BodyText"/>
        <w:numPr>
          <w:ilvl w:val="1"/>
          <w:numId w:val="11"/>
        </w:numPr>
        <w:contextualSpacing/>
      </w:pPr>
      <w:r>
        <w:t>presumption of operability</w:t>
      </w:r>
    </w:p>
    <w:p w14:paraId="27571DCB" w14:textId="77777777" w:rsidR="00D853CE" w:rsidRPr="005F4BAF" w:rsidRDefault="00D853CE" w:rsidP="009F169E">
      <w:pPr>
        <w:pStyle w:val="BodyText"/>
        <w:numPr>
          <w:ilvl w:val="1"/>
          <w:numId w:val="11"/>
        </w:numPr>
        <w:contextualSpacing/>
      </w:pPr>
      <w:r>
        <w:t>substantive functional impact</w:t>
      </w:r>
    </w:p>
    <w:p w14:paraId="541EAE5D" w14:textId="684D5097" w:rsidR="00D853CE" w:rsidRPr="005F4BAF" w:rsidRDefault="00D853CE" w:rsidP="009F169E">
      <w:pPr>
        <w:pStyle w:val="BodyText"/>
        <w:numPr>
          <w:ilvl w:val="1"/>
          <w:numId w:val="11"/>
        </w:numPr>
        <w:contextualSpacing/>
      </w:pPr>
      <w:r w:rsidRPr="005F4BAF">
        <w:t>specified function –</w:t>
      </w:r>
      <w:r w:rsidR="00BF624A">
        <w:t xml:space="preserve"> </w:t>
      </w:r>
      <w:r w:rsidRPr="005F4BAF">
        <w:t>specified safety function</w:t>
      </w:r>
    </w:p>
    <w:p w14:paraId="381419C6" w14:textId="77777777" w:rsidR="00D853CE" w:rsidRPr="005F4BAF" w:rsidRDefault="00D853CE" w:rsidP="009F169E">
      <w:pPr>
        <w:pStyle w:val="BodyText"/>
        <w:numPr>
          <w:ilvl w:val="1"/>
          <w:numId w:val="11"/>
        </w:numPr>
        <w:contextualSpacing/>
      </w:pPr>
      <w:r>
        <w:t>timing of operability determinations</w:t>
      </w:r>
    </w:p>
    <w:p w14:paraId="762DA1A9" w14:textId="77777777" w:rsidR="00D853CE" w:rsidRPr="005F4BAF" w:rsidRDefault="00D853CE" w:rsidP="009F169E">
      <w:pPr>
        <w:pStyle w:val="BodyText"/>
        <w:numPr>
          <w:ilvl w:val="1"/>
          <w:numId w:val="11"/>
        </w:numPr>
        <w:contextualSpacing/>
      </w:pPr>
      <w:r w:rsidRPr="005F4BAF">
        <w:t>single failure</w:t>
      </w:r>
    </w:p>
    <w:p w14:paraId="4F9FBD57" w14:textId="77777777" w:rsidR="00D853CE" w:rsidRPr="005F4BAF" w:rsidRDefault="00D853CE" w:rsidP="009F169E">
      <w:pPr>
        <w:pStyle w:val="BodyText"/>
        <w:numPr>
          <w:ilvl w:val="1"/>
          <w:numId w:val="11"/>
        </w:numPr>
        <w:contextualSpacing/>
      </w:pPr>
      <w:r w:rsidRPr="005F4BAF">
        <w:t>consequential failure</w:t>
      </w:r>
    </w:p>
    <w:p w14:paraId="3E2F90A4" w14:textId="77777777" w:rsidR="00D853CE" w:rsidRPr="005F4BAF" w:rsidRDefault="00D853CE" w:rsidP="009F169E">
      <w:pPr>
        <w:pStyle w:val="BodyText"/>
        <w:numPr>
          <w:ilvl w:val="1"/>
          <w:numId w:val="11"/>
        </w:numPr>
        <w:contextualSpacing/>
      </w:pPr>
      <w:r>
        <w:t xml:space="preserve">required </w:t>
      </w:r>
      <w:r w:rsidRPr="005F4BAF">
        <w:t>support system</w:t>
      </w:r>
    </w:p>
    <w:p w14:paraId="41CCBBD8" w14:textId="77777777" w:rsidR="00D853CE" w:rsidRPr="005F4BAF" w:rsidRDefault="00D853CE" w:rsidP="009F169E">
      <w:pPr>
        <w:pStyle w:val="BodyText"/>
        <w:numPr>
          <w:ilvl w:val="1"/>
          <w:numId w:val="11"/>
        </w:numPr>
        <w:contextualSpacing/>
      </w:pPr>
      <w:r w:rsidRPr="005F4BAF">
        <w:t>compensatory measures</w:t>
      </w:r>
    </w:p>
    <w:p w14:paraId="664F2642" w14:textId="77777777" w:rsidR="00D853CE" w:rsidRPr="005F4BAF" w:rsidRDefault="00D853CE" w:rsidP="009F169E">
      <w:pPr>
        <w:pStyle w:val="BodyText"/>
        <w:numPr>
          <w:ilvl w:val="1"/>
          <w:numId w:val="11"/>
        </w:numPr>
        <w:contextualSpacing/>
      </w:pPr>
      <w:r>
        <w:t>current licensing</w:t>
      </w:r>
      <w:r w:rsidRPr="005F4BAF">
        <w:t xml:space="preserve"> basis</w:t>
      </w:r>
    </w:p>
    <w:p w14:paraId="057B952F" w14:textId="7BD7E454" w:rsidR="00D853CE" w:rsidRPr="005F4BAF" w:rsidRDefault="00D853CE" w:rsidP="009F169E">
      <w:pPr>
        <w:pStyle w:val="BodyText"/>
        <w:numPr>
          <w:ilvl w:val="1"/>
          <w:numId w:val="11"/>
        </w:numPr>
      </w:pPr>
      <w:r w:rsidRPr="005F4BAF">
        <w:t xml:space="preserve">reasonable </w:t>
      </w:r>
      <w:r>
        <w:t>assurance/</w:t>
      </w:r>
      <w:r w:rsidRPr="005F4BAF">
        <w:t>expectation</w:t>
      </w:r>
    </w:p>
    <w:p w14:paraId="1FCD089F" w14:textId="77777777" w:rsidR="00A4798C" w:rsidRDefault="00D853CE" w:rsidP="009F169E">
      <w:pPr>
        <w:pStyle w:val="BodyText"/>
        <w:numPr>
          <w:ilvl w:val="0"/>
          <w:numId w:val="9"/>
        </w:numPr>
      </w:pPr>
      <w:r w:rsidRPr="005F4BAF">
        <w:t>Describe the licensee’s process to address operability issues for safety or safety support systems.</w:t>
      </w:r>
    </w:p>
    <w:p w14:paraId="6DE90BB6" w14:textId="77777777" w:rsidR="00A4798C" w:rsidRDefault="00D853CE" w:rsidP="009F169E">
      <w:pPr>
        <w:pStyle w:val="BodyText"/>
        <w:numPr>
          <w:ilvl w:val="0"/>
          <w:numId w:val="9"/>
        </w:numPr>
      </w:pPr>
      <w:r w:rsidRPr="005F4BAF">
        <w:t>Describe what the applicable NRC guidance indicates should be included in formal operability determinations.</w:t>
      </w:r>
    </w:p>
    <w:p w14:paraId="03850DAC" w14:textId="77777777" w:rsidR="00A4798C" w:rsidRDefault="00D853CE" w:rsidP="009F169E">
      <w:pPr>
        <w:pStyle w:val="BodyText"/>
        <w:numPr>
          <w:ilvl w:val="0"/>
          <w:numId w:val="9"/>
        </w:numPr>
      </w:pPr>
      <w:r w:rsidRPr="005F4BAF">
        <w:t>Discuss the actions that should be taken if a licensee is unable to demonstrate equipment operability.</w:t>
      </w:r>
    </w:p>
    <w:p w14:paraId="0D8144DA" w14:textId="245F756F" w:rsidR="00A4798C" w:rsidRDefault="00D853CE" w:rsidP="009F169E">
      <w:pPr>
        <w:pStyle w:val="BodyText"/>
        <w:numPr>
          <w:ilvl w:val="0"/>
          <w:numId w:val="9"/>
        </w:numPr>
      </w:pPr>
      <w:r w:rsidRPr="005F4BAF">
        <w:t>Perform the inspection described in IP 71111.15, including effective review of the technical adequacy of an operability evaluation and development of a conclusion on whether the operability is justified.</w:t>
      </w:r>
    </w:p>
    <w:p w14:paraId="4556D5C1" w14:textId="5CD25E87" w:rsidR="00394A47" w:rsidRDefault="00D853CE" w:rsidP="00900A52">
      <w:pPr>
        <w:pStyle w:val="JOURNALHeading2"/>
        <w:rPr>
          <w:bCs w:val="0"/>
        </w:rPr>
      </w:pPr>
      <w:r w:rsidRPr="005F4BAF">
        <w:t>TASKS:</w:t>
      </w:r>
    </w:p>
    <w:p w14:paraId="6E7DD572" w14:textId="456D44A9" w:rsidR="00A4798C" w:rsidRDefault="00D853CE" w:rsidP="009F169E">
      <w:pPr>
        <w:pStyle w:val="BodyText"/>
        <w:numPr>
          <w:ilvl w:val="0"/>
          <w:numId w:val="10"/>
        </w:numPr>
      </w:pPr>
      <w:r w:rsidRPr="005F4BAF">
        <w:t xml:space="preserve">Locate the listed references for your facility. Nonlicensee documents </w:t>
      </w:r>
      <w:ins w:id="43" w:author="Author">
        <w:r w:rsidR="00465059">
          <w:t xml:space="preserve">are located </w:t>
        </w:r>
      </w:ins>
      <w:r w:rsidRPr="005F4BAF">
        <w:t>in the Electronic Reading Room on the NRC external Web site.</w:t>
      </w:r>
    </w:p>
    <w:p w14:paraId="7FB6FDAC" w14:textId="77777777" w:rsidR="00A4798C" w:rsidRDefault="00D853CE" w:rsidP="009F169E">
      <w:pPr>
        <w:pStyle w:val="BodyText"/>
        <w:numPr>
          <w:ilvl w:val="0"/>
          <w:numId w:val="10"/>
        </w:numPr>
      </w:pPr>
      <w:r w:rsidRPr="005F4BAF">
        <w:t>Review the references to develop an understanding of the actions specified in the NRC guidance and licensee procedures to be completed when an operability question is identified.</w:t>
      </w:r>
    </w:p>
    <w:p w14:paraId="4E3C40B6" w14:textId="7D28F42B" w:rsidR="00A4798C" w:rsidRDefault="00D853CE" w:rsidP="009F169E">
      <w:pPr>
        <w:pStyle w:val="BodyText"/>
        <w:numPr>
          <w:ilvl w:val="0"/>
          <w:numId w:val="10"/>
        </w:numPr>
      </w:pPr>
      <w:r w:rsidRPr="005F4BAF">
        <w:t>Review at least two recently completed operability evaluations involving a risk-significant system, support system, or component. Compare the evaluations to the reference material guidance.</w:t>
      </w:r>
    </w:p>
    <w:p w14:paraId="66C07FA7" w14:textId="6B16A444" w:rsidR="00DB600F" w:rsidRPr="00B86149" w:rsidRDefault="00D853CE" w:rsidP="009F169E">
      <w:pPr>
        <w:pStyle w:val="BodyText"/>
        <w:numPr>
          <w:ilvl w:val="0"/>
          <w:numId w:val="10"/>
        </w:numPr>
      </w:pPr>
      <w:r w:rsidRPr="005F4BAF">
        <w:t>Verify that the licensee considered other existing degraded conditions as compensat</w:t>
      </w:r>
      <w:r w:rsidR="00425DD7">
        <w:t>ory</w:t>
      </w:r>
      <w:r w:rsidRPr="005F4BAF">
        <w:t xml:space="preserve"> measures and determine whether the measures are in place, will work as intended, and are appropriately controlled. Verify that the licensee’s intended long-term resolution of any conditions meets the regulatory guidance</w:t>
      </w:r>
      <w:r w:rsidR="00B86149">
        <w:t>.</w:t>
      </w:r>
    </w:p>
    <w:p w14:paraId="729DCC07" w14:textId="291CB5FD" w:rsidR="00A4798C" w:rsidRDefault="00D853CE" w:rsidP="009F169E">
      <w:pPr>
        <w:pStyle w:val="BodyText"/>
        <w:numPr>
          <w:ilvl w:val="0"/>
          <w:numId w:val="10"/>
        </w:numPr>
      </w:pPr>
      <w:r w:rsidRPr="005F4BAF">
        <w:t xml:space="preserve">Meet with your supervisor or a qualified operations inspector to discuss the operability evaluations. Discuss some questions you could ask to help you verify that the evaluations properly support the operability decision. In addition, discuss any questions </w:t>
      </w:r>
      <w:r w:rsidRPr="005F4BAF">
        <w:lastRenderedPageBreak/>
        <w:t xml:space="preserve">that you </w:t>
      </w:r>
      <w:ins w:id="44" w:author="Author">
        <w:r w:rsidR="00B86149">
          <w:t xml:space="preserve">may </w:t>
        </w:r>
      </w:ins>
      <w:r w:rsidRPr="005F4BAF">
        <w:t>ha</w:t>
      </w:r>
      <w:ins w:id="45" w:author="Author">
        <w:r w:rsidR="00B86149">
          <w:t>ve</w:t>
        </w:r>
      </w:ins>
      <w:r w:rsidR="00B86149">
        <w:t>,</w:t>
      </w:r>
      <w:r w:rsidRPr="005F4BAF">
        <w:t xml:space="preserve"> and demonstrate that you can meet the evaluation criteria listed above.</w:t>
      </w:r>
    </w:p>
    <w:p w14:paraId="5D40FFBC" w14:textId="07A22623" w:rsidR="00AE4DC3" w:rsidRPr="00706458" w:rsidRDefault="002E5FA1" w:rsidP="00900A52">
      <w:pPr>
        <w:pStyle w:val="JOURNALHeading2"/>
      </w:pPr>
      <w:r w:rsidRPr="00DA6D9C">
        <w:t>DOCUMENTATION:</w:t>
      </w:r>
      <w:r w:rsidR="00900A52">
        <w:tab/>
      </w:r>
      <w:r w:rsidR="00AE4DC3" w:rsidRPr="00DA6D9C">
        <w:t>Operations</w:t>
      </w:r>
      <w:r w:rsidR="00AE4DC3" w:rsidRPr="00706458">
        <w:t xml:space="preserve"> Technical Proficiency-Level Qualification Signature Card Item </w:t>
      </w:r>
      <w:r w:rsidR="0082688C">
        <w:t>ISA</w:t>
      </w:r>
      <w:r w:rsidR="00AE4DC3" w:rsidRPr="00706458">
        <w:t>-OPS-3 (also ISA-OLE-10)</w:t>
      </w:r>
      <w:bookmarkEnd w:id="38"/>
      <w:bookmarkEnd w:id="39"/>
    </w:p>
    <w:p w14:paraId="28E2D60B" w14:textId="5B4CDBE4" w:rsidR="00AE4DC3" w:rsidRPr="00DA6D9C" w:rsidRDefault="00AE4DC3" w:rsidP="00F741CE">
      <w:pPr>
        <w:pStyle w:val="JournalTOPIC"/>
      </w:pPr>
      <w:bookmarkStart w:id="46" w:name="_Toc130907446"/>
      <w:r w:rsidRPr="00DA6D9C">
        <w:lastRenderedPageBreak/>
        <w:t>(ISA-OPS-4) Notice of Enforcement Discretion</w:t>
      </w:r>
      <w:bookmarkEnd w:id="46"/>
    </w:p>
    <w:p w14:paraId="14F06116" w14:textId="77777777" w:rsidR="00866EC5" w:rsidRDefault="008671EE" w:rsidP="00866EC5">
      <w:pPr>
        <w:pStyle w:val="JOURNALHeading2"/>
      </w:pPr>
      <w:r w:rsidRPr="00DA6D9C">
        <w:t>PURPOSE:</w:t>
      </w:r>
    </w:p>
    <w:p w14:paraId="3A88181E" w14:textId="51D23B0A" w:rsidR="00A4798C" w:rsidRDefault="00AE4DC3" w:rsidP="00866EC5">
      <w:pPr>
        <w:pStyle w:val="BodyText"/>
      </w:pPr>
      <w:r w:rsidRPr="00DA6D9C">
        <w:t>The</w:t>
      </w:r>
      <w:r w:rsidRPr="00706458">
        <w:t xml:space="preserve"> NRC requires that licensees operate their facilities in compliance with NRC regulations and the facility license. However, in some instances of noncompliance with specific license conditions, circumstances may arise in which the NRC believes that enforcement action is not appropriate. In these circumstances, the NRC may issue a specific type of enforcement discretion, called a notice of enforcement discretion (NOED).</w:t>
      </w:r>
    </w:p>
    <w:p w14:paraId="52B1A800" w14:textId="613FB21E" w:rsidR="00A4798C" w:rsidRDefault="00AE4DC3" w:rsidP="00866EC5">
      <w:pPr>
        <w:pStyle w:val="BodyText"/>
      </w:pPr>
      <w:r w:rsidRPr="00706458">
        <w:t>This activity will familiarize you with the process established for the NRC to exercise enforcement discretion regarding LCOs in power reactor TSs or other license conditions.</w:t>
      </w:r>
    </w:p>
    <w:p w14:paraId="48609EC1" w14:textId="77777777" w:rsidR="00A4798C" w:rsidRDefault="00AE4DC3" w:rsidP="00866EC5">
      <w:pPr>
        <w:pStyle w:val="JOURNALHeading2"/>
        <w:rPr>
          <w:bCs w:val="0"/>
        </w:rPr>
      </w:pPr>
      <w:r w:rsidRPr="00DA6D9C">
        <w:t>COMPETENCY</w:t>
      </w:r>
      <w:r w:rsidR="00866EC5">
        <w:rPr>
          <w:bCs w:val="0"/>
        </w:rPr>
        <w:t xml:space="preserve"> </w:t>
      </w:r>
      <w:r w:rsidR="008671EE" w:rsidRPr="00DA6D9C">
        <w:t>AREAS:</w:t>
      </w:r>
      <w:r w:rsidR="008671EE" w:rsidRPr="00DA6D9C">
        <w:tab/>
      </w:r>
      <w:r w:rsidRPr="00DA6D9C">
        <w:t>INSPECTIONS</w:t>
      </w:r>
      <w:r w:rsidR="00866EC5">
        <w:br/>
      </w:r>
      <w:r w:rsidRPr="00DA6D9C">
        <w:t>ASSESSMENT AND ENFORCEMENT</w:t>
      </w:r>
    </w:p>
    <w:p w14:paraId="0542C2C1" w14:textId="77777777" w:rsidR="00A4798C" w:rsidRDefault="00AE4DC3" w:rsidP="00866EC5">
      <w:pPr>
        <w:pStyle w:val="JOURNALHeading2"/>
      </w:pPr>
      <w:r w:rsidRPr="00DA6D9C">
        <w:t>LEVEL OF</w:t>
      </w:r>
      <w:r w:rsidR="00866EC5">
        <w:rPr>
          <w:bCs w:val="0"/>
        </w:rPr>
        <w:t xml:space="preserve"> </w:t>
      </w:r>
      <w:r w:rsidRPr="00DA6D9C">
        <w:t>EFFORT:</w:t>
      </w:r>
      <w:r w:rsidRPr="00DA6D9C">
        <w:tab/>
        <w:t>10 hours</w:t>
      </w:r>
    </w:p>
    <w:p w14:paraId="43B1CF55" w14:textId="1DA2AFE6" w:rsidR="00866EC5" w:rsidRDefault="008671EE" w:rsidP="00866EC5">
      <w:pPr>
        <w:pStyle w:val="JOURNALHeading2"/>
      </w:pPr>
      <w:r w:rsidRPr="00DA6D9C">
        <w:t>REFERENCES:</w:t>
      </w:r>
    </w:p>
    <w:p w14:paraId="186892E1" w14:textId="63A124D4" w:rsidR="00A4798C" w:rsidRDefault="00CE094A" w:rsidP="009F169E">
      <w:pPr>
        <w:pStyle w:val="BodyText"/>
        <w:numPr>
          <w:ilvl w:val="0"/>
          <w:numId w:val="12"/>
        </w:numPr>
      </w:pPr>
      <w:r>
        <w:t xml:space="preserve">NRC Enforcement Manual </w:t>
      </w:r>
      <w:hyperlink r:id="rId16" w:history="1">
        <w:r w:rsidRPr="00B80D00">
          <w:rPr>
            <w:rStyle w:val="Hyperlink"/>
          </w:rPr>
          <w:t>https://www.nrc.gov/reading-rm/doc-collections/enforcement/notices/more.htm</w:t>
        </w:r>
      </w:hyperlink>
    </w:p>
    <w:p w14:paraId="5F6C3308" w14:textId="77777777" w:rsidR="00A4798C" w:rsidRDefault="00AE4DC3" w:rsidP="009F169E">
      <w:pPr>
        <w:pStyle w:val="BodyText"/>
        <w:numPr>
          <w:ilvl w:val="0"/>
          <w:numId w:val="12"/>
        </w:numPr>
      </w:pPr>
      <w:r w:rsidRPr="00706458">
        <w:t>The Enforcement Policy</w:t>
      </w:r>
      <w:r w:rsidR="00EB42ED" w:rsidRPr="00706458">
        <w:t xml:space="preserve"> (</w:t>
      </w:r>
      <w:hyperlink r:id="rId17" w:history="1">
        <w:r w:rsidR="00EB42ED" w:rsidRPr="00706458">
          <w:rPr>
            <w:rStyle w:val="Hyperlink"/>
          </w:rPr>
          <w:t>http://www.nrc.gov/about-nrc/regulatory/enforcement/enforce-pol.html</w:t>
        </w:r>
      </w:hyperlink>
      <w:r w:rsidR="00EB42ED" w:rsidRPr="00706458">
        <w:t>)</w:t>
      </w:r>
    </w:p>
    <w:p w14:paraId="54270EC6" w14:textId="13290AA9" w:rsidR="00A4798C" w:rsidRDefault="00CD5EF9" w:rsidP="009F169E">
      <w:pPr>
        <w:pStyle w:val="BodyText"/>
        <w:numPr>
          <w:ilvl w:val="0"/>
          <w:numId w:val="12"/>
        </w:numPr>
      </w:pPr>
      <w:ins w:id="47" w:author="Author">
        <w:r>
          <w:t xml:space="preserve">NRC Operating Reactor Project Managers Handbook </w:t>
        </w:r>
        <w:r w:rsidR="00AC3CB2">
          <w:t>(</w:t>
        </w:r>
        <w:r w:rsidR="00D31B6D">
          <w:t xml:space="preserve">internal) </w:t>
        </w:r>
        <w:r w:rsidR="006F1BC2" w:rsidRPr="00ED4686">
          <w:t>https://usnrc.sharepoint.com/teams/NRRDORLHandbook</w:t>
        </w:r>
      </w:ins>
    </w:p>
    <w:p w14:paraId="16D256E3" w14:textId="77777777" w:rsidR="00A4798C" w:rsidRDefault="00AE4DC3" w:rsidP="009F169E">
      <w:pPr>
        <w:pStyle w:val="BodyText"/>
        <w:numPr>
          <w:ilvl w:val="0"/>
          <w:numId w:val="12"/>
        </w:numPr>
      </w:pPr>
      <w:r w:rsidRPr="00706458">
        <w:t xml:space="preserve">NRC RIS 2005-01, </w:t>
      </w:r>
      <w:r w:rsidR="00745AF2" w:rsidRPr="00706458">
        <w:t>“</w:t>
      </w:r>
      <w:r w:rsidRPr="00706458">
        <w:t>Changes to Notice of Enforcement Discretion (NOED) Process and Staff Guidance,</w:t>
      </w:r>
      <w:r w:rsidR="00745AF2" w:rsidRPr="00706458">
        <w:t>”</w:t>
      </w:r>
      <w:r w:rsidRPr="00706458">
        <w:t xml:space="preserve"> dated February 2, 2005</w:t>
      </w:r>
      <w:r w:rsidR="00C24757" w:rsidRPr="00706458">
        <w:t xml:space="preserve"> (</w:t>
      </w:r>
      <w:hyperlink r:id="rId18" w:history="1">
        <w:r w:rsidR="00C24757" w:rsidRPr="00706458">
          <w:rPr>
            <w:rStyle w:val="Hyperlink"/>
          </w:rPr>
          <w:t>http://www.nrc.gov/reading-rm/doc-collections/gen-comm/reg-issues/2005/ri200501.pdf</w:t>
        </w:r>
      </w:hyperlink>
      <w:r w:rsidR="00C24757" w:rsidRPr="00706458">
        <w:t>)</w:t>
      </w:r>
    </w:p>
    <w:p w14:paraId="2EA6ACCD" w14:textId="6E3E3625" w:rsidR="00A4798C" w:rsidRDefault="00772DD1" w:rsidP="009F169E">
      <w:pPr>
        <w:pStyle w:val="BodyText"/>
        <w:numPr>
          <w:ilvl w:val="0"/>
          <w:numId w:val="12"/>
        </w:numPr>
      </w:pPr>
      <w:r>
        <w:t>NRR Notice of Enforcement Discretion Portal</w:t>
      </w:r>
      <w:ins w:id="48" w:author="Author">
        <w:r w:rsidR="00536D2D">
          <w:t xml:space="preserve"> (internal)</w:t>
        </w:r>
      </w:ins>
      <w:r>
        <w:t xml:space="preserve"> </w:t>
      </w:r>
      <w:hyperlink r:id="rId19" w:history="1">
        <w:r>
          <w:rPr>
            <w:rStyle w:val="Hyperlink"/>
          </w:rPr>
          <w:t>https://usnrc.sharepoint.com/teams/NRR-Regional-Technical-Support/Wiki%20Pages/NOED.aspx?PageView=Shared&amp;InitialTabId=Ribbon.WebPartPage&amp;VisibilityContext=WSSWebPartPage</w:t>
        </w:r>
      </w:hyperlink>
    </w:p>
    <w:p w14:paraId="7F51675F" w14:textId="77777777" w:rsidR="00A4798C" w:rsidRDefault="00F37A26" w:rsidP="009F169E">
      <w:pPr>
        <w:pStyle w:val="BodyText"/>
        <w:numPr>
          <w:ilvl w:val="0"/>
          <w:numId w:val="12"/>
        </w:numPr>
      </w:pPr>
      <w:r w:rsidRPr="00706458">
        <w:t xml:space="preserve">10 CFR 50.91, “Notice for </w:t>
      </w:r>
      <w:r w:rsidR="00E43476">
        <w:t>P</w:t>
      </w:r>
      <w:r w:rsidRPr="00706458">
        <w:t xml:space="preserve">ublic </w:t>
      </w:r>
      <w:r w:rsidR="00E43476">
        <w:t>C</w:t>
      </w:r>
      <w:r w:rsidRPr="00706458">
        <w:t xml:space="preserve">omment; State </w:t>
      </w:r>
      <w:r w:rsidR="00E43476">
        <w:t>C</w:t>
      </w:r>
      <w:r w:rsidRPr="00706458">
        <w:t>onsultations”</w:t>
      </w:r>
      <w:r w:rsidR="002B4230" w:rsidRPr="00706458">
        <w:t xml:space="preserve"> (</w:t>
      </w:r>
      <w:hyperlink r:id="rId20" w:history="1">
        <w:r w:rsidR="002B4230" w:rsidRPr="00706458">
          <w:rPr>
            <w:rStyle w:val="Hyperlink"/>
          </w:rPr>
          <w:t>http://www.nrc.gov/reading-rm/doc-collections/cfr/part050/part050-0091.html</w:t>
        </w:r>
      </w:hyperlink>
      <w:r w:rsidR="002B4230" w:rsidRPr="00706458">
        <w:t>)</w:t>
      </w:r>
    </w:p>
    <w:p w14:paraId="2DB1EB5E" w14:textId="77777777" w:rsidR="00866EC5" w:rsidRDefault="00AE4DC3" w:rsidP="00866EC5">
      <w:pPr>
        <w:pStyle w:val="JOURNALHeading2"/>
        <w:rPr>
          <w:bCs w:val="0"/>
        </w:rPr>
      </w:pPr>
      <w:r w:rsidRPr="00DA6D9C">
        <w:t>EVALUATION</w:t>
      </w:r>
      <w:r w:rsidR="00866EC5">
        <w:rPr>
          <w:bCs w:val="0"/>
        </w:rPr>
        <w:t xml:space="preserve"> </w:t>
      </w:r>
      <w:r w:rsidR="008671EE" w:rsidRPr="00DA6D9C">
        <w:t>CRITERIA:</w:t>
      </w:r>
    </w:p>
    <w:p w14:paraId="060C515D" w14:textId="77777777" w:rsidR="00A4798C" w:rsidRDefault="00AE4DC3" w:rsidP="00866EC5">
      <w:pPr>
        <w:pStyle w:val="BodyText"/>
        <w:rPr>
          <w:b/>
          <w:bCs/>
        </w:rPr>
      </w:pPr>
      <w:r w:rsidRPr="00DA6D9C">
        <w:t>At the</w:t>
      </w:r>
      <w:r w:rsidRPr="00706458">
        <w:t xml:space="preserve"> completion of this activity, you should be able to do the following:</w:t>
      </w:r>
    </w:p>
    <w:p w14:paraId="3865F76D" w14:textId="296E7086" w:rsidR="00A4798C" w:rsidRDefault="00AE4DC3" w:rsidP="009F169E">
      <w:pPr>
        <w:pStyle w:val="BodyText"/>
        <w:numPr>
          <w:ilvl w:val="0"/>
          <w:numId w:val="13"/>
        </w:numPr>
      </w:pPr>
      <w:r w:rsidRPr="00706458">
        <w:t>Locate the current NRC guidance on the NOED process.</w:t>
      </w:r>
    </w:p>
    <w:p w14:paraId="4A5D1037" w14:textId="77777777" w:rsidR="00A4798C" w:rsidRDefault="00AE4DC3" w:rsidP="009F169E">
      <w:pPr>
        <w:pStyle w:val="BodyText"/>
        <w:numPr>
          <w:ilvl w:val="0"/>
          <w:numId w:val="13"/>
        </w:numPr>
      </w:pPr>
      <w:r w:rsidRPr="00706458">
        <w:t>Explain what nonconformances the NOED process is intended to address.</w:t>
      </w:r>
    </w:p>
    <w:p w14:paraId="649F2496" w14:textId="77777777" w:rsidR="00A4798C" w:rsidRDefault="00AE4DC3" w:rsidP="009F169E">
      <w:pPr>
        <w:pStyle w:val="BodyText"/>
        <w:numPr>
          <w:ilvl w:val="0"/>
          <w:numId w:val="13"/>
        </w:numPr>
      </w:pPr>
      <w:r w:rsidRPr="00706458">
        <w:lastRenderedPageBreak/>
        <w:t>Explain the difference between NOEDs and license amendments (emergency, exigent, and temporary license amendments).</w:t>
      </w:r>
    </w:p>
    <w:p w14:paraId="7644AEE9" w14:textId="77777777" w:rsidR="00A4798C" w:rsidRDefault="00AE4DC3" w:rsidP="009F169E">
      <w:pPr>
        <w:pStyle w:val="BodyText"/>
        <w:numPr>
          <w:ilvl w:val="0"/>
          <w:numId w:val="13"/>
        </w:numPr>
      </w:pPr>
      <w:r w:rsidRPr="00706458">
        <w:t>Explain the two types of NOEDs.</w:t>
      </w:r>
    </w:p>
    <w:p w14:paraId="35DBC3B1" w14:textId="0CDF7D8E" w:rsidR="00A4798C" w:rsidRDefault="00AE4DC3" w:rsidP="009F169E">
      <w:pPr>
        <w:pStyle w:val="BodyText"/>
        <w:numPr>
          <w:ilvl w:val="0"/>
          <w:numId w:val="13"/>
        </w:numPr>
      </w:pPr>
      <w:r w:rsidRPr="00706458">
        <w:t xml:space="preserve">Discuss the criteria used to consider granting of a </w:t>
      </w:r>
      <w:r w:rsidR="00EB618B" w:rsidRPr="00706458">
        <w:t>“</w:t>
      </w:r>
      <w:r w:rsidRPr="00706458">
        <w:t>regular</w:t>
      </w:r>
      <w:r w:rsidR="00EB618B" w:rsidRPr="00706458">
        <w:t xml:space="preserve">” </w:t>
      </w:r>
      <w:r w:rsidRPr="00706458">
        <w:t>NOED for an operating unit, a shutdown unit, or a unit attempting to start up.</w:t>
      </w:r>
    </w:p>
    <w:p w14:paraId="03714925" w14:textId="74E05EE4" w:rsidR="00A4798C" w:rsidRDefault="00AE4DC3" w:rsidP="009F169E">
      <w:pPr>
        <w:pStyle w:val="BodyText"/>
        <w:numPr>
          <w:ilvl w:val="0"/>
          <w:numId w:val="13"/>
        </w:numPr>
      </w:pPr>
      <w:r w:rsidRPr="00706458">
        <w:t>Discuss the considerations for situations arising from severe weather or other external conditions.</w:t>
      </w:r>
    </w:p>
    <w:p w14:paraId="427B07B2" w14:textId="77777777" w:rsidR="00A4798C" w:rsidRDefault="00AE4DC3" w:rsidP="009F169E">
      <w:pPr>
        <w:pStyle w:val="BodyText"/>
        <w:numPr>
          <w:ilvl w:val="0"/>
          <w:numId w:val="13"/>
        </w:numPr>
      </w:pPr>
      <w:r w:rsidRPr="00706458">
        <w:t>Explain how telephone discussions involving NOEDs are handled and who is typically involved.</w:t>
      </w:r>
    </w:p>
    <w:p w14:paraId="17E62D9E" w14:textId="5EA53468" w:rsidR="00A4798C" w:rsidRDefault="00AE4DC3" w:rsidP="009F169E">
      <w:pPr>
        <w:pStyle w:val="BodyText"/>
        <w:numPr>
          <w:ilvl w:val="0"/>
          <w:numId w:val="13"/>
        </w:numPr>
      </w:pPr>
      <w:r w:rsidRPr="00706458">
        <w:t>Explain what documentation actions are required when a NOED is issued.</w:t>
      </w:r>
    </w:p>
    <w:p w14:paraId="17F0A309" w14:textId="44A5637B" w:rsidR="002A22AF" w:rsidRDefault="003E2421" w:rsidP="002A22AF">
      <w:pPr>
        <w:pStyle w:val="JOURNALHeading2"/>
      </w:pPr>
      <w:r w:rsidRPr="00DA6D9C">
        <w:t>TASKS:</w:t>
      </w:r>
    </w:p>
    <w:p w14:paraId="25653612" w14:textId="242B3887" w:rsidR="00A4798C" w:rsidRDefault="00AE4DC3" w:rsidP="009F169E">
      <w:pPr>
        <w:pStyle w:val="BodyText"/>
        <w:numPr>
          <w:ilvl w:val="0"/>
          <w:numId w:val="14"/>
        </w:numPr>
      </w:pPr>
      <w:r w:rsidRPr="00706458">
        <w:t>Locate the listed references</w:t>
      </w:r>
      <w:r w:rsidR="00464D3E">
        <w:t xml:space="preserve"> most of which can be found on the NRR NOED portal</w:t>
      </w:r>
      <w:r w:rsidRPr="00706458">
        <w:t>. The NRC Operating Reactor Project Manager</w:t>
      </w:r>
      <w:r w:rsidR="00841FC4">
        <w:t>’</w:t>
      </w:r>
      <w:r w:rsidRPr="00706458">
        <w:t>s Handbook can be located on the NRC internal Web site at the URL cited above.</w:t>
      </w:r>
    </w:p>
    <w:p w14:paraId="7D917EE6" w14:textId="02D8630F" w:rsidR="00A4798C" w:rsidRDefault="00AE4DC3" w:rsidP="009F169E">
      <w:pPr>
        <w:pStyle w:val="BodyText"/>
        <w:numPr>
          <w:ilvl w:val="0"/>
          <w:numId w:val="14"/>
        </w:numPr>
      </w:pPr>
      <w:r w:rsidRPr="00706458">
        <w:t xml:space="preserve">Review the references and develop </w:t>
      </w:r>
      <w:r w:rsidR="00464D3E">
        <w:t xml:space="preserve">a </w:t>
      </w:r>
      <w:r w:rsidRPr="00706458">
        <w:t>sufficient understanding of the NOED process to fulfill the evaluation criteria.</w:t>
      </w:r>
    </w:p>
    <w:p w14:paraId="7E4F0F46" w14:textId="2924611F" w:rsidR="00A4798C" w:rsidRDefault="00AE4DC3" w:rsidP="009F169E">
      <w:pPr>
        <w:pStyle w:val="BodyText"/>
        <w:numPr>
          <w:ilvl w:val="0"/>
          <w:numId w:val="14"/>
        </w:numPr>
      </w:pPr>
      <w:r w:rsidRPr="00706458">
        <w:t>Identify a recently issued NOED. Review the NRC letter documenting the NOED.</w:t>
      </w:r>
    </w:p>
    <w:p w14:paraId="0EA8882A" w14:textId="77777777" w:rsidR="00A4798C" w:rsidRDefault="00AE4DC3" w:rsidP="009F169E">
      <w:pPr>
        <w:pStyle w:val="BodyText"/>
        <w:numPr>
          <w:ilvl w:val="0"/>
          <w:numId w:val="14"/>
        </w:numPr>
      </w:pPr>
      <w:r w:rsidRPr="00706458">
        <w:t>Meet with your supervisor or a designated qualified operations inspector, discuss any questions you may have, and demonstrate that you can meet the evaluation criteria listed above.</w:t>
      </w:r>
    </w:p>
    <w:p w14:paraId="0EB1CCB2" w14:textId="2C5331C1" w:rsidR="00AE4DC3" w:rsidRPr="00706458" w:rsidRDefault="003E2421" w:rsidP="00866EC5">
      <w:pPr>
        <w:pStyle w:val="JOURNALHeading2"/>
      </w:pPr>
      <w:r w:rsidRPr="00DA6D9C">
        <w:t>DOCUMENTATION</w:t>
      </w:r>
      <w:r w:rsidR="000275E9" w:rsidRPr="00DA6D9C">
        <w:t>:</w:t>
      </w:r>
      <w:r w:rsidR="00113985">
        <w:tab/>
      </w:r>
      <w:r w:rsidR="00AE4DC3" w:rsidRPr="00DA6D9C">
        <w:t>Operations</w:t>
      </w:r>
      <w:r w:rsidR="00AE4DC3" w:rsidRPr="00706458">
        <w:t xml:space="preserve"> Technical Proficiency-Level Qualification Signature Card Item ISA-OPS-4</w:t>
      </w:r>
    </w:p>
    <w:p w14:paraId="4E52C8F4" w14:textId="77777777" w:rsidR="00A4798C" w:rsidRDefault="00AE4DC3" w:rsidP="007C6FBD">
      <w:pPr>
        <w:pStyle w:val="JournalTOPIC"/>
      </w:pPr>
      <w:bookmarkStart w:id="49" w:name="_Toc130907447"/>
      <w:r w:rsidRPr="00DA6D9C">
        <w:lastRenderedPageBreak/>
        <w:t>(ISA-OPS-5) Maintenance Rule Implementation</w:t>
      </w:r>
      <w:bookmarkEnd w:id="49"/>
    </w:p>
    <w:p w14:paraId="19B80A26" w14:textId="189CB184" w:rsidR="00866EC5" w:rsidRDefault="00E52CA2" w:rsidP="00866EC5">
      <w:pPr>
        <w:pStyle w:val="JOURNALHeading2"/>
      </w:pPr>
      <w:r w:rsidRPr="00DA6D9C">
        <w:t>PURPOSE:</w:t>
      </w:r>
    </w:p>
    <w:p w14:paraId="575BDECF" w14:textId="05E8AB07" w:rsidR="00A4798C" w:rsidRDefault="00AE4DC3" w:rsidP="00866EC5">
      <w:pPr>
        <w:pStyle w:val="BodyText"/>
      </w:pPr>
      <w:r w:rsidRPr="00DA6D9C">
        <w:t>The</w:t>
      </w:r>
      <w:r w:rsidRPr="00706458">
        <w:t xml:space="preserve"> NRC requires that licensees operate their facilities in compliance with 10 CFR 50.65, </w:t>
      </w:r>
      <w:r w:rsidR="00E12FEA" w:rsidRPr="00706458">
        <w:t>“</w:t>
      </w:r>
      <w:r w:rsidRPr="00706458">
        <w:t>Requirements for Monitoring the Effectiveness of Maintenance at Nuclear Power Plants,</w:t>
      </w:r>
      <w:r w:rsidR="00E12FEA" w:rsidRPr="00706458">
        <w:t>”</w:t>
      </w:r>
      <w:r w:rsidRPr="00706458">
        <w:t xml:space="preserve"> (i.e.,</w:t>
      </w:r>
      <w:r w:rsidR="00023470">
        <w:t> </w:t>
      </w:r>
      <w:r w:rsidRPr="00706458">
        <w:t>the Maintenance Rule). For this reason, it is mandatory that all operations inspectors gain a detailed knowledge of the content of the Maintenance Rule.</w:t>
      </w:r>
    </w:p>
    <w:p w14:paraId="41677A60" w14:textId="77777777" w:rsidR="00A4798C" w:rsidRDefault="00AE4DC3" w:rsidP="00866EC5">
      <w:pPr>
        <w:pStyle w:val="BodyText"/>
      </w:pPr>
      <w:r w:rsidRPr="00706458">
        <w:t>This activity will provide you with detailed knowledge of the Maintenance Rule requirements and their application.</w:t>
      </w:r>
    </w:p>
    <w:p w14:paraId="5B360F93" w14:textId="77777777" w:rsidR="00A4798C" w:rsidRDefault="00AE4DC3" w:rsidP="00866EC5">
      <w:pPr>
        <w:pStyle w:val="JOURNALHeading2"/>
      </w:pPr>
      <w:r w:rsidRPr="00DA6D9C">
        <w:t>COMPETENCY AREA:</w:t>
      </w:r>
      <w:r w:rsidRPr="00DA6D9C">
        <w:tab/>
        <w:t>INSPECTION</w:t>
      </w:r>
    </w:p>
    <w:p w14:paraId="3B84A9E8" w14:textId="77777777" w:rsidR="00A4798C" w:rsidRDefault="00AE4DC3" w:rsidP="00866EC5">
      <w:pPr>
        <w:pStyle w:val="JOURNALHeading2"/>
      </w:pPr>
      <w:r w:rsidRPr="00DA6D9C">
        <w:t>LEVEL OF</w:t>
      </w:r>
      <w:r w:rsidR="00866EC5">
        <w:rPr>
          <w:bCs w:val="0"/>
        </w:rPr>
        <w:t xml:space="preserve"> </w:t>
      </w:r>
      <w:r w:rsidRPr="00DA6D9C">
        <w:t>EFFORT:</w:t>
      </w:r>
      <w:r w:rsidRPr="00DA6D9C">
        <w:tab/>
      </w:r>
      <w:r w:rsidR="00C277A0" w:rsidRPr="00DA6D9C">
        <w:t>3</w:t>
      </w:r>
      <w:r w:rsidR="00A329B1">
        <w:t>4</w:t>
      </w:r>
      <w:r w:rsidR="002F3F0A" w:rsidRPr="00DA6D9C">
        <w:t xml:space="preserve"> </w:t>
      </w:r>
      <w:r w:rsidRPr="00DA6D9C">
        <w:t>hours</w:t>
      </w:r>
    </w:p>
    <w:p w14:paraId="69277293" w14:textId="68EBDCDB" w:rsidR="00866EC5" w:rsidRDefault="000A6041" w:rsidP="00866EC5">
      <w:pPr>
        <w:pStyle w:val="JOURNALHeading2"/>
      </w:pPr>
      <w:r w:rsidRPr="00DA6D9C">
        <w:t>REFERENCE:</w:t>
      </w:r>
    </w:p>
    <w:p w14:paraId="42D61631" w14:textId="77777777" w:rsidR="00A4798C" w:rsidRDefault="00244E31" w:rsidP="009F169E">
      <w:pPr>
        <w:pStyle w:val="BodyText"/>
        <w:numPr>
          <w:ilvl w:val="0"/>
          <w:numId w:val="15"/>
        </w:numPr>
      </w:pPr>
      <w:r w:rsidRPr="00706458">
        <w:t>10 CFR 50.65</w:t>
      </w:r>
      <w:r w:rsidR="00425DD7">
        <w:t>, “Requirements for Monitoring the Effectiveness of Maintenance at Nuclear Power Plants”</w:t>
      </w:r>
    </w:p>
    <w:p w14:paraId="1A647E0D" w14:textId="6BE1BD80" w:rsidR="00A4798C" w:rsidRDefault="00244E31" w:rsidP="009F169E">
      <w:pPr>
        <w:pStyle w:val="BodyText"/>
        <w:numPr>
          <w:ilvl w:val="0"/>
          <w:numId w:val="15"/>
        </w:numPr>
      </w:pPr>
      <w:r w:rsidRPr="00706458">
        <w:t xml:space="preserve">Regulatory Guide 1.160, </w:t>
      </w:r>
      <w:r w:rsidR="004E6897" w:rsidRPr="004E6897">
        <w:t>Revision</w:t>
      </w:r>
      <w:r w:rsidR="00250265">
        <w:t> 4</w:t>
      </w:r>
      <w:r w:rsidR="004E6897" w:rsidRPr="004E6897">
        <w:t xml:space="preserve">, </w:t>
      </w:r>
      <w:r w:rsidRPr="00706458">
        <w:t>“Monitoring the Effectiveness of Maintenance at Nuclear Power Plants”</w:t>
      </w:r>
    </w:p>
    <w:p w14:paraId="7C814A14" w14:textId="02B4CD32" w:rsidR="00A4798C" w:rsidRDefault="00666309" w:rsidP="009F169E">
      <w:pPr>
        <w:pStyle w:val="BodyText"/>
        <w:numPr>
          <w:ilvl w:val="0"/>
          <w:numId w:val="15"/>
        </w:numPr>
      </w:pPr>
      <w:r w:rsidRPr="00706458">
        <w:t xml:space="preserve">NUMARC 93-01, Revision </w:t>
      </w:r>
      <w:r>
        <w:t>4</w:t>
      </w:r>
      <w:r w:rsidR="00464D3E">
        <w:t>F</w:t>
      </w:r>
      <w:r w:rsidRPr="00706458">
        <w:t xml:space="preserve">, “Industry Guideline for Monitoring the Effectiveness of Maintenance at Nuclear Power Plants,” issued </w:t>
      </w:r>
      <w:r>
        <w:t>April 201</w:t>
      </w:r>
      <w:r w:rsidR="00464D3E">
        <w:t>8</w:t>
      </w:r>
      <w:r w:rsidRPr="00706458">
        <w:t xml:space="preserve"> by the Nuclear Energy Institute</w:t>
      </w:r>
    </w:p>
    <w:p w14:paraId="2F8D176B" w14:textId="1CD781B0" w:rsidR="00A4798C" w:rsidRDefault="00666309" w:rsidP="009F169E">
      <w:pPr>
        <w:pStyle w:val="BodyText"/>
        <w:numPr>
          <w:ilvl w:val="0"/>
          <w:numId w:val="15"/>
        </w:numPr>
      </w:pPr>
      <w:r>
        <w:t>NRC Enforcement Manual, Section</w:t>
      </w:r>
      <w:r w:rsidR="00E50199">
        <w:t> 2</w:t>
      </w:r>
      <w:r w:rsidRPr="006378EB">
        <w:t xml:space="preserve">.1.10, </w:t>
      </w:r>
      <w:r>
        <w:t>“Actions Involving the Maintenance Rule”</w:t>
      </w:r>
    </w:p>
    <w:p w14:paraId="6EFB4D29" w14:textId="77777777" w:rsidR="00A4798C" w:rsidRDefault="00666309" w:rsidP="009F169E">
      <w:pPr>
        <w:pStyle w:val="BodyText"/>
        <w:numPr>
          <w:ilvl w:val="0"/>
          <w:numId w:val="15"/>
        </w:numPr>
      </w:pPr>
      <w:r w:rsidRPr="00706458">
        <w:t>IP 71111.12, “Maintenance Effectiveness”</w:t>
      </w:r>
    </w:p>
    <w:p w14:paraId="71133233" w14:textId="77777777" w:rsidR="00A4798C" w:rsidRDefault="00666309" w:rsidP="009F169E">
      <w:pPr>
        <w:pStyle w:val="BodyText"/>
        <w:numPr>
          <w:ilvl w:val="0"/>
          <w:numId w:val="15"/>
        </w:numPr>
      </w:pPr>
      <w:r w:rsidRPr="00706458">
        <w:t>IP 71111.13, “Maintenance Risk Assessments and Emergent Work Control”</w:t>
      </w:r>
    </w:p>
    <w:p w14:paraId="55C5524D" w14:textId="77777777" w:rsidR="00A4798C" w:rsidRDefault="00666309" w:rsidP="009F169E">
      <w:pPr>
        <w:pStyle w:val="BodyText"/>
        <w:numPr>
          <w:ilvl w:val="0"/>
          <w:numId w:val="15"/>
        </w:numPr>
      </w:pPr>
      <w:r w:rsidRPr="00706458">
        <w:t>Maintenance Rule implementation documents for the facility designated by your supervis</w:t>
      </w:r>
      <w:r>
        <w:t>or</w:t>
      </w:r>
    </w:p>
    <w:p w14:paraId="58EB422E" w14:textId="0AA4CBCC" w:rsidR="00A4798C" w:rsidRDefault="00464D3E" w:rsidP="009F169E">
      <w:pPr>
        <w:pStyle w:val="BodyText"/>
        <w:numPr>
          <w:ilvl w:val="0"/>
          <w:numId w:val="15"/>
        </w:numPr>
      </w:pPr>
      <w:r>
        <w:t>Maintenance Rule SharePoint site</w:t>
      </w:r>
      <w:ins w:id="50" w:author="Author">
        <w:r w:rsidR="00536D2D">
          <w:t xml:space="preserve"> (internal)</w:t>
        </w:r>
      </w:ins>
      <w:r>
        <w:t xml:space="preserve"> </w:t>
      </w:r>
      <w:hyperlink r:id="rId21" w:history="1">
        <w:r>
          <w:rPr>
            <w:rStyle w:val="Hyperlink"/>
          </w:rPr>
          <w:t>https://usnrc.sharepoint.com/teams/NRR-Maintenance-Rule/RG%201160%20Guidance/Forms/AllItems.aspx</w:t>
        </w:r>
      </w:hyperlink>
    </w:p>
    <w:p w14:paraId="4DDBE6FB" w14:textId="44F17A50" w:rsidR="00A4798C" w:rsidRDefault="006C0749" w:rsidP="009F169E">
      <w:pPr>
        <w:pStyle w:val="BodyText"/>
        <w:numPr>
          <w:ilvl w:val="0"/>
          <w:numId w:val="15"/>
        </w:numPr>
      </w:pPr>
      <w:r>
        <w:t>Nuclepedia Knowledge Management Web Site March 5, 2020 Maintenance Rule 2.0 presentation</w:t>
      </w:r>
      <w:ins w:id="51" w:author="Author">
        <w:r w:rsidR="00536D2D">
          <w:t xml:space="preserve"> (internal)</w:t>
        </w:r>
      </w:ins>
      <w:r>
        <w:t>:</w:t>
      </w:r>
      <w:r w:rsidRPr="006C0749">
        <w:t xml:space="preserve"> </w:t>
      </w:r>
      <w:hyperlink r:id="rId22" w:history="1">
        <w:r>
          <w:rPr>
            <w:rStyle w:val="Hyperlink"/>
          </w:rPr>
          <w:t>https://nuclepedia.usalearning.gov/index.php?title=Coordinated_Regional_(Reactor)_KM/training_Initiative</w:t>
        </w:r>
      </w:hyperlink>
    </w:p>
    <w:p w14:paraId="3BA57427" w14:textId="77777777" w:rsidR="00A4798C" w:rsidRDefault="00772DD1" w:rsidP="009F169E">
      <w:pPr>
        <w:pStyle w:val="BodyText"/>
        <w:numPr>
          <w:ilvl w:val="0"/>
          <w:numId w:val="15"/>
        </w:numPr>
      </w:pPr>
      <w:r>
        <w:t>Maintenance Rule Training for Inspectors Course in TMS</w:t>
      </w:r>
    </w:p>
    <w:p w14:paraId="5FC645B9" w14:textId="43194629" w:rsidR="00866EC5" w:rsidRDefault="00AE4DC3" w:rsidP="00866EC5">
      <w:pPr>
        <w:pStyle w:val="JOURNALHeading2"/>
        <w:rPr>
          <w:bCs w:val="0"/>
        </w:rPr>
      </w:pPr>
      <w:r w:rsidRPr="00DA6D9C">
        <w:lastRenderedPageBreak/>
        <w:t>EVALUATION</w:t>
      </w:r>
      <w:r w:rsidR="00866EC5">
        <w:rPr>
          <w:bCs w:val="0"/>
        </w:rPr>
        <w:t xml:space="preserve"> </w:t>
      </w:r>
      <w:r w:rsidR="000A6041" w:rsidRPr="00DA6D9C">
        <w:t>CRITERIA:</w:t>
      </w:r>
    </w:p>
    <w:p w14:paraId="06FB495F" w14:textId="77777777" w:rsidR="00A4798C" w:rsidRDefault="00AE4DC3" w:rsidP="00162CA0">
      <w:pPr>
        <w:pStyle w:val="BodyText"/>
        <w:keepNext/>
        <w:rPr>
          <w:bCs/>
        </w:rPr>
      </w:pPr>
      <w:r w:rsidRPr="00DA6D9C">
        <w:t>At the completion of this activity, you should be able to do the following:</w:t>
      </w:r>
    </w:p>
    <w:p w14:paraId="45D0BC71" w14:textId="77777777" w:rsidR="00A4798C" w:rsidRDefault="00AE4DC3" w:rsidP="009F169E">
      <w:pPr>
        <w:pStyle w:val="BodyText"/>
        <w:numPr>
          <w:ilvl w:val="0"/>
          <w:numId w:val="16"/>
        </w:numPr>
      </w:pPr>
      <w:r w:rsidRPr="000275E9">
        <w:t>For the facility designated by your supervisor, identify which structures, systems, and components (SSCs) are classified as (a)(1), discuss the reason these SSCs are monitored in the (a)(1) status, and describe t</w:t>
      </w:r>
      <w:r w:rsidR="000275E9" w:rsidRPr="000275E9">
        <w:t>he recovery plan for each SSC.</w:t>
      </w:r>
    </w:p>
    <w:p w14:paraId="2F4C1395" w14:textId="77777777" w:rsidR="00A4798C" w:rsidRDefault="00AE4DC3" w:rsidP="009F169E">
      <w:pPr>
        <w:pStyle w:val="BodyText"/>
        <w:numPr>
          <w:ilvl w:val="0"/>
          <w:numId w:val="16"/>
        </w:numPr>
      </w:pPr>
      <w:r w:rsidRPr="00706458">
        <w:t>Discuss the different categories in which the SSCs may be scoped by the licensee.</w:t>
      </w:r>
    </w:p>
    <w:p w14:paraId="343B74D0" w14:textId="6D30B67A" w:rsidR="00A4798C" w:rsidRDefault="00AE4DC3" w:rsidP="009F169E">
      <w:pPr>
        <w:pStyle w:val="BodyText"/>
        <w:numPr>
          <w:ilvl w:val="0"/>
          <w:numId w:val="16"/>
        </w:numPr>
      </w:pPr>
      <w:r w:rsidRPr="00706458">
        <w:t>Discuss the Maintenance Rule inspection requirements outlined in IP 71111.12</w:t>
      </w:r>
      <w:r w:rsidR="00244E31" w:rsidRPr="00706458">
        <w:t xml:space="preserve"> and IP 71111.13</w:t>
      </w:r>
      <w:r w:rsidRPr="00706458">
        <w:t>.</w:t>
      </w:r>
    </w:p>
    <w:p w14:paraId="6A7709FC" w14:textId="1297071F" w:rsidR="00A4798C" w:rsidRDefault="00AE4DC3" w:rsidP="009F169E">
      <w:pPr>
        <w:pStyle w:val="BodyText"/>
        <w:numPr>
          <w:ilvl w:val="0"/>
          <w:numId w:val="16"/>
        </w:numPr>
      </w:pPr>
      <w:r w:rsidRPr="00706458">
        <w:t>Demonstrate the use of the flow</w:t>
      </w:r>
      <w:r w:rsidR="00ED3483">
        <w:t>charts</w:t>
      </w:r>
      <w:r w:rsidRPr="00706458">
        <w:t xml:space="preserve"> in IP 71111.12 </w:t>
      </w:r>
      <w:r w:rsidR="00244E31" w:rsidRPr="00706458">
        <w:t xml:space="preserve">and IP 71111.13 </w:t>
      </w:r>
      <w:r w:rsidRPr="00706458">
        <w:t>to determine whether the licensee is appropriately applying all Maintenance Rule requirements.</w:t>
      </w:r>
    </w:p>
    <w:p w14:paraId="6B5923EB" w14:textId="77777777" w:rsidR="00A4798C" w:rsidRDefault="00AE4DC3" w:rsidP="009F169E">
      <w:pPr>
        <w:pStyle w:val="BodyText"/>
        <w:numPr>
          <w:ilvl w:val="0"/>
          <w:numId w:val="16"/>
        </w:numPr>
      </w:pPr>
      <w:r w:rsidRPr="00706458">
        <w:t xml:space="preserve">Discuss what actions are required if the requirements of </w:t>
      </w:r>
      <w:r w:rsidR="0005465A" w:rsidRPr="00706458">
        <w:t xml:space="preserve">various aspects of </w:t>
      </w:r>
      <w:r w:rsidRPr="00706458">
        <w:t>the Maintenance Rule are not met.</w:t>
      </w:r>
    </w:p>
    <w:p w14:paraId="10EE1D34" w14:textId="00D552D3" w:rsidR="00A4798C" w:rsidRDefault="00AE4DC3" w:rsidP="009F169E">
      <w:pPr>
        <w:pStyle w:val="BodyText"/>
        <w:numPr>
          <w:ilvl w:val="0"/>
          <w:numId w:val="16"/>
        </w:numPr>
      </w:pPr>
      <w:r w:rsidRPr="00706458">
        <w:t>Discuss the function and responsibilities of the expert panel.</w:t>
      </w:r>
    </w:p>
    <w:p w14:paraId="2BF81BA2" w14:textId="77777777" w:rsidR="00A4798C" w:rsidRDefault="00AE4DC3" w:rsidP="009F169E">
      <w:pPr>
        <w:pStyle w:val="BodyText"/>
        <w:numPr>
          <w:ilvl w:val="0"/>
          <w:numId w:val="16"/>
        </w:numPr>
      </w:pPr>
      <w:r w:rsidRPr="00706458">
        <w:t>Describe how the licensee performs a Maintenance Rule risk assessment before taking equipment out of service (planned) or for emergent work.</w:t>
      </w:r>
    </w:p>
    <w:p w14:paraId="6F83D093" w14:textId="77777777" w:rsidR="00A4798C" w:rsidRDefault="00C33855" w:rsidP="009F169E">
      <w:pPr>
        <w:pStyle w:val="BodyText"/>
        <w:numPr>
          <w:ilvl w:val="0"/>
          <w:numId w:val="16"/>
        </w:numPr>
      </w:pPr>
      <w:r>
        <w:t xml:space="preserve">Be able to describe how Maintenance Rule 2.0 differs from the maintained rule process outlined in </w:t>
      </w:r>
      <w:r w:rsidRPr="00706458">
        <w:t xml:space="preserve">NUMARC 93-01, Revision </w:t>
      </w:r>
      <w:r>
        <w:t>4F.</w:t>
      </w:r>
    </w:p>
    <w:p w14:paraId="46D024EF" w14:textId="4DC73D34" w:rsidR="00866EC5" w:rsidRDefault="0001673E" w:rsidP="00866EC5">
      <w:pPr>
        <w:pStyle w:val="JOURNALHeading2"/>
      </w:pPr>
      <w:r w:rsidRPr="00DA6D9C">
        <w:t>TASKS:</w:t>
      </w:r>
    </w:p>
    <w:p w14:paraId="5EEEB3F8" w14:textId="48CE3161" w:rsidR="00A4798C" w:rsidRDefault="0005465A" w:rsidP="009F169E">
      <w:pPr>
        <w:pStyle w:val="BodyText"/>
        <w:numPr>
          <w:ilvl w:val="0"/>
          <w:numId w:val="17"/>
        </w:numPr>
      </w:pPr>
      <w:r w:rsidRPr="00706458">
        <w:t xml:space="preserve">Complete Maintenance Rule Training </w:t>
      </w:r>
      <w:r w:rsidR="00D84DE6" w:rsidRPr="00706458">
        <w:t xml:space="preserve">for Resident Inspectors </w:t>
      </w:r>
      <w:r w:rsidRPr="00706458">
        <w:t xml:space="preserve">(available in </w:t>
      </w:r>
      <w:r w:rsidR="00C33855">
        <w:t>TMS</w:t>
      </w:r>
      <w:r w:rsidRPr="00706458">
        <w:t>). Discuss the results of the knowledge checks with your supervisor or a</w:t>
      </w:r>
      <w:r w:rsidR="00720840" w:rsidRPr="00706458">
        <w:t xml:space="preserve"> senior</w:t>
      </w:r>
      <w:r w:rsidRPr="00706458">
        <w:t xml:space="preserve"> inspector.</w:t>
      </w:r>
    </w:p>
    <w:p w14:paraId="343F7F2C" w14:textId="294936AC" w:rsidR="00A4798C" w:rsidRDefault="0005465A" w:rsidP="009F169E">
      <w:pPr>
        <w:pStyle w:val="BodyText"/>
        <w:numPr>
          <w:ilvl w:val="0"/>
          <w:numId w:val="17"/>
        </w:numPr>
        <w:rPr>
          <w:color w:val="C04F4C"/>
        </w:rPr>
      </w:pPr>
      <w:r w:rsidRPr="00706458">
        <w:t xml:space="preserve">Obtain a copy of the Maintenance Rule procedures for the facility designated by your supervisor. </w:t>
      </w:r>
      <w:r w:rsidR="00AE4DC3" w:rsidRPr="00706458">
        <w:t xml:space="preserve">Review the Maintenance Rule procedures to become knowledgeable about the criteria listed in the above section. </w:t>
      </w:r>
      <w:r w:rsidR="000E2E70">
        <w:rPr>
          <w:color w:val="C00000"/>
        </w:rPr>
        <w:t xml:space="preserve">Examine </w:t>
      </w:r>
      <w:r w:rsidR="006F2E40" w:rsidRPr="006F2E40">
        <w:rPr>
          <w:color w:val="C00000"/>
        </w:rPr>
        <w:t>the scoping and performance information for at least one SSCs th</w:t>
      </w:r>
      <w:r w:rsidR="006F2E40" w:rsidRPr="006F2E40">
        <w:rPr>
          <w:color w:val="B5062C"/>
        </w:rPr>
        <w:t xml:space="preserve">at </w:t>
      </w:r>
      <w:r w:rsidR="006F2E40" w:rsidRPr="006F2E40">
        <w:rPr>
          <w:color w:val="C00000"/>
        </w:rPr>
        <w:t xml:space="preserve">is listed as </w:t>
      </w:r>
      <w:r w:rsidR="002054D5">
        <w:rPr>
          <w:color w:val="C00000"/>
        </w:rPr>
        <w:t>(</w:t>
      </w:r>
      <w:r w:rsidR="00CA2C98" w:rsidRPr="006F2E40">
        <w:rPr>
          <w:color w:val="C00000"/>
        </w:rPr>
        <w:t>a</w:t>
      </w:r>
      <w:r w:rsidR="00402F0A">
        <w:rPr>
          <w:color w:val="C00000"/>
        </w:rPr>
        <w:t>)</w:t>
      </w:r>
      <w:r w:rsidR="00CA2C98" w:rsidRPr="006F2E40">
        <w:rPr>
          <w:color w:val="C00000"/>
        </w:rPr>
        <w:t>(</w:t>
      </w:r>
      <w:r w:rsidR="006F2E40" w:rsidRPr="006F2E40">
        <w:rPr>
          <w:color w:val="C00000"/>
        </w:rPr>
        <w:t xml:space="preserve">1) and one that is listed as </w:t>
      </w:r>
      <w:r w:rsidR="002054D5">
        <w:rPr>
          <w:color w:val="C00000"/>
        </w:rPr>
        <w:t>(</w:t>
      </w:r>
      <w:r w:rsidR="006F2E40" w:rsidRPr="006F2E40">
        <w:rPr>
          <w:color w:val="C00000"/>
        </w:rPr>
        <w:t>a</w:t>
      </w:r>
      <w:r w:rsidR="002054D5">
        <w:rPr>
          <w:color w:val="C00000"/>
        </w:rPr>
        <w:t>)</w:t>
      </w:r>
      <w:r w:rsidR="006F2E40" w:rsidRPr="006F2E40">
        <w:rPr>
          <w:color w:val="C00000"/>
        </w:rPr>
        <w:t>(2) under the maintenance rule. Review how the performance criteria were developed. Compare and contrast the information and discuss the differences with your supervisor or a qualified engineering inspector</w:t>
      </w:r>
      <w:r w:rsidR="006F2E40" w:rsidRPr="006F2E40">
        <w:rPr>
          <w:color w:val="C04F4C"/>
        </w:rPr>
        <w:t>.</w:t>
      </w:r>
    </w:p>
    <w:p w14:paraId="49E330DD" w14:textId="77777777" w:rsidR="00A4798C" w:rsidRDefault="00AE4DC3" w:rsidP="009F169E">
      <w:pPr>
        <w:pStyle w:val="BodyText"/>
        <w:numPr>
          <w:ilvl w:val="0"/>
          <w:numId w:val="17"/>
        </w:numPr>
      </w:pPr>
      <w:r w:rsidRPr="00706458">
        <w:t xml:space="preserve">Contact the </w:t>
      </w:r>
      <w:r w:rsidR="006D4B12">
        <w:t>licensee’s</w:t>
      </w:r>
      <w:r w:rsidRPr="00706458">
        <w:t xml:space="preserve"> Maintenance Rule expert and discuss the </w:t>
      </w:r>
      <w:r w:rsidR="006D4B12">
        <w:t>licensee’s</w:t>
      </w:r>
      <w:r w:rsidRPr="00706458">
        <w:t xml:space="preserve"> approach to satisfying the Maintenance Rule requirements.</w:t>
      </w:r>
    </w:p>
    <w:p w14:paraId="268E0CF1" w14:textId="7D3DE0BA" w:rsidR="006C0749" w:rsidRDefault="006C0749" w:rsidP="009F169E">
      <w:pPr>
        <w:pStyle w:val="BodyText"/>
        <w:numPr>
          <w:ilvl w:val="0"/>
          <w:numId w:val="17"/>
        </w:numPr>
      </w:pPr>
      <w:r>
        <w:t>Watch the March 5, 2020</w:t>
      </w:r>
      <w:ins w:id="52" w:author="Author">
        <w:r w:rsidR="00C835BA">
          <w:t>,</w:t>
        </w:r>
      </w:ins>
      <w:r>
        <w:t xml:space="preserve"> knowledge management training seminar on Nuclep</w:t>
      </w:r>
      <w:r w:rsidR="00012378">
        <w:t>e</w:t>
      </w:r>
      <w:r>
        <w:t>dia that discusses maintenance rule 2.0.</w:t>
      </w:r>
    </w:p>
    <w:p w14:paraId="588899C9" w14:textId="730E20E8" w:rsidR="0001673E" w:rsidRPr="00706458" w:rsidRDefault="00AE4DC3" w:rsidP="009F169E">
      <w:pPr>
        <w:pStyle w:val="BodyText"/>
        <w:numPr>
          <w:ilvl w:val="0"/>
          <w:numId w:val="17"/>
        </w:numPr>
      </w:pPr>
      <w:r w:rsidRPr="00706458">
        <w:t>Meet with your supervisor or a qualified operations inspector to discuss any questions that you may have and demonstrate that you can meet the evaluation criteria listed above.</w:t>
      </w:r>
    </w:p>
    <w:p w14:paraId="3A697EB0" w14:textId="34B309F9" w:rsidR="00AE4DC3" w:rsidRPr="00706458" w:rsidRDefault="0001673E" w:rsidP="00866EC5">
      <w:pPr>
        <w:pStyle w:val="JOURNALHeading2"/>
      </w:pPr>
      <w:r w:rsidRPr="00DA6D9C">
        <w:lastRenderedPageBreak/>
        <w:t>DOCUMENTATION:</w:t>
      </w:r>
      <w:r w:rsidR="00E02DDE">
        <w:tab/>
      </w:r>
      <w:r w:rsidR="00AE4DC3" w:rsidRPr="00DA6D9C">
        <w:t>Operations</w:t>
      </w:r>
      <w:r w:rsidR="00AE4DC3" w:rsidRPr="00706458">
        <w:t xml:space="preserve"> Proficiency-Level Qualification Signature Card Item</w:t>
      </w:r>
      <w:r w:rsidR="00846B31">
        <w:t> </w:t>
      </w:r>
      <w:r w:rsidR="00AE4DC3" w:rsidRPr="00706458">
        <w:t>ISA</w:t>
      </w:r>
      <w:r w:rsidR="00846B31">
        <w:noBreakHyphen/>
      </w:r>
      <w:r w:rsidR="00AE4DC3" w:rsidRPr="00706458">
        <w:t>OPS</w:t>
      </w:r>
      <w:r w:rsidR="00846B31">
        <w:noBreakHyphen/>
      </w:r>
      <w:r w:rsidR="00AE4DC3" w:rsidRPr="00706458">
        <w:t>5</w:t>
      </w:r>
    </w:p>
    <w:p w14:paraId="08EBA74D" w14:textId="6882ABCB" w:rsidR="00F07E22" w:rsidRPr="00994AA5" w:rsidRDefault="00F07E22" w:rsidP="005643F7">
      <w:pPr>
        <w:pStyle w:val="JournalTOPIC"/>
      </w:pPr>
      <w:bookmarkStart w:id="53" w:name="_Toc232478975"/>
      <w:bookmarkStart w:id="54" w:name="_Toc423508283"/>
      <w:bookmarkStart w:id="55" w:name="_Toc130907448"/>
      <w:r w:rsidRPr="00994AA5">
        <w:lastRenderedPageBreak/>
        <w:t>(ISA-</w:t>
      </w:r>
      <w:r>
        <w:t>OPS</w:t>
      </w:r>
      <w:r w:rsidRPr="00994AA5">
        <w:t>-</w:t>
      </w:r>
      <w:r>
        <w:t>6</w:t>
      </w:r>
      <w:r w:rsidRPr="00994AA5">
        <w:t xml:space="preserve">) </w:t>
      </w:r>
      <w:r>
        <w:t xml:space="preserve">Introduction to the </w:t>
      </w:r>
      <w:r w:rsidRPr="00994AA5">
        <w:t>ASME Code</w:t>
      </w:r>
      <w:bookmarkEnd w:id="53"/>
      <w:bookmarkEnd w:id="54"/>
      <w:r>
        <w:t xml:space="preserve"> and Site Inservice Inspection (ISI) Programs</w:t>
      </w:r>
      <w:bookmarkEnd w:id="55"/>
    </w:p>
    <w:p w14:paraId="68666318" w14:textId="77777777" w:rsidR="00846B31" w:rsidRDefault="00F07E22" w:rsidP="00094FD9">
      <w:pPr>
        <w:pStyle w:val="JOURNALHeading2"/>
      </w:pPr>
      <w:r w:rsidRPr="00994AA5">
        <w:t>PURPOSE:</w:t>
      </w:r>
    </w:p>
    <w:p w14:paraId="61318C25" w14:textId="783D27D7" w:rsidR="00A4798C" w:rsidRDefault="00F07E22" w:rsidP="00094FD9">
      <w:pPr>
        <w:pStyle w:val="BodyText"/>
      </w:pPr>
      <w:r w:rsidRPr="003B21F7">
        <w:t>Licensees are required to</w:t>
      </w:r>
      <w:r w:rsidRPr="000B6D3E">
        <w:t xml:space="preserve"> construct and maint</w:t>
      </w:r>
      <w:r w:rsidRPr="00932593">
        <w:t>ain their safety-related piping systems and components i</w:t>
      </w:r>
      <w:r w:rsidRPr="00AD7544">
        <w:t>n</w:t>
      </w:r>
      <w:r w:rsidRPr="005D73EA">
        <w:t xml:space="preserve"> accordance with t</w:t>
      </w:r>
      <w:r w:rsidRPr="002F2073">
        <w:t>he ASME Code and their site-specific ISI program. The NRC monitor</w:t>
      </w:r>
      <w:r w:rsidRPr="00665429">
        <w:t>s how well the ASME code and ISI programs are implemented at reactor plant sites through several different methods including, performing periodi</w:t>
      </w:r>
      <w:r w:rsidRPr="004937E7">
        <w:t>c focused inspection activit</w:t>
      </w:r>
      <w:r w:rsidRPr="009F1FFB">
        <w:t>ies conducted by ISI Inspectors, and implementation of a</w:t>
      </w:r>
      <w:r w:rsidRPr="00127C5B">
        <w:t xml:space="preserve"> </w:t>
      </w:r>
      <w:r w:rsidRPr="00037822">
        <w:t>continuous reactor coolant leakage mon</w:t>
      </w:r>
      <w:r w:rsidRPr="00EB1D06">
        <w:t>itoring program that is managed by site resident i</w:t>
      </w:r>
      <w:r w:rsidRPr="00100C18">
        <w:t xml:space="preserve">nspectors. As an operations inspector, you </w:t>
      </w:r>
      <w:r w:rsidRPr="00CF13BA">
        <w:t>may be res</w:t>
      </w:r>
      <w:r w:rsidRPr="002C6B38">
        <w:t>ponsible for implementing the</w:t>
      </w:r>
      <w:r w:rsidRPr="003D353A">
        <w:t xml:space="preserve"> site leakage monitoring pr</w:t>
      </w:r>
      <w:r w:rsidRPr="004E368C">
        <w:t xml:space="preserve">ogram and </w:t>
      </w:r>
      <w:r w:rsidRPr="00B45399">
        <w:t xml:space="preserve">may </w:t>
      </w:r>
      <w:r w:rsidRPr="008B67D8">
        <w:t xml:space="preserve">encounter instances where ASME code piping or </w:t>
      </w:r>
      <w:r w:rsidRPr="00DB600F">
        <w:t>components have been identified as defective. The pur</w:t>
      </w:r>
      <w:r w:rsidRPr="00932593">
        <w:t>pose of this ISA is to acquaint you with the organization and requirements of the AMSE code and introduce you to some of the ASME code related issues that you may encounter at a site.</w:t>
      </w:r>
    </w:p>
    <w:p w14:paraId="5011AEF4" w14:textId="77777777" w:rsidR="00A4798C" w:rsidRDefault="00F07E22" w:rsidP="00094FD9">
      <w:pPr>
        <w:pStyle w:val="JOURNALHeading2"/>
      </w:pPr>
      <w:r w:rsidRPr="00994AA5">
        <w:t>COMPETENCY AREA:</w:t>
      </w:r>
      <w:r w:rsidRPr="00994AA5">
        <w:tab/>
        <w:t>INSPECTION AREA TECHNICAL EXPERTISE</w:t>
      </w:r>
      <w:r w:rsidR="00846B31">
        <w:br/>
      </w:r>
      <w:r w:rsidRPr="00994AA5">
        <w:t>REGULATORY FRAMEWORK</w:t>
      </w:r>
    </w:p>
    <w:p w14:paraId="50EB00F2" w14:textId="77777777" w:rsidR="00A4798C" w:rsidRDefault="00F07E22" w:rsidP="00094FD9">
      <w:pPr>
        <w:pStyle w:val="JOURNALHeading2"/>
      </w:pPr>
      <w:r w:rsidRPr="00994AA5">
        <w:t>LEVEL OF EFFORT:</w:t>
      </w:r>
      <w:r w:rsidRPr="00994AA5">
        <w:tab/>
      </w:r>
      <w:r>
        <w:t>3</w:t>
      </w:r>
      <w:r w:rsidRPr="00994AA5">
        <w:t>0 Hours</w:t>
      </w:r>
    </w:p>
    <w:p w14:paraId="3E8E4F40" w14:textId="13BCE6B2" w:rsidR="00846B31" w:rsidRDefault="00F07E22" w:rsidP="00094FD9">
      <w:pPr>
        <w:pStyle w:val="JOURNALHeading2"/>
      </w:pPr>
      <w:r w:rsidRPr="00994AA5">
        <w:t>REFERENCES:</w:t>
      </w:r>
    </w:p>
    <w:p w14:paraId="256AA941" w14:textId="4E4ACE22" w:rsidR="00F07E22" w:rsidRPr="00994AA5" w:rsidRDefault="00F07E22" w:rsidP="009F169E">
      <w:pPr>
        <w:pStyle w:val="BodyText"/>
        <w:numPr>
          <w:ilvl w:val="0"/>
          <w:numId w:val="18"/>
        </w:numPr>
        <w:contextualSpacing/>
      </w:pPr>
      <w:r w:rsidRPr="00994AA5">
        <w:t>ASME Section II, III, V, IX, XI</w:t>
      </w:r>
    </w:p>
    <w:p w14:paraId="07EBE17B" w14:textId="333F7F1C" w:rsidR="00F07E22" w:rsidRPr="00994AA5" w:rsidRDefault="00F07E22" w:rsidP="009F169E">
      <w:pPr>
        <w:pStyle w:val="BodyText"/>
        <w:numPr>
          <w:ilvl w:val="0"/>
          <w:numId w:val="18"/>
        </w:numPr>
        <w:contextualSpacing/>
      </w:pPr>
      <w:r w:rsidRPr="00994AA5">
        <w:t>Regulatory Guide 1.147</w:t>
      </w:r>
    </w:p>
    <w:p w14:paraId="7F35EE5E" w14:textId="57E6CD33" w:rsidR="00F07E22" w:rsidRPr="00994AA5" w:rsidRDefault="00F07E22" w:rsidP="009F169E">
      <w:pPr>
        <w:pStyle w:val="BodyText"/>
        <w:numPr>
          <w:ilvl w:val="0"/>
          <w:numId w:val="18"/>
        </w:numPr>
        <w:contextualSpacing/>
      </w:pPr>
      <w:r w:rsidRPr="00994AA5">
        <w:t>Regulatory Guide 1.84</w:t>
      </w:r>
    </w:p>
    <w:p w14:paraId="53067F50" w14:textId="65F00210" w:rsidR="00F07E22" w:rsidRPr="00994AA5" w:rsidRDefault="00F07E22" w:rsidP="009F169E">
      <w:pPr>
        <w:pStyle w:val="BodyText"/>
        <w:numPr>
          <w:ilvl w:val="0"/>
          <w:numId w:val="18"/>
        </w:numPr>
        <w:contextualSpacing/>
      </w:pPr>
      <w:r w:rsidRPr="00994AA5">
        <w:t>Regulatory Guide 1.26</w:t>
      </w:r>
    </w:p>
    <w:p w14:paraId="3B4F00F2" w14:textId="0223FF5B" w:rsidR="00F07E22" w:rsidRDefault="00F07E22" w:rsidP="009F169E">
      <w:pPr>
        <w:pStyle w:val="BodyText"/>
        <w:numPr>
          <w:ilvl w:val="0"/>
          <w:numId w:val="18"/>
        </w:numPr>
        <w:contextualSpacing/>
      </w:pPr>
      <w:r w:rsidRPr="00994AA5">
        <w:t>10 CFR 50.55</w:t>
      </w:r>
      <w:r w:rsidR="00171019">
        <w:t>a</w:t>
      </w:r>
      <w:r>
        <w:tab/>
      </w:r>
    </w:p>
    <w:p w14:paraId="60E4186E" w14:textId="4BC40F45" w:rsidR="00F07E22" w:rsidRDefault="00F07E22" w:rsidP="009F169E">
      <w:pPr>
        <w:pStyle w:val="BodyText"/>
        <w:numPr>
          <w:ilvl w:val="0"/>
          <w:numId w:val="18"/>
        </w:numPr>
        <w:contextualSpacing/>
      </w:pPr>
      <w:r>
        <w:t>NRC IMC 2515 Appendix D “Plant Status”</w:t>
      </w:r>
    </w:p>
    <w:p w14:paraId="298A2FF8" w14:textId="197BCC91" w:rsidR="00F07E22" w:rsidRDefault="00F07E22" w:rsidP="009F169E">
      <w:pPr>
        <w:pStyle w:val="BodyText"/>
        <w:numPr>
          <w:ilvl w:val="0"/>
          <w:numId w:val="18"/>
        </w:numPr>
        <w:contextualSpacing/>
      </w:pPr>
      <w:r>
        <w:t>Plant Technical Specifications</w:t>
      </w:r>
    </w:p>
    <w:p w14:paraId="355F082C" w14:textId="454E842F" w:rsidR="00F07E22" w:rsidRDefault="00F07E22" w:rsidP="009F169E">
      <w:pPr>
        <w:pStyle w:val="BodyText"/>
        <w:numPr>
          <w:ilvl w:val="0"/>
          <w:numId w:val="18"/>
        </w:numPr>
        <w:contextualSpacing/>
      </w:pPr>
      <w:r>
        <w:t>Plant-specific leakage monitoring procedures.</w:t>
      </w:r>
    </w:p>
    <w:p w14:paraId="19C959FA" w14:textId="5D895EC8" w:rsidR="00F07E22" w:rsidRDefault="00F07E22" w:rsidP="009F169E">
      <w:pPr>
        <w:pStyle w:val="BodyText"/>
        <w:numPr>
          <w:ilvl w:val="0"/>
          <w:numId w:val="18"/>
        </w:numPr>
        <w:contextualSpacing/>
      </w:pPr>
      <w:r>
        <w:t>IMC 0326</w:t>
      </w:r>
      <w:ins w:id="56" w:author="Author">
        <w:r w:rsidR="00F41A98">
          <w:t>,</w:t>
        </w:r>
        <w:r w:rsidR="00402F0A">
          <w:t xml:space="preserve"> “</w:t>
        </w:r>
        <w:r w:rsidR="00F41A98">
          <w:t>Operability</w:t>
        </w:r>
      </w:ins>
      <w:r>
        <w:t xml:space="preserve"> Evaluations” Section 08.12 and 08.13</w:t>
      </w:r>
    </w:p>
    <w:p w14:paraId="76A02FB0" w14:textId="109B002B" w:rsidR="008F2F5E" w:rsidRDefault="00F07E22" w:rsidP="009F169E">
      <w:pPr>
        <w:pStyle w:val="BodyText"/>
        <w:numPr>
          <w:ilvl w:val="0"/>
          <w:numId w:val="18"/>
        </w:numPr>
      </w:pPr>
      <w:r>
        <w:t>“ASME ISI for Inspectors</w:t>
      </w:r>
      <w:ins w:id="57" w:author="Author">
        <w:r w:rsidR="00CC209F">
          <w:t xml:space="preserve"> </w:t>
        </w:r>
      </w:ins>
      <w:r>
        <w:t>- August 13, 2020</w:t>
      </w:r>
      <w:ins w:id="58" w:author="Author">
        <w:r w:rsidR="00CC209F">
          <w:t xml:space="preserve">, </w:t>
        </w:r>
      </w:ins>
      <w:r>
        <w:t>Knowledge Management Training video on Nuclepedia at the following</w:t>
      </w:r>
      <w:ins w:id="59" w:author="Author">
        <w:r w:rsidR="009413A3">
          <w:t xml:space="preserve"> (internal)</w:t>
        </w:r>
      </w:ins>
      <w:r>
        <w:t xml:space="preserve"> </w:t>
      </w:r>
      <w:r w:rsidR="009F169E">
        <w:t>URL</w:t>
      </w:r>
      <w:r>
        <w:t>:</w:t>
      </w:r>
    </w:p>
    <w:p w14:paraId="3C36AE53" w14:textId="7D3BB51E" w:rsidR="00F07E22" w:rsidRDefault="00F07E22" w:rsidP="00D06030">
      <w:pPr>
        <w:pStyle w:val="BodyText4"/>
      </w:pPr>
      <w:r w:rsidRPr="00626683">
        <w:t>https://nuclepedia.usalearning.gov/index.php?title=Coordinated_Regional_(Reactor)_KM/training_Initiative</w:t>
      </w:r>
    </w:p>
    <w:p w14:paraId="1F1BBFD6" w14:textId="77777777" w:rsidR="00846B31" w:rsidRDefault="00F07E22" w:rsidP="00094FD9">
      <w:pPr>
        <w:pStyle w:val="JOURNALHeading2"/>
      </w:pPr>
      <w:r>
        <w:t>EVALUATION</w:t>
      </w:r>
      <w:r w:rsidR="00846B31">
        <w:t xml:space="preserve"> </w:t>
      </w:r>
      <w:r>
        <w:t>CRITERIA:</w:t>
      </w:r>
    </w:p>
    <w:p w14:paraId="24671F63" w14:textId="78D964AF" w:rsidR="00A4798C" w:rsidRDefault="00F07E22" w:rsidP="00094FD9">
      <w:pPr>
        <w:pStyle w:val="BodyText"/>
      </w:pPr>
      <w:r w:rsidRPr="00DA6D9C">
        <w:t xml:space="preserve">Upon completion of the tasks, you should be able to </w:t>
      </w:r>
      <w:r>
        <w:t xml:space="preserve">describe </w:t>
      </w:r>
      <w:r w:rsidRPr="00DA6D9C">
        <w:t>the following:</w:t>
      </w:r>
    </w:p>
    <w:p w14:paraId="5D2B64C3" w14:textId="77777777" w:rsidR="00A4798C" w:rsidRDefault="00F07E22" w:rsidP="009F169E">
      <w:pPr>
        <w:pStyle w:val="BodyText"/>
        <w:numPr>
          <w:ilvl w:val="0"/>
          <w:numId w:val="19"/>
        </w:numPr>
      </w:pPr>
      <w:r>
        <w:t>The scope of 10 CFR 50.55a.</w:t>
      </w:r>
    </w:p>
    <w:p w14:paraId="75CDD3B8" w14:textId="77777777" w:rsidR="00A4798C" w:rsidRDefault="00F07E22" w:rsidP="009F169E">
      <w:pPr>
        <w:pStyle w:val="BodyText"/>
        <w:numPr>
          <w:ilvl w:val="0"/>
          <w:numId w:val="19"/>
        </w:numPr>
      </w:pPr>
      <w:r>
        <w:t>The processes licensees use to obtain approval for relief from AMSE code requirements and the use of code cases.</w:t>
      </w:r>
    </w:p>
    <w:p w14:paraId="4CCB8158" w14:textId="0AC4E6F6" w:rsidR="00A4798C" w:rsidRDefault="00F07E22" w:rsidP="009F169E">
      <w:pPr>
        <w:pStyle w:val="BodyText"/>
        <w:numPr>
          <w:ilvl w:val="0"/>
          <w:numId w:val="19"/>
        </w:numPr>
      </w:pPr>
      <w:r>
        <w:t>The licensee’s responsibility for the ISI program (Reference Section Xl-IWA</w:t>
      </w:r>
      <w:ins w:id="60" w:author="Author">
        <w:r w:rsidR="000F2A50">
          <w:noBreakHyphen/>
        </w:r>
      </w:ins>
      <w:r>
        <w:t>1400</w:t>
      </w:r>
      <w:ins w:id="61" w:author="Author">
        <w:r w:rsidR="000F2A50">
          <w:t>,</w:t>
        </w:r>
      </w:ins>
      <w:r>
        <w:t xml:space="preserve"> </w:t>
      </w:r>
      <w:ins w:id="62" w:author="Author">
        <w:r w:rsidR="000F2A50">
          <w:t>“</w:t>
        </w:r>
      </w:ins>
      <w:r>
        <w:t>Owner’s Responsibility</w:t>
      </w:r>
      <w:ins w:id="63" w:author="Author">
        <w:r w:rsidR="000F2A50">
          <w:t>”</w:t>
        </w:r>
      </w:ins>
      <w:r>
        <w:t>)</w:t>
      </w:r>
      <w:ins w:id="64" w:author="Author">
        <w:r w:rsidR="00855740">
          <w:t>.</w:t>
        </w:r>
      </w:ins>
    </w:p>
    <w:p w14:paraId="3C03DB54" w14:textId="55B49F6C" w:rsidR="00A4798C" w:rsidRDefault="00F07E22" w:rsidP="009F169E">
      <w:pPr>
        <w:pStyle w:val="BodyText"/>
        <w:numPr>
          <w:ilvl w:val="0"/>
          <w:numId w:val="19"/>
        </w:numPr>
      </w:pPr>
      <w:r>
        <w:lastRenderedPageBreak/>
        <w:t>The role of the Authorized Nuclear Inspector/Authorized Nuclear Inservice Inspector. (</w:t>
      </w:r>
      <w:ins w:id="65" w:author="Author">
        <w:r w:rsidR="00CC209F">
          <w:t>Reference</w:t>
        </w:r>
      </w:ins>
      <w:r>
        <w:t xml:space="preserve"> Section Xl-IWA</w:t>
      </w:r>
      <w:ins w:id="66" w:author="Author">
        <w:r w:rsidR="005E262E">
          <w:t>-</w:t>
        </w:r>
        <w:r w:rsidR="005E58D7">
          <w:t>2110,</w:t>
        </w:r>
      </w:ins>
      <w:r>
        <w:t xml:space="preserve"> </w:t>
      </w:r>
      <w:ins w:id="67" w:author="Author">
        <w:r w:rsidR="005E58D7">
          <w:t>“</w:t>
        </w:r>
      </w:ins>
      <w:r>
        <w:t xml:space="preserve">Duties of the </w:t>
      </w:r>
      <w:ins w:id="68" w:author="Author">
        <w:r w:rsidR="00D348B7">
          <w:t>Inspector</w:t>
        </w:r>
        <w:r w:rsidR="005E58D7">
          <w:t>”</w:t>
        </w:r>
        <w:r w:rsidR="00D348B7">
          <w:t>).</w:t>
        </w:r>
      </w:ins>
    </w:p>
    <w:p w14:paraId="47D14361" w14:textId="09FC492E" w:rsidR="00A4798C" w:rsidRDefault="00F07E22" w:rsidP="009F169E">
      <w:pPr>
        <w:pStyle w:val="BodyText"/>
        <w:numPr>
          <w:ilvl w:val="0"/>
          <w:numId w:val="19"/>
        </w:numPr>
      </w:pPr>
      <w:r>
        <w:t xml:space="preserve">The </w:t>
      </w:r>
      <w:r w:rsidRPr="009F169E">
        <w:t>t</w:t>
      </w:r>
      <w:ins w:id="69" w:author="Author">
        <w:r w:rsidR="009F169E" w:rsidRPr="009F169E">
          <w:t>h</w:t>
        </w:r>
      </w:ins>
      <w:r w:rsidRPr="009F169E">
        <w:t>ree</w:t>
      </w:r>
      <w:r>
        <w:t xml:space="preserve"> types of non-destructive examinations methods used during ISI and the specific techniques that fall under each of these categories.</w:t>
      </w:r>
    </w:p>
    <w:p w14:paraId="1321AFFE" w14:textId="77777777" w:rsidR="00A4798C" w:rsidRDefault="00F07E22" w:rsidP="009F169E">
      <w:pPr>
        <w:pStyle w:val="BodyText"/>
        <w:numPr>
          <w:ilvl w:val="0"/>
          <w:numId w:val="19"/>
        </w:numPr>
      </w:pPr>
      <w:r>
        <w:t>The process used by the NRC to assess/evaluate licensee activities related to monitoring RCS leakage.</w:t>
      </w:r>
    </w:p>
    <w:p w14:paraId="515F297A" w14:textId="77777777" w:rsidR="00A4798C" w:rsidRDefault="00F07E22" w:rsidP="009F169E">
      <w:pPr>
        <w:pStyle w:val="BodyText"/>
        <w:numPr>
          <w:ilvl w:val="0"/>
          <w:numId w:val="19"/>
        </w:numPr>
      </w:pPr>
      <w:r>
        <w:t>The Quality Group Classifications identified in Regulatory Guide 1.26 and the nuclear class 1, 2, and 3 classifications identified in ASME Section XI.</w:t>
      </w:r>
    </w:p>
    <w:p w14:paraId="6E7E2B28" w14:textId="77777777" w:rsidR="00A4798C" w:rsidRDefault="00F07E22" w:rsidP="009F169E">
      <w:pPr>
        <w:pStyle w:val="BodyText"/>
        <w:numPr>
          <w:ilvl w:val="0"/>
          <w:numId w:val="19"/>
        </w:numPr>
      </w:pPr>
      <w:r>
        <w:t>The general organization of ASME Section XI Subsection IWB, IWC, IWD, IWE, IWF, and IWL and the materials/components to which these requirements apply.</w:t>
      </w:r>
    </w:p>
    <w:p w14:paraId="23133EF4" w14:textId="74325557" w:rsidR="00A4798C" w:rsidRDefault="00F07E22" w:rsidP="009F169E">
      <w:pPr>
        <w:pStyle w:val="BodyText"/>
        <w:numPr>
          <w:ilvl w:val="0"/>
          <w:numId w:val="19"/>
        </w:numPr>
      </w:pPr>
      <w:r>
        <w:t>How defects in A</w:t>
      </w:r>
      <w:ins w:id="70" w:author="Author">
        <w:r w:rsidR="000F2A50">
          <w:t>S</w:t>
        </w:r>
      </w:ins>
      <w:r>
        <w:t>ME code class piping are analyzed, assessed</w:t>
      </w:r>
      <w:ins w:id="71" w:author="Author">
        <w:r w:rsidR="009F169E">
          <w:t>,</w:t>
        </w:r>
      </w:ins>
      <w:r>
        <w:t xml:space="preserve"> and corrected.</w:t>
      </w:r>
    </w:p>
    <w:p w14:paraId="5E461363" w14:textId="77777777" w:rsidR="00A4798C" w:rsidRDefault="00F07E22" w:rsidP="009F169E">
      <w:pPr>
        <w:pStyle w:val="BodyText"/>
        <w:numPr>
          <w:ilvl w:val="0"/>
          <w:numId w:val="19"/>
        </w:numPr>
      </w:pPr>
      <w:r>
        <w:t>An ASME Code Section Xl defect and a Code repair/replacement activity (Section Xl, IWA-4000)</w:t>
      </w:r>
      <w:r w:rsidR="00230EEF">
        <w:t>.</w:t>
      </w:r>
    </w:p>
    <w:p w14:paraId="7CC07307" w14:textId="77777777" w:rsidR="00A4798C" w:rsidRDefault="00F07E22" w:rsidP="009F169E">
      <w:pPr>
        <w:pStyle w:val="BodyText"/>
        <w:numPr>
          <w:ilvl w:val="0"/>
          <w:numId w:val="19"/>
        </w:numPr>
      </w:pPr>
      <w:r>
        <w:t>How a weld procedure is qualified (Section lX, QW-100</w:t>
      </w:r>
      <w:r w:rsidR="00292302">
        <w:t>,</w:t>
      </w:r>
      <w:r>
        <w:t xml:space="preserve"> and QW-200) and explain essential and non-essential weld variables and the relationship between a weld procedure specification (WPS) and a procedure qualification record (PQR)</w:t>
      </w:r>
      <w:r w:rsidR="00230EEF">
        <w:t>.</w:t>
      </w:r>
    </w:p>
    <w:p w14:paraId="7A83446D" w14:textId="77777777" w:rsidR="00846B31" w:rsidRDefault="00F07E22" w:rsidP="00094FD9">
      <w:pPr>
        <w:pStyle w:val="JOURNALHeading2"/>
      </w:pPr>
      <w:r>
        <w:t>TASKS:</w:t>
      </w:r>
    </w:p>
    <w:p w14:paraId="6E565774" w14:textId="29D87F26" w:rsidR="00A4798C" w:rsidRDefault="00F07E22" w:rsidP="009F169E">
      <w:pPr>
        <w:pStyle w:val="BodyText"/>
        <w:numPr>
          <w:ilvl w:val="0"/>
          <w:numId w:val="20"/>
        </w:numPr>
      </w:pPr>
      <w:r>
        <w:t>Review the Table of Contents and Introduction for each ASME section II, III, V, IX</w:t>
      </w:r>
      <w:ins w:id="72" w:author="Author">
        <w:r w:rsidR="006D028E">
          <w:t>,</w:t>
        </w:r>
      </w:ins>
      <w:r>
        <w:t xml:space="preserve"> and</w:t>
      </w:r>
      <w:r w:rsidR="008B0C62">
        <w:t> </w:t>
      </w:r>
      <w:r>
        <w:t>XI.</w:t>
      </w:r>
    </w:p>
    <w:p w14:paraId="1E94DBFF" w14:textId="49B14E0A" w:rsidR="00A4798C" w:rsidRDefault="00F07E22" w:rsidP="009F169E">
      <w:pPr>
        <w:pStyle w:val="BodyText"/>
        <w:numPr>
          <w:ilvl w:val="0"/>
          <w:numId w:val="20"/>
        </w:numPr>
      </w:pPr>
      <w:r>
        <w:t>View the “ASME ISI for Inspectors- August 13, 2020” Knowledge Management Training video on Nuclepedia.</w:t>
      </w:r>
    </w:p>
    <w:p w14:paraId="1408A534" w14:textId="0B7C0C47" w:rsidR="00A4798C" w:rsidRDefault="00F07E22" w:rsidP="009F169E">
      <w:pPr>
        <w:pStyle w:val="BodyText"/>
        <w:numPr>
          <w:ilvl w:val="0"/>
          <w:numId w:val="20"/>
        </w:numPr>
      </w:pPr>
      <w:r>
        <w:t>Review ASME Section XI Glossary (Article IW-9000), particularly definitions of indication, imperfection, flaw, discontinuity, defect, relevant condition, Authorized Nuclear Inservice Inspector. Identify the three types of non-destructive examination methods used to perform ISI inspections and the limitations of each method.</w:t>
      </w:r>
    </w:p>
    <w:p w14:paraId="3190B499" w14:textId="7AD5E64E" w:rsidR="00F07E22" w:rsidRDefault="00F07E22" w:rsidP="009F169E">
      <w:pPr>
        <w:pStyle w:val="BodyText"/>
        <w:numPr>
          <w:ilvl w:val="0"/>
          <w:numId w:val="20"/>
        </w:numPr>
      </w:pPr>
      <w:r>
        <w:t>Review Regulatory Guides 1.147, 1.84, and 1.26 (quality group classifications), and sections 08</w:t>
      </w:r>
      <w:ins w:id="73" w:author="Author">
        <w:r w:rsidR="00147AC5">
          <w:t>.</w:t>
        </w:r>
      </w:ins>
      <w:r>
        <w:t>12 and 08</w:t>
      </w:r>
      <w:ins w:id="74" w:author="Author">
        <w:r w:rsidR="00147AC5">
          <w:t>.</w:t>
        </w:r>
      </w:ins>
      <w:r>
        <w:t>13 of IMC 0326,</w:t>
      </w:r>
      <w:r w:rsidR="00292302">
        <w:t xml:space="preserve"> “</w:t>
      </w:r>
      <w:r>
        <w:t xml:space="preserve">Operability </w:t>
      </w:r>
      <w:ins w:id="75" w:author="Author">
        <w:r w:rsidR="00F37694">
          <w:t>Determinations</w:t>
        </w:r>
      </w:ins>
      <w:r>
        <w:t>.”</w:t>
      </w:r>
    </w:p>
    <w:p w14:paraId="0211A6A3" w14:textId="77777777" w:rsidR="00A4798C" w:rsidRDefault="00F07E22" w:rsidP="009F169E">
      <w:pPr>
        <w:pStyle w:val="BodyText"/>
        <w:numPr>
          <w:ilvl w:val="0"/>
          <w:numId w:val="20"/>
        </w:numPr>
      </w:pPr>
      <w:r w:rsidRPr="00F07E22">
        <w:rPr>
          <w:color w:val="000000"/>
        </w:rPr>
        <w:t>Describe the options provided in the ASME Section XI Code when a defect is identified in a Code component.</w:t>
      </w:r>
    </w:p>
    <w:p w14:paraId="7D9C14DA" w14:textId="2F0D69D2" w:rsidR="00A4798C" w:rsidRDefault="00F07E22" w:rsidP="009F169E">
      <w:pPr>
        <w:pStyle w:val="BodyText"/>
        <w:numPr>
          <w:ilvl w:val="0"/>
          <w:numId w:val="20"/>
        </w:numPr>
      </w:pPr>
      <w:r>
        <w:t>Explain the difference between pressure boundary leakage, and mechanical joint leakage</w:t>
      </w:r>
      <w:r w:rsidR="00292302">
        <w:t>.</w:t>
      </w:r>
      <w:r>
        <w:t xml:space="preserve"> Provide examples of each, and the plant technical specification limits regarding such leakage.</w:t>
      </w:r>
    </w:p>
    <w:p w14:paraId="0031FDEB" w14:textId="4E1E9A25" w:rsidR="00A4798C" w:rsidRDefault="00F07E22" w:rsidP="009F169E">
      <w:pPr>
        <w:pStyle w:val="BodyText"/>
        <w:numPr>
          <w:ilvl w:val="0"/>
          <w:numId w:val="20"/>
        </w:numPr>
      </w:pPr>
      <w:r>
        <w:t xml:space="preserve">Review the Reactor Coolant System leakage monitoring program at your assigned or reference site. Explain how the program verifies leakage is within </w:t>
      </w:r>
      <w:ins w:id="76" w:author="Author">
        <w:r w:rsidR="002F7D5D">
          <w:t>t</w:t>
        </w:r>
      </w:ins>
      <w:r>
        <w:t xml:space="preserve">echnical </w:t>
      </w:r>
      <w:ins w:id="77" w:author="Author">
        <w:r w:rsidR="002F7D5D">
          <w:t>s</w:t>
        </w:r>
      </w:ins>
      <w:r>
        <w:t xml:space="preserve">pecification </w:t>
      </w:r>
      <w:ins w:id="78" w:author="Author">
        <w:r w:rsidR="002F7D5D">
          <w:t>v</w:t>
        </w:r>
      </w:ins>
      <w:r>
        <w:t>alues.</w:t>
      </w:r>
    </w:p>
    <w:p w14:paraId="49CD2BB8" w14:textId="294CBE6C" w:rsidR="00F07E22" w:rsidRDefault="00F07E22" w:rsidP="009F169E">
      <w:pPr>
        <w:pStyle w:val="BodyText"/>
        <w:numPr>
          <w:ilvl w:val="0"/>
          <w:numId w:val="20"/>
        </w:numPr>
      </w:pPr>
      <w:r>
        <w:lastRenderedPageBreak/>
        <w:t>After reviewing the references in sufficient detail to perform adequately in accordance with the requirements of the Evaluation Criteria, meet with your supervisor, or the person designated to be your resource for this activity to discuss the material/subjects listed in the Evaluation Criteria.</w:t>
      </w:r>
    </w:p>
    <w:p w14:paraId="5702A794" w14:textId="7E291729" w:rsidR="00F07E22" w:rsidRDefault="00F07E22" w:rsidP="00094FD9">
      <w:pPr>
        <w:pStyle w:val="JOURNALHeading2"/>
      </w:pPr>
      <w:r>
        <w:t>DOCUMENTATION:</w:t>
      </w:r>
      <w:r w:rsidR="00094FD9">
        <w:tab/>
      </w:r>
      <w:r>
        <w:t xml:space="preserve">Operations Proficiency-Level Qualification Signature Card Item </w:t>
      </w:r>
      <w:r w:rsidR="00094FD9">
        <w:br/>
      </w:r>
      <w:r>
        <w:t>ISA-OPS-6</w:t>
      </w:r>
    </w:p>
    <w:p w14:paraId="57562D01" w14:textId="77777777" w:rsidR="00A4798C" w:rsidRDefault="00AE4DC3" w:rsidP="007C6FBD">
      <w:pPr>
        <w:pStyle w:val="JournalTOPIC"/>
      </w:pPr>
      <w:bookmarkStart w:id="79" w:name="_Toc130907449"/>
      <w:r w:rsidRPr="00DA6D9C">
        <w:lastRenderedPageBreak/>
        <w:t>(ISA-OPS-</w:t>
      </w:r>
      <w:r w:rsidR="00D47513">
        <w:t>7</w:t>
      </w:r>
      <w:r w:rsidRPr="00DA6D9C">
        <w:t>) Inservice Testing</w:t>
      </w:r>
      <w:bookmarkEnd w:id="79"/>
    </w:p>
    <w:p w14:paraId="7C640999" w14:textId="536EA8FF" w:rsidR="008B0C62" w:rsidRDefault="00A565F6" w:rsidP="008B0C62">
      <w:pPr>
        <w:pStyle w:val="JOURNALHeading2"/>
      </w:pPr>
      <w:r w:rsidRPr="00DA6D9C">
        <w:t>PURPOSE:</w:t>
      </w:r>
    </w:p>
    <w:p w14:paraId="1B946690" w14:textId="3B6A156C" w:rsidR="00A4798C" w:rsidRDefault="00AE4DC3" w:rsidP="008B0C62">
      <w:pPr>
        <w:pStyle w:val="BodyText"/>
      </w:pPr>
      <w:r w:rsidRPr="00DA6D9C">
        <w:t>As</w:t>
      </w:r>
      <w:r w:rsidRPr="00706458">
        <w:t xml:space="preserve"> required by 10 CFR 50.55a, the licensee must perform </w:t>
      </w:r>
      <w:r w:rsidR="00B92B2F">
        <w:t>I</w:t>
      </w:r>
      <w:r w:rsidRPr="00706458">
        <w:t>nservice testing (IST) on certain pumps and valves. IST is required for components classified as American Society of Mechanical Engineers (ASME) Code Class 1, 2, or 3. It is also required to perform a specific function in shutting down a reactor to the safe-shutdown condition, maintaining a safe-shutdown condition, mitigating the consequences of an accident, or providing overpressure protection. This activity will familiarize you with the requirements for IST and licensee implementation of the IST program</w:t>
      </w:r>
      <w:r w:rsidR="003A6683">
        <w:t xml:space="preserve"> and introduce you to a rule, 10 CFR 50.69, that outlines an alternate testing approach depending on the safety classification of the system/components.</w:t>
      </w:r>
    </w:p>
    <w:p w14:paraId="7666BD5E" w14:textId="77777777" w:rsidR="00A4798C" w:rsidRDefault="00AE4DC3" w:rsidP="008B0C62">
      <w:pPr>
        <w:pStyle w:val="JOURNALHeading2"/>
      </w:pPr>
      <w:r w:rsidRPr="00DA6D9C">
        <w:t>COMPETENCY AREA:</w:t>
      </w:r>
      <w:r w:rsidRPr="00DA6D9C">
        <w:tab/>
        <w:t>INSPECTION</w:t>
      </w:r>
    </w:p>
    <w:p w14:paraId="303359AB" w14:textId="2F4DA8FB" w:rsidR="00A4798C" w:rsidRDefault="00AE4DC3" w:rsidP="008B0C62">
      <w:pPr>
        <w:pStyle w:val="JOURNALHeading2"/>
        <w:rPr>
          <w:bCs w:val="0"/>
        </w:rPr>
      </w:pPr>
      <w:r w:rsidRPr="00DA6D9C">
        <w:t>LEVEL OF</w:t>
      </w:r>
      <w:r w:rsidR="008B0C62">
        <w:rPr>
          <w:bCs w:val="0"/>
        </w:rPr>
        <w:t xml:space="preserve"> </w:t>
      </w:r>
      <w:r w:rsidR="00A565F6" w:rsidRPr="00DA6D9C">
        <w:t>EFFORT:</w:t>
      </w:r>
      <w:r w:rsidR="00A565F6" w:rsidRPr="00DA6D9C">
        <w:tab/>
      </w:r>
      <w:r w:rsidRPr="00DA6D9C">
        <w:t>1</w:t>
      </w:r>
      <w:r w:rsidR="00A329B1">
        <w:t>8</w:t>
      </w:r>
      <w:r w:rsidRPr="00DA6D9C">
        <w:t xml:space="preserve"> hours</w:t>
      </w:r>
    </w:p>
    <w:p w14:paraId="636C2693" w14:textId="357DA518" w:rsidR="008B0C62" w:rsidRDefault="00A565F6" w:rsidP="008B0C62">
      <w:pPr>
        <w:pStyle w:val="JOURNALHeading2"/>
      </w:pPr>
      <w:r w:rsidRPr="00DA6D9C">
        <w:t>REFERENCES:</w:t>
      </w:r>
    </w:p>
    <w:p w14:paraId="510C3BA9" w14:textId="5AD9062B" w:rsidR="00A4798C" w:rsidRDefault="00AE4DC3" w:rsidP="009F169E">
      <w:pPr>
        <w:pStyle w:val="BodyText"/>
        <w:numPr>
          <w:ilvl w:val="0"/>
          <w:numId w:val="21"/>
        </w:numPr>
      </w:pPr>
      <w:r w:rsidRPr="00706458">
        <w:t>Reference or assigned site (licensee) procedures addressing the IST program</w:t>
      </w:r>
    </w:p>
    <w:p w14:paraId="5EAB8B76" w14:textId="67A315EA" w:rsidR="00A4798C" w:rsidRDefault="00AE4DC3" w:rsidP="009F169E">
      <w:pPr>
        <w:pStyle w:val="BodyText"/>
        <w:numPr>
          <w:ilvl w:val="0"/>
          <w:numId w:val="21"/>
        </w:numPr>
      </w:pPr>
      <w:r w:rsidRPr="00706458">
        <w:t>TSs; final safety analysis report; ASME Code, Section XI and Class 1, 2, and 3; and 10</w:t>
      </w:r>
      <w:r w:rsidR="00C373A0">
        <w:t> </w:t>
      </w:r>
      <w:r w:rsidRPr="00706458">
        <w:t>CFR 50.55a</w:t>
      </w:r>
    </w:p>
    <w:p w14:paraId="58E39F6C" w14:textId="77777777" w:rsidR="00A4798C" w:rsidRDefault="00AE4DC3" w:rsidP="009F169E">
      <w:pPr>
        <w:pStyle w:val="BodyText"/>
        <w:numPr>
          <w:ilvl w:val="0"/>
          <w:numId w:val="21"/>
        </w:numPr>
      </w:pPr>
      <w:r w:rsidRPr="00706458">
        <w:t xml:space="preserve">NUREG-1482, </w:t>
      </w:r>
      <w:r w:rsidR="00E12FEA" w:rsidRPr="00706458">
        <w:t>“</w:t>
      </w:r>
      <w:r w:rsidRPr="00706458">
        <w:t>Guidelines for Service Testing at Nuclear Power Plants</w:t>
      </w:r>
      <w:r w:rsidR="00E12FEA" w:rsidRPr="00706458">
        <w:t>”</w:t>
      </w:r>
    </w:p>
    <w:p w14:paraId="27D2FE33" w14:textId="6FC4A606" w:rsidR="00A4798C" w:rsidRDefault="00103207" w:rsidP="009F169E">
      <w:pPr>
        <w:pStyle w:val="BodyText"/>
        <w:numPr>
          <w:ilvl w:val="0"/>
          <w:numId w:val="21"/>
        </w:numPr>
      </w:pPr>
      <w:r w:rsidRPr="00103207">
        <w:t xml:space="preserve">NRC Inspection Manual, Part 9900: Technical Guidance on </w:t>
      </w:r>
      <w:r w:rsidR="00C30042">
        <w:t>P</w:t>
      </w:r>
      <w:r w:rsidRPr="00103207">
        <w:t>reconditioning (PRECOND</w:t>
      </w:r>
      <w:r w:rsidR="00EF7FDB">
        <w:t>)”</w:t>
      </w:r>
    </w:p>
    <w:p w14:paraId="529DE47F" w14:textId="77777777" w:rsidR="00A4798C" w:rsidRDefault="00AE4DC3" w:rsidP="009F169E">
      <w:pPr>
        <w:pStyle w:val="BodyText"/>
        <w:numPr>
          <w:ilvl w:val="0"/>
          <w:numId w:val="21"/>
        </w:numPr>
      </w:pPr>
      <w:r w:rsidRPr="00706458">
        <w:t xml:space="preserve">GL 89-04, </w:t>
      </w:r>
      <w:r w:rsidR="00E12FEA" w:rsidRPr="00706458">
        <w:t>“</w:t>
      </w:r>
      <w:r w:rsidRPr="00706458">
        <w:t>Guidance on Developing Acceptable Inservice Testing Programs,</w:t>
      </w:r>
      <w:r w:rsidR="00E12FEA" w:rsidRPr="00706458">
        <w:t>”</w:t>
      </w:r>
      <w:r w:rsidRPr="00706458">
        <w:t xml:space="preserve"> dated April 3, 1989</w:t>
      </w:r>
    </w:p>
    <w:p w14:paraId="41D8B9CC" w14:textId="77777777" w:rsidR="00A4798C" w:rsidRDefault="00AE4DC3" w:rsidP="009F169E">
      <w:pPr>
        <w:pStyle w:val="BodyText"/>
        <w:numPr>
          <w:ilvl w:val="0"/>
          <w:numId w:val="21"/>
        </w:numPr>
      </w:pPr>
      <w:r w:rsidRPr="00706458">
        <w:t xml:space="preserve">IP 71111.22, </w:t>
      </w:r>
      <w:r w:rsidR="00E12FEA" w:rsidRPr="00706458">
        <w:t>“</w:t>
      </w:r>
      <w:r w:rsidRPr="00706458">
        <w:t>Surveillance Testing,</w:t>
      </w:r>
      <w:r w:rsidR="00E12FEA" w:rsidRPr="00706458">
        <w:t>”</w:t>
      </w:r>
      <w:r w:rsidRPr="00706458">
        <w:t xml:space="preserve"> and IP 73756, </w:t>
      </w:r>
      <w:r w:rsidR="00E12FEA" w:rsidRPr="00706458">
        <w:t>“</w:t>
      </w:r>
      <w:r w:rsidRPr="00706458">
        <w:t>Inservice Testing of Pumps and Valves</w:t>
      </w:r>
      <w:r w:rsidR="00E12FEA" w:rsidRPr="00706458">
        <w:t>”</w:t>
      </w:r>
    </w:p>
    <w:p w14:paraId="470C22B0" w14:textId="77777777" w:rsidR="00A4798C" w:rsidRDefault="00AE4DC3" w:rsidP="009F169E">
      <w:pPr>
        <w:pStyle w:val="BodyText"/>
        <w:numPr>
          <w:ilvl w:val="0"/>
          <w:numId w:val="21"/>
        </w:numPr>
      </w:pPr>
      <w:r w:rsidRPr="00706458">
        <w:t xml:space="preserve">ASME OM-Code-(year), </w:t>
      </w:r>
      <w:r w:rsidR="00E12FEA" w:rsidRPr="00706458">
        <w:t>“</w:t>
      </w:r>
      <w:r w:rsidRPr="00706458">
        <w:t>Code for Operation and Maintenance of Nuclear Power Plants,</w:t>
      </w:r>
      <w:r w:rsidR="00E12FEA" w:rsidRPr="00706458">
        <w:t>”</w:t>
      </w:r>
      <w:r w:rsidRPr="00706458">
        <w:t xml:space="preserve"> Subsections ISTA, ISTB, and ISTC</w:t>
      </w:r>
    </w:p>
    <w:p w14:paraId="51A9FB10" w14:textId="77777777" w:rsidR="00A4798C" w:rsidRDefault="00AE4DC3" w:rsidP="009F169E">
      <w:pPr>
        <w:pStyle w:val="BodyText"/>
        <w:numPr>
          <w:ilvl w:val="0"/>
          <w:numId w:val="21"/>
        </w:numPr>
      </w:pPr>
      <w:r w:rsidRPr="00706458">
        <w:t xml:space="preserve">ASME OM-S/G-(year), </w:t>
      </w:r>
      <w:r w:rsidR="00E12FEA" w:rsidRPr="00706458">
        <w:t>“</w:t>
      </w:r>
      <w:r w:rsidRPr="00706458">
        <w:t>Standards and Guides for Operation and Maintenance of Nuclear Power Plants</w:t>
      </w:r>
      <w:r w:rsidR="00E12FEA" w:rsidRPr="00706458">
        <w:t>”</w:t>
      </w:r>
    </w:p>
    <w:p w14:paraId="71F073E3" w14:textId="5DCDF7CC" w:rsidR="00A4798C" w:rsidRDefault="00C33855" w:rsidP="009F169E">
      <w:pPr>
        <w:pStyle w:val="BodyText"/>
        <w:numPr>
          <w:ilvl w:val="0"/>
          <w:numId w:val="21"/>
        </w:numPr>
      </w:pPr>
      <w:r>
        <w:t xml:space="preserve">10 CFR 50.69, </w:t>
      </w:r>
      <w:r w:rsidR="0083465C">
        <w:rPr>
          <w:lang w:val="en"/>
        </w:rPr>
        <w:t>“</w:t>
      </w:r>
      <w:r>
        <w:rPr>
          <w:lang w:val="en"/>
        </w:rPr>
        <w:t>Risk-informed categorization and treatment of structures, systems and components for nuclear power reactors</w:t>
      </w:r>
      <w:r w:rsidR="0083465C">
        <w:rPr>
          <w:lang w:val="en"/>
        </w:rPr>
        <w:t>”</w:t>
      </w:r>
    </w:p>
    <w:p w14:paraId="56E47BBC" w14:textId="45407636" w:rsidR="00A4798C" w:rsidRDefault="009423AB" w:rsidP="009F169E">
      <w:pPr>
        <w:pStyle w:val="BodyText"/>
        <w:numPr>
          <w:ilvl w:val="0"/>
          <w:numId w:val="21"/>
        </w:numPr>
      </w:pPr>
      <w:r>
        <w:t>Nuclepedia Knowledge Management Web Site 10 CFR 50.69 training session</w:t>
      </w:r>
      <w:r w:rsidR="00D47513">
        <w:t xml:space="preserve"> provided on May 7, 2020</w:t>
      </w:r>
      <w:ins w:id="80" w:author="Author">
        <w:r w:rsidR="004A74DC">
          <w:t xml:space="preserve">, available at the following </w:t>
        </w:r>
        <w:r w:rsidR="009F169E">
          <w:t>internal URL</w:t>
        </w:r>
      </w:ins>
      <w:r>
        <w:t>:</w:t>
      </w:r>
      <w:r w:rsidRPr="006C0749">
        <w:t xml:space="preserve"> </w:t>
      </w:r>
      <w:hyperlink r:id="rId23" w:history="1">
        <w:r>
          <w:rPr>
            <w:rStyle w:val="Hyperlink"/>
          </w:rPr>
          <w:t>https://nuclepedia.usalearning.gov/index.php?title=Coordinated_Regional_(Reactor)_KM/training_Initiative</w:t>
        </w:r>
      </w:hyperlink>
    </w:p>
    <w:p w14:paraId="643CC507" w14:textId="77777777" w:rsidR="008B0C62" w:rsidRDefault="00AE4DC3" w:rsidP="008B0C62">
      <w:pPr>
        <w:pStyle w:val="JOURNALHeading2"/>
        <w:rPr>
          <w:bCs w:val="0"/>
        </w:rPr>
      </w:pPr>
      <w:r w:rsidRPr="00DA6D9C">
        <w:lastRenderedPageBreak/>
        <w:t>EVALUATION</w:t>
      </w:r>
      <w:r w:rsidR="008B0C62">
        <w:rPr>
          <w:bCs w:val="0"/>
        </w:rPr>
        <w:t xml:space="preserve"> </w:t>
      </w:r>
      <w:r w:rsidR="00A565F6" w:rsidRPr="00DA6D9C">
        <w:t>CRITERIA:</w:t>
      </w:r>
    </w:p>
    <w:p w14:paraId="0F54C4A0" w14:textId="77777777" w:rsidR="00A4798C" w:rsidRDefault="00AE4DC3" w:rsidP="008B0C62">
      <w:pPr>
        <w:pStyle w:val="BodyText"/>
      </w:pPr>
      <w:r w:rsidRPr="00DA6D9C">
        <w:t>Upon completion of the tasks, you should be able to do the following:</w:t>
      </w:r>
    </w:p>
    <w:p w14:paraId="18687FE4" w14:textId="77777777" w:rsidR="00A4798C" w:rsidRDefault="0020544F" w:rsidP="009F169E">
      <w:pPr>
        <w:pStyle w:val="BodyText"/>
        <w:numPr>
          <w:ilvl w:val="0"/>
          <w:numId w:val="22"/>
        </w:numPr>
      </w:pPr>
      <w:r>
        <w:t>D</w:t>
      </w:r>
      <w:r w:rsidR="00AE4DC3" w:rsidRPr="00706458">
        <w:t>escribe the following terms and provide examples of each:</w:t>
      </w:r>
    </w:p>
    <w:p w14:paraId="7A34AFE7" w14:textId="262C9BFA" w:rsidR="00AE4DC3" w:rsidRPr="00706458" w:rsidRDefault="00AE4DC3" w:rsidP="009F169E">
      <w:pPr>
        <w:pStyle w:val="BodyText"/>
        <w:numPr>
          <w:ilvl w:val="1"/>
          <w:numId w:val="22"/>
        </w:numPr>
        <w:contextualSpacing/>
      </w:pPr>
      <w:r w:rsidRPr="00706458">
        <w:t>safety-related components or systems</w:t>
      </w:r>
    </w:p>
    <w:p w14:paraId="524D388A" w14:textId="77777777" w:rsidR="000275E9" w:rsidRDefault="00AE4DC3" w:rsidP="009F169E">
      <w:pPr>
        <w:pStyle w:val="BodyText"/>
        <w:numPr>
          <w:ilvl w:val="1"/>
          <w:numId w:val="22"/>
        </w:numPr>
        <w:contextualSpacing/>
      </w:pPr>
      <w:r w:rsidRPr="00706458">
        <w:t>ASME Code Class 1, 2, or 3 systems</w:t>
      </w:r>
    </w:p>
    <w:p w14:paraId="777ED747" w14:textId="77777777" w:rsidR="00AE4DC3" w:rsidRPr="00706458" w:rsidRDefault="00AE4DC3" w:rsidP="009F169E">
      <w:pPr>
        <w:pStyle w:val="BodyText"/>
        <w:numPr>
          <w:ilvl w:val="1"/>
          <w:numId w:val="22"/>
        </w:numPr>
        <w:contextualSpacing/>
      </w:pPr>
      <w:r w:rsidRPr="00706458">
        <w:t>Category A valves</w:t>
      </w:r>
    </w:p>
    <w:p w14:paraId="5815B421" w14:textId="77777777" w:rsidR="00AE4DC3" w:rsidRPr="00706458" w:rsidRDefault="00AE4DC3" w:rsidP="009F169E">
      <w:pPr>
        <w:pStyle w:val="BodyText"/>
        <w:numPr>
          <w:ilvl w:val="1"/>
          <w:numId w:val="22"/>
        </w:numPr>
        <w:contextualSpacing/>
      </w:pPr>
      <w:r w:rsidRPr="00706458">
        <w:t>various types of valves (e.g., manual valve, check valve, safety/relief valve, containment isolation valve, gate valve, globe valve, butterfly valve, stop valve)</w:t>
      </w:r>
    </w:p>
    <w:p w14:paraId="53AC4136" w14:textId="77777777" w:rsidR="00AE4DC3" w:rsidRPr="00706458" w:rsidRDefault="00AE4DC3" w:rsidP="009F169E">
      <w:pPr>
        <w:pStyle w:val="BodyText"/>
        <w:numPr>
          <w:ilvl w:val="1"/>
          <w:numId w:val="22"/>
        </w:numPr>
        <w:contextualSpacing/>
      </w:pPr>
      <w:r w:rsidRPr="00706458">
        <w:t>centrifugal pump/positive displacement pump</w:t>
      </w:r>
    </w:p>
    <w:p w14:paraId="124E8BB0" w14:textId="577AE580" w:rsidR="00AE4DC3" w:rsidRPr="00706458" w:rsidRDefault="00AE4DC3" w:rsidP="009F169E">
      <w:pPr>
        <w:pStyle w:val="BodyText"/>
        <w:numPr>
          <w:ilvl w:val="1"/>
          <w:numId w:val="22"/>
        </w:numPr>
        <w:contextualSpacing/>
      </w:pPr>
      <w:r w:rsidRPr="00706458">
        <w:t>minimum flow lines/recirculation flowpath</w:t>
      </w:r>
    </w:p>
    <w:p w14:paraId="6A5194F5" w14:textId="77777777" w:rsidR="00AE4DC3" w:rsidRPr="00706458" w:rsidRDefault="00AE4DC3" w:rsidP="009F169E">
      <w:pPr>
        <w:pStyle w:val="BodyText"/>
        <w:numPr>
          <w:ilvl w:val="1"/>
          <w:numId w:val="22"/>
        </w:numPr>
        <w:contextualSpacing/>
      </w:pPr>
      <w:r w:rsidRPr="00706458">
        <w:t>TS action statement</w:t>
      </w:r>
    </w:p>
    <w:p w14:paraId="56CC79C8" w14:textId="77777777" w:rsidR="00AE4DC3" w:rsidRPr="00706458" w:rsidRDefault="00AE4DC3" w:rsidP="009F169E">
      <w:pPr>
        <w:pStyle w:val="BodyText"/>
        <w:numPr>
          <w:ilvl w:val="1"/>
          <w:numId w:val="22"/>
        </w:numPr>
        <w:contextualSpacing/>
      </w:pPr>
      <w:r w:rsidRPr="00706458">
        <w:t>alert range limits</w:t>
      </w:r>
    </w:p>
    <w:p w14:paraId="7D68D461" w14:textId="77777777" w:rsidR="00AE4DC3" w:rsidRPr="00706458" w:rsidRDefault="00AE4DC3" w:rsidP="009F169E">
      <w:pPr>
        <w:pStyle w:val="BodyText"/>
        <w:numPr>
          <w:ilvl w:val="1"/>
          <w:numId w:val="22"/>
        </w:numPr>
        <w:contextualSpacing/>
      </w:pPr>
      <w:r w:rsidRPr="00706458">
        <w:t>required action range limits</w:t>
      </w:r>
    </w:p>
    <w:p w14:paraId="39A88E91" w14:textId="77777777" w:rsidR="00AE4DC3" w:rsidRPr="00706458" w:rsidRDefault="00AE4DC3" w:rsidP="009F169E">
      <w:pPr>
        <w:pStyle w:val="BodyText"/>
        <w:numPr>
          <w:ilvl w:val="1"/>
          <w:numId w:val="22"/>
        </w:numPr>
        <w:contextualSpacing/>
      </w:pPr>
      <w:r w:rsidRPr="00706458">
        <w:t>common-cause failure</w:t>
      </w:r>
    </w:p>
    <w:p w14:paraId="127217F0" w14:textId="20C352F7" w:rsidR="00AE4DC3" w:rsidRPr="00706458" w:rsidRDefault="00AE4DC3" w:rsidP="009F169E">
      <w:pPr>
        <w:pStyle w:val="BodyText"/>
        <w:numPr>
          <w:ilvl w:val="1"/>
          <w:numId w:val="22"/>
        </w:numPr>
        <w:contextualSpacing/>
      </w:pPr>
      <w:r w:rsidRPr="00706458">
        <w:t>preconditioning</w:t>
      </w:r>
    </w:p>
    <w:p w14:paraId="2876748C" w14:textId="77777777" w:rsidR="00A4798C" w:rsidRDefault="00AE4DC3" w:rsidP="009F169E">
      <w:pPr>
        <w:pStyle w:val="BodyText"/>
        <w:numPr>
          <w:ilvl w:val="1"/>
          <w:numId w:val="22"/>
        </w:numPr>
      </w:pPr>
      <w:r w:rsidRPr="00706458">
        <w:t>post</w:t>
      </w:r>
      <w:r w:rsidR="0037218C">
        <w:t>-</w:t>
      </w:r>
      <w:r w:rsidRPr="00706458">
        <w:t>maintenance testing</w:t>
      </w:r>
    </w:p>
    <w:p w14:paraId="606FC1B5" w14:textId="0052A40D" w:rsidR="00A4798C" w:rsidRDefault="00AE4DC3" w:rsidP="009F169E">
      <w:pPr>
        <w:pStyle w:val="BodyText"/>
        <w:numPr>
          <w:ilvl w:val="0"/>
          <w:numId w:val="22"/>
        </w:numPr>
      </w:pPr>
      <w:r w:rsidRPr="00706458">
        <w:t>Describe the NRC</w:t>
      </w:r>
      <w:r w:rsidR="00841FC4">
        <w:t>’</w:t>
      </w:r>
      <w:r w:rsidRPr="00706458">
        <w:t xml:space="preserve">s regulations for IST and the </w:t>
      </w:r>
      <w:r w:rsidR="006D4B12">
        <w:t>licensee’s</w:t>
      </w:r>
      <w:r w:rsidRPr="00706458">
        <w:t xml:space="preserve"> programs for meeting those requirements.</w:t>
      </w:r>
    </w:p>
    <w:p w14:paraId="6EC43BDE" w14:textId="77777777" w:rsidR="00A4798C" w:rsidRDefault="00AE4DC3" w:rsidP="009F169E">
      <w:pPr>
        <w:pStyle w:val="BodyText"/>
        <w:numPr>
          <w:ilvl w:val="0"/>
          <w:numId w:val="22"/>
        </w:numPr>
      </w:pPr>
      <w:r w:rsidRPr="00706458">
        <w:t>Discuss what actions should be taken when test results are obtained which are in the alert range or exceed the required action limits.</w:t>
      </w:r>
    </w:p>
    <w:p w14:paraId="504571CD" w14:textId="77777777" w:rsidR="00A4798C" w:rsidRDefault="00AE4DC3" w:rsidP="009F169E">
      <w:pPr>
        <w:pStyle w:val="BodyText"/>
        <w:numPr>
          <w:ilvl w:val="0"/>
          <w:numId w:val="22"/>
        </w:numPr>
      </w:pPr>
      <w:r w:rsidRPr="00706458">
        <w:t>Demonstrate that you can determine the specific test method and frequency requirements for pumps and valves within each ASME class.</w:t>
      </w:r>
    </w:p>
    <w:p w14:paraId="4777F386" w14:textId="77777777" w:rsidR="00A4798C" w:rsidRDefault="00AE4DC3" w:rsidP="009F169E">
      <w:pPr>
        <w:pStyle w:val="BodyText"/>
        <w:numPr>
          <w:ilvl w:val="0"/>
          <w:numId w:val="22"/>
        </w:numPr>
      </w:pPr>
      <w:r w:rsidRPr="00706458">
        <w:t>Describe the overall process to implement relief requests and requests for approval of alternatives.</w:t>
      </w:r>
    </w:p>
    <w:p w14:paraId="245AEB92" w14:textId="77777777" w:rsidR="00A4798C" w:rsidRDefault="00AE4DC3" w:rsidP="009F169E">
      <w:pPr>
        <w:pStyle w:val="BodyText"/>
        <w:numPr>
          <w:ilvl w:val="0"/>
          <w:numId w:val="22"/>
        </w:numPr>
      </w:pPr>
      <w:r w:rsidRPr="00706458">
        <w:t>Explain how you would select an IST activity for a risk-significant pump or valve to inspect.</w:t>
      </w:r>
    </w:p>
    <w:p w14:paraId="4AAE5451" w14:textId="77777777" w:rsidR="00A4798C" w:rsidRDefault="00AE4DC3" w:rsidP="009F169E">
      <w:pPr>
        <w:pStyle w:val="BodyText"/>
        <w:numPr>
          <w:ilvl w:val="0"/>
          <w:numId w:val="22"/>
        </w:numPr>
      </w:pPr>
      <w:r w:rsidRPr="00706458">
        <w:t>Perform the inspection described in IP 71111.22.</w:t>
      </w:r>
    </w:p>
    <w:p w14:paraId="7F8B19E1" w14:textId="77777777" w:rsidR="00A4798C" w:rsidRDefault="00EF43E9" w:rsidP="009F169E">
      <w:pPr>
        <w:pStyle w:val="BodyText"/>
        <w:numPr>
          <w:ilvl w:val="0"/>
          <w:numId w:val="22"/>
        </w:numPr>
      </w:pPr>
      <w:r>
        <w:t>Describe how the adoption of the requirements outlined in 10 CFR 50.69 may affect a licensee’s IST program</w:t>
      </w:r>
      <w:ins w:id="81" w:author="Author">
        <w:r w:rsidR="00520A6F">
          <w:t>.</w:t>
        </w:r>
      </w:ins>
    </w:p>
    <w:p w14:paraId="5470694A" w14:textId="209E9A1D" w:rsidR="008B0C62" w:rsidRDefault="004D4454" w:rsidP="008B0C62">
      <w:pPr>
        <w:pStyle w:val="JOURNALHeading2"/>
      </w:pPr>
      <w:r w:rsidRPr="00DA6D9C">
        <w:t>TASKS:</w:t>
      </w:r>
    </w:p>
    <w:p w14:paraId="71C858B3" w14:textId="7D6C43C9" w:rsidR="00A4798C" w:rsidRDefault="00AE4DC3" w:rsidP="009F169E">
      <w:pPr>
        <w:pStyle w:val="BodyText"/>
        <w:numPr>
          <w:ilvl w:val="0"/>
          <w:numId w:val="23"/>
        </w:numPr>
      </w:pPr>
      <w:r w:rsidRPr="00706458">
        <w:t>Locate the listed references for your facility. In some cases, you may have to use references maintained by licensee staff.</w:t>
      </w:r>
    </w:p>
    <w:p w14:paraId="6BE4E6CB" w14:textId="4920C6B2" w:rsidR="00A4798C" w:rsidRDefault="00AE4DC3" w:rsidP="009F169E">
      <w:pPr>
        <w:pStyle w:val="BodyText"/>
        <w:numPr>
          <w:ilvl w:val="0"/>
          <w:numId w:val="23"/>
        </w:numPr>
      </w:pPr>
      <w:r w:rsidRPr="00706458">
        <w:t xml:space="preserve">Discuss with your supervisor or another qualified inspector, as appropriate, to gain an overall understanding of how licensees implement IST programs. Review the references and </w:t>
      </w:r>
      <w:r w:rsidR="006D4B12">
        <w:t>licensee’s</w:t>
      </w:r>
      <w:r w:rsidRPr="00706458">
        <w:t xml:space="preserve"> procedures as necessary to understand how the specific licensee implements IST requirements. Select a risk-significant system and verify that the IST program includes all pumps and valves that perform a safety-related function(s).</w:t>
      </w:r>
    </w:p>
    <w:p w14:paraId="0E7FFD6F" w14:textId="77777777" w:rsidR="00A4798C" w:rsidRDefault="00AE4DC3" w:rsidP="009F169E">
      <w:pPr>
        <w:pStyle w:val="BodyText"/>
        <w:numPr>
          <w:ilvl w:val="0"/>
          <w:numId w:val="23"/>
        </w:numPr>
      </w:pPr>
      <w:r w:rsidRPr="00706458">
        <w:lastRenderedPageBreak/>
        <w:t xml:space="preserve">Review the </w:t>
      </w:r>
      <w:r w:rsidR="006D4B12">
        <w:t>licensee’s</w:t>
      </w:r>
      <w:r w:rsidRPr="00706458">
        <w:t xml:space="preserve"> administrative controls for tracking tests performed quarterly, on a cold-shutdown frequency, or during refueling outage.</w:t>
      </w:r>
    </w:p>
    <w:p w14:paraId="5BB6F87A" w14:textId="09737B07" w:rsidR="00A4798C" w:rsidRDefault="00AE4DC3" w:rsidP="009F169E">
      <w:pPr>
        <w:pStyle w:val="BodyText"/>
        <w:numPr>
          <w:ilvl w:val="0"/>
          <w:numId w:val="23"/>
        </w:numPr>
      </w:pPr>
      <w:r w:rsidRPr="00706458">
        <w:t>Review at least one recently completed valve test involving a risk-significant system. Verify that the test method, acceptance criteria (including the limit value for stroke time), and corrective actions met the requirements.</w:t>
      </w:r>
    </w:p>
    <w:p w14:paraId="233B78B4" w14:textId="2E435F49" w:rsidR="00A4798C" w:rsidRDefault="00AE4DC3" w:rsidP="009F169E">
      <w:pPr>
        <w:pStyle w:val="BodyText"/>
        <w:numPr>
          <w:ilvl w:val="0"/>
          <w:numId w:val="23"/>
        </w:numPr>
      </w:pPr>
      <w:r w:rsidRPr="00706458">
        <w:t>Review at least one recently completed pump test involving a risk-significant system. Verify that the pump test method, acceptance criteria, and any necessary corrective actions met the requirements.</w:t>
      </w:r>
    </w:p>
    <w:p w14:paraId="2DBE654F" w14:textId="69AB3FA5" w:rsidR="00A4798C" w:rsidRDefault="00FA4BB7" w:rsidP="009F169E">
      <w:pPr>
        <w:pStyle w:val="BodyText"/>
        <w:numPr>
          <w:ilvl w:val="0"/>
          <w:numId w:val="23"/>
        </w:numPr>
      </w:pPr>
      <w:r>
        <w:t xml:space="preserve">Read 10 CFR </w:t>
      </w:r>
      <w:ins w:id="82" w:author="Author">
        <w:r w:rsidR="00B86149">
          <w:t>50.69 and</w:t>
        </w:r>
      </w:ins>
      <w:r>
        <w:t xml:space="preserve"> describe how adoption of that rule into a licensee’s operating license may impact a licensee IST program. </w:t>
      </w:r>
      <w:r w:rsidR="009423AB">
        <w:t>Watch the May 7, 2020, knowledge management presentation that provides an overview of 10 CFR 50.69.</w:t>
      </w:r>
    </w:p>
    <w:p w14:paraId="638CA1E5" w14:textId="69B71B09" w:rsidR="00A4798C" w:rsidRDefault="00AE4DC3" w:rsidP="009F169E">
      <w:pPr>
        <w:pStyle w:val="BodyText"/>
        <w:numPr>
          <w:ilvl w:val="0"/>
          <w:numId w:val="23"/>
        </w:numPr>
      </w:pPr>
      <w:r w:rsidRPr="00706458">
        <w:t>Meet with your supervisor or a qualified operations inspector to discuss any questions that you may have and demonstrate that you can meet the evaluation criteria.</w:t>
      </w:r>
    </w:p>
    <w:p w14:paraId="5B206C70" w14:textId="77777777" w:rsidR="00A4798C" w:rsidRDefault="004D4454" w:rsidP="008B0C62">
      <w:pPr>
        <w:pStyle w:val="JOURNALHeading2"/>
      </w:pPr>
      <w:r w:rsidRPr="00DA6D9C">
        <w:t>DOCUMENTATION:</w:t>
      </w:r>
      <w:r w:rsidR="008B0C62">
        <w:tab/>
      </w:r>
      <w:r w:rsidR="00AE4DC3" w:rsidRPr="00DA6D9C">
        <w:t>Operations</w:t>
      </w:r>
      <w:r w:rsidR="00AE4DC3" w:rsidRPr="00706458">
        <w:t xml:space="preserve"> Inspector Proficiency-Level Qualification Signature Card Item ISA-OPS-</w:t>
      </w:r>
      <w:r w:rsidR="00D47513">
        <w:t>7</w:t>
      </w:r>
    </w:p>
    <w:p w14:paraId="65517F76" w14:textId="77777777" w:rsidR="00A4798C" w:rsidRDefault="00AE4DC3" w:rsidP="007C6FBD">
      <w:pPr>
        <w:pStyle w:val="JournalTOPIC"/>
      </w:pPr>
      <w:bookmarkStart w:id="83" w:name="_Toc130907450"/>
      <w:r w:rsidRPr="00DA6D9C">
        <w:lastRenderedPageBreak/>
        <w:t>(ISA-OPS-</w:t>
      </w:r>
      <w:r w:rsidR="00D47513">
        <w:t>8</w:t>
      </w:r>
      <w:r w:rsidRPr="00DA6D9C">
        <w:t>) Significance Determination Process</w:t>
      </w:r>
      <w:bookmarkEnd w:id="83"/>
    </w:p>
    <w:p w14:paraId="4D93B89E" w14:textId="2112B25E" w:rsidR="003A444E" w:rsidRDefault="00E04560" w:rsidP="00284882">
      <w:pPr>
        <w:pStyle w:val="JOURNALHeading2"/>
      </w:pPr>
      <w:r w:rsidRPr="00DA6D9C">
        <w:t>PURPOSE:</w:t>
      </w:r>
    </w:p>
    <w:p w14:paraId="660189EF" w14:textId="237FA512" w:rsidR="00A4798C" w:rsidRDefault="00AE4DC3" w:rsidP="00096814">
      <w:pPr>
        <w:pStyle w:val="BodyText"/>
      </w:pPr>
      <w:r w:rsidRPr="00DA6D9C">
        <w:t>The significance</w:t>
      </w:r>
      <w:r w:rsidRPr="00706458">
        <w:t xml:space="preserve"> determination process (SDP), as described in Appendix A to NRC Inspection Manual Chapter (IMC) 0609, </w:t>
      </w:r>
      <w:r w:rsidR="00EB618B" w:rsidRPr="00706458">
        <w:t>“</w:t>
      </w:r>
      <w:r w:rsidRPr="00706458">
        <w:t>Significance Determination Process,</w:t>
      </w:r>
      <w:r w:rsidR="00EB618B" w:rsidRPr="00706458">
        <w:t>”</w:t>
      </w:r>
      <w:r w:rsidRPr="00706458">
        <w:t xml:space="preserve"> aids NRC inspectors and staff in determining the safety significance of inspection findings. The SDP </w:t>
      </w:r>
      <w:r w:rsidR="00FA298D" w:rsidRPr="00706458">
        <w:t>outcomes</w:t>
      </w:r>
      <w:r w:rsidRPr="00706458">
        <w:t xml:space="preserve"> for inspection findings and the performance indicator information are </w:t>
      </w:r>
      <w:r w:rsidR="00FA298D" w:rsidRPr="00706458">
        <w:t xml:space="preserve">both </w:t>
      </w:r>
      <w:r w:rsidRPr="00706458">
        <w:t>use</w:t>
      </w:r>
      <w:r w:rsidR="00FA298D" w:rsidRPr="00706458">
        <w:t>d</w:t>
      </w:r>
      <w:r w:rsidRPr="00706458">
        <w:t xml:space="preserve"> </w:t>
      </w:r>
      <w:r w:rsidR="00FA298D" w:rsidRPr="00706458">
        <w:t>as inputs to the power reactor assessment program.</w:t>
      </w:r>
      <w:r w:rsidRPr="00706458">
        <w:t xml:space="preserve"> The purpose of this activity is for you to gain the requisite knowledge, understanding, and practical ability to use the significance determination </w:t>
      </w:r>
      <w:r w:rsidR="00FA298D" w:rsidRPr="00706458">
        <w:t>process for</w:t>
      </w:r>
      <w:r w:rsidRPr="00706458">
        <w:t xml:space="preserve"> findings at</w:t>
      </w:r>
      <w:r w:rsidR="008A510C" w:rsidRPr="00706458">
        <w:t xml:space="preserve"> </w:t>
      </w:r>
      <w:r w:rsidRPr="00706458">
        <w:t>power</w:t>
      </w:r>
      <w:r w:rsidR="009459FC" w:rsidRPr="00706458">
        <w:t>.</w:t>
      </w:r>
    </w:p>
    <w:p w14:paraId="791771B6" w14:textId="77777777" w:rsidR="00A4798C" w:rsidRDefault="00AE4DC3" w:rsidP="00284882">
      <w:pPr>
        <w:pStyle w:val="JOURNALHeading2"/>
      </w:pPr>
      <w:r w:rsidRPr="00DA6D9C">
        <w:t>COMPETENC</w:t>
      </w:r>
      <w:r w:rsidR="00E04560" w:rsidRPr="00DA6D9C">
        <w:t>Y</w:t>
      </w:r>
      <w:r w:rsidR="003A444E">
        <w:rPr>
          <w:bCs w:val="0"/>
        </w:rPr>
        <w:t xml:space="preserve"> </w:t>
      </w:r>
      <w:r w:rsidR="00E04560" w:rsidRPr="00DA6D9C">
        <w:t>AREAS:</w:t>
      </w:r>
      <w:r w:rsidR="00E04560" w:rsidRPr="00DA6D9C">
        <w:tab/>
      </w:r>
      <w:r w:rsidRPr="00DA6D9C">
        <w:t>INSPECTION</w:t>
      </w:r>
      <w:r w:rsidR="003A444E">
        <w:br/>
      </w:r>
      <w:r w:rsidRPr="00DA6D9C">
        <w:t>TECHNICAL AREA EXPERTISE</w:t>
      </w:r>
      <w:r w:rsidR="003A444E">
        <w:br/>
      </w:r>
      <w:r w:rsidRPr="00DA6D9C">
        <w:t>REGULATORY FRAMEWORK</w:t>
      </w:r>
    </w:p>
    <w:p w14:paraId="379B7159" w14:textId="038B8CDA" w:rsidR="00A4798C" w:rsidRDefault="00AE4DC3" w:rsidP="00284882">
      <w:pPr>
        <w:pStyle w:val="JOURNALHeading2"/>
      </w:pPr>
      <w:r w:rsidRPr="00DA6D9C">
        <w:t>LEVEL OF EFFORT:</w:t>
      </w:r>
      <w:r w:rsidRPr="00DA6D9C">
        <w:tab/>
      </w:r>
      <w:r w:rsidR="00252793">
        <w:t>20</w:t>
      </w:r>
      <w:r w:rsidRPr="00DA6D9C">
        <w:t xml:space="preserve"> hours</w:t>
      </w:r>
    </w:p>
    <w:p w14:paraId="5E01BAD3" w14:textId="137982CB" w:rsidR="003A444E" w:rsidRDefault="00E04560" w:rsidP="00284882">
      <w:pPr>
        <w:pStyle w:val="JOURNALHeading2"/>
      </w:pPr>
      <w:r w:rsidRPr="00DA6D9C">
        <w:t>REFERENCES:</w:t>
      </w:r>
    </w:p>
    <w:p w14:paraId="2879FDB2" w14:textId="77777777" w:rsidR="00A4798C" w:rsidRDefault="00AE4DC3" w:rsidP="009F169E">
      <w:pPr>
        <w:pStyle w:val="BodyText"/>
        <w:numPr>
          <w:ilvl w:val="0"/>
          <w:numId w:val="24"/>
        </w:numPr>
      </w:pPr>
      <w:r w:rsidRPr="00706458">
        <w:t xml:space="preserve">IMC 0609, </w:t>
      </w:r>
      <w:r w:rsidR="00E12FEA" w:rsidRPr="00706458">
        <w:t>“</w:t>
      </w:r>
      <w:r w:rsidRPr="00706458">
        <w:t>Significance Determination Process</w:t>
      </w:r>
      <w:r w:rsidR="00E12FEA" w:rsidRPr="00706458">
        <w:t>”</w:t>
      </w:r>
    </w:p>
    <w:p w14:paraId="1AC90FF4" w14:textId="3B32136B" w:rsidR="00A4798C" w:rsidRDefault="00AE4DC3" w:rsidP="009F169E">
      <w:pPr>
        <w:pStyle w:val="BodyText"/>
        <w:numPr>
          <w:ilvl w:val="0"/>
          <w:numId w:val="24"/>
        </w:numPr>
      </w:pPr>
      <w:r w:rsidRPr="00706458">
        <w:t xml:space="preserve">IMC 0609, Attachment 01, </w:t>
      </w:r>
      <w:r w:rsidR="00E12FEA" w:rsidRPr="00706458">
        <w:t>“</w:t>
      </w:r>
      <w:r w:rsidRPr="00706458">
        <w:t>Significance and Enforcement Review Panel</w:t>
      </w:r>
      <w:r w:rsidR="002B0251">
        <w:t xml:space="preserve"> </w:t>
      </w:r>
      <w:ins w:id="84" w:author="Author">
        <w:r w:rsidR="002B0251">
          <w:t>(SERP)</w:t>
        </w:r>
      </w:ins>
      <w:r w:rsidRPr="00706458">
        <w:t xml:space="preserve"> Process</w:t>
      </w:r>
      <w:r w:rsidR="00E12FEA" w:rsidRPr="00706458">
        <w:t>”</w:t>
      </w:r>
    </w:p>
    <w:p w14:paraId="24A59671" w14:textId="124F4EF6" w:rsidR="00A4798C" w:rsidRDefault="00AE4DC3" w:rsidP="009F169E">
      <w:pPr>
        <w:pStyle w:val="BodyText"/>
        <w:numPr>
          <w:ilvl w:val="0"/>
          <w:numId w:val="24"/>
        </w:numPr>
      </w:pPr>
      <w:r w:rsidRPr="00706458">
        <w:t xml:space="preserve">IMC 0609, Attachment 02, </w:t>
      </w:r>
      <w:r w:rsidR="00E12FEA" w:rsidRPr="00706458">
        <w:t>“</w:t>
      </w:r>
      <w:r w:rsidRPr="00706458">
        <w:t>Process for Appealing NRC Characterization of Inspection Findings (SDP Appeal Process)</w:t>
      </w:r>
      <w:r w:rsidR="00E12FEA" w:rsidRPr="00706458">
        <w:t>”</w:t>
      </w:r>
    </w:p>
    <w:p w14:paraId="0D353346" w14:textId="2B8ABE9F" w:rsidR="00A4798C" w:rsidRDefault="00AE4DC3" w:rsidP="009F169E">
      <w:pPr>
        <w:pStyle w:val="BodyText"/>
        <w:numPr>
          <w:ilvl w:val="0"/>
          <w:numId w:val="24"/>
        </w:numPr>
      </w:pPr>
      <w:r w:rsidRPr="00706458">
        <w:t>IMC 0609, A</w:t>
      </w:r>
      <w:r w:rsidR="00A67585" w:rsidRPr="00706458">
        <w:t xml:space="preserve">ttachment </w:t>
      </w:r>
      <w:ins w:id="85" w:author="Author">
        <w:r w:rsidR="00274F6C">
          <w:t>0</w:t>
        </w:r>
      </w:ins>
      <w:r w:rsidR="00A67585" w:rsidRPr="00706458">
        <w:t xml:space="preserve">4, </w:t>
      </w:r>
      <w:r w:rsidR="00E12FEA" w:rsidRPr="00706458">
        <w:t>“</w:t>
      </w:r>
      <w:r w:rsidR="00A67585" w:rsidRPr="00706458">
        <w:t>Initial Characterization of Findings</w:t>
      </w:r>
      <w:r w:rsidR="00E12FEA" w:rsidRPr="00706458">
        <w:t>”</w:t>
      </w:r>
    </w:p>
    <w:p w14:paraId="62D4D1F0" w14:textId="79D60667" w:rsidR="00A4798C" w:rsidRDefault="00030C01" w:rsidP="009F169E">
      <w:pPr>
        <w:pStyle w:val="BodyText"/>
        <w:numPr>
          <w:ilvl w:val="0"/>
          <w:numId w:val="24"/>
        </w:numPr>
      </w:pPr>
      <w:r w:rsidRPr="00706458">
        <w:t>IMC 0609, Appendix A, “The Significance Determination Process (SDP) For Findings At</w:t>
      </w:r>
      <w:r w:rsidR="009F169E">
        <w:noBreakHyphen/>
      </w:r>
      <w:r w:rsidRPr="00706458">
        <w:t>Power”</w:t>
      </w:r>
    </w:p>
    <w:p w14:paraId="589438FD" w14:textId="3BBC5E1D" w:rsidR="00A4798C" w:rsidRDefault="00030C01" w:rsidP="009F169E">
      <w:pPr>
        <w:pStyle w:val="BodyText"/>
        <w:numPr>
          <w:ilvl w:val="0"/>
          <w:numId w:val="24"/>
        </w:numPr>
      </w:pPr>
      <w:r w:rsidRPr="00706458">
        <w:t>IMC 0612, Appendix B, “Issue Screening</w:t>
      </w:r>
      <w:ins w:id="86" w:author="Author">
        <w:r w:rsidR="00274F6C">
          <w:t xml:space="preserve"> Directions</w:t>
        </w:r>
      </w:ins>
      <w:r w:rsidRPr="00706458">
        <w:t>”</w:t>
      </w:r>
    </w:p>
    <w:p w14:paraId="6B2C4661" w14:textId="77777777" w:rsidR="00A4798C" w:rsidRDefault="00030C01" w:rsidP="009F169E">
      <w:pPr>
        <w:pStyle w:val="BodyText"/>
        <w:numPr>
          <w:ilvl w:val="0"/>
          <w:numId w:val="24"/>
        </w:numPr>
      </w:pPr>
      <w:r w:rsidRPr="00706458">
        <w:t>Site-specific SDP Workspace and Plant Risk Information eBook (PRIB) accessed from the site-specific Standardized Plant Risk Analysis (SPAR) Model</w:t>
      </w:r>
    </w:p>
    <w:p w14:paraId="41750DFE" w14:textId="26316A4F" w:rsidR="00A4798C" w:rsidRDefault="0020544F" w:rsidP="009F169E">
      <w:pPr>
        <w:pStyle w:val="BodyText"/>
        <w:numPr>
          <w:ilvl w:val="0"/>
          <w:numId w:val="24"/>
        </w:numPr>
      </w:pPr>
      <w:r w:rsidRPr="00C844FA">
        <w:t>IMC 0308, Attachment 3 “</w:t>
      </w:r>
      <w:ins w:id="87" w:author="Author">
        <w:r w:rsidR="009254F4">
          <w:t xml:space="preserve">Technical Basis for </w:t>
        </w:r>
      </w:ins>
      <w:r w:rsidRPr="00C844FA">
        <w:t>Significance Determination Process</w:t>
      </w:r>
      <w:r>
        <w:t>”</w:t>
      </w:r>
    </w:p>
    <w:p w14:paraId="26F6B4B1" w14:textId="2403D0FC" w:rsidR="003A444E" w:rsidRDefault="00AE4DC3" w:rsidP="00284882">
      <w:pPr>
        <w:pStyle w:val="JOURNALHeading2"/>
        <w:rPr>
          <w:bCs w:val="0"/>
        </w:rPr>
      </w:pPr>
      <w:r w:rsidRPr="00A52E81">
        <w:t>EVALUATION</w:t>
      </w:r>
      <w:r w:rsidR="003A444E">
        <w:rPr>
          <w:bCs w:val="0"/>
        </w:rPr>
        <w:t xml:space="preserve"> </w:t>
      </w:r>
      <w:r w:rsidR="00E04560" w:rsidRPr="00A52E81">
        <w:t>CRITERIA:</w:t>
      </w:r>
    </w:p>
    <w:p w14:paraId="0E121FFC" w14:textId="77777777" w:rsidR="00A4798C" w:rsidRDefault="00AE4DC3" w:rsidP="00096814">
      <w:pPr>
        <w:pStyle w:val="BodyText"/>
        <w:rPr>
          <w:b/>
          <w:bCs/>
        </w:rPr>
      </w:pPr>
      <w:r w:rsidRPr="00A52E81">
        <w:t>At the</w:t>
      </w:r>
      <w:r w:rsidRPr="00706458">
        <w:t xml:space="preserve"> completion of this activity, you should be able to do the following:</w:t>
      </w:r>
    </w:p>
    <w:p w14:paraId="04ED7CE5" w14:textId="77777777" w:rsidR="00A4798C" w:rsidRDefault="00AE4DC3" w:rsidP="009F169E">
      <w:pPr>
        <w:pStyle w:val="BodyText"/>
        <w:numPr>
          <w:ilvl w:val="0"/>
          <w:numId w:val="25"/>
        </w:numPr>
      </w:pPr>
      <w:r w:rsidRPr="00706458">
        <w:t>Explain the purpose, objectives, and applicability of the SDP.</w:t>
      </w:r>
    </w:p>
    <w:p w14:paraId="44514196" w14:textId="77777777" w:rsidR="00A4798C" w:rsidRDefault="00AE4DC3" w:rsidP="009F169E">
      <w:pPr>
        <w:pStyle w:val="BodyText"/>
        <w:numPr>
          <w:ilvl w:val="0"/>
          <w:numId w:val="25"/>
        </w:numPr>
      </w:pPr>
      <w:r w:rsidRPr="00706458">
        <w:t>Describe and discuss the objective of the initiating events, mitigating systems, and barrier integrity cornerstones</w:t>
      </w:r>
      <w:r w:rsidR="00BA607E">
        <w:t xml:space="preserve"> found in IMC 0612, Appendix B</w:t>
      </w:r>
      <w:r w:rsidRPr="00706458">
        <w:t>.</w:t>
      </w:r>
    </w:p>
    <w:p w14:paraId="298B589C" w14:textId="77777777" w:rsidR="00A4798C" w:rsidRDefault="00305CF0" w:rsidP="009F169E">
      <w:pPr>
        <w:pStyle w:val="BodyText"/>
        <w:numPr>
          <w:ilvl w:val="0"/>
          <w:numId w:val="25"/>
        </w:numPr>
      </w:pPr>
      <w:r>
        <w:lastRenderedPageBreak/>
        <w:t>Be able to p</w:t>
      </w:r>
      <w:r w:rsidR="00651C88" w:rsidRPr="00706458">
        <w:t>rocess</w:t>
      </w:r>
      <w:r w:rsidR="00AE4DC3" w:rsidRPr="00706458">
        <w:t xml:space="preserve"> findings using the </w:t>
      </w:r>
      <w:r w:rsidR="00651C88" w:rsidRPr="00706458">
        <w:t>s</w:t>
      </w:r>
      <w:r w:rsidR="00AE4DC3" w:rsidRPr="00706458">
        <w:t xml:space="preserve">creening </w:t>
      </w:r>
      <w:r w:rsidR="00651C88" w:rsidRPr="00706458">
        <w:t>questions</w:t>
      </w:r>
      <w:r w:rsidR="00AE4DC3" w:rsidRPr="00706458">
        <w:t xml:space="preserve"> for the IE, MS, and BI cornerstones of Appendix A to IMC 0609.</w:t>
      </w:r>
    </w:p>
    <w:p w14:paraId="6C8F4FC6" w14:textId="77777777" w:rsidR="00A4798C" w:rsidRDefault="00AE4DC3" w:rsidP="009F169E">
      <w:pPr>
        <w:pStyle w:val="BodyText"/>
        <w:numPr>
          <w:ilvl w:val="0"/>
          <w:numId w:val="25"/>
        </w:numPr>
      </w:pPr>
      <w:r w:rsidRPr="00706458">
        <w:t>Define the safety significance and give examples of Green, White, Yellow, and Red findings.</w:t>
      </w:r>
    </w:p>
    <w:p w14:paraId="04353481" w14:textId="34C1699D" w:rsidR="00A4798C" w:rsidRDefault="00AE4DC3" w:rsidP="009F169E">
      <w:pPr>
        <w:pStyle w:val="BodyText"/>
        <w:numPr>
          <w:ilvl w:val="0"/>
          <w:numId w:val="25"/>
        </w:numPr>
      </w:pPr>
      <w:r w:rsidRPr="00706458">
        <w:t xml:space="preserve">Discuss the Significance and Enforcement Review </w:t>
      </w:r>
      <w:r w:rsidR="00651C88" w:rsidRPr="00706458">
        <w:t xml:space="preserve">Panel </w:t>
      </w:r>
      <w:r w:rsidRPr="00706458">
        <w:t xml:space="preserve">(SERP) </w:t>
      </w:r>
      <w:r w:rsidR="00651C88" w:rsidRPr="00706458">
        <w:t xml:space="preserve">process and </w:t>
      </w:r>
      <w:r w:rsidR="008358C3" w:rsidRPr="00706458">
        <w:rPr>
          <w:noProof/>
        </w:rPr>
        <w:t xml:space="preserve">purpose, information contained in a SERP package, and </w:t>
      </w:r>
      <w:r w:rsidR="00651C88" w:rsidRPr="00706458">
        <w:rPr>
          <w:noProof/>
        </w:rPr>
        <w:t xml:space="preserve">the inspector’s </w:t>
      </w:r>
      <w:r w:rsidR="008358C3" w:rsidRPr="00706458">
        <w:rPr>
          <w:noProof/>
        </w:rPr>
        <w:t xml:space="preserve">role during the SERP as described in IMC 0609, Attachment </w:t>
      </w:r>
      <w:ins w:id="88" w:author="Author">
        <w:r w:rsidR="00864C49">
          <w:rPr>
            <w:noProof/>
          </w:rPr>
          <w:t>0</w:t>
        </w:r>
      </w:ins>
      <w:r w:rsidR="008358C3" w:rsidRPr="00706458">
        <w:rPr>
          <w:noProof/>
        </w:rPr>
        <w:t>1.</w:t>
      </w:r>
    </w:p>
    <w:p w14:paraId="2E86FF18" w14:textId="54C3B6D9" w:rsidR="00A4798C" w:rsidRDefault="00AE4DC3" w:rsidP="009F169E">
      <w:pPr>
        <w:pStyle w:val="BodyText"/>
        <w:numPr>
          <w:ilvl w:val="0"/>
          <w:numId w:val="25"/>
        </w:numPr>
      </w:pPr>
      <w:r w:rsidRPr="00706458">
        <w:t xml:space="preserve">Discuss the </w:t>
      </w:r>
      <w:r w:rsidR="00EB618B" w:rsidRPr="00706458">
        <w:t>“</w:t>
      </w:r>
      <w:r w:rsidRPr="00706458">
        <w:t>Process for Appealing NRC Characterization of Inspection Findings (SDP appeal process)</w:t>
      </w:r>
      <w:r w:rsidR="00EB618B" w:rsidRPr="00706458">
        <w:t>”</w:t>
      </w:r>
      <w:r w:rsidRPr="00706458">
        <w:t xml:space="preserve"> as described in IMC</w:t>
      </w:r>
      <w:r w:rsidR="004D0AFE">
        <w:t xml:space="preserve"> </w:t>
      </w:r>
      <w:r w:rsidRPr="00706458">
        <w:t xml:space="preserve">0609, Attachment </w:t>
      </w:r>
      <w:ins w:id="89" w:author="Author">
        <w:r w:rsidR="00864C49">
          <w:t>0</w:t>
        </w:r>
      </w:ins>
      <w:r w:rsidRPr="00706458">
        <w:t>2.</w:t>
      </w:r>
    </w:p>
    <w:p w14:paraId="6007F95D" w14:textId="77777777" w:rsidR="00A4798C" w:rsidRDefault="00676CC9" w:rsidP="009F169E">
      <w:pPr>
        <w:pStyle w:val="BodyText"/>
        <w:numPr>
          <w:ilvl w:val="0"/>
          <w:numId w:val="25"/>
        </w:numPr>
      </w:pPr>
      <w:r>
        <w:t>Explain the relationship between the licensee performance deficiency and the associated degraded condition, and how the SDP examines the risk increase from the degraded condition.</w:t>
      </w:r>
    </w:p>
    <w:p w14:paraId="2DCEC6AA" w14:textId="72EC7402" w:rsidR="00A4798C" w:rsidRDefault="00676CC9" w:rsidP="009F169E">
      <w:pPr>
        <w:pStyle w:val="BodyText"/>
        <w:numPr>
          <w:ilvl w:val="0"/>
          <w:numId w:val="25"/>
        </w:numPr>
      </w:pPr>
      <w:r>
        <w:t>Explain why the proximate cause, not the root cause of the performance deficiency, is used to assess significance. Also, discuss the importance of the initial inspection effort to correctly characterize the performance deficiency.</w:t>
      </w:r>
    </w:p>
    <w:p w14:paraId="7C47BE12" w14:textId="176C38E1" w:rsidR="003A444E" w:rsidRDefault="00E04560" w:rsidP="00284882">
      <w:pPr>
        <w:pStyle w:val="JOURNALHeading2"/>
      </w:pPr>
      <w:r w:rsidRPr="00DA6D9C">
        <w:t>TASKS:</w:t>
      </w:r>
    </w:p>
    <w:p w14:paraId="06FBF967" w14:textId="77777777" w:rsidR="009F169E" w:rsidRDefault="00AE4DC3" w:rsidP="009F169E">
      <w:pPr>
        <w:pStyle w:val="BodyText"/>
        <w:numPr>
          <w:ilvl w:val="0"/>
          <w:numId w:val="26"/>
        </w:numPr>
      </w:pPr>
      <w:r w:rsidRPr="00706458">
        <w:t>Read the referenced section of IMC 0609, with a particular focus on Appendix A.</w:t>
      </w:r>
      <w:r w:rsidR="006F4168">
        <w:t xml:space="preserve"> In addition, be aware of</w:t>
      </w:r>
      <w:ins w:id="90" w:author="Author">
        <w:r w:rsidR="009F169E">
          <w:t xml:space="preserve"> the following appendices:</w:t>
        </w:r>
      </w:ins>
    </w:p>
    <w:p w14:paraId="0E2299D9" w14:textId="77777777" w:rsidR="009F169E" w:rsidRDefault="006F4168" w:rsidP="009F169E">
      <w:pPr>
        <w:pStyle w:val="ListBullet3"/>
        <w:spacing w:after="220"/>
      </w:pPr>
      <w:r>
        <w:t xml:space="preserve">Appendix </w:t>
      </w:r>
      <w:r w:rsidR="001B5B99">
        <w:t>B (Emergency Preparedness Significance Determination Process),</w:t>
      </w:r>
    </w:p>
    <w:p w14:paraId="50A3165C" w14:textId="77777777" w:rsidR="009F169E" w:rsidRDefault="001B5B99" w:rsidP="009F169E">
      <w:pPr>
        <w:pStyle w:val="ListBullet3"/>
        <w:spacing w:after="220"/>
      </w:pPr>
      <w:r>
        <w:t>Appendix C (Occupational Radiation Safety Significance Determination Process),</w:t>
      </w:r>
    </w:p>
    <w:p w14:paraId="04A3A17C" w14:textId="76F4CD1C" w:rsidR="009F169E" w:rsidRDefault="001B5B99" w:rsidP="009F169E">
      <w:pPr>
        <w:pStyle w:val="ListBullet3"/>
        <w:spacing w:after="220"/>
      </w:pPr>
      <w:r>
        <w:t>Appendix D (Public Radiation Safety Significance Determination Process),</w:t>
      </w:r>
    </w:p>
    <w:p w14:paraId="29C6EB66" w14:textId="286D92CD" w:rsidR="009F169E" w:rsidRDefault="001B5B99" w:rsidP="009F169E">
      <w:pPr>
        <w:pStyle w:val="ListBullet3"/>
        <w:spacing w:after="220"/>
      </w:pPr>
      <w:r>
        <w:t>Appendix E (Security Significance Determination Process for Power Reactors),</w:t>
      </w:r>
    </w:p>
    <w:p w14:paraId="1D0D37CA" w14:textId="0EA57E0B" w:rsidR="009F169E" w:rsidRDefault="001B5B99" w:rsidP="009F169E">
      <w:pPr>
        <w:pStyle w:val="ListBullet3"/>
        <w:spacing w:after="220"/>
      </w:pPr>
      <w:r>
        <w:t xml:space="preserve">Appendix </w:t>
      </w:r>
      <w:r w:rsidR="006F4168">
        <w:t>F (Fire Protection Significance Determination Process),</w:t>
      </w:r>
    </w:p>
    <w:p w14:paraId="7988B78F" w14:textId="7DE12EFB" w:rsidR="009F169E" w:rsidRDefault="006F4168" w:rsidP="009F169E">
      <w:pPr>
        <w:pStyle w:val="ListBullet3"/>
        <w:spacing w:after="220"/>
      </w:pPr>
      <w:r>
        <w:t>Appendix G</w:t>
      </w:r>
      <w:r w:rsidR="004B4F49">
        <w:t xml:space="preserve"> (Shutdown Operations Significance Determination Process),</w:t>
      </w:r>
    </w:p>
    <w:p w14:paraId="75250877" w14:textId="42D43BDC" w:rsidR="009F169E" w:rsidRDefault="006F4168" w:rsidP="009F169E">
      <w:pPr>
        <w:pStyle w:val="ListBullet3"/>
        <w:spacing w:after="220"/>
      </w:pPr>
      <w:r>
        <w:t>Appendix H</w:t>
      </w:r>
      <w:r w:rsidR="004B4F49">
        <w:t xml:space="preserve"> (Containment Integrity Significance Determination Process),</w:t>
      </w:r>
    </w:p>
    <w:p w14:paraId="4F1E5D59" w14:textId="63093751" w:rsidR="009F169E" w:rsidRDefault="006F4168" w:rsidP="009F169E">
      <w:pPr>
        <w:pStyle w:val="ListBullet3"/>
        <w:spacing w:after="220"/>
      </w:pPr>
      <w:r>
        <w:t>Appendix K</w:t>
      </w:r>
      <w:r w:rsidR="004B4F49">
        <w:t xml:space="preserve"> (Maintenance Risk Assessment and Risk Management Significance Determination Process),</w:t>
      </w:r>
    </w:p>
    <w:p w14:paraId="43C97810" w14:textId="6133CA32" w:rsidR="009F169E" w:rsidRDefault="006F4168" w:rsidP="009F169E">
      <w:pPr>
        <w:pStyle w:val="ListBullet3"/>
        <w:spacing w:after="220"/>
      </w:pPr>
      <w:r>
        <w:t>Appendix L</w:t>
      </w:r>
      <w:r w:rsidR="004B4F49">
        <w:t xml:space="preserve"> (</w:t>
      </w:r>
      <w:ins w:id="91" w:author="Author">
        <w:r w:rsidR="007F376B">
          <w:t>Extensive Damage Mitigation Guideleines</w:t>
        </w:r>
      </w:ins>
      <w:r w:rsidR="004B4F49">
        <w:t xml:space="preserve"> Significance Determination Process),</w:t>
      </w:r>
      <w:r>
        <w:t xml:space="preserve"> </w:t>
      </w:r>
      <w:r w:rsidR="00FA4BB7">
        <w:t>and</w:t>
      </w:r>
    </w:p>
    <w:p w14:paraId="618E7095" w14:textId="5AEFFCFE" w:rsidR="00AE4DC3" w:rsidRPr="00706458" w:rsidRDefault="006F4168" w:rsidP="009F169E">
      <w:pPr>
        <w:pStyle w:val="ListBullet3"/>
        <w:spacing w:after="220"/>
      </w:pPr>
      <w:r>
        <w:t>Appendix M</w:t>
      </w:r>
      <w:r w:rsidR="004B4F49">
        <w:t xml:space="preserve"> (</w:t>
      </w:r>
      <w:r>
        <w:t>Significance Determination Process Using Qualitative Criteria</w:t>
      </w:r>
      <w:r w:rsidR="00225C8D">
        <w:t>)</w:t>
      </w:r>
      <w:r w:rsidR="003B21F7">
        <w:t>.</w:t>
      </w:r>
    </w:p>
    <w:p w14:paraId="5BBE2F15" w14:textId="77777777" w:rsidR="00A4798C" w:rsidRDefault="00AE4DC3" w:rsidP="009F169E">
      <w:pPr>
        <w:pStyle w:val="BodyText"/>
        <w:numPr>
          <w:ilvl w:val="0"/>
          <w:numId w:val="26"/>
        </w:numPr>
      </w:pPr>
      <w:r w:rsidRPr="00706458">
        <w:t>Go to the Reactor Oversight Process Web site and review a sample of Green, White, Yellow, and Red findings in each of the three cornerstones (if samples of each safety significance are posted).</w:t>
      </w:r>
    </w:p>
    <w:p w14:paraId="6FBCFD91" w14:textId="33E7D55E" w:rsidR="00A4798C" w:rsidRDefault="00AE4DC3" w:rsidP="009F169E">
      <w:pPr>
        <w:pStyle w:val="BodyText"/>
        <w:numPr>
          <w:ilvl w:val="0"/>
          <w:numId w:val="26"/>
        </w:numPr>
      </w:pPr>
      <w:r w:rsidRPr="00706458">
        <w:t xml:space="preserve">Read </w:t>
      </w:r>
      <w:r w:rsidR="002C1093" w:rsidRPr="00706458">
        <w:t>Scenarios A-</w:t>
      </w:r>
      <w:r w:rsidR="00BA607E">
        <w:t>D</w:t>
      </w:r>
      <w:r w:rsidRPr="00706458">
        <w:t xml:space="preserve"> and </w:t>
      </w:r>
      <w:r w:rsidR="002C1093" w:rsidRPr="00706458">
        <w:t>complete tasks</w:t>
      </w:r>
      <w:r w:rsidR="00420CEA" w:rsidRPr="00706458">
        <w:t xml:space="preserve"> </w:t>
      </w:r>
      <w:r w:rsidR="00B148CF" w:rsidRPr="00706458">
        <w:t>a</w:t>
      </w:r>
      <w:r w:rsidR="00420CEA" w:rsidRPr="00706458">
        <w:t>-</w:t>
      </w:r>
      <w:r w:rsidR="009423AB">
        <w:t>c</w:t>
      </w:r>
      <w:r w:rsidR="00420CEA" w:rsidRPr="00706458">
        <w:t xml:space="preserve"> below</w:t>
      </w:r>
      <w:r w:rsidR="002C1093" w:rsidRPr="00706458">
        <w:t xml:space="preserve"> for each scenario. Discuss your results with your supervisor or a qualified inspector.</w:t>
      </w:r>
    </w:p>
    <w:p w14:paraId="4EFF7799" w14:textId="0A069259" w:rsidR="00A4798C" w:rsidRDefault="00BF0C10" w:rsidP="009F169E">
      <w:pPr>
        <w:pStyle w:val="BodyText"/>
        <w:numPr>
          <w:ilvl w:val="1"/>
          <w:numId w:val="26"/>
        </w:numPr>
      </w:pPr>
      <w:r w:rsidRPr="00BF0C10">
        <w:t xml:space="preserve">Assess the indicated finding using IMC 0609, Attachment </w:t>
      </w:r>
      <w:ins w:id="92" w:author="Author">
        <w:r w:rsidR="006C7669">
          <w:t>0</w:t>
        </w:r>
      </w:ins>
      <w:r w:rsidRPr="00BF0C10">
        <w:t xml:space="preserve">4 and proceed to the applicable appendix as directed. Ensure that you </w:t>
      </w:r>
      <w:r w:rsidR="0020544F">
        <w:t>can</w:t>
      </w:r>
      <w:r w:rsidR="003B21F7">
        <w:t xml:space="preserve"> </w:t>
      </w:r>
      <w:r w:rsidRPr="00BF0C10">
        <w:t>describe the nexus between the inspection finding and the degraded condition</w:t>
      </w:r>
      <w:r>
        <w:t>.</w:t>
      </w:r>
    </w:p>
    <w:p w14:paraId="6D71BC0E" w14:textId="1D722D19" w:rsidR="00A4798C" w:rsidRDefault="00BF0C10" w:rsidP="009F169E">
      <w:pPr>
        <w:pStyle w:val="BodyText"/>
        <w:numPr>
          <w:ilvl w:val="1"/>
          <w:numId w:val="26"/>
        </w:numPr>
      </w:pPr>
      <w:r w:rsidRPr="00706458">
        <w:lastRenderedPageBreak/>
        <w:t>Use the applicable appendix to determine if the issue is Green or if a more detailed risk evaluation is required. Do not perform the additional detailed risk evaluation if applicable; however, discuss possible outcomes with a regional Senior Reactor Analyst (SRA). Be able to justify your determination.</w:t>
      </w:r>
    </w:p>
    <w:p w14:paraId="34D6302C" w14:textId="77777777" w:rsidR="00A4798C" w:rsidRDefault="00B9364C" w:rsidP="009F169E">
      <w:pPr>
        <w:pStyle w:val="BodyText"/>
        <w:numPr>
          <w:ilvl w:val="1"/>
          <w:numId w:val="26"/>
        </w:numPr>
      </w:pPr>
      <w:r w:rsidRPr="00706458">
        <w:t>Discuss your results with your supervisor or a qualified inspector.</w:t>
      </w:r>
    </w:p>
    <w:p w14:paraId="2F783498" w14:textId="7528049C" w:rsidR="00A4798C" w:rsidRDefault="00B9364C" w:rsidP="009F169E">
      <w:pPr>
        <w:pStyle w:val="BodyText"/>
        <w:numPr>
          <w:ilvl w:val="0"/>
          <w:numId w:val="26"/>
        </w:numPr>
      </w:pPr>
      <w:r w:rsidRPr="00706458">
        <w:t>Whenever possible, attend a</w:t>
      </w:r>
      <w:r w:rsidR="00305CF0">
        <w:t xml:space="preserve">n IFRB and/or </w:t>
      </w:r>
      <w:r w:rsidRPr="00706458">
        <w:t xml:space="preserve">(SERP). </w:t>
      </w:r>
      <w:r w:rsidRPr="00706458">
        <w:rPr>
          <w:noProof/>
        </w:rPr>
        <w:t xml:space="preserve">If you are unable to attend </w:t>
      </w:r>
      <w:r w:rsidR="00305CF0">
        <w:rPr>
          <w:noProof/>
        </w:rPr>
        <w:t>these meetings</w:t>
      </w:r>
      <w:r w:rsidRPr="00706458">
        <w:rPr>
          <w:noProof/>
        </w:rPr>
        <w:t xml:space="preserve">, review IMC 0609, Attachment </w:t>
      </w:r>
      <w:ins w:id="93" w:author="Author">
        <w:r w:rsidR="00864C49">
          <w:rPr>
            <w:noProof/>
          </w:rPr>
          <w:t>0</w:t>
        </w:r>
      </w:ins>
      <w:r w:rsidRPr="00706458">
        <w:rPr>
          <w:noProof/>
        </w:rPr>
        <w:t xml:space="preserve">1 and an actual </w:t>
      </w:r>
      <w:r w:rsidR="00305CF0">
        <w:rPr>
          <w:noProof/>
        </w:rPr>
        <w:t>IFRB/</w:t>
      </w:r>
      <w:r w:rsidRPr="00706458">
        <w:rPr>
          <w:noProof/>
        </w:rPr>
        <w:t xml:space="preserve">SERP package to develop an understanding of the </w:t>
      </w:r>
      <w:r w:rsidR="00305CF0">
        <w:rPr>
          <w:noProof/>
        </w:rPr>
        <w:t>IFRB/</w:t>
      </w:r>
      <w:r w:rsidRPr="00706458">
        <w:rPr>
          <w:noProof/>
        </w:rPr>
        <w:t>SERP purpose</w:t>
      </w:r>
      <w:r w:rsidR="00305CF0">
        <w:rPr>
          <w:noProof/>
        </w:rPr>
        <w:t>s/</w:t>
      </w:r>
      <w:r w:rsidRPr="00706458">
        <w:rPr>
          <w:noProof/>
        </w:rPr>
        <w:t>process</w:t>
      </w:r>
      <w:r w:rsidR="00305CF0">
        <w:rPr>
          <w:noProof/>
        </w:rPr>
        <w:t>es</w:t>
      </w:r>
      <w:r w:rsidRPr="00706458">
        <w:rPr>
          <w:noProof/>
        </w:rPr>
        <w:t xml:space="preserve">, and the contents of </w:t>
      </w:r>
      <w:r w:rsidR="00305CF0">
        <w:rPr>
          <w:noProof/>
        </w:rPr>
        <w:t>an IFRB/</w:t>
      </w:r>
      <w:r w:rsidRPr="00706458">
        <w:rPr>
          <w:noProof/>
        </w:rPr>
        <w:t xml:space="preserve"> SERP package.</w:t>
      </w:r>
      <w:r w:rsidRPr="00706458">
        <w:t xml:space="preserve"> Discuss the rationale for the outcome/resolution of the panel with a qualified inspector.</w:t>
      </w:r>
    </w:p>
    <w:p w14:paraId="16C1FB58" w14:textId="6AFA6AFB" w:rsidR="00A4798C" w:rsidRDefault="00B9364C" w:rsidP="009F169E">
      <w:pPr>
        <w:pStyle w:val="BodyText"/>
        <w:numPr>
          <w:ilvl w:val="0"/>
          <w:numId w:val="26"/>
        </w:numPr>
      </w:pPr>
      <w:r w:rsidRPr="00706458">
        <w:t>Meet with your supervisor or a qualified inspector to discuss any questions you may have a</w:t>
      </w:r>
      <w:ins w:id="94" w:author="Author">
        <w:r w:rsidR="00EC622A">
          <w:t>fter completing</w:t>
        </w:r>
      </w:ins>
      <w:r w:rsidRPr="00706458">
        <w:t xml:space="preserve"> this training activity.</w:t>
      </w:r>
    </w:p>
    <w:p w14:paraId="5116841D" w14:textId="3E357193" w:rsidR="00AE4DC3" w:rsidRPr="00706458" w:rsidRDefault="00E04560" w:rsidP="00284882">
      <w:pPr>
        <w:pStyle w:val="JOURNALHeading2"/>
      </w:pPr>
      <w:r w:rsidRPr="00DA6D9C">
        <w:t>DOCUMENTATION:</w:t>
      </w:r>
      <w:r w:rsidR="000275E9" w:rsidRPr="00DA6D9C">
        <w:t xml:space="preserve"> </w:t>
      </w:r>
      <w:r w:rsidR="00113985">
        <w:tab/>
      </w:r>
      <w:r w:rsidR="00AE4DC3" w:rsidRPr="00DA6D9C">
        <w:t>Operations</w:t>
      </w:r>
      <w:r w:rsidR="00AE4DC3" w:rsidRPr="00706458">
        <w:t xml:space="preserve"> Technical Proficiency-Level Qualification Signature Card Item ISA-OPS-</w:t>
      </w:r>
      <w:r w:rsidR="00D47513">
        <w:t>8</w:t>
      </w:r>
    </w:p>
    <w:p w14:paraId="43836713" w14:textId="77777777" w:rsidR="00AE4DC3" w:rsidRPr="00284882" w:rsidRDefault="00AE4DC3" w:rsidP="00284882">
      <w:pPr>
        <w:pStyle w:val="JournalHeading3"/>
      </w:pPr>
      <w:bookmarkStart w:id="95" w:name="_Toc130907451"/>
      <w:r w:rsidRPr="00284882">
        <w:t>Scenario A</w:t>
      </w:r>
      <w:bookmarkEnd w:id="95"/>
    </w:p>
    <w:p w14:paraId="210D0461" w14:textId="4D5ABD2E" w:rsidR="00E02DDE" w:rsidRPr="00882BA5" w:rsidRDefault="00AE4DC3" w:rsidP="00284882">
      <w:pPr>
        <w:pStyle w:val="BodyText2"/>
        <w:rPr>
          <w:color w:val="000000"/>
        </w:rPr>
      </w:pPr>
      <w:r w:rsidRPr="00706458">
        <w:t xml:space="preserve">During the Unit 1 Spring 1R16 refueling outage (RFO), plant staff identified control rod drive mechanism nozzle </w:t>
      </w:r>
      <w:r w:rsidR="00E02DDE">
        <w:t>21</w:t>
      </w:r>
      <w:r w:rsidRPr="00706458">
        <w:t xml:space="preserve"> as leaking. </w:t>
      </w:r>
      <w:r w:rsidR="00660FBD">
        <w:rPr>
          <w:color w:val="000000"/>
        </w:rPr>
        <w:t>To stop the leakage and repair the defect</w:t>
      </w:r>
      <w:r w:rsidR="00E02DDE" w:rsidRPr="00882BA5">
        <w:rPr>
          <w:color w:val="000000"/>
        </w:rPr>
        <w:t xml:space="preserve">, the licensee applied for and received approval from the NRC to perform a non-code repair to the leaking nozzle weld. </w:t>
      </w:r>
      <w:r w:rsidRPr="00882BA5">
        <w:rPr>
          <w:color w:val="000000"/>
        </w:rPr>
        <w:t xml:space="preserve">Workers repaired the nozzle weld and returned the unit to operation for another cycle. When the unit was shut down for RFO 1R17, visual examination of the reactor vessel head revealed repeat leakage of the nozzle. </w:t>
      </w:r>
      <w:r w:rsidR="00E02DDE" w:rsidRPr="00882BA5">
        <w:rPr>
          <w:color w:val="000000"/>
        </w:rPr>
        <w:t xml:space="preserve">When reviewing the work order for the subject repair, the inspectors identified </w:t>
      </w:r>
      <w:ins w:id="96" w:author="Author">
        <w:r w:rsidR="00B47D9C" w:rsidRPr="00882BA5">
          <w:rPr>
            <w:color w:val="000000"/>
          </w:rPr>
          <w:t>several</w:t>
        </w:r>
      </w:ins>
      <w:r w:rsidR="00E02DDE" w:rsidRPr="00882BA5">
        <w:rPr>
          <w:color w:val="000000"/>
        </w:rPr>
        <w:t xml:space="preserve"> issues regarding the welding process such as use of incorrect weld wire and improper post heat treatment. As a result, the nozzle repair was not performed in accordance with the conditions established in the relief request or in accordance with the licensee’s repair plan. As a result, the inspectors and the licensee concluded that the repair method was inadequate to prevent recurrence of the original primary water stress-corrosion cracking.</w:t>
      </w:r>
    </w:p>
    <w:p w14:paraId="0EFDD628" w14:textId="77777777" w:rsidR="00AE4DC3" w:rsidRPr="00DA6D9C" w:rsidRDefault="00AE4DC3" w:rsidP="00284882">
      <w:pPr>
        <w:pStyle w:val="JournalHeading3"/>
      </w:pPr>
      <w:bookmarkStart w:id="97" w:name="_Toc130907452"/>
      <w:r w:rsidRPr="00DA6D9C">
        <w:t>Scenario B</w:t>
      </w:r>
      <w:bookmarkEnd w:id="97"/>
    </w:p>
    <w:p w14:paraId="10494EFA" w14:textId="1DDF3A07" w:rsidR="00AE4DC3" w:rsidRPr="00706458" w:rsidRDefault="00AE4DC3" w:rsidP="00284882">
      <w:pPr>
        <w:pStyle w:val="BodyText2"/>
      </w:pPr>
      <w:r w:rsidRPr="00706458">
        <w:t>On September 26, 20</w:t>
      </w:r>
      <w:ins w:id="98" w:author="Author">
        <w:r w:rsidR="009B2ADD">
          <w:t>21</w:t>
        </w:r>
      </w:ins>
      <w:r w:rsidRPr="00706458">
        <w:t xml:space="preserve">, Unit 1 was at 99-percent reactor power, coasting down for </w:t>
      </w:r>
      <w:r w:rsidR="00836B1D">
        <w:t>a Refueling Outage</w:t>
      </w:r>
      <w:r w:rsidRPr="00706458">
        <w:t xml:space="preserve"> </w:t>
      </w:r>
      <w:r w:rsidR="00836B1D">
        <w:t>(</w:t>
      </w:r>
      <w:r w:rsidRPr="00706458">
        <w:t>RFO</w:t>
      </w:r>
      <w:r w:rsidR="00836B1D">
        <w:t>)</w:t>
      </w:r>
      <w:r w:rsidRPr="00706458">
        <w:t xml:space="preserve"> </w:t>
      </w:r>
      <w:r w:rsidR="00836B1D">
        <w:t xml:space="preserve">that was </w:t>
      </w:r>
      <w:r w:rsidRPr="00706458">
        <w:t xml:space="preserve">scheduled to begin on October 5. At 5:41 a.m., the Unit 1 control room received a condenser off-gas alarm. At 12:43 p.m., </w:t>
      </w:r>
      <w:r w:rsidR="00836B1D">
        <w:t xml:space="preserve">the </w:t>
      </w:r>
      <w:r w:rsidRPr="00706458">
        <w:t>condenser off-gas alarm actuated again</w:t>
      </w:r>
      <w:r w:rsidR="00C1592A">
        <w:t>,</w:t>
      </w:r>
      <w:r w:rsidRPr="00706458">
        <w:t xml:space="preserve"> and the No. 2 steam generator main steam</w:t>
      </w:r>
      <w:r w:rsidR="00BF0C10">
        <w:t xml:space="preserve"> </w:t>
      </w:r>
      <w:r w:rsidRPr="00706458">
        <w:t>line N-16 monitor went into alarm. At 10:24 p.m., the N-16 alarm cleared</w:t>
      </w:r>
      <w:r w:rsidR="00012378">
        <w:t>,</w:t>
      </w:r>
      <w:r w:rsidRPr="00706458">
        <w:t xml:space="preserve"> and the reading continued to trend downward.</w:t>
      </w:r>
    </w:p>
    <w:p w14:paraId="08081CEA" w14:textId="0653E00D" w:rsidR="00AE4DC3" w:rsidRPr="00706458" w:rsidRDefault="00AE4DC3" w:rsidP="00284882">
      <w:pPr>
        <w:pStyle w:val="BodyText2"/>
      </w:pPr>
      <w:r w:rsidRPr="00706458">
        <w:t>On September 27, 20</w:t>
      </w:r>
      <w:ins w:id="99" w:author="Author">
        <w:r w:rsidR="005B4C6E">
          <w:t>21</w:t>
        </w:r>
      </w:ins>
      <w:r w:rsidRPr="00706458">
        <w:t>, at 12:19 a.m., the condenser off-gas alarm</w:t>
      </w:r>
      <w:r w:rsidR="00C1592A">
        <w:t xml:space="preserve"> </w:t>
      </w:r>
      <w:r w:rsidRPr="00706458">
        <w:t>cleared. At 10:25 a.m., the N</w:t>
      </w:r>
      <w:r w:rsidRPr="00706458">
        <w:noBreakHyphen/>
        <w:t>16 alarm returned. At 10:40 a.m., the condenser off-gas alarm came in</w:t>
      </w:r>
      <w:r w:rsidR="00836B1D">
        <w:t xml:space="preserve"> again</w:t>
      </w:r>
      <w:r w:rsidRPr="00706458">
        <w:t xml:space="preserve">, followed by the condenser off-gas Hi alarm at 10:51 a.m. At 1:06 p.m., </w:t>
      </w:r>
      <w:r w:rsidR="00836B1D">
        <w:t xml:space="preserve">both </w:t>
      </w:r>
      <w:r w:rsidRPr="00706458">
        <w:t>alarms cleared. These alarms came in twice more on this day. At 7:54 p.m., the condenser off-gas alarm came in and at 10:32 p.m., the condenser off-gas HiHi alarm was reached. The alarms cleared in less than an hour.</w:t>
      </w:r>
    </w:p>
    <w:p w14:paraId="437BA11F" w14:textId="30951FA2" w:rsidR="00AE4DC3" w:rsidRPr="00706458" w:rsidRDefault="00AE4DC3" w:rsidP="00284882">
      <w:pPr>
        <w:pStyle w:val="BodyText2"/>
      </w:pPr>
      <w:r w:rsidRPr="00706458">
        <w:lastRenderedPageBreak/>
        <w:t>On September 28, 20</w:t>
      </w:r>
      <w:ins w:id="100" w:author="Author">
        <w:r w:rsidR="00756F31">
          <w:t>21</w:t>
        </w:r>
      </w:ins>
      <w:r w:rsidRPr="00706458">
        <w:t xml:space="preserve">, at 1:40 a.m., the Unit 1 control room operators commenced </w:t>
      </w:r>
      <w:r w:rsidR="00836B1D">
        <w:t xml:space="preserve">a </w:t>
      </w:r>
      <w:r w:rsidRPr="00706458">
        <w:t>power reduction in response to the steam generator tube leak. At 3:12 a.m., the Unit 1 control room operators performed a planned trip of the Unit 1 reactor.</w:t>
      </w:r>
    </w:p>
    <w:p w14:paraId="6A7C1FE2" w14:textId="1CA559C2" w:rsidR="00E02DDE" w:rsidRPr="00882BA5" w:rsidRDefault="00AE4DC3" w:rsidP="00284882">
      <w:pPr>
        <w:pStyle w:val="BodyText2"/>
      </w:pPr>
      <w:r w:rsidRPr="00967353">
        <w:t>Through subsequent inspection and testing, the licensee determined the source of the leakage to be a stress-corrosion crack initiating from the outer diameter surface in the U</w:t>
      </w:r>
      <w:r w:rsidR="009F169E">
        <w:noBreakHyphen/>
      </w:r>
      <w:r w:rsidRPr="00967353">
        <w:t>bend region of tube R41C71 of the No. 2 steam generator. The licensee also determined through pressure testing that the tube failed to exhibit structural and accident leakage integrity margins consistent with</w:t>
      </w:r>
      <w:r w:rsidR="00E02DDE" w:rsidRPr="0014547B">
        <w:t xml:space="preserve"> </w:t>
      </w:r>
      <w:r w:rsidR="00E02DDE" w:rsidRPr="00882BA5">
        <w:t>Technical Specification 3.4.19 Steam Generator (SG) Tube Integrity and LCO 3.4.19 (SG tube integrity shall be maintained). Specifically, the tube could not sustain 3 times the differential pressure across a tube during normal full power (3ΔPNO) but could withstand the differential pressure induced across the tube by a main steam line break (ΔPMSLB). Although the tube leakage exceeded the “accident leakage” performance criterion, it remained within the capacity of the charging system (</w:t>
      </w:r>
      <w:r w:rsidR="00D45099" w:rsidRPr="00882BA5">
        <w:t>e.g.,</w:t>
      </w:r>
      <w:r w:rsidR="00E02DDE" w:rsidRPr="00882BA5">
        <w:t xml:space="preserve"> tube did not burst).</w:t>
      </w:r>
    </w:p>
    <w:p w14:paraId="4B6B2D0C" w14:textId="0E713016" w:rsidR="00AE4DC3" w:rsidRPr="00706458" w:rsidRDefault="00AE4DC3" w:rsidP="00284882">
      <w:pPr>
        <w:pStyle w:val="BodyText2"/>
      </w:pPr>
      <w:r w:rsidRPr="00706458">
        <w:t xml:space="preserve">An NRC inspection team independently reviewed eddy current test data </w:t>
      </w:r>
      <w:r w:rsidR="00E02DDE">
        <w:t xml:space="preserve">(ECDT) </w:t>
      </w:r>
      <w:r w:rsidRPr="00706458">
        <w:t>from the previous outage (1RF08) inspection in 20</w:t>
      </w:r>
      <w:ins w:id="101" w:author="Author">
        <w:r w:rsidR="00711474">
          <w:t>20</w:t>
        </w:r>
      </w:ins>
      <w:r w:rsidR="003862C8">
        <w:t xml:space="preserve"> </w:t>
      </w:r>
      <w:r w:rsidRPr="00706458">
        <w:t>for the specific tube location where the leakage developed in September 20</w:t>
      </w:r>
      <w:ins w:id="102" w:author="Author">
        <w:r w:rsidR="008F02E8">
          <w:t>21</w:t>
        </w:r>
      </w:ins>
      <w:r w:rsidRPr="00706458">
        <w:t>. The team found that a clearly detectable indication was present at the leak location during the previous outage (1RF08) inspection in 20</w:t>
      </w:r>
      <w:ins w:id="103" w:author="Author">
        <w:r w:rsidR="008F02E8">
          <w:t>20</w:t>
        </w:r>
      </w:ins>
      <w:r w:rsidRPr="00706458">
        <w:t xml:space="preserve">. The indication did not meet the reporting criteria in the RFO 1RF08 analysis guidelines, and therefore neither the primary </w:t>
      </w:r>
      <w:ins w:id="104" w:author="Author">
        <w:r w:rsidR="009F169E">
          <w:t>n</w:t>
        </w:r>
      </w:ins>
      <w:r w:rsidRPr="00706458">
        <w:t>or secondary analyst reported it in 20</w:t>
      </w:r>
      <w:ins w:id="105" w:author="Author">
        <w:r w:rsidR="008F02E8">
          <w:t>20</w:t>
        </w:r>
      </w:ins>
      <w:r w:rsidRPr="00706458">
        <w:t>.</w:t>
      </w:r>
    </w:p>
    <w:p w14:paraId="07BD49F1" w14:textId="7DBEF08E" w:rsidR="00AE4DC3" w:rsidRPr="00882BA5" w:rsidRDefault="00AE4DC3" w:rsidP="00284882">
      <w:pPr>
        <w:pStyle w:val="BodyText2"/>
        <w:rPr>
          <w:color w:val="000000"/>
        </w:rPr>
      </w:pPr>
      <w:r w:rsidRPr="00882BA5">
        <w:rPr>
          <w:color w:val="000000"/>
        </w:rPr>
        <w:t xml:space="preserve">The inspection team concluded that an experienced analyst should have recognized that </w:t>
      </w:r>
      <w:r w:rsidR="00E02DDE" w:rsidRPr="00882BA5">
        <w:rPr>
          <w:color w:val="000000"/>
        </w:rPr>
        <w:t>a significant ECT signal interference (noise) was encountered in the 20</w:t>
      </w:r>
      <w:ins w:id="106" w:author="Author">
        <w:r w:rsidR="00AA6A8F">
          <w:rPr>
            <w:color w:val="000000"/>
          </w:rPr>
          <w:t>20</w:t>
        </w:r>
      </w:ins>
      <w:r w:rsidR="00E02DDE" w:rsidRPr="00882BA5">
        <w:rPr>
          <w:color w:val="000000"/>
        </w:rPr>
        <w:t xml:space="preserve"> data obtained during the examination of several low-row U-bend tubes. This significant noise level reduced the probability of identifying an existing PWSCC tube defect. However, the 20</w:t>
      </w:r>
      <w:ins w:id="107" w:author="Author">
        <w:r w:rsidR="00AA6A8F">
          <w:rPr>
            <w:color w:val="000000"/>
          </w:rPr>
          <w:t>20</w:t>
        </w:r>
      </w:ins>
      <w:r w:rsidR="00836B1D">
        <w:rPr>
          <w:color w:val="000000"/>
        </w:rPr>
        <w:t xml:space="preserve"> </w:t>
      </w:r>
      <w:r w:rsidR="00E02DDE" w:rsidRPr="00882BA5">
        <w:rPr>
          <w:color w:val="000000"/>
        </w:rPr>
        <w:t>SG inspection program was not adjusted to compensate for the negative effects of the noise in detecting flaws, particularly when conditions that increased susceptibility to PWSCC existed, e.g., did not develop specific criteria for plugging tubes based on noise and/or enhance the analysis of existing data.</w:t>
      </w:r>
    </w:p>
    <w:p w14:paraId="061F0787" w14:textId="6317EBCE" w:rsidR="000275E9" w:rsidRDefault="00AE4DC3" w:rsidP="00284882">
      <w:pPr>
        <w:pStyle w:val="BodyText2"/>
      </w:pPr>
      <w:r w:rsidRPr="00706458">
        <w:t>As a direct consequence of the failure to detect the flaw, the tube was not removed from service and subsequently degraded to the point that it leaked and no longer satisfied the applicable tube integrity performance criteria. This occurred because the examination methods and analysis guidelines used during the RFO were not effective for ensuring that tubes would maintain their integrity until the next scheduled inspection</w:t>
      </w:r>
      <w:r w:rsidR="003D353A">
        <w:t>.</w:t>
      </w:r>
    </w:p>
    <w:p w14:paraId="47CD822E" w14:textId="77777777" w:rsidR="006C0A66" w:rsidRPr="00DA6D9C" w:rsidRDefault="006C0A66" w:rsidP="00284882">
      <w:pPr>
        <w:pStyle w:val="JournalHeading3"/>
      </w:pPr>
      <w:bookmarkStart w:id="108" w:name="_Toc130907453"/>
      <w:r w:rsidRPr="00DA6D9C">
        <w:t>Scenario C</w:t>
      </w:r>
      <w:bookmarkEnd w:id="108"/>
    </w:p>
    <w:p w14:paraId="76868E83" w14:textId="24E11EF1" w:rsidR="00AE4DC3" w:rsidRPr="00C1592A" w:rsidRDefault="00443CD7" w:rsidP="00284882">
      <w:pPr>
        <w:pStyle w:val="BodyText2"/>
        <w:rPr>
          <w:color w:val="000000"/>
        </w:rPr>
      </w:pPr>
      <w:r>
        <w:t>During a design assurance inspection, inspectors noted that t</w:t>
      </w:r>
      <w:r w:rsidR="00AE4DC3" w:rsidRPr="00706458">
        <w:t xml:space="preserve">he assumptions regarding the instruments used for safety-related heating, ventilation, and air conditioning (HVAC) systems (the auxiliary building ventilation system and the control room HVAC system in the </w:t>
      </w:r>
      <w:r w:rsidR="006D4B12">
        <w:t>licensee’s</w:t>
      </w:r>
      <w:r w:rsidR="00AE4DC3" w:rsidRPr="00706458">
        <w:t xml:space="preserve"> 120-volt alternating current (Vac) degraded voltage calculation) did not reflect the actual plant configuration. Specifically, the 120-Vac degraded voltage calculation, </w:t>
      </w:r>
      <w:r w:rsidR="00EB618B" w:rsidRPr="00706458">
        <w:t>“</w:t>
      </w:r>
      <w:r w:rsidR="00AE4DC3" w:rsidRPr="00706458">
        <w:t>Evaluation of the 120 Vac Distribution Circuits Voltage at the Degraded Voltage Setpoints,</w:t>
      </w:r>
      <w:r w:rsidR="00EB618B" w:rsidRPr="00706458">
        <w:t>”</w:t>
      </w:r>
      <w:r w:rsidR="00AE4DC3" w:rsidRPr="00706458">
        <w:t xml:space="preserve"> assumed the input voltage to specific HVAC process instrumentation to be at 95 Vac. While the vendor information associated with the instrumentation specified a higher voltage for proper operation, the licensee had stated in the assumption for the calculation that the instrumentation would be able to </w:t>
      </w:r>
      <w:r w:rsidR="00AE4DC3" w:rsidRPr="00882BA5">
        <w:rPr>
          <w:color w:val="000000"/>
        </w:rPr>
        <w:t xml:space="preserve">operate because </w:t>
      </w:r>
      <w:r w:rsidR="008C12E0" w:rsidRPr="00882BA5">
        <w:rPr>
          <w:color w:val="000000"/>
        </w:rPr>
        <w:t xml:space="preserve">a one-time </w:t>
      </w:r>
      <w:r w:rsidR="008C12E0" w:rsidRPr="000F6386">
        <w:rPr>
          <w:color w:val="000000"/>
        </w:rPr>
        <w:t>test</w:t>
      </w:r>
      <w:r w:rsidR="00AE4DC3" w:rsidRPr="000F6386">
        <w:rPr>
          <w:color w:val="000000"/>
        </w:rPr>
        <w:t xml:space="preserve"> </w:t>
      </w:r>
      <w:r w:rsidR="00AE4DC3" w:rsidRPr="00882BA5">
        <w:rPr>
          <w:color w:val="000000"/>
        </w:rPr>
        <w:t xml:space="preserve">on the instrumentation while in service demonstrated that the </w:t>
      </w:r>
      <w:r w:rsidR="00AE4DC3" w:rsidRPr="00C1592A">
        <w:rPr>
          <w:color w:val="000000"/>
        </w:rPr>
        <w:t xml:space="preserve">control circuits would perform their design function at a reduced voltage of 95 Vac. It was unclear whether the licensee had a program in place for </w:t>
      </w:r>
      <w:r w:rsidR="00AE4DC3" w:rsidRPr="00C1592A">
        <w:rPr>
          <w:color w:val="000000"/>
        </w:rPr>
        <w:lastRenderedPageBreak/>
        <w:t xml:space="preserve">testing replacement instrumentation put </w:t>
      </w:r>
      <w:r w:rsidR="00AE4DC3" w:rsidRPr="00882BA5">
        <w:rPr>
          <w:color w:val="000000"/>
        </w:rPr>
        <w:t xml:space="preserve">in service at this reduced voltage. Without a test for each instrument placed in service, </w:t>
      </w:r>
      <w:r w:rsidR="008C12E0" w:rsidRPr="00882BA5">
        <w:rPr>
          <w:color w:val="000000"/>
        </w:rPr>
        <w:t xml:space="preserve">the inspectors determined </w:t>
      </w:r>
      <w:r w:rsidR="00AE4DC3" w:rsidRPr="00882BA5">
        <w:rPr>
          <w:color w:val="000000"/>
        </w:rPr>
        <w:t>the licensee would have to use the vendor</w:t>
      </w:r>
      <w:r w:rsidR="00841FC4" w:rsidRPr="00882BA5">
        <w:rPr>
          <w:color w:val="000000"/>
        </w:rPr>
        <w:t>’</w:t>
      </w:r>
      <w:r w:rsidR="00AE4DC3" w:rsidRPr="00882BA5">
        <w:rPr>
          <w:color w:val="000000"/>
        </w:rPr>
        <w:t xml:space="preserve">s specification for voltage as it </w:t>
      </w:r>
      <w:r w:rsidR="00AE4DC3" w:rsidRPr="00C1592A">
        <w:rPr>
          <w:color w:val="000000"/>
        </w:rPr>
        <w:t>could not guarantee that the replacement instruments would operate at these assumed reduced voltages.</w:t>
      </w:r>
    </w:p>
    <w:p w14:paraId="266178C1" w14:textId="1C7768EF" w:rsidR="00AE4DC3" w:rsidRPr="00882BA5" w:rsidRDefault="00AE4DC3" w:rsidP="00284882">
      <w:pPr>
        <w:pStyle w:val="BodyText2"/>
        <w:rPr>
          <w:color w:val="000000"/>
        </w:rPr>
      </w:pPr>
      <w:r w:rsidRPr="00C1592A">
        <w:rPr>
          <w:color w:val="000000"/>
        </w:rPr>
        <w:t xml:space="preserve">While the licensee was able to determine the operability of the affected instruments through the bounding voltage drop calculation, the </w:t>
      </w:r>
      <w:r w:rsidR="006D4B12" w:rsidRPr="00C1592A">
        <w:rPr>
          <w:color w:val="000000"/>
        </w:rPr>
        <w:t>licensee’s</w:t>
      </w:r>
      <w:r w:rsidRPr="00C1592A">
        <w:rPr>
          <w:color w:val="000000"/>
        </w:rPr>
        <w:t xml:space="preserve"> existing design</w:t>
      </w:r>
      <w:r w:rsidR="00FA6C84">
        <w:rPr>
          <w:color w:val="000000"/>
        </w:rPr>
        <w:t>-</w:t>
      </w:r>
      <w:r w:rsidRPr="00C1592A">
        <w:rPr>
          <w:color w:val="000000"/>
        </w:rPr>
        <w:t xml:space="preserve">basis (the assumptions in the </w:t>
      </w:r>
      <w:r w:rsidRPr="00882BA5">
        <w:rPr>
          <w:color w:val="000000"/>
        </w:rPr>
        <w:t xml:space="preserve">degraded voltage calculation) had not been adequately verified or maintained. </w:t>
      </w:r>
      <w:r w:rsidR="008C12E0" w:rsidRPr="00882BA5">
        <w:rPr>
          <w:color w:val="000000"/>
        </w:rPr>
        <w:t>Specifically</w:t>
      </w:r>
      <w:r w:rsidR="00A93AF6" w:rsidRPr="00882BA5">
        <w:rPr>
          <w:color w:val="000000"/>
        </w:rPr>
        <w:t>,</w:t>
      </w:r>
      <w:r w:rsidR="008C12E0" w:rsidRPr="00882BA5">
        <w:rPr>
          <w:color w:val="000000"/>
        </w:rPr>
        <w:t xml:space="preserve"> although t</w:t>
      </w:r>
      <w:r w:rsidRPr="00882BA5">
        <w:rPr>
          <w:color w:val="000000"/>
        </w:rPr>
        <w:t>he design-basis assumption relied on testing the instruments at 95 V</w:t>
      </w:r>
      <w:r w:rsidR="0020544F" w:rsidRPr="00882BA5">
        <w:rPr>
          <w:color w:val="000000"/>
        </w:rPr>
        <w:t>ac</w:t>
      </w:r>
      <w:r w:rsidRPr="00882BA5">
        <w:rPr>
          <w:color w:val="000000"/>
        </w:rPr>
        <w:t xml:space="preserve">; </w:t>
      </w:r>
      <w:r w:rsidR="008C12E0" w:rsidRPr="00882BA5">
        <w:rPr>
          <w:color w:val="000000"/>
        </w:rPr>
        <w:t xml:space="preserve">the inspectors identified that some instruments had been replaced without retesting the specific instrument at the assumed degraded voltage included in the calculation. For example, </w:t>
      </w:r>
      <w:r w:rsidR="00C1592A">
        <w:rPr>
          <w:color w:val="000000"/>
        </w:rPr>
        <w:t xml:space="preserve">although </w:t>
      </w:r>
      <w:r w:rsidR="008C12E0" w:rsidRPr="00CA7D61">
        <w:rPr>
          <w:color w:val="000000" w:themeColor="text1"/>
        </w:rPr>
        <w:t>several ASCO solenoid valves had recently been replaced, the licensee had not verified th</w:t>
      </w:r>
      <w:r w:rsidR="008C12E0" w:rsidRPr="00882BA5">
        <w:rPr>
          <w:color w:val="000000"/>
        </w:rPr>
        <w:t>at they would correctly operate at voltage levels that were below the vendor recommended design values.</w:t>
      </w:r>
      <w:r w:rsidRPr="00882BA5">
        <w:rPr>
          <w:color w:val="000000"/>
        </w:rPr>
        <w:t xml:space="preserve"> Therefore, the licensee had failed to maintain accurate design-basis assumptions that were essential for its design-basis calculation.</w:t>
      </w:r>
    </w:p>
    <w:p w14:paraId="12D529E5" w14:textId="77777777" w:rsidR="00AE4DC3" w:rsidRPr="00DA6D9C" w:rsidRDefault="00AE4DC3" w:rsidP="00284882">
      <w:pPr>
        <w:pStyle w:val="JournalHeading3"/>
      </w:pPr>
      <w:bookmarkStart w:id="109" w:name="_Toc130907454"/>
      <w:r w:rsidRPr="00DA6D9C">
        <w:t>Scenario D</w:t>
      </w:r>
      <w:bookmarkEnd w:id="109"/>
    </w:p>
    <w:p w14:paraId="26DDC058" w14:textId="7E7830C4" w:rsidR="00A4798C" w:rsidRDefault="008C12E0" w:rsidP="00284882">
      <w:pPr>
        <w:pStyle w:val="BodyText2"/>
        <w:rPr>
          <w:color w:val="000000"/>
        </w:rPr>
      </w:pPr>
      <w:r w:rsidRPr="008266C7">
        <w:rPr>
          <w:color w:val="000000"/>
        </w:rPr>
        <w:t xml:space="preserve">The </w:t>
      </w:r>
      <w:r w:rsidRPr="00284882">
        <w:t>inspectors</w:t>
      </w:r>
      <w:r w:rsidRPr="008266C7">
        <w:rPr>
          <w:color w:val="000000"/>
        </w:rPr>
        <w:t xml:space="preserve"> identified</w:t>
      </w:r>
      <w:r w:rsidR="00C1592A">
        <w:rPr>
          <w:color w:val="000000"/>
        </w:rPr>
        <w:t xml:space="preserve"> a</w:t>
      </w:r>
      <w:r w:rsidR="00AE4DC3" w:rsidRPr="008266C7">
        <w:rPr>
          <w:color w:val="000000"/>
        </w:rPr>
        <w:t xml:space="preserve"> licensee did not identify</w:t>
      </w:r>
      <w:r w:rsidRPr="008266C7">
        <w:rPr>
          <w:color w:val="000000"/>
        </w:rPr>
        <w:t xml:space="preserve"> a design flaw that created a</w:t>
      </w:r>
      <w:r w:rsidR="00AE4DC3" w:rsidRPr="008266C7">
        <w:rPr>
          <w:color w:val="000000"/>
        </w:rPr>
        <w:t xml:space="preserve"> potential common-mode failure that involv</w:t>
      </w:r>
      <w:r w:rsidR="003862C8">
        <w:rPr>
          <w:color w:val="000000"/>
        </w:rPr>
        <w:t>ed</w:t>
      </w:r>
      <w:r w:rsidR="00AE4DC3" w:rsidRPr="008266C7">
        <w:rPr>
          <w:color w:val="000000"/>
        </w:rPr>
        <w:t xml:space="preserve"> power supplies to the recirculation line </w:t>
      </w:r>
      <w:r w:rsidRPr="008266C7">
        <w:rPr>
          <w:color w:val="000000"/>
        </w:rPr>
        <w:t xml:space="preserve">for an </w:t>
      </w:r>
      <w:r w:rsidR="00AE4DC3" w:rsidRPr="008266C7">
        <w:rPr>
          <w:color w:val="000000"/>
        </w:rPr>
        <w:t xml:space="preserve">air-operated valve in the auxiliary feedwater (AFW) system and other system components. </w:t>
      </w:r>
      <w:r w:rsidRPr="008266C7">
        <w:rPr>
          <w:color w:val="000000"/>
        </w:rPr>
        <w:t>The common-mode failure was contrary to the system design requirements as described in the plant Updated Final Safety Analysis Report. When this issue was identified by the inspectors, the licensee’s corrective actions for the potential common-mode failure associated with a loss of instrument air did not prevent the failures from repeating. Specifically</w:t>
      </w:r>
      <w:r w:rsidR="00A93AF6" w:rsidRPr="00A91BCA">
        <w:rPr>
          <w:color w:val="000000"/>
        </w:rPr>
        <w:t>,</w:t>
      </w:r>
      <w:r w:rsidRPr="008266C7">
        <w:rPr>
          <w:color w:val="000000"/>
        </w:rPr>
        <w:t xml:space="preserve"> a</w:t>
      </w:r>
      <w:r w:rsidR="00AE4DC3" w:rsidRPr="008266C7">
        <w:rPr>
          <w:color w:val="000000"/>
        </w:rPr>
        <w:t>lthough the licensee upgraded the safety function of the air-operated recirculation valve, this corrective action failed to ensure that successful operation of the recirculation line air-operated valve depended only on safety-related support systems. After the corrective actions, successful operation of the valve still depended upon non</w:t>
      </w:r>
      <w:ins w:id="110" w:author="Author">
        <w:r w:rsidR="009F169E">
          <w:rPr>
            <w:color w:val="000000"/>
          </w:rPr>
          <w:noBreakHyphen/>
        </w:r>
      </w:ins>
      <w:r w:rsidR="00AE4DC3" w:rsidRPr="008266C7">
        <w:rPr>
          <w:color w:val="000000"/>
        </w:rPr>
        <w:t>safety</w:t>
      </w:r>
      <w:r w:rsidR="009F169E">
        <w:rPr>
          <w:color w:val="000000"/>
        </w:rPr>
        <w:noBreakHyphen/>
      </w:r>
      <w:r w:rsidR="00AE4DC3" w:rsidRPr="008266C7">
        <w:rPr>
          <w:color w:val="000000"/>
        </w:rPr>
        <w:t xml:space="preserve">related power to an interposing relay. In addition, the corrective actions did not </w:t>
      </w:r>
      <w:r w:rsidR="001D6A36" w:rsidRPr="008266C7">
        <w:rPr>
          <w:color w:val="000000"/>
        </w:rPr>
        <w:t xml:space="preserve">correct </w:t>
      </w:r>
      <w:r w:rsidR="00AE4DC3" w:rsidRPr="008266C7">
        <w:rPr>
          <w:color w:val="000000"/>
        </w:rPr>
        <w:t>a single failure mechanism involving a system orifice modification.</w:t>
      </w:r>
    </w:p>
    <w:p w14:paraId="5300046B" w14:textId="2B0CD896" w:rsidR="000275E9" w:rsidRDefault="000275E9"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0275E9" w:rsidSect="00B62F7D">
          <w:headerReference w:type="default" r:id="rId24"/>
          <w:pgSz w:w="12240" w:h="15840" w:code="1"/>
          <w:pgMar w:top="1440" w:right="1440" w:bottom="1440" w:left="1440" w:header="720" w:footer="720" w:gutter="0"/>
          <w:cols w:space="720"/>
          <w:noEndnote/>
          <w:docGrid w:linePitch="326"/>
        </w:sectPr>
      </w:pPr>
    </w:p>
    <w:p w14:paraId="42B667A5" w14:textId="4C7049D9" w:rsidR="00AE4DC3" w:rsidRPr="00DA6D9C" w:rsidRDefault="00AE4DC3" w:rsidP="002C161C">
      <w:pPr>
        <w:pStyle w:val="SectionTitlePage"/>
      </w:pPr>
      <w:bookmarkStart w:id="111" w:name="_Toc130907455"/>
      <w:r w:rsidRPr="00DA6D9C">
        <w:lastRenderedPageBreak/>
        <w:t>Operations Inspector On-the-Job Activities</w:t>
      </w:r>
      <w:bookmarkEnd w:id="111"/>
    </w:p>
    <w:p w14:paraId="6AB2F88F" w14:textId="77777777"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AE4DC3" w:rsidRPr="00706458" w:rsidSect="00B62F7D">
          <w:pgSz w:w="12240" w:h="15840" w:code="1"/>
          <w:pgMar w:top="1440" w:right="1440" w:bottom="1440" w:left="1440" w:header="720" w:footer="720" w:gutter="0"/>
          <w:cols w:space="720"/>
          <w:vAlign w:val="center"/>
          <w:noEndnote/>
          <w:docGrid w:linePitch="326"/>
        </w:sectPr>
      </w:pPr>
    </w:p>
    <w:p w14:paraId="3FF3D79C" w14:textId="22CF54C9" w:rsidR="00A4798C" w:rsidRDefault="000937D6" w:rsidP="007C6FBD">
      <w:pPr>
        <w:pStyle w:val="JournalTOPIC"/>
      </w:pPr>
      <w:bookmarkStart w:id="112" w:name="_Toc130907456"/>
      <w:r w:rsidRPr="00DA6D9C">
        <w:lastRenderedPageBreak/>
        <w:t>(OJT-OPS-1) Site System Reviews</w:t>
      </w:r>
      <w:bookmarkEnd w:id="112"/>
    </w:p>
    <w:p w14:paraId="362EACC8" w14:textId="6EF173C9" w:rsidR="0091398C" w:rsidRDefault="000A6022" w:rsidP="0091398C">
      <w:pPr>
        <w:pStyle w:val="JOURNALHeading2"/>
      </w:pPr>
      <w:r w:rsidRPr="00DA6D9C">
        <w:t>PURPOSE:</w:t>
      </w:r>
    </w:p>
    <w:p w14:paraId="2E56D71E" w14:textId="15215989" w:rsidR="00A4798C" w:rsidRDefault="00AE4DC3" w:rsidP="0091398C">
      <w:pPr>
        <w:pStyle w:val="BodyText"/>
      </w:pPr>
      <w:r w:rsidRPr="00706458">
        <w:t>The purpose of this activity is to familiarize you with the proper method for walking down a system to</w:t>
      </w:r>
      <w:r w:rsidR="00C055E3">
        <w:t xml:space="preserve">: </w:t>
      </w:r>
      <w:r w:rsidRPr="00706458">
        <w:t xml:space="preserve">verify that </w:t>
      </w:r>
      <w:r w:rsidR="00EA7B56">
        <w:t xml:space="preserve">the </w:t>
      </w:r>
      <w:r w:rsidRPr="00706458">
        <w:t>system is properly aligned and maintained</w:t>
      </w:r>
      <w:r w:rsidR="00C055E3">
        <w:t xml:space="preserve"> and supporting operating</w:t>
      </w:r>
      <w:r w:rsidR="00F53762">
        <w:t>, abnormal and emergency procedures</w:t>
      </w:r>
      <w:r w:rsidR="00547284">
        <w:t>,</w:t>
      </w:r>
      <w:r w:rsidR="00F53762">
        <w:t xml:space="preserve"> provide acceptable guidance to use the system</w:t>
      </w:r>
      <w:r w:rsidR="00EA7B56">
        <w:t>.</w:t>
      </w:r>
      <w:r w:rsidR="00F53762">
        <w:t xml:space="preserve"> This activity </w:t>
      </w:r>
      <w:r w:rsidR="00EA7B56">
        <w:t xml:space="preserve">can </w:t>
      </w:r>
      <w:r w:rsidR="00F53762">
        <w:t xml:space="preserve">also </w:t>
      </w:r>
      <w:r w:rsidR="00EA7B56">
        <w:t xml:space="preserve">be </w:t>
      </w:r>
      <w:r w:rsidR="00F53762">
        <w:t>used to verify that</w:t>
      </w:r>
      <w:r w:rsidR="00EA7B56">
        <w:t xml:space="preserve"> contingency equipment and procedures that have been developed in response to the 9-11 and Fukushima events </w:t>
      </w:r>
      <w:ins w:id="113" w:author="Author">
        <w:r w:rsidR="00EC622A">
          <w:t>can meet</w:t>
        </w:r>
      </w:ins>
      <w:r w:rsidR="00EA7B56">
        <w:t xml:space="preserve"> the requirements outlined in the applicable NRC requirements</w:t>
      </w:r>
      <w:r w:rsidR="000A5BA1">
        <w:t>.</w:t>
      </w:r>
      <w:r w:rsidRPr="00706458">
        <w:t xml:space="preserve"> This verification is one means of ascertaining that a system can perform its intended accident mitigation functions.</w:t>
      </w:r>
    </w:p>
    <w:p w14:paraId="71DD8F65" w14:textId="77777777" w:rsidR="00A4798C" w:rsidRDefault="00AE4DC3" w:rsidP="0091398C">
      <w:pPr>
        <w:pStyle w:val="JOURNALHeading2"/>
      </w:pPr>
      <w:r w:rsidRPr="00DA6D9C">
        <w:t>COMPETENCY AREA:</w:t>
      </w:r>
      <w:r w:rsidRPr="00DA6D9C">
        <w:tab/>
        <w:t>INSPECTION</w:t>
      </w:r>
    </w:p>
    <w:p w14:paraId="3464714A" w14:textId="63F3BA80" w:rsidR="00A4798C" w:rsidRDefault="00AE4DC3" w:rsidP="0091398C">
      <w:pPr>
        <w:pStyle w:val="JOURNALHeading2"/>
      </w:pPr>
      <w:r w:rsidRPr="00DA6D9C">
        <w:t>LEVEL OF</w:t>
      </w:r>
      <w:r w:rsidR="0091398C">
        <w:rPr>
          <w:bCs w:val="0"/>
        </w:rPr>
        <w:t xml:space="preserve"> </w:t>
      </w:r>
      <w:r w:rsidRPr="00DA6D9C">
        <w:t>EFFORT:</w:t>
      </w:r>
      <w:r w:rsidRPr="00DA6D9C">
        <w:tab/>
        <w:t>80 hours</w:t>
      </w:r>
    </w:p>
    <w:p w14:paraId="78329A53" w14:textId="4EABEB08" w:rsidR="0091398C" w:rsidRDefault="000A6022" w:rsidP="0091398C">
      <w:pPr>
        <w:pStyle w:val="JOURNALHeading2"/>
      </w:pPr>
      <w:r w:rsidRPr="00DA6D9C">
        <w:t>REFERENCES:</w:t>
      </w:r>
    </w:p>
    <w:p w14:paraId="035983A3" w14:textId="77777777" w:rsidR="00A4798C" w:rsidRDefault="00AE4DC3" w:rsidP="009F169E">
      <w:pPr>
        <w:pStyle w:val="BodyText"/>
        <w:numPr>
          <w:ilvl w:val="0"/>
          <w:numId w:val="27"/>
        </w:numPr>
      </w:pPr>
      <w:r w:rsidRPr="00706458">
        <w:t xml:space="preserve">IP 71111.04, </w:t>
      </w:r>
      <w:r w:rsidR="00745AF2" w:rsidRPr="00706458">
        <w:t>“</w:t>
      </w:r>
      <w:r w:rsidRPr="00706458">
        <w:t>Equipment Alignment</w:t>
      </w:r>
      <w:r w:rsidR="00745AF2" w:rsidRPr="00706458">
        <w:t>”</w:t>
      </w:r>
    </w:p>
    <w:p w14:paraId="7FF8D6DC" w14:textId="77777777" w:rsidR="00A4798C" w:rsidRDefault="00AE4DC3" w:rsidP="009F169E">
      <w:pPr>
        <w:pStyle w:val="BodyText"/>
        <w:numPr>
          <w:ilvl w:val="0"/>
          <w:numId w:val="27"/>
        </w:numPr>
      </w:pPr>
      <w:r w:rsidRPr="00706458">
        <w:t>TSs for assigned facility</w:t>
      </w:r>
    </w:p>
    <w:p w14:paraId="2367FEB9" w14:textId="77777777" w:rsidR="00A4798C" w:rsidRDefault="00AE4DC3" w:rsidP="009F169E">
      <w:pPr>
        <w:pStyle w:val="BodyText"/>
        <w:numPr>
          <w:ilvl w:val="0"/>
          <w:numId w:val="27"/>
        </w:numPr>
      </w:pPr>
      <w:r w:rsidRPr="00706458">
        <w:t xml:space="preserve">Piping and instrumentation drawings </w:t>
      </w:r>
      <w:r w:rsidR="003A6683">
        <w:t xml:space="preserve">(P&amp;ID)s </w:t>
      </w:r>
      <w:r w:rsidRPr="00706458">
        <w:t>for each selected system</w:t>
      </w:r>
    </w:p>
    <w:p w14:paraId="5CB608E5" w14:textId="77777777" w:rsidR="00A4798C" w:rsidRDefault="00AE4DC3" w:rsidP="009F169E">
      <w:pPr>
        <w:pStyle w:val="BodyText"/>
        <w:numPr>
          <w:ilvl w:val="0"/>
          <w:numId w:val="27"/>
        </w:numPr>
      </w:pPr>
      <w:r w:rsidRPr="00706458">
        <w:t>Licensee system operating, abnormal, and emergency procedures for each selected system</w:t>
      </w:r>
    </w:p>
    <w:p w14:paraId="69D1BA4C" w14:textId="77777777" w:rsidR="00A4798C" w:rsidRDefault="00AE4DC3" w:rsidP="009F169E">
      <w:pPr>
        <w:pStyle w:val="BodyText"/>
        <w:numPr>
          <w:ilvl w:val="0"/>
          <w:numId w:val="27"/>
        </w:numPr>
      </w:pPr>
      <w:r w:rsidRPr="00706458">
        <w:t>Final safety analysis report for assigned facility</w:t>
      </w:r>
    </w:p>
    <w:p w14:paraId="6FF92909" w14:textId="77777777" w:rsidR="00A4798C" w:rsidRDefault="00AE4DC3" w:rsidP="009F169E">
      <w:pPr>
        <w:pStyle w:val="BodyText"/>
        <w:numPr>
          <w:ilvl w:val="0"/>
          <w:numId w:val="27"/>
        </w:numPr>
      </w:pPr>
      <w:r w:rsidRPr="00706458">
        <w:t>Licensed operator training manual for each selected system, if available</w:t>
      </w:r>
    </w:p>
    <w:p w14:paraId="2EC0FF3D" w14:textId="3FD56CAF" w:rsidR="00A4798C" w:rsidRDefault="008C717F" w:rsidP="009F169E">
      <w:pPr>
        <w:pStyle w:val="BodyText"/>
        <w:numPr>
          <w:ilvl w:val="0"/>
          <w:numId w:val="27"/>
        </w:numPr>
      </w:pPr>
      <w:r w:rsidRPr="00706458">
        <w:t xml:space="preserve">B.5.b Regulatory Commitments, Safety Evaluation, and TI 2515/171 inspection reports, available </w:t>
      </w:r>
      <w:r w:rsidR="00D239E4">
        <w:t>at the following SharePoint site</w:t>
      </w:r>
      <w:ins w:id="114" w:author="Author">
        <w:r w:rsidR="009F169E">
          <w:t xml:space="preserve"> (internal)</w:t>
        </w:r>
      </w:ins>
      <w:r w:rsidR="00D239E4">
        <w:t xml:space="preserve"> at: </w:t>
      </w:r>
      <w:hyperlink r:id="rId25" w:history="1">
        <w:r w:rsidR="00D239E4" w:rsidRPr="00444040">
          <w:rPr>
            <w:rStyle w:val="Hyperlink"/>
          </w:rPr>
          <w:t>https://usnrc.sharepoint.com/teams/OCHCO-KC/B5binspections/SitePages/Home.aspx</w:t>
        </w:r>
      </w:hyperlink>
      <w:r w:rsidR="00CD73AA">
        <w:t xml:space="preserve"> </w:t>
      </w:r>
      <w:r w:rsidRPr="00706458">
        <w:t xml:space="preserve">on the NRC Knowledge Center under the </w:t>
      </w:r>
      <w:r w:rsidR="007B0DC5">
        <w:t>t</w:t>
      </w:r>
      <w:r w:rsidRPr="00706458">
        <w:t>opic “Licensee specific documents.”</w:t>
      </w:r>
    </w:p>
    <w:p w14:paraId="699D39A5" w14:textId="79AB43A1" w:rsidR="00A4798C" w:rsidRDefault="008D5740" w:rsidP="009F169E">
      <w:pPr>
        <w:pStyle w:val="BodyText"/>
        <w:numPr>
          <w:ilvl w:val="0"/>
          <w:numId w:val="27"/>
        </w:numPr>
      </w:pPr>
      <w:r w:rsidRPr="00706458">
        <w:t>Reactor OpE Information Gateway</w:t>
      </w:r>
      <w:ins w:id="115" w:author="Author">
        <w:r w:rsidR="009F169E">
          <w:t xml:space="preserve"> (internal)</w:t>
        </w:r>
      </w:ins>
      <w:r w:rsidR="0026679D">
        <w:t xml:space="preserve"> </w:t>
      </w:r>
      <w:hyperlink r:id="rId26" w:history="1">
        <w:r w:rsidR="0026679D">
          <w:rPr>
            <w:rStyle w:val="Hyperlink"/>
          </w:rPr>
          <w:t>https://usnrc.sharepoint.com/teams/NRR-Operating-Experience-Branch</w:t>
        </w:r>
      </w:hyperlink>
    </w:p>
    <w:p w14:paraId="0751C110" w14:textId="037ADF4B" w:rsidR="00A4798C" w:rsidRDefault="008D5740" w:rsidP="009F169E">
      <w:pPr>
        <w:pStyle w:val="BodyText"/>
        <w:numPr>
          <w:ilvl w:val="0"/>
          <w:numId w:val="27"/>
        </w:numPr>
      </w:pPr>
      <w:r w:rsidRPr="00706458">
        <w:t>Other pertinent reference material, such as corrective action program documents, work history, and surveillance history</w:t>
      </w:r>
    </w:p>
    <w:p w14:paraId="48E46637" w14:textId="3F1ABAEB" w:rsidR="00A4798C" w:rsidRDefault="00C055E3" w:rsidP="009F169E">
      <w:pPr>
        <w:pStyle w:val="BodyText"/>
        <w:numPr>
          <w:ilvl w:val="0"/>
          <w:numId w:val="27"/>
        </w:numPr>
      </w:pPr>
      <w:r>
        <w:t>Fukushima lessons learned and site</w:t>
      </w:r>
      <w:r w:rsidR="00EE7B73">
        <w:t>-</w:t>
      </w:r>
      <w:r>
        <w:t xml:space="preserve">specific changes available at the following </w:t>
      </w:r>
      <w:r w:rsidR="009F169E">
        <w:t>URL</w:t>
      </w:r>
      <w:r>
        <w:t xml:space="preserve">: </w:t>
      </w:r>
      <w:hyperlink r:id="rId27" w:history="1">
        <w:r>
          <w:rPr>
            <w:rStyle w:val="Hyperlink"/>
          </w:rPr>
          <w:t>https://www.nrc.gov/reactors/operating/ops-experience/post-fukushima-safety-enhancements.html</w:t>
        </w:r>
      </w:hyperlink>
    </w:p>
    <w:p w14:paraId="3F63EEA8" w14:textId="4989DCB2" w:rsidR="0091398C" w:rsidRDefault="00AE4DC3" w:rsidP="0091398C">
      <w:pPr>
        <w:pStyle w:val="JOURNALHeading2"/>
        <w:rPr>
          <w:bCs w:val="0"/>
        </w:rPr>
      </w:pPr>
      <w:r w:rsidRPr="00DA6D9C">
        <w:lastRenderedPageBreak/>
        <w:t>EVALUATION</w:t>
      </w:r>
      <w:r w:rsidR="0091398C">
        <w:rPr>
          <w:bCs w:val="0"/>
        </w:rPr>
        <w:t xml:space="preserve"> </w:t>
      </w:r>
      <w:r w:rsidR="000A6022" w:rsidRPr="00DA6D9C">
        <w:t>CRITERIA:</w:t>
      </w:r>
    </w:p>
    <w:p w14:paraId="106AC6F1" w14:textId="77777777" w:rsidR="00A4798C" w:rsidRDefault="00AE4DC3" w:rsidP="009F169E">
      <w:pPr>
        <w:pStyle w:val="BodyText"/>
        <w:keepNext/>
        <w:rPr>
          <w:b/>
          <w:bCs/>
        </w:rPr>
      </w:pPr>
      <w:r w:rsidRPr="00706458">
        <w:t>Upon completion of the tasks, you should be able to do the following:</w:t>
      </w:r>
    </w:p>
    <w:p w14:paraId="1C729525" w14:textId="77777777" w:rsidR="00A4798C" w:rsidRDefault="00AE4DC3" w:rsidP="009F169E">
      <w:pPr>
        <w:pStyle w:val="BodyText"/>
        <w:numPr>
          <w:ilvl w:val="0"/>
          <w:numId w:val="28"/>
        </w:numPr>
      </w:pPr>
      <w:r w:rsidRPr="00706458">
        <w:t>Discuss the accident mitigation functions of each selected system.</w:t>
      </w:r>
    </w:p>
    <w:p w14:paraId="720F2E61" w14:textId="77777777" w:rsidR="00A4798C" w:rsidRDefault="00AE4DC3" w:rsidP="009F169E">
      <w:pPr>
        <w:pStyle w:val="BodyText"/>
        <w:numPr>
          <w:ilvl w:val="0"/>
          <w:numId w:val="28"/>
        </w:numPr>
      </w:pPr>
      <w:r w:rsidRPr="00706458">
        <w:t>Discuss the TS operability requirements for each selected system</w:t>
      </w:r>
      <w:r w:rsidR="000A5BA1">
        <w:t xml:space="preserve"> (if applicable).</w:t>
      </w:r>
    </w:p>
    <w:p w14:paraId="253EEBBB" w14:textId="77777777" w:rsidR="00A4798C" w:rsidRDefault="00AE4DC3" w:rsidP="009F169E">
      <w:pPr>
        <w:pStyle w:val="BodyText"/>
        <w:numPr>
          <w:ilvl w:val="0"/>
          <w:numId w:val="28"/>
        </w:numPr>
      </w:pPr>
      <w:r w:rsidRPr="00706458">
        <w:t>During a tour of each selected system, locate the major components identified by your supervisor.</w:t>
      </w:r>
    </w:p>
    <w:p w14:paraId="1551DE39" w14:textId="146447F8" w:rsidR="00A4798C" w:rsidRPr="009F562E" w:rsidRDefault="00AE4DC3" w:rsidP="009F169E">
      <w:pPr>
        <w:pStyle w:val="BodyText"/>
        <w:numPr>
          <w:ilvl w:val="0"/>
          <w:numId w:val="28"/>
        </w:numPr>
      </w:pPr>
      <w:r w:rsidRPr="00706458">
        <w:t>During a tour of each selected system, discuss the function of the major system components identified by your supervisor.</w:t>
      </w:r>
      <w:r w:rsidR="00A80F00" w:rsidRPr="00706458">
        <w:t xml:space="preserve"> Also, discuss any </w:t>
      </w:r>
      <w:r w:rsidR="00A439DA" w:rsidRPr="00706458">
        <w:t>system</w:t>
      </w:r>
      <w:r w:rsidR="00547FF2" w:rsidRPr="00706458">
        <w:t xml:space="preserve"> </w:t>
      </w:r>
      <w:r w:rsidR="00A439DA" w:rsidRPr="00706458">
        <w:t>i</w:t>
      </w:r>
      <w:r w:rsidR="00A80F00" w:rsidRPr="00706458">
        <w:t>ssues identified in Generic Communications,</w:t>
      </w:r>
      <w:r w:rsidR="00256285">
        <w:t xml:space="preserve"> </w:t>
      </w:r>
      <w:r w:rsidR="00A80F00" w:rsidRPr="009F562E">
        <w:t xml:space="preserve">OpE Smart Samples, or </w:t>
      </w:r>
      <w:r w:rsidR="009D5468" w:rsidRPr="009F562E">
        <w:t xml:space="preserve">significant </w:t>
      </w:r>
      <w:r w:rsidR="00A80F00" w:rsidRPr="009F562E">
        <w:t>findings at other facilities</w:t>
      </w:r>
      <w:r w:rsidR="009D5468" w:rsidRPr="009F562E">
        <w:t xml:space="preserve"> in the last two years</w:t>
      </w:r>
      <w:r w:rsidR="00A80F00" w:rsidRPr="009F562E">
        <w:t>.</w:t>
      </w:r>
    </w:p>
    <w:p w14:paraId="10B9620D" w14:textId="77777777" w:rsidR="00A4798C" w:rsidRDefault="00AE4DC3" w:rsidP="009F169E">
      <w:pPr>
        <w:pStyle w:val="BodyText"/>
        <w:numPr>
          <w:ilvl w:val="0"/>
          <w:numId w:val="28"/>
        </w:numPr>
      </w:pPr>
      <w:r w:rsidRPr="00706458">
        <w:t>During a tour of the selected systems</w:t>
      </w:r>
      <w:r w:rsidR="00547284">
        <w:t xml:space="preserve"> and/or equipment storage location(s)/staging area(s)</w:t>
      </w:r>
      <w:r w:rsidRPr="00706458">
        <w:t>, identify to your supervisor the important instrumentation and other indicators that should be monitored during a routine plant tour and explain the reason for monitoring these indications.</w:t>
      </w:r>
    </w:p>
    <w:p w14:paraId="44567BBB" w14:textId="14645319" w:rsidR="00A4798C" w:rsidRDefault="00AE4DC3" w:rsidP="009F169E">
      <w:pPr>
        <w:pStyle w:val="BodyText"/>
        <w:numPr>
          <w:ilvl w:val="0"/>
          <w:numId w:val="28"/>
        </w:numPr>
      </w:pPr>
      <w:r w:rsidRPr="00706458">
        <w:t xml:space="preserve">Identify to your supervisor any anomalies that you discovered during the walkdown of each selected system </w:t>
      </w:r>
      <w:r w:rsidR="00547284">
        <w:t>and/or equipment storage location(s)/staging area(s)</w:t>
      </w:r>
      <w:r w:rsidR="00547284" w:rsidRPr="00706458">
        <w:t xml:space="preserve"> </w:t>
      </w:r>
      <w:r w:rsidRPr="00706458">
        <w:t>and discuss the basis for your classification of each item as an anomaly. Discuss how the information should be conveyed to the licensee.</w:t>
      </w:r>
    </w:p>
    <w:p w14:paraId="7981EF25" w14:textId="77777777" w:rsidR="00A4798C" w:rsidRDefault="00AE4DC3" w:rsidP="009F169E">
      <w:pPr>
        <w:pStyle w:val="BodyText"/>
        <w:numPr>
          <w:ilvl w:val="0"/>
          <w:numId w:val="28"/>
        </w:numPr>
      </w:pPr>
      <w:r w:rsidRPr="00706458">
        <w:t xml:space="preserve">Describe to your supervisor some ways in which the walkdown areas of emphasis could be shifted for walkdown of the same system </w:t>
      </w:r>
      <w:r w:rsidR="00547284">
        <w:t>and/or equipment storage location(s)/staging area(s)</w:t>
      </w:r>
      <w:r w:rsidR="00547284" w:rsidRPr="00706458">
        <w:t xml:space="preserve">, </w:t>
      </w:r>
      <w:r w:rsidRPr="00706458">
        <w:t>in the future for increased effectiveness.</w:t>
      </w:r>
    </w:p>
    <w:p w14:paraId="3B6A448C" w14:textId="0C2EC681" w:rsidR="0091398C" w:rsidRDefault="000A6022" w:rsidP="0091398C">
      <w:pPr>
        <w:pStyle w:val="JOURNALHeading2"/>
        <w:rPr>
          <w:bCs w:val="0"/>
        </w:rPr>
      </w:pPr>
      <w:r w:rsidRPr="00DA6D9C">
        <w:t>TASKS:</w:t>
      </w:r>
    </w:p>
    <w:p w14:paraId="01E93467" w14:textId="537CF30B" w:rsidR="00A4798C" w:rsidRDefault="00AE4DC3" w:rsidP="009F169E">
      <w:pPr>
        <w:pStyle w:val="BodyText"/>
        <w:numPr>
          <w:ilvl w:val="0"/>
          <w:numId w:val="29"/>
        </w:numPr>
      </w:pPr>
      <w:r w:rsidRPr="00706458">
        <w:t>In conjunction with your supervisor and/or the senior resident inspector at your assigned facility, select two systems to be walked down. The selections should be risk</w:t>
      </w:r>
      <w:r w:rsidRPr="00706458">
        <w:noBreakHyphen/>
        <w:t>important, mitigating systems and should be readily accessible based on plant conditions.</w:t>
      </w:r>
    </w:p>
    <w:p w14:paraId="2F654FA0" w14:textId="6BE66CB9" w:rsidR="00A4798C" w:rsidRDefault="00AE4DC3" w:rsidP="009F169E">
      <w:pPr>
        <w:pStyle w:val="BodyText"/>
        <w:numPr>
          <w:ilvl w:val="0"/>
          <w:numId w:val="29"/>
        </w:numPr>
      </w:pPr>
      <w:r w:rsidRPr="00706458">
        <w:t xml:space="preserve">Once the two systems have been identified, collect the information specified in References 2 through </w:t>
      </w:r>
      <w:r w:rsidR="000A5BA1">
        <w:t>10</w:t>
      </w:r>
      <w:r w:rsidRPr="00706458">
        <w:t xml:space="preserve"> for each system.</w:t>
      </w:r>
    </w:p>
    <w:p w14:paraId="3E517F3A" w14:textId="4735EF59" w:rsidR="00A4798C" w:rsidRDefault="00AE4DC3" w:rsidP="009F169E">
      <w:pPr>
        <w:pStyle w:val="BodyText"/>
        <w:numPr>
          <w:ilvl w:val="0"/>
          <w:numId w:val="29"/>
        </w:numPr>
      </w:pPr>
      <w:r w:rsidRPr="00706458">
        <w:t>Review and understand the inspection requirements specified in Section 02.02 of IP</w:t>
      </w:r>
      <w:r w:rsidR="009F169E">
        <w:t> </w:t>
      </w:r>
      <w:r w:rsidRPr="00706458">
        <w:t>71111.04 for a complete system walkdown.</w:t>
      </w:r>
    </w:p>
    <w:p w14:paraId="35E3D43E" w14:textId="7B84C51C" w:rsidR="00A4798C" w:rsidRDefault="008E0267" w:rsidP="009F169E">
      <w:pPr>
        <w:pStyle w:val="BodyText"/>
        <w:numPr>
          <w:ilvl w:val="0"/>
          <w:numId w:val="29"/>
        </w:numPr>
      </w:pPr>
      <w:r w:rsidRPr="00706458">
        <w:t>For the two selected systems, r</w:t>
      </w:r>
      <w:r w:rsidR="0019139D" w:rsidRPr="00706458">
        <w:t xml:space="preserve">eview </w:t>
      </w:r>
      <w:r w:rsidR="00EC5B02" w:rsidRPr="00706458">
        <w:t>i</w:t>
      </w:r>
      <w:r w:rsidR="0019139D" w:rsidRPr="00706458">
        <w:t xml:space="preserve">nformation </w:t>
      </w:r>
      <w:r w:rsidR="001555F1" w:rsidRPr="00706458">
        <w:t>a</w:t>
      </w:r>
      <w:r w:rsidR="0019139D" w:rsidRPr="00706458">
        <w:t xml:space="preserve">t the </w:t>
      </w:r>
      <w:r w:rsidR="00EC5B02" w:rsidRPr="00706458">
        <w:t>Reactor OpE Information Gateway</w:t>
      </w:r>
      <w:r w:rsidR="0019139D" w:rsidRPr="00706458">
        <w:t xml:space="preserve">. </w:t>
      </w:r>
      <w:r w:rsidR="00A80F00" w:rsidRPr="00706458">
        <w:t>Specifically, de</w:t>
      </w:r>
      <w:r w:rsidR="0019139D" w:rsidRPr="00706458">
        <w:t xml:space="preserve">termine if </w:t>
      </w:r>
      <w:r w:rsidR="00094822" w:rsidRPr="00706458">
        <w:t>related</w:t>
      </w:r>
      <w:r w:rsidR="004530F2" w:rsidRPr="00706458">
        <w:t xml:space="preserve"> </w:t>
      </w:r>
      <w:r w:rsidR="00A80F00" w:rsidRPr="00706458">
        <w:t>components</w:t>
      </w:r>
      <w:r w:rsidRPr="00706458">
        <w:t xml:space="preserve"> </w:t>
      </w:r>
      <w:r w:rsidR="0019139D" w:rsidRPr="00706458">
        <w:t>ha</w:t>
      </w:r>
      <w:r w:rsidR="001A6C68">
        <w:t xml:space="preserve">ve </w:t>
      </w:r>
      <w:r w:rsidR="0019139D" w:rsidRPr="00706458">
        <w:t xml:space="preserve">been the subject of an OpE </w:t>
      </w:r>
      <w:r w:rsidR="004530F2" w:rsidRPr="00706458">
        <w:t>S</w:t>
      </w:r>
      <w:r w:rsidR="0019139D" w:rsidRPr="00706458">
        <w:t xml:space="preserve">mart </w:t>
      </w:r>
      <w:r w:rsidR="004530F2" w:rsidRPr="00706458">
        <w:t>S</w:t>
      </w:r>
      <w:r w:rsidR="0019139D" w:rsidRPr="00706458">
        <w:t xml:space="preserve">ample. Review </w:t>
      </w:r>
      <w:r w:rsidR="009D5468" w:rsidRPr="00706458">
        <w:t xml:space="preserve">recent </w:t>
      </w:r>
      <w:r w:rsidR="00EC5B02" w:rsidRPr="00706458">
        <w:t xml:space="preserve">Generic Communications and </w:t>
      </w:r>
      <w:r w:rsidR="009D5468" w:rsidRPr="00706458">
        <w:t>the most significant</w:t>
      </w:r>
      <w:r w:rsidR="0019139D" w:rsidRPr="00706458">
        <w:t xml:space="preserve"> findings </w:t>
      </w:r>
      <w:r w:rsidR="00EC5B02" w:rsidRPr="00706458">
        <w:t>associated with</w:t>
      </w:r>
      <w:r w:rsidR="0019139D" w:rsidRPr="00706458">
        <w:t xml:space="preserve"> the selected systems</w:t>
      </w:r>
      <w:r w:rsidR="009D5468" w:rsidRPr="00706458">
        <w:t xml:space="preserve"> in the past two years</w:t>
      </w:r>
      <w:r w:rsidR="0019139D" w:rsidRPr="00706458">
        <w:t>.</w:t>
      </w:r>
    </w:p>
    <w:p w14:paraId="359528CF" w14:textId="77777777" w:rsidR="00A4798C" w:rsidRDefault="00AE4DC3" w:rsidP="009F169E">
      <w:pPr>
        <w:pStyle w:val="BodyText"/>
        <w:numPr>
          <w:ilvl w:val="0"/>
          <w:numId w:val="29"/>
        </w:numPr>
      </w:pPr>
      <w:r w:rsidRPr="00706458">
        <w:t xml:space="preserve">Perform a walkdown of each selected system </w:t>
      </w:r>
      <w:r w:rsidR="00322E13">
        <w:t>and/or equipment storage location(s)/staging area(s)</w:t>
      </w:r>
      <w:r w:rsidR="00322E13" w:rsidRPr="00706458">
        <w:t xml:space="preserve">, </w:t>
      </w:r>
      <w:r w:rsidRPr="00706458">
        <w:t>to ensure that the requisite knowledge specified in the evaluation criteria (listed above) has been obtained.</w:t>
      </w:r>
    </w:p>
    <w:p w14:paraId="632FB504" w14:textId="77777777" w:rsidR="00A4798C" w:rsidRDefault="00AE4DC3" w:rsidP="009F169E">
      <w:pPr>
        <w:pStyle w:val="BodyText"/>
        <w:numPr>
          <w:ilvl w:val="0"/>
          <w:numId w:val="29"/>
        </w:numPr>
      </w:pPr>
      <w:r w:rsidRPr="00706458">
        <w:lastRenderedPageBreak/>
        <w:t>During the walkdowns, record any conditions that appear to be anomalies and review the list with a qualified operations inspector.</w:t>
      </w:r>
    </w:p>
    <w:p w14:paraId="0D2595B8" w14:textId="2F8AB464" w:rsidR="00A4798C" w:rsidRDefault="00AE4DC3" w:rsidP="009F169E">
      <w:pPr>
        <w:pStyle w:val="BodyText"/>
        <w:numPr>
          <w:ilvl w:val="0"/>
          <w:numId w:val="29"/>
        </w:numPr>
      </w:pPr>
      <w:r w:rsidRPr="00706458">
        <w:t>Meet with your supervisor or a qualified operations inspector to discuss any questions that you may have and demonstrate that you can meet the evaluation criteria listed above.</w:t>
      </w:r>
    </w:p>
    <w:p w14:paraId="7B4FF585" w14:textId="77777777" w:rsidR="00A4798C" w:rsidRDefault="000A6022" w:rsidP="0091398C">
      <w:pPr>
        <w:pStyle w:val="JOURNALHeading2"/>
      </w:pPr>
      <w:r w:rsidRPr="008D5C41">
        <w:t>DOCUMENTATION:</w:t>
      </w:r>
      <w:r w:rsidR="0091398C">
        <w:tab/>
      </w:r>
      <w:r w:rsidR="00AE4DC3" w:rsidRPr="008D5C41">
        <w:t>Operations</w:t>
      </w:r>
      <w:r w:rsidR="00AE4DC3" w:rsidRPr="00706458">
        <w:t xml:space="preserve"> Inspector Proficiency-Level Qualification Signature Card Item OJT-OPS-1</w:t>
      </w:r>
    </w:p>
    <w:p w14:paraId="2357F34D" w14:textId="77777777" w:rsidR="00A4798C" w:rsidRDefault="00AE4DC3" w:rsidP="0033022B">
      <w:pPr>
        <w:pStyle w:val="JournalTOPIC"/>
      </w:pPr>
      <w:bookmarkStart w:id="116" w:name="_Toc130907457"/>
      <w:r w:rsidRPr="008D5C41">
        <w:lastRenderedPageBreak/>
        <w:t>(OJT-OPS-2) Conduct of Operations</w:t>
      </w:r>
      <w:bookmarkEnd w:id="116"/>
    </w:p>
    <w:p w14:paraId="49271B26" w14:textId="067A77F0" w:rsidR="0091398C" w:rsidRDefault="00432852" w:rsidP="0091398C">
      <w:pPr>
        <w:pStyle w:val="JOURNALHeading2"/>
      </w:pPr>
      <w:r w:rsidRPr="008D5C41">
        <w:t>PURPOSE:</w:t>
      </w:r>
    </w:p>
    <w:p w14:paraId="26500B59" w14:textId="06B42A8E" w:rsidR="00A4798C" w:rsidRDefault="00AE4DC3" w:rsidP="0091398C">
      <w:pPr>
        <w:pStyle w:val="BodyText"/>
      </w:pPr>
      <w:r w:rsidRPr="00706458">
        <w:t>The overall conduct of operations is an essential element in the safe operation of a nuclear power plant. Licensee procedures typically address operator attentiveness and professionalism, control room environment, shift turnover, configuration controls, and the conduct of evolutions. This activity will familiarize you with the various licensee procedural controls over these activities and applicable regulatory requirements.</w:t>
      </w:r>
    </w:p>
    <w:p w14:paraId="67816D58" w14:textId="77777777" w:rsidR="00A4798C" w:rsidRDefault="00AE4DC3" w:rsidP="0091398C">
      <w:pPr>
        <w:pStyle w:val="JOURNALHeading2"/>
      </w:pPr>
      <w:r w:rsidRPr="008D5C41">
        <w:t>COMPETENCY AREA:</w:t>
      </w:r>
      <w:r w:rsidRPr="008D5C41">
        <w:tab/>
        <w:t>INSPECTION</w:t>
      </w:r>
    </w:p>
    <w:p w14:paraId="3DCD4C7D" w14:textId="56AFCFDC" w:rsidR="00A4798C" w:rsidRDefault="00AE4DC3" w:rsidP="0091398C">
      <w:pPr>
        <w:pStyle w:val="JOURNALHeading2"/>
      </w:pPr>
      <w:r w:rsidRPr="008D5C41">
        <w:t>LEVEL OF</w:t>
      </w:r>
      <w:r w:rsidR="0091398C">
        <w:rPr>
          <w:bCs w:val="0"/>
        </w:rPr>
        <w:t xml:space="preserve"> </w:t>
      </w:r>
      <w:r w:rsidRPr="008D5C41">
        <w:t>EFFORT:</w:t>
      </w:r>
      <w:r w:rsidRPr="008D5C41">
        <w:tab/>
        <w:t>40 hours</w:t>
      </w:r>
    </w:p>
    <w:p w14:paraId="214CAB1F" w14:textId="73D14191" w:rsidR="0091398C" w:rsidRDefault="00432852" w:rsidP="0091398C">
      <w:pPr>
        <w:pStyle w:val="JOURNALHeading2"/>
      </w:pPr>
      <w:r w:rsidRPr="008D5C41">
        <w:t>REFERENCES:</w:t>
      </w:r>
    </w:p>
    <w:p w14:paraId="45B8DFB9" w14:textId="77777777" w:rsidR="00A4798C" w:rsidRDefault="00AE4DC3" w:rsidP="009F169E">
      <w:pPr>
        <w:pStyle w:val="BodyText"/>
        <w:numPr>
          <w:ilvl w:val="0"/>
          <w:numId w:val="30"/>
        </w:numPr>
      </w:pPr>
      <w:r w:rsidRPr="00706458">
        <w:t xml:space="preserve">Licensee procedures addressing the conduct of operations, including procedures covering such issues as use of procedures, independent verification, responsibilities of licensed operators, definition of </w:t>
      </w:r>
      <w:r w:rsidR="00745AF2" w:rsidRPr="00706458">
        <w:t>“</w:t>
      </w:r>
      <w:r w:rsidRPr="00706458">
        <w:t>at the controls,</w:t>
      </w:r>
      <w:r w:rsidR="00745AF2" w:rsidRPr="00706458">
        <w:t>”</w:t>
      </w:r>
      <w:r w:rsidRPr="00706458">
        <w:t xml:space="preserve"> shift manning and turnover, control of evolutions, equipment status and alignment, tagging, annunciator controls, and entry into TS LCOs.</w:t>
      </w:r>
    </w:p>
    <w:p w14:paraId="59E238BB" w14:textId="01E5D99D" w:rsidR="00A4798C" w:rsidRDefault="00AE4DC3" w:rsidP="009F169E">
      <w:pPr>
        <w:pStyle w:val="BodyText"/>
        <w:numPr>
          <w:ilvl w:val="0"/>
          <w:numId w:val="30"/>
        </w:numPr>
      </w:pPr>
      <w:r w:rsidRPr="00706458">
        <w:t>Plant operating license and TSs</w:t>
      </w:r>
    </w:p>
    <w:p w14:paraId="4012E3A6" w14:textId="4E25C234" w:rsidR="00A4798C" w:rsidRDefault="00AE4DC3" w:rsidP="009F169E">
      <w:pPr>
        <w:pStyle w:val="BodyText"/>
        <w:numPr>
          <w:ilvl w:val="0"/>
          <w:numId w:val="30"/>
        </w:numPr>
      </w:pPr>
      <w:r w:rsidRPr="00706458">
        <w:t>IMC 2515</w:t>
      </w:r>
      <w:ins w:id="117" w:author="Author">
        <w:r w:rsidR="00A24376">
          <w:t xml:space="preserve"> Appendix </w:t>
        </w:r>
      </w:ins>
      <w:r w:rsidRPr="00706458">
        <w:t xml:space="preserve">D, </w:t>
      </w:r>
      <w:r w:rsidR="003657C4" w:rsidRPr="00706458">
        <w:t>“</w:t>
      </w:r>
      <w:r w:rsidRPr="00706458">
        <w:t>Plant Status</w:t>
      </w:r>
      <w:r w:rsidR="003657C4" w:rsidRPr="00706458">
        <w:t>”</w:t>
      </w:r>
    </w:p>
    <w:p w14:paraId="74F01FC2" w14:textId="69DA1ECB" w:rsidR="00A4798C" w:rsidRDefault="00AE4DC3" w:rsidP="009F169E">
      <w:pPr>
        <w:pStyle w:val="BodyText"/>
        <w:numPr>
          <w:ilvl w:val="0"/>
          <w:numId w:val="30"/>
        </w:numPr>
      </w:pPr>
      <w:r w:rsidRPr="00706458">
        <w:t xml:space="preserve">IP 71715, </w:t>
      </w:r>
      <w:r w:rsidR="003657C4" w:rsidRPr="00706458">
        <w:t>“</w:t>
      </w:r>
      <w:r w:rsidRPr="00706458">
        <w:t>Sustained Control Room and Plant Observation</w:t>
      </w:r>
      <w:r w:rsidR="003657C4" w:rsidRPr="00706458">
        <w:t>”</w:t>
      </w:r>
    </w:p>
    <w:p w14:paraId="2C326D88" w14:textId="77777777" w:rsidR="00A4798C" w:rsidRDefault="00AE4DC3" w:rsidP="009F169E">
      <w:pPr>
        <w:pStyle w:val="BodyText"/>
        <w:numPr>
          <w:ilvl w:val="0"/>
          <w:numId w:val="30"/>
        </w:numPr>
      </w:pPr>
      <w:r w:rsidRPr="00706458">
        <w:t xml:space="preserve">Regulatory Guide (RG) 1.33, Revision 2, </w:t>
      </w:r>
      <w:r w:rsidR="003657C4" w:rsidRPr="00706458">
        <w:t>“</w:t>
      </w:r>
      <w:r w:rsidRPr="00706458">
        <w:t>Quality Assurance Program Requirements (Operation),</w:t>
      </w:r>
      <w:r w:rsidR="003657C4" w:rsidRPr="00706458">
        <w:t>”</w:t>
      </w:r>
      <w:r w:rsidRPr="00706458">
        <w:t xml:space="preserve"> issued February 1978</w:t>
      </w:r>
    </w:p>
    <w:p w14:paraId="0C2425D6" w14:textId="77777777" w:rsidR="00A4798C" w:rsidRDefault="00AE4DC3" w:rsidP="009F169E">
      <w:pPr>
        <w:pStyle w:val="BodyText"/>
        <w:numPr>
          <w:ilvl w:val="0"/>
          <w:numId w:val="30"/>
        </w:numPr>
      </w:pPr>
      <w:r w:rsidRPr="00706458">
        <w:t>American National Standards Institute (ANSI)/ANS-</w:t>
      </w:r>
      <w:r w:rsidR="009142DC" w:rsidRPr="00706458">
        <w:t>3.2-</w:t>
      </w:r>
      <w:r w:rsidRPr="00706458">
        <w:t xml:space="preserve">1994, </w:t>
      </w:r>
      <w:r w:rsidR="003657C4" w:rsidRPr="00706458">
        <w:t>“</w:t>
      </w:r>
      <w:r w:rsidRPr="00706458">
        <w:t>Administrative Controls and Quality Assurance for the Operational Phase of Nuclear Power Plants</w:t>
      </w:r>
      <w:r w:rsidR="003657C4" w:rsidRPr="00706458">
        <w:t>”</w:t>
      </w:r>
    </w:p>
    <w:p w14:paraId="76627F7C" w14:textId="141887F3" w:rsidR="0091398C" w:rsidRDefault="00AE4DC3" w:rsidP="0091398C">
      <w:pPr>
        <w:pStyle w:val="JOURNALHeading2"/>
        <w:rPr>
          <w:bCs w:val="0"/>
        </w:rPr>
      </w:pPr>
      <w:r w:rsidRPr="008D5C41">
        <w:t>EVALUATION</w:t>
      </w:r>
      <w:r w:rsidR="0091398C">
        <w:rPr>
          <w:bCs w:val="0"/>
        </w:rPr>
        <w:t xml:space="preserve"> </w:t>
      </w:r>
      <w:r w:rsidR="00286DC0" w:rsidRPr="008D5C41">
        <w:t>CRITERIA:</w:t>
      </w:r>
    </w:p>
    <w:p w14:paraId="1E67A8E5" w14:textId="77777777" w:rsidR="00A4798C" w:rsidRDefault="00AE4DC3" w:rsidP="0091398C">
      <w:pPr>
        <w:pStyle w:val="BodyText"/>
        <w:rPr>
          <w:b/>
          <w:bCs/>
        </w:rPr>
      </w:pPr>
      <w:r w:rsidRPr="00706458">
        <w:t>Upon completion of the tasks, you should be able to do the following:</w:t>
      </w:r>
    </w:p>
    <w:p w14:paraId="50E4F8F7" w14:textId="48D14EF8" w:rsidR="004541F5" w:rsidRPr="004541F5" w:rsidRDefault="00F930AC" w:rsidP="009F169E">
      <w:pPr>
        <w:pStyle w:val="BodyText"/>
        <w:numPr>
          <w:ilvl w:val="0"/>
          <w:numId w:val="31"/>
        </w:numPr>
      </w:pPr>
      <w:r w:rsidRPr="004541F5">
        <w:t>D</w:t>
      </w:r>
      <w:r w:rsidR="00AE4DC3" w:rsidRPr="004541F5">
        <w:t xml:space="preserve">escribe the </w:t>
      </w:r>
      <w:r w:rsidR="006D4B12" w:rsidRPr="004541F5">
        <w:t>licensee’s</w:t>
      </w:r>
      <w:r w:rsidR="00AE4DC3" w:rsidRPr="004541F5">
        <w:t xml:space="preserve"> processes for conduct of operations. The description </w:t>
      </w:r>
      <w:r w:rsidR="00467FD6" w:rsidRPr="004541F5">
        <w:t xml:space="preserve">may </w:t>
      </w:r>
      <w:r w:rsidR="00AE4DC3" w:rsidRPr="004541F5">
        <w:t>include activities such as procedure</w:t>
      </w:r>
      <w:r w:rsidR="00467FD6" w:rsidRPr="004541F5">
        <w:t xml:space="preserve"> u</w:t>
      </w:r>
      <w:r w:rsidR="00AE4DC3" w:rsidRPr="004541F5">
        <w:t>s</w:t>
      </w:r>
      <w:r w:rsidR="00467FD6" w:rsidRPr="004541F5">
        <w:t>e</w:t>
      </w:r>
      <w:r w:rsidR="00AE4DC3" w:rsidRPr="004541F5">
        <w:t xml:space="preserve">, independent verification, responsibilities of licensed operators, definition of </w:t>
      </w:r>
      <w:r w:rsidR="00745AF2" w:rsidRPr="004541F5">
        <w:t>“</w:t>
      </w:r>
      <w:r w:rsidR="00AE4DC3" w:rsidRPr="004541F5">
        <w:t>at the controls</w:t>
      </w:r>
      <w:r w:rsidR="00745AF2" w:rsidRPr="004541F5">
        <w:t>”</w:t>
      </w:r>
      <w:r w:rsidR="00AE4DC3" w:rsidRPr="004541F5">
        <w:t xml:space="preserve"> or other control room areas, shift manning and turnover, control of evolutions, equipment status and alignment, annunciator controls, and entry into TS LCOs.</w:t>
      </w:r>
    </w:p>
    <w:p w14:paraId="0E2E5360" w14:textId="77777777" w:rsidR="00A4798C" w:rsidRDefault="00AE4DC3" w:rsidP="0091398C">
      <w:pPr>
        <w:pStyle w:val="BodyText3"/>
      </w:pPr>
      <w:r w:rsidRPr="00706458">
        <w:t>Where applicable, explain the regulatory requirements which require the development and implementation of these procedures.</w:t>
      </w:r>
    </w:p>
    <w:p w14:paraId="446797F3" w14:textId="6FDC4BE1" w:rsidR="00A4798C" w:rsidRDefault="00AE4DC3" w:rsidP="009F169E">
      <w:pPr>
        <w:pStyle w:val="BodyText"/>
        <w:numPr>
          <w:ilvl w:val="0"/>
          <w:numId w:val="31"/>
        </w:numPr>
      </w:pPr>
      <w:r w:rsidRPr="00706458">
        <w:lastRenderedPageBreak/>
        <w:t>Be able to identify active TS LCOs and major equipment out of service through reviews of control room documentation or status boards.</w:t>
      </w:r>
    </w:p>
    <w:p w14:paraId="67519535" w14:textId="7157EA6D" w:rsidR="00A4798C" w:rsidRDefault="00AE4DC3" w:rsidP="009F169E">
      <w:pPr>
        <w:pStyle w:val="BodyText"/>
        <w:numPr>
          <w:ilvl w:val="0"/>
          <w:numId w:val="31"/>
        </w:numPr>
      </w:pPr>
      <w:r w:rsidRPr="00706458">
        <w:t>Tour the control room, observe operating practices, and determine whether operators are correctly implementing procedural guidance, maintaining shift professionalism, and properly controlling and coordinating activities.</w:t>
      </w:r>
    </w:p>
    <w:p w14:paraId="089D6164" w14:textId="77777777" w:rsidR="00A4798C" w:rsidRDefault="00AE4DC3" w:rsidP="009F169E">
      <w:pPr>
        <w:pStyle w:val="BodyText"/>
        <w:numPr>
          <w:ilvl w:val="0"/>
          <w:numId w:val="31"/>
        </w:numPr>
      </w:pPr>
      <w:r w:rsidRPr="00706458">
        <w:t>Evaluate the adequacy of control room shift turnovers, response to annunciators, and control room communications.</w:t>
      </w:r>
    </w:p>
    <w:p w14:paraId="598C0285" w14:textId="54C942D2" w:rsidR="00A4798C" w:rsidRDefault="00AE4DC3" w:rsidP="009F169E">
      <w:pPr>
        <w:pStyle w:val="BodyText"/>
        <w:numPr>
          <w:ilvl w:val="0"/>
          <w:numId w:val="31"/>
        </w:numPr>
      </w:pPr>
      <w:r w:rsidRPr="00706458">
        <w:t>Verify that procedures for annunciator controls, such as disabled annunciators and nuisance alarms, are implemented properly.</w:t>
      </w:r>
    </w:p>
    <w:p w14:paraId="573F4BF3" w14:textId="63A2044E" w:rsidR="0091398C" w:rsidRDefault="00286DC0" w:rsidP="0091398C">
      <w:pPr>
        <w:pStyle w:val="JOURNALHeading2"/>
      </w:pPr>
      <w:r w:rsidRPr="008D5C41">
        <w:t>TASKS:</w:t>
      </w:r>
    </w:p>
    <w:p w14:paraId="36D1D9BB" w14:textId="77777777" w:rsidR="00A4798C" w:rsidRDefault="00AE4DC3" w:rsidP="009F169E">
      <w:pPr>
        <w:pStyle w:val="BodyText"/>
        <w:numPr>
          <w:ilvl w:val="0"/>
          <w:numId w:val="32"/>
        </w:numPr>
      </w:pPr>
      <w:r w:rsidRPr="00706458">
        <w:t>Locate the listed references for your assigned or reference facility.</w:t>
      </w:r>
    </w:p>
    <w:p w14:paraId="3855EF48" w14:textId="4815496E" w:rsidR="00A4798C" w:rsidRDefault="00AE4DC3" w:rsidP="009F169E">
      <w:pPr>
        <w:pStyle w:val="BodyText"/>
        <w:numPr>
          <w:ilvl w:val="0"/>
          <w:numId w:val="32"/>
        </w:numPr>
      </w:pPr>
      <w:r w:rsidRPr="00706458">
        <w:t xml:space="preserve">Review the </w:t>
      </w:r>
      <w:r w:rsidR="006D4B12">
        <w:t>licensee’s</w:t>
      </w:r>
      <w:r w:rsidRPr="00706458">
        <w:t xml:space="preserve"> procedures and develop an understanding of the </w:t>
      </w:r>
      <w:r w:rsidR="006D4B12">
        <w:t>licensee’s</w:t>
      </w:r>
      <w:r w:rsidRPr="00706458">
        <w:t xml:space="preserve"> expectations for the conduct of operations. These efforts should include comparison to implementation such as control room logs, equipment out of service logs, standing orders, night orders, </w:t>
      </w:r>
      <w:r w:rsidR="000F6386">
        <w:t xml:space="preserve">usage of personal communication devices, </w:t>
      </w:r>
      <w:r w:rsidRPr="00706458">
        <w:t>operator workarounds, work control center activities, and briefings.</w:t>
      </w:r>
    </w:p>
    <w:p w14:paraId="4B4F8CF1" w14:textId="73AEE450" w:rsidR="00A4798C" w:rsidRDefault="00AE4DC3" w:rsidP="009F169E">
      <w:pPr>
        <w:pStyle w:val="BodyText"/>
        <w:numPr>
          <w:ilvl w:val="0"/>
          <w:numId w:val="32"/>
        </w:numPr>
      </w:pPr>
      <w:r w:rsidRPr="00706458">
        <w:t>Observe at least two different shift turnovers, including reactor operator and senior reactor operator turnover, and verify that activities are conducted in accordance with procedures.</w:t>
      </w:r>
    </w:p>
    <w:p w14:paraId="1D132811" w14:textId="1779CBB9" w:rsidR="00A4798C" w:rsidRDefault="00AE4DC3" w:rsidP="009F169E">
      <w:pPr>
        <w:pStyle w:val="BodyText"/>
        <w:numPr>
          <w:ilvl w:val="0"/>
          <w:numId w:val="32"/>
        </w:numPr>
      </w:pPr>
      <w:r w:rsidRPr="00706458">
        <w:t>Observe the implementation of tagging procedures, including development and review of at least one tagout, hanging of tags, verifications of tags, and removal and restoration activities.</w:t>
      </w:r>
    </w:p>
    <w:p w14:paraId="0A14A68B" w14:textId="36893905" w:rsidR="00A4798C" w:rsidRDefault="00AE4DC3" w:rsidP="009F169E">
      <w:pPr>
        <w:pStyle w:val="BodyText"/>
        <w:numPr>
          <w:ilvl w:val="0"/>
          <w:numId w:val="32"/>
        </w:numPr>
      </w:pPr>
      <w:r w:rsidRPr="00706458">
        <w:t xml:space="preserve">Observe portions of a valve alignment/alignment verification involving an important system as necessary to understand the </w:t>
      </w:r>
      <w:r w:rsidR="006D4B12">
        <w:t>licensee’s</w:t>
      </w:r>
      <w:r w:rsidRPr="00706458">
        <w:t xml:space="preserve"> processes.</w:t>
      </w:r>
    </w:p>
    <w:p w14:paraId="40E496F6" w14:textId="23B5B87E" w:rsidR="00A4798C" w:rsidRDefault="00AE4DC3" w:rsidP="009F169E">
      <w:pPr>
        <w:pStyle w:val="BodyText"/>
        <w:numPr>
          <w:ilvl w:val="0"/>
          <w:numId w:val="32"/>
        </w:numPr>
      </w:pPr>
      <w:r w:rsidRPr="00706458">
        <w:t>Perform the activities described in IMC 2515</w:t>
      </w:r>
      <w:ins w:id="118" w:author="Author">
        <w:r w:rsidR="00C86582">
          <w:t xml:space="preserve"> Appendix </w:t>
        </w:r>
      </w:ins>
      <w:r w:rsidRPr="00706458">
        <w:t xml:space="preserve">D, </w:t>
      </w:r>
      <w:r w:rsidR="00745AF2" w:rsidRPr="00706458">
        <w:t>“</w:t>
      </w:r>
      <w:r w:rsidRPr="00706458">
        <w:t>Plant Status.</w:t>
      </w:r>
      <w:r w:rsidR="00745AF2" w:rsidRPr="00706458">
        <w:t>”</w:t>
      </w:r>
    </w:p>
    <w:p w14:paraId="48AD7A9A" w14:textId="20CF6194" w:rsidR="00A4798C" w:rsidRDefault="00AE4DC3" w:rsidP="009F169E">
      <w:pPr>
        <w:pStyle w:val="BodyText"/>
        <w:numPr>
          <w:ilvl w:val="0"/>
          <w:numId w:val="32"/>
        </w:numPr>
      </w:pPr>
      <w:r w:rsidRPr="00706458">
        <w:t>Meet with your supervisor or a qualified operations inspector to discuss any questions that you may have and demonstrate that you can meet the evaluation criteria listed above.</w:t>
      </w:r>
    </w:p>
    <w:p w14:paraId="7A9A5722" w14:textId="7E817D36" w:rsidR="002727D8" w:rsidRPr="00903B1A" w:rsidRDefault="00286DC0" w:rsidP="0091398C">
      <w:pPr>
        <w:pStyle w:val="JOURNALHeading2"/>
      </w:pPr>
      <w:r w:rsidRPr="008D5C41">
        <w:t>DOCUMENTATION:</w:t>
      </w:r>
      <w:r w:rsidR="0091398C">
        <w:tab/>
      </w:r>
      <w:r w:rsidR="00AE4DC3" w:rsidRPr="00706458">
        <w:t>Operations Inspector Proficiency-Level Qualification Signature Card Item OJT-OPS-2 (also OJT-OLE-2)</w:t>
      </w:r>
    </w:p>
    <w:p w14:paraId="407FABD1" w14:textId="77777777" w:rsidR="00A4798C" w:rsidRDefault="0091656F" w:rsidP="0033022B">
      <w:pPr>
        <w:pStyle w:val="JournalTOPIC"/>
      </w:pPr>
      <w:bookmarkStart w:id="119" w:name="_Toc130907458"/>
      <w:r w:rsidRPr="008D5C41">
        <w:lastRenderedPageBreak/>
        <w:t>(OJT-OPS-3) Security Plan and Implementation</w:t>
      </w:r>
      <w:bookmarkEnd w:id="119"/>
    </w:p>
    <w:p w14:paraId="2688B52F" w14:textId="2E424C8E" w:rsidR="00C95139" w:rsidRDefault="0091656F" w:rsidP="00A4798C">
      <w:pPr>
        <w:pStyle w:val="JOURNALHeading2"/>
      </w:pPr>
      <w:r w:rsidRPr="008D5C41">
        <w:t>PURPOSE:</w:t>
      </w:r>
    </w:p>
    <w:p w14:paraId="0F8B18F3" w14:textId="77777777" w:rsidR="00A4798C" w:rsidRDefault="0091656F" w:rsidP="00C95139">
      <w:pPr>
        <w:pStyle w:val="BodyText"/>
      </w:pPr>
      <w:r w:rsidRPr="008D5C41">
        <w:t>The purpose of this activity is to familiarize you with the security plan for your assigned facility.</w:t>
      </w:r>
      <w:ins w:id="120" w:author="Author">
        <w:r w:rsidR="00623DC6">
          <w:t xml:space="preserve"> It will also familiarize you with actions that you should take if you encounter a security issue at a plant site.</w:t>
        </w:r>
      </w:ins>
    </w:p>
    <w:p w14:paraId="4F1688B6" w14:textId="77777777" w:rsidR="00A4798C" w:rsidRDefault="0091656F" w:rsidP="00A4798C">
      <w:pPr>
        <w:pStyle w:val="JOURNALHeading2"/>
        <w:rPr>
          <w:bCs w:val="0"/>
        </w:rPr>
      </w:pPr>
      <w:r w:rsidRPr="008D5C41">
        <w:t>COMPETENCY</w:t>
      </w:r>
      <w:r w:rsidR="00C95139">
        <w:rPr>
          <w:bCs w:val="0"/>
        </w:rPr>
        <w:t xml:space="preserve"> </w:t>
      </w:r>
      <w:r w:rsidRPr="008D5C41">
        <w:t>AREA:</w:t>
      </w:r>
      <w:r w:rsidRPr="008D5C41">
        <w:tab/>
        <w:t>INSPECTION</w:t>
      </w:r>
    </w:p>
    <w:p w14:paraId="6198D4D5" w14:textId="1EE57E33" w:rsidR="00A4798C" w:rsidRDefault="0091656F" w:rsidP="00A4798C">
      <w:pPr>
        <w:pStyle w:val="JOURNALHeading2"/>
      </w:pPr>
      <w:r w:rsidRPr="008D5C41">
        <w:t>LEVEL OF</w:t>
      </w:r>
      <w:r w:rsidR="00C95139">
        <w:rPr>
          <w:bCs w:val="0"/>
        </w:rPr>
        <w:t xml:space="preserve"> </w:t>
      </w:r>
      <w:r w:rsidRPr="008D5C41">
        <w:t>EFFORT:</w:t>
      </w:r>
      <w:r w:rsidRPr="008D5C41">
        <w:tab/>
        <w:t>12 hours</w:t>
      </w:r>
    </w:p>
    <w:p w14:paraId="292B8A7A" w14:textId="60F63D41" w:rsidR="00C95139" w:rsidRDefault="0091656F" w:rsidP="00A4798C">
      <w:pPr>
        <w:pStyle w:val="JOURNALHeading2"/>
      </w:pPr>
      <w:r w:rsidRPr="008D5C41">
        <w:t>REFERENCES:</w:t>
      </w:r>
    </w:p>
    <w:p w14:paraId="3941B648" w14:textId="014E3023" w:rsidR="0091656F" w:rsidRPr="00706458" w:rsidRDefault="0091656F" w:rsidP="009F169E">
      <w:pPr>
        <w:pStyle w:val="BodyText"/>
        <w:numPr>
          <w:ilvl w:val="0"/>
          <w:numId w:val="33"/>
        </w:numPr>
      </w:pPr>
      <w:r w:rsidRPr="00706458">
        <w:t>Security plan for your assigned facility</w:t>
      </w:r>
    </w:p>
    <w:p w14:paraId="4B1B0F1F" w14:textId="77777777" w:rsidR="00A4798C" w:rsidRDefault="0091656F" w:rsidP="009F169E">
      <w:pPr>
        <w:pStyle w:val="BodyText"/>
        <w:numPr>
          <w:ilvl w:val="0"/>
          <w:numId w:val="33"/>
        </w:numPr>
      </w:pPr>
      <w:r>
        <w:t xml:space="preserve">Licensee Defensive Strategy </w:t>
      </w:r>
      <w:r w:rsidRPr="00706458">
        <w:t>for your assigned facility</w:t>
      </w:r>
    </w:p>
    <w:p w14:paraId="25D37F1E" w14:textId="77777777" w:rsidR="00A4798C" w:rsidRDefault="0091656F" w:rsidP="009F169E">
      <w:pPr>
        <w:pStyle w:val="BodyText"/>
        <w:numPr>
          <w:ilvl w:val="0"/>
          <w:numId w:val="33"/>
        </w:numPr>
      </w:pPr>
      <w:r>
        <w:t>10 CFR Part 73.1, “Purpose and Scope”</w:t>
      </w:r>
    </w:p>
    <w:p w14:paraId="399FD3D3" w14:textId="77777777" w:rsidR="00A4798C" w:rsidRDefault="0091656F" w:rsidP="009F169E">
      <w:pPr>
        <w:pStyle w:val="BodyText"/>
        <w:numPr>
          <w:ilvl w:val="0"/>
          <w:numId w:val="33"/>
        </w:numPr>
      </w:pPr>
      <w:r>
        <w:t>10 CFR Part 73.22, “Protection of Safeguards Information: Specific Requirements.”</w:t>
      </w:r>
    </w:p>
    <w:p w14:paraId="66D5EDF1" w14:textId="77777777" w:rsidR="00A4798C" w:rsidRDefault="0091656F" w:rsidP="009F169E">
      <w:pPr>
        <w:pStyle w:val="BodyText"/>
        <w:numPr>
          <w:ilvl w:val="0"/>
          <w:numId w:val="33"/>
        </w:numPr>
      </w:pPr>
      <w:r w:rsidRPr="00706458">
        <w:t>10 CFR Part 73.55, “Requirements for Physical Protection of Licensed Activities in Nuclear Power Plants against Radiological Sabotage</w:t>
      </w:r>
      <w:r>
        <w:t>”</w:t>
      </w:r>
    </w:p>
    <w:p w14:paraId="118C0E3C" w14:textId="77777777" w:rsidR="00A4798C" w:rsidRDefault="0091656F" w:rsidP="009F169E">
      <w:pPr>
        <w:pStyle w:val="BodyText"/>
        <w:numPr>
          <w:ilvl w:val="0"/>
          <w:numId w:val="33"/>
        </w:numPr>
      </w:pPr>
      <w:r>
        <w:t>10 CFR Part 73.58, “Safety/Security Interface requirements for Nuclear Power Reactors”</w:t>
      </w:r>
    </w:p>
    <w:p w14:paraId="0EFC56C7" w14:textId="77777777" w:rsidR="00A4798C" w:rsidRDefault="0091656F" w:rsidP="009F169E">
      <w:pPr>
        <w:pStyle w:val="BodyText"/>
        <w:numPr>
          <w:ilvl w:val="0"/>
          <w:numId w:val="33"/>
        </w:numPr>
      </w:pPr>
      <w:r>
        <w:t>10 CFR 50.54 “</w:t>
      </w:r>
      <w:r>
        <w:rPr>
          <w:lang w:val="en"/>
        </w:rPr>
        <w:t>Conditions of Licenses”</w:t>
      </w:r>
      <w:r>
        <w:t xml:space="preserve"> (p)(1) &amp; (2)</w:t>
      </w:r>
    </w:p>
    <w:p w14:paraId="504342AD" w14:textId="77777777" w:rsidR="00A4798C" w:rsidRDefault="00A25BE7" w:rsidP="009F169E">
      <w:pPr>
        <w:pStyle w:val="BodyText"/>
        <w:numPr>
          <w:ilvl w:val="0"/>
          <w:numId w:val="33"/>
        </w:numPr>
      </w:pPr>
      <w:r>
        <w:t>IMC 2201, Appendix D, “Facility Status Reviews for Security and Safeguards Inspection Program.”</w:t>
      </w:r>
    </w:p>
    <w:p w14:paraId="5AFC89D4" w14:textId="77777777" w:rsidR="00C95139" w:rsidRDefault="0091656F" w:rsidP="00A4798C">
      <w:pPr>
        <w:pStyle w:val="JOURNALHeading2"/>
        <w:rPr>
          <w:bCs w:val="0"/>
        </w:rPr>
      </w:pPr>
      <w:r w:rsidRPr="008D5C41">
        <w:t>EVALUATION</w:t>
      </w:r>
      <w:r w:rsidR="00C95139">
        <w:rPr>
          <w:bCs w:val="0"/>
        </w:rPr>
        <w:t xml:space="preserve"> </w:t>
      </w:r>
      <w:r w:rsidRPr="008D5C41">
        <w:t>CRITERIA:</w:t>
      </w:r>
    </w:p>
    <w:p w14:paraId="45B04E6B" w14:textId="77777777" w:rsidR="00A4798C" w:rsidRDefault="0091656F" w:rsidP="00A4798C">
      <w:pPr>
        <w:pStyle w:val="BodyText"/>
        <w:rPr>
          <w:b/>
          <w:bCs/>
        </w:rPr>
      </w:pPr>
      <w:r w:rsidRPr="00706458">
        <w:t>Upon completion of the tasks, you should be able to do the following:</w:t>
      </w:r>
    </w:p>
    <w:p w14:paraId="1F3DB705" w14:textId="77777777" w:rsidR="00A4798C" w:rsidRDefault="00F54F72" w:rsidP="009F169E">
      <w:pPr>
        <w:pStyle w:val="BodyText"/>
        <w:numPr>
          <w:ilvl w:val="0"/>
          <w:numId w:val="34"/>
        </w:numPr>
      </w:pPr>
      <w:r>
        <w:t>D</w:t>
      </w:r>
      <w:r w:rsidR="0091656F" w:rsidRPr="00706458">
        <w:t xml:space="preserve">escribe how the site </w:t>
      </w:r>
      <w:r w:rsidR="0091656F">
        <w:rPr>
          <w:lang w:val="en"/>
        </w:rPr>
        <w:t xml:space="preserve">will implement </w:t>
      </w:r>
      <w:r w:rsidR="0091656F" w:rsidRPr="00706458">
        <w:t>10 CFR Part 73.55</w:t>
      </w:r>
      <w:r w:rsidR="0091656F">
        <w:t xml:space="preserve"> </w:t>
      </w:r>
      <w:r w:rsidR="0091656F">
        <w:rPr>
          <w:lang w:val="en"/>
        </w:rPr>
        <w:t>requirements through the establishment and maintenance of a security organization, the use of security equipment and technology, the training and qualification of security personnel, the implementation of predetermined response plans and strategies, and the protection of digital computer and communication systems and networks.</w:t>
      </w:r>
    </w:p>
    <w:p w14:paraId="645AA970" w14:textId="731F9FAD" w:rsidR="004541F5" w:rsidRPr="004541F5" w:rsidRDefault="00F54F72" w:rsidP="009F169E">
      <w:pPr>
        <w:pStyle w:val="BodyText"/>
        <w:numPr>
          <w:ilvl w:val="0"/>
          <w:numId w:val="34"/>
        </w:numPr>
      </w:pPr>
      <w:r w:rsidRPr="004541F5">
        <w:t>D</w:t>
      </w:r>
      <w:r w:rsidR="0091656F" w:rsidRPr="004541F5">
        <w:t>escribe how the site security force maintains access control of the owner</w:t>
      </w:r>
      <w:r w:rsidR="0091656F" w:rsidRPr="004541F5">
        <w:noBreakHyphen/>
        <w:t>controlled, protected, and vital areas at your assigned site(s).</w:t>
      </w:r>
    </w:p>
    <w:p w14:paraId="4B6C2CBD" w14:textId="77777777" w:rsidR="00A4798C" w:rsidRDefault="0091656F" w:rsidP="009F169E">
      <w:pPr>
        <w:pStyle w:val="BodyText"/>
        <w:numPr>
          <w:ilvl w:val="0"/>
          <w:numId w:val="34"/>
        </w:numPr>
      </w:pPr>
      <w:r w:rsidRPr="00706458">
        <w:t>De</w:t>
      </w:r>
      <w:r w:rsidR="00A25BE7">
        <w:t>scribe</w:t>
      </w:r>
      <w:r w:rsidR="000B6D3E">
        <w:t xml:space="preserve"> </w:t>
      </w:r>
      <w:r w:rsidRPr="00706458">
        <w:t>the appropriate procedures for escorting visitors into and out of the protected and vital areas.</w:t>
      </w:r>
    </w:p>
    <w:p w14:paraId="541B0B8A" w14:textId="77777777" w:rsidR="00A4798C" w:rsidRDefault="0091656F" w:rsidP="009F169E">
      <w:pPr>
        <w:pStyle w:val="BodyText"/>
        <w:numPr>
          <w:ilvl w:val="0"/>
          <w:numId w:val="34"/>
        </w:numPr>
      </w:pPr>
      <w:r w:rsidRPr="00706458">
        <w:lastRenderedPageBreak/>
        <w:t>Explain the site-specific protection strategy, including methods used to detect</w:t>
      </w:r>
      <w:r>
        <w:t xml:space="preserve">, assess, </w:t>
      </w:r>
      <w:r>
        <w:rPr>
          <w:lang w:val="en"/>
        </w:rPr>
        <w:t>interdict, and neutralize threats up to and including the design basis threat of radiological sabotage as stated in 10 CFR 73.1</w:t>
      </w:r>
      <w:r>
        <w:t>.</w:t>
      </w:r>
    </w:p>
    <w:p w14:paraId="568232F3" w14:textId="64AECAFB" w:rsidR="00A4798C" w:rsidRDefault="0091656F" w:rsidP="009F169E">
      <w:pPr>
        <w:pStyle w:val="BodyText"/>
        <w:numPr>
          <w:ilvl w:val="0"/>
          <w:numId w:val="34"/>
        </w:numPr>
      </w:pPr>
      <w:r w:rsidRPr="00706458">
        <w:t>De</w:t>
      </w:r>
      <w:r w:rsidR="002D0487">
        <w:t xml:space="preserve">scribe </w:t>
      </w:r>
      <w:r w:rsidRPr="00706458">
        <w:t>what actions are required when the security threat condition changes.</w:t>
      </w:r>
      <w:r w:rsidR="002D0487">
        <w:t xml:space="preserve"> Describe </w:t>
      </w:r>
      <w:r w:rsidR="002D0487" w:rsidRPr="00903B1A">
        <w:t xml:space="preserve">how communications </w:t>
      </w:r>
      <w:r w:rsidR="002D0487">
        <w:t xml:space="preserve">between security and </w:t>
      </w:r>
      <w:r w:rsidR="002D0487" w:rsidRPr="00903B1A">
        <w:t>the control room are conducted.</w:t>
      </w:r>
    </w:p>
    <w:p w14:paraId="53E38003" w14:textId="1C4EACD1" w:rsidR="00A4798C" w:rsidRDefault="002D0487" w:rsidP="009F169E">
      <w:pPr>
        <w:pStyle w:val="BodyText"/>
        <w:numPr>
          <w:ilvl w:val="0"/>
          <w:numId w:val="34"/>
        </w:numPr>
      </w:pPr>
      <w:r>
        <w:t>Describe the requirements for the control and storage of Safeguards Information.</w:t>
      </w:r>
    </w:p>
    <w:p w14:paraId="7F31A15A" w14:textId="1148921D" w:rsidR="00A4798C" w:rsidRDefault="00022395" w:rsidP="00A4798C">
      <w:pPr>
        <w:widowControl/>
        <w:pBdr>
          <w:top w:val="single" w:sz="4" w:space="1" w:color="auto"/>
          <w:left w:val="single" w:sz="4" w:space="4" w:color="auto"/>
          <w:bottom w:val="single" w:sz="4" w:space="1" w:color="auto"/>
          <w:right w:val="single" w:sz="4" w:space="4"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ight="360"/>
        <w:rPr>
          <w:rFonts w:cs="Arial"/>
          <w:szCs w:val="22"/>
          <w:u w:val="single"/>
        </w:rPr>
      </w:pPr>
      <w:ins w:id="121" w:author="Author">
        <w:r w:rsidRPr="008266C7">
          <w:rPr>
            <w:rFonts w:cs="Arial"/>
            <w:szCs w:val="22"/>
            <w:u w:val="single"/>
          </w:rPr>
          <w:t>Caution: The licensee physical security plan and defensive strategy presentation contain Safeguards Information. Control appropriately in accordance with applicable regional or site requirements.</w:t>
        </w:r>
      </w:ins>
    </w:p>
    <w:p w14:paraId="768BE748" w14:textId="2F1E3E0F" w:rsidR="00C95139" w:rsidRDefault="0091656F" w:rsidP="00A4798C">
      <w:pPr>
        <w:pStyle w:val="JOURNALHeading2"/>
      </w:pPr>
      <w:r w:rsidRPr="008D5C41">
        <w:t>TASKS:</w:t>
      </w:r>
    </w:p>
    <w:p w14:paraId="056F2002" w14:textId="77777777" w:rsidR="00A4798C" w:rsidRDefault="0091656F" w:rsidP="009F169E">
      <w:pPr>
        <w:pStyle w:val="BodyText"/>
        <w:numPr>
          <w:ilvl w:val="0"/>
          <w:numId w:val="35"/>
        </w:numPr>
      </w:pPr>
      <w:r w:rsidRPr="008D5C41">
        <w:t>Review the references listed above, as appropriate, to develop an</w:t>
      </w:r>
      <w:r w:rsidRPr="00706458">
        <w:t xml:space="preserve"> understanding of the site security system</w:t>
      </w:r>
      <w:r w:rsidR="002D0487">
        <w:t xml:space="preserve"> and how to contact the central or secondary alarm station or security shift supervisor.</w:t>
      </w:r>
    </w:p>
    <w:p w14:paraId="1D546C5F" w14:textId="281A2140" w:rsidR="00A4798C" w:rsidRDefault="0091656F" w:rsidP="009F169E">
      <w:pPr>
        <w:pStyle w:val="BodyText"/>
        <w:numPr>
          <w:ilvl w:val="0"/>
          <w:numId w:val="35"/>
        </w:numPr>
      </w:pPr>
      <w:r w:rsidRPr="00240009">
        <w:t>Conduct a walkdown of the protected and vital areas to identify the various types of intruder detection equipment used</w:t>
      </w:r>
      <w:r w:rsidR="00F54F72">
        <w:t xml:space="preserve">, defensive positions </w:t>
      </w:r>
      <w:r w:rsidRPr="00240009">
        <w:t xml:space="preserve">and </w:t>
      </w:r>
      <w:r w:rsidR="00F54F72">
        <w:t>security officer ready room locations.</w:t>
      </w:r>
    </w:p>
    <w:p w14:paraId="0146E80C" w14:textId="77777777" w:rsidR="00A4798C" w:rsidRDefault="0091656F" w:rsidP="009F169E">
      <w:pPr>
        <w:pStyle w:val="BodyText"/>
        <w:numPr>
          <w:ilvl w:val="0"/>
          <w:numId w:val="35"/>
        </w:numPr>
      </w:pPr>
      <w:r w:rsidRPr="00706458">
        <w:t>Discuss</w:t>
      </w:r>
      <w:r>
        <w:t xml:space="preserve"> with </w:t>
      </w:r>
      <w:r w:rsidRPr="00706458">
        <w:t>appropriate licensee security</w:t>
      </w:r>
      <w:r>
        <w:t xml:space="preserve"> and plant operation</w:t>
      </w:r>
      <w:r w:rsidRPr="00706458">
        <w:t xml:space="preserve"> management </w:t>
      </w:r>
      <w:r>
        <w:t xml:space="preserve">how the </w:t>
      </w:r>
      <w:r>
        <w:rPr>
          <w:lang w:val="en"/>
        </w:rPr>
        <w:t>licensee will assess and manage the potential for adverse effects on safety and security, before implementing changes to plant configurations, facility conditions, or security.</w:t>
      </w:r>
    </w:p>
    <w:p w14:paraId="3EB27F78" w14:textId="2B8E63BA" w:rsidR="00A4798C" w:rsidRDefault="0091656F" w:rsidP="009F169E">
      <w:pPr>
        <w:pStyle w:val="BodyText"/>
        <w:numPr>
          <w:ilvl w:val="0"/>
          <w:numId w:val="35"/>
        </w:numPr>
      </w:pPr>
      <w:r w:rsidRPr="00706458">
        <w:t>Tour the central and secondary alarm stations. Discuss the duties and responsibilities of personnel stationed in those facilities with the watchstanders and the security shift supervisor.</w:t>
      </w:r>
    </w:p>
    <w:p w14:paraId="79D93E2F" w14:textId="10949058" w:rsidR="00A4798C" w:rsidRDefault="0091656F" w:rsidP="009F169E">
      <w:pPr>
        <w:pStyle w:val="BodyText"/>
        <w:numPr>
          <w:ilvl w:val="0"/>
          <w:numId w:val="35"/>
        </w:numPr>
      </w:pPr>
      <w:r w:rsidRPr="00706458">
        <w:t>Discuss inspector responsibilities related to site security and safeguards with your supervisor or a qualified operations or physical security inspector. Your discussion should include the following:</w:t>
      </w:r>
    </w:p>
    <w:p w14:paraId="3A54FC0F" w14:textId="3207F38C" w:rsidR="00A4798C" w:rsidRDefault="0091656F" w:rsidP="009F169E">
      <w:pPr>
        <w:pStyle w:val="BodyText"/>
        <w:numPr>
          <w:ilvl w:val="1"/>
          <w:numId w:val="35"/>
        </w:numPr>
      </w:pPr>
      <w:r w:rsidRPr="00706458">
        <w:t>practical circumstances that you may encounter, such as loss of security badge, identification of an inattentive guard, receipt of suspicious package, or receipt of a bomb threat, including actions to be taken by the licensee and you, as appropriate</w:t>
      </w:r>
      <w:ins w:id="122" w:author="Author">
        <w:r w:rsidR="00D636C6">
          <w:t>.</w:t>
        </w:r>
      </w:ins>
    </w:p>
    <w:p w14:paraId="785B7A0E" w14:textId="0D7A6F5E" w:rsidR="00A4798C" w:rsidRDefault="0091656F" w:rsidP="009F169E">
      <w:pPr>
        <w:pStyle w:val="BodyText"/>
        <w:numPr>
          <w:ilvl w:val="1"/>
          <w:numId w:val="35"/>
        </w:numPr>
      </w:pPr>
      <w:r w:rsidRPr="00706458">
        <w:t>actions required when threat conditions change</w:t>
      </w:r>
    </w:p>
    <w:p w14:paraId="5B2C3F04" w14:textId="338936CC" w:rsidR="00A4798C" w:rsidRDefault="0091656F" w:rsidP="009F169E">
      <w:pPr>
        <w:pStyle w:val="BodyText"/>
        <w:numPr>
          <w:ilvl w:val="1"/>
          <w:numId w:val="35"/>
        </w:numPr>
      </w:pPr>
      <w:r w:rsidRPr="00706458">
        <w:t xml:space="preserve">questions that you may have and a demonstration that you can meet the evaluation criteria listed </w:t>
      </w:r>
      <w:r w:rsidR="00D636C6" w:rsidRPr="00706458">
        <w:t>above</w:t>
      </w:r>
      <w:ins w:id="123" w:author="Author">
        <w:r w:rsidR="00D636C6" w:rsidRPr="00706458">
          <w:t>.</w:t>
        </w:r>
      </w:ins>
    </w:p>
    <w:p w14:paraId="6C9420DE" w14:textId="77777777" w:rsidR="00A4798C" w:rsidRDefault="0091656F" w:rsidP="009F169E">
      <w:pPr>
        <w:pStyle w:val="BodyText"/>
        <w:numPr>
          <w:ilvl w:val="0"/>
          <w:numId w:val="35"/>
        </w:numPr>
      </w:pPr>
      <w:r w:rsidRPr="00706458">
        <w:t>Discuss with appropriate licensee security management the sites protective strategy.</w:t>
      </w:r>
    </w:p>
    <w:p w14:paraId="5C32E871" w14:textId="42770F56" w:rsidR="0091656F" w:rsidRPr="00706458" w:rsidRDefault="0091656F" w:rsidP="00A4798C">
      <w:pPr>
        <w:pStyle w:val="JOURNALHeading2"/>
      </w:pPr>
      <w:r w:rsidRPr="008D5C41">
        <w:t>DOCUMENTATION:</w:t>
      </w:r>
      <w:r w:rsidR="00C95139">
        <w:tab/>
      </w:r>
      <w:r w:rsidRPr="008D5C41">
        <w:t>Operations</w:t>
      </w:r>
      <w:r w:rsidRPr="00706458">
        <w:t xml:space="preserve"> Inspection Proficiency-Level Qualification Signature Card Item OJT-OPS-3</w:t>
      </w:r>
    </w:p>
    <w:p w14:paraId="5172424F" w14:textId="77777777" w:rsidR="00A4798C" w:rsidRDefault="00AE4DC3" w:rsidP="0033022B">
      <w:pPr>
        <w:pStyle w:val="JournalTOPIC"/>
      </w:pPr>
      <w:bookmarkStart w:id="124" w:name="_Toc130907459"/>
      <w:r w:rsidRPr="008D5C41">
        <w:lastRenderedPageBreak/>
        <w:t>(OJT-OPS-4) Radiation Protection Program and Implementation</w:t>
      </w:r>
      <w:bookmarkEnd w:id="124"/>
    </w:p>
    <w:p w14:paraId="70BB0942" w14:textId="535726A4" w:rsidR="00D672B1" w:rsidRDefault="00286DC0" w:rsidP="001A3296">
      <w:pPr>
        <w:pStyle w:val="JOURNALHeading2"/>
      </w:pPr>
      <w:r w:rsidRPr="008D5C41">
        <w:t>PURPOSE:</w:t>
      </w:r>
    </w:p>
    <w:p w14:paraId="4E4DD3E7" w14:textId="0F72D9AA" w:rsidR="00A4798C" w:rsidRDefault="00AE4DC3" w:rsidP="00D672B1">
      <w:pPr>
        <w:pStyle w:val="BodyText"/>
      </w:pPr>
      <w:r w:rsidRPr="00706458">
        <w:t xml:space="preserve">The Radiation Protection Program and implementing procedures are intended to ensure adequate protection of worker health and safety from exposure to radiation from radioactive material during routine nuclear reactor operation. Licensee procedures and 10 CFR Part 19, </w:t>
      </w:r>
      <w:r w:rsidR="00EB618B" w:rsidRPr="00706458">
        <w:t>“</w:t>
      </w:r>
      <w:r w:rsidRPr="00706458">
        <w:t>Notices, Instructions and Reports to Workers: Inspections and Investigations,</w:t>
      </w:r>
      <w:r w:rsidR="00EB618B" w:rsidRPr="00706458">
        <w:t>”</w:t>
      </w:r>
      <w:r w:rsidRPr="00706458">
        <w:t xml:space="preserve"> and 10 CFR Part 20, </w:t>
      </w:r>
      <w:r w:rsidR="00EB618B" w:rsidRPr="00706458">
        <w:t>“</w:t>
      </w:r>
      <w:r w:rsidRPr="00706458">
        <w:t>Standards for Protection Against Radiation,</w:t>
      </w:r>
      <w:r w:rsidR="00EB618B" w:rsidRPr="00706458">
        <w:t>”</w:t>
      </w:r>
      <w:r w:rsidRPr="00706458">
        <w:t xml:space="preserve"> address programs to keep exposures at as low as </w:t>
      </w:r>
      <w:r w:rsidR="005B2CBE" w:rsidRPr="00706458">
        <w:t>reasonably</w:t>
      </w:r>
      <w:r w:rsidRPr="00706458">
        <w:t xml:space="preserve"> achievable (ALARA) levels, external exposure, internal exposure, respiratory protection, posting and labeling, survey, and reporting requirements. This activity will provide you a general understanding of the applicable regulatory requirements, the </w:t>
      </w:r>
      <w:r w:rsidR="006D4B12">
        <w:t>licensee’s</w:t>
      </w:r>
      <w:r w:rsidRPr="00706458">
        <w:t xml:space="preserve"> radiation protection program, and implementing procedures.</w:t>
      </w:r>
    </w:p>
    <w:p w14:paraId="609C55F9" w14:textId="77777777" w:rsidR="00A4798C" w:rsidRDefault="00AE4DC3" w:rsidP="001A3296">
      <w:pPr>
        <w:pStyle w:val="JOURNALHeading2"/>
      </w:pPr>
      <w:r w:rsidRPr="008D5C41">
        <w:t>COMPETENCY AREA:</w:t>
      </w:r>
      <w:r w:rsidRPr="008D5C41">
        <w:tab/>
        <w:t>INSPECTION</w:t>
      </w:r>
    </w:p>
    <w:p w14:paraId="389A24CC" w14:textId="05E67DD6" w:rsidR="00A4798C" w:rsidRDefault="00AE4DC3" w:rsidP="001A3296">
      <w:pPr>
        <w:pStyle w:val="JOURNALHeading2"/>
      </w:pPr>
      <w:r w:rsidRPr="008D5C41">
        <w:t>LEVEL OF</w:t>
      </w:r>
      <w:r w:rsidR="00CD1AE7">
        <w:rPr>
          <w:bCs w:val="0"/>
        </w:rPr>
        <w:t xml:space="preserve"> EFFORT:</w:t>
      </w:r>
      <w:r w:rsidRPr="008D5C41">
        <w:tab/>
        <w:t>16 hours</w:t>
      </w:r>
    </w:p>
    <w:p w14:paraId="2748AB25" w14:textId="77777777" w:rsidR="00CD1AE7" w:rsidRDefault="00286DC0" w:rsidP="001A3296">
      <w:pPr>
        <w:pStyle w:val="JOURNALHeading2"/>
      </w:pPr>
      <w:r w:rsidRPr="008D5C41">
        <w:t>REFERENCES:</w:t>
      </w:r>
    </w:p>
    <w:p w14:paraId="231D1911" w14:textId="37120013" w:rsidR="00A4798C" w:rsidRDefault="00AE4DC3" w:rsidP="009F169E">
      <w:pPr>
        <w:pStyle w:val="BodyText"/>
        <w:numPr>
          <w:ilvl w:val="0"/>
          <w:numId w:val="36"/>
        </w:numPr>
      </w:pPr>
      <w:r w:rsidRPr="00706458">
        <w:t>Reference or assigned site (licensee) procedures addressing the radiation protection program and implementation</w:t>
      </w:r>
    </w:p>
    <w:p w14:paraId="2287F68C" w14:textId="4899AD7F" w:rsidR="00A4798C" w:rsidRDefault="00AE4DC3" w:rsidP="009F169E">
      <w:pPr>
        <w:pStyle w:val="BodyText"/>
        <w:numPr>
          <w:ilvl w:val="0"/>
          <w:numId w:val="36"/>
        </w:numPr>
      </w:pPr>
      <w:r w:rsidRPr="00706458">
        <w:t>Plant TSs and updated final safety analysis report and 10 CFR Part 19 and 10 CFR Part</w:t>
      </w:r>
      <w:r w:rsidR="00A4798C">
        <w:t> </w:t>
      </w:r>
      <w:r w:rsidRPr="00706458">
        <w:t>20</w:t>
      </w:r>
    </w:p>
    <w:p w14:paraId="7C4FACB2" w14:textId="77777777" w:rsidR="00A4798C" w:rsidRDefault="00AE4DC3" w:rsidP="009F169E">
      <w:pPr>
        <w:pStyle w:val="BodyText"/>
        <w:numPr>
          <w:ilvl w:val="0"/>
          <w:numId w:val="36"/>
        </w:numPr>
      </w:pPr>
      <w:r w:rsidRPr="00706458">
        <w:t xml:space="preserve">RG 8.38, Revision 1, </w:t>
      </w:r>
      <w:r w:rsidR="003657C4" w:rsidRPr="00706458">
        <w:t>“</w:t>
      </w:r>
      <w:r w:rsidRPr="00706458">
        <w:t>Control of Access to High and Very High Radiation Areas,</w:t>
      </w:r>
      <w:r w:rsidR="003657C4" w:rsidRPr="00706458">
        <w:t>”</w:t>
      </w:r>
      <w:r w:rsidRPr="00706458">
        <w:t xml:space="preserve"> issued May 2006</w:t>
      </w:r>
    </w:p>
    <w:p w14:paraId="1161E197" w14:textId="77777777" w:rsidR="00A4798C" w:rsidRDefault="00AE4DC3" w:rsidP="009F169E">
      <w:pPr>
        <w:pStyle w:val="BodyText"/>
        <w:numPr>
          <w:ilvl w:val="0"/>
          <w:numId w:val="36"/>
        </w:numPr>
      </w:pPr>
      <w:r w:rsidRPr="00706458">
        <w:t>IP 7112</w:t>
      </w:r>
      <w:r w:rsidR="00303F08" w:rsidRPr="00706458">
        <w:t>4</w:t>
      </w:r>
      <w:r w:rsidRPr="00706458">
        <w:t xml:space="preserve">, </w:t>
      </w:r>
      <w:r w:rsidR="003657C4" w:rsidRPr="00706458">
        <w:t>“</w:t>
      </w:r>
      <w:r w:rsidR="00303F08" w:rsidRPr="00706458">
        <w:t>Radiation Safety</w:t>
      </w:r>
      <w:r w:rsidR="00303F08" w:rsidRPr="00706458">
        <w:rPr>
          <w:i/>
        </w:rPr>
        <w:t>—</w:t>
      </w:r>
      <w:r w:rsidR="00303F08" w:rsidRPr="00706458">
        <w:t>Public and Occupational</w:t>
      </w:r>
      <w:r w:rsidR="00FE52F6" w:rsidRPr="00706458">
        <w:t>”</w:t>
      </w:r>
    </w:p>
    <w:p w14:paraId="6FA88621" w14:textId="01AAD2B4" w:rsidR="00CD1AE7" w:rsidRDefault="00AE4DC3" w:rsidP="001A3296">
      <w:pPr>
        <w:pStyle w:val="JOURNALHeading2"/>
        <w:rPr>
          <w:bCs w:val="0"/>
        </w:rPr>
      </w:pPr>
      <w:r w:rsidRPr="008D5C41">
        <w:t>EVALUATION</w:t>
      </w:r>
      <w:r w:rsidR="00CD1AE7">
        <w:rPr>
          <w:bCs w:val="0"/>
        </w:rPr>
        <w:t xml:space="preserve"> </w:t>
      </w:r>
      <w:r w:rsidR="00286DC0" w:rsidRPr="008D5C41">
        <w:t>CRITERIA:</w:t>
      </w:r>
    </w:p>
    <w:p w14:paraId="7674E819" w14:textId="77777777" w:rsidR="00A4798C" w:rsidRDefault="00AE4DC3" w:rsidP="00CD1AE7">
      <w:pPr>
        <w:pStyle w:val="BodyText"/>
        <w:rPr>
          <w:bCs/>
        </w:rPr>
      </w:pPr>
      <w:r w:rsidRPr="008D5C41">
        <w:t>Upon completion of the tasks, you should be able to do the following:</w:t>
      </w:r>
    </w:p>
    <w:p w14:paraId="2256427F" w14:textId="77777777" w:rsidR="00A4798C" w:rsidRDefault="00D15C47" w:rsidP="009F169E">
      <w:pPr>
        <w:pStyle w:val="BodyText"/>
        <w:numPr>
          <w:ilvl w:val="0"/>
          <w:numId w:val="37"/>
        </w:numPr>
      </w:pPr>
      <w:r>
        <w:t>D</w:t>
      </w:r>
      <w:r w:rsidR="00AE4DC3" w:rsidRPr="00706458">
        <w:t>escribe the following terms and provide examples of each term:</w:t>
      </w:r>
    </w:p>
    <w:p w14:paraId="0E02794E" w14:textId="75644274" w:rsidR="00334505" w:rsidRPr="00706458" w:rsidRDefault="00FE52F6" w:rsidP="009F169E">
      <w:pPr>
        <w:pStyle w:val="BodyText"/>
        <w:numPr>
          <w:ilvl w:val="1"/>
          <w:numId w:val="38"/>
        </w:numPr>
        <w:contextualSpacing/>
      </w:pPr>
      <w:r w:rsidRPr="00706458">
        <w:t>u</w:t>
      </w:r>
      <w:r w:rsidR="00334505" w:rsidRPr="00706458">
        <w:t>nrestricted area</w:t>
      </w:r>
    </w:p>
    <w:p w14:paraId="0FF46720" w14:textId="77777777" w:rsidR="00AE4DC3" w:rsidRPr="00706458" w:rsidRDefault="00AE4DC3" w:rsidP="009F169E">
      <w:pPr>
        <w:pStyle w:val="BodyText"/>
        <w:numPr>
          <w:ilvl w:val="1"/>
          <w:numId w:val="38"/>
        </w:numPr>
        <w:contextualSpacing/>
      </w:pPr>
      <w:r w:rsidRPr="00706458">
        <w:t>controlled area</w:t>
      </w:r>
    </w:p>
    <w:p w14:paraId="2E24FC89" w14:textId="77777777" w:rsidR="00AE4DC3" w:rsidRPr="00706458" w:rsidRDefault="00AE4DC3" w:rsidP="009F169E">
      <w:pPr>
        <w:pStyle w:val="BodyText"/>
        <w:numPr>
          <w:ilvl w:val="1"/>
          <w:numId w:val="38"/>
        </w:numPr>
        <w:contextualSpacing/>
      </w:pPr>
      <w:r w:rsidRPr="00706458">
        <w:t>radiological restricted area</w:t>
      </w:r>
    </w:p>
    <w:p w14:paraId="5BF8D94D" w14:textId="4AA1BDBF" w:rsidR="00AE4DC3" w:rsidRPr="00706458" w:rsidRDefault="00AE4DC3" w:rsidP="009F169E">
      <w:pPr>
        <w:pStyle w:val="BodyText"/>
        <w:numPr>
          <w:ilvl w:val="1"/>
          <w:numId w:val="38"/>
        </w:numPr>
        <w:contextualSpacing/>
      </w:pPr>
      <w:r w:rsidRPr="00706458">
        <w:t>radiation area</w:t>
      </w:r>
    </w:p>
    <w:p w14:paraId="74B54E63" w14:textId="77777777" w:rsidR="00AE4DC3" w:rsidRPr="00706458" w:rsidRDefault="00AE4DC3" w:rsidP="009F169E">
      <w:pPr>
        <w:pStyle w:val="BodyText"/>
        <w:numPr>
          <w:ilvl w:val="1"/>
          <w:numId w:val="38"/>
        </w:numPr>
        <w:contextualSpacing/>
      </w:pPr>
      <w:r w:rsidRPr="00706458">
        <w:t>high radiation area</w:t>
      </w:r>
    </w:p>
    <w:p w14:paraId="6A8D2FFC" w14:textId="77777777" w:rsidR="00AE4DC3" w:rsidRPr="00706458" w:rsidRDefault="00F40824" w:rsidP="009F169E">
      <w:pPr>
        <w:pStyle w:val="BodyText"/>
        <w:numPr>
          <w:ilvl w:val="1"/>
          <w:numId w:val="38"/>
        </w:numPr>
        <w:contextualSpacing/>
      </w:pPr>
      <w:r w:rsidRPr="00706458">
        <w:t>t</w:t>
      </w:r>
      <w:r w:rsidR="00334505" w:rsidRPr="00706458">
        <w:t xml:space="preserve">echnical </w:t>
      </w:r>
      <w:r w:rsidRPr="00706458">
        <w:t>s</w:t>
      </w:r>
      <w:r w:rsidR="00334505" w:rsidRPr="00706458">
        <w:t xml:space="preserve">pecification </w:t>
      </w:r>
      <w:r w:rsidR="00AE4DC3" w:rsidRPr="00706458">
        <w:t>locked high radiation area</w:t>
      </w:r>
    </w:p>
    <w:p w14:paraId="4576D8D9" w14:textId="77777777" w:rsidR="00AE4DC3" w:rsidRPr="00706458" w:rsidRDefault="00AE4DC3" w:rsidP="009F169E">
      <w:pPr>
        <w:pStyle w:val="BodyText"/>
        <w:numPr>
          <w:ilvl w:val="1"/>
          <w:numId w:val="38"/>
        </w:numPr>
        <w:contextualSpacing/>
      </w:pPr>
      <w:r w:rsidRPr="00706458">
        <w:t>very high radiation area</w:t>
      </w:r>
    </w:p>
    <w:p w14:paraId="7B69D1CC" w14:textId="39F935B5" w:rsidR="00AE4DC3" w:rsidRPr="00706458" w:rsidRDefault="00AE4DC3" w:rsidP="009F169E">
      <w:pPr>
        <w:pStyle w:val="BodyText"/>
        <w:numPr>
          <w:ilvl w:val="1"/>
          <w:numId w:val="38"/>
        </w:numPr>
        <w:contextualSpacing/>
      </w:pPr>
      <w:r w:rsidRPr="00706458">
        <w:t>hot spots</w:t>
      </w:r>
    </w:p>
    <w:p w14:paraId="65DE331A" w14:textId="03F3FB1B" w:rsidR="00581037" w:rsidRPr="004541F5" w:rsidRDefault="00334505" w:rsidP="009F169E">
      <w:pPr>
        <w:pStyle w:val="BodyText"/>
        <w:numPr>
          <w:ilvl w:val="1"/>
          <w:numId w:val="38"/>
        </w:numPr>
        <w:contextualSpacing/>
      </w:pPr>
      <w:r w:rsidRPr="004541F5">
        <w:t>contaminated area</w:t>
      </w:r>
    </w:p>
    <w:p w14:paraId="185B4FA7" w14:textId="77777777" w:rsidR="00334505" w:rsidRPr="00706458" w:rsidRDefault="00334505" w:rsidP="009F169E">
      <w:pPr>
        <w:pStyle w:val="BodyText"/>
        <w:numPr>
          <w:ilvl w:val="1"/>
          <w:numId w:val="38"/>
        </w:numPr>
        <w:contextualSpacing/>
      </w:pPr>
      <w:r w:rsidRPr="00706458">
        <w:t>hot or discrete particle area</w:t>
      </w:r>
    </w:p>
    <w:p w14:paraId="7CD71D70" w14:textId="77777777" w:rsidR="00A4798C" w:rsidRDefault="00AE4DC3" w:rsidP="009F169E">
      <w:pPr>
        <w:pStyle w:val="BodyText"/>
        <w:numPr>
          <w:ilvl w:val="1"/>
          <w:numId w:val="38"/>
        </w:numPr>
      </w:pPr>
      <w:r w:rsidRPr="00706458">
        <w:t>airborne radiation area</w:t>
      </w:r>
    </w:p>
    <w:p w14:paraId="0D028D30" w14:textId="77777777" w:rsidR="00A4798C" w:rsidRDefault="00AE4DC3" w:rsidP="009F169E">
      <w:pPr>
        <w:pStyle w:val="BodyText"/>
        <w:numPr>
          <w:ilvl w:val="0"/>
          <w:numId w:val="37"/>
        </w:numPr>
      </w:pPr>
      <w:r w:rsidRPr="00706458">
        <w:lastRenderedPageBreak/>
        <w:t>Identify the locations of the process and area radiation monitoring systems and their major components at your site.</w:t>
      </w:r>
    </w:p>
    <w:p w14:paraId="469F4C96" w14:textId="288E3B1F" w:rsidR="00A4798C" w:rsidRDefault="00334505" w:rsidP="009F169E">
      <w:pPr>
        <w:pStyle w:val="BodyText"/>
        <w:numPr>
          <w:ilvl w:val="0"/>
          <w:numId w:val="37"/>
        </w:numPr>
      </w:pPr>
      <w:r w:rsidRPr="00706458">
        <w:t>Briefly describe the purpose and scope of the Offsite Dose Calculation Manual (ODCM) including 10 CFR 50 Appendix I.</w:t>
      </w:r>
    </w:p>
    <w:p w14:paraId="3FD49C8F" w14:textId="77777777" w:rsidR="00A4798C" w:rsidRDefault="00AE4DC3" w:rsidP="009F169E">
      <w:pPr>
        <w:pStyle w:val="BodyText"/>
        <w:numPr>
          <w:ilvl w:val="0"/>
          <w:numId w:val="37"/>
        </w:numPr>
      </w:pPr>
      <w:r w:rsidRPr="00706458">
        <w:t>Explain the ALARA concept and how it is applied to performance of radiological work at your site.</w:t>
      </w:r>
    </w:p>
    <w:p w14:paraId="443D8C50" w14:textId="77777777" w:rsidR="00A4798C" w:rsidRDefault="00AE4DC3" w:rsidP="009F169E">
      <w:pPr>
        <w:pStyle w:val="BodyText"/>
        <w:numPr>
          <w:ilvl w:val="0"/>
          <w:numId w:val="37"/>
        </w:numPr>
      </w:pPr>
      <w:r w:rsidRPr="00706458">
        <w:t>Describe the plant</w:t>
      </w:r>
      <w:r w:rsidR="00841FC4">
        <w:t>’</w:t>
      </w:r>
      <w:r w:rsidRPr="00706458">
        <w:t>s overall administrative procedures for control of external exposure, internal exposure, and airborne exposure.</w:t>
      </w:r>
    </w:p>
    <w:p w14:paraId="4428DBDB" w14:textId="5ECA09EF" w:rsidR="00A4798C" w:rsidRDefault="00334505" w:rsidP="009F169E">
      <w:pPr>
        <w:pStyle w:val="BodyText"/>
        <w:numPr>
          <w:ilvl w:val="0"/>
          <w:numId w:val="37"/>
        </w:numPr>
      </w:pPr>
      <w:r w:rsidRPr="00706458">
        <w:t>Describe how personnel and materials are checked for free release from contaminated areas.</w:t>
      </w:r>
      <w:r w:rsidR="00D15C47">
        <w:t xml:space="preserve"> </w:t>
      </w:r>
      <w:r w:rsidRPr="00706458">
        <w:t xml:space="preserve">Review the actions </w:t>
      </w:r>
      <w:r w:rsidR="00202853">
        <w:t xml:space="preserve">that </w:t>
      </w:r>
      <w:r w:rsidR="00467FD6">
        <w:t xml:space="preserve">must be </w:t>
      </w:r>
      <w:r w:rsidR="00202853">
        <w:t xml:space="preserve">taken </w:t>
      </w:r>
      <w:r w:rsidRPr="00706458">
        <w:t xml:space="preserve">when contamination is detected </w:t>
      </w:r>
      <w:r w:rsidR="00202853">
        <w:t xml:space="preserve">on an individual or a component </w:t>
      </w:r>
      <w:r w:rsidRPr="00706458">
        <w:t xml:space="preserve">before </w:t>
      </w:r>
      <w:r w:rsidR="00322E13">
        <w:t xml:space="preserve">they are allowed to be removed from </w:t>
      </w:r>
      <w:r w:rsidR="00D15C47">
        <w:t xml:space="preserve">a </w:t>
      </w:r>
      <w:r w:rsidRPr="00706458">
        <w:t>radiation</w:t>
      </w:r>
      <w:r w:rsidR="000B6D3E">
        <w:t xml:space="preserve"> </w:t>
      </w:r>
      <w:r w:rsidR="00542491">
        <w:t>-</w:t>
      </w:r>
      <w:r w:rsidRPr="00706458">
        <w:t xml:space="preserve"> controlled area.</w:t>
      </w:r>
    </w:p>
    <w:p w14:paraId="394AF954" w14:textId="77777777" w:rsidR="00A4798C" w:rsidRDefault="00AE4DC3" w:rsidP="009F169E">
      <w:pPr>
        <w:pStyle w:val="BodyText"/>
        <w:numPr>
          <w:ilvl w:val="0"/>
          <w:numId w:val="37"/>
        </w:numPr>
      </w:pPr>
      <w:r w:rsidRPr="00706458">
        <w:t>Describe physical and administrative controls for radiation areas, high radiation areas, very high radiation areas, and airborne radioactivity areas at your site.</w:t>
      </w:r>
    </w:p>
    <w:p w14:paraId="1FE4DF11" w14:textId="4F16D089" w:rsidR="00CD1AE7" w:rsidRDefault="00286DC0" w:rsidP="001A3296">
      <w:pPr>
        <w:pStyle w:val="JOURNALHeading2"/>
      </w:pPr>
      <w:r w:rsidRPr="008D5C41">
        <w:t>TASKS:</w:t>
      </w:r>
    </w:p>
    <w:p w14:paraId="03D8B065" w14:textId="77777777" w:rsidR="00A4798C" w:rsidRDefault="00AE4DC3" w:rsidP="009F169E">
      <w:pPr>
        <w:pStyle w:val="BodyText"/>
        <w:numPr>
          <w:ilvl w:val="0"/>
          <w:numId w:val="39"/>
        </w:numPr>
      </w:pPr>
      <w:r w:rsidRPr="008D5C41">
        <w:t>Locate the listed references for your facility.</w:t>
      </w:r>
    </w:p>
    <w:p w14:paraId="4E1C96A6" w14:textId="77777777" w:rsidR="00A4798C" w:rsidRDefault="00AE4DC3" w:rsidP="009F169E">
      <w:pPr>
        <w:pStyle w:val="BodyText"/>
        <w:numPr>
          <w:ilvl w:val="0"/>
          <w:numId w:val="39"/>
        </w:numPr>
      </w:pPr>
      <w:r w:rsidRPr="00706458">
        <w:t xml:space="preserve">Review the references and </w:t>
      </w:r>
      <w:r w:rsidR="006D4B12">
        <w:t>licensee’s</w:t>
      </w:r>
      <w:r w:rsidRPr="00706458">
        <w:t xml:space="preserve"> procedures to develop an overall understanding of the regulatory requirements and the implementation of the radiation protection program at your site.</w:t>
      </w:r>
    </w:p>
    <w:p w14:paraId="1472A14F" w14:textId="07EBF835" w:rsidR="00A4798C" w:rsidRDefault="00AE4DC3" w:rsidP="009F169E">
      <w:pPr>
        <w:pStyle w:val="BodyText"/>
        <w:numPr>
          <w:ilvl w:val="0"/>
          <w:numId w:val="39"/>
        </w:numPr>
      </w:pPr>
      <w:r w:rsidRPr="00706458">
        <w:t>Select several important radiation detection and measurement instruments (e.g., portable survey instruments, fixed monitoring equipment, constant air monitors, portable air samplers). Examine them as necessary to verify operability, including proper alarm settings (if applicable).</w:t>
      </w:r>
    </w:p>
    <w:p w14:paraId="53F28E6A" w14:textId="77777777" w:rsidR="00A4798C" w:rsidRDefault="004E4200" w:rsidP="009F169E">
      <w:pPr>
        <w:pStyle w:val="BodyText"/>
        <w:numPr>
          <w:ilvl w:val="0"/>
          <w:numId w:val="39"/>
        </w:numPr>
      </w:pPr>
      <w:r w:rsidRPr="00706458">
        <w:t>Use the ODCM for your referenced facility to identify the authorized liquid and gaseous radioactive effluent release points</w:t>
      </w:r>
      <w:r w:rsidR="009A7FBC" w:rsidRPr="00706458">
        <w:t>.</w:t>
      </w:r>
    </w:p>
    <w:p w14:paraId="1AE705A6" w14:textId="737EC9FC" w:rsidR="00286DC0" w:rsidRPr="004541F5" w:rsidRDefault="00AE4DC3" w:rsidP="009F169E">
      <w:pPr>
        <w:pStyle w:val="BodyText"/>
        <w:numPr>
          <w:ilvl w:val="0"/>
          <w:numId w:val="39"/>
        </w:numPr>
      </w:pPr>
      <w:r w:rsidRPr="004541F5">
        <w:t xml:space="preserve">During a plant tour, identify at least one </w:t>
      </w:r>
      <w:r w:rsidR="004E4200" w:rsidRPr="004541F5">
        <w:t xml:space="preserve">contaminated area, </w:t>
      </w:r>
      <w:r w:rsidRPr="004541F5">
        <w:t>radiation area, high radiation area,</w:t>
      </w:r>
      <w:r w:rsidR="004E4200" w:rsidRPr="004541F5">
        <w:t xml:space="preserve"> technical specification</w:t>
      </w:r>
      <w:r w:rsidRPr="004541F5">
        <w:t xml:space="preserve"> </w:t>
      </w:r>
      <w:r w:rsidR="004E4200" w:rsidRPr="004541F5">
        <w:t xml:space="preserve">locked high radiation area, </w:t>
      </w:r>
      <w:r w:rsidRPr="004541F5">
        <w:t xml:space="preserve">very high radiation area, hot spots area, and airborne radioactivity area and verify that access to each is controlled in accordance with regulations and the </w:t>
      </w:r>
      <w:r w:rsidR="006D4B12" w:rsidRPr="004541F5">
        <w:t>licensee’s</w:t>
      </w:r>
      <w:r w:rsidRPr="004541F5">
        <w:t xml:space="preserve"> requirements.</w:t>
      </w:r>
    </w:p>
    <w:p w14:paraId="407DD951" w14:textId="77777777" w:rsidR="00A4798C" w:rsidRDefault="00AE4DC3" w:rsidP="009F169E">
      <w:pPr>
        <w:pStyle w:val="BodyText"/>
        <w:numPr>
          <w:ilvl w:val="0"/>
          <w:numId w:val="39"/>
        </w:numPr>
      </w:pPr>
      <w:r w:rsidRPr="00706458">
        <w:t>Review the results of at least one completed radiation survey and verify that the survey was conducted in accordance with procedures.</w:t>
      </w:r>
    </w:p>
    <w:p w14:paraId="20E7A50D" w14:textId="77777777" w:rsidR="00A4798C" w:rsidRDefault="00AE4DC3" w:rsidP="009F169E">
      <w:pPr>
        <w:pStyle w:val="BodyText"/>
        <w:numPr>
          <w:ilvl w:val="0"/>
          <w:numId w:val="39"/>
        </w:numPr>
      </w:pPr>
      <w:r w:rsidRPr="00706458">
        <w:t>Observe radiation worker and radiation protection technician performance during high-dose-rate or high-exposure jobs and determine whether workers demonstrate the ALARA philosophy in practice (e.g., workers are familiar with the job scope and tools to be used, workers are using ALARA low-dose waiting areas)</w:t>
      </w:r>
      <w:r w:rsidR="00E21E49" w:rsidRPr="00706458">
        <w:t>.</w:t>
      </w:r>
    </w:p>
    <w:p w14:paraId="595F705B" w14:textId="029DCFB1" w:rsidR="00A4798C" w:rsidRDefault="00F40824" w:rsidP="009F169E">
      <w:pPr>
        <w:pStyle w:val="BodyText"/>
        <w:numPr>
          <w:ilvl w:val="0"/>
          <w:numId w:val="39"/>
        </w:numPr>
      </w:pPr>
      <w:r w:rsidRPr="00706458">
        <w:t>Meet with an NRC inspector who performs the inspection series described in IP 71124. Discuss how he/she completes the procedures at your site.</w:t>
      </w:r>
    </w:p>
    <w:p w14:paraId="2AEB15D4" w14:textId="7625DC67" w:rsidR="00A4798C" w:rsidRDefault="00AE4DC3" w:rsidP="009F169E">
      <w:pPr>
        <w:pStyle w:val="BodyText"/>
        <w:numPr>
          <w:ilvl w:val="0"/>
          <w:numId w:val="39"/>
        </w:numPr>
      </w:pPr>
      <w:r w:rsidRPr="00706458">
        <w:lastRenderedPageBreak/>
        <w:t>Meet with your supervisor or a qualified operations inspector to discuss any questions that you may have and demonstrate that you can meet the evaluation criteria.</w:t>
      </w:r>
    </w:p>
    <w:p w14:paraId="4B1D9A7B" w14:textId="66502011" w:rsidR="00AE4DC3" w:rsidRPr="008D5C41" w:rsidRDefault="00286DC0" w:rsidP="001A3296">
      <w:pPr>
        <w:pStyle w:val="JOURNALHeading2"/>
      </w:pPr>
      <w:r w:rsidRPr="008D5C41">
        <w:t>DOCUMENTATION:</w:t>
      </w:r>
      <w:r w:rsidR="00113985">
        <w:tab/>
      </w:r>
      <w:r w:rsidR="00AE4DC3" w:rsidRPr="008D5C41">
        <w:t>Operations Inspector Proficiency-Level Qualification Signature Card Item OJT-OPS-4</w:t>
      </w:r>
    </w:p>
    <w:p w14:paraId="15917B6A" w14:textId="77777777" w:rsidR="00A4798C" w:rsidRDefault="00AE4DC3" w:rsidP="0033022B">
      <w:pPr>
        <w:pStyle w:val="JournalTOPIC"/>
      </w:pPr>
      <w:bookmarkStart w:id="125" w:name="_Toc130907460"/>
      <w:r w:rsidRPr="008D5C41">
        <w:lastRenderedPageBreak/>
        <w:t>(OJT-OPS-5) Fire Protection Program and Implementation</w:t>
      </w:r>
      <w:bookmarkEnd w:id="125"/>
    </w:p>
    <w:p w14:paraId="24605322" w14:textId="785CA777" w:rsidR="001A3296" w:rsidRDefault="00286DC0" w:rsidP="005C6028">
      <w:pPr>
        <w:pStyle w:val="JOURNALHeading2"/>
      </w:pPr>
      <w:r w:rsidRPr="008D5C41">
        <w:t>PURPOSE:</w:t>
      </w:r>
    </w:p>
    <w:p w14:paraId="769F78BC" w14:textId="6217AB73" w:rsidR="00A4798C" w:rsidRDefault="00AE4DC3" w:rsidP="00E1680A">
      <w:pPr>
        <w:pStyle w:val="BodyText"/>
        <w:rPr>
          <w:bCs/>
        </w:rPr>
      </w:pPr>
      <w:r w:rsidRPr="008D5C41">
        <w:t>This activity will provide you with working knowledge of the regulatory requirements for the fire protection program and how the licensee implements these requirements.</w:t>
      </w:r>
    </w:p>
    <w:p w14:paraId="04C3F767" w14:textId="77777777" w:rsidR="00A4798C" w:rsidRDefault="00AE4DC3" w:rsidP="005C6028">
      <w:pPr>
        <w:pStyle w:val="JOURNALHeading2"/>
        <w:rPr>
          <w:bCs w:val="0"/>
        </w:rPr>
      </w:pPr>
      <w:r w:rsidRPr="008D5C41">
        <w:t>COMPETENCY</w:t>
      </w:r>
      <w:r w:rsidR="00E1680A">
        <w:rPr>
          <w:bCs w:val="0"/>
        </w:rPr>
        <w:t xml:space="preserve"> </w:t>
      </w:r>
      <w:r w:rsidR="00286DC0" w:rsidRPr="008D5C41">
        <w:t>AREA:</w:t>
      </w:r>
      <w:r w:rsidR="00286DC0" w:rsidRPr="008D5C41">
        <w:tab/>
      </w:r>
      <w:r w:rsidRPr="008D5C41">
        <w:t>INSPECTION</w:t>
      </w:r>
    </w:p>
    <w:p w14:paraId="666EBDFB" w14:textId="7B2BFDC6" w:rsidR="00A4798C" w:rsidRDefault="00AE4DC3" w:rsidP="005C6028">
      <w:pPr>
        <w:pStyle w:val="JOURNALHeading2"/>
        <w:rPr>
          <w:i/>
          <w:iCs/>
        </w:rPr>
      </w:pPr>
      <w:r w:rsidRPr="008D5C41">
        <w:t>LEVEL OF</w:t>
      </w:r>
      <w:r w:rsidR="00E1680A">
        <w:rPr>
          <w:bCs w:val="0"/>
        </w:rPr>
        <w:t xml:space="preserve"> </w:t>
      </w:r>
      <w:r w:rsidRPr="008D5C41">
        <w:t>EFFORT:</w:t>
      </w:r>
      <w:r w:rsidRPr="008D5C41">
        <w:tab/>
        <w:t>40 hours</w:t>
      </w:r>
    </w:p>
    <w:p w14:paraId="50EB3A69" w14:textId="35A3C2A3" w:rsidR="00E1680A" w:rsidRDefault="00286DC0" w:rsidP="005C6028">
      <w:pPr>
        <w:pStyle w:val="JOURNALHeading2"/>
        <w:rPr>
          <w:iCs/>
        </w:rPr>
      </w:pPr>
      <w:r w:rsidRPr="008D5C41">
        <w:rPr>
          <w:iCs/>
        </w:rPr>
        <w:t>REFERENCES:</w:t>
      </w:r>
    </w:p>
    <w:p w14:paraId="67727C47" w14:textId="77777777" w:rsidR="00A4798C" w:rsidRDefault="00AE4DC3" w:rsidP="009F169E">
      <w:pPr>
        <w:pStyle w:val="BodyText"/>
        <w:numPr>
          <w:ilvl w:val="0"/>
          <w:numId w:val="40"/>
        </w:numPr>
      </w:pPr>
      <w:r w:rsidRPr="00706458">
        <w:t>Appendices A and R to</w:t>
      </w:r>
      <w:r w:rsidR="00DA45EA">
        <w:t xml:space="preserve"> </w:t>
      </w:r>
      <w:r w:rsidRPr="00706458">
        <w:t>10 CFR Part 50</w:t>
      </w:r>
    </w:p>
    <w:p w14:paraId="2E6B4B6D" w14:textId="77777777" w:rsidR="00A4798C" w:rsidRDefault="00AE4DC3" w:rsidP="009F169E">
      <w:pPr>
        <w:pStyle w:val="BodyText"/>
        <w:numPr>
          <w:ilvl w:val="0"/>
          <w:numId w:val="40"/>
        </w:numPr>
      </w:pPr>
      <w:r w:rsidRPr="00706458">
        <w:t>Reference sites Fire Protection Program</w:t>
      </w:r>
    </w:p>
    <w:p w14:paraId="682F282C" w14:textId="77777777" w:rsidR="00A4798C" w:rsidRDefault="00AE4DC3" w:rsidP="009F169E">
      <w:pPr>
        <w:pStyle w:val="BodyText"/>
        <w:numPr>
          <w:ilvl w:val="0"/>
          <w:numId w:val="40"/>
        </w:numPr>
      </w:pPr>
      <w:r w:rsidRPr="00706458">
        <w:t>Technical requirements manual</w:t>
      </w:r>
    </w:p>
    <w:p w14:paraId="284E2E0F" w14:textId="77777777" w:rsidR="00A4798C" w:rsidRDefault="00AE4DC3" w:rsidP="009F169E">
      <w:pPr>
        <w:pStyle w:val="BodyText"/>
        <w:numPr>
          <w:ilvl w:val="0"/>
          <w:numId w:val="40"/>
        </w:numPr>
      </w:pPr>
      <w:r w:rsidRPr="00706458">
        <w:t xml:space="preserve">10 CFR 50.48, </w:t>
      </w:r>
      <w:r w:rsidR="007F0A77" w:rsidRPr="00706458">
        <w:t>“</w:t>
      </w:r>
      <w:r w:rsidRPr="00706458">
        <w:t>Fire Protection</w:t>
      </w:r>
      <w:r w:rsidR="007F0A77" w:rsidRPr="00706458">
        <w:t>”</w:t>
      </w:r>
    </w:p>
    <w:p w14:paraId="265E06C9" w14:textId="77777777" w:rsidR="00A4798C" w:rsidRDefault="00AE4DC3" w:rsidP="009F169E">
      <w:pPr>
        <w:pStyle w:val="BodyText"/>
        <w:numPr>
          <w:ilvl w:val="0"/>
          <w:numId w:val="40"/>
        </w:numPr>
      </w:pPr>
      <w:r w:rsidRPr="00706458">
        <w:t>Appendix F to IMC 0609</w:t>
      </w:r>
    </w:p>
    <w:p w14:paraId="2494E160" w14:textId="77777777" w:rsidR="00A4798C" w:rsidRDefault="00AE4DC3" w:rsidP="009F169E">
      <w:pPr>
        <w:pStyle w:val="BodyText"/>
        <w:numPr>
          <w:ilvl w:val="0"/>
          <w:numId w:val="40"/>
        </w:numPr>
      </w:pPr>
      <w:r w:rsidRPr="00706458">
        <w:t>Applicable branch technical positions</w:t>
      </w:r>
    </w:p>
    <w:p w14:paraId="1D3CF99E" w14:textId="77777777" w:rsidR="00A4798C" w:rsidRDefault="00AE4DC3" w:rsidP="009F169E">
      <w:pPr>
        <w:pStyle w:val="BodyText"/>
        <w:numPr>
          <w:ilvl w:val="0"/>
          <w:numId w:val="40"/>
        </w:numPr>
      </w:pPr>
      <w:r w:rsidRPr="00706458">
        <w:t xml:space="preserve">GL 86-10, </w:t>
      </w:r>
      <w:r w:rsidR="007F0A77" w:rsidRPr="00706458">
        <w:t>“</w:t>
      </w:r>
      <w:r w:rsidRPr="00706458">
        <w:t>Implementation of Fire Protection Requirements,</w:t>
      </w:r>
      <w:r w:rsidR="007F0A77" w:rsidRPr="00706458">
        <w:t>”</w:t>
      </w:r>
      <w:r w:rsidRPr="00706458">
        <w:t xml:space="preserve"> dated April 24, 1986</w:t>
      </w:r>
    </w:p>
    <w:p w14:paraId="06853868" w14:textId="77777777" w:rsidR="00A4798C" w:rsidRDefault="006D4B12" w:rsidP="009F169E">
      <w:pPr>
        <w:pStyle w:val="BodyText"/>
        <w:numPr>
          <w:ilvl w:val="0"/>
          <w:numId w:val="40"/>
        </w:numPr>
      </w:pPr>
      <w:r>
        <w:t>Licensee’s</w:t>
      </w:r>
      <w:r w:rsidR="00AE4DC3" w:rsidRPr="00706458">
        <w:t xml:space="preserve"> response plans to mitigate the effects of large fires and explosions</w:t>
      </w:r>
    </w:p>
    <w:p w14:paraId="334A3711" w14:textId="77777777" w:rsidR="00A4798C" w:rsidRDefault="00AE4DC3" w:rsidP="009F169E">
      <w:pPr>
        <w:pStyle w:val="BodyText"/>
        <w:numPr>
          <w:ilvl w:val="0"/>
          <w:numId w:val="40"/>
        </w:numPr>
      </w:pPr>
      <w:r w:rsidRPr="00706458">
        <w:t xml:space="preserve">NFPA 805 Performance-Based Standard for Fire Protection for Light Water Reactor Electric Generating Plants </w:t>
      </w:r>
      <w:r w:rsidR="00113985">
        <w:t>(2001 Edition of the Code)</w:t>
      </w:r>
    </w:p>
    <w:p w14:paraId="0AB8A202" w14:textId="77777777" w:rsidR="00A4798C" w:rsidRDefault="00AE4DC3" w:rsidP="009F169E">
      <w:pPr>
        <w:pStyle w:val="BodyText"/>
        <w:numPr>
          <w:ilvl w:val="0"/>
          <w:numId w:val="40"/>
        </w:numPr>
      </w:pPr>
      <w:r w:rsidRPr="00706458">
        <w:t>Site Fire Protection System P&amp;IDs and Fire Barrier Inspection procedures</w:t>
      </w:r>
    </w:p>
    <w:p w14:paraId="696939B9" w14:textId="77777777" w:rsidR="00A4798C" w:rsidRDefault="00AE4DC3" w:rsidP="009F169E">
      <w:pPr>
        <w:pStyle w:val="BodyText"/>
        <w:numPr>
          <w:ilvl w:val="0"/>
          <w:numId w:val="40"/>
        </w:numPr>
      </w:pPr>
      <w:r w:rsidRPr="00706458">
        <w:t xml:space="preserve">Regulatory Guide 1.189, </w:t>
      </w:r>
      <w:r w:rsidR="007F0A77" w:rsidRPr="00706458">
        <w:t>“</w:t>
      </w:r>
      <w:r w:rsidRPr="00706458">
        <w:t xml:space="preserve">Fire Protection </w:t>
      </w:r>
      <w:r w:rsidR="00322E13">
        <w:t>f</w:t>
      </w:r>
      <w:r w:rsidRPr="00706458">
        <w:t>or Nuclear Power Plants</w:t>
      </w:r>
      <w:r w:rsidR="007F0A77" w:rsidRPr="00706458">
        <w:t>”</w:t>
      </w:r>
    </w:p>
    <w:p w14:paraId="64AF7DE7" w14:textId="77777777" w:rsidR="00A4798C" w:rsidRDefault="00AE4DC3" w:rsidP="009F169E">
      <w:pPr>
        <w:pStyle w:val="BodyText"/>
        <w:numPr>
          <w:ilvl w:val="0"/>
          <w:numId w:val="40"/>
        </w:numPr>
      </w:pPr>
      <w:r w:rsidRPr="00706458">
        <w:t xml:space="preserve">NRC Regulatory Issue Summary 2006-10, </w:t>
      </w:r>
      <w:r w:rsidR="007F0A77" w:rsidRPr="00706458">
        <w:t>“</w:t>
      </w:r>
      <w:r w:rsidRPr="00706458">
        <w:t>Regulatory Expectations with Appendix R Paragraph III.G.2 Operator Manual Actions</w:t>
      </w:r>
      <w:r w:rsidR="007F0A77" w:rsidRPr="00706458">
        <w:t>”</w:t>
      </w:r>
    </w:p>
    <w:p w14:paraId="64DA00B1" w14:textId="68216869" w:rsidR="00E1680A" w:rsidRDefault="00AE4DC3" w:rsidP="005C6028">
      <w:pPr>
        <w:pStyle w:val="JOURNALHeading2"/>
        <w:rPr>
          <w:bCs w:val="0"/>
          <w:color w:val="000000"/>
        </w:rPr>
      </w:pPr>
      <w:r w:rsidRPr="008D5C41">
        <w:rPr>
          <w:color w:val="000000"/>
        </w:rPr>
        <w:t>EVALUATION</w:t>
      </w:r>
      <w:r w:rsidR="00E1680A">
        <w:rPr>
          <w:bCs w:val="0"/>
          <w:color w:val="000000"/>
        </w:rPr>
        <w:t xml:space="preserve"> </w:t>
      </w:r>
      <w:r w:rsidR="00286DC0" w:rsidRPr="008D5C41">
        <w:rPr>
          <w:color w:val="000000"/>
        </w:rPr>
        <w:t>CRITERIA:</w:t>
      </w:r>
    </w:p>
    <w:p w14:paraId="55962322" w14:textId="2677DC38" w:rsidR="004541F5" w:rsidRDefault="00AE4DC3" w:rsidP="00E1680A">
      <w:pPr>
        <w:pStyle w:val="BodyText"/>
      </w:pPr>
      <w:r w:rsidRPr="008D5C41">
        <w:t>At the completion of this activity, you should be able to do the following:</w:t>
      </w:r>
    </w:p>
    <w:p w14:paraId="71C3B7A7" w14:textId="77777777" w:rsidR="00A4798C" w:rsidRDefault="00AE4DC3" w:rsidP="009F169E">
      <w:pPr>
        <w:pStyle w:val="BodyText"/>
        <w:numPr>
          <w:ilvl w:val="0"/>
          <w:numId w:val="41"/>
        </w:numPr>
        <w:rPr>
          <w:color w:val="000000"/>
        </w:rPr>
      </w:pPr>
      <w:r w:rsidRPr="00706458">
        <w:rPr>
          <w:color w:val="000000"/>
        </w:rPr>
        <w:t>Discuss the general content of Appendices A and R to 10 CFR Part 50, as well as 10 CFR 50.48.</w:t>
      </w:r>
    </w:p>
    <w:p w14:paraId="79983E30" w14:textId="178D1F51" w:rsidR="00A4798C" w:rsidRDefault="00AE4DC3" w:rsidP="009F169E">
      <w:pPr>
        <w:pStyle w:val="BodyText"/>
        <w:numPr>
          <w:ilvl w:val="0"/>
          <w:numId w:val="41"/>
        </w:numPr>
        <w:rPr>
          <w:color w:val="000000"/>
        </w:rPr>
      </w:pPr>
      <w:r w:rsidRPr="00706458">
        <w:rPr>
          <w:color w:val="000000"/>
        </w:rPr>
        <w:t xml:space="preserve">Discuss </w:t>
      </w:r>
      <w:r w:rsidR="0053171A" w:rsidRPr="00706458">
        <w:rPr>
          <w:color w:val="000000"/>
        </w:rPr>
        <w:t xml:space="preserve">the </w:t>
      </w:r>
      <w:r w:rsidR="0053171A">
        <w:rPr>
          <w:color w:val="000000"/>
        </w:rPr>
        <w:t>princip</w:t>
      </w:r>
      <w:ins w:id="126" w:author="Author">
        <w:r w:rsidR="00EC622A">
          <w:rPr>
            <w:color w:val="000000"/>
          </w:rPr>
          <w:t>al</w:t>
        </w:r>
        <w:r w:rsidR="0053171A">
          <w:rPr>
            <w:color w:val="000000"/>
          </w:rPr>
          <w:t xml:space="preserve"> </w:t>
        </w:r>
      </w:ins>
      <w:r w:rsidRPr="00706458">
        <w:rPr>
          <w:color w:val="000000"/>
        </w:rPr>
        <w:t>strategy and methodologies for achieving safe</w:t>
      </w:r>
      <w:r w:rsidR="00483565">
        <w:rPr>
          <w:color w:val="000000"/>
        </w:rPr>
        <w:t>-</w:t>
      </w:r>
      <w:r w:rsidRPr="00706458">
        <w:rPr>
          <w:color w:val="000000"/>
        </w:rPr>
        <w:t>shutdown.</w:t>
      </w:r>
    </w:p>
    <w:p w14:paraId="30AE8CF1" w14:textId="3FC0BE71" w:rsidR="00A4798C" w:rsidRDefault="00AE4DC3" w:rsidP="009F169E">
      <w:pPr>
        <w:pStyle w:val="BodyText"/>
        <w:numPr>
          <w:ilvl w:val="0"/>
          <w:numId w:val="41"/>
        </w:numPr>
      </w:pPr>
      <w:r w:rsidRPr="00706458">
        <w:lastRenderedPageBreak/>
        <w:t xml:space="preserve">Discuss, in general terms, the contents of the </w:t>
      </w:r>
      <w:r w:rsidR="00991B1C" w:rsidRPr="00706458">
        <w:t>licensee’s</w:t>
      </w:r>
      <w:r w:rsidRPr="00706458">
        <w:t xml:space="preserve"> fire </w:t>
      </w:r>
      <w:ins w:id="127" w:author="Author">
        <w:r w:rsidR="001114CB" w:rsidRPr="00706458">
          <w:t>hazard</w:t>
        </w:r>
      </w:ins>
      <w:r w:rsidRPr="00706458">
        <w:t xml:space="preserve"> analysis and safe</w:t>
      </w:r>
      <w:r w:rsidR="009F169E">
        <w:noBreakHyphen/>
      </w:r>
      <w:r w:rsidRPr="00706458">
        <w:t>shutdown analysis and Pre-Fire Plan Strategies.</w:t>
      </w:r>
    </w:p>
    <w:p w14:paraId="03F9BC9A" w14:textId="77777777" w:rsidR="00A4798C" w:rsidRDefault="00AE4DC3" w:rsidP="009F169E">
      <w:pPr>
        <w:pStyle w:val="BodyText"/>
        <w:numPr>
          <w:ilvl w:val="0"/>
          <w:numId w:val="41"/>
        </w:numPr>
      </w:pPr>
      <w:r w:rsidRPr="00706458">
        <w:t xml:space="preserve">Discuss the principle of defense in depth as it applies to the </w:t>
      </w:r>
      <w:r w:rsidR="006D4B12">
        <w:t>licensee’s</w:t>
      </w:r>
      <w:r w:rsidRPr="00706458">
        <w:t xml:space="preserve"> Fire Protection Program.</w:t>
      </w:r>
    </w:p>
    <w:p w14:paraId="159D9AD9" w14:textId="77777777" w:rsidR="00A4798C" w:rsidRDefault="00AE4DC3" w:rsidP="009F169E">
      <w:pPr>
        <w:pStyle w:val="BodyText"/>
        <w:numPr>
          <w:ilvl w:val="0"/>
          <w:numId w:val="41"/>
        </w:numPr>
      </w:pPr>
      <w:r w:rsidRPr="00706458">
        <w:t>Discuss the Fire Protection Program administrative and design controls that are essential in implementing defense-in-depth.</w:t>
      </w:r>
    </w:p>
    <w:p w14:paraId="375BCA76" w14:textId="335316C7" w:rsidR="00E1680A" w:rsidRDefault="00286DC0" w:rsidP="005C6028">
      <w:pPr>
        <w:pStyle w:val="JOURNALHeading2"/>
      </w:pPr>
      <w:r w:rsidRPr="008D5C41">
        <w:t>TASKS:</w:t>
      </w:r>
    </w:p>
    <w:p w14:paraId="72B9097C" w14:textId="77777777" w:rsidR="00A4798C" w:rsidRDefault="005C6028" w:rsidP="009F169E">
      <w:pPr>
        <w:pStyle w:val="BodyText"/>
        <w:numPr>
          <w:ilvl w:val="0"/>
          <w:numId w:val="42"/>
        </w:numPr>
      </w:pPr>
      <w:r>
        <w:t>L</w:t>
      </w:r>
      <w:r w:rsidR="00AE4DC3" w:rsidRPr="008D5C41">
        <w:t>ocate the listed references for your assigned facility.</w:t>
      </w:r>
    </w:p>
    <w:p w14:paraId="3DDC6E6A" w14:textId="411951FD" w:rsidR="00A4798C" w:rsidRDefault="00AE4DC3" w:rsidP="009F169E">
      <w:pPr>
        <w:pStyle w:val="BodyText"/>
        <w:numPr>
          <w:ilvl w:val="0"/>
          <w:numId w:val="42"/>
        </w:numPr>
      </w:pPr>
      <w:r w:rsidRPr="00706458">
        <w:t>Review and discuss with your supervisor or qualified inspector the methods of preventing fires from starting; rapid detection, control, and extinguishing of fires that occur; and design attributes that ensure that safe plant shutdown is achieved, should a fire occur.</w:t>
      </w:r>
    </w:p>
    <w:p w14:paraId="11F56517" w14:textId="066170DF" w:rsidR="00A4798C" w:rsidRDefault="00AE4DC3" w:rsidP="009F169E">
      <w:pPr>
        <w:pStyle w:val="BodyText"/>
        <w:numPr>
          <w:ilvl w:val="0"/>
          <w:numId w:val="42"/>
        </w:numPr>
      </w:pPr>
      <w:r w:rsidRPr="00706458">
        <w:t>At your assigned facility, walk down several plant areas to observe various detection and automatic/manual suppression systems. Observe the remote and/or alternate shutdown panel(s), as applicable and review Alternate Safe Shutdown Procedures. Discuss what areas of the site are most risk</w:t>
      </w:r>
      <w:ins w:id="128" w:author="Author">
        <w:r w:rsidR="00483565">
          <w:t>-</w:t>
        </w:r>
      </w:ins>
      <w:r w:rsidRPr="00706458">
        <w:t>significant from a fire protection viewpoint.</w:t>
      </w:r>
    </w:p>
    <w:p w14:paraId="3E6F9DCF" w14:textId="77777777" w:rsidR="00A4798C" w:rsidRDefault="00AE4DC3" w:rsidP="009F169E">
      <w:pPr>
        <w:pStyle w:val="BodyText"/>
        <w:numPr>
          <w:ilvl w:val="0"/>
          <w:numId w:val="42"/>
        </w:numPr>
      </w:pPr>
      <w:r w:rsidRPr="00706458">
        <w:t>At your assigned facility, observe one or more fire brigade drills, if practical.</w:t>
      </w:r>
    </w:p>
    <w:p w14:paraId="55243BE9" w14:textId="7A1B5030" w:rsidR="00A4798C" w:rsidRDefault="00AE4DC3" w:rsidP="009F169E">
      <w:pPr>
        <w:pStyle w:val="BodyText"/>
        <w:numPr>
          <w:ilvl w:val="0"/>
          <w:numId w:val="42"/>
        </w:numPr>
      </w:pPr>
      <w:r w:rsidRPr="00706458">
        <w:t>Meet with your supervisor or a qualified operations inspector to discuss any questions that you may have and demonstrate that you can meet the evaluation criteria listed above.</w:t>
      </w:r>
    </w:p>
    <w:p w14:paraId="5E40463E" w14:textId="77777777" w:rsidR="00A4798C" w:rsidRDefault="00AE4DC3" w:rsidP="009F169E">
      <w:pPr>
        <w:pStyle w:val="BodyText"/>
        <w:numPr>
          <w:ilvl w:val="0"/>
          <w:numId w:val="42"/>
        </w:numPr>
        <w:rPr>
          <w:bCs/>
        </w:rPr>
      </w:pPr>
      <w:r w:rsidRPr="00706458">
        <w:t>At your assigned facility, review and field check fire system impairments and out of service systems for operability and compensatory measures.</w:t>
      </w:r>
    </w:p>
    <w:p w14:paraId="5BF23298" w14:textId="036B3061" w:rsidR="004541F5" w:rsidRDefault="00286DC0" w:rsidP="005C6028">
      <w:pPr>
        <w:pStyle w:val="JOURNALHeading2"/>
      </w:pPr>
      <w:r w:rsidRPr="008D5C41">
        <w:t>DOCUMENTATION:</w:t>
      </w:r>
      <w:r w:rsidR="00113985">
        <w:tab/>
      </w:r>
      <w:r w:rsidR="00AE4DC3" w:rsidRPr="008D5C41">
        <w:t>Operations</w:t>
      </w:r>
      <w:r w:rsidR="00AE4DC3" w:rsidRPr="00706458">
        <w:t xml:space="preserve"> Inspector Proficiency-Level Qualification Signature Card Item OJT-OPS-5</w:t>
      </w:r>
    </w:p>
    <w:p w14:paraId="47280901" w14:textId="422BA812" w:rsidR="00A4798C" w:rsidRDefault="00AE4DC3" w:rsidP="0033022B">
      <w:pPr>
        <w:pStyle w:val="JournalTOPIC"/>
      </w:pPr>
      <w:bookmarkStart w:id="129" w:name="_Toc130907461"/>
      <w:r w:rsidRPr="008D5C41">
        <w:lastRenderedPageBreak/>
        <w:t>(OJT-OPS-6) Post Transient/Trip Review</w:t>
      </w:r>
      <w:bookmarkEnd w:id="129"/>
    </w:p>
    <w:p w14:paraId="79105061" w14:textId="2E77DB62" w:rsidR="005C6028" w:rsidRDefault="00286DC0" w:rsidP="0069661B">
      <w:pPr>
        <w:pStyle w:val="JOURNALHeading2"/>
      </w:pPr>
      <w:r w:rsidRPr="008D5C41">
        <w:t>PURPOSE:</w:t>
      </w:r>
    </w:p>
    <w:p w14:paraId="6A0E13C2" w14:textId="2885764C" w:rsidR="00A4798C" w:rsidRDefault="00AE4DC3" w:rsidP="005C6028">
      <w:pPr>
        <w:pStyle w:val="BodyText"/>
      </w:pPr>
      <w:r w:rsidRPr="00706458">
        <w:t>Following a reactor trip or transient, operations inspectors frequently verify that equipment functioned as intended and operators responded in an appropriate manner. To conduct an adequate review of equipment and operator performance, it is vital that the inspector obtain the necessary information to make an informed judgment. Upon completion of this guide, you will be able to identify the information sources that can be used to assess equipment and operator performance following a transient.</w:t>
      </w:r>
    </w:p>
    <w:p w14:paraId="4270AD13" w14:textId="77777777" w:rsidR="00A4798C" w:rsidRDefault="00AE4DC3" w:rsidP="0069661B">
      <w:pPr>
        <w:pStyle w:val="JOURNALHeading2"/>
      </w:pPr>
      <w:r w:rsidRPr="008D5C41">
        <w:t>COMPETENCY AREA:</w:t>
      </w:r>
      <w:r w:rsidRPr="008D5C41">
        <w:tab/>
        <w:t>INSPECTION</w:t>
      </w:r>
    </w:p>
    <w:p w14:paraId="1BC6DAA7" w14:textId="76761D95" w:rsidR="00A4798C" w:rsidRDefault="00AE4DC3" w:rsidP="0069661B">
      <w:pPr>
        <w:pStyle w:val="JOURNALHeading2"/>
        <w:rPr>
          <w:i/>
          <w:iCs/>
        </w:rPr>
      </w:pPr>
      <w:r w:rsidRPr="008D5C41">
        <w:t>LEVEL OF</w:t>
      </w:r>
      <w:r w:rsidR="0069661B">
        <w:rPr>
          <w:bCs w:val="0"/>
        </w:rPr>
        <w:t xml:space="preserve"> </w:t>
      </w:r>
      <w:r w:rsidRPr="008D5C41">
        <w:t>EFFORT:</w:t>
      </w:r>
      <w:r w:rsidRPr="008D5C41">
        <w:tab/>
        <w:t>24 hours</w:t>
      </w:r>
    </w:p>
    <w:p w14:paraId="4AE84346" w14:textId="3944B454" w:rsidR="0069661B" w:rsidRDefault="00286DC0" w:rsidP="0069661B">
      <w:pPr>
        <w:pStyle w:val="JOURNALHeading2"/>
        <w:rPr>
          <w:iCs/>
        </w:rPr>
      </w:pPr>
      <w:r w:rsidRPr="008D5C41">
        <w:rPr>
          <w:iCs/>
        </w:rPr>
        <w:t>REFERENCES:</w:t>
      </w:r>
    </w:p>
    <w:p w14:paraId="28DDC21C" w14:textId="23180D97" w:rsidR="00A4798C" w:rsidRDefault="00AE4DC3" w:rsidP="009F169E">
      <w:pPr>
        <w:pStyle w:val="BodyText"/>
        <w:numPr>
          <w:ilvl w:val="0"/>
          <w:numId w:val="43"/>
        </w:numPr>
      </w:pPr>
      <w:r w:rsidRPr="00706458">
        <w:t>Licensee post</w:t>
      </w:r>
      <w:r w:rsidR="00483565">
        <w:t xml:space="preserve"> </w:t>
      </w:r>
      <w:r w:rsidRPr="00706458">
        <w:t>trip response procedure(s)</w:t>
      </w:r>
    </w:p>
    <w:p w14:paraId="4D43890F" w14:textId="77777777" w:rsidR="00A4798C" w:rsidRDefault="00AE4DC3" w:rsidP="009F169E">
      <w:pPr>
        <w:pStyle w:val="BodyText"/>
        <w:numPr>
          <w:ilvl w:val="0"/>
          <w:numId w:val="43"/>
        </w:numPr>
      </w:pPr>
      <w:r w:rsidRPr="00706458">
        <w:t>Plant final safety analysis report</w:t>
      </w:r>
    </w:p>
    <w:p w14:paraId="07F8DDB2" w14:textId="77777777" w:rsidR="00A4798C" w:rsidRDefault="00AE4DC3" w:rsidP="009F169E">
      <w:pPr>
        <w:pStyle w:val="BodyText"/>
        <w:numPr>
          <w:ilvl w:val="0"/>
          <w:numId w:val="43"/>
        </w:numPr>
      </w:pPr>
      <w:r w:rsidRPr="00706458">
        <w:t>Licensee</w:t>
      </w:r>
      <w:r w:rsidR="000C0F5A">
        <w:t xml:space="preserve">’s NRC approved emergency action level </w:t>
      </w:r>
      <w:r w:rsidR="00B21D92">
        <w:t xml:space="preserve">(EAL) </w:t>
      </w:r>
      <w:r w:rsidR="000C0F5A">
        <w:t>scheme</w:t>
      </w:r>
    </w:p>
    <w:p w14:paraId="706CC2A8" w14:textId="77777777" w:rsidR="00A4798C" w:rsidRDefault="00AE4DC3" w:rsidP="009F169E">
      <w:pPr>
        <w:pStyle w:val="BodyText"/>
        <w:numPr>
          <w:ilvl w:val="0"/>
          <w:numId w:val="43"/>
        </w:numPr>
      </w:pPr>
      <w:r w:rsidRPr="00706458">
        <w:t>Regional or office plant transient check list (as applicable)</w:t>
      </w:r>
    </w:p>
    <w:p w14:paraId="2F2FF62D" w14:textId="7F7C6CCB" w:rsidR="00A4798C" w:rsidRDefault="00AE4DC3" w:rsidP="009F169E">
      <w:pPr>
        <w:pStyle w:val="BodyText"/>
        <w:numPr>
          <w:ilvl w:val="0"/>
          <w:numId w:val="43"/>
        </w:numPr>
      </w:pPr>
      <w:r w:rsidRPr="00706458">
        <w:t xml:space="preserve">IP 71153, </w:t>
      </w:r>
      <w:r w:rsidR="007F0A77" w:rsidRPr="00706458">
        <w:t>“</w:t>
      </w:r>
      <w:r w:rsidR="00DA45EA">
        <w:t>Follow</w:t>
      </w:r>
      <w:r w:rsidR="00A71EDA">
        <w:t xml:space="preserve"> </w:t>
      </w:r>
      <w:r w:rsidR="00DA45EA">
        <w:t>up of Events and Notices of Enforcement Discretion</w:t>
      </w:r>
      <w:r w:rsidR="007F0A77" w:rsidRPr="00706458">
        <w:t>”</w:t>
      </w:r>
    </w:p>
    <w:p w14:paraId="47F3B37A" w14:textId="4F028833" w:rsidR="0069661B" w:rsidRDefault="00AE4DC3" w:rsidP="0069661B">
      <w:pPr>
        <w:pStyle w:val="JOURNALHeading2"/>
        <w:rPr>
          <w:bCs w:val="0"/>
        </w:rPr>
      </w:pPr>
      <w:r w:rsidRPr="008D5C41">
        <w:t>EVALUATION</w:t>
      </w:r>
      <w:r w:rsidR="0069661B">
        <w:rPr>
          <w:bCs w:val="0"/>
        </w:rPr>
        <w:t xml:space="preserve"> </w:t>
      </w:r>
      <w:r w:rsidR="00286DC0" w:rsidRPr="008D5C41">
        <w:t>CRITERIA:</w:t>
      </w:r>
    </w:p>
    <w:p w14:paraId="3B9D4804" w14:textId="6CCE145F" w:rsidR="00A4798C" w:rsidRDefault="00AE4DC3" w:rsidP="0069661B">
      <w:pPr>
        <w:pStyle w:val="BodyText"/>
        <w:rPr>
          <w:b/>
          <w:bCs/>
        </w:rPr>
      </w:pPr>
      <w:r w:rsidRPr="008D5C41">
        <w:t>Complete the tasks specified in this guide and meet with your supervisor to</w:t>
      </w:r>
      <w:r w:rsidRPr="00706458">
        <w:t xml:space="preserve"> discuss any questions that you may</w:t>
      </w:r>
      <w:r w:rsidR="00EC622A">
        <w:t xml:space="preserve"> </w:t>
      </w:r>
      <w:ins w:id="130" w:author="Author">
        <w:r w:rsidR="00EC622A">
          <w:t>have</w:t>
        </w:r>
      </w:ins>
      <w:r w:rsidRPr="00706458">
        <w:t>. Upon completion of the tasks, you should be able to do the following:</w:t>
      </w:r>
    </w:p>
    <w:p w14:paraId="7982E4C3" w14:textId="77777777" w:rsidR="00A4798C" w:rsidRDefault="00AE4DC3" w:rsidP="009F169E">
      <w:pPr>
        <w:pStyle w:val="BodyText"/>
        <w:numPr>
          <w:ilvl w:val="0"/>
          <w:numId w:val="44"/>
        </w:numPr>
      </w:pPr>
      <w:r w:rsidRPr="00706458">
        <w:t>Describe which plant data recording systems you would use to verify that plant equipment responded as designed following a transient.</w:t>
      </w:r>
    </w:p>
    <w:p w14:paraId="742C1F9F" w14:textId="6250269A" w:rsidR="00A4798C" w:rsidRDefault="00AE4DC3" w:rsidP="009F169E">
      <w:pPr>
        <w:pStyle w:val="BodyText"/>
        <w:numPr>
          <w:ilvl w:val="0"/>
          <w:numId w:val="44"/>
        </w:numPr>
      </w:pPr>
      <w:r w:rsidRPr="00706458">
        <w:t>Describe which plant reference documents you would consult to verify that plant equipment responded as designed following a transient.</w:t>
      </w:r>
    </w:p>
    <w:p w14:paraId="77EA6858" w14:textId="77777777" w:rsidR="00A4798C" w:rsidRDefault="00AE4DC3" w:rsidP="009F169E">
      <w:pPr>
        <w:pStyle w:val="BodyText"/>
        <w:numPr>
          <w:ilvl w:val="0"/>
          <w:numId w:val="44"/>
        </w:numPr>
      </w:pPr>
      <w:r w:rsidRPr="00706458">
        <w:t>Describe how you would verify that plant operators responded appropriately to the plant transient.</w:t>
      </w:r>
    </w:p>
    <w:p w14:paraId="0AC24D0E" w14:textId="77777777" w:rsidR="00A4798C" w:rsidRDefault="00AE4DC3" w:rsidP="009F169E">
      <w:pPr>
        <w:pStyle w:val="BodyText"/>
        <w:numPr>
          <w:ilvl w:val="0"/>
          <w:numId w:val="44"/>
        </w:numPr>
      </w:pPr>
      <w:r w:rsidRPr="00706458">
        <w:t xml:space="preserve">Demonstrate how you would verify that the licensee </w:t>
      </w:r>
      <w:r w:rsidR="000C0F5A">
        <w:t>made the appropriate</w:t>
      </w:r>
      <w:r w:rsidRPr="00706458">
        <w:t xml:space="preserve"> emergency classification </w:t>
      </w:r>
      <w:r w:rsidR="000C0F5A">
        <w:t>declaration for</w:t>
      </w:r>
      <w:r w:rsidRPr="00706458">
        <w:t xml:space="preserve"> </w:t>
      </w:r>
      <w:r w:rsidR="000C0F5A">
        <w:t>the event in accordance with its NRC approved EAL scheme.</w:t>
      </w:r>
    </w:p>
    <w:p w14:paraId="2D14BFEC" w14:textId="430BCC0A" w:rsidR="00A4798C" w:rsidRDefault="00286DC0" w:rsidP="00A4798C">
      <w:pPr>
        <w:keepLines/>
        <w:pBdr>
          <w:top w:val="single" w:sz="4" w:space="10" w:color="auto"/>
          <w:left w:val="single" w:sz="4" w:space="10" w:color="auto"/>
          <w:bottom w:val="single" w:sz="4" w:space="15" w:color="auto"/>
          <w:right w:val="single" w:sz="4" w:space="10"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ight="360"/>
        <w:rPr>
          <w:rFonts w:cs="Arial"/>
          <w:bCs/>
          <w:szCs w:val="22"/>
        </w:rPr>
      </w:pPr>
      <w:r w:rsidRPr="00A52E81">
        <w:rPr>
          <w:rFonts w:cs="Arial"/>
          <w:bCs/>
          <w:szCs w:val="22"/>
        </w:rPr>
        <w:lastRenderedPageBreak/>
        <w:t xml:space="preserve">NOTE: </w:t>
      </w:r>
      <w:r w:rsidRPr="00A52E81">
        <w:rPr>
          <w:rFonts w:cs="Arial"/>
          <w:szCs w:val="22"/>
        </w:rPr>
        <w:t>Ideally</w:t>
      </w:r>
      <w:r w:rsidRPr="00706458">
        <w:rPr>
          <w:rFonts w:cs="Arial"/>
          <w:szCs w:val="22"/>
        </w:rPr>
        <w:t xml:space="preserve">, you will be able to complete these tasks immediately following an unplanned reactor shutdown. If such an </w:t>
      </w:r>
      <w:r w:rsidR="001E5C85">
        <w:rPr>
          <w:rFonts w:cs="Arial"/>
          <w:szCs w:val="22"/>
        </w:rPr>
        <w:t xml:space="preserve">occurrence </w:t>
      </w:r>
      <w:r w:rsidRPr="00706458">
        <w:rPr>
          <w:rFonts w:cs="Arial"/>
          <w:szCs w:val="22"/>
        </w:rPr>
        <w:t xml:space="preserve">does not </w:t>
      </w:r>
      <w:r w:rsidR="001E5C85">
        <w:rPr>
          <w:rFonts w:cs="Arial"/>
          <w:szCs w:val="22"/>
        </w:rPr>
        <w:t>happen</w:t>
      </w:r>
      <w:r w:rsidRPr="00706458">
        <w:rPr>
          <w:rFonts w:cs="Arial"/>
          <w:szCs w:val="22"/>
        </w:rPr>
        <w:t xml:space="preserve"> during your training period, you can perform these </w:t>
      </w:r>
      <w:r w:rsidR="00991B1C" w:rsidRPr="00706458">
        <w:rPr>
          <w:rFonts w:cs="Arial"/>
          <w:szCs w:val="22"/>
        </w:rPr>
        <w:t>tasks by</w:t>
      </w:r>
      <w:r w:rsidRPr="00706458">
        <w:rPr>
          <w:rFonts w:cs="Arial"/>
          <w:szCs w:val="22"/>
        </w:rPr>
        <w:t xml:space="preserve"> reviewing historical documents of a previous event and by successfully demonstrating that you could obtain the necessary information to conduct a review.</w:t>
      </w:r>
    </w:p>
    <w:p w14:paraId="6BB8EA1A" w14:textId="77777777" w:rsidR="0069661B" w:rsidRDefault="00213E3E" w:rsidP="0069661B">
      <w:pPr>
        <w:pStyle w:val="JOURNALHeading2"/>
        <w:rPr>
          <w:bCs w:val="0"/>
        </w:rPr>
      </w:pPr>
      <w:r w:rsidRPr="008D5C41">
        <w:t>TASKS:</w:t>
      </w:r>
    </w:p>
    <w:p w14:paraId="2AE56FA9" w14:textId="77777777" w:rsidR="00A4798C" w:rsidRDefault="00AE4DC3" w:rsidP="009F169E">
      <w:pPr>
        <w:pStyle w:val="BodyText"/>
        <w:numPr>
          <w:ilvl w:val="0"/>
          <w:numId w:val="45"/>
        </w:numPr>
      </w:pPr>
      <w:r w:rsidRPr="00706458">
        <w:t>Read IP 71153 and the regional or office transient response guidance (if applicable) that defines management expectations regarding event follow</w:t>
      </w:r>
      <w:r w:rsidR="00916368">
        <w:t>-</w:t>
      </w:r>
      <w:r w:rsidRPr="00706458">
        <w:t>up at a reactor site.</w:t>
      </w:r>
    </w:p>
    <w:p w14:paraId="10763C1A" w14:textId="369F60F1" w:rsidR="00A4798C" w:rsidRDefault="00AE4DC3" w:rsidP="009F169E">
      <w:pPr>
        <w:pStyle w:val="BodyText"/>
        <w:numPr>
          <w:ilvl w:val="0"/>
          <w:numId w:val="45"/>
        </w:numPr>
      </w:pPr>
      <w:r w:rsidRPr="00706458">
        <w:t>Following a transient at your site, obtain pertinent data of the transient that was compiled by the plant process computer. Such data may include the following items:</w:t>
      </w:r>
    </w:p>
    <w:p w14:paraId="0FDAB1A8" w14:textId="2657C6E6" w:rsidR="00AE4DC3" w:rsidRPr="00706458" w:rsidRDefault="00AE4DC3" w:rsidP="009F169E">
      <w:pPr>
        <w:pStyle w:val="BodyText"/>
        <w:numPr>
          <w:ilvl w:val="1"/>
          <w:numId w:val="45"/>
        </w:numPr>
        <w:contextualSpacing/>
      </w:pPr>
      <w:r w:rsidRPr="00706458">
        <w:t>sequence of events printout</w:t>
      </w:r>
    </w:p>
    <w:p w14:paraId="53DE38F8" w14:textId="77777777" w:rsidR="00AE4DC3" w:rsidRPr="00706458" w:rsidRDefault="00AE4DC3" w:rsidP="009F169E">
      <w:pPr>
        <w:pStyle w:val="BodyText"/>
        <w:numPr>
          <w:ilvl w:val="1"/>
          <w:numId w:val="45"/>
        </w:numPr>
        <w:contextualSpacing/>
      </w:pPr>
      <w:r w:rsidRPr="00706458">
        <w:t>control room annunciator record</w:t>
      </w:r>
    </w:p>
    <w:p w14:paraId="1ECC2230" w14:textId="37E5C839" w:rsidR="00A4798C" w:rsidRDefault="00AE4DC3" w:rsidP="009F169E">
      <w:pPr>
        <w:pStyle w:val="BodyText"/>
        <w:numPr>
          <w:ilvl w:val="1"/>
          <w:numId w:val="45"/>
        </w:numPr>
      </w:pPr>
      <w:r w:rsidRPr="00706458">
        <w:t>first out annunciator report</w:t>
      </w:r>
    </w:p>
    <w:p w14:paraId="391B4012" w14:textId="77777777" w:rsidR="00A4798C" w:rsidRDefault="00AE4DC3" w:rsidP="009F169E">
      <w:pPr>
        <w:pStyle w:val="BodyText"/>
        <w:numPr>
          <w:ilvl w:val="0"/>
          <w:numId w:val="45"/>
        </w:numPr>
      </w:pPr>
      <w:r w:rsidRPr="00706458">
        <w:t>Obtain any pertinent records of plant or system process variables of the event, such as system temperature, pressure, or water levels that exist on plant chart recorders.</w:t>
      </w:r>
    </w:p>
    <w:p w14:paraId="552250D0" w14:textId="053F0A3A" w:rsidR="00A4798C" w:rsidRDefault="00AE4DC3" w:rsidP="009F169E">
      <w:pPr>
        <w:pStyle w:val="BodyText"/>
        <w:numPr>
          <w:ilvl w:val="0"/>
          <w:numId w:val="45"/>
        </w:numPr>
      </w:pPr>
      <w:r w:rsidRPr="00706458">
        <w:t xml:space="preserve">Review the </w:t>
      </w:r>
      <w:r w:rsidR="006D4B12">
        <w:t>licensee’s</w:t>
      </w:r>
      <w:r w:rsidRPr="00706458">
        <w:t xml:space="preserve"> post</w:t>
      </w:r>
      <w:r w:rsidR="007F0A77" w:rsidRPr="00706458">
        <w:t xml:space="preserve"> </w:t>
      </w:r>
      <w:r w:rsidRPr="00706458">
        <w:t>trip procedure.</w:t>
      </w:r>
    </w:p>
    <w:p w14:paraId="3A93604E" w14:textId="23CBEE9E" w:rsidR="00AE4DC3" w:rsidRDefault="00AE4DC3" w:rsidP="009F169E">
      <w:pPr>
        <w:pStyle w:val="BodyText"/>
        <w:numPr>
          <w:ilvl w:val="0"/>
          <w:numId w:val="45"/>
        </w:numPr>
      </w:pPr>
      <w:r w:rsidRPr="00706458">
        <w:t>As appropriate, discuss the event with personnel who were directly involved in the transient. This may include control room operators, maintenance personnel, and instrumentation and control technicians. The focus of meeting with personnel who were involved in the transient is the following:</w:t>
      </w:r>
    </w:p>
    <w:p w14:paraId="0312F1E5" w14:textId="77777777" w:rsidR="00AE4DC3" w:rsidRPr="00706458" w:rsidRDefault="00AE4DC3" w:rsidP="009F169E">
      <w:pPr>
        <w:pStyle w:val="BodyText"/>
        <w:numPr>
          <w:ilvl w:val="1"/>
          <w:numId w:val="45"/>
        </w:numPr>
        <w:contextualSpacing/>
      </w:pPr>
      <w:r w:rsidRPr="00706458">
        <w:t>confirm that plant systems responded as intended</w:t>
      </w:r>
    </w:p>
    <w:p w14:paraId="08D68D1A" w14:textId="5E780C8A" w:rsidR="00AE4DC3" w:rsidRPr="00706458" w:rsidRDefault="00AE4DC3" w:rsidP="009F169E">
      <w:pPr>
        <w:pStyle w:val="BodyText"/>
        <w:numPr>
          <w:ilvl w:val="1"/>
          <w:numId w:val="45"/>
        </w:numPr>
      </w:pPr>
      <w:r w:rsidRPr="00706458">
        <w:t>ensure an understanding of the sequence of events that led up to the transient</w:t>
      </w:r>
    </w:p>
    <w:p w14:paraId="6EA06C35" w14:textId="77777777" w:rsidR="00A4798C" w:rsidRDefault="00AE4DC3" w:rsidP="009F169E">
      <w:pPr>
        <w:pStyle w:val="BodyText"/>
        <w:numPr>
          <w:ilvl w:val="0"/>
          <w:numId w:val="45"/>
        </w:numPr>
      </w:pPr>
      <w:r w:rsidRPr="00706458">
        <w:t>Using the data obtained from the plant process computer and chart recorders and information obtained from discussions with plant personnel and the plant documents, such as the plant final safety analysis report, verify that important plant equipment operated as designed following the transient.</w:t>
      </w:r>
    </w:p>
    <w:p w14:paraId="5B524216" w14:textId="618DE9AE" w:rsidR="00286DC0" w:rsidRDefault="00AE4DC3" w:rsidP="009F169E">
      <w:pPr>
        <w:pStyle w:val="BodyText"/>
        <w:numPr>
          <w:ilvl w:val="0"/>
          <w:numId w:val="45"/>
        </w:numPr>
      </w:pPr>
      <w:r w:rsidRPr="00706458">
        <w:t>Attend the licensee post</w:t>
      </w:r>
      <w:r w:rsidR="00A7065A">
        <w:t>-</w:t>
      </w:r>
      <w:r w:rsidRPr="00706458">
        <w:t>trip meeting (if conducted). Verify that the licensee conducted an adequate review of the transient and identified the following:</w:t>
      </w:r>
    </w:p>
    <w:p w14:paraId="04EB9C9F" w14:textId="77777777" w:rsidR="00AE4DC3" w:rsidRPr="00706458" w:rsidRDefault="00AE4DC3" w:rsidP="009F169E">
      <w:pPr>
        <w:pStyle w:val="BodyText"/>
        <w:numPr>
          <w:ilvl w:val="1"/>
          <w:numId w:val="45"/>
        </w:numPr>
        <w:contextualSpacing/>
      </w:pPr>
      <w:r w:rsidRPr="00706458">
        <w:t>possible or probable root cause(s) for the event</w:t>
      </w:r>
    </w:p>
    <w:p w14:paraId="5DE42227" w14:textId="77777777" w:rsidR="00AE4DC3" w:rsidRPr="00706458" w:rsidRDefault="00AE4DC3" w:rsidP="009F169E">
      <w:pPr>
        <w:pStyle w:val="BodyText"/>
        <w:numPr>
          <w:ilvl w:val="1"/>
          <w:numId w:val="45"/>
        </w:numPr>
      </w:pPr>
      <w:r w:rsidRPr="00706458">
        <w:t>equipment or plant performance anomalies</w:t>
      </w:r>
    </w:p>
    <w:p w14:paraId="46383334" w14:textId="0F63F5B0" w:rsidR="004541F5" w:rsidRPr="004541F5" w:rsidRDefault="00AE4DC3" w:rsidP="009F169E">
      <w:pPr>
        <w:pStyle w:val="BodyText"/>
        <w:numPr>
          <w:ilvl w:val="0"/>
          <w:numId w:val="45"/>
        </w:numPr>
      </w:pPr>
      <w:r w:rsidRPr="004541F5">
        <w:t>corrective actions that should be implemented</w:t>
      </w:r>
    </w:p>
    <w:p w14:paraId="7F332E89" w14:textId="3E85F030" w:rsidR="00A4798C" w:rsidRDefault="00AE4DC3" w:rsidP="009F169E">
      <w:pPr>
        <w:pStyle w:val="BodyText"/>
        <w:numPr>
          <w:ilvl w:val="0"/>
          <w:numId w:val="45"/>
        </w:numPr>
      </w:pPr>
      <w:r w:rsidRPr="00706458">
        <w:t xml:space="preserve">Using the </w:t>
      </w:r>
      <w:r w:rsidR="00991B1C" w:rsidRPr="00706458">
        <w:t>licensee’s</w:t>
      </w:r>
      <w:r w:rsidRPr="00706458">
        <w:t xml:space="preserve"> </w:t>
      </w:r>
      <w:r w:rsidR="000C0F5A">
        <w:t>NRC approved EAL scheme</w:t>
      </w:r>
      <w:r w:rsidRPr="00706458">
        <w:t>, verify that the event was properly classified</w:t>
      </w:r>
      <w:r w:rsidR="0089326A">
        <w:t>,</w:t>
      </w:r>
      <w:r w:rsidRPr="00706458">
        <w:t xml:space="preserve"> and the appropriate offsite notifications were completed</w:t>
      </w:r>
      <w:r w:rsidR="000C0F5A">
        <w:t xml:space="preserve"> both accurately and timely</w:t>
      </w:r>
      <w:r w:rsidRPr="00706458">
        <w:t>.</w:t>
      </w:r>
    </w:p>
    <w:p w14:paraId="6CDA5446" w14:textId="1C4AA097" w:rsidR="00A4798C" w:rsidRDefault="00AE4DC3" w:rsidP="009F169E">
      <w:pPr>
        <w:pStyle w:val="BodyText"/>
        <w:numPr>
          <w:ilvl w:val="0"/>
          <w:numId w:val="45"/>
        </w:numPr>
      </w:pPr>
      <w:r w:rsidRPr="00706458">
        <w:lastRenderedPageBreak/>
        <w:t>Compare the conclusions that the licensee reached regarding the event to your own. If the conclusions are significantly different, discuss the differences with your supervisor to understand why you reached different conclusions.</w:t>
      </w:r>
    </w:p>
    <w:p w14:paraId="50A9DF93" w14:textId="77777777" w:rsidR="00A4798C" w:rsidRDefault="00213E3E" w:rsidP="0069661B">
      <w:pPr>
        <w:pStyle w:val="JOURNALHeading2"/>
      </w:pPr>
      <w:r w:rsidRPr="008D5C41">
        <w:t>DOCUMENTATION:</w:t>
      </w:r>
      <w:r w:rsidR="000275E9" w:rsidRPr="008D5C41">
        <w:t xml:space="preserve"> </w:t>
      </w:r>
      <w:r w:rsidR="00113985">
        <w:tab/>
      </w:r>
      <w:r w:rsidR="00AE4DC3" w:rsidRPr="008D5C41">
        <w:t>Operations</w:t>
      </w:r>
      <w:r w:rsidR="00AE4DC3" w:rsidRPr="00706458">
        <w:t xml:space="preserve"> Inspector Proficiency-Level Qualification Signature Card Item OJT-OPS-6</w:t>
      </w:r>
    </w:p>
    <w:p w14:paraId="06E563E8" w14:textId="77777777" w:rsidR="00A4798C" w:rsidRDefault="00AE4DC3" w:rsidP="0033022B">
      <w:pPr>
        <w:pStyle w:val="JournalTOPIC"/>
      </w:pPr>
      <w:bookmarkStart w:id="131" w:name="_Toc130907462"/>
      <w:r w:rsidRPr="008D5C41">
        <w:lastRenderedPageBreak/>
        <w:t>(OJT-OPS-7) Emergency Response</w:t>
      </w:r>
      <w:bookmarkEnd w:id="131"/>
    </w:p>
    <w:p w14:paraId="4005965D" w14:textId="6997FD82" w:rsidR="0069661B" w:rsidRDefault="00213E3E" w:rsidP="0069661B">
      <w:pPr>
        <w:pStyle w:val="JOURNALHeading2"/>
        <w:rPr>
          <w:bCs w:val="0"/>
        </w:rPr>
      </w:pPr>
      <w:r w:rsidRPr="008D5C41">
        <w:t>PURPOSE:</w:t>
      </w:r>
    </w:p>
    <w:p w14:paraId="3167F5FC" w14:textId="75FF754D" w:rsidR="00A4798C" w:rsidRDefault="00AE4DC3" w:rsidP="0069661B">
      <w:pPr>
        <w:pStyle w:val="BodyText"/>
      </w:pPr>
      <w:r w:rsidRPr="00706458">
        <w:t>The purpose of this activity is to familiarize you with the emergency response plan for your assigned facility and the NRC</w:t>
      </w:r>
      <w:r w:rsidR="00841FC4">
        <w:t>’</w:t>
      </w:r>
      <w:r w:rsidRPr="00706458">
        <w:t>s expectations during response to an emergency by an operations inspector. Emergency response is vital to the NRC, fulfilling one of its primary mandates</w:t>
      </w:r>
      <w:r w:rsidR="000C0F5A">
        <w:t xml:space="preserve"> </w:t>
      </w:r>
      <w:r w:rsidR="008A596A">
        <w:t xml:space="preserve">of </w:t>
      </w:r>
      <w:r w:rsidRPr="00706458">
        <w:t>protecting the health and safety of the public.</w:t>
      </w:r>
    </w:p>
    <w:p w14:paraId="7DDB9C6A" w14:textId="77777777" w:rsidR="00A4798C" w:rsidRDefault="00AE4DC3" w:rsidP="0069661B">
      <w:pPr>
        <w:pStyle w:val="JOURNALHeading2"/>
      </w:pPr>
      <w:r w:rsidRPr="008D5C41">
        <w:t>COMPETENCY AREA:</w:t>
      </w:r>
      <w:r w:rsidRPr="008D5C41">
        <w:tab/>
        <w:t>EMERGENCY RESPONSE</w:t>
      </w:r>
    </w:p>
    <w:p w14:paraId="4B681219" w14:textId="6056DC9A" w:rsidR="00A4798C" w:rsidRDefault="00AE4DC3" w:rsidP="0069661B">
      <w:pPr>
        <w:pStyle w:val="JOURNALHeading2"/>
        <w:rPr>
          <w:i/>
          <w:iCs/>
        </w:rPr>
      </w:pPr>
      <w:r w:rsidRPr="008D5C41">
        <w:t>LEVEL OF</w:t>
      </w:r>
      <w:r w:rsidR="0069661B">
        <w:rPr>
          <w:bCs w:val="0"/>
        </w:rPr>
        <w:t xml:space="preserve"> </w:t>
      </w:r>
      <w:r w:rsidRPr="008D5C41">
        <w:t>EFFORT:</w:t>
      </w:r>
      <w:r w:rsidRPr="008D5C41">
        <w:tab/>
        <w:t>20 hours</w:t>
      </w:r>
    </w:p>
    <w:p w14:paraId="50A20F76" w14:textId="73EFA3B3" w:rsidR="0069661B" w:rsidRDefault="00213E3E" w:rsidP="0069661B">
      <w:pPr>
        <w:pStyle w:val="JOURNALHeading2"/>
        <w:rPr>
          <w:iCs/>
        </w:rPr>
      </w:pPr>
      <w:r w:rsidRPr="008D5C41">
        <w:rPr>
          <w:iCs/>
        </w:rPr>
        <w:t>REFERENCES:</w:t>
      </w:r>
    </w:p>
    <w:p w14:paraId="680E68A1" w14:textId="77777777" w:rsidR="00A4798C" w:rsidRDefault="00AE4DC3" w:rsidP="009F169E">
      <w:pPr>
        <w:pStyle w:val="BodyText"/>
        <w:numPr>
          <w:ilvl w:val="0"/>
          <w:numId w:val="46"/>
        </w:numPr>
      </w:pPr>
      <w:r w:rsidRPr="008D5C41">
        <w:t>Emergency plan for your assigned facility</w:t>
      </w:r>
    </w:p>
    <w:p w14:paraId="287E5DA5" w14:textId="77777777" w:rsidR="00A4798C" w:rsidRDefault="00AE4DC3" w:rsidP="009F169E">
      <w:pPr>
        <w:pStyle w:val="BodyText"/>
        <w:numPr>
          <w:ilvl w:val="0"/>
          <w:numId w:val="46"/>
        </w:numPr>
      </w:pPr>
      <w:r w:rsidRPr="00706458">
        <w:t>Regional policy guide for emergency response</w:t>
      </w:r>
    </w:p>
    <w:p w14:paraId="0AFA266A" w14:textId="77777777" w:rsidR="00A4798C" w:rsidRDefault="00AE4DC3" w:rsidP="009F169E">
      <w:pPr>
        <w:pStyle w:val="BodyText"/>
        <w:numPr>
          <w:ilvl w:val="0"/>
          <w:numId w:val="46"/>
        </w:numPr>
      </w:pPr>
      <w:bookmarkStart w:id="132" w:name="OLE_LINK3"/>
      <w:bookmarkStart w:id="133" w:name="OLE_LINK4"/>
      <w:r w:rsidRPr="00706458">
        <w:t>NUREG-0</w:t>
      </w:r>
      <w:r w:rsidR="000A0A53" w:rsidRPr="00706458">
        <w:t>728 (</w:t>
      </w:r>
      <w:hyperlink r:id="rId28" w:history="1">
        <w:r w:rsidR="0026679D" w:rsidRPr="0026679D">
          <w:rPr>
            <w:rStyle w:val="Hyperlink"/>
          </w:rPr>
          <w:t>http://www.nrc.gov/about-nrc/emerg-preparedness/respond-to-emerg/ml050970236.pdf</w:t>
        </w:r>
      </w:hyperlink>
      <w:r w:rsidR="000A0A53" w:rsidRPr="00706458">
        <w:t>)</w:t>
      </w:r>
      <w:r w:rsidRPr="00706458">
        <w:t xml:space="preserve"> and regional supplement</w:t>
      </w:r>
      <w:bookmarkEnd w:id="132"/>
      <w:bookmarkEnd w:id="133"/>
    </w:p>
    <w:p w14:paraId="4BF6327C" w14:textId="77777777" w:rsidR="00A4798C" w:rsidRDefault="00AE4DC3" w:rsidP="009F169E">
      <w:pPr>
        <w:pStyle w:val="BodyText"/>
        <w:numPr>
          <w:ilvl w:val="0"/>
          <w:numId w:val="46"/>
        </w:numPr>
      </w:pPr>
      <w:r w:rsidRPr="00706458">
        <w:t>Appendix E to 10 CFR Part 50 and 10 CFR 50.54(x)</w:t>
      </w:r>
    </w:p>
    <w:p w14:paraId="346E8DC4" w14:textId="77777777" w:rsidR="00A4798C" w:rsidRDefault="000C0F5A" w:rsidP="009F169E">
      <w:pPr>
        <w:pStyle w:val="BodyText"/>
        <w:numPr>
          <w:ilvl w:val="0"/>
          <w:numId w:val="46"/>
        </w:numPr>
      </w:pPr>
      <w:r>
        <w:t>NEI 99-01 “Methodology for Development of Emergency Action Levels,</w:t>
      </w:r>
      <w:r w:rsidR="00C668A2">
        <w:t>”</w:t>
      </w:r>
      <w:r>
        <w:t xml:space="preserve"> Rev. 4, Rev. 5, or Rev.</w:t>
      </w:r>
      <w:r w:rsidR="008A596A">
        <w:t xml:space="preserve"> </w:t>
      </w:r>
      <w:r>
        <w:t>6</w:t>
      </w:r>
    </w:p>
    <w:p w14:paraId="1B279559" w14:textId="644410DE" w:rsidR="00A4798C" w:rsidRDefault="00AE4DC3" w:rsidP="009F169E">
      <w:pPr>
        <w:pStyle w:val="BodyText"/>
        <w:numPr>
          <w:ilvl w:val="0"/>
          <w:numId w:val="46"/>
        </w:numPr>
      </w:pPr>
      <w:r w:rsidRPr="00706458">
        <w:t xml:space="preserve">Entry-Level </w:t>
      </w:r>
      <w:r w:rsidR="004355A8">
        <w:t xml:space="preserve">IMC 1245 </w:t>
      </w:r>
      <w:r w:rsidR="00B90B8A">
        <w:t xml:space="preserve">Appendix A </w:t>
      </w:r>
      <w:r w:rsidR="004355A8">
        <w:t>OJT-</w:t>
      </w:r>
      <w:ins w:id="134" w:author="Author">
        <w:r w:rsidR="009F0E5F">
          <w:t>6</w:t>
        </w:r>
      </w:ins>
    </w:p>
    <w:p w14:paraId="58D85DA8" w14:textId="6A4CB0CD" w:rsidR="0069661B" w:rsidRDefault="00AE4DC3" w:rsidP="0069661B">
      <w:pPr>
        <w:pStyle w:val="JOURNALHeading2"/>
        <w:rPr>
          <w:bCs w:val="0"/>
        </w:rPr>
      </w:pPr>
      <w:r w:rsidRPr="008D5C41">
        <w:t>EVALUATION</w:t>
      </w:r>
      <w:r w:rsidR="0069661B">
        <w:rPr>
          <w:bCs w:val="0"/>
        </w:rPr>
        <w:t xml:space="preserve"> </w:t>
      </w:r>
      <w:r w:rsidR="00213E3E" w:rsidRPr="008D5C41">
        <w:t>CRITERIA:</w:t>
      </w:r>
    </w:p>
    <w:p w14:paraId="432C32D1" w14:textId="77777777" w:rsidR="00A4798C" w:rsidRDefault="00AE4DC3" w:rsidP="0069661B">
      <w:pPr>
        <w:pStyle w:val="BodyText"/>
        <w:rPr>
          <w:bCs/>
        </w:rPr>
      </w:pPr>
      <w:r w:rsidRPr="008D5C41">
        <w:t>Upon completion of the tasks, you should be able to do the following:</w:t>
      </w:r>
    </w:p>
    <w:p w14:paraId="7EA2177D" w14:textId="77777777" w:rsidR="00A4798C" w:rsidRDefault="00AE4DC3" w:rsidP="009F169E">
      <w:pPr>
        <w:pStyle w:val="BodyText"/>
        <w:numPr>
          <w:ilvl w:val="0"/>
          <w:numId w:val="47"/>
        </w:numPr>
      </w:pPr>
      <w:r w:rsidRPr="00706458">
        <w:t>Describe the types of emergency classifications and give examples of each.</w:t>
      </w:r>
    </w:p>
    <w:p w14:paraId="33290A3D" w14:textId="77777777" w:rsidR="00A4798C" w:rsidRDefault="008A596A" w:rsidP="009F169E">
      <w:pPr>
        <w:pStyle w:val="BodyText"/>
        <w:numPr>
          <w:ilvl w:val="0"/>
          <w:numId w:val="47"/>
        </w:numPr>
      </w:pPr>
      <w:r>
        <w:t>Describe how the emergency action level (EAL) basis document is related to the NRC approved EAL scheme.</w:t>
      </w:r>
    </w:p>
    <w:p w14:paraId="0B2434CE" w14:textId="22341169" w:rsidR="00A4798C" w:rsidRDefault="00AE4DC3" w:rsidP="009F169E">
      <w:pPr>
        <w:pStyle w:val="BodyText"/>
        <w:numPr>
          <w:ilvl w:val="0"/>
          <w:numId w:val="47"/>
        </w:numPr>
      </w:pPr>
      <w:r w:rsidRPr="00706458">
        <w:t xml:space="preserve">Describe </w:t>
      </w:r>
      <w:r w:rsidR="000A76DF">
        <w:t xml:space="preserve">how the NRC response to an event </w:t>
      </w:r>
      <w:ins w:id="135" w:author="Author">
        <w:r w:rsidR="00EC622A">
          <w:t xml:space="preserve">will </w:t>
        </w:r>
      </w:ins>
      <w:r w:rsidR="000A76DF">
        <w:t>change based upon the classification of the event and conditions at the site.</w:t>
      </w:r>
    </w:p>
    <w:p w14:paraId="39508CE2" w14:textId="428CA949" w:rsidR="00046EB4" w:rsidRPr="00046EB4" w:rsidRDefault="009F1FFB" w:rsidP="009F169E">
      <w:pPr>
        <w:pStyle w:val="BodyText"/>
        <w:numPr>
          <w:ilvl w:val="0"/>
          <w:numId w:val="47"/>
        </w:numPr>
      </w:pPr>
      <w:r w:rsidRPr="00046EB4">
        <w:t>Describe the post-accident effluent monitors and other installed instrumentation (e.g., seismic, process flows/levels, etc.) and their use by licensees in evaluating potential EAL criteria. Identify compensatory measures a licensee could implement in the event a monitor or other installed instrument was out of service.</w:t>
      </w:r>
    </w:p>
    <w:p w14:paraId="17BB88A7" w14:textId="07A73F75" w:rsidR="00A4798C" w:rsidRDefault="008A596A" w:rsidP="009F169E">
      <w:pPr>
        <w:pStyle w:val="BodyText"/>
        <w:numPr>
          <w:ilvl w:val="0"/>
          <w:numId w:val="47"/>
        </w:numPr>
      </w:pPr>
      <w:r w:rsidRPr="009F1FFB">
        <w:t>Describe you</w:t>
      </w:r>
      <w:r w:rsidRPr="00127C5B">
        <w:t>r</w:t>
      </w:r>
      <w:r w:rsidRPr="00037822">
        <w:t xml:space="preserve"> res</w:t>
      </w:r>
      <w:r w:rsidRPr="00EB1D06">
        <w:t>ponse</w:t>
      </w:r>
      <w:r w:rsidRPr="00100C18">
        <w:t xml:space="preserve"> (i.</w:t>
      </w:r>
      <w:r w:rsidRPr="00CF13BA">
        <w:t xml:space="preserve">e., where would you go) for each event </w:t>
      </w:r>
      <w:r w:rsidRPr="002C6B38">
        <w:t>classi</w:t>
      </w:r>
      <w:r w:rsidRPr="003D353A">
        <w:t>fi</w:t>
      </w:r>
      <w:r w:rsidRPr="004E368C">
        <w:t>cation if you are on or off</w:t>
      </w:r>
      <w:ins w:id="136" w:author="Author">
        <w:r w:rsidR="001F633C">
          <w:t>site</w:t>
        </w:r>
      </w:ins>
      <w:r w:rsidRPr="004E368C">
        <w:t xml:space="preserve"> when the emergency is declared.</w:t>
      </w:r>
    </w:p>
    <w:p w14:paraId="43E0C569" w14:textId="38FA5EA1" w:rsidR="00A4798C" w:rsidRDefault="00A679B9" w:rsidP="009F169E">
      <w:pPr>
        <w:pStyle w:val="BodyText"/>
        <w:numPr>
          <w:ilvl w:val="0"/>
          <w:numId w:val="47"/>
        </w:numPr>
      </w:pPr>
      <w:r>
        <w:lastRenderedPageBreak/>
        <w:t>Describe how the licensee’s emergency response changes for security-related events, and how those differences affect your role as an NRC responder under those conditions.</w:t>
      </w:r>
    </w:p>
    <w:p w14:paraId="16003441" w14:textId="77777777" w:rsidR="00A4798C" w:rsidRDefault="00AE4DC3" w:rsidP="009F169E">
      <w:pPr>
        <w:pStyle w:val="BodyText"/>
        <w:numPr>
          <w:ilvl w:val="0"/>
          <w:numId w:val="47"/>
        </w:numPr>
      </w:pPr>
      <w:r w:rsidRPr="00706458">
        <w:t>Describe how and with whom you report the event for each classification.</w:t>
      </w:r>
    </w:p>
    <w:p w14:paraId="70E6188D" w14:textId="780D227F" w:rsidR="00A4798C" w:rsidRDefault="00E04507" w:rsidP="009F169E">
      <w:pPr>
        <w:pStyle w:val="BodyText"/>
        <w:numPr>
          <w:ilvl w:val="0"/>
          <w:numId w:val="47"/>
        </w:numPr>
      </w:pPr>
      <w:r w:rsidRPr="00706458">
        <w:t xml:space="preserve">Describe your responsibilities during </w:t>
      </w:r>
      <w:r w:rsidR="00A679B9">
        <w:t>an</w:t>
      </w:r>
      <w:r w:rsidRPr="00706458">
        <w:t xml:space="preserve"> event.</w:t>
      </w:r>
    </w:p>
    <w:p w14:paraId="1223BCDF" w14:textId="000C61CB" w:rsidR="00A4798C" w:rsidRDefault="00E04507" w:rsidP="009F169E">
      <w:pPr>
        <w:pStyle w:val="BodyText"/>
        <w:numPr>
          <w:ilvl w:val="0"/>
          <w:numId w:val="47"/>
        </w:numPr>
      </w:pPr>
      <w:r w:rsidRPr="00706458">
        <w:t xml:space="preserve">Given a scenario, be able to describe what actions you would take in response to the </w:t>
      </w:r>
      <w:ins w:id="137" w:author="Author">
        <w:r w:rsidR="00D6750C" w:rsidRPr="00706458">
          <w:t>emergency</w:t>
        </w:r>
      </w:ins>
      <w:r w:rsidRPr="00706458">
        <w:t>.</w:t>
      </w:r>
    </w:p>
    <w:p w14:paraId="4268FC20" w14:textId="4F01C65D" w:rsidR="0069661B" w:rsidRDefault="00E04507" w:rsidP="0069661B">
      <w:pPr>
        <w:pStyle w:val="JOURNALHeading2"/>
      </w:pPr>
      <w:r w:rsidRPr="008D5C41">
        <w:t>TASKS</w:t>
      </w:r>
      <w:r>
        <w:t>:</w:t>
      </w:r>
    </w:p>
    <w:p w14:paraId="0FED9D84" w14:textId="2AF16470" w:rsidR="00A4798C" w:rsidRDefault="005A61FF" w:rsidP="009F169E">
      <w:pPr>
        <w:pStyle w:val="BodyText"/>
        <w:numPr>
          <w:ilvl w:val="0"/>
          <w:numId w:val="48"/>
        </w:numPr>
      </w:pPr>
      <w:r>
        <w:t>Locate the references for your facility and be able to discuss the items that are identified in the evaluation criteria.</w:t>
      </w:r>
    </w:p>
    <w:p w14:paraId="6BB3C7C8" w14:textId="43F4D5EA" w:rsidR="00A4798C" w:rsidRDefault="00E04507" w:rsidP="009F169E">
      <w:pPr>
        <w:pStyle w:val="BodyText"/>
        <w:numPr>
          <w:ilvl w:val="0"/>
          <w:numId w:val="48"/>
        </w:numPr>
      </w:pPr>
      <w:r w:rsidRPr="00706458">
        <w:t>Observe emergency response activities during a sitewide emergency drill in the technical support center, operations support center, and emergency operations facility. If scheduling permits, participate in at least one sitewide emergency drill as the NRC resident inspector.</w:t>
      </w:r>
    </w:p>
    <w:p w14:paraId="4A0FA39B" w14:textId="22BF585D" w:rsidR="00A4798C" w:rsidRDefault="00E04507" w:rsidP="009F169E">
      <w:pPr>
        <w:pStyle w:val="BodyText"/>
        <w:numPr>
          <w:ilvl w:val="0"/>
          <w:numId w:val="48"/>
        </w:numPr>
      </w:pPr>
      <w:r w:rsidRPr="00706458">
        <w:t>Determine the routes that can be taken to the plant from off site during various weather conditions and wind directions. Consider both radiological and toxic chemical sources on and off site.</w:t>
      </w:r>
    </w:p>
    <w:p w14:paraId="21D0E515" w14:textId="21AD9FE9" w:rsidR="00A4798C" w:rsidRDefault="00E04507" w:rsidP="009F169E">
      <w:pPr>
        <w:pStyle w:val="BodyText"/>
        <w:numPr>
          <w:ilvl w:val="0"/>
          <w:numId w:val="48"/>
        </w:numPr>
      </w:pPr>
      <w:r w:rsidRPr="00706458">
        <w:t>Locate the telephone for NRC inspector use (NOT the emergency notification system line) in the control room, technical support center, and emergency operations facility. Learn the telephone protocol expected of the resident inspector.</w:t>
      </w:r>
    </w:p>
    <w:p w14:paraId="4D6F2C14" w14:textId="1CDC62FF" w:rsidR="00A4798C" w:rsidRDefault="00E04507" w:rsidP="009F169E">
      <w:pPr>
        <w:pStyle w:val="BodyText"/>
        <w:numPr>
          <w:ilvl w:val="0"/>
          <w:numId w:val="48"/>
        </w:numPr>
      </w:pPr>
      <w:r w:rsidRPr="00706458">
        <w:t>Meet with your supervisor or a qualified operations inspector to discuss any questions that you may have and demonstrate that you can meet the evaluation criteria listed above.</w:t>
      </w:r>
    </w:p>
    <w:p w14:paraId="22415F40" w14:textId="6F4BE3CD" w:rsidR="00E04507" w:rsidRPr="00706458" w:rsidRDefault="00E04507" w:rsidP="0069661B">
      <w:pPr>
        <w:pStyle w:val="JOURNALHeading2"/>
      </w:pPr>
      <w:r w:rsidRPr="008D5C41">
        <w:t>DOCUMENTATION:</w:t>
      </w:r>
      <w:r w:rsidR="00113985">
        <w:tab/>
      </w:r>
      <w:r w:rsidRPr="00706458">
        <w:t>Operations Inspector Proficiency-Level Qualification Signature Card Item OJT-OPS-7</w:t>
      </w:r>
    </w:p>
    <w:p w14:paraId="5617C565" w14:textId="77777777" w:rsidR="00A4798C" w:rsidRDefault="00AE4DC3" w:rsidP="0033022B">
      <w:pPr>
        <w:pStyle w:val="JournalTOPIC"/>
      </w:pPr>
      <w:bookmarkStart w:id="138" w:name="_Toc130907463"/>
      <w:r w:rsidRPr="008D5C41">
        <w:lastRenderedPageBreak/>
        <w:t>(OJT-OPS-8) Emergent Work Control and Maintenance Risk Assessments</w:t>
      </w:r>
      <w:bookmarkEnd w:id="138"/>
    </w:p>
    <w:p w14:paraId="7E5E9CDF" w14:textId="7C5B4FF8" w:rsidR="0069661B" w:rsidRDefault="00213E3E" w:rsidP="0069661B">
      <w:pPr>
        <w:pStyle w:val="JOURNALHeading2"/>
      </w:pPr>
      <w:r w:rsidRPr="008D5C41">
        <w:t>PURPOSE:</w:t>
      </w:r>
    </w:p>
    <w:p w14:paraId="21960A67" w14:textId="77777777" w:rsidR="00A4798C" w:rsidRDefault="00AE4DC3" w:rsidP="0069661B">
      <w:pPr>
        <w:pStyle w:val="BodyText"/>
      </w:pPr>
      <w:r w:rsidRPr="008D5C41">
        <w:t>The purpose of this activity is to (1) familiarize you with the typical licensee</w:t>
      </w:r>
      <w:r w:rsidRPr="00706458">
        <w:t xml:space="preserve"> process for controlling emergent work activities, and (2) familiarize you with the various methods (such as an online risk monitor) that licensees use to assess and manage plant risk associated with scheduled or emergent work activities.</w:t>
      </w:r>
    </w:p>
    <w:p w14:paraId="4ED8E60B" w14:textId="77777777" w:rsidR="00A4798C" w:rsidRDefault="00AE4DC3" w:rsidP="0069661B">
      <w:pPr>
        <w:pStyle w:val="JOURNALHeading2"/>
      </w:pPr>
      <w:r w:rsidRPr="008D5C41">
        <w:t>COMPETENCY AREA:</w:t>
      </w:r>
      <w:r w:rsidRPr="008D5C41">
        <w:tab/>
        <w:t>INSPECTION</w:t>
      </w:r>
    </w:p>
    <w:p w14:paraId="46EE862A" w14:textId="2C59C8BA" w:rsidR="00A4798C" w:rsidRDefault="00AE4DC3" w:rsidP="0069661B">
      <w:pPr>
        <w:pStyle w:val="JOURNALHeading2"/>
        <w:rPr>
          <w:i/>
          <w:iCs/>
        </w:rPr>
      </w:pPr>
      <w:r w:rsidRPr="008D5C41">
        <w:t>LEVEL OF</w:t>
      </w:r>
      <w:r w:rsidR="0069661B">
        <w:rPr>
          <w:bCs w:val="0"/>
        </w:rPr>
        <w:t xml:space="preserve"> </w:t>
      </w:r>
      <w:r w:rsidRPr="008D5C41">
        <w:t>EFFORT:</w:t>
      </w:r>
      <w:r w:rsidRPr="008D5C41">
        <w:tab/>
        <w:t>32 hours</w:t>
      </w:r>
    </w:p>
    <w:p w14:paraId="7C2102A8" w14:textId="46766431" w:rsidR="0069661B" w:rsidRDefault="00213E3E" w:rsidP="0069661B">
      <w:pPr>
        <w:pStyle w:val="JOURNALHeading2"/>
        <w:rPr>
          <w:iCs/>
        </w:rPr>
      </w:pPr>
      <w:r w:rsidRPr="008D5C41">
        <w:rPr>
          <w:iCs/>
        </w:rPr>
        <w:t>REFERENCES:</w:t>
      </w:r>
    </w:p>
    <w:p w14:paraId="617E5615" w14:textId="77777777" w:rsidR="00A4798C" w:rsidRDefault="00AE4DC3" w:rsidP="009F169E">
      <w:pPr>
        <w:pStyle w:val="BodyText"/>
        <w:numPr>
          <w:ilvl w:val="0"/>
          <w:numId w:val="49"/>
        </w:numPr>
      </w:pPr>
      <w:r w:rsidRPr="00706458">
        <w:t>Licensee procedure(s) for control of emergent work</w:t>
      </w:r>
    </w:p>
    <w:p w14:paraId="4D6B2E79" w14:textId="77777777" w:rsidR="00A4798C" w:rsidRDefault="00AE4DC3" w:rsidP="009F169E">
      <w:pPr>
        <w:pStyle w:val="BodyText"/>
        <w:numPr>
          <w:ilvl w:val="0"/>
          <w:numId w:val="49"/>
        </w:numPr>
      </w:pPr>
      <w:r w:rsidRPr="00706458">
        <w:t>Licensee procedure(s) for conducting risk assessments and managing the resultant risk</w:t>
      </w:r>
    </w:p>
    <w:p w14:paraId="5D7198FE" w14:textId="5928EFC7" w:rsidR="00A4798C" w:rsidRDefault="00AE4DC3" w:rsidP="009F169E">
      <w:pPr>
        <w:pStyle w:val="BodyText"/>
        <w:numPr>
          <w:ilvl w:val="0"/>
          <w:numId w:val="49"/>
        </w:numPr>
      </w:pPr>
      <w:r w:rsidRPr="00706458">
        <w:t xml:space="preserve">10 CFR 50.65, </w:t>
      </w:r>
      <w:r w:rsidR="007F0A77" w:rsidRPr="00706458">
        <w:t>“</w:t>
      </w:r>
      <w:r w:rsidRPr="00706458">
        <w:t>Requirements for Monitoring the Effectiveness of Maintenance at Nuclear Power Plants</w:t>
      </w:r>
      <w:r w:rsidR="00122303">
        <w:t>,</w:t>
      </w:r>
      <w:r w:rsidR="007F0A77" w:rsidRPr="00706458">
        <w:t>”</w:t>
      </w:r>
      <w:r w:rsidRPr="00706458">
        <w:t xml:space="preserve"> section (a)(4)</w:t>
      </w:r>
    </w:p>
    <w:p w14:paraId="45994104" w14:textId="77777777" w:rsidR="00A4798C" w:rsidRDefault="00AE4DC3" w:rsidP="009F169E">
      <w:pPr>
        <w:pStyle w:val="BodyText"/>
        <w:numPr>
          <w:ilvl w:val="0"/>
          <w:numId w:val="49"/>
        </w:numPr>
      </w:pPr>
      <w:r w:rsidRPr="00706458">
        <w:t xml:space="preserve">IP 71111.13, </w:t>
      </w:r>
      <w:r w:rsidR="007F0A77" w:rsidRPr="00706458">
        <w:t>“</w:t>
      </w:r>
      <w:r w:rsidRPr="00706458">
        <w:t>Maintenance Risk Assessments and Emergent Work Control</w:t>
      </w:r>
      <w:r w:rsidR="007F0A77" w:rsidRPr="00706458">
        <w:t>”</w:t>
      </w:r>
    </w:p>
    <w:p w14:paraId="16FC3E12" w14:textId="2EA68717" w:rsidR="0069661B" w:rsidRDefault="00AE4DC3" w:rsidP="0069661B">
      <w:pPr>
        <w:pStyle w:val="JOURNALHeading2"/>
        <w:rPr>
          <w:bCs w:val="0"/>
        </w:rPr>
      </w:pPr>
      <w:r w:rsidRPr="008D5C41">
        <w:t>EVALUATION</w:t>
      </w:r>
      <w:r w:rsidR="0069661B">
        <w:rPr>
          <w:bCs w:val="0"/>
        </w:rPr>
        <w:t xml:space="preserve"> </w:t>
      </w:r>
      <w:r w:rsidR="00213E3E" w:rsidRPr="008D5C41">
        <w:t>CRITERIA:</w:t>
      </w:r>
    </w:p>
    <w:p w14:paraId="63A0FE68" w14:textId="77777777" w:rsidR="00A4798C" w:rsidRDefault="00AE4DC3" w:rsidP="0069661B">
      <w:pPr>
        <w:pStyle w:val="BodyText"/>
        <w:rPr>
          <w:bCs/>
        </w:rPr>
      </w:pPr>
      <w:r w:rsidRPr="008D5C41">
        <w:t>Upon completion of the tasks, you should be able to do the following:</w:t>
      </w:r>
    </w:p>
    <w:p w14:paraId="70394DAE" w14:textId="77777777" w:rsidR="00A4798C" w:rsidRDefault="00D15C47" w:rsidP="009F169E">
      <w:pPr>
        <w:pStyle w:val="BodyText"/>
        <w:numPr>
          <w:ilvl w:val="0"/>
          <w:numId w:val="50"/>
        </w:numPr>
      </w:pPr>
      <w:r>
        <w:t>D</w:t>
      </w:r>
      <w:r w:rsidR="00AE4DC3" w:rsidRPr="008D5C41">
        <w:t>escribe how</w:t>
      </w:r>
      <w:r w:rsidR="001E5C85">
        <w:t xml:space="preserve"> </w:t>
      </w:r>
      <w:r w:rsidR="00AE4DC3" w:rsidRPr="008D5C41">
        <w:t>licensee</w:t>
      </w:r>
      <w:r w:rsidR="00C64ABD">
        <w:t>s</w:t>
      </w:r>
      <w:r w:rsidR="00AE4DC3" w:rsidRPr="008D5C41">
        <w:t xml:space="preserve"> control emergent work</w:t>
      </w:r>
      <w:r w:rsidR="00AE4DC3" w:rsidRPr="00706458">
        <w:t xml:space="preserve"> activities, including entering LCOs, control of troubleshooting, conduct of tagging, implementing temporary modifications, and restoring equipment to service.</w:t>
      </w:r>
    </w:p>
    <w:p w14:paraId="35E01524" w14:textId="4DCE90B3" w:rsidR="00A4798C" w:rsidRDefault="00AE4DC3" w:rsidP="009F169E">
      <w:pPr>
        <w:pStyle w:val="BodyText"/>
        <w:numPr>
          <w:ilvl w:val="0"/>
          <w:numId w:val="50"/>
        </w:numPr>
      </w:pPr>
      <w:r w:rsidRPr="00706458">
        <w:t xml:space="preserve">Demonstrate knowledge of the functioning of a typical work control center at a nuclear power plant. This should include knowledge of work planning and scheduling and </w:t>
      </w:r>
      <w:r w:rsidR="005A5CC7">
        <w:t xml:space="preserve">the </w:t>
      </w:r>
      <w:r w:rsidRPr="00706458">
        <w:t>processing of work orders.</w:t>
      </w:r>
    </w:p>
    <w:p w14:paraId="45C8CB22" w14:textId="77777777" w:rsidR="00A4798C" w:rsidRDefault="00AE4DC3" w:rsidP="009F169E">
      <w:pPr>
        <w:pStyle w:val="BodyText"/>
        <w:numPr>
          <w:ilvl w:val="0"/>
          <w:numId w:val="50"/>
        </w:numPr>
      </w:pPr>
      <w:r w:rsidRPr="00706458">
        <w:t>Explain how you would select risk-significant work activities to inspect.</w:t>
      </w:r>
    </w:p>
    <w:p w14:paraId="454346B8" w14:textId="77777777" w:rsidR="00A4798C" w:rsidRDefault="00AE4DC3" w:rsidP="009F169E">
      <w:pPr>
        <w:pStyle w:val="BodyText"/>
        <w:numPr>
          <w:ilvl w:val="0"/>
          <w:numId w:val="50"/>
        </w:numPr>
      </w:pPr>
      <w:r w:rsidRPr="00FD697F">
        <w:t>Explain why licensees assess and manage plant risk for both scheduled maintenance and emergent work.</w:t>
      </w:r>
    </w:p>
    <w:p w14:paraId="6BAFFFCD" w14:textId="7A16518B" w:rsidR="007C5213" w:rsidRPr="00046EB4" w:rsidRDefault="00AE4DC3" w:rsidP="009F169E">
      <w:pPr>
        <w:pStyle w:val="BodyText"/>
        <w:numPr>
          <w:ilvl w:val="0"/>
          <w:numId w:val="50"/>
        </w:numPr>
      </w:pPr>
      <w:r w:rsidRPr="00046EB4">
        <w:t>Demonstrate knowledge of methods that licensees use to assess and manage plant risk, such as use of an online risk monitor.</w:t>
      </w:r>
    </w:p>
    <w:p w14:paraId="547B2C90" w14:textId="77777777" w:rsidR="0069661B" w:rsidRDefault="00213E3E" w:rsidP="0069661B">
      <w:pPr>
        <w:pStyle w:val="JOURNALHeading2"/>
      </w:pPr>
      <w:r w:rsidRPr="008D5C41">
        <w:t>TASKS:</w:t>
      </w:r>
    </w:p>
    <w:p w14:paraId="5DC9476B" w14:textId="77777777" w:rsidR="00A4798C" w:rsidRDefault="00AE4DC3" w:rsidP="009F169E">
      <w:pPr>
        <w:pStyle w:val="BodyText"/>
        <w:numPr>
          <w:ilvl w:val="0"/>
          <w:numId w:val="51"/>
        </w:numPr>
      </w:pPr>
      <w:r w:rsidRPr="00706458">
        <w:t>Locate the listed references for your facility.</w:t>
      </w:r>
    </w:p>
    <w:p w14:paraId="4A19D04E" w14:textId="77777777" w:rsidR="00A4798C" w:rsidRDefault="00AE4DC3" w:rsidP="009F169E">
      <w:pPr>
        <w:pStyle w:val="BodyText"/>
        <w:numPr>
          <w:ilvl w:val="0"/>
          <w:numId w:val="51"/>
        </w:numPr>
      </w:pPr>
      <w:r w:rsidRPr="00706458">
        <w:lastRenderedPageBreak/>
        <w:t xml:space="preserve">Review the references to develop </w:t>
      </w:r>
      <w:r w:rsidR="005A5CC7">
        <w:t xml:space="preserve">a </w:t>
      </w:r>
      <w:r w:rsidRPr="00706458">
        <w:t>sufficient understanding of how the licensee controls emergent work activities.</w:t>
      </w:r>
    </w:p>
    <w:p w14:paraId="56C2108B" w14:textId="77777777" w:rsidR="00A4798C" w:rsidRDefault="00AE4DC3" w:rsidP="009F169E">
      <w:pPr>
        <w:pStyle w:val="BodyText"/>
        <w:numPr>
          <w:ilvl w:val="0"/>
          <w:numId w:val="51"/>
        </w:numPr>
      </w:pPr>
      <w:r w:rsidRPr="00706458">
        <w:t xml:space="preserve">Review the references to develop </w:t>
      </w:r>
      <w:r w:rsidR="005A5CC7">
        <w:t xml:space="preserve">a </w:t>
      </w:r>
      <w:r w:rsidRPr="00706458">
        <w:t>sufficient understanding of how the licensee conducts risk assessments and manages the resultant risk.</w:t>
      </w:r>
    </w:p>
    <w:p w14:paraId="74E49EF0" w14:textId="2E0C4EDE" w:rsidR="00A4798C" w:rsidRDefault="00AE4DC3" w:rsidP="009F169E">
      <w:pPr>
        <w:pStyle w:val="BodyText"/>
        <w:numPr>
          <w:ilvl w:val="0"/>
          <w:numId w:val="51"/>
        </w:numPr>
      </w:pPr>
      <w:r w:rsidRPr="00706458">
        <w:t>Discuss with a qualified operations inspector</w:t>
      </w:r>
      <w:r w:rsidR="005A5CC7">
        <w:t>,</w:t>
      </w:r>
      <w:r w:rsidRPr="00706458">
        <w:t xml:space="preserve"> the functions typically performed by </w:t>
      </w:r>
      <w:r w:rsidR="005A5CC7">
        <w:t>a</w:t>
      </w:r>
      <w:r w:rsidR="00932593">
        <w:t xml:space="preserve"> </w:t>
      </w:r>
      <w:r w:rsidR="006D4B12">
        <w:t>licensee’s</w:t>
      </w:r>
      <w:r w:rsidRPr="00706458">
        <w:t xml:space="preserve"> work control center.</w:t>
      </w:r>
    </w:p>
    <w:p w14:paraId="3A6620FA" w14:textId="0892087C" w:rsidR="00A4798C" w:rsidRDefault="00AE4DC3" w:rsidP="009F169E">
      <w:pPr>
        <w:pStyle w:val="BodyText"/>
        <w:numPr>
          <w:ilvl w:val="0"/>
          <w:numId w:val="51"/>
        </w:numPr>
      </w:pPr>
      <w:r w:rsidRPr="00706458">
        <w:t>Discuss with a qualified operations inspector</w:t>
      </w:r>
      <w:r w:rsidR="005A5CC7">
        <w:t>,</w:t>
      </w:r>
      <w:r w:rsidRPr="00706458">
        <w:t xml:space="preserve"> licensee controls for emergent work activities, risk assessment, and management of resultant risk, as well as the implementation of IP 71111.13. Specifically discuss sample selection and use of the flow</w:t>
      </w:r>
      <w:ins w:id="139" w:author="Author">
        <w:r w:rsidR="00ED3483">
          <w:t xml:space="preserve"> </w:t>
        </w:r>
      </w:ins>
      <w:r w:rsidR="00ED3483">
        <w:t>chart</w:t>
      </w:r>
      <w:r w:rsidRPr="00706458">
        <w:t xml:space="preserve"> in Appendix A.</w:t>
      </w:r>
    </w:p>
    <w:p w14:paraId="58C7BA08" w14:textId="0A7020B4" w:rsidR="00A4798C" w:rsidRDefault="00AE4DC3" w:rsidP="009F169E">
      <w:pPr>
        <w:pStyle w:val="BodyText"/>
        <w:numPr>
          <w:ilvl w:val="0"/>
          <w:numId w:val="51"/>
        </w:numPr>
      </w:pPr>
      <w:r w:rsidRPr="00706458">
        <w:t>Identify a risk-significant emergent work activity at your site and implement IP 71111.13. As a minimum for this emergent work activity review, observe, and/or verify as appropriate the following:</w:t>
      </w:r>
    </w:p>
    <w:p w14:paraId="4B265B87" w14:textId="555C80D8" w:rsidR="00AE4DC3" w:rsidRPr="00706458" w:rsidRDefault="00AE4DC3" w:rsidP="009F169E">
      <w:pPr>
        <w:pStyle w:val="BodyText"/>
        <w:numPr>
          <w:ilvl w:val="1"/>
          <w:numId w:val="51"/>
        </w:numPr>
        <w:contextualSpacing/>
      </w:pPr>
      <w:r w:rsidRPr="00706458">
        <w:t>work planning and scheduling activities</w:t>
      </w:r>
    </w:p>
    <w:p w14:paraId="19922948" w14:textId="77777777" w:rsidR="00AE4DC3" w:rsidRPr="00706458" w:rsidRDefault="00AE4DC3" w:rsidP="009F169E">
      <w:pPr>
        <w:pStyle w:val="BodyText"/>
        <w:numPr>
          <w:ilvl w:val="1"/>
          <w:numId w:val="51"/>
        </w:numPr>
        <w:contextualSpacing/>
      </w:pPr>
      <w:r w:rsidRPr="00706458">
        <w:t>entry into appropriate TS LCOs</w:t>
      </w:r>
    </w:p>
    <w:p w14:paraId="17465D77" w14:textId="77777777" w:rsidR="00AE4DC3" w:rsidRPr="00706458" w:rsidRDefault="00AE4DC3" w:rsidP="009F169E">
      <w:pPr>
        <w:pStyle w:val="BodyText"/>
        <w:numPr>
          <w:ilvl w:val="1"/>
          <w:numId w:val="51"/>
        </w:numPr>
        <w:contextualSpacing/>
      </w:pPr>
      <w:r w:rsidRPr="00706458">
        <w:t>troubleshooting activities</w:t>
      </w:r>
    </w:p>
    <w:p w14:paraId="017C5B73" w14:textId="77777777" w:rsidR="00AE4DC3" w:rsidRPr="00706458" w:rsidRDefault="00AE4DC3" w:rsidP="009F169E">
      <w:pPr>
        <w:pStyle w:val="BodyText"/>
        <w:numPr>
          <w:ilvl w:val="1"/>
          <w:numId w:val="51"/>
        </w:numPr>
        <w:contextualSpacing/>
      </w:pPr>
      <w:r w:rsidRPr="00706458">
        <w:t>tagging</w:t>
      </w:r>
    </w:p>
    <w:p w14:paraId="1ACD0D9E" w14:textId="77777777" w:rsidR="00AE4DC3" w:rsidRPr="00706458" w:rsidRDefault="00AE4DC3" w:rsidP="009F169E">
      <w:pPr>
        <w:pStyle w:val="BodyText"/>
        <w:numPr>
          <w:ilvl w:val="1"/>
          <w:numId w:val="51"/>
        </w:numPr>
        <w:contextualSpacing/>
      </w:pPr>
      <w:r w:rsidRPr="00706458">
        <w:t>implementation of any temporary modifications</w:t>
      </w:r>
    </w:p>
    <w:p w14:paraId="47901AC6" w14:textId="77777777" w:rsidR="00AE4DC3" w:rsidRPr="00706458" w:rsidRDefault="00AE4DC3" w:rsidP="009F169E">
      <w:pPr>
        <w:pStyle w:val="BodyText"/>
        <w:numPr>
          <w:ilvl w:val="1"/>
          <w:numId w:val="51"/>
        </w:numPr>
        <w:contextualSpacing/>
      </w:pPr>
      <w:r w:rsidRPr="00706458">
        <w:t>equipment restoration to ensure that the plant is not placed in an unacceptable configuration</w:t>
      </w:r>
    </w:p>
    <w:p w14:paraId="23E15C54" w14:textId="77777777" w:rsidR="00A4798C" w:rsidRDefault="00AE4DC3" w:rsidP="009F169E">
      <w:pPr>
        <w:pStyle w:val="BodyText"/>
        <w:numPr>
          <w:ilvl w:val="1"/>
          <w:numId w:val="51"/>
        </w:numPr>
      </w:pPr>
      <w:r w:rsidRPr="00706458">
        <w:t>licensee assessment and management of plant risk</w:t>
      </w:r>
    </w:p>
    <w:p w14:paraId="0B9D5F45" w14:textId="5855ACC2" w:rsidR="00A4798C" w:rsidRDefault="00AE4DC3" w:rsidP="009F169E">
      <w:pPr>
        <w:pStyle w:val="BodyText"/>
        <w:numPr>
          <w:ilvl w:val="0"/>
          <w:numId w:val="51"/>
        </w:numPr>
      </w:pPr>
      <w:r w:rsidRPr="00706458">
        <w:t>Meet with your supervisor or a qualified operations inspector to discuss any questions that you may have</w:t>
      </w:r>
      <w:r w:rsidR="00EC622A">
        <w:t xml:space="preserve"> </w:t>
      </w:r>
      <w:r w:rsidRPr="00706458">
        <w:t>and demonstrate that you can meet the evaluation criteria listed above.</w:t>
      </w:r>
    </w:p>
    <w:p w14:paraId="039A874D" w14:textId="1BBBB863" w:rsidR="00AE4DC3" w:rsidRPr="00706458" w:rsidRDefault="00664B13" w:rsidP="0069661B">
      <w:pPr>
        <w:pStyle w:val="JOURNALHeading2"/>
      </w:pPr>
      <w:r w:rsidRPr="008D5C41">
        <w:t>DOCUMENTATION:</w:t>
      </w:r>
      <w:r w:rsidR="00113985">
        <w:tab/>
      </w:r>
      <w:r w:rsidR="00AE4DC3" w:rsidRPr="008D5C41">
        <w:t>O</w:t>
      </w:r>
      <w:r w:rsidR="00AE4DC3" w:rsidRPr="00706458">
        <w:t>perations Inspector Proficiency-Level Qualification Signature Card Item OJT-OPS-8</w:t>
      </w:r>
    </w:p>
    <w:p w14:paraId="0B9EAD42" w14:textId="77777777" w:rsidR="00A4798C" w:rsidRDefault="00AE4DC3" w:rsidP="0033022B">
      <w:pPr>
        <w:pStyle w:val="JournalTOPIC"/>
      </w:pPr>
      <w:bookmarkStart w:id="140" w:name="_Toc130907464"/>
      <w:r w:rsidRPr="008D5C41">
        <w:lastRenderedPageBreak/>
        <w:t>(OJT-OPS-9) Shutdown Operations</w:t>
      </w:r>
      <w:bookmarkEnd w:id="140"/>
    </w:p>
    <w:p w14:paraId="3DA143C8" w14:textId="247730FA" w:rsidR="00A4798C" w:rsidRDefault="001F016C" w:rsidP="00A4798C">
      <w:pPr>
        <w:pStyle w:val="JOURNALHeading2"/>
      </w:pPr>
      <w:r w:rsidRPr="008D5C41">
        <w:t>PURPOSE:</w:t>
      </w:r>
    </w:p>
    <w:p w14:paraId="08ABC0C0" w14:textId="04101F00" w:rsidR="00A4798C" w:rsidRDefault="00AE4DC3" w:rsidP="00A4798C">
      <w:pPr>
        <w:pStyle w:val="BodyText"/>
        <w:rPr>
          <w:bCs/>
        </w:rPr>
      </w:pPr>
      <w:r w:rsidRPr="008D5C41">
        <w:t xml:space="preserve">The purpose of this activity is to provide you with detailed knowledge of shutdown operations that </w:t>
      </w:r>
      <w:r w:rsidR="005A5CC7">
        <w:t xml:space="preserve">may </w:t>
      </w:r>
      <w:r w:rsidRPr="008D5C41">
        <w:t xml:space="preserve">impose </w:t>
      </w:r>
      <w:r w:rsidR="005A5CC7">
        <w:t xml:space="preserve">increased </w:t>
      </w:r>
      <w:r w:rsidRPr="008D5C41">
        <w:t>risk to public health and safety even</w:t>
      </w:r>
      <w:r w:rsidRPr="00706458">
        <w:t xml:space="preserve"> though the facility is shutdown. When vital structures, systems, and components are removed from service for maintenance or refueling, </w:t>
      </w:r>
      <w:r w:rsidR="00144275">
        <w:t xml:space="preserve">safety margins can be reduced if sites do not implement compensatory actions. </w:t>
      </w:r>
      <w:r w:rsidRPr="00706458">
        <w:t xml:space="preserve">The systems and activities that </w:t>
      </w:r>
      <w:r w:rsidR="00144275">
        <w:t xml:space="preserve">impact plant </w:t>
      </w:r>
      <w:r w:rsidR="001E5C85">
        <w:t xml:space="preserve">risk </w:t>
      </w:r>
      <w:r w:rsidR="001E5C85" w:rsidRPr="00706458">
        <w:t>include</w:t>
      </w:r>
      <w:r w:rsidRPr="00706458">
        <w:t xml:space="preserve"> decay heat removal systems, containment isolation systems, reduced water inventory periods (i.e., mid-loop in PWRs), switchyard work, refueling operations, and transient activity (i.e., cooldown, heat</w:t>
      </w:r>
      <w:r w:rsidR="005A5CC7">
        <w:t>-</w:t>
      </w:r>
      <w:r w:rsidRPr="00706458">
        <w:t>up, startup, etc.).</w:t>
      </w:r>
    </w:p>
    <w:p w14:paraId="672BC222" w14:textId="77777777" w:rsidR="00A4798C" w:rsidRDefault="00AE4DC3" w:rsidP="00A4798C">
      <w:pPr>
        <w:pStyle w:val="JOURNALHeading2"/>
        <w:rPr>
          <w:bCs w:val="0"/>
        </w:rPr>
      </w:pPr>
      <w:r w:rsidRPr="008D5C41">
        <w:t>COMPETENCY</w:t>
      </w:r>
      <w:r w:rsidR="00A4798C">
        <w:rPr>
          <w:bCs w:val="0"/>
        </w:rPr>
        <w:t xml:space="preserve"> </w:t>
      </w:r>
      <w:r w:rsidR="001F016C" w:rsidRPr="008D5C41">
        <w:t>AREA:</w:t>
      </w:r>
      <w:r w:rsidR="001F016C" w:rsidRPr="008D5C41">
        <w:tab/>
      </w:r>
      <w:r w:rsidRPr="008D5C41">
        <w:t>INSPECTION</w:t>
      </w:r>
      <w:r w:rsidR="00A4798C">
        <w:br/>
      </w:r>
      <w:r w:rsidRPr="008D5C41">
        <w:t>TECHNICAL AREA EXPERTISE</w:t>
      </w:r>
    </w:p>
    <w:p w14:paraId="3A623163" w14:textId="0B765B1E" w:rsidR="00A4798C" w:rsidRDefault="00AE4DC3" w:rsidP="00A4798C">
      <w:pPr>
        <w:pStyle w:val="JOURNALHeading2"/>
      </w:pPr>
      <w:r w:rsidRPr="008D5C41">
        <w:t>LEVEL OF EFFORT:</w:t>
      </w:r>
      <w:r w:rsidRPr="008D5C41">
        <w:tab/>
        <w:t>30 Hours</w:t>
      </w:r>
    </w:p>
    <w:p w14:paraId="77AF3FCA" w14:textId="67581D20" w:rsidR="00A4798C" w:rsidRDefault="001F016C" w:rsidP="00A4798C">
      <w:pPr>
        <w:pStyle w:val="JOURNALHeading2"/>
      </w:pPr>
      <w:r w:rsidRPr="008D5C41">
        <w:t>REFERENCES:</w:t>
      </w:r>
    </w:p>
    <w:p w14:paraId="4B6CF1C8" w14:textId="306EE9BA" w:rsidR="00A4798C" w:rsidRDefault="00AE4DC3" w:rsidP="009F169E">
      <w:pPr>
        <w:pStyle w:val="BodyText"/>
        <w:numPr>
          <w:ilvl w:val="0"/>
          <w:numId w:val="52"/>
        </w:numPr>
      </w:pPr>
      <w:r w:rsidRPr="008D5C41">
        <w:t>Technical Specifications for your assigned facility designated by</w:t>
      </w:r>
      <w:r w:rsidRPr="00706458">
        <w:t xml:space="preserve"> your supervisor</w:t>
      </w:r>
    </w:p>
    <w:p w14:paraId="191426E7" w14:textId="77777777" w:rsidR="00A4798C" w:rsidRDefault="00AE4DC3" w:rsidP="009F169E">
      <w:pPr>
        <w:pStyle w:val="BodyText"/>
        <w:numPr>
          <w:ilvl w:val="0"/>
          <w:numId w:val="52"/>
        </w:numPr>
      </w:pPr>
      <w:r w:rsidRPr="00706458">
        <w:t>Licensee procedures for loss of decay heat removal, reactivity control, containment integrity, and refueling for your assigned facility</w:t>
      </w:r>
    </w:p>
    <w:p w14:paraId="32640391" w14:textId="77777777" w:rsidR="00A4798C" w:rsidRDefault="00AE4DC3" w:rsidP="009F169E">
      <w:pPr>
        <w:pStyle w:val="BodyText"/>
        <w:numPr>
          <w:ilvl w:val="0"/>
          <w:numId w:val="52"/>
        </w:numPr>
      </w:pPr>
      <w:r w:rsidRPr="00706458">
        <w:t>Regional policy and instructions, if available</w:t>
      </w:r>
    </w:p>
    <w:p w14:paraId="2F49C902" w14:textId="77777777" w:rsidR="00A4798C" w:rsidRDefault="00D96FBD" w:rsidP="009F169E">
      <w:pPr>
        <w:pStyle w:val="BodyText"/>
        <w:numPr>
          <w:ilvl w:val="0"/>
          <w:numId w:val="52"/>
        </w:numPr>
      </w:pPr>
      <w:r w:rsidRPr="00B337A5">
        <w:t>Inspection Procedure 71111.20</w:t>
      </w:r>
      <w:r w:rsidR="00AE4DC3" w:rsidRPr="00706458">
        <w:t xml:space="preserve">, </w:t>
      </w:r>
      <w:r w:rsidR="007F0A77" w:rsidRPr="00706458">
        <w:t>“</w:t>
      </w:r>
      <w:r w:rsidR="00AE4DC3" w:rsidRPr="00706458">
        <w:t>Refueling and Other Outage Activities</w:t>
      </w:r>
      <w:r w:rsidR="007F0A77" w:rsidRPr="00706458">
        <w:t>”</w:t>
      </w:r>
    </w:p>
    <w:p w14:paraId="4E0E934D" w14:textId="77777777" w:rsidR="00A4798C" w:rsidRDefault="00D96FBD" w:rsidP="009F169E">
      <w:pPr>
        <w:pStyle w:val="BodyText"/>
        <w:numPr>
          <w:ilvl w:val="0"/>
          <w:numId w:val="52"/>
        </w:numPr>
      </w:pPr>
      <w:r w:rsidRPr="00B337A5">
        <w:t>NUREG-1449</w:t>
      </w:r>
      <w:r w:rsidR="00AE4DC3" w:rsidRPr="00706458">
        <w:t xml:space="preserve">, </w:t>
      </w:r>
      <w:r w:rsidR="007F0A77" w:rsidRPr="00706458">
        <w:t>“</w:t>
      </w:r>
      <w:r w:rsidR="00AE4DC3" w:rsidRPr="00706458">
        <w:t>Shutdown and Low-Power Operation at Commercial Nuclear Power Plants in the United States</w:t>
      </w:r>
      <w:r w:rsidR="007F0A77" w:rsidRPr="00706458">
        <w:t>”</w:t>
      </w:r>
    </w:p>
    <w:p w14:paraId="74F61703" w14:textId="77777777" w:rsidR="00A4798C" w:rsidRDefault="00D96FBD" w:rsidP="009F169E">
      <w:pPr>
        <w:pStyle w:val="BodyText"/>
        <w:numPr>
          <w:ilvl w:val="0"/>
          <w:numId w:val="52"/>
        </w:numPr>
      </w:pPr>
      <w:r w:rsidRPr="00B337A5">
        <w:t>Information Notice 95-57</w:t>
      </w:r>
      <w:r w:rsidR="00AE4DC3" w:rsidRPr="00706458">
        <w:t xml:space="preserve">, </w:t>
      </w:r>
      <w:r w:rsidR="007F0A77" w:rsidRPr="00706458">
        <w:t>“</w:t>
      </w:r>
      <w:r w:rsidR="00AE4DC3" w:rsidRPr="00706458">
        <w:t>Risk Impact Study Regarding Maintenance During Low-Power Operation and Shutdown</w:t>
      </w:r>
      <w:r w:rsidR="007F0A77" w:rsidRPr="00706458">
        <w:t>”</w:t>
      </w:r>
    </w:p>
    <w:p w14:paraId="0B66E577" w14:textId="77777777" w:rsidR="00A4798C" w:rsidRDefault="00D96FBD" w:rsidP="009F169E">
      <w:pPr>
        <w:pStyle w:val="BodyText"/>
        <w:numPr>
          <w:ilvl w:val="0"/>
          <w:numId w:val="52"/>
        </w:numPr>
      </w:pPr>
      <w:r w:rsidRPr="00B337A5">
        <w:t>Information Notice 93-72</w:t>
      </w:r>
      <w:r w:rsidR="00AE4DC3" w:rsidRPr="00706458">
        <w:t xml:space="preserve">, </w:t>
      </w:r>
      <w:r w:rsidR="007F0A77" w:rsidRPr="00706458">
        <w:t>“</w:t>
      </w:r>
      <w:r w:rsidR="00AE4DC3" w:rsidRPr="00706458">
        <w:t xml:space="preserve">Observations </w:t>
      </w:r>
      <w:r w:rsidR="00D273DB" w:rsidRPr="00706458">
        <w:t>from</w:t>
      </w:r>
      <w:r w:rsidR="00AE4DC3" w:rsidRPr="00706458">
        <w:t xml:space="preserve"> Recent Shutdown Risk and Outage Management Pilot Team Inspections</w:t>
      </w:r>
      <w:r w:rsidR="007F0A77" w:rsidRPr="00706458">
        <w:t>”</w:t>
      </w:r>
    </w:p>
    <w:p w14:paraId="499A8AE6" w14:textId="663970B1" w:rsidR="00A4798C" w:rsidRDefault="00D96FBD" w:rsidP="009F169E">
      <w:pPr>
        <w:pStyle w:val="BodyText"/>
        <w:numPr>
          <w:ilvl w:val="0"/>
          <w:numId w:val="52"/>
        </w:numPr>
      </w:pPr>
      <w:r w:rsidRPr="00B337A5">
        <w:t>IMC</w:t>
      </w:r>
      <w:r w:rsidR="00333942">
        <w:t xml:space="preserve"> </w:t>
      </w:r>
      <w:r w:rsidRPr="00B337A5">
        <w:t>0609, Appendix G</w:t>
      </w:r>
      <w:r w:rsidR="00AE4DC3" w:rsidRPr="00706458">
        <w:t xml:space="preserve">, </w:t>
      </w:r>
      <w:r w:rsidR="007F0A77" w:rsidRPr="00706458">
        <w:t>“</w:t>
      </w:r>
      <w:r w:rsidR="00AE4DC3" w:rsidRPr="00706458">
        <w:t>Shutdown Operations Significance Determination Process</w:t>
      </w:r>
      <w:r w:rsidR="007F0A77" w:rsidRPr="00706458">
        <w:t>”</w:t>
      </w:r>
    </w:p>
    <w:p w14:paraId="06AD8CA6" w14:textId="6CE5DEA0" w:rsidR="00A4798C" w:rsidRDefault="00AE4DC3" w:rsidP="00A4798C">
      <w:pPr>
        <w:pStyle w:val="JOURNALHeading2"/>
        <w:rPr>
          <w:bCs w:val="0"/>
        </w:rPr>
      </w:pPr>
      <w:r w:rsidRPr="008D5C41">
        <w:t>EVALUATION</w:t>
      </w:r>
      <w:r w:rsidR="00A4798C">
        <w:rPr>
          <w:bCs w:val="0"/>
        </w:rPr>
        <w:t xml:space="preserve"> </w:t>
      </w:r>
      <w:r w:rsidR="001F016C" w:rsidRPr="008D5C41">
        <w:t>CRITERIA:</w:t>
      </w:r>
    </w:p>
    <w:p w14:paraId="591CEB9F" w14:textId="69C35C01" w:rsidR="007C5213" w:rsidRDefault="00AE4DC3" w:rsidP="00A4798C">
      <w:pPr>
        <w:pStyle w:val="BodyText"/>
      </w:pPr>
      <w:r w:rsidRPr="00706458">
        <w:t xml:space="preserve">At the completion of this activity, for your assigned facility, you should </w:t>
      </w:r>
      <w:r w:rsidR="00A82047" w:rsidRPr="00706458">
        <w:t>be able to:</w:t>
      </w:r>
    </w:p>
    <w:p w14:paraId="010C872F" w14:textId="272A99FA" w:rsidR="00A4798C" w:rsidRDefault="00AE4DC3" w:rsidP="009F169E">
      <w:pPr>
        <w:pStyle w:val="BodyText"/>
        <w:numPr>
          <w:ilvl w:val="0"/>
          <w:numId w:val="53"/>
        </w:numPr>
      </w:pPr>
      <w:r w:rsidRPr="00706458">
        <w:t xml:space="preserve">Discuss the </w:t>
      </w:r>
      <w:r w:rsidR="00144275">
        <w:t xml:space="preserve">potential </w:t>
      </w:r>
      <w:r w:rsidRPr="00706458">
        <w:t xml:space="preserve">risks </w:t>
      </w:r>
      <w:r w:rsidR="00144275">
        <w:t>that can result during</w:t>
      </w:r>
      <w:r w:rsidRPr="00706458">
        <w:t xml:space="preserve"> shutdown operations.</w:t>
      </w:r>
    </w:p>
    <w:p w14:paraId="75A540EC" w14:textId="77777777" w:rsidR="00A4798C" w:rsidRDefault="00AE4DC3" w:rsidP="009F169E">
      <w:pPr>
        <w:pStyle w:val="BodyText"/>
        <w:numPr>
          <w:ilvl w:val="0"/>
          <w:numId w:val="53"/>
        </w:numPr>
      </w:pPr>
      <w:r w:rsidRPr="00706458">
        <w:t>Discuss the importance of maintaining decay heat removal during shutdown.</w:t>
      </w:r>
    </w:p>
    <w:p w14:paraId="23D97DED" w14:textId="2861C18C" w:rsidR="00A4798C" w:rsidRDefault="00AE4DC3" w:rsidP="009F169E">
      <w:pPr>
        <w:pStyle w:val="BodyText"/>
        <w:numPr>
          <w:ilvl w:val="0"/>
          <w:numId w:val="53"/>
        </w:numPr>
      </w:pPr>
      <w:r w:rsidRPr="00706458">
        <w:t>Discuss the methods of reactivity control during core alterations both in the core and in the spent fuel pool.</w:t>
      </w:r>
    </w:p>
    <w:p w14:paraId="6C3C3678" w14:textId="77777777" w:rsidR="00A4798C" w:rsidRDefault="00AE4DC3" w:rsidP="009F169E">
      <w:pPr>
        <w:pStyle w:val="BodyText"/>
        <w:numPr>
          <w:ilvl w:val="0"/>
          <w:numId w:val="53"/>
        </w:numPr>
      </w:pPr>
      <w:r w:rsidRPr="00706458">
        <w:lastRenderedPageBreak/>
        <w:t xml:space="preserve">Discuss the requirements for containment/reactor building integrity during shutdown, refueling, and </w:t>
      </w:r>
      <w:r w:rsidR="00144275">
        <w:t xml:space="preserve">during </w:t>
      </w:r>
      <w:r w:rsidRPr="00706458">
        <w:t>maintenance activities that require large equipment to be moved into and out of the reactor building/containment.</w:t>
      </w:r>
    </w:p>
    <w:p w14:paraId="25FAA7DC" w14:textId="77777777" w:rsidR="00A4798C" w:rsidRDefault="00AE4DC3" w:rsidP="009F169E">
      <w:pPr>
        <w:pStyle w:val="BodyText"/>
        <w:numPr>
          <w:ilvl w:val="0"/>
          <w:numId w:val="53"/>
        </w:numPr>
      </w:pPr>
      <w:r w:rsidRPr="00706458">
        <w:t>Discuss the importance of mode changes and what constitutes a mode change.</w:t>
      </w:r>
    </w:p>
    <w:p w14:paraId="3B2CCD7A" w14:textId="494AD467" w:rsidR="00A4798C" w:rsidRDefault="00AE4DC3" w:rsidP="009F169E">
      <w:pPr>
        <w:pStyle w:val="BodyText"/>
        <w:numPr>
          <w:ilvl w:val="0"/>
          <w:numId w:val="53"/>
        </w:numPr>
      </w:pPr>
      <w:r w:rsidRPr="00706458">
        <w:t>Discuss the risks involved with reduced inventory operations.</w:t>
      </w:r>
    </w:p>
    <w:p w14:paraId="0F74E576" w14:textId="77777777" w:rsidR="00A4798C" w:rsidRDefault="00AE4DC3" w:rsidP="009F169E">
      <w:pPr>
        <w:pStyle w:val="BodyText"/>
        <w:numPr>
          <w:ilvl w:val="0"/>
          <w:numId w:val="53"/>
        </w:numPr>
      </w:pPr>
      <w:r w:rsidRPr="00706458">
        <w:t>Discuss the risk involved with electrical work both in the plant and in the switchyard.</w:t>
      </w:r>
    </w:p>
    <w:p w14:paraId="54B705C9" w14:textId="77777777" w:rsidR="00A4798C" w:rsidRDefault="00AE4DC3" w:rsidP="009F169E">
      <w:pPr>
        <w:pStyle w:val="BodyText"/>
        <w:numPr>
          <w:ilvl w:val="0"/>
          <w:numId w:val="53"/>
        </w:numPr>
      </w:pPr>
      <w:r w:rsidRPr="00706458">
        <w:t>Discuss what type of items should be reviewed when reviewing the outage schedule.</w:t>
      </w:r>
    </w:p>
    <w:p w14:paraId="609E25C0" w14:textId="77777777" w:rsidR="00A4798C" w:rsidRDefault="00AE4DC3" w:rsidP="009F169E">
      <w:pPr>
        <w:pStyle w:val="BodyText"/>
        <w:numPr>
          <w:ilvl w:val="0"/>
          <w:numId w:val="53"/>
        </w:numPr>
      </w:pPr>
      <w:r w:rsidRPr="00706458">
        <w:t xml:space="preserve">Discuss the various means of monitoring </w:t>
      </w:r>
      <w:r w:rsidR="00144275">
        <w:t xml:space="preserve">reactor </w:t>
      </w:r>
      <w:r w:rsidRPr="00706458">
        <w:t>vessel level and the importance of knowing the level.</w:t>
      </w:r>
    </w:p>
    <w:p w14:paraId="6BBE1174" w14:textId="77777777" w:rsidR="00A4798C" w:rsidRDefault="00AE4DC3" w:rsidP="009F169E">
      <w:pPr>
        <w:pStyle w:val="BodyText"/>
        <w:numPr>
          <w:ilvl w:val="0"/>
          <w:numId w:val="53"/>
        </w:numPr>
      </w:pPr>
      <w:r w:rsidRPr="00706458">
        <w:t>Discuss the purpose of a containment</w:t>
      </w:r>
      <w:r w:rsidR="00144275">
        <w:t>/drywell/torus</w:t>
      </w:r>
      <w:r w:rsidRPr="00706458">
        <w:t xml:space="preserve"> closeout walkdown</w:t>
      </w:r>
      <w:r w:rsidR="00C64ABD">
        <w:t>(s)</w:t>
      </w:r>
      <w:r w:rsidRPr="00706458">
        <w:t>.</w:t>
      </w:r>
    </w:p>
    <w:p w14:paraId="463EC3AB" w14:textId="77777777" w:rsidR="00A4798C" w:rsidRDefault="00AE4DC3" w:rsidP="009F169E">
      <w:pPr>
        <w:pStyle w:val="BodyText"/>
        <w:numPr>
          <w:ilvl w:val="0"/>
          <w:numId w:val="53"/>
        </w:numPr>
      </w:pPr>
      <w:r w:rsidRPr="00706458">
        <w:t xml:space="preserve">Briefly discuss the purpose of IMC 0609, Appendix G, </w:t>
      </w:r>
      <w:r w:rsidR="007F0A77" w:rsidRPr="00706458">
        <w:t>“</w:t>
      </w:r>
      <w:r w:rsidRPr="00706458">
        <w:t>Shutdown Operations Significance Determination Process,</w:t>
      </w:r>
      <w:r w:rsidR="007F0A77" w:rsidRPr="00706458">
        <w:t>”</w:t>
      </w:r>
      <w:r w:rsidRPr="00706458">
        <w:t xml:space="preserve"> and who primarily uses it.</w:t>
      </w:r>
    </w:p>
    <w:p w14:paraId="335B1ED6" w14:textId="4EA2C7DB" w:rsidR="00A4798C" w:rsidRDefault="001F016C" w:rsidP="00A4798C">
      <w:pPr>
        <w:pBdr>
          <w:top w:val="single" w:sz="4" w:space="10" w:color="auto"/>
          <w:left w:val="single" w:sz="4" w:space="10" w:color="auto"/>
          <w:bottom w:val="single" w:sz="4" w:space="15" w:color="auto"/>
          <w:right w:val="single" w:sz="4" w:space="10" w:color="auto"/>
        </w:pBdr>
        <w:ind w:left="1080" w:right="360"/>
        <w:rPr>
          <w:rFonts w:cs="Arial"/>
          <w:szCs w:val="22"/>
        </w:rPr>
      </w:pPr>
      <w:r w:rsidRPr="004C3BC3">
        <w:rPr>
          <w:rFonts w:cs="Arial"/>
          <w:bCs/>
          <w:szCs w:val="22"/>
        </w:rPr>
        <w:t xml:space="preserve">NOTE: </w:t>
      </w:r>
      <w:r w:rsidRPr="004C3BC3">
        <w:rPr>
          <w:rFonts w:cs="Arial"/>
          <w:szCs w:val="22"/>
        </w:rPr>
        <w:t>Ideally</w:t>
      </w:r>
      <w:r w:rsidRPr="00706458">
        <w:rPr>
          <w:rFonts w:cs="Arial"/>
          <w:szCs w:val="22"/>
        </w:rPr>
        <w:t>, you will complete these tasks at your assigned or reference site, but you can perform some of the actual inspection activities at a different site (of similar design) if necessary</w:t>
      </w:r>
      <w:r w:rsidR="00D15C47">
        <w:rPr>
          <w:rFonts w:cs="Arial"/>
          <w:szCs w:val="22"/>
        </w:rPr>
        <w:t>,</w:t>
      </w:r>
      <w:r w:rsidRPr="00706458">
        <w:rPr>
          <w:rFonts w:cs="Arial"/>
          <w:szCs w:val="22"/>
        </w:rPr>
        <w:t xml:space="preserve"> because of RFO schedules</w:t>
      </w:r>
    </w:p>
    <w:p w14:paraId="4F90E13B" w14:textId="1D5DD257" w:rsidR="00A4798C" w:rsidRDefault="001F016C" w:rsidP="00A4798C">
      <w:pPr>
        <w:pStyle w:val="JOURNALHeading2"/>
      </w:pPr>
      <w:r w:rsidRPr="008D5C41">
        <w:t>TASKS:</w:t>
      </w:r>
    </w:p>
    <w:p w14:paraId="723A7903" w14:textId="42F41917" w:rsidR="00A4798C" w:rsidRDefault="00AE4DC3" w:rsidP="009F169E">
      <w:pPr>
        <w:pStyle w:val="BodyText"/>
        <w:numPr>
          <w:ilvl w:val="0"/>
          <w:numId w:val="54"/>
        </w:numPr>
      </w:pPr>
      <w:r w:rsidRPr="00706458">
        <w:t xml:space="preserve">Review your designated facility </w:t>
      </w:r>
      <w:r w:rsidR="006D4B12">
        <w:t>licensee’s</w:t>
      </w:r>
      <w:r w:rsidRPr="00706458">
        <w:t xml:space="preserve"> TS </w:t>
      </w:r>
      <w:r w:rsidR="00991B1C" w:rsidRPr="00706458">
        <w:t>and procedures</w:t>
      </w:r>
      <w:r w:rsidRPr="00706458">
        <w:t xml:space="preserve"> for loss of decay heat removal, reactivity control, containment integrity, and refueling for your assigned facility</w:t>
      </w:r>
    </w:p>
    <w:p w14:paraId="7D43D1FA" w14:textId="150B6BFD" w:rsidR="00046EB4" w:rsidRPr="00046EB4" w:rsidRDefault="00AE4DC3" w:rsidP="009F169E">
      <w:pPr>
        <w:pStyle w:val="BodyText"/>
        <w:numPr>
          <w:ilvl w:val="0"/>
          <w:numId w:val="54"/>
        </w:numPr>
      </w:pPr>
      <w:r w:rsidRPr="00046EB4">
        <w:t>Review the requirements of Inspection Procedure 71111.20, as designated by your supervisor.</w:t>
      </w:r>
    </w:p>
    <w:p w14:paraId="4003AE55" w14:textId="09EDAE16" w:rsidR="00A4798C" w:rsidRDefault="00AE4DC3" w:rsidP="009F169E">
      <w:pPr>
        <w:pStyle w:val="BodyText"/>
        <w:numPr>
          <w:ilvl w:val="0"/>
          <w:numId w:val="54"/>
        </w:numPr>
      </w:pPr>
      <w:r w:rsidRPr="00706458">
        <w:t xml:space="preserve">Meet with your supervisor or a qualified </w:t>
      </w:r>
      <w:r w:rsidR="008A7475">
        <w:t xml:space="preserve">operations </w:t>
      </w:r>
      <w:r w:rsidR="00FC2732">
        <w:t xml:space="preserve">inspector </w:t>
      </w:r>
      <w:r w:rsidRPr="00706458">
        <w:t>to discus</w:t>
      </w:r>
      <w:r w:rsidR="008D5C41">
        <w:t xml:space="preserve">s any </w:t>
      </w:r>
      <w:r w:rsidRPr="008D5C41">
        <w:t>questions that you may have and demonstrate that you can meet the evaluation criteria listed above.</w:t>
      </w:r>
    </w:p>
    <w:p w14:paraId="6F22BB60" w14:textId="77777777" w:rsidR="00A4798C" w:rsidRDefault="001F016C" w:rsidP="00A4798C">
      <w:pPr>
        <w:pStyle w:val="JOURNALHeading2"/>
      </w:pPr>
      <w:r w:rsidRPr="008D5C41">
        <w:t>DOCUMENTATION:</w:t>
      </w:r>
      <w:r w:rsidR="00D96FBD">
        <w:tab/>
      </w:r>
      <w:r w:rsidR="00AE4DC3" w:rsidRPr="008D5C41">
        <w:t>Operations</w:t>
      </w:r>
      <w:r w:rsidR="00AE4DC3" w:rsidRPr="00706458">
        <w:t xml:space="preserve"> Inspector Proficiency-Level Qualification Signature Card Item OJT-OPS-9 (also OJT-OLE-11)</w:t>
      </w:r>
    </w:p>
    <w:p w14:paraId="06A6D26D" w14:textId="712337DB"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AE4DC3" w:rsidRPr="00706458" w:rsidSect="00B62F7D">
          <w:pgSz w:w="12240" w:h="15840" w:code="1"/>
          <w:pgMar w:top="1440" w:right="1440" w:bottom="1440" w:left="1440" w:header="720" w:footer="720" w:gutter="0"/>
          <w:cols w:space="720"/>
          <w:noEndnote/>
          <w:docGrid w:linePitch="326"/>
        </w:sectPr>
      </w:pPr>
    </w:p>
    <w:p w14:paraId="55D11C3C" w14:textId="0DCDC392" w:rsidR="00AE4DC3" w:rsidRPr="008D5C41" w:rsidRDefault="00AE4DC3" w:rsidP="0033022B">
      <w:pPr>
        <w:pStyle w:val="attachmenttitle"/>
      </w:pPr>
      <w:bookmarkStart w:id="141" w:name="_Toc130907465"/>
      <w:r w:rsidRPr="008D5C41">
        <w:lastRenderedPageBreak/>
        <w:t>Reactor Operations Technical Proficiency-Level</w:t>
      </w:r>
      <w:r w:rsidR="0033022B">
        <w:br/>
      </w:r>
      <w:r w:rsidRPr="008D5C41">
        <w:t>Signature Card and Certification</w:t>
      </w:r>
      <w:bookmarkEnd w:id="141"/>
    </w:p>
    <w:tbl>
      <w:tblPr>
        <w:tblW w:w="9359" w:type="dxa"/>
        <w:jc w:val="center"/>
        <w:tblLayout w:type="fixed"/>
        <w:tblCellMar>
          <w:left w:w="120" w:type="dxa"/>
          <w:right w:w="120" w:type="dxa"/>
        </w:tblCellMar>
        <w:tblLook w:val="0000" w:firstRow="0" w:lastRow="0" w:firstColumn="0" w:lastColumn="0" w:noHBand="0" w:noVBand="0"/>
      </w:tblPr>
      <w:tblGrid>
        <w:gridCol w:w="5937"/>
        <w:gridCol w:w="1614"/>
        <w:gridCol w:w="1808"/>
      </w:tblGrid>
      <w:tr w:rsidR="00AE4DC3" w:rsidRPr="008D5C41" w14:paraId="70D34F46"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585D646D" w14:textId="77777777" w:rsidR="00AE4DC3" w:rsidRPr="00421392"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iCs/>
                <w:szCs w:val="22"/>
              </w:rPr>
            </w:pPr>
          </w:p>
          <w:p w14:paraId="11E29619" w14:textId="77777777" w:rsidR="00AE4DC3" w:rsidRPr="00421392" w:rsidRDefault="00AE4DC3" w:rsidP="004C3B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iCs/>
                <w:szCs w:val="22"/>
              </w:rPr>
            </w:pPr>
            <w:r w:rsidRPr="00421392">
              <w:rPr>
                <w:rFonts w:cs="Arial"/>
                <w:iCs/>
                <w:szCs w:val="22"/>
              </w:rPr>
              <w:t>Inspector Name: _______________________________</w:t>
            </w:r>
            <w:r w:rsidR="00545C3E" w:rsidRPr="00421392">
              <w:rPr>
                <w:rFonts w:cs="Arial"/>
                <w:iCs/>
                <w:szCs w:val="22"/>
              </w:rPr>
              <w:t>_</w:t>
            </w:r>
          </w:p>
        </w:tc>
        <w:tc>
          <w:tcPr>
            <w:tcW w:w="1614" w:type="dxa"/>
            <w:tcBorders>
              <w:top w:val="single" w:sz="6" w:space="0" w:color="000000"/>
              <w:left w:val="single" w:sz="6" w:space="0" w:color="000000"/>
              <w:bottom w:val="single" w:sz="6" w:space="0" w:color="000000"/>
              <w:right w:val="single" w:sz="6" w:space="0" w:color="000000"/>
            </w:tcBorders>
          </w:tcPr>
          <w:p w14:paraId="3CA4F128" w14:textId="77777777" w:rsidR="00AE4DC3" w:rsidRPr="00421392"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iCs/>
                <w:szCs w:val="22"/>
              </w:rPr>
            </w:pPr>
            <w:r w:rsidRPr="00421392">
              <w:rPr>
                <w:rFonts w:cs="Arial"/>
                <w:iCs/>
                <w:szCs w:val="22"/>
              </w:rPr>
              <w:t>Employee Initials/Date</w:t>
            </w:r>
          </w:p>
        </w:tc>
        <w:tc>
          <w:tcPr>
            <w:tcW w:w="1808" w:type="dxa"/>
            <w:tcBorders>
              <w:top w:val="single" w:sz="6" w:space="0" w:color="000000"/>
              <w:left w:val="single" w:sz="6" w:space="0" w:color="000000"/>
              <w:bottom w:val="single" w:sz="6" w:space="0" w:color="000000"/>
              <w:right w:val="single" w:sz="6" w:space="0" w:color="000000"/>
            </w:tcBorders>
          </w:tcPr>
          <w:p w14:paraId="1EC46E97" w14:textId="77777777" w:rsidR="00AE4DC3" w:rsidRPr="00421392" w:rsidRDefault="00AE4DC3" w:rsidP="00841F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iCs/>
                <w:szCs w:val="22"/>
              </w:rPr>
            </w:pPr>
            <w:r w:rsidRPr="00421392">
              <w:rPr>
                <w:rFonts w:cs="Arial"/>
                <w:iCs/>
                <w:szCs w:val="22"/>
              </w:rPr>
              <w:t>Supervisor</w:t>
            </w:r>
            <w:r w:rsidR="00841FC4" w:rsidRPr="00421392">
              <w:rPr>
                <w:rFonts w:cs="Arial"/>
                <w:iCs/>
                <w:szCs w:val="22"/>
              </w:rPr>
              <w:t>’</w:t>
            </w:r>
            <w:r w:rsidRPr="00421392">
              <w:rPr>
                <w:rFonts w:cs="Arial"/>
                <w:iCs/>
                <w:szCs w:val="22"/>
              </w:rPr>
              <w:t>s Signature/Date</w:t>
            </w:r>
          </w:p>
        </w:tc>
      </w:tr>
      <w:tr w:rsidR="0009031B" w:rsidRPr="008D5C41" w14:paraId="762CF765" w14:textId="77777777" w:rsidTr="0033022B">
        <w:trPr>
          <w:jc w:val="center"/>
        </w:trPr>
        <w:tc>
          <w:tcPr>
            <w:tcW w:w="9359" w:type="dxa"/>
            <w:gridSpan w:val="3"/>
            <w:tcBorders>
              <w:top w:val="single" w:sz="6" w:space="0" w:color="000000"/>
              <w:left w:val="single" w:sz="6" w:space="0" w:color="000000"/>
              <w:bottom w:val="single" w:sz="6" w:space="0" w:color="000000"/>
              <w:right w:val="single" w:sz="6" w:space="0" w:color="000000"/>
            </w:tcBorders>
          </w:tcPr>
          <w:p w14:paraId="75952803" w14:textId="55DA0BAD" w:rsidR="00AE4DC3" w:rsidRPr="001B4A6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iCs/>
                <w:szCs w:val="22"/>
                <w:u w:val="single"/>
              </w:rPr>
            </w:pPr>
            <w:r w:rsidRPr="001B4A68">
              <w:rPr>
                <w:rFonts w:cs="Arial"/>
                <w:bCs/>
                <w:iCs/>
                <w:szCs w:val="22"/>
                <w:u w:val="single"/>
              </w:rPr>
              <w:t>A. Training Courses</w:t>
            </w:r>
          </w:p>
        </w:tc>
      </w:tr>
      <w:tr w:rsidR="00A7065A" w:rsidRPr="00706458" w14:paraId="63EF9ED5"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361BC4B8" w14:textId="77777777" w:rsidR="00A7065A" w:rsidRPr="00706458" w:rsidRDefault="00A7065A"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 xml:space="preserve">10 CFR 50.59 </w:t>
            </w:r>
            <w:r w:rsidR="00B92B2F">
              <w:rPr>
                <w:rFonts w:cs="Arial"/>
                <w:szCs w:val="22"/>
              </w:rPr>
              <w:t>training c</w:t>
            </w:r>
            <w:r w:rsidRPr="00084A31">
              <w:rPr>
                <w:rFonts w:cs="Arial"/>
                <w:szCs w:val="22"/>
              </w:rPr>
              <w:t>ourse</w:t>
            </w:r>
            <w:r w:rsidR="00D15C47">
              <w:rPr>
                <w:rFonts w:cs="Arial"/>
                <w:szCs w:val="22"/>
              </w:rPr>
              <w:t xml:space="preserve"> in TMS</w:t>
            </w:r>
          </w:p>
        </w:tc>
        <w:tc>
          <w:tcPr>
            <w:tcW w:w="1614" w:type="dxa"/>
            <w:tcBorders>
              <w:top w:val="single" w:sz="6" w:space="0" w:color="000000"/>
              <w:left w:val="single" w:sz="6" w:space="0" w:color="000000"/>
              <w:bottom w:val="single" w:sz="6" w:space="0" w:color="000000"/>
              <w:right w:val="single" w:sz="6" w:space="0" w:color="000000"/>
            </w:tcBorders>
          </w:tcPr>
          <w:p w14:paraId="62569764" w14:textId="77777777" w:rsidR="00A7065A" w:rsidRPr="00706458" w:rsidRDefault="00A7065A"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2EFABB49" w14:textId="77777777" w:rsidR="00A7065A" w:rsidRPr="00706458" w:rsidRDefault="00A7065A"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B92B2F" w:rsidRPr="00706458" w14:paraId="79B7B60D"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7AAD3DDF" w14:textId="77777777" w:rsidR="00B92B2F" w:rsidRPr="00706458" w:rsidRDefault="00B92B2F"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Maintenance Rule training course in TMS</w:t>
            </w:r>
          </w:p>
        </w:tc>
        <w:tc>
          <w:tcPr>
            <w:tcW w:w="1614" w:type="dxa"/>
            <w:tcBorders>
              <w:top w:val="single" w:sz="6" w:space="0" w:color="000000"/>
              <w:left w:val="single" w:sz="6" w:space="0" w:color="000000"/>
              <w:bottom w:val="single" w:sz="6" w:space="0" w:color="000000"/>
              <w:right w:val="single" w:sz="6" w:space="0" w:color="000000"/>
            </w:tcBorders>
          </w:tcPr>
          <w:p w14:paraId="632B94D0" w14:textId="77777777" w:rsidR="00B92B2F" w:rsidRPr="00706458" w:rsidRDefault="00B92B2F"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19F8D2B2" w14:textId="77777777" w:rsidR="00B92B2F" w:rsidRPr="00706458" w:rsidRDefault="00B92B2F"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2766DFA7"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17D00431"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 xml:space="preserve">Power Plant Engineering </w:t>
            </w:r>
            <w:r w:rsidR="00D1211B" w:rsidRPr="00D1211B">
              <w:rPr>
                <w:rFonts w:cs="Arial"/>
                <w:szCs w:val="22"/>
              </w:rPr>
              <w:t xml:space="preserve">(E-110) </w:t>
            </w:r>
            <w:r w:rsidRPr="00706458">
              <w:rPr>
                <w:rFonts w:cs="Arial"/>
                <w:szCs w:val="22"/>
              </w:rPr>
              <w:t>(</w:t>
            </w:r>
            <w:r w:rsidR="00144275">
              <w:rPr>
                <w:rFonts w:cs="Arial"/>
                <w:szCs w:val="22"/>
              </w:rPr>
              <w:t xml:space="preserve">TTC </w:t>
            </w:r>
            <w:r w:rsidRPr="00706458">
              <w:rPr>
                <w:rFonts w:cs="Arial"/>
                <w:szCs w:val="22"/>
              </w:rPr>
              <w:t>course or self-study)</w:t>
            </w:r>
          </w:p>
        </w:tc>
        <w:tc>
          <w:tcPr>
            <w:tcW w:w="1614" w:type="dxa"/>
            <w:tcBorders>
              <w:top w:val="single" w:sz="6" w:space="0" w:color="000000"/>
              <w:left w:val="single" w:sz="6" w:space="0" w:color="000000"/>
              <w:bottom w:val="single" w:sz="6" w:space="0" w:color="000000"/>
              <w:right w:val="single" w:sz="6" w:space="0" w:color="000000"/>
            </w:tcBorders>
          </w:tcPr>
          <w:p w14:paraId="223D7BD5"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2BC45E6A"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11669F14"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309EC6A9"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Reactor Full Series (either BWR or PWR)</w:t>
            </w:r>
          </w:p>
        </w:tc>
        <w:tc>
          <w:tcPr>
            <w:tcW w:w="1614" w:type="dxa"/>
            <w:tcBorders>
              <w:top w:val="single" w:sz="6" w:space="0" w:color="000000"/>
              <w:left w:val="single" w:sz="6" w:space="0" w:color="000000"/>
              <w:bottom w:val="single" w:sz="6" w:space="0" w:color="000000"/>
              <w:right w:val="single" w:sz="6" w:space="0" w:color="000000"/>
            </w:tcBorders>
          </w:tcPr>
          <w:p w14:paraId="563815B0"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40A4E80A"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09031B" w:rsidRPr="00706458" w14:paraId="52196D60" w14:textId="77777777" w:rsidTr="0033022B">
        <w:trPr>
          <w:jc w:val="center"/>
        </w:trPr>
        <w:tc>
          <w:tcPr>
            <w:tcW w:w="9359" w:type="dxa"/>
            <w:gridSpan w:val="3"/>
            <w:tcBorders>
              <w:top w:val="single" w:sz="6" w:space="0" w:color="000000"/>
              <w:left w:val="single" w:sz="6" w:space="0" w:color="000000"/>
              <w:bottom w:val="single" w:sz="6" w:space="0" w:color="000000"/>
              <w:right w:val="single" w:sz="6" w:space="0" w:color="000000"/>
            </w:tcBorders>
          </w:tcPr>
          <w:p w14:paraId="28F174C5" w14:textId="28FED400" w:rsidR="00AE4DC3" w:rsidRPr="001B4A6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r w:rsidRPr="001B4A68">
              <w:rPr>
                <w:rFonts w:cs="Arial"/>
                <w:bCs/>
                <w:iCs/>
                <w:szCs w:val="22"/>
                <w:u w:val="single"/>
              </w:rPr>
              <w:t>B. Individual Study Activities</w:t>
            </w:r>
          </w:p>
        </w:tc>
      </w:tr>
      <w:tr w:rsidR="00AE4DC3" w:rsidRPr="00706458" w14:paraId="2F50181F"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3485E47A" w14:textId="210963AC"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Cs w:val="22"/>
              </w:rPr>
            </w:pPr>
            <w:r w:rsidRPr="00706458">
              <w:rPr>
                <w:rFonts w:cs="Arial"/>
                <w:szCs w:val="22"/>
              </w:rPr>
              <w:t>ISA-OPS-1</w:t>
            </w:r>
            <w:r w:rsidRPr="00706458">
              <w:rPr>
                <w:rFonts w:cs="Arial"/>
                <w:szCs w:val="22"/>
              </w:rPr>
              <w:tab/>
              <w:t xml:space="preserve">Title 10, </w:t>
            </w:r>
            <w:r w:rsidR="00EB618B" w:rsidRPr="00706458">
              <w:rPr>
                <w:rFonts w:cs="Arial"/>
                <w:szCs w:val="22"/>
              </w:rPr>
              <w:t>“</w:t>
            </w:r>
            <w:r w:rsidRPr="00706458">
              <w:rPr>
                <w:rFonts w:cs="Arial"/>
                <w:szCs w:val="22"/>
              </w:rPr>
              <w:t>Energy,</w:t>
            </w:r>
            <w:r w:rsidR="00EB618B" w:rsidRPr="00706458">
              <w:rPr>
                <w:rFonts w:cs="Arial"/>
                <w:szCs w:val="22"/>
              </w:rPr>
              <w:t>”</w:t>
            </w:r>
            <w:r w:rsidRPr="00706458">
              <w:rPr>
                <w:rFonts w:cs="Arial"/>
                <w:szCs w:val="22"/>
              </w:rPr>
              <w:t xml:space="preserve"> of the </w:t>
            </w:r>
            <w:r w:rsidR="00162CA0" w:rsidRPr="00162CA0">
              <w:rPr>
                <w:rFonts w:cs="Arial"/>
                <w:i/>
                <w:iCs/>
                <w:szCs w:val="22"/>
              </w:rPr>
              <w:t>Code of Federal Regulations</w:t>
            </w:r>
          </w:p>
        </w:tc>
        <w:tc>
          <w:tcPr>
            <w:tcW w:w="1614" w:type="dxa"/>
            <w:tcBorders>
              <w:top w:val="single" w:sz="6" w:space="0" w:color="000000"/>
              <w:left w:val="single" w:sz="6" w:space="0" w:color="000000"/>
              <w:bottom w:val="single" w:sz="6" w:space="0" w:color="000000"/>
              <w:right w:val="single" w:sz="6" w:space="0" w:color="000000"/>
            </w:tcBorders>
          </w:tcPr>
          <w:p w14:paraId="0F9AE5AE"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4469F105"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636E4044"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2EBA25CB" w14:textId="77777777" w:rsidR="00AE4DC3" w:rsidRPr="00706458" w:rsidRDefault="000275E9" w:rsidP="00A402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Cs w:val="22"/>
              </w:rPr>
            </w:pPr>
            <w:r>
              <w:rPr>
                <w:rFonts w:cs="Arial"/>
                <w:szCs w:val="22"/>
              </w:rPr>
              <w:t>I</w:t>
            </w:r>
            <w:r w:rsidR="00AE4DC3" w:rsidRPr="00706458">
              <w:rPr>
                <w:rFonts w:cs="Arial"/>
                <w:szCs w:val="22"/>
              </w:rPr>
              <w:t>SA-OPS-2</w:t>
            </w:r>
            <w:r w:rsidR="00AE4DC3" w:rsidRPr="00706458">
              <w:rPr>
                <w:rFonts w:cs="Arial"/>
                <w:szCs w:val="22"/>
              </w:rPr>
              <w:tab/>
              <w:t>Technical Specifications (also ISA-OLE-9)</w:t>
            </w:r>
          </w:p>
        </w:tc>
        <w:tc>
          <w:tcPr>
            <w:tcW w:w="1614" w:type="dxa"/>
            <w:tcBorders>
              <w:top w:val="single" w:sz="6" w:space="0" w:color="000000"/>
              <w:left w:val="single" w:sz="6" w:space="0" w:color="000000"/>
              <w:bottom w:val="single" w:sz="6" w:space="0" w:color="000000"/>
              <w:right w:val="single" w:sz="6" w:space="0" w:color="000000"/>
            </w:tcBorders>
          </w:tcPr>
          <w:p w14:paraId="3648AFFE"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1D94758C"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2212AF4E"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17A46AB0" w14:textId="77777777" w:rsidR="00AE4DC3" w:rsidRPr="00706458" w:rsidRDefault="00AE4DC3" w:rsidP="00A402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Cs w:val="22"/>
              </w:rPr>
            </w:pPr>
            <w:r w:rsidRPr="00706458">
              <w:rPr>
                <w:rFonts w:cs="Arial"/>
                <w:szCs w:val="22"/>
              </w:rPr>
              <w:t>ISA-OPS-3</w:t>
            </w:r>
            <w:r w:rsidRPr="00706458">
              <w:rPr>
                <w:rFonts w:cs="Arial"/>
                <w:szCs w:val="22"/>
              </w:rPr>
              <w:tab/>
              <w:t>Operability (also ISA-OLE-10)</w:t>
            </w:r>
          </w:p>
        </w:tc>
        <w:tc>
          <w:tcPr>
            <w:tcW w:w="1614" w:type="dxa"/>
            <w:tcBorders>
              <w:top w:val="single" w:sz="6" w:space="0" w:color="000000"/>
              <w:left w:val="single" w:sz="6" w:space="0" w:color="000000"/>
              <w:bottom w:val="single" w:sz="6" w:space="0" w:color="000000"/>
              <w:right w:val="single" w:sz="6" w:space="0" w:color="000000"/>
            </w:tcBorders>
          </w:tcPr>
          <w:p w14:paraId="199DB0B1"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5190261B"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4F2FF7D2"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41DC007A" w14:textId="77777777" w:rsidR="00AE4DC3" w:rsidRPr="00706458" w:rsidRDefault="00AE4DC3" w:rsidP="00A402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Cs w:val="22"/>
              </w:rPr>
            </w:pPr>
            <w:r w:rsidRPr="00706458">
              <w:rPr>
                <w:rFonts w:cs="Arial"/>
                <w:szCs w:val="22"/>
              </w:rPr>
              <w:t>ISA-OPS-4</w:t>
            </w:r>
            <w:r w:rsidRPr="00706458">
              <w:rPr>
                <w:rFonts w:cs="Arial"/>
                <w:szCs w:val="22"/>
              </w:rPr>
              <w:tab/>
              <w:t>Notice of Enforcement Discretion</w:t>
            </w:r>
          </w:p>
        </w:tc>
        <w:tc>
          <w:tcPr>
            <w:tcW w:w="1614" w:type="dxa"/>
            <w:tcBorders>
              <w:top w:val="single" w:sz="6" w:space="0" w:color="000000"/>
              <w:left w:val="single" w:sz="6" w:space="0" w:color="000000"/>
              <w:bottom w:val="single" w:sz="6" w:space="0" w:color="000000"/>
              <w:right w:val="single" w:sz="6" w:space="0" w:color="000000"/>
            </w:tcBorders>
          </w:tcPr>
          <w:p w14:paraId="300B2A8D"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376C4215"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2D0E9F7F"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7E43051B" w14:textId="77777777" w:rsidR="00AE4DC3" w:rsidRPr="00706458" w:rsidRDefault="00AE4DC3" w:rsidP="00A402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Cs w:val="22"/>
              </w:rPr>
            </w:pPr>
            <w:r w:rsidRPr="00706458">
              <w:rPr>
                <w:rFonts w:cs="Arial"/>
                <w:szCs w:val="22"/>
              </w:rPr>
              <w:t>ISA-OPS-5</w:t>
            </w:r>
            <w:r w:rsidRPr="00706458">
              <w:rPr>
                <w:rFonts w:cs="Arial"/>
                <w:szCs w:val="22"/>
              </w:rPr>
              <w:tab/>
              <w:t>Maintenance Rule Implementation</w:t>
            </w:r>
          </w:p>
        </w:tc>
        <w:tc>
          <w:tcPr>
            <w:tcW w:w="1614" w:type="dxa"/>
            <w:tcBorders>
              <w:top w:val="single" w:sz="6" w:space="0" w:color="000000"/>
              <w:left w:val="single" w:sz="6" w:space="0" w:color="000000"/>
              <w:bottom w:val="single" w:sz="6" w:space="0" w:color="000000"/>
              <w:right w:val="single" w:sz="6" w:space="0" w:color="000000"/>
            </w:tcBorders>
          </w:tcPr>
          <w:p w14:paraId="6C27EA7F"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525BF68F"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870B07" w:rsidRPr="00706458" w14:paraId="0D69D4E0"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7B561BA8" w14:textId="53063CB1" w:rsidR="00870B07" w:rsidRPr="00706458" w:rsidRDefault="00870B07" w:rsidP="007021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Cs w:val="22"/>
              </w:rPr>
            </w:pPr>
            <w:r w:rsidRPr="00994AA5">
              <w:rPr>
                <w:szCs w:val="22"/>
              </w:rPr>
              <w:t>ISA-</w:t>
            </w:r>
            <w:r w:rsidRPr="00A402D5">
              <w:rPr>
                <w:rFonts w:cs="Arial"/>
                <w:szCs w:val="22"/>
              </w:rPr>
              <w:t>OPS</w:t>
            </w:r>
            <w:r w:rsidRPr="00994AA5">
              <w:rPr>
                <w:szCs w:val="22"/>
              </w:rPr>
              <w:t>-</w:t>
            </w:r>
            <w:r>
              <w:rPr>
                <w:szCs w:val="22"/>
              </w:rPr>
              <w:t>6</w:t>
            </w:r>
            <w:r w:rsidR="00702155" w:rsidRPr="00706458">
              <w:rPr>
                <w:rFonts w:cs="Arial"/>
                <w:szCs w:val="22"/>
              </w:rPr>
              <w:tab/>
            </w:r>
            <w:r w:rsidR="00F07E22">
              <w:rPr>
                <w:szCs w:val="22"/>
              </w:rPr>
              <w:t xml:space="preserve">Introduction to the </w:t>
            </w:r>
            <w:r w:rsidR="00F07E22" w:rsidRPr="00994AA5">
              <w:rPr>
                <w:szCs w:val="22"/>
              </w:rPr>
              <w:t>ASME Code</w:t>
            </w:r>
            <w:r w:rsidR="00F07E22">
              <w:rPr>
                <w:szCs w:val="22"/>
              </w:rPr>
              <w:t xml:space="preserve"> and Site</w:t>
            </w:r>
            <w:r w:rsidR="00702155">
              <w:rPr>
                <w:szCs w:val="22"/>
              </w:rPr>
              <w:br/>
            </w:r>
            <w:r w:rsidR="00F07E22">
              <w:rPr>
                <w:szCs w:val="22"/>
              </w:rPr>
              <w:t>Inservice Inspection (ISI) Programs</w:t>
            </w:r>
            <w:r w:rsidR="00F07E22" w:rsidRPr="00994AA5">
              <w:rPr>
                <w:szCs w:val="22"/>
              </w:rPr>
              <w:t xml:space="preserve"> </w:t>
            </w:r>
          </w:p>
        </w:tc>
        <w:tc>
          <w:tcPr>
            <w:tcW w:w="1614" w:type="dxa"/>
            <w:tcBorders>
              <w:top w:val="single" w:sz="6" w:space="0" w:color="000000"/>
              <w:left w:val="single" w:sz="6" w:space="0" w:color="000000"/>
              <w:bottom w:val="single" w:sz="6" w:space="0" w:color="000000"/>
              <w:right w:val="single" w:sz="6" w:space="0" w:color="000000"/>
            </w:tcBorders>
          </w:tcPr>
          <w:p w14:paraId="316FF784" w14:textId="77777777" w:rsidR="00870B07" w:rsidRPr="00706458" w:rsidRDefault="00870B07"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2F77439E" w14:textId="77777777" w:rsidR="00870B07" w:rsidRPr="00706458" w:rsidRDefault="00870B07"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0DC42061"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30184C00" w14:textId="77777777" w:rsidR="00AE4DC3" w:rsidRPr="00706458" w:rsidRDefault="00AE4DC3" w:rsidP="00A402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Cs w:val="22"/>
              </w:rPr>
            </w:pPr>
            <w:r w:rsidRPr="00706458">
              <w:rPr>
                <w:rFonts w:cs="Arial"/>
                <w:szCs w:val="22"/>
              </w:rPr>
              <w:t>ISA-OPS-</w:t>
            </w:r>
            <w:r w:rsidR="00870B07">
              <w:rPr>
                <w:rFonts w:cs="Arial"/>
                <w:szCs w:val="22"/>
              </w:rPr>
              <w:t>7</w:t>
            </w:r>
            <w:r w:rsidRPr="00706458">
              <w:rPr>
                <w:rFonts w:cs="Arial"/>
                <w:szCs w:val="22"/>
              </w:rPr>
              <w:tab/>
              <w:t>Inservice Testing Program</w:t>
            </w:r>
          </w:p>
        </w:tc>
        <w:tc>
          <w:tcPr>
            <w:tcW w:w="1614" w:type="dxa"/>
            <w:tcBorders>
              <w:top w:val="single" w:sz="6" w:space="0" w:color="000000"/>
              <w:left w:val="single" w:sz="6" w:space="0" w:color="000000"/>
              <w:bottom w:val="single" w:sz="6" w:space="0" w:color="000000"/>
              <w:right w:val="single" w:sz="6" w:space="0" w:color="000000"/>
            </w:tcBorders>
          </w:tcPr>
          <w:p w14:paraId="2F285F70"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3AE21172"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71FBCC22"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381AD42C" w14:textId="3BABF021" w:rsidR="00AE4DC3" w:rsidRPr="00706458" w:rsidRDefault="00AE4DC3" w:rsidP="00A402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Cs w:val="22"/>
              </w:rPr>
            </w:pPr>
            <w:r w:rsidRPr="00706458">
              <w:rPr>
                <w:rFonts w:cs="Arial"/>
                <w:szCs w:val="22"/>
              </w:rPr>
              <w:t>ISA-OPS-</w:t>
            </w:r>
            <w:r w:rsidR="00870B07">
              <w:rPr>
                <w:rFonts w:cs="Arial"/>
                <w:szCs w:val="22"/>
              </w:rPr>
              <w:t>8</w:t>
            </w:r>
            <w:r w:rsidRPr="00706458">
              <w:rPr>
                <w:rFonts w:cs="Arial"/>
                <w:szCs w:val="22"/>
              </w:rPr>
              <w:tab/>
              <w:t>Significance Determination Process</w:t>
            </w:r>
          </w:p>
        </w:tc>
        <w:tc>
          <w:tcPr>
            <w:tcW w:w="1614" w:type="dxa"/>
            <w:tcBorders>
              <w:top w:val="single" w:sz="6" w:space="0" w:color="000000"/>
              <w:left w:val="single" w:sz="6" w:space="0" w:color="000000"/>
              <w:bottom w:val="single" w:sz="6" w:space="0" w:color="000000"/>
              <w:right w:val="single" w:sz="6" w:space="0" w:color="000000"/>
            </w:tcBorders>
          </w:tcPr>
          <w:p w14:paraId="784A78E4"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5C0CCC05"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09031B" w:rsidRPr="00706458" w14:paraId="346F4D21" w14:textId="77777777" w:rsidTr="0033022B">
        <w:trPr>
          <w:jc w:val="center"/>
        </w:trPr>
        <w:tc>
          <w:tcPr>
            <w:tcW w:w="9359" w:type="dxa"/>
            <w:gridSpan w:val="3"/>
            <w:tcBorders>
              <w:top w:val="single" w:sz="6" w:space="0" w:color="000000"/>
              <w:left w:val="single" w:sz="6" w:space="0" w:color="000000"/>
              <w:bottom w:val="single" w:sz="6" w:space="0" w:color="000000"/>
              <w:right w:val="single" w:sz="6" w:space="0" w:color="000000"/>
            </w:tcBorders>
          </w:tcPr>
          <w:p w14:paraId="63D318E7" w14:textId="19DE32DE" w:rsidR="00AE4DC3" w:rsidRPr="001B4A6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r w:rsidRPr="001B4A68">
              <w:rPr>
                <w:rFonts w:cs="Arial"/>
                <w:bCs/>
                <w:iCs/>
                <w:szCs w:val="22"/>
                <w:u w:val="single"/>
              </w:rPr>
              <w:t>C. On-the-Job Training Activities</w:t>
            </w:r>
          </w:p>
        </w:tc>
      </w:tr>
      <w:tr w:rsidR="00AE4DC3" w:rsidRPr="00706458" w14:paraId="5ADB22BA"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2CEEC474" w14:textId="77777777" w:rsidR="00AE4DC3" w:rsidRPr="00706458" w:rsidRDefault="000275E9"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Pr>
                <w:rFonts w:cs="Arial"/>
                <w:szCs w:val="22"/>
              </w:rPr>
              <w:t>O</w:t>
            </w:r>
            <w:r w:rsidR="00AE4DC3" w:rsidRPr="00706458">
              <w:rPr>
                <w:rFonts w:cs="Arial"/>
                <w:szCs w:val="22"/>
              </w:rPr>
              <w:t>JT-OPS-1</w:t>
            </w:r>
            <w:r w:rsidR="00AE4DC3" w:rsidRPr="00706458">
              <w:rPr>
                <w:rFonts w:cs="Arial"/>
                <w:szCs w:val="22"/>
              </w:rPr>
              <w:tab/>
              <w:t>Site System Reviews</w:t>
            </w:r>
          </w:p>
        </w:tc>
        <w:tc>
          <w:tcPr>
            <w:tcW w:w="1614" w:type="dxa"/>
            <w:tcBorders>
              <w:top w:val="single" w:sz="6" w:space="0" w:color="000000"/>
              <w:left w:val="single" w:sz="6" w:space="0" w:color="000000"/>
              <w:bottom w:val="single" w:sz="6" w:space="0" w:color="000000"/>
              <w:right w:val="single" w:sz="6" w:space="0" w:color="000000"/>
            </w:tcBorders>
          </w:tcPr>
          <w:p w14:paraId="5EF36B55"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3B6989E0"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1EF55E2F"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23D016EF"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OJT-OPS-2</w:t>
            </w:r>
            <w:r w:rsidRPr="00706458">
              <w:rPr>
                <w:rFonts w:cs="Arial"/>
                <w:szCs w:val="22"/>
              </w:rPr>
              <w:tab/>
              <w:t>Conduct of Operations (also OJT-OLE-2)</w:t>
            </w:r>
          </w:p>
        </w:tc>
        <w:tc>
          <w:tcPr>
            <w:tcW w:w="1614" w:type="dxa"/>
            <w:tcBorders>
              <w:top w:val="single" w:sz="6" w:space="0" w:color="000000"/>
              <w:left w:val="single" w:sz="6" w:space="0" w:color="000000"/>
              <w:bottom w:val="single" w:sz="6" w:space="0" w:color="000000"/>
              <w:right w:val="single" w:sz="6" w:space="0" w:color="000000"/>
            </w:tcBorders>
          </w:tcPr>
          <w:p w14:paraId="010C8EBE"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59CCC02D"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45FBDA81"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462AFC3A"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OJT-OPS-3</w:t>
            </w:r>
            <w:r w:rsidRPr="00706458">
              <w:rPr>
                <w:rFonts w:cs="Arial"/>
                <w:szCs w:val="22"/>
              </w:rPr>
              <w:tab/>
              <w:t>Security Plan and Implementation</w:t>
            </w:r>
          </w:p>
        </w:tc>
        <w:tc>
          <w:tcPr>
            <w:tcW w:w="1614" w:type="dxa"/>
            <w:tcBorders>
              <w:top w:val="single" w:sz="6" w:space="0" w:color="000000"/>
              <w:left w:val="single" w:sz="6" w:space="0" w:color="000000"/>
              <w:bottom w:val="single" w:sz="6" w:space="0" w:color="000000"/>
              <w:right w:val="single" w:sz="6" w:space="0" w:color="000000"/>
            </w:tcBorders>
          </w:tcPr>
          <w:p w14:paraId="7A1B1E06"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7D5BCE07"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64C30B3E"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69FA595B"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OJT-OPS-4</w:t>
            </w:r>
            <w:r w:rsidRPr="00706458">
              <w:rPr>
                <w:rFonts w:cs="Arial"/>
                <w:szCs w:val="22"/>
              </w:rPr>
              <w:tab/>
              <w:t>Radiation Protection Program and Implementation</w:t>
            </w:r>
          </w:p>
        </w:tc>
        <w:tc>
          <w:tcPr>
            <w:tcW w:w="1614" w:type="dxa"/>
            <w:tcBorders>
              <w:top w:val="single" w:sz="6" w:space="0" w:color="000000"/>
              <w:left w:val="single" w:sz="6" w:space="0" w:color="000000"/>
              <w:bottom w:val="single" w:sz="6" w:space="0" w:color="000000"/>
              <w:right w:val="single" w:sz="6" w:space="0" w:color="000000"/>
            </w:tcBorders>
          </w:tcPr>
          <w:p w14:paraId="4442F7BD"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5826D4EA"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415175B5"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29933B7E"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OJT-OPS-5</w:t>
            </w:r>
            <w:r w:rsidRPr="00706458">
              <w:rPr>
                <w:rFonts w:cs="Arial"/>
                <w:szCs w:val="22"/>
              </w:rPr>
              <w:tab/>
              <w:t>Fire Protection Program and Implementation</w:t>
            </w:r>
          </w:p>
        </w:tc>
        <w:tc>
          <w:tcPr>
            <w:tcW w:w="1614" w:type="dxa"/>
            <w:tcBorders>
              <w:top w:val="single" w:sz="6" w:space="0" w:color="000000"/>
              <w:left w:val="single" w:sz="6" w:space="0" w:color="000000"/>
              <w:bottom w:val="single" w:sz="6" w:space="0" w:color="000000"/>
              <w:right w:val="single" w:sz="6" w:space="0" w:color="000000"/>
            </w:tcBorders>
          </w:tcPr>
          <w:p w14:paraId="105E0ED1"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036B2AB1"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28234847"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6D1D7D70"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OJT-OPS-6</w:t>
            </w:r>
            <w:r w:rsidRPr="00706458">
              <w:rPr>
                <w:rFonts w:cs="Arial"/>
                <w:szCs w:val="22"/>
              </w:rPr>
              <w:tab/>
              <w:t>Post</w:t>
            </w:r>
            <w:r w:rsidR="0007385C" w:rsidRPr="00706458">
              <w:rPr>
                <w:rFonts w:cs="Arial"/>
                <w:szCs w:val="22"/>
              </w:rPr>
              <w:t xml:space="preserve"> </w:t>
            </w:r>
            <w:r w:rsidRPr="00706458">
              <w:rPr>
                <w:rFonts w:cs="Arial"/>
                <w:szCs w:val="22"/>
              </w:rPr>
              <w:t>trip/Transient Review</w:t>
            </w:r>
          </w:p>
        </w:tc>
        <w:tc>
          <w:tcPr>
            <w:tcW w:w="1614" w:type="dxa"/>
            <w:tcBorders>
              <w:top w:val="single" w:sz="6" w:space="0" w:color="000000"/>
              <w:left w:val="single" w:sz="6" w:space="0" w:color="000000"/>
              <w:bottom w:val="single" w:sz="6" w:space="0" w:color="000000"/>
              <w:right w:val="single" w:sz="6" w:space="0" w:color="000000"/>
            </w:tcBorders>
          </w:tcPr>
          <w:p w14:paraId="1F6225FB"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1357BE11"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2E83CEF4"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6C9884D0"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OJT-OPS-7</w:t>
            </w:r>
            <w:r w:rsidRPr="00706458">
              <w:rPr>
                <w:rFonts w:cs="Arial"/>
                <w:szCs w:val="22"/>
              </w:rPr>
              <w:tab/>
              <w:t>Emergency Response</w:t>
            </w:r>
          </w:p>
        </w:tc>
        <w:tc>
          <w:tcPr>
            <w:tcW w:w="1614" w:type="dxa"/>
            <w:tcBorders>
              <w:top w:val="single" w:sz="6" w:space="0" w:color="000000"/>
              <w:left w:val="single" w:sz="6" w:space="0" w:color="000000"/>
              <w:bottom w:val="single" w:sz="6" w:space="0" w:color="000000"/>
              <w:right w:val="single" w:sz="6" w:space="0" w:color="000000"/>
            </w:tcBorders>
          </w:tcPr>
          <w:p w14:paraId="322C022B"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5D5C06F5"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33C0E560"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11A73A57"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OJT-OPS-8</w:t>
            </w:r>
            <w:r w:rsidRPr="00706458">
              <w:rPr>
                <w:rFonts w:cs="Arial"/>
                <w:szCs w:val="22"/>
              </w:rPr>
              <w:tab/>
              <w:t>Emergent Work Control and Maintenance Risk Assessments</w:t>
            </w:r>
          </w:p>
        </w:tc>
        <w:tc>
          <w:tcPr>
            <w:tcW w:w="1614" w:type="dxa"/>
            <w:tcBorders>
              <w:top w:val="single" w:sz="6" w:space="0" w:color="000000"/>
              <w:left w:val="single" w:sz="6" w:space="0" w:color="000000"/>
              <w:bottom w:val="single" w:sz="6" w:space="0" w:color="000000"/>
              <w:right w:val="single" w:sz="6" w:space="0" w:color="000000"/>
            </w:tcBorders>
          </w:tcPr>
          <w:p w14:paraId="5775CAF6"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5CF8116A"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4F0908CD" w14:textId="77777777" w:rsidTr="0033022B">
        <w:trPr>
          <w:jc w:val="center"/>
        </w:trPr>
        <w:tc>
          <w:tcPr>
            <w:tcW w:w="5937" w:type="dxa"/>
            <w:tcBorders>
              <w:top w:val="single" w:sz="6" w:space="0" w:color="000000"/>
              <w:left w:val="single" w:sz="6" w:space="0" w:color="000000"/>
              <w:bottom w:val="single" w:sz="6" w:space="0" w:color="000000"/>
              <w:right w:val="single" w:sz="6" w:space="0" w:color="000000"/>
            </w:tcBorders>
          </w:tcPr>
          <w:p w14:paraId="0A2C73DD"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OJT-OPS-9</w:t>
            </w:r>
            <w:r w:rsidRPr="00706458">
              <w:rPr>
                <w:rFonts w:cs="Arial"/>
                <w:szCs w:val="22"/>
              </w:rPr>
              <w:tab/>
              <w:t>Shutdown Operations (also ISA-OLE-11)</w:t>
            </w:r>
          </w:p>
        </w:tc>
        <w:tc>
          <w:tcPr>
            <w:tcW w:w="1614" w:type="dxa"/>
            <w:tcBorders>
              <w:top w:val="single" w:sz="6" w:space="0" w:color="000000"/>
              <w:left w:val="single" w:sz="6" w:space="0" w:color="000000"/>
              <w:bottom w:val="single" w:sz="6" w:space="0" w:color="000000"/>
              <w:right w:val="single" w:sz="6" w:space="0" w:color="000000"/>
            </w:tcBorders>
          </w:tcPr>
          <w:p w14:paraId="66658C8C"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60CDB797"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bl>
    <w:p w14:paraId="28A37E5C" w14:textId="77777777" w:rsidR="00AE4DC3" w:rsidRPr="00706458" w:rsidRDefault="00AE4DC3" w:rsidP="00F627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33359C1" w14:textId="77777777" w:rsidR="00AE4DC3" w:rsidRPr="00706458" w:rsidRDefault="00AE4DC3" w:rsidP="0089390F">
      <w:pPr>
        <w:pStyle w:val="BodyText"/>
      </w:pPr>
      <w:r w:rsidRPr="00706458">
        <w:t>Supervisor</w:t>
      </w:r>
      <w:r w:rsidR="00841FC4">
        <w:t>’</w:t>
      </w:r>
      <w:r w:rsidRPr="00706458">
        <w:t>s signature indicates successful completion of all required courses and activities listed in this journal and readiness to appear before the Oral Board.</w:t>
      </w:r>
    </w:p>
    <w:p w14:paraId="1AF60A1D" w14:textId="763EB3EE" w:rsidR="00AE4DC3" w:rsidRPr="00706458" w:rsidRDefault="00AE4DC3" w:rsidP="0089390F">
      <w:pPr>
        <w:pStyle w:val="BodyText"/>
      </w:pPr>
      <w:r w:rsidRPr="00706458">
        <w:t>Supervisor</w:t>
      </w:r>
      <w:r w:rsidR="00841FC4">
        <w:t>’</w:t>
      </w:r>
      <w:r w:rsidRPr="00706458">
        <w:t>s Signature: _____________________________________ Date: ______________</w:t>
      </w:r>
    </w:p>
    <w:p w14:paraId="12D0BA73" w14:textId="1075D9BE" w:rsidR="00AE4DC3" w:rsidRPr="00706458" w:rsidRDefault="00AE4DC3" w:rsidP="0089390F">
      <w:pPr>
        <w:pStyle w:val="BodyText"/>
        <w:rPr>
          <w:ins w:id="142" w:author="Author"/>
        </w:rPr>
      </w:pPr>
      <w:r w:rsidRPr="4BB8A73C">
        <w:t xml:space="preserve">The appropriate Form 1, </w:t>
      </w:r>
      <w:r w:rsidR="007F0A77" w:rsidRPr="4BB8A73C">
        <w:t>“</w:t>
      </w:r>
      <w:r w:rsidRPr="4BB8A73C">
        <w:t>Reactor Operations Inspector Basic-Level Equivalency Justification,</w:t>
      </w:r>
      <w:r w:rsidR="007F0A77" w:rsidRPr="4BB8A73C">
        <w:t>”</w:t>
      </w:r>
      <w:r w:rsidRPr="4BB8A73C">
        <w:t xml:space="preserve"> must accompany this signature card and certification, if applicable.</w:t>
      </w:r>
      <w:r w:rsidR="6F6BA788" w:rsidRPr="4BB8A73C">
        <w:t xml:space="preserve"> </w:t>
      </w:r>
      <w:ins w:id="143" w:author="Author">
        <w:r w:rsidR="6F6BA788" w:rsidRPr="4DBEE2FF">
          <w:t>Addition</w:t>
        </w:r>
        <w:r w:rsidR="071AB6F1" w:rsidRPr="4DBEE2FF">
          <w:t>ally</w:t>
        </w:r>
        <w:r w:rsidR="071AB6F1" w:rsidRPr="76F51DBC">
          <w:t>,</w:t>
        </w:r>
        <w:r w:rsidR="071AB6F1" w:rsidRPr="4DBEE2FF">
          <w:t xml:space="preserve"> inspectors</w:t>
        </w:r>
        <w:r w:rsidR="6F6BA788" w:rsidRPr="103DD1D6">
          <w:rPr>
            <w:rFonts w:eastAsia="Arial"/>
          </w:rPr>
          <w:t xml:space="preserve"> should consult IMC 1245 Appendix D-1 “Maintaining Qualifications” as applicable, for post qualification and refresher training requirements.</w:t>
        </w:r>
      </w:ins>
    </w:p>
    <w:p w14:paraId="391B8266" w14:textId="64910B92" w:rsidR="00AE4DC3" w:rsidRPr="00706458" w:rsidRDefault="003162FF"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AE4DC3" w:rsidRPr="00706458" w:rsidSect="00B62F7D">
          <w:pgSz w:w="12240" w:h="15840" w:code="1"/>
          <w:pgMar w:top="1440" w:right="1440" w:bottom="1440" w:left="1440" w:header="720" w:footer="720" w:gutter="0"/>
          <w:cols w:space="720"/>
          <w:noEndnote/>
          <w:docGrid w:linePitch="326"/>
        </w:sectPr>
      </w:pPr>
      <w:r>
        <w:t xml:space="preserve">(The electronic signature card, which is located on the Digital City </w:t>
      </w:r>
      <w:r w:rsidR="00B92B2F">
        <w:t xml:space="preserve">and other internal NRC </w:t>
      </w:r>
      <w:r>
        <w:t>website</w:t>
      </w:r>
      <w:r w:rsidR="00B92B2F">
        <w:t>s</w:t>
      </w:r>
      <w:r>
        <w:t xml:space="preserve"> is also acceptable.) Record completion in TMS by sending a request to TrainingSupport.Resource@nrc.gov.</w:t>
      </w:r>
    </w:p>
    <w:p w14:paraId="1E364B5F" w14:textId="6CC9830D" w:rsidR="0092527C" w:rsidRPr="00421392" w:rsidRDefault="0092527C" w:rsidP="0092527C">
      <w:pPr>
        <w:pStyle w:val="attachmenttitle"/>
      </w:pPr>
      <w:bookmarkStart w:id="144" w:name="_Toc130907466"/>
      <w:r w:rsidRPr="00421392">
        <w:lastRenderedPageBreak/>
        <w:t>Form 1: Reactor Operations Technical Proficiency-Level Equivalency Justification</w:t>
      </w:r>
      <w:bookmarkEnd w:id="144"/>
    </w:p>
    <w:tbl>
      <w:tblPr>
        <w:tblW w:w="0" w:type="auto"/>
        <w:jc w:val="center"/>
        <w:tblLayout w:type="fixed"/>
        <w:tblCellMar>
          <w:left w:w="120" w:type="dxa"/>
          <w:right w:w="120" w:type="dxa"/>
        </w:tblCellMar>
        <w:tblLook w:val="0000" w:firstRow="0" w:lastRow="0" w:firstColumn="0" w:lastColumn="0" w:noHBand="0" w:noVBand="0"/>
      </w:tblPr>
      <w:tblGrid>
        <w:gridCol w:w="4770"/>
        <w:gridCol w:w="4590"/>
      </w:tblGrid>
      <w:tr w:rsidR="00AE4DC3" w:rsidRPr="00706458" w14:paraId="7EDEA28F"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745DAF7C" w14:textId="77777777" w:rsidR="00AE4DC3" w:rsidRPr="00421392"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iCs/>
                <w:szCs w:val="22"/>
              </w:rPr>
            </w:pPr>
          </w:p>
          <w:p w14:paraId="49220BDA" w14:textId="77777777" w:rsidR="00AE4DC3" w:rsidRPr="00421392"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iCs/>
                <w:szCs w:val="22"/>
              </w:rPr>
            </w:pPr>
            <w:r w:rsidRPr="00421392">
              <w:rPr>
                <w:rFonts w:cs="Arial"/>
                <w:iCs/>
                <w:szCs w:val="22"/>
              </w:rPr>
              <w:t>Inspector Name:_______________________</w:t>
            </w:r>
          </w:p>
        </w:tc>
        <w:tc>
          <w:tcPr>
            <w:tcW w:w="4590" w:type="dxa"/>
            <w:tcBorders>
              <w:top w:val="single" w:sz="6" w:space="0" w:color="000000"/>
              <w:left w:val="single" w:sz="6" w:space="0" w:color="000000"/>
              <w:bottom w:val="single" w:sz="6" w:space="0" w:color="000000"/>
              <w:right w:val="single" w:sz="6" w:space="0" w:color="000000"/>
            </w:tcBorders>
          </w:tcPr>
          <w:p w14:paraId="3A2D81F0" w14:textId="77777777" w:rsidR="00AE4DC3" w:rsidRPr="00421392"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iCs/>
                <w:szCs w:val="22"/>
              </w:rPr>
            </w:pPr>
            <w:r w:rsidRPr="00421392">
              <w:rPr>
                <w:rFonts w:cs="Arial"/>
                <w:iCs/>
                <w:szCs w:val="22"/>
              </w:rPr>
              <w:t>Identify equivalent training and experience for which the inspector is to be given credit.</w:t>
            </w:r>
          </w:p>
        </w:tc>
      </w:tr>
      <w:tr w:rsidR="00AE4DC3" w:rsidRPr="00706458" w14:paraId="13A80A96"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3E0F4801" w14:textId="2B75CA4A" w:rsidR="00AE4DC3" w:rsidRPr="00421392" w:rsidRDefault="00AE4DC3"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iCs/>
                <w:szCs w:val="22"/>
              </w:rPr>
            </w:pPr>
            <w:r w:rsidRPr="00421392">
              <w:rPr>
                <w:rFonts w:cs="Arial"/>
                <w:bCs/>
                <w:iCs/>
                <w:szCs w:val="22"/>
              </w:rPr>
              <w:t xml:space="preserve">A. </w:t>
            </w:r>
            <w:r w:rsidRPr="00FA215C">
              <w:rPr>
                <w:rFonts w:cs="Arial"/>
                <w:bCs/>
                <w:iCs/>
                <w:szCs w:val="22"/>
                <w:u w:val="single"/>
              </w:rPr>
              <w:t>Training Courses</w:t>
            </w:r>
          </w:p>
        </w:tc>
        <w:tc>
          <w:tcPr>
            <w:tcW w:w="4590" w:type="dxa"/>
            <w:tcBorders>
              <w:top w:val="single" w:sz="6" w:space="0" w:color="000000"/>
              <w:left w:val="single" w:sz="6" w:space="0" w:color="000000"/>
              <w:bottom w:val="single" w:sz="6" w:space="0" w:color="000000"/>
              <w:right w:val="single" w:sz="6" w:space="0" w:color="000000"/>
            </w:tcBorders>
          </w:tcPr>
          <w:p w14:paraId="6B4A122C" w14:textId="77777777"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i/>
                <w:iCs/>
                <w:szCs w:val="22"/>
              </w:rPr>
            </w:pPr>
          </w:p>
        </w:tc>
      </w:tr>
      <w:tr w:rsidR="00A7065A" w:rsidRPr="00706458" w14:paraId="71D4B6AA"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30AAE5D9" w14:textId="77777777" w:rsidR="00A7065A" w:rsidRPr="00706458" w:rsidRDefault="00A7065A"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 xml:space="preserve">10 CFR 50.59 </w:t>
            </w:r>
            <w:r w:rsidR="00A402A3">
              <w:rPr>
                <w:rFonts w:cs="Arial"/>
                <w:szCs w:val="22"/>
              </w:rPr>
              <w:t>c</w:t>
            </w:r>
            <w:r w:rsidRPr="00084A31">
              <w:rPr>
                <w:rFonts w:cs="Arial"/>
                <w:szCs w:val="22"/>
              </w:rPr>
              <w:t xml:space="preserve">ourse in </w:t>
            </w:r>
            <w:r w:rsidR="006D6226">
              <w:rPr>
                <w:rFonts w:cs="Arial"/>
                <w:szCs w:val="22"/>
              </w:rPr>
              <w:t>TMS</w:t>
            </w:r>
          </w:p>
        </w:tc>
        <w:tc>
          <w:tcPr>
            <w:tcW w:w="4590" w:type="dxa"/>
            <w:tcBorders>
              <w:top w:val="single" w:sz="6" w:space="0" w:color="000000"/>
              <w:left w:val="single" w:sz="6" w:space="0" w:color="000000"/>
              <w:bottom w:val="single" w:sz="6" w:space="0" w:color="000000"/>
              <w:right w:val="single" w:sz="6" w:space="0" w:color="000000"/>
            </w:tcBorders>
          </w:tcPr>
          <w:p w14:paraId="27408901" w14:textId="77777777" w:rsidR="00A7065A" w:rsidRPr="00706458" w:rsidRDefault="00A7065A"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B92B2F" w:rsidRPr="00706458" w14:paraId="436CEE47"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087086A8" w14:textId="77777777" w:rsidR="00B92B2F" w:rsidRDefault="00B92B2F"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Maintenance Rule training course in TMS</w:t>
            </w:r>
          </w:p>
        </w:tc>
        <w:tc>
          <w:tcPr>
            <w:tcW w:w="4590" w:type="dxa"/>
            <w:tcBorders>
              <w:top w:val="single" w:sz="6" w:space="0" w:color="000000"/>
              <w:left w:val="single" w:sz="6" w:space="0" w:color="000000"/>
              <w:bottom w:val="single" w:sz="6" w:space="0" w:color="000000"/>
              <w:right w:val="single" w:sz="6" w:space="0" w:color="000000"/>
            </w:tcBorders>
          </w:tcPr>
          <w:p w14:paraId="5FEA87E9" w14:textId="77777777" w:rsidR="00B92B2F" w:rsidRPr="00706458" w:rsidRDefault="00B92B2F"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655E5B96"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44FE0491" w14:textId="77777777" w:rsidR="00AE4DC3" w:rsidRPr="00706458" w:rsidRDefault="00AE4DC3"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 xml:space="preserve">Power Plant Engineering </w:t>
            </w:r>
            <w:r w:rsidR="00D1211B">
              <w:rPr>
                <w:rFonts w:cs="Arial"/>
                <w:szCs w:val="22"/>
              </w:rPr>
              <w:t xml:space="preserve">(E-110) </w:t>
            </w:r>
            <w:r w:rsidRPr="00706458">
              <w:rPr>
                <w:rFonts w:cs="Arial"/>
                <w:szCs w:val="22"/>
              </w:rPr>
              <w:t>(</w:t>
            </w:r>
            <w:r w:rsidR="00144275">
              <w:rPr>
                <w:rFonts w:cs="Arial"/>
                <w:szCs w:val="22"/>
              </w:rPr>
              <w:t xml:space="preserve">TTC </w:t>
            </w:r>
            <w:r w:rsidRPr="00706458">
              <w:rPr>
                <w:rFonts w:cs="Arial"/>
                <w:szCs w:val="22"/>
              </w:rPr>
              <w:t>course or self-study)</w:t>
            </w:r>
          </w:p>
        </w:tc>
        <w:tc>
          <w:tcPr>
            <w:tcW w:w="4590" w:type="dxa"/>
            <w:tcBorders>
              <w:top w:val="single" w:sz="6" w:space="0" w:color="000000"/>
              <w:left w:val="single" w:sz="6" w:space="0" w:color="000000"/>
              <w:bottom w:val="single" w:sz="6" w:space="0" w:color="000000"/>
              <w:right w:val="single" w:sz="6" w:space="0" w:color="000000"/>
            </w:tcBorders>
          </w:tcPr>
          <w:p w14:paraId="6002024B" w14:textId="77777777"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81EEC5C" w14:textId="77777777"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AE4DC3" w:rsidRPr="00706458" w14:paraId="120F15FA"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6FEC8559" w14:textId="77777777" w:rsidR="00AE4DC3" w:rsidRPr="00706458" w:rsidRDefault="000275E9"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R</w:t>
            </w:r>
            <w:r w:rsidR="00AE4DC3" w:rsidRPr="00706458">
              <w:rPr>
                <w:rFonts w:cs="Arial"/>
                <w:szCs w:val="22"/>
              </w:rPr>
              <w:t>eactor Full Series (either BWR or PWR)</w:t>
            </w:r>
          </w:p>
        </w:tc>
        <w:tc>
          <w:tcPr>
            <w:tcW w:w="4590" w:type="dxa"/>
            <w:tcBorders>
              <w:top w:val="single" w:sz="6" w:space="0" w:color="000000"/>
              <w:left w:val="single" w:sz="6" w:space="0" w:color="000000"/>
              <w:bottom w:val="single" w:sz="6" w:space="0" w:color="000000"/>
              <w:right w:val="single" w:sz="6" w:space="0" w:color="000000"/>
            </w:tcBorders>
          </w:tcPr>
          <w:p w14:paraId="5FC48AD6" w14:textId="77777777"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AE4DC3" w:rsidRPr="00706458" w14:paraId="1246FE39"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67CAD050" w14:textId="60DE4216" w:rsidR="00AE4DC3" w:rsidRPr="00421392" w:rsidRDefault="00AE4DC3"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21392">
              <w:rPr>
                <w:rFonts w:cs="Arial"/>
                <w:bCs/>
                <w:iCs/>
                <w:szCs w:val="22"/>
              </w:rPr>
              <w:t xml:space="preserve">B. </w:t>
            </w:r>
            <w:r w:rsidRPr="00FA215C">
              <w:rPr>
                <w:rFonts w:cs="Arial"/>
                <w:bCs/>
                <w:iCs/>
                <w:szCs w:val="22"/>
                <w:u w:val="single"/>
              </w:rPr>
              <w:t>Individual Study Activities</w:t>
            </w:r>
          </w:p>
        </w:tc>
        <w:tc>
          <w:tcPr>
            <w:tcW w:w="4590" w:type="dxa"/>
            <w:tcBorders>
              <w:top w:val="single" w:sz="6" w:space="0" w:color="000000"/>
              <w:left w:val="single" w:sz="6" w:space="0" w:color="000000"/>
              <w:bottom w:val="single" w:sz="6" w:space="0" w:color="000000"/>
              <w:right w:val="single" w:sz="6" w:space="0" w:color="000000"/>
            </w:tcBorders>
          </w:tcPr>
          <w:p w14:paraId="6AA68B9D" w14:textId="77777777"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AE4DC3" w:rsidRPr="00706458" w14:paraId="78B8ED03"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489391AB" w14:textId="3484A929" w:rsidR="00AE4DC3" w:rsidRPr="00706458" w:rsidRDefault="00AE4DC3"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ISA-OPS-1</w:t>
            </w:r>
            <w:r w:rsidRPr="00706458">
              <w:rPr>
                <w:rFonts w:cs="Arial"/>
                <w:szCs w:val="22"/>
              </w:rPr>
              <w:tab/>
              <w:t xml:space="preserve">Title 10, </w:t>
            </w:r>
            <w:r w:rsidR="00EB618B" w:rsidRPr="00706458">
              <w:rPr>
                <w:rFonts w:cs="Arial"/>
                <w:szCs w:val="22"/>
              </w:rPr>
              <w:t>“</w:t>
            </w:r>
            <w:r w:rsidRPr="002A338B">
              <w:rPr>
                <w:rFonts w:cs="Arial"/>
                <w:szCs w:val="22"/>
              </w:rPr>
              <w:t>Energy,</w:t>
            </w:r>
            <w:r w:rsidR="00EB618B" w:rsidRPr="00E202B4">
              <w:rPr>
                <w:rFonts w:cs="Arial"/>
                <w:szCs w:val="22"/>
              </w:rPr>
              <w:t>”</w:t>
            </w:r>
            <w:r w:rsidRPr="00E202B4">
              <w:rPr>
                <w:rFonts w:cs="Arial"/>
                <w:szCs w:val="22"/>
              </w:rPr>
              <w:t xml:space="preserve"> of the </w:t>
            </w:r>
            <w:r w:rsidR="00162CA0" w:rsidRPr="00162CA0">
              <w:rPr>
                <w:rFonts w:cs="Arial"/>
                <w:i/>
                <w:szCs w:val="22"/>
              </w:rPr>
              <w:t>Code of Federal Regulations</w:t>
            </w:r>
          </w:p>
        </w:tc>
        <w:tc>
          <w:tcPr>
            <w:tcW w:w="4590" w:type="dxa"/>
            <w:tcBorders>
              <w:top w:val="single" w:sz="6" w:space="0" w:color="000000"/>
              <w:left w:val="single" w:sz="6" w:space="0" w:color="000000"/>
              <w:bottom w:val="single" w:sz="6" w:space="0" w:color="000000"/>
              <w:right w:val="single" w:sz="6" w:space="0" w:color="000000"/>
            </w:tcBorders>
          </w:tcPr>
          <w:p w14:paraId="60483977" w14:textId="77777777" w:rsidR="00AE4DC3" w:rsidRPr="00706458" w:rsidRDefault="00AE4DC3"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DD17D18" w14:textId="77777777" w:rsidR="00AE4DC3" w:rsidRPr="00706458" w:rsidRDefault="00AE4DC3"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48A61C82"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6969907C" w14:textId="77777777" w:rsidR="00AE4DC3" w:rsidRPr="00706458" w:rsidRDefault="00AE4DC3"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ISA-OPS-2</w:t>
            </w:r>
            <w:r w:rsidRPr="00706458">
              <w:rPr>
                <w:rFonts w:cs="Arial"/>
                <w:szCs w:val="22"/>
              </w:rPr>
              <w:tab/>
              <w:t>Technical Specifications</w:t>
            </w:r>
          </w:p>
        </w:tc>
        <w:tc>
          <w:tcPr>
            <w:tcW w:w="4590" w:type="dxa"/>
            <w:tcBorders>
              <w:top w:val="single" w:sz="6" w:space="0" w:color="000000"/>
              <w:left w:val="single" w:sz="6" w:space="0" w:color="000000"/>
              <w:bottom w:val="single" w:sz="6" w:space="0" w:color="000000"/>
              <w:right w:val="single" w:sz="6" w:space="0" w:color="000000"/>
            </w:tcBorders>
          </w:tcPr>
          <w:p w14:paraId="11D8E3C1" w14:textId="77777777" w:rsidR="00AE4DC3" w:rsidRPr="00706458" w:rsidRDefault="00AE4DC3"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3A136492"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27A08650" w14:textId="77777777" w:rsidR="00AE4DC3" w:rsidRPr="00706458" w:rsidRDefault="00AE4DC3"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ISA-OPS-3</w:t>
            </w:r>
            <w:r w:rsidRPr="00706458">
              <w:rPr>
                <w:rFonts w:cs="Arial"/>
                <w:szCs w:val="22"/>
              </w:rPr>
              <w:tab/>
              <w:t>Operability</w:t>
            </w:r>
          </w:p>
        </w:tc>
        <w:tc>
          <w:tcPr>
            <w:tcW w:w="4590" w:type="dxa"/>
            <w:tcBorders>
              <w:top w:val="single" w:sz="6" w:space="0" w:color="000000"/>
              <w:left w:val="single" w:sz="6" w:space="0" w:color="000000"/>
              <w:bottom w:val="single" w:sz="6" w:space="0" w:color="000000"/>
              <w:right w:val="single" w:sz="6" w:space="0" w:color="000000"/>
            </w:tcBorders>
          </w:tcPr>
          <w:p w14:paraId="544D71CB" w14:textId="77777777" w:rsidR="00AE4DC3" w:rsidRPr="00706458" w:rsidRDefault="00AE4DC3"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42403932"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1505F721" w14:textId="77777777" w:rsidR="00AE4DC3" w:rsidRPr="00706458" w:rsidRDefault="00AE4DC3"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ISA-OPS-4</w:t>
            </w:r>
            <w:r w:rsidRPr="00706458">
              <w:rPr>
                <w:rFonts w:cs="Arial"/>
                <w:szCs w:val="22"/>
              </w:rPr>
              <w:tab/>
              <w:t xml:space="preserve">Notice of Enforcement Discretion </w:t>
            </w:r>
          </w:p>
        </w:tc>
        <w:tc>
          <w:tcPr>
            <w:tcW w:w="4590" w:type="dxa"/>
            <w:tcBorders>
              <w:top w:val="single" w:sz="6" w:space="0" w:color="000000"/>
              <w:left w:val="single" w:sz="6" w:space="0" w:color="000000"/>
              <w:bottom w:val="single" w:sz="6" w:space="0" w:color="000000"/>
              <w:right w:val="single" w:sz="6" w:space="0" w:color="000000"/>
            </w:tcBorders>
          </w:tcPr>
          <w:p w14:paraId="20E66869" w14:textId="77777777" w:rsidR="00AE4DC3" w:rsidRPr="00706458" w:rsidRDefault="00AE4DC3"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AE4DC3" w:rsidRPr="00706458" w14:paraId="43B45B41"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34DEFDB8" w14:textId="77777777" w:rsidR="00AE4DC3" w:rsidRPr="00706458" w:rsidRDefault="00AE4DC3"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ISA-OPS-5</w:t>
            </w:r>
            <w:r w:rsidRPr="00706458">
              <w:rPr>
                <w:rFonts w:cs="Arial"/>
                <w:szCs w:val="22"/>
              </w:rPr>
              <w:tab/>
              <w:t>Maintenance Rule Implementation</w:t>
            </w:r>
          </w:p>
        </w:tc>
        <w:tc>
          <w:tcPr>
            <w:tcW w:w="4590" w:type="dxa"/>
            <w:tcBorders>
              <w:top w:val="single" w:sz="6" w:space="0" w:color="000000"/>
              <w:left w:val="single" w:sz="6" w:space="0" w:color="000000"/>
              <w:bottom w:val="single" w:sz="6" w:space="0" w:color="000000"/>
              <w:right w:val="single" w:sz="6" w:space="0" w:color="000000"/>
            </w:tcBorders>
          </w:tcPr>
          <w:p w14:paraId="69B84B6A" w14:textId="77777777"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E321DF6" w14:textId="77777777"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870B07" w:rsidRPr="00706458" w14:paraId="0927FDFD"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791DB43C" w14:textId="3812FFC3" w:rsidR="00870B07" w:rsidRPr="00706458" w:rsidRDefault="00870B07"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994AA5">
              <w:rPr>
                <w:szCs w:val="22"/>
              </w:rPr>
              <w:t>ISA-</w:t>
            </w:r>
            <w:r>
              <w:rPr>
                <w:szCs w:val="22"/>
              </w:rPr>
              <w:t>OPS</w:t>
            </w:r>
            <w:r w:rsidRPr="00994AA5">
              <w:rPr>
                <w:szCs w:val="22"/>
              </w:rPr>
              <w:t>-</w:t>
            </w:r>
            <w:r>
              <w:rPr>
                <w:szCs w:val="22"/>
              </w:rPr>
              <w:t>6</w:t>
            </w:r>
            <w:r w:rsidR="00FA215C" w:rsidRPr="00706458">
              <w:rPr>
                <w:rFonts w:cs="Arial"/>
                <w:szCs w:val="22"/>
              </w:rPr>
              <w:tab/>
            </w:r>
            <w:r w:rsidR="00F07E22">
              <w:rPr>
                <w:szCs w:val="22"/>
              </w:rPr>
              <w:t xml:space="preserve">Introduction to the </w:t>
            </w:r>
            <w:r w:rsidR="00F07E22" w:rsidRPr="00994AA5">
              <w:rPr>
                <w:szCs w:val="22"/>
              </w:rPr>
              <w:t>ASME Code</w:t>
            </w:r>
            <w:r w:rsidR="00F07E22">
              <w:rPr>
                <w:szCs w:val="22"/>
              </w:rPr>
              <w:t xml:space="preserve"> and Site Inservice Inspection (ISI) Programs</w:t>
            </w:r>
          </w:p>
        </w:tc>
        <w:tc>
          <w:tcPr>
            <w:tcW w:w="4590" w:type="dxa"/>
            <w:tcBorders>
              <w:top w:val="single" w:sz="6" w:space="0" w:color="000000"/>
              <w:left w:val="single" w:sz="6" w:space="0" w:color="000000"/>
              <w:bottom w:val="single" w:sz="6" w:space="0" w:color="000000"/>
              <w:right w:val="single" w:sz="6" w:space="0" w:color="000000"/>
            </w:tcBorders>
          </w:tcPr>
          <w:p w14:paraId="03986A05"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870B07" w:rsidRPr="00706458" w14:paraId="6AFCF595"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5E4780EA" w14:textId="77777777" w:rsidR="00870B07" w:rsidRPr="00706458" w:rsidRDefault="00870B07"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ISA-OPS-</w:t>
            </w:r>
            <w:r>
              <w:rPr>
                <w:rFonts w:cs="Arial"/>
                <w:szCs w:val="22"/>
              </w:rPr>
              <w:t>7</w:t>
            </w:r>
            <w:r w:rsidRPr="00706458">
              <w:rPr>
                <w:rFonts w:cs="Arial"/>
                <w:szCs w:val="22"/>
              </w:rPr>
              <w:tab/>
              <w:t>Inservice Testing</w:t>
            </w:r>
          </w:p>
        </w:tc>
        <w:tc>
          <w:tcPr>
            <w:tcW w:w="4590" w:type="dxa"/>
            <w:tcBorders>
              <w:top w:val="single" w:sz="6" w:space="0" w:color="000000"/>
              <w:left w:val="single" w:sz="6" w:space="0" w:color="000000"/>
              <w:bottom w:val="single" w:sz="6" w:space="0" w:color="000000"/>
              <w:right w:val="single" w:sz="6" w:space="0" w:color="000000"/>
            </w:tcBorders>
          </w:tcPr>
          <w:p w14:paraId="78297F13"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870B07" w:rsidRPr="00706458" w14:paraId="08CA3688"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056654BC" w14:textId="77777777" w:rsidR="00870B07" w:rsidRPr="00706458" w:rsidRDefault="00870B07"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ISA-OPS-</w:t>
            </w:r>
            <w:r>
              <w:rPr>
                <w:rFonts w:cs="Arial"/>
                <w:szCs w:val="22"/>
              </w:rPr>
              <w:t>8</w:t>
            </w:r>
            <w:r w:rsidRPr="00706458">
              <w:rPr>
                <w:rFonts w:cs="Arial"/>
                <w:szCs w:val="22"/>
              </w:rPr>
              <w:tab/>
              <w:t>Significance Determination Proces</w:t>
            </w:r>
            <w:r>
              <w:rPr>
                <w:rFonts w:cs="Arial"/>
                <w:szCs w:val="22"/>
              </w:rPr>
              <w:t>s</w:t>
            </w:r>
          </w:p>
        </w:tc>
        <w:tc>
          <w:tcPr>
            <w:tcW w:w="4590" w:type="dxa"/>
            <w:tcBorders>
              <w:top w:val="single" w:sz="6" w:space="0" w:color="000000"/>
              <w:left w:val="single" w:sz="6" w:space="0" w:color="000000"/>
              <w:bottom w:val="single" w:sz="6" w:space="0" w:color="000000"/>
              <w:right w:val="single" w:sz="6" w:space="0" w:color="000000"/>
            </w:tcBorders>
          </w:tcPr>
          <w:p w14:paraId="41CD70A9"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167DE5D"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870B07" w:rsidRPr="00706458" w14:paraId="5AC8EB67"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509AC158" w14:textId="3B6D4167" w:rsidR="00870B07" w:rsidRPr="00421392" w:rsidRDefault="00870B07"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21392">
              <w:rPr>
                <w:rFonts w:cs="Arial"/>
                <w:bCs/>
                <w:iCs/>
                <w:szCs w:val="22"/>
              </w:rPr>
              <w:t xml:space="preserve">C. </w:t>
            </w:r>
            <w:r w:rsidRPr="00FA215C">
              <w:rPr>
                <w:rFonts w:cs="Arial"/>
                <w:bCs/>
                <w:iCs/>
                <w:szCs w:val="22"/>
                <w:u w:val="single"/>
              </w:rPr>
              <w:t>On-the-Job Training Activities</w:t>
            </w:r>
          </w:p>
        </w:tc>
        <w:tc>
          <w:tcPr>
            <w:tcW w:w="4590" w:type="dxa"/>
            <w:tcBorders>
              <w:top w:val="single" w:sz="6" w:space="0" w:color="000000"/>
              <w:left w:val="single" w:sz="6" w:space="0" w:color="000000"/>
              <w:bottom w:val="single" w:sz="6" w:space="0" w:color="000000"/>
              <w:right w:val="single" w:sz="6" w:space="0" w:color="000000"/>
            </w:tcBorders>
          </w:tcPr>
          <w:p w14:paraId="5BF82C50"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870B07" w:rsidRPr="00706458" w14:paraId="5FBD446A"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68FBAF4C" w14:textId="77777777" w:rsidR="00870B07" w:rsidRPr="00706458" w:rsidRDefault="00870B07"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OJT-OPS-1</w:t>
            </w:r>
            <w:r w:rsidRPr="00706458">
              <w:rPr>
                <w:rFonts w:cs="Arial"/>
                <w:szCs w:val="22"/>
              </w:rPr>
              <w:tab/>
              <w:t>Site System Reviews</w:t>
            </w:r>
          </w:p>
        </w:tc>
        <w:tc>
          <w:tcPr>
            <w:tcW w:w="4590" w:type="dxa"/>
            <w:tcBorders>
              <w:top w:val="single" w:sz="6" w:space="0" w:color="000000"/>
              <w:left w:val="single" w:sz="6" w:space="0" w:color="000000"/>
              <w:bottom w:val="single" w:sz="6" w:space="0" w:color="000000"/>
              <w:right w:val="single" w:sz="6" w:space="0" w:color="000000"/>
            </w:tcBorders>
          </w:tcPr>
          <w:p w14:paraId="1A80F17F"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870B07" w:rsidRPr="00706458" w14:paraId="124FC364"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7AF687F2" w14:textId="77777777" w:rsidR="00870B07" w:rsidRPr="00706458" w:rsidRDefault="00870B07" w:rsidP="0082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0" w:hanging="1320"/>
              <w:rPr>
                <w:rFonts w:cs="Arial"/>
                <w:szCs w:val="22"/>
              </w:rPr>
            </w:pPr>
            <w:r w:rsidRPr="00706458">
              <w:rPr>
                <w:rFonts w:cs="Arial"/>
                <w:szCs w:val="22"/>
              </w:rPr>
              <w:t>OJT-OPS-2</w:t>
            </w:r>
            <w:r w:rsidRPr="00706458">
              <w:rPr>
                <w:rFonts w:cs="Arial"/>
                <w:szCs w:val="22"/>
              </w:rPr>
              <w:tab/>
              <w:t>Conduct of Operations</w:t>
            </w:r>
          </w:p>
        </w:tc>
        <w:tc>
          <w:tcPr>
            <w:tcW w:w="4590" w:type="dxa"/>
            <w:tcBorders>
              <w:top w:val="single" w:sz="6" w:space="0" w:color="000000"/>
              <w:left w:val="single" w:sz="6" w:space="0" w:color="000000"/>
              <w:bottom w:val="single" w:sz="6" w:space="0" w:color="000000"/>
              <w:right w:val="single" w:sz="6" w:space="0" w:color="000000"/>
            </w:tcBorders>
          </w:tcPr>
          <w:p w14:paraId="5ECA4F44"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870B07" w:rsidRPr="00706458" w14:paraId="3CA1F722"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19078515" w14:textId="77777777" w:rsidR="00870B07" w:rsidRPr="00706458" w:rsidRDefault="00870B07" w:rsidP="00071A4E">
            <w:pPr>
              <w:ind w:left="1320" w:hanging="1320"/>
              <w:rPr>
                <w:rFonts w:cs="Arial"/>
                <w:szCs w:val="22"/>
              </w:rPr>
            </w:pPr>
            <w:r w:rsidRPr="00706458">
              <w:rPr>
                <w:rFonts w:cs="Arial"/>
                <w:szCs w:val="22"/>
              </w:rPr>
              <w:t>OJT-OPS-3</w:t>
            </w:r>
            <w:r w:rsidRPr="00706458">
              <w:rPr>
                <w:rFonts w:cs="Arial"/>
                <w:szCs w:val="22"/>
              </w:rPr>
              <w:tab/>
              <w:t>Security Plan and Implementation</w:t>
            </w:r>
          </w:p>
        </w:tc>
        <w:tc>
          <w:tcPr>
            <w:tcW w:w="4590" w:type="dxa"/>
            <w:tcBorders>
              <w:top w:val="single" w:sz="6" w:space="0" w:color="000000"/>
              <w:left w:val="single" w:sz="6" w:space="0" w:color="000000"/>
              <w:bottom w:val="single" w:sz="6" w:space="0" w:color="000000"/>
              <w:right w:val="single" w:sz="6" w:space="0" w:color="000000"/>
            </w:tcBorders>
          </w:tcPr>
          <w:p w14:paraId="5089417B"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870B07" w:rsidRPr="00706458" w14:paraId="5D3F4ECF"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2C9298F6" w14:textId="77777777" w:rsidR="00870B07" w:rsidRPr="00706458" w:rsidRDefault="00870B07" w:rsidP="00071A4E">
            <w:pPr>
              <w:ind w:left="1320" w:hanging="1320"/>
              <w:rPr>
                <w:rFonts w:cs="Arial"/>
                <w:szCs w:val="22"/>
              </w:rPr>
            </w:pPr>
            <w:r w:rsidRPr="00706458">
              <w:rPr>
                <w:rFonts w:cs="Arial"/>
                <w:szCs w:val="22"/>
              </w:rPr>
              <w:t>OJT-OPS-4</w:t>
            </w:r>
            <w:r w:rsidRPr="00706458">
              <w:rPr>
                <w:rFonts w:cs="Arial"/>
                <w:szCs w:val="22"/>
              </w:rPr>
              <w:tab/>
              <w:t>Radiation Protection Program and Implementation</w:t>
            </w:r>
          </w:p>
        </w:tc>
        <w:tc>
          <w:tcPr>
            <w:tcW w:w="4590" w:type="dxa"/>
            <w:tcBorders>
              <w:top w:val="single" w:sz="6" w:space="0" w:color="000000"/>
              <w:left w:val="single" w:sz="6" w:space="0" w:color="000000"/>
              <w:bottom w:val="single" w:sz="6" w:space="0" w:color="000000"/>
              <w:right w:val="single" w:sz="6" w:space="0" w:color="000000"/>
            </w:tcBorders>
          </w:tcPr>
          <w:p w14:paraId="0F02E565"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D2706DD"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870B07" w:rsidRPr="00706458" w14:paraId="12FAC099"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60BF4539" w14:textId="77777777" w:rsidR="00870B07" w:rsidRPr="00706458" w:rsidRDefault="00870B07" w:rsidP="00071A4E">
            <w:pPr>
              <w:ind w:left="1320" w:hanging="1320"/>
              <w:rPr>
                <w:rFonts w:cs="Arial"/>
                <w:szCs w:val="22"/>
              </w:rPr>
            </w:pPr>
            <w:r w:rsidRPr="00706458">
              <w:rPr>
                <w:rFonts w:cs="Arial"/>
                <w:szCs w:val="22"/>
              </w:rPr>
              <w:t>OJT-OPS-5</w:t>
            </w:r>
            <w:r w:rsidRPr="00706458">
              <w:rPr>
                <w:rFonts w:cs="Arial"/>
                <w:szCs w:val="22"/>
              </w:rPr>
              <w:tab/>
              <w:t>Fire Protection Program and Implementation</w:t>
            </w:r>
          </w:p>
        </w:tc>
        <w:tc>
          <w:tcPr>
            <w:tcW w:w="4590" w:type="dxa"/>
            <w:tcBorders>
              <w:top w:val="single" w:sz="6" w:space="0" w:color="000000"/>
              <w:left w:val="single" w:sz="6" w:space="0" w:color="000000"/>
              <w:bottom w:val="single" w:sz="6" w:space="0" w:color="000000"/>
              <w:right w:val="single" w:sz="6" w:space="0" w:color="000000"/>
            </w:tcBorders>
          </w:tcPr>
          <w:p w14:paraId="24CF765F"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5FCEC1C"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870B07" w:rsidRPr="00706458" w14:paraId="594B7795"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38BB5991" w14:textId="77777777" w:rsidR="00870B07" w:rsidRPr="00706458" w:rsidRDefault="00870B07" w:rsidP="00071A4E">
            <w:pPr>
              <w:ind w:left="1320" w:hanging="1320"/>
              <w:rPr>
                <w:rFonts w:cs="Arial"/>
                <w:szCs w:val="22"/>
              </w:rPr>
            </w:pPr>
            <w:r w:rsidRPr="00706458">
              <w:rPr>
                <w:rFonts w:cs="Arial"/>
                <w:szCs w:val="22"/>
              </w:rPr>
              <w:t>OJT-OPS-6</w:t>
            </w:r>
            <w:r w:rsidRPr="00706458">
              <w:rPr>
                <w:rFonts w:cs="Arial"/>
                <w:szCs w:val="22"/>
              </w:rPr>
              <w:tab/>
              <w:t>Post trip/Transient Review</w:t>
            </w:r>
          </w:p>
        </w:tc>
        <w:tc>
          <w:tcPr>
            <w:tcW w:w="4590" w:type="dxa"/>
            <w:tcBorders>
              <w:top w:val="single" w:sz="6" w:space="0" w:color="000000"/>
              <w:left w:val="single" w:sz="6" w:space="0" w:color="000000"/>
              <w:bottom w:val="single" w:sz="6" w:space="0" w:color="000000"/>
              <w:right w:val="single" w:sz="6" w:space="0" w:color="000000"/>
            </w:tcBorders>
          </w:tcPr>
          <w:p w14:paraId="0667DB0F"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870B07" w:rsidRPr="00706458" w14:paraId="7D5BB13E"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3F37849E" w14:textId="77777777" w:rsidR="00870B07" w:rsidRPr="00706458" w:rsidRDefault="00870B07" w:rsidP="00071A4E">
            <w:pPr>
              <w:ind w:left="1320" w:hanging="1320"/>
              <w:rPr>
                <w:rFonts w:cs="Arial"/>
                <w:szCs w:val="22"/>
              </w:rPr>
            </w:pPr>
            <w:r w:rsidRPr="00706458">
              <w:rPr>
                <w:rFonts w:cs="Arial"/>
                <w:szCs w:val="22"/>
              </w:rPr>
              <w:t>OJT-OPS-7</w:t>
            </w:r>
            <w:r w:rsidRPr="00706458">
              <w:rPr>
                <w:rFonts w:cs="Arial"/>
                <w:szCs w:val="22"/>
              </w:rPr>
              <w:tab/>
              <w:t>Emergency Response</w:t>
            </w:r>
          </w:p>
        </w:tc>
        <w:tc>
          <w:tcPr>
            <w:tcW w:w="4590" w:type="dxa"/>
            <w:tcBorders>
              <w:top w:val="single" w:sz="6" w:space="0" w:color="000000"/>
              <w:left w:val="single" w:sz="6" w:space="0" w:color="000000"/>
              <w:bottom w:val="single" w:sz="6" w:space="0" w:color="000000"/>
              <w:right w:val="single" w:sz="6" w:space="0" w:color="000000"/>
            </w:tcBorders>
          </w:tcPr>
          <w:p w14:paraId="4FE7740B"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870B07" w:rsidRPr="00706458" w14:paraId="5D8D2B59"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41ABA344" w14:textId="77777777" w:rsidR="00870B07" w:rsidRPr="00706458" w:rsidRDefault="00870B07" w:rsidP="00071A4E">
            <w:pPr>
              <w:ind w:left="1320" w:hanging="1320"/>
              <w:rPr>
                <w:rFonts w:cs="Arial"/>
                <w:szCs w:val="22"/>
              </w:rPr>
            </w:pPr>
            <w:r w:rsidRPr="00706458">
              <w:rPr>
                <w:rFonts w:cs="Arial"/>
                <w:szCs w:val="22"/>
              </w:rPr>
              <w:t>OJT-OPS-8</w:t>
            </w:r>
            <w:r w:rsidRPr="00706458">
              <w:rPr>
                <w:rFonts w:cs="Arial"/>
                <w:szCs w:val="22"/>
              </w:rPr>
              <w:tab/>
              <w:t>Emergent Work Control and Maintenance Risk Assessments</w:t>
            </w:r>
          </w:p>
        </w:tc>
        <w:tc>
          <w:tcPr>
            <w:tcW w:w="4590" w:type="dxa"/>
            <w:tcBorders>
              <w:top w:val="single" w:sz="6" w:space="0" w:color="000000"/>
              <w:left w:val="single" w:sz="6" w:space="0" w:color="000000"/>
              <w:bottom w:val="single" w:sz="6" w:space="0" w:color="000000"/>
              <w:right w:val="single" w:sz="6" w:space="0" w:color="000000"/>
            </w:tcBorders>
          </w:tcPr>
          <w:p w14:paraId="70A33866"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0B792F2"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r w:rsidR="00870B07" w:rsidRPr="00706458" w14:paraId="5F5FD41A" w14:textId="77777777">
        <w:trPr>
          <w:cantSplit/>
          <w:jc w:val="center"/>
        </w:trPr>
        <w:tc>
          <w:tcPr>
            <w:tcW w:w="4770" w:type="dxa"/>
            <w:tcBorders>
              <w:top w:val="single" w:sz="6" w:space="0" w:color="000000"/>
              <w:left w:val="single" w:sz="6" w:space="0" w:color="000000"/>
              <w:bottom w:val="single" w:sz="6" w:space="0" w:color="000000"/>
              <w:right w:val="single" w:sz="6" w:space="0" w:color="000000"/>
            </w:tcBorders>
          </w:tcPr>
          <w:p w14:paraId="0BC4E295" w14:textId="77777777" w:rsidR="00870B07" w:rsidRPr="00706458" w:rsidRDefault="00870B07" w:rsidP="00071A4E">
            <w:pPr>
              <w:ind w:left="1320" w:hanging="1320"/>
              <w:rPr>
                <w:rFonts w:cs="Arial"/>
                <w:szCs w:val="22"/>
              </w:rPr>
            </w:pPr>
            <w:r w:rsidRPr="00706458">
              <w:rPr>
                <w:rFonts w:cs="Arial"/>
                <w:szCs w:val="22"/>
              </w:rPr>
              <w:t>OJT-OPS-9</w:t>
            </w:r>
            <w:r w:rsidRPr="00706458">
              <w:rPr>
                <w:rFonts w:cs="Arial"/>
                <w:szCs w:val="22"/>
              </w:rPr>
              <w:tab/>
              <w:t>Shutdown Operations</w:t>
            </w:r>
          </w:p>
        </w:tc>
        <w:tc>
          <w:tcPr>
            <w:tcW w:w="4590" w:type="dxa"/>
            <w:tcBorders>
              <w:top w:val="single" w:sz="6" w:space="0" w:color="000000"/>
              <w:left w:val="single" w:sz="6" w:space="0" w:color="000000"/>
              <w:bottom w:val="single" w:sz="6" w:space="0" w:color="000000"/>
              <w:right w:val="single" w:sz="6" w:space="0" w:color="000000"/>
            </w:tcBorders>
          </w:tcPr>
          <w:p w14:paraId="1B351B2A" w14:textId="77777777" w:rsidR="00870B07" w:rsidRPr="00706458" w:rsidRDefault="00870B07" w:rsidP="00870B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Cs w:val="22"/>
              </w:rPr>
            </w:pPr>
          </w:p>
        </w:tc>
      </w:tr>
    </w:tbl>
    <w:p w14:paraId="7A58CBF9" w14:textId="77777777" w:rsidR="00AE4DC3" w:rsidRPr="00706458" w:rsidRDefault="00AE4DC3" w:rsidP="005A389C">
      <w:pPr>
        <w:pStyle w:val="BodyText-table"/>
      </w:pPr>
    </w:p>
    <w:p w14:paraId="3B960A31" w14:textId="69EF3F1D" w:rsidR="00AE4DC3" w:rsidRPr="00706458" w:rsidRDefault="00AE4DC3" w:rsidP="00AF3984">
      <w:pPr>
        <w:pStyle w:val="BodyText"/>
      </w:pPr>
      <w:r w:rsidRPr="00706458">
        <w:t>Supervisor</w:t>
      </w:r>
      <w:r w:rsidR="00841FC4">
        <w:t>’</w:t>
      </w:r>
      <w:r w:rsidRPr="00706458">
        <w:t xml:space="preserve">s Recommendation </w:t>
      </w:r>
      <w:r w:rsidRPr="00706458">
        <w:tab/>
      </w:r>
      <w:r w:rsidRPr="00706458">
        <w:tab/>
        <w:t>Signature/Date __</w:t>
      </w:r>
      <w:r w:rsidR="00B77E36">
        <w:t>_</w:t>
      </w:r>
      <w:r w:rsidRPr="00706458">
        <w:t>_________________________</w:t>
      </w:r>
    </w:p>
    <w:p w14:paraId="723F2B49" w14:textId="1A553BAA" w:rsidR="00AE4DC3" w:rsidRPr="00706458" w:rsidRDefault="00AE4DC3" w:rsidP="00AF3984">
      <w:pPr>
        <w:pStyle w:val="BodyText"/>
      </w:pPr>
      <w:r w:rsidRPr="00706458">
        <w:t>Division Director</w:t>
      </w:r>
      <w:r w:rsidR="00841FC4">
        <w:t>’</w:t>
      </w:r>
      <w:r w:rsidRPr="00706458">
        <w:t>s Approval</w:t>
      </w:r>
      <w:r w:rsidRPr="00706458">
        <w:tab/>
      </w:r>
      <w:r w:rsidRPr="00706458">
        <w:tab/>
      </w:r>
      <w:r w:rsidR="00545C3E" w:rsidRPr="00706458">
        <w:tab/>
      </w:r>
      <w:r w:rsidRPr="00706458">
        <w:t>Signature/Date ____________________________</w:t>
      </w:r>
    </w:p>
    <w:p w14:paraId="30C20AFA" w14:textId="77777777" w:rsidR="00AE4DC3" w:rsidRPr="00706458" w:rsidRDefault="00AE4DC3" w:rsidP="00FB5ED7">
      <w:pPr>
        <w:pStyle w:val="BodyText"/>
        <w:sectPr w:rsidR="00AE4DC3" w:rsidRPr="00706458" w:rsidSect="00B62F7D">
          <w:pgSz w:w="12240" w:h="15840" w:code="1"/>
          <w:pgMar w:top="1440" w:right="1440" w:bottom="1440" w:left="1440" w:header="720" w:footer="720" w:gutter="0"/>
          <w:cols w:space="720"/>
          <w:noEndnote/>
          <w:docGrid w:linePitch="326"/>
        </w:sectPr>
      </w:pPr>
    </w:p>
    <w:p w14:paraId="71D88848" w14:textId="4C03CE32" w:rsidR="00AE4DC3" w:rsidRPr="00706458" w:rsidRDefault="0092527C" w:rsidP="0092527C">
      <w:pPr>
        <w:pStyle w:val="attachmenttitle"/>
      </w:pPr>
      <w:bookmarkStart w:id="145" w:name="_Toc130907467"/>
      <w:r>
        <w:lastRenderedPageBreak/>
        <w:t xml:space="preserve">Attachment 1: </w:t>
      </w:r>
      <w:r w:rsidR="00AE4DC3" w:rsidRPr="00706458">
        <w:t xml:space="preserve">Revision History </w:t>
      </w:r>
      <w:r w:rsidR="00CB65BA" w:rsidRPr="00706458">
        <w:t>for IMC 1245 Appendix C1</w:t>
      </w:r>
      <w:bookmarkEnd w:id="145"/>
    </w:p>
    <w:tbl>
      <w:tblPr>
        <w:tblStyle w:val="IM"/>
        <w:tblW w:w="12960" w:type="dxa"/>
        <w:tblLayout w:type="fixed"/>
        <w:tblLook w:val="0000" w:firstRow="0" w:lastRow="0" w:firstColumn="0" w:lastColumn="0" w:noHBand="0" w:noVBand="0"/>
      </w:tblPr>
      <w:tblGrid>
        <w:gridCol w:w="1792"/>
        <w:gridCol w:w="1620"/>
        <w:gridCol w:w="5940"/>
        <w:gridCol w:w="1620"/>
        <w:gridCol w:w="1988"/>
      </w:tblGrid>
      <w:tr w:rsidR="00400383" w:rsidRPr="00706458" w14:paraId="073CE6F4" w14:textId="77777777" w:rsidTr="00FE2F9B">
        <w:trPr>
          <w:trHeight w:val="372"/>
        </w:trPr>
        <w:tc>
          <w:tcPr>
            <w:tcW w:w="1792" w:type="dxa"/>
          </w:tcPr>
          <w:p w14:paraId="17CD0A08" w14:textId="71D39655" w:rsidR="00F62763" w:rsidRDefault="0040038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706458">
              <w:rPr>
                <w:rFonts w:cs="Arial"/>
                <w:szCs w:val="22"/>
              </w:rPr>
              <w:t>Commitment Tracking</w:t>
            </w:r>
          </w:p>
          <w:p w14:paraId="3006841D" w14:textId="77777777" w:rsidR="00400383" w:rsidRPr="00706458" w:rsidRDefault="0040038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706458">
              <w:rPr>
                <w:rFonts w:cs="Arial"/>
                <w:szCs w:val="22"/>
              </w:rPr>
              <w:t>Number</w:t>
            </w:r>
          </w:p>
        </w:tc>
        <w:tc>
          <w:tcPr>
            <w:tcW w:w="1620" w:type="dxa"/>
          </w:tcPr>
          <w:p w14:paraId="050710A6" w14:textId="5D3B2128" w:rsidR="00400383" w:rsidRPr="00706458" w:rsidRDefault="0040038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706458">
              <w:rPr>
                <w:rFonts w:cs="Arial"/>
                <w:szCs w:val="22"/>
              </w:rPr>
              <w:t>Accession Number</w:t>
            </w:r>
          </w:p>
          <w:p w14:paraId="7B16680C" w14:textId="77777777" w:rsidR="00400383" w:rsidRPr="00706458" w:rsidRDefault="0040038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706458">
              <w:rPr>
                <w:rFonts w:cs="Arial"/>
                <w:szCs w:val="22"/>
              </w:rPr>
              <w:t>Issue Date</w:t>
            </w:r>
          </w:p>
          <w:p w14:paraId="25A299F5" w14:textId="77777777" w:rsidR="00400383" w:rsidRPr="00706458" w:rsidRDefault="0040038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Change Notice</w:t>
            </w:r>
          </w:p>
        </w:tc>
        <w:tc>
          <w:tcPr>
            <w:tcW w:w="5940" w:type="dxa"/>
          </w:tcPr>
          <w:p w14:paraId="69F920BF" w14:textId="77777777" w:rsidR="00400383" w:rsidRPr="00706458" w:rsidRDefault="0040038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706458">
              <w:rPr>
                <w:rFonts w:cs="Arial"/>
                <w:szCs w:val="22"/>
              </w:rPr>
              <w:t>Description of Change</w:t>
            </w:r>
          </w:p>
        </w:tc>
        <w:tc>
          <w:tcPr>
            <w:tcW w:w="1620" w:type="dxa"/>
          </w:tcPr>
          <w:p w14:paraId="156A29F0" w14:textId="77777777" w:rsidR="00400383" w:rsidRPr="00706458" w:rsidRDefault="0040038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706458">
              <w:rPr>
                <w:rFonts w:cs="Arial"/>
                <w:szCs w:val="22"/>
              </w:rPr>
              <w:t>Description of Training Required and Completion Date</w:t>
            </w:r>
          </w:p>
        </w:tc>
        <w:tc>
          <w:tcPr>
            <w:tcW w:w="1988" w:type="dxa"/>
          </w:tcPr>
          <w:p w14:paraId="24D79AE8" w14:textId="77777777" w:rsidR="008266C7" w:rsidRDefault="008266C7"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706458">
              <w:rPr>
                <w:rFonts w:cs="Arial"/>
                <w:szCs w:val="22"/>
              </w:rPr>
              <w:t xml:space="preserve">Comment </w:t>
            </w:r>
            <w:r>
              <w:rPr>
                <w:rFonts w:cs="Arial"/>
                <w:szCs w:val="22"/>
              </w:rPr>
              <w:t xml:space="preserve">Resolution </w:t>
            </w:r>
            <w:r w:rsidRPr="00706458">
              <w:rPr>
                <w:rFonts w:cs="Arial"/>
                <w:szCs w:val="22"/>
              </w:rPr>
              <w:t xml:space="preserve">and </w:t>
            </w:r>
            <w:r>
              <w:rPr>
                <w:rFonts w:cs="Arial"/>
                <w:szCs w:val="22"/>
              </w:rPr>
              <w:t xml:space="preserve">Closed </w:t>
            </w:r>
            <w:r w:rsidRPr="00706458">
              <w:rPr>
                <w:rFonts w:cs="Arial"/>
                <w:szCs w:val="22"/>
              </w:rPr>
              <w:t xml:space="preserve">Feedback </w:t>
            </w:r>
            <w:r>
              <w:rPr>
                <w:rFonts w:cs="Arial"/>
                <w:szCs w:val="22"/>
              </w:rPr>
              <w:t>Form</w:t>
            </w:r>
            <w:r w:rsidRPr="00706458">
              <w:rPr>
                <w:rFonts w:cs="Arial"/>
                <w:szCs w:val="22"/>
              </w:rPr>
              <w:t xml:space="preserve"> Accession Number</w:t>
            </w:r>
          </w:p>
          <w:p w14:paraId="7E5E6B07" w14:textId="77777777" w:rsidR="00400383" w:rsidRPr="00706458" w:rsidRDefault="008266C7"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(Pre-Decisional, Non-Public Information)</w:t>
            </w:r>
          </w:p>
        </w:tc>
      </w:tr>
      <w:tr w:rsidR="003F700F" w:rsidRPr="00706458" w14:paraId="5786A67F" w14:textId="77777777" w:rsidTr="00FE2F9B">
        <w:trPr>
          <w:trHeight w:val="372"/>
          <w:tblHeader w:val="0"/>
        </w:trPr>
        <w:tc>
          <w:tcPr>
            <w:tcW w:w="1792" w:type="dxa"/>
          </w:tcPr>
          <w:p w14:paraId="7513EEBA" w14:textId="77777777" w:rsidR="003F700F" w:rsidRPr="00706458"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1620" w:type="dxa"/>
          </w:tcPr>
          <w:p w14:paraId="6EE08E9C" w14:textId="11672745" w:rsidR="00490523" w:rsidRPr="00490523" w:rsidRDefault="0049052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90523">
              <w:rPr>
                <w:rFonts w:cs="Arial"/>
                <w:szCs w:val="22"/>
              </w:rPr>
              <w:t>04/05/02</w:t>
            </w:r>
          </w:p>
          <w:p w14:paraId="18BA3B53" w14:textId="37CBFA3F" w:rsidR="003F700F" w:rsidRPr="00706458" w:rsidRDefault="0049052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90523">
              <w:rPr>
                <w:rFonts w:cs="Arial"/>
                <w:szCs w:val="22"/>
              </w:rPr>
              <w:t>CN 02-014</w:t>
            </w:r>
          </w:p>
        </w:tc>
        <w:tc>
          <w:tcPr>
            <w:tcW w:w="5940" w:type="dxa"/>
          </w:tcPr>
          <w:p w14:paraId="3B82AC67" w14:textId="564C7436" w:rsidR="003F700F" w:rsidRPr="00706458" w:rsidRDefault="0049052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Initial issuance</w:t>
            </w:r>
          </w:p>
        </w:tc>
        <w:tc>
          <w:tcPr>
            <w:tcW w:w="1620" w:type="dxa"/>
          </w:tcPr>
          <w:p w14:paraId="1F1CCFAD" w14:textId="77777777" w:rsidR="003F700F" w:rsidRPr="00706458"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1988" w:type="dxa"/>
          </w:tcPr>
          <w:p w14:paraId="2F57D4AC" w14:textId="77777777" w:rsidR="003F700F" w:rsidRPr="00706458"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r>
      <w:tr w:rsidR="003F700F" w:rsidRPr="00706458" w14:paraId="03D658AA" w14:textId="77777777" w:rsidTr="00FE2F9B">
        <w:trPr>
          <w:trHeight w:val="372"/>
          <w:tblHeader w:val="0"/>
        </w:trPr>
        <w:tc>
          <w:tcPr>
            <w:tcW w:w="1792" w:type="dxa"/>
          </w:tcPr>
          <w:p w14:paraId="7D5E9545" w14:textId="77777777" w:rsidR="003F700F" w:rsidRPr="00706458"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1620" w:type="dxa"/>
          </w:tcPr>
          <w:p w14:paraId="2138C710" w14:textId="77777777" w:rsidR="00490523" w:rsidRPr="00490523" w:rsidRDefault="0049052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90523">
              <w:rPr>
                <w:rFonts w:cs="Arial"/>
                <w:szCs w:val="22"/>
              </w:rPr>
              <w:t>ML031200261</w:t>
            </w:r>
          </w:p>
          <w:p w14:paraId="1A3985C9" w14:textId="77777777" w:rsidR="00490523" w:rsidRPr="00490523" w:rsidRDefault="0049052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90523">
              <w:rPr>
                <w:rFonts w:cs="Arial"/>
                <w:szCs w:val="22"/>
              </w:rPr>
              <w:t>05/01/03</w:t>
            </w:r>
          </w:p>
          <w:p w14:paraId="30917E30" w14:textId="2BCE22BF" w:rsidR="003F700F" w:rsidRPr="00706458" w:rsidRDefault="0049052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90523">
              <w:rPr>
                <w:rFonts w:cs="Arial"/>
                <w:szCs w:val="22"/>
              </w:rPr>
              <w:t>CN 03-014</w:t>
            </w:r>
          </w:p>
        </w:tc>
        <w:tc>
          <w:tcPr>
            <w:tcW w:w="5940" w:type="dxa"/>
          </w:tcPr>
          <w:p w14:paraId="5B4825E6" w14:textId="77777777" w:rsidR="00490523" w:rsidRPr="00490523" w:rsidRDefault="0049052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90523">
              <w:rPr>
                <w:rFonts w:cs="Arial"/>
                <w:szCs w:val="22"/>
              </w:rPr>
              <w:t>IMC 1245 has been revised to:</w:t>
            </w:r>
          </w:p>
          <w:p w14:paraId="79E2C131" w14:textId="77777777" w:rsidR="00490523" w:rsidRPr="00490523" w:rsidRDefault="0049052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90523">
              <w:rPr>
                <w:rFonts w:cs="Arial"/>
                <w:szCs w:val="22"/>
              </w:rPr>
              <w:t>1. Incorporate feedback from the first year of use.</w:t>
            </w:r>
          </w:p>
          <w:p w14:paraId="0B1A7070" w14:textId="77777777" w:rsidR="00490523" w:rsidRPr="00490523" w:rsidRDefault="0049052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90523">
              <w:rPr>
                <w:rFonts w:cs="Arial"/>
                <w:szCs w:val="22"/>
              </w:rPr>
              <w:t>2. Create an Appendix for the Construction Inspector Qualification Journal</w:t>
            </w:r>
          </w:p>
          <w:p w14:paraId="58A2D6AC" w14:textId="10582114" w:rsidR="003F700F" w:rsidRPr="00706458" w:rsidRDefault="0049052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90523">
              <w:rPr>
                <w:rFonts w:cs="Arial"/>
                <w:szCs w:val="22"/>
              </w:rPr>
              <w:t>3. Move the Vendor Inspector and the Operator Licensing Examiner Qualification Journals from the Advanced Level (D Appendices) to the Proficiency Level (C Appendices).</w:t>
            </w:r>
          </w:p>
        </w:tc>
        <w:tc>
          <w:tcPr>
            <w:tcW w:w="1620" w:type="dxa"/>
          </w:tcPr>
          <w:p w14:paraId="7A125926" w14:textId="77777777" w:rsidR="003F700F" w:rsidRPr="00706458"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1988" w:type="dxa"/>
          </w:tcPr>
          <w:p w14:paraId="2CF310C0" w14:textId="77777777" w:rsidR="003F700F" w:rsidRPr="00706458"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r>
      <w:tr w:rsidR="003F700F" w:rsidRPr="00706458" w14:paraId="6F7DEE3F" w14:textId="77777777" w:rsidTr="00FE2F9B">
        <w:trPr>
          <w:trHeight w:val="372"/>
          <w:tblHeader w:val="0"/>
        </w:trPr>
        <w:tc>
          <w:tcPr>
            <w:tcW w:w="1792" w:type="dxa"/>
          </w:tcPr>
          <w:p w14:paraId="2A4C33B2" w14:textId="77777777" w:rsidR="003F700F" w:rsidRPr="00706458"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1620" w:type="dxa"/>
          </w:tcPr>
          <w:p w14:paraId="57E0D439" w14:textId="77777777" w:rsidR="00490523" w:rsidRPr="00490523" w:rsidRDefault="0049052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90523">
              <w:rPr>
                <w:rFonts w:cs="Arial"/>
                <w:szCs w:val="22"/>
              </w:rPr>
              <w:t>ML042450266</w:t>
            </w:r>
          </w:p>
          <w:p w14:paraId="673A7030" w14:textId="77777777" w:rsidR="00490523" w:rsidRPr="00490523" w:rsidRDefault="0049052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90523">
              <w:rPr>
                <w:rFonts w:cs="Arial"/>
                <w:szCs w:val="22"/>
              </w:rPr>
              <w:t>08/24/04</w:t>
            </w:r>
          </w:p>
          <w:p w14:paraId="486802CA" w14:textId="47EEC757" w:rsidR="003F700F" w:rsidRPr="00706458" w:rsidRDefault="0049052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90523">
              <w:rPr>
                <w:rFonts w:cs="Arial"/>
                <w:szCs w:val="22"/>
              </w:rPr>
              <w:t>CN 04-022</w:t>
            </w:r>
          </w:p>
        </w:tc>
        <w:tc>
          <w:tcPr>
            <w:tcW w:w="5940" w:type="dxa"/>
          </w:tcPr>
          <w:p w14:paraId="593FD207" w14:textId="1AD2E924" w:rsidR="003F700F" w:rsidRPr="00706458" w:rsidRDefault="0049052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90523">
              <w:rPr>
                <w:rFonts w:cs="Arial"/>
                <w:szCs w:val="22"/>
              </w:rPr>
              <w:t>Revised in OJT-OPS-3, Security Plan and Implementation, to better understand NRC response to security issues.</w:t>
            </w:r>
          </w:p>
        </w:tc>
        <w:tc>
          <w:tcPr>
            <w:tcW w:w="1620" w:type="dxa"/>
          </w:tcPr>
          <w:p w14:paraId="00693DCC" w14:textId="77777777" w:rsidR="003F700F" w:rsidRPr="00706458"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1988" w:type="dxa"/>
          </w:tcPr>
          <w:p w14:paraId="60747A1F" w14:textId="77777777" w:rsidR="003F700F" w:rsidRPr="00706458"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r>
      <w:tr w:rsidR="003F700F" w:rsidRPr="00706458" w14:paraId="07228B36" w14:textId="77777777" w:rsidTr="00FE2F9B">
        <w:trPr>
          <w:trHeight w:val="372"/>
          <w:tblHeader w:val="0"/>
        </w:trPr>
        <w:tc>
          <w:tcPr>
            <w:tcW w:w="1792" w:type="dxa"/>
          </w:tcPr>
          <w:p w14:paraId="765AF3D7" w14:textId="77777777" w:rsidR="00C3698E" w:rsidRPr="00490523" w:rsidRDefault="00C3698E"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0"/>
                <w:szCs w:val="20"/>
              </w:rPr>
            </w:pPr>
            <w:r w:rsidRPr="00490523">
              <w:rPr>
                <w:rFonts w:cs="Arial"/>
                <w:sz w:val="20"/>
                <w:szCs w:val="20"/>
              </w:rPr>
              <w:t>C-1</w:t>
            </w:r>
          </w:p>
          <w:p w14:paraId="1A496DED" w14:textId="77777777" w:rsidR="00C3698E" w:rsidRPr="00490523" w:rsidRDefault="00C3698E"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0"/>
                <w:szCs w:val="20"/>
              </w:rPr>
            </w:pPr>
            <w:r w:rsidRPr="00490523">
              <w:rPr>
                <w:rFonts w:cs="Arial"/>
                <w:sz w:val="20"/>
                <w:szCs w:val="20"/>
              </w:rPr>
              <w:t>Reference:</w:t>
            </w:r>
          </w:p>
          <w:p w14:paraId="65848FF8" w14:textId="0E0AE974" w:rsidR="003F700F" w:rsidRPr="00706458" w:rsidRDefault="00C3698E"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90523">
              <w:rPr>
                <w:rFonts w:cs="Arial"/>
                <w:sz w:val="20"/>
                <w:szCs w:val="20"/>
              </w:rPr>
              <w:t>OIG-05-A-06 recommendation 7 (ML052520204)</w:t>
            </w:r>
          </w:p>
        </w:tc>
        <w:tc>
          <w:tcPr>
            <w:tcW w:w="1620" w:type="dxa"/>
          </w:tcPr>
          <w:p w14:paraId="28421853" w14:textId="77777777" w:rsidR="00C3698E" w:rsidRPr="00C3698E" w:rsidRDefault="00C3698E"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3698E">
              <w:rPr>
                <w:rFonts w:cs="Arial"/>
                <w:szCs w:val="22"/>
              </w:rPr>
              <w:t>ML052580058</w:t>
            </w:r>
          </w:p>
          <w:p w14:paraId="0AABFD0D" w14:textId="77777777" w:rsidR="00C3698E" w:rsidRPr="00C3698E" w:rsidRDefault="00C3698E"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3698E">
              <w:rPr>
                <w:rFonts w:cs="Arial"/>
                <w:szCs w:val="22"/>
              </w:rPr>
              <w:t>9/02/05</w:t>
            </w:r>
          </w:p>
          <w:p w14:paraId="29940027" w14:textId="0317877C" w:rsidR="003F700F" w:rsidRPr="00706458" w:rsidRDefault="00C3698E"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3698E">
              <w:rPr>
                <w:rFonts w:cs="Arial"/>
                <w:szCs w:val="22"/>
              </w:rPr>
              <w:t>CN 05-024</w:t>
            </w:r>
          </w:p>
        </w:tc>
        <w:tc>
          <w:tcPr>
            <w:tcW w:w="5940" w:type="dxa"/>
          </w:tcPr>
          <w:p w14:paraId="2DD69097" w14:textId="3D05387F" w:rsidR="003F700F" w:rsidRPr="00706458" w:rsidRDefault="00C3698E"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3698E">
              <w:rPr>
                <w:rFonts w:cs="Arial"/>
                <w:szCs w:val="22"/>
              </w:rPr>
              <w:t>Add a requirement that operations inspectors take the appropriate vendor-specific training within 2 years of assignment to a new reactor type.</w:t>
            </w:r>
          </w:p>
        </w:tc>
        <w:tc>
          <w:tcPr>
            <w:tcW w:w="1620" w:type="dxa"/>
          </w:tcPr>
          <w:p w14:paraId="1B75C215" w14:textId="7B04E14A" w:rsidR="003F700F" w:rsidRPr="00706458" w:rsidRDefault="00C3698E"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None</w:t>
            </w:r>
          </w:p>
        </w:tc>
        <w:tc>
          <w:tcPr>
            <w:tcW w:w="1988" w:type="dxa"/>
          </w:tcPr>
          <w:p w14:paraId="0FA34F36" w14:textId="3FBBA151" w:rsidR="003F700F" w:rsidRPr="00706458" w:rsidRDefault="00C3698E"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N/A</w:t>
            </w:r>
          </w:p>
        </w:tc>
      </w:tr>
      <w:tr w:rsidR="003F700F" w:rsidRPr="00706458" w14:paraId="18A2E0DB" w14:textId="77777777" w:rsidTr="00FE2F9B">
        <w:trPr>
          <w:trHeight w:val="372"/>
          <w:tblHeader w:val="0"/>
        </w:trPr>
        <w:tc>
          <w:tcPr>
            <w:tcW w:w="1792" w:type="dxa"/>
          </w:tcPr>
          <w:p w14:paraId="712BB9E0" w14:textId="5732C16E" w:rsidR="003F700F" w:rsidRPr="00706458" w:rsidRDefault="005F127C"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N/A</w:t>
            </w:r>
          </w:p>
        </w:tc>
        <w:tc>
          <w:tcPr>
            <w:tcW w:w="1620" w:type="dxa"/>
          </w:tcPr>
          <w:p w14:paraId="22BE1701" w14:textId="77777777" w:rsidR="005F127C" w:rsidRPr="005F127C" w:rsidRDefault="005F127C"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5F127C">
              <w:rPr>
                <w:rFonts w:cs="Arial"/>
                <w:szCs w:val="22"/>
              </w:rPr>
              <w:t>ML062400471</w:t>
            </w:r>
          </w:p>
          <w:p w14:paraId="718542EC" w14:textId="77777777" w:rsidR="005F127C" w:rsidRPr="005F127C" w:rsidRDefault="005F127C"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5F127C">
              <w:rPr>
                <w:rFonts w:cs="Arial"/>
                <w:szCs w:val="22"/>
              </w:rPr>
              <w:t>10/31/06</w:t>
            </w:r>
          </w:p>
          <w:p w14:paraId="3586C0F5" w14:textId="20655577" w:rsidR="003F700F" w:rsidRPr="00706458" w:rsidRDefault="005F127C"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5F127C">
              <w:rPr>
                <w:rFonts w:cs="Arial"/>
                <w:szCs w:val="22"/>
              </w:rPr>
              <w:t>CN 06-032</w:t>
            </w:r>
          </w:p>
        </w:tc>
        <w:tc>
          <w:tcPr>
            <w:tcW w:w="5940" w:type="dxa"/>
          </w:tcPr>
          <w:p w14:paraId="0DA55724" w14:textId="399CA738" w:rsidR="003F700F" w:rsidRPr="00706458" w:rsidRDefault="005F127C"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5F127C">
              <w:rPr>
                <w:rFonts w:cs="Arial"/>
                <w:szCs w:val="22"/>
              </w:rPr>
              <w:t>To update reference lists and incorporate minor editorial changes. Completed 4</w:t>
            </w:r>
            <w:r w:rsidR="00256285">
              <w:rPr>
                <w:rFonts w:cs="Arial"/>
                <w:szCs w:val="22"/>
              </w:rPr>
              <w:t>-</w:t>
            </w:r>
            <w:r w:rsidRPr="005F127C">
              <w:rPr>
                <w:rFonts w:cs="Arial"/>
                <w:szCs w:val="22"/>
              </w:rPr>
              <w:t>year historical CN search</w:t>
            </w:r>
          </w:p>
        </w:tc>
        <w:tc>
          <w:tcPr>
            <w:tcW w:w="1620" w:type="dxa"/>
          </w:tcPr>
          <w:p w14:paraId="1B0CB548" w14:textId="3DE5D0DB" w:rsidR="003F700F" w:rsidRPr="00706458" w:rsidRDefault="005F127C"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None</w:t>
            </w:r>
          </w:p>
        </w:tc>
        <w:tc>
          <w:tcPr>
            <w:tcW w:w="1988" w:type="dxa"/>
          </w:tcPr>
          <w:p w14:paraId="51933D48" w14:textId="26596611" w:rsidR="003F700F" w:rsidRPr="00706458" w:rsidRDefault="005F127C"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ML062</w:t>
            </w:r>
            <w:r w:rsidR="00C3698E">
              <w:rPr>
                <w:rFonts w:cs="Arial"/>
                <w:szCs w:val="22"/>
              </w:rPr>
              <w:t>890456</w:t>
            </w:r>
          </w:p>
        </w:tc>
      </w:tr>
      <w:tr w:rsidR="003F700F" w:rsidRPr="00706458" w14:paraId="55E241D9" w14:textId="77777777" w:rsidTr="00FE2F9B">
        <w:trPr>
          <w:trHeight w:val="372"/>
          <w:tblHeader w:val="0"/>
        </w:trPr>
        <w:tc>
          <w:tcPr>
            <w:tcW w:w="1792" w:type="dxa"/>
          </w:tcPr>
          <w:p w14:paraId="1A1CCFF9" w14:textId="703D5F19" w:rsidR="003F700F" w:rsidRPr="00706458"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N/A</w:t>
            </w:r>
          </w:p>
        </w:tc>
        <w:tc>
          <w:tcPr>
            <w:tcW w:w="1620" w:type="dxa"/>
          </w:tcPr>
          <w:p w14:paraId="686616D3" w14:textId="77777777" w:rsidR="003F700F" w:rsidRPr="003F700F"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3F700F">
              <w:rPr>
                <w:rFonts w:cs="Arial"/>
                <w:szCs w:val="22"/>
              </w:rPr>
              <w:t>ML073530647</w:t>
            </w:r>
          </w:p>
          <w:p w14:paraId="2F869A62" w14:textId="77777777" w:rsidR="003F700F" w:rsidRPr="003F700F"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3F700F">
              <w:rPr>
                <w:rFonts w:cs="Arial"/>
                <w:szCs w:val="22"/>
              </w:rPr>
              <w:t>01/10/08</w:t>
            </w:r>
          </w:p>
          <w:p w14:paraId="5E634F82" w14:textId="59DD737F" w:rsidR="003F700F" w:rsidRPr="00706458"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3F700F">
              <w:rPr>
                <w:rFonts w:cs="Arial"/>
                <w:szCs w:val="22"/>
              </w:rPr>
              <w:t>CN 08-001</w:t>
            </w:r>
          </w:p>
        </w:tc>
        <w:tc>
          <w:tcPr>
            <w:tcW w:w="5940" w:type="dxa"/>
          </w:tcPr>
          <w:p w14:paraId="22EE1614" w14:textId="5B4E41E1" w:rsidR="003F700F" w:rsidRPr="00706458"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3F700F">
              <w:rPr>
                <w:rFonts w:cs="Arial"/>
                <w:szCs w:val="22"/>
              </w:rPr>
              <w:t>To update fire protection training, add G-204 as a post qualification training requirement, update reference lists, and incorporate minor editorial changes.</w:t>
            </w:r>
          </w:p>
        </w:tc>
        <w:tc>
          <w:tcPr>
            <w:tcW w:w="1620" w:type="dxa"/>
          </w:tcPr>
          <w:p w14:paraId="22D1CDAA" w14:textId="37CD2CD8" w:rsidR="003F700F" w:rsidRPr="00706458"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None</w:t>
            </w:r>
          </w:p>
        </w:tc>
        <w:tc>
          <w:tcPr>
            <w:tcW w:w="1988" w:type="dxa"/>
          </w:tcPr>
          <w:p w14:paraId="65CBC8C6" w14:textId="73688B28" w:rsidR="003F700F" w:rsidRPr="00706458"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ML073510727</w:t>
            </w:r>
          </w:p>
        </w:tc>
      </w:tr>
      <w:tr w:rsidR="00F04A2D" w:rsidRPr="00706458" w14:paraId="2C872926" w14:textId="77777777" w:rsidTr="00FE2F9B">
        <w:trPr>
          <w:trHeight w:val="372"/>
          <w:tblHeader w:val="0"/>
        </w:trPr>
        <w:tc>
          <w:tcPr>
            <w:tcW w:w="1792" w:type="dxa"/>
          </w:tcPr>
          <w:p w14:paraId="4674D869"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lastRenderedPageBreak/>
              <w:t>N/A</w:t>
            </w:r>
          </w:p>
        </w:tc>
        <w:tc>
          <w:tcPr>
            <w:tcW w:w="1620" w:type="dxa"/>
          </w:tcPr>
          <w:p w14:paraId="0B9F0FB6"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ML090360621</w:t>
            </w:r>
          </w:p>
          <w:p w14:paraId="702A6B3E"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07/08/09</w:t>
            </w:r>
          </w:p>
          <w:p w14:paraId="26611738"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CN 09-017</w:t>
            </w:r>
          </w:p>
        </w:tc>
        <w:tc>
          <w:tcPr>
            <w:tcW w:w="5940" w:type="dxa"/>
          </w:tcPr>
          <w:p w14:paraId="75C4962F"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 xml:space="preserve">To update a reference in OJT-OPS-6, incorporate minor editorial changes, and move post qualification and refresher training requirements into Appendix D-1. </w:t>
            </w:r>
          </w:p>
        </w:tc>
        <w:tc>
          <w:tcPr>
            <w:tcW w:w="1620" w:type="dxa"/>
          </w:tcPr>
          <w:p w14:paraId="11C276EC"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None</w:t>
            </w:r>
          </w:p>
        </w:tc>
        <w:tc>
          <w:tcPr>
            <w:tcW w:w="1988" w:type="dxa"/>
          </w:tcPr>
          <w:p w14:paraId="6C58FA4C"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ML091590710</w:t>
            </w:r>
          </w:p>
        </w:tc>
      </w:tr>
      <w:tr w:rsidR="00F04A2D" w:rsidRPr="00706458" w14:paraId="6A96C23F" w14:textId="77777777" w:rsidTr="00FE2F9B">
        <w:trPr>
          <w:trHeight w:val="372"/>
          <w:tblHeader w:val="0"/>
        </w:trPr>
        <w:tc>
          <w:tcPr>
            <w:tcW w:w="1792" w:type="dxa"/>
          </w:tcPr>
          <w:p w14:paraId="5842743D"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N/A</w:t>
            </w:r>
          </w:p>
        </w:tc>
        <w:tc>
          <w:tcPr>
            <w:tcW w:w="1620" w:type="dxa"/>
          </w:tcPr>
          <w:p w14:paraId="08723569"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ML11175A31712/29/11</w:t>
            </w:r>
          </w:p>
          <w:p w14:paraId="2077AA2E"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CN 11-044</w:t>
            </w:r>
          </w:p>
          <w:p w14:paraId="29C8608F"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5940" w:type="dxa"/>
          </w:tcPr>
          <w:p w14:paraId="072D0A1F"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This revision modifies the objective of ISA-1 from a “detailed” to a “general” understanding of the CFR requirements, updates operability training in ISA-3, adds training on the Maintenance Rule in ISA-5, adds training on the SERP in ISA-7, adds training on B.5.b in OJT-1, adds key radiation protection terms in OJT-4, and updates references and guidance.</w:t>
            </w:r>
          </w:p>
        </w:tc>
        <w:tc>
          <w:tcPr>
            <w:tcW w:w="1620" w:type="dxa"/>
          </w:tcPr>
          <w:p w14:paraId="65E9F544"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None</w:t>
            </w:r>
          </w:p>
        </w:tc>
        <w:tc>
          <w:tcPr>
            <w:tcW w:w="1988" w:type="dxa"/>
          </w:tcPr>
          <w:p w14:paraId="5B731FC5"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ML11322A093</w:t>
            </w:r>
          </w:p>
        </w:tc>
      </w:tr>
      <w:tr w:rsidR="00F04A2D" w:rsidRPr="00706458" w14:paraId="1FDC23CF" w14:textId="77777777" w:rsidTr="00FE2F9B">
        <w:trPr>
          <w:trHeight w:val="372"/>
          <w:tblHeader w:val="0"/>
        </w:trPr>
        <w:tc>
          <w:tcPr>
            <w:tcW w:w="1792" w:type="dxa"/>
          </w:tcPr>
          <w:p w14:paraId="34A6EA7E"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N/A</w:t>
            </w:r>
          </w:p>
        </w:tc>
        <w:tc>
          <w:tcPr>
            <w:tcW w:w="1620" w:type="dxa"/>
          </w:tcPr>
          <w:p w14:paraId="027EA411"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ML12248A361</w:t>
            </w:r>
          </w:p>
          <w:p w14:paraId="4F68CDCE"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12/19</w:t>
            </w:r>
            <w:r w:rsidRPr="00706458">
              <w:rPr>
                <w:rFonts w:cs="Arial"/>
                <w:szCs w:val="22"/>
              </w:rPr>
              <w:t>/12</w:t>
            </w:r>
          </w:p>
          <w:p w14:paraId="02AC496F"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CN 12-</w:t>
            </w:r>
            <w:r>
              <w:rPr>
                <w:rFonts w:cs="Arial"/>
                <w:szCs w:val="22"/>
              </w:rPr>
              <w:t>029</w:t>
            </w:r>
          </w:p>
          <w:p w14:paraId="2689D987"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5940" w:type="dxa"/>
          </w:tcPr>
          <w:p w14:paraId="116ADE59" w14:textId="786A9BCD"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This revision updates training on the SDP in ISA-7 to reflect recent changes to IMC 0609, “Significance Determination Process.” Specifically, references to the At-Power SDP (0609, Appendix A) Phase 1, 2, and 3 were replaced and the reference section and scenarios were updated.</w:t>
            </w:r>
          </w:p>
        </w:tc>
        <w:tc>
          <w:tcPr>
            <w:tcW w:w="1620" w:type="dxa"/>
          </w:tcPr>
          <w:p w14:paraId="4BE0BFB1"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None</w:t>
            </w:r>
          </w:p>
        </w:tc>
        <w:tc>
          <w:tcPr>
            <w:tcW w:w="1988" w:type="dxa"/>
          </w:tcPr>
          <w:p w14:paraId="0826CE75"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ML12290A180</w:t>
            </w:r>
          </w:p>
          <w:p w14:paraId="53CB1A39"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Closed FF:</w:t>
            </w:r>
          </w:p>
          <w:p w14:paraId="31B9CDA1"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1245C1-1765</w:t>
            </w:r>
          </w:p>
          <w:p w14:paraId="401279EC"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06458">
              <w:rPr>
                <w:rFonts w:cs="Arial"/>
                <w:szCs w:val="22"/>
              </w:rPr>
              <w:t>1245C1-1799</w:t>
            </w:r>
          </w:p>
        </w:tc>
      </w:tr>
      <w:tr w:rsidR="00F04A2D" w:rsidRPr="00706458" w14:paraId="3C0F8D8A" w14:textId="77777777" w:rsidTr="00FE2F9B">
        <w:trPr>
          <w:trHeight w:val="372"/>
          <w:tblHeader w:val="0"/>
        </w:trPr>
        <w:tc>
          <w:tcPr>
            <w:tcW w:w="1792" w:type="dxa"/>
          </w:tcPr>
          <w:p w14:paraId="5B568434"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N/A</w:t>
            </w:r>
          </w:p>
        </w:tc>
        <w:tc>
          <w:tcPr>
            <w:tcW w:w="1620" w:type="dxa"/>
          </w:tcPr>
          <w:p w14:paraId="211AAE16"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ML15177A309</w:t>
            </w:r>
          </w:p>
          <w:p w14:paraId="17954AC0"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01/13/16</w:t>
            </w:r>
          </w:p>
          <w:p w14:paraId="55616989"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CN 16-002</w:t>
            </w:r>
          </w:p>
        </w:tc>
        <w:tc>
          <w:tcPr>
            <w:tcW w:w="5940" w:type="dxa"/>
          </w:tcPr>
          <w:p w14:paraId="151A990B" w14:textId="7F80D404"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This revision updates format and references and removes writing guidance in ISA-7 (SDP), including two sc</w:t>
            </w:r>
            <w:r w:rsidRPr="005743E8">
              <w:rPr>
                <w:rFonts w:cs="Arial"/>
                <w:szCs w:val="22"/>
              </w:rPr>
              <w:t xml:space="preserve">enarios that </w:t>
            </w:r>
            <w:r>
              <w:rPr>
                <w:rFonts w:cs="Arial"/>
                <w:szCs w:val="22"/>
              </w:rPr>
              <w:t>are</w:t>
            </w:r>
            <w:r w:rsidRPr="005743E8">
              <w:rPr>
                <w:rFonts w:cs="Arial"/>
                <w:szCs w:val="22"/>
              </w:rPr>
              <w:t xml:space="preserve"> out of date</w:t>
            </w:r>
            <w:r>
              <w:rPr>
                <w:rFonts w:cs="Arial"/>
                <w:szCs w:val="22"/>
              </w:rPr>
              <w:t>. This revision also closes a</w:t>
            </w:r>
            <w:r w:rsidRPr="00B77E36">
              <w:rPr>
                <w:rFonts w:cs="Arial"/>
                <w:szCs w:val="22"/>
              </w:rPr>
              <w:t xml:space="preserve"> feedback form by adding </w:t>
            </w:r>
            <w:r>
              <w:rPr>
                <w:rFonts w:cs="Arial"/>
                <w:szCs w:val="22"/>
              </w:rPr>
              <w:t>training (on 1</w:t>
            </w:r>
            <w:r w:rsidRPr="001B48E3">
              <w:rPr>
                <w:rFonts w:cs="Arial"/>
                <w:szCs w:val="22"/>
              </w:rPr>
              <w:t xml:space="preserve">0 CFR </w:t>
            </w:r>
            <w:r w:rsidRPr="001B48E3">
              <w:rPr>
                <w:rFonts w:cs="Arial"/>
                <w:bCs/>
                <w:szCs w:val="22"/>
              </w:rPr>
              <w:t>50.72, 50.73, and NUREG-1022</w:t>
            </w:r>
            <w:r>
              <w:rPr>
                <w:rFonts w:cs="Arial"/>
                <w:bCs/>
                <w:szCs w:val="22"/>
              </w:rPr>
              <w:t>)</w:t>
            </w:r>
            <w:r w:rsidRPr="001B48E3">
              <w:rPr>
                <w:rFonts w:cs="Arial"/>
                <w:bCs/>
                <w:szCs w:val="22"/>
              </w:rPr>
              <w:t xml:space="preserve"> </w:t>
            </w:r>
            <w:r>
              <w:rPr>
                <w:rFonts w:cs="Arial"/>
                <w:bCs/>
                <w:szCs w:val="22"/>
              </w:rPr>
              <w:t xml:space="preserve">to </w:t>
            </w:r>
            <w:r w:rsidRPr="001B48E3">
              <w:rPr>
                <w:rFonts w:cs="Arial"/>
                <w:bCs/>
                <w:szCs w:val="22"/>
              </w:rPr>
              <w:t>the initial (R-624 series) and refresher (R</w:t>
            </w:r>
            <w:r w:rsidR="00FD7BB7">
              <w:rPr>
                <w:rFonts w:cs="Arial"/>
                <w:bCs/>
                <w:szCs w:val="22"/>
              </w:rPr>
              <w:noBreakHyphen/>
            </w:r>
            <w:r w:rsidRPr="001B48E3">
              <w:rPr>
                <w:rFonts w:cs="Arial"/>
                <w:bCs/>
                <w:szCs w:val="22"/>
              </w:rPr>
              <w:t>704 series)</w:t>
            </w:r>
            <w:r>
              <w:rPr>
                <w:rFonts w:cs="Arial"/>
                <w:bCs/>
                <w:szCs w:val="22"/>
              </w:rPr>
              <w:t xml:space="preserve"> s</w:t>
            </w:r>
            <w:r w:rsidRPr="001B48E3">
              <w:rPr>
                <w:rFonts w:cs="Arial"/>
                <w:bCs/>
                <w:szCs w:val="22"/>
              </w:rPr>
              <w:t>imulator course</w:t>
            </w:r>
            <w:r>
              <w:rPr>
                <w:rFonts w:cs="Arial"/>
                <w:bCs/>
                <w:szCs w:val="22"/>
              </w:rPr>
              <w:t>s</w:t>
            </w:r>
            <w:r w:rsidRPr="001B48E3">
              <w:rPr>
                <w:rFonts w:cs="Arial"/>
                <w:bCs/>
                <w:szCs w:val="22"/>
              </w:rPr>
              <w:t xml:space="preserve">. </w:t>
            </w:r>
          </w:p>
        </w:tc>
        <w:tc>
          <w:tcPr>
            <w:tcW w:w="1620" w:type="dxa"/>
          </w:tcPr>
          <w:p w14:paraId="386E0088"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None</w:t>
            </w:r>
          </w:p>
        </w:tc>
        <w:tc>
          <w:tcPr>
            <w:tcW w:w="1988" w:type="dxa"/>
          </w:tcPr>
          <w:p w14:paraId="6F172A75"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ML15195A155</w:t>
            </w:r>
          </w:p>
          <w:p w14:paraId="66C4CE87"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Closed FF:</w:t>
            </w:r>
          </w:p>
          <w:p w14:paraId="2733ECFB"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1245C1-2069</w:t>
            </w:r>
          </w:p>
          <w:p w14:paraId="0E172E28"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ML15075A079</w:t>
            </w:r>
          </w:p>
          <w:p w14:paraId="2A526742"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1245C1-2126</w:t>
            </w:r>
          </w:p>
          <w:p w14:paraId="365027B1" w14:textId="77777777" w:rsidR="00F04A2D" w:rsidRPr="00706458"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ML15068A066</w:t>
            </w:r>
          </w:p>
        </w:tc>
      </w:tr>
      <w:tr w:rsidR="00F04A2D" w:rsidRPr="00706458" w14:paraId="0A2A45DD" w14:textId="77777777" w:rsidTr="00FE2F9B">
        <w:trPr>
          <w:trHeight w:val="372"/>
          <w:tblHeader w:val="0"/>
        </w:trPr>
        <w:tc>
          <w:tcPr>
            <w:tcW w:w="1792" w:type="dxa"/>
          </w:tcPr>
          <w:p w14:paraId="3BB5B19D"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lastRenderedPageBreak/>
              <w:t>N/A</w:t>
            </w:r>
          </w:p>
        </w:tc>
        <w:tc>
          <w:tcPr>
            <w:tcW w:w="1620" w:type="dxa"/>
          </w:tcPr>
          <w:p w14:paraId="446B9CA4"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0C71A8">
              <w:rPr>
                <w:rFonts w:cs="Arial"/>
                <w:szCs w:val="22"/>
              </w:rPr>
              <w:t>ML16301A167</w:t>
            </w:r>
          </w:p>
          <w:p w14:paraId="6F6519CA"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12/19/16</w:t>
            </w:r>
          </w:p>
          <w:p w14:paraId="149B4EE6"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CN 16-034</w:t>
            </w:r>
          </w:p>
        </w:tc>
        <w:tc>
          <w:tcPr>
            <w:tcW w:w="5940" w:type="dxa"/>
          </w:tcPr>
          <w:p w14:paraId="252E926A"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This revision adds training on 10 CFR 50.59 to ISA-1, updates ISA-7 (SDP), OJT-3 (s</w:t>
            </w:r>
            <w:r w:rsidRPr="008D5C41">
              <w:rPr>
                <w:rFonts w:cs="Arial"/>
                <w:szCs w:val="22"/>
              </w:rPr>
              <w:t xml:space="preserve">ecurity </w:t>
            </w:r>
            <w:r>
              <w:rPr>
                <w:rFonts w:cs="Arial"/>
                <w:szCs w:val="22"/>
              </w:rPr>
              <w:t>p</w:t>
            </w:r>
            <w:r w:rsidRPr="008D5C41">
              <w:rPr>
                <w:rFonts w:cs="Arial"/>
                <w:szCs w:val="22"/>
              </w:rPr>
              <w:t>lan</w:t>
            </w:r>
            <w:r>
              <w:rPr>
                <w:rFonts w:cs="Arial"/>
                <w:szCs w:val="22"/>
              </w:rPr>
              <w:t>),</w:t>
            </w:r>
            <w:r w:rsidRPr="008D5C41">
              <w:rPr>
                <w:rFonts w:cs="Arial"/>
                <w:szCs w:val="22"/>
              </w:rPr>
              <w:t xml:space="preserve"> </w:t>
            </w:r>
            <w:r>
              <w:rPr>
                <w:rFonts w:cs="Arial"/>
                <w:szCs w:val="22"/>
              </w:rPr>
              <w:t xml:space="preserve">OJT-6 (post trip review), OJT-7 (emergency response), and relaxes a prerequisite (to complete Appendix A before </w:t>
            </w:r>
            <w:r w:rsidRPr="00E965EB">
              <w:rPr>
                <w:rFonts w:cs="Arial"/>
                <w:szCs w:val="22"/>
              </w:rPr>
              <w:t xml:space="preserve">beginning </w:t>
            </w:r>
            <w:r>
              <w:rPr>
                <w:rFonts w:cs="Arial"/>
                <w:szCs w:val="22"/>
              </w:rPr>
              <w:t xml:space="preserve">this qualification </w:t>
            </w:r>
            <w:r w:rsidRPr="00E965EB">
              <w:rPr>
                <w:rFonts w:cs="Arial"/>
                <w:szCs w:val="22"/>
              </w:rPr>
              <w:t>standard</w:t>
            </w:r>
            <w:r>
              <w:rPr>
                <w:rFonts w:cs="Arial"/>
                <w:szCs w:val="22"/>
              </w:rPr>
              <w:t>) to a “recommendation” the branch chief can override. This revision also updates references and hyperlinks.</w:t>
            </w:r>
          </w:p>
        </w:tc>
        <w:tc>
          <w:tcPr>
            <w:tcW w:w="1620" w:type="dxa"/>
          </w:tcPr>
          <w:p w14:paraId="06B3C394"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None</w:t>
            </w:r>
          </w:p>
        </w:tc>
        <w:tc>
          <w:tcPr>
            <w:tcW w:w="1988" w:type="dxa"/>
          </w:tcPr>
          <w:p w14:paraId="3962BACA"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0C71A8">
              <w:rPr>
                <w:rFonts w:cs="Arial"/>
                <w:szCs w:val="22"/>
              </w:rPr>
              <w:t>ML16301A342</w:t>
            </w:r>
          </w:p>
          <w:p w14:paraId="1BA4AFCD"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Closed FF:</w:t>
            </w:r>
          </w:p>
          <w:p w14:paraId="17F90BD7"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1245C1-2200</w:t>
            </w:r>
          </w:p>
          <w:p w14:paraId="4847EBB4" w14:textId="77777777" w:rsidR="00F04A2D" w:rsidRDefault="00F04A2D"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ML16301A076</w:t>
            </w:r>
          </w:p>
        </w:tc>
      </w:tr>
      <w:tr w:rsidR="00FD7BB7" w:rsidRPr="00706458" w14:paraId="1A90D81F" w14:textId="77777777" w:rsidTr="00FE2F9B">
        <w:trPr>
          <w:trHeight w:val="372"/>
          <w:tblHeader w:val="0"/>
        </w:trPr>
        <w:tc>
          <w:tcPr>
            <w:tcW w:w="1792" w:type="dxa"/>
          </w:tcPr>
          <w:p w14:paraId="221C3ED5" w14:textId="21DE3D2E" w:rsidR="00FD7BB7" w:rsidRDefault="00742F11"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N/A</w:t>
            </w:r>
          </w:p>
        </w:tc>
        <w:tc>
          <w:tcPr>
            <w:tcW w:w="1620" w:type="dxa"/>
          </w:tcPr>
          <w:p w14:paraId="529AF7E6" w14:textId="77777777" w:rsidR="00FD7BB7" w:rsidRPr="00FD7BB7" w:rsidRDefault="00FD7BB7"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D7BB7">
              <w:rPr>
                <w:rFonts w:cs="Arial"/>
                <w:szCs w:val="22"/>
              </w:rPr>
              <w:t>ML20112F347</w:t>
            </w:r>
          </w:p>
          <w:p w14:paraId="1E2510BE" w14:textId="77777777" w:rsidR="00FD7BB7" w:rsidRPr="00FD7BB7" w:rsidRDefault="00FD7BB7"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D7BB7">
              <w:rPr>
                <w:rFonts w:cs="Arial"/>
                <w:szCs w:val="22"/>
              </w:rPr>
              <w:t>11/09/20</w:t>
            </w:r>
          </w:p>
          <w:p w14:paraId="30A3436D" w14:textId="0F0008DE" w:rsidR="00FD7BB7" w:rsidRPr="000C71A8" w:rsidRDefault="00FD7BB7"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D7BB7">
              <w:rPr>
                <w:rFonts w:cs="Arial"/>
                <w:szCs w:val="22"/>
              </w:rPr>
              <w:t>CN 20-061</w:t>
            </w:r>
          </w:p>
        </w:tc>
        <w:tc>
          <w:tcPr>
            <w:tcW w:w="5940" w:type="dxa"/>
          </w:tcPr>
          <w:p w14:paraId="025E8278" w14:textId="384AFE74" w:rsidR="00FD7BB7" w:rsidRDefault="00FD7BB7"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D7BB7">
              <w:rPr>
                <w:rFonts w:cs="Arial"/>
                <w:szCs w:val="22"/>
              </w:rPr>
              <w:t>This revision removed references to out</w:t>
            </w:r>
            <w:ins w:id="146" w:author="Author">
              <w:r w:rsidR="00FE2F9B">
                <w:rPr>
                  <w:rFonts w:cs="Arial"/>
                  <w:szCs w:val="22"/>
                </w:rPr>
                <w:noBreakHyphen/>
              </w:r>
            </w:ins>
            <w:r w:rsidRPr="00FD7BB7">
              <w:rPr>
                <w:rFonts w:cs="Arial"/>
                <w:szCs w:val="22"/>
              </w:rPr>
              <w:t>of</w:t>
            </w:r>
            <w:ins w:id="147" w:author="Author">
              <w:r w:rsidR="00FE2F9B">
                <w:rPr>
                  <w:rFonts w:cs="Arial"/>
                  <w:szCs w:val="22"/>
                </w:rPr>
                <w:noBreakHyphen/>
              </w:r>
            </w:ins>
            <w:r w:rsidRPr="00FD7BB7">
              <w:rPr>
                <w:rFonts w:cs="Arial"/>
                <w:szCs w:val="22"/>
              </w:rPr>
              <w:t>date websites, programs and procedures. ISA-OPS-3 was significantly revised to reflect new NRC Operability guidance. ISA-OPS-6 was added to introduce inspectors to the ASME code and ISI inspection programs based upon feedback received during focus groups involving resident inspectors. OJT-OPS-3 was updated to provide additional security program inspection guidance for inspectors.</w:t>
            </w:r>
          </w:p>
        </w:tc>
        <w:tc>
          <w:tcPr>
            <w:tcW w:w="1620" w:type="dxa"/>
          </w:tcPr>
          <w:p w14:paraId="7EBFEF36" w14:textId="62EA0B61" w:rsidR="00FD7BB7" w:rsidRDefault="00FD7BB7"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None</w:t>
            </w:r>
          </w:p>
        </w:tc>
        <w:tc>
          <w:tcPr>
            <w:tcW w:w="1988" w:type="dxa"/>
          </w:tcPr>
          <w:p w14:paraId="2448DE9C" w14:textId="20825C0C" w:rsidR="00FD7BB7" w:rsidRPr="000C71A8" w:rsidRDefault="00FD7BB7"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ML20112F452</w:t>
            </w:r>
          </w:p>
        </w:tc>
      </w:tr>
      <w:tr w:rsidR="00FD7BB7" w:rsidRPr="00706458" w14:paraId="4C6871E0" w14:textId="77777777" w:rsidTr="00FE2F9B">
        <w:trPr>
          <w:trHeight w:val="372"/>
          <w:tblHeader w:val="0"/>
        </w:trPr>
        <w:tc>
          <w:tcPr>
            <w:tcW w:w="1792" w:type="dxa"/>
          </w:tcPr>
          <w:p w14:paraId="668F6D51" w14:textId="79AB1206" w:rsidR="00FD7BB7" w:rsidRDefault="00EC622A" w:rsidP="00FE2F9B">
            <w:pPr>
              <w:pStyle w:val="BodyText-table"/>
            </w:pPr>
            <w:r>
              <w:t>N/A</w:t>
            </w:r>
          </w:p>
        </w:tc>
        <w:tc>
          <w:tcPr>
            <w:tcW w:w="1620" w:type="dxa"/>
          </w:tcPr>
          <w:p w14:paraId="58DE7F6A" w14:textId="77777777" w:rsidR="00FD7BB7" w:rsidRPr="00FD7BB7" w:rsidRDefault="00FD7BB7" w:rsidP="00FE2F9B">
            <w:pPr>
              <w:pStyle w:val="BodyText-table"/>
            </w:pPr>
            <w:r w:rsidRPr="00FD7BB7">
              <w:t>ML23030A607</w:t>
            </w:r>
          </w:p>
          <w:p w14:paraId="6ACAEEC8" w14:textId="5B2CAC06" w:rsidR="00FD7BB7" w:rsidRPr="00FD7BB7" w:rsidRDefault="00295A92" w:rsidP="00FE2F9B">
            <w:pPr>
              <w:pStyle w:val="BodyText-table"/>
            </w:pPr>
            <w:r>
              <w:t>06/14/23</w:t>
            </w:r>
          </w:p>
          <w:p w14:paraId="2761AEC5" w14:textId="3B28F61D" w:rsidR="00FD7BB7" w:rsidRPr="00FD7BB7" w:rsidRDefault="00FD7BB7" w:rsidP="00FE2F9B">
            <w:pPr>
              <w:pStyle w:val="BodyText-table"/>
            </w:pPr>
            <w:r w:rsidRPr="00FD7BB7">
              <w:t>CN</w:t>
            </w:r>
            <w:r w:rsidR="00A333A8">
              <w:t xml:space="preserve"> 23-016</w:t>
            </w:r>
          </w:p>
        </w:tc>
        <w:tc>
          <w:tcPr>
            <w:tcW w:w="5940" w:type="dxa"/>
          </w:tcPr>
          <w:p w14:paraId="697A7615" w14:textId="2A8AE109" w:rsidR="00FD7BB7" w:rsidRPr="00FD7BB7" w:rsidRDefault="00FD7BB7" w:rsidP="00FE2F9B">
            <w:pPr>
              <w:pStyle w:val="BodyText-table"/>
            </w:pPr>
            <w:r w:rsidRPr="00FD7BB7">
              <w:t>This revision updated websites that had changed and corrected format items.</w:t>
            </w:r>
          </w:p>
        </w:tc>
        <w:tc>
          <w:tcPr>
            <w:tcW w:w="1620" w:type="dxa"/>
          </w:tcPr>
          <w:p w14:paraId="1A10FE84" w14:textId="6E70CC3F" w:rsidR="00FD7BB7" w:rsidRDefault="00FD7BB7" w:rsidP="00FE2F9B">
            <w:pPr>
              <w:pStyle w:val="BodyText-table"/>
            </w:pPr>
            <w:r>
              <w:t>None</w:t>
            </w:r>
          </w:p>
        </w:tc>
        <w:tc>
          <w:tcPr>
            <w:tcW w:w="1988" w:type="dxa"/>
          </w:tcPr>
          <w:p w14:paraId="203F63FA" w14:textId="77777777" w:rsidR="00FD7BB7" w:rsidRDefault="00FD7BB7" w:rsidP="00FE2F9B">
            <w:pPr>
              <w:pStyle w:val="BodyText-table"/>
            </w:pPr>
          </w:p>
          <w:p w14:paraId="5385338D" w14:textId="77777777" w:rsidR="00B41F19" w:rsidRDefault="00134115" w:rsidP="00FE2F9B">
            <w:pPr>
              <w:pStyle w:val="BodyText-table"/>
            </w:pPr>
            <w:r>
              <w:t>1245C1-2482</w:t>
            </w:r>
          </w:p>
          <w:p w14:paraId="1900BD3C" w14:textId="11D0BB91" w:rsidR="00134115" w:rsidRDefault="00134115" w:rsidP="00FE2F9B">
            <w:pPr>
              <w:pStyle w:val="BodyText-table"/>
            </w:pPr>
            <w:r>
              <w:t>ML23128A157</w:t>
            </w:r>
          </w:p>
        </w:tc>
      </w:tr>
    </w:tbl>
    <w:p w14:paraId="7520EB8D" w14:textId="77777777" w:rsidR="00F04A2D" w:rsidRDefault="00F04A2D" w:rsidP="00FD7BB7">
      <w:pPr>
        <w:pStyle w:val="BodyText"/>
      </w:pPr>
    </w:p>
    <w:sectPr w:rsidR="00F04A2D" w:rsidSect="00292872">
      <w:footerReference w:type="default" r:id="rId29"/>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FBC80" w14:textId="77777777" w:rsidR="00633C57" w:rsidRDefault="00633C57">
      <w:r>
        <w:separator/>
      </w:r>
    </w:p>
  </w:endnote>
  <w:endnote w:type="continuationSeparator" w:id="0">
    <w:p w14:paraId="5BBAF594" w14:textId="77777777" w:rsidR="00633C57" w:rsidRDefault="00633C57">
      <w:r>
        <w:continuationSeparator/>
      </w:r>
    </w:p>
  </w:endnote>
  <w:endnote w:type="continuationNotice" w:id="1">
    <w:p w14:paraId="012E5883" w14:textId="77777777" w:rsidR="00633C57" w:rsidRDefault="00633C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4DB94" w14:textId="03E5F4F9" w:rsidR="00B62F7D" w:rsidRPr="000B1BBD" w:rsidRDefault="00B62F7D" w:rsidP="000B1BBD">
    <w:pPr>
      <w:pStyle w:val="Footer"/>
      <w:tabs>
        <w:tab w:val="clear" w:pos="4320"/>
        <w:tab w:val="clear" w:pos="8640"/>
        <w:tab w:val="center" w:pos="4680"/>
        <w:tab w:val="right" w:pos="9360"/>
      </w:tabs>
      <w:rPr>
        <w:rFonts w:cs="Arial"/>
        <w:szCs w:val="22"/>
      </w:rPr>
    </w:pPr>
    <w:r w:rsidRPr="000B1BBD">
      <w:rPr>
        <w:rFonts w:cs="Arial"/>
        <w:szCs w:val="22"/>
      </w:rPr>
      <w:t xml:space="preserve">Issue Date: </w:t>
    </w:r>
    <w:r w:rsidR="00A333A8">
      <w:rPr>
        <w:rFonts w:cs="Arial"/>
        <w:szCs w:val="22"/>
      </w:rPr>
      <w:t>06/14/23</w:t>
    </w:r>
    <w:r>
      <w:rPr>
        <w:rFonts w:cs="Arial"/>
        <w:szCs w:val="22"/>
      </w:rPr>
      <w:tab/>
    </w:r>
    <w:r w:rsidRPr="000B1BBD">
      <w:rPr>
        <w:rFonts w:cs="Arial"/>
        <w:szCs w:val="22"/>
      </w:rPr>
      <w:fldChar w:fldCharType="begin"/>
    </w:r>
    <w:r w:rsidRPr="000B1BBD">
      <w:rPr>
        <w:rFonts w:cs="Arial"/>
        <w:szCs w:val="22"/>
      </w:rPr>
      <w:instrText xml:space="preserve"> PAGE   \* MERGEFORMAT </w:instrText>
    </w:r>
    <w:r w:rsidRPr="000B1BBD">
      <w:rPr>
        <w:rFonts w:cs="Arial"/>
        <w:szCs w:val="22"/>
      </w:rPr>
      <w:fldChar w:fldCharType="separate"/>
    </w:r>
    <w:r>
      <w:rPr>
        <w:rFonts w:cs="Arial"/>
        <w:noProof/>
        <w:szCs w:val="22"/>
      </w:rPr>
      <w:t>i</w:t>
    </w:r>
    <w:r w:rsidRPr="000B1BBD">
      <w:rPr>
        <w:rFonts w:cs="Arial"/>
        <w:szCs w:val="22"/>
      </w:rPr>
      <w:fldChar w:fldCharType="end"/>
    </w:r>
    <w:r>
      <w:rPr>
        <w:rFonts w:cs="Arial"/>
        <w:szCs w:val="22"/>
      </w:rPr>
      <w:tab/>
      <w:t>1245 App C1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A72A4" w14:textId="73CFBF2C" w:rsidR="009B3C35" w:rsidRPr="000B1BBD" w:rsidRDefault="009B3C35" w:rsidP="000B1BBD">
    <w:pPr>
      <w:pStyle w:val="Footer"/>
      <w:tabs>
        <w:tab w:val="clear" w:pos="4320"/>
        <w:tab w:val="clear" w:pos="8640"/>
        <w:tab w:val="center" w:pos="4680"/>
        <w:tab w:val="right" w:pos="9360"/>
      </w:tabs>
      <w:rPr>
        <w:rFonts w:cs="Arial"/>
        <w:szCs w:val="22"/>
      </w:rPr>
    </w:pPr>
    <w:r w:rsidRPr="000B1BBD">
      <w:rPr>
        <w:rFonts w:cs="Arial"/>
        <w:szCs w:val="22"/>
      </w:rPr>
      <w:t xml:space="preserve">Issue Date: </w:t>
    </w:r>
    <w:r w:rsidR="00A333A8">
      <w:rPr>
        <w:rFonts w:cs="Arial"/>
        <w:szCs w:val="22"/>
      </w:rPr>
      <w:t>06/14/23</w:t>
    </w:r>
    <w:r>
      <w:rPr>
        <w:rFonts w:cs="Arial"/>
        <w:szCs w:val="22"/>
      </w:rPr>
      <w:tab/>
    </w:r>
    <w:r w:rsidRPr="000B1BBD">
      <w:rPr>
        <w:rFonts w:cs="Arial"/>
        <w:szCs w:val="22"/>
      </w:rPr>
      <w:fldChar w:fldCharType="begin"/>
    </w:r>
    <w:r w:rsidRPr="000B1BBD">
      <w:rPr>
        <w:rFonts w:cs="Arial"/>
        <w:szCs w:val="22"/>
      </w:rPr>
      <w:instrText xml:space="preserve"> PAGE   \* MERGEFORMAT </w:instrText>
    </w:r>
    <w:r w:rsidRPr="000B1BBD">
      <w:rPr>
        <w:rFonts w:cs="Arial"/>
        <w:szCs w:val="22"/>
      </w:rPr>
      <w:fldChar w:fldCharType="separate"/>
    </w:r>
    <w:r>
      <w:rPr>
        <w:rFonts w:cs="Arial"/>
        <w:noProof/>
        <w:szCs w:val="22"/>
      </w:rPr>
      <w:t>1</w:t>
    </w:r>
    <w:r w:rsidRPr="000B1BBD">
      <w:rPr>
        <w:rFonts w:cs="Arial"/>
        <w:szCs w:val="22"/>
      </w:rPr>
      <w:fldChar w:fldCharType="end"/>
    </w:r>
    <w:r>
      <w:rPr>
        <w:rFonts w:cs="Arial"/>
        <w:szCs w:val="22"/>
      </w:rPr>
      <w:tab/>
      <w:t>1245 App C1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1C5F" w14:textId="10EB8BA7" w:rsidR="009B3C35" w:rsidRPr="00C31081" w:rsidRDefault="009B3C35" w:rsidP="00D56D88">
    <w:pPr>
      <w:tabs>
        <w:tab w:val="center" w:pos="6480"/>
        <w:tab w:val="right" w:pos="12960"/>
      </w:tabs>
      <w:rPr>
        <w:rFonts w:cs="Arial"/>
        <w:szCs w:val="22"/>
      </w:rPr>
    </w:pPr>
    <w:r w:rsidRPr="00C31081">
      <w:rPr>
        <w:rFonts w:cs="Arial"/>
        <w:szCs w:val="22"/>
      </w:rPr>
      <w:t xml:space="preserve">Issue Date: </w:t>
    </w:r>
    <w:r w:rsidR="00A333A8">
      <w:rPr>
        <w:rFonts w:cs="Arial"/>
        <w:szCs w:val="22"/>
      </w:rPr>
      <w:t>06/14/23</w:t>
    </w:r>
    <w:r w:rsidRPr="00C31081">
      <w:rPr>
        <w:rFonts w:cs="Arial"/>
        <w:szCs w:val="22"/>
      </w:rPr>
      <w:tab/>
    </w:r>
    <w:r>
      <w:rPr>
        <w:rFonts w:cs="Arial"/>
        <w:szCs w:val="22"/>
      </w:rPr>
      <w:t>Att1-</w:t>
    </w:r>
    <w:r w:rsidR="00292872" w:rsidRPr="00292872">
      <w:rPr>
        <w:rFonts w:cs="Arial"/>
        <w:szCs w:val="22"/>
      </w:rPr>
      <w:fldChar w:fldCharType="begin"/>
    </w:r>
    <w:r w:rsidR="00292872" w:rsidRPr="00292872">
      <w:rPr>
        <w:rFonts w:cs="Arial"/>
        <w:szCs w:val="22"/>
      </w:rPr>
      <w:instrText xml:space="preserve"> PAGE   \* MERGEFORMAT </w:instrText>
    </w:r>
    <w:r w:rsidR="00292872" w:rsidRPr="00292872">
      <w:rPr>
        <w:rFonts w:cs="Arial"/>
        <w:szCs w:val="22"/>
      </w:rPr>
      <w:fldChar w:fldCharType="separate"/>
    </w:r>
    <w:r w:rsidR="00292872" w:rsidRPr="00292872">
      <w:rPr>
        <w:rFonts w:cs="Arial"/>
        <w:noProof/>
        <w:szCs w:val="22"/>
      </w:rPr>
      <w:t>1</w:t>
    </w:r>
    <w:r w:rsidR="00292872" w:rsidRPr="00292872">
      <w:rPr>
        <w:rFonts w:cs="Arial"/>
        <w:noProof/>
        <w:szCs w:val="22"/>
      </w:rPr>
      <w:fldChar w:fldCharType="end"/>
    </w:r>
    <w:r w:rsidRPr="00C31081">
      <w:rPr>
        <w:rFonts w:cs="Arial"/>
        <w:szCs w:val="22"/>
      </w:rPr>
      <w:tab/>
      <w:t>1245</w:t>
    </w:r>
    <w:r w:rsidR="00292872">
      <w:rPr>
        <w:rFonts w:cs="Arial"/>
        <w:szCs w:val="22"/>
      </w:rPr>
      <w:t xml:space="preserve"> </w:t>
    </w:r>
    <w:r>
      <w:rPr>
        <w:rFonts w:cs="Arial"/>
        <w:szCs w:val="22"/>
      </w:rPr>
      <w:t>App C1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FC160" w14:textId="77777777" w:rsidR="00633C57" w:rsidRDefault="00633C57">
      <w:r>
        <w:separator/>
      </w:r>
    </w:p>
  </w:footnote>
  <w:footnote w:type="continuationSeparator" w:id="0">
    <w:p w14:paraId="4BFC4EB3" w14:textId="77777777" w:rsidR="00633C57" w:rsidRDefault="00633C57">
      <w:r>
        <w:continuationSeparator/>
      </w:r>
    </w:p>
  </w:footnote>
  <w:footnote w:type="continuationNotice" w:id="1">
    <w:p w14:paraId="7C0E38FB" w14:textId="77777777" w:rsidR="00633C57" w:rsidRDefault="00633C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2015F" w14:textId="77777777" w:rsidR="009B3C35" w:rsidRDefault="009B3C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E0C5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1C25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C30E1F0"/>
    <w:lvl w:ilvl="0">
      <w:start w:val="1"/>
      <w:numFmt w:val="decimal"/>
      <w:lvlText w:val="%1."/>
      <w:lvlJc w:val="left"/>
      <w:pPr>
        <w:tabs>
          <w:tab w:val="num" w:pos="1080"/>
        </w:tabs>
        <w:ind w:left="1080" w:hanging="360"/>
      </w:pPr>
    </w:lvl>
  </w:abstractNum>
  <w:abstractNum w:abstractNumId="3" w15:restartNumberingAfterBreak="0">
    <w:nsid w:val="FFFFFF82"/>
    <w:multiLevelType w:val="singleLevel"/>
    <w:tmpl w:val="47120856"/>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3CB08AB6"/>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15:restartNumberingAfterBreak="0">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9" w15:restartNumberingAfterBreak="0">
    <w:nsid w:val="00000005"/>
    <w:multiLevelType w:val="multilevel"/>
    <w:tmpl w:val="00000000"/>
    <w:name w:val="AutoList8"/>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S"/>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10" w15:restartNumberingAfterBreak="0">
    <w:nsid w:val="00000006"/>
    <w:multiLevelType w:val="multilevel"/>
    <w:tmpl w:val="00000000"/>
    <w:name w:val="AutoList5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7"/>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9"/>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A"/>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B"/>
    <w:multiLevelType w:val="multilevel"/>
    <w:tmpl w:val="00000000"/>
    <w:name w:val="AutoList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C"/>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0D"/>
    <w:multiLevelType w:val="multilevel"/>
    <w:tmpl w:val="00000000"/>
    <w:name w:val="AutoList30"/>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4."/>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18" w15:restartNumberingAfterBreak="0">
    <w:nsid w:val="0000000E"/>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0F"/>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0"/>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1"/>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2"/>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13"/>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4"/>
    <w:multiLevelType w:val="multilevel"/>
    <w:tmpl w:val="00000000"/>
    <w:name w:val="AutoList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5"/>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6"/>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17"/>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18"/>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9"/>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1A"/>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1B"/>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1C"/>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1D"/>
    <w:multiLevelType w:val="multilevel"/>
    <w:tmpl w:val="00000000"/>
    <w:name w:val="AutoList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1E"/>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00001F"/>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000020"/>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15:restartNumberingAfterBreak="0">
    <w:nsid w:val="00000021"/>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15:restartNumberingAfterBreak="0">
    <w:nsid w:val="00000022"/>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15:restartNumberingAfterBreak="0">
    <w:nsid w:val="00000023"/>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15:restartNumberingAfterBreak="0">
    <w:nsid w:val="00000024"/>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15:restartNumberingAfterBreak="0">
    <w:nsid w:val="00000025"/>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15:restartNumberingAfterBreak="0">
    <w:nsid w:val="00000026"/>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15:restartNumberingAfterBreak="0">
    <w:nsid w:val="00000027"/>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15:restartNumberingAfterBreak="0">
    <w:nsid w:val="00000028"/>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15:restartNumberingAfterBreak="0">
    <w:nsid w:val="00000029"/>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15:restartNumberingAfterBreak="0">
    <w:nsid w:val="0000002A"/>
    <w:multiLevelType w:val="multilevel"/>
    <w:tmpl w:val="00000000"/>
    <w:name w:val="AutoList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15:restartNumberingAfterBreak="0">
    <w:nsid w:val="0000002B"/>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15:restartNumberingAfterBreak="0">
    <w:nsid w:val="0000002C"/>
    <w:multiLevelType w:val="multilevel"/>
    <w:tmpl w:val="00000000"/>
    <w:name w:val="AutoList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15:restartNumberingAfterBreak="0">
    <w:nsid w:val="0000002D"/>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15:restartNumberingAfterBreak="0">
    <w:nsid w:val="0000002E"/>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15:restartNumberingAfterBreak="0">
    <w:nsid w:val="0000002F"/>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15:restartNumberingAfterBreak="0">
    <w:nsid w:val="00000030"/>
    <w:multiLevelType w:val="multilevel"/>
    <w:tmpl w:val="00000000"/>
    <w:name w:val="AutoList5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15:restartNumberingAfterBreak="0">
    <w:nsid w:val="00000031"/>
    <w:multiLevelType w:val="multilevel"/>
    <w:tmpl w:val="00000000"/>
    <w:name w:val="AutoList4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15:restartNumberingAfterBreak="0">
    <w:nsid w:val="00000032"/>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15:restartNumberingAfterBreak="0">
    <w:nsid w:val="00000033"/>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15:restartNumberingAfterBreak="0">
    <w:nsid w:val="00000034"/>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7" w15:restartNumberingAfterBreak="0">
    <w:nsid w:val="00000035"/>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8" w15:restartNumberingAfterBreak="0">
    <w:nsid w:val="00000036"/>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9" w15:restartNumberingAfterBreak="0">
    <w:nsid w:val="00000037"/>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0" w15:restartNumberingAfterBreak="0">
    <w:nsid w:val="00000038"/>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1" w15:restartNumberingAfterBreak="0">
    <w:nsid w:val="00000039"/>
    <w:multiLevelType w:val="multilevel"/>
    <w:tmpl w:val="00000000"/>
    <w:name w:val="AutoList1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2" w15:restartNumberingAfterBreak="0">
    <w:nsid w:val="0000003A"/>
    <w:multiLevelType w:val="multilevel"/>
    <w:tmpl w:val="00000000"/>
    <w:name w:val="AutoList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15:restartNumberingAfterBreak="0">
    <w:nsid w:val="0000003B"/>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4" w15:restartNumberingAfterBreak="0">
    <w:nsid w:val="0000003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5" w15:restartNumberingAfterBreak="0">
    <w:nsid w:val="0000003D"/>
    <w:multiLevelType w:val="multilevel"/>
    <w:tmpl w:val="00000000"/>
    <w:name w:val="AutoList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6" w15:restartNumberingAfterBreak="0">
    <w:nsid w:val="0000003E"/>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7" w15:restartNumberingAfterBreak="0">
    <w:nsid w:val="0000003F"/>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8" w15:restartNumberingAfterBreak="0">
    <w:nsid w:val="00000040"/>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9" w15:restartNumberingAfterBreak="0">
    <w:nsid w:val="0000004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0" w15:restartNumberingAfterBreak="0">
    <w:nsid w:val="0000004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1" w15:restartNumberingAfterBreak="0">
    <w:nsid w:val="00000043"/>
    <w:multiLevelType w:val="multilevel"/>
    <w:tmpl w:val="00000000"/>
    <w:name w:val="AutoList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2" w15:restartNumberingAfterBreak="0">
    <w:nsid w:val="00000044"/>
    <w:multiLevelType w:val="multilevel"/>
    <w:tmpl w:val="00000000"/>
    <w:name w:val="AutoList5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3" w15:restartNumberingAfterBreak="0">
    <w:nsid w:val="00000045"/>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4" w15:restartNumberingAfterBreak="0">
    <w:nsid w:val="00000046"/>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5" w15:restartNumberingAfterBreak="0">
    <w:nsid w:val="00000047"/>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6" w15:restartNumberingAfterBreak="0">
    <w:nsid w:val="00000048"/>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7" w15:restartNumberingAfterBreak="0">
    <w:nsid w:val="006557E8"/>
    <w:multiLevelType w:val="hybridMultilevel"/>
    <w:tmpl w:val="AC4C9080"/>
    <w:name w:val="AutoList832222222322222222222"/>
    <w:lvl w:ilvl="0" w:tplc="04966F0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00B131C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9" w15:restartNumberingAfterBreak="0">
    <w:nsid w:val="018C06E8"/>
    <w:multiLevelType w:val="hybridMultilevel"/>
    <w:tmpl w:val="2640E502"/>
    <w:name w:val="AutoList83222222232222222222222222"/>
    <w:lvl w:ilvl="0" w:tplc="FB569A7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05233BD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1" w15:restartNumberingAfterBreak="0">
    <w:nsid w:val="060E6C7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2" w15:restartNumberingAfterBreak="0">
    <w:nsid w:val="0690720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3" w15:restartNumberingAfterBreak="0">
    <w:nsid w:val="0A4E046B"/>
    <w:multiLevelType w:val="multilevel"/>
    <w:tmpl w:val="9D4E6808"/>
    <w:name w:val="AutoList832222223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4" w15:restartNumberingAfterBreak="0">
    <w:nsid w:val="0B432910"/>
    <w:multiLevelType w:val="multilevel"/>
    <w:tmpl w:val="CDE4499A"/>
    <w:name w:val="AutoList832222223222222222222"/>
    <w:lvl w:ilvl="0">
      <w:start w:val="1"/>
      <w:numFmt w:val="decimal"/>
      <w:lvlText w:val="%1."/>
      <w:lvlJc w:val="left"/>
      <w:pPr>
        <w:tabs>
          <w:tab w:val="num" w:pos="2703"/>
        </w:tabs>
        <w:ind w:left="2703"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5" w15:restartNumberingAfterBreak="0">
    <w:nsid w:val="0E6748BF"/>
    <w:multiLevelType w:val="hybridMultilevel"/>
    <w:tmpl w:val="3D86A3A2"/>
    <w:name w:val="AutoList8322222223222222222222222222"/>
    <w:lvl w:ilvl="0" w:tplc="318409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0ECF5F5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7" w15:restartNumberingAfterBreak="0">
    <w:nsid w:val="10CE5FA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8" w15:restartNumberingAfterBreak="0">
    <w:nsid w:val="10D4585B"/>
    <w:multiLevelType w:val="hybridMultilevel"/>
    <w:tmpl w:val="B09032CC"/>
    <w:name w:val="AutoList8322222223222222222222"/>
    <w:lvl w:ilvl="0" w:tplc="205A931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10FB1BA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0" w15:restartNumberingAfterBreak="0">
    <w:nsid w:val="10FD716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1" w15:restartNumberingAfterBreak="0">
    <w:nsid w:val="13B23B3C"/>
    <w:multiLevelType w:val="hybridMultilevel"/>
    <w:tmpl w:val="FB4C3456"/>
    <w:name w:val="AutoList832222222322222222"/>
    <w:lvl w:ilvl="0" w:tplc="4752689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13E4577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3" w15:restartNumberingAfterBreak="0">
    <w:nsid w:val="13F0179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4" w15:restartNumberingAfterBreak="0">
    <w:nsid w:val="17A1426B"/>
    <w:multiLevelType w:val="hybridMultilevel"/>
    <w:tmpl w:val="A3AA501C"/>
    <w:name w:val="AutoList832222222322222222222222"/>
    <w:lvl w:ilvl="0" w:tplc="91AE5A9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17A9604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6" w15:restartNumberingAfterBreak="0">
    <w:nsid w:val="18120F9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7" w15:restartNumberingAfterBreak="0">
    <w:nsid w:val="186A6242"/>
    <w:multiLevelType w:val="hybridMultilevel"/>
    <w:tmpl w:val="BCB27C52"/>
    <w:name w:val="AutoList832222222322222222222222222222"/>
    <w:lvl w:ilvl="0" w:tplc="BB842D3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15:restartNumberingAfterBreak="0">
    <w:nsid w:val="189670B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9" w15:restartNumberingAfterBreak="0">
    <w:nsid w:val="1CB91D08"/>
    <w:multiLevelType w:val="multilevel"/>
    <w:tmpl w:val="9EE8B6F2"/>
    <w:name w:val="AutoList832222224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0" w15:restartNumberingAfterBreak="0">
    <w:nsid w:val="1D0C7C60"/>
    <w:multiLevelType w:val="multilevel"/>
    <w:tmpl w:val="DB969DC0"/>
    <w:name w:val="AutoList83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1" w15:restartNumberingAfterBreak="0">
    <w:nsid w:val="1E320B0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2" w15:restartNumberingAfterBreak="0">
    <w:nsid w:val="1EE86852"/>
    <w:multiLevelType w:val="multilevel"/>
    <w:tmpl w:val="9724D7B2"/>
    <w:name w:val="AutoList83222222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3" w15:restartNumberingAfterBreak="0">
    <w:nsid w:val="2001716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4" w15:restartNumberingAfterBreak="0">
    <w:nsid w:val="22386D4D"/>
    <w:multiLevelType w:val="hybridMultilevel"/>
    <w:tmpl w:val="D4486B7A"/>
    <w:name w:val="AutoList83222222232222222222222"/>
    <w:lvl w:ilvl="0" w:tplc="A12A511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247963F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6" w15:restartNumberingAfterBreak="0">
    <w:nsid w:val="24AC0B7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7" w15:restartNumberingAfterBreak="0">
    <w:nsid w:val="27D83604"/>
    <w:multiLevelType w:val="hybridMultilevel"/>
    <w:tmpl w:val="2AC08EEC"/>
    <w:name w:val="AutoList83222222232222"/>
    <w:lvl w:ilvl="0" w:tplc="80720A8E">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28B558CA"/>
    <w:multiLevelType w:val="multilevel"/>
    <w:tmpl w:val="22324B5A"/>
    <w:name w:val="AutoList832222223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9" w15:restartNumberingAfterBreak="0">
    <w:nsid w:val="29C17F32"/>
    <w:multiLevelType w:val="hybridMultilevel"/>
    <w:tmpl w:val="030655AA"/>
    <w:name w:val="AutoList832222"/>
    <w:lvl w:ilvl="0" w:tplc="CADE429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29E15F4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1" w15:restartNumberingAfterBreak="0">
    <w:nsid w:val="2ADE3FF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2" w15:restartNumberingAfterBreak="0">
    <w:nsid w:val="2B46538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3" w15:restartNumberingAfterBreak="0">
    <w:nsid w:val="2B6A4F5D"/>
    <w:multiLevelType w:val="multilevel"/>
    <w:tmpl w:val="CE809A22"/>
    <w:name w:val="AutoList8322222232222222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4" w15:restartNumberingAfterBreak="0">
    <w:nsid w:val="2D3F002E"/>
    <w:multiLevelType w:val="multilevel"/>
    <w:tmpl w:val="F0209760"/>
    <w:name w:val="AutoList832222223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5" w15:restartNumberingAfterBreak="0">
    <w:nsid w:val="2E0F34E5"/>
    <w:multiLevelType w:val="hybridMultilevel"/>
    <w:tmpl w:val="1454588E"/>
    <w:name w:val="AutoList832322"/>
    <w:lvl w:ilvl="0" w:tplc="3748323A">
      <w:start w:val="2"/>
      <w:numFmt w:val="decimal"/>
      <w:lvlRestart w:val="0"/>
      <w:lvlText w:val="%1."/>
      <w:lvlJc w:val="left"/>
      <w:pPr>
        <w:tabs>
          <w:tab w:val="num" w:pos="2703"/>
        </w:tabs>
        <w:ind w:left="2703" w:hanging="633"/>
      </w:pPr>
      <w:rPr>
        <w:rFonts w:ascii="Arial" w:hAnsi="Arial" w:cs="Arial" w:hint="default"/>
        <w:b w:val="0"/>
        <w:i w:val="0"/>
        <w:sz w:val="22"/>
        <w:szCs w:val="22"/>
      </w:rPr>
    </w:lvl>
    <w:lvl w:ilvl="1" w:tplc="04090019" w:tentative="1">
      <w:start w:val="1"/>
      <w:numFmt w:val="lowerLetter"/>
      <w:lvlText w:val="%2."/>
      <w:lvlJc w:val="left"/>
      <w:pPr>
        <w:ind w:left="1436" w:hanging="360"/>
      </w:pPr>
    </w:lvl>
    <w:lvl w:ilvl="2" w:tplc="0409001B" w:tentative="1">
      <w:start w:val="1"/>
      <w:numFmt w:val="lowerRoman"/>
      <w:lvlText w:val="%3."/>
      <w:lvlJc w:val="right"/>
      <w:pPr>
        <w:ind w:left="2156" w:hanging="180"/>
      </w:pPr>
    </w:lvl>
    <w:lvl w:ilvl="3" w:tplc="0409000F" w:tentative="1">
      <w:start w:val="1"/>
      <w:numFmt w:val="decimal"/>
      <w:lvlText w:val="%4."/>
      <w:lvlJc w:val="left"/>
      <w:pPr>
        <w:ind w:left="2876" w:hanging="360"/>
      </w:pPr>
    </w:lvl>
    <w:lvl w:ilvl="4" w:tplc="04090019" w:tentative="1">
      <w:start w:val="1"/>
      <w:numFmt w:val="lowerLetter"/>
      <w:lvlText w:val="%5."/>
      <w:lvlJc w:val="left"/>
      <w:pPr>
        <w:ind w:left="3596" w:hanging="360"/>
      </w:pPr>
    </w:lvl>
    <w:lvl w:ilvl="5" w:tplc="0409001B" w:tentative="1">
      <w:start w:val="1"/>
      <w:numFmt w:val="lowerRoman"/>
      <w:lvlText w:val="%6."/>
      <w:lvlJc w:val="right"/>
      <w:pPr>
        <w:ind w:left="4316" w:hanging="180"/>
      </w:pPr>
    </w:lvl>
    <w:lvl w:ilvl="6" w:tplc="0409000F" w:tentative="1">
      <w:start w:val="1"/>
      <w:numFmt w:val="decimal"/>
      <w:lvlText w:val="%7."/>
      <w:lvlJc w:val="left"/>
      <w:pPr>
        <w:ind w:left="5036" w:hanging="360"/>
      </w:pPr>
    </w:lvl>
    <w:lvl w:ilvl="7" w:tplc="04090019" w:tentative="1">
      <w:start w:val="1"/>
      <w:numFmt w:val="lowerLetter"/>
      <w:lvlText w:val="%8."/>
      <w:lvlJc w:val="left"/>
      <w:pPr>
        <w:ind w:left="5756" w:hanging="360"/>
      </w:pPr>
    </w:lvl>
    <w:lvl w:ilvl="8" w:tplc="0409001B" w:tentative="1">
      <w:start w:val="1"/>
      <w:numFmt w:val="lowerRoman"/>
      <w:lvlText w:val="%9."/>
      <w:lvlJc w:val="right"/>
      <w:pPr>
        <w:ind w:left="6476" w:hanging="180"/>
      </w:pPr>
    </w:lvl>
  </w:abstractNum>
  <w:abstractNum w:abstractNumId="116" w15:restartNumberingAfterBreak="0">
    <w:nsid w:val="2E675D18"/>
    <w:multiLevelType w:val="multilevel"/>
    <w:tmpl w:val="BEAE9FF0"/>
    <w:name w:val="AutoList832222223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7" w15:restartNumberingAfterBreak="0">
    <w:nsid w:val="2E9A0524"/>
    <w:multiLevelType w:val="hybridMultilevel"/>
    <w:tmpl w:val="1326D630"/>
    <w:name w:val="AutoList83222222232"/>
    <w:lvl w:ilvl="0" w:tplc="6A860AC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305E532E"/>
    <w:multiLevelType w:val="hybridMultilevel"/>
    <w:tmpl w:val="18B4031C"/>
    <w:name w:val="AutoList832"/>
    <w:lvl w:ilvl="0" w:tplc="C038BAF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30F56DE6"/>
    <w:multiLevelType w:val="hybridMultilevel"/>
    <w:tmpl w:val="E87EB9D2"/>
    <w:name w:val="AutoList83222222232222222"/>
    <w:lvl w:ilvl="0" w:tplc="256E48E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15:restartNumberingAfterBreak="0">
    <w:nsid w:val="30FF6B5C"/>
    <w:multiLevelType w:val="hybridMultilevel"/>
    <w:tmpl w:val="E8849FCC"/>
    <w:name w:val="AutoList832222222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327A3EEB"/>
    <w:multiLevelType w:val="multilevel"/>
    <w:tmpl w:val="76C6E6FE"/>
    <w:name w:val="AutoList832222223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2" w15:restartNumberingAfterBreak="0">
    <w:nsid w:val="33FF6FE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3" w15:restartNumberingAfterBreak="0">
    <w:nsid w:val="35013774"/>
    <w:multiLevelType w:val="hybridMultilevel"/>
    <w:tmpl w:val="07C43882"/>
    <w:name w:val="AutoList8322222223222"/>
    <w:lvl w:ilvl="0" w:tplc="45FAD9E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364C3020"/>
    <w:multiLevelType w:val="hybridMultilevel"/>
    <w:tmpl w:val="1A14C59C"/>
    <w:name w:val="AutoList8322222"/>
    <w:lvl w:ilvl="0" w:tplc="A5D464E2">
      <w:start w:val="2"/>
      <w:numFmt w:val="decimal"/>
      <w:lvlRestart w:val="0"/>
      <w:lvlText w:val="%1."/>
      <w:lvlJc w:val="left"/>
      <w:pPr>
        <w:tabs>
          <w:tab w:val="num" w:pos="2703"/>
        </w:tabs>
        <w:ind w:left="2703" w:hanging="633"/>
      </w:pPr>
      <w:rPr>
        <w:rFonts w:ascii="Arial" w:hAnsi="Arial" w:cs="Arial" w:hint="default"/>
        <w:b w:val="0"/>
        <w:i w:val="0"/>
        <w:sz w:val="22"/>
        <w:szCs w:val="22"/>
      </w:rPr>
    </w:lvl>
    <w:lvl w:ilvl="1" w:tplc="04090019" w:tentative="1">
      <w:start w:val="1"/>
      <w:numFmt w:val="lowerLetter"/>
      <w:lvlText w:val="%2."/>
      <w:lvlJc w:val="left"/>
      <w:pPr>
        <w:tabs>
          <w:tab w:val="num" w:pos="1436"/>
        </w:tabs>
        <w:ind w:left="1436" w:hanging="360"/>
      </w:pPr>
    </w:lvl>
    <w:lvl w:ilvl="2" w:tplc="0409001B" w:tentative="1">
      <w:start w:val="1"/>
      <w:numFmt w:val="lowerRoman"/>
      <w:lvlText w:val="%3."/>
      <w:lvlJc w:val="right"/>
      <w:pPr>
        <w:tabs>
          <w:tab w:val="num" w:pos="2156"/>
        </w:tabs>
        <w:ind w:left="2156" w:hanging="180"/>
      </w:pPr>
    </w:lvl>
    <w:lvl w:ilvl="3" w:tplc="0409000F" w:tentative="1">
      <w:start w:val="1"/>
      <w:numFmt w:val="decimal"/>
      <w:lvlText w:val="%4."/>
      <w:lvlJc w:val="left"/>
      <w:pPr>
        <w:tabs>
          <w:tab w:val="num" w:pos="2876"/>
        </w:tabs>
        <w:ind w:left="2876" w:hanging="360"/>
      </w:pPr>
    </w:lvl>
    <w:lvl w:ilvl="4" w:tplc="04090019" w:tentative="1">
      <w:start w:val="1"/>
      <w:numFmt w:val="lowerLetter"/>
      <w:lvlText w:val="%5."/>
      <w:lvlJc w:val="left"/>
      <w:pPr>
        <w:tabs>
          <w:tab w:val="num" w:pos="3596"/>
        </w:tabs>
        <w:ind w:left="3596" w:hanging="360"/>
      </w:pPr>
    </w:lvl>
    <w:lvl w:ilvl="5" w:tplc="0409001B" w:tentative="1">
      <w:start w:val="1"/>
      <w:numFmt w:val="lowerRoman"/>
      <w:lvlText w:val="%6."/>
      <w:lvlJc w:val="right"/>
      <w:pPr>
        <w:tabs>
          <w:tab w:val="num" w:pos="4316"/>
        </w:tabs>
        <w:ind w:left="4316" w:hanging="180"/>
      </w:pPr>
    </w:lvl>
    <w:lvl w:ilvl="6" w:tplc="0409000F" w:tentative="1">
      <w:start w:val="1"/>
      <w:numFmt w:val="decimal"/>
      <w:lvlText w:val="%7."/>
      <w:lvlJc w:val="left"/>
      <w:pPr>
        <w:tabs>
          <w:tab w:val="num" w:pos="5036"/>
        </w:tabs>
        <w:ind w:left="5036" w:hanging="360"/>
      </w:pPr>
    </w:lvl>
    <w:lvl w:ilvl="7" w:tplc="04090019" w:tentative="1">
      <w:start w:val="1"/>
      <w:numFmt w:val="lowerLetter"/>
      <w:lvlText w:val="%8."/>
      <w:lvlJc w:val="left"/>
      <w:pPr>
        <w:tabs>
          <w:tab w:val="num" w:pos="5756"/>
        </w:tabs>
        <w:ind w:left="5756" w:hanging="360"/>
      </w:pPr>
    </w:lvl>
    <w:lvl w:ilvl="8" w:tplc="0409001B" w:tentative="1">
      <w:start w:val="1"/>
      <w:numFmt w:val="lowerRoman"/>
      <w:lvlText w:val="%9."/>
      <w:lvlJc w:val="right"/>
      <w:pPr>
        <w:tabs>
          <w:tab w:val="num" w:pos="6476"/>
        </w:tabs>
        <w:ind w:left="6476" w:hanging="180"/>
      </w:pPr>
    </w:lvl>
  </w:abstractNum>
  <w:abstractNum w:abstractNumId="125" w15:restartNumberingAfterBreak="0">
    <w:nsid w:val="3880518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6" w15:restartNumberingAfterBreak="0">
    <w:nsid w:val="392D2068"/>
    <w:multiLevelType w:val="hybridMultilevel"/>
    <w:tmpl w:val="10EEF416"/>
    <w:name w:val="AutoList8322222223222222222"/>
    <w:lvl w:ilvl="0" w:tplc="A4C834B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3FA30A2E"/>
    <w:multiLevelType w:val="multilevel"/>
    <w:tmpl w:val="DD4A1FC4"/>
    <w:name w:val="AutoList832222223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8" w15:restartNumberingAfterBreak="0">
    <w:nsid w:val="4291728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9" w15:restartNumberingAfterBreak="0">
    <w:nsid w:val="42DA7807"/>
    <w:multiLevelType w:val="multilevel"/>
    <w:tmpl w:val="23A0F72A"/>
    <w:name w:val="AutoList832222223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0" w15:restartNumberingAfterBreak="0">
    <w:nsid w:val="42F5043C"/>
    <w:multiLevelType w:val="multilevel"/>
    <w:tmpl w:val="5812448E"/>
    <w:name w:val="AutoList8322222232222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1" w15:restartNumberingAfterBreak="0">
    <w:nsid w:val="4323667C"/>
    <w:multiLevelType w:val="hybridMultilevel"/>
    <w:tmpl w:val="9C82D1BA"/>
    <w:name w:val="AutoList83222222232222222222222222222"/>
    <w:lvl w:ilvl="0" w:tplc="79C8503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15:restartNumberingAfterBreak="0">
    <w:nsid w:val="44344F8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3" w15:restartNumberingAfterBreak="0">
    <w:nsid w:val="448B3C1E"/>
    <w:multiLevelType w:val="multilevel"/>
    <w:tmpl w:val="031C8A6E"/>
    <w:name w:val="AutoList832222223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4" w15:restartNumberingAfterBreak="0">
    <w:nsid w:val="44B3456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5" w15:restartNumberingAfterBreak="0">
    <w:nsid w:val="4828581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6" w15:restartNumberingAfterBreak="0">
    <w:nsid w:val="485B7E1D"/>
    <w:multiLevelType w:val="hybridMultilevel"/>
    <w:tmpl w:val="92AC3AFE"/>
    <w:name w:val="AutoList8322222223222222"/>
    <w:lvl w:ilvl="0" w:tplc="8AE2961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15:restartNumberingAfterBreak="0">
    <w:nsid w:val="4A153CA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8" w15:restartNumberingAfterBreak="0">
    <w:nsid w:val="4BE543B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9" w15:restartNumberingAfterBreak="0">
    <w:nsid w:val="4E1249B7"/>
    <w:multiLevelType w:val="hybridMultilevel"/>
    <w:tmpl w:val="07525484"/>
    <w:name w:val="AutoList832222222"/>
    <w:lvl w:ilvl="0" w:tplc="AE268E5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15:restartNumberingAfterBreak="0">
    <w:nsid w:val="4E8922D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1" w15:restartNumberingAfterBreak="0">
    <w:nsid w:val="4EAC5BB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2" w15:restartNumberingAfterBreak="0">
    <w:nsid w:val="4F9D0090"/>
    <w:multiLevelType w:val="multilevel"/>
    <w:tmpl w:val="DB969DC0"/>
    <w:name w:val="AutoList832222223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3" w15:restartNumberingAfterBreak="0">
    <w:nsid w:val="50AC1A6A"/>
    <w:multiLevelType w:val="multilevel"/>
    <w:tmpl w:val="5FC6AB38"/>
    <w:name w:val="AutoList832222223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4" w15:restartNumberingAfterBreak="0">
    <w:nsid w:val="51BA0FC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5" w15:restartNumberingAfterBreak="0">
    <w:nsid w:val="579378BC"/>
    <w:multiLevelType w:val="hybridMultilevel"/>
    <w:tmpl w:val="25CED96E"/>
    <w:name w:val="AutoList8322222223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15:restartNumberingAfterBreak="0">
    <w:nsid w:val="583E0093"/>
    <w:multiLevelType w:val="hybridMultilevel"/>
    <w:tmpl w:val="54302388"/>
    <w:name w:val="AutoList83222222232223"/>
    <w:lvl w:ilvl="0" w:tplc="7058510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15:restartNumberingAfterBreak="0">
    <w:nsid w:val="59DB7EE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8" w15:restartNumberingAfterBreak="0">
    <w:nsid w:val="5AD144C0"/>
    <w:multiLevelType w:val="hybridMultilevel"/>
    <w:tmpl w:val="99027656"/>
    <w:name w:val="AutoList83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15:restartNumberingAfterBreak="0">
    <w:nsid w:val="5AE6037A"/>
    <w:multiLevelType w:val="hybridMultilevel"/>
    <w:tmpl w:val="786C27DE"/>
    <w:name w:val="AutoList83222222232222222222"/>
    <w:lvl w:ilvl="0" w:tplc="F378F8E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15:restartNumberingAfterBreak="0">
    <w:nsid w:val="5B411AD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1" w15:restartNumberingAfterBreak="0">
    <w:nsid w:val="5DF37301"/>
    <w:multiLevelType w:val="hybridMultilevel"/>
    <w:tmpl w:val="993E8C76"/>
    <w:name w:val="AutoList8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15:restartNumberingAfterBreak="0">
    <w:nsid w:val="5EE65C6B"/>
    <w:multiLevelType w:val="hybridMultilevel"/>
    <w:tmpl w:val="8DBA9E12"/>
    <w:name w:val="AutoList832222222322222"/>
    <w:lvl w:ilvl="0" w:tplc="8C7C0B5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15:restartNumberingAfterBreak="0">
    <w:nsid w:val="5F0769B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4" w15:restartNumberingAfterBreak="0">
    <w:nsid w:val="5F533C61"/>
    <w:multiLevelType w:val="hybridMultilevel"/>
    <w:tmpl w:val="36106166"/>
    <w:name w:val="AutoList8322223"/>
    <w:lvl w:ilvl="0" w:tplc="F2C052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5F56256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6" w15:restartNumberingAfterBreak="0">
    <w:nsid w:val="5F6A311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7" w15:restartNumberingAfterBreak="0">
    <w:nsid w:val="5FE47A8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8" w15:restartNumberingAfterBreak="0">
    <w:nsid w:val="60B6749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9" w15:restartNumberingAfterBreak="0">
    <w:nsid w:val="61FE2599"/>
    <w:multiLevelType w:val="hybridMultilevel"/>
    <w:tmpl w:val="E006D522"/>
    <w:name w:val="AutoList8322222223222222222222222"/>
    <w:lvl w:ilvl="0" w:tplc="FC16791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15:restartNumberingAfterBreak="0">
    <w:nsid w:val="62E419C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1" w15:restartNumberingAfterBreak="0">
    <w:nsid w:val="63E91DF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2" w15:restartNumberingAfterBreak="0">
    <w:nsid w:val="63EA5890"/>
    <w:multiLevelType w:val="hybridMultilevel"/>
    <w:tmpl w:val="69F8D004"/>
    <w:name w:val="AutoList83232"/>
    <w:lvl w:ilvl="0" w:tplc="B080AD2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15:restartNumberingAfterBreak="0">
    <w:nsid w:val="64A3137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4" w15:restartNumberingAfterBreak="0">
    <w:nsid w:val="66615B05"/>
    <w:multiLevelType w:val="multilevel"/>
    <w:tmpl w:val="EF2C0772"/>
    <w:name w:val="AutoList832222223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5" w15:restartNumberingAfterBreak="0">
    <w:nsid w:val="690B0A5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6" w15:restartNumberingAfterBreak="0">
    <w:nsid w:val="6BB00C4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7" w15:restartNumberingAfterBreak="0">
    <w:nsid w:val="6C3E597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8" w15:restartNumberingAfterBreak="0">
    <w:nsid w:val="6E893FD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9" w15:restartNumberingAfterBreak="0">
    <w:nsid w:val="703E411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0" w15:restartNumberingAfterBreak="0">
    <w:nsid w:val="710810C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1" w15:restartNumberingAfterBreak="0">
    <w:nsid w:val="7162000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2" w15:restartNumberingAfterBreak="0">
    <w:nsid w:val="7175599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3" w15:restartNumberingAfterBreak="0">
    <w:nsid w:val="739F6D42"/>
    <w:multiLevelType w:val="multilevel"/>
    <w:tmpl w:val="E7A2F320"/>
    <w:name w:val="AutoList832222223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4" w15:restartNumberingAfterBreak="0">
    <w:nsid w:val="75E6446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5" w15:restartNumberingAfterBreak="0">
    <w:nsid w:val="7737563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6" w15:restartNumberingAfterBreak="0">
    <w:nsid w:val="7A0266E7"/>
    <w:multiLevelType w:val="hybridMultilevel"/>
    <w:tmpl w:val="E3AE1598"/>
    <w:name w:val="AutoList8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15:restartNumberingAfterBreak="0">
    <w:nsid w:val="7A5B433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8" w15:restartNumberingAfterBreak="0">
    <w:nsid w:val="7BCC1FC2"/>
    <w:multiLevelType w:val="hybridMultilevel"/>
    <w:tmpl w:val="409E65D0"/>
    <w:name w:val="AutoList8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9" w15:restartNumberingAfterBreak="0">
    <w:nsid w:val="7C2C7BD3"/>
    <w:multiLevelType w:val="hybridMultilevel"/>
    <w:tmpl w:val="BB8A3ECE"/>
    <w:name w:val="AutoList8322222223"/>
    <w:lvl w:ilvl="0" w:tplc="07E8CB3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15:restartNumberingAfterBreak="0">
    <w:nsid w:val="7D97636C"/>
    <w:multiLevelType w:val="hybridMultilevel"/>
    <w:tmpl w:val="95A4619C"/>
    <w:name w:val="AutoList832222222322222222222222222"/>
    <w:lvl w:ilvl="0" w:tplc="0740A54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1" w15:restartNumberingAfterBreak="0">
    <w:nsid w:val="7EC8073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2" w15:restartNumberingAfterBreak="0">
    <w:nsid w:val="7F52373C"/>
    <w:multiLevelType w:val="hybridMultilevel"/>
    <w:tmpl w:val="6110124E"/>
    <w:name w:val="AutoList832222222323"/>
    <w:lvl w:ilvl="0" w:tplc="C13804D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15:restartNumberingAfterBreak="0">
    <w:nsid w:val="7F8909DA"/>
    <w:multiLevelType w:val="multilevel"/>
    <w:tmpl w:val="EA4298F2"/>
    <w:name w:val="AutoList832222223"/>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16cid:durableId="818618022">
    <w:abstractNumId w:val="4"/>
  </w:num>
  <w:num w:numId="2" w16cid:durableId="2008824602">
    <w:abstractNumId w:val="105"/>
  </w:num>
  <w:num w:numId="3" w16cid:durableId="1069809930">
    <w:abstractNumId w:val="172"/>
  </w:num>
  <w:num w:numId="4" w16cid:durableId="1496145287">
    <w:abstractNumId w:val="140"/>
  </w:num>
  <w:num w:numId="5" w16cid:durableId="1556619506">
    <w:abstractNumId w:val="169"/>
  </w:num>
  <w:num w:numId="6" w16cid:durableId="2102679448">
    <w:abstractNumId w:val="110"/>
  </w:num>
  <w:num w:numId="7" w16cid:durableId="893663324">
    <w:abstractNumId w:val="160"/>
  </w:num>
  <w:num w:numId="8" w16cid:durableId="680357562">
    <w:abstractNumId w:val="111"/>
  </w:num>
  <w:num w:numId="9" w16cid:durableId="624045836">
    <w:abstractNumId w:val="163"/>
  </w:num>
  <w:num w:numId="10" w16cid:durableId="300186459">
    <w:abstractNumId w:val="93"/>
  </w:num>
  <w:num w:numId="11" w16cid:durableId="1495411315">
    <w:abstractNumId w:val="174"/>
  </w:num>
  <w:num w:numId="12" w16cid:durableId="2017419321">
    <w:abstractNumId w:val="98"/>
  </w:num>
  <w:num w:numId="13" w16cid:durableId="122965132">
    <w:abstractNumId w:val="138"/>
  </w:num>
  <w:num w:numId="14" w16cid:durableId="186910913">
    <w:abstractNumId w:val="168"/>
  </w:num>
  <w:num w:numId="15" w16cid:durableId="528497620">
    <w:abstractNumId w:val="171"/>
  </w:num>
  <w:num w:numId="16" w16cid:durableId="905989300">
    <w:abstractNumId w:val="150"/>
  </w:num>
  <w:num w:numId="17" w16cid:durableId="712659355">
    <w:abstractNumId w:val="101"/>
  </w:num>
  <w:num w:numId="18" w16cid:durableId="2068456561">
    <w:abstractNumId w:val="134"/>
  </w:num>
  <w:num w:numId="19" w16cid:durableId="1183784312">
    <w:abstractNumId w:val="78"/>
  </w:num>
  <w:num w:numId="20" w16cid:durableId="796948279">
    <w:abstractNumId w:val="81"/>
  </w:num>
  <w:num w:numId="21" w16cid:durableId="608240903">
    <w:abstractNumId w:val="157"/>
  </w:num>
  <w:num w:numId="22" w16cid:durableId="465709138">
    <w:abstractNumId w:val="106"/>
  </w:num>
  <w:num w:numId="23" w16cid:durableId="104665401">
    <w:abstractNumId w:val="112"/>
  </w:num>
  <w:num w:numId="24" w16cid:durableId="339429338">
    <w:abstractNumId w:val="128"/>
  </w:num>
  <w:num w:numId="25" w16cid:durableId="162405073">
    <w:abstractNumId w:val="141"/>
  </w:num>
  <w:num w:numId="26" w16cid:durableId="452022081">
    <w:abstractNumId w:val="165"/>
  </w:num>
  <w:num w:numId="27" w16cid:durableId="81606021">
    <w:abstractNumId w:val="175"/>
  </w:num>
  <w:num w:numId="28" w16cid:durableId="1294292766">
    <w:abstractNumId w:val="135"/>
  </w:num>
  <w:num w:numId="29" w16cid:durableId="2061974455">
    <w:abstractNumId w:val="158"/>
  </w:num>
  <w:num w:numId="30" w16cid:durableId="1721394491">
    <w:abstractNumId w:val="137"/>
  </w:num>
  <w:num w:numId="31" w16cid:durableId="1823739218">
    <w:abstractNumId w:val="95"/>
  </w:num>
  <w:num w:numId="32" w16cid:durableId="871499644">
    <w:abstractNumId w:val="177"/>
  </w:num>
  <w:num w:numId="33" w16cid:durableId="54159407">
    <w:abstractNumId w:val="103"/>
  </w:num>
  <w:num w:numId="34" w16cid:durableId="1888839094">
    <w:abstractNumId w:val="89"/>
  </w:num>
  <w:num w:numId="35" w16cid:durableId="2129815442">
    <w:abstractNumId w:val="144"/>
  </w:num>
  <w:num w:numId="36" w16cid:durableId="409232869">
    <w:abstractNumId w:val="132"/>
  </w:num>
  <w:num w:numId="37" w16cid:durableId="1907186934">
    <w:abstractNumId w:val="161"/>
  </w:num>
  <w:num w:numId="38" w16cid:durableId="652948861">
    <w:abstractNumId w:val="96"/>
  </w:num>
  <w:num w:numId="39" w16cid:durableId="851919226">
    <w:abstractNumId w:val="153"/>
  </w:num>
  <w:num w:numId="40" w16cid:durableId="2053576844">
    <w:abstractNumId w:val="167"/>
  </w:num>
  <w:num w:numId="41" w16cid:durableId="1818842694">
    <w:abstractNumId w:val="87"/>
  </w:num>
  <w:num w:numId="42" w16cid:durableId="1241213638">
    <w:abstractNumId w:val="147"/>
  </w:num>
  <w:num w:numId="43" w16cid:durableId="1804958343">
    <w:abstractNumId w:val="82"/>
  </w:num>
  <w:num w:numId="44" w16cid:durableId="935331878">
    <w:abstractNumId w:val="156"/>
  </w:num>
  <w:num w:numId="45" w16cid:durableId="1336113231">
    <w:abstractNumId w:val="155"/>
  </w:num>
  <w:num w:numId="46" w16cid:durableId="1842235083">
    <w:abstractNumId w:val="122"/>
  </w:num>
  <w:num w:numId="47" w16cid:durableId="1458790329">
    <w:abstractNumId w:val="181"/>
  </w:num>
  <w:num w:numId="48" w16cid:durableId="1355886658">
    <w:abstractNumId w:val="166"/>
  </w:num>
  <w:num w:numId="49" w16cid:durableId="1520123147">
    <w:abstractNumId w:val="170"/>
  </w:num>
  <w:num w:numId="50" w16cid:durableId="1530610125">
    <w:abstractNumId w:val="80"/>
  </w:num>
  <w:num w:numId="51" w16cid:durableId="20253054">
    <w:abstractNumId w:val="86"/>
  </w:num>
  <w:num w:numId="52" w16cid:durableId="1492018814">
    <w:abstractNumId w:val="92"/>
  </w:num>
  <w:num w:numId="53" w16cid:durableId="1838493757">
    <w:abstractNumId w:val="125"/>
  </w:num>
  <w:num w:numId="54" w16cid:durableId="2083404749">
    <w:abstractNumId w:val="90"/>
  </w:num>
  <w:num w:numId="55" w16cid:durableId="204223875">
    <w:abstractNumId w:val="3"/>
  </w:num>
  <w:num w:numId="56" w16cid:durableId="737629372">
    <w:abstractNumId w:val="2"/>
  </w:num>
  <w:num w:numId="57" w16cid:durableId="142282071">
    <w:abstractNumId w:val="1"/>
  </w:num>
  <w:num w:numId="58" w16cid:durableId="1783499849">
    <w:abstractNumId w:val="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stylePaneFormatFilter w:val="3A04" w:allStyles="0" w:customStyles="0" w:latentStyles="1"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DC3"/>
    <w:rsid w:val="00000D25"/>
    <w:rsid w:val="00000E87"/>
    <w:rsid w:val="00003ABA"/>
    <w:rsid w:val="00004510"/>
    <w:rsid w:val="000121D9"/>
    <w:rsid w:val="00012269"/>
    <w:rsid w:val="00012378"/>
    <w:rsid w:val="0001673E"/>
    <w:rsid w:val="0001758F"/>
    <w:rsid w:val="00017BBC"/>
    <w:rsid w:val="00020038"/>
    <w:rsid w:val="00022395"/>
    <w:rsid w:val="00023035"/>
    <w:rsid w:val="0002336C"/>
    <w:rsid w:val="00023470"/>
    <w:rsid w:val="00025773"/>
    <w:rsid w:val="00025FC8"/>
    <w:rsid w:val="000261BF"/>
    <w:rsid w:val="000275E9"/>
    <w:rsid w:val="00030C01"/>
    <w:rsid w:val="00035746"/>
    <w:rsid w:val="00037822"/>
    <w:rsid w:val="00040F29"/>
    <w:rsid w:val="00041360"/>
    <w:rsid w:val="00044C91"/>
    <w:rsid w:val="00046EB4"/>
    <w:rsid w:val="00052200"/>
    <w:rsid w:val="00053747"/>
    <w:rsid w:val="0005465A"/>
    <w:rsid w:val="00056312"/>
    <w:rsid w:val="000573B5"/>
    <w:rsid w:val="00057A8D"/>
    <w:rsid w:val="000621AB"/>
    <w:rsid w:val="00064220"/>
    <w:rsid w:val="00064F47"/>
    <w:rsid w:val="00065A35"/>
    <w:rsid w:val="00065EA3"/>
    <w:rsid w:val="00067425"/>
    <w:rsid w:val="00067A56"/>
    <w:rsid w:val="00071962"/>
    <w:rsid w:val="00071A4E"/>
    <w:rsid w:val="00072353"/>
    <w:rsid w:val="000731F3"/>
    <w:rsid w:val="0007385C"/>
    <w:rsid w:val="0007435E"/>
    <w:rsid w:val="00075734"/>
    <w:rsid w:val="0008214A"/>
    <w:rsid w:val="00084A31"/>
    <w:rsid w:val="00086E00"/>
    <w:rsid w:val="00086F06"/>
    <w:rsid w:val="00087555"/>
    <w:rsid w:val="0009031B"/>
    <w:rsid w:val="0009214D"/>
    <w:rsid w:val="0009233B"/>
    <w:rsid w:val="000937D6"/>
    <w:rsid w:val="00094822"/>
    <w:rsid w:val="00094FD9"/>
    <w:rsid w:val="0009518F"/>
    <w:rsid w:val="00095267"/>
    <w:rsid w:val="00096814"/>
    <w:rsid w:val="00097D34"/>
    <w:rsid w:val="000A0A53"/>
    <w:rsid w:val="000A2A44"/>
    <w:rsid w:val="000A32FD"/>
    <w:rsid w:val="000A4EF7"/>
    <w:rsid w:val="000A5BA1"/>
    <w:rsid w:val="000A5FF3"/>
    <w:rsid w:val="000A6022"/>
    <w:rsid w:val="000A6041"/>
    <w:rsid w:val="000A63A3"/>
    <w:rsid w:val="000A76DF"/>
    <w:rsid w:val="000A7B92"/>
    <w:rsid w:val="000B1BBD"/>
    <w:rsid w:val="000B6D3E"/>
    <w:rsid w:val="000B751C"/>
    <w:rsid w:val="000C0F5A"/>
    <w:rsid w:val="000C1F24"/>
    <w:rsid w:val="000C5BC8"/>
    <w:rsid w:val="000C6B38"/>
    <w:rsid w:val="000C71A8"/>
    <w:rsid w:val="000C786B"/>
    <w:rsid w:val="000C7C1D"/>
    <w:rsid w:val="000D2EED"/>
    <w:rsid w:val="000D3174"/>
    <w:rsid w:val="000D6E9E"/>
    <w:rsid w:val="000D78A8"/>
    <w:rsid w:val="000E140F"/>
    <w:rsid w:val="000E2E70"/>
    <w:rsid w:val="000E491C"/>
    <w:rsid w:val="000F1915"/>
    <w:rsid w:val="000F2A50"/>
    <w:rsid w:val="000F40E1"/>
    <w:rsid w:val="000F4D0D"/>
    <w:rsid w:val="000F6386"/>
    <w:rsid w:val="000F657D"/>
    <w:rsid w:val="000F68CE"/>
    <w:rsid w:val="00100C18"/>
    <w:rsid w:val="00102E09"/>
    <w:rsid w:val="00103207"/>
    <w:rsid w:val="00107B31"/>
    <w:rsid w:val="0011083F"/>
    <w:rsid w:val="001114CB"/>
    <w:rsid w:val="00113985"/>
    <w:rsid w:val="001162D2"/>
    <w:rsid w:val="00121A4D"/>
    <w:rsid w:val="00122303"/>
    <w:rsid w:val="001258F0"/>
    <w:rsid w:val="00127C5B"/>
    <w:rsid w:val="00130776"/>
    <w:rsid w:val="0013312B"/>
    <w:rsid w:val="00134115"/>
    <w:rsid w:val="00142B3A"/>
    <w:rsid w:val="00144275"/>
    <w:rsid w:val="001449FC"/>
    <w:rsid w:val="001454E1"/>
    <w:rsid w:val="00145527"/>
    <w:rsid w:val="00147AC5"/>
    <w:rsid w:val="00151624"/>
    <w:rsid w:val="001555F1"/>
    <w:rsid w:val="0015639C"/>
    <w:rsid w:val="00156AFA"/>
    <w:rsid w:val="00162CA0"/>
    <w:rsid w:val="00163671"/>
    <w:rsid w:val="00164E48"/>
    <w:rsid w:val="00171019"/>
    <w:rsid w:val="001716AC"/>
    <w:rsid w:val="00173642"/>
    <w:rsid w:val="001812C3"/>
    <w:rsid w:val="001820CB"/>
    <w:rsid w:val="00184468"/>
    <w:rsid w:val="00187C4A"/>
    <w:rsid w:val="0019139D"/>
    <w:rsid w:val="00196CA5"/>
    <w:rsid w:val="001A3296"/>
    <w:rsid w:val="001A6C68"/>
    <w:rsid w:val="001B1800"/>
    <w:rsid w:val="001B2AC8"/>
    <w:rsid w:val="001B48E3"/>
    <w:rsid w:val="001B4966"/>
    <w:rsid w:val="001B4A68"/>
    <w:rsid w:val="001B5B99"/>
    <w:rsid w:val="001C0F3A"/>
    <w:rsid w:val="001C300D"/>
    <w:rsid w:val="001C5B3B"/>
    <w:rsid w:val="001D0799"/>
    <w:rsid w:val="001D2142"/>
    <w:rsid w:val="001D6A36"/>
    <w:rsid w:val="001D6B7E"/>
    <w:rsid w:val="001D7D87"/>
    <w:rsid w:val="001E05E3"/>
    <w:rsid w:val="001E1BDF"/>
    <w:rsid w:val="001E2EC9"/>
    <w:rsid w:val="001E330E"/>
    <w:rsid w:val="001E36BC"/>
    <w:rsid w:val="001E450A"/>
    <w:rsid w:val="001E5148"/>
    <w:rsid w:val="001E5C85"/>
    <w:rsid w:val="001F016C"/>
    <w:rsid w:val="001F0BA9"/>
    <w:rsid w:val="001F1500"/>
    <w:rsid w:val="001F311E"/>
    <w:rsid w:val="001F3941"/>
    <w:rsid w:val="001F6026"/>
    <w:rsid w:val="001F633C"/>
    <w:rsid w:val="001F7DF5"/>
    <w:rsid w:val="00202853"/>
    <w:rsid w:val="0020443B"/>
    <w:rsid w:val="00204F3E"/>
    <w:rsid w:val="0020544F"/>
    <w:rsid w:val="002054D5"/>
    <w:rsid w:val="00206342"/>
    <w:rsid w:val="002074BF"/>
    <w:rsid w:val="00213E3E"/>
    <w:rsid w:val="00214222"/>
    <w:rsid w:val="0022143E"/>
    <w:rsid w:val="00221445"/>
    <w:rsid w:val="002227C7"/>
    <w:rsid w:val="00222D45"/>
    <w:rsid w:val="002230ED"/>
    <w:rsid w:val="00223591"/>
    <w:rsid w:val="002249C4"/>
    <w:rsid w:val="00224F77"/>
    <w:rsid w:val="002258C0"/>
    <w:rsid w:val="00225C8D"/>
    <w:rsid w:val="00230EEF"/>
    <w:rsid w:val="00230FA5"/>
    <w:rsid w:val="00234DE7"/>
    <w:rsid w:val="00235804"/>
    <w:rsid w:val="002373DE"/>
    <w:rsid w:val="00240009"/>
    <w:rsid w:val="00242122"/>
    <w:rsid w:val="00243DA3"/>
    <w:rsid w:val="00244E31"/>
    <w:rsid w:val="002460AB"/>
    <w:rsid w:val="00250265"/>
    <w:rsid w:val="002510AE"/>
    <w:rsid w:val="00252793"/>
    <w:rsid w:val="00255789"/>
    <w:rsid w:val="00256285"/>
    <w:rsid w:val="002573AB"/>
    <w:rsid w:val="00257A84"/>
    <w:rsid w:val="00262D62"/>
    <w:rsid w:val="00264F24"/>
    <w:rsid w:val="00265BDD"/>
    <w:rsid w:val="0026623B"/>
    <w:rsid w:val="0026679D"/>
    <w:rsid w:val="002727D8"/>
    <w:rsid w:val="00274F6C"/>
    <w:rsid w:val="0028137F"/>
    <w:rsid w:val="00282062"/>
    <w:rsid w:val="00283FD8"/>
    <w:rsid w:val="00284882"/>
    <w:rsid w:val="00286DC0"/>
    <w:rsid w:val="00292302"/>
    <w:rsid w:val="00292872"/>
    <w:rsid w:val="00295A92"/>
    <w:rsid w:val="002961CE"/>
    <w:rsid w:val="00296507"/>
    <w:rsid w:val="002A22AF"/>
    <w:rsid w:val="002A338B"/>
    <w:rsid w:val="002A3C25"/>
    <w:rsid w:val="002B0251"/>
    <w:rsid w:val="002B04CD"/>
    <w:rsid w:val="002B0D23"/>
    <w:rsid w:val="002B1476"/>
    <w:rsid w:val="002B4230"/>
    <w:rsid w:val="002B5331"/>
    <w:rsid w:val="002C1093"/>
    <w:rsid w:val="002C161C"/>
    <w:rsid w:val="002C2177"/>
    <w:rsid w:val="002C2F12"/>
    <w:rsid w:val="002C2F20"/>
    <w:rsid w:val="002C5A17"/>
    <w:rsid w:val="002C6B38"/>
    <w:rsid w:val="002D0487"/>
    <w:rsid w:val="002D1202"/>
    <w:rsid w:val="002D31E2"/>
    <w:rsid w:val="002D7ED8"/>
    <w:rsid w:val="002E015E"/>
    <w:rsid w:val="002E5FA1"/>
    <w:rsid w:val="002E6130"/>
    <w:rsid w:val="002F2073"/>
    <w:rsid w:val="002F39CC"/>
    <w:rsid w:val="002F3F0A"/>
    <w:rsid w:val="002F7D5D"/>
    <w:rsid w:val="0030080B"/>
    <w:rsid w:val="003016EC"/>
    <w:rsid w:val="00303F08"/>
    <w:rsid w:val="00305CF0"/>
    <w:rsid w:val="00307CBE"/>
    <w:rsid w:val="0031271A"/>
    <w:rsid w:val="003162FF"/>
    <w:rsid w:val="0031717D"/>
    <w:rsid w:val="00322E13"/>
    <w:rsid w:val="00323140"/>
    <w:rsid w:val="00327B05"/>
    <w:rsid w:val="0033022B"/>
    <w:rsid w:val="003316EC"/>
    <w:rsid w:val="00333942"/>
    <w:rsid w:val="00334505"/>
    <w:rsid w:val="0033505F"/>
    <w:rsid w:val="00335945"/>
    <w:rsid w:val="00335DA8"/>
    <w:rsid w:val="00340013"/>
    <w:rsid w:val="0034149D"/>
    <w:rsid w:val="0034253D"/>
    <w:rsid w:val="003450AA"/>
    <w:rsid w:val="0034511D"/>
    <w:rsid w:val="00353905"/>
    <w:rsid w:val="0035493C"/>
    <w:rsid w:val="00356002"/>
    <w:rsid w:val="00356DB4"/>
    <w:rsid w:val="0036032E"/>
    <w:rsid w:val="00363A1F"/>
    <w:rsid w:val="003657C4"/>
    <w:rsid w:val="003704AE"/>
    <w:rsid w:val="003708C9"/>
    <w:rsid w:val="0037218C"/>
    <w:rsid w:val="00374D36"/>
    <w:rsid w:val="003769FC"/>
    <w:rsid w:val="00376C04"/>
    <w:rsid w:val="003862C8"/>
    <w:rsid w:val="003915D2"/>
    <w:rsid w:val="00392C42"/>
    <w:rsid w:val="00394A47"/>
    <w:rsid w:val="00394C6B"/>
    <w:rsid w:val="003964CB"/>
    <w:rsid w:val="003A0FAB"/>
    <w:rsid w:val="003A1F92"/>
    <w:rsid w:val="003A292B"/>
    <w:rsid w:val="003A296D"/>
    <w:rsid w:val="003A444E"/>
    <w:rsid w:val="003A4797"/>
    <w:rsid w:val="003A6058"/>
    <w:rsid w:val="003A6683"/>
    <w:rsid w:val="003B0690"/>
    <w:rsid w:val="003B12E4"/>
    <w:rsid w:val="003B21F7"/>
    <w:rsid w:val="003B3389"/>
    <w:rsid w:val="003B5A40"/>
    <w:rsid w:val="003B745A"/>
    <w:rsid w:val="003C3941"/>
    <w:rsid w:val="003C4507"/>
    <w:rsid w:val="003C6BC9"/>
    <w:rsid w:val="003C7CD5"/>
    <w:rsid w:val="003D0FD9"/>
    <w:rsid w:val="003D28FF"/>
    <w:rsid w:val="003D353A"/>
    <w:rsid w:val="003D451D"/>
    <w:rsid w:val="003D5362"/>
    <w:rsid w:val="003E0C78"/>
    <w:rsid w:val="003E10E3"/>
    <w:rsid w:val="003E2421"/>
    <w:rsid w:val="003E27D7"/>
    <w:rsid w:val="003E6467"/>
    <w:rsid w:val="003E702A"/>
    <w:rsid w:val="003F0E8C"/>
    <w:rsid w:val="003F397A"/>
    <w:rsid w:val="003F700F"/>
    <w:rsid w:val="00400383"/>
    <w:rsid w:val="00402F0A"/>
    <w:rsid w:val="004046BA"/>
    <w:rsid w:val="00410A45"/>
    <w:rsid w:val="00411B5B"/>
    <w:rsid w:val="0041552D"/>
    <w:rsid w:val="00420CEA"/>
    <w:rsid w:val="00421277"/>
    <w:rsid w:val="00421392"/>
    <w:rsid w:val="00423264"/>
    <w:rsid w:val="004237AC"/>
    <w:rsid w:val="00424C45"/>
    <w:rsid w:val="00425DD7"/>
    <w:rsid w:val="00426AD5"/>
    <w:rsid w:val="004276C4"/>
    <w:rsid w:val="00430B1B"/>
    <w:rsid w:val="00430C43"/>
    <w:rsid w:val="00432852"/>
    <w:rsid w:val="00433099"/>
    <w:rsid w:val="00434F46"/>
    <w:rsid w:val="004355A8"/>
    <w:rsid w:val="00440728"/>
    <w:rsid w:val="00443CD7"/>
    <w:rsid w:val="004530F2"/>
    <w:rsid w:val="004541F5"/>
    <w:rsid w:val="004548EB"/>
    <w:rsid w:val="00454BBD"/>
    <w:rsid w:val="004557AD"/>
    <w:rsid w:val="00461D22"/>
    <w:rsid w:val="0046309B"/>
    <w:rsid w:val="004632EE"/>
    <w:rsid w:val="00463548"/>
    <w:rsid w:val="00463E7F"/>
    <w:rsid w:val="00464D3E"/>
    <w:rsid w:val="00465059"/>
    <w:rsid w:val="00467FD6"/>
    <w:rsid w:val="00473CF2"/>
    <w:rsid w:val="00474D05"/>
    <w:rsid w:val="00475E8A"/>
    <w:rsid w:val="00476516"/>
    <w:rsid w:val="00477479"/>
    <w:rsid w:val="0048312D"/>
    <w:rsid w:val="00483565"/>
    <w:rsid w:val="00486E42"/>
    <w:rsid w:val="004876E2"/>
    <w:rsid w:val="004878DA"/>
    <w:rsid w:val="00490523"/>
    <w:rsid w:val="00490C9F"/>
    <w:rsid w:val="00492ED0"/>
    <w:rsid w:val="004937E7"/>
    <w:rsid w:val="00493D5D"/>
    <w:rsid w:val="00497EE6"/>
    <w:rsid w:val="004A2352"/>
    <w:rsid w:val="004A26D2"/>
    <w:rsid w:val="004A428D"/>
    <w:rsid w:val="004A6DBF"/>
    <w:rsid w:val="004A74B2"/>
    <w:rsid w:val="004A74DC"/>
    <w:rsid w:val="004B010F"/>
    <w:rsid w:val="004B07C3"/>
    <w:rsid w:val="004B1E96"/>
    <w:rsid w:val="004B4F49"/>
    <w:rsid w:val="004B55AC"/>
    <w:rsid w:val="004B7440"/>
    <w:rsid w:val="004C2526"/>
    <w:rsid w:val="004C382B"/>
    <w:rsid w:val="004C3AE2"/>
    <w:rsid w:val="004C3BC3"/>
    <w:rsid w:val="004C55FC"/>
    <w:rsid w:val="004D0AFE"/>
    <w:rsid w:val="004D1056"/>
    <w:rsid w:val="004D20B6"/>
    <w:rsid w:val="004D2CD9"/>
    <w:rsid w:val="004D4454"/>
    <w:rsid w:val="004D4C19"/>
    <w:rsid w:val="004D5EAC"/>
    <w:rsid w:val="004D6E9E"/>
    <w:rsid w:val="004E23F9"/>
    <w:rsid w:val="004E3256"/>
    <w:rsid w:val="004E368C"/>
    <w:rsid w:val="004E37E3"/>
    <w:rsid w:val="004E4200"/>
    <w:rsid w:val="004E4208"/>
    <w:rsid w:val="004E49AE"/>
    <w:rsid w:val="004E59A0"/>
    <w:rsid w:val="004E6897"/>
    <w:rsid w:val="004F0E98"/>
    <w:rsid w:val="004F1ED1"/>
    <w:rsid w:val="004F218A"/>
    <w:rsid w:val="004F48F1"/>
    <w:rsid w:val="0050261B"/>
    <w:rsid w:val="00512780"/>
    <w:rsid w:val="00513955"/>
    <w:rsid w:val="00515D2F"/>
    <w:rsid w:val="00520A6F"/>
    <w:rsid w:val="0053072D"/>
    <w:rsid w:val="00530759"/>
    <w:rsid w:val="0053171A"/>
    <w:rsid w:val="0053283B"/>
    <w:rsid w:val="00536A9B"/>
    <w:rsid w:val="00536D2D"/>
    <w:rsid w:val="00540477"/>
    <w:rsid w:val="00541FB7"/>
    <w:rsid w:val="00542491"/>
    <w:rsid w:val="00545C3E"/>
    <w:rsid w:val="00547284"/>
    <w:rsid w:val="00547FF2"/>
    <w:rsid w:val="00560233"/>
    <w:rsid w:val="00563548"/>
    <w:rsid w:val="005643F7"/>
    <w:rsid w:val="00564C5E"/>
    <w:rsid w:val="005672DF"/>
    <w:rsid w:val="0057179C"/>
    <w:rsid w:val="005725F4"/>
    <w:rsid w:val="00573271"/>
    <w:rsid w:val="00574655"/>
    <w:rsid w:val="005802DA"/>
    <w:rsid w:val="00581037"/>
    <w:rsid w:val="00583CDE"/>
    <w:rsid w:val="00584E84"/>
    <w:rsid w:val="00587B45"/>
    <w:rsid w:val="00595B92"/>
    <w:rsid w:val="005A389C"/>
    <w:rsid w:val="005A4C3D"/>
    <w:rsid w:val="005A5CC7"/>
    <w:rsid w:val="005A61FF"/>
    <w:rsid w:val="005A6ED6"/>
    <w:rsid w:val="005B2CBE"/>
    <w:rsid w:val="005B40A0"/>
    <w:rsid w:val="005B4C6E"/>
    <w:rsid w:val="005B7AF7"/>
    <w:rsid w:val="005C1B57"/>
    <w:rsid w:val="005C425C"/>
    <w:rsid w:val="005C6028"/>
    <w:rsid w:val="005D17C0"/>
    <w:rsid w:val="005D371E"/>
    <w:rsid w:val="005D3B10"/>
    <w:rsid w:val="005D73EA"/>
    <w:rsid w:val="005E112B"/>
    <w:rsid w:val="005E262E"/>
    <w:rsid w:val="005E5865"/>
    <w:rsid w:val="005E58D7"/>
    <w:rsid w:val="005F02B9"/>
    <w:rsid w:val="005F127C"/>
    <w:rsid w:val="00601513"/>
    <w:rsid w:val="0060190B"/>
    <w:rsid w:val="006035DF"/>
    <w:rsid w:val="00605F7C"/>
    <w:rsid w:val="00612E40"/>
    <w:rsid w:val="006173C5"/>
    <w:rsid w:val="00620236"/>
    <w:rsid w:val="006205C8"/>
    <w:rsid w:val="00622372"/>
    <w:rsid w:val="00623A71"/>
    <w:rsid w:val="00623DC6"/>
    <w:rsid w:val="006250A4"/>
    <w:rsid w:val="00627B43"/>
    <w:rsid w:val="00633C57"/>
    <w:rsid w:val="006347A2"/>
    <w:rsid w:val="00637141"/>
    <w:rsid w:val="006372B8"/>
    <w:rsid w:val="006378EB"/>
    <w:rsid w:val="00637A2D"/>
    <w:rsid w:val="00651C88"/>
    <w:rsid w:val="00656825"/>
    <w:rsid w:val="00660FBD"/>
    <w:rsid w:val="00661CC7"/>
    <w:rsid w:val="006644D5"/>
    <w:rsid w:val="00664B13"/>
    <w:rsid w:val="00665429"/>
    <w:rsid w:val="00666309"/>
    <w:rsid w:val="00670AC1"/>
    <w:rsid w:val="00671B71"/>
    <w:rsid w:val="00673F62"/>
    <w:rsid w:val="006745F2"/>
    <w:rsid w:val="00674940"/>
    <w:rsid w:val="00675718"/>
    <w:rsid w:val="00676CC9"/>
    <w:rsid w:val="006770C8"/>
    <w:rsid w:val="00677577"/>
    <w:rsid w:val="0068337E"/>
    <w:rsid w:val="00687209"/>
    <w:rsid w:val="00690231"/>
    <w:rsid w:val="006923F6"/>
    <w:rsid w:val="00694DE2"/>
    <w:rsid w:val="0069661B"/>
    <w:rsid w:val="006A12B4"/>
    <w:rsid w:val="006A1E45"/>
    <w:rsid w:val="006A23D2"/>
    <w:rsid w:val="006A40FC"/>
    <w:rsid w:val="006A54AB"/>
    <w:rsid w:val="006A6768"/>
    <w:rsid w:val="006B197F"/>
    <w:rsid w:val="006B46A0"/>
    <w:rsid w:val="006B4A9D"/>
    <w:rsid w:val="006B747D"/>
    <w:rsid w:val="006B78AA"/>
    <w:rsid w:val="006C0749"/>
    <w:rsid w:val="006C0A66"/>
    <w:rsid w:val="006C32C1"/>
    <w:rsid w:val="006C4C3B"/>
    <w:rsid w:val="006C5747"/>
    <w:rsid w:val="006C7669"/>
    <w:rsid w:val="006D028E"/>
    <w:rsid w:val="006D4B12"/>
    <w:rsid w:val="006D5DFF"/>
    <w:rsid w:val="006D5FC3"/>
    <w:rsid w:val="006D6226"/>
    <w:rsid w:val="006D6830"/>
    <w:rsid w:val="006D71EC"/>
    <w:rsid w:val="006D7BE6"/>
    <w:rsid w:val="006E2E0B"/>
    <w:rsid w:val="006E2FA2"/>
    <w:rsid w:val="006E33C3"/>
    <w:rsid w:val="006E5719"/>
    <w:rsid w:val="006E6945"/>
    <w:rsid w:val="006F1BC2"/>
    <w:rsid w:val="006F2E40"/>
    <w:rsid w:val="006F2F99"/>
    <w:rsid w:val="006F363D"/>
    <w:rsid w:val="006F4168"/>
    <w:rsid w:val="006F4306"/>
    <w:rsid w:val="006F6BF8"/>
    <w:rsid w:val="00702155"/>
    <w:rsid w:val="007056F3"/>
    <w:rsid w:val="0070590D"/>
    <w:rsid w:val="00706458"/>
    <w:rsid w:val="00706519"/>
    <w:rsid w:val="00711474"/>
    <w:rsid w:val="007123C7"/>
    <w:rsid w:val="00712D00"/>
    <w:rsid w:val="00716052"/>
    <w:rsid w:val="00716274"/>
    <w:rsid w:val="0071633B"/>
    <w:rsid w:val="00720840"/>
    <w:rsid w:val="007227EE"/>
    <w:rsid w:val="007249C9"/>
    <w:rsid w:val="007327F6"/>
    <w:rsid w:val="00736EA0"/>
    <w:rsid w:val="007424A8"/>
    <w:rsid w:val="00742F11"/>
    <w:rsid w:val="00745AF2"/>
    <w:rsid w:val="00746A4B"/>
    <w:rsid w:val="00750DB8"/>
    <w:rsid w:val="00751B05"/>
    <w:rsid w:val="00753C66"/>
    <w:rsid w:val="00756F31"/>
    <w:rsid w:val="0076051F"/>
    <w:rsid w:val="00761CCC"/>
    <w:rsid w:val="0076242A"/>
    <w:rsid w:val="00766C7F"/>
    <w:rsid w:val="00767A04"/>
    <w:rsid w:val="00770CD5"/>
    <w:rsid w:val="00772DD1"/>
    <w:rsid w:val="0077419E"/>
    <w:rsid w:val="00774D3A"/>
    <w:rsid w:val="00774DC7"/>
    <w:rsid w:val="00776ED7"/>
    <w:rsid w:val="00781E4B"/>
    <w:rsid w:val="007823A4"/>
    <w:rsid w:val="0078399B"/>
    <w:rsid w:val="007847D2"/>
    <w:rsid w:val="00784BC3"/>
    <w:rsid w:val="00786FC8"/>
    <w:rsid w:val="00790CF5"/>
    <w:rsid w:val="00793392"/>
    <w:rsid w:val="00794DEF"/>
    <w:rsid w:val="0079551F"/>
    <w:rsid w:val="007955F7"/>
    <w:rsid w:val="007964A2"/>
    <w:rsid w:val="007A198F"/>
    <w:rsid w:val="007A29A5"/>
    <w:rsid w:val="007A32FA"/>
    <w:rsid w:val="007A53E1"/>
    <w:rsid w:val="007A6C5E"/>
    <w:rsid w:val="007B0DC5"/>
    <w:rsid w:val="007B389A"/>
    <w:rsid w:val="007B6F8B"/>
    <w:rsid w:val="007B77A0"/>
    <w:rsid w:val="007B78DF"/>
    <w:rsid w:val="007C197C"/>
    <w:rsid w:val="007C20D5"/>
    <w:rsid w:val="007C5213"/>
    <w:rsid w:val="007C6FBD"/>
    <w:rsid w:val="007D284F"/>
    <w:rsid w:val="007D2D3E"/>
    <w:rsid w:val="007D5583"/>
    <w:rsid w:val="007E0EF3"/>
    <w:rsid w:val="007E1E8C"/>
    <w:rsid w:val="007E3C8C"/>
    <w:rsid w:val="007E4790"/>
    <w:rsid w:val="007E4B61"/>
    <w:rsid w:val="007E5A38"/>
    <w:rsid w:val="007F0605"/>
    <w:rsid w:val="007F0A77"/>
    <w:rsid w:val="007F1E4E"/>
    <w:rsid w:val="007F3160"/>
    <w:rsid w:val="007F376B"/>
    <w:rsid w:val="007F5C05"/>
    <w:rsid w:val="007F758F"/>
    <w:rsid w:val="00803F63"/>
    <w:rsid w:val="00804822"/>
    <w:rsid w:val="008109D1"/>
    <w:rsid w:val="00824850"/>
    <w:rsid w:val="008266C7"/>
    <w:rsid w:val="0082688C"/>
    <w:rsid w:val="0083465C"/>
    <w:rsid w:val="008346F6"/>
    <w:rsid w:val="00834C6C"/>
    <w:rsid w:val="00835341"/>
    <w:rsid w:val="008358C3"/>
    <w:rsid w:val="00836B1D"/>
    <w:rsid w:val="00841FC4"/>
    <w:rsid w:val="00846B31"/>
    <w:rsid w:val="00846E7E"/>
    <w:rsid w:val="00847AC3"/>
    <w:rsid w:val="00855740"/>
    <w:rsid w:val="00860BB3"/>
    <w:rsid w:val="00860BB7"/>
    <w:rsid w:val="008644B0"/>
    <w:rsid w:val="00864C49"/>
    <w:rsid w:val="00866730"/>
    <w:rsid w:val="00866EC5"/>
    <w:rsid w:val="008671EE"/>
    <w:rsid w:val="008700C7"/>
    <w:rsid w:val="00870B07"/>
    <w:rsid w:val="00871B94"/>
    <w:rsid w:val="00872C54"/>
    <w:rsid w:val="008743B9"/>
    <w:rsid w:val="008746F7"/>
    <w:rsid w:val="00874D26"/>
    <w:rsid w:val="0087643A"/>
    <w:rsid w:val="00876CD4"/>
    <w:rsid w:val="00877EEB"/>
    <w:rsid w:val="0088150B"/>
    <w:rsid w:val="008818F2"/>
    <w:rsid w:val="00882BA5"/>
    <w:rsid w:val="00885D84"/>
    <w:rsid w:val="0089326A"/>
    <w:rsid w:val="0089390F"/>
    <w:rsid w:val="008A0DB0"/>
    <w:rsid w:val="008A435E"/>
    <w:rsid w:val="008A510C"/>
    <w:rsid w:val="008A596A"/>
    <w:rsid w:val="008A6894"/>
    <w:rsid w:val="008A7475"/>
    <w:rsid w:val="008A79FD"/>
    <w:rsid w:val="008A7A51"/>
    <w:rsid w:val="008B0C62"/>
    <w:rsid w:val="008B1371"/>
    <w:rsid w:val="008B21DC"/>
    <w:rsid w:val="008B5D1F"/>
    <w:rsid w:val="008B67D8"/>
    <w:rsid w:val="008C12E0"/>
    <w:rsid w:val="008C1533"/>
    <w:rsid w:val="008C2356"/>
    <w:rsid w:val="008C717F"/>
    <w:rsid w:val="008C76C1"/>
    <w:rsid w:val="008D3462"/>
    <w:rsid w:val="008D5740"/>
    <w:rsid w:val="008D5C41"/>
    <w:rsid w:val="008D5DBC"/>
    <w:rsid w:val="008D63F7"/>
    <w:rsid w:val="008E0267"/>
    <w:rsid w:val="008E2027"/>
    <w:rsid w:val="008E4A92"/>
    <w:rsid w:val="008F02E8"/>
    <w:rsid w:val="008F06D5"/>
    <w:rsid w:val="008F0B97"/>
    <w:rsid w:val="008F0E2D"/>
    <w:rsid w:val="008F2C35"/>
    <w:rsid w:val="008F2F5E"/>
    <w:rsid w:val="008F3B0A"/>
    <w:rsid w:val="008F67C7"/>
    <w:rsid w:val="008F7F6A"/>
    <w:rsid w:val="00900A52"/>
    <w:rsid w:val="0090488E"/>
    <w:rsid w:val="009054DF"/>
    <w:rsid w:val="00905D8B"/>
    <w:rsid w:val="009060B6"/>
    <w:rsid w:val="00906155"/>
    <w:rsid w:val="00911734"/>
    <w:rsid w:val="00912488"/>
    <w:rsid w:val="0091398C"/>
    <w:rsid w:val="009142DC"/>
    <w:rsid w:val="00916368"/>
    <w:rsid w:val="0091656F"/>
    <w:rsid w:val="00916E92"/>
    <w:rsid w:val="00920183"/>
    <w:rsid w:val="009225AC"/>
    <w:rsid w:val="0092346F"/>
    <w:rsid w:val="0092370B"/>
    <w:rsid w:val="00925252"/>
    <w:rsid w:val="0092527C"/>
    <w:rsid w:val="009254F4"/>
    <w:rsid w:val="00926F14"/>
    <w:rsid w:val="00927D35"/>
    <w:rsid w:val="00932593"/>
    <w:rsid w:val="00933441"/>
    <w:rsid w:val="00935AEB"/>
    <w:rsid w:val="00935C22"/>
    <w:rsid w:val="009378EE"/>
    <w:rsid w:val="009413A3"/>
    <w:rsid w:val="009423AB"/>
    <w:rsid w:val="00943ABC"/>
    <w:rsid w:val="00944CC0"/>
    <w:rsid w:val="009459FC"/>
    <w:rsid w:val="00950E69"/>
    <w:rsid w:val="00960A25"/>
    <w:rsid w:val="00962987"/>
    <w:rsid w:val="00967353"/>
    <w:rsid w:val="009677F6"/>
    <w:rsid w:val="009719D7"/>
    <w:rsid w:val="009767FD"/>
    <w:rsid w:val="00983523"/>
    <w:rsid w:val="00987417"/>
    <w:rsid w:val="00987D86"/>
    <w:rsid w:val="00991382"/>
    <w:rsid w:val="00991B1C"/>
    <w:rsid w:val="0099263C"/>
    <w:rsid w:val="00992E98"/>
    <w:rsid w:val="00994240"/>
    <w:rsid w:val="00994457"/>
    <w:rsid w:val="009961E9"/>
    <w:rsid w:val="009A5589"/>
    <w:rsid w:val="009A6270"/>
    <w:rsid w:val="009A6441"/>
    <w:rsid w:val="009A64C5"/>
    <w:rsid w:val="009A762C"/>
    <w:rsid w:val="009A7FBC"/>
    <w:rsid w:val="009B065F"/>
    <w:rsid w:val="009B073D"/>
    <w:rsid w:val="009B08DC"/>
    <w:rsid w:val="009B14B7"/>
    <w:rsid w:val="009B2621"/>
    <w:rsid w:val="009B2ADD"/>
    <w:rsid w:val="009B3C35"/>
    <w:rsid w:val="009C08CC"/>
    <w:rsid w:val="009C6770"/>
    <w:rsid w:val="009D5468"/>
    <w:rsid w:val="009D573D"/>
    <w:rsid w:val="009D592C"/>
    <w:rsid w:val="009D5F5B"/>
    <w:rsid w:val="009D632F"/>
    <w:rsid w:val="009E1AD1"/>
    <w:rsid w:val="009E4D76"/>
    <w:rsid w:val="009E54A3"/>
    <w:rsid w:val="009E5B60"/>
    <w:rsid w:val="009E7D11"/>
    <w:rsid w:val="009F030B"/>
    <w:rsid w:val="009F0E5F"/>
    <w:rsid w:val="009F169E"/>
    <w:rsid w:val="009F1FFB"/>
    <w:rsid w:val="009F35FE"/>
    <w:rsid w:val="009F3F4F"/>
    <w:rsid w:val="009F4CAB"/>
    <w:rsid w:val="009F562E"/>
    <w:rsid w:val="009F6978"/>
    <w:rsid w:val="009F69E0"/>
    <w:rsid w:val="009F7869"/>
    <w:rsid w:val="009F7A78"/>
    <w:rsid w:val="00A0057C"/>
    <w:rsid w:val="00A047DD"/>
    <w:rsid w:val="00A12019"/>
    <w:rsid w:val="00A208B4"/>
    <w:rsid w:val="00A2188A"/>
    <w:rsid w:val="00A22C69"/>
    <w:rsid w:val="00A24376"/>
    <w:rsid w:val="00A2552A"/>
    <w:rsid w:val="00A25BE7"/>
    <w:rsid w:val="00A30CDB"/>
    <w:rsid w:val="00A31BF1"/>
    <w:rsid w:val="00A329B1"/>
    <w:rsid w:val="00A333A8"/>
    <w:rsid w:val="00A3496D"/>
    <w:rsid w:val="00A402A3"/>
    <w:rsid w:val="00A402D5"/>
    <w:rsid w:val="00A40AC7"/>
    <w:rsid w:val="00A413F7"/>
    <w:rsid w:val="00A426F1"/>
    <w:rsid w:val="00A439DA"/>
    <w:rsid w:val="00A466EC"/>
    <w:rsid w:val="00A4798C"/>
    <w:rsid w:val="00A5184A"/>
    <w:rsid w:val="00A51E27"/>
    <w:rsid w:val="00A522EF"/>
    <w:rsid w:val="00A5268D"/>
    <w:rsid w:val="00A52E81"/>
    <w:rsid w:val="00A53851"/>
    <w:rsid w:val="00A54F05"/>
    <w:rsid w:val="00A55D24"/>
    <w:rsid w:val="00A565F6"/>
    <w:rsid w:val="00A56FFA"/>
    <w:rsid w:val="00A62866"/>
    <w:rsid w:val="00A6289A"/>
    <w:rsid w:val="00A63F51"/>
    <w:rsid w:val="00A6432A"/>
    <w:rsid w:val="00A65914"/>
    <w:rsid w:val="00A67585"/>
    <w:rsid w:val="00A679B9"/>
    <w:rsid w:val="00A67A39"/>
    <w:rsid w:val="00A67DFE"/>
    <w:rsid w:val="00A7065A"/>
    <w:rsid w:val="00A70E2F"/>
    <w:rsid w:val="00A71EDA"/>
    <w:rsid w:val="00A71F8D"/>
    <w:rsid w:val="00A76FEE"/>
    <w:rsid w:val="00A80F00"/>
    <w:rsid w:val="00A81172"/>
    <w:rsid w:val="00A82047"/>
    <w:rsid w:val="00A83B15"/>
    <w:rsid w:val="00A86036"/>
    <w:rsid w:val="00A91BCA"/>
    <w:rsid w:val="00A923B5"/>
    <w:rsid w:val="00A93AF6"/>
    <w:rsid w:val="00A93BB5"/>
    <w:rsid w:val="00A95C42"/>
    <w:rsid w:val="00A964FB"/>
    <w:rsid w:val="00A97EDB"/>
    <w:rsid w:val="00AA136F"/>
    <w:rsid w:val="00AA6A8F"/>
    <w:rsid w:val="00AA7367"/>
    <w:rsid w:val="00AB0ECA"/>
    <w:rsid w:val="00AB16DD"/>
    <w:rsid w:val="00AB42BD"/>
    <w:rsid w:val="00AB4F9E"/>
    <w:rsid w:val="00AB551C"/>
    <w:rsid w:val="00AB65CB"/>
    <w:rsid w:val="00AC3CB2"/>
    <w:rsid w:val="00AC3CEC"/>
    <w:rsid w:val="00AC5C50"/>
    <w:rsid w:val="00AD213D"/>
    <w:rsid w:val="00AD268C"/>
    <w:rsid w:val="00AD48CC"/>
    <w:rsid w:val="00AD4AAF"/>
    <w:rsid w:val="00AD4BA4"/>
    <w:rsid w:val="00AD7544"/>
    <w:rsid w:val="00AE0D0E"/>
    <w:rsid w:val="00AE3C4B"/>
    <w:rsid w:val="00AE4DC3"/>
    <w:rsid w:val="00AE60D9"/>
    <w:rsid w:val="00AE68A5"/>
    <w:rsid w:val="00AE6F45"/>
    <w:rsid w:val="00AE7783"/>
    <w:rsid w:val="00AF011B"/>
    <w:rsid w:val="00AF2B5A"/>
    <w:rsid w:val="00AF32E9"/>
    <w:rsid w:val="00AF3984"/>
    <w:rsid w:val="00AF7E6A"/>
    <w:rsid w:val="00B02AC0"/>
    <w:rsid w:val="00B0446C"/>
    <w:rsid w:val="00B0710C"/>
    <w:rsid w:val="00B148CF"/>
    <w:rsid w:val="00B1730A"/>
    <w:rsid w:val="00B17D0F"/>
    <w:rsid w:val="00B21D92"/>
    <w:rsid w:val="00B22E14"/>
    <w:rsid w:val="00B23CB3"/>
    <w:rsid w:val="00B3088A"/>
    <w:rsid w:val="00B328D3"/>
    <w:rsid w:val="00B337A5"/>
    <w:rsid w:val="00B3425E"/>
    <w:rsid w:val="00B4018B"/>
    <w:rsid w:val="00B41A7E"/>
    <w:rsid w:val="00B41F19"/>
    <w:rsid w:val="00B41F36"/>
    <w:rsid w:val="00B44C29"/>
    <w:rsid w:val="00B45399"/>
    <w:rsid w:val="00B46DB1"/>
    <w:rsid w:val="00B47D0A"/>
    <w:rsid w:val="00B47D9C"/>
    <w:rsid w:val="00B56217"/>
    <w:rsid w:val="00B57F49"/>
    <w:rsid w:val="00B607DB"/>
    <w:rsid w:val="00B60BA0"/>
    <w:rsid w:val="00B60E04"/>
    <w:rsid w:val="00B62F7D"/>
    <w:rsid w:val="00B65726"/>
    <w:rsid w:val="00B70FE5"/>
    <w:rsid w:val="00B761AC"/>
    <w:rsid w:val="00B7629E"/>
    <w:rsid w:val="00B77E20"/>
    <w:rsid w:val="00B77E36"/>
    <w:rsid w:val="00B81C73"/>
    <w:rsid w:val="00B84DD7"/>
    <w:rsid w:val="00B858E7"/>
    <w:rsid w:val="00B86149"/>
    <w:rsid w:val="00B90B8A"/>
    <w:rsid w:val="00B92B2F"/>
    <w:rsid w:val="00B9364C"/>
    <w:rsid w:val="00B939E7"/>
    <w:rsid w:val="00B94B10"/>
    <w:rsid w:val="00B968BD"/>
    <w:rsid w:val="00BA1B7A"/>
    <w:rsid w:val="00BA4401"/>
    <w:rsid w:val="00BA4AA1"/>
    <w:rsid w:val="00BA607E"/>
    <w:rsid w:val="00BA7155"/>
    <w:rsid w:val="00BA759C"/>
    <w:rsid w:val="00BC015A"/>
    <w:rsid w:val="00BC043A"/>
    <w:rsid w:val="00BC7BCE"/>
    <w:rsid w:val="00BD0C04"/>
    <w:rsid w:val="00BD1D4A"/>
    <w:rsid w:val="00BD21CC"/>
    <w:rsid w:val="00BD2269"/>
    <w:rsid w:val="00BD25FF"/>
    <w:rsid w:val="00BD3F86"/>
    <w:rsid w:val="00BD76B8"/>
    <w:rsid w:val="00BE1861"/>
    <w:rsid w:val="00BE616B"/>
    <w:rsid w:val="00BE7592"/>
    <w:rsid w:val="00BE7C88"/>
    <w:rsid w:val="00BF0C10"/>
    <w:rsid w:val="00BF166F"/>
    <w:rsid w:val="00BF3213"/>
    <w:rsid w:val="00BF3E44"/>
    <w:rsid w:val="00BF624A"/>
    <w:rsid w:val="00C0309B"/>
    <w:rsid w:val="00C03FDA"/>
    <w:rsid w:val="00C047AA"/>
    <w:rsid w:val="00C055E3"/>
    <w:rsid w:val="00C11CBF"/>
    <w:rsid w:val="00C1592A"/>
    <w:rsid w:val="00C15946"/>
    <w:rsid w:val="00C17738"/>
    <w:rsid w:val="00C22101"/>
    <w:rsid w:val="00C23FD0"/>
    <w:rsid w:val="00C24757"/>
    <w:rsid w:val="00C26208"/>
    <w:rsid w:val="00C26A34"/>
    <w:rsid w:val="00C26E53"/>
    <w:rsid w:val="00C26FB6"/>
    <w:rsid w:val="00C277A0"/>
    <w:rsid w:val="00C30042"/>
    <w:rsid w:val="00C31081"/>
    <w:rsid w:val="00C33855"/>
    <w:rsid w:val="00C35CE6"/>
    <w:rsid w:val="00C3698E"/>
    <w:rsid w:val="00C373A0"/>
    <w:rsid w:val="00C408CC"/>
    <w:rsid w:val="00C42FE3"/>
    <w:rsid w:val="00C440B7"/>
    <w:rsid w:val="00C45490"/>
    <w:rsid w:val="00C45B30"/>
    <w:rsid w:val="00C45C0F"/>
    <w:rsid w:val="00C461AD"/>
    <w:rsid w:val="00C46BBF"/>
    <w:rsid w:val="00C46D94"/>
    <w:rsid w:val="00C57E35"/>
    <w:rsid w:val="00C6441A"/>
    <w:rsid w:val="00C64ABD"/>
    <w:rsid w:val="00C668A2"/>
    <w:rsid w:val="00C66F11"/>
    <w:rsid w:val="00C71065"/>
    <w:rsid w:val="00C725A6"/>
    <w:rsid w:val="00C752E8"/>
    <w:rsid w:val="00C8016B"/>
    <w:rsid w:val="00C81945"/>
    <w:rsid w:val="00C835BA"/>
    <w:rsid w:val="00C844FA"/>
    <w:rsid w:val="00C84549"/>
    <w:rsid w:val="00C84B22"/>
    <w:rsid w:val="00C84C2B"/>
    <w:rsid w:val="00C86582"/>
    <w:rsid w:val="00C91E56"/>
    <w:rsid w:val="00C92022"/>
    <w:rsid w:val="00C95139"/>
    <w:rsid w:val="00CA2C98"/>
    <w:rsid w:val="00CA5179"/>
    <w:rsid w:val="00CA57A2"/>
    <w:rsid w:val="00CA5D92"/>
    <w:rsid w:val="00CA7D61"/>
    <w:rsid w:val="00CB0318"/>
    <w:rsid w:val="00CB3BC1"/>
    <w:rsid w:val="00CB62A4"/>
    <w:rsid w:val="00CB65BA"/>
    <w:rsid w:val="00CC0CFB"/>
    <w:rsid w:val="00CC209F"/>
    <w:rsid w:val="00CC6E7E"/>
    <w:rsid w:val="00CC6F8D"/>
    <w:rsid w:val="00CD1AE7"/>
    <w:rsid w:val="00CD1E10"/>
    <w:rsid w:val="00CD5E70"/>
    <w:rsid w:val="00CD5EF9"/>
    <w:rsid w:val="00CD675A"/>
    <w:rsid w:val="00CD6B9D"/>
    <w:rsid w:val="00CD73AA"/>
    <w:rsid w:val="00CD7B60"/>
    <w:rsid w:val="00CD7D32"/>
    <w:rsid w:val="00CE00CE"/>
    <w:rsid w:val="00CE094A"/>
    <w:rsid w:val="00CE4071"/>
    <w:rsid w:val="00CF0C33"/>
    <w:rsid w:val="00CF13BA"/>
    <w:rsid w:val="00CF384C"/>
    <w:rsid w:val="00CF7786"/>
    <w:rsid w:val="00D03753"/>
    <w:rsid w:val="00D06030"/>
    <w:rsid w:val="00D0661C"/>
    <w:rsid w:val="00D06FD7"/>
    <w:rsid w:val="00D1126C"/>
    <w:rsid w:val="00D1211B"/>
    <w:rsid w:val="00D13069"/>
    <w:rsid w:val="00D1454E"/>
    <w:rsid w:val="00D15C47"/>
    <w:rsid w:val="00D1718F"/>
    <w:rsid w:val="00D17360"/>
    <w:rsid w:val="00D20173"/>
    <w:rsid w:val="00D20D7C"/>
    <w:rsid w:val="00D22736"/>
    <w:rsid w:val="00D239E4"/>
    <w:rsid w:val="00D273DB"/>
    <w:rsid w:val="00D30B80"/>
    <w:rsid w:val="00D3150D"/>
    <w:rsid w:val="00D31B6D"/>
    <w:rsid w:val="00D348B7"/>
    <w:rsid w:val="00D34EB5"/>
    <w:rsid w:val="00D362F4"/>
    <w:rsid w:val="00D36C8D"/>
    <w:rsid w:val="00D45099"/>
    <w:rsid w:val="00D4580D"/>
    <w:rsid w:val="00D467BD"/>
    <w:rsid w:val="00D47513"/>
    <w:rsid w:val="00D5610F"/>
    <w:rsid w:val="00D56D88"/>
    <w:rsid w:val="00D636C6"/>
    <w:rsid w:val="00D65824"/>
    <w:rsid w:val="00D65F14"/>
    <w:rsid w:val="00D66024"/>
    <w:rsid w:val="00D672B1"/>
    <w:rsid w:val="00D6750C"/>
    <w:rsid w:val="00D70534"/>
    <w:rsid w:val="00D71FA3"/>
    <w:rsid w:val="00D72B11"/>
    <w:rsid w:val="00D77D62"/>
    <w:rsid w:val="00D77D8E"/>
    <w:rsid w:val="00D80E64"/>
    <w:rsid w:val="00D814E2"/>
    <w:rsid w:val="00D84DE6"/>
    <w:rsid w:val="00D850F7"/>
    <w:rsid w:val="00D853CE"/>
    <w:rsid w:val="00D85CF9"/>
    <w:rsid w:val="00D86D96"/>
    <w:rsid w:val="00D9124D"/>
    <w:rsid w:val="00D9302C"/>
    <w:rsid w:val="00D940B4"/>
    <w:rsid w:val="00D946BC"/>
    <w:rsid w:val="00D96FBD"/>
    <w:rsid w:val="00DA235F"/>
    <w:rsid w:val="00DA45EA"/>
    <w:rsid w:val="00DA6D9C"/>
    <w:rsid w:val="00DB25A2"/>
    <w:rsid w:val="00DB600F"/>
    <w:rsid w:val="00DC103B"/>
    <w:rsid w:val="00DC344C"/>
    <w:rsid w:val="00DC3E09"/>
    <w:rsid w:val="00DC65C7"/>
    <w:rsid w:val="00DC6B09"/>
    <w:rsid w:val="00DD47E9"/>
    <w:rsid w:val="00DD4D0D"/>
    <w:rsid w:val="00DD54FA"/>
    <w:rsid w:val="00DD62E9"/>
    <w:rsid w:val="00DD75F6"/>
    <w:rsid w:val="00DE1619"/>
    <w:rsid w:val="00DE16F6"/>
    <w:rsid w:val="00DE29D8"/>
    <w:rsid w:val="00DE4F3B"/>
    <w:rsid w:val="00DE5AD1"/>
    <w:rsid w:val="00DE61A2"/>
    <w:rsid w:val="00DE7D1C"/>
    <w:rsid w:val="00DF4511"/>
    <w:rsid w:val="00DF6608"/>
    <w:rsid w:val="00E01D88"/>
    <w:rsid w:val="00E02DDE"/>
    <w:rsid w:val="00E04507"/>
    <w:rsid w:val="00E04560"/>
    <w:rsid w:val="00E04E64"/>
    <w:rsid w:val="00E05787"/>
    <w:rsid w:val="00E12838"/>
    <w:rsid w:val="00E12FEA"/>
    <w:rsid w:val="00E1680A"/>
    <w:rsid w:val="00E16C27"/>
    <w:rsid w:val="00E16CB6"/>
    <w:rsid w:val="00E17303"/>
    <w:rsid w:val="00E202B4"/>
    <w:rsid w:val="00E20DDA"/>
    <w:rsid w:val="00E21E49"/>
    <w:rsid w:val="00E2201E"/>
    <w:rsid w:val="00E24538"/>
    <w:rsid w:val="00E30D8B"/>
    <w:rsid w:val="00E34629"/>
    <w:rsid w:val="00E42EA8"/>
    <w:rsid w:val="00E43476"/>
    <w:rsid w:val="00E46BE5"/>
    <w:rsid w:val="00E46FCF"/>
    <w:rsid w:val="00E50199"/>
    <w:rsid w:val="00E52C34"/>
    <w:rsid w:val="00E52CA2"/>
    <w:rsid w:val="00E54FAC"/>
    <w:rsid w:val="00E559F1"/>
    <w:rsid w:val="00E6119F"/>
    <w:rsid w:val="00E6136D"/>
    <w:rsid w:val="00E616C2"/>
    <w:rsid w:val="00E62411"/>
    <w:rsid w:val="00E63617"/>
    <w:rsid w:val="00E64CA0"/>
    <w:rsid w:val="00E64E7A"/>
    <w:rsid w:val="00E66F66"/>
    <w:rsid w:val="00E67880"/>
    <w:rsid w:val="00E73027"/>
    <w:rsid w:val="00E74B90"/>
    <w:rsid w:val="00E8090F"/>
    <w:rsid w:val="00E80FD4"/>
    <w:rsid w:val="00E82528"/>
    <w:rsid w:val="00E834BD"/>
    <w:rsid w:val="00E840E0"/>
    <w:rsid w:val="00E84F48"/>
    <w:rsid w:val="00EA4F46"/>
    <w:rsid w:val="00EA7B56"/>
    <w:rsid w:val="00EB1B3A"/>
    <w:rsid w:val="00EB1D06"/>
    <w:rsid w:val="00EB318D"/>
    <w:rsid w:val="00EB3DA3"/>
    <w:rsid w:val="00EB42ED"/>
    <w:rsid w:val="00EB49BE"/>
    <w:rsid w:val="00EB618B"/>
    <w:rsid w:val="00EB7385"/>
    <w:rsid w:val="00EB7969"/>
    <w:rsid w:val="00EC095E"/>
    <w:rsid w:val="00EC0CD7"/>
    <w:rsid w:val="00EC469A"/>
    <w:rsid w:val="00EC5867"/>
    <w:rsid w:val="00EC5B02"/>
    <w:rsid w:val="00EC622A"/>
    <w:rsid w:val="00EC7E04"/>
    <w:rsid w:val="00ED11DA"/>
    <w:rsid w:val="00ED18AE"/>
    <w:rsid w:val="00ED3483"/>
    <w:rsid w:val="00ED4686"/>
    <w:rsid w:val="00ED5A58"/>
    <w:rsid w:val="00ED63EC"/>
    <w:rsid w:val="00ED781D"/>
    <w:rsid w:val="00EE0BE3"/>
    <w:rsid w:val="00EE3C61"/>
    <w:rsid w:val="00EE45CC"/>
    <w:rsid w:val="00EE7B73"/>
    <w:rsid w:val="00EF024A"/>
    <w:rsid w:val="00EF128C"/>
    <w:rsid w:val="00EF43E9"/>
    <w:rsid w:val="00EF4687"/>
    <w:rsid w:val="00EF5E82"/>
    <w:rsid w:val="00EF7F30"/>
    <w:rsid w:val="00EF7FAB"/>
    <w:rsid w:val="00EF7FDB"/>
    <w:rsid w:val="00F00183"/>
    <w:rsid w:val="00F04A2D"/>
    <w:rsid w:val="00F07B4F"/>
    <w:rsid w:val="00F07E22"/>
    <w:rsid w:val="00F10105"/>
    <w:rsid w:val="00F11A4C"/>
    <w:rsid w:val="00F1680D"/>
    <w:rsid w:val="00F1708B"/>
    <w:rsid w:val="00F175FF"/>
    <w:rsid w:val="00F21F27"/>
    <w:rsid w:val="00F2468C"/>
    <w:rsid w:val="00F24F34"/>
    <w:rsid w:val="00F259A0"/>
    <w:rsid w:val="00F26D4A"/>
    <w:rsid w:val="00F2793D"/>
    <w:rsid w:val="00F31982"/>
    <w:rsid w:val="00F31CD8"/>
    <w:rsid w:val="00F35355"/>
    <w:rsid w:val="00F3636B"/>
    <w:rsid w:val="00F37694"/>
    <w:rsid w:val="00F37A26"/>
    <w:rsid w:val="00F40824"/>
    <w:rsid w:val="00F41A98"/>
    <w:rsid w:val="00F42C67"/>
    <w:rsid w:val="00F4339F"/>
    <w:rsid w:val="00F43692"/>
    <w:rsid w:val="00F46E07"/>
    <w:rsid w:val="00F52B8D"/>
    <w:rsid w:val="00F53762"/>
    <w:rsid w:val="00F54F72"/>
    <w:rsid w:val="00F60AA9"/>
    <w:rsid w:val="00F61C24"/>
    <w:rsid w:val="00F61C68"/>
    <w:rsid w:val="00F62763"/>
    <w:rsid w:val="00F63CF7"/>
    <w:rsid w:val="00F66C47"/>
    <w:rsid w:val="00F70876"/>
    <w:rsid w:val="00F70B5D"/>
    <w:rsid w:val="00F7165D"/>
    <w:rsid w:val="00F741CE"/>
    <w:rsid w:val="00F77108"/>
    <w:rsid w:val="00F810D3"/>
    <w:rsid w:val="00F84451"/>
    <w:rsid w:val="00F85445"/>
    <w:rsid w:val="00F85498"/>
    <w:rsid w:val="00F85E16"/>
    <w:rsid w:val="00F91BD4"/>
    <w:rsid w:val="00F930AC"/>
    <w:rsid w:val="00F9622D"/>
    <w:rsid w:val="00FA0354"/>
    <w:rsid w:val="00FA04A6"/>
    <w:rsid w:val="00FA215C"/>
    <w:rsid w:val="00FA298D"/>
    <w:rsid w:val="00FA3E98"/>
    <w:rsid w:val="00FA4BB7"/>
    <w:rsid w:val="00FA6812"/>
    <w:rsid w:val="00FA6C84"/>
    <w:rsid w:val="00FA73AB"/>
    <w:rsid w:val="00FA7B1B"/>
    <w:rsid w:val="00FB010B"/>
    <w:rsid w:val="00FB3FCF"/>
    <w:rsid w:val="00FB496C"/>
    <w:rsid w:val="00FB5ED7"/>
    <w:rsid w:val="00FC2732"/>
    <w:rsid w:val="00FC2DFA"/>
    <w:rsid w:val="00FC3CFD"/>
    <w:rsid w:val="00FC416B"/>
    <w:rsid w:val="00FC55D5"/>
    <w:rsid w:val="00FC5F4B"/>
    <w:rsid w:val="00FC7012"/>
    <w:rsid w:val="00FD5658"/>
    <w:rsid w:val="00FD5C77"/>
    <w:rsid w:val="00FD6790"/>
    <w:rsid w:val="00FD697F"/>
    <w:rsid w:val="00FD7BB7"/>
    <w:rsid w:val="00FD7C79"/>
    <w:rsid w:val="00FE0047"/>
    <w:rsid w:val="00FE05FF"/>
    <w:rsid w:val="00FE2F9B"/>
    <w:rsid w:val="00FE31D9"/>
    <w:rsid w:val="00FE52F6"/>
    <w:rsid w:val="00FE62E6"/>
    <w:rsid w:val="071AB6F1"/>
    <w:rsid w:val="0A96B72A"/>
    <w:rsid w:val="103DD1D6"/>
    <w:rsid w:val="2A6CCCF8"/>
    <w:rsid w:val="40768AE2"/>
    <w:rsid w:val="4BB8A73C"/>
    <w:rsid w:val="4DBEE2FF"/>
    <w:rsid w:val="51BD6306"/>
    <w:rsid w:val="6F6BA788"/>
    <w:rsid w:val="76F51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76DCE9B"/>
  <w15:chartTrackingRefBased/>
  <w15:docId w15:val="{E9E7C379-FBAA-4CB0-8024-DCF6F04A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List Bullet 2"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69E"/>
    <w:pPr>
      <w:widowControl w:val="0"/>
      <w:autoSpaceDE w:val="0"/>
      <w:autoSpaceDN w:val="0"/>
      <w:adjustRightInd w:val="0"/>
    </w:pPr>
    <w:rPr>
      <w:sz w:val="22"/>
      <w:szCs w:val="24"/>
    </w:rPr>
  </w:style>
  <w:style w:type="paragraph" w:styleId="Heading1">
    <w:name w:val="heading 1"/>
    <w:basedOn w:val="BodyText"/>
    <w:next w:val="BodyText"/>
    <w:link w:val="Heading1Char"/>
    <w:qFormat/>
    <w:rsid w:val="0076051F"/>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BA4401"/>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BA4401"/>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30C43"/>
  </w:style>
  <w:style w:type="paragraph" w:styleId="TOC1">
    <w:name w:val="toc 1"/>
    <w:basedOn w:val="Normal"/>
    <w:next w:val="Normal"/>
    <w:autoRedefine/>
    <w:uiPriority w:val="39"/>
    <w:rsid w:val="00421277"/>
    <w:pPr>
      <w:spacing w:before="120" w:after="120"/>
      <w:ind w:left="720" w:hanging="720"/>
    </w:pPr>
  </w:style>
  <w:style w:type="paragraph" w:styleId="TOC2">
    <w:name w:val="toc 2"/>
    <w:basedOn w:val="Normal"/>
    <w:next w:val="Normal"/>
    <w:autoRedefine/>
    <w:uiPriority w:val="39"/>
    <w:rsid w:val="00CF0C33"/>
    <w:pPr>
      <w:tabs>
        <w:tab w:val="left" w:pos="1440"/>
        <w:tab w:val="right" w:leader="dot" w:pos="9350"/>
      </w:tabs>
      <w:ind w:left="1440" w:hanging="720"/>
    </w:pPr>
  </w:style>
  <w:style w:type="character" w:customStyle="1" w:styleId="Hypertext">
    <w:name w:val="Hypertext"/>
    <w:rsid w:val="00430C43"/>
    <w:rPr>
      <w:color w:val="0000FF"/>
      <w:u w:val="single"/>
    </w:rPr>
  </w:style>
  <w:style w:type="character" w:styleId="Hyperlink">
    <w:name w:val="Hyperlink"/>
    <w:uiPriority w:val="99"/>
    <w:rsid w:val="002E5FA1"/>
    <w:rPr>
      <w:color w:val="0000FF"/>
      <w:u w:val="single"/>
    </w:rPr>
  </w:style>
  <w:style w:type="character" w:styleId="FollowedHyperlink">
    <w:name w:val="FollowedHyperlink"/>
    <w:rsid w:val="002E5FA1"/>
    <w:rPr>
      <w:color w:val="800080"/>
      <w:u w:val="single"/>
    </w:rPr>
  </w:style>
  <w:style w:type="paragraph" w:styleId="Header">
    <w:name w:val="header"/>
    <w:basedOn w:val="Normal"/>
    <w:rsid w:val="00D56D88"/>
    <w:pPr>
      <w:tabs>
        <w:tab w:val="center" w:pos="4320"/>
        <w:tab w:val="right" w:pos="8640"/>
      </w:tabs>
    </w:pPr>
  </w:style>
  <w:style w:type="paragraph" w:styleId="Footer">
    <w:name w:val="footer"/>
    <w:basedOn w:val="Normal"/>
    <w:link w:val="FooterChar"/>
    <w:uiPriority w:val="99"/>
    <w:rsid w:val="00D56D88"/>
    <w:pPr>
      <w:tabs>
        <w:tab w:val="center" w:pos="4320"/>
        <w:tab w:val="right" w:pos="8640"/>
      </w:tabs>
    </w:pPr>
  </w:style>
  <w:style w:type="character" w:styleId="PageNumber">
    <w:name w:val="page number"/>
    <w:basedOn w:val="DefaultParagraphFont"/>
    <w:rsid w:val="00D56D88"/>
  </w:style>
  <w:style w:type="paragraph" w:styleId="BalloonText">
    <w:name w:val="Balloon Text"/>
    <w:basedOn w:val="Normal"/>
    <w:semiHidden/>
    <w:rsid w:val="0001758F"/>
    <w:rPr>
      <w:rFonts w:ascii="Tahoma" w:hAnsi="Tahoma" w:cs="Tahoma"/>
      <w:sz w:val="16"/>
      <w:szCs w:val="16"/>
    </w:rPr>
  </w:style>
  <w:style w:type="paragraph" w:styleId="ListParagraph">
    <w:name w:val="List Paragraph"/>
    <w:basedOn w:val="Normal"/>
    <w:uiPriority w:val="1"/>
    <w:qFormat/>
    <w:rsid w:val="007A198F"/>
    <w:pPr>
      <w:ind w:left="720"/>
    </w:pPr>
  </w:style>
  <w:style w:type="paragraph" w:styleId="CommentSubject">
    <w:name w:val="annotation subject"/>
    <w:basedOn w:val="Normal"/>
    <w:next w:val="Normal"/>
    <w:link w:val="CommentSubjectChar"/>
    <w:rsid w:val="002B04CD"/>
    <w:rPr>
      <w:b/>
      <w:bCs/>
      <w:sz w:val="20"/>
      <w:szCs w:val="20"/>
    </w:rPr>
  </w:style>
  <w:style w:type="character" w:customStyle="1" w:styleId="CommentSubjectChar">
    <w:name w:val="Comment Subject Char"/>
    <w:link w:val="CommentSubject"/>
    <w:rsid w:val="00774DC7"/>
    <w:rPr>
      <w:b/>
      <w:bCs/>
    </w:rPr>
  </w:style>
  <w:style w:type="paragraph" w:styleId="Revision">
    <w:name w:val="Revision"/>
    <w:hidden/>
    <w:uiPriority w:val="99"/>
    <w:semiHidden/>
    <w:rsid w:val="00B84DD7"/>
    <w:rPr>
      <w:sz w:val="24"/>
      <w:szCs w:val="24"/>
    </w:rPr>
  </w:style>
  <w:style w:type="character" w:customStyle="1" w:styleId="FooterChar">
    <w:name w:val="Footer Char"/>
    <w:link w:val="Footer"/>
    <w:uiPriority w:val="99"/>
    <w:rsid w:val="000B1BBD"/>
    <w:rPr>
      <w:sz w:val="24"/>
      <w:szCs w:val="24"/>
    </w:rPr>
  </w:style>
  <w:style w:type="character" w:styleId="UnresolvedMention">
    <w:name w:val="Unresolved Mention"/>
    <w:uiPriority w:val="99"/>
    <w:semiHidden/>
    <w:unhideWhenUsed/>
    <w:rsid w:val="00CE094A"/>
    <w:rPr>
      <w:color w:val="605E5C"/>
      <w:shd w:val="clear" w:color="auto" w:fill="E1DFDD"/>
    </w:rPr>
  </w:style>
  <w:style w:type="table" w:styleId="TableGrid">
    <w:name w:val="Table Grid"/>
    <w:basedOn w:val="TableNormal"/>
    <w:rsid w:val="0054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A4401"/>
    <w:rPr>
      <w:rFonts w:eastAsiaTheme="majorEastAsia" w:cstheme="majorBidi"/>
      <w:sz w:val="22"/>
      <w:szCs w:val="26"/>
    </w:rPr>
  </w:style>
  <w:style w:type="character" w:customStyle="1" w:styleId="Heading3Char">
    <w:name w:val="Heading 3 Char"/>
    <w:basedOn w:val="DefaultParagraphFont"/>
    <w:link w:val="Heading3"/>
    <w:rsid w:val="00BA4401"/>
    <w:rPr>
      <w:rFonts w:eastAsiaTheme="minorHAnsi" w:cs="Arial"/>
      <w:sz w:val="22"/>
      <w:szCs w:val="22"/>
    </w:rPr>
  </w:style>
  <w:style w:type="paragraph" w:styleId="BodyTextIndent2">
    <w:name w:val="Body Text Indent 2"/>
    <w:basedOn w:val="Normal"/>
    <w:link w:val="BodyTextIndent2Char"/>
    <w:rsid w:val="00CE00CE"/>
    <w:pPr>
      <w:widowControl/>
      <w:autoSpaceDE/>
      <w:autoSpaceDN/>
      <w:adjustRightInd/>
      <w:ind w:left="1440"/>
    </w:pPr>
    <w:rPr>
      <w:rFonts w:eastAsia="Times" w:cs="Arial"/>
      <w:szCs w:val="22"/>
    </w:rPr>
  </w:style>
  <w:style w:type="character" w:customStyle="1" w:styleId="BodyTextIndent2Char">
    <w:name w:val="Body Text Indent 2 Char"/>
    <w:link w:val="BodyTextIndent2"/>
    <w:rsid w:val="00CE00CE"/>
    <w:rPr>
      <w:rFonts w:eastAsia="Times" w:cs="Arial"/>
      <w:sz w:val="22"/>
      <w:szCs w:val="22"/>
    </w:rPr>
  </w:style>
  <w:style w:type="paragraph" w:customStyle="1" w:styleId="Default">
    <w:name w:val="Default"/>
    <w:rsid w:val="00E02DDE"/>
    <w:pPr>
      <w:autoSpaceDE w:val="0"/>
      <w:autoSpaceDN w:val="0"/>
      <w:adjustRightInd w:val="0"/>
    </w:pPr>
    <w:rPr>
      <w:rFonts w:eastAsia="Calibri" w:cs="Arial"/>
      <w:color w:val="000000"/>
      <w:sz w:val="24"/>
      <w:szCs w:val="24"/>
    </w:rPr>
  </w:style>
  <w:style w:type="paragraph" w:styleId="NormalWeb">
    <w:name w:val="Normal (Web)"/>
    <w:basedOn w:val="Normal"/>
    <w:uiPriority w:val="99"/>
    <w:unhideWhenUsed/>
    <w:rsid w:val="00F04A2D"/>
    <w:pPr>
      <w:widowControl/>
      <w:autoSpaceDE/>
      <w:autoSpaceDN/>
      <w:adjustRightInd/>
      <w:spacing w:before="100" w:beforeAutospacing="1" w:after="100" w:afterAutospacing="1"/>
    </w:pPr>
    <w:rPr>
      <w:rFonts w:ascii="Times New Roman" w:hAnsi="Times New Roman"/>
      <w:sz w:val="24"/>
    </w:rPr>
  </w:style>
  <w:style w:type="paragraph" w:customStyle="1" w:styleId="attachmenttitle">
    <w:name w:val="attachment title"/>
    <w:next w:val="BodyText"/>
    <w:qFormat/>
    <w:rsid w:val="00BA4401"/>
    <w:pPr>
      <w:keepNext/>
      <w:keepLines/>
      <w:widowControl w:val="0"/>
      <w:spacing w:after="220"/>
      <w:jc w:val="center"/>
      <w:outlineLvl w:val="0"/>
    </w:pPr>
    <w:rPr>
      <w:rFonts w:cs="Arial"/>
      <w:sz w:val="22"/>
      <w:szCs w:val="22"/>
    </w:rPr>
  </w:style>
  <w:style w:type="paragraph" w:styleId="BodyText">
    <w:name w:val="Body Text"/>
    <w:link w:val="BodyTextChar"/>
    <w:rsid w:val="00BA4401"/>
    <w:pPr>
      <w:spacing w:after="220"/>
    </w:pPr>
    <w:rPr>
      <w:rFonts w:eastAsiaTheme="minorHAnsi" w:cs="Arial"/>
      <w:sz w:val="22"/>
      <w:szCs w:val="22"/>
    </w:rPr>
  </w:style>
  <w:style w:type="character" w:customStyle="1" w:styleId="BodyTextChar">
    <w:name w:val="Body Text Char"/>
    <w:basedOn w:val="DefaultParagraphFont"/>
    <w:link w:val="BodyText"/>
    <w:rsid w:val="00BA4401"/>
    <w:rPr>
      <w:rFonts w:eastAsiaTheme="minorHAnsi" w:cs="Arial"/>
      <w:sz w:val="22"/>
      <w:szCs w:val="22"/>
    </w:rPr>
  </w:style>
  <w:style w:type="paragraph" w:customStyle="1" w:styleId="BodyText-table">
    <w:name w:val="Body Text - table"/>
    <w:qFormat/>
    <w:rsid w:val="00BA4401"/>
    <w:rPr>
      <w:rFonts w:eastAsiaTheme="minorHAnsi" w:cstheme="minorBidi"/>
      <w:sz w:val="22"/>
      <w:szCs w:val="22"/>
    </w:rPr>
  </w:style>
  <w:style w:type="paragraph" w:styleId="BodyText2">
    <w:name w:val="Body Text 2"/>
    <w:basedOn w:val="Normal"/>
    <w:link w:val="BodyText2Char"/>
    <w:rsid w:val="00BA4401"/>
    <w:pPr>
      <w:widowControl/>
      <w:spacing w:after="220"/>
      <w:ind w:left="360"/>
    </w:pPr>
    <w:rPr>
      <w:rFonts w:cs="Arial"/>
      <w:szCs w:val="22"/>
    </w:rPr>
  </w:style>
  <w:style w:type="character" w:customStyle="1" w:styleId="BodyText2Char">
    <w:name w:val="Body Text 2 Char"/>
    <w:basedOn w:val="DefaultParagraphFont"/>
    <w:link w:val="BodyText2"/>
    <w:rsid w:val="00BA4401"/>
    <w:rPr>
      <w:rFonts w:cs="Arial"/>
      <w:sz w:val="22"/>
      <w:szCs w:val="22"/>
    </w:rPr>
  </w:style>
  <w:style w:type="paragraph" w:customStyle="1" w:styleId="EffectiveDate">
    <w:name w:val="Effective Date"/>
    <w:next w:val="BodyText"/>
    <w:qFormat/>
    <w:rsid w:val="00BA4401"/>
    <w:pPr>
      <w:spacing w:before="220" w:after="440"/>
      <w:jc w:val="center"/>
    </w:pPr>
    <w:rPr>
      <w:rFonts w:cs="Arial"/>
      <w:sz w:val="22"/>
      <w:szCs w:val="22"/>
    </w:rPr>
  </w:style>
  <w:style w:type="character" w:customStyle="1" w:styleId="Heading1Char">
    <w:name w:val="Heading 1 Char"/>
    <w:basedOn w:val="DefaultParagraphFont"/>
    <w:link w:val="Heading1"/>
    <w:rsid w:val="0076051F"/>
    <w:rPr>
      <w:rFonts w:eastAsiaTheme="majorEastAsia" w:cstheme="majorBidi"/>
      <w:caps/>
      <w:sz w:val="22"/>
      <w:szCs w:val="22"/>
    </w:rPr>
  </w:style>
  <w:style w:type="paragraph" w:customStyle="1" w:styleId="IMCIP">
    <w:name w:val="IMC/IP #"/>
    <w:rsid w:val="00BA4401"/>
    <w:pPr>
      <w:widowControl w:val="0"/>
      <w:pBdr>
        <w:top w:val="single" w:sz="8" w:space="3" w:color="auto"/>
        <w:bottom w:val="single" w:sz="8" w:space="3" w:color="auto"/>
      </w:pBdr>
      <w:spacing w:after="220"/>
      <w:jc w:val="center"/>
    </w:pPr>
    <w:rPr>
      <w:rFonts w:eastAsiaTheme="minorHAnsi" w:cs="Arial"/>
      <w:iCs/>
      <w:caps/>
      <w:sz w:val="22"/>
      <w:szCs w:val="22"/>
    </w:rPr>
  </w:style>
  <w:style w:type="paragraph" w:customStyle="1" w:styleId="JOURNALHeading2">
    <w:name w:val="JOURNAL Heading 2"/>
    <w:basedOn w:val="BodyText"/>
    <w:qFormat/>
    <w:rsid w:val="00BA4401"/>
    <w:pPr>
      <w:keepNext/>
      <w:spacing w:before="440"/>
      <w:ind w:left="2520" w:hanging="2520"/>
    </w:pPr>
    <w:rPr>
      <w:bCs/>
    </w:rPr>
  </w:style>
  <w:style w:type="paragraph" w:customStyle="1" w:styleId="JournalTOPIC">
    <w:name w:val="Journal TOPIC"/>
    <w:basedOn w:val="Normal"/>
    <w:qFormat/>
    <w:rsid w:val="00BA4401"/>
    <w:pPr>
      <w:keepNext/>
      <w:keepLines/>
      <w:pageBreakBefore/>
      <w:spacing w:after="220"/>
      <w:jc w:val="center"/>
      <w:outlineLvl w:val="1"/>
    </w:pPr>
    <w:rPr>
      <w:rFonts w:eastAsiaTheme="minorHAnsi" w:cs="Arial"/>
      <w:szCs w:val="22"/>
    </w:rPr>
  </w:style>
  <w:style w:type="paragraph" w:styleId="ListBullet2">
    <w:name w:val="List Bullet 2"/>
    <w:basedOn w:val="Normal"/>
    <w:uiPriority w:val="99"/>
    <w:unhideWhenUsed/>
    <w:rsid w:val="00BA4401"/>
    <w:pPr>
      <w:widowControl/>
      <w:numPr>
        <w:numId w:val="1"/>
      </w:numPr>
      <w:spacing w:after="220"/>
    </w:pPr>
    <w:rPr>
      <w:rFonts w:eastAsiaTheme="minorHAnsi" w:cs="Arial"/>
      <w:szCs w:val="22"/>
    </w:rPr>
  </w:style>
  <w:style w:type="paragraph" w:customStyle="1" w:styleId="NRCINSPECTIONMANUAL">
    <w:name w:val="NRC INSPECTION MANUAL"/>
    <w:next w:val="BodyText"/>
    <w:link w:val="NRCINSPECTIONMANUALChar"/>
    <w:qFormat/>
    <w:rsid w:val="00BA4401"/>
    <w:pPr>
      <w:tabs>
        <w:tab w:val="center" w:pos="4680"/>
        <w:tab w:val="right" w:pos="9360"/>
      </w:tabs>
      <w:spacing w:after="220"/>
    </w:pPr>
    <w:rPr>
      <w:rFonts w:eastAsiaTheme="minorHAnsi" w:cs="Arial"/>
      <w:szCs w:val="22"/>
    </w:rPr>
  </w:style>
  <w:style w:type="character" w:customStyle="1" w:styleId="NRCINSPECTIONMANUALChar">
    <w:name w:val="NRC INSPECTION MANUAL Char"/>
    <w:basedOn w:val="DefaultParagraphFont"/>
    <w:link w:val="NRCINSPECTIONMANUAL"/>
    <w:rsid w:val="00BA4401"/>
    <w:rPr>
      <w:rFonts w:eastAsiaTheme="minorHAnsi" w:cs="Arial"/>
      <w:szCs w:val="22"/>
    </w:rPr>
  </w:style>
  <w:style w:type="paragraph" w:styleId="Title">
    <w:name w:val="Title"/>
    <w:basedOn w:val="Normal"/>
    <w:next w:val="Normal"/>
    <w:link w:val="TitleChar"/>
    <w:qFormat/>
    <w:rsid w:val="00BA4401"/>
    <w:pPr>
      <w:widowControl/>
      <w:spacing w:before="220" w:after="220"/>
      <w:jc w:val="center"/>
    </w:pPr>
    <w:rPr>
      <w:rFonts w:cs="Arial"/>
      <w:szCs w:val="22"/>
    </w:rPr>
  </w:style>
  <w:style w:type="character" w:customStyle="1" w:styleId="TitleChar">
    <w:name w:val="Title Char"/>
    <w:basedOn w:val="DefaultParagraphFont"/>
    <w:link w:val="Title"/>
    <w:rsid w:val="00BA4401"/>
    <w:rPr>
      <w:rFonts w:cs="Arial"/>
      <w:sz w:val="22"/>
      <w:szCs w:val="22"/>
    </w:rPr>
  </w:style>
  <w:style w:type="paragraph" w:customStyle="1" w:styleId="SectionTitlePage">
    <w:name w:val="Section Title Page"/>
    <w:basedOn w:val="BodyText"/>
    <w:rsid w:val="00C45C0F"/>
    <w:pPr>
      <w:jc w:val="center"/>
      <w:outlineLvl w:val="0"/>
    </w:pPr>
    <w:rPr>
      <w:rFonts w:eastAsia="Times New Roman"/>
      <w:bCs/>
    </w:rPr>
  </w:style>
  <w:style w:type="paragraph" w:styleId="TOCHeading">
    <w:name w:val="TOC Heading"/>
    <w:basedOn w:val="Heading1"/>
    <w:next w:val="Normal"/>
    <w:uiPriority w:val="39"/>
    <w:unhideWhenUsed/>
    <w:qFormat/>
    <w:rsid w:val="00D77D62"/>
    <w:pPr>
      <w:widowControl/>
      <w:autoSpaceDE/>
      <w:autoSpaceDN/>
      <w:adjustRightInd/>
      <w:spacing w:before="240" w:after="0" w:line="259" w:lineRule="auto"/>
      <w:ind w:left="0" w:firstLine="0"/>
      <w:jc w:val="center"/>
      <w:outlineLvl w:val="9"/>
    </w:pPr>
    <w:rPr>
      <w:caps w:val="0"/>
      <w:szCs w:val="32"/>
    </w:rPr>
  </w:style>
  <w:style w:type="paragraph" w:styleId="BodyText3">
    <w:name w:val="Body Text 3"/>
    <w:basedOn w:val="BodyText2"/>
    <w:link w:val="BodyText3Char"/>
    <w:rsid w:val="001C0F3A"/>
    <w:pPr>
      <w:ind w:left="720"/>
    </w:pPr>
  </w:style>
  <w:style w:type="character" w:customStyle="1" w:styleId="BodyText3Char">
    <w:name w:val="Body Text 3 Char"/>
    <w:basedOn w:val="DefaultParagraphFont"/>
    <w:link w:val="BodyText3"/>
    <w:rsid w:val="001C0F3A"/>
    <w:rPr>
      <w:rFonts w:cs="Arial"/>
      <w:sz w:val="22"/>
      <w:szCs w:val="22"/>
    </w:rPr>
  </w:style>
  <w:style w:type="paragraph" w:customStyle="1" w:styleId="BodyText4">
    <w:name w:val="Body Text 4"/>
    <w:basedOn w:val="BodyText3"/>
    <w:qFormat/>
    <w:rsid w:val="00D06030"/>
    <w:pPr>
      <w:ind w:left="1080"/>
    </w:pPr>
  </w:style>
  <w:style w:type="paragraph" w:customStyle="1" w:styleId="JournalHeading3">
    <w:name w:val="Journal Heading 3"/>
    <w:basedOn w:val="JOURNALHeading2"/>
    <w:qFormat/>
    <w:rsid w:val="00284882"/>
    <w:pPr>
      <w:ind w:left="360" w:firstLine="0"/>
      <w:outlineLvl w:val="2"/>
    </w:pPr>
    <w:rPr>
      <w:u w:val="single"/>
    </w:rPr>
  </w:style>
  <w:style w:type="paragraph" w:styleId="TOC3">
    <w:name w:val="toc 3"/>
    <w:basedOn w:val="Normal"/>
    <w:next w:val="Normal"/>
    <w:autoRedefine/>
    <w:uiPriority w:val="39"/>
    <w:rsid w:val="00E64E7A"/>
    <w:pPr>
      <w:spacing w:after="100"/>
      <w:ind w:left="440"/>
    </w:pPr>
  </w:style>
  <w:style w:type="table" w:customStyle="1" w:styleId="IM">
    <w:name w:val="IM"/>
    <w:basedOn w:val="TableNormal"/>
    <w:uiPriority w:val="99"/>
    <w:rsid w:val="00FE2F9B"/>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ListBullet3">
    <w:name w:val="List Bullet 3"/>
    <w:basedOn w:val="Normal"/>
    <w:rsid w:val="009F169E"/>
    <w:pPr>
      <w:numPr>
        <w:numId w:val="5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4372">
      <w:bodyDiv w:val="1"/>
      <w:marLeft w:val="0"/>
      <w:marRight w:val="0"/>
      <w:marTop w:val="0"/>
      <w:marBottom w:val="0"/>
      <w:divBdr>
        <w:top w:val="none" w:sz="0" w:space="0" w:color="auto"/>
        <w:left w:val="none" w:sz="0" w:space="0" w:color="auto"/>
        <w:bottom w:val="none" w:sz="0" w:space="0" w:color="auto"/>
        <w:right w:val="none" w:sz="0" w:space="0" w:color="auto"/>
      </w:divBdr>
    </w:div>
    <w:div w:id="1239634743">
      <w:bodyDiv w:val="1"/>
      <w:marLeft w:val="0"/>
      <w:marRight w:val="0"/>
      <w:marTop w:val="0"/>
      <w:marBottom w:val="0"/>
      <w:divBdr>
        <w:top w:val="none" w:sz="0" w:space="0" w:color="auto"/>
        <w:left w:val="none" w:sz="0" w:space="0" w:color="auto"/>
        <w:bottom w:val="none" w:sz="0" w:space="0" w:color="auto"/>
        <w:right w:val="none" w:sz="0" w:space="0" w:color="auto"/>
      </w:divBdr>
    </w:div>
    <w:div w:id="1690402385">
      <w:bodyDiv w:val="1"/>
      <w:marLeft w:val="0"/>
      <w:marRight w:val="0"/>
      <w:marTop w:val="0"/>
      <w:marBottom w:val="0"/>
      <w:divBdr>
        <w:top w:val="none" w:sz="0" w:space="0" w:color="auto"/>
        <w:left w:val="none" w:sz="0" w:space="0" w:color="auto"/>
        <w:bottom w:val="none" w:sz="0" w:space="0" w:color="auto"/>
        <w:right w:val="none" w:sz="0" w:space="0" w:color="auto"/>
      </w:divBdr>
    </w:div>
    <w:div w:id="1744523270">
      <w:bodyDiv w:val="1"/>
      <w:marLeft w:val="0"/>
      <w:marRight w:val="0"/>
      <w:marTop w:val="0"/>
      <w:marBottom w:val="0"/>
      <w:divBdr>
        <w:top w:val="none" w:sz="0" w:space="0" w:color="auto"/>
        <w:left w:val="none" w:sz="0" w:space="0" w:color="auto"/>
        <w:bottom w:val="none" w:sz="0" w:space="0" w:color="auto"/>
        <w:right w:val="none" w:sz="0" w:space="0" w:color="auto"/>
      </w:divBdr>
    </w:div>
    <w:div w:id="197331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rc.gov/reactors/operating/licensing/techspecs/risk-management-tech-specifications.html" TargetMode="External"/><Relationship Id="rId18" Type="http://schemas.openxmlformats.org/officeDocument/2006/relationships/hyperlink" Target="http://www.nrc.gov/reading-rm/doc-collections/gen-comm/reg-issues/2005/ri200501.pdf" TargetMode="External"/><Relationship Id="rId26" Type="http://schemas.openxmlformats.org/officeDocument/2006/relationships/hyperlink" Target="https://usnrc.sharepoint.com/teams/NRR-Operating-Experience-Branch" TargetMode="External"/><Relationship Id="rId3" Type="http://schemas.openxmlformats.org/officeDocument/2006/relationships/customXml" Target="../customXml/item3.xml"/><Relationship Id="rId21" Type="http://schemas.openxmlformats.org/officeDocument/2006/relationships/hyperlink" Target="https://usnrc.sharepoint.com/teams/NRR-Maintenance-Rule/RG%201160%20Guidance/Forms/AllItems.aspx"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www.nrc.gov/about-nrc/regulatory/enforcement/enforce-pol.html" TargetMode="External"/><Relationship Id="rId25" Type="http://schemas.openxmlformats.org/officeDocument/2006/relationships/hyperlink" Target="https://usnrc.sharepoint.com/teams/OCHCO-KC/B5binspections/SitePages/Home.aspx" TargetMode="External"/><Relationship Id="rId2" Type="http://schemas.openxmlformats.org/officeDocument/2006/relationships/customXml" Target="../customXml/item2.xml"/><Relationship Id="rId16" Type="http://schemas.openxmlformats.org/officeDocument/2006/relationships/hyperlink" Target="https://www.nrc.gov/reading-rm/doc-collections/enforcement/notices/more.htm" TargetMode="External"/><Relationship Id="rId20" Type="http://schemas.openxmlformats.org/officeDocument/2006/relationships/hyperlink" Target="http://www.nrc.gov/reading-rm/doc-collections/cfr/part050/part050-0091.htm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nrc.gov/reading-rm/doc-collections/cfr/part073/full-text.html" TargetMode="External"/><Relationship Id="rId23" Type="http://schemas.openxmlformats.org/officeDocument/2006/relationships/hyperlink" Target="https://nuclepedia.usalearning.gov/index.php?title=Coordinated_Regional_(Reactor)_KM/training_Initiative" TargetMode="External"/><Relationship Id="rId28" Type="http://schemas.openxmlformats.org/officeDocument/2006/relationships/hyperlink" Target="http://www.nrc.gov/about-nrc/emerg-preparedness/respond-to-emerg/ml050970236.pdf" TargetMode="External"/><Relationship Id="rId10" Type="http://schemas.openxmlformats.org/officeDocument/2006/relationships/endnotes" Target="endnotes.xml"/><Relationship Id="rId19" Type="http://schemas.openxmlformats.org/officeDocument/2006/relationships/hyperlink" Target="https://usnrc.sharepoint.com/teams/NRR-Regional-Technical-Support/Wiki%20Pages/NOED.aspx?PageView=Shared&amp;InitialTabId=Ribbon.WebPartPage&amp;VisibilityContext=WSSWebPartPag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uclepedia.usalearning.gov/index.php?title=Coordinated_Regional_%28Reactor%29_KM/training_Initiative" TargetMode="External"/><Relationship Id="rId22" Type="http://schemas.openxmlformats.org/officeDocument/2006/relationships/hyperlink" Target="https://nuclepedia.usalearning.gov/index.php?title=Coordinated_Regional_(Reactor)_KM/training_Initiative" TargetMode="External"/><Relationship Id="rId27" Type="http://schemas.openxmlformats.org/officeDocument/2006/relationships/hyperlink" Target="https://www.nrc.gov/reactors/operating/ops-experience/post-fukushima-safety-enhancemen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6E236-C080-4DDC-86CE-254419ACEA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B145D5-1F23-4FBF-8B2C-142B8F7313BA}">
  <ds:schemaRefs>
    <ds:schemaRef ds:uri="http://schemas.microsoft.com/sharepoint/v3/contenttype/forms"/>
  </ds:schemaRefs>
</ds:datastoreItem>
</file>

<file path=customXml/itemProps3.xml><?xml version="1.0" encoding="utf-8"?>
<ds:datastoreItem xmlns:ds="http://schemas.openxmlformats.org/officeDocument/2006/customXml" ds:itemID="{276DC813-9565-489A-B18E-48A1095680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EE342D-3320-4082-80F2-E534F949B7A7}">
  <ds:schemaRefs>
    <ds:schemaRef ds:uri="http://schemas.openxmlformats.org/officeDocument/2006/bibliography"/>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55</Pages>
  <Words>13398</Words>
  <Characters>76369</Characters>
  <Application>Microsoft Office Word</Application>
  <DocSecurity>2</DocSecurity>
  <Lines>636</Lines>
  <Paragraphs>179</Paragraphs>
  <ScaleCrop>false</ScaleCrop>
  <Company>Nuclear Regulatory Commission</Company>
  <LinksUpToDate>false</LinksUpToDate>
  <CharactersWithSpaces>89588</CharactersWithSpaces>
  <SharedDoc>false</SharedDoc>
  <HLinks>
    <vt:vector size="108" baseType="variant">
      <vt:variant>
        <vt:i4>1179729</vt:i4>
      </vt:variant>
      <vt:variant>
        <vt:i4>77</vt:i4>
      </vt:variant>
      <vt:variant>
        <vt:i4>0</vt:i4>
      </vt:variant>
      <vt:variant>
        <vt:i4>5</vt:i4>
      </vt:variant>
      <vt:variant>
        <vt:lpwstr>http://www.nrc.gov/about-nrc/emerg-preparedness/respond-to-emerg/ml050970236.pdf</vt:lpwstr>
      </vt:variant>
      <vt:variant>
        <vt:lpwstr/>
      </vt:variant>
      <vt:variant>
        <vt:i4>4259909</vt:i4>
      </vt:variant>
      <vt:variant>
        <vt:i4>74</vt:i4>
      </vt:variant>
      <vt:variant>
        <vt:i4>0</vt:i4>
      </vt:variant>
      <vt:variant>
        <vt:i4>5</vt:i4>
      </vt:variant>
      <vt:variant>
        <vt:lpwstr>https://www.nrc.gov/reactors/operating/ops-experience/post-fukushima-safety-enhancements.html</vt:lpwstr>
      </vt:variant>
      <vt:variant>
        <vt:lpwstr/>
      </vt:variant>
      <vt:variant>
        <vt:i4>6291570</vt:i4>
      </vt:variant>
      <vt:variant>
        <vt:i4>71</vt:i4>
      </vt:variant>
      <vt:variant>
        <vt:i4>0</vt:i4>
      </vt:variant>
      <vt:variant>
        <vt:i4>5</vt:i4>
      </vt:variant>
      <vt:variant>
        <vt:lpwstr>https://usnrc.sharepoint.com/teams/NRR-Operating-Experience-Branch</vt:lpwstr>
      </vt:variant>
      <vt:variant>
        <vt:lpwstr/>
      </vt:variant>
      <vt:variant>
        <vt:i4>7077920</vt:i4>
      </vt:variant>
      <vt:variant>
        <vt:i4>68</vt:i4>
      </vt:variant>
      <vt:variant>
        <vt:i4>0</vt:i4>
      </vt:variant>
      <vt:variant>
        <vt:i4>5</vt:i4>
      </vt:variant>
      <vt:variant>
        <vt:lpwstr>https://usnrc.sharepoint.com/teams/OCHCO-KC/B5binspections/SitePages/Home.aspx</vt:lpwstr>
      </vt:variant>
      <vt:variant>
        <vt:lpwstr/>
      </vt:variant>
      <vt:variant>
        <vt:i4>3735587</vt:i4>
      </vt:variant>
      <vt:variant>
        <vt:i4>65</vt:i4>
      </vt:variant>
      <vt:variant>
        <vt:i4>0</vt:i4>
      </vt:variant>
      <vt:variant>
        <vt:i4>5</vt:i4>
      </vt:variant>
      <vt:variant>
        <vt:lpwstr>https://nuclepedia.usalearning.gov/index.php?title=Coordinated_Regional_(Reactor)_KM/training_Initiative</vt:lpwstr>
      </vt:variant>
      <vt:variant>
        <vt:lpwstr/>
      </vt:variant>
      <vt:variant>
        <vt:i4>3735587</vt:i4>
      </vt:variant>
      <vt:variant>
        <vt:i4>62</vt:i4>
      </vt:variant>
      <vt:variant>
        <vt:i4>0</vt:i4>
      </vt:variant>
      <vt:variant>
        <vt:i4>5</vt:i4>
      </vt:variant>
      <vt:variant>
        <vt:lpwstr>https://nuclepedia.usalearning.gov/index.php?title=Coordinated_Regional_(Reactor)_KM/training_Initiative</vt:lpwstr>
      </vt:variant>
      <vt:variant>
        <vt:lpwstr/>
      </vt:variant>
      <vt:variant>
        <vt:i4>1376338</vt:i4>
      </vt:variant>
      <vt:variant>
        <vt:i4>59</vt:i4>
      </vt:variant>
      <vt:variant>
        <vt:i4>0</vt:i4>
      </vt:variant>
      <vt:variant>
        <vt:i4>5</vt:i4>
      </vt:variant>
      <vt:variant>
        <vt:lpwstr>https://usnrc.sharepoint.com/teams/NRR-Maintenance-Rule/RG 1160 Guidance/Forms/AllItems.aspx</vt:lpwstr>
      </vt:variant>
      <vt:variant>
        <vt:lpwstr/>
      </vt:variant>
      <vt:variant>
        <vt:i4>3276836</vt:i4>
      </vt:variant>
      <vt:variant>
        <vt:i4>56</vt:i4>
      </vt:variant>
      <vt:variant>
        <vt:i4>0</vt:i4>
      </vt:variant>
      <vt:variant>
        <vt:i4>5</vt:i4>
      </vt:variant>
      <vt:variant>
        <vt:lpwstr>http://www.nrc.gov/reading-rm/doc-collections/cfr/part050/part050-0091.html</vt:lpwstr>
      </vt:variant>
      <vt:variant>
        <vt:lpwstr/>
      </vt:variant>
      <vt:variant>
        <vt:i4>3145850</vt:i4>
      </vt:variant>
      <vt:variant>
        <vt:i4>53</vt:i4>
      </vt:variant>
      <vt:variant>
        <vt:i4>0</vt:i4>
      </vt:variant>
      <vt:variant>
        <vt:i4>5</vt:i4>
      </vt:variant>
      <vt:variant>
        <vt:lpwstr>https://usnrc.sharepoint.com/teams/NRR-Regional-Technical-Support/Wiki Pages/NOED.aspx?PageView=Shared&amp;InitialTabId=Ribbon.WebPartPage&amp;VisibilityContext=WSSWebPartPage</vt:lpwstr>
      </vt:variant>
      <vt:variant>
        <vt:lpwstr/>
      </vt:variant>
      <vt:variant>
        <vt:i4>8192115</vt:i4>
      </vt:variant>
      <vt:variant>
        <vt:i4>50</vt:i4>
      </vt:variant>
      <vt:variant>
        <vt:i4>0</vt:i4>
      </vt:variant>
      <vt:variant>
        <vt:i4>5</vt:i4>
      </vt:variant>
      <vt:variant>
        <vt:lpwstr>http://www.nrc.gov/reading-rm/doc-collections/gen-comm/reg-issues/2005/ri200501.pdf</vt:lpwstr>
      </vt:variant>
      <vt:variant>
        <vt:lpwstr/>
      </vt:variant>
      <vt:variant>
        <vt:i4>4390984</vt:i4>
      </vt:variant>
      <vt:variant>
        <vt:i4>47</vt:i4>
      </vt:variant>
      <vt:variant>
        <vt:i4>0</vt:i4>
      </vt:variant>
      <vt:variant>
        <vt:i4>5</vt:i4>
      </vt:variant>
      <vt:variant>
        <vt:lpwstr>http://portal.nrc.gov/edo/nrr/dorl/dorlhandbook/RegionalTechnicalSupport/Wiki Pages/NOED.aspx</vt:lpwstr>
      </vt:variant>
      <vt:variant>
        <vt:lpwstr/>
      </vt:variant>
      <vt:variant>
        <vt:i4>4718660</vt:i4>
      </vt:variant>
      <vt:variant>
        <vt:i4>44</vt:i4>
      </vt:variant>
      <vt:variant>
        <vt:i4>0</vt:i4>
      </vt:variant>
      <vt:variant>
        <vt:i4>5</vt:i4>
      </vt:variant>
      <vt:variant>
        <vt:lpwstr>http://www.nrc.gov/about-nrc/regulatory/enforcement/enforce-pol.html</vt:lpwstr>
      </vt:variant>
      <vt:variant>
        <vt:lpwstr/>
      </vt:variant>
      <vt:variant>
        <vt:i4>3407990</vt:i4>
      </vt:variant>
      <vt:variant>
        <vt:i4>41</vt:i4>
      </vt:variant>
      <vt:variant>
        <vt:i4>0</vt:i4>
      </vt:variant>
      <vt:variant>
        <vt:i4>5</vt:i4>
      </vt:variant>
      <vt:variant>
        <vt:lpwstr>https://www.nrc.gov/reading-rm/doc-collections/enforcement/notices/more.htm</vt:lpwstr>
      </vt:variant>
      <vt:variant>
        <vt:lpwstr/>
      </vt:variant>
      <vt:variant>
        <vt:i4>5898265</vt:i4>
      </vt:variant>
      <vt:variant>
        <vt:i4>38</vt:i4>
      </vt:variant>
      <vt:variant>
        <vt:i4>0</vt:i4>
      </vt:variant>
      <vt:variant>
        <vt:i4>5</vt:i4>
      </vt:variant>
      <vt:variant>
        <vt:lpwstr>https://www.nrc.gov/reading-rm/doc-collections/cfr/part073/full-text.html</vt:lpwstr>
      </vt:variant>
      <vt:variant>
        <vt:lpwstr>part073-0058</vt:lpwstr>
      </vt:variant>
      <vt:variant>
        <vt:i4>589854</vt:i4>
      </vt:variant>
      <vt:variant>
        <vt:i4>35</vt:i4>
      </vt:variant>
      <vt:variant>
        <vt:i4>0</vt:i4>
      </vt:variant>
      <vt:variant>
        <vt:i4>5</vt:i4>
      </vt:variant>
      <vt:variant>
        <vt:lpwstr>https://nuclepedia.usalearning.gov/index.php?title=Coordinated_Regional_%28Reactor%29_KM/training_Initiative</vt:lpwstr>
      </vt:variant>
      <vt:variant>
        <vt:lpwstr>HQ_KM_Topics:</vt:lpwstr>
      </vt:variant>
      <vt:variant>
        <vt:i4>3080241</vt:i4>
      </vt:variant>
      <vt:variant>
        <vt:i4>32</vt:i4>
      </vt:variant>
      <vt:variant>
        <vt:i4>0</vt:i4>
      </vt:variant>
      <vt:variant>
        <vt:i4>5</vt:i4>
      </vt:variant>
      <vt:variant>
        <vt:lpwstr>https://www.nrc.gov/reactors/operating/licensing/techspecs/risk-management-tech-specifications.html</vt:lpwstr>
      </vt:variant>
      <vt:variant>
        <vt:lpwstr/>
      </vt:variant>
      <vt:variant>
        <vt:i4>5636166</vt:i4>
      </vt:variant>
      <vt:variant>
        <vt:i4>29</vt:i4>
      </vt:variant>
      <vt:variant>
        <vt:i4>0</vt:i4>
      </vt:variant>
      <vt:variant>
        <vt:i4>5</vt:i4>
      </vt:variant>
      <vt:variant>
        <vt:lpwstr>https://www.nrc.gov/reactors/operating/list-power-reactor-units.html</vt:lpwstr>
      </vt:variant>
      <vt:variant>
        <vt:lpwstr/>
      </vt:variant>
      <vt:variant>
        <vt:i4>4063237</vt:i4>
      </vt:variant>
      <vt:variant>
        <vt:i4>26</vt:i4>
      </vt:variant>
      <vt:variant>
        <vt:i4>0</vt:i4>
      </vt:variant>
      <vt:variant>
        <vt:i4>5</vt:i4>
      </vt:variant>
      <vt:variant>
        <vt:lpwstr>https://hqvwdbrps04.nrc.gov/reportserver/pages/reportviewer.aspx?/Inspections/Reports/IR+4+Advanced+Findings_Violations+Search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4</cp:revision>
  <dcterms:created xsi:type="dcterms:W3CDTF">2023-06-14T23:00:00Z</dcterms:created>
  <dcterms:modified xsi:type="dcterms:W3CDTF">2023-06-14T23:41:00Z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