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0D7C8" w14:textId="0E6C9E1F" w:rsidR="00014901" w:rsidRPr="00E40968" w:rsidRDefault="00175735" w:rsidP="007A3755">
      <w:pPr>
        <w:pStyle w:val="NRCINSPECTIONMANUAL"/>
      </w:pPr>
      <w:r>
        <w:tab/>
      </w:r>
      <w:r w:rsidR="00014901" w:rsidRPr="00E40968">
        <w:rPr>
          <w:b/>
          <w:bCs/>
          <w:sz w:val="38"/>
          <w:szCs w:val="38"/>
        </w:rPr>
        <w:t>NRC INSPECTION MANUAL</w:t>
      </w:r>
      <w:r w:rsidR="00014901" w:rsidRPr="00E40968">
        <w:rPr>
          <w:szCs w:val="20"/>
        </w:rPr>
        <w:tab/>
      </w:r>
      <w:r w:rsidR="00014901" w:rsidRPr="003C734C">
        <w:rPr>
          <w:szCs w:val="20"/>
        </w:rPr>
        <w:t>I</w:t>
      </w:r>
      <w:r w:rsidR="002766B0">
        <w:rPr>
          <w:szCs w:val="20"/>
        </w:rPr>
        <w:t>R</w:t>
      </w:r>
      <w:ins w:id="0" w:author="Author">
        <w:r w:rsidR="00E71D4B">
          <w:rPr>
            <w:szCs w:val="20"/>
          </w:rPr>
          <w:t>A</w:t>
        </w:r>
      </w:ins>
      <w:r w:rsidR="00014901" w:rsidRPr="003C734C">
        <w:rPr>
          <w:szCs w:val="20"/>
        </w:rPr>
        <w:t>B</w:t>
      </w:r>
    </w:p>
    <w:p w14:paraId="39F2FDD5" w14:textId="5AF57161" w:rsidR="00014901" w:rsidRPr="003C734C" w:rsidRDefault="009D26B7" w:rsidP="007A3755">
      <w:pPr>
        <w:pStyle w:val="IMCIP"/>
      </w:pPr>
      <w:r>
        <w:t>INSPECTION M</w:t>
      </w:r>
      <w:r w:rsidR="00014901" w:rsidRPr="003C734C">
        <w:t>ANUAL CHAPTER 1245</w:t>
      </w:r>
      <w:r w:rsidR="00014901">
        <w:t xml:space="preserve"> ATTACHMENT 1</w:t>
      </w:r>
    </w:p>
    <w:p w14:paraId="43A1D4A0" w14:textId="1E50D1E2" w:rsidR="00175735" w:rsidRPr="003E5B23" w:rsidRDefault="00AB132F" w:rsidP="007A3755">
      <w:pPr>
        <w:pStyle w:val="Title"/>
      </w:pPr>
      <w:r w:rsidRPr="007A3755">
        <w:t>GENERAL OVERVIEW OF THE INSPECTOR TRAINING AND QUALIFICATION PROGRAM</w:t>
      </w:r>
    </w:p>
    <w:p w14:paraId="2CDA0307" w14:textId="1BCC0698" w:rsidR="00746B54" w:rsidRDefault="00746B54" w:rsidP="007A3755">
      <w:pPr>
        <w:pStyle w:val="EffectiveDate"/>
      </w:pPr>
      <w:r>
        <w:t>Effective Date:</w:t>
      </w:r>
      <w:r w:rsidR="00BB732A">
        <w:t xml:space="preserve"> </w:t>
      </w:r>
      <w:ins w:id="1" w:author="Author">
        <w:r w:rsidR="004D1808">
          <w:t>05/15/2023</w:t>
        </w:r>
      </w:ins>
    </w:p>
    <w:p w14:paraId="64904E39" w14:textId="77D0F56E" w:rsidR="00175735" w:rsidRPr="00237271" w:rsidRDefault="00175735" w:rsidP="007A3755">
      <w:pPr>
        <w:pStyle w:val="BodyText"/>
        <w:widowControl/>
        <w:autoSpaceDE/>
        <w:autoSpaceDN/>
        <w:adjustRightInd/>
      </w:pPr>
      <w:r w:rsidRPr="00237271">
        <w:t>The U.S. Nuclear Regulatory Commission (NRC) has designed its inspector training and qualification program to ensure the development of competency in the four general areas of (1)</w:t>
      </w:r>
      <w:r w:rsidR="00D85BFE">
        <w:t> </w:t>
      </w:r>
      <w:r w:rsidRPr="00237271">
        <w:t>legal basis and regulatory processes, (2) technical expertise, (3) regulatory practices, and (4) personal and interpersonal effectiveness. Attachment 2 provides a more detailed listing of competency information.</w:t>
      </w:r>
    </w:p>
    <w:p w14:paraId="72FDB91F" w14:textId="77777777" w:rsidR="00175735" w:rsidRPr="00AB132F" w:rsidRDefault="00AB132F" w:rsidP="005D31B7">
      <w:pPr>
        <w:pStyle w:val="Heading1"/>
      </w:pPr>
      <w:r>
        <w:t>1.0</w:t>
      </w:r>
      <w:r>
        <w:tab/>
      </w:r>
      <w:r w:rsidRPr="00AB132F">
        <w:t>THE BASIC-LEVEL PROGRAM</w:t>
      </w:r>
    </w:p>
    <w:p w14:paraId="308EBBE1" w14:textId="4E2924D9" w:rsidR="00175735" w:rsidRPr="00237271" w:rsidRDefault="00175735" w:rsidP="005D31B7">
      <w:pPr>
        <w:pStyle w:val="BodyText"/>
      </w:pPr>
      <w:r w:rsidRPr="00237271">
        <w:t xml:space="preserve">The inspector qualification process begins with the Basic-Level Program. This program is designed to allow individuals to begin their training the first day they start work at the NRC. The Basic-Level Program emphasizes structured, self-paced and self-directed individual study and on-the-job activities. </w:t>
      </w:r>
      <w:r w:rsidR="0055711F">
        <w:t>Accordingly, t</w:t>
      </w:r>
      <w:r w:rsidRPr="00237271">
        <w:t xml:space="preserve">he number of formal </w:t>
      </w:r>
      <w:ins w:id="2" w:author="Author">
        <w:r w:rsidR="005C18B8">
          <w:t xml:space="preserve">lengthy </w:t>
        </w:r>
      </w:ins>
      <w:r w:rsidRPr="00237271">
        <w:t>classroom training requirements at this level has been minimized</w:t>
      </w:r>
      <w:r w:rsidR="0055711F">
        <w:t>.</w:t>
      </w:r>
      <w:r w:rsidRPr="00237271">
        <w:t xml:space="preserve"> Both of these features allow for maximum flexibility in completing the Basic-Level Training and Certification Journal.</w:t>
      </w:r>
    </w:p>
    <w:p w14:paraId="66974342" w14:textId="2C7298CB" w:rsidR="00175735" w:rsidRPr="00237271" w:rsidRDefault="00175735" w:rsidP="005D31B7">
      <w:pPr>
        <w:pStyle w:val="BodyText"/>
      </w:pPr>
      <w:r w:rsidRPr="00237271">
        <w:t xml:space="preserve">Individuals who complete the Basic-Level Training and Certification Journal will develop an awareness of the role of the agency, the role of the inspector, and the technology being regulated. At the basic level, individuals work on activities that will introduce them to the regulatory framework, fundamental plant design and operation, information technology, emergency response, communication, and inspection (the general Reactor Oversight Process </w:t>
      </w:r>
      <w:r w:rsidR="00731AF5">
        <w:t>and</w:t>
      </w:r>
      <w:r w:rsidR="00B83818">
        <w:t xml:space="preserve"> the Construction Reactor Oversight Process for construction inspectors) </w:t>
      </w:r>
      <w:r w:rsidRPr="00237271">
        <w:t>and inspection program framework). In addition, the NRC has identified two interpersonal skills courses as appropriate for the basic level. If time permits, individuals may complete these courses with other basic-level requirements, but in all cases</w:t>
      </w:r>
      <w:r w:rsidR="00E31891">
        <w:t>,</w:t>
      </w:r>
      <w:r w:rsidRPr="00237271">
        <w:t xml:space="preserve"> they must complete them before becoming a fully qualified inspector.</w:t>
      </w:r>
    </w:p>
    <w:p w14:paraId="0D017633" w14:textId="5F67E1B3" w:rsidR="00175735" w:rsidRPr="00237271" w:rsidRDefault="00175735" w:rsidP="005D31B7">
      <w:pPr>
        <w:pStyle w:val="BodyText"/>
      </w:pPr>
      <w:r w:rsidRPr="00237271">
        <w:t xml:space="preserve">This overview approach provides the context for meaningful learning during onsite work, establishes a foundation for </w:t>
      </w:r>
      <w:r w:rsidR="005843F8" w:rsidRPr="00237271">
        <w:t>in-depth</w:t>
      </w:r>
      <w:r w:rsidRPr="00237271">
        <w:t xml:space="preserve"> training at the next level, and serves as the basis for granting individuals some independence in performing limited job-related activities while they are in the qualification process. To that end, upon completion of the requirements in the Basic</w:t>
      </w:r>
      <w:r w:rsidR="00FE20ED">
        <w:noBreakHyphen/>
      </w:r>
      <w:r w:rsidRPr="00237271">
        <w:t>Level Training and Certification Journal, the individual will be certified by his or her immediate supervisor. This Basic Inspector Certification allows an inspector to perform limited</w:t>
      </w:r>
      <w:r w:rsidR="00ED34C2">
        <w:noBreakHyphen/>
      </w:r>
      <w:r w:rsidRPr="00237271">
        <w:t xml:space="preserve">scope inspection activities, as assigned, under an appropriate degree of detailed supervision. This may mean that </w:t>
      </w:r>
      <w:r w:rsidR="002766B0">
        <w:t xml:space="preserve">inspectors </w:t>
      </w:r>
      <w:r w:rsidRPr="00237271">
        <w:t>will be allowed to perform some procedures or a small part of several procedures.</w:t>
      </w:r>
    </w:p>
    <w:p w14:paraId="4A7F9923" w14:textId="5D2D07A2" w:rsidR="00EF461A" w:rsidRPr="00237271" w:rsidRDefault="00175735" w:rsidP="005D31B7">
      <w:pPr>
        <w:pStyle w:val="BodyText"/>
      </w:pPr>
      <w:r w:rsidRPr="00237271">
        <w:t>The Basic-Level Training and Certification Journal will take several months to complete. As a competency-based program, it emphasizes practicing specific activities until the individual can meet the evaluation criteria. The time needed to achieve that go</w:t>
      </w:r>
      <w:r w:rsidR="009D26B7">
        <w:t xml:space="preserve">al will vary based on each </w:t>
      </w:r>
      <w:r w:rsidRPr="00237271">
        <w:t>person</w:t>
      </w:r>
      <w:r w:rsidR="00727E0E" w:rsidRPr="00237271">
        <w:t>’</w:t>
      </w:r>
      <w:r w:rsidRPr="00237271">
        <w:t xml:space="preserve">s previous experience and prior training. Individuals must complete the foundation information presented in the basic level before beginning the </w:t>
      </w:r>
      <w:r w:rsidR="00EF461A" w:rsidRPr="00237271">
        <w:t>other qualification activities.</w:t>
      </w:r>
    </w:p>
    <w:p w14:paraId="35E69BA9" w14:textId="1B776F87" w:rsidR="00175735" w:rsidRPr="00AB132F" w:rsidRDefault="00AB132F" w:rsidP="005D31B7">
      <w:pPr>
        <w:pStyle w:val="Heading1"/>
      </w:pPr>
      <w:r>
        <w:lastRenderedPageBreak/>
        <w:t>2.0</w:t>
      </w:r>
      <w:r>
        <w:tab/>
        <w:t>T</w:t>
      </w:r>
      <w:r w:rsidRPr="00AB132F">
        <w:t>HE PROFICIENCY-LEVEL PROGRAM</w:t>
      </w:r>
    </w:p>
    <w:p w14:paraId="576EFA81" w14:textId="1EEB2CAD" w:rsidR="00175735" w:rsidRPr="00237271" w:rsidRDefault="00175735" w:rsidP="005D31B7">
      <w:pPr>
        <w:pStyle w:val="BodyText"/>
      </w:pPr>
      <w:r w:rsidRPr="00237271">
        <w:t xml:space="preserve">Successful completion of the basic level is a prerequisite to beginning the proficiency level unless specifically noted in the individual Technical Proficiency Qualification Journals. The proficiency level addresses two aspects of </w:t>
      </w:r>
      <w:r w:rsidR="00E77597" w:rsidRPr="00237271">
        <w:t xml:space="preserve">inspector </w:t>
      </w:r>
      <w:r w:rsidRPr="00237271">
        <w:t xml:space="preserve">performance, General Proficiency and Technical Proficiency. General Proficiency focuses on developing the inspection, teamwork, and interpersonal skills needed </w:t>
      </w:r>
      <w:r w:rsidR="00E77597" w:rsidRPr="00237271">
        <w:t xml:space="preserve">by an inspector </w:t>
      </w:r>
      <w:r w:rsidRPr="00237271">
        <w:t xml:space="preserve">to function either independently or as part of a team to implement the inspection and oversight program. General Proficiency training activities are common to all </w:t>
      </w:r>
      <w:r w:rsidR="003C2164">
        <w:t>Appendix C qualification standards</w:t>
      </w:r>
      <w:r w:rsidR="0096705B">
        <w:t xml:space="preserve"> </w:t>
      </w:r>
      <w:r w:rsidR="003C2164">
        <w:t>unless noted otherwise in a standard</w:t>
      </w:r>
      <w:r w:rsidR="00174BBE">
        <w:t>.</w:t>
      </w:r>
      <w:r w:rsidRPr="00237271">
        <w:t xml:space="preserve"> Individuals can complete General Proficiency courses concurrent with the Technical Proficiency courses as long as they have met the course prerequisites.</w:t>
      </w:r>
    </w:p>
    <w:p w14:paraId="5BD317D9" w14:textId="72725ABD" w:rsidR="00175735" w:rsidRPr="00237271" w:rsidRDefault="00175735" w:rsidP="005D31B7">
      <w:pPr>
        <w:pStyle w:val="BodyText"/>
      </w:pPr>
      <w:r w:rsidRPr="00237271">
        <w:t xml:space="preserve">Technical Proficiency focuses on developing the appropriate depth of knowledge in </w:t>
      </w:r>
      <w:r w:rsidR="00274CD1" w:rsidRPr="00237271">
        <w:t>a</w:t>
      </w:r>
      <w:r w:rsidRPr="00237271">
        <w:t xml:space="preserve"> spe</w:t>
      </w:r>
      <w:r w:rsidR="00BC1E1F" w:rsidRPr="00237271">
        <w:t xml:space="preserve">cific technical </w:t>
      </w:r>
      <w:r w:rsidR="00B43D1C" w:rsidRPr="00237271">
        <w:t xml:space="preserve">inspection </w:t>
      </w:r>
      <w:r w:rsidR="00BC1E1F" w:rsidRPr="00237271">
        <w:t>area</w:t>
      </w:r>
      <w:r w:rsidRPr="00237271">
        <w:t xml:space="preserve">. Technical Proficiency training activities are unique to each </w:t>
      </w:r>
      <w:r w:rsidR="00DC5E98" w:rsidRPr="00237271">
        <w:t>inspector</w:t>
      </w:r>
      <w:r w:rsidRPr="00237271">
        <w:t xml:space="preserve"> classification. Individuals may complete General Proficiency, Technical Proficiency, and any remaining personal and interpersonal skills training activities in parallel.</w:t>
      </w:r>
    </w:p>
    <w:p w14:paraId="52E2EF69" w14:textId="4772A236" w:rsidR="00175735" w:rsidRPr="00237271" w:rsidRDefault="00175735" w:rsidP="005D31B7">
      <w:pPr>
        <w:pStyle w:val="BodyText"/>
      </w:pPr>
      <w:r w:rsidRPr="00237271">
        <w:t xml:space="preserve">The </w:t>
      </w:r>
      <w:r w:rsidR="00A41885" w:rsidRPr="00237271">
        <w:t xml:space="preserve">final qualification activity </w:t>
      </w:r>
      <w:r w:rsidRPr="00237271">
        <w:t xml:space="preserve">is the culminating evaluation activity in the training and qualification process. Completing the Qualification Board or the audited operator licensing examination evaluates the ability of an individual to integrate and apply the knowledge, skills, and attitudes they have learned to field situations. Training and qualification records for </w:t>
      </w:r>
      <w:r w:rsidR="00827517">
        <w:t xml:space="preserve">individuals </w:t>
      </w:r>
      <w:r w:rsidRPr="00237271">
        <w:t xml:space="preserve">who have successfully completed the Qualification Board </w:t>
      </w:r>
      <w:r w:rsidR="004A63C5" w:rsidRPr="00237271">
        <w:t xml:space="preserve">or </w:t>
      </w:r>
      <w:r w:rsidR="0066727C" w:rsidRPr="0066727C">
        <w:t xml:space="preserve">examiners who have successfully </w:t>
      </w:r>
      <w:r w:rsidR="004A63C5" w:rsidRPr="00237271">
        <w:t xml:space="preserve">audited </w:t>
      </w:r>
      <w:r w:rsidR="0066727C">
        <w:t>an</w:t>
      </w:r>
      <w:r w:rsidR="008C0ACE">
        <w:t xml:space="preserve"> </w:t>
      </w:r>
      <w:r w:rsidR="004A63C5" w:rsidRPr="00237271">
        <w:t xml:space="preserve">examination </w:t>
      </w:r>
      <w:r w:rsidRPr="00237271">
        <w:t>will be sent to the Regional Administrator or Office Director for certification</w:t>
      </w:r>
      <w:r w:rsidR="009811B4" w:rsidRPr="00237271">
        <w:t>.</w:t>
      </w:r>
      <w:r w:rsidRPr="00237271">
        <w:t xml:space="preserve"> An inspector who is certified as fully qualified can be assigned </w:t>
      </w:r>
      <w:r w:rsidR="002722ED">
        <w:t xml:space="preserve">to perform independently, </w:t>
      </w:r>
      <w:r w:rsidRPr="00237271">
        <w:t>the full scope of inspection</w:t>
      </w:r>
      <w:r w:rsidR="002766B0">
        <w:t xml:space="preserve"> or operator licensing </w:t>
      </w:r>
      <w:r w:rsidRPr="00237271">
        <w:t>related activities</w:t>
      </w:r>
      <w:r w:rsidR="002722ED">
        <w:t>,</w:t>
      </w:r>
      <w:r w:rsidRPr="00237271">
        <w:t xml:space="preserve"> with routine oversight and supervision.</w:t>
      </w:r>
    </w:p>
    <w:p w14:paraId="7AC796FC" w14:textId="77777777" w:rsidR="00175735" w:rsidRPr="00AB132F" w:rsidRDefault="00AB132F" w:rsidP="005D31B7">
      <w:pPr>
        <w:pStyle w:val="Heading1"/>
      </w:pPr>
      <w:r w:rsidRPr="00AB132F">
        <w:t>3.0</w:t>
      </w:r>
      <w:r w:rsidRPr="00AB132F">
        <w:tab/>
        <w:t>SPECIALIZED AND ADVANCED TRAINING AND QUALIFICATION</w:t>
      </w:r>
    </w:p>
    <w:p w14:paraId="30978D92" w14:textId="77E3A65F" w:rsidR="00175735" w:rsidRPr="00237271" w:rsidRDefault="00175735" w:rsidP="005D31B7">
      <w:pPr>
        <w:pStyle w:val="BodyText"/>
      </w:pPr>
      <w:r w:rsidRPr="00237271">
        <w:t>In most cases, the qualification program does not require</w:t>
      </w:r>
      <w:r w:rsidR="002766B0">
        <w:t xml:space="preserve"> inspectors or examiners to</w:t>
      </w:r>
      <w:r w:rsidRPr="00237271">
        <w:t xml:space="preserve"> </w:t>
      </w:r>
      <w:r w:rsidR="002766B0">
        <w:t xml:space="preserve">successfully complete </w:t>
      </w:r>
      <w:r w:rsidRPr="00237271">
        <w:t xml:space="preserve">specialized and advanced training. </w:t>
      </w:r>
      <w:r w:rsidR="002766B0">
        <w:t>However, t</w:t>
      </w:r>
      <w:r w:rsidRPr="00237271">
        <w:t>he needs of the agency as well as an individual</w:t>
      </w:r>
      <w:r w:rsidR="00BC672A" w:rsidRPr="00237271">
        <w:t>’</w:t>
      </w:r>
      <w:r w:rsidRPr="00237271">
        <w:t xml:space="preserve">s desire for professional growth may result in some fully qualified inspectors completing advanced training. Some advanced training consists only of individual courses addressing limited-scope topics. Others are prescribed programs designed to provide </w:t>
      </w:r>
      <w:r w:rsidR="005843F8" w:rsidRPr="00237271">
        <w:t>in-depth</w:t>
      </w:r>
      <w:r w:rsidRPr="00237271">
        <w:t xml:space="preserve"> knowledge and advanced skills and result in an additional level of qualification. </w:t>
      </w:r>
      <w:r w:rsidR="007F7363" w:rsidRPr="00237271">
        <w:t>A</w:t>
      </w:r>
      <w:r w:rsidRPr="00237271">
        <w:t xml:space="preserve">dvanced-level training </w:t>
      </w:r>
      <w:r w:rsidR="007F7363" w:rsidRPr="00237271">
        <w:t>has been developed in the</w:t>
      </w:r>
      <w:r w:rsidR="00020CC8" w:rsidRPr="00237271">
        <w:t xml:space="preserve"> electrical,</w:t>
      </w:r>
      <w:r w:rsidR="00A624CA" w:rsidRPr="00237271">
        <w:t xml:space="preserve"> </w:t>
      </w:r>
      <w:r w:rsidR="00727E0E" w:rsidRPr="00237271">
        <w:t xml:space="preserve">fire protection, and </w:t>
      </w:r>
      <w:r w:rsidR="004550D0" w:rsidRPr="00237271">
        <w:t>inservice inspection a</w:t>
      </w:r>
      <w:r w:rsidR="007F7363" w:rsidRPr="00237271">
        <w:t>reas</w:t>
      </w:r>
      <w:r w:rsidRPr="00237271">
        <w:t>. The specific program descriptions in Appendix D detail the requirements for enrolling in and completing training at this level.</w:t>
      </w:r>
    </w:p>
    <w:p w14:paraId="57711F18" w14:textId="77777777" w:rsidR="00175735" w:rsidRPr="00237271" w:rsidRDefault="00175735" w:rsidP="005D31B7">
      <w:pPr>
        <w:pStyle w:val="BodyText"/>
      </w:pPr>
      <w:r w:rsidRPr="00237271">
        <w:t>The flowchart below outlines the overall sequence of the inspector training and qualification program.</w:t>
      </w:r>
    </w:p>
    <w:p w14:paraId="22BD274B" w14:textId="77777777" w:rsidR="00D91B68" w:rsidRDefault="004E3B46" w:rsidP="005D31B7">
      <w:pPr>
        <w:pStyle w:val="END"/>
        <w:sectPr w:rsidR="00D91B68" w:rsidSect="000C7850">
          <w:footerReference w:type="default" r:id="rId8"/>
          <w:type w:val="continuous"/>
          <w:pgSz w:w="12240" w:h="15840" w:code="1"/>
          <w:pgMar w:top="1440" w:right="1440" w:bottom="1440" w:left="1440" w:header="720" w:footer="720" w:gutter="0"/>
          <w:pgNumType w:start="1"/>
          <w:cols w:space="720"/>
          <w:noEndnote/>
          <w:docGrid w:linePitch="326"/>
        </w:sectPr>
      </w:pPr>
      <w:r w:rsidRPr="001826DE">
        <w:t>END</w:t>
      </w:r>
    </w:p>
    <w:p w14:paraId="2D80EFEA" w14:textId="1476203B" w:rsidR="00175735" w:rsidRPr="00C95341" w:rsidRDefault="00DC5F2B" w:rsidP="00D91B68">
      <w:pPr>
        <w:pStyle w:val="attachmenttitle"/>
      </w:pPr>
      <w:r w:rsidRPr="00AB132F">
        <w:rPr>
          <w:noProof/>
        </w:rPr>
        <w:lastRenderedPageBreak/>
        <mc:AlternateContent>
          <mc:Choice Requires="wps">
            <w:drawing>
              <wp:anchor distT="0" distB="0" distL="114300" distR="114300" simplePos="0" relativeHeight="251656192" behindDoc="0" locked="0" layoutInCell="1" allowOverlap="1" wp14:anchorId="6F4EFFA6" wp14:editId="44B27FC3">
                <wp:simplePos x="0" y="0"/>
                <wp:positionH relativeFrom="column">
                  <wp:posOffset>1356360</wp:posOffset>
                </wp:positionH>
                <wp:positionV relativeFrom="paragraph">
                  <wp:posOffset>12133580</wp:posOffset>
                </wp:positionV>
                <wp:extent cx="3124200" cy="300355"/>
                <wp:effectExtent l="0" t="0" r="95250" b="99695"/>
                <wp:wrapNone/>
                <wp:docPr id="1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30035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764716B9" w14:textId="77777777" w:rsidR="00E31891" w:rsidRPr="00931505" w:rsidRDefault="00E31891" w:rsidP="00A538CB">
                            <w:pPr>
                              <w:jc w:val="center"/>
                              <w:rPr>
                                <w:sz w:val="20"/>
                                <w:szCs w:val="20"/>
                              </w:rPr>
                            </w:pPr>
                            <w:r w:rsidRPr="00931505">
                              <w:rPr>
                                <w:sz w:val="20"/>
                                <w:szCs w:val="20"/>
                              </w:rPr>
                              <w:t>Final Qualification Activity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4EFFA6" id="_x0000_t202" coordsize="21600,21600" o:spt="202" path="m,l,21600r21600,l21600,xe">
                <v:stroke joinstyle="miter"/>
                <v:path gradientshapeok="t" o:connecttype="rect"/>
              </v:shapetype>
              <v:shape id="Text Box 22" o:spid="_x0000_s1026" type="#_x0000_t202" style="position:absolute;left:0;text-align:left;margin-left:106.8pt;margin-top:955.4pt;width:246pt;height:23.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">
                <v:shadow on="t" offset="6pt,6pt"/>
                <v:textbox>
                  <w:txbxContent>
                    <w:p w14:paraId="764716B9" w14:textId="77777777" w:rsidR="00E31891" w:rsidRPr="00931505" w:rsidRDefault="00E31891" w:rsidP="00A538CB">
                      <w:pPr>
                        <w:jc w:val="center"/>
                        <w:rPr>
                          <w:sz w:val="20"/>
                          <w:szCs w:val="20"/>
                        </w:rPr>
                      </w:pPr>
                      <w:r w:rsidRPr="00931505">
                        <w:rPr>
                          <w:sz w:val="20"/>
                          <w:szCs w:val="20"/>
                        </w:rPr>
                        <w:t>Final Qualification Activity</w:t>
                      </w:r>
                    </w:p>
                  </w:txbxContent>
                </v:textbox>
              </v:shape>
            </w:pict>
          </mc:Fallback>
        </mc:AlternateContent>
      </w:r>
      <w:r w:rsidR="001826DE">
        <w:t>Exhibit 1</w:t>
      </w:r>
      <w:r w:rsidR="00D91B68">
        <w:t xml:space="preserve">: </w:t>
      </w:r>
      <w:r w:rsidR="005D2C71" w:rsidRPr="00C95341">
        <w:t>Inspector Training and Qualification Program Sequence</w:t>
      </w:r>
      <w:r w:rsidR="007C632A">
        <w:rPr>
          <w:noProof/>
        </w:rPr>
        <mc:AlternateContent>
          <mc:Choice Requires="wps">
            <w:drawing>
              <wp:anchor distT="0" distB="0" distL="114300" distR="114300" simplePos="0" relativeHeight="251648000" behindDoc="1" locked="1" layoutInCell="0" allowOverlap="1" wp14:anchorId="0EDC2A71" wp14:editId="2F54F948">
                <wp:simplePos x="0" y="0"/>
                <wp:positionH relativeFrom="margin">
                  <wp:posOffset>1433830</wp:posOffset>
                </wp:positionH>
                <wp:positionV relativeFrom="margin">
                  <wp:posOffset>7416165</wp:posOffset>
                </wp:positionV>
                <wp:extent cx="2400935" cy="78740"/>
                <wp:effectExtent l="0" t="0" r="3810" b="1270"/>
                <wp:wrapNone/>
                <wp:docPr id="2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935" cy="78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46AE516D" w14:textId="77777777" w:rsidR="00E31891" w:rsidRDefault="00E31891">
                            <w:pPr>
                              <w:pBdr>
                                <w:top w:val="single" w:sz="6" w:space="0" w:color="FFFFFF"/>
                                <w:left w:val="single" w:sz="6" w:space="0" w:color="FFFFFF"/>
                                <w:bottom w:val="single" w:sz="6" w:space="0" w:color="FFFFFF"/>
                                <w:right w:val="single" w:sz="6" w:space="0" w:color="FFFFFF"/>
                              </w:pBdr>
                            </w:pPr>
                            <w:r>
                              <w:rPr>
                                <w:noProof/>
                              </w:rPr>
                              <w:drawing>
                                <wp:inline distT="0" distB="0" distL="0" distR="0" wp14:anchorId="4F71DBA6" wp14:editId="5E045714">
                                  <wp:extent cx="2400300" cy="76200"/>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2400300" cy="76200"/>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DC2A71" id="Rectangle 2" o:spid="_x0000_s1027" style="position:absolute;left:0;text-align:left;margin-left:112.9pt;margin-top:583.95pt;width:189.05pt;height:6.2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" o:allowincell="f" filled="f" stroked="f" strokeweight="0">
                <v:textbox inset="0,0,0,0">
                  <w:txbxContent>
                    <w:p w14:paraId="46AE516D" w14:textId="77777777" w:rsidR="00E31891" w:rsidRDefault="00E31891">
                      <w:pPr>
                        <w:pBdr>
                          <w:top w:val="single" w:sz="6" w:space="0" w:color="FFFFFF"/>
                          <w:left w:val="single" w:sz="6" w:space="0" w:color="FFFFFF"/>
                          <w:bottom w:val="single" w:sz="6" w:space="0" w:color="FFFFFF"/>
                          <w:right w:val="single" w:sz="6" w:space="0" w:color="FFFFFF"/>
                        </w:pBdr>
                      </w:pPr>
                      <w:r>
                        <w:rPr>
                          <w:noProof/>
                        </w:rPr>
                        <w:drawing>
                          <wp:inline distT="0" distB="0" distL="0" distR="0" wp14:anchorId="4F71DBA6" wp14:editId="5E045714">
                            <wp:extent cx="2400300" cy="76200"/>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2400300" cy="76200"/>
                                    </a:xfrm>
                                    <a:prstGeom prst="rect">
                                      <a:avLst/>
                                    </a:prstGeom>
                                    <a:noFill/>
                                    <a:ln w="9525">
                                      <a:noFill/>
                                      <a:miter lim="800000"/>
                                      <a:headEnd/>
                                      <a:tailEnd/>
                                    </a:ln>
                                  </pic:spPr>
                                </pic:pic>
                              </a:graphicData>
                            </a:graphic>
                          </wp:inline>
                        </w:drawing>
                      </w:r>
                    </w:p>
                  </w:txbxContent>
                </v:textbox>
                <w10:wrap anchorx="margin" anchory="margin"/>
                <w10:anchorlock/>
              </v:rect>
            </w:pict>
          </mc:Fallback>
        </mc:AlternateContent>
      </w:r>
    </w:p>
    <w:p w14:paraId="4680A9EA" w14:textId="6DD52BC0" w:rsidR="00175735" w:rsidRDefault="00BF3997"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Pr>
          <w:noProof/>
        </w:rPr>
        <mc:AlternateContent>
          <mc:Choice Requires="wps">
            <w:drawing>
              <wp:anchor distT="0" distB="0" distL="114300" distR="114300" simplePos="0" relativeHeight="251650048" behindDoc="0" locked="0" layoutInCell="1" allowOverlap="1" wp14:anchorId="69EC1CE4" wp14:editId="40E12B00">
                <wp:simplePos x="0" y="0"/>
                <wp:positionH relativeFrom="column">
                  <wp:posOffset>61415</wp:posOffset>
                </wp:positionH>
                <wp:positionV relativeFrom="paragraph">
                  <wp:posOffset>64533</wp:posOffset>
                </wp:positionV>
                <wp:extent cx="5890260" cy="1303361"/>
                <wp:effectExtent l="0" t="0" r="91440" b="8763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0260" cy="1303361"/>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6ADA9528" w14:textId="77777777" w:rsidR="00E31891" w:rsidRDefault="00E31891" w:rsidP="00B15795">
                            <w:pPr>
                              <w:jc w:val="center"/>
                              <w:rPr>
                                <w:bCs/>
                                <w:sz w:val="18"/>
                                <w:szCs w:val="18"/>
                              </w:rPr>
                            </w:pPr>
                            <w:r w:rsidRPr="008C7378">
                              <w:rPr>
                                <w:bCs/>
                                <w:sz w:val="18"/>
                                <w:szCs w:val="18"/>
                              </w:rPr>
                              <w:t>Basic-Level</w:t>
                            </w:r>
                            <w:r w:rsidRPr="008C7378">
                              <w:rPr>
                                <w:sz w:val="18"/>
                                <w:szCs w:val="18"/>
                              </w:rPr>
                              <w:t xml:space="preserve"> </w:t>
                            </w:r>
                            <w:r w:rsidRPr="008C7378">
                              <w:rPr>
                                <w:bCs/>
                                <w:sz w:val="18"/>
                                <w:szCs w:val="18"/>
                              </w:rPr>
                              <w:t>(Appendix A)</w:t>
                            </w:r>
                          </w:p>
                          <w:p w14:paraId="5E991445" w14:textId="77777777" w:rsidR="00E31891" w:rsidRDefault="00E31891" w:rsidP="00A538CB">
                            <w:pPr>
                              <w:rPr>
                                <w:sz w:val="18"/>
                                <w:szCs w:val="18"/>
                              </w:rPr>
                            </w:pPr>
                            <w:r w:rsidRPr="00BF3997">
                              <w:rPr>
                                <w:iCs/>
                                <w:sz w:val="18"/>
                                <w:szCs w:val="18"/>
                                <w:u w:val="single"/>
                              </w:rPr>
                              <w:t>Training Courses</w:t>
                            </w:r>
                            <w:r>
                              <w:rPr>
                                <w:i/>
                                <w:iCs/>
                                <w:sz w:val="18"/>
                                <w:szCs w:val="18"/>
                              </w:rPr>
                              <w:t>:</w:t>
                            </w:r>
                          </w:p>
                          <w:p w14:paraId="31AB74E8" w14:textId="77777777" w:rsidR="00E31891" w:rsidRDefault="00E31891" w:rsidP="00A538CB">
                            <w:pPr>
                              <w:ind w:left="720"/>
                              <w:rPr>
                                <w:sz w:val="18"/>
                                <w:szCs w:val="18"/>
                              </w:rPr>
                            </w:pPr>
                            <w:r>
                              <w:rPr>
                                <w:sz w:val="18"/>
                                <w:szCs w:val="18"/>
                              </w:rPr>
                              <w:t>Site Access</w:t>
                            </w:r>
                            <w:r>
                              <w:rPr>
                                <w:sz w:val="18"/>
                                <w:szCs w:val="18"/>
                              </w:rPr>
                              <w:tab/>
                            </w:r>
                            <w:r>
                              <w:rPr>
                                <w:sz w:val="18"/>
                                <w:szCs w:val="18"/>
                              </w:rPr>
                              <w:tab/>
                            </w:r>
                            <w:r>
                              <w:rPr>
                                <w:sz w:val="18"/>
                                <w:szCs w:val="18"/>
                              </w:rPr>
                              <w:tab/>
                            </w:r>
                            <w:r>
                              <w:rPr>
                                <w:sz w:val="18"/>
                                <w:szCs w:val="18"/>
                              </w:rPr>
                              <w:tab/>
                              <w:t>Ethics</w:t>
                            </w:r>
                            <w:r>
                              <w:rPr>
                                <w:sz w:val="18"/>
                                <w:szCs w:val="18"/>
                              </w:rPr>
                              <w:tab/>
                            </w:r>
                            <w:r>
                              <w:rPr>
                                <w:sz w:val="18"/>
                                <w:szCs w:val="18"/>
                              </w:rPr>
                              <w:tab/>
                            </w:r>
                            <w:r>
                              <w:rPr>
                                <w:sz w:val="18"/>
                                <w:szCs w:val="18"/>
                              </w:rPr>
                              <w:tab/>
                            </w:r>
                            <w:r>
                              <w:rPr>
                                <w:sz w:val="18"/>
                                <w:szCs w:val="18"/>
                              </w:rPr>
                              <w:tab/>
                            </w:r>
                            <w:r w:rsidRPr="000E4C99">
                              <w:rPr>
                                <w:sz w:val="18"/>
                                <w:szCs w:val="18"/>
                              </w:rPr>
                              <w:t>Industrial Safety</w:t>
                            </w:r>
                          </w:p>
                          <w:p w14:paraId="19B0B9F5" w14:textId="77777777" w:rsidR="00E31891" w:rsidRDefault="00E31891" w:rsidP="00A538CB">
                            <w:pPr>
                              <w:ind w:left="720"/>
                              <w:rPr>
                                <w:sz w:val="18"/>
                                <w:szCs w:val="18"/>
                              </w:rPr>
                            </w:pPr>
                            <w:r>
                              <w:rPr>
                                <w:sz w:val="18"/>
                                <w:szCs w:val="18"/>
                              </w:rPr>
                              <w:t>Reactor Concepts</w:t>
                            </w:r>
                            <w:r>
                              <w:rPr>
                                <w:sz w:val="18"/>
                                <w:szCs w:val="18"/>
                              </w:rPr>
                              <w:tab/>
                            </w:r>
                            <w:r>
                              <w:rPr>
                                <w:sz w:val="18"/>
                                <w:szCs w:val="18"/>
                              </w:rPr>
                              <w:tab/>
                            </w:r>
                            <w:r>
                              <w:rPr>
                                <w:sz w:val="18"/>
                                <w:szCs w:val="18"/>
                              </w:rPr>
                              <w:tab/>
                              <w:t>Allegations</w:t>
                            </w:r>
                            <w:r>
                              <w:rPr>
                                <w:sz w:val="18"/>
                                <w:szCs w:val="18"/>
                              </w:rPr>
                              <w:tab/>
                            </w:r>
                            <w:r>
                              <w:rPr>
                                <w:sz w:val="18"/>
                                <w:szCs w:val="18"/>
                              </w:rPr>
                              <w:tab/>
                            </w:r>
                            <w:r>
                              <w:rPr>
                                <w:sz w:val="18"/>
                                <w:szCs w:val="18"/>
                              </w:rPr>
                              <w:tab/>
                            </w:r>
                            <w:r w:rsidRPr="000E4C99">
                              <w:rPr>
                                <w:sz w:val="18"/>
                                <w:szCs w:val="18"/>
                              </w:rPr>
                              <w:t>Information Security Awareness</w:t>
                            </w:r>
                          </w:p>
                          <w:p w14:paraId="2BDA9F08" w14:textId="4C13B8E0" w:rsidR="00E31891" w:rsidRDefault="00E31891" w:rsidP="00A538CB">
                            <w:pPr>
                              <w:ind w:left="720"/>
                              <w:rPr>
                                <w:ins w:id="3" w:author="Author"/>
                                <w:sz w:val="18"/>
                                <w:szCs w:val="18"/>
                              </w:rPr>
                            </w:pPr>
                            <w:r>
                              <w:rPr>
                                <w:sz w:val="18"/>
                                <w:szCs w:val="18"/>
                              </w:rPr>
                              <w:t>PRA Basics</w:t>
                            </w:r>
                            <w:r>
                              <w:rPr>
                                <w:sz w:val="18"/>
                                <w:szCs w:val="18"/>
                              </w:rPr>
                              <w:tab/>
                            </w:r>
                            <w:r>
                              <w:rPr>
                                <w:sz w:val="18"/>
                                <w:szCs w:val="18"/>
                              </w:rPr>
                              <w:tab/>
                            </w:r>
                            <w:r>
                              <w:rPr>
                                <w:sz w:val="18"/>
                                <w:szCs w:val="18"/>
                              </w:rPr>
                              <w:tab/>
                            </w:r>
                            <w:r>
                              <w:rPr>
                                <w:sz w:val="18"/>
                                <w:szCs w:val="18"/>
                              </w:rPr>
                              <w:tab/>
                              <w:t>Conducting Inspections</w:t>
                            </w:r>
                            <w:ins w:id="4" w:author="Author">
                              <w:r w:rsidR="00E71D4B">
                                <w:rPr>
                                  <w:sz w:val="18"/>
                                  <w:szCs w:val="18"/>
                                </w:rPr>
                                <w:tab/>
                                <w:t>Event Response</w:t>
                              </w:r>
                              <w:r w:rsidR="00FE270C">
                                <w:rPr>
                                  <w:sz w:val="18"/>
                                  <w:szCs w:val="18"/>
                                </w:rPr>
                                <w:t xml:space="preserve"> Awareness</w:t>
                              </w:r>
                            </w:ins>
                          </w:p>
                          <w:p w14:paraId="2E73AB3D" w14:textId="02564D80" w:rsidR="00FE270C" w:rsidRDefault="00FE270C" w:rsidP="00A538CB">
                            <w:pPr>
                              <w:ind w:left="720"/>
                              <w:rPr>
                                <w:ins w:id="5" w:author="Author"/>
                                <w:sz w:val="18"/>
                                <w:szCs w:val="18"/>
                              </w:rPr>
                            </w:pPr>
                            <w:ins w:id="6" w:author="Author">
                              <w:r>
                                <w:rPr>
                                  <w:sz w:val="18"/>
                                  <w:szCs w:val="18"/>
                                </w:rPr>
                                <w:t>Industrial Safety</w:t>
                              </w:r>
                              <w:r>
                                <w:rPr>
                                  <w:sz w:val="18"/>
                                  <w:szCs w:val="18"/>
                                </w:rPr>
                                <w:tab/>
                              </w:r>
                              <w:r>
                                <w:rPr>
                                  <w:sz w:val="18"/>
                                  <w:szCs w:val="18"/>
                                </w:rPr>
                                <w:tab/>
                              </w:r>
                              <w:r>
                                <w:rPr>
                                  <w:sz w:val="18"/>
                                  <w:szCs w:val="18"/>
                                </w:rPr>
                                <w:tab/>
                                <w:t xml:space="preserve">Enforcement </w:t>
                              </w:r>
                              <w:r>
                                <w:rPr>
                                  <w:sz w:val="18"/>
                                  <w:szCs w:val="18"/>
                                </w:rPr>
                                <w:tab/>
                              </w:r>
                              <w:r>
                                <w:rPr>
                                  <w:sz w:val="18"/>
                                  <w:szCs w:val="18"/>
                                </w:rPr>
                                <w:tab/>
                              </w:r>
                              <w:r>
                                <w:rPr>
                                  <w:sz w:val="18"/>
                                  <w:szCs w:val="18"/>
                                </w:rPr>
                                <w:tab/>
                                <w:t>FOIA Responsibilities</w:t>
                              </w:r>
                            </w:ins>
                          </w:p>
                          <w:p w14:paraId="43E7C698" w14:textId="0B4F425D" w:rsidR="00FE270C" w:rsidRDefault="00FE270C" w:rsidP="00A538CB">
                            <w:pPr>
                              <w:ind w:left="720"/>
                              <w:rPr>
                                <w:sz w:val="18"/>
                                <w:szCs w:val="18"/>
                              </w:rPr>
                            </w:pPr>
                            <w:ins w:id="7" w:author="Author">
                              <w:r>
                                <w:rPr>
                                  <w:sz w:val="18"/>
                                  <w:szCs w:val="18"/>
                                </w:rPr>
                                <w:t xml:space="preserve">Differing </w:t>
                              </w:r>
                              <w:r w:rsidR="00AA744F">
                                <w:rPr>
                                  <w:sz w:val="18"/>
                                  <w:szCs w:val="18"/>
                                </w:rPr>
                                <w:t>Professional View</w:t>
                              </w:r>
                              <w:r w:rsidR="00AA744F">
                                <w:rPr>
                                  <w:sz w:val="18"/>
                                  <w:szCs w:val="18"/>
                                </w:rPr>
                                <w:tab/>
                              </w:r>
                              <w:r w:rsidR="00AA744F">
                                <w:rPr>
                                  <w:sz w:val="18"/>
                                  <w:szCs w:val="18"/>
                                </w:rPr>
                                <w:tab/>
                              </w:r>
                              <w:r w:rsidR="00B80E3B">
                                <w:rPr>
                                  <w:sz w:val="18"/>
                                  <w:szCs w:val="18"/>
                                </w:rPr>
                                <w:t>Non-Concurrence</w:t>
                              </w:r>
                              <w:r w:rsidR="00AA744F">
                                <w:rPr>
                                  <w:sz w:val="18"/>
                                  <w:szCs w:val="18"/>
                                </w:rPr>
                                <w:t xml:space="preserve"> Process</w:t>
                              </w:r>
                              <w:r>
                                <w:rPr>
                                  <w:sz w:val="18"/>
                                  <w:szCs w:val="18"/>
                                </w:rPr>
                                <w:tab/>
                              </w:r>
                              <w:r w:rsidR="00AA744F">
                                <w:rPr>
                                  <w:sz w:val="18"/>
                                  <w:szCs w:val="18"/>
                                </w:rPr>
                                <w:t>NRC Overview</w:t>
                              </w:r>
                              <w:r>
                                <w:rPr>
                                  <w:sz w:val="18"/>
                                  <w:szCs w:val="18"/>
                                </w:rPr>
                                <w:tab/>
                              </w:r>
                            </w:ins>
                          </w:p>
                          <w:p w14:paraId="7D13C421" w14:textId="77777777" w:rsidR="00E31891" w:rsidRDefault="00E31891" w:rsidP="00A538CB">
                            <w:pPr>
                              <w:rPr>
                                <w:i/>
                                <w:iCs/>
                                <w:sz w:val="18"/>
                                <w:szCs w:val="18"/>
                              </w:rPr>
                            </w:pPr>
                          </w:p>
                          <w:p w14:paraId="7A58181A" w14:textId="77777777" w:rsidR="00E31891" w:rsidRPr="00BF3997" w:rsidRDefault="00E31891" w:rsidP="00A538CB">
                            <w:pPr>
                              <w:rPr>
                                <w:iCs/>
                                <w:sz w:val="18"/>
                                <w:szCs w:val="18"/>
                                <w:u w:val="single"/>
                              </w:rPr>
                            </w:pPr>
                            <w:r w:rsidRPr="00BF3997">
                              <w:rPr>
                                <w:iCs/>
                                <w:sz w:val="18"/>
                                <w:szCs w:val="18"/>
                                <w:u w:val="single"/>
                              </w:rPr>
                              <w:t>Individual Study Activities</w:t>
                            </w:r>
                          </w:p>
                          <w:p w14:paraId="20A18FDD" w14:textId="77777777" w:rsidR="00E31891" w:rsidRDefault="00E31891" w:rsidP="00A538CB">
                            <w:pPr>
                              <w:rPr>
                                <w:i/>
                                <w:iCs/>
                                <w:sz w:val="18"/>
                                <w:szCs w:val="18"/>
                              </w:rPr>
                            </w:pPr>
                          </w:p>
                          <w:p w14:paraId="7118D2D8" w14:textId="77777777" w:rsidR="00E31891" w:rsidRPr="00BF3997" w:rsidRDefault="00E31891" w:rsidP="00A538CB">
                            <w:pPr>
                              <w:rPr>
                                <w:sz w:val="18"/>
                                <w:szCs w:val="18"/>
                                <w:u w:val="single"/>
                              </w:rPr>
                            </w:pPr>
                            <w:r w:rsidRPr="00BF3997">
                              <w:rPr>
                                <w:iCs/>
                                <w:sz w:val="18"/>
                                <w:szCs w:val="18"/>
                                <w:u w:val="single"/>
                              </w:rPr>
                              <w:t>Structured On-the-Job Activities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C1CE4" id="Text Box 18" o:spid="_x0000_s1028" type="#_x0000_t202" style="position:absolute;margin-left:4.85pt;margin-top:5.1pt;width:463.8pt;height:102.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">
                <v:shadow on="t" offset="6pt,6pt"/>
                <v:textbox>
                  <w:txbxContent>
                    <w:p w14:paraId="6ADA9528" w14:textId="77777777" w:rsidR="00E31891" w:rsidRDefault="00E31891" w:rsidP="00B15795">
                      <w:pPr>
                        <w:jc w:val="center"/>
                        <w:rPr>
                          <w:bCs/>
                          <w:sz w:val="18"/>
                          <w:szCs w:val="18"/>
                        </w:rPr>
                      </w:pPr>
                      <w:r w:rsidRPr="008C7378">
                        <w:rPr>
                          <w:bCs/>
                          <w:sz w:val="18"/>
                          <w:szCs w:val="18"/>
                        </w:rPr>
                        <w:t>Basic-Level</w:t>
                      </w:r>
                      <w:r w:rsidRPr="008C7378">
                        <w:rPr>
                          <w:sz w:val="18"/>
                          <w:szCs w:val="18"/>
                        </w:rPr>
                        <w:t xml:space="preserve"> </w:t>
                      </w:r>
                      <w:r w:rsidRPr="008C7378">
                        <w:rPr>
                          <w:bCs/>
                          <w:sz w:val="18"/>
                          <w:szCs w:val="18"/>
                        </w:rPr>
                        <w:t>(Appendix A)</w:t>
                      </w:r>
                    </w:p>
                    <w:p w14:paraId="5E991445" w14:textId="77777777" w:rsidR="00E31891" w:rsidRDefault="00E31891" w:rsidP="00A538CB">
                      <w:pPr>
                        <w:rPr>
                          <w:sz w:val="18"/>
                          <w:szCs w:val="18"/>
                        </w:rPr>
                      </w:pPr>
                      <w:r w:rsidRPr="00BF3997">
                        <w:rPr>
                          <w:iCs/>
                          <w:sz w:val="18"/>
                          <w:szCs w:val="18"/>
                          <w:u w:val="single"/>
                        </w:rPr>
                        <w:t>Training Courses</w:t>
                      </w:r>
                      <w:r>
                        <w:rPr>
                          <w:i/>
                          <w:iCs/>
                          <w:sz w:val="18"/>
                          <w:szCs w:val="18"/>
                        </w:rPr>
                        <w:t>:</w:t>
                      </w:r>
                    </w:p>
                    <w:p w14:paraId="31AB74E8" w14:textId="77777777" w:rsidR="00E31891" w:rsidRDefault="00E31891" w:rsidP="00A538CB">
                      <w:pPr>
                        <w:ind w:left="720"/>
                        <w:rPr>
                          <w:sz w:val="18"/>
                          <w:szCs w:val="18"/>
                        </w:rPr>
                      </w:pPr>
                      <w:r>
                        <w:rPr>
                          <w:sz w:val="18"/>
                          <w:szCs w:val="18"/>
                        </w:rPr>
                        <w:t>Site Access</w:t>
                      </w:r>
                      <w:r>
                        <w:rPr>
                          <w:sz w:val="18"/>
                          <w:szCs w:val="18"/>
                        </w:rPr>
                        <w:tab/>
                      </w:r>
                      <w:r>
                        <w:rPr>
                          <w:sz w:val="18"/>
                          <w:szCs w:val="18"/>
                        </w:rPr>
                        <w:tab/>
                      </w:r>
                      <w:r>
                        <w:rPr>
                          <w:sz w:val="18"/>
                          <w:szCs w:val="18"/>
                        </w:rPr>
                        <w:tab/>
                      </w:r>
                      <w:r>
                        <w:rPr>
                          <w:sz w:val="18"/>
                          <w:szCs w:val="18"/>
                        </w:rPr>
                        <w:tab/>
                        <w:t>Ethics</w:t>
                      </w:r>
                      <w:r>
                        <w:rPr>
                          <w:sz w:val="18"/>
                          <w:szCs w:val="18"/>
                        </w:rPr>
                        <w:tab/>
                      </w:r>
                      <w:r>
                        <w:rPr>
                          <w:sz w:val="18"/>
                          <w:szCs w:val="18"/>
                        </w:rPr>
                        <w:tab/>
                      </w:r>
                      <w:r>
                        <w:rPr>
                          <w:sz w:val="18"/>
                          <w:szCs w:val="18"/>
                        </w:rPr>
                        <w:tab/>
                      </w:r>
                      <w:r>
                        <w:rPr>
                          <w:sz w:val="18"/>
                          <w:szCs w:val="18"/>
                        </w:rPr>
                        <w:tab/>
                      </w:r>
                      <w:r w:rsidRPr="000E4C99">
                        <w:rPr>
                          <w:sz w:val="18"/>
                          <w:szCs w:val="18"/>
                        </w:rPr>
                        <w:t>Industrial Safety</w:t>
                      </w:r>
                    </w:p>
                    <w:p w14:paraId="19B0B9F5" w14:textId="77777777" w:rsidR="00E31891" w:rsidRDefault="00E31891" w:rsidP="00A538CB">
                      <w:pPr>
                        <w:ind w:left="720"/>
                        <w:rPr>
                          <w:sz w:val="18"/>
                          <w:szCs w:val="18"/>
                        </w:rPr>
                      </w:pPr>
                      <w:r>
                        <w:rPr>
                          <w:sz w:val="18"/>
                          <w:szCs w:val="18"/>
                        </w:rPr>
                        <w:t>Reactor Concepts</w:t>
                      </w:r>
                      <w:r>
                        <w:rPr>
                          <w:sz w:val="18"/>
                          <w:szCs w:val="18"/>
                        </w:rPr>
                        <w:tab/>
                      </w:r>
                      <w:r>
                        <w:rPr>
                          <w:sz w:val="18"/>
                          <w:szCs w:val="18"/>
                        </w:rPr>
                        <w:tab/>
                      </w:r>
                      <w:r>
                        <w:rPr>
                          <w:sz w:val="18"/>
                          <w:szCs w:val="18"/>
                        </w:rPr>
                        <w:tab/>
                        <w:t>Allegations</w:t>
                      </w:r>
                      <w:r>
                        <w:rPr>
                          <w:sz w:val="18"/>
                          <w:szCs w:val="18"/>
                        </w:rPr>
                        <w:tab/>
                      </w:r>
                      <w:r>
                        <w:rPr>
                          <w:sz w:val="18"/>
                          <w:szCs w:val="18"/>
                        </w:rPr>
                        <w:tab/>
                      </w:r>
                      <w:r>
                        <w:rPr>
                          <w:sz w:val="18"/>
                          <w:szCs w:val="18"/>
                        </w:rPr>
                        <w:tab/>
                      </w:r>
                      <w:r w:rsidRPr="000E4C99">
                        <w:rPr>
                          <w:sz w:val="18"/>
                          <w:szCs w:val="18"/>
                        </w:rPr>
                        <w:t>Information Security Awareness</w:t>
                      </w:r>
                    </w:p>
                    <w:p w14:paraId="2BDA9F08" w14:textId="4C13B8E0" w:rsidR="00E31891" w:rsidRDefault="00E31891" w:rsidP="00A538CB">
                      <w:pPr>
                        <w:ind w:left="720"/>
                        <w:rPr>
                          <w:ins w:id="8" w:author="Author"/>
                          <w:sz w:val="18"/>
                          <w:szCs w:val="18"/>
                        </w:rPr>
                      </w:pPr>
                      <w:r>
                        <w:rPr>
                          <w:sz w:val="18"/>
                          <w:szCs w:val="18"/>
                        </w:rPr>
                        <w:t>PRA Basics</w:t>
                      </w:r>
                      <w:r>
                        <w:rPr>
                          <w:sz w:val="18"/>
                          <w:szCs w:val="18"/>
                        </w:rPr>
                        <w:tab/>
                      </w:r>
                      <w:r>
                        <w:rPr>
                          <w:sz w:val="18"/>
                          <w:szCs w:val="18"/>
                        </w:rPr>
                        <w:tab/>
                      </w:r>
                      <w:r>
                        <w:rPr>
                          <w:sz w:val="18"/>
                          <w:szCs w:val="18"/>
                        </w:rPr>
                        <w:tab/>
                      </w:r>
                      <w:r>
                        <w:rPr>
                          <w:sz w:val="18"/>
                          <w:szCs w:val="18"/>
                        </w:rPr>
                        <w:tab/>
                        <w:t>Conducting Inspections</w:t>
                      </w:r>
                      <w:ins w:id="9" w:author="Author">
                        <w:r w:rsidR="00E71D4B">
                          <w:rPr>
                            <w:sz w:val="18"/>
                            <w:szCs w:val="18"/>
                          </w:rPr>
                          <w:tab/>
                          <w:t>Event Response</w:t>
                        </w:r>
                        <w:r w:rsidR="00FE270C">
                          <w:rPr>
                            <w:sz w:val="18"/>
                            <w:szCs w:val="18"/>
                          </w:rPr>
                          <w:t xml:space="preserve"> Awareness</w:t>
                        </w:r>
                      </w:ins>
                    </w:p>
                    <w:p w14:paraId="2E73AB3D" w14:textId="02564D80" w:rsidR="00FE270C" w:rsidRDefault="00FE270C" w:rsidP="00A538CB">
                      <w:pPr>
                        <w:ind w:left="720"/>
                        <w:rPr>
                          <w:ins w:id="10" w:author="Author"/>
                          <w:sz w:val="18"/>
                          <w:szCs w:val="18"/>
                        </w:rPr>
                      </w:pPr>
                      <w:ins w:id="11" w:author="Author">
                        <w:r>
                          <w:rPr>
                            <w:sz w:val="18"/>
                            <w:szCs w:val="18"/>
                          </w:rPr>
                          <w:t>Industrial Safety</w:t>
                        </w:r>
                        <w:r>
                          <w:rPr>
                            <w:sz w:val="18"/>
                            <w:szCs w:val="18"/>
                          </w:rPr>
                          <w:tab/>
                        </w:r>
                        <w:r>
                          <w:rPr>
                            <w:sz w:val="18"/>
                            <w:szCs w:val="18"/>
                          </w:rPr>
                          <w:tab/>
                        </w:r>
                        <w:r>
                          <w:rPr>
                            <w:sz w:val="18"/>
                            <w:szCs w:val="18"/>
                          </w:rPr>
                          <w:tab/>
                          <w:t xml:space="preserve">Enforcement </w:t>
                        </w:r>
                        <w:r>
                          <w:rPr>
                            <w:sz w:val="18"/>
                            <w:szCs w:val="18"/>
                          </w:rPr>
                          <w:tab/>
                        </w:r>
                        <w:r>
                          <w:rPr>
                            <w:sz w:val="18"/>
                            <w:szCs w:val="18"/>
                          </w:rPr>
                          <w:tab/>
                        </w:r>
                        <w:r>
                          <w:rPr>
                            <w:sz w:val="18"/>
                            <w:szCs w:val="18"/>
                          </w:rPr>
                          <w:tab/>
                          <w:t>FOIA Responsibilities</w:t>
                        </w:r>
                      </w:ins>
                    </w:p>
                    <w:p w14:paraId="43E7C698" w14:textId="0B4F425D" w:rsidR="00FE270C" w:rsidRDefault="00FE270C" w:rsidP="00A538CB">
                      <w:pPr>
                        <w:ind w:left="720"/>
                        <w:rPr>
                          <w:sz w:val="18"/>
                          <w:szCs w:val="18"/>
                        </w:rPr>
                      </w:pPr>
                      <w:ins w:id="12" w:author="Author">
                        <w:r>
                          <w:rPr>
                            <w:sz w:val="18"/>
                            <w:szCs w:val="18"/>
                          </w:rPr>
                          <w:t xml:space="preserve">Differing </w:t>
                        </w:r>
                        <w:r w:rsidR="00AA744F">
                          <w:rPr>
                            <w:sz w:val="18"/>
                            <w:szCs w:val="18"/>
                          </w:rPr>
                          <w:t>Professional View</w:t>
                        </w:r>
                        <w:r w:rsidR="00AA744F">
                          <w:rPr>
                            <w:sz w:val="18"/>
                            <w:szCs w:val="18"/>
                          </w:rPr>
                          <w:tab/>
                        </w:r>
                        <w:r w:rsidR="00AA744F">
                          <w:rPr>
                            <w:sz w:val="18"/>
                            <w:szCs w:val="18"/>
                          </w:rPr>
                          <w:tab/>
                        </w:r>
                        <w:r w:rsidR="00B80E3B">
                          <w:rPr>
                            <w:sz w:val="18"/>
                            <w:szCs w:val="18"/>
                          </w:rPr>
                          <w:t>Non-Concurrence</w:t>
                        </w:r>
                        <w:r w:rsidR="00AA744F">
                          <w:rPr>
                            <w:sz w:val="18"/>
                            <w:szCs w:val="18"/>
                          </w:rPr>
                          <w:t xml:space="preserve"> Process</w:t>
                        </w:r>
                        <w:r>
                          <w:rPr>
                            <w:sz w:val="18"/>
                            <w:szCs w:val="18"/>
                          </w:rPr>
                          <w:tab/>
                        </w:r>
                        <w:r w:rsidR="00AA744F">
                          <w:rPr>
                            <w:sz w:val="18"/>
                            <w:szCs w:val="18"/>
                          </w:rPr>
                          <w:t>NRC Overview</w:t>
                        </w:r>
                        <w:r>
                          <w:rPr>
                            <w:sz w:val="18"/>
                            <w:szCs w:val="18"/>
                          </w:rPr>
                          <w:tab/>
                        </w:r>
                      </w:ins>
                    </w:p>
                    <w:p w14:paraId="7D13C421" w14:textId="77777777" w:rsidR="00E31891" w:rsidRDefault="00E31891" w:rsidP="00A538CB">
                      <w:pPr>
                        <w:rPr>
                          <w:i/>
                          <w:iCs/>
                          <w:sz w:val="18"/>
                          <w:szCs w:val="18"/>
                        </w:rPr>
                      </w:pPr>
                    </w:p>
                    <w:p w14:paraId="7A58181A" w14:textId="77777777" w:rsidR="00E31891" w:rsidRPr="00BF3997" w:rsidRDefault="00E31891" w:rsidP="00A538CB">
                      <w:pPr>
                        <w:rPr>
                          <w:iCs/>
                          <w:sz w:val="18"/>
                          <w:szCs w:val="18"/>
                          <w:u w:val="single"/>
                        </w:rPr>
                      </w:pPr>
                      <w:r w:rsidRPr="00BF3997">
                        <w:rPr>
                          <w:iCs/>
                          <w:sz w:val="18"/>
                          <w:szCs w:val="18"/>
                          <w:u w:val="single"/>
                        </w:rPr>
                        <w:t>Individual Study Activities</w:t>
                      </w:r>
                    </w:p>
                    <w:p w14:paraId="20A18FDD" w14:textId="77777777" w:rsidR="00E31891" w:rsidRDefault="00E31891" w:rsidP="00A538CB">
                      <w:pPr>
                        <w:rPr>
                          <w:i/>
                          <w:iCs/>
                          <w:sz w:val="18"/>
                          <w:szCs w:val="18"/>
                        </w:rPr>
                      </w:pPr>
                    </w:p>
                    <w:p w14:paraId="7118D2D8" w14:textId="77777777" w:rsidR="00E31891" w:rsidRPr="00BF3997" w:rsidRDefault="00E31891" w:rsidP="00A538CB">
                      <w:pPr>
                        <w:rPr>
                          <w:sz w:val="18"/>
                          <w:szCs w:val="18"/>
                          <w:u w:val="single"/>
                        </w:rPr>
                      </w:pPr>
                      <w:r w:rsidRPr="00BF3997">
                        <w:rPr>
                          <w:iCs/>
                          <w:sz w:val="18"/>
                          <w:szCs w:val="18"/>
                          <w:u w:val="single"/>
                        </w:rPr>
                        <w:t>Structured On-the-Job Activities</w:t>
                      </w:r>
                    </w:p>
                  </w:txbxContent>
                </v:textbox>
              </v:shape>
            </w:pict>
          </mc:Fallback>
        </mc:AlternateContent>
      </w:r>
    </w:p>
    <w:p w14:paraId="510361E7" w14:textId="26CEFD39" w:rsidR="00A538CB" w:rsidRDefault="00A538CB"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9CFCA57" w14:textId="77777777" w:rsidR="00A538CB" w:rsidRDefault="00A538CB"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39222E8" w14:textId="77777777" w:rsidR="00A538CB" w:rsidRDefault="007C632A"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noProof/>
        </w:rPr>
        <mc:AlternateContent>
          <mc:Choice Requires="wpc">
            <w:drawing>
              <wp:inline distT="0" distB="0" distL="0" distR="0" wp14:anchorId="5636F267" wp14:editId="14FE3B21">
                <wp:extent cx="5105400" cy="381000"/>
                <wp:effectExtent l="0" t="0" r="0" b="0"/>
                <wp:docPr id="20" name="Canvas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9" name="Line 15"/>
                        <wps:cNvCnPr/>
                        <wps:spPr bwMode="auto">
                          <a:xfrm>
                            <a:off x="2941320" y="0"/>
                            <a:ext cx="1270" cy="269875"/>
                          </a:xfrm>
                          <a:prstGeom prst="line">
                            <a:avLst/>
                          </a:prstGeom>
                          <a:noFill/>
                          <a:ln w="9525">
                            <a:solidFill>
                              <a:srgbClr val="000000"/>
                            </a:solidFill>
                            <a:round/>
                            <a:headEnd/>
                            <a:tailEnd type="stealth" w="lg" len="lg"/>
                          </a:ln>
                          <a:extLst>
                            <a:ext uri="{909E8E84-426E-40DD-AFC4-6F175D3DCCD1}">
                              <a14:hiddenFill xmlns:a14="http://schemas.microsoft.com/office/drawing/2010/main">
                                <a:noFill/>
                              </a14:hiddenFill>
                            </a:ext>
                          </a:extLst>
                        </wps:spPr>
                        <wps:bodyPr/>
                      </wps:wsp>
                    </wpc:wpc>
                  </a:graphicData>
                </a:graphic>
              </wp:inline>
            </w:drawing>
          </mc:Choice>
          <mc:Fallback>
            <w:pict>
              <v:group w14:anchorId="13097CBC" id="Canvas 13" o:spid="_x0000_s1026" editas="canvas" style="width:402pt;height:30pt;mso-position-horizontal-relative:char;mso-position-vertical-relative:line" coordsize="51054,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1054;height:3810;visibility:visible;mso-wrap-style:square">
                  <v:fill o:detectmouseclick="t"/>
                  <v:path o:connecttype="none"/>
                </v:shape>
                <v:line id="Line 15" o:spid="_x0000_s1028" style="position:absolute;visibility:visible;mso-wrap-style:square" from="29413,0" to="29425,26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">
                  <v:stroke endarrow="classic" endarrowwidth="wide" endarrowlength="long"/>
                </v:line>
                <w10:anchorlock/>
              </v:group>
            </w:pict>
          </mc:Fallback>
        </mc:AlternateContent>
      </w:r>
    </w:p>
    <w:p w14:paraId="1851D3B5" w14:textId="77777777" w:rsidR="000A7F9C" w:rsidRDefault="000A7F9C"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14:paraId="16338DCA" w14:textId="2F0AC463" w:rsidR="000A7F9C" w:rsidRDefault="005C18B8"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Pr>
          <w:noProof/>
        </w:rPr>
        <mc:AlternateContent>
          <mc:Choice Requires="wps">
            <w:drawing>
              <wp:anchor distT="0" distB="0" distL="114300" distR="114300" simplePos="0" relativeHeight="251673600" behindDoc="0" locked="0" layoutInCell="1" allowOverlap="1" wp14:anchorId="0E4E3B5C" wp14:editId="7CAC1C00">
                <wp:simplePos x="0" y="0"/>
                <wp:positionH relativeFrom="margin">
                  <wp:posOffset>2914650</wp:posOffset>
                </wp:positionH>
                <wp:positionV relativeFrom="paragraph">
                  <wp:posOffset>4949825</wp:posOffset>
                </wp:positionV>
                <wp:extent cx="0" cy="264160"/>
                <wp:effectExtent l="95250" t="0" r="57150" b="59690"/>
                <wp:wrapNone/>
                <wp:docPr id="18" name="Line 59"/>
                <wp:cNvGraphicFramePr/>
                <a:graphic xmlns:a="http://schemas.openxmlformats.org/drawingml/2006/main">
                  <a:graphicData uri="http://schemas.microsoft.com/office/word/2010/wordprocessingShape">
                    <wps:wsp>
                      <wps:cNvCnPr/>
                      <wps:spPr bwMode="auto">
                        <a:xfrm>
                          <a:off x="0" y="0"/>
                          <a:ext cx="0" cy="264160"/>
                        </a:xfrm>
                        <a:prstGeom prst="line">
                          <a:avLst/>
                        </a:prstGeom>
                        <a:noFill/>
                        <a:ln w="9525">
                          <a:solidFill>
                            <a:srgbClr val="000000"/>
                          </a:solidFill>
                          <a:round/>
                          <a:headEnd/>
                          <a:tailEnd type="stealth" w="lg" len="lg"/>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F132515" id="Line 59"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9.5pt,389.75pt" to="229.5pt,4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">
                <v:stroke endarrow="classic" endarrowwidth="wide" endarrowlength="long"/>
                <w10:wrap anchorx="margin"/>
              </v:line>
            </w:pict>
          </mc:Fallback>
        </mc:AlternateContent>
      </w:r>
      <w:r>
        <w:rPr>
          <w:b/>
          <w:noProof/>
        </w:rPr>
        <mc:AlternateContent>
          <mc:Choice Requires="wps">
            <w:drawing>
              <wp:anchor distT="0" distB="0" distL="114300" distR="114300" simplePos="0" relativeHeight="251655168" behindDoc="0" locked="0" layoutInCell="1" allowOverlap="1" wp14:anchorId="782F0F11" wp14:editId="34D401E4">
                <wp:simplePos x="0" y="0"/>
                <wp:positionH relativeFrom="column">
                  <wp:posOffset>3914775</wp:posOffset>
                </wp:positionH>
                <wp:positionV relativeFrom="paragraph">
                  <wp:posOffset>1068705</wp:posOffset>
                </wp:positionV>
                <wp:extent cx="2065655" cy="3677285"/>
                <wp:effectExtent l="0" t="0" r="10795" b="18415"/>
                <wp:wrapSquare wrapText="bothSides"/>
                <wp:docPr id="5"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5655" cy="3677285"/>
                        </a:xfrm>
                        <a:prstGeom prst="rect">
                          <a:avLst/>
                        </a:prstGeom>
                        <a:solidFill>
                          <a:srgbClr val="FFFFFF"/>
                        </a:solidFill>
                        <a:ln w="9525">
                          <a:solidFill>
                            <a:srgbClr val="000000"/>
                          </a:solidFill>
                          <a:miter lim="800000"/>
                          <a:headEnd/>
                          <a:tailEnd/>
                        </a:ln>
                      </wps:spPr>
                      <wps:txbx>
                        <w:txbxContent>
                          <w:p w14:paraId="03BDC494" w14:textId="77777777" w:rsidR="00E31891" w:rsidRPr="008C7378" w:rsidRDefault="00E31891" w:rsidP="002F25BE">
                            <w:pPr>
                              <w:jc w:val="center"/>
                              <w:rPr>
                                <w:sz w:val="18"/>
                                <w:szCs w:val="18"/>
                              </w:rPr>
                            </w:pPr>
                            <w:r w:rsidRPr="008C7378">
                              <w:rPr>
                                <w:sz w:val="18"/>
                                <w:szCs w:val="18"/>
                              </w:rPr>
                              <w:t>Technical Proficiency</w:t>
                            </w:r>
                          </w:p>
                          <w:p w14:paraId="222B1146" w14:textId="77777777" w:rsidR="00E31891" w:rsidRPr="008C7378" w:rsidRDefault="00E31891" w:rsidP="002F25BE">
                            <w:pPr>
                              <w:jc w:val="center"/>
                              <w:rPr>
                                <w:sz w:val="18"/>
                                <w:szCs w:val="18"/>
                              </w:rPr>
                            </w:pPr>
                            <w:r w:rsidRPr="008C7378">
                              <w:rPr>
                                <w:sz w:val="18"/>
                                <w:szCs w:val="18"/>
                              </w:rPr>
                              <w:t>(Appendix C)</w:t>
                            </w:r>
                          </w:p>
                          <w:p w14:paraId="6942640C" w14:textId="77777777" w:rsidR="00E31891" w:rsidRPr="008C7378" w:rsidRDefault="00E31891" w:rsidP="002F25BE">
                            <w:pPr>
                              <w:jc w:val="center"/>
                              <w:rPr>
                                <w:sz w:val="18"/>
                                <w:szCs w:val="18"/>
                              </w:rPr>
                            </w:pPr>
                          </w:p>
                          <w:p w14:paraId="33051459" w14:textId="77777777" w:rsidR="00E31891" w:rsidRPr="008C2B03" w:rsidRDefault="00E31891" w:rsidP="002F25BE">
                            <w:pPr>
                              <w:rPr>
                                <w:sz w:val="18"/>
                                <w:szCs w:val="18"/>
                              </w:rPr>
                            </w:pPr>
                            <w:r w:rsidRPr="008C2B03">
                              <w:rPr>
                                <w:sz w:val="18"/>
                                <w:szCs w:val="18"/>
                              </w:rPr>
                              <w:t>Training Courses:</w:t>
                            </w:r>
                          </w:p>
                          <w:p w14:paraId="64EA7B10" w14:textId="77777777" w:rsidR="00E31891" w:rsidRPr="008C2B03" w:rsidRDefault="00E31891" w:rsidP="002F25BE">
                            <w:pPr>
                              <w:rPr>
                                <w:sz w:val="18"/>
                                <w:szCs w:val="18"/>
                              </w:rPr>
                            </w:pPr>
                            <w:r w:rsidRPr="008C2B03">
                              <w:rPr>
                                <w:sz w:val="18"/>
                                <w:szCs w:val="18"/>
                              </w:rPr>
                              <w:t xml:space="preserve">Individual Study Activities </w:t>
                            </w:r>
                          </w:p>
                          <w:p w14:paraId="128001C3" w14:textId="77777777" w:rsidR="00E31891" w:rsidRPr="008C2B03" w:rsidRDefault="00E31891" w:rsidP="002F25BE">
                            <w:pPr>
                              <w:rPr>
                                <w:sz w:val="18"/>
                                <w:szCs w:val="18"/>
                              </w:rPr>
                            </w:pPr>
                            <w:r w:rsidRPr="008C2B03">
                              <w:rPr>
                                <w:sz w:val="18"/>
                                <w:szCs w:val="18"/>
                              </w:rPr>
                              <w:t xml:space="preserve">On-the-Job Activities </w:t>
                            </w:r>
                          </w:p>
                          <w:p w14:paraId="53D04D5C" w14:textId="77777777" w:rsidR="00E31891" w:rsidRPr="008C2B03" w:rsidRDefault="00E31891" w:rsidP="002F25BE">
                            <w:pPr>
                              <w:rPr>
                                <w:sz w:val="18"/>
                                <w:szCs w:val="18"/>
                              </w:rPr>
                            </w:pPr>
                          </w:p>
                          <w:p w14:paraId="7934B31C" w14:textId="77777777" w:rsidR="00E31891" w:rsidRPr="008C2B03" w:rsidRDefault="00E31891" w:rsidP="002F25BE">
                            <w:pPr>
                              <w:rPr>
                                <w:sz w:val="18"/>
                                <w:szCs w:val="18"/>
                              </w:rPr>
                            </w:pPr>
                            <w:r w:rsidRPr="008C2B03">
                              <w:rPr>
                                <w:sz w:val="18"/>
                                <w:szCs w:val="18"/>
                              </w:rPr>
                              <w:t xml:space="preserve">Specific </w:t>
                            </w:r>
                            <w:r>
                              <w:rPr>
                                <w:sz w:val="18"/>
                                <w:szCs w:val="18"/>
                              </w:rPr>
                              <w:t>qualification standards</w:t>
                            </w:r>
                          </w:p>
                          <w:p w14:paraId="75C84090" w14:textId="0DB2BEE4" w:rsidR="00E31891" w:rsidRDefault="00E31891" w:rsidP="009B0EF7">
                            <w:pPr>
                              <w:widowControl/>
                              <w:autoSpaceDE/>
                              <w:autoSpaceDN/>
                              <w:adjustRightInd/>
                              <w:spacing w:line="276" w:lineRule="auto"/>
                              <w:rPr>
                                <w:rFonts w:eastAsia="Calibri"/>
                                <w:sz w:val="18"/>
                                <w:szCs w:val="18"/>
                              </w:rPr>
                            </w:pPr>
                            <w:r w:rsidRPr="00B83818">
                              <w:rPr>
                                <w:rFonts w:eastAsia="Calibri"/>
                                <w:sz w:val="18"/>
                                <w:szCs w:val="18"/>
                              </w:rPr>
                              <w:t xml:space="preserve">C-1: </w:t>
                            </w:r>
                            <w:r w:rsidR="00BF3997">
                              <w:rPr>
                                <w:rFonts w:eastAsia="Calibri"/>
                                <w:sz w:val="18"/>
                                <w:szCs w:val="18"/>
                              </w:rPr>
                              <w:t xml:space="preserve"> </w:t>
                            </w:r>
                            <w:r w:rsidRPr="00B83818">
                              <w:rPr>
                                <w:rFonts w:eastAsia="Calibri"/>
                                <w:sz w:val="18"/>
                                <w:szCs w:val="18"/>
                              </w:rPr>
                              <w:t>Operations</w:t>
                            </w:r>
                          </w:p>
                          <w:p w14:paraId="1E61DD35" w14:textId="4D42909D" w:rsidR="00E31891" w:rsidRDefault="00E31891" w:rsidP="009B0EF7">
                            <w:pPr>
                              <w:widowControl/>
                              <w:autoSpaceDE/>
                              <w:autoSpaceDN/>
                              <w:adjustRightInd/>
                              <w:spacing w:line="276" w:lineRule="auto"/>
                              <w:rPr>
                                <w:rFonts w:eastAsia="Calibri"/>
                                <w:sz w:val="18"/>
                                <w:szCs w:val="18"/>
                              </w:rPr>
                            </w:pPr>
                            <w:r w:rsidRPr="00B83818">
                              <w:rPr>
                                <w:rFonts w:eastAsia="Calibri"/>
                                <w:sz w:val="18"/>
                                <w:szCs w:val="18"/>
                              </w:rPr>
                              <w:t xml:space="preserve">C-2: </w:t>
                            </w:r>
                            <w:r w:rsidR="00BF3997">
                              <w:rPr>
                                <w:rFonts w:eastAsia="Calibri"/>
                                <w:sz w:val="18"/>
                                <w:szCs w:val="18"/>
                              </w:rPr>
                              <w:t xml:space="preserve"> </w:t>
                            </w:r>
                            <w:r w:rsidRPr="00B83818">
                              <w:rPr>
                                <w:rFonts w:eastAsia="Calibri"/>
                                <w:sz w:val="18"/>
                                <w:szCs w:val="18"/>
                              </w:rPr>
                              <w:t>Engineering</w:t>
                            </w:r>
                          </w:p>
                          <w:p w14:paraId="2B700EB3" w14:textId="6AB56DCF" w:rsidR="00E31891" w:rsidRDefault="00E31891" w:rsidP="009B0EF7">
                            <w:pPr>
                              <w:widowControl/>
                              <w:autoSpaceDE/>
                              <w:autoSpaceDN/>
                              <w:adjustRightInd/>
                              <w:spacing w:line="276" w:lineRule="auto"/>
                              <w:rPr>
                                <w:rFonts w:eastAsia="Calibri"/>
                                <w:sz w:val="18"/>
                                <w:szCs w:val="18"/>
                              </w:rPr>
                            </w:pPr>
                            <w:r w:rsidRPr="00B83818">
                              <w:rPr>
                                <w:rFonts w:eastAsia="Calibri"/>
                                <w:sz w:val="18"/>
                                <w:szCs w:val="18"/>
                              </w:rPr>
                              <w:t xml:space="preserve">C-3: </w:t>
                            </w:r>
                            <w:r w:rsidR="00BF3997">
                              <w:rPr>
                                <w:rFonts w:eastAsia="Calibri"/>
                                <w:sz w:val="18"/>
                                <w:szCs w:val="18"/>
                              </w:rPr>
                              <w:t xml:space="preserve"> </w:t>
                            </w:r>
                            <w:r w:rsidRPr="00B83818">
                              <w:rPr>
                                <w:rFonts w:eastAsia="Calibri"/>
                                <w:sz w:val="18"/>
                                <w:szCs w:val="18"/>
                              </w:rPr>
                              <w:t>Health Physics</w:t>
                            </w:r>
                          </w:p>
                          <w:p w14:paraId="04F0B7B5" w14:textId="794F1A6B" w:rsidR="00E31891" w:rsidRDefault="00E31891" w:rsidP="009B0EF7">
                            <w:pPr>
                              <w:widowControl/>
                              <w:autoSpaceDE/>
                              <w:autoSpaceDN/>
                              <w:adjustRightInd/>
                              <w:spacing w:line="276" w:lineRule="auto"/>
                              <w:rPr>
                                <w:rFonts w:eastAsia="Calibri"/>
                                <w:sz w:val="18"/>
                                <w:szCs w:val="18"/>
                              </w:rPr>
                            </w:pPr>
                            <w:r w:rsidRPr="00B83818">
                              <w:rPr>
                                <w:rFonts w:eastAsia="Calibri"/>
                                <w:sz w:val="18"/>
                                <w:szCs w:val="18"/>
                              </w:rPr>
                              <w:t xml:space="preserve">C-4: </w:t>
                            </w:r>
                            <w:r w:rsidR="00BF3997">
                              <w:rPr>
                                <w:rFonts w:eastAsia="Calibri"/>
                                <w:sz w:val="18"/>
                                <w:szCs w:val="18"/>
                              </w:rPr>
                              <w:t xml:space="preserve"> </w:t>
                            </w:r>
                            <w:r w:rsidRPr="00B83818">
                              <w:rPr>
                                <w:rFonts w:eastAsia="Calibri"/>
                                <w:sz w:val="18"/>
                                <w:szCs w:val="18"/>
                              </w:rPr>
                              <w:t>Security</w:t>
                            </w:r>
                          </w:p>
                          <w:p w14:paraId="21C44398" w14:textId="1D51DADE" w:rsidR="00E31891" w:rsidRDefault="00E31891" w:rsidP="009B0EF7">
                            <w:pPr>
                              <w:widowControl/>
                              <w:autoSpaceDE/>
                              <w:autoSpaceDN/>
                              <w:adjustRightInd/>
                              <w:spacing w:line="276" w:lineRule="auto"/>
                              <w:rPr>
                                <w:rFonts w:eastAsia="Calibri"/>
                                <w:sz w:val="18"/>
                                <w:szCs w:val="18"/>
                              </w:rPr>
                            </w:pPr>
                            <w:r w:rsidRPr="00B83818">
                              <w:rPr>
                                <w:rFonts w:eastAsia="Calibri"/>
                                <w:sz w:val="18"/>
                                <w:szCs w:val="18"/>
                              </w:rPr>
                              <w:t xml:space="preserve">C-5: </w:t>
                            </w:r>
                            <w:r w:rsidR="00BF3997">
                              <w:rPr>
                                <w:rFonts w:eastAsia="Calibri"/>
                                <w:sz w:val="18"/>
                                <w:szCs w:val="18"/>
                              </w:rPr>
                              <w:t xml:space="preserve"> </w:t>
                            </w:r>
                            <w:r w:rsidRPr="00B83818">
                              <w:rPr>
                                <w:rFonts w:eastAsia="Calibri"/>
                                <w:sz w:val="18"/>
                                <w:szCs w:val="18"/>
                              </w:rPr>
                              <w:t>Research and Test Reactors</w:t>
                            </w:r>
                          </w:p>
                          <w:p w14:paraId="0161D179" w14:textId="5B13CF02" w:rsidR="00E31891" w:rsidRDefault="00E31891" w:rsidP="009B0EF7">
                            <w:pPr>
                              <w:widowControl/>
                              <w:autoSpaceDE/>
                              <w:autoSpaceDN/>
                              <w:adjustRightInd/>
                              <w:spacing w:line="276" w:lineRule="auto"/>
                              <w:rPr>
                                <w:rFonts w:eastAsia="Calibri"/>
                                <w:sz w:val="18"/>
                                <w:szCs w:val="18"/>
                              </w:rPr>
                            </w:pPr>
                            <w:r w:rsidRPr="00B83818">
                              <w:rPr>
                                <w:rFonts w:eastAsia="Calibri"/>
                                <w:sz w:val="18"/>
                                <w:szCs w:val="18"/>
                              </w:rPr>
                              <w:t xml:space="preserve">C-6: </w:t>
                            </w:r>
                            <w:r w:rsidR="00BF3997">
                              <w:rPr>
                                <w:rFonts w:eastAsia="Calibri"/>
                                <w:sz w:val="18"/>
                                <w:szCs w:val="18"/>
                              </w:rPr>
                              <w:t xml:space="preserve"> </w:t>
                            </w:r>
                            <w:r w:rsidRPr="00B83818">
                              <w:rPr>
                                <w:rFonts w:eastAsia="Calibri"/>
                                <w:sz w:val="18"/>
                                <w:szCs w:val="18"/>
                              </w:rPr>
                              <w:t>Emergency Preparedness</w:t>
                            </w:r>
                          </w:p>
                          <w:p w14:paraId="20ADCBBA" w14:textId="21F9701F" w:rsidR="00E31891" w:rsidRDefault="00E31891" w:rsidP="009B0EF7">
                            <w:pPr>
                              <w:widowControl/>
                              <w:autoSpaceDE/>
                              <w:autoSpaceDN/>
                              <w:adjustRightInd/>
                              <w:spacing w:line="276" w:lineRule="auto"/>
                              <w:rPr>
                                <w:rFonts w:eastAsia="Calibri"/>
                                <w:sz w:val="18"/>
                                <w:szCs w:val="18"/>
                              </w:rPr>
                            </w:pPr>
                            <w:r w:rsidRPr="00B83818">
                              <w:rPr>
                                <w:rFonts w:eastAsia="Calibri"/>
                                <w:sz w:val="18"/>
                                <w:szCs w:val="18"/>
                              </w:rPr>
                              <w:t xml:space="preserve">C-7: </w:t>
                            </w:r>
                            <w:r w:rsidR="00BF3997">
                              <w:rPr>
                                <w:rFonts w:eastAsia="Calibri"/>
                                <w:sz w:val="18"/>
                                <w:szCs w:val="18"/>
                              </w:rPr>
                              <w:t xml:space="preserve"> </w:t>
                            </w:r>
                            <w:r w:rsidRPr="00B83818">
                              <w:rPr>
                                <w:rFonts w:eastAsia="Calibri"/>
                                <w:sz w:val="18"/>
                                <w:szCs w:val="18"/>
                              </w:rPr>
                              <w:t>Fire Protection</w:t>
                            </w:r>
                          </w:p>
                          <w:p w14:paraId="466D5DF6" w14:textId="6846264D" w:rsidR="00E31891" w:rsidRDefault="00E31891" w:rsidP="009B0EF7">
                            <w:pPr>
                              <w:widowControl/>
                              <w:autoSpaceDE/>
                              <w:autoSpaceDN/>
                              <w:adjustRightInd/>
                              <w:spacing w:line="276" w:lineRule="auto"/>
                              <w:rPr>
                                <w:rFonts w:eastAsia="Calibri"/>
                                <w:sz w:val="18"/>
                                <w:szCs w:val="18"/>
                              </w:rPr>
                            </w:pPr>
                            <w:r w:rsidRPr="00B83818">
                              <w:rPr>
                                <w:rFonts w:eastAsia="Calibri"/>
                                <w:sz w:val="18"/>
                                <w:szCs w:val="18"/>
                              </w:rPr>
                              <w:t xml:space="preserve">C-8: </w:t>
                            </w:r>
                            <w:r w:rsidR="00BF3997">
                              <w:rPr>
                                <w:rFonts w:eastAsia="Calibri"/>
                                <w:sz w:val="18"/>
                                <w:szCs w:val="18"/>
                              </w:rPr>
                              <w:t xml:space="preserve"> </w:t>
                            </w:r>
                            <w:r w:rsidRPr="00B83818">
                              <w:rPr>
                                <w:rFonts w:eastAsia="Calibri"/>
                                <w:sz w:val="18"/>
                                <w:szCs w:val="18"/>
                              </w:rPr>
                              <w:t>Vendor</w:t>
                            </w:r>
                          </w:p>
                          <w:p w14:paraId="6CBA7EF8" w14:textId="05459FE5" w:rsidR="00E31891" w:rsidRDefault="00E31891" w:rsidP="009B0EF7">
                            <w:pPr>
                              <w:widowControl/>
                              <w:autoSpaceDE/>
                              <w:autoSpaceDN/>
                              <w:adjustRightInd/>
                              <w:spacing w:line="276" w:lineRule="auto"/>
                              <w:rPr>
                                <w:rFonts w:eastAsia="Calibri"/>
                                <w:sz w:val="18"/>
                                <w:szCs w:val="18"/>
                              </w:rPr>
                            </w:pPr>
                            <w:r w:rsidRPr="00B83818">
                              <w:rPr>
                                <w:rFonts w:eastAsia="Calibri"/>
                                <w:sz w:val="18"/>
                                <w:szCs w:val="18"/>
                              </w:rPr>
                              <w:t xml:space="preserve">C-9: </w:t>
                            </w:r>
                            <w:r w:rsidR="00BF3997">
                              <w:rPr>
                                <w:rFonts w:eastAsia="Calibri"/>
                                <w:sz w:val="18"/>
                                <w:szCs w:val="18"/>
                              </w:rPr>
                              <w:t xml:space="preserve"> </w:t>
                            </w:r>
                            <w:r w:rsidRPr="00B83818">
                              <w:rPr>
                                <w:rFonts w:eastAsia="Calibri"/>
                                <w:sz w:val="18"/>
                                <w:szCs w:val="18"/>
                              </w:rPr>
                              <w:t>Senior Reactor Analyst</w:t>
                            </w:r>
                          </w:p>
                          <w:p w14:paraId="49A5D519" w14:textId="663845E4" w:rsidR="00E31891" w:rsidRDefault="00E31891" w:rsidP="009B0EF7">
                            <w:pPr>
                              <w:widowControl/>
                              <w:autoSpaceDE/>
                              <w:autoSpaceDN/>
                              <w:adjustRightInd/>
                              <w:spacing w:line="276" w:lineRule="auto"/>
                              <w:rPr>
                                <w:rFonts w:eastAsia="Calibri"/>
                                <w:sz w:val="18"/>
                                <w:szCs w:val="18"/>
                              </w:rPr>
                            </w:pPr>
                            <w:r w:rsidRPr="00B83818">
                              <w:rPr>
                                <w:rFonts w:eastAsia="Calibri"/>
                                <w:sz w:val="18"/>
                                <w:szCs w:val="18"/>
                              </w:rPr>
                              <w:t xml:space="preserve">C-10: </w:t>
                            </w:r>
                            <w:r w:rsidR="00BF3997">
                              <w:rPr>
                                <w:rFonts w:eastAsia="Calibri"/>
                                <w:sz w:val="18"/>
                                <w:szCs w:val="18"/>
                              </w:rPr>
                              <w:t xml:space="preserve"> </w:t>
                            </w:r>
                            <w:r w:rsidRPr="00B83818">
                              <w:rPr>
                                <w:rFonts w:eastAsia="Calibri"/>
                                <w:sz w:val="18"/>
                                <w:szCs w:val="18"/>
                              </w:rPr>
                              <w:t>Operator License Examiner</w:t>
                            </w:r>
                          </w:p>
                          <w:p w14:paraId="79ECF439" w14:textId="17DE2794" w:rsidR="00E31891" w:rsidRDefault="00E31891" w:rsidP="009B0EF7">
                            <w:pPr>
                              <w:widowControl/>
                              <w:autoSpaceDE/>
                              <w:autoSpaceDN/>
                              <w:adjustRightInd/>
                              <w:spacing w:line="276" w:lineRule="auto"/>
                              <w:rPr>
                                <w:rFonts w:eastAsia="Calibri"/>
                                <w:sz w:val="18"/>
                                <w:szCs w:val="18"/>
                              </w:rPr>
                            </w:pPr>
                            <w:r w:rsidRPr="00B83818">
                              <w:rPr>
                                <w:rFonts w:eastAsia="Calibri"/>
                                <w:sz w:val="18"/>
                                <w:szCs w:val="18"/>
                              </w:rPr>
                              <w:t xml:space="preserve">C-11: </w:t>
                            </w:r>
                            <w:r w:rsidR="00BF3997">
                              <w:rPr>
                                <w:rFonts w:eastAsia="Calibri"/>
                                <w:sz w:val="18"/>
                                <w:szCs w:val="18"/>
                              </w:rPr>
                              <w:t xml:space="preserve"> </w:t>
                            </w:r>
                            <w:r w:rsidRPr="00B83818">
                              <w:rPr>
                                <w:rFonts w:eastAsia="Calibri"/>
                                <w:sz w:val="18"/>
                                <w:szCs w:val="18"/>
                              </w:rPr>
                              <w:t>Security Risk Analyst</w:t>
                            </w:r>
                          </w:p>
                          <w:p w14:paraId="12622E3D" w14:textId="40A113E2" w:rsidR="00E31891" w:rsidRDefault="00E31891" w:rsidP="009B0EF7">
                            <w:pPr>
                              <w:widowControl/>
                              <w:autoSpaceDE/>
                              <w:autoSpaceDN/>
                              <w:adjustRightInd/>
                              <w:spacing w:line="276" w:lineRule="auto"/>
                              <w:rPr>
                                <w:rFonts w:eastAsia="Calibri"/>
                                <w:sz w:val="18"/>
                                <w:szCs w:val="18"/>
                              </w:rPr>
                            </w:pPr>
                            <w:r w:rsidRPr="00B83818">
                              <w:rPr>
                                <w:rFonts w:eastAsia="Calibri"/>
                                <w:sz w:val="18"/>
                                <w:szCs w:val="18"/>
                              </w:rPr>
                              <w:t xml:space="preserve">C-12: </w:t>
                            </w:r>
                            <w:r w:rsidR="00BF3997">
                              <w:rPr>
                                <w:rFonts w:eastAsia="Calibri"/>
                                <w:sz w:val="18"/>
                                <w:szCs w:val="18"/>
                              </w:rPr>
                              <w:t xml:space="preserve"> </w:t>
                            </w:r>
                            <w:r w:rsidRPr="00B83818">
                              <w:rPr>
                                <w:rFonts w:eastAsia="Calibri"/>
                                <w:sz w:val="18"/>
                                <w:szCs w:val="18"/>
                              </w:rPr>
                              <w:t>Safety Culture Assessor</w:t>
                            </w:r>
                          </w:p>
                          <w:p w14:paraId="5B9493A1" w14:textId="7E84AB00" w:rsidR="00E31891" w:rsidRPr="009B0EF7" w:rsidRDefault="00E31891" w:rsidP="009B0EF7">
                            <w:pPr>
                              <w:widowControl/>
                              <w:autoSpaceDE/>
                              <w:autoSpaceDN/>
                              <w:adjustRightInd/>
                              <w:spacing w:line="276" w:lineRule="auto"/>
                              <w:rPr>
                                <w:rFonts w:eastAsia="Calibri"/>
                                <w:sz w:val="18"/>
                                <w:szCs w:val="18"/>
                              </w:rPr>
                            </w:pPr>
                            <w:r w:rsidRPr="009B0EF7">
                              <w:rPr>
                                <w:rFonts w:eastAsia="Calibri"/>
                                <w:sz w:val="18"/>
                                <w:szCs w:val="18"/>
                              </w:rPr>
                              <w:t>C-13</w:t>
                            </w:r>
                            <w:r>
                              <w:rPr>
                                <w:rFonts w:eastAsia="Calibri"/>
                                <w:sz w:val="18"/>
                                <w:szCs w:val="18"/>
                              </w:rPr>
                              <w:t xml:space="preserve">: </w:t>
                            </w:r>
                            <w:r w:rsidR="00BF3997">
                              <w:rPr>
                                <w:rFonts w:eastAsia="Calibri"/>
                                <w:sz w:val="18"/>
                                <w:szCs w:val="18"/>
                              </w:rPr>
                              <w:t xml:space="preserve"> </w:t>
                            </w:r>
                            <w:r>
                              <w:rPr>
                                <w:rFonts w:eastAsia="Calibri"/>
                                <w:sz w:val="18"/>
                                <w:szCs w:val="18"/>
                              </w:rPr>
                              <w:t>I</w:t>
                            </w:r>
                            <w:r w:rsidRPr="009B0EF7">
                              <w:rPr>
                                <w:rFonts w:eastAsia="Calibri"/>
                                <w:sz w:val="18"/>
                                <w:szCs w:val="18"/>
                              </w:rPr>
                              <w:t>SFSI</w:t>
                            </w:r>
                            <w:r>
                              <w:rPr>
                                <w:rFonts w:eastAsia="Calibri"/>
                                <w:sz w:val="18"/>
                                <w:szCs w:val="18"/>
                              </w:rPr>
                              <w:t xml:space="preserve"> Security</w:t>
                            </w:r>
                          </w:p>
                          <w:p w14:paraId="6DF06D8A" w14:textId="42A12067" w:rsidR="00E31891" w:rsidRDefault="00E31891" w:rsidP="00DD65C4">
                            <w:pPr>
                              <w:rPr>
                                <w:sz w:val="18"/>
                                <w:szCs w:val="18"/>
                              </w:rPr>
                            </w:pPr>
                            <w:r>
                              <w:rPr>
                                <w:sz w:val="18"/>
                                <w:szCs w:val="18"/>
                              </w:rPr>
                              <w:t xml:space="preserve">C-14: </w:t>
                            </w:r>
                            <w:r w:rsidR="00BF3997">
                              <w:rPr>
                                <w:sz w:val="18"/>
                                <w:szCs w:val="18"/>
                              </w:rPr>
                              <w:t xml:space="preserve"> </w:t>
                            </w:r>
                            <w:r>
                              <w:rPr>
                                <w:sz w:val="18"/>
                                <w:szCs w:val="18"/>
                              </w:rPr>
                              <w:t xml:space="preserve">Cyber Security </w:t>
                            </w:r>
                          </w:p>
                          <w:p w14:paraId="3BA7301C" w14:textId="6F709D03" w:rsidR="00E31891" w:rsidRPr="005C18B8" w:rsidRDefault="00E31891" w:rsidP="00DD65C4">
                            <w:pPr>
                              <w:rPr>
                                <w:ins w:id="13" w:author="Author"/>
                                <w:sz w:val="18"/>
                                <w:szCs w:val="18"/>
                              </w:rPr>
                            </w:pPr>
                            <w:r>
                              <w:rPr>
                                <w:sz w:val="18"/>
                                <w:szCs w:val="18"/>
                              </w:rPr>
                              <w:t xml:space="preserve">C-15: </w:t>
                            </w:r>
                            <w:r w:rsidR="00BF3997">
                              <w:rPr>
                                <w:sz w:val="18"/>
                                <w:szCs w:val="18"/>
                              </w:rPr>
                              <w:t xml:space="preserve"> </w:t>
                            </w:r>
                            <w:r>
                              <w:rPr>
                                <w:sz w:val="18"/>
                                <w:szCs w:val="18"/>
                              </w:rPr>
                              <w:t>Construction Inspector</w:t>
                            </w:r>
                          </w:p>
                          <w:p w14:paraId="4E446883" w14:textId="25D9D1D2" w:rsidR="005C18B8" w:rsidRDefault="005C18B8" w:rsidP="00DD65C4">
                            <w:pPr>
                              <w:rPr>
                                <w:ins w:id="14" w:author="Author"/>
                                <w:sz w:val="18"/>
                                <w:szCs w:val="18"/>
                              </w:rPr>
                            </w:pPr>
                            <w:ins w:id="15" w:author="Author">
                              <w:r w:rsidRPr="005C18B8">
                                <w:rPr>
                                  <w:sz w:val="18"/>
                                  <w:szCs w:val="18"/>
                                </w:rPr>
                                <w:t xml:space="preserve">C-16:  </w:t>
                              </w:r>
                              <w:r w:rsidRPr="006D29B7">
                                <w:rPr>
                                  <w:rFonts w:ascii="Helvetica" w:hAnsi="Helvetica" w:cs="Helvetica"/>
                                  <w:color w:val="333333"/>
                                  <w:sz w:val="18"/>
                                  <w:szCs w:val="18"/>
                                  <w:shd w:val="clear" w:color="auto" w:fill="FFFFFF"/>
                                </w:rPr>
                                <w:t>Research and Test Reactor Operator L</w:t>
                              </w:r>
                              <w:r>
                                <w:rPr>
                                  <w:rFonts w:ascii="Helvetica" w:hAnsi="Helvetica" w:cs="Helvetica"/>
                                  <w:color w:val="333333"/>
                                  <w:sz w:val="18"/>
                                  <w:szCs w:val="18"/>
                                  <w:shd w:val="clear" w:color="auto" w:fill="FFFFFF"/>
                                </w:rPr>
                                <w:t>icense Examiner</w:t>
                              </w:r>
                            </w:ins>
                          </w:p>
                          <w:p w14:paraId="7199461F" w14:textId="77777777" w:rsidR="005C18B8" w:rsidRDefault="005C18B8" w:rsidP="00DD65C4">
                            <w:pPr>
                              <w:rPr>
                                <w:sz w:val="18"/>
                                <w:szCs w:val="18"/>
                              </w:rPr>
                            </w:pPr>
                          </w:p>
                          <w:p w14:paraId="17ED6815" w14:textId="77777777" w:rsidR="00E31891" w:rsidRPr="008C2B03" w:rsidRDefault="00E31891" w:rsidP="00DD65C4">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F0F11" id="Text Box 51" o:spid="_x0000_s1029" type="#_x0000_t202" style="position:absolute;margin-left:308.25pt;margin-top:84.15pt;width:162.65pt;height:28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">
                <v:textbox>
                  <w:txbxContent>
                    <w:p w14:paraId="03BDC494" w14:textId="77777777" w:rsidR="00E31891" w:rsidRPr="008C7378" w:rsidRDefault="00E31891" w:rsidP="002F25BE">
                      <w:pPr>
                        <w:jc w:val="center"/>
                        <w:rPr>
                          <w:sz w:val="18"/>
                          <w:szCs w:val="18"/>
                        </w:rPr>
                      </w:pPr>
                      <w:r w:rsidRPr="008C7378">
                        <w:rPr>
                          <w:sz w:val="18"/>
                          <w:szCs w:val="18"/>
                        </w:rPr>
                        <w:t>Technical Proficiency</w:t>
                      </w:r>
                    </w:p>
                    <w:p w14:paraId="222B1146" w14:textId="77777777" w:rsidR="00E31891" w:rsidRPr="008C7378" w:rsidRDefault="00E31891" w:rsidP="002F25BE">
                      <w:pPr>
                        <w:jc w:val="center"/>
                        <w:rPr>
                          <w:sz w:val="18"/>
                          <w:szCs w:val="18"/>
                        </w:rPr>
                      </w:pPr>
                      <w:r w:rsidRPr="008C7378">
                        <w:rPr>
                          <w:sz w:val="18"/>
                          <w:szCs w:val="18"/>
                        </w:rPr>
                        <w:t>(Appendix C)</w:t>
                      </w:r>
                    </w:p>
                    <w:p w14:paraId="6942640C" w14:textId="77777777" w:rsidR="00E31891" w:rsidRPr="008C7378" w:rsidRDefault="00E31891" w:rsidP="002F25BE">
                      <w:pPr>
                        <w:jc w:val="center"/>
                        <w:rPr>
                          <w:sz w:val="18"/>
                          <w:szCs w:val="18"/>
                        </w:rPr>
                      </w:pPr>
                    </w:p>
                    <w:p w14:paraId="33051459" w14:textId="77777777" w:rsidR="00E31891" w:rsidRPr="008C2B03" w:rsidRDefault="00E31891" w:rsidP="002F25BE">
                      <w:pPr>
                        <w:rPr>
                          <w:sz w:val="18"/>
                          <w:szCs w:val="18"/>
                        </w:rPr>
                      </w:pPr>
                      <w:r w:rsidRPr="008C2B03">
                        <w:rPr>
                          <w:sz w:val="18"/>
                          <w:szCs w:val="18"/>
                        </w:rPr>
                        <w:t>Training Courses:</w:t>
                      </w:r>
                    </w:p>
                    <w:p w14:paraId="64EA7B10" w14:textId="77777777" w:rsidR="00E31891" w:rsidRPr="008C2B03" w:rsidRDefault="00E31891" w:rsidP="002F25BE">
                      <w:pPr>
                        <w:rPr>
                          <w:sz w:val="18"/>
                          <w:szCs w:val="18"/>
                        </w:rPr>
                      </w:pPr>
                      <w:r w:rsidRPr="008C2B03">
                        <w:rPr>
                          <w:sz w:val="18"/>
                          <w:szCs w:val="18"/>
                        </w:rPr>
                        <w:t xml:space="preserve">Individual Study Activities </w:t>
                      </w:r>
                    </w:p>
                    <w:p w14:paraId="128001C3" w14:textId="77777777" w:rsidR="00E31891" w:rsidRPr="008C2B03" w:rsidRDefault="00E31891" w:rsidP="002F25BE">
                      <w:pPr>
                        <w:rPr>
                          <w:sz w:val="18"/>
                          <w:szCs w:val="18"/>
                        </w:rPr>
                      </w:pPr>
                      <w:r w:rsidRPr="008C2B03">
                        <w:rPr>
                          <w:sz w:val="18"/>
                          <w:szCs w:val="18"/>
                        </w:rPr>
                        <w:t xml:space="preserve">On-the-Job Activities </w:t>
                      </w:r>
                    </w:p>
                    <w:p w14:paraId="53D04D5C" w14:textId="77777777" w:rsidR="00E31891" w:rsidRPr="008C2B03" w:rsidRDefault="00E31891" w:rsidP="002F25BE">
                      <w:pPr>
                        <w:rPr>
                          <w:sz w:val="18"/>
                          <w:szCs w:val="18"/>
                        </w:rPr>
                      </w:pPr>
                    </w:p>
                    <w:p w14:paraId="7934B31C" w14:textId="77777777" w:rsidR="00E31891" w:rsidRPr="008C2B03" w:rsidRDefault="00E31891" w:rsidP="002F25BE">
                      <w:pPr>
                        <w:rPr>
                          <w:sz w:val="18"/>
                          <w:szCs w:val="18"/>
                        </w:rPr>
                      </w:pPr>
                      <w:r w:rsidRPr="008C2B03">
                        <w:rPr>
                          <w:sz w:val="18"/>
                          <w:szCs w:val="18"/>
                        </w:rPr>
                        <w:t xml:space="preserve">Specific </w:t>
                      </w:r>
                      <w:r>
                        <w:rPr>
                          <w:sz w:val="18"/>
                          <w:szCs w:val="18"/>
                        </w:rPr>
                        <w:t>qualification standards</w:t>
                      </w:r>
                    </w:p>
                    <w:p w14:paraId="75C84090" w14:textId="0DB2BEE4" w:rsidR="00E31891" w:rsidRDefault="00E31891" w:rsidP="009B0EF7">
                      <w:pPr>
                        <w:widowControl/>
                        <w:autoSpaceDE/>
                        <w:autoSpaceDN/>
                        <w:adjustRightInd/>
                        <w:spacing w:line="276" w:lineRule="auto"/>
                        <w:rPr>
                          <w:rFonts w:eastAsia="Calibri"/>
                          <w:sz w:val="18"/>
                          <w:szCs w:val="18"/>
                        </w:rPr>
                      </w:pPr>
                      <w:r w:rsidRPr="00B83818">
                        <w:rPr>
                          <w:rFonts w:eastAsia="Calibri"/>
                          <w:sz w:val="18"/>
                          <w:szCs w:val="18"/>
                        </w:rPr>
                        <w:t xml:space="preserve">C-1: </w:t>
                      </w:r>
                      <w:r w:rsidR="00BF3997">
                        <w:rPr>
                          <w:rFonts w:eastAsia="Calibri"/>
                          <w:sz w:val="18"/>
                          <w:szCs w:val="18"/>
                        </w:rPr>
                        <w:t xml:space="preserve"> </w:t>
                      </w:r>
                      <w:r w:rsidRPr="00B83818">
                        <w:rPr>
                          <w:rFonts w:eastAsia="Calibri"/>
                          <w:sz w:val="18"/>
                          <w:szCs w:val="18"/>
                        </w:rPr>
                        <w:t>Operations</w:t>
                      </w:r>
                    </w:p>
                    <w:p w14:paraId="1E61DD35" w14:textId="4D42909D" w:rsidR="00E31891" w:rsidRDefault="00E31891" w:rsidP="009B0EF7">
                      <w:pPr>
                        <w:widowControl/>
                        <w:autoSpaceDE/>
                        <w:autoSpaceDN/>
                        <w:adjustRightInd/>
                        <w:spacing w:line="276" w:lineRule="auto"/>
                        <w:rPr>
                          <w:rFonts w:eastAsia="Calibri"/>
                          <w:sz w:val="18"/>
                          <w:szCs w:val="18"/>
                        </w:rPr>
                      </w:pPr>
                      <w:r w:rsidRPr="00B83818">
                        <w:rPr>
                          <w:rFonts w:eastAsia="Calibri"/>
                          <w:sz w:val="18"/>
                          <w:szCs w:val="18"/>
                        </w:rPr>
                        <w:t xml:space="preserve">C-2: </w:t>
                      </w:r>
                      <w:r w:rsidR="00BF3997">
                        <w:rPr>
                          <w:rFonts w:eastAsia="Calibri"/>
                          <w:sz w:val="18"/>
                          <w:szCs w:val="18"/>
                        </w:rPr>
                        <w:t xml:space="preserve"> </w:t>
                      </w:r>
                      <w:r w:rsidRPr="00B83818">
                        <w:rPr>
                          <w:rFonts w:eastAsia="Calibri"/>
                          <w:sz w:val="18"/>
                          <w:szCs w:val="18"/>
                        </w:rPr>
                        <w:t>Engineering</w:t>
                      </w:r>
                    </w:p>
                    <w:p w14:paraId="2B700EB3" w14:textId="6AB56DCF" w:rsidR="00E31891" w:rsidRDefault="00E31891" w:rsidP="009B0EF7">
                      <w:pPr>
                        <w:widowControl/>
                        <w:autoSpaceDE/>
                        <w:autoSpaceDN/>
                        <w:adjustRightInd/>
                        <w:spacing w:line="276" w:lineRule="auto"/>
                        <w:rPr>
                          <w:rFonts w:eastAsia="Calibri"/>
                          <w:sz w:val="18"/>
                          <w:szCs w:val="18"/>
                        </w:rPr>
                      </w:pPr>
                      <w:r w:rsidRPr="00B83818">
                        <w:rPr>
                          <w:rFonts w:eastAsia="Calibri"/>
                          <w:sz w:val="18"/>
                          <w:szCs w:val="18"/>
                        </w:rPr>
                        <w:t xml:space="preserve">C-3: </w:t>
                      </w:r>
                      <w:r w:rsidR="00BF3997">
                        <w:rPr>
                          <w:rFonts w:eastAsia="Calibri"/>
                          <w:sz w:val="18"/>
                          <w:szCs w:val="18"/>
                        </w:rPr>
                        <w:t xml:space="preserve"> </w:t>
                      </w:r>
                      <w:r w:rsidRPr="00B83818">
                        <w:rPr>
                          <w:rFonts w:eastAsia="Calibri"/>
                          <w:sz w:val="18"/>
                          <w:szCs w:val="18"/>
                        </w:rPr>
                        <w:t>Health Physics</w:t>
                      </w:r>
                    </w:p>
                    <w:p w14:paraId="04F0B7B5" w14:textId="794F1A6B" w:rsidR="00E31891" w:rsidRDefault="00E31891" w:rsidP="009B0EF7">
                      <w:pPr>
                        <w:widowControl/>
                        <w:autoSpaceDE/>
                        <w:autoSpaceDN/>
                        <w:adjustRightInd/>
                        <w:spacing w:line="276" w:lineRule="auto"/>
                        <w:rPr>
                          <w:rFonts w:eastAsia="Calibri"/>
                          <w:sz w:val="18"/>
                          <w:szCs w:val="18"/>
                        </w:rPr>
                      </w:pPr>
                      <w:r w:rsidRPr="00B83818">
                        <w:rPr>
                          <w:rFonts w:eastAsia="Calibri"/>
                          <w:sz w:val="18"/>
                          <w:szCs w:val="18"/>
                        </w:rPr>
                        <w:t xml:space="preserve">C-4: </w:t>
                      </w:r>
                      <w:r w:rsidR="00BF3997">
                        <w:rPr>
                          <w:rFonts w:eastAsia="Calibri"/>
                          <w:sz w:val="18"/>
                          <w:szCs w:val="18"/>
                        </w:rPr>
                        <w:t xml:space="preserve"> </w:t>
                      </w:r>
                      <w:r w:rsidRPr="00B83818">
                        <w:rPr>
                          <w:rFonts w:eastAsia="Calibri"/>
                          <w:sz w:val="18"/>
                          <w:szCs w:val="18"/>
                        </w:rPr>
                        <w:t>Security</w:t>
                      </w:r>
                    </w:p>
                    <w:p w14:paraId="21C44398" w14:textId="1D51DADE" w:rsidR="00E31891" w:rsidRDefault="00E31891" w:rsidP="009B0EF7">
                      <w:pPr>
                        <w:widowControl/>
                        <w:autoSpaceDE/>
                        <w:autoSpaceDN/>
                        <w:adjustRightInd/>
                        <w:spacing w:line="276" w:lineRule="auto"/>
                        <w:rPr>
                          <w:rFonts w:eastAsia="Calibri"/>
                          <w:sz w:val="18"/>
                          <w:szCs w:val="18"/>
                        </w:rPr>
                      </w:pPr>
                      <w:r w:rsidRPr="00B83818">
                        <w:rPr>
                          <w:rFonts w:eastAsia="Calibri"/>
                          <w:sz w:val="18"/>
                          <w:szCs w:val="18"/>
                        </w:rPr>
                        <w:t xml:space="preserve">C-5: </w:t>
                      </w:r>
                      <w:r w:rsidR="00BF3997">
                        <w:rPr>
                          <w:rFonts w:eastAsia="Calibri"/>
                          <w:sz w:val="18"/>
                          <w:szCs w:val="18"/>
                        </w:rPr>
                        <w:t xml:space="preserve"> </w:t>
                      </w:r>
                      <w:r w:rsidRPr="00B83818">
                        <w:rPr>
                          <w:rFonts w:eastAsia="Calibri"/>
                          <w:sz w:val="18"/>
                          <w:szCs w:val="18"/>
                        </w:rPr>
                        <w:t>Research and Test Reactors</w:t>
                      </w:r>
                    </w:p>
                    <w:p w14:paraId="0161D179" w14:textId="5B13CF02" w:rsidR="00E31891" w:rsidRDefault="00E31891" w:rsidP="009B0EF7">
                      <w:pPr>
                        <w:widowControl/>
                        <w:autoSpaceDE/>
                        <w:autoSpaceDN/>
                        <w:adjustRightInd/>
                        <w:spacing w:line="276" w:lineRule="auto"/>
                        <w:rPr>
                          <w:rFonts w:eastAsia="Calibri"/>
                          <w:sz w:val="18"/>
                          <w:szCs w:val="18"/>
                        </w:rPr>
                      </w:pPr>
                      <w:r w:rsidRPr="00B83818">
                        <w:rPr>
                          <w:rFonts w:eastAsia="Calibri"/>
                          <w:sz w:val="18"/>
                          <w:szCs w:val="18"/>
                        </w:rPr>
                        <w:t xml:space="preserve">C-6: </w:t>
                      </w:r>
                      <w:r w:rsidR="00BF3997">
                        <w:rPr>
                          <w:rFonts w:eastAsia="Calibri"/>
                          <w:sz w:val="18"/>
                          <w:szCs w:val="18"/>
                        </w:rPr>
                        <w:t xml:space="preserve"> </w:t>
                      </w:r>
                      <w:r w:rsidRPr="00B83818">
                        <w:rPr>
                          <w:rFonts w:eastAsia="Calibri"/>
                          <w:sz w:val="18"/>
                          <w:szCs w:val="18"/>
                        </w:rPr>
                        <w:t>Emergency Preparedness</w:t>
                      </w:r>
                    </w:p>
                    <w:p w14:paraId="20ADCBBA" w14:textId="21F9701F" w:rsidR="00E31891" w:rsidRDefault="00E31891" w:rsidP="009B0EF7">
                      <w:pPr>
                        <w:widowControl/>
                        <w:autoSpaceDE/>
                        <w:autoSpaceDN/>
                        <w:adjustRightInd/>
                        <w:spacing w:line="276" w:lineRule="auto"/>
                        <w:rPr>
                          <w:rFonts w:eastAsia="Calibri"/>
                          <w:sz w:val="18"/>
                          <w:szCs w:val="18"/>
                        </w:rPr>
                      </w:pPr>
                      <w:r w:rsidRPr="00B83818">
                        <w:rPr>
                          <w:rFonts w:eastAsia="Calibri"/>
                          <w:sz w:val="18"/>
                          <w:szCs w:val="18"/>
                        </w:rPr>
                        <w:t xml:space="preserve">C-7: </w:t>
                      </w:r>
                      <w:r w:rsidR="00BF3997">
                        <w:rPr>
                          <w:rFonts w:eastAsia="Calibri"/>
                          <w:sz w:val="18"/>
                          <w:szCs w:val="18"/>
                        </w:rPr>
                        <w:t xml:space="preserve"> </w:t>
                      </w:r>
                      <w:r w:rsidRPr="00B83818">
                        <w:rPr>
                          <w:rFonts w:eastAsia="Calibri"/>
                          <w:sz w:val="18"/>
                          <w:szCs w:val="18"/>
                        </w:rPr>
                        <w:t>Fire Protection</w:t>
                      </w:r>
                    </w:p>
                    <w:p w14:paraId="466D5DF6" w14:textId="6846264D" w:rsidR="00E31891" w:rsidRDefault="00E31891" w:rsidP="009B0EF7">
                      <w:pPr>
                        <w:widowControl/>
                        <w:autoSpaceDE/>
                        <w:autoSpaceDN/>
                        <w:adjustRightInd/>
                        <w:spacing w:line="276" w:lineRule="auto"/>
                        <w:rPr>
                          <w:rFonts w:eastAsia="Calibri"/>
                          <w:sz w:val="18"/>
                          <w:szCs w:val="18"/>
                        </w:rPr>
                      </w:pPr>
                      <w:r w:rsidRPr="00B83818">
                        <w:rPr>
                          <w:rFonts w:eastAsia="Calibri"/>
                          <w:sz w:val="18"/>
                          <w:szCs w:val="18"/>
                        </w:rPr>
                        <w:t xml:space="preserve">C-8: </w:t>
                      </w:r>
                      <w:r w:rsidR="00BF3997">
                        <w:rPr>
                          <w:rFonts w:eastAsia="Calibri"/>
                          <w:sz w:val="18"/>
                          <w:szCs w:val="18"/>
                        </w:rPr>
                        <w:t xml:space="preserve"> </w:t>
                      </w:r>
                      <w:r w:rsidRPr="00B83818">
                        <w:rPr>
                          <w:rFonts w:eastAsia="Calibri"/>
                          <w:sz w:val="18"/>
                          <w:szCs w:val="18"/>
                        </w:rPr>
                        <w:t>Vendor</w:t>
                      </w:r>
                    </w:p>
                    <w:p w14:paraId="6CBA7EF8" w14:textId="05459FE5" w:rsidR="00E31891" w:rsidRDefault="00E31891" w:rsidP="009B0EF7">
                      <w:pPr>
                        <w:widowControl/>
                        <w:autoSpaceDE/>
                        <w:autoSpaceDN/>
                        <w:adjustRightInd/>
                        <w:spacing w:line="276" w:lineRule="auto"/>
                        <w:rPr>
                          <w:rFonts w:eastAsia="Calibri"/>
                          <w:sz w:val="18"/>
                          <w:szCs w:val="18"/>
                        </w:rPr>
                      </w:pPr>
                      <w:r w:rsidRPr="00B83818">
                        <w:rPr>
                          <w:rFonts w:eastAsia="Calibri"/>
                          <w:sz w:val="18"/>
                          <w:szCs w:val="18"/>
                        </w:rPr>
                        <w:t xml:space="preserve">C-9: </w:t>
                      </w:r>
                      <w:r w:rsidR="00BF3997">
                        <w:rPr>
                          <w:rFonts w:eastAsia="Calibri"/>
                          <w:sz w:val="18"/>
                          <w:szCs w:val="18"/>
                        </w:rPr>
                        <w:t xml:space="preserve"> </w:t>
                      </w:r>
                      <w:r w:rsidRPr="00B83818">
                        <w:rPr>
                          <w:rFonts w:eastAsia="Calibri"/>
                          <w:sz w:val="18"/>
                          <w:szCs w:val="18"/>
                        </w:rPr>
                        <w:t>Senior Reactor Analyst</w:t>
                      </w:r>
                    </w:p>
                    <w:p w14:paraId="49A5D519" w14:textId="663845E4" w:rsidR="00E31891" w:rsidRDefault="00E31891" w:rsidP="009B0EF7">
                      <w:pPr>
                        <w:widowControl/>
                        <w:autoSpaceDE/>
                        <w:autoSpaceDN/>
                        <w:adjustRightInd/>
                        <w:spacing w:line="276" w:lineRule="auto"/>
                        <w:rPr>
                          <w:rFonts w:eastAsia="Calibri"/>
                          <w:sz w:val="18"/>
                          <w:szCs w:val="18"/>
                        </w:rPr>
                      </w:pPr>
                      <w:r w:rsidRPr="00B83818">
                        <w:rPr>
                          <w:rFonts w:eastAsia="Calibri"/>
                          <w:sz w:val="18"/>
                          <w:szCs w:val="18"/>
                        </w:rPr>
                        <w:t xml:space="preserve">C-10: </w:t>
                      </w:r>
                      <w:r w:rsidR="00BF3997">
                        <w:rPr>
                          <w:rFonts w:eastAsia="Calibri"/>
                          <w:sz w:val="18"/>
                          <w:szCs w:val="18"/>
                        </w:rPr>
                        <w:t xml:space="preserve"> </w:t>
                      </w:r>
                      <w:r w:rsidRPr="00B83818">
                        <w:rPr>
                          <w:rFonts w:eastAsia="Calibri"/>
                          <w:sz w:val="18"/>
                          <w:szCs w:val="18"/>
                        </w:rPr>
                        <w:t>Operator License Examiner</w:t>
                      </w:r>
                    </w:p>
                    <w:p w14:paraId="79ECF439" w14:textId="17DE2794" w:rsidR="00E31891" w:rsidRDefault="00E31891" w:rsidP="009B0EF7">
                      <w:pPr>
                        <w:widowControl/>
                        <w:autoSpaceDE/>
                        <w:autoSpaceDN/>
                        <w:adjustRightInd/>
                        <w:spacing w:line="276" w:lineRule="auto"/>
                        <w:rPr>
                          <w:rFonts w:eastAsia="Calibri"/>
                          <w:sz w:val="18"/>
                          <w:szCs w:val="18"/>
                        </w:rPr>
                      </w:pPr>
                      <w:r w:rsidRPr="00B83818">
                        <w:rPr>
                          <w:rFonts w:eastAsia="Calibri"/>
                          <w:sz w:val="18"/>
                          <w:szCs w:val="18"/>
                        </w:rPr>
                        <w:t xml:space="preserve">C-11: </w:t>
                      </w:r>
                      <w:r w:rsidR="00BF3997">
                        <w:rPr>
                          <w:rFonts w:eastAsia="Calibri"/>
                          <w:sz w:val="18"/>
                          <w:szCs w:val="18"/>
                        </w:rPr>
                        <w:t xml:space="preserve"> </w:t>
                      </w:r>
                      <w:r w:rsidRPr="00B83818">
                        <w:rPr>
                          <w:rFonts w:eastAsia="Calibri"/>
                          <w:sz w:val="18"/>
                          <w:szCs w:val="18"/>
                        </w:rPr>
                        <w:t>Security Risk Analyst</w:t>
                      </w:r>
                    </w:p>
                    <w:p w14:paraId="12622E3D" w14:textId="40A113E2" w:rsidR="00E31891" w:rsidRDefault="00E31891" w:rsidP="009B0EF7">
                      <w:pPr>
                        <w:widowControl/>
                        <w:autoSpaceDE/>
                        <w:autoSpaceDN/>
                        <w:adjustRightInd/>
                        <w:spacing w:line="276" w:lineRule="auto"/>
                        <w:rPr>
                          <w:rFonts w:eastAsia="Calibri"/>
                          <w:sz w:val="18"/>
                          <w:szCs w:val="18"/>
                        </w:rPr>
                      </w:pPr>
                      <w:r w:rsidRPr="00B83818">
                        <w:rPr>
                          <w:rFonts w:eastAsia="Calibri"/>
                          <w:sz w:val="18"/>
                          <w:szCs w:val="18"/>
                        </w:rPr>
                        <w:t xml:space="preserve">C-12: </w:t>
                      </w:r>
                      <w:r w:rsidR="00BF3997">
                        <w:rPr>
                          <w:rFonts w:eastAsia="Calibri"/>
                          <w:sz w:val="18"/>
                          <w:szCs w:val="18"/>
                        </w:rPr>
                        <w:t xml:space="preserve"> </w:t>
                      </w:r>
                      <w:r w:rsidRPr="00B83818">
                        <w:rPr>
                          <w:rFonts w:eastAsia="Calibri"/>
                          <w:sz w:val="18"/>
                          <w:szCs w:val="18"/>
                        </w:rPr>
                        <w:t>Safety Culture Assessor</w:t>
                      </w:r>
                    </w:p>
                    <w:p w14:paraId="5B9493A1" w14:textId="7E84AB00" w:rsidR="00E31891" w:rsidRPr="009B0EF7" w:rsidRDefault="00E31891" w:rsidP="009B0EF7">
                      <w:pPr>
                        <w:widowControl/>
                        <w:autoSpaceDE/>
                        <w:autoSpaceDN/>
                        <w:adjustRightInd/>
                        <w:spacing w:line="276" w:lineRule="auto"/>
                        <w:rPr>
                          <w:rFonts w:eastAsia="Calibri"/>
                          <w:sz w:val="18"/>
                          <w:szCs w:val="18"/>
                        </w:rPr>
                      </w:pPr>
                      <w:r w:rsidRPr="009B0EF7">
                        <w:rPr>
                          <w:rFonts w:eastAsia="Calibri"/>
                          <w:sz w:val="18"/>
                          <w:szCs w:val="18"/>
                        </w:rPr>
                        <w:t>C-13</w:t>
                      </w:r>
                      <w:r>
                        <w:rPr>
                          <w:rFonts w:eastAsia="Calibri"/>
                          <w:sz w:val="18"/>
                          <w:szCs w:val="18"/>
                        </w:rPr>
                        <w:t xml:space="preserve">: </w:t>
                      </w:r>
                      <w:r w:rsidR="00BF3997">
                        <w:rPr>
                          <w:rFonts w:eastAsia="Calibri"/>
                          <w:sz w:val="18"/>
                          <w:szCs w:val="18"/>
                        </w:rPr>
                        <w:t xml:space="preserve"> </w:t>
                      </w:r>
                      <w:r>
                        <w:rPr>
                          <w:rFonts w:eastAsia="Calibri"/>
                          <w:sz w:val="18"/>
                          <w:szCs w:val="18"/>
                        </w:rPr>
                        <w:t>I</w:t>
                      </w:r>
                      <w:r w:rsidRPr="009B0EF7">
                        <w:rPr>
                          <w:rFonts w:eastAsia="Calibri"/>
                          <w:sz w:val="18"/>
                          <w:szCs w:val="18"/>
                        </w:rPr>
                        <w:t>SFSI</w:t>
                      </w:r>
                      <w:r>
                        <w:rPr>
                          <w:rFonts w:eastAsia="Calibri"/>
                          <w:sz w:val="18"/>
                          <w:szCs w:val="18"/>
                        </w:rPr>
                        <w:t xml:space="preserve"> Security</w:t>
                      </w:r>
                    </w:p>
                    <w:p w14:paraId="6DF06D8A" w14:textId="42A12067" w:rsidR="00E31891" w:rsidRDefault="00E31891" w:rsidP="00DD65C4">
                      <w:pPr>
                        <w:rPr>
                          <w:sz w:val="18"/>
                          <w:szCs w:val="18"/>
                        </w:rPr>
                      </w:pPr>
                      <w:r>
                        <w:rPr>
                          <w:sz w:val="18"/>
                          <w:szCs w:val="18"/>
                        </w:rPr>
                        <w:t xml:space="preserve">C-14: </w:t>
                      </w:r>
                      <w:r w:rsidR="00BF3997">
                        <w:rPr>
                          <w:sz w:val="18"/>
                          <w:szCs w:val="18"/>
                        </w:rPr>
                        <w:t xml:space="preserve"> </w:t>
                      </w:r>
                      <w:r>
                        <w:rPr>
                          <w:sz w:val="18"/>
                          <w:szCs w:val="18"/>
                        </w:rPr>
                        <w:t xml:space="preserve">Cyber Security </w:t>
                      </w:r>
                    </w:p>
                    <w:p w14:paraId="3BA7301C" w14:textId="6F709D03" w:rsidR="00E31891" w:rsidRPr="005C18B8" w:rsidRDefault="00E31891" w:rsidP="00DD65C4">
                      <w:pPr>
                        <w:rPr>
                          <w:ins w:id="16" w:author="Author"/>
                          <w:sz w:val="18"/>
                          <w:szCs w:val="18"/>
                        </w:rPr>
                      </w:pPr>
                      <w:r>
                        <w:rPr>
                          <w:sz w:val="18"/>
                          <w:szCs w:val="18"/>
                        </w:rPr>
                        <w:t xml:space="preserve">C-15: </w:t>
                      </w:r>
                      <w:r w:rsidR="00BF3997">
                        <w:rPr>
                          <w:sz w:val="18"/>
                          <w:szCs w:val="18"/>
                        </w:rPr>
                        <w:t xml:space="preserve"> </w:t>
                      </w:r>
                      <w:r>
                        <w:rPr>
                          <w:sz w:val="18"/>
                          <w:szCs w:val="18"/>
                        </w:rPr>
                        <w:t>Construction Inspector</w:t>
                      </w:r>
                    </w:p>
                    <w:p w14:paraId="4E446883" w14:textId="25D9D1D2" w:rsidR="005C18B8" w:rsidRDefault="005C18B8" w:rsidP="00DD65C4">
                      <w:pPr>
                        <w:rPr>
                          <w:ins w:id="17" w:author="Author"/>
                          <w:sz w:val="18"/>
                          <w:szCs w:val="18"/>
                        </w:rPr>
                      </w:pPr>
                      <w:ins w:id="18" w:author="Author">
                        <w:r w:rsidRPr="005C18B8">
                          <w:rPr>
                            <w:sz w:val="18"/>
                            <w:szCs w:val="18"/>
                          </w:rPr>
                          <w:t xml:space="preserve">C-16:  </w:t>
                        </w:r>
                        <w:r w:rsidRPr="006D29B7">
                          <w:rPr>
                            <w:rFonts w:ascii="Helvetica" w:hAnsi="Helvetica" w:cs="Helvetica"/>
                            <w:color w:val="333333"/>
                            <w:sz w:val="18"/>
                            <w:szCs w:val="18"/>
                            <w:shd w:val="clear" w:color="auto" w:fill="FFFFFF"/>
                          </w:rPr>
                          <w:t>Research and Test Reactor Operator L</w:t>
                        </w:r>
                        <w:r>
                          <w:rPr>
                            <w:rFonts w:ascii="Helvetica" w:hAnsi="Helvetica" w:cs="Helvetica"/>
                            <w:color w:val="333333"/>
                            <w:sz w:val="18"/>
                            <w:szCs w:val="18"/>
                            <w:shd w:val="clear" w:color="auto" w:fill="FFFFFF"/>
                          </w:rPr>
                          <w:t>icense Examiner</w:t>
                        </w:r>
                      </w:ins>
                    </w:p>
                    <w:p w14:paraId="7199461F" w14:textId="77777777" w:rsidR="005C18B8" w:rsidRDefault="005C18B8" w:rsidP="00DD65C4">
                      <w:pPr>
                        <w:rPr>
                          <w:sz w:val="18"/>
                          <w:szCs w:val="18"/>
                        </w:rPr>
                      </w:pPr>
                    </w:p>
                    <w:p w14:paraId="17ED6815" w14:textId="77777777" w:rsidR="00E31891" w:rsidRPr="008C2B03" w:rsidRDefault="00E31891" w:rsidP="00DD65C4">
                      <w:pPr>
                        <w:rPr>
                          <w:sz w:val="18"/>
                          <w:szCs w:val="18"/>
                        </w:rPr>
                      </w:pPr>
                    </w:p>
                  </w:txbxContent>
                </v:textbox>
                <w10:wrap type="square"/>
              </v:shape>
            </w:pict>
          </mc:Fallback>
        </mc:AlternateContent>
      </w:r>
      <w:r>
        <w:rPr>
          <w:b/>
          <w:noProof/>
        </w:rPr>
        <mc:AlternateContent>
          <mc:Choice Requires="wps">
            <w:drawing>
              <wp:anchor distT="0" distB="0" distL="114300" distR="114300" simplePos="0" relativeHeight="251651072" behindDoc="1" locked="0" layoutInCell="1" allowOverlap="1" wp14:anchorId="08E2B155" wp14:editId="7D3A8524">
                <wp:simplePos x="0" y="0"/>
                <wp:positionH relativeFrom="column">
                  <wp:posOffset>-161982</wp:posOffset>
                </wp:positionH>
                <wp:positionV relativeFrom="paragraph">
                  <wp:posOffset>866792</wp:posOffset>
                </wp:positionV>
                <wp:extent cx="6286500" cy="3975735"/>
                <wp:effectExtent l="0" t="0" r="95250" b="100965"/>
                <wp:wrapTight wrapText="bothSides">
                  <wp:wrapPolygon edited="0">
                    <wp:start x="0" y="0"/>
                    <wp:lineTo x="0" y="21735"/>
                    <wp:lineTo x="131" y="22045"/>
                    <wp:lineTo x="21862" y="22045"/>
                    <wp:lineTo x="21862" y="414"/>
                    <wp:lineTo x="21731" y="0"/>
                    <wp:lineTo x="0" y="0"/>
                  </wp:wrapPolygon>
                </wp:wrapTight>
                <wp:docPr id="23"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3975735"/>
                        </a:xfrm>
                        <a:prstGeom prst="rect">
                          <a:avLst/>
                        </a:prstGeom>
                        <a:solidFill>
                          <a:srgbClr val="FFFFFF"/>
                        </a:solidFill>
                        <a:ln w="19050">
                          <a:solidFill>
                            <a:srgbClr val="000000"/>
                          </a:solidFill>
                          <a:miter lim="800000"/>
                          <a:headEnd/>
                          <a:tailEnd/>
                        </a:ln>
                        <a:effectLst>
                          <a:outerShdw dist="107763" dir="2700000" algn="ctr" rotWithShape="0">
                            <a:srgbClr val="808080"/>
                          </a:outerShdw>
                        </a:effectLst>
                      </wps:spPr>
                      <wps:txbx>
                        <w:txbxContent>
                          <w:p w14:paraId="73EC1B4F" w14:textId="77777777" w:rsidR="00E31891" w:rsidRPr="008C2B03" w:rsidRDefault="00E31891" w:rsidP="002F25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E2B155" id="Text Box 47" o:spid="_x0000_s1030" type="#_x0000_t202" style="position:absolute;margin-left:-12.75pt;margin-top:68.25pt;width:495pt;height:31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" strokeweight="1.5pt">
                <v:shadow on="t" offset="6pt,6pt"/>
                <v:textbox>
                  <w:txbxContent>
                    <w:p w14:paraId="73EC1B4F" w14:textId="77777777" w:rsidR="00E31891" w:rsidRPr="008C2B03" w:rsidRDefault="00E31891" w:rsidP="002F25BE"/>
                  </w:txbxContent>
                </v:textbox>
                <w10:wrap type="tight"/>
              </v:shape>
            </w:pict>
          </mc:Fallback>
        </mc:AlternateContent>
      </w:r>
    </w:p>
    <w:p w14:paraId="52D3395A" w14:textId="0BA40970" w:rsidR="000A7F9C" w:rsidRDefault="00731AF5"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Pr>
          <w:b/>
          <w:noProof/>
        </w:rPr>
        <mc:AlternateContent>
          <mc:Choice Requires="wps">
            <w:drawing>
              <wp:anchor distT="0" distB="0" distL="114300" distR="114300" simplePos="0" relativeHeight="251652096" behindDoc="0" locked="0" layoutInCell="1" allowOverlap="1" wp14:anchorId="21B02611" wp14:editId="58480AEA">
                <wp:simplePos x="0" y="0"/>
                <wp:positionH relativeFrom="margin">
                  <wp:align>left</wp:align>
                </wp:positionH>
                <wp:positionV relativeFrom="paragraph">
                  <wp:posOffset>1102360</wp:posOffset>
                </wp:positionV>
                <wp:extent cx="3897630" cy="563880"/>
                <wp:effectExtent l="0" t="0" r="0" b="7620"/>
                <wp:wrapSquare wrapText="bothSides"/>
                <wp:docPr id="1"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7630" cy="563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BFA26" w14:textId="77777777" w:rsidR="00E31891" w:rsidRPr="000D18FE" w:rsidRDefault="00E31891" w:rsidP="0014007C">
                            <w:pPr>
                              <w:rPr>
                                <w:sz w:val="20"/>
                                <w:szCs w:val="20"/>
                              </w:rPr>
                            </w:pPr>
                            <w:r w:rsidRPr="000D18FE">
                              <w:rPr>
                                <w:sz w:val="20"/>
                                <w:szCs w:val="20"/>
                              </w:rPr>
                              <w:t>Appendix B</w:t>
                            </w:r>
                            <w:r>
                              <w:rPr>
                                <w:sz w:val="20"/>
                                <w:szCs w:val="20"/>
                              </w:rPr>
                              <w:t xml:space="preserve"> </w:t>
                            </w:r>
                            <w:r w:rsidRPr="00EF461A">
                              <w:rPr>
                                <w:sz w:val="20"/>
                                <w:szCs w:val="20"/>
                              </w:rPr>
                              <w:t xml:space="preserve">and one Appendix C qualification </w:t>
                            </w:r>
                            <w:r>
                              <w:rPr>
                                <w:sz w:val="20"/>
                                <w:szCs w:val="20"/>
                              </w:rPr>
                              <w:t>standard</w:t>
                            </w:r>
                            <w:r w:rsidRPr="000D18FE">
                              <w:rPr>
                                <w:sz w:val="20"/>
                                <w:szCs w:val="20"/>
                              </w:rPr>
                              <w:t xml:space="preserve"> must be completed.  Work can be completed concurrently provided all p</w:t>
                            </w:r>
                            <w:r>
                              <w:rPr>
                                <w:sz w:val="20"/>
                                <w:szCs w:val="20"/>
                              </w:rPr>
                              <w:t>r</w:t>
                            </w:r>
                            <w:r w:rsidRPr="000D18FE">
                              <w:rPr>
                                <w:sz w:val="20"/>
                                <w:szCs w:val="20"/>
                              </w:rPr>
                              <w:t>e</w:t>
                            </w:r>
                            <w:r>
                              <w:rPr>
                                <w:sz w:val="20"/>
                                <w:szCs w:val="20"/>
                              </w:rPr>
                              <w:t>re</w:t>
                            </w:r>
                            <w:r w:rsidRPr="000D18FE">
                              <w:rPr>
                                <w:sz w:val="20"/>
                                <w:szCs w:val="20"/>
                              </w:rPr>
                              <w:t>quisites have been met.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B02611" id="Text Box 48" o:spid="_x0000_s1031" type="#_x0000_t202" style="position:absolute;margin-left:0;margin-top:86.8pt;width:306.9pt;height:44.4pt;z-index:2516520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" filled="f" stroked="f">
                <v:textbox>
                  <w:txbxContent>
                    <w:p w14:paraId="1CDBFA26" w14:textId="77777777" w:rsidR="00E31891" w:rsidRPr="000D18FE" w:rsidRDefault="00E31891" w:rsidP="0014007C">
                      <w:pPr>
                        <w:rPr>
                          <w:sz w:val="20"/>
                          <w:szCs w:val="20"/>
                        </w:rPr>
                      </w:pPr>
                      <w:r w:rsidRPr="000D18FE">
                        <w:rPr>
                          <w:sz w:val="20"/>
                          <w:szCs w:val="20"/>
                        </w:rPr>
                        <w:t>Appendix B</w:t>
                      </w:r>
                      <w:r>
                        <w:rPr>
                          <w:sz w:val="20"/>
                          <w:szCs w:val="20"/>
                        </w:rPr>
                        <w:t xml:space="preserve"> </w:t>
                      </w:r>
                      <w:r w:rsidRPr="00EF461A">
                        <w:rPr>
                          <w:sz w:val="20"/>
                          <w:szCs w:val="20"/>
                        </w:rPr>
                        <w:t xml:space="preserve">and one Appendix C qualification </w:t>
                      </w:r>
                      <w:r>
                        <w:rPr>
                          <w:sz w:val="20"/>
                          <w:szCs w:val="20"/>
                        </w:rPr>
                        <w:t>standard</w:t>
                      </w:r>
                      <w:r w:rsidRPr="000D18FE">
                        <w:rPr>
                          <w:sz w:val="20"/>
                          <w:szCs w:val="20"/>
                        </w:rPr>
                        <w:t xml:space="preserve"> must be completed.  Work can be completed concurrently provided all p</w:t>
                      </w:r>
                      <w:r>
                        <w:rPr>
                          <w:sz w:val="20"/>
                          <w:szCs w:val="20"/>
                        </w:rPr>
                        <w:t>r</w:t>
                      </w:r>
                      <w:r w:rsidRPr="000D18FE">
                        <w:rPr>
                          <w:sz w:val="20"/>
                          <w:szCs w:val="20"/>
                        </w:rPr>
                        <w:t>e</w:t>
                      </w:r>
                      <w:r>
                        <w:rPr>
                          <w:sz w:val="20"/>
                          <w:szCs w:val="20"/>
                        </w:rPr>
                        <w:t>re</w:t>
                      </w:r>
                      <w:r w:rsidRPr="000D18FE">
                        <w:rPr>
                          <w:sz w:val="20"/>
                          <w:szCs w:val="20"/>
                        </w:rPr>
                        <w:t>quisites have been met.</w:t>
                      </w:r>
                    </w:p>
                  </w:txbxContent>
                </v:textbox>
                <w10:wrap type="square" anchorx="margin"/>
              </v:shape>
            </w:pict>
          </mc:Fallback>
        </mc:AlternateContent>
      </w:r>
      <w:r w:rsidR="00B27D21">
        <w:rPr>
          <w:b/>
          <w:noProof/>
        </w:rPr>
        <mc:AlternateContent>
          <mc:Choice Requires="wps">
            <w:drawing>
              <wp:anchor distT="0" distB="0" distL="114300" distR="114300" simplePos="0" relativeHeight="251654144" behindDoc="0" locked="0" layoutInCell="1" allowOverlap="1" wp14:anchorId="629F3A55" wp14:editId="512D5F80">
                <wp:simplePos x="0" y="0"/>
                <wp:positionH relativeFrom="column">
                  <wp:posOffset>1906270</wp:posOffset>
                </wp:positionH>
                <wp:positionV relativeFrom="paragraph">
                  <wp:posOffset>1741805</wp:posOffset>
                </wp:positionV>
                <wp:extent cx="1954530" cy="2127885"/>
                <wp:effectExtent l="0" t="0" r="26670" b="24765"/>
                <wp:wrapSquare wrapText="bothSides"/>
                <wp:docPr id="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4530" cy="2127885"/>
                        </a:xfrm>
                        <a:prstGeom prst="rect">
                          <a:avLst/>
                        </a:prstGeom>
                        <a:solidFill>
                          <a:srgbClr val="FFFFFF"/>
                        </a:solidFill>
                        <a:ln w="9525">
                          <a:solidFill>
                            <a:srgbClr val="000000"/>
                          </a:solidFill>
                          <a:miter lim="800000"/>
                          <a:headEnd/>
                          <a:tailEnd/>
                        </a:ln>
                      </wps:spPr>
                      <wps:txbx>
                        <w:txbxContent>
                          <w:p w14:paraId="1E7F3984" w14:textId="77777777" w:rsidR="00E31891" w:rsidRDefault="00E31891" w:rsidP="002F25BE">
                            <w:pPr>
                              <w:jc w:val="center"/>
                              <w:rPr>
                                <w:b/>
                                <w:sz w:val="20"/>
                                <w:szCs w:val="20"/>
                              </w:rPr>
                            </w:pPr>
                          </w:p>
                          <w:p w14:paraId="11CE32D4" w14:textId="77777777" w:rsidR="00E31891" w:rsidRPr="008C7378" w:rsidRDefault="00E31891" w:rsidP="002F25BE">
                            <w:pPr>
                              <w:jc w:val="center"/>
                              <w:rPr>
                                <w:sz w:val="18"/>
                                <w:szCs w:val="18"/>
                              </w:rPr>
                            </w:pPr>
                            <w:r w:rsidRPr="008C7378">
                              <w:rPr>
                                <w:sz w:val="18"/>
                                <w:szCs w:val="18"/>
                              </w:rPr>
                              <w:t>General Proficiency</w:t>
                            </w:r>
                          </w:p>
                          <w:p w14:paraId="2E80B97F" w14:textId="77777777" w:rsidR="00E31891" w:rsidRPr="008C7378" w:rsidRDefault="00E31891" w:rsidP="002F25BE">
                            <w:pPr>
                              <w:jc w:val="center"/>
                              <w:rPr>
                                <w:sz w:val="18"/>
                                <w:szCs w:val="18"/>
                              </w:rPr>
                            </w:pPr>
                            <w:r w:rsidRPr="008C7378">
                              <w:rPr>
                                <w:sz w:val="18"/>
                                <w:szCs w:val="18"/>
                              </w:rPr>
                              <w:t>(Appendix B)</w:t>
                            </w:r>
                          </w:p>
                          <w:p w14:paraId="1B5905BF" w14:textId="77777777" w:rsidR="00E31891" w:rsidRPr="008C7378" w:rsidRDefault="00E31891" w:rsidP="002F25BE">
                            <w:pPr>
                              <w:jc w:val="center"/>
                              <w:rPr>
                                <w:sz w:val="18"/>
                                <w:szCs w:val="18"/>
                              </w:rPr>
                            </w:pPr>
                          </w:p>
                          <w:p w14:paraId="413E243D" w14:textId="77777777" w:rsidR="00E31891" w:rsidRPr="008C2B03" w:rsidRDefault="00E31891" w:rsidP="002F25BE">
                            <w:pPr>
                              <w:rPr>
                                <w:sz w:val="18"/>
                                <w:szCs w:val="18"/>
                              </w:rPr>
                            </w:pPr>
                            <w:r w:rsidRPr="008C2B03">
                              <w:rPr>
                                <w:sz w:val="18"/>
                                <w:szCs w:val="18"/>
                              </w:rPr>
                              <w:t>Training Courses:</w:t>
                            </w:r>
                          </w:p>
                          <w:p w14:paraId="08010650" w14:textId="77777777" w:rsidR="00E31891" w:rsidRPr="008C2B03" w:rsidRDefault="00E31891" w:rsidP="001E5A1D">
                            <w:pPr>
                              <w:ind w:firstLine="180"/>
                              <w:rPr>
                                <w:sz w:val="18"/>
                                <w:szCs w:val="18"/>
                              </w:rPr>
                            </w:pPr>
                            <w:r w:rsidRPr="008C2B03">
                              <w:rPr>
                                <w:sz w:val="18"/>
                                <w:szCs w:val="18"/>
                              </w:rPr>
                              <w:t>Field Techniques</w:t>
                            </w:r>
                          </w:p>
                          <w:p w14:paraId="2A5BEFD9" w14:textId="48DBB84E" w:rsidR="00E31891" w:rsidRDefault="00E31891" w:rsidP="001E5A1D">
                            <w:pPr>
                              <w:ind w:firstLine="180"/>
                              <w:rPr>
                                <w:ins w:id="19" w:author="Author"/>
                                <w:sz w:val="18"/>
                                <w:szCs w:val="18"/>
                              </w:rPr>
                            </w:pPr>
                            <w:r w:rsidRPr="008C2B03">
                              <w:rPr>
                                <w:sz w:val="18"/>
                                <w:szCs w:val="18"/>
                              </w:rPr>
                              <w:t>Root Cause Analysis</w:t>
                            </w:r>
                          </w:p>
                          <w:p w14:paraId="303A5823" w14:textId="5B9270BE" w:rsidR="005C18B8" w:rsidRPr="008C2B03" w:rsidRDefault="005C18B8" w:rsidP="001E5A1D">
                            <w:pPr>
                              <w:ind w:firstLine="180"/>
                              <w:rPr>
                                <w:sz w:val="18"/>
                                <w:szCs w:val="18"/>
                              </w:rPr>
                            </w:pPr>
                            <w:ins w:id="20" w:author="Author">
                              <w:r>
                                <w:rPr>
                                  <w:sz w:val="18"/>
                                  <w:szCs w:val="18"/>
                                </w:rPr>
                                <w:t xml:space="preserve">Safety Culture </w:t>
                              </w:r>
                            </w:ins>
                          </w:p>
                          <w:p w14:paraId="240D27EF" w14:textId="77777777" w:rsidR="00E31891" w:rsidRPr="008C2B03" w:rsidRDefault="00E31891" w:rsidP="002F25BE">
                            <w:pPr>
                              <w:rPr>
                                <w:sz w:val="18"/>
                                <w:szCs w:val="18"/>
                              </w:rPr>
                            </w:pPr>
                          </w:p>
                          <w:p w14:paraId="27C1B5F8" w14:textId="37FCBD9B" w:rsidR="00E31891" w:rsidRDefault="00E31891" w:rsidP="002F25BE">
                            <w:pPr>
                              <w:rPr>
                                <w:sz w:val="18"/>
                                <w:szCs w:val="18"/>
                              </w:rPr>
                            </w:pPr>
                            <w:r w:rsidRPr="008C2B03">
                              <w:rPr>
                                <w:sz w:val="18"/>
                                <w:szCs w:val="18"/>
                              </w:rPr>
                              <w:t>Individual Study Activit</w:t>
                            </w:r>
                            <w:r>
                              <w:rPr>
                                <w:sz w:val="18"/>
                                <w:szCs w:val="18"/>
                              </w:rPr>
                              <w:t>ies</w:t>
                            </w:r>
                          </w:p>
                          <w:p w14:paraId="4D6EC322" w14:textId="77777777" w:rsidR="00E31891" w:rsidRPr="008C2B03" w:rsidRDefault="00E31891" w:rsidP="002F25BE">
                            <w:pPr>
                              <w:rPr>
                                <w:sz w:val="18"/>
                                <w:szCs w:val="18"/>
                              </w:rPr>
                            </w:pPr>
                          </w:p>
                          <w:p w14:paraId="2D40D99A" w14:textId="7602BC3F" w:rsidR="00E31891" w:rsidRPr="008C2B03" w:rsidRDefault="00E31891" w:rsidP="002F25BE">
                            <w:pPr>
                              <w:rPr>
                                <w:sz w:val="18"/>
                                <w:szCs w:val="18"/>
                              </w:rPr>
                            </w:pPr>
                            <w:r w:rsidRPr="008C2B03">
                              <w:rPr>
                                <w:sz w:val="18"/>
                                <w:szCs w:val="18"/>
                              </w:rPr>
                              <w:t>Structured On-the-Job Activit</w:t>
                            </w:r>
                            <w:r>
                              <w:rPr>
                                <w:sz w:val="18"/>
                                <w:szCs w:val="18"/>
                              </w:rPr>
                              <w:t>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9F3A55" id="Text Box 50" o:spid="_x0000_s1032" type="#_x0000_t202" style="position:absolute;margin-left:150.1pt;margin-top:137.15pt;width:153.9pt;height:167.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">
                <v:textbox>
                  <w:txbxContent>
                    <w:p w14:paraId="1E7F3984" w14:textId="77777777" w:rsidR="00E31891" w:rsidRDefault="00E31891" w:rsidP="002F25BE">
                      <w:pPr>
                        <w:jc w:val="center"/>
                        <w:rPr>
                          <w:b/>
                          <w:sz w:val="20"/>
                          <w:szCs w:val="20"/>
                        </w:rPr>
                      </w:pPr>
                    </w:p>
                    <w:p w14:paraId="11CE32D4" w14:textId="77777777" w:rsidR="00E31891" w:rsidRPr="008C7378" w:rsidRDefault="00E31891" w:rsidP="002F25BE">
                      <w:pPr>
                        <w:jc w:val="center"/>
                        <w:rPr>
                          <w:sz w:val="18"/>
                          <w:szCs w:val="18"/>
                        </w:rPr>
                      </w:pPr>
                      <w:r w:rsidRPr="008C7378">
                        <w:rPr>
                          <w:sz w:val="18"/>
                          <w:szCs w:val="18"/>
                        </w:rPr>
                        <w:t>General Proficiency</w:t>
                      </w:r>
                    </w:p>
                    <w:p w14:paraId="2E80B97F" w14:textId="77777777" w:rsidR="00E31891" w:rsidRPr="008C7378" w:rsidRDefault="00E31891" w:rsidP="002F25BE">
                      <w:pPr>
                        <w:jc w:val="center"/>
                        <w:rPr>
                          <w:sz w:val="18"/>
                          <w:szCs w:val="18"/>
                        </w:rPr>
                      </w:pPr>
                      <w:r w:rsidRPr="008C7378">
                        <w:rPr>
                          <w:sz w:val="18"/>
                          <w:szCs w:val="18"/>
                        </w:rPr>
                        <w:t>(Appendix B)</w:t>
                      </w:r>
                    </w:p>
                    <w:p w14:paraId="1B5905BF" w14:textId="77777777" w:rsidR="00E31891" w:rsidRPr="008C7378" w:rsidRDefault="00E31891" w:rsidP="002F25BE">
                      <w:pPr>
                        <w:jc w:val="center"/>
                        <w:rPr>
                          <w:sz w:val="18"/>
                          <w:szCs w:val="18"/>
                        </w:rPr>
                      </w:pPr>
                    </w:p>
                    <w:p w14:paraId="413E243D" w14:textId="77777777" w:rsidR="00E31891" w:rsidRPr="008C2B03" w:rsidRDefault="00E31891" w:rsidP="002F25BE">
                      <w:pPr>
                        <w:rPr>
                          <w:sz w:val="18"/>
                          <w:szCs w:val="18"/>
                        </w:rPr>
                      </w:pPr>
                      <w:r w:rsidRPr="008C2B03">
                        <w:rPr>
                          <w:sz w:val="18"/>
                          <w:szCs w:val="18"/>
                        </w:rPr>
                        <w:t>Training Courses:</w:t>
                      </w:r>
                    </w:p>
                    <w:p w14:paraId="08010650" w14:textId="77777777" w:rsidR="00E31891" w:rsidRPr="008C2B03" w:rsidRDefault="00E31891" w:rsidP="001E5A1D">
                      <w:pPr>
                        <w:ind w:firstLine="180"/>
                        <w:rPr>
                          <w:sz w:val="18"/>
                          <w:szCs w:val="18"/>
                        </w:rPr>
                      </w:pPr>
                      <w:r w:rsidRPr="008C2B03">
                        <w:rPr>
                          <w:sz w:val="18"/>
                          <w:szCs w:val="18"/>
                        </w:rPr>
                        <w:t>Field Techniques</w:t>
                      </w:r>
                    </w:p>
                    <w:p w14:paraId="2A5BEFD9" w14:textId="48DBB84E" w:rsidR="00E31891" w:rsidRDefault="00E31891" w:rsidP="001E5A1D">
                      <w:pPr>
                        <w:ind w:firstLine="180"/>
                        <w:rPr>
                          <w:ins w:id="21" w:author="Author"/>
                          <w:sz w:val="18"/>
                          <w:szCs w:val="18"/>
                        </w:rPr>
                      </w:pPr>
                      <w:r w:rsidRPr="008C2B03">
                        <w:rPr>
                          <w:sz w:val="18"/>
                          <w:szCs w:val="18"/>
                        </w:rPr>
                        <w:t>Root Cause Analysis</w:t>
                      </w:r>
                    </w:p>
                    <w:p w14:paraId="303A5823" w14:textId="5B9270BE" w:rsidR="005C18B8" w:rsidRPr="008C2B03" w:rsidRDefault="005C18B8" w:rsidP="001E5A1D">
                      <w:pPr>
                        <w:ind w:firstLine="180"/>
                        <w:rPr>
                          <w:sz w:val="18"/>
                          <w:szCs w:val="18"/>
                        </w:rPr>
                      </w:pPr>
                      <w:ins w:id="22" w:author="Author">
                        <w:r>
                          <w:rPr>
                            <w:sz w:val="18"/>
                            <w:szCs w:val="18"/>
                          </w:rPr>
                          <w:t xml:space="preserve">Safety Culture </w:t>
                        </w:r>
                      </w:ins>
                    </w:p>
                    <w:p w14:paraId="240D27EF" w14:textId="77777777" w:rsidR="00E31891" w:rsidRPr="008C2B03" w:rsidRDefault="00E31891" w:rsidP="002F25BE">
                      <w:pPr>
                        <w:rPr>
                          <w:sz w:val="18"/>
                          <w:szCs w:val="18"/>
                        </w:rPr>
                      </w:pPr>
                    </w:p>
                    <w:p w14:paraId="27C1B5F8" w14:textId="37FCBD9B" w:rsidR="00E31891" w:rsidRDefault="00E31891" w:rsidP="002F25BE">
                      <w:pPr>
                        <w:rPr>
                          <w:sz w:val="18"/>
                          <w:szCs w:val="18"/>
                        </w:rPr>
                      </w:pPr>
                      <w:r w:rsidRPr="008C2B03">
                        <w:rPr>
                          <w:sz w:val="18"/>
                          <w:szCs w:val="18"/>
                        </w:rPr>
                        <w:t>Individual Study Activit</w:t>
                      </w:r>
                      <w:r>
                        <w:rPr>
                          <w:sz w:val="18"/>
                          <w:szCs w:val="18"/>
                        </w:rPr>
                        <w:t>ies</w:t>
                      </w:r>
                    </w:p>
                    <w:p w14:paraId="4D6EC322" w14:textId="77777777" w:rsidR="00E31891" w:rsidRPr="008C2B03" w:rsidRDefault="00E31891" w:rsidP="002F25BE">
                      <w:pPr>
                        <w:rPr>
                          <w:sz w:val="18"/>
                          <w:szCs w:val="18"/>
                        </w:rPr>
                      </w:pPr>
                    </w:p>
                    <w:p w14:paraId="2D40D99A" w14:textId="7602BC3F" w:rsidR="00E31891" w:rsidRPr="008C2B03" w:rsidRDefault="00E31891" w:rsidP="002F25BE">
                      <w:pPr>
                        <w:rPr>
                          <w:sz w:val="18"/>
                          <w:szCs w:val="18"/>
                        </w:rPr>
                      </w:pPr>
                      <w:r w:rsidRPr="008C2B03">
                        <w:rPr>
                          <w:sz w:val="18"/>
                          <w:szCs w:val="18"/>
                        </w:rPr>
                        <w:t>Structured On-the-Job Activit</w:t>
                      </w:r>
                      <w:r>
                        <w:rPr>
                          <w:sz w:val="18"/>
                          <w:szCs w:val="18"/>
                        </w:rPr>
                        <w:t>ies</w:t>
                      </w:r>
                    </w:p>
                  </w:txbxContent>
                </v:textbox>
                <w10:wrap type="square"/>
              </v:shape>
            </w:pict>
          </mc:Fallback>
        </mc:AlternateContent>
      </w:r>
      <w:r w:rsidR="00B27D21">
        <w:rPr>
          <w:b/>
          <w:noProof/>
        </w:rPr>
        <mc:AlternateContent>
          <mc:Choice Requires="wps">
            <w:drawing>
              <wp:anchor distT="0" distB="0" distL="114300" distR="114300" simplePos="0" relativeHeight="251653120" behindDoc="0" locked="0" layoutInCell="1" allowOverlap="1" wp14:anchorId="02B6AAB6" wp14:editId="2E7861A8">
                <wp:simplePos x="0" y="0"/>
                <wp:positionH relativeFrom="column">
                  <wp:posOffset>-50165</wp:posOffset>
                </wp:positionH>
                <wp:positionV relativeFrom="paragraph">
                  <wp:posOffset>1715770</wp:posOffset>
                </wp:positionV>
                <wp:extent cx="1828800" cy="2127885"/>
                <wp:effectExtent l="0" t="0" r="19050" b="24765"/>
                <wp:wrapSquare wrapText="bothSides"/>
                <wp:docPr id="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127885"/>
                        </a:xfrm>
                        <a:prstGeom prst="rect">
                          <a:avLst/>
                        </a:prstGeom>
                        <a:solidFill>
                          <a:srgbClr val="FFFFFF"/>
                        </a:solidFill>
                        <a:ln w="9525">
                          <a:solidFill>
                            <a:srgbClr val="000000"/>
                          </a:solidFill>
                          <a:miter lim="800000"/>
                          <a:headEnd/>
                          <a:tailEnd/>
                        </a:ln>
                      </wps:spPr>
                      <wps:txbx>
                        <w:txbxContent>
                          <w:p w14:paraId="19074768" w14:textId="77777777" w:rsidR="00E31891" w:rsidRDefault="00E31891" w:rsidP="002F25BE">
                            <w:pPr>
                              <w:jc w:val="center"/>
                              <w:rPr>
                                <w:b/>
                                <w:sz w:val="18"/>
                                <w:szCs w:val="18"/>
                              </w:rPr>
                            </w:pPr>
                          </w:p>
                          <w:p w14:paraId="474B0DF7" w14:textId="77777777" w:rsidR="00E31891" w:rsidRPr="008C7378" w:rsidRDefault="00E31891" w:rsidP="002F25BE">
                            <w:pPr>
                              <w:jc w:val="center"/>
                              <w:rPr>
                                <w:sz w:val="18"/>
                                <w:szCs w:val="18"/>
                              </w:rPr>
                            </w:pPr>
                            <w:r w:rsidRPr="008C7378">
                              <w:rPr>
                                <w:sz w:val="18"/>
                                <w:szCs w:val="18"/>
                              </w:rPr>
                              <w:t>Personal and Interpersonal Skills</w:t>
                            </w:r>
                          </w:p>
                          <w:p w14:paraId="25638484" w14:textId="77777777" w:rsidR="00E31891" w:rsidRPr="008C7378" w:rsidRDefault="00E31891" w:rsidP="002F25BE">
                            <w:pPr>
                              <w:jc w:val="center"/>
                              <w:rPr>
                                <w:sz w:val="18"/>
                                <w:szCs w:val="18"/>
                              </w:rPr>
                            </w:pPr>
                            <w:r w:rsidRPr="008C7378">
                              <w:rPr>
                                <w:sz w:val="18"/>
                                <w:szCs w:val="18"/>
                              </w:rPr>
                              <w:t>(Appendix B)</w:t>
                            </w:r>
                          </w:p>
                          <w:p w14:paraId="75DF6FE0" w14:textId="77777777" w:rsidR="00E31891" w:rsidRPr="008C2B03" w:rsidRDefault="00E31891" w:rsidP="002F25BE">
                            <w:pPr>
                              <w:jc w:val="center"/>
                              <w:rPr>
                                <w:b/>
                                <w:sz w:val="18"/>
                                <w:szCs w:val="18"/>
                              </w:rPr>
                            </w:pPr>
                          </w:p>
                          <w:p w14:paraId="17D3DFDC" w14:textId="77777777" w:rsidR="00E31891" w:rsidRPr="008C2B03" w:rsidRDefault="00E31891" w:rsidP="002F25BE">
                            <w:pPr>
                              <w:rPr>
                                <w:sz w:val="18"/>
                                <w:szCs w:val="18"/>
                              </w:rPr>
                            </w:pPr>
                            <w:r w:rsidRPr="008C2B03">
                              <w:rPr>
                                <w:sz w:val="18"/>
                                <w:szCs w:val="18"/>
                              </w:rPr>
                              <w:t>Training Courses:</w:t>
                            </w:r>
                          </w:p>
                          <w:p w14:paraId="363FBB96" w14:textId="77777777" w:rsidR="00E31891" w:rsidRPr="008C2B03" w:rsidRDefault="00E31891" w:rsidP="002F25BE">
                            <w:pPr>
                              <w:rPr>
                                <w:sz w:val="18"/>
                                <w:szCs w:val="18"/>
                                <w:u w:val="single"/>
                              </w:rPr>
                            </w:pPr>
                            <w:r w:rsidRPr="008C2B03">
                              <w:rPr>
                                <w:sz w:val="18"/>
                                <w:szCs w:val="18"/>
                                <w:u w:val="single"/>
                              </w:rPr>
                              <w:t>Can be taken anytime during qualification:</w:t>
                            </w:r>
                          </w:p>
                          <w:p w14:paraId="460C39F7" w14:textId="77777777" w:rsidR="00E31891" w:rsidRPr="008C2B03" w:rsidRDefault="00E31891" w:rsidP="002F25BE">
                            <w:pPr>
                              <w:rPr>
                                <w:sz w:val="18"/>
                                <w:szCs w:val="18"/>
                              </w:rPr>
                            </w:pPr>
                          </w:p>
                          <w:p w14:paraId="5E1895B7" w14:textId="77777777" w:rsidR="00E31891" w:rsidRPr="008C2B03" w:rsidRDefault="00E31891" w:rsidP="002F25BE">
                            <w:pPr>
                              <w:rPr>
                                <w:sz w:val="18"/>
                                <w:szCs w:val="18"/>
                              </w:rPr>
                            </w:pPr>
                            <w:r w:rsidRPr="008C2B03">
                              <w:rPr>
                                <w:sz w:val="18"/>
                                <w:szCs w:val="18"/>
                              </w:rPr>
                              <w:t>Effective Communication</w:t>
                            </w:r>
                          </w:p>
                          <w:p w14:paraId="70347747" w14:textId="77777777" w:rsidR="00E31891" w:rsidRPr="008C2B03" w:rsidRDefault="00E31891" w:rsidP="002F25BE">
                            <w:pPr>
                              <w:rPr>
                                <w:sz w:val="18"/>
                                <w:szCs w:val="18"/>
                              </w:rPr>
                            </w:pPr>
                          </w:p>
                          <w:p w14:paraId="27D0CAEB" w14:textId="77777777" w:rsidR="00E31891" w:rsidRPr="008C2B03" w:rsidRDefault="00E31891" w:rsidP="002F25BE">
                            <w:pPr>
                              <w:rPr>
                                <w:sz w:val="18"/>
                                <w:szCs w:val="18"/>
                              </w:rPr>
                            </w:pPr>
                            <w:r w:rsidRPr="008C2B03">
                              <w:rPr>
                                <w:sz w:val="18"/>
                                <w:szCs w:val="18"/>
                              </w:rPr>
                              <w:t>Gathering Information</w:t>
                            </w:r>
                          </w:p>
                          <w:p w14:paraId="1005510C" w14:textId="77777777" w:rsidR="00E31891" w:rsidRPr="008C2B03" w:rsidRDefault="00E31891" w:rsidP="002F25BE">
                            <w:pPr>
                              <w:rPr>
                                <w:sz w:val="18"/>
                                <w:szCs w:val="18"/>
                              </w:rPr>
                            </w:pPr>
                          </w:p>
                          <w:p w14:paraId="3702EB43" w14:textId="325D6DB5" w:rsidR="00E31891" w:rsidRDefault="00E31891" w:rsidP="002F25BE">
                            <w:pPr>
                              <w:rPr>
                                <w:ins w:id="23" w:author="Author"/>
                                <w:sz w:val="18"/>
                                <w:szCs w:val="18"/>
                              </w:rPr>
                            </w:pPr>
                            <w:r w:rsidRPr="008C2B03">
                              <w:rPr>
                                <w:sz w:val="18"/>
                                <w:szCs w:val="18"/>
                              </w:rPr>
                              <w:t>Media Workshop</w:t>
                            </w:r>
                          </w:p>
                          <w:p w14:paraId="4546833C" w14:textId="002CF96E" w:rsidR="00AA744F" w:rsidRDefault="00AA744F" w:rsidP="002F25BE">
                            <w:pPr>
                              <w:rPr>
                                <w:ins w:id="24" w:author="Author"/>
                                <w:sz w:val="18"/>
                                <w:szCs w:val="18"/>
                              </w:rPr>
                            </w:pPr>
                          </w:p>
                          <w:p w14:paraId="5869A2A3" w14:textId="77777777" w:rsidR="00AA744F" w:rsidRPr="008C2B03" w:rsidRDefault="00AA744F" w:rsidP="002F25BE">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B6AAB6" id="Text Box 49" o:spid="_x0000_s1033" type="#_x0000_t202" style="position:absolute;margin-left:-3.95pt;margin-top:135.1pt;width:2in;height:167.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">
                <v:textbox>
                  <w:txbxContent>
                    <w:p w14:paraId="19074768" w14:textId="77777777" w:rsidR="00E31891" w:rsidRDefault="00E31891" w:rsidP="002F25BE">
                      <w:pPr>
                        <w:jc w:val="center"/>
                        <w:rPr>
                          <w:b/>
                          <w:sz w:val="18"/>
                          <w:szCs w:val="18"/>
                        </w:rPr>
                      </w:pPr>
                    </w:p>
                    <w:p w14:paraId="474B0DF7" w14:textId="77777777" w:rsidR="00E31891" w:rsidRPr="008C7378" w:rsidRDefault="00E31891" w:rsidP="002F25BE">
                      <w:pPr>
                        <w:jc w:val="center"/>
                        <w:rPr>
                          <w:sz w:val="18"/>
                          <w:szCs w:val="18"/>
                        </w:rPr>
                      </w:pPr>
                      <w:r w:rsidRPr="008C7378">
                        <w:rPr>
                          <w:sz w:val="18"/>
                          <w:szCs w:val="18"/>
                        </w:rPr>
                        <w:t>Personal and Interpersonal Skills</w:t>
                      </w:r>
                    </w:p>
                    <w:p w14:paraId="25638484" w14:textId="77777777" w:rsidR="00E31891" w:rsidRPr="008C7378" w:rsidRDefault="00E31891" w:rsidP="002F25BE">
                      <w:pPr>
                        <w:jc w:val="center"/>
                        <w:rPr>
                          <w:sz w:val="18"/>
                          <w:szCs w:val="18"/>
                        </w:rPr>
                      </w:pPr>
                      <w:r w:rsidRPr="008C7378">
                        <w:rPr>
                          <w:sz w:val="18"/>
                          <w:szCs w:val="18"/>
                        </w:rPr>
                        <w:t>(Appendix B)</w:t>
                      </w:r>
                    </w:p>
                    <w:p w14:paraId="75DF6FE0" w14:textId="77777777" w:rsidR="00E31891" w:rsidRPr="008C2B03" w:rsidRDefault="00E31891" w:rsidP="002F25BE">
                      <w:pPr>
                        <w:jc w:val="center"/>
                        <w:rPr>
                          <w:b/>
                          <w:sz w:val="18"/>
                          <w:szCs w:val="18"/>
                        </w:rPr>
                      </w:pPr>
                    </w:p>
                    <w:p w14:paraId="17D3DFDC" w14:textId="77777777" w:rsidR="00E31891" w:rsidRPr="008C2B03" w:rsidRDefault="00E31891" w:rsidP="002F25BE">
                      <w:pPr>
                        <w:rPr>
                          <w:sz w:val="18"/>
                          <w:szCs w:val="18"/>
                        </w:rPr>
                      </w:pPr>
                      <w:r w:rsidRPr="008C2B03">
                        <w:rPr>
                          <w:sz w:val="18"/>
                          <w:szCs w:val="18"/>
                        </w:rPr>
                        <w:t>Training Courses:</w:t>
                      </w:r>
                    </w:p>
                    <w:p w14:paraId="363FBB96" w14:textId="77777777" w:rsidR="00E31891" w:rsidRPr="008C2B03" w:rsidRDefault="00E31891" w:rsidP="002F25BE">
                      <w:pPr>
                        <w:rPr>
                          <w:sz w:val="18"/>
                          <w:szCs w:val="18"/>
                          <w:u w:val="single"/>
                        </w:rPr>
                      </w:pPr>
                      <w:r w:rsidRPr="008C2B03">
                        <w:rPr>
                          <w:sz w:val="18"/>
                          <w:szCs w:val="18"/>
                          <w:u w:val="single"/>
                        </w:rPr>
                        <w:t>Can be taken anytime during qualification:</w:t>
                      </w:r>
                    </w:p>
                    <w:p w14:paraId="460C39F7" w14:textId="77777777" w:rsidR="00E31891" w:rsidRPr="008C2B03" w:rsidRDefault="00E31891" w:rsidP="002F25BE">
                      <w:pPr>
                        <w:rPr>
                          <w:sz w:val="18"/>
                          <w:szCs w:val="18"/>
                        </w:rPr>
                      </w:pPr>
                    </w:p>
                    <w:p w14:paraId="5E1895B7" w14:textId="77777777" w:rsidR="00E31891" w:rsidRPr="008C2B03" w:rsidRDefault="00E31891" w:rsidP="002F25BE">
                      <w:pPr>
                        <w:rPr>
                          <w:sz w:val="18"/>
                          <w:szCs w:val="18"/>
                        </w:rPr>
                      </w:pPr>
                      <w:r w:rsidRPr="008C2B03">
                        <w:rPr>
                          <w:sz w:val="18"/>
                          <w:szCs w:val="18"/>
                        </w:rPr>
                        <w:t>Effective Communication</w:t>
                      </w:r>
                    </w:p>
                    <w:p w14:paraId="70347747" w14:textId="77777777" w:rsidR="00E31891" w:rsidRPr="008C2B03" w:rsidRDefault="00E31891" w:rsidP="002F25BE">
                      <w:pPr>
                        <w:rPr>
                          <w:sz w:val="18"/>
                          <w:szCs w:val="18"/>
                        </w:rPr>
                      </w:pPr>
                    </w:p>
                    <w:p w14:paraId="27D0CAEB" w14:textId="77777777" w:rsidR="00E31891" w:rsidRPr="008C2B03" w:rsidRDefault="00E31891" w:rsidP="002F25BE">
                      <w:pPr>
                        <w:rPr>
                          <w:sz w:val="18"/>
                          <w:szCs w:val="18"/>
                        </w:rPr>
                      </w:pPr>
                      <w:r w:rsidRPr="008C2B03">
                        <w:rPr>
                          <w:sz w:val="18"/>
                          <w:szCs w:val="18"/>
                        </w:rPr>
                        <w:t>Gathering Information</w:t>
                      </w:r>
                    </w:p>
                    <w:p w14:paraId="1005510C" w14:textId="77777777" w:rsidR="00E31891" w:rsidRPr="008C2B03" w:rsidRDefault="00E31891" w:rsidP="002F25BE">
                      <w:pPr>
                        <w:rPr>
                          <w:sz w:val="18"/>
                          <w:szCs w:val="18"/>
                        </w:rPr>
                      </w:pPr>
                    </w:p>
                    <w:p w14:paraId="3702EB43" w14:textId="325D6DB5" w:rsidR="00E31891" w:rsidRDefault="00E31891" w:rsidP="002F25BE">
                      <w:pPr>
                        <w:rPr>
                          <w:ins w:id="25" w:author="Author"/>
                          <w:sz w:val="18"/>
                          <w:szCs w:val="18"/>
                        </w:rPr>
                      </w:pPr>
                      <w:r w:rsidRPr="008C2B03">
                        <w:rPr>
                          <w:sz w:val="18"/>
                          <w:szCs w:val="18"/>
                        </w:rPr>
                        <w:t>Media Workshop</w:t>
                      </w:r>
                    </w:p>
                    <w:p w14:paraId="4546833C" w14:textId="002CF96E" w:rsidR="00AA744F" w:rsidRDefault="00AA744F" w:rsidP="002F25BE">
                      <w:pPr>
                        <w:rPr>
                          <w:ins w:id="26" w:author="Author"/>
                          <w:sz w:val="18"/>
                          <w:szCs w:val="18"/>
                        </w:rPr>
                      </w:pPr>
                    </w:p>
                    <w:p w14:paraId="5869A2A3" w14:textId="77777777" w:rsidR="00AA744F" w:rsidRPr="008C2B03" w:rsidRDefault="00AA744F" w:rsidP="002F25BE">
                      <w:pPr>
                        <w:rPr>
                          <w:sz w:val="18"/>
                          <w:szCs w:val="18"/>
                        </w:rPr>
                      </w:pPr>
                    </w:p>
                  </w:txbxContent>
                </v:textbox>
                <w10:wrap type="square"/>
              </v:shape>
            </w:pict>
          </mc:Fallback>
        </mc:AlternateContent>
      </w:r>
      <w:r w:rsidR="00B27D21">
        <w:rPr>
          <w:noProof/>
        </w:rPr>
        <mc:AlternateContent>
          <mc:Choice Requires="wpc">
            <w:drawing>
              <wp:inline distT="0" distB="0" distL="0" distR="0" wp14:anchorId="3795AA09" wp14:editId="345EBB53">
                <wp:extent cx="6073140" cy="1035050"/>
                <wp:effectExtent l="0" t="0" r="0" b="0"/>
                <wp:docPr id="28" name="Canvas 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 name="Line 59"/>
                        <wps:cNvCnPr/>
                        <wps:spPr bwMode="auto">
                          <a:xfrm>
                            <a:off x="2921000" y="179070"/>
                            <a:ext cx="3810" cy="252730"/>
                          </a:xfrm>
                          <a:prstGeom prst="line">
                            <a:avLst/>
                          </a:prstGeom>
                          <a:noFill/>
                          <a:ln w="9525">
                            <a:solidFill>
                              <a:srgbClr val="000000"/>
                            </a:solidFill>
                            <a:round/>
                            <a:headEnd/>
                            <a:tailEnd type="stealth" w="lg" len="lg"/>
                          </a:ln>
                          <a:extLst>
                            <a:ext uri="{909E8E84-426E-40DD-AFC4-6F175D3DCCD1}">
                              <a14:hiddenFill xmlns:a14="http://schemas.microsoft.com/office/drawing/2010/main">
                                <a:noFill/>
                              </a14:hiddenFill>
                            </a:ext>
                          </a:extLst>
                        </wps:spPr>
                        <wps:bodyPr/>
                      </wps:wsp>
                      <wps:wsp>
                        <wps:cNvPr id="16" name="Text Box 60"/>
                        <wps:cNvSpPr txBox="1">
                          <a:spLocks noChangeArrowheads="1"/>
                        </wps:cNvSpPr>
                        <wps:spPr bwMode="auto">
                          <a:xfrm>
                            <a:off x="1563370" y="461888"/>
                            <a:ext cx="2857500" cy="30480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05DDCF32" w14:textId="77777777" w:rsidR="00E31891" w:rsidRPr="00BD34C0" w:rsidRDefault="00E31891" w:rsidP="00B27D21">
                              <w:pPr>
                                <w:jc w:val="center"/>
                                <w:rPr>
                                  <w:sz w:val="18"/>
                                  <w:szCs w:val="18"/>
                                </w:rPr>
                              </w:pPr>
                              <w:r w:rsidRPr="00BD34C0">
                                <w:rPr>
                                  <w:sz w:val="18"/>
                                  <w:szCs w:val="18"/>
                                </w:rPr>
                                <w:t>BASIC INSPECTOR CERTIFICATION</w:t>
                              </w:r>
                            </w:p>
                          </w:txbxContent>
                        </wps:txbx>
                        <wps:bodyPr rot="0" vert="horz" wrap="square" lIns="91440" tIns="45720" rIns="91440" bIns="45720" anchor="t" anchorCtr="0" upright="1">
                          <a:noAutofit/>
                        </wps:bodyPr>
                      </wps:wsp>
                      <wps:wsp>
                        <wps:cNvPr id="26" name="Line 59"/>
                        <wps:cNvCnPr/>
                        <wps:spPr bwMode="auto">
                          <a:xfrm flipH="1">
                            <a:off x="2921000" y="804741"/>
                            <a:ext cx="3810" cy="157919"/>
                          </a:xfrm>
                          <a:prstGeom prst="line">
                            <a:avLst/>
                          </a:prstGeom>
                          <a:noFill/>
                          <a:ln w="9525">
                            <a:solidFill>
                              <a:srgbClr val="000000"/>
                            </a:solidFill>
                            <a:round/>
                            <a:headEnd/>
                            <a:tailEnd type="stealth" w="lg" len="lg"/>
                          </a:ln>
                          <a:extLst>
                            <a:ext uri="{909E8E84-426E-40DD-AFC4-6F175D3DCCD1}">
                              <a14:hiddenFill xmlns:a14="http://schemas.microsoft.com/office/drawing/2010/main">
                                <a:noFill/>
                              </a14:hiddenFill>
                            </a:ext>
                          </a:extLst>
                        </wps:spPr>
                        <wps:bodyPr/>
                      </wps:wsp>
                    </wpc:wpc>
                  </a:graphicData>
                </a:graphic>
              </wp:inline>
            </w:drawing>
          </mc:Choice>
          <mc:Fallback>
            <w:pict>
              <v:group w14:anchorId="3795AA09" id="Canvas 28" o:spid="_x0000_s1034" editas="canvas" style="width:478.2pt;height:81.5pt;mso-position-horizontal-relative:char;mso-position-vertical-relative:line" coordsize="60731,10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width:60731;height:10350;visibility:visible;mso-wrap-style:square">
                  <v:fill o:detectmouseclick="t"/>
                  <v:path o:connecttype="none"/>
                </v:shape>
                <v:line id="Line 59" o:spid="_x0000_s1036" style="position:absolute;visibility:visible;mso-wrap-style:square" from="29210,1790" to="29248,43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">
                  <v:stroke endarrow="classic" endarrowwidth="wide" endarrowlength="long"/>
                </v:line>
                <v:shape id="_x0000_s1037" type="#_x0000_t202" style="position:absolute;left:15633;top:4618;width:28575;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">
                  <v:shadow on="t" offset="6pt,6pt"/>
                  <v:textbox>
                    <w:txbxContent>
                      <w:p w14:paraId="05DDCF32" w14:textId="77777777" w:rsidR="00E31891" w:rsidRPr="00BD34C0" w:rsidRDefault="00E31891" w:rsidP="00B27D21">
                        <w:pPr>
                          <w:jc w:val="center"/>
                          <w:rPr>
                            <w:sz w:val="18"/>
                            <w:szCs w:val="18"/>
                          </w:rPr>
                        </w:pPr>
                        <w:r w:rsidRPr="00BD34C0">
                          <w:rPr>
                            <w:sz w:val="18"/>
                            <w:szCs w:val="18"/>
                          </w:rPr>
                          <w:t>BASIC INSPECTOR CERTIFICATION</w:t>
                        </w:r>
                      </w:p>
                    </w:txbxContent>
                  </v:textbox>
                </v:shape>
                <v:line id="Line 59" o:spid="_x0000_s1038" style="position:absolute;flip:x;visibility:visible;mso-wrap-style:square" from="29210,8047" to="29248,9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">
                  <v:stroke endarrow="classic" endarrowwidth="wide" endarrowlength="long"/>
                </v:line>
                <w10:anchorlock/>
              </v:group>
            </w:pict>
          </mc:Fallback>
        </mc:AlternateContent>
      </w:r>
    </w:p>
    <w:p w14:paraId="0C4C09AA" w14:textId="77777777" w:rsidR="000A7F9C" w:rsidRDefault="000A7F9C"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14:paraId="5C1B7BAC" w14:textId="77777777" w:rsidR="000A7F9C" w:rsidRDefault="00A25B6F"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Pr>
          <w:noProof/>
        </w:rPr>
        <mc:AlternateContent>
          <mc:Choice Requires="wps">
            <w:drawing>
              <wp:anchor distT="0" distB="0" distL="114300" distR="114300" simplePos="0" relativeHeight="251667456" behindDoc="0" locked="0" layoutInCell="1" allowOverlap="1" wp14:anchorId="03826857" wp14:editId="3CE980D0">
                <wp:simplePos x="0" y="0"/>
                <wp:positionH relativeFrom="column">
                  <wp:posOffset>1574800</wp:posOffset>
                </wp:positionH>
                <wp:positionV relativeFrom="paragraph">
                  <wp:posOffset>7620</wp:posOffset>
                </wp:positionV>
                <wp:extent cx="2857500" cy="304800"/>
                <wp:effectExtent l="0" t="0" r="95250" b="95250"/>
                <wp:wrapNone/>
                <wp:docPr id="7"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0480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419018A9" w14:textId="44E6CFEA" w:rsidR="00E31891" w:rsidRPr="007C632A" w:rsidRDefault="00E31891" w:rsidP="001131B2">
                            <w:pPr>
                              <w:jc w:val="center"/>
                              <w:rPr>
                                <w:sz w:val="20"/>
                                <w:szCs w:val="20"/>
                              </w:rPr>
                            </w:pPr>
                            <w:r>
                              <w:rPr>
                                <w:sz w:val="20"/>
                                <w:szCs w:val="20"/>
                              </w:rPr>
                              <w:t>Final Qualification Activity</w:t>
                            </w:r>
                            <w:r w:rsidR="002722ED">
                              <w:rPr>
                                <w:sz w:val="20"/>
                                <w:szCs w:val="20"/>
                              </w:rPr>
                              <w:t xml:space="preserve"> (Oral Board)</w:t>
                            </w:r>
                          </w:p>
                        </w:txbxContent>
                      </wps:txbx>
                      <wps:bodyPr rot="0" vert="horz" wrap="square" lIns="91440" tIns="45720" rIns="91440" bIns="45720" anchor="t" anchorCtr="0" upright="1">
                        <a:noAutofit/>
                      </wps:bodyPr>
                    </wps:wsp>
                  </a:graphicData>
                </a:graphic>
              </wp:anchor>
            </w:drawing>
          </mc:Choice>
          <mc:Fallback>
            <w:pict>
              <v:shape w14:anchorId="03826857" id="Text Box 60" o:spid="_x0000_s1039" type="#_x0000_t202" style="position:absolute;margin-left:124pt;margin-top:.6pt;width:225pt;height:24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">
                <v:shadow on="t" offset="6pt,6pt"/>
                <v:textbox>
                  <w:txbxContent>
                    <w:p w14:paraId="419018A9" w14:textId="44E6CFEA" w:rsidR="00E31891" w:rsidRPr="007C632A" w:rsidRDefault="00E31891" w:rsidP="001131B2">
                      <w:pPr>
                        <w:jc w:val="center"/>
                        <w:rPr>
                          <w:sz w:val="20"/>
                          <w:szCs w:val="20"/>
                        </w:rPr>
                      </w:pPr>
                      <w:r>
                        <w:rPr>
                          <w:sz w:val="20"/>
                          <w:szCs w:val="20"/>
                        </w:rPr>
                        <w:t>Final Qualification Activity</w:t>
                      </w:r>
                      <w:r w:rsidR="002722ED">
                        <w:rPr>
                          <w:sz w:val="20"/>
                          <w:szCs w:val="20"/>
                        </w:rPr>
                        <w:t xml:space="preserve"> (Oral Board)</w:t>
                      </w:r>
                    </w:p>
                  </w:txbxContent>
                </v:textbox>
              </v:shape>
            </w:pict>
          </mc:Fallback>
        </mc:AlternateContent>
      </w:r>
    </w:p>
    <w:p w14:paraId="2564692D" w14:textId="77777777" w:rsidR="00652532" w:rsidRDefault="00652532"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14:paraId="1823A836" w14:textId="77777777" w:rsidR="00652532" w:rsidRDefault="00652532"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Pr>
          <w:noProof/>
        </w:rPr>
        <w:lastRenderedPageBreak/>
        <mc:AlternateContent>
          <mc:Choice Requires="wps">
            <w:drawing>
              <wp:anchor distT="0" distB="0" distL="114300" distR="114300" simplePos="0" relativeHeight="251669504" behindDoc="0" locked="0" layoutInCell="1" allowOverlap="1" wp14:anchorId="64FF6FAC" wp14:editId="7FEF8462">
                <wp:simplePos x="0" y="0"/>
                <wp:positionH relativeFrom="margin">
                  <wp:posOffset>2914015</wp:posOffset>
                </wp:positionH>
                <wp:positionV relativeFrom="paragraph">
                  <wp:posOffset>90805</wp:posOffset>
                </wp:positionV>
                <wp:extent cx="0" cy="182880"/>
                <wp:effectExtent l="95250" t="0" r="57150" b="64770"/>
                <wp:wrapNone/>
                <wp:docPr id="9" name="Line 15"/>
                <wp:cNvGraphicFramePr/>
                <a:graphic xmlns:a="http://schemas.openxmlformats.org/drawingml/2006/main">
                  <a:graphicData uri="http://schemas.microsoft.com/office/word/2010/wordprocessingShape">
                    <wps:wsp>
                      <wps:cNvCnPr/>
                      <wps:spPr bwMode="auto">
                        <a:xfrm>
                          <a:off x="0" y="0"/>
                          <a:ext cx="0" cy="182880"/>
                        </a:xfrm>
                        <a:prstGeom prst="line">
                          <a:avLst/>
                        </a:prstGeom>
                        <a:noFill/>
                        <a:ln w="9525">
                          <a:solidFill>
                            <a:srgbClr val="000000"/>
                          </a:solidFill>
                          <a:round/>
                          <a:headEnd/>
                          <a:tailEnd type="stealth" w="lg" len="lg"/>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6EBFC1F" id="Line 15"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9.45pt,7.15pt" to="229.45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">
                <v:stroke endarrow="classic" endarrowwidth="wide" endarrowlength="long"/>
                <w10:wrap anchorx="margin"/>
              </v:line>
            </w:pict>
          </mc:Fallback>
        </mc:AlternateContent>
      </w:r>
    </w:p>
    <w:p w14:paraId="2AF8D052" w14:textId="77777777" w:rsidR="00652532" w:rsidRDefault="00652532"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14:paraId="265CB62D" w14:textId="77777777" w:rsidR="00652532" w:rsidRDefault="00731AF5"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Pr>
          <w:noProof/>
        </w:rPr>
        <mc:AlternateContent>
          <mc:Choice Requires="wps">
            <w:drawing>
              <wp:anchor distT="0" distB="0" distL="114300" distR="114300" simplePos="0" relativeHeight="251658240" behindDoc="0" locked="0" layoutInCell="1" allowOverlap="1" wp14:anchorId="67066173" wp14:editId="7AD573CE">
                <wp:simplePos x="0" y="0"/>
                <wp:positionH relativeFrom="column">
                  <wp:posOffset>1516380</wp:posOffset>
                </wp:positionH>
                <wp:positionV relativeFrom="paragraph">
                  <wp:posOffset>6350</wp:posOffset>
                </wp:positionV>
                <wp:extent cx="2971800" cy="300355"/>
                <wp:effectExtent l="0" t="0" r="95250" b="99695"/>
                <wp:wrapNone/>
                <wp:docPr id="1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30035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660445E6" w14:textId="77777777" w:rsidR="00E31891" w:rsidRPr="00931505" w:rsidRDefault="00E31891" w:rsidP="00A538CB">
                            <w:pPr>
                              <w:jc w:val="center"/>
                              <w:rPr>
                                <w:sz w:val="20"/>
                                <w:szCs w:val="20"/>
                              </w:rPr>
                            </w:pPr>
                            <w:r w:rsidRPr="00931505">
                              <w:rPr>
                                <w:sz w:val="20"/>
                                <w:szCs w:val="20"/>
                              </w:rPr>
                              <w:t>FULL INSPECTOR QUALIFICATION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66173" id="Text Box 23" o:spid="_x0000_s1040" type="#_x0000_t202" style="position:absolute;margin-left:119.4pt;margin-top:.5pt;width:234pt;height:2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">
                <v:shadow on="t" offset="6pt,6pt"/>
                <v:textbox>
                  <w:txbxContent>
                    <w:p w14:paraId="660445E6" w14:textId="77777777" w:rsidR="00E31891" w:rsidRPr="00931505" w:rsidRDefault="00E31891" w:rsidP="00A538CB">
                      <w:pPr>
                        <w:jc w:val="center"/>
                        <w:rPr>
                          <w:sz w:val="20"/>
                          <w:szCs w:val="20"/>
                        </w:rPr>
                      </w:pPr>
                      <w:r w:rsidRPr="00931505">
                        <w:rPr>
                          <w:sz w:val="20"/>
                          <w:szCs w:val="20"/>
                        </w:rPr>
                        <w:t>FULL INSPECTOR QUALIFICATION</w:t>
                      </w:r>
                    </w:p>
                  </w:txbxContent>
                </v:textbox>
              </v:shape>
            </w:pict>
          </mc:Fallback>
        </mc:AlternateContent>
      </w:r>
    </w:p>
    <w:p w14:paraId="4DC5B4C3" w14:textId="344EC06E" w:rsidR="00652532" w:rsidRDefault="00731AF5"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Pr>
          <w:noProof/>
        </w:rPr>
        <mc:AlternateContent>
          <mc:Choice Requires="wps">
            <w:drawing>
              <wp:anchor distT="0" distB="0" distL="114300" distR="114300" simplePos="0" relativeHeight="251661312" behindDoc="0" locked="0" layoutInCell="1" allowOverlap="1" wp14:anchorId="69C8AFC7" wp14:editId="530C4E91">
                <wp:simplePos x="0" y="0"/>
                <wp:positionH relativeFrom="margin">
                  <wp:posOffset>1532255</wp:posOffset>
                </wp:positionH>
                <wp:positionV relativeFrom="paragraph">
                  <wp:posOffset>400050</wp:posOffset>
                </wp:positionV>
                <wp:extent cx="2735580" cy="15240"/>
                <wp:effectExtent l="0" t="0" r="26670" b="22860"/>
                <wp:wrapNone/>
                <wp:docPr id="1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35580" cy="15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839CB6" id="Line 2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20.65pt,31.5pt" to="336.05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">
                <w10:wrap anchorx="margin"/>
              </v:line>
            </w:pict>
          </mc:Fallback>
        </mc:AlternateContent>
      </w:r>
      <w:r>
        <w:rPr>
          <w:noProof/>
        </w:rPr>
        <mc:AlternateContent>
          <mc:Choice Requires="wps">
            <w:drawing>
              <wp:anchor distT="0" distB="0" distL="114300" distR="114300" simplePos="0" relativeHeight="251663360" behindDoc="0" locked="0" layoutInCell="1" allowOverlap="1" wp14:anchorId="1A2EF263" wp14:editId="16156E0C">
                <wp:simplePos x="0" y="0"/>
                <wp:positionH relativeFrom="column">
                  <wp:posOffset>4259580</wp:posOffset>
                </wp:positionH>
                <wp:positionV relativeFrom="paragraph">
                  <wp:posOffset>405130</wp:posOffset>
                </wp:positionV>
                <wp:extent cx="0" cy="174625"/>
                <wp:effectExtent l="95250" t="0" r="76200" b="53975"/>
                <wp:wrapNone/>
                <wp:docPr id="1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4625"/>
                        </a:xfrm>
                        <a:prstGeom prst="line">
                          <a:avLst/>
                        </a:prstGeom>
                        <a:noFill/>
                        <a:ln w="9525">
                          <a:solidFill>
                            <a:srgbClr val="000000"/>
                          </a:solidFill>
                          <a:round/>
                          <a:headEnd/>
                          <a:tailEnd type="stealth"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BCDAC3" id="Line 30"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4pt,31.9pt" to="335.4pt,4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">
                <v:stroke endarrow="classic" endarrowwidth="wide" endarrowlength="long"/>
              </v:line>
            </w:pict>
          </mc:Fallback>
        </mc:AlternateContent>
      </w:r>
      <w:r>
        <w:rPr>
          <w:noProof/>
        </w:rPr>
        <mc:AlternateContent>
          <mc:Choice Requires="wps">
            <w:drawing>
              <wp:anchor distT="0" distB="0" distL="114300" distR="114300" simplePos="0" relativeHeight="251662336" behindDoc="0" locked="0" layoutInCell="1" allowOverlap="1" wp14:anchorId="4F2B9109" wp14:editId="5567D578">
                <wp:simplePos x="0" y="0"/>
                <wp:positionH relativeFrom="column">
                  <wp:posOffset>1539240</wp:posOffset>
                </wp:positionH>
                <wp:positionV relativeFrom="paragraph">
                  <wp:posOffset>421005</wp:posOffset>
                </wp:positionV>
                <wp:extent cx="0" cy="182245"/>
                <wp:effectExtent l="95250" t="0" r="57150" b="65405"/>
                <wp:wrapNone/>
                <wp:docPr id="14"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245"/>
                        </a:xfrm>
                        <a:prstGeom prst="line">
                          <a:avLst/>
                        </a:prstGeom>
                        <a:noFill/>
                        <a:ln w="9525">
                          <a:solidFill>
                            <a:srgbClr val="000000"/>
                          </a:solidFill>
                          <a:round/>
                          <a:headEnd/>
                          <a:tailEnd type="stealth"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15E58F" id="Line 2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2pt,33.15pt" to="121.2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">
                <v:stroke endarrow="classic" endarrowwidth="wide" endarrowlength="long"/>
              </v:line>
            </w:pict>
          </mc:Fallback>
        </mc:AlternateContent>
      </w:r>
      <w:r>
        <w:rPr>
          <w:noProof/>
        </w:rPr>
        <mc:AlternateContent>
          <mc:Choice Requires="wps">
            <w:drawing>
              <wp:anchor distT="0" distB="0" distL="114300" distR="114300" simplePos="0" relativeHeight="251664384" behindDoc="0" locked="0" layoutInCell="1" allowOverlap="1" wp14:anchorId="0B753636" wp14:editId="2AAD7263">
                <wp:simplePos x="0" y="0"/>
                <wp:positionH relativeFrom="margin">
                  <wp:posOffset>60960</wp:posOffset>
                </wp:positionH>
                <wp:positionV relativeFrom="paragraph">
                  <wp:posOffset>603250</wp:posOffset>
                </wp:positionV>
                <wp:extent cx="2971800" cy="393065"/>
                <wp:effectExtent l="0" t="0" r="19050" b="26035"/>
                <wp:wrapNone/>
                <wp:docPr id="6"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393065"/>
                        </a:xfrm>
                        <a:prstGeom prst="rect">
                          <a:avLst/>
                        </a:prstGeom>
                        <a:solidFill>
                          <a:srgbClr val="FFFFFF"/>
                        </a:solidFill>
                        <a:ln w="9525">
                          <a:solidFill>
                            <a:srgbClr val="000000"/>
                          </a:solidFill>
                          <a:miter lim="800000"/>
                          <a:headEnd/>
                          <a:tailEnd/>
                        </a:ln>
                      </wps:spPr>
                      <wps:txbx>
                        <w:txbxContent>
                          <w:p w14:paraId="3F7D6D42" w14:textId="77777777" w:rsidR="00E31891" w:rsidRPr="00931505" w:rsidRDefault="00E31891" w:rsidP="00E538FF">
                            <w:pPr>
                              <w:spacing w:before="40"/>
                              <w:jc w:val="center"/>
                              <w:rPr>
                                <w:sz w:val="18"/>
                                <w:szCs w:val="18"/>
                              </w:rPr>
                            </w:pPr>
                            <w:r w:rsidRPr="00931505">
                              <w:rPr>
                                <w:sz w:val="18"/>
                                <w:szCs w:val="18"/>
                              </w:rPr>
                              <w:t>Various Advanced and Specialized Training Courses and Qualification Programs (Appendix 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53636" id="Text Box 24" o:spid="_x0000_s1041" type="#_x0000_t202" style="position:absolute;margin-left:4.8pt;margin-top:47.5pt;width:234pt;height:30.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">
                <v:textbox>
                  <w:txbxContent>
                    <w:p w14:paraId="3F7D6D42" w14:textId="77777777" w:rsidR="00E31891" w:rsidRPr="00931505" w:rsidRDefault="00E31891" w:rsidP="00E538FF">
                      <w:pPr>
                        <w:spacing w:before="40"/>
                        <w:jc w:val="center"/>
                        <w:rPr>
                          <w:sz w:val="18"/>
                          <w:szCs w:val="18"/>
                        </w:rPr>
                      </w:pPr>
                      <w:r w:rsidRPr="00931505">
                        <w:rPr>
                          <w:sz w:val="18"/>
                          <w:szCs w:val="18"/>
                        </w:rPr>
                        <w:t>Various Advanced and Specialized Training Courses and Qualification Programs (Appendix D)</w:t>
                      </w:r>
                    </w:p>
                  </w:txbxContent>
                </v:textbox>
                <w10:wrap anchorx="margin"/>
              </v:shape>
            </w:pict>
          </mc:Fallback>
        </mc:AlternateContent>
      </w:r>
    </w:p>
    <w:p w14:paraId="34B48391" w14:textId="4C38F97A" w:rsidR="000A7F9C" w:rsidRDefault="00BF3997"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Pr>
          <w:noProof/>
        </w:rPr>
        <mc:AlternateContent>
          <mc:Choice Requires="wps">
            <w:drawing>
              <wp:anchor distT="0" distB="0" distL="114300" distR="114300" simplePos="0" relativeHeight="251665408" behindDoc="0" locked="0" layoutInCell="1" allowOverlap="1" wp14:anchorId="5B09FF5A" wp14:editId="311CFCEE">
                <wp:simplePos x="0" y="0"/>
                <wp:positionH relativeFrom="margin">
                  <wp:posOffset>3289110</wp:posOffset>
                </wp:positionH>
                <wp:positionV relativeFrom="paragraph">
                  <wp:posOffset>440121</wp:posOffset>
                </wp:positionV>
                <wp:extent cx="2857500" cy="436729"/>
                <wp:effectExtent l="0" t="0" r="19050" b="20955"/>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36729"/>
                        </a:xfrm>
                        <a:prstGeom prst="rect">
                          <a:avLst/>
                        </a:prstGeom>
                        <a:solidFill>
                          <a:srgbClr val="FFFFFF"/>
                        </a:solidFill>
                        <a:ln w="9525">
                          <a:solidFill>
                            <a:srgbClr val="000000"/>
                          </a:solidFill>
                          <a:miter lim="800000"/>
                          <a:headEnd/>
                          <a:tailEnd/>
                        </a:ln>
                      </wps:spPr>
                      <wps:txbx>
                        <w:txbxContent>
                          <w:p w14:paraId="157F437C" w14:textId="77777777" w:rsidR="00E31891" w:rsidRPr="00931505" w:rsidRDefault="00E31891" w:rsidP="00E538FF">
                            <w:pPr>
                              <w:spacing w:before="80"/>
                              <w:jc w:val="center"/>
                              <w:rPr>
                                <w:sz w:val="18"/>
                                <w:szCs w:val="18"/>
                              </w:rPr>
                            </w:pPr>
                            <w:r w:rsidRPr="00931505">
                              <w:rPr>
                                <w:sz w:val="18"/>
                                <w:szCs w:val="18"/>
                              </w:rPr>
                              <w:t>Required Refresher, Post-Qualification, and Continuing Training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09FF5A" id="Text Box 25" o:spid="_x0000_s1042" type="#_x0000_t202" style="position:absolute;margin-left:259pt;margin-top:34.65pt;width:225pt;height:34.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">
                <v:textbox>
                  <w:txbxContent>
                    <w:p w14:paraId="157F437C" w14:textId="77777777" w:rsidR="00E31891" w:rsidRPr="00931505" w:rsidRDefault="00E31891" w:rsidP="00E538FF">
                      <w:pPr>
                        <w:spacing w:before="80"/>
                        <w:jc w:val="center"/>
                        <w:rPr>
                          <w:sz w:val="18"/>
                          <w:szCs w:val="18"/>
                        </w:rPr>
                      </w:pPr>
                      <w:r w:rsidRPr="00931505">
                        <w:rPr>
                          <w:sz w:val="18"/>
                          <w:szCs w:val="18"/>
                        </w:rPr>
                        <w:t>Required Refresher, Post-Qualification, and Continuing Training</w:t>
                      </w:r>
                    </w:p>
                  </w:txbxContent>
                </v:textbox>
                <w10:wrap anchorx="margin"/>
              </v:shape>
            </w:pict>
          </mc:Fallback>
        </mc:AlternateContent>
      </w:r>
    </w:p>
    <w:p w14:paraId="0C282CA4" w14:textId="77777777" w:rsidR="00175735" w:rsidRDefault="00175735"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sectPr w:rsidR="00175735" w:rsidSect="00D91B68">
          <w:footerReference w:type="default" r:id="rId10"/>
          <w:pgSz w:w="12240" w:h="15840" w:code="1"/>
          <w:pgMar w:top="1440" w:right="1440" w:bottom="1440" w:left="1440" w:header="720" w:footer="720" w:gutter="0"/>
          <w:pgNumType w:start="1"/>
          <w:cols w:space="720"/>
          <w:noEndnote/>
          <w:docGrid w:linePitch="326"/>
        </w:sectPr>
      </w:pPr>
    </w:p>
    <w:p w14:paraId="7C4556AF" w14:textId="7F3E70A1" w:rsidR="00175735" w:rsidRPr="003E70E4" w:rsidRDefault="00950DBB" w:rsidP="007865D8">
      <w:pPr>
        <w:pStyle w:val="attachmenttitle"/>
      </w:pPr>
      <w:r>
        <w:lastRenderedPageBreak/>
        <w:t>Attachment 1</w:t>
      </w:r>
      <w:r w:rsidR="007865D8">
        <w:t xml:space="preserve">: </w:t>
      </w:r>
      <w:r w:rsidR="00175735" w:rsidRPr="003E70E4">
        <w:t xml:space="preserve">Revision History </w:t>
      </w:r>
      <w:r w:rsidR="00886CAF" w:rsidRPr="003E70E4">
        <w:t>for IMC 1245 Attachment 1</w:t>
      </w:r>
    </w:p>
    <w:tbl>
      <w:tblPr>
        <w:tblW w:w="12960" w:type="dxa"/>
        <w:tblInd w:w="120" w:type="dxa"/>
        <w:tblLayout w:type="fixed"/>
        <w:tblCellMar>
          <w:left w:w="120" w:type="dxa"/>
          <w:right w:w="120" w:type="dxa"/>
        </w:tblCellMar>
        <w:tblLook w:val="0000" w:firstRow="0" w:lastRow="0" w:firstColumn="0" w:lastColumn="0" w:noHBand="0" w:noVBand="0"/>
      </w:tblPr>
      <w:tblGrid>
        <w:gridCol w:w="1405"/>
        <w:gridCol w:w="1625"/>
        <w:gridCol w:w="5958"/>
        <w:gridCol w:w="1625"/>
        <w:gridCol w:w="2347"/>
      </w:tblGrid>
      <w:tr w:rsidR="007D37F0" w:rsidRPr="00886CAF" w14:paraId="23C7C286" w14:textId="77777777" w:rsidTr="00B246CF">
        <w:trPr>
          <w:tblHeader/>
        </w:trPr>
        <w:tc>
          <w:tcPr>
            <w:tcW w:w="140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C8E9000" w14:textId="77777777" w:rsidR="007D37F0" w:rsidRPr="003E70E4" w:rsidRDefault="007D37F0" w:rsidP="00E338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Commitment Tracking Number</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43719CD" w14:textId="77777777" w:rsidR="00014901" w:rsidRDefault="00014901" w:rsidP="00E338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Accession Number</w:t>
            </w:r>
          </w:p>
          <w:p w14:paraId="00E5CA75" w14:textId="77777777" w:rsidR="007D37F0" w:rsidRDefault="007D37F0" w:rsidP="00E338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Issue Date</w:t>
            </w:r>
          </w:p>
          <w:p w14:paraId="0A949D16" w14:textId="77777777" w:rsidR="00014901" w:rsidRPr="003E70E4" w:rsidRDefault="00014901" w:rsidP="00E338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Change Notice</w:t>
            </w:r>
          </w:p>
        </w:tc>
        <w:tc>
          <w:tcPr>
            <w:tcW w:w="59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25AF96A" w14:textId="77777777" w:rsidR="007D37F0" w:rsidRPr="003E70E4" w:rsidRDefault="007D37F0" w:rsidP="00E63C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3E70E4">
              <w:t>Description of Change</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71EFAC2" w14:textId="77777777" w:rsidR="007D37F0" w:rsidRPr="003E70E4" w:rsidRDefault="007D37F0" w:rsidP="00E338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Description of </w:t>
            </w:r>
            <w:r w:rsidRPr="003E70E4">
              <w:t xml:space="preserve">Training </w:t>
            </w:r>
            <w:r>
              <w:t>Required and Completion Date</w:t>
            </w:r>
          </w:p>
        </w:t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A86E338" w14:textId="09B262C0" w:rsidR="007D37F0" w:rsidRPr="00014901" w:rsidRDefault="008A11D0" w:rsidP="00E338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A11D0">
              <w:t>Comment Resolution and Closed Feedback Form Accession Number (Pre-Decisional, Non-Public</w:t>
            </w:r>
            <w:r w:rsidR="0098168E">
              <w:t xml:space="preserve"> Information</w:t>
            </w:r>
            <w:r w:rsidRPr="008A11D0">
              <w:t>)</w:t>
            </w:r>
          </w:p>
        </w:tc>
      </w:tr>
      <w:tr w:rsidR="007D37F0" w:rsidRPr="00886CAF" w14:paraId="5FC8C84F" w14:textId="77777777" w:rsidTr="00E338B0">
        <w:tc>
          <w:tcPr>
            <w:tcW w:w="140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17E46CD" w14:textId="77777777"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D203A09" w14:textId="4B2D2F22" w:rsidR="0098168E" w:rsidRDefault="0098168E"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ML062860479</w:t>
            </w:r>
          </w:p>
          <w:p w14:paraId="10EDD53B" w14:textId="77777777" w:rsidR="007D37F0"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10/31/06</w:t>
            </w:r>
          </w:p>
          <w:p w14:paraId="246F0230" w14:textId="493B53AF" w:rsidR="0098168E" w:rsidRPr="003E70E4" w:rsidRDefault="0098168E"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06-032</w:t>
            </w:r>
          </w:p>
        </w:tc>
        <w:tc>
          <w:tcPr>
            <w:tcW w:w="59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1B3AB80" w14:textId="77777777"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Editorial changes. Completed 4 year historical CN search</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4C732F3" w14:textId="77777777"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None</w:t>
            </w:r>
          </w:p>
        </w:t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8FA923C" w14:textId="77777777" w:rsidR="007D37F0" w:rsidRPr="00014901"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14901">
              <w:t>N/A</w:t>
            </w:r>
          </w:p>
        </w:tc>
      </w:tr>
      <w:tr w:rsidR="007D37F0" w:rsidRPr="00886CAF" w14:paraId="2DC5CC45" w14:textId="77777777" w:rsidTr="00E338B0">
        <w:tc>
          <w:tcPr>
            <w:tcW w:w="140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4B9679A" w14:textId="77777777"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E34ED5E" w14:textId="02E59F44" w:rsidR="0098168E" w:rsidRDefault="0098168E"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ML090360470</w:t>
            </w:r>
          </w:p>
          <w:p w14:paraId="47C83DCF" w14:textId="1B831121"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07/08/09</w:t>
            </w:r>
          </w:p>
          <w:p w14:paraId="67F8173F" w14:textId="77777777"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CN-09-017</w:t>
            </w:r>
          </w:p>
        </w:tc>
        <w:tc>
          <w:tcPr>
            <w:tcW w:w="59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3A0BF0D" w14:textId="77777777" w:rsidR="007D37F0" w:rsidRPr="003E70E4" w:rsidRDefault="007D37F0" w:rsidP="009D26B7">
            <w:r w:rsidRPr="003E70E4">
              <w:t>This revision updates inspector titles, adds two new inspector training programs (Fire Protection Inspector and Security Risk Inspector) to Appendix C, and moves the Senior Reactor Analyst training program from Appendix D to Appendix C.</w:t>
            </w:r>
          </w:p>
          <w:p w14:paraId="38CE3688" w14:textId="77777777"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A0ECCF5" w14:textId="77777777"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None</w:t>
            </w:r>
          </w:p>
        </w:t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4D9ACC6" w14:textId="77777777" w:rsidR="007D37F0" w:rsidRPr="00014901"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14901">
              <w:t>N/A</w:t>
            </w:r>
          </w:p>
        </w:tc>
      </w:tr>
      <w:tr w:rsidR="007D37F0" w:rsidRPr="00886CAF" w14:paraId="51C07DDF" w14:textId="77777777" w:rsidTr="00E338B0">
        <w:tc>
          <w:tcPr>
            <w:tcW w:w="140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83A5094" w14:textId="77777777"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0320B9F" w14:textId="77777777" w:rsidR="00014901" w:rsidRDefault="00014901"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ML11105A140</w:t>
            </w:r>
          </w:p>
          <w:p w14:paraId="6AF47BAC" w14:textId="77777777"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12/29/11</w:t>
            </w:r>
          </w:p>
          <w:p w14:paraId="40395611" w14:textId="77777777" w:rsidR="007D37F0" w:rsidRPr="003E70E4" w:rsidRDefault="00014901"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CN </w:t>
            </w:r>
            <w:r w:rsidR="007D37F0">
              <w:t>11</w:t>
            </w:r>
            <w:r w:rsidR="007D37F0" w:rsidRPr="003E70E4">
              <w:t>-0</w:t>
            </w:r>
            <w:r w:rsidR="007D37F0">
              <w:t>44</w:t>
            </w:r>
          </w:p>
        </w:tc>
        <w:tc>
          <w:tcPr>
            <w:tcW w:w="59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2A7A942" w14:textId="61B97073"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This revision updates the list of qualification standards to in</w:t>
            </w:r>
            <w:r>
              <w:t>clude the</w:t>
            </w:r>
            <w:r w:rsidRPr="003E70E4">
              <w:t xml:space="preserve"> new Safety Culture Assessor (Appendix C-12) and </w:t>
            </w:r>
            <w:r>
              <w:t>a</w:t>
            </w:r>
            <w:r w:rsidRPr="003E70E4">
              <w:t xml:space="preserve">dvanced </w:t>
            </w:r>
            <w:r>
              <w:t>e</w:t>
            </w:r>
            <w:r w:rsidRPr="003E70E4">
              <w:t xml:space="preserve">lectrical standard (Appendix D-4). </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5153613" w14:textId="77777777"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None</w:t>
            </w:r>
          </w:p>
        </w:t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9C83C5D" w14:textId="77777777" w:rsidR="007D37F0" w:rsidRPr="00014901"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14901">
              <w:t>ML11321A231</w:t>
            </w:r>
          </w:p>
        </w:tc>
      </w:tr>
      <w:tr w:rsidR="003E5B23" w:rsidRPr="00886CAF" w14:paraId="3049D510" w14:textId="77777777" w:rsidTr="00E338B0">
        <w:tc>
          <w:tcPr>
            <w:tcW w:w="140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0A9B5CB" w14:textId="77777777" w:rsidR="003E5B23" w:rsidRPr="003E5B23" w:rsidRDefault="003E5B23"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5B23">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9B00828" w14:textId="77777777" w:rsidR="003E5B23" w:rsidRDefault="00DD65C4"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ML15177A313</w:t>
            </w:r>
          </w:p>
          <w:p w14:paraId="2135D773" w14:textId="77777777" w:rsidR="00014901" w:rsidRDefault="00AB132F"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11/24/15</w:t>
            </w:r>
          </w:p>
          <w:p w14:paraId="2997265A" w14:textId="77777777" w:rsidR="00014901" w:rsidRPr="003E5B23" w:rsidRDefault="00014901"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15-</w:t>
            </w:r>
            <w:r w:rsidR="00AB132F">
              <w:t>026</w:t>
            </w:r>
          </w:p>
        </w:tc>
        <w:tc>
          <w:tcPr>
            <w:tcW w:w="59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6A720CA" w14:textId="77777777" w:rsidR="003E5B23" w:rsidRPr="003E5B23" w:rsidRDefault="003E5B23"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5B23">
              <w:t xml:space="preserve">This revision incorporates </w:t>
            </w:r>
            <w:r w:rsidR="007C632A">
              <w:t xml:space="preserve">the qualification of </w:t>
            </w:r>
            <w:r w:rsidR="00A57E35">
              <w:t>construction inspector</w:t>
            </w:r>
            <w:r w:rsidR="007C632A">
              <w:t>s</w:t>
            </w:r>
            <w:r w:rsidR="00A57E35">
              <w:t xml:space="preserve"> </w:t>
            </w:r>
            <w:r w:rsidRPr="003E5B23">
              <w:t xml:space="preserve">(IMC 1252), updates </w:t>
            </w:r>
            <w:r w:rsidR="00BD5D90" w:rsidRPr="003E5B23">
              <w:t xml:space="preserve">inspector </w:t>
            </w:r>
            <w:r w:rsidR="00BD5D90" w:rsidRPr="00BD5D90">
              <w:t xml:space="preserve">classifications and IMC </w:t>
            </w:r>
            <w:r w:rsidRPr="003E5B23">
              <w:t xml:space="preserve">format, and clarifies </w:t>
            </w:r>
            <w:r w:rsidR="002C327F" w:rsidRPr="002C327F">
              <w:t>when an oral board is required as part of qualification.</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4A1B3E8" w14:textId="77777777" w:rsidR="003E5B23" w:rsidRPr="003E5B23" w:rsidRDefault="003E5B23"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5B23">
              <w:t>None</w:t>
            </w:r>
          </w:p>
          <w:p w14:paraId="7A7FB2E7" w14:textId="77777777" w:rsidR="003E5B23" w:rsidRPr="003E5B23" w:rsidRDefault="003E5B23"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FFF5037" w14:textId="77777777" w:rsidR="00DD65C4" w:rsidRDefault="00DD65C4"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ML15195A122</w:t>
            </w:r>
          </w:p>
          <w:p w14:paraId="50B5110A" w14:textId="77777777" w:rsidR="003E5B23" w:rsidRPr="00014901" w:rsidRDefault="003E5B23"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14901">
              <w:t>Closed F</w:t>
            </w:r>
            <w:r w:rsidR="00AB132F">
              <w:t>B</w:t>
            </w:r>
            <w:r w:rsidRPr="00014901">
              <w:t>F:</w:t>
            </w:r>
          </w:p>
          <w:p w14:paraId="4D5B9C47" w14:textId="77777777" w:rsidR="003E5B23" w:rsidRPr="00014901" w:rsidRDefault="003E5B23"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14901">
              <w:t>1245-1854</w:t>
            </w:r>
          </w:p>
          <w:p w14:paraId="4E871BFF" w14:textId="77777777" w:rsidR="003E5B23" w:rsidRPr="00014901" w:rsidRDefault="00AB132F"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ML15054A205</w:t>
            </w:r>
          </w:p>
        </w:tc>
      </w:tr>
      <w:tr w:rsidR="007D37F0" w:rsidRPr="00886CAF" w14:paraId="679F6E05" w14:textId="77777777" w:rsidTr="00E338B0">
        <w:tc>
          <w:tcPr>
            <w:tcW w:w="140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B7F8EF9" w14:textId="77777777" w:rsidR="007D37F0" w:rsidRPr="008715EC" w:rsidRDefault="008715EC"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715EC">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79C96DD" w14:textId="77777777" w:rsidR="007D37F0" w:rsidRDefault="00DF700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F7000">
              <w:t>ML17072A293</w:t>
            </w:r>
          </w:p>
          <w:p w14:paraId="1D545CCD" w14:textId="77777777" w:rsidR="00746B54" w:rsidRDefault="00746B54"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08/24/17</w:t>
            </w:r>
          </w:p>
          <w:p w14:paraId="4878E702" w14:textId="77777777" w:rsidR="00746B54" w:rsidRPr="008715EC" w:rsidRDefault="00746B54"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17-015</w:t>
            </w:r>
          </w:p>
        </w:tc>
        <w:tc>
          <w:tcPr>
            <w:tcW w:w="59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1431CF4" w14:textId="77777777" w:rsidR="007D37F0" w:rsidRPr="008715EC" w:rsidRDefault="008715EC"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This revision creates Appendix C15, </w:t>
            </w:r>
            <w:r w:rsidR="006E40C8">
              <w:t>“</w:t>
            </w:r>
            <w:r w:rsidRPr="008715EC">
              <w:t>Construction Inspector Technical Proficiency Training and Qualification Journal</w:t>
            </w:r>
            <w:r w:rsidR="006E40C8">
              <w:t>.”</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6BAA5B0" w14:textId="77777777" w:rsidR="007D37F0" w:rsidRPr="008715EC" w:rsidRDefault="008715EC"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None</w:t>
            </w:r>
          </w:p>
          <w:p w14:paraId="2173441B" w14:textId="77777777" w:rsidR="007D37F0" w:rsidRPr="008715EC"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E087A40" w14:textId="77777777" w:rsidR="007D37F0" w:rsidRPr="008715EC" w:rsidRDefault="00DF7000"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N/A</w:t>
            </w:r>
          </w:p>
          <w:p w14:paraId="0646DD2B" w14:textId="77777777" w:rsidR="007D37F0" w:rsidRPr="008715EC"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7D37F0" w:rsidRPr="00886CAF" w14:paraId="46BAB98E" w14:textId="77777777" w:rsidTr="00E338B0">
        <w:tc>
          <w:tcPr>
            <w:tcW w:w="140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9AB099D" w14:textId="77777777" w:rsidR="007D37F0" w:rsidRPr="00886CAF" w:rsidRDefault="002766B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945DE45" w14:textId="77777777" w:rsidR="007D37F0" w:rsidRDefault="0098168E"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ML20077L279</w:t>
            </w:r>
          </w:p>
          <w:p w14:paraId="7F9D750F" w14:textId="3B1FA096" w:rsidR="0098168E" w:rsidRDefault="00DD4E38"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06/26/20</w:t>
            </w:r>
          </w:p>
          <w:p w14:paraId="7FC868BC" w14:textId="353134A3" w:rsidR="0098168E" w:rsidRPr="00886CAF" w:rsidRDefault="00DD4E38"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20-026</w:t>
            </w:r>
          </w:p>
        </w:tc>
        <w:tc>
          <w:tcPr>
            <w:tcW w:w="59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666FB3E" w14:textId="690D3283" w:rsidR="007D37F0" w:rsidRPr="00886CAF" w:rsidRDefault="002766B0"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This revision was administrative </w:t>
            </w:r>
            <w:r w:rsidR="00B45262">
              <w:t xml:space="preserve">in nature </w:t>
            </w:r>
            <w:r>
              <w:t xml:space="preserve">and </w:t>
            </w:r>
            <w:r w:rsidR="00801332">
              <w:t xml:space="preserve">primarily </w:t>
            </w:r>
            <w:r>
              <w:t xml:space="preserve">updated </w:t>
            </w:r>
            <w:r w:rsidR="00B45262">
              <w:t>b</w:t>
            </w:r>
            <w:r>
              <w:t>ranch names and training descriptions.</w:t>
            </w:r>
          </w:p>
          <w:p w14:paraId="77C1589B" w14:textId="77777777" w:rsidR="007D37F0" w:rsidRPr="00886CAF"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1CE9E3D" w14:textId="0F93C518" w:rsidR="007D37F0" w:rsidRPr="00886CAF" w:rsidRDefault="002766B0" w:rsidP="009816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None</w:t>
            </w:r>
          </w:p>
        </w:t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FCEAC74" w14:textId="56AB1749" w:rsidR="007D37F0" w:rsidRPr="00014901" w:rsidRDefault="0098168E"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ML20079E421</w:t>
            </w:r>
          </w:p>
        </w:tc>
      </w:tr>
      <w:tr w:rsidR="00B80E3B" w:rsidRPr="00886CAF" w14:paraId="395B1EB5" w14:textId="77777777" w:rsidTr="00B246CF">
        <w:trPr>
          <w:cantSplit/>
        </w:trPr>
        <w:tc>
          <w:tcPr>
            <w:tcW w:w="140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D9B95B1" w14:textId="33196BF0" w:rsidR="00B80E3B" w:rsidRDefault="00B80E3B"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318F72D" w14:textId="77777777" w:rsidR="00B80E3B" w:rsidRDefault="00672706"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ML23030A667</w:t>
            </w:r>
          </w:p>
          <w:p w14:paraId="2FA29CB9" w14:textId="7DF692C1" w:rsidR="00672706" w:rsidRDefault="007131E8"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05/15/23</w:t>
            </w:r>
          </w:p>
          <w:p w14:paraId="04CA9A18" w14:textId="74E83F42" w:rsidR="00672706" w:rsidRDefault="00672706"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w:t>
            </w:r>
            <w:r w:rsidR="007131E8">
              <w:t xml:space="preserve"> 23-013</w:t>
            </w:r>
          </w:p>
        </w:tc>
        <w:tc>
          <w:tcPr>
            <w:tcW w:w="59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B8648AF" w14:textId="221BC492" w:rsidR="00B80E3B" w:rsidRDefault="00B80E3B"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This revision reflected the development of C16, “</w:t>
            </w:r>
            <w:r>
              <w:rPr>
                <w:rFonts w:ascii="Helvetica" w:hAnsi="Helvetica" w:cs="Helvetica"/>
                <w:color w:val="333333"/>
                <w:sz w:val="21"/>
                <w:szCs w:val="21"/>
                <w:shd w:val="clear" w:color="auto" w:fill="FFFFFF"/>
              </w:rPr>
              <w:t>Research and Test Reactor Operator Licensing Examiner Technical Proficiency Training and Qualification Journal</w:t>
            </w:r>
            <w:ins w:id="27" w:author="Author">
              <w:r>
                <w:rPr>
                  <w:rFonts w:ascii="Helvetica" w:hAnsi="Helvetica" w:cs="Helvetica"/>
                  <w:color w:val="333333"/>
                  <w:sz w:val="21"/>
                  <w:szCs w:val="21"/>
                  <w:shd w:val="clear" w:color="auto" w:fill="FFFFFF"/>
                </w:rPr>
                <w:t>,</w:t>
              </w:r>
            </w:ins>
            <w:r>
              <w:rPr>
                <w:rFonts w:ascii="Helvetica" w:hAnsi="Helvetica" w:cs="Helvetica"/>
                <w:color w:val="333333"/>
                <w:sz w:val="21"/>
                <w:szCs w:val="21"/>
                <w:shd w:val="clear" w:color="auto" w:fill="FFFFFF"/>
              </w:rPr>
              <w:t xml:space="preserve">” and updated the list of courses that is included in the program overview. </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99F43BC" w14:textId="7B2DD1A5" w:rsidR="00B80E3B" w:rsidRDefault="00B80E3B" w:rsidP="009816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None</w:t>
            </w:r>
          </w:p>
        </w:t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DF634FA" w14:textId="48ADFAB6" w:rsidR="00B80E3B" w:rsidRDefault="007131E8"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N/A</w:t>
            </w:r>
          </w:p>
        </w:tc>
      </w:tr>
    </w:tbl>
    <w:p w14:paraId="046D4725" w14:textId="77777777" w:rsidR="00175735" w:rsidRPr="00886CAF" w:rsidRDefault="0017573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sectPr w:rsidR="00175735" w:rsidRPr="00886CAF" w:rsidSect="009B1998">
      <w:footerReference w:type="even" r:id="rId11"/>
      <w:footerReference w:type="default" r:id="rId12"/>
      <w:type w:val="continuous"/>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9AADB" w14:textId="77777777" w:rsidR="008D2F78" w:rsidRDefault="008D2F78">
      <w:r>
        <w:separator/>
      </w:r>
    </w:p>
  </w:endnote>
  <w:endnote w:type="continuationSeparator" w:id="0">
    <w:p w14:paraId="192021A0" w14:textId="77777777" w:rsidR="008D2F78" w:rsidRDefault="008D2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05A17" w14:textId="502A060B" w:rsidR="00E31891" w:rsidRPr="00DE0981" w:rsidRDefault="00E31891">
    <w:pPr>
      <w:tabs>
        <w:tab w:val="center" w:pos="4680"/>
        <w:tab w:val="right" w:pos="9360"/>
      </w:tabs>
    </w:pPr>
    <w:r w:rsidRPr="00DE0981">
      <w:t xml:space="preserve">Issue Date: </w:t>
    </w:r>
    <w:r w:rsidR="00011782">
      <w:t>05/15/23</w:t>
    </w:r>
    <w:r w:rsidRPr="00DE0981">
      <w:tab/>
    </w:r>
    <w:r w:rsidR="007131E8">
      <w:fldChar w:fldCharType="begin"/>
    </w:r>
    <w:r w:rsidR="007131E8">
      <w:instrText xml:space="preserve"> PAGE   \* MERGEFORMAT </w:instrText>
    </w:r>
    <w:r w:rsidR="007131E8">
      <w:fldChar w:fldCharType="separate"/>
    </w:r>
    <w:r w:rsidR="007131E8">
      <w:rPr>
        <w:noProof/>
      </w:rPr>
      <w:t>1</w:t>
    </w:r>
    <w:r w:rsidR="007131E8">
      <w:rPr>
        <w:noProof/>
      </w:rPr>
      <w:fldChar w:fldCharType="end"/>
    </w:r>
    <w:r w:rsidRPr="00DE0981">
      <w:tab/>
      <w:t>1245</w:t>
    </w:r>
    <w:r>
      <w:t xml:space="preserve"> Att 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61A6C" w14:textId="0ADBB111" w:rsidR="00F0063A" w:rsidRPr="00DE0981" w:rsidRDefault="00F0063A">
    <w:pPr>
      <w:tabs>
        <w:tab w:val="center" w:pos="4680"/>
        <w:tab w:val="right" w:pos="9360"/>
      </w:tabs>
    </w:pPr>
    <w:r w:rsidRPr="00DE0981">
      <w:t xml:space="preserve">Issue Date: </w:t>
    </w:r>
    <w:r>
      <w:t>05/15/23</w:t>
    </w:r>
    <w:r w:rsidRPr="00DE0981">
      <w:tab/>
    </w:r>
    <w:r>
      <w:t>Exh1-</w:t>
    </w:r>
    <w:r>
      <w:fldChar w:fldCharType="begin"/>
    </w:r>
    <w:r>
      <w:instrText xml:space="preserve"> PAGE   \* MERGEFORMAT </w:instrText>
    </w:r>
    <w:r>
      <w:fldChar w:fldCharType="separate"/>
    </w:r>
    <w:r>
      <w:rPr>
        <w:noProof/>
      </w:rPr>
      <w:t>1</w:t>
    </w:r>
    <w:r>
      <w:rPr>
        <w:noProof/>
      </w:rPr>
      <w:fldChar w:fldCharType="end"/>
    </w:r>
    <w:r w:rsidRPr="00DE0981">
      <w:tab/>
      <w:t>1245</w:t>
    </w:r>
    <w:r>
      <w:t xml:space="preserve"> Att 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1112" w14:textId="77777777" w:rsidR="00E31891" w:rsidRDefault="00E31891">
    <w:pPr>
      <w:spacing w:line="240" w:lineRule="exact"/>
    </w:pPr>
  </w:p>
  <w:p w14:paraId="1A679A36" w14:textId="77777777" w:rsidR="00E31891" w:rsidRDefault="00E31891">
    <w:pPr>
      <w:tabs>
        <w:tab w:val="center" w:pos="6480"/>
        <w:tab w:val="right" w:pos="12960"/>
      </w:tabs>
    </w:pPr>
    <w:r>
      <w:t>Issue Date: 10/31/06</w:t>
    </w:r>
    <w:r>
      <w:tab/>
      <w:t>ATT 1-</w:t>
    </w:r>
    <w:r>
      <w:fldChar w:fldCharType="begin"/>
    </w:r>
    <w:r>
      <w:instrText xml:space="preserve">PAGE </w:instrText>
    </w:r>
    <w:r>
      <w:fldChar w:fldCharType="separate"/>
    </w:r>
    <w:r>
      <w:rPr>
        <w:noProof/>
      </w:rPr>
      <w:t>6</w:t>
    </w:r>
    <w:r>
      <w:fldChar w:fldCharType="end"/>
    </w:r>
    <w:r>
      <w:tab/>
      <w:t>1245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4A485" w14:textId="055299FC" w:rsidR="00E31891" w:rsidRPr="00DE0981" w:rsidRDefault="00E31891">
    <w:pPr>
      <w:tabs>
        <w:tab w:val="center" w:pos="6480"/>
        <w:tab w:val="right" w:pos="12960"/>
      </w:tabs>
    </w:pPr>
    <w:r w:rsidRPr="00DE0981">
      <w:t xml:space="preserve">Issue Date: </w:t>
    </w:r>
    <w:r w:rsidR="00011782">
      <w:t>05/15/23</w:t>
    </w:r>
    <w:r>
      <w:tab/>
      <w:t>Att1-</w:t>
    </w:r>
    <w:r w:rsidR="009B1998">
      <w:fldChar w:fldCharType="begin"/>
    </w:r>
    <w:r w:rsidR="009B1998">
      <w:instrText xml:space="preserve"> PAGE   \* MERGEFORMAT </w:instrText>
    </w:r>
    <w:r w:rsidR="009B1998">
      <w:fldChar w:fldCharType="separate"/>
    </w:r>
    <w:r w:rsidR="009B1998">
      <w:rPr>
        <w:noProof/>
      </w:rPr>
      <w:t>1</w:t>
    </w:r>
    <w:r w:rsidR="009B1998">
      <w:rPr>
        <w:noProof/>
      </w:rPr>
      <w:fldChar w:fldCharType="end"/>
    </w:r>
    <w:r w:rsidRPr="00DE0981">
      <w:tab/>
      <w:t>1245</w:t>
    </w:r>
    <w:r>
      <w:t xml:space="preserve"> Att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BE6B1" w14:textId="77777777" w:rsidR="008D2F78" w:rsidRDefault="008D2F78">
      <w:r>
        <w:separator/>
      </w:r>
    </w:p>
  </w:footnote>
  <w:footnote w:type="continuationSeparator" w:id="0">
    <w:p w14:paraId="655492E2" w14:textId="77777777" w:rsidR="008D2F78" w:rsidRDefault="008D2F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466A8FC"/>
    <w:lvl w:ilvl="0">
      <w:start w:val="1"/>
      <w:numFmt w:val="bullet"/>
      <w:pStyle w:val="ListBullet2"/>
      <w:lvlText w:val=""/>
      <w:lvlJc w:val="left"/>
      <w:pPr>
        <w:tabs>
          <w:tab w:val="num" w:pos="720"/>
        </w:tabs>
        <w:ind w:left="720" w:hanging="360"/>
      </w:pPr>
      <w:rPr>
        <w:rFonts w:ascii="Symbol" w:hAnsi="Symbol" w:hint="default"/>
      </w:rPr>
    </w:lvl>
  </w:abstractNum>
  <w:num w:numId="1" w16cid:durableId="266960785">
    <w:abstractNumId w:val="0"/>
  </w:num>
  <w:num w:numId="2" w16cid:durableId="788932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735"/>
    <w:rsid w:val="00011782"/>
    <w:rsid w:val="00012851"/>
    <w:rsid w:val="00014901"/>
    <w:rsid w:val="00020CC8"/>
    <w:rsid w:val="00036E9F"/>
    <w:rsid w:val="0004657B"/>
    <w:rsid w:val="000912CD"/>
    <w:rsid w:val="000A57C8"/>
    <w:rsid w:val="000A5C9C"/>
    <w:rsid w:val="000A7F9C"/>
    <w:rsid w:val="000B4EC9"/>
    <w:rsid w:val="000C710E"/>
    <w:rsid w:val="000C7850"/>
    <w:rsid w:val="000D18FE"/>
    <w:rsid w:val="000E4C99"/>
    <w:rsid w:val="001116A6"/>
    <w:rsid w:val="001131B2"/>
    <w:rsid w:val="0014007C"/>
    <w:rsid w:val="00163A56"/>
    <w:rsid w:val="00174BBE"/>
    <w:rsid w:val="00175735"/>
    <w:rsid w:val="001826DE"/>
    <w:rsid w:val="001A3E88"/>
    <w:rsid w:val="001A5549"/>
    <w:rsid w:val="001B5196"/>
    <w:rsid w:val="001C3E05"/>
    <w:rsid w:val="001D4241"/>
    <w:rsid w:val="001E5A1D"/>
    <w:rsid w:val="002007AF"/>
    <w:rsid w:val="00201EE2"/>
    <w:rsid w:val="00205FB6"/>
    <w:rsid w:val="0020711B"/>
    <w:rsid w:val="0022155D"/>
    <w:rsid w:val="002317A2"/>
    <w:rsid w:val="00237271"/>
    <w:rsid w:val="00257B9F"/>
    <w:rsid w:val="002722ED"/>
    <w:rsid w:val="00272754"/>
    <w:rsid w:val="00274CD1"/>
    <w:rsid w:val="002766B0"/>
    <w:rsid w:val="002831E3"/>
    <w:rsid w:val="00283B77"/>
    <w:rsid w:val="00285894"/>
    <w:rsid w:val="002B3929"/>
    <w:rsid w:val="002C327F"/>
    <w:rsid w:val="002E724E"/>
    <w:rsid w:val="002F25BE"/>
    <w:rsid w:val="0031617A"/>
    <w:rsid w:val="00353058"/>
    <w:rsid w:val="00364393"/>
    <w:rsid w:val="00371D30"/>
    <w:rsid w:val="003726FC"/>
    <w:rsid w:val="0038374C"/>
    <w:rsid w:val="003A0098"/>
    <w:rsid w:val="003B7E2D"/>
    <w:rsid w:val="003C2164"/>
    <w:rsid w:val="003C468B"/>
    <w:rsid w:val="003E2708"/>
    <w:rsid w:val="003E5B23"/>
    <w:rsid w:val="003E70E4"/>
    <w:rsid w:val="003F263F"/>
    <w:rsid w:val="003F33FE"/>
    <w:rsid w:val="003F55E7"/>
    <w:rsid w:val="00400235"/>
    <w:rsid w:val="004006F6"/>
    <w:rsid w:val="00404BD0"/>
    <w:rsid w:val="00413042"/>
    <w:rsid w:val="00420AFB"/>
    <w:rsid w:val="00427E8F"/>
    <w:rsid w:val="00441913"/>
    <w:rsid w:val="004529CD"/>
    <w:rsid w:val="004550D0"/>
    <w:rsid w:val="004A63C5"/>
    <w:rsid w:val="004B458E"/>
    <w:rsid w:val="004C3312"/>
    <w:rsid w:val="004D1808"/>
    <w:rsid w:val="004E3B46"/>
    <w:rsid w:val="004F7EF8"/>
    <w:rsid w:val="005120D6"/>
    <w:rsid w:val="005273B1"/>
    <w:rsid w:val="0055711F"/>
    <w:rsid w:val="005843F8"/>
    <w:rsid w:val="00585C3C"/>
    <w:rsid w:val="005B3FBB"/>
    <w:rsid w:val="005C18B8"/>
    <w:rsid w:val="005C4C73"/>
    <w:rsid w:val="005D02D6"/>
    <w:rsid w:val="005D2C71"/>
    <w:rsid w:val="005D31B7"/>
    <w:rsid w:val="005D478A"/>
    <w:rsid w:val="00600E82"/>
    <w:rsid w:val="0061148B"/>
    <w:rsid w:val="00616DB7"/>
    <w:rsid w:val="00621FF2"/>
    <w:rsid w:val="00637BC5"/>
    <w:rsid w:val="00651906"/>
    <w:rsid w:val="00652532"/>
    <w:rsid w:val="0066727C"/>
    <w:rsid w:val="00672706"/>
    <w:rsid w:val="006963C1"/>
    <w:rsid w:val="006C5DDE"/>
    <w:rsid w:val="006D29B7"/>
    <w:rsid w:val="006D40CC"/>
    <w:rsid w:val="006D6D07"/>
    <w:rsid w:val="006E40C8"/>
    <w:rsid w:val="006F6CE5"/>
    <w:rsid w:val="0070171B"/>
    <w:rsid w:val="007131E8"/>
    <w:rsid w:val="0071404C"/>
    <w:rsid w:val="00724A9A"/>
    <w:rsid w:val="00727E0E"/>
    <w:rsid w:val="00731AF5"/>
    <w:rsid w:val="00733FAA"/>
    <w:rsid w:val="00735D9B"/>
    <w:rsid w:val="0074176D"/>
    <w:rsid w:val="00746B54"/>
    <w:rsid w:val="00754B35"/>
    <w:rsid w:val="00761226"/>
    <w:rsid w:val="00767D67"/>
    <w:rsid w:val="007865D8"/>
    <w:rsid w:val="00797641"/>
    <w:rsid w:val="007A3272"/>
    <w:rsid w:val="007A3755"/>
    <w:rsid w:val="007B0FF3"/>
    <w:rsid w:val="007C632A"/>
    <w:rsid w:val="007D37F0"/>
    <w:rsid w:val="007F152F"/>
    <w:rsid w:val="007F6BC6"/>
    <w:rsid w:val="007F7363"/>
    <w:rsid w:val="00801332"/>
    <w:rsid w:val="008104AF"/>
    <w:rsid w:val="00827517"/>
    <w:rsid w:val="0085534A"/>
    <w:rsid w:val="00870F22"/>
    <w:rsid w:val="008715EC"/>
    <w:rsid w:val="008723D2"/>
    <w:rsid w:val="0088063F"/>
    <w:rsid w:val="00886CAF"/>
    <w:rsid w:val="008A11D0"/>
    <w:rsid w:val="008A3332"/>
    <w:rsid w:val="008C01BB"/>
    <w:rsid w:val="008C0ACE"/>
    <w:rsid w:val="008C512A"/>
    <w:rsid w:val="008C7378"/>
    <w:rsid w:val="008D2F78"/>
    <w:rsid w:val="008D548F"/>
    <w:rsid w:val="008E71F9"/>
    <w:rsid w:val="008F3FB6"/>
    <w:rsid w:val="008F4B29"/>
    <w:rsid w:val="00902511"/>
    <w:rsid w:val="00913538"/>
    <w:rsid w:val="00931505"/>
    <w:rsid w:val="00950DBB"/>
    <w:rsid w:val="009552A9"/>
    <w:rsid w:val="00960727"/>
    <w:rsid w:val="0096705B"/>
    <w:rsid w:val="009672CB"/>
    <w:rsid w:val="00971D47"/>
    <w:rsid w:val="009811B4"/>
    <w:rsid w:val="0098168E"/>
    <w:rsid w:val="009966D5"/>
    <w:rsid w:val="009A7CAB"/>
    <w:rsid w:val="009B0EF7"/>
    <w:rsid w:val="009B1998"/>
    <w:rsid w:val="009C3B2E"/>
    <w:rsid w:val="009C69E8"/>
    <w:rsid w:val="009D25E5"/>
    <w:rsid w:val="009D26B7"/>
    <w:rsid w:val="009D2A22"/>
    <w:rsid w:val="009D3F2E"/>
    <w:rsid w:val="009E0A0D"/>
    <w:rsid w:val="009E5511"/>
    <w:rsid w:val="009F5237"/>
    <w:rsid w:val="00A25B6F"/>
    <w:rsid w:val="00A322A0"/>
    <w:rsid w:val="00A34147"/>
    <w:rsid w:val="00A34F92"/>
    <w:rsid w:val="00A41885"/>
    <w:rsid w:val="00A4312E"/>
    <w:rsid w:val="00A43BBD"/>
    <w:rsid w:val="00A538CB"/>
    <w:rsid w:val="00A57E35"/>
    <w:rsid w:val="00A624CA"/>
    <w:rsid w:val="00A652AE"/>
    <w:rsid w:val="00A863C5"/>
    <w:rsid w:val="00AA744F"/>
    <w:rsid w:val="00AB132F"/>
    <w:rsid w:val="00AB2000"/>
    <w:rsid w:val="00AC06BF"/>
    <w:rsid w:val="00AC6FA2"/>
    <w:rsid w:val="00AD21B3"/>
    <w:rsid w:val="00AF1159"/>
    <w:rsid w:val="00B15795"/>
    <w:rsid w:val="00B246CF"/>
    <w:rsid w:val="00B2725B"/>
    <w:rsid w:val="00B27D21"/>
    <w:rsid w:val="00B43D1C"/>
    <w:rsid w:val="00B4513B"/>
    <w:rsid w:val="00B45262"/>
    <w:rsid w:val="00B5425E"/>
    <w:rsid w:val="00B54418"/>
    <w:rsid w:val="00B67AE3"/>
    <w:rsid w:val="00B80E3B"/>
    <w:rsid w:val="00B83818"/>
    <w:rsid w:val="00B8559C"/>
    <w:rsid w:val="00BB732A"/>
    <w:rsid w:val="00BC1E1F"/>
    <w:rsid w:val="00BC672A"/>
    <w:rsid w:val="00BD34C0"/>
    <w:rsid w:val="00BD5D90"/>
    <w:rsid w:val="00BE0D10"/>
    <w:rsid w:val="00BF0A1A"/>
    <w:rsid w:val="00BF3997"/>
    <w:rsid w:val="00BF4470"/>
    <w:rsid w:val="00BF664E"/>
    <w:rsid w:val="00C07859"/>
    <w:rsid w:val="00C35540"/>
    <w:rsid w:val="00C73BB6"/>
    <w:rsid w:val="00C8261B"/>
    <w:rsid w:val="00C9097B"/>
    <w:rsid w:val="00C95341"/>
    <w:rsid w:val="00C965A8"/>
    <w:rsid w:val="00CB22B4"/>
    <w:rsid w:val="00CF0A4D"/>
    <w:rsid w:val="00CF1DDB"/>
    <w:rsid w:val="00CF3801"/>
    <w:rsid w:val="00CF4A10"/>
    <w:rsid w:val="00D0602F"/>
    <w:rsid w:val="00D07148"/>
    <w:rsid w:val="00D11E4D"/>
    <w:rsid w:val="00D23E70"/>
    <w:rsid w:val="00D256CC"/>
    <w:rsid w:val="00D36716"/>
    <w:rsid w:val="00D662A4"/>
    <w:rsid w:val="00D72A35"/>
    <w:rsid w:val="00D85BFE"/>
    <w:rsid w:val="00D871C4"/>
    <w:rsid w:val="00D90BE9"/>
    <w:rsid w:val="00D91B68"/>
    <w:rsid w:val="00D93800"/>
    <w:rsid w:val="00D94BC7"/>
    <w:rsid w:val="00D96B60"/>
    <w:rsid w:val="00DA01AD"/>
    <w:rsid w:val="00DC12CF"/>
    <w:rsid w:val="00DC5E98"/>
    <w:rsid w:val="00DC5F2B"/>
    <w:rsid w:val="00DC64D8"/>
    <w:rsid w:val="00DD4E38"/>
    <w:rsid w:val="00DD5391"/>
    <w:rsid w:val="00DD65C4"/>
    <w:rsid w:val="00DE0981"/>
    <w:rsid w:val="00DF1CBE"/>
    <w:rsid w:val="00DF6655"/>
    <w:rsid w:val="00DF7000"/>
    <w:rsid w:val="00E25835"/>
    <w:rsid w:val="00E31891"/>
    <w:rsid w:val="00E338B0"/>
    <w:rsid w:val="00E538FF"/>
    <w:rsid w:val="00E547B3"/>
    <w:rsid w:val="00E63CE7"/>
    <w:rsid w:val="00E677BD"/>
    <w:rsid w:val="00E71D4B"/>
    <w:rsid w:val="00E72C7E"/>
    <w:rsid w:val="00E73913"/>
    <w:rsid w:val="00E77597"/>
    <w:rsid w:val="00E9102E"/>
    <w:rsid w:val="00EB5536"/>
    <w:rsid w:val="00EC3717"/>
    <w:rsid w:val="00ED34C2"/>
    <w:rsid w:val="00ED4F68"/>
    <w:rsid w:val="00EE5A14"/>
    <w:rsid w:val="00EE5DB3"/>
    <w:rsid w:val="00EE6831"/>
    <w:rsid w:val="00EF461A"/>
    <w:rsid w:val="00EF4AEA"/>
    <w:rsid w:val="00EF54FB"/>
    <w:rsid w:val="00F0063A"/>
    <w:rsid w:val="00F04845"/>
    <w:rsid w:val="00F23CBC"/>
    <w:rsid w:val="00F35C83"/>
    <w:rsid w:val="00F51EE6"/>
    <w:rsid w:val="00F7515C"/>
    <w:rsid w:val="00F77F41"/>
    <w:rsid w:val="00F84376"/>
    <w:rsid w:val="00F90D79"/>
    <w:rsid w:val="00FC444B"/>
    <w:rsid w:val="00FD5415"/>
    <w:rsid w:val="00FD70F9"/>
    <w:rsid w:val="00FE20ED"/>
    <w:rsid w:val="00FE270C"/>
    <w:rsid w:val="00FE7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BF63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5540"/>
    <w:pPr>
      <w:widowControl w:val="0"/>
      <w:autoSpaceDE w:val="0"/>
      <w:autoSpaceDN w:val="0"/>
      <w:adjustRightInd w:val="0"/>
    </w:pPr>
  </w:style>
  <w:style w:type="paragraph" w:styleId="Heading1">
    <w:name w:val="heading 1"/>
    <w:basedOn w:val="BodyText"/>
    <w:next w:val="BodyText"/>
    <w:link w:val="Heading1Char"/>
    <w:qFormat/>
    <w:rsid w:val="005D31B7"/>
    <w:pPr>
      <w:keepNext/>
      <w:keepLines/>
      <w:spacing w:before="440"/>
      <w:ind w:left="360" w:hanging="360"/>
      <w:outlineLvl w:val="0"/>
    </w:pPr>
    <w:rPr>
      <w:rFonts w:eastAsiaTheme="majorEastAsia" w:cstheme="majorBidi"/>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C35540"/>
  </w:style>
  <w:style w:type="paragraph" w:styleId="Header">
    <w:name w:val="header"/>
    <w:basedOn w:val="Normal"/>
    <w:rsid w:val="00DC64D8"/>
    <w:pPr>
      <w:tabs>
        <w:tab w:val="center" w:pos="4320"/>
        <w:tab w:val="right" w:pos="8640"/>
      </w:tabs>
    </w:pPr>
  </w:style>
  <w:style w:type="paragraph" w:styleId="Footer">
    <w:name w:val="footer"/>
    <w:basedOn w:val="Normal"/>
    <w:rsid w:val="00DC64D8"/>
    <w:pPr>
      <w:tabs>
        <w:tab w:val="center" w:pos="4320"/>
        <w:tab w:val="right" w:pos="8640"/>
      </w:tabs>
    </w:pPr>
  </w:style>
  <w:style w:type="paragraph" w:styleId="BalloonText">
    <w:name w:val="Balloon Text"/>
    <w:basedOn w:val="Normal"/>
    <w:semiHidden/>
    <w:rsid w:val="004550D0"/>
    <w:rPr>
      <w:rFonts w:ascii="Tahoma" w:hAnsi="Tahoma" w:cs="Tahoma"/>
      <w:sz w:val="16"/>
      <w:szCs w:val="16"/>
    </w:rPr>
  </w:style>
  <w:style w:type="paragraph" w:styleId="Revision">
    <w:name w:val="Revision"/>
    <w:hidden/>
    <w:uiPriority w:val="99"/>
    <w:semiHidden/>
    <w:rsid w:val="002766B0"/>
  </w:style>
  <w:style w:type="paragraph" w:customStyle="1" w:styleId="NRCINSPECTIONMANUAL">
    <w:name w:val="NRC INSPECTION MANUAL"/>
    <w:next w:val="BodyText"/>
    <w:link w:val="NRCINSPECTIONMANUALChar"/>
    <w:qFormat/>
    <w:rsid w:val="007A3755"/>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7A3755"/>
    <w:rPr>
      <w:rFonts w:eastAsiaTheme="minorHAnsi"/>
      <w:sz w:val="20"/>
    </w:rPr>
  </w:style>
  <w:style w:type="paragraph" w:styleId="BodyText">
    <w:name w:val="Body Text"/>
    <w:basedOn w:val="Normal"/>
    <w:link w:val="BodyTextChar"/>
    <w:unhideWhenUsed/>
    <w:rsid w:val="005D31B7"/>
    <w:pPr>
      <w:spacing w:after="220"/>
    </w:pPr>
  </w:style>
  <w:style w:type="character" w:customStyle="1" w:styleId="BodyTextChar">
    <w:name w:val="Body Text Char"/>
    <w:basedOn w:val="DefaultParagraphFont"/>
    <w:link w:val="BodyText"/>
    <w:rsid w:val="005D31B7"/>
  </w:style>
  <w:style w:type="paragraph" w:customStyle="1" w:styleId="IMCIP">
    <w:name w:val="IMC/IP #"/>
    <w:rsid w:val="007A3755"/>
    <w:pPr>
      <w:widowControl w:val="0"/>
      <w:pBdr>
        <w:top w:val="single" w:sz="8" w:space="3" w:color="auto"/>
        <w:bottom w:val="single" w:sz="8" w:space="3" w:color="auto"/>
      </w:pBdr>
      <w:spacing w:after="220"/>
      <w:jc w:val="center"/>
    </w:pPr>
    <w:rPr>
      <w:rFonts w:eastAsiaTheme="minorHAnsi"/>
      <w:iCs/>
      <w:caps/>
    </w:rPr>
  </w:style>
  <w:style w:type="paragraph" w:styleId="Title">
    <w:name w:val="Title"/>
    <w:basedOn w:val="Normal"/>
    <w:next w:val="Normal"/>
    <w:link w:val="TitleChar"/>
    <w:qFormat/>
    <w:rsid w:val="007A3755"/>
    <w:pPr>
      <w:widowControl/>
      <w:spacing w:before="220" w:after="220"/>
      <w:jc w:val="center"/>
    </w:pPr>
  </w:style>
  <w:style w:type="character" w:customStyle="1" w:styleId="TitleChar">
    <w:name w:val="Title Char"/>
    <w:basedOn w:val="DefaultParagraphFont"/>
    <w:link w:val="Title"/>
    <w:rsid w:val="007A3755"/>
  </w:style>
  <w:style w:type="paragraph" w:customStyle="1" w:styleId="EffectiveDate">
    <w:name w:val="Effective Date"/>
    <w:next w:val="BodyText"/>
    <w:qFormat/>
    <w:rsid w:val="007A3755"/>
    <w:pPr>
      <w:spacing w:before="220" w:after="440"/>
      <w:jc w:val="center"/>
    </w:pPr>
  </w:style>
  <w:style w:type="character" w:customStyle="1" w:styleId="Heading1Char">
    <w:name w:val="Heading 1 Char"/>
    <w:basedOn w:val="DefaultParagraphFont"/>
    <w:link w:val="Heading1"/>
    <w:rsid w:val="005D31B7"/>
    <w:rPr>
      <w:rFonts w:eastAsiaTheme="majorEastAsia" w:cstheme="majorBidi"/>
      <w:caps/>
    </w:rPr>
  </w:style>
  <w:style w:type="paragraph" w:customStyle="1" w:styleId="END">
    <w:name w:val="END"/>
    <w:basedOn w:val="Normal"/>
    <w:qFormat/>
    <w:rsid w:val="005D31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440" w:after="440"/>
      <w:jc w:val="center"/>
    </w:pPr>
  </w:style>
  <w:style w:type="paragraph" w:customStyle="1" w:styleId="attachmenttitle">
    <w:name w:val="attachment title"/>
    <w:next w:val="BodyText"/>
    <w:qFormat/>
    <w:rsid w:val="007865D8"/>
    <w:pPr>
      <w:keepNext/>
      <w:keepLines/>
      <w:widowControl w:val="0"/>
      <w:spacing w:after="220"/>
      <w:jc w:val="center"/>
      <w:outlineLvl w:val="0"/>
    </w:pPr>
  </w:style>
  <w:style w:type="paragraph" w:customStyle="1" w:styleId="BodyText-table">
    <w:name w:val="Body Text - table"/>
    <w:qFormat/>
    <w:rsid w:val="00BB732A"/>
    <w:rPr>
      <w:rFonts w:eastAsiaTheme="minorHAnsi" w:cstheme="minorBidi"/>
    </w:rPr>
  </w:style>
  <w:style w:type="paragraph" w:styleId="BodyText2">
    <w:name w:val="Body Text 2"/>
    <w:basedOn w:val="Normal"/>
    <w:link w:val="BodyText2Char"/>
    <w:rsid w:val="00BB732A"/>
    <w:pPr>
      <w:widowControl/>
      <w:spacing w:after="220"/>
      <w:ind w:left="360"/>
    </w:pPr>
  </w:style>
  <w:style w:type="character" w:customStyle="1" w:styleId="BodyText2Char">
    <w:name w:val="Body Text 2 Char"/>
    <w:basedOn w:val="DefaultParagraphFont"/>
    <w:link w:val="BodyText2"/>
    <w:rsid w:val="00BB732A"/>
  </w:style>
  <w:style w:type="paragraph" w:customStyle="1" w:styleId="JOURNALHeading2">
    <w:name w:val="JOURNAL Heading 2"/>
    <w:basedOn w:val="BodyText"/>
    <w:qFormat/>
    <w:rsid w:val="00BB732A"/>
    <w:pPr>
      <w:keepNext/>
      <w:widowControl/>
      <w:autoSpaceDE/>
      <w:autoSpaceDN/>
      <w:adjustRightInd/>
      <w:spacing w:before="440"/>
      <w:ind w:left="2520" w:hanging="2520"/>
    </w:pPr>
    <w:rPr>
      <w:rFonts w:eastAsiaTheme="minorHAnsi"/>
      <w:bCs/>
    </w:rPr>
  </w:style>
  <w:style w:type="paragraph" w:customStyle="1" w:styleId="JournalTOPIC">
    <w:name w:val="Journal TOPIC"/>
    <w:basedOn w:val="Normal"/>
    <w:qFormat/>
    <w:rsid w:val="00BB732A"/>
    <w:pPr>
      <w:keepNext/>
      <w:keepLines/>
      <w:pageBreakBefore/>
      <w:spacing w:after="220"/>
      <w:jc w:val="center"/>
      <w:outlineLvl w:val="1"/>
    </w:pPr>
    <w:rPr>
      <w:rFonts w:eastAsiaTheme="minorHAnsi"/>
    </w:rPr>
  </w:style>
  <w:style w:type="paragraph" w:styleId="ListBullet2">
    <w:name w:val="List Bullet 2"/>
    <w:unhideWhenUsed/>
    <w:rsid w:val="00BB732A"/>
    <w:pPr>
      <w:numPr>
        <w:numId w:val="2"/>
      </w:numPr>
      <w:spacing w:after="220"/>
    </w:pPr>
    <w:rPr>
      <w:rFonts w:eastAsiaTheme="minorHAnsi"/>
    </w:rPr>
  </w:style>
  <w:style w:type="paragraph" w:customStyle="1" w:styleId="SectionTitlePage">
    <w:name w:val="Section Title Page"/>
    <w:basedOn w:val="BodyText"/>
    <w:rsid w:val="00BB732A"/>
    <w:pPr>
      <w:widowControl/>
      <w:autoSpaceDE/>
      <w:autoSpaceDN/>
      <w:adjustRightInd/>
      <w:jc w:val="center"/>
    </w:pPr>
    <w:rPr>
      <w:rFonts w:cs="Times New Roman"/>
      <w:szCs w:val="20"/>
    </w:rPr>
  </w:style>
  <w:style w:type="paragraph" w:styleId="TOC1">
    <w:name w:val="toc 1"/>
    <w:basedOn w:val="Normal"/>
    <w:next w:val="Normal"/>
    <w:autoRedefine/>
    <w:uiPriority w:val="39"/>
    <w:unhideWhenUsed/>
    <w:rsid w:val="00BB732A"/>
    <w:pPr>
      <w:spacing w:after="120"/>
    </w:pPr>
    <w:rPr>
      <w:rFonts w:eastAsiaTheme="minorHAnsi"/>
    </w:rPr>
  </w:style>
  <w:style w:type="paragraph" w:styleId="TOCHeading">
    <w:name w:val="TOC Heading"/>
    <w:basedOn w:val="Heading1"/>
    <w:next w:val="Normal"/>
    <w:uiPriority w:val="39"/>
    <w:unhideWhenUsed/>
    <w:qFormat/>
    <w:rsid w:val="00BB732A"/>
    <w:pPr>
      <w:spacing w:before="0"/>
      <w:jc w:val="center"/>
      <w:outlineLvl w:val="9"/>
    </w:pPr>
    <w:rPr>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523158-20B8-4C60-BC5A-7B14811223AA}">
  <ds:schemaRefs>
    <ds:schemaRef ds:uri="http://schemas.openxmlformats.org/officeDocument/2006/bibliography"/>
  </ds:schemaRefs>
</ds:datastoreItem>
</file>

<file path=customXml/itemProps2.xml><?xml version="1.0" encoding="utf-8"?>
<ds:datastoreItem xmlns:ds="http://schemas.openxmlformats.org/officeDocument/2006/customXml" ds:itemID="{B1EC6F49-65BC-40D4-A235-823C78A0331E}"/>
</file>

<file path=customXml/itemProps3.xml><?xml version="1.0" encoding="utf-8"?>
<ds:datastoreItem xmlns:ds="http://schemas.openxmlformats.org/officeDocument/2006/customXml" ds:itemID="{4A3F1324-98E0-4ACE-BD0F-6B05CE4ED368}"/>
</file>

<file path=customXml/itemProps4.xml><?xml version="1.0" encoding="utf-8"?>
<ds:datastoreItem xmlns:ds="http://schemas.openxmlformats.org/officeDocument/2006/customXml" ds:itemID="{D9E5F3E6-DAB4-4576-BED8-34F77A0CD11F}"/>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1199</Words>
  <Characters>6836</Characters>
  <Application>Microsoft Office Word</Application>
  <DocSecurity>2</DocSecurity>
  <Lines>56</Lines>
  <Paragraphs>16</Paragraphs>
  <ScaleCrop>false</ScaleCrop>
  <Company/>
  <LinksUpToDate>false</LinksUpToDate>
  <CharactersWithSpaces>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2023-05-15T18:24:00Z</dcterms:created>
  <dcterms:modified xsi:type="dcterms:W3CDTF">2023-05-15T18:25:00Z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