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34E36" w14:textId="2065E785" w:rsidR="00AB7AE5" w:rsidRPr="005B5539" w:rsidRDefault="005B5539" w:rsidP="008A66DA">
      <w:pPr>
        <w:pStyle w:val="NRCINSPECTIONMANUAL"/>
      </w:pPr>
      <w:bookmarkStart w:id="0" w:name="_Hlk125027613"/>
      <w:r>
        <w:rPr>
          <w:b/>
          <w:bCs/>
          <w:sz w:val="38"/>
          <w:szCs w:val="38"/>
        </w:rPr>
        <w:tab/>
      </w:r>
      <w:r w:rsidR="00AB7AE5" w:rsidRPr="005B5539">
        <w:rPr>
          <w:b/>
          <w:bCs/>
          <w:sz w:val="38"/>
          <w:szCs w:val="38"/>
        </w:rPr>
        <w:t>NRC INSPECTION MANUAL</w:t>
      </w:r>
      <w:r w:rsidR="00AB7AE5" w:rsidRPr="005B5539">
        <w:tab/>
        <w:t>IR</w:t>
      </w:r>
      <w:ins w:id="1" w:author="Author">
        <w:r w:rsidR="003453A7">
          <w:t>AB</w:t>
        </w:r>
      </w:ins>
    </w:p>
    <w:p w14:paraId="78DC5192" w14:textId="77777777" w:rsidR="00AB7AE5" w:rsidRPr="005B5539" w:rsidRDefault="00AB7AE5" w:rsidP="005B480F">
      <w:pPr>
        <w:pStyle w:val="IMCIP"/>
      </w:pPr>
      <w:r w:rsidRPr="005B5539">
        <w:tab/>
        <w:t xml:space="preserve">INSPECTION MANUAL CHAPTER 1245 ATTACHMENT </w:t>
      </w:r>
      <w:r w:rsidR="005B5539" w:rsidRPr="005B5539">
        <w:t>2</w:t>
      </w:r>
    </w:p>
    <w:p w14:paraId="458B07E9" w14:textId="77777777" w:rsidR="007518B9" w:rsidRDefault="005B5539" w:rsidP="00D76CD7">
      <w:pPr>
        <w:pStyle w:val="Title"/>
        <w:rPr>
          <w:bCs/>
        </w:rPr>
      </w:pPr>
      <w:r w:rsidRPr="005B5539">
        <w:rPr>
          <w:bCs/>
        </w:rPr>
        <w:t>INSPECTOR COMPETENCIES</w:t>
      </w:r>
    </w:p>
    <w:p w14:paraId="0AC54FA3" w14:textId="6B17A158" w:rsidR="001674C8" w:rsidRPr="005B5539" w:rsidRDefault="001674C8" w:rsidP="00163138">
      <w:pPr>
        <w:pStyle w:val="EffectiveDate"/>
      </w:pPr>
      <w:r>
        <w:rPr>
          <w:bCs/>
        </w:rPr>
        <w:t>Effective Date:</w:t>
      </w:r>
      <w:r w:rsidR="00FA51EA">
        <w:rPr>
          <w:bCs/>
        </w:rPr>
        <w:t xml:space="preserve"> 01/23/2023</w:t>
      </w:r>
    </w:p>
    <w:p w14:paraId="09632FD6" w14:textId="7A028816" w:rsidR="007518B9" w:rsidRPr="00AB7AE5" w:rsidRDefault="007518B9" w:rsidP="00D57725">
      <w:pPr>
        <w:pStyle w:val="BodyText"/>
      </w:pPr>
      <w:r w:rsidRPr="00AB7AE5">
        <w:t xml:space="preserve">The U.S. Nuclear Regulatory Commission (NRC) has designed the </w:t>
      </w:r>
      <w:r w:rsidR="007B12D5" w:rsidRPr="00AB7AE5">
        <w:t xml:space="preserve">initial </w:t>
      </w:r>
      <w:r w:rsidRPr="00AB7AE5">
        <w:t>training and qualification program detailed in this manual chapter to ensure that every inspector acquires competency in four general areas:</w:t>
      </w:r>
    </w:p>
    <w:p w14:paraId="483B18C0" w14:textId="24E4D3BF" w:rsidR="007518B9" w:rsidRPr="00E75ABA" w:rsidRDefault="007518B9" w:rsidP="00B8608E">
      <w:pPr>
        <w:pStyle w:val="Heading2"/>
      </w:pPr>
      <w:r w:rsidRPr="00E75ABA">
        <w:t>Area 1</w:t>
      </w:r>
      <w:r w:rsidR="005B5539" w:rsidRPr="00E75ABA">
        <w:tab/>
      </w:r>
      <w:r w:rsidRPr="00B8608E">
        <w:rPr>
          <w:u w:val="single"/>
        </w:rPr>
        <w:t>Understand the legal basis for and the regulatory processes used to achieve the NRC</w:t>
      </w:r>
      <w:r w:rsidR="007B12D5" w:rsidRPr="00B8608E">
        <w:rPr>
          <w:u w:val="single"/>
        </w:rPr>
        <w:t>’</w:t>
      </w:r>
      <w:r w:rsidRPr="00B8608E">
        <w:rPr>
          <w:u w:val="single"/>
        </w:rPr>
        <w:t>s regulatory objectives by doing the following</w:t>
      </w:r>
      <w:r w:rsidRPr="00B8608E">
        <w:t>:</w:t>
      </w:r>
    </w:p>
    <w:p w14:paraId="656D33DD" w14:textId="77777777" w:rsidR="007518B9" w:rsidRPr="00AB7AE5" w:rsidRDefault="007518B9" w:rsidP="000B653C">
      <w:pPr>
        <w:pStyle w:val="ListBullet3"/>
        <w:widowControl/>
        <w:spacing w:after="220"/>
        <w:contextualSpacing w:val="0"/>
      </w:pPr>
      <w:r w:rsidRPr="00AB7AE5">
        <w:t>acquiring a fundamental understanding of the NRC organizational structure and objectives (Regulatory Framework)</w:t>
      </w:r>
      <w:r w:rsidRPr="00AB7AE5">
        <w:rPr>
          <w:rStyle w:val="FootnoteReference"/>
          <w:vertAlign w:val="superscript"/>
        </w:rPr>
        <w:footnoteReference w:id="1"/>
      </w:r>
    </w:p>
    <w:p w14:paraId="1D6B8F9E" w14:textId="4E2BAF79" w:rsidR="007518B9" w:rsidRPr="00AB7AE5" w:rsidRDefault="007518B9" w:rsidP="000B653C">
      <w:pPr>
        <w:pStyle w:val="ListBullet3"/>
        <w:widowControl/>
        <w:spacing w:after="220"/>
        <w:contextualSpacing w:val="0"/>
      </w:pPr>
      <w:r w:rsidRPr="00AB7AE5">
        <w:t>understanding the basis for the authority of the agency (Regulatory Framework)</w:t>
      </w:r>
    </w:p>
    <w:p w14:paraId="116C2163" w14:textId="0896E383" w:rsidR="007518B9" w:rsidRPr="00AB7AE5" w:rsidRDefault="007518B9" w:rsidP="000B653C">
      <w:pPr>
        <w:pStyle w:val="ListBullet3"/>
        <w:widowControl/>
        <w:spacing w:after="220"/>
        <w:contextualSpacing w:val="0"/>
      </w:pPr>
      <w:r w:rsidRPr="00AB7AE5">
        <w:t>understanding the processes established to achieve the regulatory objectives (Regulatory Framework)</w:t>
      </w:r>
    </w:p>
    <w:p w14:paraId="2A83DC90" w14:textId="2538F865" w:rsidR="007518B9" w:rsidRPr="00986013" w:rsidRDefault="007518B9" w:rsidP="00B8608E">
      <w:pPr>
        <w:pStyle w:val="Heading2"/>
      </w:pPr>
      <w:r w:rsidRPr="000B653C">
        <w:t>Area 2</w:t>
      </w:r>
      <w:r w:rsidRPr="000B653C">
        <w:rPr>
          <w:b/>
        </w:rPr>
        <w:t xml:space="preserve"> </w:t>
      </w:r>
      <w:r w:rsidRPr="000B653C">
        <w:rPr>
          <w:b/>
        </w:rPr>
        <w:tab/>
      </w:r>
      <w:r w:rsidRPr="00B8608E">
        <w:rPr>
          <w:u w:val="single"/>
        </w:rPr>
        <w:t>Understand the technology and apply concepts in various technical areas to allow the NRC to carry out its overall responsibilities by doing the following</w:t>
      </w:r>
      <w:r w:rsidRPr="00986013">
        <w:t>:</w:t>
      </w:r>
    </w:p>
    <w:p w14:paraId="6EE57DFB" w14:textId="4227E305" w:rsidR="007518B9" w:rsidRPr="00AB7AE5" w:rsidRDefault="007518B9" w:rsidP="000B653C">
      <w:pPr>
        <w:pStyle w:val="ListBullet3"/>
        <w:widowControl/>
        <w:spacing w:after="220"/>
        <w:contextualSpacing w:val="0"/>
      </w:pPr>
      <w:r w:rsidRPr="00AB7AE5">
        <w:t>understanding science and engineering fundamentals in a specific field of expertise (Basic Technologies)</w:t>
      </w:r>
    </w:p>
    <w:p w14:paraId="3E84C0E8" w14:textId="0F3D13F5" w:rsidR="007518B9" w:rsidRPr="00AB7AE5" w:rsidRDefault="007518B9" w:rsidP="000B653C">
      <w:pPr>
        <w:pStyle w:val="ListBullet3"/>
        <w:widowControl/>
        <w:spacing w:after="220"/>
        <w:contextualSpacing w:val="0"/>
      </w:pPr>
      <w:r w:rsidRPr="00AB7AE5">
        <w:t>developing and maintaining an understanding of how basic nuclear plant design and operations provide for the protection of public health and safety (Fundamental Plant Design and Operation)</w:t>
      </w:r>
    </w:p>
    <w:p w14:paraId="65175992" w14:textId="183D73F9" w:rsidR="007518B9" w:rsidRPr="00AB7AE5" w:rsidRDefault="007518B9" w:rsidP="000B653C">
      <w:pPr>
        <w:pStyle w:val="ListBullet3"/>
        <w:widowControl/>
        <w:spacing w:after="220"/>
        <w:contextualSpacing w:val="0"/>
      </w:pPr>
      <w:r w:rsidRPr="00AB7AE5">
        <w:t>using knowledge of a specific reactor type or within a specialized technical area to identify, address, and resolve regulatory issues (Technical Area Expertise)</w:t>
      </w:r>
    </w:p>
    <w:p w14:paraId="22916F7B" w14:textId="3034DEC7" w:rsidR="007518B9" w:rsidRPr="00986013" w:rsidRDefault="007518B9" w:rsidP="00B8608E">
      <w:pPr>
        <w:pStyle w:val="Heading2"/>
      </w:pPr>
      <w:r w:rsidRPr="000B653C">
        <w:t>Area 3</w:t>
      </w:r>
      <w:r w:rsidRPr="000B653C">
        <w:tab/>
      </w:r>
      <w:r w:rsidRPr="00B8608E">
        <w:rPr>
          <w:u w:val="single"/>
        </w:rPr>
        <w:t>Master the techniques and skills needed to collect, analyze, and integrate information using a safety focus to develop a supportable regulatory conclusion by doing the following</w:t>
      </w:r>
      <w:r w:rsidRPr="00986013">
        <w:t>:</w:t>
      </w:r>
    </w:p>
    <w:p w14:paraId="69FBA745" w14:textId="0B84DBF9" w:rsidR="007518B9" w:rsidRPr="00AB7AE5" w:rsidRDefault="007518B9" w:rsidP="000B653C">
      <w:pPr>
        <w:pStyle w:val="ListBullet3"/>
        <w:widowControl/>
        <w:spacing w:after="220"/>
        <w:contextualSpacing w:val="0"/>
      </w:pPr>
      <w:r w:rsidRPr="00AB7AE5">
        <w:t>independently gathering information through objective review, observation, and open communications (Inspection)</w:t>
      </w:r>
    </w:p>
    <w:p w14:paraId="003806F4" w14:textId="77777777" w:rsidR="007518B9" w:rsidRDefault="007518B9" w:rsidP="000B653C">
      <w:pPr>
        <w:pStyle w:val="ListBullet3"/>
        <w:widowControl/>
        <w:spacing w:after="220"/>
        <w:contextualSpacing w:val="0"/>
      </w:pPr>
      <w:r w:rsidRPr="00AB7AE5">
        <w:t>determining acceptability of information by comparing to established criteria (Inspection)</w:t>
      </w:r>
    </w:p>
    <w:p w14:paraId="4EE135EA" w14:textId="02F797CF" w:rsidR="007518B9" w:rsidRPr="00AB7AE5" w:rsidRDefault="007518B9" w:rsidP="000B653C">
      <w:pPr>
        <w:pStyle w:val="ListBullet3"/>
        <w:widowControl/>
        <w:spacing w:after="220"/>
        <w:contextualSpacing w:val="0"/>
      </w:pPr>
      <w:r w:rsidRPr="00AB7AE5">
        <w:lastRenderedPageBreak/>
        <w:t>responding to events or conditions involving potential or actual adverse safety consequences (Emergency Response)</w:t>
      </w:r>
    </w:p>
    <w:p w14:paraId="591E962D" w14:textId="6F878416" w:rsidR="007518B9" w:rsidRPr="00AB7AE5" w:rsidRDefault="007518B9" w:rsidP="000B653C">
      <w:pPr>
        <w:pStyle w:val="ListBullet3"/>
        <w:widowControl/>
        <w:spacing w:after="220"/>
        <w:contextualSpacing w:val="0"/>
      </w:pPr>
      <w:r w:rsidRPr="00AB7AE5">
        <w:t>approaching problems objectively, gathering and integrating information, and developing a comprehensive understanding before reaching a conclusion (Problem Analysis)</w:t>
      </w:r>
    </w:p>
    <w:p w14:paraId="520DFAE7" w14:textId="3CE3406C" w:rsidR="007518B9" w:rsidRPr="00AB7AE5" w:rsidRDefault="007518B9" w:rsidP="000B653C">
      <w:pPr>
        <w:pStyle w:val="ListBullet3"/>
        <w:widowControl/>
        <w:spacing w:after="220"/>
        <w:contextualSpacing w:val="0"/>
      </w:pPr>
      <w:r w:rsidRPr="00AB7AE5">
        <w:t>objectively analyzing and integrating information using a safety focus to identify the appropriate regulatory conclusion and regulatory response (Assessment and Enforcement)</w:t>
      </w:r>
    </w:p>
    <w:p w14:paraId="4AA63445" w14:textId="499AB8B6" w:rsidR="007518B9" w:rsidRPr="00986013" w:rsidRDefault="007518B9" w:rsidP="00B8608E">
      <w:pPr>
        <w:pStyle w:val="Heading2"/>
      </w:pPr>
      <w:r w:rsidRPr="000B653C">
        <w:t>Area 4</w:t>
      </w:r>
      <w:r w:rsidRPr="000B653C">
        <w:tab/>
      </w:r>
      <w:r w:rsidRPr="00B8608E">
        <w:rPr>
          <w:u w:val="single"/>
        </w:rPr>
        <w:t>Have the personal and interpersonal skills to carry out assigned regulatory activities either individually or as part of a team by doing the following</w:t>
      </w:r>
      <w:r w:rsidRPr="00986013">
        <w:t>:</w:t>
      </w:r>
    </w:p>
    <w:p w14:paraId="01EC4AF5" w14:textId="77777777" w:rsidR="007518B9" w:rsidRPr="00AB7AE5" w:rsidRDefault="007518B9" w:rsidP="000B653C">
      <w:pPr>
        <w:pStyle w:val="ListBullet3"/>
        <w:widowControl/>
        <w:spacing w:after="220"/>
        <w:contextualSpacing w:val="0"/>
      </w:pPr>
      <w:r w:rsidRPr="00AB7AE5">
        <w:t>clearly expressing ideas or thoughts, carefully listening, and speaking and writing with appropriate safety focus and context (Communication)</w:t>
      </w:r>
    </w:p>
    <w:p w14:paraId="7A3F3BA7" w14:textId="77777777" w:rsidR="007518B9" w:rsidRPr="00AB7AE5" w:rsidRDefault="007518B9" w:rsidP="000B653C">
      <w:pPr>
        <w:pStyle w:val="ListBullet3"/>
        <w:widowControl/>
        <w:spacing w:after="220"/>
        <w:contextualSpacing w:val="0"/>
      </w:pPr>
      <w:r w:rsidRPr="00AB7AE5">
        <w:t>working collaboratively with others toward common objectives (Teamwork)</w:t>
      </w:r>
    </w:p>
    <w:p w14:paraId="49B27961" w14:textId="77777777" w:rsidR="007518B9" w:rsidRPr="00AB7AE5" w:rsidRDefault="007518B9" w:rsidP="000B653C">
      <w:pPr>
        <w:pStyle w:val="ListBullet3"/>
        <w:widowControl/>
        <w:spacing w:after="220"/>
        <w:contextualSpacing w:val="0"/>
      </w:pPr>
      <w:r w:rsidRPr="00AB7AE5">
        <w:t>working independently, exercising judgment, and exhibiting flexibility in the completion of activities including during difficult or challenging situations (Self-Management)</w:t>
      </w:r>
    </w:p>
    <w:p w14:paraId="6D80D98C" w14:textId="77777777" w:rsidR="007518B9" w:rsidRPr="00AB7AE5" w:rsidRDefault="007518B9" w:rsidP="000B653C">
      <w:pPr>
        <w:pStyle w:val="ListBullet3"/>
        <w:widowControl/>
        <w:spacing w:after="220"/>
        <w:contextualSpacing w:val="0"/>
      </w:pPr>
      <w:r w:rsidRPr="00AB7AE5">
        <w:t>using technology to gather, manipulate, and share information (Information Technology)</w:t>
      </w:r>
    </w:p>
    <w:p w14:paraId="30E75FF1" w14:textId="77777777" w:rsidR="007518B9" w:rsidRPr="00986013" w:rsidRDefault="007518B9" w:rsidP="005F7AB3">
      <w:pPr>
        <w:pStyle w:val="Heading1"/>
      </w:pPr>
      <w:r w:rsidRPr="00986013">
        <w:t>Inspector Competency Assessment by the Oral Qualification Board</w:t>
      </w:r>
    </w:p>
    <w:p w14:paraId="54798CBF" w14:textId="1FA2DA14" w:rsidR="007518B9" w:rsidRPr="00AB7AE5" w:rsidRDefault="007518B9" w:rsidP="00D57725">
      <w:pPr>
        <w:pStyle w:val="BodyText"/>
      </w:pPr>
      <w:r w:rsidRPr="00AB7AE5">
        <w:t>The Oral Qualification Board will specifically assess how well an inspector demonstrates an understanding of and appreciation for the NRC</w:t>
      </w:r>
      <w:r w:rsidR="00E7772F">
        <w:t>’</w:t>
      </w:r>
      <w:r w:rsidRPr="00AB7AE5">
        <w:t xml:space="preserve">s organizational values of integrity, </w:t>
      </w:r>
      <w:r w:rsidR="00E7772F">
        <w:t xml:space="preserve">service openness, commitment, cooperation </w:t>
      </w:r>
      <w:r w:rsidRPr="00AB7AE5">
        <w:t xml:space="preserve">excellence, </w:t>
      </w:r>
      <w:r w:rsidR="00E7772F">
        <w:t>and respect</w:t>
      </w:r>
      <w:r w:rsidRPr="00AB7AE5">
        <w:t>. To that end, the Oral Qualification Board will verify that inspectors demonstrate the following knowledge and attitudes in the listed competency areas</w:t>
      </w:r>
      <w:r w:rsidR="007B12D5" w:rsidRPr="00AB7AE5">
        <w:t xml:space="preserve"> through a series of knowledge and application</w:t>
      </w:r>
      <w:r w:rsidR="00E7772F">
        <w:t xml:space="preserve"> </w:t>
      </w:r>
      <w:r w:rsidR="00EE7D22" w:rsidRPr="00AB7AE5">
        <w:t>-</w:t>
      </w:r>
      <w:r w:rsidR="007B12D5" w:rsidRPr="00AB7AE5">
        <w:t xml:space="preserve"> based questions</w:t>
      </w:r>
      <w:r w:rsidRPr="00AB7AE5">
        <w:t>:</w:t>
      </w:r>
    </w:p>
    <w:p w14:paraId="25CD5966" w14:textId="6DDCBB29" w:rsidR="007518B9" w:rsidRPr="00986013" w:rsidRDefault="007518B9" w:rsidP="00B8608E">
      <w:pPr>
        <w:pStyle w:val="Heading2"/>
      </w:pPr>
      <w:r w:rsidRPr="00B8608E">
        <w:t>Area 1</w:t>
      </w:r>
      <w:r w:rsidR="00B8608E" w:rsidRPr="00B8608E">
        <w:tab/>
      </w:r>
      <w:r w:rsidRPr="00B8608E">
        <w:rPr>
          <w:u w:val="single"/>
        </w:rPr>
        <w:t>Legal Basis and Regulatory Processes</w:t>
      </w:r>
    </w:p>
    <w:p w14:paraId="4DE845F4" w14:textId="77777777" w:rsidR="007518B9" w:rsidRPr="00AB7AE5" w:rsidRDefault="007518B9" w:rsidP="00B934B5">
      <w:pPr>
        <w:pStyle w:val="ListBullet3"/>
        <w:widowControl/>
        <w:spacing w:after="220"/>
        <w:contextualSpacing w:val="0"/>
      </w:pPr>
      <w:r w:rsidRPr="00AB7AE5">
        <w:t>appreciates Federal, State, and local interfaces</w:t>
      </w:r>
    </w:p>
    <w:p w14:paraId="74C75C36" w14:textId="77777777" w:rsidR="007518B9" w:rsidRPr="00AB7AE5" w:rsidRDefault="007518B9" w:rsidP="00B934B5">
      <w:pPr>
        <w:pStyle w:val="ListBullet3"/>
        <w:widowControl/>
        <w:spacing w:after="220"/>
        <w:contextualSpacing w:val="0"/>
      </w:pPr>
      <w:r w:rsidRPr="00AB7AE5">
        <w:t>appreciates and understands the rights and concerns of stakeholders</w:t>
      </w:r>
    </w:p>
    <w:p w14:paraId="17371B17" w14:textId="77777777" w:rsidR="007518B9" w:rsidRPr="00AB7AE5" w:rsidRDefault="007518B9" w:rsidP="00B934B5">
      <w:pPr>
        <w:pStyle w:val="ListBullet3"/>
        <w:widowControl/>
        <w:spacing w:after="220"/>
        <w:contextualSpacing w:val="0"/>
      </w:pPr>
      <w:r w:rsidRPr="00AB7AE5">
        <w:t>appreciates the relationship between legal requirements and routine tasks</w:t>
      </w:r>
    </w:p>
    <w:p w14:paraId="650BB1EB" w14:textId="77777777" w:rsidR="007518B9" w:rsidRPr="00AB7AE5" w:rsidRDefault="007518B9" w:rsidP="00B934B5">
      <w:pPr>
        <w:pStyle w:val="ListBullet3"/>
        <w:widowControl/>
        <w:spacing w:after="220"/>
        <w:contextualSpacing w:val="0"/>
      </w:pPr>
      <w:r w:rsidRPr="00AB7AE5">
        <w:t>comprehends relevant policies and procedures used in carrying out specific regulatory tasks</w:t>
      </w:r>
    </w:p>
    <w:p w14:paraId="2756137C" w14:textId="6BECC5FC" w:rsidR="007518B9" w:rsidRPr="00986013" w:rsidRDefault="007518B9" w:rsidP="00B8608E">
      <w:pPr>
        <w:pStyle w:val="Heading2"/>
      </w:pPr>
      <w:r w:rsidRPr="00986013">
        <w:t>Area 2</w:t>
      </w:r>
      <w:r w:rsidR="00F0606F">
        <w:tab/>
      </w:r>
      <w:r w:rsidRPr="00F0606F">
        <w:rPr>
          <w:u w:val="single"/>
        </w:rPr>
        <w:t>Technical Disciplines</w:t>
      </w:r>
    </w:p>
    <w:p w14:paraId="3AEB9E40" w14:textId="77777777" w:rsidR="007518B9" w:rsidRPr="00AB7AE5" w:rsidRDefault="007518B9" w:rsidP="00B934B5">
      <w:pPr>
        <w:pStyle w:val="BodyText"/>
      </w:pPr>
      <w:r w:rsidRPr="00AB7AE5">
        <w:t>The Oral Qualification Board has no knowledge or attitudes to verify in this area.</w:t>
      </w:r>
    </w:p>
    <w:p w14:paraId="5F0A05E1" w14:textId="0F89682C" w:rsidR="007518B9" w:rsidRPr="00986013" w:rsidRDefault="007518B9" w:rsidP="00B8608E">
      <w:pPr>
        <w:pStyle w:val="Heading2"/>
      </w:pPr>
      <w:r w:rsidRPr="00986013">
        <w:t>Area 3</w:t>
      </w:r>
      <w:r w:rsidR="00CC3963">
        <w:tab/>
      </w:r>
      <w:r w:rsidRPr="00CC3963">
        <w:rPr>
          <w:u w:val="single"/>
        </w:rPr>
        <w:t>Regulatory Practices</w:t>
      </w:r>
    </w:p>
    <w:p w14:paraId="2810AC2D" w14:textId="77777777" w:rsidR="007518B9" w:rsidRPr="00AB7AE5" w:rsidRDefault="007518B9" w:rsidP="00B934B5">
      <w:pPr>
        <w:pStyle w:val="ListBullet3"/>
        <w:widowControl/>
        <w:spacing w:after="220"/>
        <w:contextualSpacing w:val="0"/>
      </w:pPr>
      <w:r w:rsidRPr="00AB7AE5">
        <w:t>appreciates the need for sensitivity when following up on allegations</w:t>
      </w:r>
    </w:p>
    <w:p w14:paraId="6E546F75" w14:textId="77777777" w:rsidR="007518B9" w:rsidRPr="00AB7AE5" w:rsidRDefault="007518B9" w:rsidP="00B934B5">
      <w:pPr>
        <w:pStyle w:val="ListBullet3"/>
        <w:widowControl/>
        <w:spacing w:after="220"/>
        <w:contextualSpacing w:val="0"/>
      </w:pPr>
      <w:r w:rsidRPr="00AB7AE5">
        <w:lastRenderedPageBreak/>
        <w:t>recognizes the nature of information and treats that information in accordance with the appropriate guidance</w:t>
      </w:r>
    </w:p>
    <w:p w14:paraId="41D3615A" w14:textId="77777777" w:rsidR="007518B9" w:rsidRPr="00AB7AE5" w:rsidRDefault="007518B9" w:rsidP="00B934B5">
      <w:pPr>
        <w:pStyle w:val="ListBullet3"/>
        <w:widowControl/>
        <w:spacing w:after="220"/>
        <w:contextualSpacing w:val="0"/>
      </w:pPr>
      <w:r w:rsidRPr="00AB7AE5">
        <w:t>keeps factual answers consistent with the agency</w:t>
      </w:r>
      <w:r w:rsidR="007B12D5" w:rsidRPr="00AB7AE5">
        <w:t>’</w:t>
      </w:r>
      <w:r w:rsidRPr="00AB7AE5">
        <w:t>s position and views</w:t>
      </w:r>
    </w:p>
    <w:p w14:paraId="75E8C485" w14:textId="77777777" w:rsidR="007518B9" w:rsidRPr="00AB7AE5" w:rsidRDefault="007518B9" w:rsidP="00B934B5">
      <w:pPr>
        <w:pStyle w:val="ListBullet3"/>
        <w:widowControl/>
        <w:spacing w:after="220"/>
        <w:contextualSpacing w:val="0"/>
      </w:pPr>
      <w:r w:rsidRPr="00AB7AE5">
        <w:t>recognizes and responds with an appropriate sense of urgency to incidents as they arise and ensures that others are appropriately informed</w:t>
      </w:r>
    </w:p>
    <w:p w14:paraId="01A4BCDC" w14:textId="77777777" w:rsidR="007518B9" w:rsidRPr="00AB7AE5" w:rsidRDefault="007518B9" w:rsidP="00B934B5">
      <w:pPr>
        <w:pStyle w:val="ListBullet3"/>
        <w:widowControl/>
        <w:spacing w:after="220"/>
        <w:contextualSpacing w:val="0"/>
      </w:pPr>
      <w:r w:rsidRPr="00AB7AE5">
        <w:t>uses sound judgment in exercising the appropriate level of caution, planning, and contingency planning</w:t>
      </w:r>
    </w:p>
    <w:p w14:paraId="6CF9EF97" w14:textId="77777777" w:rsidR="007518B9" w:rsidRPr="00AB7AE5" w:rsidRDefault="007518B9" w:rsidP="00B934B5">
      <w:pPr>
        <w:pStyle w:val="ListBullet3"/>
        <w:widowControl/>
        <w:spacing w:after="220"/>
        <w:contextualSpacing w:val="0"/>
      </w:pPr>
      <w:r w:rsidRPr="00AB7AE5">
        <w:t>approaches problems objectively, considering all potential outcomes on an equal basis</w:t>
      </w:r>
    </w:p>
    <w:p w14:paraId="2647544D" w14:textId="77777777" w:rsidR="007518B9" w:rsidRPr="00AB7AE5" w:rsidRDefault="007518B9" w:rsidP="00B934B5">
      <w:pPr>
        <w:pStyle w:val="ListBullet3"/>
        <w:widowControl/>
        <w:spacing w:after="220"/>
        <w:contextualSpacing w:val="0"/>
      </w:pPr>
      <w:r w:rsidRPr="00AB7AE5">
        <w:t>makes appropriate generalizations from data</w:t>
      </w:r>
    </w:p>
    <w:p w14:paraId="7374571B" w14:textId="77777777" w:rsidR="007518B9" w:rsidRPr="00AB7AE5" w:rsidRDefault="007518B9" w:rsidP="00B934B5">
      <w:pPr>
        <w:pStyle w:val="ListBullet3"/>
        <w:widowControl/>
        <w:spacing w:after="220"/>
        <w:contextualSpacing w:val="0"/>
      </w:pPr>
      <w:r w:rsidRPr="00AB7AE5">
        <w:t>maintains an awareness of current agency priorities and sensitivities</w:t>
      </w:r>
    </w:p>
    <w:p w14:paraId="67D13B7E" w14:textId="77777777" w:rsidR="007518B9" w:rsidRPr="00AB7AE5" w:rsidRDefault="007518B9" w:rsidP="00B934B5">
      <w:pPr>
        <w:pStyle w:val="ListBullet3"/>
        <w:widowControl/>
        <w:spacing w:after="220"/>
        <w:contextualSpacing w:val="0"/>
      </w:pPr>
      <w:r w:rsidRPr="00AB7AE5">
        <w:t>identifies key issues, understands the consequences, and applies the appropriate regulatory framework</w:t>
      </w:r>
    </w:p>
    <w:p w14:paraId="2F71161C" w14:textId="77777777" w:rsidR="007518B9" w:rsidRPr="00AB7AE5" w:rsidRDefault="007518B9" w:rsidP="00B934B5">
      <w:pPr>
        <w:pStyle w:val="ListBullet3"/>
        <w:widowControl/>
        <w:spacing w:after="220"/>
        <w:contextualSpacing w:val="0"/>
      </w:pPr>
      <w:r w:rsidRPr="00AB7AE5">
        <w:t>proposes supportable enforcement action based on a review of the subject</w:t>
      </w:r>
    </w:p>
    <w:p w14:paraId="1CB0620D" w14:textId="7749825C" w:rsidR="007518B9" w:rsidRPr="00986013" w:rsidRDefault="007518B9" w:rsidP="00B8608E">
      <w:pPr>
        <w:pStyle w:val="Heading2"/>
      </w:pPr>
      <w:r w:rsidRPr="00986013">
        <w:t>Area 4</w:t>
      </w:r>
      <w:r w:rsidR="00CC3963">
        <w:tab/>
      </w:r>
      <w:r w:rsidRPr="00CC3963">
        <w:rPr>
          <w:u w:val="single"/>
        </w:rPr>
        <w:t>Personal and Interpersonal Effectiveness</w:t>
      </w:r>
    </w:p>
    <w:p w14:paraId="7CA4AADF" w14:textId="77777777" w:rsidR="007518B9" w:rsidRPr="00AB7AE5" w:rsidRDefault="007518B9" w:rsidP="00B934B5">
      <w:pPr>
        <w:pStyle w:val="ListBullet3"/>
        <w:widowControl/>
        <w:spacing w:after="220"/>
        <w:contextualSpacing w:val="0"/>
      </w:pPr>
      <w:r w:rsidRPr="00AB7AE5">
        <w:t>reflects an awareness of public concern, the focus of local official needs, and media perspectives in all communication</w:t>
      </w:r>
    </w:p>
    <w:p w14:paraId="23A24886" w14:textId="77777777" w:rsidR="007518B9" w:rsidRPr="00AB7AE5" w:rsidRDefault="007518B9" w:rsidP="00B934B5">
      <w:pPr>
        <w:pStyle w:val="ListBullet3"/>
        <w:widowControl/>
        <w:spacing w:after="220"/>
        <w:contextualSpacing w:val="0"/>
      </w:pPr>
      <w:r w:rsidRPr="00AB7AE5">
        <w:t>uses tact and diplomacy in conveying messages, ensuring that the listener understands the rationale and logic behind the message</w:t>
      </w:r>
    </w:p>
    <w:p w14:paraId="5A4E65E0" w14:textId="77777777" w:rsidR="007518B9" w:rsidRPr="00AB7AE5" w:rsidRDefault="007518B9" w:rsidP="00B934B5">
      <w:pPr>
        <w:pStyle w:val="ListBullet3"/>
        <w:widowControl/>
        <w:spacing w:after="220"/>
        <w:contextualSpacing w:val="0"/>
      </w:pPr>
      <w:r w:rsidRPr="00AB7AE5">
        <w:t>resolves conflict by facilitating discussion and proposing mutually beneficial solutions, seeking advice when appropriate</w:t>
      </w:r>
    </w:p>
    <w:p w14:paraId="050E77D5" w14:textId="77777777" w:rsidR="007518B9" w:rsidRPr="00AB7AE5" w:rsidRDefault="007518B9" w:rsidP="00B934B5">
      <w:pPr>
        <w:pStyle w:val="ListBullet3"/>
        <w:widowControl/>
        <w:spacing w:after="220"/>
        <w:contextualSpacing w:val="0"/>
      </w:pPr>
      <w:r w:rsidRPr="00AB7AE5">
        <w:t>communicates messages with clarity and impact to widely varied forums and provides answers that reflect an awareness of the sensitivities and interests of the audience</w:t>
      </w:r>
    </w:p>
    <w:p w14:paraId="0A6388D8" w14:textId="77777777" w:rsidR="007518B9" w:rsidRDefault="007518B9" w:rsidP="00B934B5">
      <w:pPr>
        <w:pStyle w:val="ListBullet3"/>
        <w:widowControl/>
        <w:spacing w:after="220"/>
        <w:contextualSpacing w:val="0"/>
      </w:pPr>
      <w:r w:rsidRPr="00AB7AE5">
        <w:t>admits not always having the answer and knows where to find the answer or to obtain assistance</w:t>
      </w:r>
    </w:p>
    <w:p w14:paraId="71A50106" w14:textId="77777777" w:rsidR="00986013" w:rsidRDefault="007518B9" w:rsidP="00B934B5">
      <w:pPr>
        <w:pStyle w:val="ListBullet3"/>
        <w:widowControl/>
        <w:spacing w:after="220"/>
        <w:contextualSpacing w:val="0"/>
      </w:pPr>
      <w:r w:rsidRPr="00AB7AE5">
        <w:t>maintains a commitment to team objectives even when own ideas are not supported</w:t>
      </w:r>
    </w:p>
    <w:p w14:paraId="17D0929F" w14:textId="77777777" w:rsidR="007518B9" w:rsidRPr="00AB7AE5" w:rsidRDefault="007518B9" w:rsidP="002C3E9C">
      <w:pPr>
        <w:pStyle w:val="ListBullet3"/>
        <w:widowControl/>
        <w:spacing w:after="220"/>
        <w:contextualSpacing w:val="0"/>
      </w:pPr>
      <w:r w:rsidRPr="00AB7AE5">
        <w:t>shows flexibility in response to change</w:t>
      </w:r>
    </w:p>
    <w:p w14:paraId="7FE90337" w14:textId="77777777" w:rsidR="00E7772F" w:rsidRPr="00E7772F" w:rsidRDefault="007518B9" w:rsidP="002C3E9C">
      <w:pPr>
        <w:pStyle w:val="ListBullet3"/>
        <w:widowControl/>
        <w:spacing w:after="220"/>
        <w:contextualSpacing w:val="0"/>
      </w:pPr>
      <w:r w:rsidRPr="00AB7AE5">
        <w:t>recognizes limits of authority and uses authority in a fair and equitable manner</w:t>
      </w:r>
    </w:p>
    <w:p w14:paraId="4CF2C955" w14:textId="77777777" w:rsidR="007518B9" w:rsidRPr="00AB7AE5" w:rsidRDefault="007518B9" w:rsidP="002C3E9C">
      <w:pPr>
        <w:pStyle w:val="ListBullet3"/>
        <w:widowControl/>
        <w:spacing w:after="220"/>
        <w:contextualSpacing w:val="0"/>
      </w:pPr>
      <w:r w:rsidRPr="00AB7AE5">
        <w:t>exercises diplomacy and discretion during interactions with difficult audiences and situations</w:t>
      </w:r>
    </w:p>
    <w:p w14:paraId="614C418A" w14:textId="77777777" w:rsidR="007518B9" w:rsidRPr="00AB7AE5" w:rsidRDefault="007518B9" w:rsidP="002C3E9C">
      <w:pPr>
        <w:pStyle w:val="ListBullet3"/>
        <w:widowControl/>
        <w:spacing w:after="220"/>
        <w:contextualSpacing w:val="0"/>
      </w:pPr>
      <w:r w:rsidRPr="00AB7AE5">
        <w:t>approaches others in a way that elicits cooperation</w:t>
      </w:r>
    </w:p>
    <w:p w14:paraId="20999261" w14:textId="34BAAFC4" w:rsidR="00B57450" w:rsidRPr="00D57725" w:rsidRDefault="007B12D5" w:rsidP="00D57725">
      <w:pPr>
        <w:pStyle w:val="BodyText"/>
        <w:rPr>
          <w:ins w:id="2" w:author="Author"/>
        </w:rPr>
      </w:pPr>
      <w:r w:rsidRPr="00AB7AE5">
        <w:t xml:space="preserve">The inspector refresher training program </w:t>
      </w:r>
      <w:ins w:id="3" w:author="Author">
        <w:r w:rsidR="00B57450">
          <w:t>was</w:t>
        </w:r>
      </w:ins>
      <w:r w:rsidRPr="00AB7AE5">
        <w:t xml:space="preserve"> designed to maintain and develop these inspector competencies by requiring inspectors to complete </w:t>
      </w:r>
      <w:r w:rsidR="00E7772F" w:rsidRPr="00AB7AE5">
        <w:t>several</w:t>
      </w:r>
      <w:r w:rsidRPr="00AB7AE5">
        <w:t xml:space="preserve"> courses and activities.</w:t>
      </w:r>
      <w:ins w:id="4" w:author="Author">
        <w:r w:rsidR="003453A7">
          <w:t xml:space="preserve"> </w:t>
        </w:r>
        <w:r w:rsidR="00345345">
          <w:t xml:space="preserve">A description of the process used to develop the inspector training program is </w:t>
        </w:r>
        <w:r w:rsidR="00345345" w:rsidRPr="00A72F91">
          <w:t>described in the</w:t>
        </w:r>
        <w:r w:rsidR="00345345" w:rsidRPr="00345345">
          <w:t xml:space="preserve"> </w:t>
        </w:r>
        <w:r w:rsidR="00345345" w:rsidRPr="00B57450">
          <w:t>"</w:t>
        </w:r>
        <w:r w:rsidR="00345345" w:rsidRPr="00345345">
          <w:t>IMC 1245 Inspector Training and Qualification Basis</w:t>
        </w:r>
        <w:r w:rsidR="00345345" w:rsidRPr="00060006">
          <w:t xml:space="preserve"> </w:t>
        </w:r>
        <w:r w:rsidR="00345345" w:rsidRPr="00A82DB0">
          <w:t>Document</w:t>
        </w:r>
        <w:r w:rsidR="00345345">
          <w:t>” (</w:t>
        </w:r>
        <w:r w:rsidR="00345345" w:rsidRPr="0038555A">
          <w:t>ML22307A136</w:t>
        </w:r>
        <w:r w:rsidR="00345345">
          <w:t>).</w:t>
        </w:r>
      </w:ins>
    </w:p>
    <w:p w14:paraId="3E916835" w14:textId="1CFA381E" w:rsidR="00B57450" w:rsidRPr="007413D2" w:rsidRDefault="00B57450" w:rsidP="002C3E9C">
      <w:pPr>
        <w:pStyle w:val="BodyText"/>
        <w:rPr>
          <w:ins w:id="5" w:author="Author"/>
        </w:rPr>
      </w:pPr>
    </w:p>
    <w:p w14:paraId="199612B0" w14:textId="2EBB36D2" w:rsidR="007B12D5" w:rsidRPr="00AB7AE5" w:rsidDel="00BD6B30" w:rsidRDefault="007B12D5" w:rsidP="00AB7AE5">
      <w:pPr>
        <w:widowControl/>
        <w:tabs>
          <w:tab w:val="left" w:pos="-720"/>
          <w:tab w:val="left" w:pos="0"/>
          <w:tab w:val="left" w:pos="720"/>
          <w:tab w:val="left" w:pos="1230"/>
          <w:tab w:val="left" w:pos="1800"/>
          <w:tab w:val="left" w:pos="2880"/>
          <w:tab w:val="left" w:pos="351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del w:id="6" w:author="Author"/>
        </w:rPr>
        <w:sectPr w:rsidR="007B12D5" w:rsidRPr="00AB7AE5" w:rsidDel="00BD6B30" w:rsidSect="00986013">
          <w:footerReference w:type="default" r:id="rId7"/>
          <w:pgSz w:w="12240" w:h="15840" w:code="1"/>
          <w:pgMar w:top="1440" w:right="1440" w:bottom="1440" w:left="1440" w:header="720" w:footer="720" w:gutter="0"/>
          <w:cols w:space="720"/>
          <w:noEndnote/>
          <w:docGrid w:linePitch="326"/>
        </w:sectPr>
      </w:pPr>
    </w:p>
    <w:p w14:paraId="2D579FD0" w14:textId="3AD1F581" w:rsidR="007518B9" w:rsidRPr="00AB7AE5" w:rsidRDefault="007518B9" w:rsidP="006E015D">
      <w:pPr>
        <w:pStyle w:val="attachmenttitle"/>
      </w:pPr>
      <w:r w:rsidRPr="00AB7AE5">
        <w:t xml:space="preserve">Revision History </w:t>
      </w:r>
      <w:r w:rsidR="001A0F66">
        <w:t xml:space="preserve">for </w:t>
      </w:r>
      <w:r w:rsidR="004E25F2">
        <w:t>IMC 1245 Attachment 2</w:t>
      </w:r>
    </w:p>
    <w:tbl>
      <w:tblPr>
        <w:tblW w:w="13041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431"/>
        <w:gridCol w:w="1710"/>
        <w:gridCol w:w="5679"/>
        <w:gridCol w:w="1881"/>
        <w:gridCol w:w="2340"/>
      </w:tblGrid>
      <w:tr w:rsidR="00AB7AE5" w:rsidRPr="00AB7AE5" w14:paraId="5F68BB90" w14:textId="77777777" w:rsidTr="00650F65">
        <w:tc>
          <w:tcPr>
            <w:tcW w:w="14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BC62529" w14:textId="77777777" w:rsidR="00AB7AE5" w:rsidRPr="00AB7AE5" w:rsidRDefault="00AB7AE5" w:rsidP="00AB7AE5">
            <w:pPr>
              <w:widowControl/>
              <w:tabs>
                <w:tab w:val="left" w:pos="-720"/>
                <w:tab w:val="left" w:pos="0"/>
                <w:tab w:val="left" w:pos="720"/>
                <w:tab w:val="left" w:pos="1230"/>
                <w:tab w:val="left" w:pos="1800"/>
                <w:tab w:val="left" w:pos="2880"/>
                <w:tab w:val="left" w:pos="351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</w:tabs>
            </w:pPr>
            <w:r w:rsidRPr="00AB7AE5">
              <w:t>Commitment Tracking Number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B8C640C" w14:textId="77777777" w:rsidR="00AB7AE5" w:rsidRPr="00AB7AE5" w:rsidRDefault="00AB7AE5" w:rsidP="00AB7AE5">
            <w:pPr>
              <w:widowControl/>
              <w:tabs>
                <w:tab w:val="left" w:pos="-720"/>
                <w:tab w:val="left" w:pos="0"/>
                <w:tab w:val="left" w:pos="720"/>
                <w:tab w:val="left" w:pos="1230"/>
                <w:tab w:val="left" w:pos="1800"/>
                <w:tab w:val="left" w:pos="2880"/>
                <w:tab w:val="left" w:pos="351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</w:tabs>
            </w:pPr>
            <w:r w:rsidRPr="00AB7AE5">
              <w:t>Accession Number</w:t>
            </w:r>
          </w:p>
          <w:p w14:paraId="23E6E525" w14:textId="77777777" w:rsidR="00AB7AE5" w:rsidRPr="00AB7AE5" w:rsidRDefault="00AB7AE5" w:rsidP="00AB7AE5">
            <w:pPr>
              <w:widowControl/>
              <w:tabs>
                <w:tab w:val="left" w:pos="-720"/>
                <w:tab w:val="left" w:pos="0"/>
                <w:tab w:val="left" w:pos="720"/>
                <w:tab w:val="left" w:pos="1230"/>
                <w:tab w:val="left" w:pos="1800"/>
                <w:tab w:val="left" w:pos="2880"/>
                <w:tab w:val="left" w:pos="351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</w:tabs>
            </w:pPr>
            <w:r w:rsidRPr="00AB7AE5">
              <w:t>Issue Date</w:t>
            </w:r>
          </w:p>
          <w:p w14:paraId="6BF18C8A" w14:textId="77777777" w:rsidR="00AB7AE5" w:rsidRPr="00AB7AE5" w:rsidRDefault="00AB7AE5" w:rsidP="00AB7AE5">
            <w:pPr>
              <w:widowControl/>
              <w:tabs>
                <w:tab w:val="left" w:pos="-720"/>
                <w:tab w:val="left" w:pos="0"/>
                <w:tab w:val="left" w:pos="720"/>
                <w:tab w:val="left" w:pos="1230"/>
                <w:tab w:val="left" w:pos="1800"/>
                <w:tab w:val="left" w:pos="2880"/>
                <w:tab w:val="left" w:pos="351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</w:tabs>
            </w:pPr>
            <w:r w:rsidRPr="00AB7AE5">
              <w:t>Change Notice</w:t>
            </w:r>
          </w:p>
        </w:tc>
        <w:tc>
          <w:tcPr>
            <w:tcW w:w="56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CA96AA4" w14:textId="77777777" w:rsidR="00AB7AE5" w:rsidRPr="00AB7AE5" w:rsidRDefault="00AB7AE5" w:rsidP="00AB7AE5">
            <w:pPr>
              <w:widowControl/>
              <w:tabs>
                <w:tab w:val="left" w:pos="-720"/>
                <w:tab w:val="left" w:pos="0"/>
                <w:tab w:val="left" w:pos="720"/>
                <w:tab w:val="left" w:pos="1230"/>
                <w:tab w:val="left" w:pos="1800"/>
                <w:tab w:val="left" w:pos="2880"/>
                <w:tab w:val="left" w:pos="351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</w:tabs>
            </w:pPr>
            <w:r w:rsidRPr="00AB7AE5">
              <w:t>Description of Change</w:t>
            </w:r>
          </w:p>
        </w:tc>
        <w:tc>
          <w:tcPr>
            <w:tcW w:w="18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A6CED9E" w14:textId="77777777" w:rsidR="00AB7AE5" w:rsidRPr="00AB7AE5" w:rsidRDefault="00AB7AE5" w:rsidP="00AB7AE5">
            <w:r w:rsidRPr="00AB7AE5">
              <w:t>Description of</w:t>
            </w:r>
          </w:p>
          <w:p w14:paraId="3FE4B0A6" w14:textId="77777777" w:rsidR="00AB7AE5" w:rsidRPr="00AB7AE5" w:rsidRDefault="00AB7AE5" w:rsidP="00AB7AE5">
            <w:pPr>
              <w:widowControl/>
              <w:tabs>
                <w:tab w:val="left" w:pos="-720"/>
                <w:tab w:val="left" w:pos="0"/>
                <w:tab w:val="left" w:pos="720"/>
                <w:tab w:val="left" w:pos="1230"/>
                <w:tab w:val="left" w:pos="1800"/>
                <w:tab w:val="left" w:pos="2880"/>
                <w:tab w:val="left" w:pos="351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</w:tabs>
            </w:pPr>
            <w:r w:rsidRPr="00AB7AE5">
              <w:t>Training Required and Completion Date</w:t>
            </w:r>
          </w:p>
        </w:tc>
        <w:tc>
          <w:tcPr>
            <w:tcW w:w="23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35999A9" w14:textId="76CDCDDF" w:rsidR="00AB7AE5" w:rsidRPr="00AB7AE5" w:rsidRDefault="00AB7AE5" w:rsidP="00AB7AE5">
            <w:pPr>
              <w:widowControl/>
              <w:tabs>
                <w:tab w:val="left" w:pos="-720"/>
                <w:tab w:val="left" w:pos="0"/>
                <w:tab w:val="left" w:pos="720"/>
                <w:tab w:val="left" w:pos="1230"/>
                <w:tab w:val="left" w:pos="1800"/>
                <w:tab w:val="left" w:pos="2880"/>
                <w:tab w:val="left" w:pos="351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</w:tabs>
            </w:pPr>
            <w:r w:rsidRPr="00AB7AE5">
              <w:t>Comment Resolution and Closed Feedback Form Accession Number (Pre</w:t>
            </w:r>
            <w:r w:rsidR="00722D11">
              <w:noBreakHyphen/>
            </w:r>
            <w:r w:rsidRPr="00AB7AE5">
              <w:t>Decisional, Non-Public Information)</w:t>
            </w:r>
          </w:p>
        </w:tc>
      </w:tr>
      <w:tr w:rsidR="00AB7AE5" w:rsidRPr="00AB7AE5" w14:paraId="255FA827" w14:textId="77777777" w:rsidTr="00650F65">
        <w:tc>
          <w:tcPr>
            <w:tcW w:w="14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FF074FA" w14:textId="77777777" w:rsidR="00AB7AE5" w:rsidRPr="00AB7AE5" w:rsidRDefault="00AB7AE5" w:rsidP="00AB7AE5">
            <w:pPr>
              <w:widowControl/>
              <w:tabs>
                <w:tab w:val="left" w:pos="-720"/>
                <w:tab w:val="left" w:pos="0"/>
                <w:tab w:val="left" w:pos="720"/>
                <w:tab w:val="left" w:pos="1230"/>
                <w:tab w:val="left" w:pos="1800"/>
                <w:tab w:val="left" w:pos="2880"/>
                <w:tab w:val="left" w:pos="351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</w:tabs>
            </w:pPr>
            <w:r w:rsidRPr="00AB7AE5">
              <w:t>N/A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6C489B7" w14:textId="77777777" w:rsidR="00AB7AE5" w:rsidRPr="00AB7AE5" w:rsidRDefault="00AB7AE5" w:rsidP="00AB7AE5">
            <w:r w:rsidRPr="00AB7AE5">
              <w:t>ML062860486</w:t>
            </w:r>
          </w:p>
          <w:p w14:paraId="4CE404BA" w14:textId="77777777" w:rsidR="00AB7AE5" w:rsidRPr="00AB7AE5" w:rsidRDefault="00AB7AE5" w:rsidP="00AB7AE5">
            <w:pPr>
              <w:widowControl/>
              <w:tabs>
                <w:tab w:val="left" w:pos="-720"/>
                <w:tab w:val="left" w:pos="0"/>
                <w:tab w:val="left" w:pos="720"/>
                <w:tab w:val="left" w:pos="1230"/>
                <w:tab w:val="left" w:pos="1800"/>
                <w:tab w:val="left" w:pos="2880"/>
                <w:tab w:val="left" w:pos="351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</w:tabs>
            </w:pPr>
            <w:r w:rsidRPr="00AB7AE5">
              <w:t>10/31/06</w:t>
            </w:r>
          </w:p>
          <w:p w14:paraId="629625D7" w14:textId="77777777" w:rsidR="00AB7AE5" w:rsidRPr="00AB7AE5" w:rsidRDefault="00AB7AE5" w:rsidP="00AB7AE5">
            <w:pPr>
              <w:widowControl/>
              <w:tabs>
                <w:tab w:val="left" w:pos="-720"/>
                <w:tab w:val="left" w:pos="0"/>
                <w:tab w:val="left" w:pos="720"/>
                <w:tab w:val="left" w:pos="1230"/>
                <w:tab w:val="left" w:pos="1800"/>
                <w:tab w:val="left" w:pos="2880"/>
                <w:tab w:val="left" w:pos="351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</w:tabs>
            </w:pPr>
            <w:r w:rsidRPr="00AB7AE5">
              <w:t>CN 06-032</w:t>
            </w:r>
          </w:p>
        </w:tc>
        <w:tc>
          <w:tcPr>
            <w:tcW w:w="56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53693E1" w14:textId="56D848A9" w:rsidR="00AB7AE5" w:rsidRPr="00AB7AE5" w:rsidRDefault="00AB7AE5" w:rsidP="00AB7AE5">
            <w:pPr>
              <w:widowControl/>
              <w:tabs>
                <w:tab w:val="left" w:pos="-720"/>
                <w:tab w:val="left" w:pos="0"/>
                <w:tab w:val="left" w:pos="720"/>
                <w:tab w:val="left" w:pos="1230"/>
                <w:tab w:val="left" w:pos="1800"/>
                <w:tab w:val="left" w:pos="2880"/>
                <w:tab w:val="left" w:pos="351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</w:tabs>
            </w:pPr>
            <w:r w:rsidRPr="00AB7AE5">
              <w:t xml:space="preserve">Editorial changes. Completed </w:t>
            </w:r>
            <w:r w:rsidR="00FA51EA" w:rsidRPr="00AB7AE5">
              <w:t>4-year</w:t>
            </w:r>
            <w:r w:rsidRPr="00AB7AE5">
              <w:t xml:space="preserve"> historical CN search</w:t>
            </w:r>
          </w:p>
        </w:tc>
        <w:tc>
          <w:tcPr>
            <w:tcW w:w="18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9D3F25D" w14:textId="77777777" w:rsidR="00AB7AE5" w:rsidRPr="00AB7AE5" w:rsidRDefault="00AB7AE5" w:rsidP="00AB7AE5">
            <w:pPr>
              <w:widowControl/>
              <w:tabs>
                <w:tab w:val="left" w:pos="-720"/>
                <w:tab w:val="left" w:pos="0"/>
                <w:tab w:val="left" w:pos="720"/>
                <w:tab w:val="left" w:pos="1230"/>
                <w:tab w:val="left" w:pos="1800"/>
                <w:tab w:val="left" w:pos="2880"/>
                <w:tab w:val="left" w:pos="351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</w:tabs>
            </w:pPr>
            <w:r w:rsidRPr="00AB7AE5">
              <w:t>N/A</w:t>
            </w:r>
          </w:p>
        </w:tc>
        <w:tc>
          <w:tcPr>
            <w:tcW w:w="23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305822C" w14:textId="77777777" w:rsidR="00AB7AE5" w:rsidRPr="00AB7AE5" w:rsidRDefault="00AB7AE5" w:rsidP="00AB7AE5">
            <w:pPr>
              <w:widowControl/>
              <w:tabs>
                <w:tab w:val="left" w:pos="-720"/>
                <w:tab w:val="left" w:pos="0"/>
                <w:tab w:val="left" w:pos="720"/>
                <w:tab w:val="left" w:pos="1230"/>
                <w:tab w:val="left" w:pos="1800"/>
                <w:tab w:val="left" w:pos="2880"/>
                <w:tab w:val="left" w:pos="351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</w:tabs>
            </w:pPr>
            <w:r w:rsidRPr="00AB7AE5">
              <w:t>N/A</w:t>
            </w:r>
          </w:p>
        </w:tc>
      </w:tr>
      <w:tr w:rsidR="00AB7AE5" w:rsidRPr="00AB7AE5" w14:paraId="1A195F69" w14:textId="77777777" w:rsidTr="00650F65">
        <w:tc>
          <w:tcPr>
            <w:tcW w:w="14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1C2B5A9" w14:textId="77777777" w:rsidR="00AB7AE5" w:rsidRPr="00AB7AE5" w:rsidRDefault="00AB7AE5" w:rsidP="00AB7AE5"/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5BFF7E7" w14:textId="77777777" w:rsidR="00AB7AE5" w:rsidRDefault="00AB7AE5" w:rsidP="00AB7AE5">
            <w:r w:rsidRPr="00AB7AE5">
              <w:t>ML20077L280</w:t>
            </w:r>
          </w:p>
          <w:p w14:paraId="309614C9" w14:textId="77777777" w:rsidR="005B5539" w:rsidRDefault="001674C8" w:rsidP="00AB7AE5">
            <w:r>
              <w:t>06/26/20</w:t>
            </w:r>
          </w:p>
          <w:p w14:paraId="08A841E2" w14:textId="77777777" w:rsidR="005B5539" w:rsidRPr="00AB7AE5" w:rsidRDefault="00986013" w:rsidP="00AB7AE5">
            <w:r>
              <w:t>CN 20-</w:t>
            </w:r>
            <w:r w:rsidR="001674C8">
              <w:t>026</w:t>
            </w:r>
          </w:p>
        </w:tc>
        <w:tc>
          <w:tcPr>
            <w:tcW w:w="56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9F42CEE" w14:textId="3C0B1950" w:rsidR="00AB7AE5" w:rsidRPr="00AB7AE5" w:rsidRDefault="00AB7AE5" w:rsidP="00AB7AE5">
            <w:r w:rsidRPr="00AB7AE5">
              <w:t xml:space="preserve">This update was </w:t>
            </w:r>
            <w:r w:rsidR="00E7772F">
              <w:t xml:space="preserve">editorial </w:t>
            </w:r>
            <w:r w:rsidRPr="00AB7AE5">
              <w:t>and corrected/clarified some w</w:t>
            </w:r>
            <w:r w:rsidR="00E7772F">
              <w:t>ording</w:t>
            </w:r>
            <w:r w:rsidRPr="00AB7AE5">
              <w:t xml:space="preserve"> in the document</w:t>
            </w:r>
            <w:r w:rsidR="00BD6B30">
              <w:t>.</w:t>
            </w:r>
          </w:p>
          <w:p w14:paraId="676C7848" w14:textId="77777777" w:rsidR="00AB7AE5" w:rsidRPr="00AB7AE5" w:rsidRDefault="00AB7AE5" w:rsidP="00AB7AE5"/>
        </w:tc>
        <w:tc>
          <w:tcPr>
            <w:tcW w:w="18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74F497B" w14:textId="77777777" w:rsidR="00AB7AE5" w:rsidRPr="00AB7AE5" w:rsidRDefault="005B5539" w:rsidP="00AB7AE5">
            <w:r>
              <w:t>N/A</w:t>
            </w:r>
          </w:p>
        </w:tc>
        <w:tc>
          <w:tcPr>
            <w:tcW w:w="23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7C2E008" w14:textId="77777777" w:rsidR="00AB7AE5" w:rsidRPr="00AB7AE5" w:rsidRDefault="00AB7AE5" w:rsidP="00AB7AE5">
            <w:r w:rsidRPr="00AB7AE5">
              <w:t>ML20079E422</w:t>
            </w:r>
          </w:p>
        </w:tc>
      </w:tr>
      <w:tr w:rsidR="00AB7AE5" w:rsidRPr="00AB7AE5" w14:paraId="79A7C08A" w14:textId="77777777" w:rsidTr="00650F65">
        <w:tc>
          <w:tcPr>
            <w:tcW w:w="14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99F514D" w14:textId="482B4A77" w:rsidR="00AB7AE5" w:rsidRPr="00AB7AE5" w:rsidRDefault="00CB5A7F" w:rsidP="00AB7AE5">
            <w:pPr>
              <w:widowControl/>
              <w:tabs>
                <w:tab w:val="center" w:pos="690"/>
                <w:tab w:val="left" w:pos="720"/>
                <w:tab w:val="left" w:pos="1230"/>
                <w:tab w:val="left" w:pos="1800"/>
                <w:tab w:val="left" w:pos="2880"/>
                <w:tab w:val="left" w:pos="351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</w:tabs>
            </w:pPr>
            <w:r>
              <w:t>N/A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554BA34" w14:textId="77777777" w:rsidR="00AB7AE5" w:rsidRDefault="00F15D85" w:rsidP="00AB7AE5">
            <w:pPr>
              <w:widowControl/>
              <w:tabs>
                <w:tab w:val="left" w:pos="-720"/>
                <w:tab w:val="left" w:pos="0"/>
                <w:tab w:val="left" w:pos="720"/>
                <w:tab w:val="left" w:pos="1230"/>
                <w:tab w:val="left" w:pos="1800"/>
                <w:tab w:val="left" w:pos="2880"/>
                <w:tab w:val="left" w:pos="351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</w:tabs>
            </w:pPr>
            <w:r>
              <w:t>ML</w:t>
            </w:r>
            <w:r w:rsidR="0092058F">
              <w:t>23018A030</w:t>
            </w:r>
          </w:p>
          <w:p w14:paraId="49584FC9" w14:textId="5BFF34D8" w:rsidR="0092058F" w:rsidRPr="0092058F" w:rsidRDefault="00FA51EA" w:rsidP="00AB7AE5">
            <w:pPr>
              <w:widowControl/>
              <w:tabs>
                <w:tab w:val="left" w:pos="-720"/>
                <w:tab w:val="left" w:pos="0"/>
                <w:tab w:val="left" w:pos="720"/>
                <w:tab w:val="left" w:pos="1230"/>
                <w:tab w:val="left" w:pos="1800"/>
                <w:tab w:val="left" w:pos="2880"/>
                <w:tab w:val="left" w:pos="351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</w:tabs>
              <w:rPr>
                <w:highlight w:val="yellow"/>
              </w:rPr>
            </w:pPr>
            <w:r w:rsidRPr="00FA51EA">
              <w:t>01/23/23</w:t>
            </w:r>
          </w:p>
          <w:p w14:paraId="6D612FF3" w14:textId="1563F075" w:rsidR="0092058F" w:rsidRPr="00AB7AE5" w:rsidRDefault="0092058F" w:rsidP="00AB7AE5">
            <w:pPr>
              <w:widowControl/>
              <w:tabs>
                <w:tab w:val="left" w:pos="-720"/>
                <w:tab w:val="left" w:pos="0"/>
                <w:tab w:val="left" w:pos="720"/>
                <w:tab w:val="left" w:pos="1230"/>
                <w:tab w:val="left" w:pos="1800"/>
                <w:tab w:val="left" w:pos="2880"/>
                <w:tab w:val="left" w:pos="351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</w:tabs>
            </w:pPr>
            <w:r w:rsidRPr="00E47F92">
              <w:t>CN</w:t>
            </w:r>
            <w:r w:rsidR="00E47F92">
              <w:t xml:space="preserve"> 23-002</w:t>
            </w:r>
          </w:p>
        </w:tc>
        <w:tc>
          <w:tcPr>
            <w:tcW w:w="56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F7A1B59" w14:textId="76ECDF27" w:rsidR="00AB7AE5" w:rsidRPr="00AB7AE5" w:rsidRDefault="00EF7075" w:rsidP="00722D11">
            <w:r>
              <w:t>Added a reference to the IMC 1245 basis document for Knowledge Management Purposes</w:t>
            </w:r>
          </w:p>
        </w:tc>
        <w:tc>
          <w:tcPr>
            <w:tcW w:w="18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C2B42A0" w14:textId="77777777" w:rsidR="00AB7AE5" w:rsidRPr="00AB7AE5" w:rsidRDefault="00EF7075" w:rsidP="00062728">
            <w:pPr>
              <w:widowControl/>
              <w:tabs>
                <w:tab w:val="left" w:pos="-720"/>
                <w:tab w:val="left" w:pos="0"/>
                <w:tab w:val="left" w:pos="720"/>
                <w:tab w:val="left" w:pos="1230"/>
                <w:tab w:val="left" w:pos="1800"/>
                <w:tab w:val="left" w:pos="2880"/>
                <w:tab w:val="left" w:pos="351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</w:tabs>
            </w:pPr>
            <w:r>
              <w:t>None</w:t>
            </w:r>
          </w:p>
        </w:tc>
        <w:tc>
          <w:tcPr>
            <w:tcW w:w="23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B05695B" w14:textId="5F5A7956" w:rsidR="00AB7AE5" w:rsidRPr="00AB7AE5" w:rsidRDefault="00593DEA" w:rsidP="00AB7AE5">
            <w:pPr>
              <w:widowControl/>
              <w:tabs>
                <w:tab w:val="left" w:pos="-720"/>
                <w:tab w:val="left" w:pos="0"/>
                <w:tab w:val="left" w:pos="720"/>
                <w:tab w:val="left" w:pos="1230"/>
                <w:tab w:val="left" w:pos="1800"/>
                <w:tab w:val="left" w:pos="2880"/>
                <w:tab w:val="left" w:pos="351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</w:tabs>
            </w:pPr>
            <w:r>
              <w:t>N/A</w:t>
            </w:r>
          </w:p>
        </w:tc>
      </w:tr>
      <w:bookmarkEnd w:id="0"/>
    </w:tbl>
    <w:p w14:paraId="33927155" w14:textId="77777777" w:rsidR="007518B9" w:rsidRPr="00AB7AE5" w:rsidRDefault="007518B9" w:rsidP="00650F65">
      <w:pPr>
        <w:pStyle w:val="BodyText"/>
      </w:pPr>
    </w:p>
    <w:sectPr w:rsidR="007518B9" w:rsidRPr="00AB7AE5" w:rsidSect="00FC28A5">
      <w:footerReference w:type="even" r:id="rId8"/>
      <w:footerReference w:type="default" r:id="rId9"/>
      <w:pgSz w:w="15840" w:h="12240" w:orient="landscape" w:code="1"/>
      <w:pgMar w:top="1440" w:right="1440" w:bottom="144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818E6" w14:textId="77777777" w:rsidR="00FB2D9C" w:rsidRDefault="00FB2D9C">
      <w:r>
        <w:separator/>
      </w:r>
    </w:p>
  </w:endnote>
  <w:endnote w:type="continuationSeparator" w:id="0">
    <w:p w14:paraId="539166E3" w14:textId="77777777" w:rsidR="00FB2D9C" w:rsidRDefault="00FB2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P TypographicSymbols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B8B90" w14:textId="7BE41D09" w:rsidR="00FC28A5" w:rsidRDefault="0033040D">
    <w:pPr>
      <w:pStyle w:val="Footer"/>
    </w:pPr>
    <w:r>
      <w:t xml:space="preserve">Issue Date: </w:t>
    </w:r>
    <w:r w:rsidR="00FA51EA" w:rsidRPr="00FA51EA">
      <w:t>01/23/23</w:t>
    </w:r>
    <w:r w:rsidR="00FC28A5">
      <w:ptab w:relativeTo="margin" w:alignment="center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 w:rsidR="00FC28A5">
      <w:ptab w:relativeTo="margin" w:alignment="right" w:leader="none"/>
    </w:r>
    <w:r>
      <w:t>1245 Att 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79A32" w14:textId="77777777" w:rsidR="00E7772F" w:rsidRDefault="00E7772F">
    <w:pPr>
      <w:spacing w:line="240" w:lineRule="exact"/>
    </w:pPr>
  </w:p>
  <w:p w14:paraId="0013746B" w14:textId="1A33C0AE" w:rsidR="00E7772F" w:rsidRDefault="00E7772F">
    <w:pPr>
      <w:tabs>
        <w:tab w:val="center" w:pos="6480"/>
        <w:tab w:val="right" w:pos="12960"/>
      </w:tabs>
    </w:pPr>
    <w:r>
      <w:t>Issue Date: 10/31/06</w:t>
    </w:r>
    <w:r>
      <w:tab/>
      <w:t>ATT 2-</w:t>
    </w:r>
    <w:r>
      <w:fldChar w:fldCharType="begin"/>
    </w:r>
    <w:r>
      <w:instrText xml:space="preserve">PAGE </w:instrText>
    </w:r>
    <w:r>
      <w:fldChar w:fldCharType="separate"/>
    </w:r>
    <w:r w:rsidR="00FC28A5">
      <w:rPr>
        <w:noProof/>
      </w:rPr>
      <w:t>1</w:t>
    </w:r>
    <w:r>
      <w:fldChar w:fldCharType="end"/>
    </w:r>
    <w:r>
      <w:tab/>
      <w:t>1245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C62A6" w14:textId="3D6236FB" w:rsidR="00E7772F" w:rsidRDefault="00E7772F">
    <w:pPr>
      <w:tabs>
        <w:tab w:val="center" w:pos="6480"/>
        <w:tab w:val="right" w:pos="12960"/>
      </w:tabs>
    </w:pPr>
    <w:r>
      <w:t xml:space="preserve">Issue Date: </w:t>
    </w:r>
    <w:r w:rsidR="00FA51EA" w:rsidRPr="00FA51EA">
      <w:t>01/23/23</w:t>
    </w:r>
    <w:r>
      <w:tab/>
      <w:t>A</w:t>
    </w:r>
    <w:r w:rsidR="00986013">
      <w:t>tt1-</w:t>
    </w:r>
    <w:r w:rsidR="00650F65">
      <w:fldChar w:fldCharType="begin"/>
    </w:r>
    <w:r w:rsidR="00650F65">
      <w:instrText xml:space="preserve"> PAGE   \* MERGEFORMAT </w:instrText>
    </w:r>
    <w:r w:rsidR="00650F65">
      <w:fldChar w:fldCharType="separate"/>
    </w:r>
    <w:r w:rsidR="00650F65">
      <w:rPr>
        <w:noProof/>
      </w:rPr>
      <w:t>1</w:t>
    </w:r>
    <w:r w:rsidR="00650F65">
      <w:rPr>
        <w:noProof/>
      </w:rPr>
      <w:fldChar w:fldCharType="end"/>
    </w:r>
    <w:r>
      <w:tab/>
      <w:t>1245</w:t>
    </w:r>
    <w:r w:rsidR="00986013">
      <w:t xml:space="preserve"> Att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79C7B" w14:textId="77777777" w:rsidR="00FB2D9C" w:rsidRDefault="00FB2D9C">
      <w:r>
        <w:separator/>
      </w:r>
    </w:p>
  </w:footnote>
  <w:footnote w:type="continuationSeparator" w:id="0">
    <w:p w14:paraId="6ADB6B84" w14:textId="77777777" w:rsidR="00FB2D9C" w:rsidRDefault="00FB2D9C">
      <w:r>
        <w:continuationSeparator/>
      </w:r>
    </w:p>
  </w:footnote>
  <w:footnote w:id="1">
    <w:p w14:paraId="419722F3" w14:textId="77777777" w:rsidR="00E7772F" w:rsidRDefault="00E7772F">
      <w:pPr>
        <w:spacing w:after="240"/>
        <w:ind w:firstLine="720"/>
      </w:pPr>
      <w:r>
        <w:rPr>
          <w:rStyle w:val="FootnoteReference"/>
          <w:vertAlign w:val="superscript"/>
        </w:rPr>
        <w:footnoteRef/>
      </w:r>
      <w:r>
        <w:t>Specific competency areas are listed in parentheses following each item.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CB0F5E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C4C378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FEEAAE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3FEA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E90C4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3A0F21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758A31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AE61D9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528FC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8744C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280E2240"/>
    <w:lvl w:ilvl="0">
      <w:numFmt w:val="bullet"/>
      <w:lvlText w:val="*"/>
      <w:lvlJc w:val="left"/>
    </w:lvl>
  </w:abstractNum>
  <w:abstractNum w:abstractNumId="11" w15:restartNumberingAfterBreak="0">
    <w:nsid w:val="00000001"/>
    <w:multiLevelType w:val="multilevel"/>
    <w:tmpl w:val="00000000"/>
    <w:name w:val="â"/>
    <w:lvl w:ilvl="0">
      <w:start w:val="1"/>
      <w:numFmt w:val="decimal"/>
      <w:lvlText w:val="$"/>
      <w:lvlJc w:val="left"/>
    </w:lvl>
    <w:lvl w:ilvl="1">
      <w:start w:val="1"/>
      <w:numFmt w:val="decimal"/>
      <w:lvlText w:val="$"/>
      <w:lvlJc w:val="left"/>
    </w:lvl>
    <w:lvl w:ilvl="2">
      <w:start w:val="1"/>
      <w:numFmt w:val="decimal"/>
      <w:lvlText w:val="$"/>
      <w:lvlJc w:val="left"/>
    </w:lvl>
    <w:lvl w:ilvl="3">
      <w:start w:val="1"/>
      <w:numFmt w:val="decimal"/>
      <w:lvlText w:val="$"/>
      <w:lvlJc w:val="left"/>
    </w:lvl>
    <w:lvl w:ilvl="4">
      <w:start w:val="1"/>
      <w:numFmt w:val="decimal"/>
      <w:lvlText w:val="$"/>
      <w:lvlJc w:val="left"/>
    </w:lvl>
    <w:lvl w:ilvl="5">
      <w:start w:val="1"/>
      <w:numFmt w:val="decimal"/>
      <w:lvlText w:val="$"/>
      <w:lvlJc w:val="left"/>
    </w:lvl>
    <w:lvl w:ilvl="6">
      <w:start w:val="1"/>
      <w:numFmt w:val="decimal"/>
      <w:lvlText w:val="$"/>
      <w:lvlJc w:val="left"/>
    </w:lvl>
    <w:lvl w:ilvl="7">
      <w:start w:val="1"/>
      <w:numFmt w:val="decimal"/>
      <w:lvlText w:val="$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0000002"/>
    <w:multiLevelType w:val="multilevel"/>
    <w:tmpl w:val="00000000"/>
    <w:name w:val="AutoList6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0000003"/>
    <w:multiLevelType w:val="multilevel"/>
    <w:tmpl w:val="00000000"/>
    <w:name w:val="â"/>
    <w:lvl w:ilvl="0">
      <w:start w:val="1"/>
      <w:numFmt w:val="decimal"/>
      <w:lvlText w:val="$"/>
      <w:lvlJc w:val="left"/>
    </w:lvl>
    <w:lvl w:ilvl="1">
      <w:start w:val="1"/>
      <w:numFmt w:val="decimal"/>
      <w:lvlText w:val="$"/>
      <w:lvlJc w:val="left"/>
    </w:lvl>
    <w:lvl w:ilvl="2">
      <w:start w:val="1"/>
      <w:numFmt w:val="decimal"/>
      <w:lvlText w:val="$"/>
      <w:lvlJc w:val="left"/>
    </w:lvl>
    <w:lvl w:ilvl="3">
      <w:start w:val="1"/>
      <w:numFmt w:val="decimal"/>
      <w:lvlText w:val="$"/>
      <w:lvlJc w:val="left"/>
    </w:lvl>
    <w:lvl w:ilvl="4">
      <w:start w:val="1"/>
      <w:numFmt w:val="decimal"/>
      <w:lvlText w:val="$"/>
      <w:lvlJc w:val="left"/>
    </w:lvl>
    <w:lvl w:ilvl="5">
      <w:start w:val="1"/>
      <w:numFmt w:val="decimal"/>
      <w:lvlText w:val="$"/>
      <w:lvlJc w:val="left"/>
    </w:lvl>
    <w:lvl w:ilvl="6">
      <w:start w:val="1"/>
      <w:numFmt w:val="decimal"/>
      <w:lvlText w:val="$"/>
      <w:lvlJc w:val="left"/>
    </w:lvl>
    <w:lvl w:ilvl="7">
      <w:start w:val="1"/>
      <w:numFmt w:val="decimal"/>
      <w:lvlText w:val="$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0000004"/>
    <w:multiLevelType w:val="multilevel"/>
    <w:tmpl w:val="00000000"/>
    <w:name w:val="Bullet List"/>
    <w:lvl w:ilvl="0">
      <w:start w:val="1"/>
      <w:numFmt w:val="decimal"/>
      <w:lvlText w:val="$"/>
      <w:lvlJc w:val="left"/>
    </w:lvl>
    <w:lvl w:ilvl="1">
      <w:start w:val="1"/>
      <w:numFmt w:val="decimal"/>
      <w:lvlText w:val="$"/>
      <w:lvlJc w:val="left"/>
    </w:lvl>
    <w:lvl w:ilvl="2">
      <w:start w:val="1"/>
      <w:numFmt w:val="decimal"/>
      <w:lvlText w:val="$"/>
      <w:lvlJc w:val="left"/>
    </w:lvl>
    <w:lvl w:ilvl="3">
      <w:start w:val="1"/>
      <w:numFmt w:val="decimal"/>
      <w:lvlText w:val="$"/>
      <w:lvlJc w:val="left"/>
    </w:lvl>
    <w:lvl w:ilvl="4">
      <w:start w:val="1"/>
      <w:numFmt w:val="decimal"/>
      <w:lvlText w:val="$"/>
      <w:lvlJc w:val="left"/>
    </w:lvl>
    <w:lvl w:ilvl="5">
      <w:start w:val="1"/>
      <w:numFmt w:val="decimal"/>
      <w:lvlText w:val="$"/>
      <w:lvlJc w:val="left"/>
    </w:lvl>
    <w:lvl w:ilvl="6">
      <w:start w:val="1"/>
      <w:numFmt w:val="decimal"/>
      <w:lvlText w:val="$"/>
      <w:lvlJc w:val="left"/>
    </w:lvl>
    <w:lvl w:ilvl="7">
      <w:start w:val="1"/>
      <w:numFmt w:val="decimal"/>
      <w:lvlText w:val="$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05A0CE5"/>
    <w:multiLevelType w:val="hybridMultilevel"/>
    <w:tmpl w:val="A3406A8C"/>
    <w:lvl w:ilvl="0" w:tplc="04090001">
      <w:start w:val="1"/>
      <w:numFmt w:val="bullet"/>
      <w:lvlText w:val=""/>
      <w:lvlJc w:val="left"/>
      <w:pPr>
        <w:tabs>
          <w:tab w:val="num" w:pos="0"/>
        </w:tabs>
        <w:ind w:left="1230" w:hanging="51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1745524"/>
    <w:multiLevelType w:val="hybridMultilevel"/>
    <w:tmpl w:val="D8F2561E"/>
    <w:lvl w:ilvl="0" w:tplc="04090001">
      <w:start w:val="1"/>
      <w:numFmt w:val="bullet"/>
      <w:lvlText w:val=""/>
      <w:lvlJc w:val="left"/>
      <w:pPr>
        <w:tabs>
          <w:tab w:val="num" w:pos="0"/>
        </w:tabs>
        <w:ind w:left="1230" w:hanging="51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29078B"/>
    <w:multiLevelType w:val="hybridMultilevel"/>
    <w:tmpl w:val="5A642B9A"/>
    <w:lvl w:ilvl="0" w:tplc="04090001">
      <w:start w:val="1"/>
      <w:numFmt w:val="bullet"/>
      <w:lvlText w:val=""/>
      <w:lvlJc w:val="left"/>
      <w:pPr>
        <w:tabs>
          <w:tab w:val="num" w:pos="0"/>
        </w:tabs>
        <w:ind w:left="1230" w:hanging="51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BD2DA0"/>
    <w:multiLevelType w:val="hybridMultilevel"/>
    <w:tmpl w:val="A3B4D100"/>
    <w:lvl w:ilvl="0" w:tplc="04090001">
      <w:start w:val="1"/>
      <w:numFmt w:val="bullet"/>
      <w:lvlText w:val=""/>
      <w:lvlJc w:val="left"/>
      <w:pPr>
        <w:tabs>
          <w:tab w:val="num" w:pos="0"/>
        </w:tabs>
        <w:ind w:left="1230" w:hanging="51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000327"/>
    <w:multiLevelType w:val="hybridMultilevel"/>
    <w:tmpl w:val="06BA85CC"/>
    <w:lvl w:ilvl="0" w:tplc="04090001">
      <w:start w:val="1"/>
      <w:numFmt w:val="bullet"/>
      <w:lvlText w:val=""/>
      <w:lvlJc w:val="left"/>
      <w:pPr>
        <w:tabs>
          <w:tab w:val="num" w:pos="0"/>
        </w:tabs>
        <w:ind w:left="1230" w:hanging="51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15EAF"/>
    <w:multiLevelType w:val="hybridMultilevel"/>
    <w:tmpl w:val="D7C8ADC8"/>
    <w:lvl w:ilvl="0" w:tplc="04090001">
      <w:start w:val="1"/>
      <w:numFmt w:val="bullet"/>
      <w:lvlText w:val=""/>
      <w:lvlJc w:val="left"/>
      <w:pPr>
        <w:tabs>
          <w:tab w:val="num" w:pos="0"/>
        </w:tabs>
        <w:ind w:left="1230" w:hanging="51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C94E3A"/>
    <w:multiLevelType w:val="hybridMultilevel"/>
    <w:tmpl w:val="E8D600BC"/>
    <w:lvl w:ilvl="0" w:tplc="04090001">
      <w:start w:val="1"/>
      <w:numFmt w:val="bullet"/>
      <w:lvlText w:val=""/>
      <w:lvlJc w:val="left"/>
      <w:pPr>
        <w:tabs>
          <w:tab w:val="num" w:pos="0"/>
        </w:tabs>
        <w:ind w:left="1230" w:hanging="51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50004378">
    <w:abstractNumId w:val="10"/>
    <w:lvlOverride w:ilvl="0">
      <w:lvl w:ilvl="0">
        <w:numFmt w:val="bullet"/>
        <w:lvlText w:val="$"/>
        <w:legacy w:legacy="1" w:legacySpace="0" w:legacyIndent="510"/>
        <w:lvlJc w:val="left"/>
        <w:pPr>
          <w:ind w:left="1230" w:hanging="510"/>
        </w:pPr>
        <w:rPr>
          <w:rFonts w:ascii="WP TypographicSymbols" w:hAnsi="WP TypographicSymbols" w:hint="default"/>
        </w:rPr>
      </w:lvl>
    </w:lvlOverride>
  </w:num>
  <w:num w:numId="2" w16cid:durableId="1209995526">
    <w:abstractNumId w:val="16"/>
  </w:num>
  <w:num w:numId="3" w16cid:durableId="867454221">
    <w:abstractNumId w:val="20"/>
  </w:num>
  <w:num w:numId="4" w16cid:durableId="844974193">
    <w:abstractNumId w:val="18"/>
  </w:num>
  <w:num w:numId="5" w16cid:durableId="1467353057">
    <w:abstractNumId w:val="17"/>
  </w:num>
  <w:num w:numId="6" w16cid:durableId="66808699">
    <w:abstractNumId w:val="21"/>
  </w:num>
  <w:num w:numId="7" w16cid:durableId="517546722">
    <w:abstractNumId w:val="19"/>
  </w:num>
  <w:num w:numId="8" w16cid:durableId="2019230262">
    <w:abstractNumId w:val="15"/>
  </w:num>
  <w:num w:numId="9" w16cid:durableId="1118639981">
    <w:abstractNumId w:val="9"/>
  </w:num>
  <w:num w:numId="10" w16cid:durableId="1768499846">
    <w:abstractNumId w:val="7"/>
  </w:num>
  <w:num w:numId="11" w16cid:durableId="301542725">
    <w:abstractNumId w:val="6"/>
  </w:num>
  <w:num w:numId="12" w16cid:durableId="114249982">
    <w:abstractNumId w:val="5"/>
  </w:num>
  <w:num w:numId="13" w16cid:durableId="381753904">
    <w:abstractNumId w:val="4"/>
  </w:num>
  <w:num w:numId="14" w16cid:durableId="1930918110">
    <w:abstractNumId w:val="8"/>
  </w:num>
  <w:num w:numId="15" w16cid:durableId="1818917296">
    <w:abstractNumId w:val="3"/>
  </w:num>
  <w:num w:numId="16" w16cid:durableId="827290574">
    <w:abstractNumId w:val="2"/>
  </w:num>
  <w:num w:numId="17" w16cid:durableId="620188658">
    <w:abstractNumId w:val="1"/>
  </w:num>
  <w:num w:numId="18" w16cid:durableId="2141073820">
    <w:abstractNumId w:val="0"/>
  </w:num>
  <w:num w:numId="19" w16cid:durableId="361440405">
    <w:abstractNumId w:val="6"/>
  </w:num>
  <w:num w:numId="20" w16cid:durableId="198473039">
    <w:abstractNumId w:val="6"/>
  </w:num>
  <w:num w:numId="21" w16cid:durableId="1766806240">
    <w:abstractNumId w:val="6"/>
  </w:num>
  <w:num w:numId="22" w16cid:durableId="1692755955">
    <w:abstractNumId w:val="6"/>
  </w:num>
  <w:num w:numId="23" w16cid:durableId="526677211">
    <w:abstractNumId w:val="6"/>
  </w:num>
  <w:num w:numId="24" w16cid:durableId="2024165188">
    <w:abstractNumId w:val="6"/>
  </w:num>
  <w:num w:numId="25" w16cid:durableId="1495759202">
    <w:abstractNumId w:val="6"/>
  </w:num>
  <w:num w:numId="26" w16cid:durableId="278731169">
    <w:abstractNumId w:val="6"/>
  </w:num>
  <w:num w:numId="27" w16cid:durableId="2071071637">
    <w:abstractNumId w:val="6"/>
  </w:num>
  <w:num w:numId="28" w16cid:durableId="1418020041">
    <w:abstractNumId w:val="6"/>
  </w:num>
  <w:num w:numId="29" w16cid:durableId="448285824">
    <w:abstractNumId w:val="6"/>
  </w:num>
  <w:num w:numId="30" w16cid:durableId="42874366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10"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uppressBottom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8B9"/>
    <w:rsid w:val="0003454A"/>
    <w:rsid w:val="00060006"/>
    <w:rsid w:val="00060024"/>
    <w:rsid w:val="00062728"/>
    <w:rsid w:val="00092880"/>
    <w:rsid w:val="000B653C"/>
    <w:rsid w:val="00163138"/>
    <w:rsid w:val="001674C8"/>
    <w:rsid w:val="00197158"/>
    <w:rsid w:val="001A0F66"/>
    <w:rsid w:val="001E109C"/>
    <w:rsid w:val="001F729F"/>
    <w:rsid w:val="002405C0"/>
    <w:rsid w:val="00253BF8"/>
    <w:rsid w:val="002C3E9C"/>
    <w:rsid w:val="002E11AF"/>
    <w:rsid w:val="0033040D"/>
    <w:rsid w:val="00340A07"/>
    <w:rsid w:val="00345345"/>
    <w:rsid w:val="003453A7"/>
    <w:rsid w:val="00351C2B"/>
    <w:rsid w:val="0038555A"/>
    <w:rsid w:val="0039695C"/>
    <w:rsid w:val="00407BA3"/>
    <w:rsid w:val="00410698"/>
    <w:rsid w:val="0045687A"/>
    <w:rsid w:val="004B29F6"/>
    <w:rsid w:val="004C339A"/>
    <w:rsid w:val="004E25F2"/>
    <w:rsid w:val="00523F14"/>
    <w:rsid w:val="00535764"/>
    <w:rsid w:val="00593DEA"/>
    <w:rsid w:val="005B480F"/>
    <w:rsid w:val="005B5539"/>
    <w:rsid w:val="005F7AB3"/>
    <w:rsid w:val="006005AF"/>
    <w:rsid w:val="006443CB"/>
    <w:rsid w:val="00650F65"/>
    <w:rsid w:val="006748D5"/>
    <w:rsid w:val="00676606"/>
    <w:rsid w:val="006B3FB8"/>
    <w:rsid w:val="006C0F67"/>
    <w:rsid w:val="006E015D"/>
    <w:rsid w:val="006E7ED3"/>
    <w:rsid w:val="00722D11"/>
    <w:rsid w:val="007413D2"/>
    <w:rsid w:val="007518B9"/>
    <w:rsid w:val="0075459F"/>
    <w:rsid w:val="007B12D5"/>
    <w:rsid w:val="008A66DA"/>
    <w:rsid w:val="008F5D17"/>
    <w:rsid w:val="0092058F"/>
    <w:rsid w:val="0094425A"/>
    <w:rsid w:val="00986013"/>
    <w:rsid w:val="009E7FBE"/>
    <w:rsid w:val="00A406BA"/>
    <w:rsid w:val="00A72F91"/>
    <w:rsid w:val="00A82DB0"/>
    <w:rsid w:val="00AB7AE5"/>
    <w:rsid w:val="00B17919"/>
    <w:rsid w:val="00B52265"/>
    <w:rsid w:val="00B53D0F"/>
    <w:rsid w:val="00B54ED9"/>
    <w:rsid w:val="00B57450"/>
    <w:rsid w:val="00B8608E"/>
    <w:rsid w:val="00B934B5"/>
    <w:rsid w:val="00BD6B30"/>
    <w:rsid w:val="00C07DA0"/>
    <w:rsid w:val="00C957CE"/>
    <w:rsid w:val="00CB5A7F"/>
    <w:rsid w:val="00CC3963"/>
    <w:rsid w:val="00D45710"/>
    <w:rsid w:val="00D57725"/>
    <w:rsid w:val="00D76CD7"/>
    <w:rsid w:val="00DB47A2"/>
    <w:rsid w:val="00E47F92"/>
    <w:rsid w:val="00E75ABA"/>
    <w:rsid w:val="00E7772F"/>
    <w:rsid w:val="00EE7D22"/>
    <w:rsid w:val="00EF7075"/>
    <w:rsid w:val="00F0606F"/>
    <w:rsid w:val="00F15D85"/>
    <w:rsid w:val="00FA51EA"/>
    <w:rsid w:val="00FB2D9C"/>
    <w:rsid w:val="00FC26D0"/>
    <w:rsid w:val="00FC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46125E50"/>
  <w15:chartTrackingRefBased/>
  <w15:docId w15:val="{8B487014-68A4-4153-BE22-B61E4A522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F7AB3"/>
    <w:pPr>
      <w:widowControl w:val="0"/>
      <w:autoSpaceDE w:val="0"/>
      <w:autoSpaceDN w:val="0"/>
      <w:adjustRightInd w:val="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5F7AB3"/>
    <w:pPr>
      <w:keepNext/>
      <w:keepLines/>
      <w:tabs>
        <w:tab w:val="left" w:pos="-720"/>
        <w:tab w:val="left" w:pos="0"/>
        <w:tab w:val="left" w:pos="720"/>
        <w:tab w:val="left" w:pos="1230"/>
        <w:tab w:val="left" w:pos="1800"/>
        <w:tab w:val="left" w:pos="2880"/>
        <w:tab w:val="left" w:pos="351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before="440" w:after="220"/>
      <w:outlineLvl w:val="0"/>
    </w:pPr>
    <w:rPr>
      <w:bCs/>
      <w:u w:val="single"/>
    </w:rPr>
  </w:style>
  <w:style w:type="paragraph" w:styleId="Heading2">
    <w:name w:val="heading 2"/>
    <w:basedOn w:val="BodyText"/>
    <w:next w:val="Normal"/>
    <w:link w:val="Heading2Char"/>
    <w:qFormat/>
    <w:rsid w:val="00B8608E"/>
    <w:pPr>
      <w:keepNext/>
      <w:ind w:left="1080" w:hanging="1080"/>
      <w:outlineLvl w:val="1"/>
    </w:pPr>
    <w:rPr>
      <w:rFonts w:eastAsiaTheme="majorEastAsia" w:cstheme="majorBidi"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customStyle="1" w:styleId="Level1">
    <w:name w:val="Level 1"/>
    <w:basedOn w:val="Normal"/>
    <w:pPr>
      <w:ind w:left="1230" w:hanging="510"/>
    </w:pPr>
  </w:style>
  <w:style w:type="paragraph" w:styleId="ListParagraph">
    <w:name w:val="List Paragraph"/>
    <w:basedOn w:val="Normal"/>
    <w:uiPriority w:val="34"/>
    <w:qFormat/>
    <w:rsid w:val="007B12D5"/>
    <w:pPr>
      <w:ind w:left="720"/>
    </w:pPr>
  </w:style>
  <w:style w:type="paragraph" w:styleId="BalloonText">
    <w:name w:val="Balloon Text"/>
    <w:basedOn w:val="Normal"/>
    <w:link w:val="BalloonTextChar"/>
    <w:rsid w:val="007B12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B12D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AB7AE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AB7AE5"/>
    <w:rPr>
      <w:sz w:val="24"/>
      <w:szCs w:val="24"/>
    </w:rPr>
  </w:style>
  <w:style w:type="paragraph" w:styleId="Footer">
    <w:name w:val="footer"/>
    <w:basedOn w:val="Normal"/>
    <w:link w:val="FooterChar"/>
    <w:rsid w:val="00AB7AE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AB7AE5"/>
    <w:rPr>
      <w:sz w:val="24"/>
      <w:szCs w:val="24"/>
    </w:rPr>
  </w:style>
  <w:style w:type="paragraph" w:styleId="Revision">
    <w:name w:val="Revision"/>
    <w:hidden/>
    <w:uiPriority w:val="99"/>
    <w:semiHidden/>
    <w:rsid w:val="003453A7"/>
    <w:rPr>
      <w:sz w:val="22"/>
      <w:szCs w:val="22"/>
    </w:rPr>
  </w:style>
  <w:style w:type="character" w:styleId="CommentReference">
    <w:name w:val="annotation reference"/>
    <w:basedOn w:val="DefaultParagraphFont"/>
    <w:rsid w:val="00340A07"/>
    <w:rPr>
      <w:sz w:val="16"/>
      <w:szCs w:val="16"/>
    </w:rPr>
  </w:style>
  <w:style w:type="paragraph" w:styleId="CommentText">
    <w:name w:val="annotation text"/>
    <w:basedOn w:val="Normal"/>
    <w:link w:val="CommentTextChar"/>
    <w:rsid w:val="00340A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40A07"/>
  </w:style>
  <w:style w:type="paragraph" w:styleId="CommentSubject">
    <w:name w:val="annotation subject"/>
    <w:basedOn w:val="CommentText"/>
    <w:next w:val="CommentText"/>
    <w:link w:val="CommentSubjectChar"/>
    <w:rsid w:val="00340A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40A07"/>
    <w:rPr>
      <w:b/>
      <w:bCs/>
    </w:rPr>
  </w:style>
  <w:style w:type="paragraph" w:customStyle="1" w:styleId="NRCINSPECTIONMANUAL">
    <w:name w:val="NRC INSPECTION MANUAL"/>
    <w:next w:val="BodyText"/>
    <w:link w:val="NRCINSPECTIONMANUALChar"/>
    <w:qFormat/>
    <w:rsid w:val="008A66DA"/>
    <w:pPr>
      <w:tabs>
        <w:tab w:val="center" w:pos="4680"/>
        <w:tab w:val="right" w:pos="9360"/>
      </w:tabs>
      <w:spacing w:after="220"/>
    </w:pPr>
    <w:rPr>
      <w:rFonts w:eastAsiaTheme="minorHAnsi"/>
      <w:szCs w:val="22"/>
    </w:rPr>
  </w:style>
  <w:style w:type="character" w:customStyle="1" w:styleId="NRCINSPECTIONMANUALChar">
    <w:name w:val="NRC INSPECTION MANUAL Char"/>
    <w:basedOn w:val="DefaultParagraphFont"/>
    <w:link w:val="NRCINSPECTIONMANUAL"/>
    <w:rsid w:val="008A66DA"/>
    <w:rPr>
      <w:rFonts w:eastAsiaTheme="minorHAnsi"/>
      <w:szCs w:val="22"/>
    </w:rPr>
  </w:style>
  <w:style w:type="paragraph" w:styleId="BodyText">
    <w:name w:val="Body Text"/>
    <w:basedOn w:val="Normal"/>
    <w:link w:val="BodyTextChar"/>
    <w:rsid w:val="00D57725"/>
    <w:pPr>
      <w:widowControl/>
      <w:autoSpaceDE/>
      <w:autoSpaceDN/>
      <w:adjustRightInd/>
      <w:spacing w:after="220"/>
    </w:pPr>
  </w:style>
  <w:style w:type="character" w:customStyle="1" w:styleId="BodyTextChar">
    <w:name w:val="Body Text Char"/>
    <w:basedOn w:val="DefaultParagraphFont"/>
    <w:link w:val="BodyText"/>
    <w:rsid w:val="00D57725"/>
    <w:rPr>
      <w:sz w:val="22"/>
      <w:szCs w:val="22"/>
    </w:rPr>
  </w:style>
  <w:style w:type="paragraph" w:customStyle="1" w:styleId="IMCIP">
    <w:name w:val="IMC/IP #"/>
    <w:rsid w:val="005B480F"/>
    <w:pPr>
      <w:widowControl w:val="0"/>
      <w:pBdr>
        <w:top w:val="single" w:sz="8" w:space="3" w:color="auto"/>
        <w:bottom w:val="single" w:sz="8" w:space="3" w:color="auto"/>
      </w:pBdr>
      <w:spacing w:after="220"/>
      <w:jc w:val="center"/>
    </w:pPr>
    <w:rPr>
      <w:rFonts w:eastAsiaTheme="minorHAnsi"/>
      <w:iCs/>
      <w:caps/>
      <w:sz w:val="22"/>
      <w:szCs w:val="22"/>
    </w:rPr>
  </w:style>
  <w:style w:type="paragraph" w:styleId="Title">
    <w:name w:val="Title"/>
    <w:basedOn w:val="Normal"/>
    <w:next w:val="Normal"/>
    <w:link w:val="TitleChar"/>
    <w:qFormat/>
    <w:rsid w:val="00D76CD7"/>
    <w:pPr>
      <w:widowControl/>
      <w:spacing w:before="220" w:after="220"/>
      <w:jc w:val="center"/>
    </w:pPr>
  </w:style>
  <w:style w:type="character" w:customStyle="1" w:styleId="TitleChar">
    <w:name w:val="Title Char"/>
    <w:basedOn w:val="DefaultParagraphFont"/>
    <w:link w:val="Title"/>
    <w:rsid w:val="00D76CD7"/>
    <w:rPr>
      <w:sz w:val="22"/>
      <w:szCs w:val="22"/>
    </w:rPr>
  </w:style>
  <w:style w:type="paragraph" w:customStyle="1" w:styleId="EffectiveDate">
    <w:name w:val="Effective Date"/>
    <w:next w:val="BodyText"/>
    <w:qFormat/>
    <w:rsid w:val="00163138"/>
    <w:pPr>
      <w:spacing w:before="220" w:after="440"/>
      <w:jc w:val="center"/>
    </w:pPr>
    <w:rPr>
      <w:sz w:val="22"/>
      <w:szCs w:val="22"/>
    </w:rPr>
  </w:style>
  <w:style w:type="character" w:customStyle="1" w:styleId="Heading2Char">
    <w:name w:val="Heading 2 Char"/>
    <w:basedOn w:val="DefaultParagraphFont"/>
    <w:link w:val="Heading2"/>
    <w:rsid w:val="00B8608E"/>
    <w:rPr>
      <w:rFonts w:eastAsiaTheme="majorEastAsia" w:cstheme="majorBidi"/>
      <w:bCs/>
      <w:sz w:val="22"/>
      <w:szCs w:val="22"/>
    </w:rPr>
  </w:style>
  <w:style w:type="paragraph" w:styleId="ListBullet2">
    <w:name w:val="List Bullet 2"/>
    <w:basedOn w:val="Normal"/>
    <w:rsid w:val="006748D5"/>
    <w:pPr>
      <w:numPr>
        <w:numId w:val="10"/>
      </w:numPr>
      <w:contextualSpacing/>
    </w:pPr>
  </w:style>
  <w:style w:type="paragraph" w:styleId="ListBullet3">
    <w:name w:val="List Bullet 3"/>
    <w:basedOn w:val="Normal"/>
    <w:rsid w:val="006748D5"/>
    <w:pPr>
      <w:numPr>
        <w:numId w:val="11"/>
      </w:numPr>
      <w:contextualSpacing/>
    </w:pPr>
  </w:style>
  <w:style w:type="character" w:customStyle="1" w:styleId="Heading1Char">
    <w:name w:val="Heading 1 Char"/>
    <w:basedOn w:val="DefaultParagraphFont"/>
    <w:link w:val="Heading1"/>
    <w:rsid w:val="005F7AB3"/>
    <w:rPr>
      <w:bCs/>
      <w:sz w:val="22"/>
      <w:szCs w:val="22"/>
      <w:u w:val="single"/>
    </w:rPr>
  </w:style>
  <w:style w:type="paragraph" w:customStyle="1" w:styleId="attachmenttitle">
    <w:name w:val="attachment title"/>
    <w:basedOn w:val="Heading1"/>
    <w:next w:val="BodyText"/>
    <w:qFormat/>
    <w:rsid w:val="006E015D"/>
    <w:pPr>
      <w:tabs>
        <w:tab w:val="clear" w:pos="-720"/>
        <w:tab w:val="clear" w:pos="0"/>
        <w:tab w:val="clear" w:pos="720"/>
        <w:tab w:val="clear" w:pos="1230"/>
        <w:tab w:val="clear" w:pos="1800"/>
        <w:tab w:val="clear" w:pos="2880"/>
        <w:tab w:val="clear" w:pos="351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pacing w:before="0"/>
      <w:jc w:val="center"/>
    </w:pPr>
    <w:rPr>
      <w:bCs w:val="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DB37CB91B52542B6AE2623451322B5" ma:contentTypeVersion="6" ma:contentTypeDescription="Create a new document." ma:contentTypeScope="" ma:versionID="7434c1afa65b2a8541546b3fb857771c">
  <xsd:schema xmlns:xsd="http://www.w3.org/2001/XMLSchema" xmlns:xs="http://www.w3.org/2001/XMLSchema" xmlns:p="http://schemas.microsoft.com/office/2006/metadata/properties" xmlns:ns2="bd536709-b854-4f3b-a247-393f1123cff3" xmlns:ns3="4ebc427b-1bcf-4856-a750-efc6bf2bcca6" targetNamespace="http://schemas.microsoft.com/office/2006/metadata/properties" ma:root="true" ma:fieldsID="bbde67daa1407e0567ae86ea3caa27a4" ns2:_="" ns3:_="">
    <xsd:import namespace="bd536709-b854-4f3b-a247-393f1123cff3"/>
    <xsd:import namespace="4ebc427b-1bcf-4856-a750-efc6bf2bcc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36709-b854-4f3b-a247-393f1123cf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bc427b-1bcf-4856-a750-efc6bf2bcca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937602-49A8-4C60-A9EC-A79107C79B93}"/>
</file>

<file path=customXml/itemProps2.xml><?xml version="1.0" encoding="utf-8"?>
<ds:datastoreItem xmlns:ds="http://schemas.openxmlformats.org/officeDocument/2006/customXml" ds:itemID="{4932AEA1-1396-4109-BA1A-60876B00AFBE}"/>
</file>

<file path=customXml/itemProps3.xml><?xml version="1.0" encoding="utf-8"?>
<ds:datastoreItem xmlns:ds="http://schemas.openxmlformats.org/officeDocument/2006/customXml" ds:itemID="{7C76B707-2EAC-4BCE-80E7-0B545C110FDC}"/>
</file>

<file path=docMetadata/LabelInfo.xml><?xml version="1.0" encoding="utf-8"?>
<clbl:labelList xmlns:clbl="http://schemas.microsoft.com/office/2020/mipLabelMetadata">
  <clbl:label id="{e8d01475-c3b5-436a-a065-5def4c64f52e}" enabled="0" method="" siteId="{e8d01475-c3b5-436a-a065-5def4c64f52e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914</Words>
  <Characters>5833</Characters>
  <Application>Microsoft Office Word</Application>
  <DocSecurity>2</DocSecurity>
  <Lines>48</Lines>
  <Paragraphs>13</Paragraphs>
  <ScaleCrop>false</ScaleCrop>
  <Company/>
  <LinksUpToDate>false</LinksUpToDate>
  <CharactersWithSpaces>6734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Madeleine Arel</cp:lastModifiedBy>
  <cp:revision>2</cp:revision>
  <dcterms:created xsi:type="dcterms:W3CDTF">2023-01-23T20:09:00Z</dcterms:created>
  <dcterms:modified xsi:type="dcterms:W3CDTF">2023-01-23T20:10:00Z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0x01010029DB37CB91B52542B6AE2623451322B5</vt:lpwstr>
  </property>
</Properties>
</file>