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E5CB0" w14:textId="1BCDD837" w:rsidR="00D362C8" w:rsidRDefault="00D362C8" w:rsidP="006250FC">
      <w:pPr>
        <w:tabs>
          <w:tab w:val="center" w:pos="4680"/>
          <w:tab w:val="right" w:pos="9360"/>
        </w:tabs>
        <w:spacing w:after="200"/>
        <w:jc w:val="both"/>
      </w:pPr>
      <w:r w:rsidRPr="00FC560F">
        <w:fldChar w:fldCharType="begin"/>
      </w:r>
      <w:r w:rsidRPr="00FC560F">
        <w:instrText xml:space="preserve"> SEQ CHAPTER \h \r 1</w:instrText>
      </w:r>
      <w:r w:rsidRPr="00FC560F">
        <w:fldChar w:fldCharType="end"/>
      </w:r>
      <w:r w:rsidRPr="00FC560F">
        <w:tab/>
      </w:r>
      <w:r w:rsidRPr="00FC560F">
        <w:rPr>
          <w:b/>
          <w:sz w:val="38"/>
        </w:rPr>
        <w:t>NRC INSPECTION MANUAL</w:t>
      </w:r>
      <w:r w:rsidRPr="00FC560F">
        <w:rPr>
          <w:sz w:val="20"/>
        </w:rPr>
        <w:tab/>
      </w:r>
      <w:ins w:id="0" w:author="Campbell, Stephen" w:date="2021-11-17T08:11:00Z">
        <w:r w:rsidR="008F4EDB">
          <w:rPr>
            <w:sz w:val="20"/>
          </w:rPr>
          <w:t>IRIB</w:t>
        </w:r>
      </w:ins>
    </w:p>
    <w:p w14:paraId="7766B762" w14:textId="77777777" w:rsidR="00FC560F" w:rsidRPr="00FC560F" w:rsidRDefault="00FC560F" w:rsidP="006250FC">
      <w:pPr>
        <w:pBdr>
          <w:top w:val="single" w:sz="12" w:space="2" w:color="auto"/>
          <w:bottom w:val="single" w:sz="12" w:space="3" w:color="auto"/>
        </w:pBdr>
        <w:tabs>
          <w:tab w:val="center" w:pos="4680"/>
          <w:tab w:val="right" w:pos="9360"/>
        </w:tabs>
        <w:jc w:val="center"/>
      </w:pPr>
      <w:r>
        <w:t>MANUAL CHAPTER 2901</w:t>
      </w:r>
    </w:p>
    <w:p w14:paraId="375443CA" w14:textId="1C1E7FE0" w:rsidR="00D362C8" w:rsidRDefault="00D362C8" w:rsidP="00DB21D6">
      <w:pPr>
        <w:spacing w:before="440" w:after="440"/>
        <w:jc w:val="center"/>
      </w:pPr>
      <w:r w:rsidRPr="00594991">
        <w:t>TEAM INSPECTIONS</w:t>
      </w:r>
    </w:p>
    <w:p w14:paraId="0367AA2A" w14:textId="77777777" w:rsidR="00D362C8" w:rsidRPr="00637D0B" w:rsidRDefault="00D362C8" w:rsidP="0028644C">
      <w:pPr>
        <w:pStyle w:val="Heading1"/>
      </w:pPr>
      <w:r w:rsidRPr="00637D0B">
        <w:t>2901-01</w:t>
      </w:r>
      <w:r w:rsidRPr="00637D0B">
        <w:tab/>
        <w:t>PURPOSE</w:t>
      </w:r>
    </w:p>
    <w:p w14:paraId="4B22FB11" w14:textId="2342FFAA" w:rsidR="00D362C8" w:rsidRPr="001A40E7" w:rsidRDefault="00203D59" w:rsidP="00765E9A">
      <w:pPr>
        <w:pStyle w:val="BodyText"/>
      </w:pPr>
      <w:ins w:id="1" w:author="Campbell, Stephen" w:date="2022-04-28T18:31:00Z">
        <w:r w:rsidRPr="00203D59">
          <w:t>To capture key items that should be considered when performing team inspections at operating power reactor licensee facilities.</w:t>
        </w:r>
      </w:ins>
    </w:p>
    <w:p w14:paraId="35470229" w14:textId="2BE69695" w:rsidR="00D362C8" w:rsidRPr="001A40E7" w:rsidRDefault="00D362C8" w:rsidP="0028644C">
      <w:pPr>
        <w:pStyle w:val="Heading1"/>
      </w:pPr>
      <w:r w:rsidRPr="001A40E7">
        <w:t>2901-02</w:t>
      </w:r>
      <w:r w:rsidRPr="001A40E7">
        <w:tab/>
        <w:t>OBJECTIVE</w:t>
      </w:r>
      <w:ins w:id="2" w:author="Campbell, Stephen" w:date="2022-04-28T15:28:00Z">
        <w:r w:rsidR="00084DE9">
          <w:t>S</w:t>
        </w:r>
      </w:ins>
    </w:p>
    <w:p w14:paraId="4142D5F2" w14:textId="42EA67BD" w:rsidR="00046D5E" w:rsidRPr="00D5644E" w:rsidRDefault="00046D5E" w:rsidP="00D5644E">
      <w:pPr>
        <w:pStyle w:val="BodyText2"/>
        <w:rPr>
          <w:ins w:id="3" w:author="Campbell, Stephen" w:date="2022-04-28T19:01:00Z"/>
        </w:rPr>
      </w:pPr>
      <w:ins w:id="4" w:author="Campbell, Stephen" w:date="2022-04-28T19:01:00Z">
        <w:r w:rsidRPr="00D5644E">
          <w:t>02.01</w:t>
        </w:r>
        <w:r w:rsidRPr="00D5644E">
          <w:tab/>
          <w:t>To specify the responsibilities and authorities for team inspections.</w:t>
        </w:r>
      </w:ins>
    </w:p>
    <w:p w14:paraId="598A8E37" w14:textId="05D86501" w:rsidR="008730FB" w:rsidRDefault="00631B0E" w:rsidP="00D5644E">
      <w:pPr>
        <w:pStyle w:val="BodyText2"/>
        <w:rPr>
          <w:ins w:id="5" w:author="Campbell, Stephen" w:date="2022-04-28T15:22:00Z"/>
        </w:rPr>
      </w:pPr>
      <w:ins w:id="6" w:author="Campbell, Stephen" w:date="2022-04-28T15:22:00Z">
        <w:r>
          <w:t>0</w:t>
        </w:r>
        <w:r w:rsidR="00281045">
          <w:t>2.0</w:t>
        </w:r>
      </w:ins>
      <w:ins w:id="7" w:author="Campbell, Stephen" w:date="2022-04-28T19:01:00Z">
        <w:r w:rsidR="00046D5E">
          <w:t>2</w:t>
        </w:r>
      </w:ins>
      <w:ins w:id="8" w:author="Campbell, Stephen" w:date="2022-04-28T15:23:00Z">
        <w:r w:rsidR="00F80FE9">
          <w:tab/>
        </w:r>
      </w:ins>
      <w:ins w:id="9" w:author="Campbell, Stephen" w:date="2022-02-09T11:37:00Z">
        <w:r w:rsidR="008A2BF6">
          <w:t xml:space="preserve">To </w:t>
        </w:r>
      </w:ins>
      <w:ins w:id="10" w:author="Campbell, Stephen" w:date="2022-03-25T14:14:00Z">
        <w:r w:rsidR="003C1A2C">
          <w:t xml:space="preserve">provide guidance on the </w:t>
        </w:r>
        <w:r w:rsidR="00DE2DF1">
          <w:t xml:space="preserve">key </w:t>
        </w:r>
        <w:r w:rsidR="003C1A2C">
          <w:t xml:space="preserve">elements of </w:t>
        </w:r>
      </w:ins>
      <w:ins w:id="11" w:author="Campbell, Stephen" w:date="2022-03-25T14:15:00Z">
        <w:r w:rsidR="00DE2DF1">
          <w:t xml:space="preserve">a </w:t>
        </w:r>
      </w:ins>
      <w:ins w:id="12" w:author="Campbell, Stephen" w:date="2022-02-09T11:56:00Z">
        <w:r w:rsidR="008730FB">
          <w:t>team inspection</w:t>
        </w:r>
      </w:ins>
      <w:ins w:id="13" w:author="Campbell, Stephen" w:date="2022-02-09T11:41:00Z">
        <w:r w:rsidR="008A2BF6">
          <w:t>.</w:t>
        </w:r>
      </w:ins>
    </w:p>
    <w:p w14:paraId="4297208C" w14:textId="4E89FB39" w:rsidR="00D362C8" w:rsidRPr="001A40E7" w:rsidRDefault="00D362C8" w:rsidP="0028644C">
      <w:pPr>
        <w:pStyle w:val="Heading1"/>
      </w:pPr>
      <w:r w:rsidRPr="001A40E7">
        <w:t>2901-03</w:t>
      </w:r>
      <w:r w:rsidRPr="001A40E7">
        <w:tab/>
      </w:r>
      <w:ins w:id="14" w:author="Campbell, Stephen" w:date="2022-02-09T12:09:00Z">
        <w:r w:rsidR="00E0738A">
          <w:t>DEFINITION</w:t>
        </w:r>
      </w:ins>
    </w:p>
    <w:p w14:paraId="2F6D42E8" w14:textId="46C22BFF" w:rsidR="00ED58B7" w:rsidRPr="00B1463E" w:rsidRDefault="00D362C8" w:rsidP="00765E9A">
      <w:pPr>
        <w:pStyle w:val="BodyText"/>
        <w:rPr>
          <w:ins w:id="15" w:author="Campbell, Stephen" w:date="2022-02-09T12:02:00Z"/>
        </w:rPr>
      </w:pPr>
      <w:r w:rsidRPr="001A40E7">
        <w:rPr>
          <w:u w:val="single"/>
        </w:rPr>
        <w:t>Team Inspection</w:t>
      </w:r>
      <w:r w:rsidRPr="001A40E7">
        <w:t xml:space="preserve">. For the purposes of this chapter, a team inspection is a major activity that is subject to the scheduling controls defined in IMC 0301, </w:t>
      </w:r>
      <w:r w:rsidR="00FC560F" w:rsidRPr="001A40E7">
        <w:t>“Coordination of NRC Visits to Commercial Reactor Sites</w:t>
      </w:r>
      <w:del w:id="16" w:author="Ferdas, Marc" w:date="2022-04-06T07:55:00Z">
        <w:r w:rsidR="00FC560F" w:rsidRPr="001A40E7" w:rsidDel="00C338A0">
          <w:delText>.</w:delText>
        </w:r>
      </w:del>
      <w:r w:rsidR="00FC560F" w:rsidRPr="001A40E7">
        <w:t>”</w:t>
      </w:r>
      <w:ins w:id="17" w:author="Campbell, Stephen" w:date="2022-02-09T12:02:00Z">
        <w:r w:rsidR="00ED58B7">
          <w:t xml:space="preserve"> </w:t>
        </w:r>
      </w:ins>
      <w:ins w:id="18" w:author="Ferdas, Marc" w:date="2022-04-06T07:55:00Z">
        <w:r w:rsidR="00C338A0">
          <w:t>and IMC 030</w:t>
        </w:r>
      </w:ins>
      <w:ins w:id="19" w:author="Ferdas, Marc" w:date="2022-04-06T08:04:00Z">
        <w:r w:rsidR="00C338A0">
          <w:t>5</w:t>
        </w:r>
      </w:ins>
      <w:ins w:id="20" w:author="Ferdas, Marc" w:date="2022-04-06T07:55:00Z">
        <w:r w:rsidR="00C338A0">
          <w:t>, “</w:t>
        </w:r>
      </w:ins>
      <w:ins w:id="21" w:author="Campbell, Stephen" w:date="2022-04-06T10:01:00Z">
        <w:r w:rsidR="005C2BE9" w:rsidRPr="005C2BE9">
          <w:t>Operating Reactor Assessment Program</w:t>
        </w:r>
      </w:ins>
      <w:ins w:id="22" w:author="Ferdas, Marc" w:date="2022-04-06T07:55:00Z">
        <w:r w:rsidR="00C338A0">
          <w:t xml:space="preserve">.” </w:t>
        </w:r>
      </w:ins>
      <w:ins w:id="23" w:author="Campbell, Stephen" w:date="2022-02-09T12:02:00Z">
        <w:r w:rsidR="00ED58B7" w:rsidRPr="00B1463E">
          <w:t xml:space="preserve">Team inspections </w:t>
        </w:r>
      </w:ins>
      <w:ins w:id="24" w:author="Ferdas, Marc" w:date="2022-04-06T07:56:00Z">
        <w:r w:rsidR="00C338A0">
          <w:t xml:space="preserve">at operating power reactor facilities </w:t>
        </w:r>
      </w:ins>
      <w:ins w:id="25" w:author="Campbell, Stephen" w:date="2022-02-09T12:02:00Z">
        <w:r w:rsidR="00ED58B7" w:rsidRPr="00B1463E">
          <w:t>are typically scheduled, plan</w:t>
        </w:r>
        <w:r w:rsidR="00ED58B7">
          <w:t>n</w:t>
        </w:r>
        <w:r w:rsidR="00ED58B7" w:rsidRPr="00B1463E">
          <w:t>ed, and conducted by regional inspectors</w:t>
        </w:r>
      </w:ins>
      <w:ins w:id="26" w:author="Ferdas, Marc" w:date="2022-04-06T07:56:00Z">
        <w:r w:rsidR="00C338A0">
          <w:t xml:space="preserve"> and by some headquarters program offices</w:t>
        </w:r>
      </w:ins>
      <w:ins w:id="27" w:author="Campbell, Stephen" w:date="2022-02-09T12:02:00Z">
        <w:r w:rsidR="00ED58B7" w:rsidRPr="00B1463E">
          <w:t>.</w:t>
        </w:r>
      </w:ins>
      <w:ins w:id="28" w:author="Ferdas, Marc" w:date="2022-04-06T07:59:00Z">
        <w:r w:rsidR="00C338A0">
          <w:t xml:space="preserve"> </w:t>
        </w:r>
      </w:ins>
      <w:ins w:id="29" w:author="Campbell, Stephen" w:date="2022-04-28T15:26:00Z">
        <w:r w:rsidR="00C53EA1">
          <w:t>An inspection is considered a team inspection when designated as such by the lead office (typically involves three or more inspectors</w:t>
        </w:r>
      </w:ins>
      <w:ins w:id="30" w:author="Campbell, Stephen" w:date="2022-04-28T18:50:00Z">
        <w:r w:rsidR="00B47629">
          <w:t>).</w:t>
        </w:r>
      </w:ins>
    </w:p>
    <w:p w14:paraId="116FC1BB" w14:textId="77777777" w:rsidR="00D362C8" w:rsidRPr="001A40E7" w:rsidRDefault="00D362C8" w:rsidP="0028644C">
      <w:pPr>
        <w:pStyle w:val="Heading1"/>
      </w:pPr>
      <w:r w:rsidRPr="001A40E7">
        <w:t>2901-04</w:t>
      </w:r>
      <w:r w:rsidRPr="001A40E7">
        <w:tab/>
        <w:t>RESPONSIBILITIES AND AUTHORITIES</w:t>
      </w:r>
    </w:p>
    <w:p w14:paraId="670507DF" w14:textId="4CEF23F0" w:rsidR="00930869" w:rsidRPr="00F375F2" w:rsidRDefault="00D362C8" w:rsidP="00F375F2">
      <w:pPr>
        <w:pStyle w:val="Heading2"/>
        <w:rPr>
          <w:ins w:id="31" w:author="Cauffman, Christopher" w:date="2021-11-19T08:37:00Z"/>
        </w:rPr>
      </w:pPr>
      <w:r w:rsidRPr="00F375F2">
        <w:t>04.0</w:t>
      </w:r>
      <w:ins w:id="32" w:author="Campbell, Stephen" w:date="2022-02-09T13:17:00Z">
        <w:r w:rsidR="008F709F" w:rsidRPr="00F375F2">
          <w:t>1</w:t>
        </w:r>
      </w:ins>
      <w:r w:rsidRPr="00F375F2">
        <w:tab/>
      </w:r>
      <w:ins w:id="33" w:author="Campbell, Stephen" w:date="2022-03-25T14:34:00Z">
        <w:r w:rsidR="009913BB" w:rsidRPr="00F375F2">
          <w:rPr>
            <w:u w:val="single"/>
          </w:rPr>
          <w:t>Program Office</w:t>
        </w:r>
        <w:r w:rsidR="0008293F" w:rsidRPr="00F375F2">
          <w:rPr>
            <w:u w:val="single"/>
          </w:rPr>
          <w:t>s</w:t>
        </w:r>
      </w:ins>
    </w:p>
    <w:p w14:paraId="723B5F37" w14:textId="7A03F572" w:rsidR="00D362C8" w:rsidRPr="001A40E7" w:rsidRDefault="00D362C8" w:rsidP="00C21F99">
      <w:pPr>
        <w:numPr>
          <w:ilvl w:val="0"/>
          <w:numId w:val="2"/>
        </w:numPr>
        <w:tabs>
          <w:tab w:val="clear" w:pos="720"/>
        </w:tabs>
        <w:spacing w:after="220"/>
      </w:pPr>
      <w:r w:rsidRPr="001A40E7">
        <w:t>Coordinate contractor technical assistance for team inspections within allocated funds.</w:t>
      </w:r>
    </w:p>
    <w:p w14:paraId="3782AA50" w14:textId="2F28D7E4" w:rsidR="00F375F2" w:rsidRPr="001A40E7" w:rsidRDefault="00955B74" w:rsidP="00AB3784">
      <w:pPr>
        <w:numPr>
          <w:ilvl w:val="0"/>
          <w:numId w:val="2"/>
        </w:numPr>
        <w:tabs>
          <w:tab w:val="clear" w:pos="720"/>
        </w:tabs>
        <w:spacing w:after="220"/>
      </w:pPr>
      <w:ins w:id="34" w:author="Campbell, Stephen" w:date="2022-03-25T14:45:00Z">
        <w:r w:rsidRPr="00955B74">
          <w:t>Coordi</w:t>
        </w:r>
        <w:r>
          <w:t>nate</w:t>
        </w:r>
        <w:r w:rsidRPr="00955B74">
          <w:t xml:space="preserve"> </w:t>
        </w:r>
        <w:r>
          <w:t>r</w:t>
        </w:r>
        <w:r w:rsidRPr="00955B74">
          <w:t xml:space="preserve">egional </w:t>
        </w:r>
        <w:r>
          <w:t>r</w:t>
        </w:r>
        <w:r w:rsidRPr="00955B74">
          <w:t xml:space="preserve">equests for Headquarter Staff to </w:t>
        </w:r>
        <w:r>
          <w:t>p</w:t>
        </w:r>
        <w:r w:rsidRPr="00955B74">
          <w:t xml:space="preserve">articipate in the </w:t>
        </w:r>
        <w:r>
          <w:t>c</w:t>
        </w:r>
        <w:r w:rsidRPr="00955B74">
          <w:t>onduct of</w:t>
        </w:r>
        <w:r>
          <w:t xml:space="preserve"> i</w:t>
        </w:r>
        <w:r w:rsidRPr="00955B74">
          <w:t xml:space="preserve">nspection </w:t>
        </w:r>
      </w:ins>
      <w:ins w:id="35" w:author="Campbell, Stephen" w:date="2022-03-25T14:46:00Z">
        <w:r>
          <w:t>a</w:t>
        </w:r>
      </w:ins>
      <w:ins w:id="36" w:author="Campbell, Stephen" w:date="2022-03-25T14:45:00Z">
        <w:r w:rsidRPr="00955B74">
          <w:t>ctivities</w:t>
        </w:r>
      </w:ins>
      <w:ins w:id="37" w:author="Campbell, Stephen" w:date="2022-03-25T14:46:00Z">
        <w:r>
          <w:t xml:space="preserve"> (</w:t>
        </w:r>
        <w:r w:rsidR="00434470">
          <w:t>s</w:t>
        </w:r>
        <w:r>
          <w:t xml:space="preserve">ee </w:t>
        </w:r>
        <w:r w:rsidR="00434470">
          <w:t>IMC 2515</w:t>
        </w:r>
      </w:ins>
      <w:ins w:id="38" w:author="Campbell, Stephen" w:date="2022-04-06T10:04:00Z">
        <w:r w:rsidR="005C2BE9">
          <w:t>, “</w:t>
        </w:r>
      </w:ins>
      <w:ins w:id="39" w:author="Campbell, Stephen" w:date="2022-04-07T08:45:00Z">
        <w:r w:rsidR="008E4715" w:rsidRPr="008E4715">
          <w:t>Light Water Reactor Inspection Program Operations Phase</w:t>
        </w:r>
      </w:ins>
      <w:ins w:id="40" w:author="Campbell, Stephen" w:date="2022-04-06T10:04:00Z">
        <w:r w:rsidR="005C2BE9">
          <w:t>”</w:t>
        </w:r>
      </w:ins>
      <w:ins w:id="41" w:author="Ferdas, Marc" w:date="2022-04-06T08:02:00Z">
        <w:r w:rsidR="00C338A0">
          <w:t xml:space="preserve"> for additional details</w:t>
        </w:r>
      </w:ins>
      <w:ins w:id="42" w:author="Campbell, Stephen" w:date="2022-03-25T14:46:00Z">
        <w:r w:rsidR="00434470">
          <w:t>)</w:t>
        </w:r>
      </w:ins>
      <w:ins w:id="43" w:author="Campbell, Stephen" w:date="2022-02-09T13:24:00Z">
        <w:r w:rsidR="004A51F7" w:rsidRPr="004A51F7">
          <w:t>.</w:t>
        </w:r>
      </w:ins>
    </w:p>
    <w:p w14:paraId="6909DEFA" w14:textId="55BC36B3" w:rsidR="00D362C8" w:rsidRDefault="00D362C8" w:rsidP="007426ED">
      <w:pPr>
        <w:pStyle w:val="Heading2"/>
      </w:pPr>
      <w:r w:rsidRPr="001A40E7">
        <w:t>04.0</w:t>
      </w:r>
      <w:ins w:id="44" w:author="Campbell, Stephen" w:date="2022-02-09T14:02:00Z">
        <w:r w:rsidR="00B65B07">
          <w:t>2</w:t>
        </w:r>
      </w:ins>
      <w:r w:rsidRPr="001A40E7">
        <w:tab/>
      </w:r>
      <w:ins w:id="45" w:author="Campbell, Stephen" w:date="2022-02-09T14:03:00Z">
        <w:r w:rsidR="00B65B07" w:rsidRPr="00984D8E">
          <w:rPr>
            <w:u w:val="single"/>
          </w:rPr>
          <w:t>Branch Chiefs</w:t>
        </w:r>
      </w:ins>
    </w:p>
    <w:p w14:paraId="18EB7B0C" w14:textId="04EC0B4E" w:rsidR="00B3301A" w:rsidRPr="008B606F" w:rsidRDefault="00B3301A" w:rsidP="005B7F92">
      <w:pPr>
        <w:pStyle w:val="ListParagraph"/>
        <w:numPr>
          <w:ilvl w:val="0"/>
          <w:numId w:val="31"/>
        </w:numPr>
        <w:tabs>
          <w:tab w:val="clear" w:pos="720"/>
        </w:tabs>
        <w:spacing w:after="220"/>
        <w:contextualSpacing w:val="0"/>
        <w:rPr>
          <w:ins w:id="46" w:author="Campbell, Stephen" w:date="2022-04-06T10:32:00Z"/>
        </w:rPr>
      </w:pPr>
      <w:ins w:id="47" w:author="Campbell, Stephen" w:date="2022-04-06T10:30:00Z">
        <w:r w:rsidRPr="008B606F">
          <w:t>Ensure team inspections are coordinated and scheduled in accordance with IMC 0301, and 0305</w:t>
        </w:r>
      </w:ins>
      <w:ins w:id="48" w:author="Campbell, Stephen" w:date="2022-04-06T10:32:00Z">
        <w:r w:rsidR="00097582" w:rsidRPr="008B606F">
          <w:t>.</w:t>
        </w:r>
      </w:ins>
    </w:p>
    <w:p w14:paraId="3ABC11EF" w14:textId="6E7A7099" w:rsidR="00FC560F" w:rsidRDefault="00B3301A" w:rsidP="005B7F92">
      <w:pPr>
        <w:pStyle w:val="ListParagraph"/>
        <w:numPr>
          <w:ilvl w:val="0"/>
          <w:numId w:val="31"/>
        </w:numPr>
        <w:tabs>
          <w:tab w:val="clear" w:pos="720"/>
        </w:tabs>
        <w:spacing w:after="220"/>
        <w:contextualSpacing w:val="0"/>
        <w:rPr>
          <w:ins w:id="49" w:author="Campbell, Stephen" w:date="2022-04-29T08:46:00Z"/>
        </w:rPr>
      </w:pPr>
      <w:ins w:id="50" w:author="Campbell, Stephen" w:date="2022-04-06T10:31:00Z">
        <w:r w:rsidRPr="00B3301A">
          <w:t xml:space="preserve">Ensure team inspections are properly scheduled in Reactor Program System – </w:t>
        </w:r>
        <w:proofErr w:type="gramStart"/>
        <w:r w:rsidRPr="00B3301A">
          <w:t>Inspections</w:t>
        </w:r>
        <w:proofErr w:type="gramEnd"/>
        <w:r w:rsidRPr="00B3301A">
          <w:t xml:space="preserve"> module (RPS-Inspections) and time charges accurately accounted for in H</w:t>
        </w:r>
      </w:ins>
      <w:ins w:id="51" w:author="Campbell, Stephen" w:date="2022-04-07T08:47:00Z">
        <w:r w:rsidR="008E4715">
          <w:t xml:space="preserve">uman </w:t>
        </w:r>
      </w:ins>
      <w:ins w:id="52" w:author="Campbell, Stephen" w:date="2022-04-06T10:31:00Z">
        <w:r w:rsidRPr="00B3301A">
          <w:t>R</w:t>
        </w:r>
      </w:ins>
      <w:ins w:id="53" w:author="Campbell, Stephen" w:date="2022-04-07T08:47:00Z">
        <w:r w:rsidR="008E4715">
          <w:t>esource</w:t>
        </w:r>
      </w:ins>
      <w:ins w:id="54" w:author="Campbell, Stephen" w:date="2022-04-07T08:50:00Z">
        <w:r w:rsidR="008E4715">
          <w:t>s</w:t>
        </w:r>
      </w:ins>
      <w:ins w:id="55" w:author="Campbell, Stephen" w:date="2022-04-07T08:47:00Z">
        <w:r w:rsidR="008E4715">
          <w:t xml:space="preserve"> </w:t>
        </w:r>
      </w:ins>
      <w:ins w:id="56" w:author="Campbell, Stephen" w:date="2022-04-06T10:31:00Z">
        <w:r w:rsidRPr="00B3301A">
          <w:t>M</w:t>
        </w:r>
      </w:ins>
      <w:ins w:id="57" w:author="Campbell, Stephen" w:date="2022-04-07T08:47:00Z">
        <w:r w:rsidR="008E4715">
          <w:t xml:space="preserve">anagement </w:t>
        </w:r>
      </w:ins>
      <w:ins w:id="58" w:author="Campbell, Stephen" w:date="2022-04-06T10:31:00Z">
        <w:r w:rsidRPr="00B3301A">
          <w:t>S</w:t>
        </w:r>
      </w:ins>
      <w:ins w:id="59" w:author="Campbell, Stephen" w:date="2022-04-07T08:47:00Z">
        <w:r w:rsidR="008E4715">
          <w:t>ys</w:t>
        </w:r>
      </w:ins>
      <w:ins w:id="60" w:author="Campbell, Stephen" w:date="2022-04-07T08:48:00Z">
        <w:r w:rsidR="008E4715">
          <w:t>tem (HRMS)</w:t>
        </w:r>
      </w:ins>
      <w:ins w:id="61" w:author="Campbell, Stephen" w:date="2022-04-06T10:31:00Z">
        <w:r w:rsidRPr="00B3301A">
          <w:t xml:space="preserve"> in accordance with IMC 0306, “</w:t>
        </w:r>
      </w:ins>
      <w:ins w:id="62" w:author="Campbell, Stephen" w:date="2022-04-06T10:33:00Z">
        <w:r w:rsidR="00097582" w:rsidRPr="00097582">
          <w:t>Planning, Scheduling, Tracking and Reporting of the Reactor Oversight Process (ROP)</w:t>
        </w:r>
      </w:ins>
      <w:ins w:id="63" w:author="Campbell, Stephen" w:date="2022-04-29T08:16:00Z">
        <w:r w:rsidR="00776EC5">
          <w:t>.</w:t>
        </w:r>
      </w:ins>
      <w:ins w:id="64" w:author="Campbell, Stephen" w:date="2022-04-06T10:31:00Z">
        <w:r w:rsidRPr="00B3301A">
          <w:t>”</w:t>
        </w:r>
      </w:ins>
    </w:p>
    <w:p w14:paraId="0FD644AE" w14:textId="72D6D11F" w:rsidR="007D2512" w:rsidRPr="005E7081" w:rsidRDefault="007D2512" w:rsidP="007D2512">
      <w:pPr>
        <w:pStyle w:val="Heading2"/>
        <w:rPr>
          <w:ins w:id="65" w:author="Campbell, Stephen" w:date="2022-04-29T08:47:00Z"/>
          <w:u w:val="single"/>
        </w:rPr>
      </w:pPr>
      <w:ins w:id="66" w:author="Campbell, Stephen" w:date="2022-04-29T08:47:00Z">
        <w:r w:rsidRPr="001A40E7">
          <w:lastRenderedPageBreak/>
          <w:t>04.0</w:t>
        </w:r>
      </w:ins>
      <w:ins w:id="67" w:author="Arel, Madeleine" w:date="2022-05-18T13:48:00Z">
        <w:r w:rsidR="00202D98">
          <w:t>3</w:t>
        </w:r>
      </w:ins>
      <w:ins w:id="68" w:author="Campbell, Stephen" w:date="2022-04-29T08:47:00Z">
        <w:r w:rsidRPr="001A40E7">
          <w:tab/>
        </w:r>
      </w:ins>
      <w:ins w:id="69" w:author="Campbell, Stephen" w:date="2022-04-29T08:49:00Z">
        <w:r w:rsidR="005E7081">
          <w:rPr>
            <w:u w:val="single"/>
          </w:rPr>
          <w:t>Inspection Team Leade</w:t>
        </w:r>
      </w:ins>
      <w:ins w:id="70" w:author="Campbell, Stephen" w:date="2022-04-29T08:50:00Z">
        <w:r w:rsidR="005E7081">
          <w:rPr>
            <w:u w:val="single"/>
          </w:rPr>
          <w:t>r and Members</w:t>
        </w:r>
      </w:ins>
    </w:p>
    <w:p w14:paraId="76A55169" w14:textId="135BF8C3" w:rsidR="005E7081" w:rsidRPr="005E7081" w:rsidRDefault="00202B2A" w:rsidP="00570D99">
      <w:pPr>
        <w:pStyle w:val="Default"/>
        <w:numPr>
          <w:ilvl w:val="0"/>
          <w:numId w:val="41"/>
        </w:numPr>
        <w:spacing w:after="220"/>
        <w:ind w:left="720"/>
      </w:pPr>
      <w:ins w:id="71" w:author="Ferdas, Marc" w:date="2022-04-29T07:53:00Z">
        <w:r w:rsidRPr="00776EC5">
          <w:rPr>
            <w:sz w:val="22"/>
            <w:szCs w:val="22"/>
          </w:rPr>
          <w:t xml:space="preserve">The </w:t>
        </w:r>
      </w:ins>
      <w:ins w:id="72" w:author="McKenna, Philip" w:date="2022-05-10T15:10:00Z">
        <w:r w:rsidR="00D62638">
          <w:rPr>
            <w:sz w:val="22"/>
            <w:szCs w:val="22"/>
          </w:rPr>
          <w:t>t</w:t>
        </w:r>
      </w:ins>
      <w:ins w:id="73" w:author="Ferdas, Marc" w:date="2022-04-29T07:53:00Z">
        <w:r w:rsidRPr="00776EC5">
          <w:rPr>
            <w:sz w:val="22"/>
            <w:szCs w:val="22"/>
          </w:rPr>
          <w:t xml:space="preserve">eam </w:t>
        </w:r>
      </w:ins>
      <w:ins w:id="74" w:author="McKenna, Philip" w:date="2022-05-10T15:10:00Z">
        <w:r w:rsidR="00D62638">
          <w:rPr>
            <w:sz w:val="22"/>
            <w:szCs w:val="22"/>
          </w:rPr>
          <w:t>l</w:t>
        </w:r>
      </w:ins>
      <w:ins w:id="75" w:author="Ferdas, Marc" w:date="2022-04-29T07:53:00Z">
        <w:r w:rsidRPr="00776EC5">
          <w:rPr>
            <w:sz w:val="22"/>
            <w:szCs w:val="22"/>
          </w:rPr>
          <w:t>eader serves as the technical supervisor of the team and direct</w:t>
        </w:r>
      </w:ins>
      <w:ins w:id="76" w:author="Ferdas, Marc" w:date="2022-04-29T07:54:00Z">
        <w:r w:rsidRPr="00776EC5">
          <w:rPr>
            <w:sz w:val="22"/>
            <w:szCs w:val="22"/>
          </w:rPr>
          <w:t xml:space="preserve">s </w:t>
        </w:r>
      </w:ins>
      <w:ins w:id="77" w:author="Ferdas, Marc" w:date="2022-04-29T07:53:00Z">
        <w:r w:rsidRPr="00776EC5">
          <w:rPr>
            <w:sz w:val="22"/>
            <w:szCs w:val="22"/>
          </w:rPr>
          <w:t>inspector activities</w:t>
        </w:r>
      </w:ins>
      <w:ins w:id="78" w:author="Ferdas, Marc" w:date="2022-04-29T08:11:00Z">
        <w:r w:rsidR="006A68B7" w:rsidRPr="00776EC5">
          <w:rPr>
            <w:color w:val="auto"/>
            <w:sz w:val="22"/>
            <w:szCs w:val="22"/>
          </w:rPr>
          <w:t xml:space="preserve"> </w:t>
        </w:r>
        <w:r w:rsidR="006A68B7" w:rsidRPr="00776EC5">
          <w:rPr>
            <w:sz w:val="22"/>
            <w:szCs w:val="22"/>
          </w:rPr>
          <w:t xml:space="preserve">and </w:t>
        </w:r>
      </w:ins>
      <w:ins w:id="79" w:author="Ferdas, Marc" w:date="2022-04-29T08:10:00Z">
        <w:r w:rsidR="00C52E42" w:rsidRPr="00776EC5">
          <w:rPr>
            <w:sz w:val="22"/>
            <w:szCs w:val="22"/>
          </w:rPr>
          <w:t>responsible for direct oversight of contractor support</w:t>
        </w:r>
      </w:ins>
      <w:ins w:id="80" w:author="Ferdas, Marc" w:date="2022-04-29T08:11:00Z">
        <w:r w:rsidR="006A68B7" w:rsidRPr="00776EC5">
          <w:rPr>
            <w:sz w:val="22"/>
            <w:szCs w:val="22"/>
          </w:rPr>
          <w:t>.</w:t>
        </w:r>
      </w:ins>
      <w:ins w:id="81" w:author="Ferdas, Marc" w:date="2022-04-29T08:10:00Z">
        <w:r w:rsidR="00C52E42" w:rsidRPr="00776EC5">
          <w:rPr>
            <w:sz w:val="22"/>
            <w:szCs w:val="22"/>
          </w:rPr>
          <w:t xml:space="preserve"> </w:t>
        </w:r>
      </w:ins>
      <w:ins w:id="82" w:author="Ferdas, Marc" w:date="2022-04-29T08:02:00Z">
        <w:r w:rsidR="00EE129A" w:rsidRPr="00776EC5">
          <w:rPr>
            <w:sz w:val="22"/>
            <w:szCs w:val="22"/>
          </w:rPr>
          <w:t>The</w:t>
        </w:r>
      </w:ins>
      <w:ins w:id="83" w:author="Ferdas, Marc" w:date="2022-04-29T07:53:00Z">
        <w:r w:rsidRPr="00776EC5">
          <w:rPr>
            <w:sz w:val="22"/>
            <w:szCs w:val="22"/>
          </w:rPr>
          <w:t xml:space="preserve"> team leader </w:t>
        </w:r>
      </w:ins>
      <w:ins w:id="84" w:author="Ferdas, Marc" w:date="2022-04-29T08:02:00Z">
        <w:r w:rsidR="00EE129A" w:rsidRPr="00776EC5">
          <w:rPr>
            <w:color w:val="auto"/>
            <w:sz w:val="22"/>
            <w:szCs w:val="22"/>
          </w:rPr>
          <w:t>should</w:t>
        </w:r>
      </w:ins>
      <w:ins w:id="85" w:author="Ferdas, Marc" w:date="2022-04-29T07:53:00Z">
        <w:r w:rsidRPr="00776EC5">
          <w:rPr>
            <w:sz w:val="22"/>
            <w:szCs w:val="22"/>
          </w:rPr>
          <w:t xml:space="preserve"> not conduct activities which are reserved for NRC management (i.e., approving overtime, taking disciplinary action, or changing/approving leave)</w:t>
        </w:r>
      </w:ins>
      <w:ins w:id="86" w:author="Ferdas, Marc" w:date="2022-04-29T07:54:00Z">
        <w:r w:rsidRPr="00776EC5">
          <w:rPr>
            <w:sz w:val="22"/>
            <w:szCs w:val="22"/>
          </w:rPr>
          <w:t>.</w:t>
        </w:r>
      </w:ins>
    </w:p>
    <w:p w14:paraId="794A6840" w14:textId="6A3E7F70" w:rsidR="004B5868" w:rsidRPr="004B5868" w:rsidRDefault="00147D38" w:rsidP="00570D99">
      <w:pPr>
        <w:pStyle w:val="Default"/>
        <w:numPr>
          <w:ilvl w:val="0"/>
          <w:numId w:val="41"/>
        </w:numPr>
        <w:spacing w:after="220"/>
        <w:ind w:left="720"/>
      </w:pPr>
      <w:ins w:id="87" w:author="Campbell, Stephen" w:date="2022-04-28T16:05:00Z">
        <w:r w:rsidRPr="00ED17A0">
          <w:t>During all phases of the team inspection (preparation, on-site inspection activities, and documentation), team members should report to the team leader. To ensure inspectors are as efficient and effective as possible while performing their assigned activities during the inspection, they should not work on other assignments to the extent possible. All team members need to accurately report time spent performing all inspection activities in accordance with IMC 0306 and by the O</w:t>
        </w:r>
      </w:ins>
      <w:ins w:id="88" w:author="Campbell, Stephen" w:date="2022-04-29T08:43:00Z">
        <w:r w:rsidR="00BC4F49">
          <w:t xml:space="preserve">ffice of the </w:t>
        </w:r>
      </w:ins>
      <w:ins w:id="89" w:author="Campbell, Stephen" w:date="2022-04-28T16:05:00Z">
        <w:r w:rsidRPr="00ED17A0">
          <w:t>C</w:t>
        </w:r>
      </w:ins>
      <w:ins w:id="90" w:author="Campbell, Stephen" w:date="2022-04-29T08:43:00Z">
        <w:r w:rsidR="00BC4F49">
          <w:t xml:space="preserve">hief </w:t>
        </w:r>
      </w:ins>
      <w:ins w:id="91" w:author="Campbell, Stephen" w:date="2022-04-28T16:05:00Z">
        <w:r w:rsidRPr="00ED17A0">
          <w:t>F</w:t>
        </w:r>
      </w:ins>
      <w:ins w:id="92" w:author="Campbell, Stephen" w:date="2022-04-29T08:43:00Z">
        <w:r w:rsidR="00BC4F49">
          <w:t>i</w:t>
        </w:r>
      </w:ins>
      <w:ins w:id="93" w:author="Campbell, Stephen" w:date="2022-04-29T08:44:00Z">
        <w:r w:rsidR="00BC4F49">
          <w:t xml:space="preserve">nancial </w:t>
        </w:r>
      </w:ins>
      <w:ins w:id="94" w:author="Campbell, Stephen" w:date="2022-04-28T16:05:00Z">
        <w:r w:rsidRPr="00ED17A0">
          <w:t>O</w:t>
        </w:r>
      </w:ins>
      <w:ins w:id="95" w:author="Campbell, Stephen" w:date="2022-04-29T08:44:00Z">
        <w:r w:rsidR="00BC4F49">
          <w:t>fficer</w:t>
        </w:r>
      </w:ins>
      <w:ins w:id="96" w:author="Campbell, Stephen" w:date="2022-04-28T16:05:00Z">
        <w:r w:rsidRPr="00ED17A0">
          <w:t>.</w:t>
        </w:r>
      </w:ins>
    </w:p>
    <w:p w14:paraId="4DE2BAEA" w14:textId="7E348B7B" w:rsidR="00D362C8" w:rsidRDefault="00D362C8" w:rsidP="00EB1A6B">
      <w:pPr>
        <w:pStyle w:val="Heading1"/>
      </w:pPr>
      <w:r w:rsidRPr="00516594">
        <w:t>2901-05</w:t>
      </w:r>
      <w:r w:rsidRPr="00516594">
        <w:tab/>
      </w:r>
      <w:ins w:id="97" w:author="Campbell, Stephen" w:date="2022-04-28T18:37:00Z">
        <w:r w:rsidR="00203D59">
          <w:t>GENERAL GUIDANCE</w:t>
        </w:r>
      </w:ins>
    </w:p>
    <w:p w14:paraId="485E589D" w14:textId="0E6AB08B" w:rsidR="00046D5E" w:rsidRDefault="00D7094B" w:rsidP="00202D98">
      <w:pPr>
        <w:pStyle w:val="Heading2"/>
      </w:pPr>
      <w:ins w:id="98" w:author="Ferdas, Marc" w:date="2022-04-26T15:48:00Z">
        <w:r>
          <w:t>05.</w:t>
        </w:r>
      </w:ins>
      <w:ins w:id="99" w:author="Campbell, Stephen" w:date="2022-04-28T18:38:00Z">
        <w:r w:rsidR="00203D59">
          <w:t>01</w:t>
        </w:r>
      </w:ins>
      <w:ins w:id="100" w:author="Ferdas, Marc" w:date="2022-04-26T15:48:00Z">
        <w:r>
          <w:tab/>
        </w:r>
      </w:ins>
      <w:ins w:id="101" w:author="Ferdas, Marc" w:date="2022-04-26T15:49:00Z">
        <w:r w:rsidRPr="00202D98">
          <w:rPr>
            <w:u w:val="single"/>
          </w:rPr>
          <w:t>Scheduling of Team Inspections</w:t>
        </w:r>
      </w:ins>
    </w:p>
    <w:p w14:paraId="4B5F6A3B" w14:textId="3F646007" w:rsidR="00D7094B" w:rsidRDefault="002C4536" w:rsidP="00EB555F">
      <w:pPr>
        <w:pStyle w:val="BodyText"/>
        <w:numPr>
          <w:ilvl w:val="0"/>
          <w:numId w:val="37"/>
        </w:numPr>
        <w:rPr>
          <w:ins w:id="102" w:author="Ferdas, Marc" w:date="2022-04-29T07:46:00Z"/>
        </w:rPr>
      </w:pPr>
      <w:ins w:id="103" w:author="Ferdas, Marc" w:date="2022-04-26T15:50:00Z">
        <w:r w:rsidRPr="008B606F">
          <w:t xml:space="preserve">Attempts should be made to avoid performing team inspections during outages and other site activities that would limit or prevent the licensee from supporting the team when on-site. </w:t>
        </w:r>
      </w:ins>
      <w:ins w:id="104" w:author="Ferdas, Marc" w:date="2022-04-26T15:52:00Z">
        <w:r w:rsidR="00A3098C">
          <w:t>See IMC 0306 for additional details concerning the scheduling of inspection activities.</w:t>
        </w:r>
      </w:ins>
    </w:p>
    <w:p w14:paraId="08C4B5E7" w14:textId="25B7669D" w:rsidR="00EB555F" w:rsidRPr="00776EC5" w:rsidRDefault="00EB555F" w:rsidP="00776EC5">
      <w:pPr>
        <w:pStyle w:val="BodyText"/>
        <w:numPr>
          <w:ilvl w:val="0"/>
          <w:numId w:val="37"/>
        </w:numPr>
        <w:kinsoku w:val="0"/>
        <w:overflowPunct w:val="0"/>
        <w:rPr>
          <w:ins w:id="105" w:author="Ferdas, Marc" w:date="2022-04-26T15:49:00Z"/>
        </w:rPr>
      </w:pPr>
      <w:ins w:id="106" w:author="Ferdas, Marc" w:date="2022-04-29T07:46:00Z">
        <w:r w:rsidRPr="00776EC5">
          <w:t xml:space="preserve">Sufficient time for inspection preparation and documentation </w:t>
        </w:r>
      </w:ins>
      <w:ins w:id="107" w:author="Ferdas, Marc" w:date="2022-04-29T07:47:00Z">
        <w:r w:rsidRPr="00776EC5">
          <w:t>should</w:t>
        </w:r>
      </w:ins>
      <w:ins w:id="108" w:author="Ferdas, Marc" w:date="2022-04-29T07:46:00Z">
        <w:r w:rsidRPr="00776EC5">
          <w:t xml:space="preserve"> be scheduled for all inspectors.</w:t>
        </w:r>
        <w:r w:rsidRPr="00776EC5">
          <w:rPr>
            <w:spacing w:val="40"/>
          </w:rPr>
          <w:t xml:space="preserve"> </w:t>
        </w:r>
        <w:r w:rsidRPr="00776EC5">
          <w:t>Consideration sh</w:t>
        </w:r>
      </w:ins>
      <w:ins w:id="109" w:author="Campbell, Stephen" w:date="2022-04-29T09:06:00Z">
        <w:r w:rsidR="00FA0363">
          <w:t>ould</w:t>
        </w:r>
      </w:ins>
      <w:ins w:id="110" w:author="Ferdas, Marc" w:date="2022-04-29T07:46:00Z">
        <w:r w:rsidRPr="00776EC5">
          <w:t xml:space="preserve"> be given to holidays, leave, and training activities to ensure that these activities do not detract from inspection</w:t>
        </w:r>
      </w:ins>
      <w:ins w:id="111" w:author="Ferdas, Marc" w:date="2022-04-29T07:47:00Z">
        <w:r w:rsidRPr="00776EC5">
          <w:t xml:space="preserve"> </w:t>
        </w:r>
      </w:ins>
      <w:ins w:id="112" w:author="Ferdas, Marc" w:date="2022-04-29T07:46:00Z">
        <w:r w:rsidRPr="00776EC5">
          <w:t>preparation and documentation efforts.</w:t>
        </w:r>
      </w:ins>
    </w:p>
    <w:p w14:paraId="6BE05D63" w14:textId="7AABCE37" w:rsidR="00D362C8" w:rsidRPr="001A40E7" w:rsidRDefault="00D362C8" w:rsidP="00EB1A6B">
      <w:pPr>
        <w:pStyle w:val="Heading2"/>
      </w:pPr>
      <w:r w:rsidRPr="001A40E7">
        <w:t>05.</w:t>
      </w:r>
      <w:ins w:id="113" w:author="Campbell, Stephen" w:date="2022-04-28T18:55:00Z">
        <w:r w:rsidR="00046D5E" w:rsidRPr="001A40E7">
          <w:t>0</w:t>
        </w:r>
        <w:r w:rsidR="00046D5E">
          <w:t>2</w:t>
        </w:r>
      </w:ins>
      <w:r w:rsidRPr="001A40E7">
        <w:tab/>
      </w:r>
      <w:ins w:id="114" w:author="Ferdas, Marc" w:date="2022-04-26T15:57:00Z">
        <w:r w:rsidR="006D1D76" w:rsidRPr="00203D59">
          <w:rPr>
            <w:u w:val="single"/>
          </w:rPr>
          <w:t xml:space="preserve">Planning and </w:t>
        </w:r>
      </w:ins>
      <w:r w:rsidRPr="001A40E7">
        <w:rPr>
          <w:u w:val="single"/>
        </w:rPr>
        <w:t>Preparation for Team Inspection</w:t>
      </w:r>
      <w:ins w:id="115" w:author="Ferdas, Marc" w:date="2022-04-26T15:57:00Z">
        <w:r w:rsidR="006D1D76">
          <w:rPr>
            <w:u w:val="single"/>
          </w:rPr>
          <w:t>s</w:t>
        </w:r>
      </w:ins>
    </w:p>
    <w:p w14:paraId="0C7B0D06" w14:textId="53540848" w:rsidR="00D87E22" w:rsidRDefault="00D362C8" w:rsidP="00715367">
      <w:pPr>
        <w:numPr>
          <w:ilvl w:val="0"/>
          <w:numId w:val="32"/>
        </w:numPr>
        <w:tabs>
          <w:tab w:val="clear" w:pos="720"/>
        </w:tabs>
        <w:spacing w:after="220"/>
        <w:rPr>
          <w:ins w:id="116" w:author="Campbell, Stephen" w:date="2022-04-07T08:53:00Z"/>
        </w:rPr>
      </w:pPr>
      <w:r w:rsidRPr="001A40E7">
        <w:t xml:space="preserve">The team leader </w:t>
      </w:r>
      <w:ins w:id="117" w:author="Ferdas, Marc" w:date="2022-04-06T08:16:00Z">
        <w:r w:rsidR="004879E5">
          <w:t>and/or</w:t>
        </w:r>
        <w:r w:rsidR="004879E5" w:rsidRPr="001A40E7">
          <w:t xml:space="preserve"> </w:t>
        </w:r>
      </w:ins>
      <w:r w:rsidRPr="001A40E7">
        <w:t xml:space="preserve">one or more team members </w:t>
      </w:r>
      <w:ins w:id="118" w:author="Campbell, Stephen" w:date="2021-11-29T13:24:00Z">
        <w:r w:rsidR="00C86042">
          <w:t xml:space="preserve">may choose to </w:t>
        </w:r>
      </w:ins>
      <w:ins w:id="119" w:author="Ferdas, Marc" w:date="2022-04-06T08:19:00Z">
        <w:r w:rsidR="004879E5">
          <w:t>perform pre</w:t>
        </w:r>
      </w:ins>
      <w:ins w:id="120" w:author="Arel, Madeleine" w:date="2022-05-18T13:57:00Z">
        <w:r w:rsidR="00C91F86">
          <w:noBreakHyphen/>
        </w:r>
      </w:ins>
      <w:ins w:id="121" w:author="Ferdas, Marc" w:date="2022-04-06T08:19:00Z">
        <w:r w:rsidR="004879E5">
          <w:t>inspection preparation activities (aka “bag</w:t>
        </w:r>
      </w:ins>
      <w:ins w:id="122" w:author="Ferdas, Marc" w:date="2022-04-06T08:20:00Z">
        <w:r w:rsidR="004879E5">
          <w:t xml:space="preserve">man” trip). This typically consists of a </w:t>
        </w:r>
      </w:ins>
      <w:r w:rsidRPr="001A40E7">
        <w:t xml:space="preserve">visit </w:t>
      </w:r>
      <w:ins w:id="123" w:author="Ferdas, Marc" w:date="2022-04-06T08:20:00Z">
        <w:r w:rsidR="004879E5">
          <w:t xml:space="preserve">to </w:t>
        </w:r>
      </w:ins>
      <w:r w:rsidRPr="001A40E7">
        <w:t>the facility to establish contacts, gather background information that is needed for inspection preparation, and define what support (</w:t>
      </w:r>
      <w:ins w:id="124" w:author="Campbell, Stephen" w:date="2021-11-29T13:33:00Z">
        <w:r w:rsidR="00B0033E" w:rsidRPr="001A40E7">
          <w:t>e.g.,</w:t>
        </w:r>
      </w:ins>
      <w:r w:rsidRPr="001A40E7">
        <w:t xml:space="preserve"> office space, </w:t>
      </w:r>
      <w:ins w:id="125" w:author="Ferdas, Marc" w:date="2022-04-29T07:57:00Z">
        <w:r w:rsidR="00202B2A" w:rsidRPr="00776EC5">
          <w:t>i</w:t>
        </w:r>
      </w:ins>
      <w:ins w:id="126" w:author="Ferdas, Marc" w:date="2022-04-29T07:56:00Z">
        <w:r w:rsidR="00202B2A" w:rsidRPr="00776EC5">
          <w:t>nformation technology</w:t>
        </w:r>
      </w:ins>
      <w:ins w:id="127" w:author="Ferdas, Marc" w:date="2022-04-29T07:57:00Z">
        <w:r w:rsidR="00202B2A">
          <w:t xml:space="preserve">, </w:t>
        </w:r>
      </w:ins>
      <w:r w:rsidRPr="001A40E7">
        <w:t>contacts</w:t>
      </w:r>
      <w:ins w:id="128" w:author="Ferdas, Marc" w:date="2022-04-29T07:57:00Z">
        <w:r w:rsidR="00202B2A">
          <w:t xml:space="preserve">, </w:t>
        </w:r>
        <w:r w:rsidR="00202B2A" w:rsidRPr="00776EC5">
          <w:t>etc..</w:t>
        </w:r>
      </w:ins>
      <w:r w:rsidRPr="00776EC5">
        <w:t>)</w:t>
      </w:r>
      <w:r w:rsidRPr="001A40E7">
        <w:t xml:space="preserve"> </w:t>
      </w:r>
      <w:ins w:id="129" w:author="Campbell, Stephen" w:date="2022-04-07T08:51:00Z">
        <w:r w:rsidR="008E4715">
          <w:t xml:space="preserve">the </w:t>
        </w:r>
      </w:ins>
      <w:r w:rsidRPr="001A40E7">
        <w:t xml:space="preserve">NRC </w:t>
      </w:r>
      <w:ins w:id="130" w:author="Campbell, Stephen" w:date="2022-04-07T08:51:00Z">
        <w:r w:rsidR="008E4715">
          <w:t xml:space="preserve">may </w:t>
        </w:r>
      </w:ins>
      <w:r w:rsidRPr="001A40E7">
        <w:t xml:space="preserve">need from the licensee for the </w:t>
      </w:r>
      <w:ins w:id="131" w:author="Ferdas, Marc" w:date="2022-04-06T08:17:00Z">
        <w:r w:rsidR="004879E5">
          <w:t xml:space="preserve">team </w:t>
        </w:r>
      </w:ins>
      <w:r w:rsidRPr="001A40E7">
        <w:t xml:space="preserve">inspection. </w:t>
      </w:r>
      <w:ins w:id="132" w:author="Campbell, Stephen" w:date="2022-04-07T08:52:00Z">
        <w:r w:rsidR="008E4715">
          <w:t xml:space="preserve">Coordinating and collecting information </w:t>
        </w:r>
      </w:ins>
      <w:ins w:id="133" w:author="Campbell, Stephen" w:date="2021-11-29T13:28:00Z">
        <w:r w:rsidR="00376FB8">
          <w:t xml:space="preserve">can </w:t>
        </w:r>
      </w:ins>
      <w:ins w:id="134" w:author="Ferdas, Marc" w:date="2022-04-26T15:56:00Z">
        <w:r w:rsidR="006D1D76">
          <w:t xml:space="preserve">also </w:t>
        </w:r>
      </w:ins>
      <w:ins w:id="135" w:author="Campbell, Stephen" w:date="2021-11-29T13:28:00Z">
        <w:r w:rsidR="00376FB8">
          <w:t xml:space="preserve">be accomplished </w:t>
        </w:r>
      </w:ins>
      <w:ins w:id="136" w:author="Campbell, Stephen" w:date="2022-04-07T08:53:00Z">
        <w:r w:rsidR="008E4715">
          <w:t xml:space="preserve">remotely </w:t>
        </w:r>
      </w:ins>
      <w:ins w:id="137" w:author="Campbell, Stephen" w:date="2021-11-29T13:28:00Z">
        <w:r w:rsidR="00EF25C0">
          <w:t xml:space="preserve">through </w:t>
        </w:r>
      </w:ins>
      <w:ins w:id="138" w:author="Campbell, Stephen" w:date="2021-11-29T13:29:00Z">
        <w:r w:rsidR="00EF25C0">
          <w:t>electronic</w:t>
        </w:r>
      </w:ins>
      <w:ins w:id="139" w:author="Campbell, Stephen" w:date="2021-11-29T13:37:00Z">
        <w:r w:rsidR="00495600">
          <w:t xml:space="preserve"> </w:t>
        </w:r>
      </w:ins>
      <w:ins w:id="140" w:author="Campbell, Stephen" w:date="2021-11-29T13:34:00Z">
        <w:r w:rsidR="009A7646">
          <w:t>means</w:t>
        </w:r>
      </w:ins>
      <w:ins w:id="141" w:author="Campbell, Stephen" w:date="2021-11-29T13:29:00Z">
        <w:r w:rsidR="00EF25C0">
          <w:t xml:space="preserve">. </w:t>
        </w:r>
      </w:ins>
      <w:ins w:id="142" w:author="Campbell, Stephen" w:date="2022-03-25T10:33:00Z">
        <w:r w:rsidR="00DC26E9" w:rsidRPr="00DC26E9">
          <w:t>See IMC 0620</w:t>
        </w:r>
        <w:r w:rsidR="00DC26E9">
          <w:t>,</w:t>
        </w:r>
      </w:ins>
      <w:ins w:id="143" w:author="Campbell, Stephen" w:date="2022-03-25T10:37:00Z">
        <w:r w:rsidR="004B0444">
          <w:t xml:space="preserve"> “</w:t>
        </w:r>
      </w:ins>
      <w:ins w:id="144" w:author="Campbell, Stephen" w:date="2022-03-25T10:34:00Z">
        <w:r w:rsidR="00716EA5" w:rsidRPr="00716EA5">
          <w:t>Inspection Documents and Records</w:t>
        </w:r>
      </w:ins>
      <w:ins w:id="145" w:author="Campbell, Stephen" w:date="2022-03-25T10:36:00Z">
        <w:r w:rsidR="004B0444">
          <w:t>,”</w:t>
        </w:r>
      </w:ins>
      <w:ins w:id="146" w:author="Campbell, Stephen" w:date="2022-03-25T10:33:00Z">
        <w:r w:rsidR="00DC26E9" w:rsidRPr="00DC26E9">
          <w:t xml:space="preserve"> for additional details on requesting, creating, controlling, and dispositioning documents and records collected as part of the inspection. </w:t>
        </w:r>
      </w:ins>
      <w:r w:rsidRPr="001A40E7">
        <w:t xml:space="preserve">The licensee </w:t>
      </w:r>
      <w:ins w:id="147" w:author="Campbell, Stephen" w:date="2022-03-25T10:37:00Z">
        <w:r w:rsidR="00255CA6">
          <w:t>should</w:t>
        </w:r>
        <w:r w:rsidR="00255CA6" w:rsidRPr="001A40E7">
          <w:t xml:space="preserve"> </w:t>
        </w:r>
      </w:ins>
      <w:r w:rsidRPr="001A40E7">
        <w:t>receive sufficient advance notification to ensure that materials needed for the inspection will be available.</w:t>
      </w:r>
    </w:p>
    <w:p w14:paraId="3EFE5F13" w14:textId="260F0F52" w:rsidR="00D362C8" w:rsidRPr="00BD54BA" w:rsidRDefault="00D362C8" w:rsidP="00BD54BA">
      <w:pPr>
        <w:pStyle w:val="BodyText3"/>
        <w:rPr>
          <w:ins w:id="148" w:author="Campbell, Stephen" w:date="2022-04-06T10:10:00Z"/>
        </w:rPr>
      </w:pPr>
      <w:r w:rsidRPr="00BD54BA">
        <w:t xml:space="preserve">The resident inspection staff </w:t>
      </w:r>
      <w:ins w:id="149" w:author="Campbell, Stephen" w:date="2022-03-25T10:14:00Z">
        <w:r w:rsidR="00E95C93" w:rsidRPr="00BD54BA">
          <w:t>should be consulted to gain their insights into licensee performance and equipment issues.</w:t>
        </w:r>
      </w:ins>
      <w:ins w:id="150" w:author="Ferdas, Marc" w:date="2022-04-26T15:29:00Z">
        <w:r w:rsidR="00B54E15">
          <w:t xml:space="preserve"> </w:t>
        </w:r>
      </w:ins>
      <w:ins w:id="151" w:author="Ferdas, Marc" w:date="2022-04-26T15:27:00Z">
        <w:r w:rsidR="00B96562">
          <w:t xml:space="preserve">Senior Risk Analysts should also be consulted to assist in </w:t>
        </w:r>
      </w:ins>
      <w:ins w:id="152" w:author="Ferdas, Marc" w:date="2022-04-26T15:28:00Z">
        <w:r w:rsidR="00B96562">
          <w:t xml:space="preserve">identifying risk significant </w:t>
        </w:r>
        <w:r w:rsidR="00B80688">
          <w:t xml:space="preserve">systems, components, and </w:t>
        </w:r>
      </w:ins>
      <w:ins w:id="153" w:author="Ferdas, Marc" w:date="2022-04-26T15:29:00Z">
        <w:r w:rsidR="00E71672">
          <w:t>struct</w:t>
        </w:r>
      </w:ins>
      <w:ins w:id="154" w:author="Ferdas, Marc" w:date="2022-04-26T15:30:00Z">
        <w:r w:rsidR="00E71672">
          <w:t>ures</w:t>
        </w:r>
        <w:r w:rsidR="006F020F">
          <w:t>.</w:t>
        </w:r>
      </w:ins>
    </w:p>
    <w:p w14:paraId="09949C02" w14:textId="595B7E74" w:rsidR="005C2BE9" w:rsidRDefault="005C2BE9" w:rsidP="00BD54BA">
      <w:pPr>
        <w:numPr>
          <w:ilvl w:val="0"/>
          <w:numId w:val="32"/>
        </w:numPr>
        <w:tabs>
          <w:tab w:val="clear" w:pos="720"/>
        </w:tabs>
        <w:spacing w:after="220"/>
        <w:rPr>
          <w:ins w:id="155" w:author="Campbell, Stephen" w:date="2022-04-06T10:10:00Z"/>
        </w:rPr>
      </w:pPr>
      <w:ins w:id="156" w:author="Campbell, Stephen" w:date="2022-04-06T10:10:00Z">
        <w:r w:rsidRPr="005C2BE9">
          <w:t>The team leader is responsible for developing an inspection plan that contains technical and logistical details of the inspection. The team leader should also verify that the inspection has been properly scheduled in RPS in accordance with IMC 0306.</w:t>
        </w:r>
      </w:ins>
    </w:p>
    <w:p w14:paraId="693853C5" w14:textId="011F46B1" w:rsidR="00D362C8" w:rsidRDefault="00D362C8" w:rsidP="00BD54BA">
      <w:pPr>
        <w:numPr>
          <w:ilvl w:val="0"/>
          <w:numId w:val="32"/>
        </w:numPr>
        <w:tabs>
          <w:tab w:val="clear" w:pos="720"/>
        </w:tabs>
        <w:spacing w:after="220"/>
        <w:rPr>
          <w:ins w:id="157" w:author="Ferdas, Marc" w:date="2022-04-06T08:22:00Z"/>
        </w:rPr>
      </w:pPr>
      <w:r w:rsidRPr="00D33A8E">
        <w:lastRenderedPageBreak/>
        <w:t xml:space="preserve">Each team member dedicates sufficient time to inspection preparation so that </w:t>
      </w:r>
      <w:ins w:id="158" w:author="Cauffman, Christopher" w:date="2021-11-19T09:28:00Z">
        <w:r w:rsidR="005A0502" w:rsidRPr="001A40E7">
          <w:t>they</w:t>
        </w:r>
      </w:ins>
      <w:r w:rsidRPr="001A40E7">
        <w:t xml:space="preserve"> can </w:t>
      </w:r>
      <w:ins w:id="159" w:author="Campbell, Stephen" w:date="2021-11-29T13:42:00Z">
        <w:r w:rsidR="00F50E13">
          <w:t>conduct inspections</w:t>
        </w:r>
      </w:ins>
      <w:ins w:id="160" w:author="Campbell, Stephen" w:date="2022-04-07T08:55:00Z">
        <w:r w:rsidR="00D87E22">
          <w:t xml:space="preserve"> effectively</w:t>
        </w:r>
      </w:ins>
      <w:r w:rsidRPr="001A40E7">
        <w:t xml:space="preserve">. Preparation includes becoming familiar with the licensee’s organization and processes; history of problems at the plant; recent inspection findings; licensee work underway or planned; </w:t>
      </w:r>
      <w:ins w:id="161" w:author="Ferdas, Marc" w:date="2022-04-29T07:59:00Z">
        <w:r w:rsidR="00202B2A" w:rsidRPr="00776EC5">
          <w:t>operating experience</w:t>
        </w:r>
        <w:r w:rsidR="00202B2A">
          <w:t xml:space="preserve">, </w:t>
        </w:r>
      </w:ins>
      <w:r w:rsidRPr="001A40E7">
        <w:t>and relevant documents.</w:t>
      </w:r>
    </w:p>
    <w:p w14:paraId="1F2D69CD" w14:textId="5C66F079" w:rsidR="004879E5" w:rsidDel="009D4E5D" w:rsidRDefault="004879E5" w:rsidP="00BD54BA">
      <w:pPr>
        <w:pStyle w:val="BodyText3"/>
        <w:rPr>
          <w:del w:id="162" w:author="Campbell, Stephen" w:date="2022-04-07T17:54:00Z"/>
        </w:rPr>
      </w:pPr>
      <w:ins w:id="163" w:author="Ferdas, Marc" w:date="2022-04-06T08:22:00Z">
        <w:r>
          <w:t>Based on their review each</w:t>
        </w:r>
        <w:r w:rsidRPr="001A40E7">
          <w:t xml:space="preserve"> inspection team members</w:t>
        </w:r>
        <w:r>
          <w:t xml:space="preserve"> should</w:t>
        </w:r>
        <w:r w:rsidRPr="001A40E7">
          <w:t xml:space="preserve"> develop </w:t>
        </w:r>
        <w:r>
          <w:t xml:space="preserve">individual inspection </w:t>
        </w:r>
        <w:r w:rsidRPr="001A40E7">
          <w:t>plan</w:t>
        </w:r>
        <w:r w:rsidRPr="00776EC5">
          <w:t>s</w:t>
        </w:r>
        <w:r w:rsidRPr="001A40E7">
          <w:t xml:space="preserve"> for their </w:t>
        </w:r>
        <w:r>
          <w:t xml:space="preserve">specific </w:t>
        </w:r>
        <w:r w:rsidRPr="001A40E7">
          <w:t>inspection</w:t>
        </w:r>
        <w:r>
          <w:t xml:space="preserve"> areas assigned to them by the team leader</w:t>
        </w:r>
        <w:r w:rsidRPr="001A40E7">
          <w:t>, including the inspection sample</w:t>
        </w:r>
        <w:r>
          <w:t>s and documents to be reviewed</w:t>
        </w:r>
      </w:ins>
      <w:ins w:id="164" w:author="Campbell, Stephen" w:date="2022-04-07T09:09:00Z">
        <w:r w:rsidR="00953C62">
          <w:t>.</w:t>
        </w:r>
      </w:ins>
    </w:p>
    <w:p w14:paraId="0E12A82D" w14:textId="2C130EB7" w:rsidR="009D4E5D" w:rsidRDefault="00D362C8" w:rsidP="00F375F2">
      <w:pPr>
        <w:pStyle w:val="Heading2"/>
        <w:rPr>
          <w:ins w:id="165" w:author="Campbell, Stephen" w:date="2022-04-07T17:54:00Z"/>
        </w:rPr>
      </w:pPr>
      <w:r w:rsidRPr="001A40E7">
        <w:t>05.</w:t>
      </w:r>
      <w:ins w:id="166" w:author="Campbell, Stephen" w:date="2022-04-28T18:56:00Z">
        <w:r w:rsidR="00046D5E" w:rsidRPr="001A40E7">
          <w:t>0</w:t>
        </w:r>
        <w:r w:rsidR="00046D5E">
          <w:t>3</w:t>
        </w:r>
      </w:ins>
      <w:r w:rsidRPr="001A40E7">
        <w:tab/>
      </w:r>
      <w:ins w:id="167" w:author="Campbell, Stephen" w:date="2022-04-06T10:14:00Z">
        <w:r w:rsidR="00D20E4F" w:rsidRPr="006178A8">
          <w:rPr>
            <w:u w:val="single"/>
          </w:rPr>
          <w:t xml:space="preserve">Communication </w:t>
        </w:r>
      </w:ins>
      <w:ins w:id="168" w:author="Campbell, Stephen" w:date="2022-04-06T10:15:00Z">
        <w:r w:rsidR="00D20E4F" w:rsidRPr="006178A8">
          <w:rPr>
            <w:u w:val="single"/>
          </w:rPr>
          <w:t xml:space="preserve">During </w:t>
        </w:r>
      </w:ins>
      <w:ins w:id="169" w:author="Ferdas, Marc" w:date="2022-04-26T15:57:00Z">
        <w:r w:rsidR="00FA5AB8">
          <w:rPr>
            <w:u w:val="single"/>
          </w:rPr>
          <w:t xml:space="preserve">Team </w:t>
        </w:r>
      </w:ins>
      <w:ins w:id="170" w:author="Campbell, Stephen" w:date="2022-04-06T10:15:00Z">
        <w:r w:rsidR="00D20E4F" w:rsidRPr="006178A8">
          <w:rPr>
            <w:u w:val="single"/>
          </w:rPr>
          <w:t>Inspection</w:t>
        </w:r>
      </w:ins>
      <w:ins w:id="171" w:author="Ferdas, Marc" w:date="2022-04-26T15:57:00Z">
        <w:r w:rsidR="00FA5AB8">
          <w:rPr>
            <w:u w:val="single"/>
          </w:rPr>
          <w:t>s</w:t>
        </w:r>
      </w:ins>
    </w:p>
    <w:p w14:paraId="411407CD" w14:textId="3CE3A4DF" w:rsidR="00FF2882" w:rsidRDefault="00FF2882" w:rsidP="00BD54BA">
      <w:pPr>
        <w:pStyle w:val="BodyText3"/>
        <w:rPr>
          <w:ins w:id="172" w:author="Campbell, Stephen" w:date="2022-04-07T17:55:00Z"/>
        </w:rPr>
      </w:pPr>
      <w:ins w:id="173" w:author="Campbell, Stephen" w:date="2022-04-07T10:13:00Z">
        <w:r>
          <w:t>IMC 062</w:t>
        </w:r>
      </w:ins>
      <w:ins w:id="174" w:author="Campbell, Stephen" w:date="2022-04-07T10:30:00Z">
        <w:r w:rsidR="00785058">
          <w:t>0</w:t>
        </w:r>
      </w:ins>
      <w:ins w:id="175" w:author="Campbell, Stephen" w:date="2022-04-07T10:13:00Z">
        <w:r>
          <w:t xml:space="preserve"> provides guidance regarding t</w:t>
        </w:r>
        <w:r w:rsidRPr="00FF2882">
          <w:t xml:space="preserve">eam </w:t>
        </w:r>
        <w:r>
          <w:t>m</w:t>
        </w:r>
        <w:r w:rsidRPr="00FF2882">
          <w:t xml:space="preserve">eetings, </w:t>
        </w:r>
        <w:r>
          <w:t>l</w:t>
        </w:r>
        <w:r w:rsidRPr="00FF2882">
          <w:t xml:space="preserve">icensee, </w:t>
        </w:r>
        <w:r>
          <w:t>v</w:t>
        </w:r>
        <w:r w:rsidRPr="00FF2882">
          <w:t xml:space="preserve">endor, or </w:t>
        </w:r>
        <w:r>
          <w:t>a</w:t>
        </w:r>
        <w:r w:rsidRPr="00FF2882">
          <w:t xml:space="preserve">pplicant </w:t>
        </w:r>
        <w:r>
          <w:t>d</w:t>
        </w:r>
        <w:r w:rsidRPr="00FF2882">
          <w:t xml:space="preserve">ebrief, and </w:t>
        </w:r>
        <w:r>
          <w:t>e</w:t>
        </w:r>
        <w:r w:rsidRPr="00FF2882">
          <w:t xml:space="preserve">xit </w:t>
        </w:r>
        <w:r>
          <w:t>m</w:t>
        </w:r>
        <w:r w:rsidRPr="00FF2882">
          <w:t>eetings</w:t>
        </w:r>
        <w:r>
          <w:t>.</w:t>
        </w:r>
      </w:ins>
    </w:p>
    <w:p w14:paraId="3AA7B171" w14:textId="24638596" w:rsidR="00D20E4F" w:rsidRDefault="00851A16" w:rsidP="00983486">
      <w:pPr>
        <w:numPr>
          <w:ilvl w:val="0"/>
          <w:numId w:val="33"/>
        </w:numPr>
        <w:tabs>
          <w:tab w:val="clear" w:pos="720"/>
        </w:tabs>
        <w:spacing w:after="220"/>
        <w:rPr>
          <w:ins w:id="176" w:author="Ferdas, Marc" w:date="2022-04-06T08:27:00Z"/>
        </w:rPr>
      </w:pPr>
      <w:ins w:id="177" w:author="Campbell, Stephen" w:date="2022-04-28T07:31:00Z">
        <w:r>
          <w:t>At the start of the inspection, t</w:t>
        </w:r>
      </w:ins>
      <w:ins w:id="178" w:author="Ferdas, Marc" w:date="2022-04-06T08:28:00Z">
        <w:r w:rsidR="00816437">
          <w:t xml:space="preserve">he team leader should conduct an entrance </w:t>
        </w:r>
      </w:ins>
      <w:ins w:id="179" w:author="Campbell, Stephen" w:date="2022-04-28T07:31:00Z">
        <w:r>
          <w:t xml:space="preserve">in </w:t>
        </w:r>
      </w:ins>
      <w:ins w:id="180" w:author="Ferdas, Marc" w:date="2022-04-06T08:28:00Z">
        <w:r w:rsidR="00816437">
          <w:t xml:space="preserve">meeting </w:t>
        </w:r>
      </w:ins>
      <w:ins w:id="181" w:author="Campbell, Stephen" w:date="2022-04-28T07:31:00Z">
        <w:r>
          <w:t>in accordance with IMC 2515</w:t>
        </w:r>
      </w:ins>
      <w:ins w:id="182" w:author="Ferdas, Marc" w:date="2022-04-06T08:28:00Z">
        <w:r w:rsidR="00816437">
          <w:t xml:space="preserve"> with key licensee </w:t>
        </w:r>
      </w:ins>
      <w:ins w:id="183" w:author="Ferdas, Marc" w:date="2022-04-06T08:29:00Z">
        <w:r w:rsidR="00816437">
          <w:t xml:space="preserve">personnel and management. </w:t>
        </w:r>
      </w:ins>
      <w:ins w:id="184" w:author="Campbell, Stephen" w:date="2022-04-07T09:08:00Z">
        <w:r w:rsidR="00953C62">
          <w:t>E</w:t>
        </w:r>
      </w:ins>
      <w:ins w:id="185" w:author="Ferdas, Marc" w:date="2022-04-06T08:29:00Z">
        <w:r w:rsidR="00816437">
          <w:t>ntrance meeting</w:t>
        </w:r>
      </w:ins>
      <w:ins w:id="186" w:author="Campbell, Stephen" w:date="2022-04-07T09:08:00Z">
        <w:r w:rsidR="00953C62">
          <w:t>s</w:t>
        </w:r>
      </w:ins>
      <w:ins w:id="187" w:author="Ferdas, Marc" w:date="2022-04-06T08:29:00Z">
        <w:r w:rsidR="00816437">
          <w:t xml:space="preserve"> </w:t>
        </w:r>
      </w:ins>
      <w:ins w:id="188" w:author="Ferdas, Marc" w:date="2022-04-26T15:58:00Z">
        <w:r w:rsidR="003F01CC">
          <w:t xml:space="preserve">provide an </w:t>
        </w:r>
      </w:ins>
      <w:ins w:id="189" w:author="Campbell, Stephen" w:date="2022-04-07T09:08:00Z">
        <w:r w:rsidR="00953C62">
          <w:t>opportunity</w:t>
        </w:r>
      </w:ins>
      <w:ins w:id="190" w:author="Ferdas, Marc" w:date="2022-04-06T08:29:00Z">
        <w:r w:rsidR="00816437">
          <w:t xml:space="preserve"> </w:t>
        </w:r>
      </w:ins>
      <w:ins w:id="191" w:author="Ferdas, Marc" w:date="2022-04-26T15:58:00Z">
        <w:r w:rsidR="003F01CC">
          <w:t xml:space="preserve">for team leader </w:t>
        </w:r>
      </w:ins>
      <w:ins w:id="192" w:author="Ferdas, Marc" w:date="2022-04-06T08:29:00Z">
        <w:r w:rsidR="00816437">
          <w:t>to</w:t>
        </w:r>
      </w:ins>
      <w:ins w:id="193" w:author="Campbell, Stephen" w:date="2022-04-07T09:06:00Z">
        <w:r w:rsidR="00953C62">
          <w:t xml:space="preserve"> </w:t>
        </w:r>
        <w:r w:rsidR="00953C62" w:rsidRPr="00953C62">
          <w:t>communicate with licensees</w:t>
        </w:r>
      </w:ins>
      <w:ins w:id="194" w:author="Campbell, Stephen" w:date="2022-04-07T09:11:00Z">
        <w:r w:rsidR="00953C62">
          <w:t xml:space="preserve"> and may include introducing team members,</w:t>
        </w:r>
      </w:ins>
      <w:ins w:id="195" w:author="Campbell, Stephen" w:date="2022-04-07T09:12:00Z">
        <w:r w:rsidR="00953C62">
          <w:t xml:space="preserve"> clar</w:t>
        </w:r>
      </w:ins>
      <w:ins w:id="196" w:author="Campbell, Stephen" w:date="2022-04-07T09:13:00Z">
        <w:r w:rsidR="00953C62">
          <w:t xml:space="preserve">ifying </w:t>
        </w:r>
      </w:ins>
      <w:ins w:id="197" w:author="Campbell, Stephen" w:date="2022-04-07T09:12:00Z">
        <w:r w:rsidR="00953C62">
          <w:t>the scope of the inspection</w:t>
        </w:r>
      </w:ins>
      <w:ins w:id="198" w:author="Campbell, Stephen" w:date="2022-04-07T09:13:00Z">
        <w:r w:rsidR="00953C62">
          <w:t xml:space="preserve">, </w:t>
        </w:r>
      </w:ins>
      <w:ins w:id="199" w:author="Campbell, Stephen" w:date="2022-04-07T09:14:00Z">
        <w:r w:rsidR="00953C62">
          <w:t xml:space="preserve">and confirming licensee and NRC points of contacts, and </w:t>
        </w:r>
      </w:ins>
      <w:ins w:id="200" w:author="Ferdas, Marc" w:date="2022-04-29T08:00:00Z">
        <w:r w:rsidR="00202B2A" w:rsidRPr="00676028">
          <w:t>other logistical</w:t>
        </w:r>
      </w:ins>
      <w:ins w:id="201" w:author="Ferdas, Marc" w:date="2022-04-29T08:01:00Z">
        <w:r w:rsidR="00202B2A" w:rsidRPr="00676028">
          <w:t xml:space="preserve"> items</w:t>
        </w:r>
        <w:r w:rsidR="00202B2A">
          <w:t xml:space="preserve"> </w:t>
        </w:r>
      </w:ins>
      <w:ins w:id="202" w:author="Campbell, Stephen" w:date="2022-04-07T09:15:00Z">
        <w:r w:rsidR="00953C62">
          <w:t>relevant to the inspection.</w:t>
        </w:r>
      </w:ins>
    </w:p>
    <w:p w14:paraId="4C9FCB23" w14:textId="335B80C4" w:rsidR="00D20E4F" w:rsidRDefault="00D362C8" w:rsidP="00983486">
      <w:pPr>
        <w:numPr>
          <w:ilvl w:val="0"/>
          <w:numId w:val="33"/>
        </w:numPr>
        <w:tabs>
          <w:tab w:val="clear" w:pos="720"/>
        </w:tabs>
        <w:spacing w:after="220"/>
        <w:rPr>
          <w:ins w:id="203" w:author="Ferdas, Marc" w:date="2022-04-06T08:29:00Z"/>
        </w:rPr>
      </w:pPr>
      <w:r w:rsidRPr="001A40E7">
        <w:t xml:space="preserve">The team leader should </w:t>
      </w:r>
      <w:ins w:id="204" w:author="Campbell, Stephen" w:date="2022-04-07T09:09:00Z">
        <w:r w:rsidR="00953C62">
          <w:t>conduct</w:t>
        </w:r>
      </w:ins>
      <w:r w:rsidRPr="001A40E7">
        <w:t xml:space="preserve"> daily team meeting</w:t>
      </w:r>
      <w:ins w:id="205" w:author="Campbell, Stephen" w:date="2022-03-25T10:50:00Z">
        <w:r w:rsidR="00BA2720">
          <w:t>s</w:t>
        </w:r>
      </w:ins>
      <w:r w:rsidRPr="001A40E7">
        <w:t xml:space="preserve"> to coordinate activities and identify problem areas that may need additional inspection effort. The synergism of team meetings allows related inspection findings in different areas to be brought together. It also provides team members insights through interfacing with other disciplines.</w:t>
      </w:r>
    </w:p>
    <w:p w14:paraId="57F3EBC3" w14:textId="0CF912B5" w:rsidR="00816437" w:rsidRDefault="00816437" w:rsidP="00983486">
      <w:pPr>
        <w:numPr>
          <w:ilvl w:val="0"/>
          <w:numId w:val="33"/>
        </w:numPr>
        <w:tabs>
          <w:tab w:val="clear" w:pos="720"/>
        </w:tabs>
        <w:spacing w:after="220"/>
        <w:rPr>
          <w:ins w:id="206" w:author="Campbell, Stephen" w:date="2022-04-07T17:55:00Z"/>
        </w:rPr>
      </w:pPr>
      <w:ins w:id="207" w:author="Ferdas, Marc" w:date="2022-04-06T08:29:00Z">
        <w:r>
          <w:t xml:space="preserve">The team leader should </w:t>
        </w:r>
      </w:ins>
      <w:ins w:id="208" w:author="Campbell, Stephen" w:date="2022-04-07T09:09:00Z">
        <w:r w:rsidR="00953C62">
          <w:t>conduct</w:t>
        </w:r>
      </w:ins>
      <w:ins w:id="209" w:author="Ferdas, Marc" w:date="2022-04-06T08:29:00Z">
        <w:r>
          <w:t xml:space="preserve"> daily</w:t>
        </w:r>
      </w:ins>
      <w:ins w:id="210" w:author="Ferdas, Marc" w:date="2022-04-06T08:30:00Z">
        <w:r>
          <w:t xml:space="preserve"> debriefs with the </w:t>
        </w:r>
      </w:ins>
      <w:ins w:id="211" w:author="Ferdas, Marc" w:date="2022-04-06T08:33:00Z">
        <w:r>
          <w:t xml:space="preserve">key </w:t>
        </w:r>
      </w:ins>
      <w:ins w:id="212" w:author="Ferdas, Marc" w:date="2022-04-06T08:30:00Z">
        <w:r>
          <w:t xml:space="preserve">licensee </w:t>
        </w:r>
      </w:ins>
      <w:ins w:id="213" w:author="Ferdas, Marc" w:date="2022-04-06T08:33:00Z">
        <w:r>
          <w:t xml:space="preserve">personnel, such as regulatory assurance to provide a status of the </w:t>
        </w:r>
      </w:ins>
      <w:ins w:id="214" w:author="Ferdas, Marc" w:date="2022-04-06T08:34:00Z">
        <w:r>
          <w:t xml:space="preserve">inspection and to communicate any potential </w:t>
        </w:r>
      </w:ins>
      <w:ins w:id="215" w:author="Campbell, Stephen" w:date="2022-04-06T10:16:00Z">
        <w:r w:rsidR="00D20E4F">
          <w:t>issues</w:t>
        </w:r>
      </w:ins>
      <w:ins w:id="216" w:author="Ferdas, Marc" w:date="2022-04-06T08:34:00Z">
        <w:r>
          <w:t>.</w:t>
        </w:r>
      </w:ins>
    </w:p>
    <w:p w14:paraId="18C25988" w14:textId="1E8573E7" w:rsidR="00FF2882" w:rsidRDefault="00816437" w:rsidP="00983486">
      <w:pPr>
        <w:numPr>
          <w:ilvl w:val="0"/>
          <w:numId w:val="33"/>
        </w:numPr>
        <w:tabs>
          <w:tab w:val="clear" w:pos="720"/>
        </w:tabs>
        <w:spacing w:after="220"/>
        <w:rPr>
          <w:ins w:id="217" w:author="Campbell, Stephen" w:date="2022-04-07T10:06:00Z"/>
        </w:rPr>
      </w:pPr>
      <w:ins w:id="218" w:author="Ferdas, Marc" w:date="2022-04-06T08:30:00Z">
        <w:r>
          <w:t xml:space="preserve">At the conclusion of the inspection, the team should conduct an exit meeting with </w:t>
        </w:r>
      </w:ins>
      <w:ins w:id="219" w:author="Ferdas, Marc" w:date="2022-04-06T08:31:00Z">
        <w:r>
          <w:t xml:space="preserve">a member of the </w:t>
        </w:r>
      </w:ins>
      <w:ins w:id="220" w:author="Campbell, Stephen" w:date="2022-04-07T09:25:00Z">
        <w:r w:rsidR="00FA4397">
          <w:t xml:space="preserve">licensee’s </w:t>
        </w:r>
      </w:ins>
      <w:ins w:id="221" w:author="Ferdas, Marc" w:date="2022-04-06T08:31:00Z">
        <w:r>
          <w:t xml:space="preserve">senior management team and other key personnel involved with the inspection </w:t>
        </w:r>
      </w:ins>
      <w:ins w:id="222" w:author="Ferdas, Marc" w:date="2022-04-06T08:32:00Z">
        <w:r>
          <w:t>to provide a summary of the inspection results.</w:t>
        </w:r>
      </w:ins>
      <w:ins w:id="223" w:author="Ferdas, Marc" w:date="2022-04-06T08:31:00Z">
        <w:r>
          <w:t xml:space="preserve"> </w:t>
        </w:r>
      </w:ins>
      <w:ins w:id="224" w:author="Bream, Jeff" w:date="2022-04-11T07:08:00Z">
        <w:r w:rsidR="00F16A3F">
          <w:t>T</w:t>
        </w:r>
      </w:ins>
      <w:ins w:id="225" w:author="Campbell, Stephen" w:date="2022-04-07T09:19:00Z">
        <w:r w:rsidR="00FA4397">
          <w:t>he exit meet</w:t>
        </w:r>
      </w:ins>
      <w:ins w:id="226" w:author="Campbell, Stephen" w:date="2022-04-07T09:20:00Z">
        <w:r w:rsidR="00FA4397">
          <w:t xml:space="preserve">ing provides </w:t>
        </w:r>
      </w:ins>
      <w:ins w:id="227" w:author="Campbell, Stephen" w:date="2022-04-07T09:32:00Z">
        <w:r w:rsidR="00554FE0">
          <w:t xml:space="preserve">an </w:t>
        </w:r>
      </w:ins>
      <w:ins w:id="228" w:author="Campbell, Stephen" w:date="2022-04-07T09:20:00Z">
        <w:r w:rsidR="00FA4397">
          <w:t>opportunit</w:t>
        </w:r>
      </w:ins>
      <w:ins w:id="229" w:author="Campbell, Stephen" w:date="2022-04-07T09:32:00Z">
        <w:r w:rsidR="00554FE0">
          <w:t>y</w:t>
        </w:r>
      </w:ins>
      <w:ins w:id="230" w:author="Campbell, Stephen" w:date="2022-04-07T09:21:00Z">
        <w:r w:rsidR="00FA4397">
          <w:t xml:space="preserve"> to communicate issues with </w:t>
        </w:r>
      </w:ins>
      <w:ins w:id="231" w:author="Ferdas, Marc" w:date="2022-04-26T15:59:00Z">
        <w:r w:rsidR="00691872">
          <w:t>the licensee</w:t>
        </w:r>
      </w:ins>
      <w:ins w:id="232" w:author="Campbell, Stephen" w:date="2022-04-07T09:21:00Z">
        <w:r w:rsidR="00FA4397">
          <w:t>, such as</w:t>
        </w:r>
      </w:ins>
      <w:ins w:id="233" w:author="Campbell, Stephen" w:date="2022-04-07T09:22:00Z">
        <w:r w:rsidR="00FA4397">
          <w:t xml:space="preserve"> </w:t>
        </w:r>
      </w:ins>
      <w:ins w:id="234" w:author="Campbell, Stephen" w:date="2022-04-07T09:26:00Z">
        <w:r w:rsidR="00554FE0">
          <w:t xml:space="preserve">Findings, Violations, and Observations and </w:t>
        </w:r>
      </w:ins>
      <w:ins w:id="235" w:author="Campbell, Stephen" w:date="2022-04-07T09:33:00Z">
        <w:r w:rsidR="00554FE0">
          <w:t xml:space="preserve">to </w:t>
        </w:r>
      </w:ins>
      <w:ins w:id="236" w:author="Campbell, Stephen" w:date="2022-04-07T09:26:00Z">
        <w:r w:rsidR="00554FE0">
          <w:t>acknowledg</w:t>
        </w:r>
      </w:ins>
      <w:ins w:id="237" w:author="Campbell, Stephen" w:date="2022-04-07T09:33:00Z">
        <w:r w:rsidR="00554FE0">
          <w:t>e</w:t>
        </w:r>
      </w:ins>
      <w:ins w:id="238" w:author="Campbell, Stephen" w:date="2022-04-07T09:26:00Z">
        <w:r w:rsidR="00554FE0">
          <w:t xml:space="preserve"> </w:t>
        </w:r>
      </w:ins>
      <w:ins w:id="239" w:author="Campbell, Stephen" w:date="2022-04-07T09:23:00Z">
        <w:r w:rsidR="00FA4397" w:rsidRPr="00776EC5">
          <w:t xml:space="preserve">whether </w:t>
        </w:r>
      </w:ins>
      <w:ins w:id="240" w:author="Ferdas, Marc" w:date="2022-04-29T08:04:00Z">
        <w:r w:rsidR="00EE129A" w:rsidRPr="00776EC5">
          <w:t>the team was in position of any</w:t>
        </w:r>
        <w:r w:rsidR="00EE129A">
          <w:t xml:space="preserve"> </w:t>
        </w:r>
      </w:ins>
      <w:ins w:id="241" w:author="Campbell, Stephen" w:date="2022-04-07T09:23:00Z">
        <w:r w:rsidR="00FA4397">
          <w:t xml:space="preserve">proprietary </w:t>
        </w:r>
      </w:ins>
      <w:ins w:id="242" w:author="Ferdas, Marc" w:date="2022-04-29T08:03:00Z">
        <w:r w:rsidR="00EE129A" w:rsidRPr="00776EC5">
          <w:t>or</w:t>
        </w:r>
        <w:r w:rsidR="00EE129A">
          <w:t xml:space="preserve"> </w:t>
        </w:r>
      </w:ins>
      <w:ins w:id="243" w:author="Campbell, Stephen" w:date="2022-04-07T09:23:00Z">
        <w:r w:rsidR="00FA4397">
          <w:t xml:space="preserve">safeguarded information, and that </w:t>
        </w:r>
      </w:ins>
      <w:ins w:id="244" w:author="Campbell, Stephen" w:date="2022-04-07T09:33:00Z">
        <w:r w:rsidR="00554FE0">
          <w:t xml:space="preserve">publicly available </w:t>
        </w:r>
      </w:ins>
      <w:ins w:id="245" w:author="Campbell, Stephen" w:date="2022-04-07T09:23:00Z">
        <w:r w:rsidR="00FA4397">
          <w:t xml:space="preserve">information </w:t>
        </w:r>
      </w:ins>
      <w:ins w:id="246" w:author="Campbell, Stephen" w:date="2022-04-07T09:24:00Z">
        <w:r w:rsidR="00FA4397">
          <w:t>would be</w:t>
        </w:r>
      </w:ins>
      <w:ins w:id="247" w:author="Campbell, Stephen" w:date="2022-04-07T09:23:00Z">
        <w:r w:rsidR="00FA4397">
          <w:t xml:space="preserve"> shared with the public when appropriate</w:t>
        </w:r>
      </w:ins>
      <w:ins w:id="248" w:author="Campbell, Stephen" w:date="2022-04-28T19:19:00Z">
        <w:r w:rsidR="00AC3C30">
          <w:t>.</w:t>
        </w:r>
      </w:ins>
      <w:ins w:id="249" w:author="Campbell, Stephen" w:date="2022-04-07T09:23:00Z">
        <w:r w:rsidR="00FA4397">
          <w:t xml:space="preserve"> </w:t>
        </w:r>
      </w:ins>
      <w:r w:rsidR="00D362C8" w:rsidRPr="001A40E7">
        <w:t xml:space="preserve">The team leader, in consultation with </w:t>
      </w:r>
      <w:ins w:id="250" w:author="Cauffman, Christopher" w:date="2021-11-19T09:30:00Z">
        <w:r w:rsidR="00A945F6" w:rsidRPr="001A40E7">
          <w:t>their</w:t>
        </w:r>
      </w:ins>
      <w:r w:rsidR="00D362C8" w:rsidRPr="001A40E7">
        <w:t xml:space="preserve"> management, has the responsibility to decide what to include in the NRC's presentation to the licensee and which team members should make presentations at the exit meeting.</w:t>
      </w:r>
    </w:p>
    <w:p w14:paraId="5990016A" w14:textId="012B1A35" w:rsidR="00FF2882" w:rsidRDefault="00B10CDE" w:rsidP="00983486">
      <w:pPr>
        <w:pStyle w:val="BodyText3"/>
        <w:rPr>
          <w:ins w:id="251" w:author="Campbell, Stephen" w:date="2022-04-07T10:11:00Z"/>
        </w:rPr>
      </w:pPr>
      <w:ins w:id="252" w:author="Campbell, Stephen" w:date="2022-03-25T10:53:00Z">
        <w:r w:rsidRPr="00B10CDE">
          <w:t xml:space="preserve">The team leader should </w:t>
        </w:r>
      </w:ins>
      <w:ins w:id="253" w:author="Ferdas, Marc" w:date="2022-04-26T16:09:00Z">
        <w:r w:rsidR="005105E0">
          <w:t xml:space="preserve">verbally </w:t>
        </w:r>
      </w:ins>
      <w:ins w:id="254" w:author="Campbell, Stephen" w:date="2022-04-06T10:17:00Z">
        <w:r w:rsidR="00D20E4F">
          <w:t>de</w:t>
        </w:r>
      </w:ins>
      <w:ins w:id="255" w:author="Campbell, Stephen" w:date="2022-03-25T10:53:00Z">
        <w:r w:rsidRPr="00B10CDE">
          <w:t xml:space="preserve">brief the resident inspectors on the results of the inspection prior to the exit; and provide them the exit meeting </w:t>
        </w:r>
      </w:ins>
      <w:ins w:id="256" w:author="Ferdas, Marc" w:date="2022-04-26T16:09:00Z">
        <w:r w:rsidR="00E949F9">
          <w:t xml:space="preserve">logistical </w:t>
        </w:r>
      </w:ins>
      <w:ins w:id="257" w:author="Campbell, Stephen" w:date="2022-03-25T10:53:00Z">
        <w:r w:rsidRPr="00B10CDE">
          <w:t xml:space="preserve">details so they can attend if </w:t>
        </w:r>
        <w:r w:rsidR="00853217">
          <w:t>needed</w:t>
        </w:r>
        <w:r w:rsidRPr="00B10CDE">
          <w:t>.</w:t>
        </w:r>
      </w:ins>
    </w:p>
    <w:p w14:paraId="49147D19" w14:textId="48104BCF" w:rsidR="00816437" w:rsidRDefault="00D362C8" w:rsidP="00F375F2">
      <w:pPr>
        <w:pStyle w:val="Heading2"/>
      </w:pPr>
      <w:r w:rsidRPr="001A40E7">
        <w:t>05.</w:t>
      </w:r>
      <w:ins w:id="258" w:author="Campbell, Stephen" w:date="2022-04-28T19:21:00Z">
        <w:r w:rsidR="00FA579B" w:rsidRPr="001A40E7">
          <w:t>0</w:t>
        </w:r>
        <w:r w:rsidR="00FA579B">
          <w:t>4</w:t>
        </w:r>
      </w:ins>
      <w:r w:rsidRPr="001A40E7">
        <w:tab/>
      </w:r>
      <w:r w:rsidRPr="006178A8">
        <w:rPr>
          <w:u w:val="single"/>
        </w:rPr>
        <w:t>Documenting Results of the Inspection</w:t>
      </w:r>
    </w:p>
    <w:p w14:paraId="2E3F7552" w14:textId="77777777" w:rsidR="004608F7" w:rsidRDefault="00C83088" w:rsidP="004608F7">
      <w:pPr>
        <w:numPr>
          <w:ilvl w:val="0"/>
          <w:numId w:val="34"/>
        </w:numPr>
        <w:tabs>
          <w:tab w:val="clear" w:pos="720"/>
        </w:tabs>
        <w:spacing w:after="220"/>
      </w:pPr>
      <w:ins w:id="259" w:author="Campbell, Stephen" w:date="2022-03-25T11:10:00Z">
        <w:r>
          <w:t xml:space="preserve">Document the inspection results per </w:t>
        </w:r>
        <w:r w:rsidR="00062006">
          <w:t>the</w:t>
        </w:r>
      </w:ins>
      <w:ins w:id="260" w:author="Campbell, Stephen" w:date="2022-03-25T11:16:00Z">
        <w:r w:rsidR="00BF641C">
          <w:t xml:space="preserve"> requirements </w:t>
        </w:r>
      </w:ins>
      <w:ins w:id="261" w:author="Campbell, Stephen" w:date="2022-03-25T11:11:00Z">
        <w:r w:rsidR="00062006">
          <w:t xml:space="preserve">of the applicable </w:t>
        </w:r>
        <w:r w:rsidR="00E46E06">
          <w:t xml:space="preserve">team </w:t>
        </w:r>
        <w:r w:rsidR="00062006">
          <w:t>inspection procedure</w:t>
        </w:r>
      </w:ins>
      <w:ins w:id="262" w:author="Ferdas, Marc" w:date="2022-04-06T08:35:00Z">
        <w:r w:rsidR="00816437">
          <w:t xml:space="preserve">, </w:t>
        </w:r>
      </w:ins>
      <w:ins w:id="263" w:author="Campbell, Stephen" w:date="2022-03-25T11:11:00Z">
        <w:r w:rsidR="00E46E06">
          <w:t>and</w:t>
        </w:r>
      </w:ins>
      <w:ins w:id="264" w:author="Campbell, Stephen" w:date="2022-04-06T10:16:00Z">
        <w:r w:rsidR="00D20E4F">
          <w:t xml:space="preserve"> </w:t>
        </w:r>
      </w:ins>
      <w:ins w:id="265" w:author="Campbell, Stephen" w:date="2022-04-29T10:02:00Z">
        <w:r w:rsidR="00676028">
          <w:t>IMC</w:t>
        </w:r>
      </w:ins>
      <w:r w:rsidR="00676028">
        <w:t xml:space="preserve"> </w:t>
      </w:r>
      <w:ins w:id="266" w:author="Campbell, Stephen" w:date="2021-11-17T09:39:00Z">
        <w:r w:rsidR="00AE3DE3" w:rsidRPr="001A40E7">
          <w:t>0611</w:t>
        </w:r>
        <w:r w:rsidR="005A7D0D" w:rsidRPr="001A40E7">
          <w:t>, “Power Reactor Inspection Reports</w:t>
        </w:r>
      </w:ins>
      <w:ins w:id="267" w:author="Campbell, Stephen" w:date="2022-03-25T11:12:00Z">
        <w:r w:rsidR="00E46E06">
          <w:t>.</w:t>
        </w:r>
      </w:ins>
      <w:ins w:id="268" w:author="Campbell, Stephen" w:date="2021-11-17T09:39:00Z">
        <w:r w:rsidR="005A7D0D" w:rsidRPr="001A40E7">
          <w:t>”</w:t>
        </w:r>
      </w:ins>
      <w:ins w:id="269" w:author="Ferdas, Marc" w:date="2022-04-29T08:06:00Z">
        <w:r w:rsidR="00C57DDF">
          <w:t xml:space="preserve"> </w:t>
        </w:r>
      </w:ins>
      <w:ins w:id="270" w:author="Ferdas, Marc" w:date="2022-04-29T08:07:00Z">
        <w:r w:rsidR="00C57DDF" w:rsidRPr="00776EC5">
          <w:t>All performance deficiencies identified by the team need to be reviewed in accordance with IMC 0612, “</w:t>
        </w:r>
      </w:ins>
      <w:ins w:id="271" w:author="Campbell, Stephen" w:date="2022-04-29T08:26:00Z">
        <w:r w:rsidR="00987D81">
          <w:rPr>
            <w:rFonts w:ascii="Helvetica" w:hAnsi="Helvetica" w:cs="Helvetica"/>
            <w:color w:val="333333"/>
            <w:sz w:val="21"/>
            <w:szCs w:val="21"/>
            <w:shd w:val="clear" w:color="auto" w:fill="FFFFFF"/>
          </w:rPr>
          <w:t>Issue Screening</w:t>
        </w:r>
      </w:ins>
      <w:ins w:id="272" w:author="Ferdas, Marc" w:date="2022-04-29T08:07:00Z">
        <w:r w:rsidR="00C57DDF" w:rsidRPr="00776EC5">
          <w:t>.”</w:t>
        </w:r>
      </w:ins>
    </w:p>
    <w:p w14:paraId="5DEF0645" w14:textId="2F58BB4A" w:rsidR="00D362C8" w:rsidRPr="001A40E7" w:rsidRDefault="00816437" w:rsidP="004608F7">
      <w:pPr>
        <w:numPr>
          <w:ilvl w:val="0"/>
          <w:numId w:val="34"/>
        </w:numPr>
        <w:tabs>
          <w:tab w:val="clear" w:pos="720"/>
        </w:tabs>
        <w:spacing w:after="220"/>
      </w:pPr>
      <w:r>
        <w:lastRenderedPageBreak/>
        <w:t xml:space="preserve">All </w:t>
      </w:r>
      <w:r w:rsidR="00E01C75">
        <w:t xml:space="preserve">inspections are to be documented in </w:t>
      </w:r>
      <w:ins w:id="273" w:author="Campbell, Stephen" w:date="2022-04-28T07:23:00Z">
        <w:r w:rsidR="00851A16">
          <w:t>R</w:t>
        </w:r>
      </w:ins>
      <w:ins w:id="274" w:author="Ferdas, Marc" w:date="2022-04-06T08:35:00Z">
        <w:r w:rsidR="00E01C75">
          <w:t>PS-Inspection Module i</w:t>
        </w:r>
      </w:ins>
      <w:ins w:id="275" w:author="Ferdas, Marc" w:date="2022-04-06T08:36:00Z">
        <w:r w:rsidR="00E01C75">
          <w:t>n accordance with IMC</w:t>
        </w:r>
      </w:ins>
      <w:r w:rsidR="0076010C">
        <w:t> </w:t>
      </w:r>
      <w:ins w:id="276" w:author="Ferdas, Marc" w:date="2022-04-06T08:36:00Z">
        <w:r w:rsidR="00E01C75">
          <w:t>0306.</w:t>
        </w:r>
      </w:ins>
    </w:p>
    <w:p w14:paraId="17C425B6" w14:textId="1E698675" w:rsidR="00D362C8" w:rsidRDefault="00A140CD" w:rsidP="00E45207">
      <w:pPr>
        <w:pStyle w:val="Heading1"/>
        <w:rPr>
          <w:ins w:id="277" w:author="Cauffman, Christopher" w:date="2021-11-19T09:45:00Z"/>
        </w:rPr>
      </w:pPr>
      <w:ins w:id="278" w:author="Cauffman, Christopher" w:date="2021-11-19T09:45:00Z">
        <w:r w:rsidRPr="003840FD">
          <w:t>2901-0</w:t>
        </w:r>
      </w:ins>
      <w:ins w:id="279" w:author="Campbell, Stephen" w:date="2022-03-25T10:59:00Z">
        <w:r w:rsidR="000962A6">
          <w:t>6</w:t>
        </w:r>
      </w:ins>
      <w:ins w:id="280" w:author="Cauffman, Christopher" w:date="2021-11-19T09:45:00Z">
        <w:r w:rsidRPr="003840FD">
          <w:tab/>
        </w:r>
        <w:r>
          <w:t>REFERENCES</w:t>
        </w:r>
      </w:ins>
    </w:p>
    <w:p w14:paraId="2A8C9263" w14:textId="77777777" w:rsidR="00F375F2" w:rsidRDefault="001B59F8" w:rsidP="00765E9A">
      <w:pPr>
        <w:pStyle w:val="BodyText"/>
      </w:pPr>
      <w:ins w:id="281" w:author="Christopher" w:date="2021-11-19T09:52:00Z">
        <w:r w:rsidRPr="00F375F2">
          <w:t>IMC 0301, “Coordination of NRC Visits to Commercial Reactor Sites”</w:t>
        </w:r>
      </w:ins>
    </w:p>
    <w:p w14:paraId="5A842048" w14:textId="77777777" w:rsidR="00F375F2" w:rsidRDefault="00A54EC7" w:rsidP="00765E9A">
      <w:pPr>
        <w:pStyle w:val="BodyText"/>
      </w:pPr>
      <w:ins w:id="282" w:author="Campbell, Stephen" w:date="2022-03-25T11:18:00Z">
        <w:r>
          <w:t>IMC 0305, “</w:t>
        </w:r>
      </w:ins>
      <w:ins w:id="283" w:author="Campbell, Stephen" w:date="2022-03-25T11:19:00Z">
        <w:r w:rsidRPr="00DE1C7E">
          <w:t>Operating Reactor Assessment Program</w:t>
        </w:r>
        <w:r>
          <w:t>”</w:t>
        </w:r>
      </w:ins>
    </w:p>
    <w:p w14:paraId="5EF3229A" w14:textId="77777777" w:rsidR="00F375F2" w:rsidRDefault="00A14769" w:rsidP="00E50D6E">
      <w:pPr>
        <w:pStyle w:val="BodyText"/>
      </w:pPr>
      <w:ins w:id="284" w:author="Campbell, Stephen" w:date="2022-03-25T10:59:00Z">
        <w:r>
          <w:t>IMC 0306, “</w:t>
        </w:r>
      </w:ins>
      <w:ins w:id="285" w:author="Campbell, Stephen" w:date="2022-03-25T11:00:00Z">
        <w:r w:rsidR="002D5651" w:rsidRPr="002D5651">
          <w:t>Planning, Scheduling, Tracking and Reporting of the Reactor Oversight Process (ROP)</w:t>
        </w:r>
      </w:ins>
      <w:ins w:id="286" w:author="Campbell, Stephen" w:date="2022-03-25T11:01:00Z">
        <w:r w:rsidR="0071792E">
          <w:t>”</w:t>
        </w:r>
      </w:ins>
    </w:p>
    <w:p w14:paraId="4BA148FE" w14:textId="64F1ECF5" w:rsidR="00F375F2" w:rsidRDefault="00DD7B6A" w:rsidP="00765E9A">
      <w:pPr>
        <w:pStyle w:val="BodyText"/>
        <w:rPr>
          <w:ins w:id="287" w:author="Ferdas, Marc" w:date="2022-04-29T08:08:00Z"/>
        </w:rPr>
      </w:pPr>
      <w:ins w:id="288" w:author="Christopher" w:date="2021-11-19T09:52:00Z">
        <w:r w:rsidRPr="003840FD">
          <w:t>IMC 0611, “Power Reactor Inspection Reports”</w:t>
        </w:r>
      </w:ins>
    </w:p>
    <w:p w14:paraId="301C6D10" w14:textId="0DF2B762" w:rsidR="00C57DDF" w:rsidRDefault="00C57DDF" w:rsidP="00765E9A">
      <w:pPr>
        <w:pStyle w:val="BodyText"/>
      </w:pPr>
      <w:ins w:id="289" w:author="Ferdas, Marc" w:date="2022-04-29T08:08:00Z">
        <w:r w:rsidRPr="00776EC5">
          <w:t>IMC 0612, “</w:t>
        </w:r>
      </w:ins>
      <w:ins w:id="290" w:author="Campbell, Stephen" w:date="2022-04-29T08:25:00Z">
        <w:r w:rsidR="00987D81">
          <w:rPr>
            <w:rFonts w:ascii="Helvetica" w:hAnsi="Helvetica" w:cs="Helvetica"/>
            <w:color w:val="333333"/>
            <w:sz w:val="21"/>
            <w:szCs w:val="21"/>
            <w:shd w:val="clear" w:color="auto" w:fill="FFFFFF"/>
          </w:rPr>
          <w:t>Issue Screening</w:t>
        </w:r>
      </w:ins>
      <w:ins w:id="291" w:author="Ferdas, Marc" w:date="2022-04-29T08:08:00Z">
        <w:r w:rsidRPr="00776EC5">
          <w:t>”</w:t>
        </w:r>
      </w:ins>
    </w:p>
    <w:p w14:paraId="68EB1FB7" w14:textId="77777777" w:rsidR="00F375F2" w:rsidRDefault="0071792E" w:rsidP="00765E9A">
      <w:pPr>
        <w:pStyle w:val="BodyText"/>
      </w:pPr>
      <w:ins w:id="292" w:author="Campbell, Stephen" w:date="2022-03-25T11:01:00Z">
        <w:r>
          <w:t>IMC 0620, “</w:t>
        </w:r>
      </w:ins>
      <w:ins w:id="293" w:author="Campbell, Stephen" w:date="2022-03-25T11:02:00Z">
        <w:r w:rsidRPr="0071792E">
          <w:t>Inspection Documents and Records</w:t>
        </w:r>
        <w:r>
          <w:t>”</w:t>
        </w:r>
      </w:ins>
    </w:p>
    <w:p w14:paraId="097E60C4" w14:textId="77777777" w:rsidR="00F375F2" w:rsidRDefault="00573C63" w:rsidP="00765E9A">
      <w:pPr>
        <w:pStyle w:val="BodyText"/>
      </w:pPr>
      <w:ins w:id="294" w:author="Christopher" w:date="2021-11-19T09:51:00Z">
        <w:r w:rsidRPr="003840FD">
          <w:t>IMC 1245, “Qualification Program for Reactor Inspectors</w:t>
        </w:r>
        <w:del w:id="295" w:author="Campbell, Stephen" w:date="2022-03-25T11:02:00Z">
          <w:r w:rsidRPr="003840FD" w:rsidDel="00C33237">
            <w:delText>.</w:delText>
          </w:r>
        </w:del>
        <w:r w:rsidRPr="003840FD">
          <w:t>”</w:t>
        </w:r>
      </w:ins>
    </w:p>
    <w:p w14:paraId="648F3174" w14:textId="77777777" w:rsidR="0085125D" w:rsidRDefault="0085125D" w:rsidP="00765E9A">
      <w:pPr>
        <w:pStyle w:val="BodyText"/>
      </w:pPr>
      <w:ins w:id="296" w:author="Christopher" w:date="2021-11-19T09:50:00Z">
        <w:r w:rsidRPr="003840FD">
          <w:t>IMC 2201, Appendix A, “Security Baseline Inspection Program</w:t>
        </w:r>
      </w:ins>
      <w:ins w:id="297" w:author="Christopher" w:date="2021-11-19T09:53:00Z">
        <w:r>
          <w:t>”</w:t>
        </w:r>
      </w:ins>
    </w:p>
    <w:p w14:paraId="6469186A" w14:textId="77777777" w:rsidR="0085125D" w:rsidRDefault="0085125D" w:rsidP="00765E9A">
      <w:pPr>
        <w:pStyle w:val="BodyText"/>
      </w:pPr>
      <w:ins w:id="298" w:author="Christopher" w:date="2021-11-19T09:50:00Z">
        <w:r w:rsidRPr="003840FD">
          <w:t>IMC 2515, Appendix A, “Risk-Informed Baseline Inspection Program”</w:t>
        </w:r>
      </w:ins>
    </w:p>
    <w:p w14:paraId="5AE77E39" w14:textId="77777777" w:rsidR="00D362C8" w:rsidRDefault="00D362C8" w:rsidP="0021746B">
      <w:pPr>
        <w:spacing w:before="440" w:after="440"/>
        <w:jc w:val="center"/>
      </w:pPr>
      <w:r w:rsidRPr="007B6AB7">
        <w:t>END</w:t>
      </w:r>
    </w:p>
    <w:p w14:paraId="7D5CC099" w14:textId="77777777" w:rsidR="00C31924" w:rsidRPr="007B6AB7" w:rsidRDefault="00C31924" w:rsidP="0021746B">
      <w:pPr>
        <w:spacing w:before="440" w:after="440"/>
        <w:jc w:val="center"/>
      </w:pPr>
    </w:p>
    <w:p w14:paraId="4AA9029E" w14:textId="77777777" w:rsidR="007D447A" w:rsidRDefault="007D447A" w:rsidP="005A55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7D447A" w:rsidSect="00705853">
          <w:headerReference w:type="default" r:id="rId11"/>
          <w:footerReference w:type="default" r:id="rId12"/>
          <w:pgSz w:w="12240" w:h="15840" w:code="1"/>
          <w:pgMar w:top="1440" w:right="1440" w:bottom="1440" w:left="1440" w:header="720" w:footer="720" w:gutter="0"/>
          <w:pgNumType w:start="1"/>
          <w:cols w:space="720"/>
          <w:docGrid w:linePitch="326"/>
        </w:sectPr>
      </w:pPr>
    </w:p>
    <w:p w14:paraId="397FEAC1" w14:textId="6C4E8C40" w:rsidR="003569D5" w:rsidRPr="00594991" w:rsidRDefault="003569D5" w:rsidP="00F601A8">
      <w:pPr>
        <w:spacing w:after="220"/>
        <w:jc w:val="center"/>
        <w:outlineLvl w:val="0"/>
      </w:pPr>
      <w:r w:rsidRPr="00594991">
        <w:lastRenderedPageBreak/>
        <w:t>Attachment 1</w:t>
      </w:r>
      <w:r w:rsidR="00F601A8">
        <w:t xml:space="preserve">: </w:t>
      </w:r>
      <w:r w:rsidRPr="00594991">
        <w:t xml:space="preserve">Revision History for </w:t>
      </w:r>
      <w:r w:rsidR="00594991">
        <w:t>IMC 2901</w:t>
      </w:r>
    </w:p>
    <w:tbl>
      <w:tblPr>
        <w:tblStyle w:val="IMHx"/>
        <w:tblW w:w="0" w:type="auto"/>
        <w:tblLook w:val="04A0" w:firstRow="1" w:lastRow="0" w:firstColumn="1" w:lastColumn="0" w:noHBand="0" w:noVBand="1"/>
      </w:tblPr>
      <w:tblGrid>
        <w:gridCol w:w="1795"/>
        <w:gridCol w:w="2070"/>
        <w:gridCol w:w="4860"/>
        <w:gridCol w:w="1800"/>
        <w:gridCol w:w="2425"/>
      </w:tblGrid>
      <w:tr w:rsidR="001E58B3" w:rsidRPr="00436A19" w14:paraId="6AD4A881" w14:textId="77777777" w:rsidTr="00E949F9">
        <w:tc>
          <w:tcPr>
            <w:tcW w:w="1795" w:type="dxa"/>
          </w:tcPr>
          <w:p w14:paraId="0DE05719" w14:textId="77777777" w:rsidR="001E58B3" w:rsidRPr="00436A19" w:rsidRDefault="001E58B3" w:rsidP="00E949F9">
            <w:r w:rsidRPr="00436A19">
              <w:t>Commitment Tracking Number</w:t>
            </w:r>
          </w:p>
        </w:tc>
        <w:tc>
          <w:tcPr>
            <w:tcW w:w="2070" w:type="dxa"/>
          </w:tcPr>
          <w:p w14:paraId="727A15DF" w14:textId="77777777" w:rsidR="001E58B3" w:rsidRPr="00436A19" w:rsidRDefault="001E58B3" w:rsidP="00E949F9">
            <w:r w:rsidRPr="00436A19">
              <w:t>Accession Number</w:t>
            </w:r>
          </w:p>
          <w:p w14:paraId="50A60A44" w14:textId="77777777" w:rsidR="001E58B3" w:rsidRPr="00436A19" w:rsidRDefault="001E58B3" w:rsidP="00E949F9">
            <w:r w:rsidRPr="00436A19">
              <w:t>Issue Date</w:t>
            </w:r>
          </w:p>
          <w:p w14:paraId="0CE4AF18" w14:textId="77777777" w:rsidR="001E58B3" w:rsidRPr="00436A19" w:rsidRDefault="001E58B3" w:rsidP="00E949F9">
            <w:r w:rsidRPr="00436A19">
              <w:t>Change Notice</w:t>
            </w:r>
          </w:p>
        </w:tc>
        <w:tc>
          <w:tcPr>
            <w:tcW w:w="4860" w:type="dxa"/>
          </w:tcPr>
          <w:p w14:paraId="3C1DDDC5" w14:textId="77777777" w:rsidR="001E58B3" w:rsidRPr="00436A19" w:rsidRDefault="001E58B3" w:rsidP="00E949F9">
            <w:r w:rsidRPr="00436A19">
              <w:t>Description of Change</w:t>
            </w:r>
          </w:p>
        </w:tc>
        <w:tc>
          <w:tcPr>
            <w:tcW w:w="1800" w:type="dxa"/>
          </w:tcPr>
          <w:p w14:paraId="60D1B54B" w14:textId="77777777" w:rsidR="001E58B3" w:rsidRPr="00436A19" w:rsidRDefault="001E58B3" w:rsidP="00E949F9">
            <w:r w:rsidRPr="00436A19">
              <w:t>Description of Training Required and Completion Date</w:t>
            </w:r>
          </w:p>
        </w:tc>
        <w:tc>
          <w:tcPr>
            <w:tcW w:w="2425" w:type="dxa"/>
          </w:tcPr>
          <w:p w14:paraId="6824D935" w14:textId="77777777" w:rsidR="001E58B3" w:rsidRPr="00436A19" w:rsidRDefault="001E58B3" w:rsidP="00E949F9">
            <w:r w:rsidRPr="00436A19">
              <w:t>Comment Resolution and Closed Feedback Form Accession Number</w:t>
            </w:r>
          </w:p>
          <w:p w14:paraId="68ADB3B9" w14:textId="77777777" w:rsidR="001E58B3" w:rsidRPr="00436A19" w:rsidRDefault="001E58B3" w:rsidP="00E949F9">
            <w:r w:rsidRPr="00436A19">
              <w:t>(Pre-Decisional Non-Public Information)</w:t>
            </w:r>
          </w:p>
        </w:tc>
      </w:tr>
      <w:tr w:rsidR="001E58B3" w:rsidRPr="00436A19" w14:paraId="32D442B1" w14:textId="77777777" w:rsidTr="00E949F9">
        <w:tc>
          <w:tcPr>
            <w:tcW w:w="1795" w:type="dxa"/>
          </w:tcPr>
          <w:p w14:paraId="7B515711" w14:textId="242508DE" w:rsidR="001E58B3" w:rsidRPr="00436A19" w:rsidRDefault="001E58B3" w:rsidP="00E949F9">
            <w:r>
              <w:t>N/A</w:t>
            </w:r>
          </w:p>
        </w:tc>
        <w:tc>
          <w:tcPr>
            <w:tcW w:w="2070" w:type="dxa"/>
          </w:tcPr>
          <w:p w14:paraId="7A863144" w14:textId="77777777" w:rsidR="001E58B3" w:rsidRPr="00436A19" w:rsidRDefault="001E58B3" w:rsidP="00E949F9"/>
        </w:tc>
        <w:tc>
          <w:tcPr>
            <w:tcW w:w="4860" w:type="dxa"/>
          </w:tcPr>
          <w:p w14:paraId="091CF4EB" w14:textId="7FE022A7" w:rsidR="001E58B3" w:rsidRPr="00436A19" w:rsidRDefault="001E58B3" w:rsidP="00E949F9">
            <w:r>
              <w:t>Completed 4-year CN historical Change Notice Search</w:t>
            </w:r>
          </w:p>
        </w:tc>
        <w:tc>
          <w:tcPr>
            <w:tcW w:w="1800" w:type="dxa"/>
          </w:tcPr>
          <w:p w14:paraId="36EC8E8C" w14:textId="514956B5" w:rsidR="001E58B3" w:rsidRPr="00436A19" w:rsidRDefault="001E58B3" w:rsidP="00E949F9">
            <w:r>
              <w:t>N/A</w:t>
            </w:r>
          </w:p>
        </w:tc>
        <w:tc>
          <w:tcPr>
            <w:tcW w:w="2425" w:type="dxa"/>
          </w:tcPr>
          <w:p w14:paraId="2C256D06" w14:textId="77777777" w:rsidR="001E58B3" w:rsidRPr="00436A19" w:rsidRDefault="001E58B3" w:rsidP="00E949F9"/>
        </w:tc>
      </w:tr>
      <w:tr w:rsidR="001E58B3" w:rsidRPr="00436A19" w14:paraId="2057FBA7" w14:textId="77777777" w:rsidTr="00E949F9">
        <w:tc>
          <w:tcPr>
            <w:tcW w:w="1795" w:type="dxa"/>
          </w:tcPr>
          <w:p w14:paraId="140F4D08" w14:textId="0771B656" w:rsidR="001E58B3" w:rsidRPr="00436A19" w:rsidRDefault="00C165A0" w:rsidP="00E949F9">
            <w:r>
              <w:t>N/A</w:t>
            </w:r>
          </w:p>
        </w:tc>
        <w:tc>
          <w:tcPr>
            <w:tcW w:w="2070" w:type="dxa"/>
          </w:tcPr>
          <w:p w14:paraId="569A3BEB" w14:textId="70FBE2F3" w:rsidR="00D93E66" w:rsidRPr="001424CD" w:rsidRDefault="00BC4F49" w:rsidP="00D93E6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rsidRPr="00BC4F49">
              <w:t>ML213</w:t>
            </w:r>
            <w:r w:rsidR="00554A51">
              <w:t>26</w:t>
            </w:r>
            <w:r w:rsidRPr="00BC4F49">
              <w:t>A</w:t>
            </w:r>
            <w:r w:rsidR="00F601A8">
              <w:t>291</w:t>
            </w:r>
          </w:p>
          <w:p w14:paraId="75F9829B" w14:textId="1F136C37" w:rsidR="00D93E66" w:rsidRPr="001424CD" w:rsidRDefault="004756A6" w:rsidP="00D93E66">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r>
              <w:t>05</w:t>
            </w:r>
            <w:r w:rsidRPr="00594991">
              <w:t>/</w:t>
            </w:r>
            <w:r>
              <w:t>20</w:t>
            </w:r>
            <w:r w:rsidRPr="00594991">
              <w:t>/</w:t>
            </w:r>
            <w:r>
              <w:t>22</w:t>
            </w:r>
          </w:p>
          <w:p w14:paraId="2A0ADF62" w14:textId="2E8DBBCD" w:rsidR="001E58B3" w:rsidRPr="00436A19" w:rsidRDefault="00D93E66" w:rsidP="00D93E66">
            <w:r w:rsidRPr="001424CD">
              <w:t xml:space="preserve">CN </w:t>
            </w:r>
            <w:r w:rsidR="00143D68">
              <w:t>22</w:t>
            </w:r>
            <w:r w:rsidRPr="001424CD">
              <w:t>-</w:t>
            </w:r>
            <w:r w:rsidR="004756A6">
              <w:t>010</w:t>
            </w:r>
          </w:p>
        </w:tc>
        <w:tc>
          <w:tcPr>
            <w:tcW w:w="4860" w:type="dxa"/>
          </w:tcPr>
          <w:p w14:paraId="7E288445" w14:textId="724A73A8" w:rsidR="001E58B3" w:rsidRPr="00436A19" w:rsidRDefault="00D93E66" w:rsidP="00E949F9">
            <w:r w:rsidRPr="00D93E66">
              <w:t xml:space="preserve">Significant update </w:t>
            </w:r>
            <w:r w:rsidR="00C57DDF" w:rsidRPr="00987D81">
              <w:t xml:space="preserve">to align with current practices and clarified </w:t>
            </w:r>
            <w:r w:rsidRPr="00D93E66">
              <w:t>Purpose, Objective, Definition, and Responsibilities and Authorities sections so that the document provides high-level guidance applicable to all team inspections. Incorporated in Section 05.0</w:t>
            </w:r>
            <w:r w:rsidR="00987D81">
              <w:t>2</w:t>
            </w:r>
            <w:r w:rsidRPr="00D93E66">
              <w:t xml:space="preserve"> </w:t>
            </w:r>
            <w:r w:rsidR="00987D81">
              <w:t>a</w:t>
            </w:r>
            <w:r w:rsidRPr="00D93E66">
              <w:t>. the ability to coordinate and collect information remotely via electronic means.</w:t>
            </w:r>
          </w:p>
        </w:tc>
        <w:tc>
          <w:tcPr>
            <w:tcW w:w="1800" w:type="dxa"/>
          </w:tcPr>
          <w:p w14:paraId="73674AD1" w14:textId="6E354EAC" w:rsidR="001E58B3" w:rsidRPr="00436A19" w:rsidRDefault="00BC4F49" w:rsidP="00E949F9">
            <w:r>
              <w:t>N/A</w:t>
            </w:r>
          </w:p>
        </w:tc>
        <w:tc>
          <w:tcPr>
            <w:tcW w:w="2425" w:type="dxa"/>
          </w:tcPr>
          <w:p w14:paraId="5CAE2896" w14:textId="17642B61" w:rsidR="001E58B3" w:rsidRPr="00436A19" w:rsidRDefault="00463B56" w:rsidP="00E949F9">
            <w:r>
              <w:t>ML22098A227</w:t>
            </w:r>
          </w:p>
        </w:tc>
      </w:tr>
    </w:tbl>
    <w:p w14:paraId="3B5C1A6B" w14:textId="77777777" w:rsidR="0038708D" w:rsidRPr="00D33A8E" w:rsidRDefault="0038708D" w:rsidP="00FC56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pPr>
    </w:p>
    <w:sectPr w:rsidR="0038708D" w:rsidRPr="00D33A8E" w:rsidSect="00594991">
      <w:footerReference w:type="default" r:id="rId13"/>
      <w:pgSz w:w="15840" w:h="12240" w:orient="landscape"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566E" w14:textId="77777777" w:rsidR="00AB2C9E" w:rsidRDefault="00AB2C9E">
      <w:r>
        <w:separator/>
      </w:r>
    </w:p>
  </w:endnote>
  <w:endnote w:type="continuationSeparator" w:id="0">
    <w:p w14:paraId="752EE9C9" w14:textId="77777777" w:rsidR="00AB2C9E" w:rsidRDefault="00AB2C9E">
      <w:r>
        <w:continuationSeparator/>
      </w:r>
    </w:p>
  </w:endnote>
  <w:endnote w:type="continuationNotice" w:id="1">
    <w:p w14:paraId="5B6D0DDE" w14:textId="77777777" w:rsidR="00AB2C9E" w:rsidRDefault="00AB2C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B0CC" w14:textId="4B557008" w:rsidR="00705853" w:rsidRPr="00594991" w:rsidRDefault="00705853" w:rsidP="00D33A8E">
    <w:pPr>
      <w:tabs>
        <w:tab w:val="center" w:pos="4680"/>
        <w:tab w:val="right" w:pos="9360"/>
      </w:tabs>
      <w:spacing w:line="0" w:lineRule="atLeast"/>
    </w:pPr>
    <w:r w:rsidRPr="00594991">
      <w:t xml:space="preserve">Issue Date: </w:t>
    </w:r>
    <w:r w:rsidR="004756A6">
      <w:t>05</w:t>
    </w:r>
    <w:r w:rsidRPr="00594991">
      <w:t>/</w:t>
    </w:r>
    <w:r w:rsidR="004756A6">
      <w:t>20</w:t>
    </w:r>
    <w:r w:rsidRPr="00594991">
      <w:t>/</w:t>
    </w:r>
    <w:r>
      <w:t>22</w:t>
    </w:r>
    <w:r w:rsidRPr="00594991">
      <w:tab/>
    </w:r>
    <w:r w:rsidRPr="00D33A8E">
      <w:rPr>
        <w:rStyle w:val="PageNumber"/>
      </w:rPr>
      <w:fldChar w:fldCharType="begin"/>
    </w:r>
    <w:r w:rsidRPr="00D33A8E">
      <w:rPr>
        <w:rStyle w:val="PageNumber"/>
      </w:rPr>
      <w:instrText xml:space="preserve"> PAGE </w:instrText>
    </w:r>
    <w:r w:rsidRPr="00D33A8E">
      <w:rPr>
        <w:rStyle w:val="PageNumber"/>
      </w:rPr>
      <w:fldChar w:fldCharType="separate"/>
    </w:r>
    <w:r w:rsidRPr="00D33A8E">
      <w:rPr>
        <w:rStyle w:val="PageNumber"/>
      </w:rPr>
      <w:t>4</w:t>
    </w:r>
    <w:r w:rsidRPr="00D33A8E">
      <w:rPr>
        <w:rStyle w:val="PageNumber"/>
      </w:rPr>
      <w:fldChar w:fldCharType="end"/>
    </w:r>
    <w:r w:rsidRPr="00D33A8E">
      <w:rPr>
        <w:rStyle w:val="PageNumber"/>
      </w:rPr>
      <w:tab/>
    </w:r>
    <w:r>
      <w:rPr>
        <w:rStyle w:val="PageNumber"/>
      </w:rPr>
      <w:t>2901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B442" w14:textId="77777777" w:rsidR="001A40E7" w:rsidRPr="00594991" w:rsidRDefault="001A40E7" w:rsidP="001A40E7">
    <w:pPr>
      <w:tabs>
        <w:tab w:val="center" w:pos="4680"/>
        <w:tab w:val="left" w:pos="7320"/>
        <w:tab w:val="right" w:pos="12960"/>
      </w:tabs>
      <w:spacing w:line="0" w:lineRule="atLeast"/>
    </w:pPr>
  </w:p>
  <w:p w14:paraId="3924F1CA" w14:textId="732CED84" w:rsidR="001A40E7" w:rsidRPr="00594991" w:rsidRDefault="001A40E7" w:rsidP="00D33A8E">
    <w:pPr>
      <w:tabs>
        <w:tab w:val="center" w:pos="6480"/>
        <w:tab w:val="right" w:pos="12870"/>
      </w:tabs>
      <w:spacing w:line="0" w:lineRule="atLeast"/>
    </w:pPr>
    <w:r w:rsidRPr="00594991">
      <w:t xml:space="preserve">Issue Date: </w:t>
    </w:r>
    <w:r w:rsidR="004756A6">
      <w:t>05</w:t>
    </w:r>
    <w:r w:rsidR="004756A6" w:rsidRPr="00594991">
      <w:t>/</w:t>
    </w:r>
    <w:r w:rsidR="004756A6">
      <w:t>20</w:t>
    </w:r>
    <w:r w:rsidR="004756A6" w:rsidRPr="00594991">
      <w:t>/</w:t>
    </w:r>
    <w:r w:rsidR="004756A6">
      <w:t>22</w:t>
    </w:r>
    <w:r w:rsidRPr="00594991">
      <w:tab/>
    </w:r>
    <w:r>
      <w:t>Att1-</w:t>
    </w:r>
    <w:r w:rsidRPr="00D33A8E">
      <w:rPr>
        <w:rStyle w:val="PageNumber"/>
      </w:rPr>
      <w:fldChar w:fldCharType="begin"/>
    </w:r>
    <w:r w:rsidRPr="00D33A8E">
      <w:rPr>
        <w:rStyle w:val="PageNumber"/>
      </w:rPr>
      <w:instrText xml:space="preserve"> PAGE </w:instrText>
    </w:r>
    <w:r w:rsidRPr="00D33A8E">
      <w:rPr>
        <w:rStyle w:val="PageNumber"/>
      </w:rPr>
      <w:fldChar w:fldCharType="separate"/>
    </w:r>
    <w:r w:rsidRPr="00D33A8E">
      <w:rPr>
        <w:rStyle w:val="PageNumber"/>
      </w:rPr>
      <w:t>4</w:t>
    </w:r>
    <w:r w:rsidRPr="00D33A8E">
      <w:rPr>
        <w:rStyle w:val="PageNumber"/>
      </w:rPr>
      <w:fldChar w:fldCharType="end"/>
    </w:r>
    <w:r w:rsidRPr="00D33A8E">
      <w:rPr>
        <w:rStyle w:val="PageNumber"/>
      </w:rPr>
      <w:tab/>
    </w:r>
    <w:r>
      <w:rPr>
        <w:rStyle w:val="PageNumber"/>
      </w:rPr>
      <w:t>2901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72558" w14:textId="77777777" w:rsidR="00AB2C9E" w:rsidRDefault="00AB2C9E">
      <w:r>
        <w:separator/>
      </w:r>
    </w:p>
  </w:footnote>
  <w:footnote w:type="continuationSeparator" w:id="0">
    <w:p w14:paraId="5DC8673F" w14:textId="77777777" w:rsidR="00AB2C9E" w:rsidRDefault="00AB2C9E">
      <w:r>
        <w:continuationSeparator/>
      </w:r>
    </w:p>
  </w:footnote>
  <w:footnote w:type="continuationNotice" w:id="1">
    <w:p w14:paraId="3416CA69" w14:textId="77777777" w:rsidR="00AB2C9E" w:rsidRDefault="00AB2C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9438" w14:textId="77777777" w:rsidR="006D0677" w:rsidRDefault="006D0677">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BC0B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0404C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E45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840A0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9E616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76A0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EE22D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ACC1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AE261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66AF1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FA7B18"/>
    <w:multiLevelType w:val="hybridMultilevel"/>
    <w:tmpl w:val="3BDE3C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D60D50"/>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2" w15:restartNumberingAfterBreak="0">
    <w:nsid w:val="0EE17E9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1A212664"/>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1A7D5FD2"/>
    <w:multiLevelType w:val="hybridMultilevel"/>
    <w:tmpl w:val="85AEFC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382389"/>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6" w15:restartNumberingAfterBreak="0">
    <w:nsid w:val="1D4D51AC"/>
    <w:multiLevelType w:val="multilevel"/>
    <w:tmpl w:val="E376B9A4"/>
    <w:lvl w:ilvl="0">
      <w:start w:val="4"/>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5F3CD8"/>
    <w:multiLevelType w:val="hybridMultilevel"/>
    <w:tmpl w:val="FB662D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95217E"/>
    <w:multiLevelType w:val="hybridMultilevel"/>
    <w:tmpl w:val="498CE3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FE300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33963E0B"/>
    <w:multiLevelType w:val="hybridMultilevel"/>
    <w:tmpl w:val="E4B48C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FA344E"/>
    <w:multiLevelType w:val="hybridMultilevel"/>
    <w:tmpl w:val="8264C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4092"/>
    <w:multiLevelType w:val="hybridMultilevel"/>
    <w:tmpl w:val="28DC05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446C3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42C3770A"/>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25" w15:restartNumberingAfterBreak="0">
    <w:nsid w:val="43961711"/>
    <w:multiLevelType w:val="hybridMultilevel"/>
    <w:tmpl w:val="200260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CD35BF"/>
    <w:multiLevelType w:val="hybridMultilevel"/>
    <w:tmpl w:val="1C1E33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AD7C61"/>
    <w:multiLevelType w:val="multilevel"/>
    <w:tmpl w:val="E104D002"/>
    <w:lvl w:ilvl="0">
      <w:start w:val="1"/>
      <w:numFmt w:val="decimalZero"/>
      <w:lvlText w:val="%1"/>
      <w:lvlJc w:val="left"/>
      <w:pPr>
        <w:ind w:left="612" w:hanging="612"/>
      </w:pPr>
      <w:rPr>
        <w:rFonts w:hint="default"/>
      </w:rPr>
    </w:lvl>
    <w:lvl w:ilvl="1">
      <w:start w:val="1"/>
      <w:numFmt w:val="decimalZero"/>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B6E6EDE"/>
    <w:multiLevelType w:val="multilevel"/>
    <w:tmpl w:val="E0F4857C"/>
    <w:lvl w:ilvl="0">
      <w:start w:val="1"/>
      <w:numFmt w:val="lowerLetter"/>
      <w:lvlText w:val="%1."/>
      <w:lvlJc w:val="left"/>
      <w:pPr>
        <w:tabs>
          <w:tab w:val="num" w:pos="720"/>
        </w:tabs>
        <w:ind w:left="720" w:hanging="360"/>
      </w:pPr>
      <w:rPr>
        <w:rFonts w:hint="default"/>
        <w:b w:val="0"/>
        <w:i w:val="0"/>
        <w:sz w:val="24"/>
        <w:szCs w:val="24"/>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righ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29" w15:restartNumberingAfterBreak="0">
    <w:nsid w:val="4C8F5B2F"/>
    <w:multiLevelType w:val="hybridMultilevel"/>
    <w:tmpl w:val="B45A8CEC"/>
    <w:lvl w:ilvl="0" w:tplc="04090019">
      <w:start w:val="1"/>
      <w:numFmt w:val="lowerLetter"/>
      <w:lvlText w:val="%1."/>
      <w:lvlJc w:val="left"/>
      <w:pPr>
        <w:ind w:left="1536" w:hanging="360"/>
      </w:pPr>
    </w:lvl>
    <w:lvl w:ilvl="1" w:tplc="04090019" w:tentative="1">
      <w:start w:val="1"/>
      <w:numFmt w:val="lowerLetter"/>
      <w:lvlText w:val="%2."/>
      <w:lvlJc w:val="left"/>
      <w:pPr>
        <w:ind w:left="2256" w:hanging="360"/>
      </w:pPr>
    </w:lvl>
    <w:lvl w:ilvl="2" w:tplc="0409001B" w:tentative="1">
      <w:start w:val="1"/>
      <w:numFmt w:val="lowerRoman"/>
      <w:lvlText w:val="%3."/>
      <w:lvlJc w:val="right"/>
      <w:pPr>
        <w:ind w:left="2976" w:hanging="180"/>
      </w:pPr>
    </w:lvl>
    <w:lvl w:ilvl="3" w:tplc="0409000F" w:tentative="1">
      <w:start w:val="1"/>
      <w:numFmt w:val="decimal"/>
      <w:lvlText w:val="%4."/>
      <w:lvlJc w:val="left"/>
      <w:pPr>
        <w:ind w:left="3696" w:hanging="360"/>
      </w:pPr>
    </w:lvl>
    <w:lvl w:ilvl="4" w:tplc="04090019" w:tentative="1">
      <w:start w:val="1"/>
      <w:numFmt w:val="lowerLetter"/>
      <w:lvlText w:val="%5."/>
      <w:lvlJc w:val="left"/>
      <w:pPr>
        <w:ind w:left="4416" w:hanging="360"/>
      </w:pPr>
    </w:lvl>
    <w:lvl w:ilvl="5" w:tplc="0409001B" w:tentative="1">
      <w:start w:val="1"/>
      <w:numFmt w:val="lowerRoman"/>
      <w:lvlText w:val="%6."/>
      <w:lvlJc w:val="right"/>
      <w:pPr>
        <w:ind w:left="5136" w:hanging="180"/>
      </w:pPr>
    </w:lvl>
    <w:lvl w:ilvl="6" w:tplc="0409000F" w:tentative="1">
      <w:start w:val="1"/>
      <w:numFmt w:val="decimal"/>
      <w:lvlText w:val="%7."/>
      <w:lvlJc w:val="left"/>
      <w:pPr>
        <w:ind w:left="5856" w:hanging="360"/>
      </w:pPr>
    </w:lvl>
    <w:lvl w:ilvl="7" w:tplc="04090019" w:tentative="1">
      <w:start w:val="1"/>
      <w:numFmt w:val="lowerLetter"/>
      <w:lvlText w:val="%8."/>
      <w:lvlJc w:val="left"/>
      <w:pPr>
        <w:ind w:left="6576" w:hanging="360"/>
      </w:pPr>
    </w:lvl>
    <w:lvl w:ilvl="8" w:tplc="0409001B" w:tentative="1">
      <w:start w:val="1"/>
      <w:numFmt w:val="lowerRoman"/>
      <w:lvlText w:val="%9."/>
      <w:lvlJc w:val="right"/>
      <w:pPr>
        <w:ind w:left="7296" w:hanging="180"/>
      </w:pPr>
    </w:lvl>
  </w:abstractNum>
  <w:abstractNum w:abstractNumId="30" w15:restartNumberingAfterBreak="0">
    <w:nsid w:val="4F425796"/>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1" w15:restartNumberingAfterBreak="0">
    <w:nsid w:val="56900985"/>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2" w15:restartNumberingAfterBreak="0">
    <w:nsid w:val="5D8B5E3A"/>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3" w15:restartNumberingAfterBreak="0">
    <w:nsid w:val="60D1060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15:restartNumberingAfterBreak="0">
    <w:nsid w:val="668E136C"/>
    <w:multiLevelType w:val="hybridMultilevel"/>
    <w:tmpl w:val="751AEF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84C65FB"/>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6" w15:restartNumberingAfterBreak="0">
    <w:nsid w:val="6B7D5786"/>
    <w:multiLevelType w:val="hybridMultilevel"/>
    <w:tmpl w:val="46F0ED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C4441C"/>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38" w15:restartNumberingAfterBreak="0">
    <w:nsid w:val="77DD31E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15:restartNumberingAfterBreak="0">
    <w:nsid w:val="7B036FD1"/>
    <w:multiLevelType w:val="multilevel"/>
    <w:tmpl w:val="E0F4857C"/>
    <w:lvl w:ilvl="0">
      <w:start w:val="1"/>
      <w:numFmt w:val="lowerLetter"/>
      <w:lvlText w:val="%1."/>
      <w:lvlJc w:val="left"/>
      <w:pPr>
        <w:tabs>
          <w:tab w:val="num" w:pos="720"/>
        </w:tabs>
        <w:ind w:left="720" w:hanging="360"/>
      </w:pPr>
      <w:rPr>
        <w:rFonts w:hint="default"/>
        <w:b w:val="0"/>
        <w:i w:val="0"/>
        <w:sz w:val="24"/>
        <w:szCs w:val="24"/>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righ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40" w15:restartNumberingAfterBreak="0">
    <w:nsid w:val="7EC04F26"/>
    <w:multiLevelType w:val="hybridMultilevel"/>
    <w:tmpl w:val="431E22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3"/>
  </w:num>
  <w:num w:numId="2">
    <w:abstractNumId w:val="28"/>
  </w:num>
  <w:num w:numId="3">
    <w:abstractNumId w:val="13"/>
  </w:num>
  <w:num w:numId="4">
    <w:abstractNumId w:val="38"/>
  </w:num>
  <w:num w:numId="5">
    <w:abstractNumId w:val="12"/>
  </w:num>
  <w:num w:numId="6">
    <w:abstractNumId w:val="19"/>
  </w:num>
  <w:num w:numId="7">
    <w:abstractNumId w:val="33"/>
  </w:num>
  <w:num w:numId="8">
    <w:abstractNumId w:val="20"/>
  </w:num>
  <w:num w:numId="9">
    <w:abstractNumId w:val="25"/>
  </w:num>
  <w:num w:numId="10">
    <w:abstractNumId w:val="18"/>
  </w:num>
  <w:num w:numId="11">
    <w:abstractNumId w:val="14"/>
  </w:num>
  <w:num w:numId="12">
    <w:abstractNumId w:val="26"/>
  </w:num>
  <w:num w:numId="13">
    <w:abstractNumId w:val="34"/>
  </w:num>
  <w:num w:numId="14">
    <w:abstractNumId w:val="29"/>
  </w:num>
  <w:num w:numId="15">
    <w:abstractNumId w:val="21"/>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30"/>
  </w:num>
  <w:num w:numId="28">
    <w:abstractNumId w:val="39"/>
  </w:num>
  <w:num w:numId="29">
    <w:abstractNumId w:val="24"/>
  </w:num>
  <w:num w:numId="30">
    <w:abstractNumId w:val="35"/>
  </w:num>
  <w:num w:numId="31">
    <w:abstractNumId w:val="11"/>
  </w:num>
  <w:num w:numId="32">
    <w:abstractNumId w:val="31"/>
  </w:num>
  <w:num w:numId="33">
    <w:abstractNumId w:val="15"/>
  </w:num>
  <w:num w:numId="34">
    <w:abstractNumId w:val="37"/>
  </w:num>
  <w:num w:numId="35">
    <w:abstractNumId w:val="17"/>
  </w:num>
  <w:num w:numId="36">
    <w:abstractNumId w:val="27"/>
  </w:num>
  <w:num w:numId="37">
    <w:abstractNumId w:val="10"/>
  </w:num>
  <w:num w:numId="38">
    <w:abstractNumId w:val="22"/>
  </w:num>
  <w:num w:numId="39">
    <w:abstractNumId w:val="16"/>
  </w:num>
  <w:num w:numId="40">
    <w:abstractNumId w:val="36"/>
  </w:num>
  <w:num w:numId="41">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mpbell, Stephen">
    <w15:presenceInfo w15:providerId="None" w15:userId="Campbell, Stephen"/>
  </w15:person>
  <w15:person w15:author="Ferdas, Marc">
    <w15:presenceInfo w15:providerId="AD" w15:userId="S::MSF2@nrc.gov::762aec1e-7cf5-4e27-9261-93aa54d72935"/>
  </w15:person>
  <w15:person w15:author="Arel, Madeleine">
    <w15:presenceInfo w15:providerId="None" w15:userId="Arel, Madeleine"/>
  </w15:person>
  <w15:person w15:author="McKenna, Philip">
    <w15:presenceInfo w15:providerId="AD" w15:userId="S::PJM3@nrc.gov::fe678242-b0d5-46a4-9904-3279864ab71c"/>
  </w15:person>
  <w15:person w15:author="Bream, Jeff">
    <w15:presenceInfo w15:providerId="AD" w15:userId="S::JRB4@NRC.GOV::4547dee6-9d38-4ff0-9e8e-7349cc49fb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cumentProtection w:edit="trackedChanges" w:enforcement="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60F"/>
    <w:rsid w:val="000006E8"/>
    <w:rsid w:val="00002A67"/>
    <w:rsid w:val="00010CB2"/>
    <w:rsid w:val="00013D48"/>
    <w:rsid w:val="00013ECF"/>
    <w:rsid w:val="00020661"/>
    <w:rsid w:val="00023988"/>
    <w:rsid w:val="00023FCE"/>
    <w:rsid w:val="0002610B"/>
    <w:rsid w:val="0003010C"/>
    <w:rsid w:val="00037BA5"/>
    <w:rsid w:val="00041926"/>
    <w:rsid w:val="00043525"/>
    <w:rsid w:val="00046394"/>
    <w:rsid w:val="00046D5E"/>
    <w:rsid w:val="00047696"/>
    <w:rsid w:val="000552DF"/>
    <w:rsid w:val="000560FA"/>
    <w:rsid w:val="00060223"/>
    <w:rsid w:val="00062006"/>
    <w:rsid w:val="00062013"/>
    <w:rsid w:val="00064FEA"/>
    <w:rsid w:val="00065B0A"/>
    <w:rsid w:val="0008293F"/>
    <w:rsid w:val="00084DE9"/>
    <w:rsid w:val="00094349"/>
    <w:rsid w:val="000962A6"/>
    <w:rsid w:val="00097582"/>
    <w:rsid w:val="000A71CE"/>
    <w:rsid w:val="000B108D"/>
    <w:rsid w:val="000B5BB8"/>
    <w:rsid w:val="000D4C18"/>
    <w:rsid w:val="000F797A"/>
    <w:rsid w:val="001024E3"/>
    <w:rsid w:val="001055DA"/>
    <w:rsid w:val="001066FB"/>
    <w:rsid w:val="00123F3E"/>
    <w:rsid w:val="001424CD"/>
    <w:rsid w:val="00143D68"/>
    <w:rsid w:val="00147D38"/>
    <w:rsid w:val="00155009"/>
    <w:rsid w:val="001578E3"/>
    <w:rsid w:val="00160646"/>
    <w:rsid w:val="00171315"/>
    <w:rsid w:val="00175C6B"/>
    <w:rsid w:val="00180087"/>
    <w:rsid w:val="00183B07"/>
    <w:rsid w:val="00190BFB"/>
    <w:rsid w:val="00193BDE"/>
    <w:rsid w:val="001A40E7"/>
    <w:rsid w:val="001A703F"/>
    <w:rsid w:val="001B59F8"/>
    <w:rsid w:val="001B6503"/>
    <w:rsid w:val="001B7D0C"/>
    <w:rsid w:val="001D1312"/>
    <w:rsid w:val="001D7D96"/>
    <w:rsid w:val="001E58B3"/>
    <w:rsid w:val="001F1B37"/>
    <w:rsid w:val="001F707C"/>
    <w:rsid w:val="00202B2A"/>
    <w:rsid w:val="00202D98"/>
    <w:rsid w:val="00203D59"/>
    <w:rsid w:val="00216CC1"/>
    <w:rsid w:val="0021746B"/>
    <w:rsid w:val="00227B82"/>
    <w:rsid w:val="00231114"/>
    <w:rsid w:val="00232198"/>
    <w:rsid w:val="00232799"/>
    <w:rsid w:val="00243362"/>
    <w:rsid w:val="002478AB"/>
    <w:rsid w:val="00247D25"/>
    <w:rsid w:val="002525C9"/>
    <w:rsid w:val="002533E0"/>
    <w:rsid w:val="00255CA6"/>
    <w:rsid w:val="0025757C"/>
    <w:rsid w:val="00257851"/>
    <w:rsid w:val="00267F51"/>
    <w:rsid w:val="00280299"/>
    <w:rsid w:val="00281045"/>
    <w:rsid w:val="00284DBB"/>
    <w:rsid w:val="0028592D"/>
    <w:rsid w:val="0028644C"/>
    <w:rsid w:val="002934C0"/>
    <w:rsid w:val="002A7838"/>
    <w:rsid w:val="002C1B05"/>
    <w:rsid w:val="002C4536"/>
    <w:rsid w:val="002C4654"/>
    <w:rsid w:val="002C6408"/>
    <w:rsid w:val="002D03B0"/>
    <w:rsid w:val="002D10E6"/>
    <w:rsid w:val="002D5651"/>
    <w:rsid w:val="002D70A6"/>
    <w:rsid w:val="002F63B8"/>
    <w:rsid w:val="003027C1"/>
    <w:rsid w:val="00312ACD"/>
    <w:rsid w:val="0031459D"/>
    <w:rsid w:val="003262A7"/>
    <w:rsid w:val="00333AE3"/>
    <w:rsid w:val="003417ED"/>
    <w:rsid w:val="0034196D"/>
    <w:rsid w:val="00343E20"/>
    <w:rsid w:val="00352568"/>
    <w:rsid w:val="00355509"/>
    <w:rsid w:val="003569D5"/>
    <w:rsid w:val="00361891"/>
    <w:rsid w:val="003637C3"/>
    <w:rsid w:val="003740F7"/>
    <w:rsid w:val="00376D67"/>
    <w:rsid w:val="00376FB8"/>
    <w:rsid w:val="003835E2"/>
    <w:rsid w:val="00383CF5"/>
    <w:rsid w:val="00385E57"/>
    <w:rsid w:val="0038708D"/>
    <w:rsid w:val="00391032"/>
    <w:rsid w:val="003A0E1C"/>
    <w:rsid w:val="003A0E8A"/>
    <w:rsid w:val="003A1B79"/>
    <w:rsid w:val="003A2B5D"/>
    <w:rsid w:val="003B34F2"/>
    <w:rsid w:val="003B3C86"/>
    <w:rsid w:val="003C0943"/>
    <w:rsid w:val="003C1A2C"/>
    <w:rsid w:val="003C31DF"/>
    <w:rsid w:val="003E1014"/>
    <w:rsid w:val="003E184C"/>
    <w:rsid w:val="003E1EA3"/>
    <w:rsid w:val="003E4EEF"/>
    <w:rsid w:val="003E6939"/>
    <w:rsid w:val="003F01CC"/>
    <w:rsid w:val="003F0950"/>
    <w:rsid w:val="003F20CA"/>
    <w:rsid w:val="003F6F0A"/>
    <w:rsid w:val="00400886"/>
    <w:rsid w:val="004046EA"/>
    <w:rsid w:val="004103EB"/>
    <w:rsid w:val="00414795"/>
    <w:rsid w:val="00417BBA"/>
    <w:rsid w:val="004234EA"/>
    <w:rsid w:val="0043003D"/>
    <w:rsid w:val="004332A0"/>
    <w:rsid w:val="00434470"/>
    <w:rsid w:val="004440BF"/>
    <w:rsid w:val="00446FCA"/>
    <w:rsid w:val="0045096A"/>
    <w:rsid w:val="00450A4E"/>
    <w:rsid w:val="00452C94"/>
    <w:rsid w:val="004608F7"/>
    <w:rsid w:val="00461FB6"/>
    <w:rsid w:val="00463B56"/>
    <w:rsid w:val="004756A6"/>
    <w:rsid w:val="0047673D"/>
    <w:rsid w:val="00481B12"/>
    <w:rsid w:val="00485FC8"/>
    <w:rsid w:val="004879E5"/>
    <w:rsid w:val="00491218"/>
    <w:rsid w:val="00495600"/>
    <w:rsid w:val="004976AE"/>
    <w:rsid w:val="004A2B07"/>
    <w:rsid w:val="004A51F7"/>
    <w:rsid w:val="004B0444"/>
    <w:rsid w:val="004B5868"/>
    <w:rsid w:val="004C0EDE"/>
    <w:rsid w:val="004C16EC"/>
    <w:rsid w:val="004C7CC8"/>
    <w:rsid w:val="004D0182"/>
    <w:rsid w:val="004F1745"/>
    <w:rsid w:val="005105E0"/>
    <w:rsid w:val="005125A0"/>
    <w:rsid w:val="00514146"/>
    <w:rsid w:val="00516594"/>
    <w:rsid w:val="00517AFD"/>
    <w:rsid w:val="00525F16"/>
    <w:rsid w:val="005327EB"/>
    <w:rsid w:val="00545DDE"/>
    <w:rsid w:val="00554295"/>
    <w:rsid w:val="00554A51"/>
    <w:rsid w:val="00554FE0"/>
    <w:rsid w:val="00560A23"/>
    <w:rsid w:val="00562C10"/>
    <w:rsid w:val="00564DE3"/>
    <w:rsid w:val="0056682A"/>
    <w:rsid w:val="00570D99"/>
    <w:rsid w:val="00573C63"/>
    <w:rsid w:val="0058181E"/>
    <w:rsid w:val="00584A0C"/>
    <w:rsid w:val="00585C38"/>
    <w:rsid w:val="00594991"/>
    <w:rsid w:val="005A0502"/>
    <w:rsid w:val="005A422A"/>
    <w:rsid w:val="005A5501"/>
    <w:rsid w:val="005A5A47"/>
    <w:rsid w:val="005A7D0D"/>
    <w:rsid w:val="005B7765"/>
    <w:rsid w:val="005B7CBB"/>
    <w:rsid w:val="005B7F92"/>
    <w:rsid w:val="005C2BE9"/>
    <w:rsid w:val="005E2060"/>
    <w:rsid w:val="005E7081"/>
    <w:rsid w:val="005E72D4"/>
    <w:rsid w:val="005F2C60"/>
    <w:rsid w:val="005F68A9"/>
    <w:rsid w:val="00615648"/>
    <w:rsid w:val="006178A8"/>
    <w:rsid w:val="00622A99"/>
    <w:rsid w:val="006250FC"/>
    <w:rsid w:val="00630276"/>
    <w:rsid w:val="00631B0E"/>
    <w:rsid w:val="00633C60"/>
    <w:rsid w:val="00634CDE"/>
    <w:rsid w:val="006372F9"/>
    <w:rsid w:val="00637D0B"/>
    <w:rsid w:val="00667DA7"/>
    <w:rsid w:val="00676028"/>
    <w:rsid w:val="006768DB"/>
    <w:rsid w:val="00681A4C"/>
    <w:rsid w:val="00681CA2"/>
    <w:rsid w:val="00684B5E"/>
    <w:rsid w:val="006859F6"/>
    <w:rsid w:val="00691872"/>
    <w:rsid w:val="00695D8E"/>
    <w:rsid w:val="00696E99"/>
    <w:rsid w:val="006A3875"/>
    <w:rsid w:val="006A68B7"/>
    <w:rsid w:val="006B2EEA"/>
    <w:rsid w:val="006B4747"/>
    <w:rsid w:val="006B4B23"/>
    <w:rsid w:val="006C2BEF"/>
    <w:rsid w:val="006C37C2"/>
    <w:rsid w:val="006C4D85"/>
    <w:rsid w:val="006D0677"/>
    <w:rsid w:val="006D1D76"/>
    <w:rsid w:val="006E0675"/>
    <w:rsid w:val="006E36D3"/>
    <w:rsid w:val="006E486C"/>
    <w:rsid w:val="006F020F"/>
    <w:rsid w:val="00702227"/>
    <w:rsid w:val="00705853"/>
    <w:rsid w:val="0071475E"/>
    <w:rsid w:val="00715367"/>
    <w:rsid w:val="00716EA5"/>
    <w:rsid w:val="0071792E"/>
    <w:rsid w:val="00717AF7"/>
    <w:rsid w:val="0072332E"/>
    <w:rsid w:val="00730400"/>
    <w:rsid w:val="00730B32"/>
    <w:rsid w:val="00732FDA"/>
    <w:rsid w:val="007426ED"/>
    <w:rsid w:val="00744B24"/>
    <w:rsid w:val="00752666"/>
    <w:rsid w:val="0076010C"/>
    <w:rsid w:val="0076305A"/>
    <w:rsid w:val="00765E9A"/>
    <w:rsid w:val="00766DD1"/>
    <w:rsid w:val="00771DAF"/>
    <w:rsid w:val="00776EC5"/>
    <w:rsid w:val="00780F2E"/>
    <w:rsid w:val="00785058"/>
    <w:rsid w:val="00792C45"/>
    <w:rsid w:val="007A1A12"/>
    <w:rsid w:val="007B136D"/>
    <w:rsid w:val="007B2CE0"/>
    <w:rsid w:val="007B478F"/>
    <w:rsid w:val="007B6AB7"/>
    <w:rsid w:val="007C4686"/>
    <w:rsid w:val="007D2512"/>
    <w:rsid w:val="007D447A"/>
    <w:rsid w:val="007D51C5"/>
    <w:rsid w:val="007E4A4E"/>
    <w:rsid w:val="007E5226"/>
    <w:rsid w:val="007E77EA"/>
    <w:rsid w:val="007F230D"/>
    <w:rsid w:val="007F3EE5"/>
    <w:rsid w:val="007F6DDC"/>
    <w:rsid w:val="00813413"/>
    <w:rsid w:val="00816437"/>
    <w:rsid w:val="008207D4"/>
    <w:rsid w:val="008426CF"/>
    <w:rsid w:val="0085125D"/>
    <w:rsid w:val="00851A16"/>
    <w:rsid w:val="00852747"/>
    <w:rsid w:val="00853217"/>
    <w:rsid w:val="00853288"/>
    <w:rsid w:val="008651B4"/>
    <w:rsid w:val="008708DC"/>
    <w:rsid w:val="008730FB"/>
    <w:rsid w:val="008763AF"/>
    <w:rsid w:val="00882771"/>
    <w:rsid w:val="008868F8"/>
    <w:rsid w:val="008A2BF6"/>
    <w:rsid w:val="008A391D"/>
    <w:rsid w:val="008B606F"/>
    <w:rsid w:val="008C2266"/>
    <w:rsid w:val="008C2EE1"/>
    <w:rsid w:val="008C7848"/>
    <w:rsid w:val="008D304C"/>
    <w:rsid w:val="008D6DD5"/>
    <w:rsid w:val="008E0E6F"/>
    <w:rsid w:val="008E4715"/>
    <w:rsid w:val="008F3037"/>
    <w:rsid w:val="008F4EDB"/>
    <w:rsid w:val="008F709F"/>
    <w:rsid w:val="00923961"/>
    <w:rsid w:val="00926180"/>
    <w:rsid w:val="00927ED3"/>
    <w:rsid w:val="00930869"/>
    <w:rsid w:val="00931225"/>
    <w:rsid w:val="009330AF"/>
    <w:rsid w:val="009331C0"/>
    <w:rsid w:val="00936F91"/>
    <w:rsid w:val="00942DDF"/>
    <w:rsid w:val="00943F4E"/>
    <w:rsid w:val="00950726"/>
    <w:rsid w:val="00951F60"/>
    <w:rsid w:val="00953C62"/>
    <w:rsid w:val="009559B9"/>
    <w:rsid w:val="00955B74"/>
    <w:rsid w:val="00957CFE"/>
    <w:rsid w:val="00965361"/>
    <w:rsid w:val="00970CE7"/>
    <w:rsid w:val="009766BE"/>
    <w:rsid w:val="009801AD"/>
    <w:rsid w:val="00981F9F"/>
    <w:rsid w:val="00983486"/>
    <w:rsid w:val="00984D8E"/>
    <w:rsid w:val="00987D81"/>
    <w:rsid w:val="009913BB"/>
    <w:rsid w:val="0099141E"/>
    <w:rsid w:val="00995714"/>
    <w:rsid w:val="00997097"/>
    <w:rsid w:val="00997519"/>
    <w:rsid w:val="009A5B35"/>
    <w:rsid w:val="009A7646"/>
    <w:rsid w:val="009B44C7"/>
    <w:rsid w:val="009B4D83"/>
    <w:rsid w:val="009B55CB"/>
    <w:rsid w:val="009D145F"/>
    <w:rsid w:val="009D26E7"/>
    <w:rsid w:val="009D3E3F"/>
    <w:rsid w:val="009D4E5D"/>
    <w:rsid w:val="009E342F"/>
    <w:rsid w:val="009E3694"/>
    <w:rsid w:val="009F48C7"/>
    <w:rsid w:val="00A01103"/>
    <w:rsid w:val="00A140CD"/>
    <w:rsid w:val="00A14769"/>
    <w:rsid w:val="00A17EF4"/>
    <w:rsid w:val="00A26E37"/>
    <w:rsid w:val="00A3098C"/>
    <w:rsid w:val="00A3162E"/>
    <w:rsid w:val="00A3760E"/>
    <w:rsid w:val="00A4360B"/>
    <w:rsid w:val="00A50ACB"/>
    <w:rsid w:val="00A535E3"/>
    <w:rsid w:val="00A54EC7"/>
    <w:rsid w:val="00A62EF3"/>
    <w:rsid w:val="00A65263"/>
    <w:rsid w:val="00A66D7E"/>
    <w:rsid w:val="00A75F1A"/>
    <w:rsid w:val="00A876C8"/>
    <w:rsid w:val="00A945F6"/>
    <w:rsid w:val="00AA422E"/>
    <w:rsid w:val="00AB2C9E"/>
    <w:rsid w:val="00AB3784"/>
    <w:rsid w:val="00AB4DEA"/>
    <w:rsid w:val="00AC1F41"/>
    <w:rsid w:val="00AC3C30"/>
    <w:rsid w:val="00AD7DA9"/>
    <w:rsid w:val="00AE1A81"/>
    <w:rsid w:val="00AE3DE3"/>
    <w:rsid w:val="00AE4A71"/>
    <w:rsid w:val="00AF2400"/>
    <w:rsid w:val="00AF41A2"/>
    <w:rsid w:val="00B0033E"/>
    <w:rsid w:val="00B06A04"/>
    <w:rsid w:val="00B10CDE"/>
    <w:rsid w:val="00B21444"/>
    <w:rsid w:val="00B317E1"/>
    <w:rsid w:val="00B3301A"/>
    <w:rsid w:val="00B425BB"/>
    <w:rsid w:val="00B47629"/>
    <w:rsid w:val="00B506A9"/>
    <w:rsid w:val="00B5197D"/>
    <w:rsid w:val="00B54E15"/>
    <w:rsid w:val="00B553C2"/>
    <w:rsid w:val="00B56CB0"/>
    <w:rsid w:val="00B60B35"/>
    <w:rsid w:val="00B64988"/>
    <w:rsid w:val="00B65B07"/>
    <w:rsid w:val="00B80688"/>
    <w:rsid w:val="00B86936"/>
    <w:rsid w:val="00B951F7"/>
    <w:rsid w:val="00B96562"/>
    <w:rsid w:val="00B9663A"/>
    <w:rsid w:val="00BA0EC0"/>
    <w:rsid w:val="00BA2720"/>
    <w:rsid w:val="00BB0D7D"/>
    <w:rsid w:val="00BB2208"/>
    <w:rsid w:val="00BC4F49"/>
    <w:rsid w:val="00BC504F"/>
    <w:rsid w:val="00BC63BD"/>
    <w:rsid w:val="00BC699D"/>
    <w:rsid w:val="00BD54BA"/>
    <w:rsid w:val="00BE4DAF"/>
    <w:rsid w:val="00BE752A"/>
    <w:rsid w:val="00BF057E"/>
    <w:rsid w:val="00BF3A8B"/>
    <w:rsid w:val="00BF641C"/>
    <w:rsid w:val="00BF6F5C"/>
    <w:rsid w:val="00C111A1"/>
    <w:rsid w:val="00C15992"/>
    <w:rsid w:val="00C165A0"/>
    <w:rsid w:val="00C17884"/>
    <w:rsid w:val="00C21F99"/>
    <w:rsid w:val="00C2724E"/>
    <w:rsid w:val="00C30EB4"/>
    <w:rsid w:val="00C315A6"/>
    <w:rsid w:val="00C31924"/>
    <w:rsid w:val="00C33237"/>
    <w:rsid w:val="00C338A0"/>
    <w:rsid w:val="00C408A4"/>
    <w:rsid w:val="00C4647E"/>
    <w:rsid w:val="00C52E42"/>
    <w:rsid w:val="00C53EA1"/>
    <w:rsid w:val="00C54271"/>
    <w:rsid w:val="00C544B9"/>
    <w:rsid w:val="00C57AD7"/>
    <w:rsid w:val="00C57DDF"/>
    <w:rsid w:val="00C66A77"/>
    <w:rsid w:val="00C71A54"/>
    <w:rsid w:val="00C72F81"/>
    <w:rsid w:val="00C73248"/>
    <w:rsid w:val="00C83088"/>
    <w:rsid w:val="00C84219"/>
    <w:rsid w:val="00C86042"/>
    <w:rsid w:val="00C905A7"/>
    <w:rsid w:val="00C91F86"/>
    <w:rsid w:val="00C933B9"/>
    <w:rsid w:val="00C942A4"/>
    <w:rsid w:val="00C9782C"/>
    <w:rsid w:val="00CA3967"/>
    <w:rsid w:val="00CB64D5"/>
    <w:rsid w:val="00CC334F"/>
    <w:rsid w:val="00CC4B52"/>
    <w:rsid w:val="00CD4719"/>
    <w:rsid w:val="00CD4C7A"/>
    <w:rsid w:val="00CD7981"/>
    <w:rsid w:val="00CE4353"/>
    <w:rsid w:val="00D17314"/>
    <w:rsid w:val="00D20E4F"/>
    <w:rsid w:val="00D33A8E"/>
    <w:rsid w:val="00D3617F"/>
    <w:rsid w:val="00D362C8"/>
    <w:rsid w:val="00D40B51"/>
    <w:rsid w:val="00D40C02"/>
    <w:rsid w:val="00D461F2"/>
    <w:rsid w:val="00D50002"/>
    <w:rsid w:val="00D5497C"/>
    <w:rsid w:val="00D5644E"/>
    <w:rsid w:val="00D62638"/>
    <w:rsid w:val="00D636A7"/>
    <w:rsid w:val="00D641A8"/>
    <w:rsid w:val="00D6629E"/>
    <w:rsid w:val="00D67DD0"/>
    <w:rsid w:val="00D7094B"/>
    <w:rsid w:val="00D748CB"/>
    <w:rsid w:val="00D854A9"/>
    <w:rsid w:val="00D86903"/>
    <w:rsid w:val="00D87E22"/>
    <w:rsid w:val="00D90E90"/>
    <w:rsid w:val="00D93E66"/>
    <w:rsid w:val="00DA4A6F"/>
    <w:rsid w:val="00DA5555"/>
    <w:rsid w:val="00DA7F26"/>
    <w:rsid w:val="00DB21D6"/>
    <w:rsid w:val="00DB2BF4"/>
    <w:rsid w:val="00DC26E9"/>
    <w:rsid w:val="00DC64A4"/>
    <w:rsid w:val="00DD4C17"/>
    <w:rsid w:val="00DD7B6A"/>
    <w:rsid w:val="00DE0703"/>
    <w:rsid w:val="00DE1C7E"/>
    <w:rsid w:val="00DE2DF1"/>
    <w:rsid w:val="00DE7217"/>
    <w:rsid w:val="00DF0AE8"/>
    <w:rsid w:val="00DF1278"/>
    <w:rsid w:val="00DF3CF8"/>
    <w:rsid w:val="00E007BB"/>
    <w:rsid w:val="00E01C75"/>
    <w:rsid w:val="00E0738A"/>
    <w:rsid w:val="00E148DE"/>
    <w:rsid w:val="00E20199"/>
    <w:rsid w:val="00E30309"/>
    <w:rsid w:val="00E32DDA"/>
    <w:rsid w:val="00E361C3"/>
    <w:rsid w:val="00E42132"/>
    <w:rsid w:val="00E45207"/>
    <w:rsid w:val="00E46E06"/>
    <w:rsid w:val="00E50D6E"/>
    <w:rsid w:val="00E50F60"/>
    <w:rsid w:val="00E70DAF"/>
    <w:rsid w:val="00E71672"/>
    <w:rsid w:val="00E73095"/>
    <w:rsid w:val="00E75EAF"/>
    <w:rsid w:val="00E80EA0"/>
    <w:rsid w:val="00E83EE7"/>
    <w:rsid w:val="00E843D4"/>
    <w:rsid w:val="00E9404A"/>
    <w:rsid w:val="00E949F9"/>
    <w:rsid w:val="00E95C93"/>
    <w:rsid w:val="00EA7B5B"/>
    <w:rsid w:val="00EB156C"/>
    <w:rsid w:val="00EB1A6B"/>
    <w:rsid w:val="00EB555F"/>
    <w:rsid w:val="00EB5A7E"/>
    <w:rsid w:val="00EC116B"/>
    <w:rsid w:val="00ED0AB2"/>
    <w:rsid w:val="00ED4B54"/>
    <w:rsid w:val="00ED520E"/>
    <w:rsid w:val="00ED58B7"/>
    <w:rsid w:val="00EE129A"/>
    <w:rsid w:val="00EE1A95"/>
    <w:rsid w:val="00EF0A21"/>
    <w:rsid w:val="00EF25C0"/>
    <w:rsid w:val="00EF64D0"/>
    <w:rsid w:val="00EF7348"/>
    <w:rsid w:val="00EF7EF0"/>
    <w:rsid w:val="00F011F9"/>
    <w:rsid w:val="00F1303C"/>
    <w:rsid w:val="00F1627B"/>
    <w:rsid w:val="00F16A3F"/>
    <w:rsid w:val="00F22307"/>
    <w:rsid w:val="00F369EC"/>
    <w:rsid w:val="00F36AFF"/>
    <w:rsid w:val="00F36CF0"/>
    <w:rsid w:val="00F375E6"/>
    <w:rsid w:val="00F375F2"/>
    <w:rsid w:val="00F40A0B"/>
    <w:rsid w:val="00F443A4"/>
    <w:rsid w:val="00F45513"/>
    <w:rsid w:val="00F50ACD"/>
    <w:rsid w:val="00F50E13"/>
    <w:rsid w:val="00F53F58"/>
    <w:rsid w:val="00F541D9"/>
    <w:rsid w:val="00F56BC7"/>
    <w:rsid w:val="00F601A8"/>
    <w:rsid w:val="00F71B52"/>
    <w:rsid w:val="00F72F22"/>
    <w:rsid w:val="00F7341C"/>
    <w:rsid w:val="00F80FE9"/>
    <w:rsid w:val="00FA0363"/>
    <w:rsid w:val="00FA17FA"/>
    <w:rsid w:val="00FA4397"/>
    <w:rsid w:val="00FA579B"/>
    <w:rsid w:val="00FA5AB8"/>
    <w:rsid w:val="00FA7303"/>
    <w:rsid w:val="00FC1490"/>
    <w:rsid w:val="00FC1E83"/>
    <w:rsid w:val="00FC362C"/>
    <w:rsid w:val="00FC44D1"/>
    <w:rsid w:val="00FC560F"/>
    <w:rsid w:val="00FD5371"/>
    <w:rsid w:val="00FE6B32"/>
    <w:rsid w:val="00FE7B2D"/>
    <w:rsid w:val="00FF2882"/>
    <w:rsid w:val="00FF3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5D0CC3"/>
  <w15:chartTrackingRefBased/>
  <w15:docId w15:val="{759C78EB-0169-4F3A-866D-C1FD0C3A8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75F2"/>
  </w:style>
  <w:style w:type="paragraph" w:styleId="Heading1">
    <w:name w:val="heading 1"/>
    <w:basedOn w:val="Normal"/>
    <w:next w:val="Normal"/>
    <w:link w:val="Heading1Char"/>
    <w:qFormat/>
    <w:rsid w:val="00461FB6"/>
    <w:pPr>
      <w:keepNext/>
      <w:spacing w:before="440" w:after="220"/>
      <w:ind w:left="1440" w:hanging="1440"/>
      <w:outlineLvl w:val="0"/>
    </w:pPr>
  </w:style>
  <w:style w:type="paragraph" w:styleId="Heading2">
    <w:name w:val="heading 2"/>
    <w:next w:val="BodyText"/>
    <w:link w:val="Heading2Char"/>
    <w:unhideWhenUsed/>
    <w:qFormat/>
    <w:rsid w:val="00F50ACD"/>
    <w:pPr>
      <w:keepNext/>
      <w:spacing w:after="220"/>
      <w:outlineLvl w:val="1"/>
    </w:pPr>
  </w:style>
  <w:style w:type="paragraph" w:styleId="Heading3">
    <w:name w:val="heading 3"/>
    <w:basedOn w:val="Normal"/>
    <w:link w:val="Heading3Char"/>
    <w:uiPriority w:val="9"/>
    <w:qFormat/>
    <w:rsid w:val="0093086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1490"/>
    <w:pPr>
      <w:tabs>
        <w:tab w:val="center" w:pos="4320"/>
        <w:tab w:val="right" w:pos="8640"/>
      </w:tabs>
    </w:pPr>
  </w:style>
  <w:style w:type="character" w:customStyle="1" w:styleId="ManualStyle">
    <w:name w:val="Manual Style"/>
    <w:rPr>
      <w:rFonts w:ascii="Arial" w:hAnsi="Arial"/>
      <w:sz w:val="22"/>
    </w:rPr>
  </w:style>
  <w:style w:type="paragraph" w:styleId="Footer">
    <w:name w:val="footer"/>
    <w:basedOn w:val="Normal"/>
    <w:rsid w:val="00FC1490"/>
    <w:pPr>
      <w:tabs>
        <w:tab w:val="center" w:pos="4320"/>
        <w:tab w:val="right" w:pos="8640"/>
      </w:tabs>
    </w:pPr>
  </w:style>
  <w:style w:type="character" w:styleId="PageNumber">
    <w:name w:val="page number"/>
    <w:basedOn w:val="DefaultParagraphFont"/>
    <w:rsid w:val="00FC1490"/>
  </w:style>
  <w:style w:type="character" w:customStyle="1" w:styleId="Heading3Char">
    <w:name w:val="Heading 3 Char"/>
    <w:basedOn w:val="DefaultParagraphFont"/>
    <w:link w:val="Heading3"/>
    <w:uiPriority w:val="9"/>
    <w:rsid w:val="00930869"/>
    <w:rPr>
      <w:b/>
      <w:bCs/>
      <w:sz w:val="27"/>
      <w:szCs w:val="27"/>
    </w:rPr>
  </w:style>
  <w:style w:type="character" w:styleId="Strong">
    <w:name w:val="Strong"/>
    <w:uiPriority w:val="22"/>
    <w:qFormat/>
    <w:rsid w:val="00E32DDA"/>
    <w:rPr>
      <w:b/>
      <w:bCs/>
    </w:rPr>
  </w:style>
  <w:style w:type="character" w:styleId="CommentReference">
    <w:name w:val="annotation reference"/>
    <w:basedOn w:val="DefaultParagraphFont"/>
    <w:rsid w:val="006372F9"/>
    <w:rPr>
      <w:sz w:val="16"/>
      <w:szCs w:val="16"/>
    </w:rPr>
  </w:style>
  <w:style w:type="paragraph" w:styleId="CommentText">
    <w:name w:val="annotation text"/>
    <w:basedOn w:val="Normal"/>
    <w:link w:val="CommentTextChar"/>
    <w:rsid w:val="006372F9"/>
    <w:rPr>
      <w:sz w:val="20"/>
    </w:rPr>
  </w:style>
  <w:style w:type="character" w:customStyle="1" w:styleId="CommentTextChar">
    <w:name w:val="Comment Text Char"/>
    <w:basedOn w:val="DefaultParagraphFont"/>
    <w:link w:val="CommentText"/>
    <w:rsid w:val="006372F9"/>
  </w:style>
  <w:style w:type="paragraph" w:styleId="CommentSubject">
    <w:name w:val="annotation subject"/>
    <w:basedOn w:val="CommentText"/>
    <w:next w:val="CommentText"/>
    <w:link w:val="CommentSubjectChar"/>
    <w:rsid w:val="006372F9"/>
    <w:rPr>
      <w:b/>
      <w:bCs/>
    </w:rPr>
  </w:style>
  <w:style w:type="character" w:customStyle="1" w:styleId="CommentSubjectChar">
    <w:name w:val="Comment Subject Char"/>
    <w:basedOn w:val="CommentTextChar"/>
    <w:link w:val="CommentSubject"/>
    <w:rsid w:val="006372F9"/>
    <w:rPr>
      <w:b/>
      <w:bCs/>
    </w:rPr>
  </w:style>
  <w:style w:type="paragraph" w:customStyle="1" w:styleId="Default">
    <w:name w:val="Default"/>
    <w:rsid w:val="003569D5"/>
    <w:pPr>
      <w:autoSpaceDE w:val="0"/>
      <w:autoSpaceDN w:val="0"/>
      <w:adjustRightInd w:val="0"/>
    </w:pPr>
    <w:rPr>
      <w:color w:val="000000"/>
      <w:sz w:val="24"/>
      <w:szCs w:val="24"/>
    </w:rPr>
  </w:style>
  <w:style w:type="paragraph" w:styleId="ListParagraph">
    <w:name w:val="List Paragraph"/>
    <w:basedOn w:val="Normal"/>
    <w:uiPriority w:val="34"/>
    <w:qFormat/>
    <w:rsid w:val="008A2BF6"/>
    <w:pPr>
      <w:ind w:left="720"/>
      <w:contextualSpacing/>
    </w:pPr>
  </w:style>
  <w:style w:type="character" w:customStyle="1" w:styleId="normaltextrun">
    <w:name w:val="normaltextrun"/>
    <w:basedOn w:val="DefaultParagraphFont"/>
    <w:rsid w:val="008F709F"/>
  </w:style>
  <w:style w:type="character" w:customStyle="1" w:styleId="eop">
    <w:name w:val="eop"/>
    <w:basedOn w:val="DefaultParagraphFont"/>
    <w:rsid w:val="008F709F"/>
  </w:style>
  <w:style w:type="character" w:customStyle="1" w:styleId="Heading1Char">
    <w:name w:val="Heading 1 Char"/>
    <w:basedOn w:val="DefaultParagraphFont"/>
    <w:link w:val="Heading1"/>
    <w:rsid w:val="00461FB6"/>
  </w:style>
  <w:style w:type="character" w:customStyle="1" w:styleId="Heading2Char">
    <w:name w:val="Heading 2 Char"/>
    <w:basedOn w:val="DefaultParagraphFont"/>
    <w:link w:val="Heading2"/>
    <w:rsid w:val="00F50ACD"/>
  </w:style>
  <w:style w:type="paragraph" w:styleId="BodyText">
    <w:name w:val="Body Text"/>
    <w:basedOn w:val="Normal"/>
    <w:link w:val="BodyTextChar"/>
    <w:rsid w:val="00765E9A"/>
    <w:pPr>
      <w:spacing w:after="220"/>
    </w:pPr>
  </w:style>
  <w:style w:type="character" w:customStyle="1" w:styleId="BodyTextChar">
    <w:name w:val="Body Text Char"/>
    <w:basedOn w:val="DefaultParagraphFont"/>
    <w:link w:val="BodyText"/>
    <w:rsid w:val="00765E9A"/>
  </w:style>
  <w:style w:type="paragraph" w:styleId="BodyText3">
    <w:name w:val="Body Text 3"/>
    <w:basedOn w:val="Normal"/>
    <w:link w:val="BodyText3Char"/>
    <w:rsid w:val="00BD54BA"/>
    <w:pPr>
      <w:spacing w:after="220"/>
      <w:ind w:left="720"/>
    </w:pPr>
  </w:style>
  <w:style w:type="character" w:customStyle="1" w:styleId="BodyText3Char">
    <w:name w:val="Body Text 3 Char"/>
    <w:basedOn w:val="DefaultParagraphFont"/>
    <w:link w:val="BodyText3"/>
    <w:rsid w:val="00BD54BA"/>
  </w:style>
  <w:style w:type="table" w:customStyle="1" w:styleId="IMHx">
    <w:name w:val="IM Hx"/>
    <w:basedOn w:val="TableNormal"/>
    <w:uiPriority w:val="99"/>
    <w:rsid w:val="001E58B3"/>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styleId="TableGrid">
    <w:name w:val="Table Grid"/>
    <w:basedOn w:val="TableNormal"/>
    <w:rsid w:val="00554295"/>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3694"/>
    <w:rPr>
      <w:color w:val="0000FF"/>
      <w:u w:val="single"/>
    </w:rPr>
  </w:style>
  <w:style w:type="paragraph" w:styleId="Revision">
    <w:name w:val="Revision"/>
    <w:hidden/>
    <w:uiPriority w:val="99"/>
    <w:semiHidden/>
    <w:rsid w:val="00776EC5"/>
  </w:style>
  <w:style w:type="paragraph" w:styleId="BodyText2">
    <w:name w:val="Body Text 2"/>
    <w:basedOn w:val="Normal"/>
    <w:link w:val="BodyText2Char"/>
    <w:rsid w:val="00545DDE"/>
    <w:pPr>
      <w:spacing w:after="220"/>
      <w:ind w:left="720" w:hanging="720"/>
    </w:pPr>
  </w:style>
  <w:style w:type="character" w:customStyle="1" w:styleId="BodyText2Char">
    <w:name w:val="Body Text 2 Char"/>
    <w:basedOn w:val="DefaultParagraphFont"/>
    <w:link w:val="BodyText2"/>
    <w:rsid w:val="00545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8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0EE58-0290-43A7-96B0-EFB1FD4F99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086011-F628-4CC7-B959-A169CB6B9D2E}">
  <ds:schemaRefs>
    <ds:schemaRef ds:uri="http://schemas.openxmlformats.org/officeDocument/2006/bibliography"/>
  </ds:schemaRefs>
</ds:datastoreItem>
</file>

<file path=customXml/itemProps3.xml><?xml version="1.0" encoding="utf-8"?>
<ds:datastoreItem xmlns:ds="http://schemas.openxmlformats.org/officeDocument/2006/customXml" ds:itemID="{F3996009-E47E-4237-80DD-7C42D4F8BF45}">
  <ds:schemaRefs>
    <ds:schemaRef ds:uri="http://schemas.microsoft.com/sharepoint/v3/contenttype/forms"/>
  </ds:schemaRefs>
</ds:datastoreItem>
</file>

<file path=customXml/itemProps4.xml><?xml version="1.0" encoding="utf-8"?>
<ds:datastoreItem xmlns:ds="http://schemas.openxmlformats.org/officeDocument/2006/customXml" ds:itemID="{98952539-BB2F-4528-BA16-6D64ABCBF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1287</Words>
  <Characters>7712</Characters>
  <Application>Microsoft Office Word</Application>
  <DocSecurity>2</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8982</CharactersWithSpaces>
  <SharedDoc>false</SharedDoc>
  <HLinks>
    <vt:vector size="6" baseType="variant">
      <vt:variant>
        <vt:i4>4521985</vt:i4>
      </vt:variant>
      <vt:variant>
        <vt:i4>2</vt:i4>
      </vt:variant>
      <vt:variant>
        <vt:i4>0</vt:i4>
      </vt:variant>
      <vt:variant>
        <vt:i4>5</vt:i4>
      </vt:variant>
      <vt:variant>
        <vt:lpwstr>https://adamsxt.nrc.gov/navigator/AdamsXT/packagecontent/packageContent.faces?id=%7b70714E6F-5857-C067-87E8-800AF6F00000%7d&amp;objectStoreName=MainLibrary&amp;wId=1649452196391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5</cp:revision>
  <dcterms:created xsi:type="dcterms:W3CDTF">2022-05-19T22:34:00Z</dcterms:created>
  <dcterms:modified xsi:type="dcterms:W3CDTF">2022-05-19T22:45:00Z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952bcbe6-0e7c-4140-814f-36f78f098075</vt:lpwstr>
  </property>
</Properties>
</file>