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</w:t>
      </w:r>
      <w:r w:rsidR="00AB385C">
        <w:t>RO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AC7B82">
              <w:t>20</w:t>
            </w:r>
            <w:r w:rsidR="00FF6A95">
              <w:t>-0</w:t>
            </w:r>
            <w:r w:rsidR="00170069">
              <w:t>15</w:t>
            </w:r>
          </w:p>
        </w:tc>
      </w:tr>
    </w:tbl>
    <w:p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3C4073" w:rsidRPr="0099657B">
        <w:t>DELETED:</w:t>
      </w:r>
      <w:r w:rsidR="003C4073" w:rsidRPr="0099657B">
        <w:tab/>
      </w:r>
      <w:r w:rsidR="003C4073" w:rsidRPr="0099657B">
        <w:tab/>
        <w:t>TRANSMITTED:</w:t>
      </w:r>
    </w:p>
    <w:p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3C4073" w:rsidRPr="0099657B" w:rsidRDefault="003C4073" w:rsidP="004866AA">
      <w:pPr>
        <w:tabs>
          <w:tab w:val="left" w:pos="-1200"/>
          <w:tab w:val="left" w:pos="-360"/>
          <w:tab w:val="left" w:pos="450"/>
          <w:tab w:val="left" w:pos="3240"/>
          <w:tab w:val="left" w:pos="5040"/>
          <w:tab w:val="left" w:pos="792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FA6801" w:rsidRDefault="00FA6801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1.</w:t>
      </w:r>
      <w:r>
        <w:tab/>
      </w:r>
      <w:r w:rsidR="00A0069F">
        <w:t>IMC 2545</w:t>
      </w:r>
      <w:r w:rsidR="00A0069F">
        <w:tab/>
        <w:t>06/23/04</w:t>
      </w:r>
      <w:r w:rsidR="00A0069F">
        <w:tab/>
        <w:t>IMC 2545</w:t>
      </w:r>
      <w:r w:rsidR="00A0069F">
        <w:tab/>
        <w:t>03/13/20</w:t>
      </w: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837CA7" w:rsidRDefault="00FA6801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2</w:t>
      </w:r>
      <w:r w:rsidR="009B2593">
        <w:t>.</w:t>
      </w:r>
      <w:r w:rsidR="009B2593">
        <w:tab/>
      </w:r>
      <w:r w:rsidR="00A0069F">
        <w:tab/>
      </w:r>
      <w:r w:rsidR="00A0069F">
        <w:tab/>
        <w:t>IP 81601</w:t>
      </w:r>
      <w:r w:rsidR="00A0069F">
        <w:tab/>
        <w:t>03/13/20</w:t>
      </w:r>
    </w:p>
    <w:p w:rsidR="00837CA7" w:rsidRDefault="00837CA7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FF6A95" w:rsidRDefault="00170E48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3.</w:t>
      </w:r>
      <w:r>
        <w:tab/>
      </w:r>
      <w:r w:rsidR="00A0069F">
        <w:tab/>
      </w:r>
      <w:r w:rsidR="00A0069F">
        <w:tab/>
        <w:t>IP 81602</w:t>
      </w:r>
      <w:r w:rsidR="00A0069F">
        <w:tab/>
        <w:t>03/13/20</w:t>
      </w: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4.</w:t>
      </w:r>
      <w:r>
        <w:tab/>
      </w:r>
      <w:r>
        <w:tab/>
      </w:r>
      <w:r>
        <w:tab/>
        <w:t>IP 81603</w:t>
      </w:r>
      <w:r>
        <w:tab/>
        <w:t>03/13/20</w:t>
      </w: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5.</w:t>
      </w:r>
      <w:r>
        <w:tab/>
      </w:r>
      <w:r>
        <w:tab/>
      </w:r>
      <w:r>
        <w:tab/>
        <w:t>IP 81606</w:t>
      </w:r>
      <w:r>
        <w:tab/>
        <w:t>03/13/20</w:t>
      </w: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6.</w:t>
      </w:r>
      <w:r>
        <w:tab/>
      </w:r>
      <w:r>
        <w:tab/>
      </w:r>
      <w:r>
        <w:tab/>
        <w:t>IP 81607</w:t>
      </w:r>
      <w:r>
        <w:tab/>
        <w:t>03/13/20</w:t>
      </w: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7.</w:t>
      </w:r>
      <w:r>
        <w:tab/>
      </w:r>
      <w:r>
        <w:tab/>
      </w:r>
      <w:r>
        <w:tab/>
        <w:t>IP 81608</w:t>
      </w:r>
      <w:r>
        <w:tab/>
        <w:t>03/13/20</w:t>
      </w: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8.</w:t>
      </w:r>
      <w:r>
        <w:tab/>
      </w:r>
      <w:r>
        <w:tab/>
      </w:r>
      <w:r>
        <w:tab/>
        <w:t>IP 81612</w:t>
      </w:r>
      <w:r>
        <w:tab/>
        <w:t>03/13/20</w:t>
      </w: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9.</w:t>
      </w:r>
      <w:r>
        <w:tab/>
      </w:r>
      <w:r w:rsidR="00722D80">
        <w:tab/>
      </w:r>
      <w:r w:rsidR="00722D80">
        <w:tab/>
        <w:t>IP 81613</w:t>
      </w:r>
      <w:r w:rsidR="00722D80">
        <w:tab/>
        <w:t>03/13/20</w:t>
      </w: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10.</w:t>
      </w:r>
      <w:r>
        <w:tab/>
      </w:r>
      <w:r w:rsidR="00722D80">
        <w:tab/>
      </w:r>
      <w:r w:rsidR="00722D80">
        <w:tab/>
        <w:t>IP 81614</w:t>
      </w:r>
      <w:r w:rsidR="00722D80">
        <w:tab/>
        <w:t>03/13/20</w:t>
      </w: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11.</w:t>
      </w:r>
      <w:r>
        <w:tab/>
      </w:r>
      <w:r w:rsidR="00722D80">
        <w:tab/>
      </w:r>
      <w:r w:rsidR="00722D80">
        <w:tab/>
        <w:t>IP 81621</w:t>
      </w:r>
      <w:r w:rsidR="00722D80">
        <w:tab/>
        <w:t>03/13/20</w:t>
      </w: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:rsidR="00A0069F" w:rsidRDefault="00A0069F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12.</w:t>
      </w:r>
      <w:r>
        <w:tab/>
      </w:r>
      <w:r w:rsidR="00722D80">
        <w:tab/>
      </w:r>
      <w:r w:rsidR="00722D80">
        <w:tab/>
        <w:t>IP 81622</w:t>
      </w:r>
      <w:r w:rsidR="00722D80">
        <w:tab/>
        <w:t>03/13/20</w:t>
      </w:r>
    </w:p>
    <w:p w:rsidR="00170E48" w:rsidRDefault="00170E48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:rsidR="00D57FCF" w:rsidRPr="0099657B" w:rsidRDefault="003C4073" w:rsidP="00A618D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:rsidR="0080633B" w:rsidRDefault="0080633B" w:rsidP="00A618DD">
      <w:pPr>
        <w:tabs>
          <w:tab w:val="left" w:pos="1440"/>
        </w:tabs>
        <w:ind w:left="1440" w:hanging="1440"/>
      </w:pPr>
    </w:p>
    <w:p w:rsidR="007F5C75" w:rsidRPr="00314A77" w:rsidRDefault="007F5C75" w:rsidP="00A618DD">
      <w:pPr>
        <w:tabs>
          <w:tab w:val="left" w:pos="1440"/>
        </w:tabs>
        <w:ind w:left="1440" w:hanging="1440"/>
      </w:pPr>
    </w:p>
    <w:p w:rsidR="005C0F78" w:rsidRDefault="003C4073" w:rsidP="00A618DD">
      <w:pPr>
        <w:ind w:left="1440" w:hanging="1440"/>
      </w:pPr>
      <w:r w:rsidRPr="00314A77">
        <w:t>REMARKS:</w:t>
      </w:r>
      <w:r w:rsidR="00D046AA">
        <w:tab/>
      </w:r>
      <w:r w:rsidR="00722D80">
        <w:t>IMC 2545, “</w:t>
      </w:r>
      <w:r w:rsidR="00722D80" w:rsidRPr="00722D80">
        <w:t>Research and Test Reactor Inspection Program</w:t>
      </w:r>
      <w:r w:rsidR="00722D80">
        <w:t>,’ has been revised to support minor or conforming changes for updates inspection procedures for research and test reactor programs.</w:t>
      </w:r>
    </w:p>
    <w:p w:rsidR="00711604" w:rsidRDefault="00711604" w:rsidP="00A618DD">
      <w:pPr>
        <w:ind w:left="1290" w:hanging="1290"/>
      </w:pPr>
    </w:p>
    <w:p w:rsidR="00711604" w:rsidRDefault="00BC249B" w:rsidP="00A618DD">
      <w:pPr>
        <w:ind w:left="1440" w:hanging="1440"/>
      </w:pPr>
      <w:r>
        <w:tab/>
      </w:r>
      <w:r w:rsidR="00722D80">
        <w:t>IP 81601, “</w:t>
      </w:r>
      <w:r w:rsidR="00722D80" w:rsidRPr="00722D80">
        <w:t>Fixed Site Physical Protection of Formula Quantities of Strategic Special Nuclear Material – Non-Power Reactors</w:t>
      </w:r>
      <w:r w:rsidR="00722D80">
        <w:t>,” is an initial issuance to support inspection of research and test reactor programs described in IMC 2545.</w:t>
      </w:r>
    </w:p>
    <w:p w:rsidR="00711604" w:rsidRDefault="00711604" w:rsidP="00A618DD">
      <w:pPr>
        <w:ind w:left="1440" w:hanging="1440"/>
      </w:pPr>
    </w:p>
    <w:p w:rsidR="00711604" w:rsidRDefault="00722D80" w:rsidP="00A618DD">
      <w:pPr>
        <w:ind w:left="1440" w:hanging="1440"/>
      </w:pPr>
      <w:r>
        <w:tab/>
        <w:t>IP 81602, “</w:t>
      </w:r>
      <w:r w:rsidRPr="00722D80">
        <w:t>Fixed Site Physical Protection of Special Nuclear Material of Moderate Strategic Significance – Non-Power Reactors</w:t>
      </w:r>
      <w:r>
        <w:t>,” is an initial issuance to support inspection of research and test reactor programs described in IMC 2545.</w:t>
      </w:r>
    </w:p>
    <w:p w:rsidR="00711604" w:rsidRDefault="00711604" w:rsidP="00A618DD">
      <w:pPr>
        <w:ind w:left="1440" w:hanging="1440"/>
      </w:pPr>
    </w:p>
    <w:p w:rsidR="00170069" w:rsidRDefault="00722D80" w:rsidP="00A618DD">
      <w:pPr>
        <w:ind w:left="1440" w:hanging="1440"/>
        <w:sectPr w:rsidR="00170069" w:rsidSect="00C97C50">
          <w:footerReference w:type="default" r:id="rId8"/>
          <w:pgSz w:w="12240" w:h="15838" w:code="1"/>
          <w:pgMar w:top="1440" w:right="1440" w:bottom="1440" w:left="1440" w:header="720" w:footer="720" w:gutter="0"/>
          <w:cols w:space="720"/>
          <w:docGrid w:linePitch="299"/>
        </w:sectPr>
      </w:pPr>
      <w:r>
        <w:tab/>
        <w:t>IP 81603, “</w:t>
      </w:r>
      <w:r w:rsidRPr="00722D80">
        <w:t>Fixed Site Physical Protection of Special Nuclear Material of Low Strategic Significance – Non-Power Reactors</w:t>
      </w:r>
      <w:r>
        <w:t>,” is an initial issuance to support inspection of research and test reactor programs described in IMC 2545.</w:t>
      </w: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722D80" w:rsidP="00A618DD">
      <w:pPr>
        <w:tabs>
          <w:tab w:val="left" w:pos="1440"/>
        </w:tabs>
        <w:ind w:left="1440" w:hanging="1440"/>
      </w:pPr>
      <w:r>
        <w:tab/>
        <w:t>IP 81606, “</w:t>
      </w:r>
      <w:r w:rsidRPr="00722D80">
        <w:t>Material Control and Accounting – Non-Power Reactors</w:t>
      </w:r>
      <w:r>
        <w:t>,” is an initial issuance to support inspection of research and test reactor programs described in IMC 2545.</w:t>
      </w: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722D80" w:rsidP="00A618DD">
      <w:pPr>
        <w:tabs>
          <w:tab w:val="left" w:pos="1440"/>
        </w:tabs>
        <w:ind w:left="1440" w:hanging="1440"/>
      </w:pPr>
      <w:r>
        <w:tab/>
      </w:r>
      <w:r w:rsidR="00CE67DA">
        <w:t xml:space="preserve">IP </w:t>
      </w:r>
      <w:bookmarkStart w:id="0" w:name="_GoBack"/>
      <w:bookmarkEnd w:id="0"/>
      <w:r w:rsidR="000E03C6">
        <w:t>81607, “</w:t>
      </w:r>
      <w:r w:rsidR="000E03C6" w:rsidRPr="000E03C6">
        <w:t>Protection of Safeguards Information and Safeguards Information Modified Handling – Non-Power Reactors</w:t>
      </w:r>
      <w:r w:rsidR="000E03C6">
        <w:t>,” is an initial issuance to support inspection of research and test reactor programs described in IMC 2545.</w:t>
      </w:r>
    </w:p>
    <w:p w:rsidR="005C0F78" w:rsidRDefault="005C0F78" w:rsidP="00A618DD">
      <w:pPr>
        <w:tabs>
          <w:tab w:val="left" w:pos="1440"/>
        </w:tabs>
        <w:ind w:left="1440" w:hanging="1440"/>
      </w:pPr>
    </w:p>
    <w:p w:rsidR="000E03C6" w:rsidRDefault="000E03C6" w:rsidP="000E03C6">
      <w:pPr>
        <w:ind w:left="1440" w:hanging="1440"/>
      </w:pPr>
      <w:r>
        <w:tab/>
        <w:t>IP 81608, “</w:t>
      </w:r>
      <w:r w:rsidRPr="000E03C6">
        <w:t>Reporting of Safeguards Events – Non-Power Reactors</w:t>
      </w:r>
      <w:r>
        <w:t>,” is an initial issuance to support inspection of research and test reactor programs described in IMC 2545.</w:t>
      </w: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0E03C6" w:rsidP="00A618DD">
      <w:pPr>
        <w:tabs>
          <w:tab w:val="left" w:pos="1440"/>
        </w:tabs>
        <w:ind w:left="1440" w:hanging="1440"/>
      </w:pPr>
      <w:r>
        <w:tab/>
        <w:t>IP 81612, “</w:t>
      </w:r>
      <w:r w:rsidRPr="000E03C6">
        <w:t>In Transit Physical Protection of Special Nuclear Material of Moderate Strategic Significance and Receipt of New Reactor Fuel – Non-Power Reactors</w:t>
      </w:r>
      <w:r>
        <w:t>,” is an initial issuance to support inspection of research and test reactor programs described in IMC 2545.</w:t>
      </w: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0E03C6" w:rsidP="00A618DD">
      <w:pPr>
        <w:tabs>
          <w:tab w:val="left" w:pos="1440"/>
        </w:tabs>
        <w:ind w:left="1440" w:hanging="1440"/>
      </w:pPr>
      <w:r>
        <w:tab/>
        <w:t>IP 81613, “</w:t>
      </w:r>
      <w:r w:rsidRPr="000E03C6">
        <w:t>In Transit Physical Protection of Special Nuclear Material of Low Strategic Significance and Receipt of New Reactor Fuel – Non-Power Reactors</w:t>
      </w:r>
      <w:r>
        <w:t>,” is an initial issuance to support inspection of research and test reactor programs described in IMC 2545.</w:t>
      </w:r>
    </w:p>
    <w:p w:rsidR="000E03C6" w:rsidRDefault="000E03C6" w:rsidP="00A618DD">
      <w:pPr>
        <w:tabs>
          <w:tab w:val="left" w:pos="1440"/>
        </w:tabs>
        <w:ind w:left="1440" w:hanging="1440"/>
      </w:pPr>
    </w:p>
    <w:p w:rsidR="000E03C6" w:rsidRDefault="000E03C6" w:rsidP="00A618DD">
      <w:pPr>
        <w:tabs>
          <w:tab w:val="left" w:pos="1440"/>
        </w:tabs>
        <w:ind w:left="1440" w:hanging="1440"/>
      </w:pPr>
      <w:r>
        <w:tab/>
      </w:r>
      <w:r w:rsidR="00170069">
        <w:t>IP 81614, “</w:t>
      </w:r>
      <w:r w:rsidR="00170069" w:rsidRPr="00170069">
        <w:t>In Transit Physical Protection of Irradiated Reactor Fuel – Non-Power Reactors</w:t>
      </w:r>
      <w:r w:rsidR="00170069">
        <w:t>,” is an initial issuance to support inspection of research and test reactor programs described in IMC 2545.</w:t>
      </w:r>
    </w:p>
    <w:p w:rsidR="00170069" w:rsidRDefault="00170069" w:rsidP="00A618DD">
      <w:pPr>
        <w:tabs>
          <w:tab w:val="left" w:pos="1440"/>
        </w:tabs>
        <w:ind w:left="1440" w:hanging="1440"/>
      </w:pPr>
    </w:p>
    <w:p w:rsidR="00170069" w:rsidRDefault="00170069" w:rsidP="00A618DD">
      <w:pPr>
        <w:tabs>
          <w:tab w:val="left" w:pos="1440"/>
        </w:tabs>
        <w:ind w:left="1440" w:hanging="1440"/>
      </w:pPr>
      <w:r>
        <w:tab/>
        <w:t>IP 81621, “</w:t>
      </w:r>
      <w:r w:rsidRPr="00170069">
        <w:t>Fixed Site Physical Protection of Category 1 and Category 2 Quantities of Radioactive Material – Non-Power Reactors</w:t>
      </w:r>
      <w:r>
        <w:t>,” is an initial issuance to support inspection of research and test reactor programs described in IMC 2545.</w:t>
      </w:r>
    </w:p>
    <w:p w:rsidR="00170069" w:rsidRDefault="00170069" w:rsidP="00A618DD">
      <w:pPr>
        <w:tabs>
          <w:tab w:val="left" w:pos="1440"/>
        </w:tabs>
        <w:ind w:left="1440" w:hanging="1440"/>
      </w:pPr>
    </w:p>
    <w:p w:rsidR="00170069" w:rsidRDefault="00170069" w:rsidP="00170069">
      <w:pPr>
        <w:tabs>
          <w:tab w:val="left" w:pos="1440"/>
        </w:tabs>
        <w:ind w:left="1440" w:hanging="1440"/>
      </w:pPr>
      <w:r>
        <w:tab/>
        <w:t>IP 81622, “</w:t>
      </w:r>
      <w:r w:rsidRPr="00170069">
        <w:t>In Transit Physical Protection of Category 1 and Category 2 Quantities of Radioactive Material and 100 Grams or Less of Irradiated Reactor Fuel – Non-Power Reactors</w:t>
      </w:r>
      <w:r>
        <w:t>,” is an initial issuance to support inspection of research and test reactor programs described in IMC 2545.</w:t>
      </w:r>
    </w:p>
    <w:p w:rsidR="00170069" w:rsidRDefault="00170069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836E81" w:rsidP="00A618DD">
      <w:pPr>
        <w:tabs>
          <w:tab w:val="left" w:pos="1440"/>
        </w:tabs>
        <w:ind w:left="1440" w:hanging="1440"/>
      </w:pPr>
      <w:r>
        <w:t>EDITORIAL REVISIONS FROM PREVIOUS CHANGE NOTICES (As Required):</w:t>
      </w:r>
    </w:p>
    <w:p w:rsidR="005C0F78" w:rsidRDefault="005C0F78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CE67DA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CE67DA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:rsidR="00187B2C" w:rsidRDefault="00187B2C" w:rsidP="00A618DD">
      <w:pPr>
        <w:tabs>
          <w:tab w:val="left" w:pos="1800"/>
        </w:tabs>
        <w:ind w:left="1440" w:hanging="1440"/>
      </w:pPr>
    </w:p>
    <w:p w:rsidR="005C0F78" w:rsidRDefault="005C0F78" w:rsidP="00A618DD">
      <w:pPr>
        <w:jc w:val="center"/>
      </w:pPr>
    </w:p>
    <w:p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9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8E6" w:rsidRDefault="009438E6">
      <w:r>
        <w:separator/>
      </w:r>
    </w:p>
  </w:endnote>
  <w:endnote w:type="continuationSeparator" w:id="0">
    <w:p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170069">
      <w:t>03/13/20</w:t>
    </w:r>
    <w:r w:rsidRPr="00A31474">
      <w:tab/>
    </w:r>
    <w:r w:rsidR="00AA7A90">
      <w:t>1</w:t>
    </w:r>
    <w:r w:rsidR="00AA7A90">
      <w:tab/>
    </w:r>
    <w:r w:rsidR="008F1090">
      <w:t>20</w:t>
    </w:r>
    <w:r w:rsidR="00711604">
      <w:t>-</w:t>
    </w:r>
    <w:r w:rsidR="00170069">
      <w:t>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069" w:rsidRPr="00A31474" w:rsidRDefault="00170069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Issue Date:  03/13/20</w:t>
    </w:r>
    <w:r w:rsidRPr="00A31474">
      <w:tab/>
    </w:r>
    <w:r>
      <w:t>2</w:t>
    </w:r>
    <w:r>
      <w:tab/>
      <w:t>20-015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8E6" w:rsidRDefault="009438E6">
      <w:r>
        <w:separator/>
      </w:r>
    </w:p>
  </w:footnote>
  <w:footnote w:type="continuationSeparator" w:id="0">
    <w:p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5939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4FB5"/>
    <w:rsid w:val="000D79E4"/>
    <w:rsid w:val="000E03C6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0069"/>
    <w:rsid w:val="00170E48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66AA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2F3A"/>
    <w:rsid w:val="004A4B85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2D80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090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069F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1814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85C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C7B82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657C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7DA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6C554140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  <w:style w:type="paragraph" w:customStyle="1" w:styleId="Default">
    <w:name w:val="Default"/>
    <w:rsid w:val="000D4F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A0817-C369-4A73-AE40-F66984550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3</cp:revision>
  <cp:lastPrinted>2015-09-21T10:55:00Z</cp:lastPrinted>
  <dcterms:created xsi:type="dcterms:W3CDTF">2020-03-13T14:19:00Z</dcterms:created>
  <dcterms:modified xsi:type="dcterms:W3CDTF">2020-03-13T14:26:00Z</dcterms:modified>
</cp:coreProperties>
</file>