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E707A" w14:textId="77777777" w:rsidR="00145793" w:rsidRPr="008C0ED8" w:rsidRDefault="00145793" w:rsidP="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059E0291" w14:textId="01236497" w:rsidR="00522E03" w:rsidRPr="00EF7AEC" w:rsidRDefault="00522E03" w:rsidP="006264BA">
      <w:pPr>
        <w:tabs>
          <w:tab w:val="center" w:pos="5040"/>
          <w:tab w:val="right" w:pos="9360"/>
        </w:tabs>
      </w:pPr>
      <w:r w:rsidRPr="008C0ED8">
        <w:tab/>
      </w:r>
      <w:r w:rsidR="00044A07" w:rsidRPr="00044A07">
        <w:rPr>
          <w:b/>
          <w:bCs/>
          <w:sz w:val="38"/>
          <w:szCs w:val="38"/>
        </w:rPr>
        <w:t>NRC INSPECTION MANUAL</w:t>
      </w:r>
      <w:r w:rsidRPr="00EF7AEC">
        <w:rPr>
          <w:b/>
          <w:bCs/>
        </w:rPr>
        <w:tab/>
      </w:r>
      <w:ins w:id="0" w:author="Webb, Michael" w:date="2019-10-09T07:03:00Z">
        <w:r w:rsidR="00DA69A1">
          <w:t>VPO</w:t>
        </w:r>
      </w:ins>
    </w:p>
    <w:p w14:paraId="19D52D19" w14:textId="77777777" w:rsidR="00522E03" w:rsidRPr="00EF7AEC" w:rsidRDefault="00522E03" w:rsidP="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222FE94E" w14:textId="072D14E3" w:rsidR="00522E03" w:rsidRPr="00EF7AEC" w:rsidRDefault="00896DFC" w:rsidP="006264BA">
      <w:pPr>
        <w:pBdr>
          <w:top w:val="single" w:sz="18" w:space="0" w:color="auto"/>
          <w:bottom w:val="single" w:sz="18" w:space="0" w:color="auto"/>
        </w:pBdr>
        <w:tabs>
          <w:tab w:val="center" w:pos="4680"/>
          <w:tab w:val="left" w:pos="5076"/>
          <w:tab w:val="left" w:pos="5680"/>
          <w:tab w:val="left" w:pos="6284"/>
          <w:tab w:val="left" w:pos="6888"/>
          <w:tab w:val="left" w:pos="7492"/>
          <w:tab w:val="left" w:pos="8096"/>
          <w:tab w:val="left" w:pos="8700"/>
          <w:tab w:val="left" w:pos="9304"/>
        </w:tabs>
      </w:pPr>
      <w:r w:rsidRPr="00EF7AEC">
        <w:fldChar w:fldCharType="begin"/>
      </w:r>
      <w:r w:rsidR="000D354C" w:rsidRPr="00EF7AEC">
        <w:instrText>ADVANCE \d4</w:instrText>
      </w:r>
      <w:r w:rsidRPr="00EF7AEC">
        <w:fldChar w:fldCharType="end"/>
      </w:r>
      <w:r w:rsidR="000D354C" w:rsidRPr="00EF7AEC">
        <w:tab/>
      </w:r>
      <w:r w:rsidR="006264BA">
        <w:t xml:space="preserve">INSPECTION </w:t>
      </w:r>
      <w:r w:rsidR="000D354C" w:rsidRPr="00EF7AEC">
        <w:t>MANUAL CHAPTER 2503</w:t>
      </w:r>
    </w:p>
    <w:p w14:paraId="70594DE4" w14:textId="77777777" w:rsidR="00E56086" w:rsidRPr="00EF7AEC" w:rsidRDefault="00E56086" w:rsidP="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2D0E04F0" w14:textId="77777777"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044A07">
        <w:t>CONSTRUCTION INSPECTION PROGRAM:</w:t>
      </w:r>
    </w:p>
    <w:p w14:paraId="0DE02E40" w14:textId="77777777"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044A07">
        <w:t xml:space="preserve"> INSPECTIONS OF INSPECTIONS, TESTS, </w:t>
      </w:r>
    </w:p>
    <w:p w14:paraId="6C5B1687" w14:textId="77777777" w:rsidR="00522E03" w:rsidRPr="00044A07" w:rsidRDefault="007212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044A07">
        <w:t>ANALYSES</w:t>
      </w:r>
      <w:r w:rsidR="000D354C" w:rsidRPr="00044A07">
        <w:t xml:space="preserve"> AND ACCEPTANCE CRITERIA (ITAAC) </w:t>
      </w:r>
    </w:p>
    <w:p w14:paraId="7D7C2B9B" w14:textId="77777777"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044A07">
        <w:t>RELATED WORK</w:t>
      </w:r>
    </w:p>
    <w:p w14:paraId="1FA1CF2C" w14:textId="77777777" w:rsidR="00522E03" w:rsidRPr="00044A07"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1D959A30"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F48D6B1"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78610111"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3C72CEEE"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1B794DB7"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17A72360"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204CEB4"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D7A850B"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304EAC93"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53F4902"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77E0C81C"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569DA14"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48DFE724"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0B31A8E"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20EA88F"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76529CE"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4F016BA0"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48AB4E8"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84AE007"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4B814BC7"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3A44E5F6"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0036F1F3"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6ECBA1D"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2ACC546"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4918F562"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D8A7A1B"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247B3EEB"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2729806F"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7E30EB9A"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35CB6583"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14:paraId="57022216" w14:textId="77777777" w:rsidR="00145793" w:rsidRPr="00EF7AEC"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07E29B7C" w14:textId="77777777" w:rsidR="00145793" w:rsidRPr="00EF7AEC"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1B739055" w14:textId="77777777" w:rsidR="00145793"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3B74CDC4" w14:textId="77777777"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0B06BD96" w14:textId="77777777"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1CA3CDC1" w14:textId="05AB8AF5"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20FE96D2" w14:textId="61ECCA82" w:rsidR="006264BA" w:rsidRDefault="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5421BD5C" w14:textId="2D6A4DFC" w:rsidR="006264BA" w:rsidRDefault="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623E9509" w14:textId="77777777" w:rsidR="006264BA" w:rsidRDefault="006264B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531929AC" w14:textId="77777777"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1E0FA582" w14:textId="3C3CD427" w:rsidR="00522E03"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r w:rsidRPr="00E96CB8">
        <w:t>TABLE OF CONTENTS</w:t>
      </w:r>
    </w:p>
    <w:p w14:paraId="5F07C789" w14:textId="77777777" w:rsidR="00980619" w:rsidRPr="00E96CB8" w:rsidRDefault="0098061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77716211" w14:textId="6D3ED8CA" w:rsidR="00E96CB8" w:rsidRPr="00A84F71" w:rsidRDefault="00896DFC" w:rsidP="00672E28">
      <w:pPr>
        <w:pStyle w:val="TOC1"/>
        <w:rPr>
          <w:noProof/>
        </w:rPr>
      </w:pPr>
      <w:r w:rsidRPr="00A84F71">
        <w:fldChar w:fldCharType="begin"/>
      </w:r>
      <w:r w:rsidR="000D354C" w:rsidRPr="00A84F71">
        <w:instrText>TOC \f</w:instrText>
      </w:r>
      <w:r w:rsidRPr="00A84F71">
        <w:fldChar w:fldCharType="separate"/>
      </w:r>
      <w:r w:rsidR="00E96CB8" w:rsidRPr="00A84F71">
        <w:rPr>
          <w:noProof/>
        </w:rPr>
        <w:t>2503</w:t>
      </w:r>
      <w:r w:rsidR="00E96CB8" w:rsidRPr="00A84F71">
        <w:rPr>
          <w:noProof/>
        </w:rPr>
        <w:noBreakHyphen/>
        <w:t>01</w:t>
      </w:r>
      <w:r w:rsidR="00E96CB8" w:rsidRPr="00A84F71">
        <w:rPr>
          <w:rFonts w:eastAsiaTheme="minorEastAsia"/>
          <w:noProof/>
        </w:rPr>
        <w:tab/>
      </w:r>
      <w:r w:rsidR="00E96CB8" w:rsidRPr="00A84F71">
        <w:rPr>
          <w:noProof/>
        </w:rPr>
        <w:t>PURPOSES</w:t>
      </w:r>
      <w:r w:rsidR="00E96CB8" w:rsidRPr="00A84F71">
        <w:rPr>
          <w:noProof/>
        </w:rPr>
        <w:tab/>
      </w:r>
      <w:r w:rsidR="00E96CB8" w:rsidRPr="00A84F71">
        <w:rPr>
          <w:noProof/>
        </w:rPr>
        <w:fldChar w:fldCharType="begin"/>
      </w:r>
      <w:r w:rsidR="00E96CB8" w:rsidRPr="00A84F71">
        <w:rPr>
          <w:noProof/>
        </w:rPr>
        <w:instrText xml:space="preserve"> PAGEREF _Toc31611638 \h </w:instrText>
      </w:r>
      <w:r w:rsidR="00E96CB8" w:rsidRPr="00A84F71">
        <w:rPr>
          <w:noProof/>
        </w:rPr>
      </w:r>
      <w:r w:rsidR="00E96CB8" w:rsidRPr="00A84F71">
        <w:rPr>
          <w:noProof/>
        </w:rPr>
        <w:fldChar w:fldCharType="separate"/>
      </w:r>
      <w:r w:rsidR="003660C2">
        <w:rPr>
          <w:noProof/>
        </w:rPr>
        <w:t>1</w:t>
      </w:r>
      <w:r w:rsidR="00E96CB8" w:rsidRPr="00A84F71">
        <w:rPr>
          <w:noProof/>
        </w:rPr>
        <w:fldChar w:fldCharType="end"/>
      </w:r>
    </w:p>
    <w:p w14:paraId="45366899" w14:textId="6EB65336" w:rsidR="00E96CB8" w:rsidRPr="00A84F71" w:rsidRDefault="00E96CB8" w:rsidP="00E96CB8">
      <w:pPr>
        <w:rPr>
          <w:rFonts w:eastAsiaTheme="minorEastAsia"/>
          <w:noProof/>
        </w:rPr>
      </w:pPr>
    </w:p>
    <w:p w14:paraId="53CC2BFF" w14:textId="398459B1" w:rsidR="00E96CB8" w:rsidRPr="00A84F71" w:rsidRDefault="00E96CB8" w:rsidP="00672E28">
      <w:pPr>
        <w:pStyle w:val="TOC1"/>
        <w:rPr>
          <w:noProof/>
        </w:rPr>
      </w:pPr>
      <w:r w:rsidRPr="00A84F71">
        <w:rPr>
          <w:noProof/>
        </w:rPr>
        <w:t>2503</w:t>
      </w:r>
      <w:r w:rsidRPr="00A84F71">
        <w:rPr>
          <w:noProof/>
        </w:rPr>
        <w:noBreakHyphen/>
        <w:t>02</w:t>
      </w:r>
      <w:r w:rsidRPr="00A84F71">
        <w:rPr>
          <w:rFonts w:eastAsiaTheme="minorEastAsia"/>
          <w:noProof/>
        </w:rPr>
        <w:tab/>
      </w:r>
      <w:r w:rsidRPr="00A84F71">
        <w:rPr>
          <w:noProof/>
        </w:rPr>
        <w:t>OBJECTIVES</w:t>
      </w:r>
      <w:r w:rsidRPr="00A84F71">
        <w:rPr>
          <w:noProof/>
        </w:rPr>
        <w:tab/>
      </w:r>
      <w:r w:rsidRPr="00A84F71">
        <w:rPr>
          <w:noProof/>
        </w:rPr>
        <w:fldChar w:fldCharType="begin"/>
      </w:r>
      <w:r w:rsidRPr="00A84F71">
        <w:rPr>
          <w:noProof/>
        </w:rPr>
        <w:instrText xml:space="preserve"> PAGEREF _Toc31611639 \h </w:instrText>
      </w:r>
      <w:r w:rsidRPr="00A84F71">
        <w:rPr>
          <w:noProof/>
        </w:rPr>
      </w:r>
      <w:r w:rsidRPr="00A84F71">
        <w:rPr>
          <w:noProof/>
        </w:rPr>
        <w:fldChar w:fldCharType="separate"/>
      </w:r>
      <w:r w:rsidR="003660C2">
        <w:rPr>
          <w:noProof/>
        </w:rPr>
        <w:t>1</w:t>
      </w:r>
      <w:r w:rsidRPr="00A84F71">
        <w:rPr>
          <w:noProof/>
        </w:rPr>
        <w:fldChar w:fldCharType="end"/>
      </w:r>
    </w:p>
    <w:p w14:paraId="4BDBD254" w14:textId="77777777" w:rsidR="00E96CB8" w:rsidRPr="00A84F71" w:rsidRDefault="00E96CB8" w:rsidP="00E96CB8">
      <w:pPr>
        <w:rPr>
          <w:rFonts w:eastAsiaTheme="minorEastAsia"/>
          <w:noProof/>
        </w:rPr>
      </w:pPr>
    </w:p>
    <w:p w14:paraId="5AC0BF5C" w14:textId="14CC2870" w:rsidR="00E96CB8" w:rsidRPr="00A84F71" w:rsidRDefault="00E96CB8" w:rsidP="00672E28">
      <w:pPr>
        <w:pStyle w:val="TOC1"/>
        <w:rPr>
          <w:noProof/>
        </w:rPr>
      </w:pPr>
      <w:r w:rsidRPr="00A84F71">
        <w:rPr>
          <w:noProof/>
        </w:rPr>
        <w:t>2503</w:t>
      </w:r>
      <w:r w:rsidRPr="00A84F71">
        <w:rPr>
          <w:noProof/>
        </w:rPr>
        <w:noBreakHyphen/>
        <w:t>03</w:t>
      </w:r>
      <w:r w:rsidRPr="00A84F71">
        <w:rPr>
          <w:rFonts w:eastAsiaTheme="minorEastAsia"/>
          <w:noProof/>
        </w:rPr>
        <w:tab/>
      </w:r>
      <w:r w:rsidRPr="00A84F71">
        <w:rPr>
          <w:noProof/>
        </w:rPr>
        <w:t>DEFINITIONS</w:t>
      </w:r>
      <w:r w:rsidRPr="00A84F71">
        <w:rPr>
          <w:noProof/>
        </w:rPr>
        <w:tab/>
      </w:r>
      <w:r w:rsidRPr="00A84F71">
        <w:rPr>
          <w:noProof/>
        </w:rPr>
        <w:fldChar w:fldCharType="begin"/>
      </w:r>
      <w:r w:rsidRPr="00A84F71">
        <w:rPr>
          <w:noProof/>
        </w:rPr>
        <w:instrText xml:space="preserve"> PAGEREF _Toc31611640 \h </w:instrText>
      </w:r>
      <w:r w:rsidRPr="00A84F71">
        <w:rPr>
          <w:noProof/>
        </w:rPr>
      </w:r>
      <w:r w:rsidRPr="00A84F71">
        <w:rPr>
          <w:noProof/>
        </w:rPr>
        <w:fldChar w:fldCharType="separate"/>
      </w:r>
      <w:r w:rsidR="003660C2">
        <w:rPr>
          <w:noProof/>
        </w:rPr>
        <w:t>1</w:t>
      </w:r>
      <w:r w:rsidRPr="00A84F71">
        <w:rPr>
          <w:noProof/>
        </w:rPr>
        <w:fldChar w:fldCharType="end"/>
      </w:r>
    </w:p>
    <w:p w14:paraId="3F60E056" w14:textId="77777777" w:rsidR="00E96CB8" w:rsidRPr="00A84F71" w:rsidRDefault="00E96CB8" w:rsidP="00E96CB8">
      <w:pPr>
        <w:rPr>
          <w:rFonts w:eastAsiaTheme="minorEastAsia"/>
          <w:noProof/>
        </w:rPr>
      </w:pPr>
    </w:p>
    <w:p w14:paraId="2F7A1194" w14:textId="3A217B26" w:rsidR="00E96CB8" w:rsidRPr="00A84F71" w:rsidRDefault="00E96CB8" w:rsidP="00672E28">
      <w:pPr>
        <w:pStyle w:val="TOC1"/>
        <w:rPr>
          <w:noProof/>
        </w:rPr>
      </w:pPr>
      <w:r w:rsidRPr="00A84F71">
        <w:rPr>
          <w:noProof/>
        </w:rPr>
        <w:t>2503</w:t>
      </w:r>
      <w:r w:rsidRPr="00A84F71">
        <w:rPr>
          <w:noProof/>
        </w:rPr>
        <w:noBreakHyphen/>
        <w:t>04</w:t>
      </w:r>
      <w:r w:rsidRPr="00A84F71">
        <w:rPr>
          <w:rFonts w:eastAsiaTheme="minorEastAsia"/>
          <w:noProof/>
        </w:rPr>
        <w:tab/>
      </w:r>
      <w:r w:rsidRPr="00A84F71">
        <w:rPr>
          <w:noProof/>
        </w:rPr>
        <w:t>RESPONSIBILITIES AND AUTHORITIES</w:t>
      </w:r>
      <w:r w:rsidRPr="00A84F71">
        <w:rPr>
          <w:noProof/>
        </w:rPr>
        <w:tab/>
      </w:r>
      <w:r w:rsidRPr="00A84F71">
        <w:rPr>
          <w:noProof/>
        </w:rPr>
        <w:fldChar w:fldCharType="begin"/>
      </w:r>
      <w:r w:rsidRPr="00A84F71">
        <w:rPr>
          <w:noProof/>
        </w:rPr>
        <w:instrText xml:space="preserve"> PAGEREF _Toc31611641 \h </w:instrText>
      </w:r>
      <w:r w:rsidRPr="00A84F71">
        <w:rPr>
          <w:noProof/>
        </w:rPr>
      </w:r>
      <w:r w:rsidRPr="00A84F71">
        <w:rPr>
          <w:noProof/>
        </w:rPr>
        <w:fldChar w:fldCharType="separate"/>
      </w:r>
      <w:r w:rsidR="003660C2">
        <w:rPr>
          <w:noProof/>
        </w:rPr>
        <w:t>1</w:t>
      </w:r>
      <w:r w:rsidRPr="00A84F71">
        <w:rPr>
          <w:noProof/>
        </w:rPr>
        <w:fldChar w:fldCharType="end"/>
      </w:r>
    </w:p>
    <w:p w14:paraId="2F62EF3B" w14:textId="77777777" w:rsidR="00E96CB8" w:rsidRPr="00A84F71" w:rsidRDefault="00E96CB8" w:rsidP="00E96CB8">
      <w:pPr>
        <w:rPr>
          <w:rFonts w:eastAsiaTheme="minorEastAsia"/>
          <w:noProof/>
        </w:rPr>
      </w:pPr>
    </w:p>
    <w:p w14:paraId="7901167B" w14:textId="4F9A4046" w:rsidR="00E96CB8" w:rsidRPr="00A84F71" w:rsidRDefault="00E96CB8" w:rsidP="00672E28">
      <w:pPr>
        <w:pStyle w:val="TOC1"/>
        <w:rPr>
          <w:rFonts w:eastAsiaTheme="minorEastAsia"/>
          <w:noProof/>
        </w:rPr>
      </w:pPr>
      <w:r w:rsidRPr="00A84F71">
        <w:rPr>
          <w:noProof/>
        </w:rPr>
        <w:t>2503</w:t>
      </w:r>
      <w:r w:rsidRPr="00A84F71">
        <w:rPr>
          <w:noProof/>
        </w:rPr>
        <w:noBreakHyphen/>
        <w:t>05</w:t>
      </w:r>
      <w:r w:rsidRPr="00A84F71">
        <w:rPr>
          <w:rFonts w:eastAsiaTheme="minorEastAsia"/>
          <w:noProof/>
        </w:rPr>
        <w:tab/>
      </w:r>
      <w:r w:rsidRPr="00A84F71">
        <w:rPr>
          <w:noProof/>
        </w:rPr>
        <w:t>REQUIREMENTS</w:t>
      </w:r>
      <w:r w:rsidRPr="00A84F71">
        <w:rPr>
          <w:noProof/>
        </w:rPr>
        <w:tab/>
      </w:r>
      <w:r w:rsidRPr="00A84F71">
        <w:rPr>
          <w:noProof/>
        </w:rPr>
        <w:fldChar w:fldCharType="begin"/>
      </w:r>
      <w:r w:rsidRPr="00A84F71">
        <w:rPr>
          <w:noProof/>
        </w:rPr>
        <w:instrText xml:space="preserve"> PAGEREF _Toc31611642 \h </w:instrText>
      </w:r>
      <w:r w:rsidRPr="00A84F71">
        <w:rPr>
          <w:noProof/>
        </w:rPr>
      </w:r>
      <w:r w:rsidRPr="00A84F71">
        <w:rPr>
          <w:noProof/>
        </w:rPr>
        <w:fldChar w:fldCharType="separate"/>
      </w:r>
      <w:r w:rsidR="003660C2">
        <w:rPr>
          <w:noProof/>
        </w:rPr>
        <w:t>2</w:t>
      </w:r>
      <w:r w:rsidRPr="00A84F71">
        <w:rPr>
          <w:noProof/>
        </w:rPr>
        <w:fldChar w:fldCharType="end"/>
      </w:r>
    </w:p>
    <w:p w14:paraId="39C863F8" w14:textId="0990527C" w:rsidR="00E96CB8" w:rsidRPr="00A84F71" w:rsidRDefault="00A84F71" w:rsidP="00A84F71">
      <w:pPr>
        <w:pStyle w:val="TOC2"/>
        <w:rPr>
          <w:rFonts w:eastAsiaTheme="minorEastAsia"/>
          <w:noProof/>
        </w:rPr>
      </w:pPr>
      <w:r w:rsidRPr="00A84F71">
        <w:rPr>
          <w:noProof/>
        </w:rPr>
        <w:tab/>
      </w:r>
      <w:r w:rsidR="00E96CB8" w:rsidRPr="00A84F71">
        <w:rPr>
          <w:noProof/>
        </w:rPr>
        <w:t>05.01</w:t>
      </w:r>
      <w:r w:rsidR="007B002D" w:rsidRPr="00A84F71">
        <w:rPr>
          <w:noProof/>
        </w:rPr>
        <w:tab/>
      </w:r>
      <w:r w:rsidR="00E96CB8" w:rsidRPr="00A84F71">
        <w:rPr>
          <w:noProof/>
        </w:rPr>
        <w:t>ITAAC-related Construction Inspection</w:t>
      </w:r>
      <w:r w:rsidR="00E96CB8" w:rsidRPr="00A84F71">
        <w:rPr>
          <w:noProof/>
        </w:rPr>
        <w:tab/>
      </w:r>
      <w:r w:rsidR="00E96CB8" w:rsidRPr="00A84F71">
        <w:rPr>
          <w:noProof/>
        </w:rPr>
        <w:fldChar w:fldCharType="begin"/>
      </w:r>
      <w:r w:rsidR="00E96CB8" w:rsidRPr="00A84F71">
        <w:rPr>
          <w:noProof/>
        </w:rPr>
        <w:instrText xml:space="preserve"> PAGEREF _Toc31611643 \h </w:instrText>
      </w:r>
      <w:r w:rsidR="00E96CB8" w:rsidRPr="00A84F71">
        <w:rPr>
          <w:noProof/>
        </w:rPr>
      </w:r>
      <w:r w:rsidR="00E96CB8" w:rsidRPr="00A84F71">
        <w:rPr>
          <w:noProof/>
        </w:rPr>
        <w:fldChar w:fldCharType="separate"/>
      </w:r>
      <w:r w:rsidR="003660C2">
        <w:rPr>
          <w:noProof/>
        </w:rPr>
        <w:t>2</w:t>
      </w:r>
      <w:r w:rsidR="00E96CB8" w:rsidRPr="00A84F71">
        <w:rPr>
          <w:noProof/>
        </w:rPr>
        <w:fldChar w:fldCharType="end"/>
      </w:r>
    </w:p>
    <w:p w14:paraId="57B00186" w14:textId="586160D5" w:rsidR="00E96CB8" w:rsidRPr="00A84F71" w:rsidRDefault="00A84F71" w:rsidP="00A84F71">
      <w:pPr>
        <w:pStyle w:val="TOC2"/>
        <w:rPr>
          <w:rFonts w:eastAsiaTheme="minorEastAsia"/>
          <w:noProof/>
        </w:rPr>
      </w:pPr>
      <w:r w:rsidRPr="00A84F71">
        <w:rPr>
          <w:noProof/>
        </w:rPr>
        <w:tab/>
      </w:r>
      <w:r w:rsidR="00E96CB8" w:rsidRPr="00A84F71">
        <w:rPr>
          <w:noProof/>
        </w:rPr>
        <w:t>05.02</w:t>
      </w:r>
      <w:r w:rsidR="0015236E" w:rsidRPr="00A84F71">
        <w:rPr>
          <w:noProof/>
        </w:rPr>
        <w:tab/>
      </w:r>
      <w:r w:rsidR="00E96CB8" w:rsidRPr="00A84F71">
        <w:rPr>
          <w:noProof/>
        </w:rPr>
        <w:t>Inspection Planning</w:t>
      </w:r>
      <w:r w:rsidR="00E96CB8" w:rsidRPr="00A84F71">
        <w:rPr>
          <w:noProof/>
        </w:rPr>
        <w:tab/>
      </w:r>
      <w:r w:rsidR="00E96CB8" w:rsidRPr="00A84F71">
        <w:rPr>
          <w:noProof/>
        </w:rPr>
        <w:fldChar w:fldCharType="begin"/>
      </w:r>
      <w:r w:rsidR="00E96CB8" w:rsidRPr="00A84F71">
        <w:rPr>
          <w:noProof/>
        </w:rPr>
        <w:instrText xml:space="preserve"> PAGEREF _Toc31611644 \h </w:instrText>
      </w:r>
      <w:r w:rsidR="00E96CB8" w:rsidRPr="00A84F71">
        <w:rPr>
          <w:noProof/>
        </w:rPr>
      </w:r>
      <w:r w:rsidR="00E96CB8" w:rsidRPr="00A84F71">
        <w:rPr>
          <w:noProof/>
        </w:rPr>
        <w:fldChar w:fldCharType="separate"/>
      </w:r>
      <w:r w:rsidR="003660C2">
        <w:rPr>
          <w:noProof/>
        </w:rPr>
        <w:t>2</w:t>
      </w:r>
      <w:r w:rsidR="00E96CB8" w:rsidRPr="00A84F71">
        <w:rPr>
          <w:noProof/>
        </w:rPr>
        <w:fldChar w:fldCharType="end"/>
      </w:r>
    </w:p>
    <w:p w14:paraId="1637691E" w14:textId="087AEC04" w:rsidR="00E96CB8" w:rsidRPr="00A84F71" w:rsidRDefault="00A84F71" w:rsidP="00A84F71">
      <w:pPr>
        <w:pStyle w:val="TOC2"/>
        <w:rPr>
          <w:rFonts w:eastAsiaTheme="minorEastAsia"/>
          <w:noProof/>
        </w:rPr>
      </w:pPr>
      <w:r w:rsidRPr="00A84F71">
        <w:rPr>
          <w:noProof/>
        </w:rPr>
        <w:tab/>
      </w:r>
      <w:r w:rsidR="00E96CB8" w:rsidRPr="00A84F71">
        <w:rPr>
          <w:noProof/>
        </w:rPr>
        <w:t>05.0</w:t>
      </w:r>
      <w:r w:rsidR="006264BA">
        <w:rPr>
          <w:noProof/>
        </w:rPr>
        <w:t>3</w:t>
      </w:r>
      <w:r w:rsidR="0015236E" w:rsidRPr="00A84F71">
        <w:rPr>
          <w:noProof/>
        </w:rPr>
        <w:tab/>
      </w:r>
      <w:r w:rsidR="00E96CB8" w:rsidRPr="00A84F71">
        <w:rPr>
          <w:noProof/>
        </w:rPr>
        <w:t>Inspection Results</w:t>
      </w:r>
      <w:r w:rsidR="00E96CB8" w:rsidRPr="00A84F71">
        <w:rPr>
          <w:noProof/>
        </w:rPr>
        <w:tab/>
      </w:r>
      <w:r w:rsidR="00E96CB8" w:rsidRPr="00A84F71">
        <w:rPr>
          <w:noProof/>
        </w:rPr>
        <w:fldChar w:fldCharType="begin"/>
      </w:r>
      <w:r w:rsidR="00E96CB8" w:rsidRPr="00A84F71">
        <w:rPr>
          <w:noProof/>
        </w:rPr>
        <w:instrText xml:space="preserve"> PAGEREF _Toc31611645 \h </w:instrText>
      </w:r>
      <w:r w:rsidR="00E96CB8" w:rsidRPr="00A84F71">
        <w:rPr>
          <w:noProof/>
        </w:rPr>
      </w:r>
      <w:r w:rsidR="00E96CB8" w:rsidRPr="00A84F71">
        <w:rPr>
          <w:noProof/>
        </w:rPr>
        <w:fldChar w:fldCharType="separate"/>
      </w:r>
      <w:r w:rsidR="003660C2">
        <w:rPr>
          <w:noProof/>
        </w:rPr>
        <w:t>3</w:t>
      </w:r>
      <w:r w:rsidR="00E96CB8" w:rsidRPr="00A84F71">
        <w:rPr>
          <w:noProof/>
        </w:rPr>
        <w:fldChar w:fldCharType="end"/>
      </w:r>
    </w:p>
    <w:p w14:paraId="66C86BE7" w14:textId="6765291A" w:rsidR="00E96CB8" w:rsidRPr="00A84F71" w:rsidRDefault="00A84F71" w:rsidP="00A84F71">
      <w:pPr>
        <w:pStyle w:val="TOC3"/>
        <w:rPr>
          <w:rFonts w:eastAsiaTheme="minorEastAsia"/>
          <w:noProof/>
        </w:rPr>
      </w:pPr>
      <w:r w:rsidRPr="00A84F71">
        <w:rPr>
          <w:noProof/>
        </w:rPr>
        <w:tab/>
      </w:r>
      <w:r w:rsidRPr="00A84F71">
        <w:rPr>
          <w:noProof/>
        </w:rPr>
        <w:tab/>
      </w:r>
      <w:r w:rsidR="00E96CB8" w:rsidRPr="00A84F71">
        <w:rPr>
          <w:noProof/>
        </w:rPr>
        <w:t>a.</w:t>
      </w:r>
      <w:r w:rsidRPr="00A84F71">
        <w:rPr>
          <w:noProof/>
        </w:rPr>
        <w:t xml:space="preserve">      </w:t>
      </w:r>
      <w:r w:rsidR="00E96CB8" w:rsidRPr="00A84F71">
        <w:rPr>
          <w:noProof/>
        </w:rPr>
        <w:t>Categories of ITAAC Inspection Results</w:t>
      </w:r>
      <w:r w:rsidR="00E96CB8" w:rsidRPr="00A84F71">
        <w:rPr>
          <w:noProof/>
        </w:rPr>
        <w:tab/>
      </w:r>
      <w:r w:rsidR="00E96CB8" w:rsidRPr="00A84F71">
        <w:rPr>
          <w:noProof/>
        </w:rPr>
        <w:fldChar w:fldCharType="begin"/>
      </w:r>
      <w:r w:rsidR="00E96CB8" w:rsidRPr="00A84F71">
        <w:rPr>
          <w:noProof/>
        </w:rPr>
        <w:instrText xml:space="preserve"> PAGEREF _Toc31611646 \h </w:instrText>
      </w:r>
      <w:r w:rsidR="00E96CB8" w:rsidRPr="00A84F71">
        <w:rPr>
          <w:noProof/>
        </w:rPr>
      </w:r>
      <w:r w:rsidR="00E96CB8" w:rsidRPr="00A84F71">
        <w:rPr>
          <w:noProof/>
        </w:rPr>
        <w:fldChar w:fldCharType="separate"/>
      </w:r>
      <w:r w:rsidR="003660C2">
        <w:rPr>
          <w:noProof/>
        </w:rPr>
        <w:t>3</w:t>
      </w:r>
      <w:r w:rsidR="00E96CB8" w:rsidRPr="00A84F71">
        <w:rPr>
          <w:noProof/>
        </w:rPr>
        <w:fldChar w:fldCharType="end"/>
      </w:r>
    </w:p>
    <w:p w14:paraId="31E06C1D" w14:textId="6452B27F" w:rsidR="00E96CB8" w:rsidRPr="00A84F71" w:rsidRDefault="00A84F71" w:rsidP="00A84F71">
      <w:pPr>
        <w:pStyle w:val="TOC3"/>
        <w:rPr>
          <w:rFonts w:eastAsiaTheme="minorEastAsia"/>
          <w:noProof/>
        </w:rPr>
      </w:pPr>
      <w:r w:rsidRPr="00A84F71">
        <w:rPr>
          <w:noProof/>
        </w:rPr>
        <w:tab/>
      </w:r>
      <w:r w:rsidRPr="00A84F71">
        <w:rPr>
          <w:noProof/>
        </w:rPr>
        <w:tab/>
      </w:r>
      <w:r w:rsidR="00E96CB8" w:rsidRPr="00A84F71">
        <w:rPr>
          <w:noProof/>
        </w:rPr>
        <w:t>b.</w:t>
      </w:r>
      <w:r w:rsidRPr="00A84F71">
        <w:rPr>
          <w:noProof/>
        </w:rPr>
        <w:t xml:space="preserve">      </w:t>
      </w:r>
      <w:r w:rsidR="00E96CB8" w:rsidRPr="00A84F71">
        <w:rPr>
          <w:noProof/>
        </w:rPr>
        <w:t>Assessment of Inspection Results</w:t>
      </w:r>
      <w:r w:rsidR="00E96CB8" w:rsidRPr="00A84F71">
        <w:rPr>
          <w:noProof/>
        </w:rPr>
        <w:tab/>
      </w:r>
      <w:r w:rsidR="00E96CB8" w:rsidRPr="00A84F71">
        <w:rPr>
          <w:noProof/>
        </w:rPr>
        <w:fldChar w:fldCharType="begin"/>
      </w:r>
      <w:r w:rsidR="00E96CB8" w:rsidRPr="00A84F71">
        <w:rPr>
          <w:noProof/>
        </w:rPr>
        <w:instrText xml:space="preserve"> PAGEREF _Toc31611647 \h </w:instrText>
      </w:r>
      <w:r w:rsidR="00E96CB8" w:rsidRPr="00A84F71">
        <w:rPr>
          <w:noProof/>
        </w:rPr>
      </w:r>
      <w:r w:rsidR="00E96CB8" w:rsidRPr="00A84F71">
        <w:rPr>
          <w:noProof/>
        </w:rPr>
        <w:fldChar w:fldCharType="separate"/>
      </w:r>
      <w:r w:rsidR="003660C2">
        <w:rPr>
          <w:noProof/>
        </w:rPr>
        <w:t>3</w:t>
      </w:r>
      <w:r w:rsidR="00E96CB8" w:rsidRPr="00A84F71">
        <w:rPr>
          <w:noProof/>
        </w:rPr>
        <w:fldChar w:fldCharType="end"/>
      </w:r>
    </w:p>
    <w:p w14:paraId="09A05D4B" w14:textId="5378F0FD" w:rsidR="00E96CB8" w:rsidRPr="00A84F71" w:rsidRDefault="00A84F71" w:rsidP="00A84F71">
      <w:pPr>
        <w:pStyle w:val="TOC2"/>
        <w:rPr>
          <w:noProof/>
        </w:rPr>
      </w:pPr>
      <w:r w:rsidRPr="00A84F71">
        <w:rPr>
          <w:noProof/>
        </w:rPr>
        <w:tab/>
      </w:r>
      <w:r w:rsidR="00E96CB8" w:rsidRPr="00A84F71">
        <w:rPr>
          <w:noProof/>
        </w:rPr>
        <w:t>05.0</w:t>
      </w:r>
      <w:r w:rsidR="006264BA">
        <w:rPr>
          <w:noProof/>
        </w:rPr>
        <w:t>4</w:t>
      </w:r>
      <w:r w:rsidR="00E96CB8" w:rsidRPr="00A84F71">
        <w:rPr>
          <w:noProof/>
        </w:rPr>
        <w:t xml:space="preserve"> </w:t>
      </w:r>
      <w:r w:rsidR="00460FF8" w:rsidRPr="00A84F71">
        <w:rPr>
          <w:noProof/>
        </w:rPr>
        <w:tab/>
      </w:r>
      <w:r w:rsidR="00E96CB8" w:rsidRPr="00A84F71">
        <w:rPr>
          <w:noProof/>
        </w:rPr>
        <w:t>Enforcement</w:t>
      </w:r>
      <w:r w:rsidR="00E96CB8" w:rsidRPr="00A84F71">
        <w:rPr>
          <w:noProof/>
        </w:rPr>
        <w:tab/>
      </w:r>
      <w:r w:rsidR="00E96CB8" w:rsidRPr="00A84F71">
        <w:rPr>
          <w:noProof/>
        </w:rPr>
        <w:fldChar w:fldCharType="begin"/>
      </w:r>
      <w:r w:rsidR="00E96CB8" w:rsidRPr="00A84F71">
        <w:rPr>
          <w:noProof/>
        </w:rPr>
        <w:instrText xml:space="preserve"> PAGEREF _Toc31611648 \h </w:instrText>
      </w:r>
      <w:r w:rsidR="00E96CB8" w:rsidRPr="00A84F71">
        <w:rPr>
          <w:noProof/>
        </w:rPr>
      </w:r>
      <w:r w:rsidR="00E96CB8" w:rsidRPr="00A84F71">
        <w:rPr>
          <w:noProof/>
        </w:rPr>
        <w:fldChar w:fldCharType="separate"/>
      </w:r>
      <w:r w:rsidR="003660C2">
        <w:rPr>
          <w:noProof/>
        </w:rPr>
        <w:t>3</w:t>
      </w:r>
      <w:r w:rsidR="00E96CB8" w:rsidRPr="00A84F71">
        <w:rPr>
          <w:noProof/>
        </w:rPr>
        <w:fldChar w:fldCharType="end"/>
      </w:r>
    </w:p>
    <w:p w14:paraId="3945A6C7" w14:textId="77777777" w:rsidR="00E96CB8" w:rsidRPr="00A84F71" w:rsidRDefault="00E96CB8" w:rsidP="00E96CB8">
      <w:pPr>
        <w:rPr>
          <w:rFonts w:eastAsiaTheme="minorEastAsia"/>
          <w:noProof/>
        </w:rPr>
      </w:pPr>
    </w:p>
    <w:p w14:paraId="6827C808" w14:textId="6A65CAC3" w:rsidR="00E96CB8" w:rsidRPr="00A84F71" w:rsidRDefault="00E96CB8" w:rsidP="00672E28">
      <w:pPr>
        <w:pStyle w:val="TOC1"/>
        <w:rPr>
          <w:rFonts w:eastAsiaTheme="minorEastAsia"/>
          <w:noProof/>
        </w:rPr>
      </w:pPr>
      <w:r w:rsidRPr="00A84F71">
        <w:rPr>
          <w:noProof/>
        </w:rPr>
        <w:t>2503</w:t>
      </w:r>
      <w:r w:rsidRPr="00A84F71">
        <w:rPr>
          <w:noProof/>
        </w:rPr>
        <w:noBreakHyphen/>
        <w:t>06</w:t>
      </w:r>
      <w:r w:rsidRPr="00A84F71">
        <w:rPr>
          <w:rFonts w:eastAsiaTheme="minorEastAsia"/>
          <w:noProof/>
        </w:rPr>
        <w:tab/>
      </w:r>
      <w:r w:rsidRPr="00A84F71">
        <w:rPr>
          <w:noProof/>
        </w:rPr>
        <w:t>GUIDANCE</w:t>
      </w:r>
      <w:r w:rsidRPr="00A84F71">
        <w:rPr>
          <w:noProof/>
        </w:rPr>
        <w:tab/>
      </w:r>
      <w:r w:rsidRPr="00A84F71">
        <w:rPr>
          <w:noProof/>
        </w:rPr>
        <w:fldChar w:fldCharType="begin"/>
      </w:r>
      <w:r w:rsidRPr="00A84F71">
        <w:rPr>
          <w:noProof/>
        </w:rPr>
        <w:instrText xml:space="preserve"> PAGEREF _Toc31611649 \h </w:instrText>
      </w:r>
      <w:r w:rsidRPr="00A84F71">
        <w:rPr>
          <w:noProof/>
        </w:rPr>
      </w:r>
      <w:r w:rsidRPr="00A84F71">
        <w:rPr>
          <w:noProof/>
        </w:rPr>
        <w:fldChar w:fldCharType="separate"/>
      </w:r>
      <w:r w:rsidR="003660C2">
        <w:rPr>
          <w:noProof/>
        </w:rPr>
        <w:t>3</w:t>
      </w:r>
      <w:r w:rsidRPr="00A84F71">
        <w:rPr>
          <w:noProof/>
        </w:rPr>
        <w:fldChar w:fldCharType="end"/>
      </w:r>
    </w:p>
    <w:p w14:paraId="5931C72D" w14:textId="21F49D2C" w:rsidR="00E96CB8" w:rsidRPr="00A84F71" w:rsidRDefault="00A84F71" w:rsidP="00A84F71">
      <w:pPr>
        <w:pStyle w:val="TOC2"/>
        <w:rPr>
          <w:rFonts w:eastAsiaTheme="minorEastAsia"/>
          <w:noProof/>
        </w:rPr>
      </w:pPr>
      <w:r w:rsidRPr="00A84F71">
        <w:rPr>
          <w:noProof/>
        </w:rPr>
        <w:tab/>
      </w:r>
      <w:r w:rsidR="00E96CB8" w:rsidRPr="00A84F71">
        <w:rPr>
          <w:noProof/>
        </w:rPr>
        <w:t>06.01</w:t>
      </w:r>
      <w:r w:rsidR="0015236E" w:rsidRPr="00A84F71">
        <w:rPr>
          <w:noProof/>
        </w:rPr>
        <w:tab/>
      </w:r>
      <w:r w:rsidR="00E96CB8" w:rsidRPr="00A84F71">
        <w:rPr>
          <w:noProof/>
        </w:rPr>
        <w:t>General</w:t>
      </w:r>
      <w:r w:rsidR="00E96CB8" w:rsidRPr="00A84F71">
        <w:rPr>
          <w:noProof/>
        </w:rPr>
        <w:tab/>
      </w:r>
      <w:r w:rsidR="00E96CB8" w:rsidRPr="00A84F71">
        <w:rPr>
          <w:noProof/>
        </w:rPr>
        <w:fldChar w:fldCharType="begin"/>
      </w:r>
      <w:r w:rsidR="00E96CB8" w:rsidRPr="00A84F71">
        <w:rPr>
          <w:noProof/>
        </w:rPr>
        <w:instrText xml:space="preserve"> PAGEREF _Toc31611650 \h </w:instrText>
      </w:r>
      <w:r w:rsidR="00E96CB8" w:rsidRPr="00A84F71">
        <w:rPr>
          <w:noProof/>
        </w:rPr>
      </w:r>
      <w:r w:rsidR="00E96CB8" w:rsidRPr="00A84F71">
        <w:rPr>
          <w:noProof/>
        </w:rPr>
        <w:fldChar w:fldCharType="separate"/>
      </w:r>
      <w:r w:rsidR="003660C2">
        <w:rPr>
          <w:noProof/>
        </w:rPr>
        <w:t>3</w:t>
      </w:r>
      <w:r w:rsidR="00E96CB8" w:rsidRPr="00A84F71">
        <w:rPr>
          <w:noProof/>
        </w:rPr>
        <w:fldChar w:fldCharType="end"/>
      </w:r>
    </w:p>
    <w:p w14:paraId="65B2F53E" w14:textId="36235789" w:rsidR="00E96CB8" w:rsidRPr="00A84F71" w:rsidRDefault="00A84F71" w:rsidP="00A84F71">
      <w:pPr>
        <w:pStyle w:val="TOC2"/>
        <w:rPr>
          <w:rFonts w:eastAsiaTheme="minorEastAsia"/>
          <w:noProof/>
        </w:rPr>
      </w:pPr>
      <w:r w:rsidRPr="00A84F71">
        <w:rPr>
          <w:noProof/>
        </w:rPr>
        <w:tab/>
      </w:r>
      <w:r w:rsidR="00E96CB8" w:rsidRPr="00A84F71">
        <w:rPr>
          <w:noProof/>
        </w:rPr>
        <w:t>06.02</w:t>
      </w:r>
      <w:r w:rsidR="00E96CB8" w:rsidRPr="00A84F71">
        <w:rPr>
          <w:rFonts w:eastAsiaTheme="minorEastAsia"/>
          <w:noProof/>
        </w:rPr>
        <w:tab/>
      </w:r>
      <w:r w:rsidR="00E96CB8" w:rsidRPr="00A84F71">
        <w:rPr>
          <w:noProof/>
        </w:rPr>
        <w:t>ITAAC Inspection Overview</w:t>
      </w:r>
      <w:r w:rsidR="00E96CB8" w:rsidRPr="00A84F71">
        <w:rPr>
          <w:noProof/>
        </w:rPr>
        <w:tab/>
      </w:r>
      <w:r w:rsidR="00E96CB8" w:rsidRPr="00A84F71">
        <w:rPr>
          <w:noProof/>
        </w:rPr>
        <w:fldChar w:fldCharType="begin"/>
      </w:r>
      <w:r w:rsidR="00E96CB8" w:rsidRPr="00A84F71">
        <w:rPr>
          <w:noProof/>
        </w:rPr>
        <w:instrText xml:space="preserve"> PAGEREF _Toc31611651 \h </w:instrText>
      </w:r>
      <w:r w:rsidR="00E96CB8" w:rsidRPr="00A84F71">
        <w:rPr>
          <w:noProof/>
        </w:rPr>
      </w:r>
      <w:r w:rsidR="00E96CB8" w:rsidRPr="00A84F71">
        <w:rPr>
          <w:noProof/>
        </w:rPr>
        <w:fldChar w:fldCharType="separate"/>
      </w:r>
      <w:r w:rsidR="003660C2">
        <w:rPr>
          <w:noProof/>
        </w:rPr>
        <w:t>4</w:t>
      </w:r>
      <w:r w:rsidR="00E96CB8" w:rsidRPr="00A84F71">
        <w:rPr>
          <w:noProof/>
        </w:rPr>
        <w:fldChar w:fldCharType="end"/>
      </w:r>
    </w:p>
    <w:p w14:paraId="1D773AF2" w14:textId="6A601877" w:rsidR="00E96CB8" w:rsidRPr="00A84F71" w:rsidRDefault="00A84F71" w:rsidP="00A84F71">
      <w:pPr>
        <w:pStyle w:val="TOC2"/>
        <w:rPr>
          <w:rFonts w:eastAsiaTheme="minorEastAsia"/>
          <w:noProof/>
        </w:rPr>
      </w:pPr>
      <w:r w:rsidRPr="00A84F71">
        <w:rPr>
          <w:noProof/>
        </w:rPr>
        <w:tab/>
      </w:r>
      <w:r w:rsidR="00E96CB8" w:rsidRPr="00A84F71">
        <w:rPr>
          <w:noProof/>
        </w:rPr>
        <w:t>06.03</w:t>
      </w:r>
      <w:r w:rsidR="0015236E" w:rsidRPr="00A84F71">
        <w:rPr>
          <w:noProof/>
        </w:rPr>
        <w:tab/>
      </w:r>
      <w:r w:rsidR="00E96CB8" w:rsidRPr="00A84F71">
        <w:rPr>
          <w:noProof/>
        </w:rPr>
        <w:t>Implementation</w:t>
      </w:r>
      <w:r w:rsidR="00E96CB8" w:rsidRPr="00A84F71">
        <w:rPr>
          <w:noProof/>
        </w:rPr>
        <w:tab/>
      </w:r>
      <w:r w:rsidR="00E96CB8" w:rsidRPr="00A84F71">
        <w:rPr>
          <w:noProof/>
        </w:rPr>
        <w:fldChar w:fldCharType="begin"/>
      </w:r>
      <w:r w:rsidR="00E96CB8" w:rsidRPr="00A84F71">
        <w:rPr>
          <w:noProof/>
        </w:rPr>
        <w:instrText xml:space="preserve"> PAGEREF _Toc31611652 \h </w:instrText>
      </w:r>
      <w:r w:rsidR="00E96CB8" w:rsidRPr="00A84F71">
        <w:rPr>
          <w:noProof/>
        </w:rPr>
      </w:r>
      <w:r w:rsidR="00E96CB8" w:rsidRPr="00A84F71">
        <w:rPr>
          <w:noProof/>
        </w:rPr>
        <w:fldChar w:fldCharType="separate"/>
      </w:r>
      <w:r w:rsidR="003660C2">
        <w:rPr>
          <w:noProof/>
        </w:rPr>
        <w:t>4</w:t>
      </w:r>
      <w:r w:rsidR="00E96CB8" w:rsidRPr="00A84F71">
        <w:rPr>
          <w:noProof/>
        </w:rPr>
        <w:fldChar w:fldCharType="end"/>
      </w:r>
    </w:p>
    <w:p w14:paraId="021D0D37" w14:textId="664DC1B0" w:rsidR="00E96CB8" w:rsidRPr="00A84F71" w:rsidRDefault="00A84F71" w:rsidP="00A84F71">
      <w:pPr>
        <w:pStyle w:val="TOC2"/>
        <w:rPr>
          <w:noProof/>
        </w:rPr>
      </w:pPr>
      <w:r w:rsidRPr="00A84F71">
        <w:rPr>
          <w:noProof/>
        </w:rPr>
        <w:tab/>
      </w:r>
      <w:r w:rsidR="00E96CB8" w:rsidRPr="00A84F71">
        <w:rPr>
          <w:noProof/>
        </w:rPr>
        <w:t>06.04</w:t>
      </w:r>
      <w:r w:rsidR="0015236E" w:rsidRPr="00A84F71">
        <w:rPr>
          <w:noProof/>
        </w:rPr>
        <w:tab/>
      </w:r>
      <w:r w:rsidR="00E96CB8" w:rsidRPr="00A84F71">
        <w:rPr>
          <w:noProof/>
        </w:rPr>
        <w:t>Process for the Modification of the ITAAC Target Set</w:t>
      </w:r>
      <w:r w:rsidR="00E96CB8" w:rsidRPr="00A84F71">
        <w:rPr>
          <w:noProof/>
        </w:rPr>
        <w:tab/>
      </w:r>
      <w:r w:rsidR="00E96CB8" w:rsidRPr="00A84F71">
        <w:rPr>
          <w:noProof/>
        </w:rPr>
        <w:fldChar w:fldCharType="begin"/>
      </w:r>
      <w:r w:rsidR="00E96CB8" w:rsidRPr="00A84F71">
        <w:rPr>
          <w:noProof/>
        </w:rPr>
        <w:instrText xml:space="preserve"> PAGEREF _Toc31611653 \h </w:instrText>
      </w:r>
      <w:r w:rsidR="00E96CB8" w:rsidRPr="00A84F71">
        <w:rPr>
          <w:noProof/>
        </w:rPr>
      </w:r>
      <w:r w:rsidR="00E96CB8" w:rsidRPr="00A84F71">
        <w:rPr>
          <w:noProof/>
        </w:rPr>
        <w:fldChar w:fldCharType="separate"/>
      </w:r>
      <w:r w:rsidR="003660C2">
        <w:rPr>
          <w:noProof/>
        </w:rPr>
        <w:t>6</w:t>
      </w:r>
      <w:r w:rsidR="00E96CB8" w:rsidRPr="00A84F71">
        <w:rPr>
          <w:noProof/>
        </w:rPr>
        <w:fldChar w:fldCharType="end"/>
      </w:r>
    </w:p>
    <w:p w14:paraId="2CDB09B9" w14:textId="77777777" w:rsidR="00E96CB8" w:rsidRPr="00A84F71" w:rsidRDefault="00E96CB8" w:rsidP="00E96CB8">
      <w:pPr>
        <w:rPr>
          <w:rFonts w:eastAsiaTheme="minorEastAsia"/>
          <w:noProof/>
        </w:rPr>
      </w:pPr>
    </w:p>
    <w:p w14:paraId="2F90AC68" w14:textId="056C9654" w:rsidR="00E96CB8" w:rsidRPr="00A84F71" w:rsidRDefault="00E96CB8" w:rsidP="00672E28">
      <w:pPr>
        <w:pStyle w:val="TOC1"/>
        <w:rPr>
          <w:noProof/>
        </w:rPr>
      </w:pPr>
      <w:r w:rsidRPr="00A84F71">
        <w:rPr>
          <w:noProof/>
        </w:rPr>
        <w:t>A</w:t>
      </w:r>
      <w:r w:rsidR="002A2F86">
        <w:rPr>
          <w:noProof/>
        </w:rPr>
        <w:t>ppendix</w:t>
      </w:r>
      <w:r w:rsidRPr="00A84F71">
        <w:rPr>
          <w:noProof/>
        </w:rPr>
        <w:t xml:space="preserve"> A:  IMC 2503 INSPECTION PROCEDURES</w:t>
      </w:r>
      <w:r w:rsidRPr="00A84F71">
        <w:rPr>
          <w:noProof/>
        </w:rPr>
        <w:tab/>
      </w:r>
      <w:r w:rsidR="0053539E">
        <w:rPr>
          <w:noProof/>
        </w:rPr>
        <w:t>App</w:t>
      </w:r>
      <w:r w:rsidRPr="00A84F71">
        <w:rPr>
          <w:noProof/>
        </w:rPr>
        <w:t>A-</w:t>
      </w:r>
      <w:r w:rsidRPr="00A84F71">
        <w:rPr>
          <w:noProof/>
        </w:rPr>
        <w:fldChar w:fldCharType="begin"/>
      </w:r>
      <w:r w:rsidRPr="00A84F71">
        <w:rPr>
          <w:noProof/>
        </w:rPr>
        <w:instrText xml:space="preserve"> PAGEREF _Toc31611654 \h </w:instrText>
      </w:r>
      <w:r w:rsidRPr="00A84F71">
        <w:rPr>
          <w:noProof/>
        </w:rPr>
      </w:r>
      <w:r w:rsidRPr="00A84F71">
        <w:rPr>
          <w:noProof/>
        </w:rPr>
        <w:fldChar w:fldCharType="separate"/>
      </w:r>
      <w:r w:rsidR="003660C2">
        <w:rPr>
          <w:noProof/>
        </w:rPr>
        <w:t>1</w:t>
      </w:r>
      <w:r w:rsidRPr="00A84F71">
        <w:rPr>
          <w:noProof/>
        </w:rPr>
        <w:fldChar w:fldCharType="end"/>
      </w:r>
    </w:p>
    <w:p w14:paraId="212F0DB3" w14:textId="77777777" w:rsidR="00E96CB8" w:rsidRPr="00A84F71" w:rsidRDefault="00E96CB8" w:rsidP="00E96CB8">
      <w:pPr>
        <w:rPr>
          <w:rFonts w:eastAsiaTheme="minorEastAsia"/>
          <w:noProof/>
        </w:rPr>
      </w:pPr>
    </w:p>
    <w:p w14:paraId="5C32D8D0" w14:textId="0D0F97BD" w:rsidR="00E96CB8" w:rsidRPr="00A84F71" w:rsidRDefault="00E96CB8" w:rsidP="00672E28">
      <w:pPr>
        <w:pStyle w:val="TOC1"/>
        <w:rPr>
          <w:noProof/>
        </w:rPr>
      </w:pPr>
      <w:r w:rsidRPr="00A84F71">
        <w:rPr>
          <w:noProof/>
        </w:rPr>
        <w:t>A</w:t>
      </w:r>
      <w:r w:rsidR="002A2F86">
        <w:rPr>
          <w:noProof/>
        </w:rPr>
        <w:t>ppendix</w:t>
      </w:r>
      <w:r w:rsidRPr="00A84F71">
        <w:rPr>
          <w:noProof/>
        </w:rPr>
        <w:t xml:space="preserve"> B:  The ITAAC Matrix</w:t>
      </w:r>
      <w:r w:rsidRPr="00A84F71">
        <w:rPr>
          <w:noProof/>
        </w:rPr>
        <w:tab/>
      </w:r>
      <w:r w:rsidR="0053539E">
        <w:rPr>
          <w:noProof/>
        </w:rPr>
        <w:t>App</w:t>
      </w:r>
      <w:r w:rsidRPr="00A84F71">
        <w:rPr>
          <w:noProof/>
        </w:rPr>
        <w:t>B-</w:t>
      </w:r>
      <w:r w:rsidRPr="00A84F71">
        <w:rPr>
          <w:noProof/>
        </w:rPr>
        <w:fldChar w:fldCharType="begin"/>
      </w:r>
      <w:r w:rsidRPr="00A84F71">
        <w:rPr>
          <w:noProof/>
        </w:rPr>
        <w:instrText xml:space="preserve"> PAGEREF _Toc31611655 \h </w:instrText>
      </w:r>
      <w:r w:rsidRPr="00A84F71">
        <w:rPr>
          <w:noProof/>
        </w:rPr>
      </w:r>
      <w:r w:rsidRPr="00A84F71">
        <w:rPr>
          <w:noProof/>
        </w:rPr>
        <w:fldChar w:fldCharType="separate"/>
      </w:r>
      <w:r w:rsidR="003660C2">
        <w:rPr>
          <w:noProof/>
        </w:rPr>
        <w:t>1</w:t>
      </w:r>
      <w:r w:rsidRPr="00A84F71">
        <w:rPr>
          <w:noProof/>
        </w:rPr>
        <w:fldChar w:fldCharType="end"/>
      </w:r>
    </w:p>
    <w:p w14:paraId="57A17EBA" w14:textId="77777777" w:rsidR="00E96CB8" w:rsidRPr="00A84F71" w:rsidRDefault="00E96CB8" w:rsidP="00E96CB8">
      <w:pPr>
        <w:rPr>
          <w:rFonts w:eastAsiaTheme="minorEastAsia"/>
          <w:noProof/>
        </w:rPr>
      </w:pPr>
    </w:p>
    <w:p w14:paraId="25B49BE6" w14:textId="7EB7F4D0" w:rsidR="00E96CB8" w:rsidRPr="00A84F71" w:rsidRDefault="002A2F86" w:rsidP="00672E28">
      <w:pPr>
        <w:pStyle w:val="TOC1"/>
        <w:rPr>
          <w:rFonts w:eastAsiaTheme="minorEastAsia"/>
          <w:noProof/>
        </w:rPr>
      </w:pPr>
      <w:r>
        <w:rPr>
          <w:noProof/>
        </w:rPr>
        <w:t>Attachment</w:t>
      </w:r>
      <w:r w:rsidR="00E96CB8" w:rsidRPr="00A84F71">
        <w:rPr>
          <w:noProof/>
        </w:rPr>
        <w:t xml:space="preserve"> </w:t>
      </w:r>
      <w:r>
        <w:rPr>
          <w:noProof/>
        </w:rPr>
        <w:t>1</w:t>
      </w:r>
      <w:r w:rsidR="00E96CB8" w:rsidRPr="00A84F71">
        <w:rPr>
          <w:noProof/>
        </w:rPr>
        <w:t>:  Revision History for IMC 2503</w:t>
      </w:r>
      <w:r w:rsidR="00E96CB8" w:rsidRPr="00A84F71">
        <w:rPr>
          <w:noProof/>
        </w:rPr>
        <w:tab/>
      </w:r>
      <w:r>
        <w:rPr>
          <w:noProof/>
        </w:rPr>
        <w:t>Att1</w:t>
      </w:r>
      <w:r w:rsidR="00E96CB8" w:rsidRPr="00A84F71">
        <w:rPr>
          <w:noProof/>
        </w:rPr>
        <w:t>-</w:t>
      </w:r>
      <w:r w:rsidR="00E96CB8" w:rsidRPr="00A84F71">
        <w:rPr>
          <w:noProof/>
        </w:rPr>
        <w:fldChar w:fldCharType="begin"/>
      </w:r>
      <w:r w:rsidR="00E96CB8" w:rsidRPr="00A84F71">
        <w:rPr>
          <w:noProof/>
        </w:rPr>
        <w:instrText xml:space="preserve"> PAGEREF _Toc31611656 \h </w:instrText>
      </w:r>
      <w:r w:rsidR="00E96CB8" w:rsidRPr="00A84F71">
        <w:rPr>
          <w:noProof/>
        </w:rPr>
      </w:r>
      <w:r w:rsidR="00E96CB8" w:rsidRPr="00A84F71">
        <w:rPr>
          <w:noProof/>
        </w:rPr>
        <w:fldChar w:fldCharType="separate"/>
      </w:r>
      <w:r w:rsidR="003660C2">
        <w:rPr>
          <w:noProof/>
        </w:rPr>
        <w:t>1</w:t>
      </w:r>
      <w:r w:rsidR="00E96CB8" w:rsidRPr="00A84F71">
        <w:rPr>
          <w:noProof/>
        </w:rPr>
        <w:fldChar w:fldCharType="end"/>
      </w:r>
    </w:p>
    <w:p w14:paraId="75BDEC0E" w14:textId="58D17B3B" w:rsidR="00522E03" w:rsidRPr="00A84F71" w:rsidRDefault="00896DF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522E03" w:rsidRPr="00A84F71" w:rsidSect="002A2F86">
          <w:footerReference w:type="default" r:id="rId11"/>
          <w:pgSz w:w="12240" w:h="15840" w:code="1"/>
          <w:pgMar w:top="1440" w:right="1440" w:bottom="1440" w:left="1440" w:header="720" w:footer="720" w:gutter="0"/>
          <w:pgNumType w:fmt="lowerRoman" w:start="1"/>
          <w:cols w:space="720"/>
          <w:noEndnote/>
          <w:titlePg/>
          <w:docGrid w:linePitch="326"/>
        </w:sectPr>
      </w:pPr>
      <w:r w:rsidRPr="00A84F71">
        <w:fldChar w:fldCharType="end"/>
      </w:r>
    </w:p>
    <w:p w14:paraId="1215BE5D" w14:textId="77777777" w:rsidR="00650BE9" w:rsidRPr="00EF7AEC" w:rsidRDefault="00650BE9" w:rsidP="00A600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sectPr w:rsidR="00650BE9" w:rsidRPr="00EF7AEC">
          <w:footerReference w:type="default" r:id="rId12"/>
          <w:type w:val="continuous"/>
          <w:pgSz w:w="12240" w:h="15840"/>
          <w:pgMar w:top="1080" w:right="1440" w:bottom="720" w:left="1440" w:header="1080" w:footer="720" w:gutter="0"/>
          <w:cols w:space="720"/>
          <w:noEndnote/>
        </w:sectPr>
      </w:pPr>
    </w:p>
    <w:p w14:paraId="6734B134" w14:textId="77777777" w:rsidR="00522E03" w:rsidRPr="006909D5" w:rsidRDefault="000D354C" w:rsidP="00A600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pPr>
      <w:r w:rsidRPr="006909D5">
        <w:rPr>
          <w:bCs/>
        </w:rPr>
        <w:lastRenderedPageBreak/>
        <w:t>CONSTRUCTION INSPECTION PROGRAM:</w:t>
      </w:r>
    </w:p>
    <w:p w14:paraId="0A43B388" w14:textId="77777777" w:rsidR="00424263"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bCs/>
        </w:rPr>
      </w:pPr>
      <w:r w:rsidRPr="006909D5">
        <w:rPr>
          <w:bCs/>
        </w:rPr>
        <w:t xml:space="preserve">INSPECTIONS, TESTS, ANALYSES, AND ACCEPTANCE </w:t>
      </w:r>
    </w:p>
    <w:p w14:paraId="0048C1E5" w14:textId="759F0899" w:rsidR="00522E03" w:rsidRPr="006909D5"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bCs/>
        </w:rPr>
      </w:pPr>
      <w:r w:rsidRPr="006909D5">
        <w:rPr>
          <w:bCs/>
        </w:rPr>
        <w:t>CRITERIA</w:t>
      </w:r>
      <w:r w:rsidR="00424263">
        <w:rPr>
          <w:bCs/>
        </w:rPr>
        <w:t xml:space="preserve"> </w:t>
      </w:r>
      <w:r w:rsidRPr="006909D5">
        <w:rPr>
          <w:bCs/>
        </w:rPr>
        <w:t>(ITAAC)</w:t>
      </w:r>
    </w:p>
    <w:p w14:paraId="0243177B"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pPr>
    </w:p>
    <w:p w14:paraId="62E88062" w14:textId="3C43280F" w:rsidR="00E56086" w:rsidRDefault="00E56086" w:rsidP="00AB7A11">
      <w:pPr>
        <w:tabs>
          <w:tab w:val="left" w:pos="244"/>
          <w:tab w:val="left" w:pos="848"/>
          <w:tab w:val="left" w:pos="1452"/>
          <w:tab w:val="left" w:pos="2056"/>
          <w:tab w:val="left" w:pos="2674"/>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77648DBB" w14:textId="77777777" w:rsidR="00E330CF" w:rsidRPr="00EF7AEC" w:rsidRDefault="00E330CF" w:rsidP="00AB7A11">
      <w:pPr>
        <w:tabs>
          <w:tab w:val="left" w:pos="244"/>
          <w:tab w:val="left" w:pos="848"/>
          <w:tab w:val="left" w:pos="1452"/>
          <w:tab w:val="left" w:pos="2056"/>
          <w:tab w:val="left" w:pos="2674"/>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0C920862" w14:textId="5DF1DDAC"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EF7AEC">
        <w:t>2503</w:t>
      </w:r>
      <w:r w:rsidRPr="00EF7AEC">
        <w:noBreakHyphen/>
        <w:t>01</w:t>
      </w:r>
      <w:r w:rsidRPr="00EF7AEC">
        <w:tab/>
        <w:t>PURPOSE</w:t>
      </w:r>
      <w:r w:rsidR="009C6889">
        <w:t>S</w:t>
      </w:r>
      <w:r w:rsidR="00896DFC" w:rsidRPr="00EF7AEC">
        <w:fldChar w:fldCharType="begin"/>
      </w:r>
      <w:r w:rsidRPr="00EF7AEC">
        <w:instrText>tc \l1 "</w:instrText>
      </w:r>
      <w:bookmarkStart w:id="1" w:name="_Toc31611638"/>
      <w:r w:rsidRPr="00EF7AEC">
        <w:instrText>2503</w:instrText>
      </w:r>
      <w:r w:rsidRPr="00EF7AEC">
        <w:noBreakHyphen/>
        <w:instrText>01</w:instrText>
      </w:r>
      <w:r w:rsidRPr="00EF7AEC">
        <w:tab/>
        <w:instrText>PURPOSE</w:instrText>
      </w:r>
      <w:r w:rsidR="009C6889">
        <w:instrText>S</w:instrText>
      </w:r>
      <w:bookmarkEnd w:id="1"/>
      <w:r w:rsidR="00896DFC" w:rsidRPr="00EF7AEC">
        <w:fldChar w:fldCharType="end"/>
      </w:r>
    </w:p>
    <w:p w14:paraId="59585484"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AF3FA5" w14:textId="7FF848B2"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01.01</w:t>
      </w:r>
      <w:r w:rsidRPr="00EF7AEC">
        <w:tab/>
        <w:t>To specify the policy used for the NRC</w:t>
      </w:r>
      <w:r w:rsidR="00055CB7">
        <w:t>’</w:t>
      </w:r>
      <w:r w:rsidRPr="00EF7AEC">
        <w:t xml:space="preserve">s inspection of the Inspections, Tests, Analyses, and Acceptance Criteria (ITAAC) of a combined license </w:t>
      </w:r>
      <w:ins w:id="2" w:author="Webb, Michael" w:date="2019-10-09T09:35:00Z">
        <w:r w:rsidR="00425C38">
          <w:t xml:space="preserve">(COL) </w:t>
        </w:r>
      </w:ins>
      <w:r w:rsidRPr="00EF7AEC">
        <w:t xml:space="preserve">or Limited Work Authorization (LWA). </w:t>
      </w:r>
    </w:p>
    <w:p w14:paraId="5A2961CD"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99CC8B" w14:textId="21667334"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01.02</w:t>
      </w:r>
      <w:r w:rsidRPr="00EF7AEC">
        <w:tab/>
        <w:t xml:space="preserve">To provide guidance for inspections intended to support the determination, in accordance with </w:t>
      </w:r>
      <w:ins w:id="3" w:author="Webb, Michael" w:date="2019-10-09T08:59:00Z">
        <w:r w:rsidR="0085590D">
          <w:t xml:space="preserve">Title 10 of the </w:t>
        </w:r>
        <w:r w:rsidR="0085590D" w:rsidRPr="00A05F9F">
          <w:rPr>
            <w:i/>
          </w:rPr>
          <w:t>Code of Federal Regulations</w:t>
        </w:r>
        <w:r w:rsidR="0085590D">
          <w:t xml:space="preserve"> Part 52, Section 103(g)</w:t>
        </w:r>
      </w:ins>
      <w:ins w:id="4" w:author="Webb, Michael" w:date="2019-10-09T09:00:00Z">
        <w:r w:rsidR="0085590D">
          <w:t xml:space="preserve"> (</w:t>
        </w:r>
      </w:ins>
      <w:r w:rsidRPr="00EF7AEC">
        <w:t>10</w:t>
      </w:r>
      <w:r w:rsidR="00142920">
        <w:t> </w:t>
      </w:r>
      <w:r w:rsidRPr="00EF7AEC">
        <w:t>CFR 52.103(g)</w:t>
      </w:r>
      <w:ins w:id="5" w:author="Webb, Michael" w:date="2019-10-09T09:00:00Z">
        <w:r w:rsidR="0085590D">
          <w:t>)</w:t>
        </w:r>
      </w:ins>
      <w:r w:rsidRPr="00EF7AEC">
        <w:t>, that the acceptance criteria in the combined license have been met.</w:t>
      </w:r>
    </w:p>
    <w:p w14:paraId="2748A685"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2914BC"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0D3C2A" w14:textId="77777777" w:rsidR="00522E03" w:rsidRPr="00EF7AEC" w:rsidRDefault="000D354C" w:rsidP="00E72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EF7AEC">
        <w:t>2503</w:t>
      </w:r>
      <w:r w:rsidRPr="00EF7AEC">
        <w:noBreakHyphen/>
        <w:t>02</w:t>
      </w:r>
      <w:r w:rsidRPr="00EF7AEC">
        <w:tab/>
        <w:t>OBJECTIVES</w:t>
      </w:r>
      <w:r w:rsidR="00896DFC" w:rsidRPr="00EF7AEC">
        <w:fldChar w:fldCharType="begin"/>
      </w:r>
      <w:r w:rsidRPr="00EF7AEC">
        <w:instrText>tc \l1 "</w:instrText>
      </w:r>
      <w:bookmarkStart w:id="6" w:name="_Toc31611639"/>
      <w:r w:rsidRPr="00EF7AEC">
        <w:instrText>2503</w:instrText>
      </w:r>
      <w:r w:rsidRPr="00EF7AEC">
        <w:noBreakHyphen/>
        <w:instrText>02</w:instrText>
      </w:r>
      <w:r w:rsidRPr="00EF7AEC">
        <w:tab/>
        <w:instrText>OBJECTIVES</w:instrText>
      </w:r>
      <w:bookmarkEnd w:id="6"/>
      <w:r w:rsidR="00896DFC" w:rsidRPr="00EF7AEC">
        <w:fldChar w:fldCharType="end"/>
      </w:r>
    </w:p>
    <w:p w14:paraId="1EC9DA82"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D074BF"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02.01</w:t>
      </w:r>
      <w:r w:rsidRPr="00EF7AEC">
        <w:tab/>
        <w:t xml:space="preserve">To provide guidance to inspectors on inspection of ITAAC-related work activities. </w:t>
      </w:r>
    </w:p>
    <w:p w14:paraId="181B9878"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B503EA" w14:textId="55D6C421"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02.02</w:t>
      </w:r>
      <w:r w:rsidRPr="00EF7AEC">
        <w:tab/>
        <w:t>To provide a sufficient basis to support the determination in accordance with 10 CFR 52.103(g) that the acceptance criteria in a combined license have been met.</w:t>
      </w:r>
    </w:p>
    <w:p w14:paraId="3C641D6C"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C983FC"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D94CE3" w14:textId="63FEBA03" w:rsidR="00B22A24"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EF7AEC">
        <w:t>2503</w:t>
      </w:r>
      <w:r w:rsidRPr="00EF7AEC">
        <w:noBreakHyphen/>
        <w:t>03</w:t>
      </w:r>
      <w:r w:rsidRPr="00EF7AEC">
        <w:tab/>
        <w:t>DEFINITIONS</w:t>
      </w:r>
      <w:r w:rsidR="009E7958">
        <w:fldChar w:fldCharType="begin"/>
      </w:r>
      <w:r w:rsidR="009E7958">
        <w:instrText xml:space="preserve"> TC "</w:instrText>
      </w:r>
      <w:bookmarkStart w:id="7" w:name="_Toc31611640"/>
      <w:r w:rsidR="009E7958" w:rsidRPr="00A01DE2">
        <w:instrText>2503</w:instrText>
      </w:r>
      <w:r w:rsidR="009E7958" w:rsidRPr="00A01DE2">
        <w:noBreakHyphen/>
        <w:instrText>03</w:instrText>
      </w:r>
      <w:r w:rsidR="009E7958" w:rsidRPr="00A01DE2">
        <w:tab/>
        <w:instrText>DEFINITIONS</w:instrText>
      </w:r>
      <w:bookmarkEnd w:id="7"/>
      <w:r w:rsidR="009E7958">
        <w:instrText xml:space="preserve">" \f C \l "1" </w:instrText>
      </w:r>
      <w:r w:rsidR="009E7958">
        <w:fldChar w:fldCharType="end"/>
      </w:r>
    </w:p>
    <w:p w14:paraId="0367815A" w14:textId="77777777" w:rsidR="00B22A24" w:rsidRPr="00EF7AEC" w:rsidRDefault="00B22A24"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p>
    <w:p w14:paraId="34DA07DA" w14:textId="47A737E2"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EF7AEC">
        <w:t>03.01</w:t>
      </w:r>
      <w:r w:rsidRPr="00EF7AEC">
        <w:tab/>
      </w:r>
      <w:r w:rsidRPr="00EF7AEC">
        <w:rPr>
          <w:u w:val="single"/>
        </w:rPr>
        <w:t xml:space="preserve">Definitions </w:t>
      </w:r>
      <w:r w:rsidR="00E20B19" w:rsidRPr="00EF7AEC">
        <w:rPr>
          <w:u w:val="single"/>
        </w:rPr>
        <w:t>can be found</w:t>
      </w:r>
      <w:r w:rsidRPr="00EF7AEC">
        <w:rPr>
          <w:u w:val="single"/>
        </w:rPr>
        <w:t xml:space="preserve"> in Manual Chapter 2506</w:t>
      </w:r>
      <w:r w:rsidRPr="00EF7AEC">
        <w:t>.</w:t>
      </w:r>
    </w:p>
    <w:p w14:paraId="2B6C0BD7"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0F022E"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D39F10"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rsidRPr="00EF7AEC">
        <w:t>2503</w:t>
      </w:r>
      <w:r w:rsidRPr="00EF7AEC">
        <w:noBreakHyphen/>
        <w:t>04</w:t>
      </w:r>
      <w:r w:rsidRPr="00EF7AEC">
        <w:tab/>
        <w:t>RESPONSIBILITIES AND AUTHORITIES</w:t>
      </w:r>
      <w:r w:rsidR="00896DFC" w:rsidRPr="00EF7AEC">
        <w:fldChar w:fldCharType="begin"/>
      </w:r>
      <w:r w:rsidRPr="00EF7AEC">
        <w:instrText>tc \l1 "</w:instrText>
      </w:r>
      <w:bookmarkStart w:id="8" w:name="_Toc31611641"/>
      <w:r w:rsidRPr="00EF7AEC">
        <w:instrText>2503</w:instrText>
      </w:r>
      <w:r w:rsidRPr="00EF7AEC">
        <w:noBreakHyphen/>
        <w:instrText>04</w:instrText>
      </w:r>
      <w:r w:rsidRPr="00EF7AEC">
        <w:tab/>
        <w:instrText>RESPONSIBILITIES AND AUTHORITIES</w:instrText>
      </w:r>
      <w:bookmarkEnd w:id="8"/>
      <w:r w:rsidR="00896DFC" w:rsidRPr="00EF7AEC">
        <w:fldChar w:fldCharType="end"/>
      </w:r>
    </w:p>
    <w:p w14:paraId="068A0880"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74C840" w14:textId="301EB13C"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pPr>
      <w:r w:rsidRPr="00EF7AEC">
        <w:t>04.01</w:t>
      </w:r>
      <w:r w:rsidRPr="00EF7AEC">
        <w:tab/>
      </w:r>
      <w:r w:rsidRPr="00EF7AEC">
        <w:rPr>
          <w:u w:val="single"/>
        </w:rPr>
        <w:t>Office of</w:t>
      </w:r>
      <w:r w:rsidR="005A7D34">
        <w:rPr>
          <w:u w:val="single"/>
        </w:rPr>
        <w:t xml:space="preserve"> </w:t>
      </w:r>
      <w:ins w:id="9" w:author="Welch, Christopher" w:date="2019-10-01T09:30:00Z">
        <w:r w:rsidR="003A4C7F">
          <w:rPr>
            <w:u w:val="single"/>
          </w:rPr>
          <w:t>Nuclear Reactor Regulation (NRR)</w:t>
        </w:r>
      </w:ins>
      <w:r w:rsidRPr="00EF7AEC">
        <w:t xml:space="preserve">.  The Director, </w:t>
      </w:r>
      <w:ins w:id="10" w:author="Welch, Christopher" w:date="2019-10-01T09:30:00Z">
        <w:r w:rsidR="003A4C7F" w:rsidRPr="00EF7AEC">
          <w:t>NR</w:t>
        </w:r>
        <w:r w:rsidR="003A4C7F">
          <w:t>R</w:t>
        </w:r>
      </w:ins>
      <w:r w:rsidRPr="00EF7AEC">
        <w:t>, has responsibility for:</w:t>
      </w:r>
    </w:p>
    <w:p w14:paraId="33333078"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D730C1" w14:textId="553BC706" w:rsidR="00522E03" w:rsidRPr="00EF7AEC" w:rsidRDefault="000D354C" w:rsidP="00795C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pPr>
      <w:r w:rsidRPr="00EF7AEC">
        <w:t>a.</w:t>
      </w:r>
      <w:r w:rsidRPr="00EF7AEC">
        <w:tab/>
        <w:t xml:space="preserve">Providing the overall direction of the construction inspection program and directing the development and implementation of policies, programs and </w:t>
      </w:r>
      <w:r w:rsidR="007212A2" w:rsidRPr="00EF7AEC">
        <w:t>procedures for</w:t>
      </w:r>
      <w:r w:rsidRPr="00EF7AEC">
        <w:t xml:space="preserve"> the construction inspection program.</w:t>
      </w:r>
    </w:p>
    <w:p w14:paraId="537628B0"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03DA33"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b.</w:t>
      </w:r>
      <w:r w:rsidRPr="00EF7AEC">
        <w:tab/>
        <w:t>Providing inspector resources to support and augment regional inspector resources assigned to construction projects.</w:t>
      </w:r>
    </w:p>
    <w:p w14:paraId="69D6D6CD"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8262D0" w14:textId="0AA6BBB0" w:rsidR="00C3446F" w:rsidRDefault="000D354C" w:rsidP="00DB6871">
      <w:pPr>
        <w:ind w:left="810" w:hanging="540"/>
        <w:rPr>
          <w:ins w:id="11" w:author="Welch, Christopher" w:date="2020-02-10T14:34:00Z"/>
        </w:rPr>
        <w:sectPr w:rsidR="00C3446F" w:rsidSect="008606FC">
          <w:headerReference w:type="default" r:id="rId13"/>
          <w:footerReference w:type="default" r:id="rId14"/>
          <w:pgSz w:w="12240" w:h="15840"/>
          <w:pgMar w:top="1440" w:right="1440" w:bottom="1440" w:left="1440" w:header="720" w:footer="720" w:gutter="0"/>
          <w:pgNumType w:start="1"/>
          <w:cols w:space="720"/>
          <w:noEndnote/>
          <w:docGrid w:linePitch="326"/>
        </w:sectPr>
      </w:pPr>
      <w:r w:rsidRPr="00EF7AEC">
        <w:t>c.</w:t>
      </w:r>
      <w:r w:rsidRPr="00EF7AEC">
        <w:tab/>
        <w:t xml:space="preserve">Making the recommendation to the Commission regarding a determination pursuant to 10 CFR 52.103(g) that the acceptance criteria have been successfully completed. </w:t>
      </w:r>
    </w:p>
    <w:p w14:paraId="31FF2AD1" w14:textId="5D04C8C0" w:rsidR="00522E03"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pPr>
      <w:r w:rsidRPr="00EF7AEC">
        <w:lastRenderedPageBreak/>
        <w:t>04.02</w:t>
      </w:r>
      <w:r w:rsidRPr="00EF7AEC">
        <w:tab/>
      </w:r>
      <w:r w:rsidRPr="00EF7AEC">
        <w:rPr>
          <w:u w:val="single"/>
        </w:rPr>
        <w:t>Region II Office</w:t>
      </w:r>
      <w:r w:rsidRPr="00EF7AEC">
        <w:t xml:space="preserve">. </w:t>
      </w:r>
      <w:r w:rsidR="0069729D">
        <w:t xml:space="preserve"> </w:t>
      </w:r>
      <w:r w:rsidRPr="00EF7AEC">
        <w:t>The Regional Administrator has responsibility for:</w:t>
      </w:r>
    </w:p>
    <w:p w14:paraId="4A6DFEE5" w14:textId="77777777" w:rsidR="00C3446F" w:rsidRPr="00EF7AEC" w:rsidRDefault="00C3446F"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pPr>
    </w:p>
    <w:p w14:paraId="76F30012" w14:textId="39C5E363" w:rsidR="00522E03" w:rsidRPr="000D4155" w:rsidRDefault="000D354C" w:rsidP="005A7D34">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D4155">
        <w:t xml:space="preserve">Supporting the finding required by 10 CFR 52.103(g) by informing the Director, </w:t>
      </w:r>
      <w:ins w:id="12" w:author="Welch, Christopher" w:date="2019-10-01T09:31:00Z">
        <w:r w:rsidR="003A4C7F" w:rsidRPr="000D4155">
          <w:t>NR</w:t>
        </w:r>
        <w:r w:rsidR="003A4C7F">
          <w:t>R</w:t>
        </w:r>
      </w:ins>
      <w:r w:rsidRPr="000D4155">
        <w:t>, on the licensee</w:t>
      </w:r>
      <w:r w:rsidR="003A4C7F" w:rsidRPr="0069729D">
        <w:t>’</w:t>
      </w:r>
      <w:r w:rsidRPr="000D4155">
        <w:t>s completion of the ITAAC, the plant</w:t>
      </w:r>
      <w:r w:rsidR="003A4C7F">
        <w:t>’</w:t>
      </w:r>
      <w:r w:rsidRPr="000D4155">
        <w:t xml:space="preserve">s readiness to load fuel, and the overall readiness for operation. </w:t>
      </w:r>
    </w:p>
    <w:p w14:paraId="6356B104" w14:textId="77777777" w:rsidR="000D4155" w:rsidRPr="000D4155" w:rsidRDefault="000D4155" w:rsidP="005A7D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pPr>
    </w:p>
    <w:p w14:paraId="0FD1E336" w14:textId="55FB650B"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04.03</w:t>
      </w:r>
      <w:r w:rsidR="008D61C8">
        <w:tab/>
      </w:r>
      <w:r w:rsidRPr="00EF7AEC">
        <w:rPr>
          <w:u w:val="single"/>
        </w:rPr>
        <w:t>Region II Construction Inspection Staff</w:t>
      </w:r>
      <w:r w:rsidRPr="00EF7AEC">
        <w:t xml:space="preserve">.  The Region </w:t>
      </w:r>
      <w:r w:rsidR="007212A2" w:rsidRPr="00EF7AEC">
        <w:t>II staff</w:t>
      </w:r>
      <w:r w:rsidR="00E20B19" w:rsidRPr="00EF7AEC">
        <w:t xml:space="preserve"> </w:t>
      </w:r>
      <w:r w:rsidRPr="00EF7AEC">
        <w:t>has responsibility for:</w:t>
      </w:r>
    </w:p>
    <w:p w14:paraId="020652A8"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9DA7CF"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a.</w:t>
      </w:r>
      <w:r w:rsidRPr="00EF7AEC">
        <w:tab/>
        <w:t>Implementing the construction inspection program and documenting inspection findings.</w:t>
      </w:r>
    </w:p>
    <w:p w14:paraId="063B938F"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9899E2" w14:textId="77B12A53"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b.</w:t>
      </w:r>
      <w:r w:rsidRPr="00EF7AEC">
        <w:tab/>
        <w:t xml:space="preserve">Providing </w:t>
      </w:r>
      <w:ins w:id="13" w:author="Welch, Christopher" w:date="2019-10-01T09:32:00Z">
        <w:r w:rsidR="003A4C7F" w:rsidRPr="00EF7AEC">
          <w:t>NR</w:t>
        </w:r>
        <w:r w:rsidR="003A4C7F">
          <w:t>R</w:t>
        </w:r>
        <w:r w:rsidR="003A4C7F" w:rsidRPr="00EF7AEC">
          <w:t xml:space="preserve"> </w:t>
        </w:r>
      </w:ins>
      <w:r w:rsidRPr="00EF7AEC">
        <w:t>with the status of inspections related to specific ITAAC.</w:t>
      </w:r>
    </w:p>
    <w:p w14:paraId="17545124"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B983FC" w14:textId="77777777" w:rsidR="00E20B19"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c.</w:t>
      </w:r>
      <w:r w:rsidRPr="00EF7AEC">
        <w:tab/>
        <w:t>Coordinating the development of the site inspection plan</w:t>
      </w:r>
      <w:r w:rsidR="00E20B19" w:rsidRPr="00EF7AEC">
        <w:t>s</w:t>
      </w:r>
      <w:r w:rsidRPr="00EF7AEC">
        <w:t>.</w:t>
      </w:r>
    </w:p>
    <w:p w14:paraId="20090CFA" w14:textId="77777777" w:rsidR="00E20B19" w:rsidRPr="00EF7AEC" w:rsidRDefault="00E20B19"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438FAA" w14:textId="2ED23776" w:rsidR="00E20B19" w:rsidRDefault="009E3C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pPr>
      <w:r w:rsidRPr="00EF7AEC">
        <w:t>d</w:t>
      </w:r>
      <w:r w:rsidR="00E20B19" w:rsidRPr="00EF7AEC">
        <w:t>.</w:t>
      </w:r>
      <w:r w:rsidR="00E20B19" w:rsidRPr="00EF7AEC">
        <w:tab/>
      </w:r>
      <w:r w:rsidR="000D354C" w:rsidRPr="00EF7AEC">
        <w:t xml:space="preserve">Ensuring that the necessary inspection record is maintained </w:t>
      </w:r>
      <w:r w:rsidR="00E20B19" w:rsidRPr="00EF7AEC">
        <w:t xml:space="preserve">in </w:t>
      </w:r>
      <w:r w:rsidRPr="00EF7AEC">
        <w:t xml:space="preserve">the </w:t>
      </w:r>
      <w:r w:rsidR="000D354C" w:rsidRPr="00EF7AEC">
        <w:t>Construction Inspection Program Information Management System</w:t>
      </w:r>
      <w:r w:rsidRPr="00EF7AEC">
        <w:t xml:space="preserve"> (CIPIMS)</w:t>
      </w:r>
      <w:r w:rsidR="00E20B19" w:rsidRPr="00EF7AEC">
        <w:t xml:space="preserve"> </w:t>
      </w:r>
      <w:r w:rsidR="003A4C7F">
        <w:t>for</w:t>
      </w:r>
      <w:r w:rsidR="003A4C7F" w:rsidRPr="00EF7AEC">
        <w:t xml:space="preserve"> </w:t>
      </w:r>
      <w:r w:rsidR="000D354C" w:rsidRPr="00EF7AEC">
        <w:t>determination of satisfactory ITAAC completion.</w:t>
      </w:r>
    </w:p>
    <w:p w14:paraId="51A66429" w14:textId="77777777" w:rsidR="00E23586" w:rsidRDefault="00E23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pPr>
    </w:p>
    <w:p w14:paraId="485638EA" w14:textId="2716C7F6" w:rsidR="00E23586" w:rsidRPr="00EF7AEC" w:rsidRDefault="00E23586"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pPr>
      <w:r>
        <w:t>e.</w:t>
      </w:r>
      <w:r>
        <w:tab/>
      </w:r>
      <w:r w:rsidRPr="00EF7AEC">
        <w:t>Integrating all the inspection findings to develop an overall assessment of licensee performance as described in IMC 2505</w:t>
      </w:r>
      <w:r>
        <w:t xml:space="preserve">, </w:t>
      </w:r>
      <w:r w:rsidRPr="0085590D">
        <w:t>Periodic Assessment of Construction Inspection Program Results</w:t>
      </w:r>
      <w:r w:rsidRPr="00EF7AEC">
        <w:t>.</w:t>
      </w:r>
    </w:p>
    <w:p w14:paraId="38EB331E"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14CEE1" w14:textId="0BF0E26B"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04.04</w:t>
      </w:r>
      <w:r w:rsidR="008D61C8">
        <w:tab/>
      </w:r>
      <w:ins w:id="14" w:author="Welch, Christopher" w:date="2019-10-01T09:33:00Z">
        <w:r w:rsidR="003A4C7F">
          <w:rPr>
            <w:u w:val="single"/>
          </w:rPr>
          <w:t>Vogtle Project Office (VPO)</w:t>
        </w:r>
      </w:ins>
      <w:r w:rsidR="009E3CC5" w:rsidRPr="00EF7AEC">
        <w:rPr>
          <w:u w:val="single"/>
        </w:rPr>
        <w:t xml:space="preserve"> Staff</w:t>
      </w:r>
      <w:r w:rsidRPr="00EF7AEC">
        <w:t xml:space="preserve">.  The </w:t>
      </w:r>
      <w:ins w:id="15" w:author="Welch, Christopher" w:date="2019-10-01T09:33:00Z">
        <w:r w:rsidR="003A4C7F">
          <w:t>VPO</w:t>
        </w:r>
        <w:r w:rsidR="003A4C7F" w:rsidRPr="00EF7AEC">
          <w:t xml:space="preserve"> </w:t>
        </w:r>
      </w:ins>
      <w:r w:rsidRPr="00EF7AEC">
        <w:t>Staff has responsibility for:</w:t>
      </w:r>
    </w:p>
    <w:p w14:paraId="6351646E"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86AFDF"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a.</w:t>
      </w:r>
      <w:r w:rsidRPr="00EF7AEC">
        <w:tab/>
        <w:t>Administering and monitoring the execution of the construction inspection program.</w:t>
      </w:r>
    </w:p>
    <w:p w14:paraId="7E15C4AA"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26B8FA" w14:textId="77777777"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b.</w:t>
      </w:r>
      <w:r w:rsidRPr="00EF7AEC">
        <w:tab/>
        <w:t>Ensuring the requisite inspection procedures are maintained current and accurate.</w:t>
      </w:r>
    </w:p>
    <w:p w14:paraId="7C93152D"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A04EB1" w14:textId="6398B6B2" w:rsidR="00E70F48" w:rsidRPr="00EF7AEC" w:rsidRDefault="00E20B19"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c.</w:t>
      </w:r>
      <w:r w:rsidR="000D354C" w:rsidRPr="00EF7AEC">
        <w:tab/>
        <w:t>Maintai</w:t>
      </w:r>
      <w:r w:rsidR="00336BA8" w:rsidRPr="00EF7AEC">
        <w:t>ning</w:t>
      </w:r>
      <w:r w:rsidR="000D354C" w:rsidRPr="00EF7AEC">
        <w:t xml:space="preserve"> </w:t>
      </w:r>
      <w:ins w:id="16" w:author="Hall, Victor" w:date="2020-02-07T15:11:00Z">
        <w:r w:rsidR="0088274D" w:rsidRPr="00EF7AEC">
          <w:t>and ensur</w:t>
        </w:r>
      </w:ins>
      <w:ins w:id="17" w:author="Michael Webb" w:date="2020-02-11T10:18:00Z">
        <w:r w:rsidR="006F5018">
          <w:t>ing</w:t>
        </w:r>
      </w:ins>
      <w:ins w:id="18" w:author="Hall, Victor" w:date="2020-02-07T15:11:00Z">
        <w:r w:rsidR="0088274D" w:rsidRPr="00EF7AEC">
          <w:t xml:space="preserve"> the accuracy of </w:t>
        </w:r>
      </w:ins>
      <w:r w:rsidR="000D354C" w:rsidRPr="00EF7AEC">
        <w:t>CIPIMS.</w:t>
      </w:r>
    </w:p>
    <w:p w14:paraId="6DF7B324" w14:textId="77777777" w:rsidR="009E3CC5" w:rsidRPr="00EF7AEC" w:rsidRDefault="009E3CC5"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9D312E" w14:textId="6AE3483D" w:rsidR="00E23586" w:rsidRPr="00E23586" w:rsidRDefault="004121D2" w:rsidP="00E23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t>d</w:t>
      </w:r>
      <w:r w:rsidR="00E23586">
        <w:t>.</w:t>
      </w:r>
      <w:r w:rsidR="00E23586">
        <w:tab/>
      </w:r>
      <w:r w:rsidR="00E23586" w:rsidRPr="00E23586">
        <w:t xml:space="preserve">Publishing notices in the </w:t>
      </w:r>
      <w:r w:rsidR="00E23586" w:rsidRPr="00703E53">
        <w:rPr>
          <w:i/>
        </w:rPr>
        <w:t>Federal Register</w:t>
      </w:r>
      <w:r w:rsidR="00E23586" w:rsidRPr="00E23586">
        <w:t xml:space="preserve"> of the successful completion of ITAAC in accordance with 10 CFR 52.99.</w:t>
      </w:r>
    </w:p>
    <w:p w14:paraId="2FAFD7E9" w14:textId="77777777" w:rsidR="00E23586" w:rsidRPr="00EF7AEC" w:rsidRDefault="00E23586" w:rsidP="003D76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681E68"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635639" w14:textId="0191CA3C"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2503</w:t>
      </w:r>
      <w:r w:rsidRPr="00EF7AEC">
        <w:noBreakHyphen/>
        <w:t>0</w:t>
      </w:r>
      <w:r w:rsidR="00E821EB">
        <w:t>5</w:t>
      </w:r>
      <w:r w:rsidR="00E821EB">
        <w:tab/>
      </w:r>
      <w:r w:rsidRPr="00EF7AEC">
        <w:t>REQUIREMENTS</w:t>
      </w:r>
      <w:r w:rsidR="003D5A75">
        <w:fldChar w:fldCharType="begin"/>
      </w:r>
      <w:r w:rsidR="003D5A75">
        <w:instrText xml:space="preserve"> TC "</w:instrText>
      </w:r>
      <w:bookmarkStart w:id="19" w:name="_Toc31611642"/>
      <w:r w:rsidR="003D5A75" w:rsidRPr="005D7FB6">
        <w:instrText>2503</w:instrText>
      </w:r>
      <w:r w:rsidR="003D5A75" w:rsidRPr="005D7FB6">
        <w:noBreakHyphen/>
        <w:instrText>05</w:instrText>
      </w:r>
      <w:r w:rsidR="003D5A75" w:rsidRPr="005D7FB6">
        <w:tab/>
        <w:instrText>REQUIREMENTS</w:instrText>
      </w:r>
      <w:bookmarkEnd w:id="19"/>
      <w:r w:rsidR="003D5A75">
        <w:instrText xml:space="preserve">" \f C \l "1" </w:instrText>
      </w:r>
      <w:r w:rsidR="003D5A75">
        <w:fldChar w:fldCharType="end"/>
      </w:r>
      <w:r w:rsidRPr="00EF7AEC">
        <w:t xml:space="preserve"> </w:t>
      </w:r>
    </w:p>
    <w:p w14:paraId="6EEF8565"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DD78D6" w14:textId="10030843" w:rsidR="00522E03" w:rsidRPr="00EF7AEC" w:rsidRDefault="007212A2"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rsidR="00A83CBD">
        <w:t>5</w:t>
      </w:r>
      <w:r w:rsidRPr="00EF7AEC">
        <w:t>.01</w:t>
      </w:r>
      <w:r w:rsidR="008D61C8">
        <w:tab/>
      </w:r>
      <w:r w:rsidRPr="000D4155">
        <w:rPr>
          <w:u w:val="single"/>
        </w:rPr>
        <w:t>I</w:t>
      </w:r>
      <w:r w:rsidR="00D64E30">
        <w:rPr>
          <w:u w:val="single"/>
        </w:rPr>
        <w:t>TAAC-related Construction I</w:t>
      </w:r>
      <w:r w:rsidRPr="000D4155">
        <w:rPr>
          <w:u w:val="single"/>
        </w:rPr>
        <w:t>nspection</w:t>
      </w:r>
      <w:r w:rsidR="00F17AC4">
        <w:rPr>
          <w:u w:val="single"/>
        </w:rPr>
        <w:fldChar w:fldCharType="begin"/>
      </w:r>
      <w:r w:rsidR="00F17AC4">
        <w:instrText xml:space="preserve"> TC "</w:instrText>
      </w:r>
      <w:bookmarkStart w:id="20" w:name="_Toc31611643"/>
      <w:r w:rsidR="00F17AC4" w:rsidRPr="00BB1D72">
        <w:instrText xml:space="preserve">05.01 </w:instrText>
      </w:r>
      <w:r w:rsidR="00F17AC4" w:rsidRPr="00BB1D72">
        <w:rPr>
          <w:u w:val="single"/>
        </w:rPr>
        <w:instrText>ITAAC-related Construction Inspection</w:instrText>
      </w:r>
      <w:bookmarkEnd w:id="20"/>
      <w:r w:rsidR="00F17AC4">
        <w:instrText xml:space="preserve">" \f C \l "2" </w:instrText>
      </w:r>
      <w:r w:rsidR="00F17AC4">
        <w:rPr>
          <w:u w:val="single"/>
        </w:rPr>
        <w:fldChar w:fldCharType="end"/>
      </w:r>
      <w:r w:rsidR="000D354C" w:rsidRPr="00EF7AEC">
        <w:rPr>
          <w:u w:val="single"/>
        </w:rPr>
        <w:t>.</w:t>
      </w:r>
      <w:r w:rsidR="003D5A75">
        <w:rPr>
          <w:u w:val="single"/>
        </w:rPr>
        <w:t xml:space="preserve"> </w:t>
      </w:r>
      <w:r w:rsidR="000D354C" w:rsidRPr="00EF7AEC">
        <w:t xml:space="preserve"> The </w:t>
      </w:r>
      <w:ins w:id="21" w:author="Webb, Michael" w:date="2019-10-09T09:26:00Z">
        <w:r w:rsidR="00425C38">
          <w:t xml:space="preserve">NRC staff will perform </w:t>
        </w:r>
      </w:ins>
      <w:ins w:id="22" w:author="Webb, Michael" w:date="2019-10-09T09:27:00Z">
        <w:r w:rsidR="00425C38">
          <w:t xml:space="preserve">the </w:t>
        </w:r>
      </w:ins>
      <w:ins w:id="23" w:author="Webb, Michael" w:date="2019-10-09T09:26:00Z">
        <w:r w:rsidR="00425C38">
          <w:t xml:space="preserve">inspections </w:t>
        </w:r>
      </w:ins>
      <w:ins w:id="24" w:author="Webb, Michael" w:date="2019-10-09T09:28:00Z">
        <w:r w:rsidR="00425C38">
          <w:t xml:space="preserve">listed in Appendix A </w:t>
        </w:r>
      </w:ins>
      <w:ins w:id="25" w:author="Webb, Michael" w:date="2019-10-09T09:26:00Z">
        <w:r w:rsidR="00425C38">
          <w:t>to evaluate the lic</w:t>
        </w:r>
      </w:ins>
      <w:ins w:id="26" w:author="Webb, Michael" w:date="2019-10-09T09:27:00Z">
        <w:r w:rsidR="00425C38">
          <w:t xml:space="preserve">ensee’s </w:t>
        </w:r>
        <w:r w:rsidR="00425C38" w:rsidRPr="00EF7AEC">
          <w:t>ITAAC-related construction activities</w:t>
        </w:r>
      </w:ins>
      <w:ins w:id="27" w:author="Webb, Michael" w:date="2019-10-09T09:30:00Z">
        <w:r w:rsidR="00425C38">
          <w:t xml:space="preserve">. </w:t>
        </w:r>
      </w:ins>
    </w:p>
    <w:p w14:paraId="4C71A167"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F4B080" w14:textId="74A5AE51" w:rsidR="00E91D91" w:rsidRDefault="007212A2" w:rsidP="00425C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rsidR="00D64E30">
        <w:t>5</w:t>
      </w:r>
      <w:r w:rsidRPr="00EF7AEC">
        <w:t>.0</w:t>
      </w:r>
      <w:r w:rsidR="00425C38">
        <w:t>2</w:t>
      </w:r>
      <w:r w:rsidR="008D61C8">
        <w:tab/>
      </w:r>
      <w:r w:rsidRPr="000D4155">
        <w:rPr>
          <w:u w:val="single"/>
        </w:rPr>
        <w:t>Inspection</w:t>
      </w:r>
      <w:r w:rsidR="000D354C" w:rsidRPr="000D4155">
        <w:rPr>
          <w:u w:val="single"/>
        </w:rPr>
        <w:t xml:space="preserve"> Planning</w:t>
      </w:r>
      <w:r w:rsidR="00F17AC4">
        <w:rPr>
          <w:u w:val="single"/>
        </w:rPr>
        <w:fldChar w:fldCharType="begin"/>
      </w:r>
      <w:r w:rsidR="00F17AC4">
        <w:instrText xml:space="preserve"> TC "</w:instrText>
      </w:r>
      <w:bookmarkStart w:id="28" w:name="_Toc31611644"/>
      <w:r w:rsidR="00F17AC4" w:rsidRPr="00BB1D72">
        <w:instrText xml:space="preserve">05.02 </w:instrText>
      </w:r>
      <w:r w:rsidR="00F17AC4" w:rsidRPr="00BB1D72">
        <w:rPr>
          <w:u w:val="single"/>
        </w:rPr>
        <w:instrText>Inspection Planning</w:instrText>
      </w:r>
      <w:bookmarkEnd w:id="28"/>
      <w:r w:rsidR="00F17AC4">
        <w:instrText xml:space="preserve">" \f C \l "2" </w:instrText>
      </w:r>
      <w:r w:rsidR="00F17AC4">
        <w:rPr>
          <w:u w:val="single"/>
        </w:rPr>
        <w:fldChar w:fldCharType="end"/>
      </w:r>
      <w:r w:rsidR="000D354C" w:rsidRPr="00EF7AEC">
        <w:t>.</w:t>
      </w:r>
      <w:r w:rsidR="003D5A75">
        <w:t xml:space="preserve"> </w:t>
      </w:r>
      <w:r w:rsidR="000D354C" w:rsidRPr="00EF7AEC">
        <w:t xml:space="preserve"> The staff shall develop </w:t>
      </w:r>
      <w:ins w:id="29" w:author="Webb, Michael" w:date="2019-11-18T10:06:00Z">
        <w:r w:rsidR="00335879">
          <w:t xml:space="preserve">and maintain </w:t>
        </w:r>
      </w:ins>
      <w:r w:rsidR="000D354C" w:rsidRPr="00EF7AEC">
        <w:t>an inspection plan to verify that</w:t>
      </w:r>
      <w:ins w:id="30" w:author="Welch, Christopher" w:date="2020-02-10T14:43:00Z">
        <w:r w:rsidR="00B766E2">
          <w:t xml:space="preserve"> </w:t>
        </w:r>
      </w:ins>
      <w:ins w:id="31" w:author="Hall, Victor" w:date="2020-02-07T15:12:00Z">
        <w:r w:rsidR="0088274D">
          <w:t>it is successfully performing</w:t>
        </w:r>
      </w:ins>
      <w:r w:rsidR="000D354C" w:rsidRPr="00EF7AEC">
        <w:t xml:space="preserve"> ITAAC</w:t>
      </w:r>
      <w:r w:rsidR="005A7D34">
        <w:t>-</w:t>
      </w:r>
      <w:r w:rsidR="000D354C" w:rsidRPr="00EF7AEC">
        <w:t>related construction activities. This plan shall include</w:t>
      </w:r>
      <w:ins w:id="32" w:author="Hall, Victor" w:date="2020-02-07T15:12:00Z">
        <w:r w:rsidR="0088274D">
          <w:t>,</w:t>
        </w:r>
      </w:ins>
      <w:r w:rsidR="000D354C" w:rsidRPr="00EF7AEC">
        <w:t xml:space="preserve"> as a minimum</w:t>
      </w:r>
      <w:ins w:id="33" w:author="Hall, Victor" w:date="2020-02-07T15:12:00Z">
        <w:r w:rsidR="0088274D">
          <w:t>,</w:t>
        </w:r>
      </w:ins>
      <w:r w:rsidR="000D354C" w:rsidRPr="00EF7AEC">
        <w:t xml:space="preserve"> the baseline </w:t>
      </w:r>
      <w:ins w:id="34" w:author="Webb, Michael" w:date="2019-11-18T10:29:00Z">
        <w:r w:rsidR="005D173E">
          <w:t>targeted ITAAC</w:t>
        </w:r>
        <w:r w:rsidR="006C2697">
          <w:t xml:space="preserve"> </w:t>
        </w:r>
      </w:ins>
      <w:r w:rsidR="000D354C" w:rsidRPr="00EF7AEC">
        <w:t>inspection requirements for the selected certified reactor design</w:t>
      </w:r>
      <w:ins w:id="35" w:author="Webb, Michael" w:date="2019-11-18T10:29:00Z">
        <w:r w:rsidR="006C2697">
          <w:t>, as modified per Section 0</w:t>
        </w:r>
      </w:ins>
      <w:ins w:id="36" w:author="Webb, Michael" w:date="2019-11-18T14:33:00Z">
        <w:r w:rsidR="00175DA7">
          <w:t>6</w:t>
        </w:r>
      </w:ins>
      <w:ins w:id="37" w:author="Webb, Michael" w:date="2019-11-18T11:07:00Z">
        <w:r w:rsidR="00BB0A2C">
          <w:t>.</w:t>
        </w:r>
      </w:ins>
      <w:ins w:id="38" w:author="Webb, Michael" w:date="2019-11-18T10:45:00Z">
        <w:r w:rsidR="00835C1F">
          <w:t>04, Process for the Modification of the ITAAC Ta</w:t>
        </w:r>
      </w:ins>
      <w:ins w:id="39" w:author="Webb, Michael" w:date="2019-11-18T10:46:00Z">
        <w:r w:rsidR="00835C1F">
          <w:t>rget Set</w:t>
        </w:r>
      </w:ins>
      <w:r w:rsidR="000D354C" w:rsidRPr="00EF7AEC">
        <w:t>.  The plan shall provide the level of detail necessary to determine the general time-frame in which each occurrence of an inspect</w:t>
      </w:r>
      <w:r w:rsidR="000D4155">
        <w:t>ion procedure is to take place.</w:t>
      </w:r>
      <w:r w:rsidR="003029FA">
        <w:t xml:space="preserve">  </w:t>
      </w:r>
    </w:p>
    <w:p w14:paraId="5470C92B" w14:textId="77777777" w:rsidR="00E91D91" w:rsidRDefault="00E91D91" w:rsidP="00425C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F70E14" w14:textId="659D22E9" w:rsidR="00522E03" w:rsidRPr="00EF7AEC" w:rsidRDefault="000D4155">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t>a.</w:t>
      </w:r>
      <w:r>
        <w:tab/>
      </w:r>
      <w:ins w:id="40" w:author="Hall, Victor" w:date="2020-02-07T15:12:00Z">
        <w:r w:rsidR="0088274D">
          <w:t>Use t</w:t>
        </w:r>
      </w:ins>
      <w:r w:rsidR="000D354C" w:rsidRPr="00EF7AEC">
        <w:t>he licensee</w:t>
      </w:r>
      <w:r w:rsidR="00055CB7">
        <w:t>’</w:t>
      </w:r>
      <w:r w:rsidR="000D354C" w:rsidRPr="00EF7AEC">
        <w:t>s construction schedule to identify when key activities will be available for inspection.</w:t>
      </w:r>
    </w:p>
    <w:p w14:paraId="18E4092F"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410379" w14:textId="3BF4223E" w:rsidR="00522E03"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605"/>
      </w:pPr>
      <w:r w:rsidRPr="00EF7AEC">
        <w:lastRenderedPageBreak/>
        <w:t>b.</w:t>
      </w:r>
      <w:r w:rsidRPr="00EF7AEC">
        <w:tab/>
        <w:t xml:space="preserve">The overall schedule will incorporate all of the planned inspection activities for the planned period of construction.  </w:t>
      </w:r>
      <w:ins w:id="41" w:author="Hall, Victor" w:date="2020-02-07T15:13:00Z">
        <w:r w:rsidR="0088274D">
          <w:t>Use t</w:t>
        </w:r>
      </w:ins>
      <w:r w:rsidRPr="00EF7AEC">
        <w:t>he overall construction inspection schedule for planning of inspection resources (i.e., ensuring the required inspection skills or engineering disciplines are available when required).</w:t>
      </w:r>
    </w:p>
    <w:p w14:paraId="7C2F2A05" w14:textId="77777777" w:rsidR="008B60A9" w:rsidRDefault="008B60A9"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605"/>
      </w:pPr>
    </w:p>
    <w:p w14:paraId="5D6B3101" w14:textId="3D484609" w:rsidR="00980005" w:rsidRPr="00980005" w:rsidRDefault="00980005" w:rsidP="00703E53">
      <w:pPr>
        <w:spacing w:line="240" w:lineRule="exact"/>
        <w:ind w:left="850" w:hanging="605"/>
        <w:rPr>
          <w:ins w:id="42" w:author="Webb, Michael" w:date="2019-11-18T10:54:00Z"/>
        </w:rPr>
      </w:pPr>
      <w:bookmarkStart w:id="43" w:name="_Hlk20993480"/>
      <w:r>
        <w:t>c.</w:t>
      </w:r>
      <w:r>
        <w:tab/>
      </w:r>
      <w:ins w:id="44" w:author="Hall, Victor" w:date="2020-02-07T15:13:00Z">
        <w:r w:rsidR="0088274D">
          <w:t>Consider</w:t>
        </w:r>
      </w:ins>
      <w:ins w:id="45" w:author="Webb, Michael" w:date="2019-11-18T10:54:00Z">
        <w:r w:rsidRPr="00980005">
          <w:t xml:space="preserve"> bundling ITAAC with the same or similar design commitments and inspections, tests, and analyses </w:t>
        </w:r>
      </w:ins>
      <w:ins w:id="46" w:author="Welch, Christopher" w:date="2020-02-10T17:43:00Z">
        <w:r w:rsidR="00793A0F">
          <w:t xml:space="preserve">(ITA) </w:t>
        </w:r>
      </w:ins>
      <w:ins w:id="47" w:author="Webb, Michael" w:date="2019-11-18T10:54:00Z">
        <w:r w:rsidRPr="00980005">
          <w:t>during the inspection planning process</w:t>
        </w:r>
      </w:ins>
      <w:ins w:id="48" w:author="Hall, Victor" w:date="2020-02-07T15:14:00Z">
        <w:r w:rsidR="0088274D">
          <w:t xml:space="preserve"> t</w:t>
        </w:r>
        <w:r w:rsidR="0088274D" w:rsidRPr="00980005">
          <w:t xml:space="preserve">o maximize efficiency and </w:t>
        </w:r>
        <w:r w:rsidR="0088274D">
          <w:t xml:space="preserve">use </w:t>
        </w:r>
        <w:r w:rsidR="0088274D" w:rsidRPr="00980005">
          <w:t>of NRC inspection resources</w:t>
        </w:r>
      </w:ins>
      <w:ins w:id="49" w:author="Michael Webb" w:date="2020-02-11T10:21:00Z">
        <w:r w:rsidR="006F5018">
          <w:t>.</w:t>
        </w:r>
      </w:ins>
    </w:p>
    <w:bookmarkEnd w:id="43"/>
    <w:p w14:paraId="19453A77" w14:textId="77777777" w:rsidR="00E67B64" w:rsidRPr="00EF7AEC" w:rsidRDefault="00E67B64"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B60CAC" w14:textId="1B99CAFE" w:rsidR="00522E03" w:rsidRDefault="007212A2"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rsidR="00425C38">
        <w:t>5</w:t>
      </w:r>
      <w:r w:rsidRPr="00EF7AEC">
        <w:t>.</w:t>
      </w:r>
      <w:ins w:id="50" w:author="Webb, Michael" w:date="2019-11-18T10:40:00Z">
        <w:r w:rsidR="00E67B64" w:rsidRPr="00EF7AEC">
          <w:t>0</w:t>
        </w:r>
      </w:ins>
      <w:ins w:id="51" w:author="Webb, Michael" w:date="2019-11-18T14:30:00Z">
        <w:r w:rsidR="00175DA7">
          <w:t>3</w:t>
        </w:r>
      </w:ins>
      <w:r w:rsidR="008D61C8">
        <w:tab/>
      </w:r>
      <w:r w:rsidRPr="00F67181">
        <w:rPr>
          <w:u w:val="single"/>
        </w:rPr>
        <w:t>Inspection</w:t>
      </w:r>
      <w:r w:rsidR="000D354C" w:rsidRPr="00F67181">
        <w:rPr>
          <w:u w:val="single"/>
        </w:rPr>
        <w:t xml:space="preserve"> Results</w:t>
      </w:r>
      <w:r w:rsidR="00F17AC4">
        <w:rPr>
          <w:u w:val="single"/>
        </w:rPr>
        <w:fldChar w:fldCharType="begin"/>
      </w:r>
      <w:r w:rsidR="00F17AC4">
        <w:instrText xml:space="preserve"> TC "</w:instrText>
      </w:r>
      <w:bookmarkStart w:id="52" w:name="_Toc31611645"/>
      <w:r w:rsidR="00F17AC4" w:rsidRPr="00BB1D72">
        <w:instrText>05.</w:instrText>
      </w:r>
      <w:ins w:id="53" w:author="Welch, Christopher" w:date="2020-02-10T14:38:00Z">
        <w:r w:rsidR="00E66E5E" w:rsidRPr="00BB1D72">
          <w:instrText>0</w:instrText>
        </w:r>
        <w:r w:rsidR="00E66E5E">
          <w:instrText>3</w:instrText>
        </w:r>
        <w:r w:rsidR="00E66E5E" w:rsidRPr="00BB1D72">
          <w:instrText xml:space="preserve"> </w:instrText>
        </w:r>
      </w:ins>
      <w:r w:rsidR="00F17AC4" w:rsidRPr="00BB1D72">
        <w:rPr>
          <w:u w:val="single"/>
        </w:rPr>
        <w:instrText>Inspection Results</w:instrText>
      </w:r>
      <w:bookmarkEnd w:id="52"/>
      <w:r w:rsidR="00F17AC4">
        <w:instrText xml:space="preserve">" \f C \l "2" </w:instrText>
      </w:r>
      <w:r w:rsidR="00F17AC4">
        <w:rPr>
          <w:u w:val="single"/>
        </w:rPr>
        <w:fldChar w:fldCharType="end"/>
      </w:r>
      <w:r w:rsidR="000D354C" w:rsidRPr="00EF7AEC">
        <w:t>.</w:t>
      </w:r>
      <w:r w:rsidR="003D5A75">
        <w:t xml:space="preserve"> </w:t>
      </w:r>
      <w:r w:rsidR="000D354C" w:rsidRPr="00EF7AEC">
        <w:t xml:space="preserve"> NRC inspections of ITAAC</w:t>
      </w:r>
      <w:r w:rsidR="005A7D34">
        <w:t>-</w:t>
      </w:r>
      <w:r w:rsidR="000D354C" w:rsidRPr="00EF7AEC">
        <w:t xml:space="preserve">related work result in the early identification and resolution of problems, their root causes, and generic implications.  </w:t>
      </w:r>
      <w:ins w:id="54" w:author="Hall, Victor" w:date="2020-02-07T15:14:00Z">
        <w:r w:rsidR="0088274D">
          <w:t xml:space="preserve">Document </w:t>
        </w:r>
      </w:ins>
      <w:r w:rsidR="000D354C" w:rsidRPr="00EF7AEC">
        <w:t>inspection observations and inspection results in accordance with IMC 0613</w:t>
      </w:r>
      <w:ins w:id="55" w:author="Michael Webb" w:date="2020-02-11T10:23:00Z">
        <w:r w:rsidR="006F5018">
          <w:t xml:space="preserve">, </w:t>
        </w:r>
      </w:ins>
      <w:ins w:id="56" w:author="Michael Webb" w:date="2020-02-11T10:24:00Z">
        <w:r w:rsidR="006F5018">
          <w:t>“</w:t>
        </w:r>
      </w:ins>
      <w:ins w:id="57" w:author="Michael Webb" w:date="2020-02-11T10:23:00Z">
        <w:r w:rsidR="006F5018">
          <w:t>Power Reactor</w:t>
        </w:r>
      </w:ins>
      <w:r w:rsidR="000D354C" w:rsidRPr="00EF7AEC">
        <w:t xml:space="preserve"> Construction Inspection Reports.</w:t>
      </w:r>
      <w:ins w:id="58" w:author="Michael Webb" w:date="2020-02-11T10:24:00Z">
        <w:r w:rsidR="006F5018">
          <w:t>”</w:t>
        </w:r>
      </w:ins>
    </w:p>
    <w:p w14:paraId="43412EFC" w14:textId="36B464FF" w:rsidR="002F316B"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7ED42F" w14:textId="41B323BA"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The staff will use CIPIMS to link inspection results to the docket, the inspection report, and the specific ITAAC.</w:t>
      </w:r>
    </w:p>
    <w:p w14:paraId="1B10E7F2"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9EF100" w14:textId="7090B261" w:rsidR="00522E03" w:rsidRPr="00EF7AEC"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a.</w:t>
      </w:r>
      <w:r w:rsidRPr="00EF7AEC">
        <w:tab/>
      </w:r>
      <w:r w:rsidRPr="00EF7AEC">
        <w:rPr>
          <w:u w:val="single"/>
        </w:rPr>
        <w:t>Categories of ITAAC Inspection Results</w:t>
      </w:r>
      <w:r w:rsidR="00896DFC" w:rsidRPr="00EF7AEC">
        <w:rPr>
          <w:u w:val="single"/>
        </w:rPr>
        <w:fldChar w:fldCharType="begin"/>
      </w:r>
      <w:r w:rsidRPr="00EF7AEC">
        <w:rPr>
          <w:u w:val="single"/>
        </w:rPr>
        <w:instrText>tc \l3 "</w:instrText>
      </w:r>
      <w:bookmarkStart w:id="59" w:name="_Toc31611646"/>
      <w:r w:rsidRPr="00EF7AEC">
        <w:instrText>a.</w:instrText>
      </w:r>
      <w:r w:rsidRPr="00EF7AEC">
        <w:tab/>
      </w:r>
      <w:r w:rsidRPr="00EF7AEC">
        <w:rPr>
          <w:u w:val="single"/>
        </w:rPr>
        <w:instrText>Categories of ITAAC Inspection Results</w:instrText>
      </w:r>
      <w:bookmarkEnd w:id="59"/>
      <w:r w:rsidR="00896DFC" w:rsidRPr="00EF7AEC">
        <w:rPr>
          <w:u w:val="single"/>
        </w:rPr>
        <w:fldChar w:fldCharType="end"/>
      </w:r>
      <w:r w:rsidRPr="00EF7AEC">
        <w:t>. Because of their potential for affecting the NRC</w:t>
      </w:r>
      <w:r w:rsidR="00055CB7">
        <w:t>’</w:t>
      </w:r>
      <w:r w:rsidRPr="00EF7AEC">
        <w:t>s verification of successful ITAAC completion, inspection findings will be categorized to reflect their impact on ITAAC.  The documentation requirements for the different types of inspection results are described in IMC 0613</w:t>
      </w:r>
      <w:r w:rsidR="006F5018">
        <w:t>.</w:t>
      </w:r>
    </w:p>
    <w:p w14:paraId="56906EC8" w14:textId="77777777" w:rsidR="00522E03" w:rsidRPr="00EF7AEC" w:rsidRDefault="00522E03"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F6CA24" w14:textId="6E60C235" w:rsidR="00522E03" w:rsidRDefault="000D354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b.</w:t>
      </w:r>
      <w:r w:rsidRPr="00EF7AEC">
        <w:tab/>
      </w:r>
      <w:r w:rsidRPr="00EF7AEC">
        <w:rPr>
          <w:u w:val="single"/>
        </w:rPr>
        <w:t>Assessment of Inspection Results</w:t>
      </w:r>
      <w:r w:rsidR="00896DFC" w:rsidRPr="00EF7AEC">
        <w:fldChar w:fldCharType="begin"/>
      </w:r>
      <w:r w:rsidRPr="00EF7AEC">
        <w:instrText>tc \l3 "</w:instrText>
      </w:r>
      <w:bookmarkStart w:id="60" w:name="_Toc31611647"/>
      <w:r w:rsidRPr="00EF7AEC">
        <w:instrText>b.</w:instrText>
      </w:r>
      <w:r w:rsidRPr="00EF7AEC">
        <w:tab/>
      </w:r>
      <w:r w:rsidRPr="00EF7AEC">
        <w:rPr>
          <w:u w:val="single"/>
        </w:rPr>
        <w:instrText>Assessment of Inspection Results</w:instrText>
      </w:r>
      <w:bookmarkEnd w:id="60"/>
      <w:r w:rsidR="00896DFC" w:rsidRPr="00EF7AEC">
        <w:fldChar w:fldCharType="end"/>
      </w:r>
      <w:r w:rsidRPr="00EF7AEC">
        <w:t>. NRC will periodically review inspection results to determine if</w:t>
      </w:r>
      <w:ins w:id="61" w:author="Hall, Victor" w:date="2020-02-07T15:15:00Z">
        <w:r w:rsidR="0088274D">
          <w:t xml:space="preserve"> it should change</w:t>
        </w:r>
      </w:ins>
      <w:r w:rsidRPr="00EF7AEC">
        <w:t xml:space="preserve"> the level of inspect</w:t>
      </w:r>
      <w:r w:rsidR="00F67181">
        <w:t xml:space="preserve">ion effort.  </w:t>
      </w:r>
      <w:r w:rsidRPr="00EF7AEC">
        <w:t>The review of inspection results will focus on two factors: (1) the implementation of specific construction activities as documented in the inspection history</w:t>
      </w:r>
      <w:ins w:id="62" w:author="Michael Webb" w:date="2020-02-11T10:26:00Z">
        <w:r w:rsidR="007C7646">
          <w:t>;</w:t>
        </w:r>
      </w:ins>
      <w:r w:rsidRPr="00EF7AEC">
        <w:t xml:space="preserve"> and (2) the implementation of the licensee</w:t>
      </w:r>
      <w:r w:rsidR="00055CB7">
        <w:t>’</w:t>
      </w:r>
      <w:r w:rsidRPr="00EF7AEC">
        <w:t xml:space="preserve">s </w:t>
      </w:r>
      <w:ins w:id="63" w:author="Hall, Victor" w:date="2020-02-07T15:16:00Z">
        <w:r w:rsidR="0088274D">
          <w:t>c</w:t>
        </w:r>
      </w:ins>
      <w:r w:rsidR="003703A2" w:rsidRPr="00EF7AEC">
        <w:t xml:space="preserve">orrective </w:t>
      </w:r>
      <w:ins w:id="64" w:author="Hall, Victor" w:date="2020-02-07T15:16:00Z">
        <w:r w:rsidR="0088274D">
          <w:t>a</w:t>
        </w:r>
        <w:r w:rsidR="0088274D" w:rsidRPr="00EF7AEC">
          <w:t xml:space="preserve">ction </w:t>
        </w:r>
      </w:ins>
      <w:r w:rsidRPr="00EF7AEC">
        <w:t xml:space="preserve">program.  This approach will </w:t>
      </w:r>
      <w:ins w:id="65" w:author="Hall, Victor" w:date="2020-02-07T15:16:00Z">
        <w:r w:rsidR="0088274D">
          <w:t>ensure</w:t>
        </w:r>
        <w:r w:rsidR="0088274D" w:rsidRPr="00EF7AEC">
          <w:t xml:space="preserve"> </w:t>
        </w:r>
      </w:ins>
      <w:r w:rsidRPr="00EF7AEC">
        <w:t>that any deficiencies that have been identified by the licensee or NRC have been adequately addressed by the licensee</w:t>
      </w:r>
      <w:r w:rsidR="00055CB7">
        <w:t>’</w:t>
      </w:r>
      <w:r w:rsidRPr="00EF7AEC">
        <w:t>s QA program and have resulted in effective corrective actions.  The NRC</w:t>
      </w:r>
      <w:r w:rsidR="00055CB7">
        <w:t>’</w:t>
      </w:r>
      <w:r w:rsidRPr="00EF7AEC">
        <w:t>s confidence in the licensee</w:t>
      </w:r>
      <w:r w:rsidR="00055CB7">
        <w:t>’</w:t>
      </w:r>
      <w:r w:rsidRPr="00EF7AEC">
        <w:t xml:space="preserve">s construction activities is directly related to </w:t>
      </w:r>
      <w:r w:rsidR="007C7646">
        <w:t xml:space="preserve">its </w:t>
      </w:r>
      <w:r w:rsidRPr="00EF7AEC">
        <w:t xml:space="preserve">confidence in the quality assurance program.  </w:t>
      </w:r>
      <w:ins w:id="66" w:author="Hall, Victor" w:date="2020-02-07T15:16:00Z">
        <w:r w:rsidR="0088274D" w:rsidRPr="00EF7AEC">
          <w:t>IMC 2505</w:t>
        </w:r>
        <w:r w:rsidR="0088274D">
          <w:t xml:space="preserve"> </w:t>
        </w:r>
      </w:ins>
      <w:r w:rsidRPr="00EF7AEC">
        <w:t>further define</w:t>
      </w:r>
      <w:ins w:id="67" w:author="Hall, Victor" w:date="2020-02-07T15:16:00Z">
        <w:r w:rsidR="0088274D">
          <w:t>s</w:t>
        </w:r>
      </w:ins>
      <w:r w:rsidRPr="00EF7AEC">
        <w:t xml:space="preserve"> </w:t>
      </w:r>
      <w:ins w:id="68" w:author="Hall, Victor" w:date="2020-02-07T15:16:00Z">
        <w:r w:rsidR="0088274D">
          <w:t>this process</w:t>
        </w:r>
      </w:ins>
      <w:r w:rsidRPr="00EF7AEC">
        <w:t>.</w:t>
      </w:r>
    </w:p>
    <w:p w14:paraId="7F25886B" w14:textId="77777777" w:rsidR="006909D5" w:rsidRDefault="006909D5"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p>
    <w:p w14:paraId="720E6C8D" w14:textId="6B6FBF42" w:rsidR="00531F68" w:rsidRPr="00EF7AEC" w:rsidRDefault="00531F68"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t>5</w:t>
      </w:r>
      <w:r w:rsidRPr="00EF7AEC">
        <w:t>.</w:t>
      </w:r>
      <w:ins w:id="69" w:author="Webb, Michael" w:date="2019-11-18T10:40:00Z">
        <w:r w:rsidR="00E67B64" w:rsidRPr="00EF7AEC">
          <w:t>0</w:t>
        </w:r>
      </w:ins>
      <w:ins w:id="70" w:author="Webb, Michael" w:date="2019-11-18T14:31:00Z">
        <w:r w:rsidR="00175DA7">
          <w:t>4</w:t>
        </w:r>
      </w:ins>
      <w:r w:rsidR="008D61C8">
        <w:tab/>
      </w:r>
      <w:r w:rsidRPr="00F67181">
        <w:rPr>
          <w:u w:val="single"/>
        </w:rPr>
        <w:t>Enforcement</w:t>
      </w:r>
      <w:r w:rsidR="00C80D01">
        <w:rPr>
          <w:u w:val="single"/>
        </w:rPr>
        <w:fldChar w:fldCharType="begin"/>
      </w:r>
      <w:r w:rsidR="00C80D01">
        <w:instrText xml:space="preserve"> TC "</w:instrText>
      </w:r>
      <w:bookmarkStart w:id="71" w:name="_Toc31611648"/>
      <w:r w:rsidR="00C80D01" w:rsidRPr="005E4BF7">
        <w:instrText>05.</w:instrText>
      </w:r>
      <w:ins w:id="72" w:author="Welch, Christopher" w:date="2020-02-10T14:38:00Z">
        <w:r w:rsidR="00B202C5" w:rsidRPr="005E4BF7">
          <w:instrText>0</w:instrText>
        </w:r>
        <w:r w:rsidR="00B202C5">
          <w:instrText>4</w:instrText>
        </w:r>
        <w:r w:rsidR="00B202C5" w:rsidRPr="005E4BF7">
          <w:instrText xml:space="preserve"> </w:instrText>
        </w:r>
      </w:ins>
      <w:r w:rsidR="00C80D01" w:rsidRPr="005E4BF7">
        <w:rPr>
          <w:u w:val="single"/>
        </w:rPr>
        <w:instrText>Enforcement</w:instrText>
      </w:r>
      <w:bookmarkEnd w:id="71"/>
      <w:r w:rsidR="00C80D01">
        <w:instrText xml:space="preserve">" \f C \l "2" </w:instrText>
      </w:r>
      <w:r w:rsidR="00C80D01">
        <w:rPr>
          <w:u w:val="single"/>
        </w:rPr>
        <w:fldChar w:fldCharType="end"/>
      </w:r>
      <w:r w:rsidRPr="00EF7AEC">
        <w:t xml:space="preserve">.  During the construction period, the agency will process identified violations of NRC regulations and conditions of the COL in accordance with the </w:t>
      </w:r>
      <w:proofErr w:type="spellStart"/>
      <w:r w:rsidRPr="00EF7AEC">
        <w:t>cROP</w:t>
      </w:r>
      <w:proofErr w:type="spellEnd"/>
      <w:r w:rsidRPr="00F133ED">
        <w:t xml:space="preserve"> </w:t>
      </w:r>
      <w:r w:rsidRPr="00EF7AEC">
        <w:t>process and the Commission</w:t>
      </w:r>
      <w:r>
        <w:t>’</w:t>
      </w:r>
      <w:r w:rsidRPr="00EF7AEC">
        <w:t xml:space="preserve">s Enforcement Policy, NUREG-1600, </w:t>
      </w:r>
      <w:r>
        <w:t>“</w:t>
      </w:r>
      <w:r w:rsidRPr="00EF7AEC">
        <w:t>General Statement of Policy and Procedures for NRC Enforcement Actions.</w:t>
      </w:r>
      <w:r>
        <w:t>”</w:t>
      </w:r>
      <w:r w:rsidRPr="00EF7AEC">
        <w:t xml:space="preserve"> </w:t>
      </w:r>
    </w:p>
    <w:p w14:paraId="4CE7F4E8" w14:textId="1A987205" w:rsidR="00E821EB" w:rsidRDefault="00E821E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p>
    <w:p w14:paraId="655ADA5E" w14:textId="77777777" w:rsidR="008606FC" w:rsidRDefault="008606FC"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p>
    <w:p w14:paraId="3AD50845" w14:textId="6F1036EC" w:rsidR="00E821EB" w:rsidRDefault="00E821E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2503</w:t>
      </w:r>
      <w:r w:rsidRPr="00EF7AEC">
        <w:noBreakHyphen/>
        <w:t>0</w:t>
      </w:r>
      <w:r>
        <w:t>6</w:t>
      </w:r>
      <w:r>
        <w:tab/>
        <w:t>GUIDANCE</w:t>
      </w:r>
      <w:r w:rsidR="003D5A75">
        <w:fldChar w:fldCharType="begin"/>
      </w:r>
      <w:r w:rsidR="003D5A75">
        <w:instrText xml:space="preserve"> TC "</w:instrText>
      </w:r>
      <w:bookmarkStart w:id="73" w:name="_Toc31611649"/>
      <w:r w:rsidR="003D5A75" w:rsidRPr="005D7FB6">
        <w:instrText>2503</w:instrText>
      </w:r>
      <w:r w:rsidR="003D5A75" w:rsidRPr="005D7FB6">
        <w:noBreakHyphen/>
        <w:instrText>06</w:instrText>
      </w:r>
      <w:r w:rsidR="003D5A75" w:rsidRPr="005D7FB6">
        <w:tab/>
        <w:instrText>GUIDANCE</w:instrText>
      </w:r>
      <w:bookmarkEnd w:id="73"/>
      <w:r w:rsidR="003D5A75">
        <w:instrText xml:space="preserve">" \f C \l "1" </w:instrText>
      </w:r>
      <w:r w:rsidR="003D5A75">
        <w:fldChar w:fldCharType="end"/>
      </w:r>
      <w:r w:rsidR="003D5A75">
        <w:t xml:space="preserve">  </w:t>
      </w:r>
    </w:p>
    <w:p w14:paraId="38520C94" w14:textId="3EB96BD9" w:rsidR="002F316B"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p>
    <w:p w14:paraId="1D40F717" w14:textId="77777777" w:rsidR="005F3CBF" w:rsidRDefault="00F958F4"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5F3CBF" w:rsidSect="008606FC">
          <w:footerReference w:type="default" r:id="rId15"/>
          <w:pgSz w:w="12240" w:h="15840"/>
          <w:pgMar w:top="1440" w:right="1440" w:bottom="1440" w:left="1440" w:header="720" w:footer="720" w:gutter="0"/>
          <w:cols w:space="720"/>
          <w:noEndnote/>
          <w:docGrid w:linePitch="326"/>
        </w:sectPr>
      </w:pPr>
      <w:r w:rsidRPr="00EF7AEC">
        <w:t>0</w:t>
      </w:r>
      <w:r>
        <w:t>6</w:t>
      </w:r>
      <w:r w:rsidRPr="00EF7AEC">
        <w:t>.0</w:t>
      </w:r>
      <w:r>
        <w:t>1</w:t>
      </w:r>
      <w:r w:rsidR="008D61C8">
        <w:tab/>
      </w:r>
      <w:r w:rsidRPr="00F958F4">
        <w:rPr>
          <w:u w:val="single"/>
        </w:rPr>
        <w:t>General</w:t>
      </w:r>
      <w:r w:rsidR="00020C16">
        <w:rPr>
          <w:u w:val="single"/>
        </w:rPr>
        <w:fldChar w:fldCharType="begin"/>
      </w:r>
      <w:r w:rsidR="00020C16">
        <w:instrText xml:space="preserve"> TC "</w:instrText>
      </w:r>
      <w:bookmarkStart w:id="74" w:name="_Toc31611650"/>
      <w:r w:rsidR="00020C16" w:rsidRPr="0062426B">
        <w:instrText xml:space="preserve">06.01 </w:instrText>
      </w:r>
      <w:r w:rsidR="00020C16" w:rsidRPr="0062426B">
        <w:rPr>
          <w:u w:val="single"/>
        </w:rPr>
        <w:instrText>General</w:instrText>
      </w:r>
      <w:bookmarkEnd w:id="74"/>
      <w:r w:rsidR="00020C16">
        <w:instrText xml:space="preserve">" \f C \l "2" </w:instrText>
      </w:r>
      <w:r w:rsidR="00020C16">
        <w:rPr>
          <w:u w:val="single"/>
        </w:rPr>
        <w:fldChar w:fldCharType="end"/>
      </w:r>
      <w:r>
        <w:t xml:space="preserve">.  </w:t>
      </w:r>
      <w:r w:rsidR="002F316B" w:rsidRPr="00EF7AEC">
        <w:t xml:space="preserve">When licensing a plant under 10 CFR Part 52, the Commission is required by </w:t>
      </w:r>
      <w:ins w:id="75" w:author="Webb, Michael" w:date="2019-10-09T08:58:00Z">
        <w:r w:rsidR="002F316B">
          <w:t xml:space="preserve">10 CFR </w:t>
        </w:r>
      </w:ins>
      <w:r w:rsidR="002F316B" w:rsidRPr="00EF7AEC">
        <w:t xml:space="preserve">52.97(b)(1) to identify within the combined license, the inspections, tests, and analyses; including those applicable to emergency planning that the licensee shall perform, and the acceptance criteria that, if met, are necessary and sufficient to </w:t>
      </w:r>
    </w:p>
    <w:p w14:paraId="0EBE87D5" w14:textId="1F8DC811"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lastRenderedPageBreak/>
        <w:t>provide reasonable assurance that the facility has been constructed and will be operated in conformity with the license, the provisions of the Atomic Energy Act, and the Commission</w:t>
      </w:r>
      <w:r>
        <w:t>’</w:t>
      </w:r>
      <w:r w:rsidRPr="00EF7AEC">
        <w:t>s rules and regulations.</w:t>
      </w:r>
    </w:p>
    <w:p w14:paraId="3E6DBF36"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11EB39" w14:textId="2FDAB10D" w:rsidR="005D1B97" w:rsidRDefault="002F31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 w:author="Webb, Michael" w:date="2019-11-18T11:42:00Z"/>
        </w:rPr>
      </w:pPr>
      <w:r w:rsidRPr="00EF7AEC">
        <w:t xml:space="preserve">In addition, </w:t>
      </w:r>
      <w:ins w:id="77" w:author="Welch, Christopher [2]" w:date="2020-02-11T09:08:00Z">
        <w:r w:rsidR="002B22D0">
          <w:t xml:space="preserve">pursuant to </w:t>
        </w:r>
      </w:ins>
      <w:ins w:id="78" w:author="Webb, Michael" w:date="2019-10-09T09:02:00Z">
        <w:r>
          <w:t xml:space="preserve">10 CFR </w:t>
        </w:r>
      </w:ins>
      <w:r w:rsidRPr="00EF7AEC">
        <w:t>52.103(g)</w:t>
      </w:r>
      <w:ins w:id="79" w:author="Michael Webb" w:date="2020-02-11T10:33:00Z">
        <w:r w:rsidR="007C7646">
          <w:t>,</w:t>
        </w:r>
      </w:ins>
      <w:r w:rsidRPr="00EF7AEC">
        <w:t xml:space="preserve"> the Commission shall find that the acceptance criteria </w:t>
      </w:r>
      <w:ins w:id="80" w:author="Welch, Christopher" w:date="2020-02-10T17:44:00Z">
        <w:r w:rsidR="009D3B68">
          <w:t xml:space="preserve">(AC) </w:t>
        </w:r>
      </w:ins>
      <w:r w:rsidRPr="00EF7AEC">
        <w:t>in the combined license are met</w:t>
      </w:r>
      <w:r>
        <w:t>,</w:t>
      </w:r>
      <w:r w:rsidRPr="00EF7AEC">
        <w:t xml:space="preserve"> prior to allowing the facility to operate.  </w:t>
      </w:r>
      <w:ins w:id="81" w:author="Webb, Michael" w:date="2019-11-18T11:41:00Z">
        <w:r w:rsidR="005D1B97" w:rsidRPr="005D1B97">
          <w:t>The Commission, in the Staff Requirements Memorandum (SRM) for SECY-13-0033, delegated the responsibility for the 10 CFR 52.103(g) finding to the staff.</w:t>
        </w:r>
        <w:r w:rsidR="005D1B97">
          <w:t xml:space="preserve">  </w:t>
        </w:r>
      </w:ins>
    </w:p>
    <w:p w14:paraId="2ED12939" w14:textId="77777777" w:rsidR="005D1B97" w:rsidRDefault="005D1B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 w:author="Webb, Michael" w:date="2019-11-18T11:42:00Z"/>
        </w:rPr>
      </w:pPr>
    </w:p>
    <w:p w14:paraId="6A6B34C1" w14:textId="1EA8F282" w:rsidR="002F316B"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Successful completion of the ITAAC is the responsibility of the licensee.  The NRC will use inspections of construction activities to independently verify that the licensee successfully carries out construction activities and identifies and corrects deficiencies which may have an impact on the ITAAC or other construction activities.  The results of the construction inspection program implemented through this manual chapter will form the basis of the staff</w:t>
      </w:r>
      <w:r>
        <w:t>’</w:t>
      </w:r>
      <w:r w:rsidRPr="00EF7AEC">
        <w:t>s recommendation to the Commission</w:t>
      </w:r>
      <w:r>
        <w:t>’</w:t>
      </w:r>
      <w:r w:rsidRPr="00EF7AEC">
        <w:t>s determination, in accordance with 10</w:t>
      </w:r>
      <w:r>
        <w:t xml:space="preserve"> </w:t>
      </w:r>
      <w:r w:rsidRPr="00EF7AEC">
        <w:t>CFR</w:t>
      </w:r>
      <w:r>
        <w:t xml:space="preserve"> </w:t>
      </w:r>
      <w:r w:rsidRPr="00EF7AEC">
        <w:t>52.103(g), of whether the acceptance criteria have been met</w:t>
      </w:r>
      <w:r w:rsidR="00175DA7">
        <w:t>.</w:t>
      </w:r>
    </w:p>
    <w:p w14:paraId="08D68EEE" w14:textId="2A35F284" w:rsidR="002F316B"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1F6863" w14:textId="5421682F"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rsidR="00531F68">
        <w:t>6</w:t>
      </w:r>
      <w:r w:rsidRPr="00EF7AEC">
        <w:t>.0</w:t>
      </w:r>
      <w:r w:rsidR="00F958F4">
        <w:t>2</w:t>
      </w:r>
      <w:r w:rsidR="008D61C8">
        <w:tab/>
      </w:r>
      <w:r w:rsidRPr="00EF7AEC">
        <w:rPr>
          <w:u w:val="single"/>
        </w:rPr>
        <w:t>ITAAC Inspection Overview</w:t>
      </w:r>
      <w:r w:rsidRPr="00EF7AEC">
        <w:rPr>
          <w:u w:val="single"/>
        </w:rPr>
        <w:fldChar w:fldCharType="begin"/>
      </w:r>
      <w:r w:rsidRPr="00EF7AEC">
        <w:rPr>
          <w:u w:val="single"/>
        </w:rPr>
        <w:instrText>tc \l2 "</w:instrText>
      </w:r>
      <w:bookmarkStart w:id="83" w:name="_Toc31611651"/>
      <w:r w:rsidRPr="00EF7AEC">
        <w:instrText>0</w:instrText>
      </w:r>
      <w:r w:rsidR="003D5A75">
        <w:instrText>6</w:instrText>
      </w:r>
      <w:r w:rsidRPr="00EF7AEC">
        <w:instrText>.0</w:instrText>
      </w:r>
      <w:r w:rsidR="00F958F4">
        <w:instrText>2</w:instrText>
      </w:r>
      <w:r w:rsidRPr="00EF7AEC">
        <w:tab/>
      </w:r>
      <w:r w:rsidRPr="00EF7AEC">
        <w:rPr>
          <w:u w:val="single"/>
        </w:rPr>
        <w:instrText>ITAAC Inspection Overview</w:instrText>
      </w:r>
      <w:bookmarkEnd w:id="83"/>
      <w:r w:rsidRPr="00EF7AEC">
        <w:rPr>
          <w:u w:val="single"/>
        </w:rPr>
        <w:fldChar w:fldCharType="end"/>
      </w:r>
      <w:r w:rsidRPr="00EF7AEC">
        <w:t>.  The NRC may begin ITAAC inspection according to this Manual Chapter when a licensee is issued a COL or a</w:t>
      </w:r>
      <w:r>
        <w:t>n</w:t>
      </w:r>
      <w:r w:rsidRPr="00EF7AEC">
        <w:t xml:space="preserve"> LWA that contains ITAAC.  Since many of the ITAAC are oriented towards system completion, they may not be completed until construction is nearly complete.  Therefore, the staff intends to implement an ITAAC inspection approach which will require NRC inspectors to observe ITAAC-related construction activities as they are performed. </w:t>
      </w:r>
    </w:p>
    <w:p w14:paraId="5FF48B95"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9BC95E"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The NRC has developed a framework to prioritize the ITAAC and facilitate efficient inspections.  This framework is structured to integrate complementary inspection activities that evaluate the licensee</w:t>
      </w:r>
      <w:r>
        <w:t>’</w:t>
      </w:r>
      <w:r w:rsidRPr="00EF7AEC">
        <w:t>s control of the construction processes.  Central to the NRC</w:t>
      </w:r>
      <w:r>
        <w:t>’</w:t>
      </w:r>
      <w:r w:rsidRPr="00EF7AEC">
        <w:t>s inspection program for construction under 10 CFR Part 52 is the ITAAC Matrix which provides a means for ensuring adequate inspection coverage of ITAAC inspections. The matrix will be populated with the ITAAC applicable to each certified design as described in Appendix B to this manual chapter. Site specific ITAAC will be added to the matrix population once they have been identified.</w:t>
      </w:r>
    </w:p>
    <w:p w14:paraId="4A88E6C0"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093828"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The approach to ITAAC inspection will require inspectors to evaluate the acceptability of ITAAC-related processes.  The NRC will perform sampling-type inspections of ITAAC-related activities to verify that the licensee is performing the activities successfully.  The selection of the ITAAC for each design to receive direct inspection will be based on a prioritization process used to determine overall inspection value.</w:t>
      </w:r>
    </w:p>
    <w:p w14:paraId="59BC194B"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232605"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When the licensee notifies the NRC that an ITAAC is complete, they will also identify the bases for the ITAAC completion.  NRC reviews of the licensee</w:t>
      </w:r>
      <w:r>
        <w:t>’</w:t>
      </w:r>
      <w:r w:rsidRPr="00EF7AEC">
        <w:t>s ITAAC closure notification</w:t>
      </w:r>
      <w:r>
        <w:t>,</w:t>
      </w:r>
      <w:r w:rsidRPr="00EF7AEC">
        <w:t xml:space="preserve"> as well as any NRC inspection history for that ITAAC</w:t>
      </w:r>
      <w:r>
        <w:t>,</w:t>
      </w:r>
      <w:r w:rsidRPr="00EF7AEC">
        <w:t xml:space="preserve"> will determine if the licensee</w:t>
      </w:r>
      <w:r>
        <w:t>’</w:t>
      </w:r>
      <w:r w:rsidRPr="00EF7AEC">
        <w:t>s ITAAC closure notification and its associated bases are satisfactory.</w:t>
      </w:r>
    </w:p>
    <w:p w14:paraId="72A57250" w14:textId="77777777" w:rsidR="002F316B" w:rsidRPr="00EF7AEC" w:rsidRDefault="002F316B"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FCE467" w14:textId="3857FB3F" w:rsidR="00175DA7" w:rsidRPr="00EF7AEC" w:rsidRDefault="00175DA7"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0</w:t>
      </w:r>
      <w:r>
        <w:t>6</w:t>
      </w:r>
      <w:r w:rsidRPr="00EF7AEC">
        <w:t>.</w:t>
      </w:r>
      <w:r w:rsidRPr="00425C38">
        <w:t>0</w:t>
      </w:r>
      <w:r>
        <w:t>3</w:t>
      </w:r>
      <w:r w:rsidR="008D61C8">
        <w:tab/>
      </w:r>
      <w:r w:rsidRPr="00425C38">
        <w:rPr>
          <w:u w:val="single"/>
        </w:rPr>
        <w:t>Implementation</w:t>
      </w:r>
      <w:r>
        <w:rPr>
          <w:u w:val="single"/>
        </w:rPr>
        <w:fldChar w:fldCharType="begin"/>
      </w:r>
      <w:r>
        <w:instrText xml:space="preserve"> TC "</w:instrText>
      </w:r>
      <w:bookmarkStart w:id="84" w:name="_Toc31611652"/>
      <w:r w:rsidRPr="00BB1D72">
        <w:instrText>0</w:instrText>
      </w:r>
      <w:r>
        <w:instrText>6</w:instrText>
      </w:r>
      <w:r w:rsidRPr="00BB1D72">
        <w:instrText xml:space="preserve">.03 </w:instrText>
      </w:r>
      <w:r w:rsidRPr="00BB1D72">
        <w:rPr>
          <w:u w:val="single"/>
        </w:rPr>
        <w:instrText>Implementation</w:instrText>
      </w:r>
      <w:bookmarkEnd w:id="84"/>
      <w:r>
        <w:instrText xml:space="preserve">" \f C \l "2" </w:instrText>
      </w:r>
      <w:r>
        <w:rPr>
          <w:u w:val="single"/>
        </w:rPr>
        <w:fldChar w:fldCharType="end"/>
      </w:r>
      <w:r>
        <w:rPr>
          <w:u w:val="single"/>
        </w:rPr>
        <w:t>.</w:t>
      </w:r>
      <w:r w:rsidRPr="00EF7AEC">
        <w:t xml:space="preserve">  The inspection program is intended to provide the framework for managing the inspection effort.  </w:t>
      </w:r>
      <w:ins w:id="85" w:author="Webb, Michael" w:date="2019-11-18T10:55:00Z">
        <w:r>
          <w:t>H</w:t>
        </w:r>
      </w:ins>
      <w:r w:rsidRPr="00EF7AEC">
        <w:t xml:space="preserve">ow often each inspection procedure should be performed during the construction period, and when each inspection procedure occurrence should be performed will be determined during development </w:t>
      </w:r>
      <w:ins w:id="86" w:author="Webb, Michael" w:date="2019-11-18T10:56:00Z">
        <w:r>
          <w:t xml:space="preserve">and periodic update </w:t>
        </w:r>
      </w:ins>
      <w:r w:rsidRPr="00EF7AEC">
        <w:t>of the site-specific inspection plan.</w:t>
      </w:r>
    </w:p>
    <w:p w14:paraId="33D3146B" w14:textId="77777777" w:rsidR="00175DA7" w:rsidRPr="00EF7AEC" w:rsidRDefault="00175DA7"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C30DE9" w14:textId="77777777" w:rsidR="00175DA7" w:rsidRPr="00EF7AEC" w:rsidRDefault="00175DA7"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Inspectors are encouraged to pursue any safety or risk significant concern.  However, inspectors must identify the inspection procedure used to perform inspection activities and to </w:t>
      </w:r>
      <w:r w:rsidRPr="00EF7AEC">
        <w:lastRenderedPageBreak/>
        <w:t>accurately record this information and the inspection results, so they can be incorporated into CIPIMS.</w:t>
      </w:r>
    </w:p>
    <w:p w14:paraId="0682FEDC" w14:textId="77777777" w:rsidR="0025068A" w:rsidRDefault="0025068A"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 w:author="Welch, Christopher" w:date="2020-02-10T14:49:00Z"/>
        </w:rPr>
      </w:pPr>
    </w:p>
    <w:p w14:paraId="786165F6" w14:textId="20520B2A" w:rsidR="00175DA7"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 w:author="Webb, Michael" w:date="2019-11-18T11:28:00Z"/>
        </w:rPr>
      </w:pPr>
      <w:r w:rsidRPr="00EF7AEC">
        <w:t>Regional managers responsible for the construction inspection program shall periodically review inspection results to monitor progress on the inspection plan.  Changes to the inspection plan</w:t>
      </w:r>
      <w:ins w:id="89" w:author="Webb, Michael" w:date="2019-11-18T11:03:00Z">
        <w:r>
          <w:t>,</w:t>
        </w:r>
      </w:ins>
      <w:r w:rsidRPr="00EF7AEC">
        <w:t xml:space="preserve"> discussed in </w:t>
      </w:r>
      <w:ins w:id="90" w:author="Webb, Michael" w:date="2019-11-18T10:59:00Z">
        <w:r>
          <w:t>Section 05.0</w:t>
        </w:r>
      </w:ins>
      <w:ins w:id="91" w:author="Webb, Michael" w:date="2019-11-18T14:34:00Z">
        <w:r w:rsidR="0034646F">
          <w:t>3</w:t>
        </w:r>
      </w:ins>
      <w:ins w:id="92" w:author="Webb, Michael" w:date="2019-11-18T10:59:00Z">
        <w:r>
          <w:t>b</w:t>
        </w:r>
      </w:ins>
      <w:ins w:id="93" w:author="Webb, Michael" w:date="2019-11-18T11:03:00Z">
        <w:r>
          <w:t xml:space="preserve">, should be considered during </w:t>
        </w:r>
      </w:ins>
      <w:ins w:id="94" w:author="Webb, Michael" w:date="2019-11-18T11:07:00Z">
        <w:r>
          <w:t>periodic</w:t>
        </w:r>
      </w:ins>
      <w:ins w:id="95" w:author="Webb, Michael" w:date="2019-11-18T11:03:00Z">
        <w:r>
          <w:t xml:space="preserve"> assessment of licensee performance per IMC 2505</w:t>
        </w:r>
      </w:ins>
      <w:ins w:id="96" w:author="Webb, Michael" w:date="2019-11-18T11:08:00Z">
        <w:r>
          <w:t>.</w:t>
        </w:r>
      </w:ins>
    </w:p>
    <w:p w14:paraId="4B917A0A" w14:textId="77777777" w:rsidR="00175DA7"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 w:author="Webb, Michael" w:date="2019-11-18T11:28:00Z"/>
        </w:rPr>
      </w:pPr>
    </w:p>
    <w:p w14:paraId="2703AC39"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8" w:author="Webb, Michael" w:date="2019-11-18T11:30:00Z"/>
        </w:rPr>
      </w:pPr>
      <w:ins w:id="99" w:author="Webb, Michael" w:date="2019-11-18T11:30:00Z">
        <w:r w:rsidRPr="0034018C">
          <w:t>The primary objectives of the construction inspection program are: (1) to prevent a significant construction flaw from going undetected and (2) to provide a sufficient bas</w:t>
        </w:r>
        <w:r>
          <w:t>i</w:t>
        </w:r>
        <w:r w:rsidRPr="0034018C">
          <w:t xml:space="preserve">s to support the staff’s determination that the licensee performed the inspections, tests, and analyses and met the acceptance criteria.  </w:t>
        </w:r>
      </w:ins>
    </w:p>
    <w:p w14:paraId="52F2D156"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 w:author="Webb, Michael" w:date="2019-11-18T11:30:00Z"/>
        </w:rPr>
      </w:pPr>
    </w:p>
    <w:p w14:paraId="4855A6C9" w14:textId="0293737A"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01" w:name="_Hlk24389342"/>
      <w:ins w:id="102" w:author="Webb, Michael" w:date="2019-11-18T11:30:00Z">
        <w:r w:rsidRPr="0034018C">
          <w:t>The staff shall implement an ITAAC inspection approach primarily based on observing ITAAC-related construction activities as they are performed in-situ</w:t>
        </w:r>
        <w:bookmarkEnd w:id="101"/>
        <w:r w:rsidRPr="0034018C">
          <w:t xml:space="preserve">.  However, due to the nature and the fluidity of construction schedules, the staff must remain flexible in how and when it conducts ITAAC inspections.  </w:t>
        </w:r>
      </w:ins>
      <w:ins w:id="103" w:author="Hall, Victor" w:date="2020-02-07T15:18:00Z">
        <w:r w:rsidR="0088274D">
          <w:t>T</w:t>
        </w:r>
      </w:ins>
      <w:ins w:id="104" w:author="Hall, Victor" w:date="2020-02-07T15:17:00Z">
        <w:r w:rsidR="0088274D" w:rsidRPr="0034018C">
          <w:t>o maximize effective use of inspection resources</w:t>
        </w:r>
      </w:ins>
      <w:ins w:id="105" w:author="Hall, Victor" w:date="2020-02-07T15:18:00Z">
        <w:r w:rsidR="0088274D">
          <w:t>,</w:t>
        </w:r>
      </w:ins>
      <w:ins w:id="106" w:author="Hall, Victor" w:date="2020-02-07T15:17:00Z">
        <w:r w:rsidR="0088274D" w:rsidRPr="0034018C">
          <w:t xml:space="preserve"> </w:t>
        </w:r>
      </w:ins>
      <w:r w:rsidRPr="0034018C">
        <w:t>staff should discuss the use of the following inspection alternatives with their inspection team leader, branch chief</w:t>
      </w:r>
      <w:r w:rsidR="005A7D34">
        <w:t>,</w:t>
      </w:r>
      <w:r w:rsidRPr="0034018C">
        <w:t xml:space="preserve"> or senior resident inspector.</w:t>
      </w:r>
    </w:p>
    <w:p w14:paraId="18EC3EFE"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9652C" w14:textId="6DC1CDE2" w:rsidR="00175DA7" w:rsidRPr="0034018C" w:rsidRDefault="00175DA7" w:rsidP="00175DA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4018C">
        <w:rPr>
          <w:u w:val="single"/>
        </w:rPr>
        <w:t>ITAAC bundling:</w:t>
      </w:r>
      <w:r w:rsidRPr="0034018C">
        <w:t xml:space="preserve">  One tool useful in providing greater inspection flexibility is ITAAC bundling.  ITAAC bundling is the process by which ITAAC with similar design commitments or inspections, tests, and analyses, are grouped together under one or more inspection plans to reduce the overall inspection effort including the number of inspections and inspection samples necessary to verify with reasonable assurance that the licensee has performed the inspections, tests, and analyses and met the acceptance criteria for all ITAAC within that bundle. </w:t>
      </w:r>
    </w:p>
    <w:p w14:paraId="46EB2D17"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2D989B" w14:textId="5BF6E04C"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4018C">
        <w:t>Ideally at least one inspection sample from each ITAAC within the bundle should be completed; however, this is not a requirement.  The staff’s ability to sign</w:t>
      </w:r>
      <w:r w:rsidR="005A7D34">
        <w:t xml:space="preserve"> </w:t>
      </w:r>
      <w:r w:rsidRPr="0034018C">
        <w:t xml:space="preserve">off a targeted ITAAC for which no direct inspection sample was completed is based on the completed inspections of the licensee’s program, processes and procedures related to that ITAAC and coupled with the results of the completed inspection samples from the other ITAAC within the bundle.  </w:t>
      </w:r>
    </w:p>
    <w:p w14:paraId="3B445690"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B9AD80"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4018C">
        <w:t>As with any targeted ITAAC, inspections should attempt to cover the various shifts and work crews performing the related work.  Examples where ITAAC bundling would be beneficial include: structural and shielding ITAAC related to wall and floor thickness, the structural reconciliation ITAAC, seismic and environmental qualification ITAAC, ASME ITAAC, and the ITAAC related to the separation requirements for electrical cables and cable trays.  Other ITAAC highly suitable for bundling are those ITAAC from the design control document (DCD) with the same design commitment that have been broken out into discrete ITAAC within the COL.</w:t>
      </w:r>
    </w:p>
    <w:p w14:paraId="3941E383"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BCB96DA" w14:textId="20A95975" w:rsidR="00EC74B6" w:rsidRDefault="006909D5" w:rsidP="00EC74B6">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C74B6" w:rsidSect="008606FC">
          <w:headerReference w:type="default" r:id="rId16"/>
          <w:pgSz w:w="12240" w:h="15840"/>
          <w:pgMar w:top="1440" w:right="1440" w:bottom="1440" w:left="1440" w:header="720" w:footer="720" w:gutter="0"/>
          <w:cols w:space="720"/>
          <w:noEndnote/>
          <w:docGrid w:linePitch="326"/>
        </w:sectPr>
      </w:pPr>
      <w:ins w:id="107" w:author="Webb, Michael [2]" w:date="2020-02-14T10:33:00Z">
        <w:r w:rsidRPr="006909D5">
          <w:rPr>
            <w:u w:val="single"/>
          </w:rPr>
          <w:t>Crediting Inspection of Non-Targeted ITAAC</w:t>
        </w:r>
        <w:r w:rsidRPr="006909D5">
          <w:t>:</w:t>
        </w:r>
      </w:ins>
      <w:r w:rsidR="004121D2" w:rsidRPr="004121D2">
        <w:t xml:space="preserve">  </w:t>
      </w:r>
      <w:ins w:id="108" w:author="Webb, Michael" w:date="2019-11-18T11:30:00Z">
        <w:r w:rsidR="00175DA7" w:rsidRPr="0034018C">
          <w:t>Inspection of a non-targeted ITAAC may</w:t>
        </w:r>
      </w:ins>
      <w:r w:rsidR="00DE5851">
        <w:t xml:space="preserve"> </w:t>
      </w:r>
      <w:ins w:id="109" w:author="Webb, Michael" w:date="2019-11-18T11:30:00Z">
        <w:r w:rsidR="00175DA7" w:rsidRPr="0034018C">
          <w:t xml:space="preserve">be performed in leu of a targeted ITAAC inspection sample when a change in the licensee’s schedule </w:t>
        </w:r>
      </w:ins>
      <w:ins w:id="110" w:author="Hall, Victor" w:date="2020-02-07T15:19:00Z">
        <w:r w:rsidR="0088274D">
          <w:t xml:space="preserve">might challenge </w:t>
        </w:r>
      </w:ins>
      <w:ins w:id="111" w:author="Michael Webb" w:date="2020-02-11T10:38:00Z">
        <w:r w:rsidR="003F0BAC">
          <w:t xml:space="preserve">the </w:t>
        </w:r>
      </w:ins>
      <w:ins w:id="112" w:author="Hall, Victor" w:date="2020-02-07T15:19:00Z">
        <w:r w:rsidR="0088274D">
          <w:t>inspection schedule</w:t>
        </w:r>
      </w:ins>
      <w:ins w:id="113" w:author="Webb, Michael" w:date="2019-11-18T11:30:00Z">
        <w:r w:rsidR="00175DA7" w:rsidRPr="0034018C">
          <w:t xml:space="preserve">.  When implementing this </w:t>
        </w:r>
      </w:ins>
    </w:p>
    <w:p w14:paraId="2FC1F487" w14:textId="20377D38" w:rsidR="00175DA7" w:rsidRPr="00EC74B6" w:rsidRDefault="00175DA7" w:rsidP="00EC74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14" w:author="Webb, Michael" w:date="2019-11-18T11:30:00Z"/>
        </w:rPr>
      </w:pPr>
      <w:ins w:id="115" w:author="Webb, Michael" w:date="2019-11-18T11:30:00Z">
        <w:r w:rsidRPr="00EC74B6">
          <w:lastRenderedPageBreak/>
          <w:t xml:space="preserve">alternative, the inspector must ensure the licensee’s performance on the non-targeted ITAAC activity provides meaningful insight with respect to the licensee’s ability to meet the design commitment and perform the inspections, tests, and or analyses for the targeted ITAAC in question.  </w:t>
        </w:r>
      </w:ins>
    </w:p>
    <w:p w14:paraId="57DF8665" w14:textId="77777777" w:rsidR="00D114C5" w:rsidRDefault="00D114C5"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6" w:author="Welch, Christopher" w:date="2020-02-10T14:52:00Z"/>
        </w:rPr>
      </w:pPr>
    </w:p>
    <w:p w14:paraId="1ADCB02F" w14:textId="0CDC4685"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 w:author="Webb, Michael" w:date="2019-11-18T11:30:00Z"/>
        </w:rPr>
      </w:pPr>
      <w:ins w:id="118" w:author="Webb, Michael" w:date="2019-11-18T11:30:00Z">
        <w:r w:rsidRPr="0034018C">
          <w:t>For example, a welding inspection on an ASME Section III piping system is planned for a targeted ITAAC</w:t>
        </w:r>
      </w:ins>
      <w:ins w:id="119" w:author="Webb, Michael" w:date="2020-01-31T16:33:00Z">
        <w:r w:rsidR="005A7D34">
          <w:t>,</w:t>
        </w:r>
      </w:ins>
      <w:ins w:id="120" w:author="Webb, Michael" w:date="2019-11-18T11:30:00Z">
        <w:r w:rsidRPr="0034018C">
          <w:t xml:space="preserve"> but due to a change in schedule the targeted sample is no longer available; however, a similar weld on ASME Section III piping for a non-targeted ITAAC is available during that on-site inspection and is on schedule.  The inspection of this non-targeted ITAAC which has the same design commitment, ITA and AC would clearly provide the same insights with respect to licensee welding and NDE performance that the targeted ITAAC would have provided.  </w:t>
        </w:r>
      </w:ins>
    </w:p>
    <w:p w14:paraId="1F5FAD6E"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1" w:author="Webb, Michael" w:date="2019-11-18T11:30:00Z"/>
        </w:rPr>
      </w:pPr>
    </w:p>
    <w:p w14:paraId="348D0AD6" w14:textId="1C3F7180" w:rsidR="00175DA7" w:rsidRPr="0034018C" w:rsidRDefault="00175DA7" w:rsidP="00175DA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 w:author="Webb, Michael" w:date="2019-11-18T11:30:00Z"/>
        </w:rPr>
      </w:pPr>
      <w:ins w:id="123" w:author="Webb, Michael" w:date="2019-11-18T11:30:00Z">
        <w:r w:rsidRPr="0034018C">
          <w:t>To maximize inspection efficiency</w:t>
        </w:r>
      </w:ins>
      <w:ins w:id="124" w:author="Welch, Christopher" w:date="2020-02-10T17:48:00Z">
        <w:r w:rsidR="00D60A7E" w:rsidRPr="00D60A7E">
          <w:t xml:space="preserve"> </w:t>
        </w:r>
        <w:r w:rsidR="00D60A7E">
          <w:t xml:space="preserve">and </w:t>
        </w:r>
        <w:r w:rsidR="00D60A7E" w:rsidRPr="0034018C">
          <w:t>provide a more complete review of the ITAAC’s acceptance</w:t>
        </w:r>
        <w:r w:rsidR="00D60A7E" w:rsidRPr="00D60A7E">
          <w:t xml:space="preserve"> </w:t>
        </w:r>
        <w:r w:rsidR="00D60A7E" w:rsidRPr="0034018C">
          <w:t>criteria</w:t>
        </w:r>
      </w:ins>
      <w:ins w:id="125" w:author="Webb, Michael" w:date="2019-11-18T11:30:00Z">
        <w:r w:rsidRPr="0034018C">
          <w:t xml:space="preserve">, </w:t>
        </w:r>
        <w:bookmarkStart w:id="126" w:name="_Hlk24390032"/>
        <w:r w:rsidRPr="0034018C">
          <w:t>staff may perform a sample of direct inspections of the licensee’s performance of the ITA coupled with the subsequent review of the completed quality assurance records</w:t>
        </w:r>
      </w:ins>
      <w:ins w:id="127" w:author="Welch, Christopher" w:date="2020-02-10T17:49:00Z">
        <w:r w:rsidR="00D60A7E">
          <w:t>.</w:t>
        </w:r>
      </w:ins>
      <w:ins w:id="128" w:author="Webb, Michael" w:date="2019-11-18T11:30:00Z">
        <w:r w:rsidRPr="0034018C">
          <w:t xml:space="preserve"> </w:t>
        </w:r>
      </w:ins>
      <w:bookmarkEnd w:id="126"/>
      <w:ins w:id="129" w:author="Welch, Christopher" w:date="2020-02-10T17:49:00Z">
        <w:r w:rsidR="00D60A7E">
          <w:t xml:space="preserve">This may be </w:t>
        </w:r>
      </w:ins>
      <w:ins w:id="130" w:author="Welch, Christopher" w:date="2020-02-10T17:47:00Z">
        <w:r w:rsidR="00892EA7" w:rsidRPr="0034018C">
          <w:t xml:space="preserve">particularly </w:t>
        </w:r>
      </w:ins>
      <w:ins w:id="131" w:author="Welch, Christopher" w:date="2020-02-10T17:49:00Z">
        <w:r w:rsidR="00D60A7E">
          <w:t xml:space="preserve">useful </w:t>
        </w:r>
      </w:ins>
      <w:ins w:id="132" w:author="Welch, Christopher" w:date="2020-02-10T17:47:00Z">
        <w:r w:rsidR="00892EA7" w:rsidRPr="0034018C">
          <w:t>for ITAAC that require repeated performance of the ITA and or have large amounts of data associated with the acceptance criteria</w:t>
        </w:r>
      </w:ins>
      <w:ins w:id="133" w:author="Michael Webb" w:date="2020-02-11T10:43:00Z">
        <w:r w:rsidR="003F0BAC">
          <w:t>.</w:t>
        </w:r>
      </w:ins>
    </w:p>
    <w:p w14:paraId="21E57E39"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 w:author="Webb, Michael" w:date="2019-11-18T11:30:00Z"/>
        </w:rPr>
      </w:pPr>
    </w:p>
    <w:p w14:paraId="7C28194F" w14:textId="78877CCE"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 w:author="Webb, Michael" w:date="2019-11-18T11:30:00Z"/>
        </w:rPr>
      </w:pPr>
      <w:bookmarkStart w:id="136" w:name="_Hlk31380968"/>
      <w:ins w:id="137" w:author="Webb, Michael" w:date="2019-11-18T11:30:00Z">
        <w:r w:rsidRPr="0034018C">
          <w:t>For example, inspection of a selected sample of surveys may</w:t>
        </w:r>
      </w:ins>
      <w:ins w:id="138" w:author="Webb, Michael" w:date="2020-01-31T16:33:00Z">
        <w:r w:rsidR="005A7D34">
          <w:t xml:space="preserve"> </w:t>
        </w:r>
      </w:ins>
      <w:ins w:id="139" w:author="Webb, Michael" w:date="2019-11-18T11:30:00Z">
        <w:r w:rsidRPr="0034018C">
          <w:t>be coupled with the review of the results from the entire survey</w:t>
        </w:r>
      </w:ins>
      <w:ins w:id="140" w:author="Webb, Michael" w:date="2020-02-03T14:57:00Z">
        <w:r w:rsidR="00802A2C">
          <w:t>;</w:t>
        </w:r>
      </w:ins>
      <w:ins w:id="141" w:author="Webb, Michael" w:date="2019-11-18T11:30:00Z">
        <w:r w:rsidRPr="0034018C">
          <w:t xml:space="preserve"> inspection of the licensee’s performance of a </w:t>
        </w:r>
      </w:ins>
      <w:ins w:id="142" w:author="Hall, Victor" w:date="2020-02-07T15:22:00Z">
        <w:r w:rsidR="00603C33" w:rsidRPr="0034018C">
          <w:t>test</w:t>
        </w:r>
      </w:ins>
      <w:ins w:id="143" w:author="Webb, Michael" w:date="2019-11-18T11:30:00Z">
        <w:r w:rsidRPr="0034018C">
          <w:t xml:space="preserve"> on several components (e.g.</w:t>
        </w:r>
      </w:ins>
      <w:ins w:id="144" w:author="Hall, Victor" w:date="2020-02-07T15:21:00Z">
        <w:r w:rsidR="00603C33">
          <w:t>,</w:t>
        </w:r>
      </w:ins>
      <w:ins w:id="145" w:author="Webb, Michael" w:date="2019-11-18T11:30:00Z">
        <w:r w:rsidRPr="0034018C">
          <w:t xml:space="preserve"> valve stroke tests, containment penetration leak tests) may be performed followed by a review of the completed procedure test results for the associated ITAAC.</w:t>
        </w:r>
      </w:ins>
    </w:p>
    <w:bookmarkEnd w:id="136"/>
    <w:p w14:paraId="5FF82DF1"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6" w:author="Webb, Michael" w:date="2019-11-18T11:30:00Z"/>
        </w:rPr>
      </w:pPr>
    </w:p>
    <w:p w14:paraId="4F0761B3" w14:textId="29D6B273" w:rsidR="00175DA7" w:rsidRPr="0034018C" w:rsidRDefault="00175DA7" w:rsidP="00175DA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7" w:author="Webb, Michael" w:date="2019-11-18T11:30:00Z"/>
        </w:rPr>
      </w:pPr>
      <w:ins w:id="148" w:author="Webb, Michael" w:date="2019-11-18T11:30:00Z">
        <w:r w:rsidRPr="0034018C">
          <w:t>Should changes in the licensee’s schedule result in the performance of a targeted ITAAC not receiving direct inspection of the ITA, staff may review the completed quality assurance records to complete the targeted ITAAC inspection.</w:t>
        </w:r>
      </w:ins>
    </w:p>
    <w:p w14:paraId="693BE020" w14:textId="77777777" w:rsidR="00175DA7" w:rsidRPr="0034018C" w:rsidRDefault="00175DA7" w:rsidP="00175D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 w:author="Webb, Michael" w:date="2019-11-18T11:30:00Z"/>
        </w:rPr>
      </w:pPr>
    </w:p>
    <w:p w14:paraId="39120C22" w14:textId="77777777" w:rsidR="00175DA7" w:rsidRPr="0034018C" w:rsidRDefault="00175DA7" w:rsidP="00175DA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 w:author="Webb, Michael" w:date="2019-11-18T11:30:00Z"/>
        </w:rPr>
      </w:pPr>
      <w:ins w:id="151" w:author="Webb, Michael" w:date="2019-11-18T11:30:00Z">
        <w:r w:rsidRPr="0034018C">
          <w:t>ITAAC Closure verification:  Inspectors may also consider reviewing the licensee’s principle closure packages for completed ITAAC in accordance with IP 40600, “Licensee Program for Managing Inspections, Tests, Analyses, And Acceptance Criteria (ITAAC) Closure.”</w:t>
        </w:r>
      </w:ins>
    </w:p>
    <w:p w14:paraId="04684C65" w14:textId="77777777" w:rsidR="00175DA7" w:rsidRPr="00EF7AEC" w:rsidRDefault="00175DA7" w:rsidP="005A7D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DD8B6A" w14:textId="351143BB" w:rsidR="00EB3B2B"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ins w:id="152" w:author="Welch, Christopher" w:date="2020-01-06T09:36:00Z"/>
        </w:rPr>
      </w:pPr>
      <w:ins w:id="153" w:author="Welch, Christopher" w:date="2020-01-06T09:36:00Z">
        <w:r>
          <w:t>06.04</w:t>
        </w:r>
      </w:ins>
      <w:r w:rsidR="008D61C8">
        <w:tab/>
      </w:r>
      <w:ins w:id="154" w:author="Welch, Christopher" w:date="2020-01-06T09:36:00Z">
        <w:r w:rsidRPr="00FE501E">
          <w:rPr>
            <w:u w:val="single"/>
          </w:rPr>
          <w:t>Process for the Modification of the ITAAC Target Set</w:t>
        </w:r>
      </w:ins>
      <w:r w:rsidR="009C6889">
        <w:rPr>
          <w:u w:val="single"/>
        </w:rPr>
        <w:fldChar w:fldCharType="begin"/>
      </w:r>
      <w:r w:rsidR="009C6889">
        <w:instrText xml:space="preserve"> TC "</w:instrText>
      </w:r>
      <w:bookmarkStart w:id="155" w:name="_Toc31611653"/>
      <w:ins w:id="156" w:author="Welch, Christopher" w:date="2020-01-06T09:36:00Z">
        <w:r w:rsidR="009C6889" w:rsidRPr="004172C5">
          <w:instrText xml:space="preserve">06.04 </w:instrText>
        </w:r>
        <w:r w:rsidR="009C6889" w:rsidRPr="004172C5">
          <w:rPr>
            <w:u w:val="single"/>
          </w:rPr>
          <w:instrText>Process for the Modification of the ITAAC Target Set</w:instrText>
        </w:r>
      </w:ins>
      <w:bookmarkEnd w:id="155"/>
      <w:r w:rsidR="009C6889">
        <w:instrText xml:space="preserve">" \f C \l "2" </w:instrText>
      </w:r>
      <w:r w:rsidR="009C6889">
        <w:rPr>
          <w:u w:val="single"/>
        </w:rPr>
        <w:fldChar w:fldCharType="end"/>
      </w:r>
      <w:ins w:id="157" w:author="Welch, Christopher" w:date="2020-01-06T09:36:00Z">
        <w:r>
          <w:t xml:space="preserve">.  </w:t>
        </w:r>
        <w:r w:rsidRPr="00235C6C">
          <w:t xml:space="preserve">The </w:t>
        </w:r>
        <w:r>
          <w:t xml:space="preserve">ITAAC prioritization process </w:t>
        </w:r>
        <w:r w:rsidRPr="00235C6C">
          <w:t>should be adaptive</w:t>
        </w:r>
        <w:r>
          <w:t>.</w:t>
        </w:r>
        <w:r w:rsidRPr="00235C6C">
          <w:t xml:space="preserve"> </w:t>
        </w:r>
        <w:r>
          <w:t xml:space="preserve">When </w:t>
        </w:r>
        <w:r w:rsidRPr="00235C6C">
          <w:t>modify</w:t>
        </w:r>
        <w:r>
          <w:t>ing</w:t>
        </w:r>
        <w:r w:rsidRPr="00235C6C">
          <w:t xml:space="preserve"> the </w:t>
        </w:r>
        <w:r>
          <w:t xml:space="preserve">set of </w:t>
        </w:r>
        <w:r w:rsidRPr="00E67B64">
          <w:t>targeted ITAAC</w:t>
        </w:r>
        <w:r>
          <w:t>, staff should consider</w:t>
        </w:r>
        <w:r w:rsidRPr="00235C6C">
          <w:t xml:space="preserve"> lessons learned</w:t>
        </w:r>
        <w:r>
          <w:t>,</w:t>
        </w:r>
        <w:r w:rsidRPr="00235C6C">
          <w:t xml:space="preserve"> inspection history</w:t>
        </w:r>
        <w:r>
          <w:t xml:space="preserve">, and NRC inspection resource requirements. The staff should ensure the baseline inspection program (BIP), after the proposed changes, continues to provide </w:t>
        </w:r>
        <w:r w:rsidRPr="00235C6C">
          <w:t xml:space="preserve">reasonable assurance </w:t>
        </w:r>
        <w:r>
          <w:t xml:space="preserve">that </w:t>
        </w:r>
        <w:r w:rsidRPr="00235C6C">
          <w:t xml:space="preserve">a significant </w:t>
        </w:r>
        <w:r>
          <w:t xml:space="preserve">construction </w:t>
        </w:r>
        <w:r w:rsidRPr="00235C6C">
          <w:t xml:space="preserve">flaw </w:t>
        </w:r>
        <w:r>
          <w:t>does</w:t>
        </w:r>
        <w:r w:rsidRPr="00235C6C">
          <w:t xml:space="preserve"> not go undetected </w:t>
        </w:r>
        <w:r>
          <w:t xml:space="preserve">and </w:t>
        </w:r>
        <w:r w:rsidRPr="00235C6C">
          <w:t>a sufficient basis</w:t>
        </w:r>
        <w:r>
          <w:t xml:space="preserve"> </w:t>
        </w:r>
        <w:r w:rsidRPr="00235C6C">
          <w:t xml:space="preserve">to support the staff’s determination </w:t>
        </w:r>
        <w:r>
          <w:t xml:space="preserve">that </w:t>
        </w:r>
        <w:r w:rsidRPr="00235C6C">
          <w:t xml:space="preserve">the licensee performed the inspections, tests, and analyses and met the acceptance criteria. </w:t>
        </w:r>
      </w:ins>
    </w:p>
    <w:p w14:paraId="303A4025" w14:textId="77777777" w:rsidR="00EB3B2B"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ins w:id="158" w:author="Welch, Christopher" w:date="2020-01-06T09:36:00Z"/>
        </w:rPr>
      </w:pPr>
    </w:p>
    <w:p w14:paraId="45BB8EBA" w14:textId="0992FD67" w:rsidR="00EB3B2B" w:rsidRPr="00216953" w:rsidRDefault="00EB3B2B" w:rsidP="00EB3B2B">
      <w:pPr>
        <w:widowControl/>
        <w:rPr>
          <w:ins w:id="159" w:author="Welch, Christopher" w:date="2020-01-06T09:36:00Z"/>
          <w:rFonts w:eastAsiaTheme="minorHAnsi"/>
          <w:bCs/>
        </w:rPr>
      </w:pPr>
      <w:ins w:id="160" w:author="Welch, Christopher" w:date="2020-01-06T09:36:00Z">
        <w:r>
          <w:t xml:space="preserve">This section does not apply to inspections of additional ITAAC based on plant assessments, extent of condition reviews, or for other cause. </w:t>
        </w:r>
      </w:ins>
      <w:ins w:id="161" w:author="Hall, Victor" w:date="2020-02-07T15:24:00Z">
        <w:r w:rsidR="00603C33">
          <w:t xml:space="preserve"> </w:t>
        </w:r>
      </w:ins>
      <w:ins w:id="162" w:author="Welch, Christopher" w:date="2020-01-06T09:36:00Z">
        <w:r>
          <w:t xml:space="preserve">It also does not apply to the addition and deletion of targeted ITAAC through the license amendment process, which is handled in Office </w:t>
        </w:r>
        <w:r w:rsidRPr="00216953">
          <w:t>Instruction NRO-REG-102, “</w:t>
        </w:r>
        <w:r w:rsidRPr="00216953">
          <w:rPr>
            <w:rFonts w:eastAsiaTheme="minorHAnsi"/>
            <w:bCs/>
          </w:rPr>
          <w:t>Prioritization of Inspections, Tests, Analysis, and</w:t>
        </w:r>
      </w:ins>
    </w:p>
    <w:p w14:paraId="475F53C1" w14:textId="77777777" w:rsidR="00EB3B2B" w:rsidRPr="00216953"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3" w:author="Welch, Christopher" w:date="2020-01-06T09:36:00Z"/>
        </w:rPr>
      </w:pPr>
      <w:ins w:id="164" w:author="Welch, Christopher" w:date="2020-01-06T09:36:00Z">
        <w:r w:rsidRPr="00216953">
          <w:rPr>
            <w:rFonts w:eastAsiaTheme="minorHAnsi"/>
            <w:bCs/>
          </w:rPr>
          <w:t>Acceptance Criteria (ITAAC) for Inspection</w:t>
        </w:r>
        <w:r>
          <w:rPr>
            <w:rFonts w:eastAsiaTheme="minorHAnsi"/>
            <w:bCs/>
          </w:rPr>
          <w:t>.”</w:t>
        </w:r>
      </w:ins>
    </w:p>
    <w:p w14:paraId="4A4BEA2A" w14:textId="77777777" w:rsidR="00EC74B6" w:rsidRDefault="00EC74B6"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C74B6" w:rsidSect="008606FC">
          <w:headerReference w:type="default" r:id="rId17"/>
          <w:pgSz w:w="12240" w:h="15840"/>
          <w:pgMar w:top="1440" w:right="1440" w:bottom="1440" w:left="1440" w:header="720" w:footer="720" w:gutter="0"/>
          <w:cols w:space="720"/>
          <w:noEndnote/>
          <w:docGrid w:linePitch="326"/>
        </w:sectPr>
      </w:pPr>
    </w:p>
    <w:p w14:paraId="059568FA" w14:textId="4197BFA8" w:rsidR="00EB3B2B" w:rsidRDefault="00603C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ins w:id="165" w:author="Welch, Christopher" w:date="2020-01-06T09:36:00Z"/>
        </w:rPr>
      </w:pPr>
      <w:ins w:id="166" w:author="Hall, Victor" w:date="2020-02-07T15:26:00Z">
        <w:r>
          <w:lastRenderedPageBreak/>
          <w:t xml:space="preserve">To </w:t>
        </w:r>
        <w:r w:rsidRPr="00603C33">
          <w:t>optimiz</w:t>
        </w:r>
        <w:r>
          <w:t xml:space="preserve">e inspection resource use, the staff </w:t>
        </w:r>
        <w:r w:rsidRPr="00603C33">
          <w:t>un-targeted ITAAC that had low risk and low inspection value</w:t>
        </w:r>
        <w:r>
          <w:t>.  This</w:t>
        </w:r>
      </w:ins>
      <w:ins w:id="167" w:author="Hall, Victor" w:date="2020-02-07T15:28:00Z">
        <w:r>
          <w:t xml:space="preserve"> included</w:t>
        </w:r>
      </w:ins>
      <w:ins w:id="168" w:author="Hall, Victor" w:date="2020-02-07T15:26:00Z">
        <w:r>
          <w:t xml:space="preserve"> </w:t>
        </w:r>
        <w:r w:rsidRPr="00603C33">
          <w:t xml:space="preserve">un-targeted EP ITAAC that were redundant to activities that </w:t>
        </w:r>
      </w:ins>
      <w:ins w:id="169" w:author="Hall, Victor" w:date="2020-02-07T15:28:00Z">
        <w:r>
          <w:t>the staff</w:t>
        </w:r>
      </w:ins>
      <w:ins w:id="170" w:author="Hall, Victor" w:date="2020-02-07T15:26:00Z">
        <w:r w:rsidRPr="00603C33">
          <w:t xml:space="preserve"> already inspect (i.e., EP exercise)</w:t>
        </w:r>
      </w:ins>
      <w:ins w:id="171" w:author="Hall, Victor" w:date="2020-02-07T15:28:00Z">
        <w:r>
          <w:t>.  T</w:t>
        </w:r>
      </w:ins>
      <w:ins w:id="172" w:author="Welch, Christopher" w:date="2020-01-06T09:36:00Z">
        <w:r w:rsidR="00EB3B2B">
          <w:t>he Commission directed that Design Acceptance Criteria (DAC) ITAAC be inspected</w:t>
        </w:r>
      </w:ins>
      <w:r w:rsidR="0053539E">
        <w:t xml:space="preserve"> </w:t>
      </w:r>
      <w:ins w:id="173" w:author="Hall, Victor" w:date="2020-02-07T15:28:00Z">
        <w:r>
          <w:t>and we</w:t>
        </w:r>
      </w:ins>
      <w:ins w:id="174" w:author="Hall, Victor" w:date="2020-02-07T15:29:00Z">
        <w:r>
          <w:t xml:space="preserve">re therefore </w:t>
        </w:r>
      </w:ins>
      <w:ins w:id="175" w:author="Welch, Christopher" w:date="2020-01-06T09:36:00Z">
        <w:r w:rsidR="00EB3B2B">
          <w:t>not un</w:t>
        </w:r>
      </w:ins>
      <w:ins w:id="176" w:author="Hall, Victor" w:date="2020-02-07T15:29:00Z">
        <w:r>
          <w:t>-</w:t>
        </w:r>
      </w:ins>
      <w:ins w:id="177" w:author="Welch, Christopher" w:date="2020-01-06T09:36:00Z">
        <w:r w:rsidR="00EB3B2B">
          <w:t xml:space="preserve">targeted.  </w:t>
        </w:r>
      </w:ins>
    </w:p>
    <w:p w14:paraId="767ACC22" w14:textId="77777777" w:rsidR="00EC74B6" w:rsidRDefault="00EC74B6"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pPr>
      <w:bookmarkStart w:id="178" w:name="_Hlk31381684"/>
    </w:p>
    <w:p w14:paraId="38282DD3" w14:textId="2F3FC137" w:rsidR="00EB3B2B" w:rsidRPr="00712B65"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ins w:id="179" w:author="Welch, Christopher" w:date="2020-01-06T09:36:00Z"/>
        </w:rPr>
      </w:pPr>
      <w:ins w:id="180" w:author="Welch, Christopher" w:date="2020-01-06T09:36:00Z">
        <w:r w:rsidRPr="00E67B64">
          <w:t xml:space="preserve">For any modification to the targeted ITAAC set, </w:t>
        </w:r>
        <w:r>
          <w:t>VP</w:t>
        </w:r>
        <w:r w:rsidRPr="00E67B64">
          <w:t>O staff will perform a review of the proposed change</w:t>
        </w:r>
        <w:r>
          <w:t>.  The review shall consider the impact on inspection coverage on the ITAAC Matrix, the value of inspection (i.e.</w:t>
        </w:r>
      </w:ins>
      <w:ins w:id="181" w:author="Hall, Victor" w:date="2020-02-07T15:25:00Z">
        <w:r w:rsidR="00603C33">
          <w:t>,</w:t>
        </w:r>
      </w:ins>
      <w:ins w:id="182" w:author="Welch, Christopher" w:date="2020-01-06T09:36:00Z">
        <w:r>
          <w:t xml:space="preserve"> prioritization rank), and the following screening questions. Though any ITAAC may be untargeted with Director approval, the staff should not un-target ITAAC with a high value of inspection or that fail to answer </w:t>
        </w:r>
      </w:ins>
      <w:ins w:id="183" w:author="Hall, Victor" w:date="2020-02-07T15:29:00Z">
        <w:r w:rsidR="00603C33">
          <w:t>“</w:t>
        </w:r>
      </w:ins>
      <w:ins w:id="184" w:author="Welch, Christopher" w:date="2020-01-06T09:36:00Z">
        <w:r>
          <w:t>yes</w:t>
        </w:r>
      </w:ins>
      <w:ins w:id="185" w:author="Hall, Victor" w:date="2020-02-07T15:29:00Z">
        <w:r w:rsidR="00603C33">
          <w:t>”</w:t>
        </w:r>
      </w:ins>
      <w:ins w:id="186" w:author="Welch, Christopher" w:date="2020-01-06T09:36:00Z">
        <w:r>
          <w:t xml:space="preserve"> to the screening questions. </w:t>
        </w:r>
      </w:ins>
      <w:bookmarkEnd w:id="178"/>
      <w:ins w:id="187" w:author="Hall, Victor" w:date="2020-02-07T15:29:00Z">
        <w:r w:rsidR="00603C33">
          <w:t xml:space="preserve"> </w:t>
        </w:r>
      </w:ins>
      <w:ins w:id="188" w:author="Welch, Christopher" w:date="2020-01-06T09:36:00Z">
        <w:r>
          <w:t xml:space="preserve">The staff </w:t>
        </w:r>
        <w:r w:rsidRPr="00ED0A13">
          <w:t>shall document a basis for each ITAAC untargeted using Table D-1 in Appendix D of NRO-R</w:t>
        </w:r>
        <w:r>
          <w:t>EG</w:t>
        </w:r>
        <w:r w:rsidRPr="00ED0A13">
          <w:t>-102.</w:t>
        </w:r>
        <w:r>
          <w:t xml:space="preserve"> </w:t>
        </w:r>
      </w:ins>
    </w:p>
    <w:p w14:paraId="7872BDC8" w14:textId="77777777" w:rsidR="00EB3B2B" w:rsidRPr="00E67B64"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9" w:author="Welch, Christopher" w:date="2020-01-06T09:36:00Z"/>
        </w:rPr>
      </w:pPr>
    </w:p>
    <w:p w14:paraId="64E7A275" w14:textId="23AC43CB" w:rsidR="00EB3B2B"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0" w:author="Welch, Christopher" w:date="2020-01-06T09:36:00Z"/>
        </w:rPr>
      </w:pPr>
      <w:ins w:id="191" w:author="Welch, Christopher" w:date="2020-01-06T09:36:00Z">
        <w:r w:rsidRPr="0002637D">
          <w:t xml:space="preserve">If a targeted ITAAC is not performed, </w:t>
        </w:r>
        <w:r>
          <w:t>do</w:t>
        </w:r>
        <w:r w:rsidRPr="0002637D">
          <w:t xml:space="preserve"> other </w:t>
        </w:r>
      </w:ins>
      <w:ins w:id="192" w:author="Welch, Christopher" w:date="2020-01-06T09:50:00Z">
        <w:r w:rsidR="00FA4886">
          <w:t xml:space="preserve">targeted </w:t>
        </w:r>
      </w:ins>
      <w:ins w:id="193" w:author="Welch, Christopher" w:date="2020-01-06T09:36:00Z">
        <w:r w:rsidRPr="0002637D">
          <w:t>ITAAC provide adequate, representative inspection coverage</w:t>
        </w:r>
        <w:r>
          <w:t>?</w:t>
        </w:r>
        <w:r w:rsidRPr="0002637D">
          <w:t xml:space="preserve">  </w:t>
        </w:r>
      </w:ins>
    </w:p>
    <w:p w14:paraId="255045A3" w14:textId="0009A668" w:rsidR="00EB3B2B"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4" w:author="Welch, Christopher" w:date="2020-01-06T09:36:00Z"/>
        </w:rPr>
      </w:pPr>
      <w:ins w:id="195" w:author="Welch, Christopher" w:date="2020-01-06T09:36:00Z">
        <w:r w:rsidRPr="0002637D">
          <w:t xml:space="preserve">If a targeted ITAAC inspection is not performed, </w:t>
        </w:r>
        <w:r>
          <w:t xml:space="preserve">is the </w:t>
        </w:r>
        <w:r w:rsidRPr="0002637D">
          <w:t xml:space="preserve">scope of the quality process or program represented by that ITAAC adequately covered by other </w:t>
        </w:r>
      </w:ins>
      <w:ins w:id="196" w:author="Welch, Christopher" w:date="2020-01-06T09:50:00Z">
        <w:r w:rsidR="001F6430">
          <w:t xml:space="preserve">targeted </w:t>
        </w:r>
      </w:ins>
      <w:ins w:id="197" w:author="Welch, Christopher" w:date="2020-01-06T09:36:00Z">
        <w:r w:rsidRPr="0002637D">
          <w:t>ITAAC inspections</w:t>
        </w:r>
        <w:r>
          <w:t>?</w:t>
        </w:r>
        <w:r w:rsidRPr="004A303C">
          <w:t xml:space="preserve"> </w:t>
        </w:r>
      </w:ins>
    </w:p>
    <w:p w14:paraId="138C3D9B" w14:textId="77777777" w:rsidR="00EB3B2B"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 w:author="Welch, Christopher" w:date="2020-01-06T09:36:00Z"/>
        </w:rPr>
      </w:pPr>
      <w:ins w:id="199" w:author="Welch, Christopher" w:date="2020-01-06T09:36:00Z">
        <w:r w:rsidRPr="0002637D">
          <w:t>If a targeted ITAAC inspection is not performed,</w:t>
        </w:r>
        <w:r w:rsidRPr="00B206DC">
          <w:t xml:space="preserve"> </w:t>
        </w:r>
        <w:r>
          <w:t>do</w:t>
        </w:r>
        <w:r w:rsidRPr="00860014">
          <w:t xml:space="preserve"> other targeted ITAAC invoke the associated inspection procedures</w:t>
        </w:r>
        <w:r>
          <w:t>.</w:t>
        </w:r>
      </w:ins>
    </w:p>
    <w:p w14:paraId="0624306A" w14:textId="77777777" w:rsidR="00EB3B2B"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 w:author="Welch, Christopher" w:date="2020-01-06T09:36:00Z"/>
        </w:rPr>
      </w:pPr>
      <w:ins w:id="201" w:author="Welch, Christopher" w:date="2020-01-06T09:36:00Z">
        <w:r w:rsidRPr="0002637D">
          <w:t>If a targeted ITAAC inspection is not performed,</w:t>
        </w:r>
        <w:r w:rsidRPr="004A303C">
          <w:t xml:space="preserve"> </w:t>
        </w:r>
        <w:r>
          <w:t>is there</w:t>
        </w:r>
        <w:r w:rsidRPr="00860014">
          <w:t xml:space="preserve"> </w:t>
        </w:r>
        <w:r>
          <w:t>a high</w:t>
        </w:r>
        <w:r w:rsidRPr="00860014">
          <w:t xml:space="preserve"> likelihood </w:t>
        </w:r>
        <w:r>
          <w:t xml:space="preserve">that </w:t>
        </w:r>
        <w:r w:rsidRPr="00860014">
          <w:t xml:space="preserve">a significant flaw </w:t>
        </w:r>
        <w:r>
          <w:t>or failure to meet an acceptance criterion would</w:t>
        </w:r>
        <w:r w:rsidRPr="00860014">
          <w:t xml:space="preserve"> go undetected</w:t>
        </w:r>
        <w:r>
          <w:t>?</w:t>
        </w:r>
        <w:r w:rsidRPr="00DC491F">
          <w:t xml:space="preserve"> </w:t>
        </w:r>
      </w:ins>
    </w:p>
    <w:p w14:paraId="35620277" w14:textId="77777777" w:rsidR="00EB3B2B"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2" w:author="Welch, Christopher" w:date="2020-01-06T09:36:00Z"/>
        </w:rPr>
      </w:pPr>
      <w:ins w:id="203" w:author="Welch, Christopher" w:date="2020-01-06T09:36:00Z">
        <w:r w:rsidRPr="0002637D">
          <w:t>If a targeted ITAAC inspection is not performed,</w:t>
        </w:r>
        <w:r>
          <w:t xml:space="preserve"> is the </w:t>
        </w:r>
        <w:r w:rsidRPr="00BA35B3">
          <w:t>ITAAC</w:t>
        </w:r>
        <w:r>
          <w:t>’s</w:t>
        </w:r>
        <w:r w:rsidRPr="00BA35B3">
          <w:t xml:space="preserve"> inspection value below or at the low</w:t>
        </w:r>
        <w:r>
          <w:t>er</w:t>
        </w:r>
        <w:r w:rsidRPr="00BA35B3">
          <w:t xml:space="preserve"> end of the target cutoff</w:t>
        </w:r>
        <w:r>
          <w:t xml:space="preserve"> (if not ranked does it have low safety significance)?</w:t>
        </w:r>
      </w:ins>
    </w:p>
    <w:p w14:paraId="0C054C4D" w14:textId="62A724C1" w:rsidR="00EB3B2B" w:rsidRPr="00BA35B3" w:rsidRDefault="00EB3B2B" w:rsidP="00EB3B2B">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 w:author="Welch, Christopher" w:date="2020-01-06T09:36:00Z"/>
        </w:rPr>
      </w:pPr>
      <w:ins w:id="205" w:author="Welch, Christopher" w:date="2020-01-06T09:36:00Z">
        <w:r w:rsidRPr="0002637D">
          <w:t xml:space="preserve">If a targeted ITAAC inspection </w:t>
        </w:r>
        <w:r>
          <w:t xml:space="preserve">related to security or emergency preparedness </w:t>
        </w:r>
        <w:r w:rsidRPr="0002637D">
          <w:t>is not performed,</w:t>
        </w:r>
        <w:r>
          <w:t xml:space="preserve"> did NSIR agree to un-target it?</w:t>
        </w:r>
      </w:ins>
      <w:ins w:id="206" w:author="Welch, Christopher" w:date="2020-01-06T09:51:00Z">
        <w:r w:rsidR="00806CF2">
          <w:t xml:space="preserve"> </w:t>
        </w:r>
      </w:ins>
    </w:p>
    <w:p w14:paraId="424CDADF" w14:textId="77777777" w:rsidR="00EB3B2B" w:rsidRPr="00E67B64"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7" w:author="Welch, Christopher" w:date="2020-01-06T09:36:00Z"/>
        </w:rPr>
      </w:pPr>
    </w:p>
    <w:p w14:paraId="19757FFF" w14:textId="17BD733E" w:rsidR="00EB3B2B" w:rsidRDefault="00EB3B2B" w:rsidP="00EB3B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8" w:author="Welch, Christopher" w:date="2020-01-06T09:36:00Z"/>
        </w:rPr>
      </w:pPr>
      <w:ins w:id="209" w:author="Welch, Christopher" w:date="2020-01-06T09:36:00Z">
        <w:r w:rsidRPr="00E67B64">
          <w:t>The staff should conduct th</w:t>
        </w:r>
        <w:r>
          <w:t>is</w:t>
        </w:r>
        <w:r w:rsidRPr="00E67B64">
          <w:t xml:space="preserve"> review using an appropriate panel of experts.  Upon completion of its review, the expert panel </w:t>
        </w:r>
        <w:r>
          <w:t>shall</w:t>
        </w:r>
        <w:r w:rsidRPr="00E67B64">
          <w:t xml:space="preserve"> provide </w:t>
        </w:r>
        <w:r>
          <w:t xml:space="preserve">the </w:t>
        </w:r>
        <w:r w:rsidRPr="00E67B64">
          <w:t xml:space="preserve">changes to the targeted ITAAC set </w:t>
        </w:r>
        <w:r>
          <w:t xml:space="preserve">via memo </w:t>
        </w:r>
        <w:r w:rsidRPr="00E67B64">
          <w:t xml:space="preserve">to the VPO </w:t>
        </w:r>
        <w:r>
          <w:t>and DCO Office Directors.</w:t>
        </w:r>
      </w:ins>
    </w:p>
    <w:p w14:paraId="4BBC0B17" w14:textId="77777777" w:rsidR="00EB3B2B" w:rsidRDefault="00EB3B2B" w:rsidP="00EB3B2B">
      <w:pPr>
        <w:rPr>
          <w:ins w:id="210" w:author="Welch, Christopher" w:date="2020-01-06T09:36:00Z"/>
        </w:rPr>
      </w:pPr>
    </w:p>
    <w:p w14:paraId="15DE429F" w14:textId="77777777"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AAE7973" w14:textId="77777777"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F7AEC">
        <w:t>END</w:t>
      </w:r>
    </w:p>
    <w:p w14:paraId="6275E048" w14:textId="77777777"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double"/>
        </w:rPr>
      </w:pPr>
    </w:p>
    <w:p w14:paraId="5F2A0A23" w14:textId="1BD999F9" w:rsidR="00522E03" w:rsidRPr="00EF7AEC" w:rsidRDefault="00F67181"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Appendix A: </w:t>
      </w:r>
      <w:r w:rsidR="006909D5">
        <w:t xml:space="preserve"> </w:t>
      </w:r>
      <w:r>
        <w:t xml:space="preserve">IMC </w:t>
      </w:r>
      <w:r w:rsidR="000D354C" w:rsidRPr="00EF7AEC">
        <w:t>2503 Inspection Procedures</w:t>
      </w:r>
    </w:p>
    <w:p w14:paraId="6AD3D4B4" w14:textId="05F4AF57"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F7AEC">
        <w:t xml:space="preserve">Appendix B: </w:t>
      </w:r>
      <w:r w:rsidR="006909D5">
        <w:t xml:space="preserve"> </w:t>
      </w:r>
      <w:r w:rsidRPr="00EF7AEC">
        <w:t>The ITAAC Matrix</w:t>
      </w:r>
    </w:p>
    <w:p w14:paraId="5B93DE1F" w14:textId="0864C277" w:rsidR="00522E03" w:rsidRPr="00EF7AEC" w:rsidRDefault="008606F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Attachment 1</w:t>
      </w:r>
      <w:r w:rsidR="000D354C" w:rsidRPr="00EF7AEC">
        <w:t xml:space="preserve">: </w:t>
      </w:r>
      <w:r w:rsidR="006909D5">
        <w:t xml:space="preserve"> </w:t>
      </w:r>
      <w:r w:rsidR="000D354C" w:rsidRPr="00EF7AEC">
        <w:t>Revision History for IMC 2503</w:t>
      </w:r>
    </w:p>
    <w:p w14:paraId="52BD3848"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522E03" w:rsidRPr="00EF7AEC" w:rsidSect="008606FC">
          <w:pgSz w:w="12240" w:h="15840"/>
          <w:pgMar w:top="1440" w:right="1440" w:bottom="1440" w:left="1440" w:header="720" w:footer="720" w:gutter="0"/>
          <w:cols w:space="720"/>
          <w:noEndnote/>
          <w:docGrid w:linePitch="326"/>
        </w:sectPr>
      </w:pPr>
    </w:p>
    <w:p w14:paraId="40250703" w14:textId="2E31E502" w:rsidR="00522E03" w:rsidRPr="00EF7AEC" w:rsidRDefault="00F67181"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A</w:t>
      </w:r>
      <w:r w:rsidR="008606FC">
        <w:t>ppendix</w:t>
      </w:r>
      <w:r>
        <w:t xml:space="preserve"> A:  IMC </w:t>
      </w:r>
      <w:r w:rsidR="000D354C" w:rsidRPr="00EF7AEC">
        <w:t>2503</w:t>
      </w:r>
    </w:p>
    <w:p w14:paraId="678AC44C" w14:textId="77777777" w:rsidR="007006E1" w:rsidRPr="00EF7AEC" w:rsidRDefault="007006E1"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1997904" w14:textId="77777777" w:rsidR="00522E03" w:rsidRPr="00EF7AEC" w:rsidRDefault="000D354C" w:rsidP="00B76C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F7AEC">
        <w:t>INSPECTION PROCEDURES</w:t>
      </w:r>
      <w:r w:rsidR="00896DFC" w:rsidRPr="00EF7AEC">
        <w:fldChar w:fldCharType="begin"/>
      </w:r>
      <w:r w:rsidR="00F67181">
        <w:instrText>tc \l1 "</w:instrText>
      </w:r>
      <w:bookmarkStart w:id="211" w:name="_Toc31611654"/>
      <w:r w:rsidR="00F67181">
        <w:instrText xml:space="preserve">APPENDIX A:  IMC </w:instrText>
      </w:r>
      <w:r w:rsidRPr="00EF7AEC">
        <w:instrText>2503 INSPECTION PROCEDURES</w:instrText>
      </w:r>
      <w:bookmarkEnd w:id="211"/>
      <w:r w:rsidR="00896DFC" w:rsidRPr="00EF7AEC">
        <w:fldChar w:fldCharType="end"/>
      </w:r>
    </w:p>
    <w:p w14:paraId="07C46D64" w14:textId="77777777" w:rsidR="00522E03" w:rsidRPr="00EF7AEC" w:rsidRDefault="00522E03"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5A54E20" w14:textId="77777777"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F7AEC">
        <w:tab/>
      </w:r>
    </w:p>
    <w:p w14:paraId="01B2EF54" w14:textId="77777777"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r w:rsidRPr="00EF7AEC">
        <w:t>IP 65001</w:t>
      </w:r>
      <w:r w:rsidRPr="00EF7AEC">
        <w:tab/>
        <w:t>- ITAAC Inspections</w:t>
      </w:r>
    </w:p>
    <w:p w14:paraId="48942ADA" w14:textId="77777777"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 xml:space="preserve">65001.01 </w:t>
      </w:r>
      <w:r w:rsidRPr="00EF7AEC">
        <w:tab/>
        <w:t>- Foundations and Buildings</w:t>
      </w:r>
    </w:p>
    <w:p w14:paraId="773CD605" w14:textId="64A26418"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r w:rsidRPr="00EF7AEC">
        <w:t xml:space="preserve">    65001.02</w:t>
      </w:r>
      <w:r w:rsidRPr="00EF7AEC">
        <w:tab/>
        <w:t xml:space="preserve">- </w:t>
      </w:r>
      <w:r w:rsidR="00CC71F1">
        <w:t xml:space="preserve">Installation of </w:t>
      </w:r>
      <w:r w:rsidRPr="00EF7AEC">
        <w:t>Structural Concrete</w:t>
      </w:r>
    </w:p>
    <w:p w14:paraId="73EB7314" w14:textId="08E6A31C"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65001.03</w:t>
      </w:r>
      <w:r w:rsidRPr="00EF7AEC">
        <w:tab/>
        <w:t xml:space="preserve">- </w:t>
      </w:r>
      <w:r w:rsidR="00CC71F1">
        <w:t xml:space="preserve">Installation of </w:t>
      </w:r>
      <w:r w:rsidRPr="00EF7AEC">
        <w:t>Piping</w:t>
      </w:r>
    </w:p>
    <w:p w14:paraId="2AAAAA72" w14:textId="595FF3BC"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65001.04</w:t>
      </w:r>
      <w:r w:rsidRPr="00EF7AEC">
        <w:tab/>
        <w:t xml:space="preserve">- </w:t>
      </w:r>
      <w:r w:rsidR="00CC71F1">
        <w:t xml:space="preserve">Installation of </w:t>
      </w:r>
      <w:r w:rsidRPr="00EF7AEC">
        <w:t>Pipe Supports &amp; Restraints</w:t>
      </w:r>
    </w:p>
    <w:p w14:paraId="7059ABB5" w14:textId="4A9F1707"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65001.05</w:t>
      </w:r>
      <w:r w:rsidRPr="00EF7AEC">
        <w:tab/>
        <w:t xml:space="preserve">- </w:t>
      </w:r>
      <w:r w:rsidR="00CC71F1">
        <w:t>Installation of Reactor Pressure Vessel and</w:t>
      </w:r>
      <w:r w:rsidRPr="00EF7AEC">
        <w:t xml:space="preserve"> Internals</w:t>
      </w:r>
    </w:p>
    <w:p w14:paraId="3B1D25DB" w14:textId="2E1713BE"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65001.06</w:t>
      </w:r>
      <w:r w:rsidRPr="00EF7AEC">
        <w:tab/>
        <w:t xml:space="preserve">- </w:t>
      </w:r>
      <w:r w:rsidR="00CC71F1">
        <w:t xml:space="preserve">Installation of </w:t>
      </w:r>
      <w:r w:rsidRPr="00EF7AEC">
        <w:t>Mechanical Components</w:t>
      </w:r>
    </w:p>
    <w:p w14:paraId="684219FF" w14:textId="59895D4C"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65001.07</w:t>
      </w:r>
      <w:r w:rsidRPr="00EF7AEC">
        <w:tab/>
        <w:t xml:space="preserve">- </w:t>
      </w:r>
      <w:r w:rsidR="00CC71F1">
        <w:t xml:space="preserve">Installation of </w:t>
      </w:r>
      <w:r w:rsidRPr="00EF7AEC">
        <w:t>Valves</w:t>
      </w:r>
    </w:p>
    <w:p w14:paraId="4AEC4ADD" w14:textId="16F7A552"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65001.08</w:t>
      </w:r>
      <w:r w:rsidRPr="00EF7AEC">
        <w:tab/>
        <w:t xml:space="preserve">- </w:t>
      </w:r>
      <w:r w:rsidR="00CC71F1">
        <w:t xml:space="preserve">Installation of </w:t>
      </w:r>
      <w:r w:rsidRPr="00EF7AEC">
        <w:t xml:space="preserve">Electrical Components </w:t>
      </w:r>
      <w:r w:rsidR="00CC71F1">
        <w:t>and</w:t>
      </w:r>
      <w:r w:rsidRPr="00EF7AEC">
        <w:t xml:space="preserve"> Systems</w:t>
      </w:r>
    </w:p>
    <w:p w14:paraId="6600EA75" w14:textId="2C3B3330"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65001.09</w:t>
      </w:r>
      <w:r w:rsidRPr="00EF7AEC">
        <w:tab/>
        <w:t xml:space="preserve">- </w:t>
      </w:r>
      <w:r w:rsidR="00CC71F1">
        <w:t xml:space="preserve">Installation of </w:t>
      </w:r>
      <w:r w:rsidRPr="00EF7AEC">
        <w:t xml:space="preserve">Electrical </w:t>
      </w:r>
      <w:r w:rsidR="00CC71F1">
        <w:t xml:space="preserve">and Fiber Optic </w:t>
      </w:r>
      <w:r w:rsidRPr="00EF7AEC">
        <w:t>Cable</w:t>
      </w:r>
    </w:p>
    <w:p w14:paraId="4C2F731A" w14:textId="065496B1"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65001.10</w:t>
      </w:r>
      <w:r w:rsidRPr="00EF7AEC">
        <w:tab/>
        <w:t xml:space="preserve">- </w:t>
      </w:r>
      <w:r w:rsidR="00CC71F1" w:rsidRPr="00CC71F1">
        <w:t>Installation of Instrument Components and Systems</w:t>
      </w:r>
    </w:p>
    <w:p w14:paraId="535F9C2A" w14:textId="42D94502" w:rsidR="00522E03"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65001.11</w:t>
      </w:r>
      <w:r w:rsidRPr="00EF7AEC">
        <w:tab/>
        <w:t xml:space="preserve">- Containment Integrity </w:t>
      </w:r>
      <w:r w:rsidR="00CC71F1">
        <w:t xml:space="preserve">and Containment </w:t>
      </w:r>
      <w:r w:rsidRPr="00EF7AEC">
        <w:t>Penetrations</w:t>
      </w:r>
    </w:p>
    <w:p w14:paraId="2B6FE52D" w14:textId="3CD89FA4" w:rsidR="00537E3B" w:rsidRPr="00EF7AEC" w:rsidRDefault="00537E3B"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ins w:id="212" w:author="Webb, Michael" w:date="2019-11-18T09:24:00Z">
        <w:r>
          <w:t>65001.11A</w:t>
        </w:r>
        <w:r>
          <w:tab/>
        </w:r>
        <w:r w:rsidR="00951968">
          <w:t>- Containment Structural Integrity Test</w:t>
        </w:r>
      </w:ins>
    </w:p>
    <w:p w14:paraId="15F6CA6E" w14:textId="5D2F3C95"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65001.12</w:t>
      </w:r>
      <w:r w:rsidRPr="00EF7AEC">
        <w:tab/>
        <w:t xml:space="preserve">- </w:t>
      </w:r>
      <w:r w:rsidR="007A7B87">
        <w:t xml:space="preserve">Installation of </w:t>
      </w:r>
      <w:r w:rsidRPr="00EF7AEC">
        <w:t>H</w:t>
      </w:r>
      <w:r w:rsidR="007A7B87">
        <w:t>eating, Ventilating, and Air Conditioning Systems</w:t>
      </w:r>
    </w:p>
    <w:p w14:paraId="37C0A944" w14:textId="2F6C5FE0"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65001.13</w:t>
      </w:r>
      <w:r w:rsidRPr="00EF7AEC">
        <w:tab/>
        <w:t xml:space="preserve">- </w:t>
      </w:r>
      <w:r w:rsidR="007A7B87" w:rsidRPr="007A7B87">
        <w:t>Installation of Load Handling Equipment and Fuel Racks</w:t>
      </w:r>
    </w:p>
    <w:p w14:paraId="752A5E3B" w14:textId="100E1C89"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65001.14</w:t>
      </w:r>
      <w:r w:rsidRPr="00EF7AEC">
        <w:tab/>
        <w:t xml:space="preserve">- </w:t>
      </w:r>
      <w:r w:rsidR="00CC71F1">
        <w:t xml:space="preserve">Installation of </w:t>
      </w:r>
      <w:r w:rsidRPr="00EF7AEC">
        <w:t>Complex Systems with Multiple Components</w:t>
      </w:r>
    </w:p>
    <w:p w14:paraId="756DF70A" w14:textId="55853596"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pPr>
      <w:r w:rsidRPr="00EF7AEC">
        <w:t>65001.15</w:t>
      </w:r>
      <w:r w:rsidRPr="00EF7AEC">
        <w:tab/>
        <w:t xml:space="preserve">- </w:t>
      </w:r>
      <w:r w:rsidR="00CC71F1">
        <w:t xml:space="preserve">Installation of </w:t>
      </w:r>
      <w:r w:rsidRPr="00EF7AEC">
        <w:t>Fire Protection</w:t>
      </w:r>
      <w:r w:rsidR="00CC71F1">
        <w:t xml:space="preserve"> Equipment</w:t>
      </w:r>
    </w:p>
    <w:p w14:paraId="16AB3358" w14:textId="77777777"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65001.16</w:t>
      </w:r>
      <w:r w:rsidRPr="00EF7AEC">
        <w:tab/>
        <w:t>- Engineering</w:t>
      </w:r>
    </w:p>
    <w:p w14:paraId="40DD826C" w14:textId="73D18C2B"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F7AEC">
        <w:t xml:space="preserve">    65001.17</w:t>
      </w:r>
      <w:r w:rsidRPr="00EF7AEC">
        <w:tab/>
        <w:t>- Security</w:t>
      </w:r>
      <w:r w:rsidR="00A20055">
        <w:t xml:space="preserve"> </w:t>
      </w:r>
      <w:ins w:id="213" w:author="Webb, Michael" w:date="2020-01-27T15:05:00Z">
        <w:r w:rsidR="00A20055" w:rsidRPr="00A20055">
          <w:t>(For Official Use Only – Security-related Information)</w:t>
        </w:r>
      </w:ins>
    </w:p>
    <w:p w14:paraId="0CE13FB4" w14:textId="7F304C7E"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65001.18</w:t>
      </w:r>
      <w:r w:rsidRPr="00EF7AEC">
        <w:tab/>
        <w:t>- Emergency Planning</w:t>
      </w:r>
      <w:r w:rsidR="00CC71F1">
        <w:t xml:space="preserve"> ITAAC</w:t>
      </w:r>
    </w:p>
    <w:p w14:paraId="3855A765" w14:textId="34673AE4"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65001.19</w:t>
      </w:r>
      <w:r w:rsidRPr="00EF7AEC">
        <w:tab/>
        <w:t>- Radiation</w:t>
      </w:r>
      <w:r w:rsidR="00CC71F1">
        <w:t xml:space="preserve"> Monitoring Components and Systems</w:t>
      </w:r>
    </w:p>
    <w:p w14:paraId="4903A0B6" w14:textId="6ED605DE"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65001.20</w:t>
      </w:r>
      <w:r w:rsidRPr="00EF7AEC">
        <w:tab/>
        <w:t xml:space="preserve">- </w:t>
      </w:r>
      <w:r w:rsidR="00842AA5">
        <w:t xml:space="preserve">Safety-related </w:t>
      </w:r>
      <w:r w:rsidRPr="00EF7AEC">
        <w:t>Piping DAC</w:t>
      </w:r>
    </w:p>
    <w:p w14:paraId="2B3949D9" w14:textId="73B09954"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65001.21</w:t>
      </w:r>
      <w:r w:rsidRPr="00EF7AEC">
        <w:tab/>
        <w:t xml:space="preserve">- Pipe Rupture Hazards Analysis </w:t>
      </w:r>
      <w:r w:rsidR="00842AA5">
        <w:t xml:space="preserve">Design Acceptance Criteria </w:t>
      </w:r>
      <w:r w:rsidRPr="00EF7AEC">
        <w:t>(DAC)</w:t>
      </w:r>
    </w:p>
    <w:p w14:paraId="4FD2DA9B" w14:textId="58616AFB"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65001.22</w:t>
      </w:r>
      <w:r w:rsidRPr="00EF7AEC">
        <w:tab/>
        <w:t>- Digital I</w:t>
      </w:r>
      <w:r w:rsidR="00842AA5">
        <w:t>nstrumentation and Control (DI</w:t>
      </w:r>
      <w:r w:rsidRPr="00EF7AEC">
        <w:t>&amp;C</w:t>
      </w:r>
      <w:r w:rsidR="00842AA5">
        <w:t xml:space="preserve">) </w:t>
      </w:r>
      <w:r w:rsidRPr="00EF7AEC">
        <w:t>System/Software (DAC)</w:t>
      </w:r>
    </w:p>
    <w:p w14:paraId="67193ECD" w14:textId="5C21BD98" w:rsidR="00917386"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65001.23</w:t>
      </w:r>
      <w:r w:rsidRPr="00EF7AEC">
        <w:tab/>
        <w:t>- H</w:t>
      </w:r>
      <w:r w:rsidR="00842AA5">
        <w:t xml:space="preserve">uman Factors Engineering </w:t>
      </w:r>
      <w:r w:rsidRPr="00EF7AEC">
        <w:t>Integrated System Validation</w:t>
      </w:r>
    </w:p>
    <w:p w14:paraId="555D6B8F" w14:textId="10E0B7AC"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A</w:t>
      </w:r>
      <w:r w:rsidRPr="00EF7AEC">
        <w:tab/>
        <w:t>- As</w:t>
      </w:r>
      <w:r w:rsidR="00842AA5">
        <w:t>-</w:t>
      </w:r>
      <w:r w:rsidRPr="00EF7AEC">
        <w:t xml:space="preserve">Built </w:t>
      </w:r>
      <w:r w:rsidR="00842AA5">
        <w:t>Attributes for Structures, Systems, and Components</w:t>
      </w:r>
    </w:p>
    <w:p w14:paraId="7BF4316D" w14:textId="1556D5BE"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B</w:t>
      </w:r>
      <w:r w:rsidRPr="00EF7AEC">
        <w:tab/>
        <w:t>- Welding</w:t>
      </w:r>
      <w:r w:rsidR="00842AA5">
        <w:t xml:space="preserve"> Program</w:t>
      </w:r>
    </w:p>
    <w:p w14:paraId="621912B0" w14:textId="7A2CB20A"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C</w:t>
      </w:r>
      <w:r w:rsidRPr="00EF7AEC">
        <w:tab/>
        <w:t>- Construction Test</w:t>
      </w:r>
      <w:r w:rsidR="00842AA5">
        <w:t xml:space="preserve"> Program</w:t>
      </w:r>
    </w:p>
    <w:p w14:paraId="76EEDFF2" w14:textId="088A1B80"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D</w:t>
      </w:r>
      <w:r w:rsidRPr="00EF7AEC">
        <w:tab/>
        <w:t>- Operational Test</w:t>
      </w:r>
      <w:r w:rsidR="00842AA5">
        <w:t>ing Program</w:t>
      </w:r>
    </w:p>
    <w:p w14:paraId="45124A57" w14:textId="2E5C73B5"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E</w:t>
      </w:r>
      <w:r w:rsidRPr="00EF7AEC">
        <w:tab/>
        <w:t xml:space="preserve">- Qualification </w:t>
      </w:r>
      <w:r w:rsidR="00842AA5">
        <w:t>Program</w:t>
      </w:r>
    </w:p>
    <w:p w14:paraId="69BAB628" w14:textId="5F0DFB84"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pPr>
      <w:r w:rsidRPr="00EF7AEC">
        <w:t>65001</w:t>
      </w:r>
      <w:r w:rsidR="007212A2" w:rsidRPr="00EF7AEC">
        <w:t>. F</w:t>
      </w:r>
      <w:r w:rsidRPr="00EF7AEC">
        <w:tab/>
        <w:t>- Design</w:t>
      </w:r>
      <w:r w:rsidR="00842AA5">
        <w:t xml:space="preserve"> and </w:t>
      </w:r>
      <w:r w:rsidRPr="00EF7AEC">
        <w:t>Fabrication Requirements</w:t>
      </w:r>
    </w:p>
    <w:p w14:paraId="3AEB1278"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522E03" w:rsidRPr="00EF7AEC" w:rsidSect="001A1007">
          <w:footerReference w:type="default" r:id="rId18"/>
          <w:pgSz w:w="12240" w:h="15840"/>
          <w:pgMar w:top="1440" w:right="1440" w:bottom="1440" w:left="1440" w:header="720" w:footer="720" w:gutter="0"/>
          <w:pgNumType w:start="1"/>
          <w:cols w:space="720"/>
          <w:noEndnote/>
          <w:docGrid w:linePitch="326"/>
        </w:sectPr>
      </w:pPr>
    </w:p>
    <w:p w14:paraId="67305BAF" w14:textId="3D41ED6E"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F7AEC">
        <w:lastRenderedPageBreak/>
        <w:t>A</w:t>
      </w:r>
      <w:r w:rsidR="008606FC">
        <w:t>ppendix</w:t>
      </w:r>
      <w:r w:rsidRPr="00EF7AEC">
        <w:t xml:space="preserve"> B:  The ITAAC Matrix</w:t>
      </w:r>
      <w:r w:rsidR="00896DFC" w:rsidRPr="00EF7AEC">
        <w:fldChar w:fldCharType="begin"/>
      </w:r>
      <w:r w:rsidRPr="00EF7AEC">
        <w:instrText>tc \l1 "</w:instrText>
      </w:r>
      <w:bookmarkStart w:id="214" w:name="_Toc31611655"/>
      <w:r w:rsidRPr="00EF7AEC">
        <w:instrText>APPENDIX B:  The ITAAC Matrix</w:instrText>
      </w:r>
      <w:bookmarkEnd w:id="214"/>
      <w:r w:rsidR="00896DFC" w:rsidRPr="00EF7AEC">
        <w:fldChar w:fldCharType="end"/>
      </w:r>
    </w:p>
    <w:p w14:paraId="453A3D76" w14:textId="77777777"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654BF7E"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rPr>
          <w:u w:val="single"/>
        </w:rPr>
        <w:t>BACKGROUND</w:t>
      </w:r>
      <w:r w:rsidR="00F67181">
        <w:t xml:space="preserve">:  </w:t>
      </w:r>
      <w:r w:rsidRPr="00EF7AEC">
        <w:t xml:space="preserve">The goal of </w:t>
      </w:r>
      <w:r w:rsidR="00F67181">
        <w:t xml:space="preserve">inspections conducted under IMC </w:t>
      </w:r>
      <w:r w:rsidRPr="00EF7AEC">
        <w:t xml:space="preserve">2503 is to verify licensee compliance with all 10 CFR Part 52 ITAAC requirements, as well as other relevant NRC regulations, using an integrated inspection and review strategy. </w:t>
      </w:r>
    </w:p>
    <w:p w14:paraId="5C4326A1"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2DD0DF"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The ITAAC inspection philosop</w:t>
      </w:r>
      <w:r w:rsidR="00F67181">
        <w:t xml:space="preserve">hy contained in IMC </w:t>
      </w:r>
      <w:r w:rsidRPr="00EF7AEC">
        <w:t>2503 recognizes that several ITAAC are expected to be closely related, thereby providing the NRC with the opportunity to evaluate a family of ITAAC based upon an examination of some representative ITAAC within the family.  Such an inspection approach would allow for the efficient use of NRC inspection resources for evaluation of the construction processes that result in the ITAAC completion.</w:t>
      </w:r>
    </w:p>
    <w:p w14:paraId="53B2C172"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CB7C5C"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rPr>
          <w:u w:val="single"/>
        </w:rPr>
        <w:t>OBJECTIVE</w:t>
      </w:r>
      <w:r w:rsidRPr="00EF7AEC">
        <w:t xml:space="preserve">:  A framework was developed by the NRC to manage ITAAC inspections, while recognizing the need for a sampling-inspection approach.  This framework </w:t>
      </w:r>
      <w:r w:rsidR="007212A2" w:rsidRPr="00EF7AEC">
        <w:t>was structured</w:t>
      </w:r>
      <w:r w:rsidRPr="00EF7AEC">
        <w:t xml:space="preserve"> to integrate inspection activities that evaluate the licensee</w:t>
      </w:r>
      <w:r w:rsidR="00055CB7">
        <w:t>’</w:t>
      </w:r>
      <w:r w:rsidRPr="00EF7AEC">
        <w:t xml:space="preserve">s control of the construction processes into the NRC inspection </w:t>
      </w:r>
      <w:r w:rsidR="007212A2" w:rsidRPr="00EF7AEC">
        <w:t>program.</w:t>
      </w:r>
      <w:r w:rsidRPr="00EF7AEC">
        <w:t xml:space="preserve">  Central to the NRC</w:t>
      </w:r>
      <w:r w:rsidR="00BE3A61">
        <w:t>’</w:t>
      </w:r>
      <w:r w:rsidRPr="00EF7AEC">
        <w:t>s CIP for construction under 10 CFR Part 52 is a tool that provides a coherent approach to the coverage and completion of the ITAAC related inspections.  This tool is called the ITAAC Matrix and is shown in Figure 1.</w:t>
      </w:r>
    </w:p>
    <w:p w14:paraId="006E8F58"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F16A0E"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rPr>
          <w:u w:val="single"/>
        </w:rPr>
        <w:t>OVERVIEW</w:t>
      </w:r>
      <w:r w:rsidRPr="00EF7AEC">
        <w:t xml:space="preserve">:  The ITAAC Matrix provides a means for assigning each ITAAC into a matrix block referred to as an ITAAC family.  Each family represents a combination of ITAAC characteristics related to the successful ITAAC completion. </w:t>
      </w:r>
    </w:p>
    <w:p w14:paraId="6C7E9508"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283264" w14:textId="30F35F24"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The IPs for the 19 Matrix rows provide guidance on the inspection of specific technical disciplines, while the IPs for the six Matrix columns discuss those inspection criteria that crosscut disciplinary boundaries.  The 25 IPs developed to address all Matrix categories provide a template for ITAAC inspections, as well as inspection of the licensee</w:t>
      </w:r>
      <w:r w:rsidR="00BE3A61">
        <w:t>’</w:t>
      </w:r>
      <w:r w:rsidRPr="00EF7AEC">
        <w:t xml:space="preserve">s control of the construction processes.  This facilitates the process of inspecting the selected sample of ITAAC, but also ensures adequate coverage of all construction disciplines.  For example, all ITAAC within a specific plant design that discuss instrumentation and control (I&amp;C) components and systems and specific as-built inspection criteria would be binned in the matrix block formed at the intersection of row (10) and column (A). </w:t>
      </w:r>
    </w:p>
    <w:p w14:paraId="5422021D"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B7FFEE"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rPr>
          <w:u w:val="single"/>
        </w:rPr>
        <w:t>POPULATING THE ITAAC MATRIX:</w:t>
      </w:r>
      <w:r w:rsidRPr="00EF7AEC">
        <w:t xml:space="preserve"> </w:t>
      </w:r>
      <w:r w:rsidR="00F67181">
        <w:t xml:space="preserve"> </w:t>
      </w:r>
      <w:r w:rsidRPr="00EF7AEC">
        <w:t xml:space="preserve">Each ITAAC for a specific design is evaluated and assigned to the appropriate family by selecting the appropriate combination of row and column. </w:t>
      </w:r>
      <w:r w:rsidR="00F67181">
        <w:t xml:space="preserve"> </w:t>
      </w:r>
      <w:r w:rsidRPr="00EF7AEC">
        <w:t>Site specific ITAAC will also be added to the population once they have been identified.</w:t>
      </w:r>
    </w:p>
    <w:p w14:paraId="28E22ECB" w14:textId="5C708CAD"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29F9B7"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a.</w:t>
      </w:r>
      <w:r w:rsidRPr="00EF7AEC">
        <w:tab/>
        <w:t>An NRC expert panel reviews all the ITAAC for each design.  An expert panel will generally consist of a minimum of three NRC personnel with some combination of expertise in plant construction, reactor risk, and project licensing, including some relevant plant design and ITAAC experience.</w:t>
      </w:r>
    </w:p>
    <w:p w14:paraId="39E6E097" w14:textId="77777777" w:rsidR="00522E03"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BA8076"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b.</w:t>
      </w:r>
      <w:r w:rsidRPr="00EF7AEC">
        <w:tab/>
        <w:t xml:space="preserve">The expert panel will review each of the ITAAC and will place it in one of the families of the ITAAC Matrix.   </w:t>
      </w:r>
    </w:p>
    <w:p w14:paraId="44F37E36"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3DB608" w14:textId="77777777" w:rsidR="00522E03"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pPr>
      <w:r w:rsidRPr="00EF7AEC">
        <w:t>c.</w:t>
      </w:r>
      <w:r w:rsidRPr="00EF7AEC">
        <w:tab/>
        <w:t xml:space="preserve">Once the expert panel determines where in the Matrix each of the ITAAC for a particular design should be placed, all facilities constructed with that particular design will use that ITAAC Matrix.  </w:t>
      </w:r>
    </w:p>
    <w:p w14:paraId="767D37A1" w14:textId="77777777" w:rsidR="00522E03" w:rsidRPr="00EF7AEC" w:rsidRDefault="00522E03"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2C89EE" w14:textId="77777777" w:rsidR="001301C4" w:rsidRDefault="001301C4"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CC1CD1" w14:textId="581EC9B2" w:rsidR="00522E03" w:rsidRPr="00EF7AEC" w:rsidRDefault="000D354C" w:rsidP="008606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lastRenderedPageBreak/>
        <w:t>This use of a single ITAAC Matrix format provides a consistent framework for developing the inspection programs for each of the different reactors that are licensed and built under 10 CFR Part 52.  This also ensures consistency in the inspection program within any specific design.</w:t>
      </w:r>
    </w:p>
    <w:p w14:paraId="7D7A452E" w14:textId="77777777" w:rsidR="00917386" w:rsidRPr="00EF7AEC" w:rsidRDefault="00917386"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BCEBF2" w14:textId="120FFC4B" w:rsidR="00917386" w:rsidRPr="00EF7AEC" w:rsidRDefault="000D354C" w:rsidP="009171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67181">
        <w:rPr>
          <w:u w:val="single"/>
        </w:rPr>
        <w:t>DESIGN ACCEPTANCE CRITERIA (DAC)</w:t>
      </w:r>
      <w:r w:rsidRPr="00EF7AEC">
        <w:t xml:space="preserve">: </w:t>
      </w:r>
      <w:r w:rsidR="00F67181">
        <w:t xml:space="preserve"> </w:t>
      </w:r>
      <w:r w:rsidRPr="00EF7AEC">
        <w:t>Inspection Procedures 65001.20 through 65001.</w:t>
      </w:r>
      <w:ins w:id="215" w:author="Webb, Michael" w:date="2020-01-28T07:12:00Z">
        <w:r w:rsidR="00917100">
          <w:t>23</w:t>
        </w:r>
      </w:ins>
      <w:ins w:id="216" w:author="Hall, Victor" w:date="2020-02-07T15:30:00Z">
        <w:r w:rsidR="0080002E">
          <w:t xml:space="preserve"> </w:t>
        </w:r>
      </w:ins>
      <w:r w:rsidRPr="00EF7AEC">
        <w:t xml:space="preserve">are special purpose procedures for inspection of DAC-related ITAAC. </w:t>
      </w:r>
      <w:r w:rsidR="008606FC">
        <w:t xml:space="preserve"> </w:t>
      </w:r>
      <w:r w:rsidRPr="00EF7AEC">
        <w:t xml:space="preserve">There is no correlation between these procedures and the ITAAC Matrix.  </w:t>
      </w:r>
    </w:p>
    <w:p w14:paraId="28B49508" w14:textId="77777777" w:rsidR="00917386" w:rsidRPr="00EF7AEC" w:rsidRDefault="00917386"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E1062D1"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522E03" w:rsidRPr="00EF7AEC" w:rsidSect="008606FC">
          <w:headerReference w:type="default" r:id="rId19"/>
          <w:footerReference w:type="default" r:id="rId20"/>
          <w:pgSz w:w="12240" w:h="15840"/>
          <w:pgMar w:top="1440" w:right="1440" w:bottom="1440" w:left="1440" w:header="720" w:footer="720" w:gutter="0"/>
          <w:pgNumType w:start="1"/>
          <w:cols w:space="720"/>
          <w:noEndnote/>
          <w:docGrid w:linePitch="326"/>
        </w:sectPr>
      </w:pPr>
    </w:p>
    <w:p w14:paraId="2D58394A" w14:textId="06F8E840" w:rsidR="00522E03" w:rsidRDefault="000D354C" w:rsidP="003F5CBC">
      <w:pPr>
        <w:tabs>
          <w:tab w:val="center" w:pos="4680"/>
          <w:tab w:val="left" w:pos="5076"/>
          <w:tab w:val="left" w:pos="5680"/>
          <w:tab w:val="left" w:pos="6284"/>
          <w:tab w:val="left" w:pos="6888"/>
          <w:tab w:val="left" w:pos="7492"/>
          <w:tab w:val="left" w:pos="8096"/>
          <w:tab w:val="left" w:pos="8700"/>
          <w:tab w:val="left" w:pos="9304"/>
        </w:tabs>
        <w:jc w:val="both"/>
      </w:pPr>
      <w:r w:rsidRPr="00EF7AEC">
        <w:lastRenderedPageBreak/>
        <w:tab/>
        <w:t xml:space="preserve">Figure 1:  THE ITAAC MATRIX </w:t>
      </w:r>
    </w:p>
    <w:p w14:paraId="15F283BE" w14:textId="77777777" w:rsidR="003F5CBC" w:rsidRPr="00EF7AEC" w:rsidRDefault="003F5CBC" w:rsidP="003F5CBC">
      <w:pPr>
        <w:tabs>
          <w:tab w:val="center" w:pos="4680"/>
          <w:tab w:val="left" w:pos="5076"/>
          <w:tab w:val="left" w:pos="5680"/>
          <w:tab w:val="left" w:pos="6284"/>
          <w:tab w:val="left" w:pos="6888"/>
          <w:tab w:val="left" w:pos="7492"/>
          <w:tab w:val="left" w:pos="8096"/>
          <w:tab w:val="left" w:pos="8700"/>
          <w:tab w:val="left" w:pos="9304"/>
        </w:tabs>
        <w:jc w:val="both"/>
      </w:pPr>
    </w:p>
    <w:tbl>
      <w:tblPr>
        <w:tblW w:w="10701" w:type="dxa"/>
        <w:jc w:val="center"/>
        <w:tblLayout w:type="fixed"/>
        <w:tblCellMar>
          <w:left w:w="120" w:type="dxa"/>
          <w:right w:w="120" w:type="dxa"/>
        </w:tblCellMar>
        <w:tblLook w:val="0000" w:firstRow="0" w:lastRow="0" w:firstColumn="0" w:lastColumn="0" w:noHBand="0" w:noVBand="0"/>
      </w:tblPr>
      <w:tblGrid>
        <w:gridCol w:w="2070"/>
        <w:gridCol w:w="1341"/>
        <w:gridCol w:w="1350"/>
        <w:gridCol w:w="1710"/>
        <w:gridCol w:w="1710"/>
        <w:gridCol w:w="990"/>
        <w:gridCol w:w="1530"/>
      </w:tblGrid>
      <w:tr w:rsidR="00522E03" w:rsidRPr="00EF7AEC" w14:paraId="6231EA4B"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2C9A9311" w14:textId="77777777" w:rsidR="00522E03" w:rsidRPr="00EF7AEC" w:rsidRDefault="00522E03"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4108BC15" w14:textId="77777777" w:rsidR="00522E03" w:rsidRPr="00EF7AEC" w:rsidRDefault="00522E03"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tc>
        <w:tc>
          <w:tcPr>
            <w:tcW w:w="1341" w:type="dxa"/>
            <w:tcBorders>
              <w:top w:val="single" w:sz="7" w:space="0" w:color="000000"/>
              <w:left w:val="single" w:sz="7" w:space="0" w:color="000000"/>
              <w:bottom w:val="single" w:sz="7" w:space="0" w:color="000000"/>
              <w:right w:val="single" w:sz="7" w:space="0" w:color="000000"/>
            </w:tcBorders>
          </w:tcPr>
          <w:p w14:paraId="0724415B" w14:textId="79F73156"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w:t>
            </w:r>
            <w:r w:rsidR="00FD08EA">
              <w:t xml:space="preserve"> </w:t>
            </w:r>
            <w:r w:rsidRPr="00EF7AEC">
              <w:t>As-Built Insp</w:t>
            </w:r>
          </w:p>
        </w:tc>
        <w:tc>
          <w:tcPr>
            <w:tcW w:w="1350" w:type="dxa"/>
            <w:tcBorders>
              <w:top w:val="single" w:sz="7" w:space="0" w:color="000000"/>
              <w:left w:val="single" w:sz="7" w:space="0" w:color="000000"/>
              <w:bottom w:val="single" w:sz="7" w:space="0" w:color="000000"/>
              <w:right w:val="single" w:sz="7" w:space="0" w:color="000000"/>
            </w:tcBorders>
          </w:tcPr>
          <w:p w14:paraId="3C718EDB" w14:textId="05C44359"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w:t>
            </w:r>
            <w:r w:rsidR="0081021F">
              <w:t xml:space="preserve"> </w:t>
            </w:r>
            <w:r w:rsidRPr="00EF7AEC">
              <w:t>Welding</w:t>
            </w:r>
          </w:p>
        </w:tc>
        <w:tc>
          <w:tcPr>
            <w:tcW w:w="1710" w:type="dxa"/>
            <w:tcBorders>
              <w:top w:val="single" w:sz="7" w:space="0" w:color="000000"/>
              <w:left w:val="single" w:sz="7" w:space="0" w:color="000000"/>
              <w:bottom w:val="single" w:sz="7" w:space="0" w:color="000000"/>
              <w:right w:val="single" w:sz="7" w:space="0" w:color="000000"/>
            </w:tcBorders>
          </w:tcPr>
          <w:p w14:paraId="6B822991" w14:textId="68830784"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C)Const</w:t>
            </w:r>
            <w:r w:rsidR="00FD08EA">
              <w:t>ruction</w:t>
            </w:r>
          </w:p>
          <w:p w14:paraId="7B81A0D9"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Testing</w:t>
            </w:r>
          </w:p>
        </w:tc>
        <w:tc>
          <w:tcPr>
            <w:tcW w:w="1710" w:type="dxa"/>
            <w:tcBorders>
              <w:top w:val="single" w:sz="7" w:space="0" w:color="000000"/>
              <w:left w:val="single" w:sz="7" w:space="0" w:color="000000"/>
              <w:bottom w:val="single" w:sz="7" w:space="0" w:color="000000"/>
              <w:right w:val="single" w:sz="7" w:space="0" w:color="000000"/>
            </w:tcBorders>
          </w:tcPr>
          <w:p w14:paraId="49169230" w14:textId="13A84F0E" w:rsidR="00522E03" w:rsidRPr="00EF7AEC" w:rsidRDefault="000D354C" w:rsidP="00FD08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w:t>
            </w:r>
            <w:r w:rsidR="0081021F">
              <w:t xml:space="preserve"> </w:t>
            </w:r>
            <w:r w:rsidRPr="00EF7AEC">
              <w:t>Op</w:t>
            </w:r>
            <w:r w:rsidR="00FD08EA">
              <w:t xml:space="preserve">erational </w:t>
            </w:r>
            <w:r w:rsidRPr="00EF7AEC">
              <w:t>Testing</w:t>
            </w:r>
          </w:p>
        </w:tc>
        <w:tc>
          <w:tcPr>
            <w:tcW w:w="990" w:type="dxa"/>
            <w:tcBorders>
              <w:top w:val="single" w:sz="7" w:space="0" w:color="000000"/>
              <w:left w:val="single" w:sz="7" w:space="0" w:color="000000"/>
              <w:bottom w:val="single" w:sz="7" w:space="0" w:color="000000"/>
              <w:right w:val="single" w:sz="7" w:space="0" w:color="000000"/>
            </w:tcBorders>
          </w:tcPr>
          <w:p w14:paraId="01F31581" w14:textId="1C5FF86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w:t>
            </w:r>
            <w:r w:rsidR="00FD08EA">
              <w:t xml:space="preserve"> </w:t>
            </w:r>
            <w:r w:rsidRPr="00EF7AEC">
              <w:t>Qual Criteria</w:t>
            </w:r>
          </w:p>
        </w:tc>
        <w:tc>
          <w:tcPr>
            <w:tcW w:w="1530" w:type="dxa"/>
            <w:tcBorders>
              <w:top w:val="single" w:sz="7" w:space="0" w:color="000000"/>
              <w:left w:val="single" w:sz="7" w:space="0" w:color="000000"/>
              <w:bottom w:val="single" w:sz="7" w:space="0" w:color="000000"/>
              <w:right w:val="single" w:sz="7" w:space="0" w:color="000000"/>
            </w:tcBorders>
          </w:tcPr>
          <w:p w14:paraId="658CB613" w14:textId="01EB6164"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w:t>
            </w:r>
            <w:r w:rsidR="00FD08EA">
              <w:t xml:space="preserve"> </w:t>
            </w:r>
            <w:r w:rsidRPr="00EF7AEC">
              <w:t>Design</w:t>
            </w:r>
            <w:r w:rsidR="00FD08EA">
              <w:t xml:space="preserve"> &amp; </w:t>
            </w:r>
            <w:r w:rsidRPr="00EF7AEC">
              <w:t>Fab</w:t>
            </w:r>
            <w:r w:rsidR="00FD08EA">
              <w:t>rication</w:t>
            </w:r>
            <w:r w:rsidRPr="00EF7AEC">
              <w:t xml:space="preserve"> </w:t>
            </w:r>
          </w:p>
        </w:tc>
      </w:tr>
      <w:tr w:rsidR="00522E03" w:rsidRPr="00EF7AEC" w14:paraId="4317D45E"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2FF62599"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01)Foundations &amp; Buildings</w:t>
            </w:r>
          </w:p>
        </w:tc>
        <w:tc>
          <w:tcPr>
            <w:tcW w:w="1341" w:type="dxa"/>
            <w:tcBorders>
              <w:top w:val="single" w:sz="7" w:space="0" w:color="000000"/>
              <w:left w:val="single" w:sz="7" w:space="0" w:color="000000"/>
              <w:bottom w:val="single" w:sz="7" w:space="0" w:color="000000"/>
              <w:right w:val="single" w:sz="7" w:space="0" w:color="000000"/>
            </w:tcBorders>
          </w:tcPr>
          <w:p w14:paraId="110D3D12"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A01</w:t>
            </w:r>
          </w:p>
        </w:tc>
        <w:tc>
          <w:tcPr>
            <w:tcW w:w="1350" w:type="dxa"/>
            <w:tcBorders>
              <w:top w:val="single" w:sz="7" w:space="0" w:color="000000"/>
              <w:left w:val="single" w:sz="7" w:space="0" w:color="000000"/>
              <w:bottom w:val="single" w:sz="7" w:space="0" w:color="000000"/>
              <w:right w:val="single" w:sz="7" w:space="0" w:color="000000"/>
            </w:tcBorders>
          </w:tcPr>
          <w:p w14:paraId="43EC90E3"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B01</w:t>
            </w:r>
          </w:p>
        </w:tc>
        <w:tc>
          <w:tcPr>
            <w:tcW w:w="1710" w:type="dxa"/>
            <w:tcBorders>
              <w:top w:val="single" w:sz="7" w:space="0" w:color="000000"/>
              <w:left w:val="single" w:sz="7" w:space="0" w:color="000000"/>
              <w:bottom w:val="single" w:sz="7" w:space="0" w:color="000000"/>
              <w:right w:val="single" w:sz="7" w:space="0" w:color="000000"/>
            </w:tcBorders>
          </w:tcPr>
          <w:p w14:paraId="657F3AE4"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C01</w:t>
            </w:r>
          </w:p>
        </w:tc>
        <w:tc>
          <w:tcPr>
            <w:tcW w:w="1710" w:type="dxa"/>
            <w:tcBorders>
              <w:top w:val="single" w:sz="7" w:space="0" w:color="000000"/>
              <w:left w:val="single" w:sz="7" w:space="0" w:color="000000"/>
              <w:bottom w:val="single" w:sz="7" w:space="0" w:color="000000"/>
              <w:right w:val="single" w:sz="7" w:space="0" w:color="000000"/>
            </w:tcBorders>
          </w:tcPr>
          <w:p w14:paraId="5D032248"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D01</w:t>
            </w:r>
          </w:p>
        </w:tc>
        <w:tc>
          <w:tcPr>
            <w:tcW w:w="990" w:type="dxa"/>
            <w:tcBorders>
              <w:top w:val="single" w:sz="7" w:space="0" w:color="000000"/>
              <w:left w:val="single" w:sz="7" w:space="0" w:color="000000"/>
              <w:bottom w:val="single" w:sz="7" w:space="0" w:color="000000"/>
              <w:right w:val="single" w:sz="7" w:space="0" w:color="000000"/>
            </w:tcBorders>
          </w:tcPr>
          <w:p w14:paraId="5C46FBBF"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E01</w:t>
            </w:r>
          </w:p>
        </w:tc>
        <w:tc>
          <w:tcPr>
            <w:tcW w:w="1530" w:type="dxa"/>
            <w:tcBorders>
              <w:top w:val="single" w:sz="7" w:space="0" w:color="000000"/>
              <w:left w:val="single" w:sz="7" w:space="0" w:color="000000"/>
              <w:bottom w:val="single" w:sz="7" w:space="0" w:color="000000"/>
              <w:right w:val="single" w:sz="7" w:space="0" w:color="000000"/>
            </w:tcBorders>
          </w:tcPr>
          <w:p w14:paraId="2A34B531" w14:textId="77777777"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F01</w:t>
            </w:r>
          </w:p>
        </w:tc>
      </w:tr>
      <w:tr w:rsidR="002C2401" w:rsidRPr="00EF7AEC" w14:paraId="193E173F"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043B0380" w14:textId="13E809BA"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02)Struc</w:t>
            </w:r>
            <w:r w:rsidR="00FD08EA">
              <w:t>tural</w:t>
            </w:r>
            <w:r w:rsidRPr="00EF7AEC">
              <w:t xml:space="preserve"> Conc</w:t>
            </w:r>
            <w:r w:rsidR="00FD08EA">
              <w:t>rete</w:t>
            </w:r>
          </w:p>
        </w:tc>
        <w:tc>
          <w:tcPr>
            <w:tcW w:w="1341" w:type="dxa"/>
            <w:tcBorders>
              <w:top w:val="single" w:sz="7" w:space="0" w:color="000000"/>
              <w:left w:val="single" w:sz="7" w:space="0" w:color="000000"/>
              <w:bottom w:val="single" w:sz="7" w:space="0" w:color="000000"/>
              <w:right w:val="single" w:sz="7" w:space="0" w:color="000000"/>
            </w:tcBorders>
          </w:tcPr>
          <w:p w14:paraId="670207CF" w14:textId="77777777" w:rsidR="002C2401" w:rsidRPr="00EF7AEC" w:rsidRDefault="002C2401" w:rsidP="006274EA">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A02</w:t>
            </w:r>
          </w:p>
        </w:tc>
        <w:tc>
          <w:tcPr>
            <w:tcW w:w="1350" w:type="dxa"/>
            <w:tcBorders>
              <w:top w:val="single" w:sz="7" w:space="0" w:color="000000"/>
              <w:left w:val="single" w:sz="7" w:space="0" w:color="000000"/>
              <w:bottom w:val="single" w:sz="7" w:space="0" w:color="000000"/>
              <w:right w:val="single" w:sz="7" w:space="0" w:color="000000"/>
            </w:tcBorders>
          </w:tcPr>
          <w:p w14:paraId="53F286E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B02</w:t>
            </w:r>
          </w:p>
        </w:tc>
        <w:tc>
          <w:tcPr>
            <w:tcW w:w="1710" w:type="dxa"/>
            <w:tcBorders>
              <w:top w:val="single" w:sz="7" w:space="0" w:color="000000"/>
              <w:left w:val="single" w:sz="7" w:space="0" w:color="000000"/>
              <w:bottom w:val="single" w:sz="7" w:space="0" w:color="000000"/>
              <w:right w:val="single" w:sz="7" w:space="0" w:color="000000"/>
            </w:tcBorders>
          </w:tcPr>
          <w:p w14:paraId="1A2D8184" w14:textId="77777777" w:rsidR="002C2401" w:rsidRPr="00EF7AEC" w:rsidRDefault="002C2401" w:rsidP="002C240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C</w:t>
            </w:r>
            <w:r w:rsidR="00F133ED">
              <w:t>02</w:t>
            </w:r>
          </w:p>
        </w:tc>
        <w:tc>
          <w:tcPr>
            <w:tcW w:w="1710" w:type="dxa"/>
            <w:tcBorders>
              <w:top w:val="single" w:sz="7" w:space="0" w:color="000000"/>
              <w:left w:val="single" w:sz="7" w:space="0" w:color="000000"/>
              <w:bottom w:val="single" w:sz="7" w:space="0" w:color="000000"/>
              <w:right w:val="single" w:sz="7" w:space="0" w:color="000000"/>
            </w:tcBorders>
          </w:tcPr>
          <w:p w14:paraId="5ECE70A1"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D02</w:t>
            </w:r>
          </w:p>
        </w:tc>
        <w:tc>
          <w:tcPr>
            <w:tcW w:w="990" w:type="dxa"/>
            <w:tcBorders>
              <w:top w:val="single" w:sz="7" w:space="0" w:color="000000"/>
              <w:left w:val="single" w:sz="7" w:space="0" w:color="000000"/>
              <w:bottom w:val="single" w:sz="7" w:space="0" w:color="000000"/>
              <w:right w:val="single" w:sz="7" w:space="0" w:color="000000"/>
            </w:tcBorders>
          </w:tcPr>
          <w:p w14:paraId="30C3BBD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E03</w:t>
            </w:r>
          </w:p>
        </w:tc>
        <w:tc>
          <w:tcPr>
            <w:tcW w:w="1530" w:type="dxa"/>
            <w:tcBorders>
              <w:top w:val="single" w:sz="7" w:space="0" w:color="000000"/>
              <w:left w:val="single" w:sz="7" w:space="0" w:color="000000"/>
              <w:bottom w:val="single" w:sz="7" w:space="0" w:color="000000"/>
              <w:right w:val="single" w:sz="7" w:space="0" w:color="000000"/>
            </w:tcBorders>
          </w:tcPr>
          <w:p w14:paraId="600ACBE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w:t>
            </w:r>
            <w:r>
              <w:t>2</w:t>
            </w:r>
          </w:p>
        </w:tc>
      </w:tr>
      <w:tr w:rsidR="002C2401" w:rsidRPr="00EF7AEC" w14:paraId="62C781A2"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E0E7EAF"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03)Piping</w:t>
            </w:r>
          </w:p>
        </w:tc>
        <w:tc>
          <w:tcPr>
            <w:tcW w:w="1341" w:type="dxa"/>
            <w:tcBorders>
              <w:top w:val="single" w:sz="7" w:space="0" w:color="000000"/>
              <w:left w:val="single" w:sz="7" w:space="0" w:color="000000"/>
              <w:bottom w:val="single" w:sz="7" w:space="0" w:color="000000"/>
              <w:right w:val="single" w:sz="7" w:space="0" w:color="000000"/>
            </w:tcBorders>
          </w:tcPr>
          <w:p w14:paraId="0D1F05A0" w14:textId="77777777" w:rsidR="002C2401" w:rsidRPr="00EF7AEC" w:rsidRDefault="002C2401" w:rsidP="008B60A9">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A03</w:t>
            </w:r>
            <w:r w:rsidRPr="00EF7AEC">
              <w:tab/>
            </w:r>
          </w:p>
        </w:tc>
        <w:tc>
          <w:tcPr>
            <w:tcW w:w="1350" w:type="dxa"/>
            <w:tcBorders>
              <w:top w:val="single" w:sz="7" w:space="0" w:color="000000"/>
              <w:left w:val="single" w:sz="7" w:space="0" w:color="000000"/>
              <w:bottom w:val="single" w:sz="7" w:space="0" w:color="000000"/>
              <w:right w:val="single" w:sz="7" w:space="0" w:color="000000"/>
            </w:tcBorders>
          </w:tcPr>
          <w:p w14:paraId="7A277CF3" w14:textId="77777777" w:rsidR="002C2401" w:rsidRPr="00EF7AEC" w:rsidRDefault="002C2401" w:rsidP="008B60A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B03</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57F16E76" w14:textId="77777777" w:rsidR="002C2401" w:rsidRPr="00EF7AEC" w:rsidRDefault="002C2401" w:rsidP="008B60A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C03</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64278C31" w14:textId="77777777" w:rsidR="002C2401" w:rsidRPr="00EF7AEC" w:rsidRDefault="002C2401" w:rsidP="008B60A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D03</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5C3A2025" w14:textId="77777777" w:rsidR="002C2401" w:rsidRPr="00EF7AEC" w:rsidRDefault="002C2401" w:rsidP="008B60A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E03</w:t>
            </w:r>
            <w:r w:rsidRPr="00EF7AEC">
              <w:tab/>
            </w:r>
          </w:p>
        </w:tc>
        <w:tc>
          <w:tcPr>
            <w:tcW w:w="1530" w:type="dxa"/>
            <w:tcBorders>
              <w:top w:val="single" w:sz="7" w:space="0" w:color="000000"/>
              <w:left w:val="single" w:sz="7" w:space="0" w:color="000000"/>
              <w:bottom w:val="single" w:sz="7" w:space="0" w:color="000000"/>
              <w:right w:val="single" w:sz="7" w:space="0" w:color="000000"/>
            </w:tcBorders>
          </w:tcPr>
          <w:p w14:paraId="3CF01E4F" w14:textId="77777777" w:rsidR="002C2401" w:rsidRPr="00EF7AEC" w:rsidRDefault="002C2401" w:rsidP="002C240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F</w:t>
            </w:r>
            <w:r w:rsidR="00F133ED">
              <w:t>03</w:t>
            </w:r>
          </w:p>
        </w:tc>
      </w:tr>
      <w:tr w:rsidR="002C2401" w:rsidRPr="00EF7AEC" w14:paraId="73506F9E"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1AC501E4" w14:textId="338A3585"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04)Pipe S</w:t>
            </w:r>
            <w:r w:rsidR="00FD08EA">
              <w:t>u</w:t>
            </w:r>
            <w:r w:rsidRPr="00EF7AEC">
              <w:t>p</w:t>
            </w:r>
            <w:r w:rsidR="00FD08EA">
              <w:t>ports</w:t>
            </w:r>
            <w:r w:rsidRPr="00EF7AEC">
              <w:t xml:space="preserve"> &amp; Restraints </w:t>
            </w:r>
          </w:p>
        </w:tc>
        <w:tc>
          <w:tcPr>
            <w:tcW w:w="1341" w:type="dxa"/>
            <w:tcBorders>
              <w:top w:val="single" w:sz="7" w:space="0" w:color="000000"/>
              <w:left w:val="single" w:sz="7" w:space="0" w:color="000000"/>
              <w:bottom w:val="single" w:sz="7" w:space="0" w:color="000000"/>
              <w:right w:val="single" w:sz="7" w:space="0" w:color="000000"/>
            </w:tcBorders>
          </w:tcPr>
          <w:p w14:paraId="12E639B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A04</w:t>
            </w:r>
          </w:p>
        </w:tc>
        <w:tc>
          <w:tcPr>
            <w:tcW w:w="1350" w:type="dxa"/>
            <w:tcBorders>
              <w:top w:val="single" w:sz="7" w:space="0" w:color="000000"/>
              <w:left w:val="single" w:sz="7" w:space="0" w:color="000000"/>
              <w:bottom w:val="single" w:sz="7" w:space="0" w:color="000000"/>
              <w:right w:val="single" w:sz="7" w:space="0" w:color="000000"/>
            </w:tcBorders>
          </w:tcPr>
          <w:p w14:paraId="254193BA"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B04</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5FCD0369"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C04</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5708BFDD"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D04</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05B570A2"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E04</w:t>
            </w:r>
            <w:r w:rsidRPr="00EF7AEC">
              <w:tab/>
            </w:r>
          </w:p>
        </w:tc>
        <w:tc>
          <w:tcPr>
            <w:tcW w:w="1530" w:type="dxa"/>
            <w:tcBorders>
              <w:top w:val="single" w:sz="7" w:space="0" w:color="000000"/>
              <w:left w:val="single" w:sz="7" w:space="0" w:color="000000"/>
              <w:bottom w:val="single" w:sz="7" w:space="0" w:color="000000"/>
              <w:right w:val="single" w:sz="7" w:space="0" w:color="000000"/>
            </w:tcBorders>
          </w:tcPr>
          <w:p w14:paraId="1CAEA72F"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F04</w:t>
            </w:r>
          </w:p>
        </w:tc>
      </w:tr>
      <w:tr w:rsidR="002C2401" w:rsidRPr="00EF7AEC" w14:paraId="0A90D6DD"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6FD6ED6B" w14:textId="14A0871E"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05)RPV &amp; Int</w:t>
            </w:r>
            <w:r w:rsidR="00FD08EA">
              <w:t>erna</w:t>
            </w:r>
            <w:r w:rsidRPr="00EF7AEC">
              <w:t>ls</w:t>
            </w:r>
          </w:p>
        </w:tc>
        <w:tc>
          <w:tcPr>
            <w:tcW w:w="1341" w:type="dxa"/>
            <w:tcBorders>
              <w:top w:val="single" w:sz="7" w:space="0" w:color="000000"/>
              <w:left w:val="single" w:sz="7" w:space="0" w:color="000000"/>
              <w:bottom w:val="single" w:sz="7" w:space="0" w:color="000000"/>
              <w:right w:val="single" w:sz="7" w:space="0" w:color="000000"/>
            </w:tcBorders>
          </w:tcPr>
          <w:p w14:paraId="235F06C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A05</w:t>
            </w:r>
          </w:p>
        </w:tc>
        <w:tc>
          <w:tcPr>
            <w:tcW w:w="1350" w:type="dxa"/>
            <w:tcBorders>
              <w:top w:val="single" w:sz="7" w:space="0" w:color="000000"/>
              <w:left w:val="single" w:sz="7" w:space="0" w:color="000000"/>
              <w:bottom w:val="single" w:sz="7" w:space="0" w:color="000000"/>
              <w:right w:val="single" w:sz="7" w:space="0" w:color="000000"/>
            </w:tcBorders>
          </w:tcPr>
          <w:p w14:paraId="0F94B3BA"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B05</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56BFA47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C05</w:t>
            </w:r>
          </w:p>
        </w:tc>
        <w:tc>
          <w:tcPr>
            <w:tcW w:w="1710" w:type="dxa"/>
            <w:tcBorders>
              <w:top w:val="single" w:sz="7" w:space="0" w:color="000000"/>
              <w:left w:val="single" w:sz="7" w:space="0" w:color="000000"/>
              <w:bottom w:val="single" w:sz="7" w:space="0" w:color="000000"/>
              <w:right w:val="single" w:sz="7" w:space="0" w:color="000000"/>
            </w:tcBorders>
          </w:tcPr>
          <w:p w14:paraId="11151E0F"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D05</w:t>
            </w:r>
          </w:p>
        </w:tc>
        <w:tc>
          <w:tcPr>
            <w:tcW w:w="990" w:type="dxa"/>
            <w:tcBorders>
              <w:top w:val="single" w:sz="7" w:space="0" w:color="000000"/>
              <w:left w:val="single" w:sz="7" w:space="0" w:color="000000"/>
              <w:bottom w:val="single" w:sz="7" w:space="0" w:color="000000"/>
              <w:right w:val="single" w:sz="7" w:space="0" w:color="000000"/>
            </w:tcBorders>
          </w:tcPr>
          <w:p w14:paraId="722EDB18"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E05</w:t>
            </w:r>
          </w:p>
        </w:tc>
        <w:tc>
          <w:tcPr>
            <w:tcW w:w="1530" w:type="dxa"/>
            <w:tcBorders>
              <w:top w:val="single" w:sz="7" w:space="0" w:color="000000"/>
              <w:left w:val="single" w:sz="7" w:space="0" w:color="000000"/>
              <w:bottom w:val="single" w:sz="7" w:space="0" w:color="000000"/>
              <w:right w:val="single" w:sz="7" w:space="0" w:color="000000"/>
            </w:tcBorders>
          </w:tcPr>
          <w:p w14:paraId="0A982A0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F05</w:t>
            </w:r>
          </w:p>
        </w:tc>
      </w:tr>
      <w:tr w:rsidR="002C2401" w:rsidRPr="00EF7AEC" w14:paraId="330F78ED"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18F95FA" w14:textId="77FAF3C6"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06)Mech</w:t>
            </w:r>
            <w:r w:rsidR="00FD08EA">
              <w:t>anical</w:t>
            </w:r>
            <w:r w:rsidRPr="00EF7AEC">
              <w:t xml:space="preserve"> Comp</w:t>
            </w:r>
            <w:r w:rsidR="00FD08EA">
              <w:t>onents</w:t>
            </w:r>
          </w:p>
        </w:tc>
        <w:tc>
          <w:tcPr>
            <w:tcW w:w="1341" w:type="dxa"/>
            <w:tcBorders>
              <w:top w:val="single" w:sz="7" w:space="0" w:color="000000"/>
              <w:left w:val="single" w:sz="7" w:space="0" w:color="000000"/>
              <w:bottom w:val="single" w:sz="7" w:space="0" w:color="000000"/>
              <w:right w:val="single" w:sz="7" w:space="0" w:color="000000"/>
            </w:tcBorders>
          </w:tcPr>
          <w:p w14:paraId="2C7992C7"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A06</w:t>
            </w:r>
          </w:p>
        </w:tc>
        <w:tc>
          <w:tcPr>
            <w:tcW w:w="1350" w:type="dxa"/>
            <w:tcBorders>
              <w:top w:val="single" w:sz="7" w:space="0" w:color="000000"/>
              <w:left w:val="single" w:sz="7" w:space="0" w:color="000000"/>
              <w:bottom w:val="single" w:sz="7" w:space="0" w:color="000000"/>
              <w:right w:val="single" w:sz="7" w:space="0" w:color="000000"/>
            </w:tcBorders>
          </w:tcPr>
          <w:p w14:paraId="4F00B8FB"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B06</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69C5431B"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C06</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4FAC5F6A"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D06</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22D541F9"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E06</w:t>
            </w:r>
          </w:p>
        </w:tc>
        <w:tc>
          <w:tcPr>
            <w:tcW w:w="1530" w:type="dxa"/>
            <w:tcBorders>
              <w:top w:val="single" w:sz="7" w:space="0" w:color="000000"/>
              <w:left w:val="single" w:sz="7" w:space="0" w:color="000000"/>
              <w:bottom w:val="single" w:sz="7" w:space="0" w:color="000000"/>
              <w:right w:val="single" w:sz="7" w:space="0" w:color="000000"/>
            </w:tcBorders>
          </w:tcPr>
          <w:p w14:paraId="6A50A67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F06</w:t>
            </w:r>
          </w:p>
        </w:tc>
      </w:tr>
      <w:tr w:rsidR="002C2401" w:rsidRPr="00EF7AEC" w14:paraId="282BDC43"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39EF76F"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07)Valves</w:t>
            </w:r>
          </w:p>
        </w:tc>
        <w:tc>
          <w:tcPr>
            <w:tcW w:w="1341" w:type="dxa"/>
            <w:tcBorders>
              <w:top w:val="single" w:sz="7" w:space="0" w:color="000000"/>
              <w:left w:val="single" w:sz="7" w:space="0" w:color="000000"/>
              <w:bottom w:val="single" w:sz="7" w:space="0" w:color="000000"/>
              <w:right w:val="single" w:sz="7" w:space="0" w:color="000000"/>
            </w:tcBorders>
          </w:tcPr>
          <w:p w14:paraId="3487474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A07</w:t>
            </w:r>
          </w:p>
        </w:tc>
        <w:tc>
          <w:tcPr>
            <w:tcW w:w="1350" w:type="dxa"/>
            <w:tcBorders>
              <w:top w:val="single" w:sz="7" w:space="0" w:color="000000"/>
              <w:left w:val="single" w:sz="7" w:space="0" w:color="000000"/>
              <w:bottom w:val="single" w:sz="7" w:space="0" w:color="000000"/>
              <w:right w:val="single" w:sz="7" w:space="0" w:color="000000"/>
            </w:tcBorders>
          </w:tcPr>
          <w:p w14:paraId="44C61C46"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B07</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7F378D15"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C07</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112C4ECD"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D07</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6BD7BECD"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E07</w:t>
            </w:r>
            <w:r w:rsidRPr="00EF7AEC">
              <w:tab/>
            </w:r>
          </w:p>
        </w:tc>
        <w:tc>
          <w:tcPr>
            <w:tcW w:w="1530" w:type="dxa"/>
            <w:tcBorders>
              <w:top w:val="single" w:sz="7" w:space="0" w:color="000000"/>
              <w:left w:val="single" w:sz="7" w:space="0" w:color="000000"/>
              <w:bottom w:val="single" w:sz="7" w:space="0" w:color="000000"/>
              <w:right w:val="single" w:sz="7" w:space="0" w:color="000000"/>
            </w:tcBorders>
          </w:tcPr>
          <w:p w14:paraId="4EBF9E61"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F07</w:t>
            </w:r>
          </w:p>
        </w:tc>
      </w:tr>
      <w:tr w:rsidR="002C2401" w:rsidRPr="00EF7AEC" w14:paraId="5416E63F"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35ADB4D5"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08)Elec Comp &amp; Systems</w:t>
            </w:r>
          </w:p>
        </w:tc>
        <w:tc>
          <w:tcPr>
            <w:tcW w:w="1341" w:type="dxa"/>
            <w:tcBorders>
              <w:top w:val="single" w:sz="7" w:space="0" w:color="000000"/>
              <w:left w:val="single" w:sz="7" w:space="0" w:color="000000"/>
              <w:bottom w:val="single" w:sz="7" w:space="0" w:color="000000"/>
              <w:right w:val="single" w:sz="7" w:space="0" w:color="000000"/>
            </w:tcBorders>
          </w:tcPr>
          <w:p w14:paraId="63FF159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A08</w:t>
            </w:r>
          </w:p>
        </w:tc>
        <w:tc>
          <w:tcPr>
            <w:tcW w:w="1350" w:type="dxa"/>
            <w:tcBorders>
              <w:top w:val="single" w:sz="7" w:space="0" w:color="000000"/>
              <w:left w:val="single" w:sz="7" w:space="0" w:color="000000"/>
              <w:bottom w:val="single" w:sz="7" w:space="0" w:color="000000"/>
              <w:right w:val="single" w:sz="7" w:space="0" w:color="000000"/>
            </w:tcBorders>
          </w:tcPr>
          <w:p w14:paraId="4BEBFCE6"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B08</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3751E27D"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C08</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5B6AB491"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D08</w:t>
            </w:r>
          </w:p>
        </w:tc>
        <w:tc>
          <w:tcPr>
            <w:tcW w:w="990" w:type="dxa"/>
            <w:tcBorders>
              <w:top w:val="single" w:sz="7" w:space="0" w:color="000000"/>
              <w:left w:val="single" w:sz="7" w:space="0" w:color="000000"/>
              <w:bottom w:val="single" w:sz="7" w:space="0" w:color="000000"/>
              <w:right w:val="single" w:sz="7" w:space="0" w:color="000000"/>
            </w:tcBorders>
          </w:tcPr>
          <w:p w14:paraId="279E12BE"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E08</w:t>
            </w:r>
          </w:p>
        </w:tc>
        <w:tc>
          <w:tcPr>
            <w:tcW w:w="1530" w:type="dxa"/>
            <w:tcBorders>
              <w:top w:val="single" w:sz="7" w:space="0" w:color="000000"/>
              <w:left w:val="single" w:sz="7" w:space="0" w:color="000000"/>
              <w:bottom w:val="single" w:sz="7" w:space="0" w:color="000000"/>
              <w:right w:val="single" w:sz="7" w:space="0" w:color="000000"/>
            </w:tcBorders>
          </w:tcPr>
          <w:p w14:paraId="7641C45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F08</w:t>
            </w:r>
          </w:p>
        </w:tc>
      </w:tr>
      <w:tr w:rsidR="002C2401" w:rsidRPr="00EF7AEC" w14:paraId="4B3D4BF1"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0D8BDD3A" w14:textId="38C81938"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09)Elec</w:t>
            </w:r>
            <w:r w:rsidR="00FD08EA">
              <w:t>trical</w:t>
            </w:r>
            <w:r w:rsidRPr="00EF7AEC">
              <w:t xml:space="preserve"> Cable</w:t>
            </w:r>
            <w:r w:rsidR="00FD08EA">
              <w:t>s</w:t>
            </w:r>
          </w:p>
        </w:tc>
        <w:tc>
          <w:tcPr>
            <w:tcW w:w="1341" w:type="dxa"/>
            <w:tcBorders>
              <w:top w:val="single" w:sz="7" w:space="0" w:color="000000"/>
              <w:left w:val="single" w:sz="7" w:space="0" w:color="000000"/>
              <w:bottom w:val="single" w:sz="7" w:space="0" w:color="000000"/>
              <w:right w:val="single" w:sz="7" w:space="0" w:color="000000"/>
            </w:tcBorders>
          </w:tcPr>
          <w:p w14:paraId="49B2A17B"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A09</w:t>
            </w:r>
          </w:p>
        </w:tc>
        <w:tc>
          <w:tcPr>
            <w:tcW w:w="1350" w:type="dxa"/>
            <w:tcBorders>
              <w:top w:val="single" w:sz="7" w:space="0" w:color="000000"/>
              <w:left w:val="single" w:sz="7" w:space="0" w:color="000000"/>
              <w:bottom w:val="single" w:sz="7" w:space="0" w:color="000000"/>
              <w:right w:val="single" w:sz="7" w:space="0" w:color="000000"/>
            </w:tcBorders>
          </w:tcPr>
          <w:p w14:paraId="64E9DA5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B09</w:t>
            </w:r>
          </w:p>
        </w:tc>
        <w:tc>
          <w:tcPr>
            <w:tcW w:w="1710" w:type="dxa"/>
            <w:tcBorders>
              <w:top w:val="single" w:sz="7" w:space="0" w:color="000000"/>
              <w:left w:val="single" w:sz="7" w:space="0" w:color="000000"/>
              <w:bottom w:val="single" w:sz="7" w:space="0" w:color="000000"/>
              <w:right w:val="single" w:sz="7" w:space="0" w:color="000000"/>
            </w:tcBorders>
          </w:tcPr>
          <w:p w14:paraId="7A6A9365"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C09</w:t>
            </w:r>
          </w:p>
        </w:tc>
        <w:tc>
          <w:tcPr>
            <w:tcW w:w="1710" w:type="dxa"/>
            <w:tcBorders>
              <w:top w:val="single" w:sz="7" w:space="0" w:color="000000"/>
              <w:left w:val="single" w:sz="7" w:space="0" w:color="000000"/>
              <w:bottom w:val="single" w:sz="7" w:space="0" w:color="000000"/>
              <w:right w:val="single" w:sz="7" w:space="0" w:color="000000"/>
            </w:tcBorders>
          </w:tcPr>
          <w:p w14:paraId="65A58EB0"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D09</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1B5FDFA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E09</w:t>
            </w:r>
          </w:p>
        </w:tc>
        <w:tc>
          <w:tcPr>
            <w:tcW w:w="1530" w:type="dxa"/>
            <w:tcBorders>
              <w:top w:val="single" w:sz="7" w:space="0" w:color="000000"/>
              <w:left w:val="single" w:sz="7" w:space="0" w:color="000000"/>
              <w:bottom w:val="single" w:sz="7" w:space="0" w:color="000000"/>
              <w:right w:val="single" w:sz="7" w:space="0" w:color="000000"/>
            </w:tcBorders>
          </w:tcPr>
          <w:p w14:paraId="48143B8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F09</w:t>
            </w:r>
          </w:p>
        </w:tc>
      </w:tr>
      <w:tr w:rsidR="002C2401" w:rsidRPr="00EF7AEC" w14:paraId="1ED71DE9"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09972D7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10)I&amp;C Comp &amp; Systems</w:t>
            </w:r>
          </w:p>
        </w:tc>
        <w:tc>
          <w:tcPr>
            <w:tcW w:w="1341" w:type="dxa"/>
            <w:tcBorders>
              <w:top w:val="single" w:sz="7" w:space="0" w:color="000000"/>
              <w:left w:val="single" w:sz="7" w:space="0" w:color="000000"/>
              <w:bottom w:val="single" w:sz="7" w:space="0" w:color="000000"/>
              <w:right w:val="single" w:sz="7" w:space="0" w:color="000000"/>
            </w:tcBorders>
          </w:tcPr>
          <w:p w14:paraId="07B85B65"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A10</w:t>
            </w:r>
          </w:p>
        </w:tc>
        <w:tc>
          <w:tcPr>
            <w:tcW w:w="1350" w:type="dxa"/>
            <w:tcBorders>
              <w:top w:val="single" w:sz="7" w:space="0" w:color="000000"/>
              <w:left w:val="single" w:sz="7" w:space="0" w:color="000000"/>
              <w:bottom w:val="single" w:sz="7" w:space="0" w:color="000000"/>
              <w:right w:val="single" w:sz="7" w:space="0" w:color="000000"/>
            </w:tcBorders>
          </w:tcPr>
          <w:p w14:paraId="4696DC67"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B10</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2492236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C10</w:t>
            </w:r>
          </w:p>
        </w:tc>
        <w:tc>
          <w:tcPr>
            <w:tcW w:w="1710" w:type="dxa"/>
            <w:tcBorders>
              <w:top w:val="single" w:sz="7" w:space="0" w:color="000000"/>
              <w:left w:val="single" w:sz="7" w:space="0" w:color="000000"/>
              <w:bottom w:val="single" w:sz="7" w:space="0" w:color="000000"/>
              <w:right w:val="single" w:sz="7" w:space="0" w:color="000000"/>
            </w:tcBorders>
          </w:tcPr>
          <w:p w14:paraId="1565D56E"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D10</w:t>
            </w:r>
          </w:p>
        </w:tc>
        <w:tc>
          <w:tcPr>
            <w:tcW w:w="990" w:type="dxa"/>
            <w:tcBorders>
              <w:top w:val="single" w:sz="7" w:space="0" w:color="000000"/>
              <w:left w:val="single" w:sz="7" w:space="0" w:color="000000"/>
              <w:bottom w:val="single" w:sz="7" w:space="0" w:color="000000"/>
              <w:right w:val="single" w:sz="7" w:space="0" w:color="000000"/>
            </w:tcBorders>
          </w:tcPr>
          <w:p w14:paraId="7EB9A5B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E10</w:t>
            </w:r>
          </w:p>
        </w:tc>
        <w:tc>
          <w:tcPr>
            <w:tcW w:w="1530" w:type="dxa"/>
            <w:tcBorders>
              <w:top w:val="single" w:sz="7" w:space="0" w:color="000000"/>
              <w:left w:val="single" w:sz="7" w:space="0" w:color="000000"/>
              <w:bottom w:val="single" w:sz="7" w:space="0" w:color="000000"/>
              <w:right w:val="single" w:sz="7" w:space="0" w:color="000000"/>
            </w:tcBorders>
          </w:tcPr>
          <w:p w14:paraId="331745A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F10</w:t>
            </w:r>
          </w:p>
        </w:tc>
      </w:tr>
      <w:tr w:rsidR="002C2401" w:rsidRPr="00EF7AEC" w14:paraId="7B0A6DA6"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3DA3471D" w14:textId="006221A5"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11)Containment Integrity &amp; Pen</w:t>
            </w:r>
            <w:r w:rsidR="00FD08EA">
              <w:t>etration</w:t>
            </w:r>
            <w:r w:rsidRPr="00EF7AEC">
              <w:t>s</w:t>
            </w:r>
          </w:p>
        </w:tc>
        <w:tc>
          <w:tcPr>
            <w:tcW w:w="1341" w:type="dxa"/>
            <w:tcBorders>
              <w:top w:val="single" w:sz="7" w:space="0" w:color="000000"/>
              <w:left w:val="single" w:sz="7" w:space="0" w:color="000000"/>
              <w:bottom w:val="single" w:sz="7" w:space="0" w:color="000000"/>
              <w:right w:val="single" w:sz="7" w:space="0" w:color="000000"/>
            </w:tcBorders>
          </w:tcPr>
          <w:p w14:paraId="3BEC0AB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A11</w:t>
            </w:r>
          </w:p>
        </w:tc>
        <w:tc>
          <w:tcPr>
            <w:tcW w:w="1350" w:type="dxa"/>
            <w:tcBorders>
              <w:top w:val="single" w:sz="7" w:space="0" w:color="000000"/>
              <w:left w:val="single" w:sz="7" w:space="0" w:color="000000"/>
              <w:bottom w:val="single" w:sz="7" w:space="0" w:color="000000"/>
              <w:right w:val="single" w:sz="7" w:space="0" w:color="000000"/>
            </w:tcBorders>
          </w:tcPr>
          <w:p w14:paraId="6963C68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B11</w:t>
            </w:r>
          </w:p>
        </w:tc>
        <w:tc>
          <w:tcPr>
            <w:tcW w:w="1710" w:type="dxa"/>
            <w:tcBorders>
              <w:top w:val="single" w:sz="7" w:space="0" w:color="000000"/>
              <w:left w:val="single" w:sz="7" w:space="0" w:color="000000"/>
              <w:bottom w:val="single" w:sz="7" w:space="0" w:color="000000"/>
              <w:right w:val="single" w:sz="7" w:space="0" w:color="000000"/>
            </w:tcBorders>
          </w:tcPr>
          <w:p w14:paraId="33C3FDC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C11</w:t>
            </w:r>
          </w:p>
        </w:tc>
        <w:tc>
          <w:tcPr>
            <w:tcW w:w="1710" w:type="dxa"/>
            <w:tcBorders>
              <w:top w:val="single" w:sz="7" w:space="0" w:color="000000"/>
              <w:left w:val="single" w:sz="7" w:space="0" w:color="000000"/>
              <w:bottom w:val="single" w:sz="7" w:space="0" w:color="000000"/>
              <w:right w:val="single" w:sz="7" w:space="0" w:color="000000"/>
            </w:tcBorders>
          </w:tcPr>
          <w:p w14:paraId="00EBF29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D11</w:t>
            </w:r>
          </w:p>
        </w:tc>
        <w:tc>
          <w:tcPr>
            <w:tcW w:w="990" w:type="dxa"/>
            <w:tcBorders>
              <w:top w:val="single" w:sz="7" w:space="0" w:color="000000"/>
              <w:left w:val="single" w:sz="7" w:space="0" w:color="000000"/>
              <w:bottom w:val="single" w:sz="7" w:space="0" w:color="000000"/>
              <w:right w:val="single" w:sz="7" w:space="0" w:color="000000"/>
            </w:tcBorders>
          </w:tcPr>
          <w:p w14:paraId="76C589C0"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E11</w:t>
            </w:r>
          </w:p>
        </w:tc>
        <w:tc>
          <w:tcPr>
            <w:tcW w:w="1530" w:type="dxa"/>
            <w:tcBorders>
              <w:top w:val="single" w:sz="7" w:space="0" w:color="000000"/>
              <w:left w:val="single" w:sz="7" w:space="0" w:color="000000"/>
              <w:bottom w:val="single" w:sz="7" w:space="0" w:color="000000"/>
              <w:right w:val="single" w:sz="7" w:space="0" w:color="000000"/>
            </w:tcBorders>
          </w:tcPr>
          <w:p w14:paraId="13428C3B"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F11</w:t>
            </w:r>
          </w:p>
        </w:tc>
      </w:tr>
      <w:tr w:rsidR="002C2401" w:rsidRPr="00EF7AEC" w14:paraId="2516BEA3"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5A1D7EA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12)HVAC</w:t>
            </w:r>
          </w:p>
        </w:tc>
        <w:tc>
          <w:tcPr>
            <w:tcW w:w="1341" w:type="dxa"/>
            <w:tcBorders>
              <w:top w:val="single" w:sz="7" w:space="0" w:color="000000"/>
              <w:left w:val="single" w:sz="7" w:space="0" w:color="000000"/>
              <w:bottom w:val="single" w:sz="7" w:space="0" w:color="000000"/>
              <w:right w:val="single" w:sz="7" w:space="0" w:color="000000"/>
            </w:tcBorders>
          </w:tcPr>
          <w:p w14:paraId="389198F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A12</w:t>
            </w:r>
          </w:p>
        </w:tc>
        <w:tc>
          <w:tcPr>
            <w:tcW w:w="1350" w:type="dxa"/>
            <w:tcBorders>
              <w:top w:val="single" w:sz="7" w:space="0" w:color="000000"/>
              <w:left w:val="single" w:sz="7" w:space="0" w:color="000000"/>
              <w:bottom w:val="single" w:sz="7" w:space="0" w:color="000000"/>
              <w:right w:val="single" w:sz="7" w:space="0" w:color="000000"/>
            </w:tcBorders>
          </w:tcPr>
          <w:p w14:paraId="44A6786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B12</w:t>
            </w:r>
          </w:p>
        </w:tc>
        <w:tc>
          <w:tcPr>
            <w:tcW w:w="1710" w:type="dxa"/>
            <w:tcBorders>
              <w:top w:val="single" w:sz="7" w:space="0" w:color="000000"/>
              <w:left w:val="single" w:sz="7" w:space="0" w:color="000000"/>
              <w:bottom w:val="single" w:sz="7" w:space="0" w:color="000000"/>
              <w:right w:val="single" w:sz="7" w:space="0" w:color="000000"/>
            </w:tcBorders>
          </w:tcPr>
          <w:p w14:paraId="4165C921"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C12</w:t>
            </w:r>
          </w:p>
        </w:tc>
        <w:tc>
          <w:tcPr>
            <w:tcW w:w="1710" w:type="dxa"/>
            <w:tcBorders>
              <w:top w:val="single" w:sz="7" w:space="0" w:color="000000"/>
              <w:left w:val="single" w:sz="7" w:space="0" w:color="000000"/>
              <w:bottom w:val="single" w:sz="7" w:space="0" w:color="000000"/>
              <w:right w:val="single" w:sz="7" w:space="0" w:color="000000"/>
            </w:tcBorders>
          </w:tcPr>
          <w:p w14:paraId="78E1DC4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D12</w:t>
            </w:r>
          </w:p>
        </w:tc>
        <w:tc>
          <w:tcPr>
            <w:tcW w:w="990" w:type="dxa"/>
            <w:tcBorders>
              <w:top w:val="single" w:sz="7" w:space="0" w:color="000000"/>
              <w:left w:val="single" w:sz="7" w:space="0" w:color="000000"/>
              <w:bottom w:val="single" w:sz="7" w:space="0" w:color="000000"/>
              <w:right w:val="single" w:sz="7" w:space="0" w:color="000000"/>
            </w:tcBorders>
          </w:tcPr>
          <w:p w14:paraId="0BCCF2E7"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E12</w:t>
            </w:r>
          </w:p>
        </w:tc>
        <w:tc>
          <w:tcPr>
            <w:tcW w:w="1530" w:type="dxa"/>
            <w:tcBorders>
              <w:top w:val="single" w:sz="7" w:space="0" w:color="000000"/>
              <w:left w:val="single" w:sz="7" w:space="0" w:color="000000"/>
              <w:bottom w:val="single" w:sz="7" w:space="0" w:color="000000"/>
              <w:right w:val="single" w:sz="7" w:space="0" w:color="000000"/>
            </w:tcBorders>
          </w:tcPr>
          <w:p w14:paraId="508F50A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F12</w:t>
            </w:r>
          </w:p>
        </w:tc>
      </w:tr>
      <w:tr w:rsidR="002C2401" w:rsidRPr="00EF7AEC" w14:paraId="621F2E4E"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49C391F"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 xml:space="preserve">13)Eqp Handle &amp; Fuel Racks </w:t>
            </w:r>
          </w:p>
        </w:tc>
        <w:tc>
          <w:tcPr>
            <w:tcW w:w="1341" w:type="dxa"/>
            <w:tcBorders>
              <w:top w:val="single" w:sz="7" w:space="0" w:color="000000"/>
              <w:left w:val="single" w:sz="7" w:space="0" w:color="000000"/>
              <w:bottom w:val="single" w:sz="7" w:space="0" w:color="000000"/>
              <w:right w:val="single" w:sz="7" w:space="0" w:color="000000"/>
            </w:tcBorders>
          </w:tcPr>
          <w:p w14:paraId="28484629" w14:textId="77777777" w:rsidR="002C2401" w:rsidRPr="00EF7AEC" w:rsidRDefault="002C2401" w:rsidP="008B60A9">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A13</w:t>
            </w:r>
            <w:r w:rsidRPr="00EF7AEC">
              <w:tab/>
            </w:r>
          </w:p>
        </w:tc>
        <w:tc>
          <w:tcPr>
            <w:tcW w:w="1350" w:type="dxa"/>
            <w:tcBorders>
              <w:top w:val="single" w:sz="7" w:space="0" w:color="000000"/>
              <w:left w:val="single" w:sz="7" w:space="0" w:color="000000"/>
              <w:bottom w:val="single" w:sz="7" w:space="0" w:color="000000"/>
              <w:right w:val="single" w:sz="7" w:space="0" w:color="000000"/>
            </w:tcBorders>
          </w:tcPr>
          <w:p w14:paraId="77B85BF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t>B</w:t>
            </w:r>
            <w:r w:rsidR="00F133ED">
              <w:t>13</w:t>
            </w:r>
          </w:p>
        </w:tc>
        <w:tc>
          <w:tcPr>
            <w:tcW w:w="1710" w:type="dxa"/>
            <w:tcBorders>
              <w:top w:val="single" w:sz="7" w:space="0" w:color="000000"/>
              <w:left w:val="single" w:sz="7" w:space="0" w:color="000000"/>
              <w:bottom w:val="single" w:sz="7" w:space="0" w:color="000000"/>
              <w:right w:val="single" w:sz="7" w:space="0" w:color="000000"/>
            </w:tcBorders>
          </w:tcPr>
          <w:p w14:paraId="76AC56EF"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C13</w:t>
            </w:r>
          </w:p>
        </w:tc>
        <w:tc>
          <w:tcPr>
            <w:tcW w:w="1710" w:type="dxa"/>
            <w:tcBorders>
              <w:top w:val="single" w:sz="7" w:space="0" w:color="000000"/>
              <w:left w:val="single" w:sz="7" w:space="0" w:color="000000"/>
              <w:bottom w:val="single" w:sz="7" w:space="0" w:color="000000"/>
              <w:right w:val="single" w:sz="7" w:space="0" w:color="000000"/>
            </w:tcBorders>
          </w:tcPr>
          <w:p w14:paraId="4C901120"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D13</w:t>
            </w:r>
          </w:p>
        </w:tc>
        <w:tc>
          <w:tcPr>
            <w:tcW w:w="990" w:type="dxa"/>
            <w:tcBorders>
              <w:top w:val="single" w:sz="7" w:space="0" w:color="000000"/>
              <w:left w:val="single" w:sz="7" w:space="0" w:color="000000"/>
              <w:bottom w:val="single" w:sz="7" w:space="0" w:color="000000"/>
              <w:right w:val="single" w:sz="7" w:space="0" w:color="000000"/>
            </w:tcBorders>
          </w:tcPr>
          <w:p w14:paraId="4DEDCDAB"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E13</w:t>
            </w:r>
          </w:p>
        </w:tc>
        <w:tc>
          <w:tcPr>
            <w:tcW w:w="1530" w:type="dxa"/>
            <w:tcBorders>
              <w:top w:val="single" w:sz="7" w:space="0" w:color="000000"/>
              <w:left w:val="single" w:sz="7" w:space="0" w:color="000000"/>
              <w:bottom w:val="single" w:sz="7" w:space="0" w:color="000000"/>
              <w:right w:val="single" w:sz="7" w:space="0" w:color="000000"/>
            </w:tcBorders>
          </w:tcPr>
          <w:p w14:paraId="36F7F92E"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F13</w:t>
            </w:r>
          </w:p>
        </w:tc>
      </w:tr>
      <w:tr w:rsidR="002C2401" w:rsidRPr="00EF7AEC" w14:paraId="5A0900FD"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614042F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14)Complex Sys w/ Multi-Comp</w:t>
            </w:r>
          </w:p>
        </w:tc>
        <w:tc>
          <w:tcPr>
            <w:tcW w:w="1341" w:type="dxa"/>
            <w:tcBorders>
              <w:top w:val="single" w:sz="7" w:space="0" w:color="000000"/>
              <w:left w:val="single" w:sz="7" w:space="0" w:color="000000"/>
              <w:bottom w:val="single" w:sz="7" w:space="0" w:color="000000"/>
              <w:right w:val="single" w:sz="7" w:space="0" w:color="000000"/>
            </w:tcBorders>
          </w:tcPr>
          <w:p w14:paraId="79552B3B"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A14</w:t>
            </w:r>
          </w:p>
        </w:tc>
        <w:tc>
          <w:tcPr>
            <w:tcW w:w="1350" w:type="dxa"/>
            <w:tcBorders>
              <w:top w:val="single" w:sz="7" w:space="0" w:color="000000"/>
              <w:left w:val="single" w:sz="7" w:space="0" w:color="000000"/>
              <w:bottom w:val="single" w:sz="7" w:space="0" w:color="000000"/>
              <w:right w:val="single" w:sz="7" w:space="0" w:color="000000"/>
            </w:tcBorders>
          </w:tcPr>
          <w:p w14:paraId="53687729"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B14</w:t>
            </w:r>
          </w:p>
        </w:tc>
        <w:tc>
          <w:tcPr>
            <w:tcW w:w="1710" w:type="dxa"/>
            <w:tcBorders>
              <w:top w:val="single" w:sz="7" w:space="0" w:color="000000"/>
              <w:left w:val="single" w:sz="7" w:space="0" w:color="000000"/>
              <w:bottom w:val="single" w:sz="7" w:space="0" w:color="000000"/>
              <w:right w:val="single" w:sz="7" w:space="0" w:color="000000"/>
            </w:tcBorders>
          </w:tcPr>
          <w:p w14:paraId="69B03C21"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C14</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28FFAED5"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D14</w:t>
            </w:r>
          </w:p>
        </w:tc>
        <w:tc>
          <w:tcPr>
            <w:tcW w:w="990" w:type="dxa"/>
            <w:tcBorders>
              <w:top w:val="single" w:sz="7" w:space="0" w:color="000000"/>
              <w:left w:val="single" w:sz="7" w:space="0" w:color="000000"/>
              <w:bottom w:val="single" w:sz="7" w:space="0" w:color="000000"/>
              <w:right w:val="single" w:sz="7" w:space="0" w:color="000000"/>
            </w:tcBorders>
          </w:tcPr>
          <w:p w14:paraId="73E2E9FB"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E14</w:t>
            </w:r>
          </w:p>
        </w:tc>
        <w:tc>
          <w:tcPr>
            <w:tcW w:w="1530" w:type="dxa"/>
            <w:tcBorders>
              <w:top w:val="single" w:sz="7" w:space="0" w:color="000000"/>
              <w:left w:val="single" w:sz="7" w:space="0" w:color="000000"/>
              <w:bottom w:val="single" w:sz="7" w:space="0" w:color="000000"/>
              <w:right w:val="single" w:sz="7" w:space="0" w:color="000000"/>
            </w:tcBorders>
          </w:tcPr>
          <w:p w14:paraId="633742C2"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F14</w:t>
            </w:r>
          </w:p>
        </w:tc>
      </w:tr>
      <w:tr w:rsidR="002C2401" w:rsidRPr="00EF7AEC" w14:paraId="2EDD592D"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2677D50F" w14:textId="47B15ADA"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15)Fire Prot</w:t>
            </w:r>
            <w:r w:rsidR="00FD08EA">
              <w:t>ection</w:t>
            </w:r>
          </w:p>
        </w:tc>
        <w:tc>
          <w:tcPr>
            <w:tcW w:w="1341" w:type="dxa"/>
            <w:tcBorders>
              <w:top w:val="single" w:sz="7" w:space="0" w:color="000000"/>
              <w:left w:val="single" w:sz="7" w:space="0" w:color="000000"/>
              <w:bottom w:val="single" w:sz="7" w:space="0" w:color="000000"/>
              <w:right w:val="single" w:sz="7" w:space="0" w:color="000000"/>
            </w:tcBorders>
          </w:tcPr>
          <w:p w14:paraId="5E35708C" w14:textId="77777777" w:rsidR="002C2401" w:rsidRPr="00EF7AEC" w:rsidRDefault="002C2401" w:rsidP="006274EA">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A15</w:t>
            </w:r>
            <w:r w:rsidRPr="00EF7AEC">
              <w:tab/>
            </w:r>
          </w:p>
        </w:tc>
        <w:tc>
          <w:tcPr>
            <w:tcW w:w="1350" w:type="dxa"/>
            <w:tcBorders>
              <w:top w:val="single" w:sz="7" w:space="0" w:color="000000"/>
              <w:left w:val="single" w:sz="7" w:space="0" w:color="000000"/>
              <w:bottom w:val="single" w:sz="7" w:space="0" w:color="000000"/>
              <w:right w:val="single" w:sz="7" w:space="0" w:color="000000"/>
            </w:tcBorders>
          </w:tcPr>
          <w:p w14:paraId="432B8B5E"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B15</w:t>
            </w:r>
            <w:r w:rsidRPr="00EF7AEC">
              <w:tab/>
            </w:r>
          </w:p>
        </w:tc>
        <w:tc>
          <w:tcPr>
            <w:tcW w:w="1710" w:type="dxa"/>
            <w:tcBorders>
              <w:top w:val="single" w:sz="7" w:space="0" w:color="000000"/>
              <w:left w:val="single" w:sz="7" w:space="0" w:color="000000"/>
              <w:bottom w:val="single" w:sz="7" w:space="0" w:color="000000"/>
              <w:right w:val="single" w:sz="7" w:space="0" w:color="000000"/>
            </w:tcBorders>
          </w:tcPr>
          <w:p w14:paraId="788E6D30"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C15</w:t>
            </w:r>
          </w:p>
        </w:tc>
        <w:tc>
          <w:tcPr>
            <w:tcW w:w="1710" w:type="dxa"/>
            <w:tcBorders>
              <w:top w:val="single" w:sz="7" w:space="0" w:color="000000"/>
              <w:left w:val="single" w:sz="7" w:space="0" w:color="000000"/>
              <w:bottom w:val="single" w:sz="7" w:space="0" w:color="000000"/>
              <w:right w:val="single" w:sz="7" w:space="0" w:color="000000"/>
            </w:tcBorders>
          </w:tcPr>
          <w:p w14:paraId="0AFFB4B0"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D15</w:t>
            </w:r>
          </w:p>
        </w:tc>
        <w:tc>
          <w:tcPr>
            <w:tcW w:w="990" w:type="dxa"/>
            <w:tcBorders>
              <w:top w:val="single" w:sz="7" w:space="0" w:color="000000"/>
              <w:left w:val="single" w:sz="7" w:space="0" w:color="000000"/>
              <w:bottom w:val="single" w:sz="7" w:space="0" w:color="000000"/>
              <w:right w:val="single" w:sz="7" w:space="0" w:color="000000"/>
            </w:tcBorders>
          </w:tcPr>
          <w:p w14:paraId="0EC38D4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E15</w:t>
            </w:r>
          </w:p>
        </w:tc>
        <w:tc>
          <w:tcPr>
            <w:tcW w:w="1530" w:type="dxa"/>
            <w:tcBorders>
              <w:top w:val="single" w:sz="7" w:space="0" w:color="000000"/>
              <w:left w:val="single" w:sz="7" w:space="0" w:color="000000"/>
              <w:bottom w:val="single" w:sz="7" w:space="0" w:color="000000"/>
              <w:right w:val="single" w:sz="7" w:space="0" w:color="000000"/>
            </w:tcBorders>
          </w:tcPr>
          <w:p w14:paraId="7F10496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F15</w:t>
            </w:r>
          </w:p>
        </w:tc>
      </w:tr>
      <w:tr w:rsidR="002C2401" w:rsidRPr="00EF7AEC" w14:paraId="2A5AED66"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CB2DBF3"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16)Engineering</w:t>
            </w:r>
          </w:p>
        </w:tc>
        <w:tc>
          <w:tcPr>
            <w:tcW w:w="1341" w:type="dxa"/>
            <w:tcBorders>
              <w:top w:val="single" w:sz="7" w:space="0" w:color="000000"/>
              <w:left w:val="single" w:sz="7" w:space="0" w:color="000000"/>
              <w:bottom w:val="single" w:sz="7" w:space="0" w:color="000000"/>
              <w:right w:val="single" w:sz="7" w:space="0" w:color="000000"/>
            </w:tcBorders>
          </w:tcPr>
          <w:p w14:paraId="74ACF9D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A16</w:t>
            </w:r>
          </w:p>
        </w:tc>
        <w:tc>
          <w:tcPr>
            <w:tcW w:w="1350" w:type="dxa"/>
            <w:tcBorders>
              <w:top w:val="single" w:sz="7" w:space="0" w:color="000000"/>
              <w:left w:val="single" w:sz="7" w:space="0" w:color="000000"/>
              <w:bottom w:val="single" w:sz="7" w:space="0" w:color="000000"/>
              <w:right w:val="single" w:sz="7" w:space="0" w:color="000000"/>
            </w:tcBorders>
          </w:tcPr>
          <w:p w14:paraId="2AFA14B6"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B16</w:t>
            </w:r>
          </w:p>
        </w:tc>
        <w:tc>
          <w:tcPr>
            <w:tcW w:w="1710" w:type="dxa"/>
            <w:tcBorders>
              <w:top w:val="single" w:sz="7" w:space="0" w:color="000000"/>
              <w:left w:val="single" w:sz="7" w:space="0" w:color="000000"/>
              <w:bottom w:val="single" w:sz="7" w:space="0" w:color="000000"/>
              <w:right w:val="single" w:sz="7" w:space="0" w:color="000000"/>
            </w:tcBorders>
          </w:tcPr>
          <w:p w14:paraId="56F94EFA"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C16</w:t>
            </w:r>
          </w:p>
        </w:tc>
        <w:tc>
          <w:tcPr>
            <w:tcW w:w="1710" w:type="dxa"/>
            <w:tcBorders>
              <w:top w:val="single" w:sz="7" w:space="0" w:color="000000"/>
              <w:left w:val="single" w:sz="7" w:space="0" w:color="000000"/>
              <w:bottom w:val="single" w:sz="7" w:space="0" w:color="000000"/>
              <w:right w:val="single" w:sz="7" w:space="0" w:color="000000"/>
            </w:tcBorders>
          </w:tcPr>
          <w:p w14:paraId="3557A3E3" w14:textId="77777777"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D16</w:t>
            </w:r>
            <w:r w:rsidRPr="00EF7AEC">
              <w:tab/>
            </w:r>
          </w:p>
        </w:tc>
        <w:tc>
          <w:tcPr>
            <w:tcW w:w="990" w:type="dxa"/>
            <w:tcBorders>
              <w:top w:val="single" w:sz="7" w:space="0" w:color="000000"/>
              <w:left w:val="single" w:sz="7" w:space="0" w:color="000000"/>
              <w:bottom w:val="single" w:sz="7" w:space="0" w:color="000000"/>
              <w:right w:val="single" w:sz="7" w:space="0" w:color="000000"/>
            </w:tcBorders>
          </w:tcPr>
          <w:p w14:paraId="7E3717D9"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E16</w:t>
            </w:r>
          </w:p>
        </w:tc>
        <w:tc>
          <w:tcPr>
            <w:tcW w:w="1530" w:type="dxa"/>
            <w:tcBorders>
              <w:top w:val="single" w:sz="7" w:space="0" w:color="000000"/>
              <w:left w:val="single" w:sz="7" w:space="0" w:color="000000"/>
              <w:bottom w:val="single" w:sz="7" w:space="0" w:color="000000"/>
              <w:right w:val="single" w:sz="7" w:space="0" w:color="000000"/>
            </w:tcBorders>
          </w:tcPr>
          <w:p w14:paraId="229ADE9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F16</w:t>
            </w:r>
          </w:p>
        </w:tc>
      </w:tr>
      <w:tr w:rsidR="002C2401" w:rsidRPr="00EF7AEC" w14:paraId="4FFC26F1"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7D523D04"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17)Security</w:t>
            </w:r>
          </w:p>
        </w:tc>
        <w:tc>
          <w:tcPr>
            <w:tcW w:w="1341" w:type="dxa"/>
            <w:tcBorders>
              <w:top w:val="single" w:sz="7" w:space="0" w:color="000000"/>
              <w:left w:val="single" w:sz="7" w:space="0" w:color="000000"/>
              <w:bottom w:val="single" w:sz="7" w:space="0" w:color="000000"/>
              <w:right w:val="single" w:sz="7" w:space="0" w:color="000000"/>
            </w:tcBorders>
          </w:tcPr>
          <w:p w14:paraId="56FBAFE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A17</w:t>
            </w:r>
          </w:p>
        </w:tc>
        <w:tc>
          <w:tcPr>
            <w:tcW w:w="1350" w:type="dxa"/>
            <w:tcBorders>
              <w:top w:val="single" w:sz="7" w:space="0" w:color="000000"/>
              <w:left w:val="single" w:sz="7" w:space="0" w:color="000000"/>
              <w:bottom w:val="single" w:sz="7" w:space="0" w:color="000000"/>
              <w:right w:val="single" w:sz="7" w:space="0" w:color="000000"/>
            </w:tcBorders>
          </w:tcPr>
          <w:p w14:paraId="1098D91D"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B17</w:t>
            </w:r>
          </w:p>
        </w:tc>
        <w:tc>
          <w:tcPr>
            <w:tcW w:w="1710" w:type="dxa"/>
            <w:tcBorders>
              <w:top w:val="single" w:sz="7" w:space="0" w:color="000000"/>
              <w:left w:val="single" w:sz="7" w:space="0" w:color="000000"/>
              <w:bottom w:val="single" w:sz="7" w:space="0" w:color="000000"/>
              <w:right w:val="single" w:sz="7" w:space="0" w:color="000000"/>
            </w:tcBorders>
          </w:tcPr>
          <w:p w14:paraId="52CDE1F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C17</w:t>
            </w:r>
          </w:p>
        </w:tc>
        <w:tc>
          <w:tcPr>
            <w:tcW w:w="1710" w:type="dxa"/>
            <w:tcBorders>
              <w:top w:val="single" w:sz="7" w:space="0" w:color="000000"/>
              <w:left w:val="single" w:sz="7" w:space="0" w:color="000000"/>
              <w:bottom w:val="single" w:sz="7" w:space="0" w:color="000000"/>
              <w:right w:val="single" w:sz="7" w:space="0" w:color="000000"/>
            </w:tcBorders>
          </w:tcPr>
          <w:p w14:paraId="3F636015"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D17</w:t>
            </w:r>
          </w:p>
        </w:tc>
        <w:tc>
          <w:tcPr>
            <w:tcW w:w="990" w:type="dxa"/>
            <w:tcBorders>
              <w:top w:val="single" w:sz="7" w:space="0" w:color="000000"/>
              <w:left w:val="single" w:sz="7" w:space="0" w:color="000000"/>
              <w:bottom w:val="single" w:sz="7" w:space="0" w:color="000000"/>
              <w:right w:val="single" w:sz="7" w:space="0" w:color="000000"/>
            </w:tcBorders>
          </w:tcPr>
          <w:p w14:paraId="6269CFCE"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E17</w:t>
            </w:r>
          </w:p>
        </w:tc>
        <w:tc>
          <w:tcPr>
            <w:tcW w:w="1530" w:type="dxa"/>
            <w:tcBorders>
              <w:top w:val="single" w:sz="7" w:space="0" w:color="000000"/>
              <w:left w:val="single" w:sz="7" w:space="0" w:color="000000"/>
              <w:bottom w:val="single" w:sz="7" w:space="0" w:color="000000"/>
              <w:right w:val="single" w:sz="7" w:space="0" w:color="000000"/>
            </w:tcBorders>
          </w:tcPr>
          <w:p w14:paraId="10560B4C" w14:textId="77777777"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F17</w:t>
            </w:r>
          </w:p>
        </w:tc>
      </w:tr>
      <w:tr w:rsidR="002C2401" w:rsidRPr="00EF7AEC" w14:paraId="2F8330D9"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176EDE92"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18)EP</w:t>
            </w:r>
          </w:p>
        </w:tc>
        <w:tc>
          <w:tcPr>
            <w:tcW w:w="1341" w:type="dxa"/>
            <w:tcBorders>
              <w:top w:val="single" w:sz="7" w:space="0" w:color="000000"/>
              <w:left w:val="single" w:sz="7" w:space="0" w:color="000000"/>
              <w:bottom w:val="single" w:sz="7" w:space="0" w:color="000000"/>
              <w:right w:val="single" w:sz="7" w:space="0" w:color="000000"/>
            </w:tcBorders>
          </w:tcPr>
          <w:p w14:paraId="135D338D"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A18</w:t>
            </w:r>
          </w:p>
        </w:tc>
        <w:tc>
          <w:tcPr>
            <w:tcW w:w="1350" w:type="dxa"/>
            <w:tcBorders>
              <w:top w:val="single" w:sz="7" w:space="0" w:color="000000"/>
              <w:left w:val="single" w:sz="7" w:space="0" w:color="000000"/>
              <w:bottom w:val="single" w:sz="7" w:space="0" w:color="000000"/>
              <w:right w:val="single" w:sz="7" w:space="0" w:color="000000"/>
            </w:tcBorders>
          </w:tcPr>
          <w:p w14:paraId="798F57A6"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B18</w:t>
            </w:r>
          </w:p>
        </w:tc>
        <w:tc>
          <w:tcPr>
            <w:tcW w:w="1710" w:type="dxa"/>
            <w:tcBorders>
              <w:top w:val="single" w:sz="7" w:space="0" w:color="000000"/>
              <w:left w:val="single" w:sz="7" w:space="0" w:color="000000"/>
              <w:bottom w:val="single" w:sz="7" w:space="0" w:color="000000"/>
              <w:right w:val="single" w:sz="7" w:space="0" w:color="000000"/>
            </w:tcBorders>
          </w:tcPr>
          <w:p w14:paraId="0B227AB0"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C18</w:t>
            </w:r>
          </w:p>
        </w:tc>
        <w:tc>
          <w:tcPr>
            <w:tcW w:w="1710" w:type="dxa"/>
            <w:tcBorders>
              <w:top w:val="single" w:sz="7" w:space="0" w:color="000000"/>
              <w:left w:val="single" w:sz="7" w:space="0" w:color="000000"/>
              <w:bottom w:val="single" w:sz="7" w:space="0" w:color="000000"/>
              <w:right w:val="single" w:sz="7" w:space="0" w:color="000000"/>
            </w:tcBorders>
          </w:tcPr>
          <w:p w14:paraId="44C95D52"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D18</w:t>
            </w:r>
          </w:p>
        </w:tc>
        <w:tc>
          <w:tcPr>
            <w:tcW w:w="990" w:type="dxa"/>
            <w:tcBorders>
              <w:top w:val="single" w:sz="7" w:space="0" w:color="000000"/>
              <w:left w:val="single" w:sz="7" w:space="0" w:color="000000"/>
              <w:bottom w:val="single" w:sz="7" w:space="0" w:color="000000"/>
              <w:right w:val="single" w:sz="7" w:space="0" w:color="000000"/>
            </w:tcBorders>
          </w:tcPr>
          <w:p w14:paraId="7C0DF325"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E18</w:t>
            </w:r>
          </w:p>
        </w:tc>
        <w:tc>
          <w:tcPr>
            <w:tcW w:w="1530" w:type="dxa"/>
            <w:tcBorders>
              <w:top w:val="single" w:sz="7" w:space="0" w:color="000000"/>
              <w:left w:val="single" w:sz="7" w:space="0" w:color="000000"/>
              <w:bottom w:val="single" w:sz="7" w:space="0" w:color="000000"/>
              <w:right w:val="single" w:sz="7" w:space="0" w:color="000000"/>
            </w:tcBorders>
          </w:tcPr>
          <w:p w14:paraId="3E35C2E9"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F18</w:t>
            </w:r>
          </w:p>
        </w:tc>
      </w:tr>
      <w:tr w:rsidR="002C2401" w:rsidRPr="00EF7AEC" w14:paraId="775E5133" w14:textId="77777777" w:rsidTr="0081021F">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14:paraId="56F5C441" w14:textId="0804A696"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19) Rad Prot</w:t>
            </w:r>
            <w:r w:rsidR="00FD08EA">
              <w:t>ection</w:t>
            </w:r>
          </w:p>
        </w:tc>
        <w:tc>
          <w:tcPr>
            <w:tcW w:w="1341" w:type="dxa"/>
            <w:tcBorders>
              <w:top w:val="single" w:sz="7" w:space="0" w:color="000000"/>
              <w:left w:val="single" w:sz="7" w:space="0" w:color="000000"/>
              <w:bottom w:val="single" w:sz="7" w:space="0" w:color="000000"/>
              <w:right w:val="single" w:sz="7" w:space="0" w:color="000000"/>
            </w:tcBorders>
          </w:tcPr>
          <w:p w14:paraId="2D76E022"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A19</w:t>
            </w:r>
          </w:p>
        </w:tc>
        <w:tc>
          <w:tcPr>
            <w:tcW w:w="1350" w:type="dxa"/>
            <w:tcBorders>
              <w:top w:val="single" w:sz="7" w:space="0" w:color="000000"/>
              <w:left w:val="single" w:sz="7" w:space="0" w:color="000000"/>
              <w:bottom w:val="single" w:sz="7" w:space="0" w:color="000000"/>
              <w:right w:val="single" w:sz="7" w:space="0" w:color="000000"/>
            </w:tcBorders>
          </w:tcPr>
          <w:p w14:paraId="44814F1E"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B19</w:t>
            </w:r>
          </w:p>
        </w:tc>
        <w:tc>
          <w:tcPr>
            <w:tcW w:w="1710" w:type="dxa"/>
            <w:tcBorders>
              <w:top w:val="single" w:sz="7" w:space="0" w:color="000000"/>
              <w:left w:val="single" w:sz="7" w:space="0" w:color="000000"/>
              <w:bottom w:val="single" w:sz="7" w:space="0" w:color="000000"/>
              <w:right w:val="single" w:sz="7" w:space="0" w:color="000000"/>
            </w:tcBorders>
          </w:tcPr>
          <w:p w14:paraId="2FC518C7"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C19</w:t>
            </w:r>
          </w:p>
        </w:tc>
        <w:tc>
          <w:tcPr>
            <w:tcW w:w="1710" w:type="dxa"/>
            <w:tcBorders>
              <w:top w:val="single" w:sz="7" w:space="0" w:color="000000"/>
              <w:left w:val="single" w:sz="7" w:space="0" w:color="000000"/>
              <w:bottom w:val="single" w:sz="7" w:space="0" w:color="000000"/>
              <w:right w:val="single" w:sz="7" w:space="0" w:color="000000"/>
            </w:tcBorders>
          </w:tcPr>
          <w:p w14:paraId="37544CD5"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D19</w:t>
            </w:r>
          </w:p>
        </w:tc>
        <w:tc>
          <w:tcPr>
            <w:tcW w:w="990" w:type="dxa"/>
            <w:tcBorders>
              <w:top w:val="single" w:sz="7" w:space="0" w:color="000000"/>
              <w:left w:val="single" w:sz="7" w:space="0" w:color="000000"/>
              <w:bottom w:val="single" w:sz="7" w:space="0" w:color="000000"/>
              <w:right w:val="single" w:sz="7" w:space="0" w:color="000000"/>
            </w:tcBorders>
          </w:tcPr>
          <w:p w14:paraId="3814463F"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E19</w:t>
            </w:r>
          </w:p>
        </w:tc>
        <w:tc>
          <w:tcPr>
            <w:tcW w:w="1530" w:type="dxa"/>
            <w:tcBorders>
              <w:top w:val="single" w:sz="7" w:space="0" w:color="000000"/>
              <w:left w:val="single" w:sz="7" w:space="0" w:color="000000"/>
              <w:bottom w:val="single" w:sz="7" w:space="0" w:color="000000"/>
              <w:right w:val="single" w:sz="7" w:space="0" w:color="000000"/>
            </w:tcBorders>
          </w:tcPr>
          <w:p w14:paraId="7CD7A192" w14:textId="77777777" w:rsidR="002C2401" w:rsidRPr="00EF7AEC" w:rsidRDefault="002C2401" w:rsidP="008B60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r w:rsidRPr="00EF7AEC">
              <w:t>F19</w:t>
            </w:r>
          </w:p>
        </w:tc>
      </w:tr>
    </w:tbl>
    <w:p w14:paraId="2A2A495E" w14:textId="77777777" w:rsidR="00522E03" w:rsidRPr="00EF7AEC" w:rsidRDefault="000D354C"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pPr>
      <w:r w:rsidRPr="00EF7AEC">
        <w:t xml:space="preserve">- </w:t>
      </w:r>
      <w:r w:rsidRPr="00EF7AEC">
        <w:rPr>
          <w:u w:val="single"/>
        </w:rPr>
        <w:t>Column Categories</w:t>
      </w:r>
      <w:r w:rsidRPr="00EF7AEC">
        <w:t xml:space="preserve"> [A thru F]:  Interdisciplinary NRC inspection activities that represent common ITAAC attributes.  An NRC inspection procedure (IP) will correspond to each column category.</w:t>
      </w:r>
    </w:p>
    <w:p w14:paraId="334D6913" w14:textId="77777777" w:rsidR="00522E03" w:rsidRPr="00EF7AEC" w:rsidRDefault="000D354C"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pPr>
      <w:r w:rsidRPr="00EF7AEC">
        <w:t xml:space="preserve">- </w:t>
      </w:r>
      <w:r w:rsidRPr="00EF7AEC">
        <w:rPr>
          <w:u w:val="single"/>
        </w:rPr>
        <w:t>Row Categories</w:t>
      </w:r>
      <w:r w:rsidRPr="00EF7AEC">
        <w:t xml:space="preserve"> [1 thru 19]:  Construction processes &amp; resulting products (e.g., SSC) that relate to a unique discipline, with an IP corresponding to each row category.</w:t>
      </w:r>
    </w:p>
    <w:p w14:paraId="3BC4D425" w14:textId="77777777" w:rsidR="00522E03" w:rsidRPr="00EF7AEC" w:rsidRDefault="00522E03"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sectPr w:rsidR="00522E03" w:rsidRPr="00EF7AEC" w:rsidSect="00DA7650">
          <w:footerReference w:type="default" r:id="rId21"/>
          <w:pgSz w:w="12240" w:h="15840"/>
          <w:pgMar w:top="1170" w:right="1440" w:bottom="1440" w:left="1440" w:header="720" w:footer="720" w:gutter="0"/>
          <w:cols w:space="720"/>
          <w:noEndnote/>
          <w:docGrid w:linePitch="326"/>
        </w:sectPr>
      </w:pPr>
    </w:p>
    <w:p w14:paraId="090B6BE8" w14:textId="77777777" w:rsidR="00522E03" w:rsidRPr="006909D5"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909D5">
        <w:rPr>
          <w:bCs/>
        </w:rPr>
        <w:lastRenderedPageBreak/>
        <w:t>ITAAC MATRIX NOTES</w:t>
      </w:r>
      <w:r w:rsidRPr="006909D5">
        <w:t>:</w:t>
      </w:r>
    </w:p>
    <w:p w14:paraId="16375C4E" w14:textId="77777777" w:rsidR="00522E03" w:rsidRPr="006909D5"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64DCD894" w14:textId="77777777" w:rsidR="00522E03" w:rsidRPr="006909D5"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909D5">
        <w:rPr>
          <w:bCs/>
          <w:u w:val="single"/>
        </w:rPr>
        <w:t>Column Classification</w:t>
      </w:r>
    </w:p>
    <w:p w14:paraId="076D811B"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660"/>
      </w:pPr>
    </w:p>
    <w:p w14:paraId="0EFEAC66" w14:textId="7777777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[A] </w:t>
      </w:r>
      <w:r w:rsidR="00BE3A61">
        <w:rPr>
          <w:u w:val="single"/>
        </w:rPr>
        <w:t>“</w:t>
      </w:r>
      <w:r w:rsidRPr="00EF7AEC">
        <w:rPr>
          <w:u w:val="single"/>
        </w:rPr>
        <w:t>As-Built Inspection</w:t>
      </w:r>
      <w:r w:rsidR="00BE3A61">
        <w:rPr>
          <w:u w:val="single"/>
        </w:rPr>
        <w:t>”</w:t>
      </w:r>
      <w:r w:rsidRPr="00EF7AEC">
        <w:t xml:space="preserve"> comprises the functional/physical arrangement series of ITAAC, to include checks for location, alignment, dimensions, sizing, and measurements, and may include functional checks, unless related to testing (which would be covered by [C] or [D]) or a design report/analysis (which would be covered by [F]).  Simple calculations (e.g., a screen area or tank volume) that can be made from field measurements or sizing estimates would be covered here based upon the dimensional checks; however, more complex calculations, even if field measurements are involved, would better be categorized in [F].  If a single ITAAC involves both as-built information, like a physical or dimensional check, and other criteria, like those for an operational test [D] or design analyses/calculations [F], the [D] or [F] categories, as applicable, would take preference over this as-built [A] category.  Also, checking that a meter or display is located properly (e.g., is on the Main Control Board) would be categorized here [A], while reading the meter or retrieving data from the display as part of an operational test would better be categorized in [D]. </w:t>
      </w:r>
    </w:p>
    <w:p w14:paraId="5B287263"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B915AF" w14:textId="754CD6CE"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[B] </w:t>
      </w:r>
      <w:r w:rsidR="00BE3A61">
        <w:rPr>
          <w:u w:val="single"/>
        </w:rPr>
        <w:t>“</w:t>
      </w:r>
      <w:r w:rsidRPr="00EF7AEC">
        <w:rPr>
          <w:u w:val="single"/>
        </w:rPr>
        <w:t>Welding</w:t>
      </w:r>
      <w:r w:rsidR="00BE3A61">
        <w:rPr>
          <w:u w:val="single"/>
        </w:rPr>
        <w:t>”</w:t>
      </w:r>
      <w:r w:rsidRPr="00EF7AEC">
        <w:t xml:space="preserve"> comprises those ITAAC which address any welding process, whether code referenced (e.g., ASME piping) or oriented to other processes (e.g., structural steel or electrical supports).  This category also includes those ITAAC which address or provide criteria for weld quality, e.g. the requirements for the nondestructive examination (NDE) of welds.  Additionally, activities and programs related to the welding process (e.g., welder training, testing, and certification; weld</w:t>
      </w:r>
      <w:ins w:id="217" w:author="Webb, Michael" w:date="2020-01-27T14:53:00Z">
        <w:r w:rsidR="00E641D7">
          <w:t>ing</w:t>
        </w:r>
      </w:ins>
      <w:r w:rsidRPr="00EF7AEC">
        <w:t xml:space="preserve"> procedure qualification; NDE personnel and procedure qualification; other weld testing activities) are all included in this welding [B] category.</w:t>
      </w:r>
    </w:p>
    <w:p w14:paraId="0C81ACA0"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C825A1" w14:textId="7777777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[C] </w:t>
      </w:r>
      <w:r w:rsidR="00BE3A61">
        <w:rPr>
          <w:u w:val="single"/>
        </w:rPr>
        <w:t>“</w:t>
      </w:r>
      <w:r w:rsidRPr="00EF7AEC">
        <w:rPr>
          <w:u w:val="single"/>
        </w:rPr>
        <w:t>Construction Testing</w:t>
      </w:r>
      <w:r w:rsidR="00BE3A61">
        <w:rPr>
          <w:u w:val="single"/>
        </w:rPr>
        <w:t>”</w:t>
      </w:r>
      <w:r w:rsidRPr="00EF7AEC">
        <w:t xml:space="preserve"> includes specific ITAAC tests that are associated with the quality of component fabrication and construction activities, to include quality acceptance tests (e.g., concrete testing or simulated signal testing to confirm Class 1E division boundaries), baseline data checks (e.g., PSI), and field-work completion testing (e.g., </w:t>
      </w:r>
      <w:r w:rsidR="00BE3A61">
        <w:t>“</w:t>
      </w:r>
      <w:proofErr w:type="spellStart"/>
      <w:r w:rsidRPr="00EF7AEC">
        <w:t>hydros</w:t>
      </w:r>
      <w:proofErr w:type="spellEnd"/>
      <w:r w:rsidR="00BE3A61">
        <w:t>”</w:t>
      </w:r>
      <w:r w:rsidRPr="00EF7AEC">
        <w:t>) or any other similar construction testing activities.  In-process field testing of individual pieces of equipment would be covered here, while the construction-complete</w:t>
      </w:r>
      <w:r w:rsidR="007212A2" w:rsidRPr="00EF7AEC">
        <w:t>, pre</w:t>
      </w:r>
      <w:r w:rsidRPr="00EF7AEC">
        <w:t xml:space="preserve">-operational test phases leading to integrated system testing would better be categorized in [D].  However, the testing (e.g., </w:t>
      </w:r>
      <w:r w:rsidR="00BE3A61">
        <w:t>“</w:t>
      </w:r>
      <w:r w:rsidRPr="00EF7AEC">
        <w:t>type tests</w:t>
      </w:r>
      <w:r w:rsidR="00BE3A61">
        <w:t>”</w:t>
      </w:r>
      <w:r w:rsidRPr="00EF7AEC">
        <w:t xml:space="preserve">) of equipment for </w:t>
      </w:r>
      <w:r w:rsidR="00BE3A61">
        <w:t>“</w:t>
      </w:r>
      <w:r w:rsidRPr="00EF7AEC">
        <w:t>qualification</w:t>
      </w:r>
      <w:r w:rsidR="00BE3A61">
        <w:t>”</w:t>
      </w:r>
      <w:r w:rsidRPr="00EF7AEC">
        <w:t xml:space="preserve"> in a harsh environment (EQ) or in analyzing seismic response, as well as for other like programmatic </w:t>
      </w:r>
      <w:r w:rsidR="00BE3A61">
        <w:t>“</w:t>
      </w:r>
      <w:r w:rsidRPr="00EF7AEC">
        <w:t>qualification criteria</w:t>
      </w:r>
      <w:r w:rsidR="00BE3A61">
        <w:t>”</w:t>
      </w:r>
      <w:r w:rsidRPr="00EF7AEC">
        <w:t>, should be covered by [E], as described in note (E) below.</w:t>
      </w:r>
    </w:p>
    <w:p w14:paraId="4A587179"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05FC95" w14:textId="77777777" w:rsidR="00D268CF"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[D] </w:t>
      </w:r>
      <w:r w:rsidR="00BE3A61">
        <w:rPr>
          <w:u w:val="single"/>
        </w:rPr>
        <w:t>“</w:t>
      </w:r>
      <w:r w:rsidRPr="00EF7AEC">
        <w:rPr>
          <w:u w:val="single"/>
        </w:rPr>
        <w:t>Operational Testing</w:t>
      </w:r>
      <w:r w:rsidR="00BE3A61">
        <w:rPr>
          <w:u w:val="single"/>
        </w:rPr>
        <w:t>”</w:t>
      </w:r>
      <w:r w:rsidRPr="00EF7AEC">
        <w:t xml:space="preserve"> involves testing activities that check component and system function by measuring operational parameters (e.g., flow requirements) and/or validating operational performance acceptance criteria (e.g., component actuation with signal inputs or similar </w:t>
      </w:r>
      <w:r w:rsidR="00BE3A61">
        <w:t>“</w:t>
      </w:r>
      <w:r w:rsidRPr="00EF7AEC">
        <w:t>pre-op</w:t>
      </w:r>
      <w:r w:rsidR="00BE3A61">
        <w:t>”</w:t>
      </w:r>
      <w:r w:rsidRPr="00EF7AEC">
        <w:t xml:space="preserve"> testing).  Such tests might be performed on a single component, an individual system, or a complex, integrated system.  Similarly, as with </w:t>
      </w:r>
      <w:r w:rsidR="00BE3A61">
        <w:t>“</w:t>
      </w:r>
      <w:r w:rsidRPr="00EF7AEC">
        <w:t>Construction Testing</w:t>
      </w:r>
      <w:r w:rsidR="00BE3A61">
        <w:t>”</w:t>
      </w:r>
      <w:r w:rsidRPr="00EF7AEC">
        <w:t xml:space="preserve"> above, </w:t>
      </w:r>
      <w:r w:rsidR="00BE3A61">
        <w:t>“</w:t>
      </w:r>
      <w:r w:rsidRPr="00EF7AEC">
        <w:t>type tests</w:t>
      </w:r>
      <w:r w:rsidR="00BE3A61">
        <w:t>”</w:t>
      </w:r>
      <w:r w:rsidRPr="00EF7AEC">
        <w:t xml:space="preserve"> and equipment </w:t>
      </w:r>
      <w:r w:rsidR="00BE3A61">
        <w:t>“</w:t>
      </w:r>
      <w:r w:rsidRPr="00EF7AEC">
        <w:t>qualification</w:t>
      </w:r>
      <w:r w:rsidR="00BE3A61">
        <w:t>”</w:t>
      </w:r>
      <w:r w:rsidRPr="00EF7AEC">
        <w:t xml:space="preserve"> should be covered by [E].</w:t>
      </w:r>
    </w:p>
    <w:p w14:paraId="06B7C0DD" w14:textId="77777777" w:rsidR="00D268CF" w:rsidRPr="00EF7AEC" w:rsidRDefault="00D268CF"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6EA4DE" w14:textId="7777777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[E] </w:t>
      </w:r>
      <w:r w:rsidR="00BE3A61">
        <w:rPr>
          <w:u w:val="single"/>
        </w:rPr>
        <w:t>“</w:t>
      </w:r>
      <w:r w:rsidRPr="00EF7AEC">
        <w:rPr>
          <w:u w:val="single"/>
        </w:rPr>
        <w:t>Qualification Criteria</w:t>
      </w:r>
      <w:r w:rsidR="00BE3A61">
        <w:rPr>
          <w:u w:val="single"/>
        </w:rPr>
        <w:t>”</w:t>
      </w:r>
      <w:r w:rsidRPr="00EF7AEC">
        <w:t xml:space="preserve"> includes seismic qualification, environmental qualification (EQ) and other ITAAC qualification programs and any related program attributes that are oriented toward broad design criteria versus the specific test parameters of [C] or [D].  The characteristics of such programs as the Design Reliability Assurance Program (DRAP) might be considered here.</w:t>
      </w:r>
    </w:p>
    <w:p w14:paraId="79B7B688" w14:textId="77777777" w:rsidR="006274EA" w:rsidRDefault="006274EA"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274EA" w:rsidSect="00DA7650">
          <w:headerReference w:type="default" r:id="rId22"/>
          <w:pgSz w:w="12240" w:h="15840"/>
          <w:pgMar w:top="1440" w:right="1440" w:bottom="1440" w:left="1440" w:header="720" w:footer="720" w:gutter="0"/>
          <w:cols w:space="720"/>
          <w:noEndnote/>
          <w:docGrid w:linePitch="326"/>
        </w:sectPr>
      </w:pPr>
    </w:p>
    <w:p w14:paraId="17E2701A"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F3501D" w14:textId="7777777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[F] </w:t>
      </w:r>
      <w:r w:rsidR="00BE3A61">
        <w:rPr>
          <w:u w:val="single"/>
        </w:rPr>
        <w:t>“</w:t>
      </w:r>
      <w:r w:rsidRPr="00EF7AEC">
        <w:rPr>
          <w:u w:val="single"/>
        </w:rPr>
        <w:t>Design/Fabrication Requirements</w:t>
      </w:r>
      <w:r w:rsidR="00BE3A61">
        <w:rPr>
          <w:u w:val="single"/>
        </w:rPr>
        <w:t>”</w:t>
      </w:r>
      <w:r w:rsidRPr="00EF7AEC">
        <w:t xml:space="preserve"> cover those ITAAC that refer to Code (e.g., ASME) requirements for the fabrication of material and components or discuss the adequacy of design by reference to analyses, calculations, bounding condition checks, functional assessments, engineering evaluations and other design reports.  However, if </w:t>
      </w:r>
      <w:r w:rsidR="00BE3A61">
        <w:t>“</w:t>
      </w:r>
      <w:r w:rsidRPr="00EF7AEC">
        <w:t>Welding</w:t>
      </w:r>
      <w:r w:rsidR="00BE3A61">
        <w:t>”</w:t>
      </w:r>
      <w:r w:rsidRPr="00EF7AEC">
        <w:t xml:space="preserve"> is the primary fabrication process, this is better categorized in [B].  If construction or operational </w:t>
      </w:r>
      <w:r w:rsidR="00BE3A61">
        <w:t>“</w:t>
      </w:r>
      <w:r w:rsidRPr="00EF7AEC">
        <w:t>Testing</w:t>
      </w:r>
      <w:r w:rsidR="00BE3A61">
        <w:t>”</w:t>
      </w:r>
      <w:r w:rsidRPr="00EF7AEC">
        <w:t xml:space="preserve"> result in design parameters/measurements, this is better categorized in [C] or [D].  Also, if the design analyses involve programmatic </w:t>
      </w:r>
      <w:r w:rsidR="00BE3A61">
        <w:t>“</w:t>
      </w:r>
      <w:r w:rsidRPr="00EF7AEC">
        <w:t>Qualification Criteria</w:t>
      </w:r>
      <w:r w:rsidR="00BE3A61">
        <w:t>”</w:t>
      </w:r>
      <w:r w:rsidRPr="00EF7AEC">
        <w:t xml:space="preserve"> (e.g., seismic), this would be better categorized in [E].  Where a report exists, or the functional capabilities of the system/components are analyzed, to confirm compliance with general Code requirements versus specific test results or programmatic qualification criteria, it should be covered here under [F].</w:t>
      </w:r>
    </w:p>
    <w:p w14:paraId="65554AFD"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2ABFAD" w14:textId="77777777" w:rsidR="00522E03" w:rsidRPr="006909D5"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909D5">
        <w:rPr>
          <w:bCs/>
          <w:u w:val="single"/>
        </w:rPr>
        <w:t>Row Classification</w:t>
      </w:r>
    </w:p>
    <w:p w14:paraId="47081BAD"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1A8ECC" w14:textId="7777777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(01) </w:t>
      </w:r>
      <w:r w:rsidR="00BE3A61">
        <w:rPr>
          <w:u w:val="single"/>
        </w:rPr>
        <w:t>“</w:t>
      </w:r>
      <w:r w:rsidRPr="00EF7AEC">
        <w:rPr>
          <w:u w:val="single"/>
        </w:rPr>
        <w:t>Foundations &amp; Buildings</w:t>
      </w:r>
      <w:r w:rsidR="00BE3A61">
        <w:rPr>
          <w:u w:val="single"/>
        </w:rPr>
        <w:t>”</w:t>
      </w:r>
      <w:r w:rsidRPr="00EF7AEC">
        <w:t xml:space="preserve"> include geo-technical (e.g., rock) investigation, civil surveying, elevation grading, pre-construction preparations (e.g., </w:t>
      </w:r>
      <w:r w:rsidR="00BE3A61">
        <w:t>“</w:t>
      </w:r>
      <w:proofErr w:type="spellStart"/>
      <w:r w:rsidRPr="00EF7AEC">
        <w:t>mudmats</w:t>
      </w:r>
      <w:proofErr w:type="spellEnd"/>
      <w:r w:rsidR="00BE3A61">
        <w:t>”</w:t>
      </w:r>
      <w:r w:rsidRPr="00EF7AEC">
        <w:t xml:space="preserve">) and site layout, including the arrangement of buildings and structures; except that the Containment, as a separate </w:t>
      </w:r>
      <w:r w:rsidR="00BE3A61">
        <w:t>“</w:t>
      </w:r>
      <w:r w:rsidRPr="00EF7AEC">
        <w:t>Building</w:t>
      </w:r>
      <w:r w:rsidR="00BE3A61">
        <w:t>”</w:t>
      </w:r>
      <w:r w:rsidRPr="00EF7AEC">
        <w:t xml:space="preserve">, is covered by line (11) while its </w:t>
      </w:r>
      <w:r w:rsidR="00BE3A61">
        <w:t>“</w:t>
      </w:r>
      <w:r w:rsidRPr="00EF7AEC">
        <w:t>Foundation</w:t>
      </w:r>
      <w:r w:rsidR="00BE3A61">
        <w:t>”</w:t>
      </w:r>
      <w:r w:rsidRPr="00EF7AEC">
        <w:t xml:space="preserve"> is covered here with all site foundations.  This category also includes the building framework, like the structural steel and bolting materials.  However, any ITAAC discussing the details of construction of the buildings that are more specifically defined by other Matrix rows will be classified by that process (i.e., </w:t>
      </w:r>
      <w:r w:rsidR="00BE3A61">
        <w:t>“</w:t>
      </w:r>
      <w:r w:rsidRPr="00EF7AEC">
        <w:t>Structural Concrete</w:t>
      </w:r>
      <w:r w:rsidR="00BE3A61">
        <w:t>”</w:t>
      </w:r>
      <w:r w:rsidRPr="00EF7AEC">
        <w:t xml:space="preserve"> (02) for concrete buildings, </w:t>
      </w:r>
      <w:r w:rsidR="00BE3A61">
        <w:t>“</w:t>
      </w:r>
      <w:r w:rsidRPr="00EF7AEC">
        <w:t>Mechanical Components</w:t>
      </w:r>
      <w:r w:rsidR="00BE3A61">
        <w:t>”</w:t>
      </w:r>
      <w:r w:rsidRPr="00EF7AEC">
        <w:t xml:space="preserve"> (06) for large metal tanks, or </w:t>
      </w:r>
      <w:r w:rsidR="00BE3A61">
        <w:t>“</w:t>
      </w:r>
      <w:r w:rsidRPr="00EF7AEC">
        <w:t>Engineering</w:t>
      </w:r>
      <w:r w:rsidR="00BE3A61">
        <w:t>”</w:t>
      </w:r>
      <w:r w:rsidRPr="00EF7AEC">
        <w:t xml:space="preserve"> (16) for generic design criteria (e.g., seismic) of buildings, like the nuclear island).  </w:t>
      </w:r>
    </w:p>
    <w:p w14:paraId="1EE4DE82"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38F61F" w14:textId="0BAEB532"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(02) </w:t>
      </w:r>
      <w:r w:rsidR="00142920">
        <w:rPr>
          <w:u w:val="single"/>
        </w:rPr>
        <w:t>“</w:t>
      </w:r>
      <w:r w:rsidRPr="00EF7AEC">
        <w:rPr>
          <w:u w:val="single"/>
        </w:rPr>
        <w:t>Structural Concrete</w:t>
      </w:r>
      <w:r w:rsidR="00142920">
        <w:rPr>
          <w:u w:val="single"/>
        </w:rPr>
        <w:t>”</w:t>
      </w:r>
      <w:r w:rsidR="001748D4" w:rsidRPr="00EF7AEC">
        <w:t xml:space="preserve"> </w:t>
      </w:r>
      <w:r w:rsidRPr="00EF7AEC">
        <w:t xml:space="preserve">includes all the materials (e.g., cement and rebar) and processes (e.g., concrete batch mixing and delivery) that result in a steel reinforced concrete placement, as well as embedded devices, anchors, anchorages, water barriers that are installed before or after the concrete placement, and structural grout.  Any items that are installed in the formwork (for example, anchor bolts that are embedded in the concrete when placed) are covered by this line item, while items that are subsequently attached to finished concrete are covered by other functional categories; for example, concrete expansion anchors, which are known to provide piping support or electrical raceway support, are covered under lines (04) and (09) respectively.  For work on placed and finished concrete, where the ultimate function is unknown (e.g., expansion anchors for general supports), such activities are covered here under (02). </w:t>
      </w:r>
    </w:p>
    <w:p w14:paraId="1D46D563" w14:textId="77777777" w:rsidR="00D268CF" w:rsidRPr="00EF7AEC" w:rsidRDefault="00D268CF"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74ED70" w14:textId="0889FE74"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(03) </w:t>
      </w:r>
      <w:r w:rsidR="00142920">
        <w:rPr>
          <w:u w:val="single"/>
        </w:rPr>
        <w:t>“</w:t>
      </w:r>
      <w:r w:rsidRPr="00EF7AEC">
        <w:rPr>
          <w:u w:val="single"/>
        </w:rPr>
        <w:t>Piping</w:t>
      </w:r>
      <w:r w:rsidR="00142920">
        <w:rPr>
          <w:u w:val="single"/>
        </w:rPr>
        <w:t>”</w:t>
      </w:r>
      <w:r w:rsidR="00A67752" w:rsidRPr="00EF7AEC">
        <w:t xml:space="preserve"> </w:t>
      </w:r>
      <w:r w:rsidRPr="00EF7AEC">
        <w:t xml:space="preserve">includes all piping, whether safety-related or not, and covers all ASME classes including the reactor coolant pressure boundary, as well as piping referenced in other codes (e.g., B31.1).  ITAAC that describe systems that deliver fluid flow through piping as the major function, as well as the pressure boundary function (e.g., the pressure rating verified by hydrostatic testing) of such systems, are best categorized here.  However, if the system functions and test acceptance criteria are more complex, involving diverse component interactions, the ITAAC might be a better </w:t>
      </w:r>
      <w:r w:rsidR="007212A2" w:rsidRPr="00EF7AEC">
        <w:t>fit for</w:t>
      </w:r>
      <w:r w:rsidRPr="00EF7AEC">
        <w:t xml:space="preserve"> </w:t>
      </w:r>
      <w:r w:rsidR="003A59C1">
        <w:t>“</w:t>
      </w:r>
      <w:r w:rsidRPr="00EF7AEC">
        <w:t>Complex Systems w/ Multiple Components</w:t>
      </w:r>
      <w:r w:rsidR="003A59C1">
        <w:t>”</w:t>
      </w:r>
      <w:r w:rsidRPr="00EF7AEC">
        <w:t xml:space="preserve"> (14). </w:t>
      </w:r>
    </w:p>
    <w:p w14:paraId="31B5CF7B" w14:textId="77777777" w:rsidR="00E33471" w:rsidRDefault="00E33471"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33471" w:rsidSect="00DA7650">
          <w:headerReference w:type="default" r:id="rId23"/>
          <w:pgSz w:w="12240" w:h="15840"/>
          <w:pgMar w:top="1440" w:right="1440" w:bottom="1440" w:left="1440" w:header="720" w:footer="720" w:gutter="0"/>
          <w:cols w:space="720"/>
          <w:noEndnote/>
          <w:docGrid w:linePitch="326"/>
        </w:sectPr>
      </w:pPr>
    </w:p>
    <w:p w14:paraId="7FAD9FEA" w14:textId="0F1F6382"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lastRenderedPageBreak/>
        <w:t xml:space="preserve">(04) </w:t>
      </w:r>
      <w:r w:rsidR="0069729D">
        <w:rPr>
          <w:u w:val="single"/>
        </w:rPr>
        <w:t>“</w:t>
      </w:r>
      <w:r w:rsidRPr="00EF7AEC">
        <w:rPr>
          <w:u w:val="single"/>
        </w:rPr>
        <w:t>Pipe Supports &amp; Restraints</w:t>
      </w:r>
      <w:r w:rsidR="0069729D">
        <w:rPr>
          <w:u w:val="single"/>
        </w:rPr>
        <w:t>”</w:t>
      </w:r>
      <w:r w:rsidR="00A67752" w:rsidRPr="00EF7AEC">
        <w:t xml:space="preserve"> </w:t>
      </w:r>
      <w:r w:rsidRPr="00EF7AEC">
        <w:t xml:space="preserve">apply to all classes of piping and all types of supports (e.g., snubbers, struts, anchors, </w:t>
      </w:r>
      <w:r w:rsidR="007212A2" w:rsidRPr="00EF7AEC">
        <w:t>and guides</w:t>
      </w:r>
      <w:r w:rsidRPr="00EF7AEC">
        <w:t xml:space="preserve">) and pipe whip restraints.  The seismic adequacy of piping systems would likely be applied here in (04).  However, if the ITAAC focuses on the seismic qualification of a unique component (e.g., a pump) instead of the piping system, </w:t>
      </w:r>
      <w:r w:rsidR="003A59C1">
        <w:t>“</w:t>
      </w:r>
      <w:r w:rsidRPr="00EF7AEC">
        <w:t>Mechanical Components</w:t>
      </w:r>
      <w:r w:rsidR="003A59C1">
        <w:t>”</w:t>
      </w:r>
      <w:r w:rsidRPr="00EF7AEC">
        <w:t xml:space="preserve"> (06) would be most appropriate line for categorization. </w:t>
      </w:r>
    </w:p>
    <w:p w14:paraId="42DCD2B6"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8C6FF4" w14:textId="355931D0"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(05) </w:t>
      </w:r>
      <w:r w:rsidR="00D31CCC">
        <w:t>“</w:t>
      </w:r>
      <w:r w:rsidRPr="00EF7AEC">
        <w:rPr>
          <w:u w:val="single"/>
        </w:rPr>
        <w:t xml:space="preserve">Reactor Pressure Vessel (RPV) </w:t>
      </w:r>
      <w:r w:rsidR="00D31CCC">
        <w:rPr>
          <w:u w:val="single"/>
        </w:rPr>
        <w:t>and</w:t>
      </w:r>
      <w:r w:rsidRPr="00EF7AEC">
        <w:rPr>
          <w:u w:val="single"/>
        </w:rPr>
        <w:t xml:space="preserve"> Internals</w:t>
      </w:r>
      <w:r w:rsidR="00D31CCC">
        <w:rPr>
          <w:u w:val="single"/>
        </w:rPr>
        <w:t>”</w:t>
      </w:r>
      <w:r w:rsidRPr="00EF7AEC">
        <w:t xml:space="preserve">  While the RPV may be considered a mechanical component or part of a fluid-flow </w:t>
      </w:r>
      <w:r w:rsidR="007212A2" w:rsidRPr="00EF7AEC">
        <w:t>system;</w:t>
      </w:r>
      <w:r w:rsidRPr="00EF7AEC">
        <w:t xml:space="preserve"> it is uniquely covered here, along with the reactor internals.  However, any instrumentation internal to the RPV is </w:t>
      </w:r>
      <w:r w:rsidR="007212A2" w:rsidRPr="00EF7AEC">
        <w:t>best characterized</w:t>
      </w:r>
      <w:r w:rsidRPr="00EF7AEC">
        <w:t xml:space="preserve"> under I&amp;C Comp</w:t>
      </w:r>
      <w:r w:rsidR="00C24529" w:rsidRPr="00EF7AEC">
        <w:t>onents</w:t>
      </w:r>
      <w:r w:rsidRPr="00EF7AEC">
        <w:t xml:space="preserve"> &amp; Systems (10).</w:t>
      </w:r>
    </w:p>
    <w:p w14:paraId="22AFA355"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19B67D" w14:textId="1C1CB366"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(06) </w:t>
      </w:r>
      <w:r w:rsidR="00D31CCC">
        <w:rPr>
          <w:u w:val="single"/>
        </w:rPr>
        <w:t>“</w:t>
      </w:r>
      <w:r w:rsidRPr="00EF7AEC">
        <w:rPr>
          <w:u w:val="single"/>
        </w:rPr>
        <w:t>Mechanical Components</w:t>
      </w:r>
      <w:r w:rsidR="00D31CCC">
        <w:rPr>
          <w:u w:val="single"/>
        </w:rPr>
        <w:t>”</w:t>
      </w:r>
      <w:r w:rsidRPr="00EF7AEC">
        <w:t xml:space="preserve"> include all classes (ASME or non-safety) of equipment (e.g., pumps, heat exchangers, strainers, etc.), but not </w:t>
      </w:r>
      <w:r w:rsidR="00971B35">
        <w:t>“</w:t>
      </w:r>
      <w:r w:rsidRPr="00EF7AEC">
        <w:t>Valves</w:t>
      </w:r>
      <w:r w:rsidR="00971B35">
        <w:t>”</w:t>
      </w:r>
      <w:r w:rsidRPr="00EF7AEC">
        <w:t xml:space="preserve"> (07) and not </w:t>
      </w:r>
      <w:r w:rsidR="00971B35">
        <w:t>“</w:t>
      </w:r>
      <w:r w:rsidRPr="00EF7AEC">
        <w:t>HVAC</w:t>
      </w:r>
      <w:r w:rsidR="00971B35">
        <w:t>”</w:t>
      </w:r>
      <w:r w:rsidRPr="00EF7AEC">
        <w:t xml:space="preserve"> (12).  It also includes any mechanical equipment support that is unique (e.g., a steel pedestal) to the component, rather than part of the building structure [e.g., concrete pads with anchor bolts that are part of </w:t>
      </w:r>
      <w:r w:rsidR="00971B35">
        <w:t>“</w:t>
      </w:r>
      <w:r w:rsidRPr="00EF7AEC">
        <w:t>Structural Concrete</w:t>
      </w:r>
      <w:r w:rsidR="00971B35">
        <w:t>”</w:t>
      </w:r>
      <w:r w:rsidRPr="00EF7AEC">
        <w:t xml:space="preserve"> (02).  Storage tanks that are fabricated metal components would fit here (06), but concrete tanks with only a liner, may best fit under </w:t>
      </w:r>
      <w:r w:rsidR="00971B35">
        <w:t>“</w:t>
      </w:r>
      <w:r w:rsidRPr="00EF7AEC">
        <w:t>Structural Concrete</w:t>
      </w:r>
      <w:r w:rsidR="003A59C1">
        <w:t>”</w:t>
      </w:r>
      <w:r w:rsidRPr="00EF7AEC">
        <w:t xml:space="preserve"> (02).</w:t>
      </w:r>
    </w:p>
    <w:p w14:paraId="407AC59B"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FBB03D" w14:textId="60CB1967"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(07) </w:t>
      </w:r>
      <w:r w:rsidR="00D31CCC">
        <w:rPr>
          <w:u w:val="single"/>
        </w:rPr>
        <w:t>“</w:t>
      </w:r>
      <w:r w:rsidRPr="00EF7AEC">
        <w:rPr>
          <w:u w:val="single"/>
        </w:rPr>
        <w:t>Valves</w:t>
      </w:r>
      <w:r w:rsidR="00D31CCC">
        <w:rPr>
          <w:u w:val="single"/>
        </w:rPr>
        <w:t>”</w:t>
      </w:r>
      <w:r w:rsidRPr="00EF7AEC">
        <w:t xml:space="preserve"> regardless of the type of operator (e.g., motor, hydraulic, air, squib, etc.), are considered here as a separate category of mechanical components because of the unique nature in the way they are described in the ITAAC.   This category covers all valves, including check valves and any other valves of a similar self-actuating nature.  Also, any valve functions related to containment isolation are covered </w:t>
      </w:r>
      <w:r w:rsidR="007212A2" w:rsidRPr="00EF7AEC">
        <w:t xml:space="preserve">in </w:t>
      </w:r>
      <w:r w:rsidR="003A59C1">
        <w:t>“</w:t>
      </w:r>
      <w:r w:rsidRPr="00EF7AEC">
        <w:t>Containment Integrity &amp; Penetrations</w:t>
      </w:r>
      <w:r w:rsidR="003A59C1">
        <w:t>”</w:t>
      </w:r>
      <w:r w:rsidRPr="00EF7AEC">
        <w:t xml:space="preserve"> (11).</w:t>
      </w:r>
    </w:p>
    <w:p w14:paraId="12A4E157"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657D87" w14:textId="5BBC7BB5"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(08) </w:t>
      </w:r>
      <w:r w:rsidR="00D31CCC">
        <w:rPr>
          <w:u w:val="single"/>
        </w:rPr>
        <w:t>“</w:t>
      </w:r>
      <w:r w:rsidRPr="00EF7AEC">
        <w:rPr>
          <w:u w:val="single"/>
        </w:rPr>
        <w:t xml:space="preserve">Electrical Components </w:t>
      </w:r>
      <w:r w:rsidR="00D31CCC">
        <w:rPr>
          <w:u w:val="single"/>
        </w:rPr>
        <w:t>and</w:t>
      </w:r>
      <w:r w:rsidRPr="00EF7AEC">
        <w:rPr>
          <w:u w:val="single"/>
        </w:rPr>
        <w:t xml:space="preserve"> Systems</w:t>
      </w:r>
      <w:r w:rsidR="00D31CCC">
        <w:rPr>
          <w:u w:val="single"/>
        </w:rPr>
        <w:t>”</w:t>
      </w:r>
      <w:r w:rsidRPr="00EF7AEC">
        <w:t xml:space="preserve"> include all electrical equipment (e.g., diesel generators) and supporting distribution components (e.g., switchgear), except for the cables.  Because of their unique nature, containment electrical penetration assemblies are included here instead of row (11).</w:t>
      </w:r>
    </w:p>
    <w:p w14:paraId="028D835B"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F4EF56" w14:textId="0451C49E"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(09) </w:t>
      </w:r>
      <w:r w:rsidR="00D31CCC">
        <w:rPr>
          <w:u w:val="single"/>
        </w:rPr>
        <w:t>“</w:t>
      </w:r>
      <w:r w:rsidRPr="00EF7AEC">
        <w:rPr>
          <w:u w:val="single"/>
        </w:rPr>
        <w:t xml:space="preserve">Electrical </w:t>
      </w:r>
      <w:r w:rsidR="00D31CCC">
        <w:rPr>
          <w:u w:val="single"/>
        </w:rPr>
        <w:t xml:space="preserve">and Fiber Optic </w:t>
      </w:r>
      <w:r w:rsidRPr="00EF7AEC">
        <w:rPr>
          <w:u w:val="single"/>
        </w:rPr>
        <w:t>Cable</w:t>
      </w:r>
      <w:r w:rsidR="00D31CCC">
        <w:rPr>
          <w:u w:val="single"/>
        </w:rPr>
        <w:t>”</w:t>
      </w:r>
      <w:r w:rsidRPr="00EF7AEC">
        <w:t xml:space="preserve"> involves all cable and includes the raceways (e.g., conduit, cable tray) in which the cable is </w:t>
      </w:r>
      <w:proofErr w:type="gramStart"/>
      <w:r w:rsidRPr="00EF7AEC">
        <w:t>run</w:t>
      </w:r>
      <w:proofErr w:type="gramEnd"/>
      <w:r w:rsidRPr="00EF7AEC">
        <w:t xml:space="preserve"> and the raceway supports (e.g., </w:t>
      </w:r>
      <w:proofErr w:type="spellStart"/>
      <w:r w:rsidRPr="00EF7AEC">
        <w:t>unistrut</w:t>
      </w:r>
      <w:proofErr w:type="spellEnd"/>
      <w:r w:rsidRPr="00EF7AEC">
        <w:t>), unless they are part of the building structural steel (01) or pipe supports (04).</w:t>
      </w:r>
    </w:p>
    <w:p w14:paraId="148E6F58"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5236D0" w14:textId="2A52DB4E"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(10) </w:t>
      </w:r>
      <w:r w:rsidR="00D31CCC">
        <w:t>“</w:t>
      </w:r>
      <w:r w:rsidR="00D31CCC">
        <w:rPr>
          <w:u w:val="single"/>
        </w:rPr>
        <w:t xml:space="preserve">Instrument </w:t>
      </w:r>
      <w:r w:rsidRPr="00EF7AEC">
        <w:rPr>
          <w:u w:val="single"/>
        </w:rPr>
        <w:t>Components &amp; Systems</w:t>
      </w:r>
      <w:r w:rsidR="00D31CCC">
        <w:rPr>
          <w:u w:val="single"/>
        </w:rPr>
        <w:t>”</w:t>
      </w:r>
      <w:r w:rsidRPr="00EF7AEC">
        <w:t xml:space="preserve"> include sensing instrumentation and actuation control equipment, including the system hardware (e.g., signal process cabinets) and logic process devices, as well as the related signal initiation, control and annunciation checks, e.g., including those for the Main Control Board (MCB).  Displays on the MCB and the retrieval of the information from the MCB windows or other panels and cabinets in the main control room (MCR) would be covered here.  However, low-voltage instrument cable is covered </w:t>
      </w:r>
      <w:r w:rsidR="007212A2" w:rsidRPr="00EF7AEC">
        <w:t xml:space="preserve">under </w:t>
      </w:r>
      <w:r w:rsidR="00D31CCC">
        <w:t>“</w:t>
      </w:r>
      <w:r w:rsidRPr="00EF7AEC">
        <w:t xml:space="preserve">Electrical </w:t>
      </w:r>
      <w:r w:rsidR="00D31CCC">
        <w:t xml:space="preserve">and Fiber Optic </w:t>
      </w:r>
      <w:r w:rsidRPr="00EF7AEC">
        <w:t>Cable,</w:t>
      </w:r>
      <w:r w:rsidR="00D31CCC">
        <w:t>”</w:t>
      </w:r>
      <w:r w:rsidRPr="00EF7AEC">
        <w:t xml:space="preserve"> with all other cable.</w:t>
      </w:r>
    </w:p>
    <w:p w14:paraId="680D8876" w14:textId="77777777" w:rsidR="00D268CF" w:rsidRPr="00EF7AEC" w:rsidRDefault="00D268CF"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39168B" w14:textId="54EAFEC7" w:rsidR="00522E03"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(11) </w:t>
      </w:r>
      <w:r w:rsidR="003A59C1">
        <w:rPr>
          <w:u w:val="single"/>
        </w:rPr>
        <w:t>“</w:t>
      </w:r>
      <w:r w:rsidRPr="00EF7AEC">
        <w:rPr>
          <w:u w:val="single"/>
        </w:rPr>
        <w:t>Containment Integrity &amp; Penetrations</w:t>
      </w:r>
      <w:r w:rsidR="0069729D">
        <w:rPr>
          <w:u w:val="single"/>
        </w:rPr>
        <w:t>”</w:t>
      </w:r>
      <w:r w:rsidR="003A59C1" w:rsidRPr="00EF7AEC">
        <w:t xml:space="preserve"> </w:t>
      </w:r>
      <w:r w:rsidRPr="00EF7AEC">
        <w:t xml:space="preserve">involve the Containment structure and boundary, including all aspects of the containment isolation function.  Therefore, any containment isolation check (e.g., a valve closure) or integrity criteria (e.g., hatch leakage) are covered here, instead of line (07) for valves or line (06) for mechanical components.  However, the containment concrete material and placement is covered by </w:t>
      </w:r>
      <w:r w:rsidRPr="00EF7AEC">
        <w:sym w:font="WP TypographicSymbols" w:char="0041"/>
      </w:r>
      <w:r w:rsidRPr="00EF7AEC">
        <w:t>Structural Concrete</w:t>
      </w:r>
      <w:r w:rsidRPr="00EF7AEC">
        <w:sym w:font="WP TypographicSymbols" w:char="0040"/>
      </w:r>
      <w:r w:rsidRPr="00EF7AEC">
        <w:t xml:space="preserve"> (02) and the electrical penetration assemblies are considered </w:t>
      </w:r>
      <w:r w:rsidRPr="00EF7AEC">
        <w:sym w:font="WP TypographicSymbols" w:char="0041"/>
      </w:r>
      <w:r w:rsidRPr="00EF7AEC">
        <w:t>Electrical Components</w:t>
      </w:r>
      <w:r w:rsidRPr="00EF7AEC">
        <w:sym w:font="WP TypographicSymbols" w:char="0040"/>
      </w:r>
      <w:r w:rsidRPr="00EF7AEC">
        <w:t xml:space="preserve"> (08).</w:t>
      </w:r>
    </w:p>
    <w:p w14:paraId="2B22C01E" w14:textId="77777777" w:rsidR="00F133ED" w:rsidRDefault="00F133ED"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F133ED" w:rsidSect="00DA7650">
          <w:pgSz w:w="12240" w:h="15840"/>
          <w:pgMar w:top="1440" w:right="1440" w:bottom="1440" w:left="1440" w:header="720" w:footer="720" w:gutter="0"/>
          <w:cols w:space="720"/>
          <w:noEndnote/>
          <w:docGrid w:linePitch="326"/>
        </w:sectPr>
      </w:pPr>
    </w:p>
    <w:p w14:paraId="48108D88" w14:textId="3D854AA4" w:rsidR="006274EA" w:rsidRPr="00EF7AEC" w:rsidRDefault="006274EA"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lastRenderedPageBreak/>
        <w:t xml:space="preserve">(12) </w:t>
      </w:r>
      <w:r w:rsidR="00D31CCC">
        <w:rPr>
          <w:u w:val="single"/>
        </w:rPr>
        <w:t>“</w:t>
      </w:r>
      <w:r w:rsidRPr="00EF7AEC">
        <w:rPr>
          <w:u w:val="single"/>
        </w:rPr>
        <w:t xml:space="preserve">Heating, Ventilating &amp; Air Conditioning </w:t>
      </w:r>
      <w:r w:rsidR="00D31CCC">
        <w:rPr>
          <w:u w:val="single"/>
        </w:rPr>
        <w:t xml:space="preserve">Systems </w:t>
      </w:r>
      <w:r w:rsidRPr="00EF7AEC">
        <w:rPr>
          <w:u w:val="single"/>
        </w:rPr>
        <w:t>(HVAC)”</w:t>
      </w:r>
      <w:r w:rsidRPr="00EF7AEC">
        <w:t xml:space="preserve"> involves air distribution and environmental control systems from a functional standpoint, thereby including all mechanical, electrical, and I&amp;C equipment that is directly related to the HVAC function or system performance.</w:t>
      </w:r>
    </w:p>
    <w:p w14:paraId="3E127EE3"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9A9431" w14:textId="5CA1D756"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(13) </w:t>
      </w:r>
      <w:r w:rsidR="00D31CCC">
        <w:rPr>
          <w:u w:val="single"/>
        </w:rPr>
        <w:t>“Load</w:t>
      </w:r>
      <w:r w:rsidRPr="00EF7AEC">
        <w:rPr>
          <w:u w:val="single"/>
        </w:rPr>
        <w:t xml:space="preserve"> Handling </w:t>
      </w:r>
      <w:r w:rsidR="00971B35">
        <w:rPr>
          <w:u w:val="single"/>
        </w:rPr>
        <w:t xml:space="preserve">Equipment </w:t>
      </w:r>
      <w:r w:rsidRPr="00EF7AEC">
        <w:rPr>
          <w:u w:val="single"/>
        </w:rPr>
        <w:t>and Fuel Racks</w:t>
      </w:r>
      <w:r w:rsidR="00D31CCC">
        <w:rPr>
          <w:u w:val="single"/>
        </w:rPr>
        <w:t>”</w:t>
      </w:r>
      <w:r w:rsidRPr="00EF7AEC">
        <w:t xml:space="preserve"> includes the components involved with equipment handling and movement (e.g., polar crane), fuel movement (</w:t>
      </w:r>
      <w:r w:rsidR="007212A2" w:rsidRPr="00EF7AEC">
        <w:t>egg</w:t>
      </w:r>
      <w:r w:rsidRPr="00EF7AEC">
        <w:t>., fuel bridges) both inside and outside of containment, and the spent fuel storage racks and related equipment.  The fuel itself is not covered here, but rather in line (05) as an</w:t>
      </w:r>
      <w:r w:rsidR="00971B35">
        <w:t xml:space="preserve"> </w:t>
      </w:r>
      <w:r w:rsidRPr="00EF7AEC">
        <w:t>internal component.</w:t>
      </w:r>
    </w:p>
    <w:p w14:paraId="533411D0"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9C35A0" w14:textId="72CC2AB8"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(14) </w:t>
      </w:r>
      <w:r w:rsidR="00971B35">
        <w:rPr>
          <w:u w:val="single"/>
        </w:rPr>
        <w:t>“</w:t>
      </w:r>
      <w:r w:rsidRPr="00EF7AEC">
        <w:rPr>
          <w:u w:val="single"/>
        </w:rPr>
        <w:t>Complex Systems with Multiple-Components</w:t>
      </w:r>
      <w:r w:rsidR="00971B35">
        <w:rPr>
          <w:u w:val="single"/>
        </w:rPr>
        <w:t>”</w:t>
      </w:r>
      <w:r w:rsidRPr="00EF7AEC">
        <w:t xml:space="preserve"> is intended to cover categories that discuss attributes that cross disciplinary boundaries, for example electrical, I&amp;C, and valve response are all connected to the same ITAAC.  This would also cover any ITAAC that refer to Tables of equipment, that would fit multiple lines of the Matrix if the components were evaluated separately; for example, a Table that lists valves, mechanical components, and I&amp;C components.  This category should be used when the nature of the ITAAC does not lend itself to clear placement in one of the other categories.  However, even for complex systems, where the ITAAC focus is specific (e.g., the pressure boundary function of an integrated piping system), the matrix category (in this example line (03) for piping) that best fits the focal point of the ITAAC should be selected.</w:t>
      </w:r>
    </w:p>
    <w:p w14:paraId="76C20587"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5AF40C" w14:textId="42E361B2"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(15) </w:t>
      </w:r>
      <w:r w:rsidR="00971B35">
        <w:rPr>
          <w:u w:val="single"/>
        </w:rPr>
        <w:t>“</w:t>
      </w:r>
      <w:r w:rsidRPr="00EF7AEC">
        <w:rPr>
          <w:u w:val="single"/>
        </w:rPr>
        <w:t>Fire Protection</w:t>
      </w:r>
      <w:r w:rsidR="00971B35">
        <w:rPr>
          <w:u w:val="single"/>
        </w:rPr>
        <w:t>”</w:t>
      </w:r>
      <w:r w:rsidRPr="00EF7AEC">
        <w:t xml:space="preserve"> includes all related material, equipment, systems, processes, and programs.</w:t>
      </w:r>
    </w:p>
    <w:p w14:paraId="18512855"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8512A7" w14:textId="2DE19B3E"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(16) </w:t>
      </w:r>
      <w:r w:rsidR="00971B35">
        <w:rPr>
          <w:u w:val="single"/>
        </w:rPr>
        <w:t>“</w:t>
      </w:r>
      <w:r w:rsidRPr="00EF7AEC">
        <w:rPr>
          <w:u w:val="single"/>
        </w:rPr>
        <w:t>Engineering</w:t>
      </w:r>
      <w:r w:rsidR="00971B35">
        <w:rPr>
          <w:u w:val="single"/>
        </w:rPr>
        <w:t>”</w:t>
      </w:r>
      <w:r w:rsidRPr="00EF7AEC">
        <w:t xml:space="preserve"> is a separate line to distinguish it as a </w:t>
      </w:r>
      <w:r w:rsidRPr="00EF7AEC">
        <w:sym w:font="WP TypographicSymbols" w:char="0041"/>
      </w:r>
      <w:r w:rsidRPr="00EF7AEC">
        <w:t>process</w:t>
      </w:r>
      <w:r w:rsidRPr="00EF7AEC">
        <w:sym w:font="WP TypographicSymbols" w:char="0040"/>
      </w:r>
      <w:r w:rsidRPr="00EF7AEC">
        <w:t xml:space="preserve"> separate from the construction activities that result in the SSC and products on the other lines.  If design criteria (e.g., flooding analyses) are the dominant focus of an ITAAC (e.g., building room boundaries) </w:t>
      </w:r>
      <w:r w:rsidRPr="00EF7AEC">
        <w:sym w:font="WP TypographicSymbols" w:char="0041"/>
      </w:r>
      <w:r w:rsidRPr="00EF7AEC">
        <w:t>engineering</w:t>
      </w:r>
      <w:r w:rsidRPr="00EF7AEC">
        <w:sym w:font="WP TypographicSymbols" w:char="0040"/>
      </w:r>
      <w:r w:rsidRPr="00EF7AEC">
        <w:t xml:space="preserve"> would apply.  Similarly, for design issues (e.g., seismic) and more subjective areas (e.g., human reliability analysis) that cross disciplinary boundaries, are </w:t>
      </w:r>
      <w:r w:rsidRPr="00EF7AEC">
        <w:sym w:font="WP TypographicSymbols" w:char="0041"/>
      </w:r>
      <w:r w:rsidRPr="00EF7AEC">
        <w:t>engineering</w:t>
      </w:r>
      <w:r w:rsidRPr="00EF7AEC">
        <w:sym w:font="WP TypographicSymbols" w:char="0040"/>
      </w:r>
      <w:r w:rsidRPr="00EF7AEC">
        <w:t xml:space="preserve"> oriented, and difficult to categorize on any other line, the most applicable categorization may fit here under row (16).</w:t>
      </w:r>
    </w:p>
    <w:p w14:paraId="18297F57"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06EB06" w14:textId="685CB070" w:rsidR="00522E03"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(17) </w:t>
      </w:r>
      <w:r w:rsidR="003A59C1">
        <w:rPr>
          <w:u w:val="single"/>
        </w:rPr>
        <w:t>”</w:t>
      </w:r>
      <w:r w:rsidRPr="00EF7AEC">
        <w:rPr>
          <w:u w:val="single"/>
        </w:rPr>
        <w:t>Security</w:t>
      </w:r>
      <w:r w:rsidR="0069729D">
        <w:rPr>
          <w:u w:val="single"/>
        </w:rPr>
        <w:t>”</w:t>
      </w:r>
      <w:r w:rsidR="003A59C1" w:rsidRPr="00EF7AEC">
        <w:t xml:space="preserve"> </w:t>
      </w:r>
      <w:r w:rsidRPr="00EF7AEC">
        <w:t xml:space="preserve">and </w:t>
      </w:r>
      <w:r w:rsidRPr="00EF7AEC">
        <w:rPr>
          <w:u w:val="single"/>
        </w:rPr>
        <w:t xml:space="preserve">(18) </w:t>
      </w:r>
      <w:r w:rsidR="00971B35">
        <w:rPr>
          <w:u w:val="single"/>
        </w:rPr>
        <w:t>“</w:t>
      </w:r>
      <w:r w:rsidRPr="00EF7AEC">
        <w:rPr>
          <w:u w:val="single"/>
        </w:rPr>
        <w:t>Emergency Planning”</w:t>
      </w:r>
      <w:r w:rsidRPr="00EF7AEC">
        <w:t xml:space="preserve"> are separate lines to cover the systems, processes, and programs related to these activities.</w:t>
      </w:r>
    </w:p>
    <w:p w14:paraId="2373046C" w14:textId="77777777" w:rsidR="00522E03" w:rsidRPr="00EF7AEC" w:rsidRDefault="00522E03"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7D6267" w14:textId="6A9A5B8F" w:rsidR="00917386" w:rsidRPr="00EF7AEC" w:rsidRDefault="000D354C" w:rsidP="00D31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F7AEC">
        <w:t xml:space="preserve">(19) </w:t>
      </w:r>
      <w:r w:rsidR="00971B35">
        <w:rPr>
          <w:u w:val="single"/>
        </w:rPr>
        <w:t>“</w:t>
      </w:r>
      <w:r w:rsidRPr="00EF7AEC">
        <w:rPr>
          <w:u w:val="single"/>
        </w:rPr>
        <w:t>Radi</w:t>
      </w:r>
      <w:r w:rsidR="00971B35">
        <w:rPr>
          <w:u w:val="single"/>
        </w:rPr>
        <w:t>ation</w:t>
      </w:r>
      <w:r w:rsidRPr="00EF7AEC">
        <w:rPr>
          <w:u w:val="single"/>
        </w:rPr>
        <w:t xml:space="preserve"> </w:t>
      </w:r>
      <w:r w:rsidR="00971B35">
        <w:rPr>
          <w:u w:val="single"/>
        </w:rPr>
        <w:t>Monitoring Components and Systems”</w:t>
      </w:r>
      <w:r w:rsidRPr="00EF7AEC">
        <w:t xml:space="preserve"> includes not only all radiation protection (RP) components and RP system functions, but also those processes and programs related to RP, similar to the way fire protection and security systems and programs fit under lines (15) and (17) respectively.  An ITAAC that refers generally to the EP function, which might include radiological protection, is better categorized under line (18); while a more direct reference to RP equipment functionality and the programs that support the use of RP data would fit here under row (19).</w:t>
      </w:r>
    </w:p>
    <w:p w14:paraId="7B34C19C" w14:textId="77777777" w:rsidR="00917386" w:rsidRPr="00EF7AEC" w:rsidRDefault="00917386"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1F486B8"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sectPr w:rsidR="00522E03" w:rsidRPr="00EF7AEC" w:rsidSect="00DA7650">
          <w:headerReference w:type="default" r:id="rId24"/>
          <w:footerReference w:type="default" r:id="rId25"/>
          <w:pgSz w:w="12240" w:h="15840"/>
          <w:pgMar w:top="1440" w:right="1440" w:bottom="1440" w:left="1440" w:header="720" w:footer="720" w:gutter="0"/>
          <w:cols w:space="720"/>
          <w:noEndnote/>
          <w:docGrid w:linePitch="326"/>
        </w:sectPr>
      </w:pPr>
    </w:p>
    <w:p w14:paraId="0CE0FCDD"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firstLine="244"/>
        <w:jc w:val="both"/>
        <w:rPr>
          <w:u w:val="double"/>
        </w:rPr>
      </w:pPr>
    </w:p>
    <w:p w14:paraId="2E5170B8" w14:textId="0293C0D4" w:rsidR="00522E03" w:rsidRPr="00EF7AEC" w:rsidRDefault="000D354C" w:rsidP="00A600D7">
      <w:pPr>
        <w:jc w:val="center"/>
      </w:pPr>
      <w:r w:rsidRPr="00EF7AEC">
        <w:t>A</w:t>
      </w:r>
      <w:r w:rsidR="001A1007">
        <w:t>ttachment</w:t>
      </w:r>
      <w:r w:rsidRPr="00EF7AEC">
        <w:t xml:space="preserve"> </w:t>
      </w:r>
      <w:r w:rsidR="001A1007">
        <w:t>1</w:t>
      </w:r>
    </w:p>
    <w:p w14:paraId="055E12CC" w14:textId="77777777"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p>
    <w:p w14:paraId="0503C852" w14:textId="6D6A7247" w:rsidR="00522E03" w:rsidRPr="00EF7AEC" w:rsidRDefault="000D354C" w:rsidP="00A600D7">
      <w:pPr>
        <w:tabs>
          <w:tab w:val="left" w:pos="6480"/>
        </w:tabs>
        <w:jc w:val="center"/>
      </w:pPr>
      <w:r w:rsidRPr="00EF7AEC">
        <w:rPr>
          <w:u w:val="single"/>
        </w:rPr>
        <w:t xml:space="preserve">Revision History </w:t>
      </w:r>
      <w:r w:rsidR="007212A2" w:rsidRPr="00EF7AEC">
        <w:rPr>
          <w:u w:val="single"/>
        </w:rPr>
        <w:t>for</w:t>
      </w:r>
      <w:r w:rsidRPr="00EF7AEC">
        <w:rPr>
          <w:u w:val="single"/>
        </w:rPr>
        <w:t xml:space="preserve"> IMC 2503</w:t>
      </w:r>
      <w:r w:rsidR="00896DFC" w:rsidRPr="00EF7AEC">
        <w:rPr>
          <w:u w:val="single"/>
        </w:rPr>
        <w:fldChar w:fldCharType="begin"/>
      </w:r>
      <w:r w:rsidRPr="00EF7AEC">
        <w:rPr>
          <w:u w:val="single"/>
        </w:rPr>
        <w:instrText>tc \l1 "</w:instrText>
      </w:r>
      <w:bookmarkStart w:id="218" w:name="_Toc31611656"/>
      <w:r w:rsidRPr="00EF7AEC">
        <w:instrText>APPENDIX C</w:instrText>
      </w:r>
      <w:r w:rsidR="009C6889">
        <w:instrText xml:space="preserve">:  </w:instrText>
      </w:r>
      <w:r w:rsidRPr="00EF7AEC">
        <w:rPr>
          <w:u w:val="single"/>
        </w:rPr>
        <w:instrText xml:space="preserve">Revision History </w:instrText>
      </w:r>
      <w:r w:rsidR="009C6889">
        <w:rPr>
          <w:u w:val="single"/>
        </w:rPr>
        <w:instrText>f</w:instrText>
      </w:r>
      <w:r w:rsidRPr="00EF7AEC">
        <w:rPr>
          <w:u w:val="single"/>
        </w:rPr>
        <w:instrText>or IMC 2503</w:instrText>
      </w:r>
      <w:bookmarkEnd w:id="218"/>
      <w:r w:rsidR="00896DFC" w:rsidRPr="00EF7AEC">
        <w:rPr>
          <w:u w:val="single"/>
        </w:rPr>
        <w:fldChar w:fldCharType="end"/>
      </w:r>
    </w:p>
    <w:p w14:paraId="7D28ABB5" w14:textId="77777777" w:rsidR="00522E03" w:rsidRPr="00EF7AEC" w:rsidRDefault="00522E03"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1C502841"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bl>
      <w:tblPr>
        <w:tblStyle w:val="TableGrid"/>
        <w:tblW w:w="0" w:type="auto"/>
        <w:tblLook w:val="04A0" w:firstRow="1" w:lastRow="0" w:firstColumn="1" w:lastColumn="0" w:noHBand="0" w:noVBand="1"/>
      </w:tblPr>
      <w:tblGrid>
        <w:gridCol w:w="1545"/>
        <w:gridCol w:w="1880"/>
        <w:gridCol w:w="4724"/>
        <w:gridCol w:w="2205"/>
        <w:gridCol w:w="2596"/>
      </w:tblGrid>
      <w:tr w:rsidR="00102D3C" w:rsidRPr="00EF7AEC" w14:paraId="182081A8" w14:textId="77777777" w:rsidTr="00102D3C">
        <w:tc>
          <w:tcPr>
            <w:tcW w:w="1548" w:type="dxa"/>
          </w:tcPr>
          <w:p w14:paraId="4A2515DC"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Commitment Tracking Number</w:t>
            </w:r>
          </w:p>
        </w:tc>
        <w:tc>
          <w:tcPr>
            <w:tcW w:w="1890" w:type="dxa"/>
          </w:tcPr>
          <w:p w14:paraId="0BC4875F"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EF7AEC">
              <w:t>Accession Number</w:t>
            </w:r>
          </w:p>
          <w:p w14:paraId="0D89F0F3"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EF7AEC">
              <w:t>Issue Date</w:t>
            </w:r>
          </w:p>
          <w:p w14:paraId="7FED5EE8"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EF7AEC">
              <w:t>Change Notice</w:t>
            </w:r>
          </w:p>
        </w:tc>
        <w:tc>
          <w:tcPr>
            <w:tcW w:w="4860" w:type="dxa"/>
          </w:tcPr>
          <w:p w14:paraId="505EF92B"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EF7AEC">
              <w:t>Description of Change</w:t>
            </w:r>
          </w:p>
        </w:tc>
        <w:tc>
          <w:tcPr>
            <w:tcW w:w="2242" w:type="dxa"/>
          </w:tcPr>
          <w:p w14:paraId="6689CF72"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Description of Training Required and Completion Date</w:t>
            </w:r>
          </w:p>
        </w:tc>
        <w:tc>
          <w:tcPr>
            <w:tcW w:w="2636" w:type="dxa"/>
          </w:tcPr>
          <w:p w14:paraId="4FE826AC" w14:textId="0C9F7073"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 xml:space="preserve">Comment </w:t>
            </w:r>
            <w:r w:rsidR="006264BA">
              <w:t xml:space="preserve">Resolution </w:t>
            </w:r>
            <w:r w:rsidRPr="00EF7AEC">
              <w:t xml:space="preserve">and </w:t>
            </w:r>
            <w:r w:rsidR="006264BA">
              <w:t xml:space="preserve">Closed </w:t>
            </w:r>
            <w:r w:rsidRPr="00EF7AEC">
              <w:t xml:space="preserve">Feedback </w:t>
            </w:r>
            <w:r w:rsidR="006264BA">
              <w:t>Form</w:t>
            </w:r>
            <w:r w:rsidRPr="00EF7AEC">
              <w:t xml:space="preserve"> Accession Number</w:t>
            </w:r>
            <w:r w:rsidR="006264BA">
              <w:t xml:space="preserve"> (Pre-Decisional, Non-Public Information)</w:t>
            </w:r>
          </w:p>
        </w:tc>
      </w:tr>
      <w:tr w:rsidR="00102D3C" w:rsidRPr="00EF7AEC" w14:paraId="60A9E633" w14:textId="77777777" w:rsidTr="00102D3C">
        <w:tc>
          <w:tcPr>
            <w:tcW w:w="1548" w:type="dxa"/>
          </w:tcPr>
          <w:p w14:paraId="321AD676"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N/A</w:t>
            </w:r>
          </w:p>
        </w:tc>
        <w:tc>
          <w:tcPr>
            <w:tcW w:w="1890" w:type="dxa"/>
          </w:tcPr>
          <w:p w14:paraId="61E471C2" w14:textId="2604E8D5" w:rsidR="00FE280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ML043100008</w:t>
            </w:r>
          </w:p>
          <w:p w14:paraId="0592A530" w14:textId="77777777" w:rsidR="00102D3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04/25/06</w:t>
            </w:r>
          </w:p>
          <w:p w14:paraId="4AA22AD5" w14:textId="41FD3EF0" w:rsidR="00FE280C" w:rsidRPr="00EF7AE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CN 06-010</w:t>
            </w:r>
          </w:p>
        </w:tc>
        <w:tc>
          <w:tcPr>
            <w:tcW w:w="4860" w:type="dxa"/>
          </w:tcPr>
          <w:p w14:paraId="4A520F89"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Initial Issuance</w:t>
            </w:r>
          </w:p>
        </w:tc>
        <w:tc>
          <w:tcPr>
            <w:tcW w:w="2242" w:type="dxa"/>
          </w:tcPr>
          <w:p w14:paraId="492AD2A9"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None</w:t>
            </w:r>
          </w:p>
        </w:tc>
        <w:tc>
          <w:tcPr>
            <w:tcW w:w="2636" w:type="dxa"/>
          </w:tcPr>
          <w:p w14:paraId="0AE079B6"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N/A</w:t>
            </w:r>
          </w:p>
        </w:tc>
      </w:tr>
      <w:tr w:rsidR="00102D3C" w:rsidRPr="00EF7AEC" w14:paraId="5BBD7DE2" w14:textId="77777777" w:rsidTr="00102D3C">
        <w:tc>
          <w:tcPr>
            <w:tcW w:w="1548" w:type="dxa"/>
          </w:tcPr>
          <w:p w14:paraId="70F11D5F"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N/A</w:t>
            </w:r>
          </w:p>
        </w:tc>
        <w:tc>
          <w:tcPr>
            <w:tcW w:w="1890" w:type="dxa"/>
          </w:tcPr>
          <w:p w14:paraId="53A5BDA6" w14:textId="651BA87E" w:rsidR="00FE280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ML072681114</w:t>
            </w:r>
          </w:p>
          <w:p w14:paraId="06778A5C" w14:textId="77777777" w:rsidR="00102D3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10/03/07</w:t>
            </w:r>
          </w:p>
          <w:p w14:paraId="6D00C676" w14:textId="2A852CF6" w:rsidR="00FE280C" w:rsidRPr="00EF7AE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CN 07-030</w:t>
            </w:r>
          </w:p>
        </w:tc>
        <w:tc>
          <w:tcPr>
            <w:tcW w:w="4860" w:type="dxa"/>
          </w:tcPr>
          <w:p w14:paraId="51CA8DEF"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 xml:space="preserve">Researched for 4 years and found none.  Revised to reflect program development and incorporate stakeholder feedback.  </w:t>
            </w:r>
          </w:p>
        </w:tc>
        <w:tc>
          <w:tcPr>
            <w:tcW w:w="2242" w:type="dxa"/>
          </w:tcPr>
          <w:p w14:paraId="62B3E768"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None</w:t>
            </w:r>
          </w:p>
        </w:tc>
        <w:tc>
          <w:tcPr>
            <w:tcW w:w="2636" w:type="dxa"/>
          </w:tcPr>
          <w:p w14:paraId="2AC17BF7"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N/A</w:t>
            </w:r>
          </w:p>
        </w:tc>
      </w:tr>
      <w:tr w:rsidR="00102D3C" w:rsidRPr="00EF7AEC" w14:paraId="747D6BDE" w14:textId="77777777" w:rsidTr="00102D3C">
        <w:tc>
          <w:tcPr>
            <w:tcW w:w="1548" w:type="dxa"/>
          </w:tcPr>
          <w:p w14:paraId="0F932810"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N/A</w:t>
            </w:r>
          </w:p>
        </w:tc>
        <w:tc>
          <w:tcPr>
            <w:tcW w:w="1890" w:type="dxa"/>
          </w:tcPr>
          <w:p w14:paraId="1B74A2F0" w14:textId="77777777" w:rsidR="00102D3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ML</w:t>
            </w:r>
            <w:r w:rsidR="006274EA">
              <w:t>12110A239</w:t>
            </w:r>
          </w:p>
          <w:p w14:paraId="47E188A0" w14:textId="77777777" w:rsidR="00EA001D" w:rsidRDefault="006274EA"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07/05</w:t>
            </w:r>
            <w:r w:rsidR="00EA001D" w:rsidRPr="00EF7AEC">
              <w:t>/2012</w:t>
            </w:r>
          </w:p>
          <w:p w14:paraId="41BDEB92" w14:textId="581867A2" w:rsidR="00FE280C" w:rsidRPr="00EF7AE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CN 12-012</w:t>
            </w:r>
          </w:p>
        </w:tc>
        <w:tc>
          <w:tcPr>
            <w:tcW w:w="4860" w:type="dxa"/>
          </w:tcPr>
          <w:p w14:paraId="2E031682" w14:textId="77777777" w:rsidR="00102D3C" w:rsidRPr="00EF7AEC" w:rsidRDefault="00EA00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 xml:space="preserve">Complete rewrite.  </w:t>
            </w:r>
            <w:r w:rsidR="00102D3C" w:rsidRPr="00EF7AEC">
              <w:t xml:space="preserve">Incorporating language to address Design Acceptance Criteria (DAC).  </w:t>
            </w:r>
          </w:p>
        </w:tc>
        <w:tc>
          <w:tcPr>
            <w:tcW w:w="2242" w:type="dxa"/>
          </w:tcPr>
          <w:p w14:paraId="4783443B"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None</w:t>
            </w:r>
          </w:p>
        </w:tc>
        <w:tc>
          <w:tcPr>
            <w:tcW w:w="2636" w:type="dxa"/>
          </w:tcPr>
          <w:p w14:paraId="11DD5E75"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F7AEC">
              <w:t>ML</w:t>
            </w:r>
            <w:r w:rsidR="00FA3EBA">
              <w:t>12110A239</w:t>
            </w:r>
          </w:p>
        </w:tc>
      </w:tr>
      <w:tr w:rsidR="0057581D" w:rsidRPr="00EF7AEC" w14:paraId="3AC9660C" w14:textId="77777777" w:rsidTr="00102D3C">
        <w:tc>
          <w:tcPr>
            <w:tcW w:w="1548" w:type="dxa"/>
          </w:tcPr>
          <w:p w14:paraId="220AF874" w14:textId="54C9FA77" w:rsidR="0057581D" w:rsidRPr="00EF7AEC" w:rsidRDefault="005758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N/A</w:t>
            </w:r>
          </w:p>
        </w:tc>
        <w:tc>
          <w:tcPr>
            <w:tcW w:w="1890" w:type="dxa"/>
          </w:tcPr>
          <w:p w14:paraId="649BBED0" w14:textId="3B348698" w:rsidR="0057581D" w:rsidRDefault="005758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w:t>
            </w:r>
            <w:r w:rsidR="00C831FE">
              <w:t>20030B356</w:t>
            </w:r>
          </w:p>
          <w:p w14:paraId="5EAC7AF0" w14:textId="77777777" w:rsidR="0057581D" w:rsidRDefault="006264BA"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03/04/20</w:t>
            </w:r>
          </w:p>
          <w:p w14:paraId="19EA4B11" w14:textId="71555B46" w:rsidR="00FE280C" w:rsidRPr="00EF7AEC" w:rsidRDefault="00FE280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w:t>
            </w:r>
            <w:bookmarkStart w:id="219" w:name="_GoBack"/>
            <w:bookmarkEnd w:id="219"/>
            <w:r>
              <w:t>N 20-013</w:t>
            </w:r>
          </w:p>
        </w:tc>
        <w:tc>
          <w:tcPr>
            <w:tcW w:w="4860" w:type="dxa"/>
          </w:tcPr>
          <w:p w14:paraId="4C4E90BF" w14:textId="12CA0B82" w:rsidR="0057581D" w:rsidRPr="00EF7AEC" w:rsidRDefault="005758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 xml:space="preserve">Revised to reflect the reunification of </w:t>
            </w:r>
            <w:r w:rsidR="00697221">
              <w:t>the Office of New Reactors (</w:t>
            </w:r>
            <w:r>
              <w:t>NRO</w:t>
            </w:r>
            <w:r w:rsidR="00697221">
              <w:t>)</w:t>
            </w:r>
            <w:r>
              <w:t xml:space="preserve"> and </w:t>
            </w:r>
            <w:r w:rsidR="00697221">
              <w:t>Office of Nuclear Reactor Regulation (</w:t>
            </w:r>
            <w:r>
              <w:t>NRR</w:t>
            </w:r>
            <w:r w:rsidR="00A13A7C">
              <w:t>)</w:t>
            </w:r>
            <w:r>
              <w:t xml:space="preserve"> into NRR</w:t>
            </w:r>
            <w:r w:rsidR="003A59C1">
              <w:t>, provide</w:t>
            </w:r>
            <w:r>
              <w:t xml:space="preserve"> additional guidance </w:t>
            </w:r>
            <w:r w:rsidR="00F7357E">
              <w:t xml:space="preserve">for </w:t>
            </w:r>
            <w:r w:rsidR="00A13A7C">
              <w:t xml:space="preserve">ITAAC </w:t>
            </w:r>
            <w:r w:rsidR="00F7357E">
              <w:t>inspection planning</w:t>
            </w:r>
            <w:r w:rsidR="006F7DE9">
              <w:t xml:space="preserve"> and un-targeting ITAAC</w:t>
            </w:r>
            <w:r w:rsidR="003A59C1">
              <w:t xml:space="preserve">, and makes </w:t>
            </w:r>
            <w:r w:rsidR="00971B35">
              <w:t>reformatting and editorial corrections</w:t>
            </w:r>
            <w:r w:rsidR="00F7357E">
              <w:t>.</w:t>
            </w:r>
            <w:r>
              <w:t xml:space="preserve">  </w:t>
            </w:r>
          </w:p>
        </w:tc>
        <w:tc>
          <w:tcPr>
            <w:tcW w:w="2242" w:type="dxa"/>
          </w:tcPr>
          <w:p w14:paraId="7D13CF1B" w14:textId="77777777" w:rsidR="0057581D" w:rsidRPr="00EF7AEC" w:rsidRDefault="005758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2636" w:type="dxa"/>
          </w:tcPr>
          <w:p w14:paraId="7BFD2D8D" w14:textId="49D4B0E6" w:rsidR="0057581D" w:rsidRPr="00EF7AEC" w:rsidRDefault="00F7357E"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w:t>
            </w:r>
            <w:r w:rsidR="00C831FE">
              <w:t>20030B556</w:t>
            </w:r>
          </w:p>
        </w:tc>
      </w:tr>
    </w:tbl>
    <w:p w14:paraId="0AA01ACA" w14:textId="77777777"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sectPr w:rsidR="00102D3C" w:rsidRPr="00EF7AEC" w:rsidSect="001A1007">
      <w:headerReference w:type="default" r:id="rId26"/>
      <w:footerReference w:type="default" r:id="rId2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4272C" w14:textId="77777777" w:rsidR="00D80677" w:rsidRDefault="00D80677">
      <w:r>
        <w:separator/>
      </w:r>
    </w:p>
  </w:endnote>
  <w:endnote w:type="continuationSeparator" w:id="0">
    <w:p w14:paraId="1CE19BDE" w14:textId="77777777" w:rsidR="00D80677" w:rsidRDefault="00D80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CC05B" w14:textId="256FADD9" w:rsidR="006264BA" w:rsidRDefault="006264BA" w:rsidP="006264BA">
    <w:pPr>
      <w:tabs>
        <w:tab w:val="center" w:pos="4680"/>
        <w:tab w:val="right" w:pos="9360"/>
      </w:tabs>
    </w:pPr>
    <w:r w:rsidRPr="006274EA">
      <w:t xml:space="preserve">Issue Date:  </w:t>
    </w:r>
    <w:r>
      <w:t>03/04/20</w:t>
    </w:r>
    <w:r w:rsidRPr="006274EA">
      <w:tab/>
    </w:r>
    <w:proofErr w:type="spellStart"/>
    <w:r>
      <w:rPr>
        <w:rStyle w:val="PageNumber"/>
      </w:rPr>
      <w:t>i</w:t>
    </w:r>
    <w:proofErr w:type="spellEnd"/>
    <w:r w:rsidRPr="006274EA">
      <w:tab/>
      <w:t>2503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43AF4" w14:textId="769D2ADE" w:rsidR="006264BA" w:rsidRPr="006274EA" w:rsidRDefault="006264BA" w:rsidP="00A600D7">
    <w:pPr>
      <w:tabs>
        <w:tab w:val="center" w:pos="4680"/>
        <w:tab w:val="right" w:pos="9360"/>
      </w:tabs>
    </w:pPr>
    <w:r w:rsidRPr="006274EA">
      <w:t xml:space="preserve">Issue Date:  </w:t>
    </w:r>
    <w:r>
      <w:t>xx</w:t>
    </w:r>
    <w:r w:rsidRPr="006274EA">
      <w:t>/</w:t>
    </w:r>
    <w:r>
      <w:t>xx</w:t>
    </w:r>
    <w:r w:rsidRPr="006274EA">
      <w:t>/</w:t>
    </w:r>
    <w:r>
      <w:t>xx</w:t>
    </w:r>
    <w:r w:rsidRPr="006274EA">
      <w:tab/>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B4739" w14:textId="40996A49" w:rsidR="006264BA" w:rsidRPr="006274EA" w:rsidRDefault="006264BA" w:rsidP="00A600D7">
    <w:pPr>
      <w:tabs>
        <w:tab w:val="center" w:pos="4680"/>
        <w:tab w:val="right" w:pos="9360"/>
      </w:tabs>
    </w:pPr>
    <w:r w:rsidRPr="006274EA">
      <w:t xml:space="preserve">Issue Date:  </w:t>
    </w:r>
    <w:r>
      <w:t>03/04/20</w:t>
    </w:r>
    <w:r w:rsidRPr="006274EA">
      <w:tab/>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A4D36" w14:textId="1BFF5CE0" w:rsidR="006264BA" w:rsidRPr="006274EA" w:rsidRDefault="006264BA" w:rsidP="00A600D7">
    <w:pPr>
      <w:tabs>
        <w:tab w:val="center" w:pos="4680"/>
        <w:tab w:val="right" w:pos="9360"/>
      </w:tabs>
    </w:pPr>
    <w:r w:rsidRPr="006274EA">
      <w:t xml:space="preserve">Issue Date:  </w:t>
    </w:r>
    <w:r>
      <w:t>03/04/20</w:t>
    </w:r>
    <w:r w:rsidRPr="006274EA">
      <w:tab/>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5</w:t>
    </w:r>
    <w:r w:rsidRPr="006274EA">
      <w:rPr>
        <w:rStyle w:val="PageNumber"/>
      </w:rPr>
      <w:fldChar w:fldCharType="end"/>
    </w:r>
    <w:r w:rsidRPr="006274EA">
      <w:tab/>
      <w:t>2503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FCC4" w14:textId="17308DCD" w:rsidR="006264BA" w:rsidRPr="006274EA" w:rsidRDefault="006264BA" w:rsidP="0086124D">
    <w:pPr>
      <w:tabs>
        <w:tab w:val="center" w:pos="4867"/>
        <w:tab w:val="right" w:pos="9360"/>
      </w:tabs>
    </w:pPr>
    <w:r w:rsidRPr="006274EA">
      <w:t xml:space="preserve">Issue Date:  </w:t>
    </w:r>
    <w:r>
      <w:t>03/04/20</w:t>
    </w:r>
    <w:r w:rsidRPr="006274EA">
      <w:tab/>
    </w:r>
    <w:r>
      <w:t>App</w:t>
    </w:r>
    <w:r w:rsidRPr="006274EA">
      <w:t>A-</w:t>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1</w:t>
    </w:r>
    <w:r w:rsidRPr="006274EA">
      <w:rPr>
        <w:rStyle w:val="PageNumber"/>
      </w:rPr>
      <w:fldChar w:fldCharType="end"/>
    </w:r>
    <w:r w:rsidRPr="006274EA">
      <w:tab/>
      <w:t>2503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D44CB" w14:textId="2A9ADDDF" w:rsidR="006264BA" w:rsidRPr="006274EA" w:rsidRDefault="006264BA" w:rsidP="0086124D">
    <w:pPr>
      <w:tabs>
        <w:tab w:val="center" w:pos="4867"/>
        <w:tab w:val="right" w:pos="9360"/>
      </w:tabs>
    </w:pPr>
    <w:r w:rsidRPr="006274EA">
      <w:t xml:space="preserve">Issue Date:  </w:t>
    </w:r>
    <w:r>
      <w:t>03/04/20</w:t>
    </w:r>
    <w:r w:rsidRPr="006274EA">
      <w:tab/>
    </w:r>
    <w:r>
      <w:t>App</w:t>
    </w:r>
    <w:r w:rsidRPr="006274EA">
      <w:t>B-</w:t>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8</w:t>
    </w:r>
    <w:r w:rsidRPr="006274EA">
      <w:rPr>
        <w:rStyle w:val="PageNumber"/>
      </w:rPr>
      <w:fldChar w:fldCharType="end"/>
    </w:r>
    <w:r w:rsidRPr="006274EA">
      <w:tab/>
      <w:t>2503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250C" w14:textId="2CFC204A" w:rsidR="006264BA" w:rsidRPr="006274EA" w:rsidRDefault="006264BA" w:rsidP="0086124D">
    <w:pPr>
      <w:tabs>
        <w:tab w:val="center" w:pos="4867"/>
        <w:tab w:val="right" w:pos="9360"/>
      </w:tabs>
    </w:pPr>
    <w:r w:rsidRPr="006274EA">
      <w:t xml:space="preserve">Issue Date:  </w:t>
    </w:r>
    <w:r>
      <w:t>03/04/20</w:t>
    </w:r>
    <w:r w:rsidRPr="006274EA">
      <w:tab/>
    </w:r>
    <w:r>
      <w:t>App</w:t>
    </w:r>
    <w:r w:rsidRPr="006274EA">
      <w:t>B-</w:t>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8</w:t>
    </w:r>
    <w:r w:rsidRPr="006274EA">
      <w:rPr>
        <w:rStyle w:val="PageNumber"/>
      </w:rPr>
      <w:fldChar w:fldCharType="end"/>
    </w:r>
    <w:r w:rsidRPr="006274EA">
      <w:tab/>
      <w:t>2503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A594B" w14:textId="5ECF438F" w:rsidR="006264BA" w:rsidRPr="006274EA" w:rsidRDefault="006264BA" w:rsidP="0086124D">
    <w:pPr>
      <w:tabs>
        <w:tab w:val="center" w:pos="4867"/>
        <w:tab w:val="right" w:pos="9360"/>
      </w:tabs>
    </w:pPr>
    <w:r w:rsidRPr="006274EA">
      <w:t xml:space="preserve">Issue Date:  </w:t>
    </w:r>
    <w:r>
      <w:t>03/04/20</w:t>
    </w:r>
    <w:r w:rsidRPr="006274EA">
      <w:tab/>
      <w:t>B-</w:t>
    </w:r>
    <w:r w:rsidRPr="006274EA">
      <w:rPr>
        <w:rStyle w:val="PageNumber"/>
      </w:rPr>
      <w:fldChar w:fldCharType="begin"/>
    </w:r>
    <w:r w:rsidRPr="006274EA">
      <w:rPr>
        <w:rStyle w:val="PageNumber"/>
      </w:rPr>
      <w:instrText xml:space="preserve"> PAGE </w:instrText>
    </w:r>
    <w:r w:rsidRPr="006274EA">
      <w:rPr>
        <w:rStyle w:val="PageNumber"/>
      </w:rPr>
      <w:fldChar w:fldCharType="separate"/>
    </w:r>
    <w:r>
      <w:rPr>
        <w:rStyle w:val="PageNumber"/>
        <w:noProof/>
      </w:rPr>
      <w:t>8</w:t>
    </w:r>
    <w:r w:rsidRPr="006274EA">
      <w:rPr>
        <w:rStyle w:val="PageNumber"/>
      </w:rPr>
      <w:fldChar w:fldCharType="end"/>
    </w:r>
    <w:r w:rsidRPr="006274EA">
      <w:tab/>
      <w:t>2503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F12E6" w14:textId="3EEE6F49" w:rsidR="006264BA" w:rsidRPr="006274EA" w:rsidRDefault="006264BA" w:rsidP="006274EA">
    <w:pPr>
      <w:tabs>
        <w:tab w:val="left" w:pos="6480"/>
        <w:tab w:val="right" w:pos="12780"/>
      </w:tabs>
    </w:pPr>
    <w:r>
      <w:t>Issue Date:  03/04/20</w:t>
    </w:r>
    <w:r>
      <w:tab/>
      <w:t>Att1-1</w:t>
    </w:r>
    <w:r>
      <w:tab/>
      <w:t>2503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E8B4D" w14:textId="77777777" w:rsidR="00D80677" w:rsidRDefault="00D80677">
      <w:r>
        <w:separator/>
      </w:r>
    </w:p>
  </w:footnote>
  <w:footnote w:type="continuationSeparator" w:id="0">
    <w:p w14:paraId="09585771" w14:textId="77777777" w:rsidR="00D80677" w:rsidRDefault="00D80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F4C81" w14:textId="77777777" w:rsidR="006264BA" w:rsidRPr="008606FC" w:rsidRDefault="006264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8D2D" w14:textId="77777777" w:rsidR="006264BA" w:rsidRPr="008606FC" w:rsidRDefault="006264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38E71" w14:textId="77777777" w:rsidR="006264BA" w:rsidRPr="008606FC" w:rsidRDefault="006264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3433" w14:textId="77777777" w:rsidR="006264BA" w:rsidRPr="008606FC" w:rsidRDefault="006264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D2F4C" w14:textId="77777777" w:rsidR="006264BA" w:rsidRPr="008606FC" w:rsidRDefault="006264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92BB6" w14:textId="77777777" w:rsidR="006264BA" w:rsidRPr="008606FC" w:rsidRDefault="006264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0EB78" w14:textId="77777777" w:rsidR="006264BA" w:rsidRPr="008606FC" w:rsidRDefault="006264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BFB4D" w14:textId="77777777" w:rsidR="006264BA" w:rsidRPr="008606FC" w:rsidRDefault="00626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70"/>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3DF40D5"/>
    <w:multiLevelType w:val="hybridMultilevel"/>
    <w:tmpl w:val="0BFE4912"/>
    <w:lvl w:ilvl="0" w:tplc="780E1626">
      <w:start w:val="1"/>
      <w:numFmt w:val="lowerLetter"/>
      <w:lvlText w:val="%1."/>
      <w:lvlJc w:val="left"/>
      <w:pPr>
        <w:ind w:left="604" w:hanging="36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3" w15:restartNumberingAfterBreak="0">
    <w:nsid w:val="083B79C1"/>
    <w:multiLevelType w:val="hybridMultilevel"/>
    <w:tmpl w:val="163683D4"/>
    <w:lvl w:ilvl="0" w:tplc="4AAAE7AA">
      <w:start w:val="1"/>
      <w:numFmt w:val="lowerLetter"/>
      <w:lvlText w:val="%1."/>
      <w:lvlJc w:val="left"/>
      <w:pPr>
        <w:ind w:left="814" w:hanging="570"/>
      </w:pPr>
      <w:rPr>
        <w:rFonts w:hint="default"/>
      </w:rPr>
    </w:lvl>
    <w:lvl w:ilvl="1" w:tplc="04090019">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4" w15:restartNumberingAfterBreak="0">
    <w:nsid w:val="289231BA"/>
    <w:multiLevelType w:val="hybridMultilevel"/>
    <w:tmpl w:val="C1F676F0"/>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5" w15:restartNumberingAfterBreak="0">
    <w:nsid w:val="651406F5"/>
    <w:multiLevelType w:val="hybridMultilevel"/>
    <w:tmpl w:val="A74E0CA6"/>
    <w:lvl w:ilvl="0" w:tplc="7EF644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361CA1"/>
    <w:multiLevelType w:val="hybridMultilevel"/>
    <w:tmpl w:val="00E8429A"/>
    <w:lvl w:ilvl="0" w:tplc="E56C2036">
      <w:start w:val="3"/>
      <w:numFmt w:val="lowerLetter"/>
      <w:lvlText w:val="%1."/>
      <w:lvlJc w:val="left"/>
      <w:pPr>
        <w:ind w:left="604" w:hanging="36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num w:numId="1">
    <w:abstractNumId w:val="4"/>
  </w:num>
  <w:num w:numId="2">
    <w:abstractNumId w:val="2"/>
  </w:num>
  <w:num w:numId="3">
    <w:abstractNumId w:val="6"/>
  </w:num>
  <w:num w:numId="4">
    <w:abstractNumId w:val="5"/>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Welch, Christopher">
    <w15:presenceInfo w15:providerId="AD" w15:userId="S-1-5-21-1922771939-1581663855-1617787245-7654"/>
  </w15:person>
  <w15:person w15:author="Hall, Victor">
    <w15:presenceInfo w15:providerId="AD" w15:userId="S-1-5-21-1922771939-1581663855-1617787245-22952"/>
  </w15:person>
  <w15:person w15:author="Michael Webb">
    <w15:presenceInfo w15:providerId="AD" w15:userId="S::MKW@NRC.GOV::da050399-9ee4-45f4-ba57-eae720708f90"/>
  </w15:person>
  <w15:person w15:author="Welch, Christopher [2]">
    <w15:presenceInfo w15:providerId="AD" w15:userId="S::CRW@NRC.GOV::563c432a-184b-4062-b702-7bd30ecb2928"/>
  </w15:person>
  <w15:person w15:author="Webb, Michael [2]">
    <w15:presenceInfo w15:providerId="AD" w15:userId="S::MKW@NRC.GOV::da050399-9ee4-45f4-ba57-eae720708f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E03"/>
    <w:rsid w:val="000047BE"/>
    <w:rsid w:val="000118B8"/>
    <w:rsid w:val="00011A2E"/>
    <w:rsid w:val="00020C16"/>
    <w:rsid w:val="00036669"/>
    <w:rsid w:val="00044A07"/>
    <w:rsid w:val="00055CB7"/>
    <w:rsid w:val="00060663"/>
    <w:rsid w:val="00085CED"/>
    <w:rsid w:val="00090695"/>
    <w:rsid w:val="000A4590"/>
    <w:rsid w:val="000C63E8"/>
    <w:rsid w:val="000D354C"/>
    <w:rsid w:val="000D4155"/>
    <w:rsid w:val="000E6811"/>
    <w:rsid w:val="00102D3C"/>
    <w:rsid w:val="001301C4"/>
    <w:rsid w:val="00137BDD"/>
    <w:rsid w:val="00137DDD"/>
    <w:rsid w:val="00142920"/>
    <w:rsid w:val="00144518"/>
    <w:rsid w:val="00145793"/>
    <w:rsid w:val="0014680D"/>
    <w:rsid w:val="0015236E"/>
    <w:rsid w:val="00170530"/>
    <w:rsid w:val="001748D4"/>
    <w:rsid w:val="00175DA7"/>
    <w:rsid w:val="001A1007"/>
    <w:rsid w:val="001A1DFE"/>
    <w:rsid w:val="001A4EF2"/>
    <w:rsid w:val="001B03B2"/>
    <w:rsid w:val="001B3569"/>
    <w:rsid w:val="001B6E89"/>
    <w:rsid w:val="001C66F9"/>
    <w:rsid w:val="001F6430"/>
    <w:rsid w:val="00215B3D"/>
    <w:rsid w:val="002244C3"/>
    <w:rsid w:val="00225561"/>
    <w:rsid w:val="0024303C"/>
    <w:rsid w:val="0025068A"/>
    <w:rsid w:val="00252372"/>
    <w:rsid w:val="00267922"/>
    <w:rsid w:val="00271E38"/>
    <w:rsid w:val="00284A97"/>
    <w:rsid w:val="002861CB"/>
    <w:rsid w:val="002972CF"/>
    <w:rsid w:val="002A0825"/>
    <w:rsid w:val="002A2F86"/>
    <w:rsid w:val="002B22D0"/>
    <w:rsid w:val="002C2401"/>
    <w:rsid w:val="002C3E1C"/>
    <w:rsid w:val="002D6F0C"/>
    <w:rsid w:val="002F316B"/>
    <w:rsid w:val="002F7E1A"/>
    <w:rsid w:val="003029FA"/>
    <w:rsid w:val="003118A0"/>
    <w:rsid w:val="00317BFC"/>
    <w:rsid w:val="003245C3"/>
    <w:rsid w:val="00325817"/>
    <w:rsid w:val="0033564A"/>
    <w:rsid w:val="00335879"/>
    <w:rsid w:val="00336BA8"/>
    <w:rsid w:val="0034018C"/>
    <w:rsid w:val="003425AA"/>
    <w:rsid w:val="00345006"/>
    <w:rsid w:val="0034646F"/>
    <w:rsid w:val="003660C2"/>
    <w:rsid w:val="00367B2D"/>
    <w:rsid w:val="003703A2"/>
    <w:rsid w:val="003846E9"/>
    <w:rsid w:val="00384CDF"/>
    <w:rsid w:val="0039736F"/>
    <w:rsid w:val="003A4C7F"/>
    <w:rsid w:val="003A59C1"/>
    <w:rsid w:val="003A5DAD"/>
    <w:rsid w:val="003D0D9E"/>
    <w:rsid w:val="003D5A75"/>
    <w:rsid w:val="003D7691"/>
    <w:rsid w:val="003E3978"/>
    <w:rsid w:val="003E591C"/>
    <w:rsid w:val="003F0BAC"/>
    <w:rsid w:val="003F2C24"/>
    <w:rsid w:val="003F418F"/>
    <w:rsid w:val="003F5CBC"/>
    <w:rsid w:val="00407BBC"/>
    <w:rsid w:val="004121D2"/>
    <w:rsid w:val="00424263"/>
    <w:rsid w:val="00425C38"/>
    <w:rsid w:val="004476DA"/>
    <w:rsid w:val="00457198"/>
    <w:rsid w:val="00460FF8"/>
    <w:rsid w:val="00465FBB"/>
    <w:rsid w:val="00490716"/>
    <w:rsid w:val="004C0D09"/>
    <w:rsid w:val="004C3CEB"/>
    <w:rsid w:val="004C5705"/>
    <w:rsid w:val="004D46C0"/>
    <w:rsid w:val="004E14ED"/>
    <w:rsid w:val="004E445F"/>
    <w:rsid w:val="004F3499"/>
    <w:rsid w:val="00520FAB"/>
    <w:rsid w:val="00522E03"/>
    <w:rsid w:val="00531F68"/>
    <w:rsid w:val="00532E20"/>
    <w:rsid w:val="0053539E"/>
    <w:rsid w:val="00537E3B"/>
    <w:rsid w:val="00553D8B"/>
    <w:rsid w:val="0057572F"/>
    <w:rsid w:val="0057581D"/>
    <w:rsid w:val="00576845"/>
    <w:rsid w:val="00582C6C"/>
    <w:rsid w:val="00597B60"/>
    <w:rsid w:val="005A0C17"/>
    <w:rsid w:val="005A7D34"/>
    <w:rsid w:val="005D173E"/>
    <w:rsid w:val="005D1B97"/>
    <w:rsid w:val="005D79FD"/>
    <w:rsid w:val="005F3CBF"/>
    <w:rsid w:val="005F50A4"/>
    <w:rsid w:val="00603C33"/>
    <w:rsid w:val="00617056"/>
    <w:rsid w:val="00623A5F"/>
    <w:rsid w:val="006264BA"/>
    <w:rsid w:val="006274EA"/>
    <w:rsid w:val="00650BE9"/>
    <w:rsid w:val="00672E28"/>
    <w:rsid w:val="00674BA9"/>
    <w:rsid w:val="0068163A"/>
    <w:rsid w:val="00685F55"/>
    <w:rsid w:val="006909D5"/>
    <w:rsid w:val="00697221"/>
    <w:rsid w:val="0069729D"/>
    <w:rsid w:val="006A1236"/>
    <w:rsid w:val="006A1ACF"/>
    <w:rsid w:val="006B5B5E"/>
    <w:rsid w:val="006C0024"/>
    <w:rsid w:val="006C2697"/>
    <w:rsid w:val="006D5518"/>
    <w:rsid w:val="006E4CA2"/>
    <w:rsid w:val="006F2462"/>
    <w:rsid w:val="006F5018"/>
    <w:rsid w:val="006F7DE9"/>
    <w:rsid w:val="007006E1"/>
    <w:rsid w:val="00703E53"/>
    <w:rsid w:val="007212A2"/>
    <w:rsid w:val="0072781F"/>
    <w:rsid w:val="00730E8E"/>
    <w:rsid w:val="00740A72"/>
    <w:rsid w:val="00742657"/>
    <w:rsid w:val="00753C09"/>
    <w:rsid w:val="007718D3"/>
    <w:rsid w:val="00793A0F"/>
    <w:rsid w:val="00795C4A"/>
    <w:rsid w:val="007A7B87"/>
    <w:rsid w:val="007B002D"/>
    <w:rsid w:val="007B2156"/>
    <w:rsid w:val="007C0CB1"/>
    <w:rsid w:val="007C5A20"/>
    <w:rsid w:val="007C7646"/>
    <w:rsid w:val="007D2830"/>
    <w:rsid w:val="007E1963"/>
    <w:rsid w:val="007E299F"/>
    <w:rsid w:val="007E52E0"/>
    <w:rsid w:val="007E5AB8"/>
    <w:rsid w:val="007F54E8"/>
    <w:rsid w:val="0080002E"/>
    <w:rsid w:val="00802A2C"/>
    <w:rsid w:val="00806CF2"/>
    <w:rsid w:val="0081021F"/>
    <w:rsid w:val="0082659C"/>
    <w:rsid w:val="0082708A"/>
    <w:rsid w:val="008302D1"/>
    <w:rsid w:val="008357B3"/>
    <w:rsid w:val="00835C1F"/>
    <w:rsid w:val="00841E78"/>
    <w:rsid w:val="00842AA5"/>
    <w:rsid w:val="00844DE1"/>
    <w:rsid w:val="00851F60"/>
    <w:rsid w:val="0085590D"/>
    <w:rsid w:val="008606FC"/>
    <w:rsid w:val="0086124D"/>
    <w:rsid w:val="0086584C"/>
    <w:rsid w:val="00877492"/>
    <w:rsid w:val="0088003A"/>
    <w:rsid w:val="0088249C"/>
    <w:rsid w:val="0088274D"/>
    <w:rsid w:val="00892EA7"/>
    <w:rsid w:val="00894432"/>
    <w:rsid w:val="00896DFC"/>
    <w:rsid w:val="008A2448"/>
    <w:rsid w:val="008B60A9"/>
    <w:rsid w:val="008C0E20"/>
    <w:rsid w:val="008C0ED8"/>
    <w:rsid w:val="008D1E54"/>
    <w:rsid w:val="008D61C8"/>
    <w:rsid w:val="008F375E"/>
    <w:rsid w:val="0090216B"/>
    <w:rsid w:val="00903DF1"/>
    <w:rsid w:val="00917100"/>
    <w:rsid w:val="00917386"/>
    <w:rsid w:val="00921CE0"/>
    <w:rsid w:val="0092416C"/>
    <w:rsid w:val="00934A77"/>
    <w:rsid w:val="00935CC9"/>
    <w:rsid w:val="00942C11"/>
    <w:rsid w:val="00947D47"/>
    <w:rsid w:val="00947E52"/>
    <w:rsid w:val="00950790"/>
    <w:rsid w:val="00951968"/>
    <w:rsid w:val="00952A5A"/>
    <w:rsid w:val="00971B35"/>
    <w:rsid w:val="00980005"/>
    <w:rsid w:val="00980619"/>
    <w:rsid w:val="00995F44"/>
    <w:rsid w:val="009A0C31"/>
    <w:rsid w:val="009A50AA"/>
    <w:rsid w:val="009C6889"/>
    <w:rsid w:val="009D099C"/>
    <w:rsid w:val="009D3B68"/>
    <w:rsid w:val="009E3CC5"/>
    <w:rsid w:val="009E597B"/>
    <w:rsid w:val="009E7958"/>
    <w:rsid w:val="009F2749"/>
    <w:rsid w:val="009F32C9"/>
    <w:rsid w:val="009F3FFF"/>
    <w:rsid w:val="00A05F9F"/>
    <w:rsid w:val="00A12064"/>
    <w:rsid w:val="00A13A7C"/>
    <w:rsid w:val="00A20055"/>
    <w:rsid w:val="00A23C2E"/>
    <w:rsid w:val="00A254C9"/>
    <w:rsid w:val="00A434D3"/>
    <w:rsid w:val="00A56878"/>
    <w:rsid w:val="00A600D7"/>
    <w:rsid w:val="00A67752"/>
    <w:rsid w:val="00A779DD"/>
    <w:rsid w:val="00A81A9A"/>
    <w:rsid w:val="00A83CBD"/>
    <w:rsid w:val="00A84F71"/>
    <w:rsid w:val="00AB423E"/>
    <w:rsid w:val="00AB4746"/>
    <w:rsid w:val="00AB7A11"/>
    <w:rsid w:val="00AC1C7F"/>
    <w:rsid w:val="00AC61BA"/>
    <w:rsid w:val="00AD0971"/>
    <w:rsid w:val="00AE2304"/>
    <w:rsid w:val="00AE369E"/>
    <w:rsid w:val="00B16268"/>
    <w:rsid w:val="00B202C5"/>
    <w:rsid w:val="00B22A24"/>
    <w:rsid w:val="00B24470"/>
    <w:rsid w:val="00B56FF0"/>
    <w:rsid w:val="00B64D29"/>
    <w:rsid w:val="00B72390"/>
    <w:rsid w:val="00B766E2"/>
    <w:rsid w:val="00B76C23"/>
    <w:rsid w:val="00B8614F"/>
    <w:rsid w:val="00BA5B69"/>
    <w:rsid w:val="00BB0A2C"/>
    <w:rsid w:val="00BE3A61"/>
    <w:rsid w:val="00BF00C1"/>
    <w:rsid w:val="00BF51E0"/>
    <w:rsid w:val="00C07BC2"/>
    <w:rsid w:val="00C208A6"/>
    <w:rsid w:val="00C24529"/>
    <w:rsid w:val="00C27462"/>
    <w:rsid w:val="00C3446F"/>
    <w:rsid w:val="00C41B2D"/>
    <w:rsid w:val="00C42870"/>
    <w:rsid w:val="00C449B5"/>
    <w:rsid w:val="00C540E8"/>
    <w:rsid w:val="00C604E7"/>
    <w:rsid w:val="00C80D01"/>
    <w:rsid w:val="00C831FE"/>
    <w:rsid w:val="00CA718A"/>
    <w:rsid w:val="00CC71F1"/>
    <w:rsid w:val="00CD5AF7"/>
    <w:rsid w:val="00CE0A08"/>
    <w:rsid w:val="00CF37EC"/>
    <w:rsid w:val="00D114C5"/>
    <w:rsid w:val="00D1409A"/>
    <w:rsid w:val="00D233D6"/>
    <w:rsid w:val="00D268CF"/>
    <w:rsid w:val="00D31CCC"/>
    <w:rsid w:val="00D574F5"/>
    <w:rsid w:val="00D60A7E"/>
    <w:rsid w:val="00D64E30"/>
    <w:rsid w:val="00D74A24"/>
    <w:rsid w:val="00D80677"/>
    <w:rsid w:val="00D8419A"/>
    <w:rsid w:val="00DA4BD5"/>
    <w:rsid w:val="00DA6434"/>
    <w:rsid w:val="00DA69A1"/>
    <w:rsid w:val="00DA7650"/>
    <w:rsid w:val="00DB1ACD"/>
    <w:rsid w:val="00DB6871"/>
    <w:rsid w:val="00DC1B4D"/>
    <w:rsid w:val="00DD3520"/>
    <w:rsid w:val="00DD7718"/>
    <w:rsid w:val="00DE5851"/>
    <w:rsid w:val="00DE68F2"/>
    <w:rsid w:val="00DF498D"/>
    <w:rsid w:val="00E073FC"/>
    <w:rsid w:val="00E20B19"/>
    <w:rsid w:val="00E23586"/>
    <w:rsid w:val="00E330CF"/>
    <w:rsid w:val="00E33471"/>
    <w:rsid w:val="00E36B66"/>
    <w:rsid w:val="00E5244F"/>
    <w:rsid w:val="00E56086"/>
    <w:rsid w:val="00E625D7"/>
    <w:rsid w:val="00E641D7"/>
    <w:rsid w:val="00E66E5E"/>
    <w:rsid w:val="00E67AB3"/>
    <w:rsid w:val="00E67B64"/>
    <w:rsid w:val="00E703CB"/>
    <w:rsid w:val="00E70F48"/>
    <w:rsid w:val="00E721EB"/>
    <w:rsid w:val="00E821EB"/>
    <w:rsid w:val="00E86856"/>
    <w:rsid w:val="00E8705F"/>
    <w:rsid w:val="00E911C7"/>
    <w:rsid w:val="00E91D91"/>
    <w:rsid w:val="00E96CB8"/>
    <w:rsid w:val="00EA001D"/>
    <w:rsid w:val="00EA607A"/>
    <w:rsid w:val="00EA65EC"/>
    <w:rsid w:val="00EB3B2B"/>
    <w:rsid w:val="00EC74B6"/>
    <w:rsid w:val="00ED12CE"/>
    <w:rsid w:val="00ED332C"/>
    <w:rsid w:val="00EF7AEC"/>
    <w:rsid w:val="00F133ED"/>
    <w:rsid w:val="00F17AC4"/>
    <w:rsid w:val="00F243BF"/>
    <w:rsid w:val="00F34AF1"/>
    <w:rsid w:val="00F62E1C"/>
    <w:rsid w:val="00F63ED4"/>
    <w:rsid w:val="00F67181"/>
    <w:rsid w:val="00F7010C"/>
    <w:rsid w:val="00F7357E"/>
    <w:rsid w:val="00F83DD7"/>
    <w:rsid w:val="00F942D2"/>
    <w:rsid w:val="00F958F4"/>
    <w:rsid w:val="00FA3EBA"/>
    <w:rsid w:val="00FA4886"/>
    <w:rsid w:val="00FD08EA"/>
    <w:rsid w:val="00FD6880"/>
    <w:rsid w:val="00FE280C"/>
    <w:rsid w:val="00FE56CD"/>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ED8A068"/>
  <w15:docId w15:val="{2C226A5E-53D4-442B-929A-A38C6562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419A"/>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8419A"/>
  </w:style>
  <w:style w:type="paragraph" w:styleId="TOC1">
    <w:name w:val="toc 1"/>
    <w:basedOn w:val="Normal"/>
    <w:next w:val="Normal"/>
    <w:autoRedefine/>
    <w:uiPriority w:val="39"/>
    <w:rsid w:val="00672E28"/>
    <w:pPr>
      <w:tabs>
        <w:tab w:val="left" w:pos="720"/>
        <w:tab w:val="left" w:pos="810"/>
        <w:tab w:val="left" w:pos="848"/>
        <w:tab w:val="left" w:pos="1440"/>
        <w:tab w:val="right" w:leader="dot" w:pos="9360"/>
      </w:tabs>
      <w:ind w:left="1440" w:hanging="1195"/>
      <w:jc w:val="both"/>
    </w:pPr>
  </w:style>
  <w:style w:type="paragraph" w:styleId="TOC2">
    <w:name w:val="toc 2"/>
    <w:basedOn w:val="Normal"/>
    <w:next w:val="Normal"/>
    <w:autoRedefine/>
    <w:uiPriority w:val="39"/>
    <w:rsid w:val="00A84F71"/>
    <w:pPr>
      <w:tabs>
        <w:tab w:val="left" w:pos="720"/>
        <w:tab w:val="right" w:leader="dot" w:pos="9350"/>
      </w:tabs>
      <w:ind w:left="1800" w:hanging="1440"/>
    </w:pPr>
  </w:style>
  <w:style w:type="paragraph" w:styleId="TOC3">
    <w:name w:val="toc 3"/>
    <w:basedOn w:val="Normal"/>
    <w:next w:val="Normal"/>
    <w:autoRedefine/>
    <w:uiPriority w:val="39"/>
    <w:rsid w:val="00A84F71"/>
    <w:pPr>
      <w:tabs>
        <w:tab w:val="left" w:pos="1452"/>
        <w:tab w:val="left" w:pos="1800"/>
        <w:tab w:val="right" w:leader="dot" w:pos="9350"/>
      </w:tabs>
      <w:ind w:left="1452" w:hanging="604"/>
    </w:pPr>
  </w:style>
  <w:style w:type="paragraph" w:styleId="Header">
    <w:name w:val="header"/>
    <w:basedOn w:val="Normal"/>
    <w:rsid w:val="00E56086"/>
    <w:pPr>
      <w:tabs>
        <w:tab w:val="center" w:pos="4320"/>
        <w:tab w:val="right" w:pos="8640"/>
      </w:tabs>
    </w:pPr>
  </w:style>
  <w:style w:type="paragraph" w:styleId="Footer">
    <w:name w:val="footer"/>
    <w:basedOn w:val="Normal"/>
    <w:rsid w:val="00E56086"/>
    <w:pPr>
      <w:tabs>
        <w:tab w:val="center" w:pos="4320"/>
        <w:tab w:val="right" w:pos="8640"/>
      </w:tabs>
    </w:pPr>
  </w:style>
  <w:style w:type="character" w:styleId="PageNumber">
    <w:name w:val="page number"/>
    <w:basedOn w:val="DefaultParagraphFont"/>
    <w:rsid w:val="00E56086"/>
  </w:style>
  <w:style w:type="paragraph" w:styleId="BalloonText">
    <w:name w:val="Balloon Text"/>
    <w:basedOn w:val="Normal"/>
    <w:link w:val="BalloonTextChar"/>
    <w:rsid w:val="00917386"/>
    <w:rPr>
      <w:rFonts w:ascii="Tahoma" w:hAnsi="Tahoma" w:cs="Tahoma"/>
      <w:sz w:val="16"/>
      <w:szCs w:val="16"/>
    </w:rPr>
  </w:style>
  <w:style w:type="character" w:customStyle="1" w:styleId="BalloonTextChar">
    <w:name w:val="Balloon Text Char"/>
    <w:basedOn w:val="DefaultParagraphFont"/>
    <w:link w:val="BalloonText"/>
    <w:rsid w:val="00917386"/>
    <w:rPr>
      <w:rFonts w:ascii="Tahoma" w:hAnsi="Tahoma" w:cs="Tahoma"/>
      <w:sz w:val="16"/>
      <w:szCs w:val="16"/>
    </w:rPr>
  </w:style>
  <w:style w:type="character" w:styleId="CommentReference">
    <w:name w:val="annotation reference"/>
    <w:basedOn w:val="DefaultParagraphFont"/>
    <w:rsid w:val="00C41B2D"/>
    <w:rPr>
      <w:sz w:val="16"/>
      <w:szCs w:val="16"/>
    </w:rPr>
  </w:style>
  <w:style w:type="paragraph" w:styleId="CommentText">
    <w:name w:val="annotation text"/>
    <w:basedOn w:val="Normal"/>
    <w:link w:val="CommentTextChar"/>
    <w:rsid w:val="00C41B2D"/>
    <w:rPr>
      <w:sz w:val="20"/>
      <w:szCs w:val="20"/>
    </w:rPr>
  </w:style>
  <w:style w:type="character" w:customStyle="1" w:styleId="CommentTextChar">
    <w:name w:val="Comment Text Char"/>
    <w:basedOn w:val="DefaultParagraphFont"/>
    <w:link w:val="CommentText"/>
    <w:rsid w:val="00C41B2D"/>
  </w:style>
  <w:style w:type="paragraph" w:styleId="CommentSubject">
    <w:name w:val="annotation subject"/>
    <w:basedOn w:val="CommentText"/>
    <w:next w:val="CommentText"/>
    <w:link w:val="CommentSubjectChar"/>
    <w:rsid w:val="00C41B2D"/>
    <w:rPr>
      <w:b/>
      <w:bCs/>
    </w:rPr>
  </w:style>
  <w:style w:type="character" w:customStyle="1" w:styleId="CommentSubjectChar">
    <w:name w:val="Comment Subject Char"/>
    <w:basedOn w:val="CommentTextChar"/>
    <w:link w:val="CommentSubject"/>
    <w:rsid w:val="00C41B2D"/>
    <w:rPr>
      <w:b/>
      <w:bCs/>
    </w:rPr>
  </w:style>
  <w:style w:type="table" w:styleId="TableGrid">
    <w:name w:val="Table Grid"/>
    <w:basedOn w:val="TableNormal"/>
    <w:rsid w:val="00102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0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05a6351625e526ffbf17d95e8a1130fc">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c02d675340f0c55130aabd3b007b771d"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F72D3-BCEC-42E6-9439-BC2B90616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2F95E-E547-4EB2-A181-50228F0DB738}">
  <ds:schemaRefs>
    <ds:schemaRef ds:uri="http://schemas.microsoft.com/sharepoint/v3/contenttype/forms"/>
  </ds:schemaRefs>
</ds:datastoreItem>
</file>

<file path=customXml/itemProps3.xml><?xml version="1.0" encoding="utf-8"?>
<ds:datastoreItem xmlns:ds="http://schemas.openxmlformats.org/officeDocument/2006/customXml" ds:itemID="{1FDD5D59-0771-491D-B025-B68DB0EAE4F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D4D5CF5-5FFC-4237-8F4E-E911773E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6280</Words>
  <Characters>35800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Curran, Bridget</cp:lastModifiedBy>
  <cp:revision>4</cp:revision>
  <cp:lastPrinted>2020-03-03T16:29:00Z</cp:lastPrinted>
  <dcterms:created xsi:type="dcterms:W3CDTF">2020-03-03T16:29:00Z</dcterms:created>
  <dcterms:modified xsi:type="dcterms:W3CDTF">2020-03-03T16:30:00Z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