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50432">
        <w:rPr>
          <w:rFonts w:ascii="Arial" w:hAnsi="Arial" w:cs="Arial"/>
          <w:sz w:val="22"/>
          <w:szCs w:val="22"/>
        </w:rPr>
        <w:t>APPENDIX</w:t>
      </w:r>
      <w:r w:rsidR="00550432">
        <w:rPr>
          <w:rFonts w:ascii="Arial" w:hAnsi="Arial" w:cs="Arial"/>
          <w:sz w:val="22"/>
          <w:szCs w:val="22"/>
        </w:rPr>
        <w:t> </w:t>
      </w:r>
      <w:r w:rsidRPr="00550432">
        <w:rPr>
          <w:rFonts w:ascii="Arial" w:hAnsi="Arial" w:cs="Arial"/>
          <w:sz w:val="22"/>
          <w:szCs w:val="22"/>
        </w:rPr>
        <w:t>C</w:t>
      </w:r>
    </w:p>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50432">
        <w:rPr>
          <w:rFonts w:ascii="Arial" w:hAnsi="Arial" w:cs="Arial"/>
          <w:sz w:val="22"/>
          <w:szCs w:val="22"/>
        </w:rPr>
        <w:t>SPECIAL AND INFREQUENTLY PERFORMED INSPECTIONS</w:t>
      </w:r>
    </w:p>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550432">
        <w:rPr>
          <w:rFonts w:ascii="Arial" w:hAnsi="Arial" w:cs="Arial"/>
          <w:sz w:val="22"/>
          <w:szCs w:val="22"/>
        </w:rPr>
        <w:t>This appendix lists IPs for inspecting Independent Spent Fuel Storage Installations (ISFSIs) at operating plants.  IMC</w:t>
      </w:r>
      <w:r w:rsidR="00003874" w:rsidRPr="00550432">
        <w:rPr>
          <w:rFonts w:ascii="Arial" w:hAnsi="Arial" w:cs="Arial"/>
          <w:sz w:val="22"/>
          <w:szCs w:val="22"/>
        </w:rPr>
        <w:t> </w:t>
      </w:r>
      <w:r w:rsidRPr="00550432">
        <w:rPr>
          <w:rFonts w:ascii="Arial" w:hAnsi="Arial" w:cs="Arial"/>
          <w:sz w:val="22"/>
          <w:szCs w:val="22"/>
        </w:rPr>
        <w:t xml:space="preserve">2690, </w:t>
      </w:r>
      <w:r w:rsidRPr="00550432">
        <w:rPr>
          <w:rFonts w:ascii="Arial" w:hAnsi="Arial" w:cs="Arial"/>
          <w:sz w:val="22"/>
          <w:szCs w:val="22"/>
        </w:rPr>
        <w:sym w:font="WP TypographicSymbols" w:char="0041"/>
      </w:r>
      <w:r w:rsidRPr="00550432">
        <w:rPr>
          <w:rFonts w:ascii="Arial" w:hAnsi="Arial" w:cs="Arial"/>
          <w:sz w:val="22"/>
          <w:szCs w:val="22"/>
        </w:rPr>
        <w:t>Inspection Program for Dry Storage of Spent Reactor Fuel at ISFSIs</w:t>
      </w:r>
      <w:r w:rsidRPr="00550432">
        <w:rPr>
          <w:rFonts w:ascii="Arial" w:hAnsi="Arial" w:cs="Arial"/>
          <w:sz w:val="22"/>
          <w:szCs w:val="22"/>
        </w:rPr>
        <w:sym w:font="WP TypographicSymbols" w:char="0040"/>
      </w:r>
      <w:r w:rsidRPr="00550432">
        <w:rPr>
          <w:rFonts w:ascii="Arial" w:hAnsi="Arial" w:cs="Arial"/>
          <w:sz w:val="22"/>
          <w:szCs w:val="22"/>
        </w:rPr>
        <w:t>, lists IPs for inspecting ISFSIs at other than operating plants.</w:t>
      </w:r>
    </w:p>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550432">
        <w:rPr>
          <w:rFonts w:ascii="Arial" w:hAnsi="Arial" w:cs="Arial"/>
          <w:sz w:val="22"/>
          <w:szCs w:val="22"/>
        </w:rPr>
        <w:t>This appendix also lists inspection procedures that are implemented infrequently for special situations.  These inspections are to be performed only when authorized by the Regional Administrator after a review and assessment of plant events or conditions, or to fulfill NRC</w:t>
      </w:r>
      <w:r w:rsidRPr="00550432">
        <w:rPr>
          <w:rFonts w:ascii="Arial" w:hAnsi="Arial" w:cs="Arial"/>
          <w:sz w:val="22"/>
          <w:szCs w:val="22"/>
        </w:rPr>
        <w:sym w:font="WP TypographicSymbols" w:char="003D"/>
      </w:r>
      <w:r w:rsidRPr="00550432">
        <w:rPr>
          <w:rFonts w:ascii="Arial" w:hAnsi="Arial" w:cs="Arial"/>
          <w:sz w:val="22"/>
          <w:szCs w:val="22"/>
        </w:rPr>
        <w:t>s obligations under domestic interagency memoranda of understanding, or because of participation in international agencies.  These inspections are not part of the baseline or supplemental inspection program elements.</w:t>
      </w:r>
    </w:p>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550432">
        <w:rPr>
          <w:rFonts w:ascii="Arial" w:hAnsi="Arial" w:cs="Arial"/>
          <w:sz w:val="22"/>
          <w:szCs w:val="22"/>
        </w:rPr>
        <w:t>IMC</w:t>
      </w:r>
      <w:r w:rsidR="00003874" w:rsidRPr="00550432">
        <w:rPr>
          <w:rFonts w:ascii="Arial" w:hAnsi="Arial" w:cs="Arial"/>
          <w:sz w:val="22"/>
          <w:szCs w:val="22"/>
        </w:rPr>
        <w:t> </w:t>
      </w:r>
      <w:r w:rsidRPr="00550432">
        <w:rPr>
          <w:rFonts w:ascii="Arial" w:hAnsi="Arial" w:cs="Arial"/>
          <w:sz w:val="22"/>
          <w:szCs w:val="22"/>
        </w:rPr>
        <w:t xml:space="preserve">2516, </w:t>
      </w:r>
      <w:r w:rsidRPr="00550432">
        <w:rPr>
          <w:rFonts w:ascii="Arial" w:hAnsi="Arial" w:cs="Arial"/>
          <w:sz w:val="22"/>
          <w:szCs w:val="22"/>
        </w:rPr>
        <w:sym w:font="WP TypographicSymbols" w:char="0041"/>
      </w:r>
      <w:r w:rsidRPr="00550432">
        <w:rPr>
          <w:rFonts w:ascii="Arial" w:hAnsi="Arial" w:cs="Arial"/>
          <w:sz w:val="22"/>
          <w:szCs w:val="22"/>
        </w:rPr>
        <w:t>Policy and Guidance for the License Renewal Inspection Programs,</w:t>
      </w:r>
      <w:r w:rsidRPr="00550432">
        <w:rPr>
          <w:rFonts w:ascii="Arial" w:hAnsi="Arial" w:cs="Arial"/>
          <w:sz w:val="22"/>
          <w:szCs w:val="22"/>
        </w:rPr>
        <w:sym w:font="WP TypographicSymbols" w:char="0040"/>
      </w:r>
      <w:r w:rsidRPr="00550432">
        <w:rPr>
          <w:rFonts w:ascii="Arial" w:hAnsi="Arial" w:cs="Arial"/>
          <w:sz w:val="22"/>
          <w:szCs w:val="22"/>
        </w:rPr>
        <w:t xml:space="preserve"> includes IP</w:t>
      </w:r>
      <w:r w:rsidR="00003874" w:rsidRPr="00550432">
        <w:rPr>
          <w:rFonts w:ascii="Arial" w:hAnsi="Arial" w:cs="Arial"/>
          <w:sz w:val="22"/>
          <w:szCs w:val="22"/>
        </w:rPr>
        <w:t> </w:t>
      </w:r>
      <w:r w:rsidRPr="00550432">
        <w:rPr>
          <w:rFonts w:ascii="Arial" w:hAnsi="Arial" w:cs="Arial"/>
          <w:sz w:val="22"/>
          <w:szCs w:val="22"/>
        </w:rPr>
        <w:t xml:space="preserve">71003, </w:t>
      </w:r>
      <w:r w:rsidRPr="00550432">
        <w:rPr>
          <w:rFonts w:ascii="Arial" w:hAnsi="Arial" w:cs="Arial"/>
          <w:sz w:val="22"/>
          <w:szCs w:val="22"/>
        </w:rPr>
        <w:sym w:font="WP TypographicSymbols" w:char="0041"/>
      </w:r>
      <w:proofErr w:type="spellStart"/>
      <w:r w:rsidRPr="00550432">
        <w:rPr>
          <w:rFonts w:ascii="Arial" w:hAnsi="Arial" w:cs="Arial"/>
          <w:sz w:val="22"/>
          <w:szCs w:val="22"/>
        </w:rPr>
        <w:t>Post</w:t>
      </w:r>
      <w:r w:rsidRPr="00550432">
        <w:rPr>
          <w:rFonts w:ascii="Arial" w:hAnsi="Arial" w:cs="Arial"/>
          <w:sz w:val="22"/>
          <w:szCs w:val="22"/>
        </w:rPr>
        <w:noBreakHyphen/>
        <w:t>approval</w:t>
      </w:r>
      <w:proofErr w:type="spellEnd"/>
      <w:r w:rsidRPr="00550432">
        <w:rPr>
          <w:rFonts w:ascii="Arial" w:hAnsi="Arial" w:cs="Arial"/>
          <w:sz w:val="22"/>
          <w:szCs w:val="22"/>
        </w:rPr>
        <w:t xml:space="preserve"> Site Inspection for License Renewal.</w:t>
      </w:r>
      <w:r w:rsidRPr="00550432">
        <w:rPr>
          <w:rFonts w:ascii="Arial" w:hAnsi="Arial" w:cs="Arial"/>
          <w:sz w:val="22"/>
          <w:szCs w:val="22"/>
        </w:rPr>
        <w:sym w:font="WP TypographicSymbols" w:char="0040"/>
      </w:r>
      <w:r w:rsidRPr="00550432">
        <w:rPr>
          <w:rFonts w:ascii="Arial" w:hAnsi="Arial" w:cs="Arial"/>
          <w:sz w:val="22"/>
          <w:szCs w:val="22"/>
        </w:rPr>
        <w:t xml:space="preserve">  Regions should ensure IP</w:t>
      </w:r>
      <w:r w:rsidR="00003874" w:rsidRPr="00550432">
        <w:rPr>
          <w:rFonts w:ascii="Arial" w:hAnsi="Arial" w:cs="Arial"/>
          <w:sz w:val="22"/>
          <w:szCs w:val="22"/>
        </w:rPr>
        <w:t> </w:t>
      </w:r>
      <w:r w:rsidRPr="00550432">
        <w:rPr>
          <w:rFonts w:ascii="Arial" w:hAnsi="Arial" w:cs="Arial"/>
          <w:sz w:val="22"/>
          <w:szCs w:val="22"/>
        </w:rPr>
        <w:t>71003 inspections are conducted when necessary.</w:t>
      </w:r>
    </w:p>
    <w:p w:rsidR="006A4FBD" w:rsidRPr="00550432" w:rsidRDefault="006A4FBD">
      <w:pPr>
        <w:widowControl/>
        <w:jc w:val="both"/>
        <w:rPr>
          <w:rFonts w:ascii="Arial" w:hAnsi="Arial" w:cs="Arial"/>
          <w:sz w:val="22"/>
          <w:szCs w:val="22"/>
        </w:rPr>
      </w:pPr>
    </w:p>
    <w:tbl>
      <w:tblPr>
        <w:tblW w:w="0" w:type="auto"/>
        <w:jc w:val="center"/>
        <w:tblLayout w:type="fixed"/>
        <w:tblCellMar>
          <w:left w:w="120" w:type="dxa"/>
          <w:right w:w="120" w:type="dxa"/>
        </w:tblCellMar>
        <w:tblLook w:val="0000"/>
      </w:tblPr>
      <w:tblGrid>
        <w:gridCol w:w="1170"/>
        <w:gridCol w:w="8190"/>
      </w:tblGrid>
      <w:tr w:rsidR="006A4FBD" w:rsidRPr="00550432" w:rsidTr="00D31F05">
        <w:trPr>
          <w:cantSplit/>
          <w:tblHeader/>
          <w:jc w:val="center"/>
        </w:trPr>
        <w:tc>
          <w:tcPr>
            <w:tcW w:w="1170" w:type="dxa"/>
            <w:tcBorders>
              <w:top w:val="single" w:sz="7" w:space="0" w:color="000000"/>
              <w:left w:val="single" w:sz="7" w:space="0" w:color="000000"/>
              <w:bottom w:val="single" w:sz="4" w:space="0" w:color="auto"/>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Number</w:t>
            </w:r>
          </w:p>
        </w:tc>
        <w:tc>
          <w:tcPr>
            <w:tcW w:w="8190" w:type="dxa"/>
            <w:tcBorders>
              <w:top w:val="single" w:sz="7" w:space="0" w:color="000000"/>
              <w:left w:val="single" w:sz="7" w:space="0" w:color="000000"/>
              <w:bottom w:val="single" w:sz="4" w:space="0" w:color="auto"/>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Inspection Procedure Title</w:t>
            </w:r>
          </w:p>
        </w:tc>
      </w:tr>
      <w:tr w:rsidR="006A4FBD" w:rsidRPr="00550432" w:rsidTr="00D31F05">
        <w:trPr>
          <w:cantSplit/>
          <w:jc w:val="center"/>
        </w:trPr>
        <w:tc>
          <w:tcPr>
            <w:tcW w:w="1170" w:type="dxa"/>
            <w:tcBorders>
              <w:top w:val="single" w:sz="4" w:space="0" w:color="auto"/>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36100</w:t>
            </w:r>
          </w:p>
        </w:tc>
        <w:tc>
          <w:tcPr>
            <w:tcW w:w="8190" w:type="dxa"/>
            <w:tcBorders>
              <w:top w:val="single" w:sz="4" w:space="0" w:color="auto"/>
              <w:left w:val="single" w:sz="7" w:space="0" w:color="000000"/>
              <w:bottom w:val="single" w:sz="7" w:space="0" w:color="000000"/>
              <w:right w:val="single" w:sz="7" w:space="0" w:color="000000"/>
            </w:tcBorders>
            <w:tcMar>
              <w:top w:w="58" w:type="dxa"/>
            </w:tcMar>
            <w:vAlign w:val="center"/>
          </w:tcPr>
          <w:p w:rsidR="006A4FBD" w:rsidRPr="00550432" w:rsidRDefault="006A4FBD" w:rsidP="00003874">
            <w:pPr>
              <w:widowControl/>
              <w:spacing w:after="58"/>
              <w:rPr>
                <w:rFonts w:ascii="Arial" w:hAnsi="Arial" w:cs="Arial"/>
                <w:sz w:val="22"/>
                <w:szCs w:val="22"/>
              </w:rPr>
            </w:pPr>
            <w:r w:rsidRPr="00550432">
              <w:rPr>
                <w:rFonts w:ascii="Arial" w:hAnsi="Arial" w:cs="Arial"/>
                <w:sz w:val="22"/>
                <w:szCs w:val="22"/>
              </w:rPr>
              <w:t>10</w:t>
            </w:r>
            <w:r w:rsidR="00003874" w:rsidRPr="00550432">
              <w:rPr>
                <w:rFonts w:ascii="Arial" w:hAnsi="Arial" w:cs="Arial"/>
                <w:sz w:val="22"/>
                <w:szCs w:val="22"/>
              </w:rPr>
              <w:t> </w:t>
            </w:r>
            <w:r w:rsidRPr="00550432">
              <w:rPr>
                <w:rFonts w:ascii="Arial" w:hAnsi="Arial" w:cs="Arial"/>
                <w:sz w:val="22"/>
                <w:szCs w:val="22"/>
              </w:rPr>
              <w:t>CFR</w:t>
            </w:r>
            <w:r w:rsidR="00003874" w:rsidRPr="00550432">
              <w:rPr>
                <w:rFonts w:ascii="Arial" w:hAnsi="Arial" w:cs="Arial"/>
                <w:sz w:val="22"/>
                <w:szCs w:val="22"/>
              </w:rPr>
              <w:t> </w:t>
            </w:r>
            <w:r w:rsidRPr="00550432">
              <w:rPr>
                <w:rFonts w:ascii="Arial" w:hAnsi="Arial" w:cs="Arial"/>
                <w:sz w:val="22"/>
                <w:szCs w:val="22"/>
              </w:rPr>
              <w:t>Part 21 Inspections at Nuclear Power Reactors</w:t>
            </w:r>
          </w:p>
        </w:tc>
      </w:tr>
      <w:tr w:rsidR="00003874"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003874" w:rsidRPr="00550432" w:rsidRDefault="00003874">
            <w:pPr>
              <w:widowControl/>
              <w:spacing w:after="58"/>
              <w:jc w:val="center"/>
              <w:rPr>
                <w:rFonts w:ascii="Arial" w:hAnsi="Arial" w:cs="Arial"/>
                <w:sz w:val="22"/>
                <w:szCs w:val="22"/>
              </w:rPr>
            </w:pPr>
            <w:r w:rsidRPr="00550432">
              <w:rPr>
                <w:rFonts w:ascii="Arial" w:hAnsi="Arial" w:cs="Arial"/>
                <w:sz w:val="22"/>
                <w:szCs w:val="22"/>
              </w:rPr>
              <w:t>37060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003874" w:rsidRPr="00550432" w:rsidRDefault="00003874" w:rsidP="00003874">
            <w:pPr>
              <w:widowControl/>
              <w:spacing w:after="58"/>
              <w:rPr>
                <w:rFonts w:ascii="Arial" w:hAnsi="Arial" w:cs="Arial"/>
                <w:sz w:val="22"/>
                <w:szCs w:val="22"/>
              </w:rPr>
            </w:pPr>
            <w:r w:rsidRPr="00550432">
              <w:rPr>
                <w:rFonts w:ascii="Arial" w:hAnsi="Arial" w:cs="Arial"/>
                <w:sz w:val="22"/>
                <w:szCs w:val="22"/>
              </w:rPr>
              <w:t>10 CFR 50.69 Risk-Informed Categorization and Treatment of Structures, Systems, and Components Inspection</w:t>
            </w:r>
          </w:p>
        </w:tc>
      </w:tr>
      <w:tr w:rsidR="006A4FBD"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40001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rPr>
                <w:rFonts w:ascii="Arial" w:hAnsi="Arial" w:cs="Arial"/>
                <w:sz w:val="22"/>
                <w:szCs w:val="22"/>
              </w:rPr>
            </w:pPr>
            <w:r w:rsidRPr="00550432">
              <w:rPr>
                <w:rFonts w:ascii="Arial" w:hAnsi="Arial" w:cs="Arial"/>
                <w:sz w:val="22"/>
                <w:szCs w:val="22"/>
              </w:rPr>
              <w:t>Resolution of Employee Concerns</w:t>
            </w:r>
          </w:p>
        </w:tc>
      </w:tr>
      <w:tr w:rsidR="00D31F05"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D31F05" w:rsidRPr="00550432" w:rsidRDefault="00D31F05">
            <w:pPr>
              <w:widowControl/>
              <w:spacing w:after="58"/>
              <w:jc w:val="center"/>
              <w:rPr>
                <w:rFonts w:ascii="Arial" w:hAnsi="Arial" w:cs="Arial"/>
                <w:sz w:val="22"/>
                <w:szCs w:val="22"/>
              </w:rPr>
            </w:pPr>
            <w:r w:rsidRPr="00550432">
              <w:rPr>
                <w:rFonts w:ascii="Arial" w:hAnsi="Arial" w:cs="Arial"/>
                <w:sz w:val="22"/>
                <w:szCs w:val="22"/>
              </w:rPr>
              <w:t>40100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D31F05" w:rsidRPr="00550432" w:rsidRDefault="00D31F05">
            <w:pPr>
              <w:widowControl/>
              <w:spacing w:after="58"/>
              <w:rPr>
                <w:rFonts w:ascii="Arial" w:hAnsi="Arial" w:cs="Arial"/>
                <w:sz w:val="22"/>
                <w:szCs w:val="22"/>
              </w:rPr>
            </w:pPr>
            <w:r w:rsidRPr="00550432">
              <w:rPr>
                <w:rFonts w:ascii="Arial" w:hAnsi="Arial" w:cs="Arial"/>
                <w:sz w:val="22"/>
                <w:szCs w:val="22"/>
              </w:rPr>
              <w:t>Independent Safety Culture Assessment Follow-up</w:t>
            </w:r>
          </w:p>
        </w:tc>
      </w:tr>
      <w:tr w:rsidR="006A4FBD"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41500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rPr>
                <w:rFonts w:ascii="Arial" w:hAnsi="Arial" w:cs="Arial"/>
                <w:sz w:val="22"/>
                <w:szCs w:val="22"/>
              </w:rPr>
            </w:pPr>
            <w:r w:rsidRPr="00550432">
              <w:rPr>
                <w:rFonts w:ascii="Arial" w:hAnsi="Arial" w:cs="Arial"/>
                <w:sz w:val="22"/>
                <w:szCs w:val="22"/>
              </w:rPr>
              <w:t>Training and Qualification Effectiveness</w:t>
            </w:r>
          </w:p>
        </w:tc>
      </w:tr>
      <w:tr w:rsidR="006A4FBD"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50001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rPr>
                <w:rFonts w:ascii="Arial" w:hAnsi="Arial" w:cs="Arial"/>
                <w:sz w:val="22"/>
                <w:szCs w:val="22"/>
              </w:rPr>
            </w:pPr>
            <w:r w:rsidRPr="00550432">
              <w:rPr>
                <w:rFonts w:ascii="Arial" w:hAnsi="Arial" w:cs="Arial"/>
                <w:sz w:val="22"/>
                <w:szCs w:val="22"/>
              </w:rPr>
              <w:t>Steam Generator Replacement Inspection</w:t>
            </w:r>
          </w:p>
        </w:tc>
      </w:tr>
      <w:tr w:rsidR="006A4FBD"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50003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rPr>
                <w:rFonts w:ascii="Arial" w:hAnsi="Arial" w:cs="Arial"/>
                <w:sz w:val="22"/>
                <w:szCs w:val="22"/>
              </w:rPr>
            </w:pPr>
            <w:proofErr w:type="spellStart"/>
            <w:r w:rsidRPr="00550432">
              <w:rPr>
                <w:rFonts w:ascii="Arial" w:hAnsi="Arial" w:cs="Arial"/>
                <w:sz w:val="22"/>
                <w:szCs w:val="22"/>
              </w:rPr>
              <w:t>Pressurizer</w:t>
            </w:r>
            <w:proofErr w:type="spellEnd"/>
            <w:r w:rsidRPr="00550432">
              <w:rPr>
                <w:rFonts w:ascii="Arial" w:hAnsi="Arial" w:cs="Arial"/>
                <w:sz w:val="22"/>
                <w:szCs w:val="22"/>
              </w:rPr>
              <w:t xml:space="preserve"> Replacement Inspection</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EC6A4A">
            <w:pPr>
              <w:widowControl/>
              <w:spacing w:after="58"/>
              <w:jc w:val="center"/>
              <w:rPr>
                <w:rFonts w:ascii="Arial" w:hAnsi="Arial" w:cs="Arial"/>
                <w:sz w:val="22"/>
                <w:szCs w:val="22"/>
              </w:rPr>
            </w:pPr>
            <w:r w:rsidRPr="00550432">
              <w:rPr>
                <w:rFonts w:ascii="Arial" w:hAnsi="Arial" w:cs="Arial"/>
                <w:sz w:val="22"/>
                <w:szCs w:val="22"/>
              </w:rPr>
              <w:t>52003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EC6A4A">
            <w:pPr>
              <w:widowControl/>
              <w:spacing w:after="58"/>
              <w:rPr>
                <w:rFonts w:ascii="Arial" w:hAnsi="Arial" w:cs="Arial"/>
                <w:sz w:val="22"/>
                <w:szCs w:val="22"/>
              </w:rPr>
            </w:pPr>
            <w:r w:rsidRPr="00550432">
              <w:rPr>
                <w:rFonts w:ascii="Arial" w:hAnsi="Arial" w:cs="Arial"/>
                <w:sz w:val="22"/>
                <w:szCs w:val="22"/>
              </w:rPr>
              <w:t>Digital Instrumentation &amp; Control Modification Inspection</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jc w:val="center"/>
              <w:rPr>
                <w:rFonts w:ascii="Arial" w:hAnsi="Arial" w:cs="Arial"/>
                <w:sz w:val="22"/>
                <w:szCs w:val="22"/>
              </w:rPr>
            </w:pPr>
            <w:r w:rsidRPr="00550432">
              <w:rPr>
                <w:rFonts w:ascii="Arial" w:hAnsi="Arial" w:cs="Arial"/>
                <w:sz w:val="22"/>
                <w:szCs w:val="22"/>
              </w:rPr>
              <w:t>60705</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rPr>
                <w:rFonts w:ascii="Arial" w:hAnsi="Arial" w:cs="Arial"/>
                <w:sz w:val="22"/>
                <w:szCs w:val="22"/>
              </w:rPr>
            </w:pPr>
            <w:r w:rsidRPr="00550432">
              <w:rPr>
                <w:rFonts w:ascii="Arial" w:hAnsi="Arial" w:cs="Arial"/>
                <w:sz w:val="22"/>
                <w:szCs w:val="22"/>
              </w:rPr>
              <w:t>Preparation for Refueling</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jc w:val="center"/>
              <w:rPr>
                <w:rFonts w:ascii="Arial" w:hAnsi="Arial" w:cs="Arial"/>
                <w:sz w:val="22"/>
                <w:szCs w:val="22"/>
              </w:rPr>
            </w:pPr>
            <w:r w:rsidRPr="00550432">
              <w:rPr>
                <w:rFonts w:ascii="Arial" w:hAnsi="Arial" w:cs="Arial"/>
                <w:sz w:val="22"/>
                <w:szCs w:val="22"/>
              </w:rPr>
              <w:t>60710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rPr>
                <w:rFonts w:ascii="Arial" w:hAnsi="Arial" w:cs="Arial"/>
                <w:sz w:val="22"/>
                <w:szCs w:val="22"/>
              </w:rPr>
            </w:pPr>
            <w:r w:rsidRPr="00550432">
              <w:rPr>
                <w:rFonts w:ascii="Arial" w:hAnsi="Arial" w:cs="Arial"/>
                <w:sz w:val="22"/>
                <w:szCs w:val="22"/>
              </w:rPr>
              <w:t>Refueling Activities</w:t>
            </w:r>
          </w:p>
        </w:tc>
      </w:tr>
      <w:tr w:rsidR="00550432" w:rsidRPr="00550432" w:rsidTr="00D31F05">
        <w:trPr>
          <w:cantSplit/>
          <w:jc w:val="center"/>
          <w:ins w:id="0" w:author="Autho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550432" w:rsidRPr="00550432" w:rsidRDefault="00550432" w:rsidP="006D1066">
            <w:pPr>
              <w:widowControl/>
              <w:spacing w:after="58"/>
              <w:jc w:val="center"/>
              <w:rPr>
                <w:ins w:id="1" w:author="Author"/>
                <w:rFonts w:ascii="Arial" w:hAnsi="Arial" w:cs="Arial"/>
                <w:sz w:val="22"/>
                <w:szCs w:val="22"/>
              </w:rPr>
            </w:pPr>
            <w:ins w:id="2" w:author="Author">
              <w:r w:rsidRPr="00550432">
                <w:rPr>
                  <w:rFonts w:ascii="Arial" w:hAnsi="Arial" w:cs="Arial"/>
                  <w:color w:val="000000"/>
                  <w:sz w:val="22"/>
                  <w:szCs w:val="22"/>
                </w:rPr>
                <w:t>60845</w:t>
              </w:r>
            </w:ins>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550432" w:rsidRPr="00550432" w:rsidRDefault="00550432" w:rsidP="006D1066">
            <w:pPr>
              <w:widowControl/>
              <w:spacing w:after="58"/>
              <w:rPr>
                <w:ins w:id="3" w:author="Author"/>
                <w:rFonts w:ascii="Arial" w:hAnsi="Arial" w:cs="Arial"/>
                <w:sz w:val="22"/>
                <w:szCs w:val="22"/>
              </w:rPr>
            </w:pPr>
            <w:ins w:id="4" w:author="Author">
              <w:r w:rsidRPr="00550432">
                <w:rPr>
                  <w:rFonts w:ascii="Arial" w:hAnsi="Arial" w:cs="Arial"/>
                  <w:color w:val="000000"/>
                  <w:sz w:val="22"/>
                  <w:szCs w:val="22"/>
                </w:rPr>
                <w:t>Operation of Intra-Unit Fuel Transfer Canister and Cask System</w:t>
              </w:r>
            </w:ins>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jc w:val="center"/>
              <w:rPr>
                <w:rFonts w:ascii="Arial" w:hAnsi="Arial" w:cs="Arial"/>
                <w:sz w:val="22"/>
                <w:szCs w:val="22"/>
              </w:rPr>
            </w:pPr>
            <w:r w:rsidRPr="00550432">
              <w:rPr>
                <w:rFonts w:ascii="Arial" w:hAnsi="Arial" w:cs="Arial"/>
                <w:sz w:val="22"/>
                <w:szCs w:val="22"/>
              </w:rPr>
              <w:t>60854.1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rPr>
                <w:rFonts w:ascii="Arial" w:hAnsi="Arial" w:cs="Arial"/>
                <w:sz w:val="22"/>
                <w:szCs w:val="22"/>
              </w:rPr>
            </w:pPr>
            <w:r w:rsidRPr="00550432">
              <w:rPr>
                <w:rFonts w:ascii="Arial" w:hAnsi="Arial" w:cs="Arial"/>
                <w:sz w:val="22"/>
                <w:szCs w:val="22"/>
              </w:rPr>
              <w:t>Preoperational Testing of ISFSIs at Operating Plants</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jc w:val="center"/>
              <w:rPr>
                <w:rFonts w:ascii="Arial" w:hAnsi="Arial" w:cs="Arial"/>
                <w:sz w:val="22"/>
                <w:szCs w:val="22"/>
              </w:rPr>
            </w:pPr>
            <w:r w:rsidRPr="00550432">
              <w:rPr>
                <w:rFonts w:ascii="Arial" w:hAnsi="Arial" w:cs="Arial"/>
                <w:sz w:val="22"/>
                <w:szCs w:val="22"/>
              </w:rPr>
              <w:t>60855.1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rPr>
                <w:rFonts w:ascii="Arial" w:hAnsi="Arial" w:cs="Arial"/>
                <w:sz w:val="22"/>
                <w:szCs w:val="22"/>
              </w:rPr>
            </w:pPr>
            <w:r w:rsidRPr="00550432">
              <w:rPr>
                <w:rFonts w:ascii="Arial" w:hAnsi="Arial" w:cs="Arial"/>
                <w:sz w:val="22"/>
                <w:szCs w:val="22"/>
              </w:rPr>
              <w:t>Operation of an ISFSI at Operating Plants</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jc w:val="center"/>
              <w:rPr>
                <w:rFonts w:ascii="Arial" w:hAnsi="Arial" w:cs="Arial"/>
                <w:sz w:val="22"/>
                <w:szCs w:val="22"/>
              </w:rPr>
            </w:pPr>
            <w:r w:rsidRPr="00550432">
              <w:rPr>
                <w:rFonts w:ascii="Arial" w:hAnsi="Arial" w:cs="Arial"/>
                <w:sz w:val="22"/>
                <w:szCs w:val="22"/>
              </w:rPr>
              <w:t>60856.1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003874">
            <w:pPr>
              <w:widowControl/>
              <w:spacing w:after="58"/>
              <w:rPr>
                <w:rFonts w:ascii="Arial" w:hAnsi="Arial" w:cs="Arial"/>
                <w:sz w:val="22"/>
                <w:szCs w:val="22"/>
              </w:rPr>
            </w:pPr>
            <w:r w:rsidRPr="00550432">
              <w:rPr>
                <w:rFonts w:ascii="Arial" w:hAnsi="Arial" w:cs="Arial"/>
                <w:sz w:val="22"/>
                <w:szCs w:val="22"/>
              </w:rPr>
              <w:t>Review of 10</w:t>
            </w:r>
            <w:r w:rsidR="00003874" w:rsidRPr="00550432">
              <w:rPr>
                <w:rFonts w:ascii="Arial" w:hAnsi="Arial" w:cs="Arial"/>
                <w:sz w:val="22"/>
                <w:szCs w:val="22"/>
              </w:rPr>
              <w:t> </w:t>
            </w:r>
            <w:r w:rsidRPr="00550432">
              <w:rPr>
                <w:rFonts w:ascii="Arial" w:hAnsi="Arial" w:cs="Arial"/>
                <w:sz w:val="22"/>
                <w:szCs w:val="22"/>
              </w:rPr>
              <w:t>CFR</w:t>
            </w:r>
            <w:r w:rsidR="00003874" w:rsidRPr="00550432">
              <w:rPr>
                <w:rFonts w:ascii="Arial" w:hAnsi="Arial" w:cs="Arial"/>
                <w:sz w:val="22"/>
                <w:szCs w:val="22"/>
              </w:rPr>
              <w:t> </w:t>
            </w:r>
            <w:r w:rsidRPr="00550432">
              <w:rPr>
                <w:rFonts w:ascii="Arial" w:hAnsi="Arial" w:cs="Arial"/>
                <w:sz w:val="22"/>
                <w:szCs w:val="22"/>
              </w:rPr>
              <w:t>72.212(b) Evaluations at Operating Plants</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jc w:val="center"/>
              <w:rPr>
                <w:rFonts w:ascii="Arial" w:hAnsi="Arial" w:cs="Arial"/>
                <w:sz w:val="22"/>
                <w:szCs w:val="22"/>
              </w:rPr>
            </w:pPr>
            <w:r w:rsidRPr="00550432">
              <w:rPr>
                <w:rFonts w:ascii="Arial" w:hAnsi="Arial" w:cs="Arial"/>
                <w:sz w:val="22"/>
                <w:szCs w:val="22"/>
              </w:rPr>
              <w:t>71003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rPr>
                <w:rFonts w:ascii="Arial" w:hAnsi="Arial" w:cs="Arial"/>
                <w:sz w:val="22"/>
                <w:szCs w:val="22"/>
              </w:rPr>
            </w:pPr>
            <w:r w:rsidRPr="00550432">
              <w:rPr>
                <w:rFonts w:ascii="Arial" w:hAnsi="Arial" w:cs="Arial"/>
                <w:sz w:val="22"/>
                <w:szCs w:val="22"/>
              </w:rPr>
              <w:t>Post-Approval Site Inspection For License Renewal</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jc w:val="center"/>
              <w:rPr>
                <w:rFonts w:ascii="Arial" w:hAnsi="Arial" w:cs="Arial"/>
                <w:sz w:val="22"/>
                <w:szCs w:val="22"/>
              </w:rPr>
            </w:pPr>
            <w:r w:rsidRPr="00550432">
              <w:rPr>
                <w:rFonts w:ascii="Arial" w:hAnsi="Arial" w:cs="Arial"/>
                <w:sz w:val="22"/>
                <w:szCs w:val="22"/>
              </w:rPr>
              <w:t>71004</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rPr>
                <w:rFonts w:ascii="Arial" w:hAnsi="Arial" w:cs="Arial"/>
                <w:sz w:val="22"/>
                <w:szCs w:val="22"/>
              </w:rPr>
            </w:pPr>
            <w:r w:rsidRPr="00550432">
              <w:rPr>
                <w:rFonts w:ascii="Arial" w:hAnsi="Arial" w:cs="Arial"/>
                <w:sz w:val="22"/>
                <w:szCs w:val="22"/>
              </w:rPr>
              <w:t xml:space="preserve">Power </w:t>
            </w:r>
            <w:proofErr w:type="spellStart"/>
            <w:r w:rsidRPr="00550432">
              <w:rPr>
                <w:rFonts w:ascii="Arial" w:hAnsi="Arial" w:cs="Arial"/>
                <w:sz w:val="22"/>
                <w:szCs w:val="22"/>
              </w:rPr>
              <w:t>Uprate</w:t>
            </w:r>
            <w:proofErr w:type="spellEnd"/>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jc w:val="center"/>
              <w:rPr>
                <w:rFonts w:ascii="Arial" w:hAnsi="Arial" w:cs="Arial"/>
                <w:sz w:val="22"/>
                <w:szCs w:val="22"/>
              </w:rPr>
            </w:pPr>
            <w:r w:rsidRPr="00550432">
              <w:rPr>
                <w:rFonts w:ascii="Arial" w:hAnsi="Arial" w:cs="Arial"/>
                <w:sz w:val="22"/>
                <w:szCs w:val="22"/>
              </w:rPr>
              <w:t>71007</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rPr>
                <w:rFonts w:ascii="Arial" w:hAnsi="Arial" w:cs="Arial"/>
                <w:sz w:val="22"/>
                <w:szCs w:val="22"/>
              </w:rPr>
            </w:pPr>
            <w:r w:rsidRPr="00550432">
              <w:rPr>
                <w:rFonts w:ascii="Arial" w:hAnsi="Arial" w:cs="Arial"/>
                <w:sz w:val="22"/>
                <w:szCs w:val="22"/>
              </w:rPr>
              <w:t>Reactor Vessel Head Replacement Inspection</w:t>
            </w:r>
          </w:p>
        </w:tc>
      </w:tr>
      <w:tr w:rsidR="00F5077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F50770" w:rsidRPr="00550432" w:rsidRDefault="00F50770" w:rsidP="006D1066">
            <w:pPr>
              <w:widowControl/>
              <w:spacing w:after="58"/>
              <w:jc w:val="center"/>
              <w:rPr>
                <w:rFonts w:ascii="Arial" w:hAnsi="Arial" w:cs="Arial"/>
                <w:sz w:val="22"/>
                <w:szCs w:val="22"/>
              </w:rPr>
            </w:pPr>
            <w:r w:rsidRPr="00550432">
              <w:rPr>
                <w:rFonts w:ascii="Arial" w:hAnsi="Arial" w:cs="Arial"/>
                <w:sz w:val="22"/>
                <w:szCs w:val="22"/>
              </w:rPr>
              <w:t>71150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F50770" w:rsidRPr="00550432" w:rsidRDefault="00F50770" w:rsidP="006D1066">
            <w:pPr>
              <w:widowControl/>
              <w:spacing w:after="58"/>
              <w:rPr>
                <w:rFonts w:ascii="Arial" w:hAnsi="Arial" w:cs="Arial"/>
                <w:sz w:val="22"/>
                <w:szCs w:val="22"/>
              </w:rPr>
            </w:pPr>
            <w:r w:rsidRPr="00550432">
              <w:rPr>
                <w:rFonts w:ascii="Arial" w:hAnsi="Arial" w:cs="Arial"/>
                <w:sz w:val="22"/>
                <w:szCs w:val="22"/>
              </w:rPr>
              <w:t>Discrepant or Unreported Performance Indicator Data</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jc w:val="center"/>
              <w:rPr>
                <w:rFonts w:ascii="Arial" w:hAnsi="Arial" w:cs="Arial"/>
                <w:sz w:val="22"/>
                <w:szCs w:val="22"/>
              </w:rPr>
            </w:pPr>
            <w:r w:rsidRPr="00550432">
              <w:rPr>
                <w:rFonts w:ascii="Arial" w:hAnsi="Arial" w:cs="Arial"/>
                <w:sz w:val="22"/>
                <w:szCs w:val="22"/>
              </w:rPr>
              <w:lastRenderedPageBreak/>
              <w:t>85102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rPr>
                <w:rFonts w:ascii="Arial" w:hAnsi="Arial" w:cs="Arial"/>
                <w:sz w:val="22"/>
                <w:szCs w:val="22"/>
              </w:rPr>
            </w:pPr>
            <w:r w:rsidRPr="00550432">
              <w:rPr>
                <w:rFonts w:ascii="Arial" w:hAnsi="Arial" w:cs="Arial"/>
                <w:sz w:val="22"/>
                <w:szCs w:val="22"/>
              </w:rPr>
              <w:t>Material Control and Accounting - Reactors</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jc w:val="center"/>
              <w:rPr>
                <w:rFonts w:ascii="Arial" w:hAnsi="Arial" w:cs="Arial"/>
                <w:sz w:val="22"/>
                <w:szCs w:val="22"/>
              </w:rPr>
            </w:pPr>
            <w:r w:rsidRPr="00550432">
              <w:rPr>
                <w:rFonts w:ascii="Arial" w:hAnsi="Arial" w:cs="Arial"/>
                <w:sz w:val="22"/>
                <w:szCs w:val="22"/>
              </w:rPr>
              <w:t>81001.1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rPr>
                <w:rFonts w:ascii="Arial" w:hAnsi="Arial" w:cs="Arial"/>
                <w:sz w:val="22"/>
                <w:szCs w:val="22"/>
              </w:rPr>
            </w:pPr>
            <w:r w:rsidRPr="00550432">
              <w:rPr>
                <w:rFonts w:ascii="Arial" w:hAnsi="Arial" w:cs="Arial"/>
                <w:sz w:val="22"/>
                <w:szCs w:val="22"/>
              </w:rPr>
              <w:t>Independent Spent Fuel Storage Installations at Operating Plants</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jc w:val="center"/>
              <w:rPr>
                <w:rFonts w:ascii="Arial" w:hAnsi="Arial" w:cs="Arial"/>
                <w:sz w:val="22"/>
                <w:szCs w:val="22"/>
              </w:rPr>
            </w:pPr>
            <w:r w:rsidRPr="00550432">
              <w:rPr>
                <w:rFonts w:ascii="Arial" w:hAnsi="Arial" w:cs="Arial"/>
                <w:sz w:val="22"/>
                <w:szCs w:val="22"/>
              </w:rPr>
              <w:t>85420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rPr>
                <w:rFonts w:ascii="Arial" w:hAnsi="Arial" w:cs="Arial"/>
                <w:sz w:val="22"/>
                <w:szCs w:val="22"/>
              </w:rPr>
            </w:pPr>
            <w:r w:rsidRPr="00550432">
              <w:rPr>
                <w:rFonts w:ascii="Arial" w:hAnsi="Arial" w:cs="Arial"/>
                <w:sz w:val="22"/>
                <w:szCs w:val="22"/>
              </w:rPr>
              <w:t>Inspection of IAEA Safeguards For Inspectors at Power Reactors</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jc w:val="center"/>
              <w:rPr>
                <w:rFonts w:ascii="Arial" w:hAnsi="Arial" w:cs="Arial"/>
                <w:sz w:val="22"/>
                <w:szCs w:val="22"/>
              </w:rPr>
            </w:pPr>
            <w:r w:rsidRPr="00550432">
              <w:rPr>
                <w:rFonts w:ascii="Arial" w:hAnsi="Arial" w:cs="Arial"/>
                <w:sz w:val="22"/>
                <w:szCs w:val="22"/>
              </w:rPr>
              <w:t>92050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rPr>
                <w:rFonts w:ascii="Arial" w:hAnsi="Arial" w:cs="Arial"/>
                <w:sz w:val="22"/>
                <w:szCs w:val="22"/>
              </w:rPr>
            </w:pPr>
            <w:r w:rsidRPr="00550432">
              <w:rPr>
                <w:rFonts w:ascii="Arial" w:hAnsi="Arial" w:cs="Arial"/>
                <w:sz w:val="22"/>
                <w:szCs w:val="22"/>
              </w:rPr>
              <w:t>Review of Quality Assurance For Extended Construction Delay</w:t>
            </w:r>
          </w:p>
        </w:tc>
      </w:tr>
      <w:tr w:rsidR="009E1130" w:rsidRPr="00550432" w:rsidTr="00D31F05">
        <w:trPr>
          <w:cantSplit/>
          <w:trHeight w:val="829"/>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jc w:val="center"/>
              <w:rPr>
                <w:rFonts w:ascii="Arial" w:hAnsi="Arial" w:cs="Arial"/>
                <w:sz w:val="22"/>
                <w:szCs w:val="22"/>
              </w:rPr>
            </w:pPr>
            <w:r w:rsidRPr="00550432">
              <w:rPr>
                <w:rFonts w:ascii="Arial" w:hAnsi="Arial" w:cs="Arial"/>
                <w:sz w:val="22"/>
                <w:szCs w:val="22"/>
              </w:rPr>
              <w:t>92702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rPr>
                <w:rFonts w:ascii="Arial" w:hAnsi="Arial" w:cs="Arial"/>
                <w:sz w:val="22"/>
                <w:szCs w:val="22"/>
              </w:rPr>
            </w:pPr>
            <w:r w:rsidRPr="00550432">
              <w:rPr>
                <w:rFonts w:ascii="Arial" w:hAnsi="Arial" w:cs="Arial"/>
                <w:sz w:val="22"/>
                <w:szCs w:val="22"/>
              </w:rPr>
              <w:t>Follow-up on Traditional Enforcement Actions Including Violations, Deviations, Confirmatory Action Letters , Confirmatory Orders, and Alternative Dispute Resolution Confirmatory Orders</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236C38">
            <w:pPr>
              <w:jc w:val="center"/>
              <w:rPr>
                <w:rFonts w:ascii="Arial" w:hAnsi="Arial" w:cs="Arial"/>
                <w:sz w:val="22"/>
                <w:szCs w:val="22"/>
              </w:rPr>
            </w:pPr>
            <w:r w:rsidRPr="00550432">
              <w:rPr>
                <w:rFonts w:ascii="Arial" w:hAnsi="Arial" w:cs="Arial"/>
                <w:sz w:val="22"/>
                <w:szCs w:val="22"/>
              </w:rPr>
              <w:t>92722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rPr>
                <w:rFonts w:ascii="Arial" w:hAnsi="Arial" w:cs="Arial"/>
                <w:sz w:val="22"/>
                <w:szCs w:val="22"/>
              </w:rPr>
            </w:pPr>
            <w:r w:rsidRPr="00550432">
              <w:rPr>
                <w:rFonts w:ascii="Arial" w:hAnsi="Arial" w:cs="Arial"/>
                <w:sz w:val="22"/>
                <w:szCs w:val="22"/>
              </w:rPr>
              <w:t>Follow up Inspection for Any Severity Level I or II Traditional Enforcement Violation or for Two or More Severity Level III Traditional Enforcement Violations in a 12 Month Period</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jc w:val="center"/>
              <w:rPr>
                <w:rFonts w:ascii="Arial" w:hAnsi="Arial" w:cs="Arial"/>
                <w:sz w:val="22"/>
                <w:szCs w:val="22"/>
              </w:rPr>
            </w:pPr>
            <w:r w:rsidRPr="00550432">
              <w:rPr>
                <w:rFonts w:ascii="Arial" w:hAnsi="Arial" w:cs="Arial"/>
                <w:sz w:val="22"/>
                <w:szCs w:val="22"/>
              </w:rPr>
              <w:t>92723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rPr>
                <w:rFonts w:ascii="Arial" w:hAnsi="Arial" w:cs="Arial"/>
                <w:sz w:val="22"/>
                <w:szCs w:val="22"/>
              </w:rPr>
            </w:pPr>
            <w:r w:rsidRPr="00550432">
              <w:rPr>
                <w:rFonts w:ascii="Arial" w:hAnsi="Arial" w:cs="Arial"/>
                <w:sz w:val="22"/>
                <w:szCs w:val="22"/>
              </w:rPr>
              <w:t>Follow up Inspection for Three or More Severity Level IV Traditional Enforcement Violations in the Same Area in a 12 Month Period</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jc w:val="center"/>
              <w:rPr>
                <w:rFonts w:ascii="Arial" w:hAnsi="Arial" w:cs="Arial"/>
                <w:sz w:val="22"/>
                <w:szCs w:val="22"/>
              </w:rPr>
            </w:pPr>
            <w:r w:rsidRPr="00550432">
              <w:rPr>
                <w:rFonts w:ascii="Arial" w:hAnsi="Arial" w:cs="Arial"/>
                <w:sz w:val="22"/>
                <w:szCs w:val="22"/>
              </w:rPr>
              <w:t>92709</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0009D4" w:rsidP="006D1066">
            <w:pPr>
              <w:widowControl/>
              <w:spacing w:after="58"/>
              <w:rPr>
                <w:rFonts w:ascii="Arial" w:hAnsi="Arial" w:cs="Arial"/>
                <w:sz w:val="22"/>
                <w:szCs w:val="22"/>
              </w:rPr>
            </w:pPr>
            <w:r w:rsidRPr="00550432">
              <w:rPr>
                <w:rFonts w:ascii="Arial" w:hAnsi="Arial" w:cs="Arial"/>
                <w:sz w:val="22"/>
                <w:szCs w:val="22"/>
              </w:rPr>
              <w:t>Licensee Strike Contingency Plans</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jc w:val="center"/>
              <w:rPr>
                <w:rFonts w:ascii="Arial" w:hAnsi="Arial" w:cs="Arial"/>
                <w:sz w:val="22"/>
                <w:szCs w:val="22"/>
              </w:rPr>
            </w:pPr>
            <w:r w:rsidRPr="00550432">
              <w:rPr>
                <w:rFonts w:ascii="Arial" w:hAnsi="Arial" w:cs="Arial"/>
                <w:sz w:val="22"/>
                <w:szCs w:val="22"/>
              </w:rPr>
              <w:t>92711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rPr>
                <w:rFonts w:ascii="Arial" w:hAnsi="Arial" w:cs="Arial"/>
                <w:sz w:val="22"/>
                <w:szCs w:val="22"/>
              </w:rPr>
            </w:pPr>
            <w:r w:rsidRPr="00550432">
              <w:rPr>
                <w:rFonts w:ascii="Arial" w:hAnsi="Arial" w:cs="Arial"/>
                <w:sz w:val="22"/>
                <w:szCs w:val="22"/>
              </w:rPr>
              <w:t>Continued Implementation of Strike Plans During an Extended Strike</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jc w:val="center"/>
              <w:rPr>
                <w:rFonts w:ascii="Arial" w:hAnsi="Arial" w:cs="Arial"/>
                <w:sz w:val="22"/>
                <w:szCs w:val="22"/>
              </w:rPr>
            </w:pPr>
            <w:r w:rsidRPr="00550432">
              <w:rPr>
                <w:rFonts w:ascii="Arial" w:hAnsi="Arial" w:cs="Arial"/>
                <w:sz w:val="22"/>
                <w:szCs w:val="22"/>
              </w:rPr>
              <w:t>92712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rPr>
                <w:rFonts w:ascii="Arial" w:hAnsi="Arial" w:cs="Arial"/>
                <w:sz w:val="22"/>
                <w:szCs w:val="22"/>
              </w:rPr>
            </w:pPr>
            <w:r w:rsidRPr="00550432">
              <w:rPr>
                <w:rFonts w:ascii="Arial" w:hAnsi="Arial" w:cs="Arial"/>
                <w:sz w:val="22"/>
                <w:szCs w:val="22"/>
              </w:rPr>
              <w:t>Resumption of Normal Operations After a Strike</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jc w:val="center"/>
              <w:rPr>
                <w:rFonts w:ascii="Arial" w:hAnsi="Arial" w:cs="Arial"/>
                <w:sz w:val="22"/>
                <w:szCs w:val="22"/>
              </w:rPr>
            </w:pPr>
            <w:r w:rsidRPr="00550432">
              <w:rPr>
                <w:rFonts w:ascii="Arial" w:hAnsi="Arial" w:cs="Arial"/>
                <w:sz w:val="22"/>
                <w:szCs w:val="22"/>
              </w:rPr>
              <w:t>93001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9E1130" w:rsidP="006D1066">
            <w:pPr>
              <w:widowControl/>
              <w:spacing w:after="58"/>
              <w:rPr>
                <w:rFonts w:ascii="Arial" w:hAnsi="Arial" w:cs="Arial"/>
                <w:sz w:val="22"/>
                <w:szCs w:val="22"/>
              </w:rPr>
            </w:pPr>
            <w:r w:rsidRPr="00550432">
              <w:rPr>
                <w:rFonts w:ascii="Arial" w:hAnsi="Arial" w:cs="Arial"/>
                <w:sz w:val="22"/>
                <w:szCs w:val="22"/>
              </w:rPr>
              <w:t>OSHA Interface Activities</w:t>
            </w:r>
          </w:p>
        </w:tc>
      </w:tr>
      <w:tr w:rsidR="009E1130"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FA3D5D" w:rsidP="006D1066">
            <w:pPr>
              <w:widowControl/>
              <w:spacing w:after="58"/>
              <w:jc w:val="center"/>
              <w:rPr>
                <w:rFonts w:ascii="Arial" w:hAnsi="Arial" w:cs="Arial"/>
                <w:sz w:val="22"/>
                <w:szCs w:val="22"/>
              </w:rPr>
            </w:pPr>
            <w:r w:rsidRPr="00550432">
              <w:rPr>
                <w:rFonts w:ascii="Arial" w:hAnsi="Arial" w:cs="Arial"/>
                <w:sz w:val="22"/>
                <w:szCs w:val="22"/>
              </w:rPr>
              <w:t>93002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E1130" w:rsidRPr="00550432" w:rsidRDefault="00FA3D5D" w:rsidP="006D1066">
            <w:pPr>
              <w:widowControl/>
              <w:spacing w:after="58"/>
              <w:rPr>
                <w:rFonts w:ascii="Arial" w:hAnsi="Arial" w:cs="Arial"/>
                <w:sz w:val="22"/>
                <w:szCs w:val="22"/>
              </w:rPr>
            </w:pPr>
            <w:r w:rsidRPr="00550432">
              <w:rPr>
                <w:rFonts w:ascii="Arial" w:hAnsi="Arial" w:cs="Arial"/>
                <w:sz w:val="22"/>
                <w:szCs w:val="22"/>
              </w:rPr>
              <w:t>Managing Fatigue</w:t>
            </w:r>
          </w:p>
        </w:tc>
      </w:tr>
      <w:tr w:rsidR="00236C38"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236C38" w:rsidRPr="00550432" w:rsidRDefault="00236C38" w:rsidP="006D1066">
            <w:pPr>
              <w:widowControl/>
              <w:spacing w:after="58"/>
              <w:jc w:val="center"/>
              <w:rPr>
                <w:rFonts w:ascii="Arial" w:hAnsi="Arial" w:cs="Arial"/>
                <w:sz w:val="22"/>
                <w:szCs w:val="22"/>
              </w:rPr>
            </w:pPr>
            <w:r w:rsidRPr="00550432">
              <w:rPr>
                <w:rFonts w:ascii="Arial" w:hAnsi="Arial" w:cs="Arial"/>
                <w:sz w:val="22"/>
                <w:szCs w:val="22"/>
              </w:rPr>
              <w:t>93100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236C38" w:rsidRPr="00550432" w:rsidRDefault="00236C38" w:rsidP="006D1066">
            <w:pPr>
              <w:widowControl/>
              <w:spacing w:after="58"/>
              <w:rPr>
                <w:rFonts w:ascii="Arial" w:hAnsi="Arial" w:cs="Arial"/>
                <w:sz w:val="22"/>
                <w:szCs w:val="22"/>
              </w:rPr>
            </w:pPr>
            <w:r w:rsidRPr="00550432">
              <w:rPr>
                <w:rFonts w:ascii="Arial" w:hAnsi="Arial" w:cs="Arial"/>
                <w:sz w:val="22"/>
                <w:szCs w:val="22"/>
              </w:rPr>
              <w:t>Safety Conscious Working Environment Issue Follow-up</w:t>
            </w:r>
          </w:p>
        </w:tc>
      </w:tr>
      <w:tr w:rsidR="00FA3D5D"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FA3D5D" w:rsidRPr="00550432" w:rsidRDefault="00FA3D5D" w:rsidP="004953F0">
            <w:pPr>
              <w:widowControl/>
              <w:spacing w:after="58"/>
              <w:jc w:val="center"/>
              <w:rPr>
                <w:rFonts w:ascii="Arial" w:hAnsi="Arial" w:cs="Arial"/>
                <w:sz w:val="22"/>
                <w:szCs w:val="22"/>
              </w:rPr>
            </w:pPr>
            <w:r w:rsidRPr="00550432">
              <w:rPr>
                <w:rFonts w:ascii="Arial" w:hAnsi="Arial" w:cs="Arial"/>
                <w:sz w:val="22"/>
                <w:szCs w:val="22"/>
              </w:rPr>
              <w:t>93800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FA3D5D" w:rsidRPr="00550432" w:rsidRDefault="00FA3D5D" w:rsidP="00B23F80">
            <w:pPr>
              <w:widowControl/>
              <w:spacing w:after="58"/>
              <w:rPr>
                <w:rFonts w:ascii="Arial" w:hAnsi="Arial" w:cs="Arial"/>
                <w:sz w:val="22"/>
                <w:szCs w:val="22"/>
              </w:rPr>
            </w:pPr>
            <w:r w:rsidRPr="00550432">
              <w:rPr>
                <w:rFonts w:ascii="Arial" w:hAnsi="Arial" w:cs="Arial"/>
                <w:sz w:val="22"/>
                <w:szCs w:val="22"/>
              </w:rPr>
              <w:t>Augmented Inspection Team</w:t>
            </w:r>
          </w:p>
        </w:tc>
      </w:tr>
      <w:tr w:rsidR="00FA3D5D"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FA3D5D" w:rsidRPr="00550432" w:rsidRDefault="00FA3D5D" w:rsidP="004953F0">
            <w:pPr>
              <w:widowControl/>
              <w:spacing w:after="58"/>
              <w:jc w:val="center"/>
              <w:rPr>
                <w:rFonts w:ascii="Arial" w:hAnsi="Arial" w:cs="Arial"/>
                <w:sz w:val="22"/>
                <w:szCs w:val="22"/>
              </w:rPr>
            </w:pPr>
            <w:r w:rsidRPr="00550432">
              <w:rPr>
                <w:rFonts w:ascii="Arial" w:hAnsi="Arial" w:cs="Arial"/>
                <w:sz w:val="22"/>
                <w:szCs w:val="22"/>
              </w:rPr>
              <w:t>93812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FA3D5D" w:rsidRPr="00550432" w:rsidRDefault="00FA3D5D" w:rsidP="004953F0">
            <w:pPr>
              <w:widowControl/>
              <w:spacing w:after="58"/>
              <w:rPr>
                <w:rFonts w:ascii="Arial" w:hAnsi="Arial" w:cs="Arial"/>
                <w:sz w:val="22"/>
                <w:szCs w:val="22"/>
              </w:rPr>
            </w:pPr>
            <w:r w:rsidRPr="00550432">
              <w:rPr>
                <w:rFonts w:ascii="Arial" w:hAnsi="Arial" w:cs="Arial"/>
                <w:sz w:val="22"/>
                <w:szCs w:val="22"/>
              </w:rPr>
              <w:t>Special Inspection</w:t>
            </w:r>
          </w:p>
        </w:tc>
      </w:tr>
    </w:tbl>
    <w:p w:rsidR="006A4FBD" w:rsidRPr="00550432" w:rsidRDefault="006A4FBD">
      <w:pPr>
        <w:widowControl/>
        <w:jc w:val="both"/>
        <w:rPr>
          <w:rFonts w:ascii="Arial" w:hAnsi="Arial" w:cs="Arial"/>
          <w:sz w:val="22"/>
          <w:szCs w:val="22"/>
        </w:rPr>
        <w:sectPr w:rsidR="006A4FBD" w:rsidRPr="00550432" w:rsidSect="00EC2688">
          <w:footerReference w:type="even" r:id="rId7"/>
          <w:footerReference w:type="default" r:id="rId8"/>
          <w:pgSz w:w="12240" w:h="15840" w:code="1"/>
          <w:pgMar w:top="1440" w:right="1440" w:bottom="1440" w:left="1440" w:header="1440" w:footer="1440" w:gutter="0"/>
          <w:cols w:space="720"/>
          <w:noEndnote/>
          <w:docGrid w:linePitch="326"/>
        </w:sectPr>
      </w:pPr>
    </w:p>
    <w:p w:rsidR="006A4FBD" w:rsidRPr="00550432" w:rsidRDefault="00D31F05">
      <w:pPr>
        <w:widowControl/>
        <w:jc w:val="center"/>
        <w:rPr>
          <w:rFonts w:ascii="Arial" w:hAnsi="Arial" w:cs="Arial"/>
          <w:sz w:val="22"/>
          <w:szCs w:val="22"/>
        </w:rPr>
      </w:pPr>
      <w:r w:rsidRPr="00550432">
        <w:rPr>
          <w:rFonts w:ascii="Arial" w:hAnsi="Arial" w:cs="Arial"/>
          <w:sz w:val="22"/>
          <w:szCs w:val="22"/>
        </w:rPr>
        <w:lastRenderedPageBreak/>
        <w:t>Attachment</w:t>
      </w:r>
      <w:r w:rsidR="00550432">
        <w:rPr>
          <w:rFonts w:ascii="Arial" w:hAnsi="Arial" w:cs="Arial"/>
          <w:sz w:val="22"/>
          <w:szCs w:val="22"/>
        </w:rPr>
        <w:t> </w:t>
      </w:r>
      <w:r w:rsidRPr="00550432">
        <w:rPr>
          <w:rFonts w:ascii="Arial" w:hAnsi="Arial" w:cs="Arial"/>
          <w:sz w:val="22"/>
          <w:szCs w:val="22"/>
        </w:rPr>
        <w:t xml:space="preserve">1 – </w:t>
      </w:r>
      <w:r w:rsidR="006A4FBD" w:rsidRPr="00550432">
        <w:rPr>
          <w:rFonts w:ascii="Arial" w:hAnsi="Arial" w:cs="Arial"/>
          <w:sz w:val="22"/>
          <w:szCs w:val="22"/>
        </w:rPr>
        <w:t xml:space="preserve">Revision History </w:t>
      </w:r>
      <w:r w:rsidRPr="00550432">
        <w:rPr>
          <w:rFonts w:ascii="Arial" w:hAnsi="Arial" w:cs="Arial"/>
          <w:sz w:val="22"/>
          <w:szCs w:val="22"/>
        </w:rPr>
        <w:t>for</w:t>
      </w:r>
      <w:r w:rsidR="00F8560B" w:rsidRPr="00550432">
        <w:rPr>
          <w:rFonts w:ascii="Arial" w:hAnsi="Arial" w:cs="Arial"/>
          <w:sz w:val="22"/>
          <w:szCs w:val="22"/>
        </w:rPr>
        <w:t xml:space="preserve"> IMC</w:t>
      </w:r>
      <w:r w:rsidR="00550432">
        <w:rPr>
          <w:rFonts w:ascii="Arial" w:hAnsi="Arial" w:cs="Arial"/>
          <w:sz w:val="22"/>
          <w:szCs w:val="22"/>
        </w:rPr>
        <w:t> </w:t>
      </w:r>
      <w:r w:rsidR="00F8560B" w:rsidRPr="00550432">
        <w:rPr>
          <w:rFonts w:ascii="Arial" w:hAnsi="Arial" w:cs="Arial"/>
          <w:sz w:val="22"/>
          <w:szCs w:val="22"/>
        </w:rPr>
        <w:t>2515 App</w:t>
      </w:r>
      <w:r w:rsidRPr="00550432">
        <w:rPr>
          <w:rFonts w:ascii="Arial" w:hAnsi="Arial" w:cs="Arial"/>
          <w:sz w:val="22"/>
          <w:szCs w:val="22"/>
        </w:rPr>
        <w:t>endix</w:t>
      </w:r>
      <w:r w:rsidR="00550432">
        <w:rPr>
          <w:rFonts w:ascii="Arial" w:hAnsi="Arial" w:cs="Arial"/>
          <w:sz w:val="22"/>
          <w:szCs w:val="22"/>
        </w:rPr>
        <w:t> </w:t>
      </w:r>
      <w:r w:rsidR="00F8560B" w:rsidRPr="00550432">
        <w:rPr>
          <w:rFonts w:ascii="Arial" w:hAnsi="Arial" w:cs="Arial"/>
          <w:sz w:val="22"/>
          <w:szCs w:val="22"/>
        </w:rPr>
        <w:t>C</w:t>
      </w:r>
    </w:p>
    <w:p w:rsidR="006A4FBD" w:rsidRPr="00550432" w:rsidRDefault="006A4FBD">
      <w:pPr>
        <w:widowControl/>
        <w:jc w:val="both"/>
        <w:rPr>
          <w:rFonts w:ascii="Arial" w:hAnsi="Arial" w:cs="Arial"/>
          <w:sz w:val="22"/>
          <w:szCs w:val="22"/>
        </w:rPr>
      </w:pPr>
    </w:p>
    <w:tbl>
      <w:tblPr>
        <w:tblW w:w="13410" w:type="dxa"/>
        <w:tblInd w:w="-60" w:type="dxa"/>
        <w:tblLayout w:type="fixed"/>
        <w:tblCellMar>
          <w:top w:w="58" w:type="dxa"/>
          <w:left w:w="120" w:type="dxa"/>
          <w:right w:w="120" w:type="dxa"/>
        </w:tblCellMar>
        <w:tblLook w:val="0000"/>
      </w:tblPr>
      <w:tblGrid>
        <w:gridCol w:w="1620"/>
        <w:gridCol w:w="1710"/>
        <w:gridCol w:w="6750"/>
        <w:gridCol w:w="1620"/>
        <w:gridCol w:w="1710"/>
      </w:tblGrid>
      <w:tr w:rsidR="00E205EF" w:rsidRPr="00550432" w:rsidTr="003F2BE6">
        <w:trPr>
          <w:cantSplit/>
          <w:tblHeader/>
        </w:trPr>
        <w:tc>
          <w:tcPr>
            <w:tcW w:w="1620" w:type="dxa"/>
            <w:tcBorders>
              <w:top w:val="single" w:sz="7" w:space="0" w:color="000000"/>
              <w:left w:val="single" w:sz="7" w:space="0" w:color="000000"/>
              <w:bottom w:val="single" w:sz="7" w:space="0" w:color="000000"/>
              <w:right w:val="single" w:sz="7" w:space="0" w:color="000000"/>
            </w:tcBorders>
          </w:tcPr>
          <w:p w:rsidR="00E205EF" w:rsidRPr="00E205EF" w:rsidRDefault="00E205EF" w:rsidP="00DC3F44">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E205EF">
              <w:rPr>
                <w:rFonts w:ascii="Arial" w:hAnsi="Arial" w:cs="Arial"/>
                <w:sz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E205EF" w:rsidRPr="00E205EF" w:rsidRDefault="00E205EF" w:rsidP="00DC3F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Accession Number</w:t>
            </w:r>
          </w:p>
          <w:p w:rsidR="00E205EF" w:rsidRPr="00E205EF" w:rsidRDefault="00E205EF" w:rsidP="00DC3F4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Issue Date</w:t>
            </w:r>
          </w:p>
          <w:p w:rsidR="00E205EF" w:rsidRPr="00E205EF" w:rsidRDefault="00E205EF" w:rsidP="00DC3F44">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E205EF">
              <w:rPr>
                <w:rFonts w:ascii="Arial" w:hAnsi="Arial" w:cs="Arial"/>
                <w:sz w:val="22"/>
              </w:rPr>
              <w:t>Change Notice</w:t>
            </w:r>
          </w:p>
        </w:tc>
        <w:tc>
          <w:tcPr>
            <w:tcW w:w="6750" w:type="dxa"/>
            <w:tcBorders>
              <w:top w:val="single" w:sz="7" w:space="0" w:color="000000"/>
              <w:left w:val="single" w:sz="7" w:space="0" w:color="000000"/>
              <w:bottom w:val="single" w:sz="7" w:space="0" w:color="000000"/>
              <w:right w:val="single" w:sz="7" w:space="0" w:color="000000"/>
            </w:tcBorders>
          </w:tcPr>
          <w:p w:rsidR="00E205EF" w:rsidRPr="00E205EF" w:rsidRDefault="00E205EF" w:rsidP="00DC3F44">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E205EF">
              <w:rPr>
                <w:rFonts w:ascii="Arial" w:hAnsi="Arial" w:cs="Arial"/>
                <w:sz w:val="22"/>
              </w:rPr>
              <w:t>Description of Change</w:t>
            </w:r>
          </w:p>
        </w:tc>
        <w:tc>
          <w:tcPr>
            <w:tcW w:w="1620" w:type="dxa"/>
            <w:tcBorders>
              <w:top w:val="single" w:sz="7" w:space="0" w:color="000000"/>
              <w:left w:val="single" w:sz="7" w:space="0" w:color="000000"/>
              <w:bottom w:val="single" w:sz="7" w:space="0" w:color="000000"/>
              <w:right w:val="single" w:sz="7" w:space="0" w:color="000000"/>
            </w:tcBorders>
          </w:tcPr>
          <w:p w:rsidR="00E205EF" w:rsidRPr="00E205EF" w:rsidRDefault="00E205EF" w:rsidP="00DC3F44">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E205EF">
              <w:rPr>
                <w:rFonts w:ascii="Arial" w:hAnsi="Arial" w:cs="Arial"/>
                <w:sz w:val="22"/>
              </w:rPr>
              <w:t>Training Required and Completion Date</w:t>
            </w:r>
          </w:p>
        </w:tc>
        <w:tc>
          <w:tcPr>
            <w:tcW w:w="1710" w:type="dxa"/>
            <w:tcBorders>
              <w:top w:val="single" w:sz="7" w:space="0" w:color="000000"/>
              <w:left w:val="single" w:sz="7" w:space="0" w:color="000000"/>
              <w:bottom w:val="single" w:sz="7" w:space="0" w:color="000000"/>
              <w:right w:val="single" w:sz="7" w:space="0" w:color="000000"/>
            </w:tcBorders>
          </w:tcPr>
          <w:p w:rsidR="00E205EF" w:rsidRPr="00E205EF" w:rsidRDefault="00E205EF" w:rsidP="00DC3F44">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rPr>
            </w:pPr>
            <w:r w:rsidRPr="00E205EF">
              <w:rPr>
                <w:rFonts w:ascii="Arial" w:hAnsi="Arial" w:cs="Arial"/>
                <w:sz w:val="22"/>
              </w:rPr>
              <w:t>Comment and Feedback Resolution Accession Number</w:t>
            </w:r>
          </w:p>
        </w:tc>
      </w:tr>
      <w:tr w:rsidR="00550432"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550432" w:rsidRPr="00550432" w:rsidRDefault="00550432">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550432" w:rsidRPr="00550432" w:rsidRDefault="00550432">
            <w:pPr>
              <w:widowControl/>
              <w:rPr>
                <w:rFonts w:ascii="Arial" w:hAnsi="Arial" w:cs="Arial"/>
                <w:sz w:val="22"/>
                <w:szCs w:val="22"/>
              </w:rPr>
            </w:pPr>
            <w:r w:rsidRPr="00550432">
              <w:rPr>
                <w:rFonts w:ascii="Arial" w:hAnsi="Arial" w:cs="Arial"/>
                <w:sz w:val="22"/>
                <w:szCs w:val="22"/>
              </w:rPr>
              <w:t>10/28/93</w:t>
            </w:r>
          </w:p>
        </w:tc>
        <w:tc>
          <w:tcPr>
            <w:tcW w:w="6750" w:type="dxa"/>
            <w:tcBorders>
              <w:top w:val="single" w:sz="7" w:space="0" w:color="000000"/>
              <w:left w:val="single" w:sz="7" w:space="0" w:color="000000"/>
              <w:bottom w:val="single" w:sz="7" w:space="0" w:color="000000"/>
              <w:right w:val="single" w:sz="7" w:space="0" w:color="000000"/>
            </w:tcBorders>
          </w:tcPr>
          <w:p w:rsidR="00550432" w:rsidRPr="00550432" w:rsidRDefault="00550432" w:rsidP="00424EA9">
            <w:pPr>
              <w:pStyle w:val="NormalWeb"/>
              <w:rPr>
                <w:rFonts w:ascii="Arial" w:hAnsi="Arial" w:cs="Arial"/>
                <w:sz w:val="22"/>
                <w:szCs w:val="22"/>
              </w:rPr>
            </w:pPr>
          </w:p>
        </w:tc>
        <w:tc>
          <w:tcPr>
            <w:tcW w:w="1620" w:type="dxa"/>
            <w:tcBorders>
              <w:top w:val="single" w:sz="7" w:space="0" w:color="000000"/>
              <w:left w:val="single" w:sz="7" w:space="0" w:color="000000"/>
              <w:bottom w:val="single" w:sz="7" w:space="0" w:color="000000"/>
              <w:right w:val="single" w:sz="7" w:space="0" w:color="000000"/>
            </w:tcBorders>
          </w:tcPr>
          <w:p w:rsidR="00550432" w:rsidRPr="00550432" w:rsidRDefault="00550432" w:rsidP="003F2BE6">
            <w:pPr>
              <w:widowControl/>
              <w:spacing w:after="58"/>
              <w:rPr>
                <w:rFonts w:ascii="Arial" w:hAnsi="Arial" w:cs="Arial"/>
                <w:sz w:val="22"/>
                <w:szCs w:val="22"/>
              </w:rPr>
            </w:pPr>
            <w:r w:rsidRPr="00550432">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550432" w:rsidRPr="00550432" w:rsidRDefault="00550432"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09/08/97</w:t>
            </w:r>
          </w:p>
          <w:p w:rsidR="003F2BE6" w:rsidRPr="00550432" w:rsidRDefault="009C6A1B">
            <w:pPr>
              <w:widowControl/>
              <w:rPr>
                <w:rFonts w:ascii="Arial" w:hAnsi="Arial" w:cs="Arial"/>
                <w:sz w:val="22"/>
                <w:szCs w:val="22"/>
              </w:rPr>
            </w:pPr>
            <w:hyperlink r:id="rId9" w:history="1">
              <w:r w:rsidR="003F2BE6" w:rsidRPr="00550432">
                <w:rPr>
                  <w:rStyle w:val="Hyperlink"/>
                  <w:rFonts w:ascii="Arial" w:hAnsi="Arial" w:cs="Arial"/>
                  <w:sz w:val="22"/>
                  <w:szCs w:val="22"/>
                </w:rPr>
                <w:t>CN 97-014</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424EA9">
            <w:pPr>
              <w:pStyle w:val="NormalWeb"/>
              <w:rPr>
                <w:rFonts w:ascii="Arial" w:hAnsi="Arial" w:cs="Arial"/>
                <w:sz w:val="22"/>
                <w:szCs w:val="22"/>
              </w:rPr>
            </w:pPr>
            <w:r w:rsidRPr="00550432">
              <w:rPr>
                <w:rFonts w:ascii="Arial" w:hAnsi="Arial" w:cs="Arial"/>
                <w:sz w:val="22"/>
                <w:szCs w:val="22"/>
              </w:rPr>
              <w:t>Revised to update existing guidance on the use of PRA in the inspection program</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04/03/00</w:t>
            </w:r>
          </w:p>
          <w:p w:rsidR="003F2BE6" w:rsidRPr="00550432" w:rsidRDefault="009C6A1B">
            <w:pPr>
              <w:widowControl/>
              <w:rPr>
                <w:rFonts w:ascii="Arial" w:hAnsi="Arial" w:cs="Arial"/>
                <w:sz w:val="22"/>
                <w:szCs w:val="22"/>
              </w:rPr>
            </w:pPr>
            <w:hyperlink r:id="rId10" w:history="1">
              <w:r w:rsidR="003F2BE6" w:rsidRPr="00550432">
                <w:rPr>
                  <w:rStyle w:val="Hyperlink"/>
                  <w:rFonts w:ascii="Arial" w:hAnsi="Arial" w:cs="Arial"/>
                  <w:sz w:val="22"/>
                  <w:szCs w:val="22"/>
                </w:rPr>
                <w:t>CN 00-003</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03874">
            <w:pPr>
              <w:widowControl/>
              <w:spacing w:after="58"/>
              <w:rPr>
                <w:rFonts w:ascii="Arial" w:hAnsi="Arial" w:cs="Arial"/>
                <w:sz w:val="22"/>
                <w:szCs w:val="22"/>
              </w:rPr>
            </w:pPr>
            <w:r w:rsidRPr="00550432">
              <w:rPr>
                <w:rFonts w:ascii="Arial" w:hAnsi="Arial" w:cs="Arial"/>
                <w:sz w:val="22"/>
                <w:szCs w:val="22"/>
              </w:rPr>
              <w:t>Revised reactor oversight process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04/04/00</w:t>
            </w:r>
          </w:p>
          <w:p w:rsidR="003F2BE6" w:rsidRPr="00550432" w:rsidRDefault="009C6A1B">
            <w:pPr>
              <w:widowControl/>
              <w:rPr>
                <w:rFonts w:ascii="Arial" w:hAnsi="Arial" w:cs="Arial"/>
                <w:sz w:val="22"/>
                <w:szCs w:val="22"/>
              </w:rPr>
            </w:pPr>
            <w:hyperlink r:id="rId11" w:history="1">
              <w:r w:rsidR="003F2BE6" w:rsidRPr="00550432">
                <w:rPr>
                  <w:rStyle w:val="Hyperlink"/>
                  <w:rFonts w:ascii="Arial" w:hAnsi="Arial" w:cs="Arial"/>
                  <w:sz w:val="22"/>
                  <w:szCs w:val="22"/>
                </w:rPr>
                <w:t>CN 00-005</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03874">
            <w:pPr>
              <w:widowControl/>
              <w:spacing w:after="58"/>
              <w:rPr>
                <w:rFonts w:ascii="Arial" w:hAnsi="Arial" w:cs="Arial"/>
                <w:sz w:val="22"/>
                <w:szCs w:val="22"/>
              </w:rPr>
            </w:pPr>
            <w:proofErr w:type="gramStart"/>
            <w:r w:rsidRPr="00550432">
              <w:rPr>
                <w:rFonts w:ascii="Arial" w:hAnsi="Arial" w:cs="Arial"/>
                <w:sz w:val="22"/>
                <w:szCs w:val="22"/>
              </w:rPr>
              <w:t>revised</w:t>
            </w:r>
            <w:proofErr w:type="gramEnd"/>
            <w:r w:rsidRPr="00550432">
              <w:rPr>
                <w:rFonts w:ascii="Arial" w:hAnsi="Arial" w:cs="Arial"/>
                <w:sz w:val="22"/>
                <w:szCs w:val="22"/>
              </w:rPr>
              <w:t xml:space="preserve"> to include IP 92050 for use by Region II in the inspection of Browns Ferry 1, Watts Bar 2, and Bellefonte plants.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09/12/00</w:t>
            </w:r>
          </w:p>
          <w:p w:rsidR="003F2BE6" w:rsidRPr="00550432" w:rsidRDefault="009C6A1B">
            <w:pPr>
              <w:widowControl/>
              <w:rPr>
                <w:rFonts w:ascii="Arial" w:hAnsi="Arial" w:cs="Arial"/>
                <w:sz w:val="22"/>
                <w:szCs w:val="22"/>
              </w:rPr>
            </w:pPr>
            <w:hyperlink r:id="rId12" w:history="1">
              <w:r w:rsidR="003F2BE6" w:rsidRPr="00550432">
                <w:rPr>
                  <w:rStyle w:val="Hyperlink"/>
                  <w:rFonts w:ascii="Arial" w:hAnsi="Arial" w:cs="Arial"/>
                  <w:sz w:val="22"/>
                  <w:szCs w:val="22"/>
                </w:rPr>
                <w:t>CN 00-028</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424EA9">
            <w:pPr>
              <w:pStyle w:val="NormalWeb"/>
              <w:rPr>
                <w:rFonts w:ascii="Arial" w:hAnsi="Arial" w:cs="Arial"/>
                <w:sz w:val="22"/>
                <w:szCs w:val="22"/>
              </w:rPr>
            </w:pPr>
            <w:proofErr w:type="gramStart"/>
            <w:r w:rsidRPr="00550432">
              <w:rPr>
                <w:rFonts w:ascii="Arial" w:hAnsi="Arial" w:cs="Arial"/>
                <w:sz w:val="22"/>
                <w:szCs w:val="22"/>
              </w:rPr>
              <w:t>revised</w:t>
            </w:r>
            <w:proofErr w:type="gramEnd"/>
            <w:r w:rsidRPr="00550432">
              <w:rPr>
                <w:rFonts w:ascii="Arial" w:hAnsi="Arial" w:cs="Arial"/>
                <w:sz w:val="22"/>
                <w:szCs w:val="22"/>
              </w:rPr>
              <w:t xml:space="preserve"> to include three procedures that were part of the previous inspection program, and are expected to be implemented infrequently in the current inspection program. They are IP 50001, "Steam Generator Replacement Inspection," IP 92050, "Review of Quality Assurance For Extended Construction Delay," and IP 36100, "10 CFR Part 21 Inspections at Nuclear Power Reactors."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03/06/01</w:t>
            </w:r>
          </w:p>
          <w:p w:rsidR="003F2BE6" w:rsidRPr="00550432" w:rsidRDefault="009C6A1B">
            <w:pPr>
              <w:widowControl/>
              <w:rPr>
                <w:rFonts w:ascii="Arial" w:hAnsi="Arial" w:cs="Arial"/>
                <w:sz w:val="22"/>
                <w:szCs w:val="22"/>
              </w:rPr>
            </w:pPr>
            <w:hyperlink r:id="rId13" w:history="1">
              <w:r w:rsidR="003F2BE6" w:rsidRPr="00550432">
                <w:rPr>
                  <w:rStyle w:val="Hyperlink"/>
                  <w:rFonts w:ascii="Arial" w:hAnsi="Arial" w:cs="Arial"/>
                  <w:sz w:val="22"/>
                  <w:szCs w:val="22"/>
                </w:rPr>
                <w:t>CN 06-006</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E653C6">
            <w:pPr>
              <w:pStyle w:val="NormalWeb"/>
              <w:rPr>
                <w:rFonts w:ascii="Arial" w:hAnsi="Arial" w:cs="Arial"/>
                <w:sz w:val="22"/>
                <w:szCs w:val="22"/>
              </w:rPr>
            </w:pPr>
            <w:r w:rsidRPr="00550432">
              <w:rPr>
                <w:rFonts w:ascii="Arial" w:hAnsi="Arial" w:cs="Arial"/>
                <w:sz w:val="22"/>
                <w:szCs w:val="22"/>
              </w:rPr>
              <w:t>Revised to add IP 60853, "On-Site Fabrication of Components and Construction of an ISFSI"</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E653C6">
            <w:pPr>
              <w:widowControl/>
              <w:rPr>
                <w:rFonts w:ascii="Arial" w:hAnsi="Arial" w:cs="Arial"/>
                <w:sz w:val="22"/>
                <w:szCs w:val="22"/>
              </w:rPr>
            </w:pPr>
            <w:r w:rsidRPr="00550432">
              <w:rPr>
                <w:rFonts w:ascii="Arial" w:hAnsi="Arial" w:cs="Arial"/>
                <w:sz w:val="22"/>
                <w:szCs w:val="22"/>
              </w:rPr>
              <w:t>10/22/02</w:t>
            </w:r>
          </w:p>
          <w:p w:rsidR="003F2BE6" w:rsidRPr="00550432" w:rsidRDefault="009C6A1B" w:rsidP="00E653C6">
            <w:pPr>
              <w:widowControl/>
              <w:rPr>
                <w:rFonts w:ascii="Arial" w:hAnsi="Arial" w:cs="Arial"/>
                <w:sz w:val="22"/>
                <w:szCs w:val="22"/>
              </w:rPr>
            </w:pPr>
            <w:hyperlink r:id="rId14" w:history="1">
              <w:r w:rsidR="003F2BE6" w:rsidRPr="00550432">
                <w:rPr>
                  <w:rStyle w:val="Hyperlink"/>
                  <w:rFonts w:ascii="Arial" w:hAnsi="Arial" w:cs="Arial"/>
                  <w:bCs/>
                  <w:kern w:val="36"/>
                  <w:sz w:val="22"/>
                  <w:szCs w:val="22"/>
                </w:rPr>
                <w:t>CN 02-038</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E653C6">
            <w:pPr>
              <w:pStyle w:val="NormalWeb"/>
              <w:rPr>
                <w:rFonts w:ascii="Arial" w:hAnsi="Arial" w:cs="Arial"/>
                <w:sz w:val="22"/>
                <w:szCs w:val="22"/>
              </w:rPr>
            </w:pPr>
            <w:r w:rsidRPr="00550432">
              <w:rPr>
                <w:rFonts w:ascii="Arial" w:hAnsi="Arial" w:cs="Arial"/>
                <w:sz w:val="22"/>
                <w:szCs w:val="22"/>
              </w:rPr>
              <w:t>Revised to list Independent Spent Fuel Storage (ISFSI) Installation inspection procedures that are funded for NRR inspections at operating reactor sites.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12/09/02</w:t>
            </w:r>
          </w:p>
          <w:p w:rsidR="003F2BE6" w:rsidRPr="00550432" w:rsidRDefault="009C6A1B">
            <w:pPr>
              <w:widowControl/>
              <w:rPr>
                <w:rFonts w:ascii="Arial" w:hAnsi="Arial" w:cs="Arial"/>
                <w:sz w:val="22"/>
                <w:szCs w:val="22"/>
              </w:rPr>
            </w:pPr>
            <w:hyperlink r:id="rId15" w:history="1">
              <w:r w:rsidR="003F2BE6" w:rsidRPr="00550432">
                <w:rPr>
                  <w:rStyle w:val="Hyperlink"/>
                  <w:rFonts w:ascii="Arial" w:hAnsi="Arial" w:cs="Arial"/>
                  <w:sz w:val="22"/>
                  <w:szCs w:val="22"/>
                </w:rPr>
                <w:t>CN 02-044</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03874">
            <w:pPr>
              <w:widowControl/>
              <w:spacing w:after="58"/>
              <w:rPr>
                <w:rFonts w:ascii="Arial" w:hAnsi="Arial" w:cs="Arial"/>
                <w:sz w:val="22"/>
                <w:szCs w:val="22"/>
              </w:rPr>
            </w:pPr>
            <w:r w:rsidRPr="00550432">
              <w:rPr>
                <w:rFonts w:ascii="Arial" w:hAnsi="Arial" w:cs="Arial"/>
                <w:sz w:val="22"/>
                <w:szCs w:val="22"/>
              </w:rPr>
              <w:t>Revised to include the addition of IP 71003</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02/12/03</w:t>
            </w:r>
          </w:p>
          <w:p w:rsidR="003F2BE6" w:rsidRPr="00550432" w:rsidRDefault="009C6A1B">
            <w:pPr>
              <w:widowControl/>
              <w:rPr>
                <w:rFonts w:ascii="Arial" w:hAnsi="Arial" w:cs="Arial"/>
                <w:sz w:val="22"/>
                <w:szCs w:val="22"/>
              </w:rPr>
            </w:pPr>
            <w:hyperlink r:id="rId16" w:history="1">
              <w:r w:rsidR="003F2BE6" w:rsidRPr="00550432">
                <w:rPr>
                  <w:rStyle w:val="Hyperlink"/>
                  <w:rFonts w:ascii="Arial" w:hAnsi="Arial" w:cs="Arial"/>
                  <w:sz w:val="22"/>
                  <w:szCs w:val="22"/>
                </w:rPr>
                <w:t>CN 03-003</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104AEA">
            <w:pPr>
              <w:pStyle w:val="NormalWeb"/>
              <w:rPr>
                <w:rFonts w:ascii="Arial" w:hAnsi="Arial" w:cs="Arial"/>
                <w:sz w:val="22"/>
                <w:szCs w:val="22"/>
              </w:rPr>
            </w:pPr>
            <w:r w:rsidRPr="00550432">
              <w:rPr>
                <w:rFonts w:ascii="Arial" w:hAnsi="Arial" w:cs="Arial"/>
                <w:sz w:val="22"/>
                <w:szCs w:val="22"/>
              </w:rPr>
              <w:t>Revised to include IP 71007, "Reactor Vessel Head Replacement Inspection"</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rPr>
                <w:rFonts w:ascii="Arial" w:hAnsi="Arial" w:cs="Arial"/>
                <w:sz w:val="22"/>
                <w:szCs w:val="22"/>
              </w:rPr>
            </w:pPr>
            <w:r w:rsidRPr="00550432">
              <w:rPr>
                <w:rFonts w:ascii="Arial" w:hAnsi="Arial" w:cs="Arial"/>
                <w:sz w:val="22"/>
                <w:szCs w:val="22"/>
              </w:rPr>
              <w:t>05/06/04</w:t>
            </w:r>
          </w:p>
          <w:p w:rsidR="003F2BE6" w:rsidRPr="00550432" w:rsidRDefault="009C6A1B">
            <w:pPr>
              <w:widowControl/>
              <w:rPr>
                <w:rFonts w:ascii="Arial" w:hAnsi="Arial" w:cs="Arial"/>
                <w:sz w:val="22"/>
                <w:szCs w:val="22"/>
              </w:rPr>
            </w:pPr>
            <w:hyperlink r:id="rId17" w:history="1">
              <w:r w:rsidR="003F2BE6" w:rsidRPr="00550432">
                <w:rPr>
                  <w:rStyle w:val="Hyperlink"/>
                  <w:rFonts w:ascii="Arial" w:hAnsi="Arial" w:cs="Arial"/>
                  <w:sz w:val="22"/>
                  <w:szCs w:val="22"/>
                </w:rPr>
                <w:t>CN 04-011</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B14EC">
            <w:pPr>
              <w:pStyle w:val="NormalWeb"/>
              <w:rPr>
                <w:rFonts w:ascii="Arial" w:hAnsi="Arial" w:cs="Arial"/>
                <w:sz w:val="22"/>
                <w:szCs w:val="22"/>
              </w:rPr>
            </w:pPr>
            <w:r w:rsidRPr="00550432">
              <w:rPr>
                <w:rFonts w:ascii="Arial" w:hAnsi="Arial" w:cs="Arial"/>
                <w:sz w:val="22"/>
                <w:szCs w:val="22"/>
              </w:rPr>
              <w:t>Revised to include Inspection Procedures for inspecting Independent Spent Fuel Storage Installations (ISFSIs) at operating plants as well as to add Inspection Procedures 71004 and 71005.</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lastRenderedPageBreak/>
              <w:t>N/A</w:t>
            </w:r>
          </w:p>
        </w:tc>
        <w:tc>
          <w:tcPr>
            <w:tcW w:w="1710" w:type="dxa"/>
            <w:tcBorders>
              <w:top w:val="single" w:sz="7" w:space="0" w:color="000000"/>
              <w:left w:val="single" w:sz="7" w:space="0" w:color="000000"/>
              <w:bottom w:val="single" w:sz="7" w:space="0" w:color="000000"/>
              <w:right w:val="single" w:sz="7" w:space="0" w:color="000000"/>
            </w:tcBorders>
          </w:tcPr>
          <w:p w:rsidR="003F2BE6" w:rsidRDefault="009C6A1B">
            <w:pPr>
              <w:widowControl/>
              <w:rPr>
                <w:rFonts w:ascii="Arial" w:hAnsi="Arial" w:cs="Arial"/>
                <w:sz w:val="22"/>
                <w:szCs w:val="22"/>
              </w:rPr>
            </w:pPr>
            <w:hyperlink r:id="rId18" w:history="1">
              <w:r w:rsidR="003F2BE6" w:rsidRPr="00550432">
                <w:rPr>
                  <w:rStyle w:val="Hyperlink"/>
                  <w:rFonts w:ascii="Arial" w:hAnsi="Arial" w:cs="Arial"/>
                  <w:sz w:val="22"/>
                  <w:szCs w:val="22"/>
                </w:rPr>
                <w:t>ML050340593</w:t>
              </w:r>
            </w:hyperlink>
          </w:p>
          <w:p w:rsidR="003F2BE6" w:rsidRPr="00550432" w:rsidRDefault="003F2BE6">
            <w:pPr>
              <w:widowControl/>
              <w:rPr>
                <w:rFonts w:ascii="Arial" w:hAnsi="Arial" w:cs="Arial"/>
                <w:sz w:val="22"/>
                <w:szCs w:val="22"/>
              </w:rPr>
            </w:pPr>
            <w:r w:rsidRPr="00550432">
              <w:rPr>
                <w:rFonts w:ascii="Arial" w:hAnsi="Arial" w:cs="Arial"/>
                <w:sz w:val="22"/>
                <w:szCs w:val="22"/>
              </w:rPr>
              <w:t>01/27/05</w:t>
            </w:r>
          </w:p>
          <w:p w:rsidR="003F2BE6" w:rsidRPr="00550432" w:rsidRDefault="009C6A1B" w:rsidP="003F2BE6">
            <w:pPr>
              <w:widowControl/>
              <w:rPr>
                <w:rFonts w:ascii="Arial" w:hAnsi="Arial" w:cs="Arial"/>
                <w:sz w:val="22"/>
                <w:szCs w:val="22"/>
              </w:rPr>
            </w:pPr>
            <w:hyperlink r:id="rId19" w:history="1">
              <w:r w:rsidR="003F2BE6" w:rsidRPr="00550432">
                <w:rPr>
                  <w:rStyle w:val="Hyperlink"/>
                  <w:rFonts w:ascii="Arial" w:hAnsi="Arial" w:cs="Arial"/>
                  <w:sz w:val="22"/>
                  <w:szCs w:val="22"/>
                </w:rPr>
                <w:t>CN 05-004</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B14EC">
            <w:pPr>
              <w:pStyle w:val="NormalWeb"/>
              <w:rPr>
                <w:rFonts w:ascii="Arial" w:hAnsi="Arial" w:cs="Arial"/>
                <w:sz w:val="22"/>
                <w:szCs w:val="22"/>
              </w:rPr>
            </w:pPr>
            <w:r w:rsidRPr="00550432">
              <w:rPr>
                <w:rFonts w:ascii="Arial" w:hAnsi="Arial" w:cs="Arial"/>
                <w:sz w:val="22"/>
                <w:szCs w:val="22"/>
              </w:rPr>
              <w:t>Revised to add inspection procedure 41500, Training and Qualification Effectiveness. This is to allow for cause inspections when it becomes necessary to augment activities in accordance with 10 CFR Part 55, 10 CFR 50.120, and program office guidance when necessary to ensure safe plant operation.</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Default="009C6A1B">
            <w:pPr>
              <w:widowControl/>
              <w:rPr>
                <w:rFonts w:ascii="Arial" w:hAnsi="Arial" w:cs="Arial"/>
                <w:sz w:val="22"/>
                <w:szCs w:val="22"/>
              </w:rPr>
            </w:pPr>
            <w:hyperlink r:id="rId20" w:history="1">
              <w:r w:rsidR="003F2BE6" w:rsidRPr="00550432">
                <w:rPr>
                  <w:rStyle w:val="Hyperlink"/>
                  <w:rFonts w:ascii="Arial" w:hAnsi="Arial" w:cs="Arial"/>
                  <w:sz w:val="22"/>
                  <w:szCs w:val="22"/>
                </w:rPr>
                <w:t>ML052010057</w:t>
              </w:r>
            </w:hyperlink>
          </w:p>
          <w:p w:rsidR="003F2BE6" w:rsidRPr="00550432" w:rsidRDefault="003F2BE6">
            <w:pPr>
              <w:widowControl/>
              <w:rPr>
                <w:rFonts w:ascii="Arial" w:hAnsi="Arial" w:cs="Arial"/>
                <w:sz w:val="22"/>
                <w:szCs w:val="22"/>
              </w:rPr>
            </w:pPr>
            <w:r w:rsidRPr="00550432">
              <w:rPr>
                <w:rFonts w:ascii="Arial" w:hAnsi="Arial" w:cs="Arial"/>
                <w:sz w:val="22"/>
                <w:szCs w:val="22"/>
              </w:rPr>
              <w:t>07/07/05</w:t>
            </w:r>
          </w:p>
          <w:p w:rsidR="003F2BE6" w:rsidRPr="00550432" w:rsidRDefault="009C6A1B" w:rsidP="003F2BE6">
            <w:pPr>
              <w:widowControl/>
              <w:rPr>
                <w:rFonts w:ascii="Arial" w:hAnsi="Arial" w:cs="Arial"/>
                <w:sz w:val="22"/>
                <w:szCs w:val="22"/>
              </w:rPr>
            </w:pPr>
            <w:hyperlink r:id="rId21" w:history="1">
              <w:r w:rsidR="003F2BE6" w:rsidRPr="00550432">
                <w:rPr>
                  <w:rStyle w:val="Hyperlink"/>
                  <w:rFonts w:ascii="Arial" w:hAnsi="Arial" w:cs="Arial"/>
                  <w:sz w:val="22"/>
                  <w:szCs w:val="22"/>
                </w:rPr>
                <w:t>CN 05-018</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B14EC">
            <w:pPr>
              <w:pStyle w:val="NormalWeb"/>
              <w:rPr>
                <w:rFonts w:ascii="Arial" w:hAnsi="Arial" w:cs="Arial"/>
                <w:sz w:val="22"/>
                <w:szCs w:val="22"/>
              </w:rPr>
            </w:pPr>
            <w:r w:rsidRPr="00550432">
              <w:rPr>
                <w:rFonts w:ascii="Arial" w:hAnsi="Arial" w:cs="Arial"/>
                <w:sz w:val="22"/>
                <w:szCs w:val="22"/>
              </w:rPr>
              <w:t>Revised to add IP 50003, "</w:t>
            </w:r>
            <w:proofErr w:type="spellStart"/>
            <w:r w:rsidRPr="00550432">
              <w:rPr>
                <w:rFonts w:ascii="Arial" w:hAnsi="Arial" w:cs="Arial"/>
                <w:sz w:val="22"/>
                <w:szCs w:val="22"/>
              </w:rPr>
              <w:t>Pressurizer</w:t>
            </w:r>
            <w:proofErr w:type="spellEnd"/>
            <w:r w:rsidRPr="00550432">
              <w:rPr>
                <w:rFonts w:ascii="Arial" w:hAnsi="Arial" w:cs="Arial"/>
                <w:sz w:val="22"/>
                <w:szCs w:val="22"/>
              </w:rPr>
              <w:t xml:space="preserve"> Replacement Inspections." This procedure is to be implemented to monitor licensees safety-related activities related to the removal and replacement of a </w:t>
            </w:r>
            <w:proofErr w:type="spellStart"/>
            <w:r w:rsidRPr="00550432">
              <w:rPr>
                <w:rFonts w:ascii="Arial" w:hAnsi="Arial" w:cs="Arial"/>
                <w:sz w:val="22"/>
                <w:szCs w:val="22"/>
              </w:rPr>
              <w:t>pressurizer</w:t>
            </w:r>
            <w:proofErr w:type="spellEnd"/>
            <w:r w:rsidRPr="00550432">
              <w:rPr>
                <w:rFonts w:ascii="Arial" w:hAnsi="Arial" w:cs="Arial"/>
                <w:sz w:val="22"/>
                <w:szCs w:val="22"/>
              </w:rPr>
              <w:t xml:space="preserve"> at operating reactor facilities.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0C7330">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Default="009C6A1B">
            <w:pPr>
              <w:widowControl/>
              <w:rPr>
                <w:rFonts w:ascii="Arial" w:hAnsi="Arial" w:cs="Arial"/>
                <w:sz w:val="22"/>
                <w:szCs w:val="22"/>
              </w:rPr>
            </w:pPr>
            <w:hyperlink r:id="rId22" w:history="1">
              <w:r w:rsidR="003F2BE6" w:rsidRPr="00550432">
                <w:rPr>
                  <w:rStyle w:val="Hyperlink"/>
                  <w:rFonts w:ascii="Arial" w:hAnsi="Arial" w:cs="Arial"/>
                  <w:sz w:val="22"/>
                  <w:szCs w:val="22"/>
                </w:rPr>
                <w:t>ML072820557</w:t>
              </w:r>
            </w:hyperlink>
          </w:p>
          <w:p w:rsidR="003F2BE6" w:rsidRPr="00550432" w:rsidRDefault="003F2BE6">
            <w:pPr>
              <w:widowControl/>
              <w:rPr>
                <w:rFonts w:ascii="Arial" w:hAnsi="Arial" w:cs="Arial"/>
                <w:sz w:val="22"/>
                <w:szCs w:val="22"/>
              </w:rPr>
            </w:pPr>
            <w:r w:rsidRPr="00550432">
              <w:rPr>
                <w:rFonts w:ascii="Arial" w:hAnsi="Arial" w:cs="Arial"/>
                <w:sz w:val="22"/>
                <w:szCs w:val="22"/>
              </w:rPr>
              <w:t>01/10/08</w:t>
            </w:r>
          </w:p>
          <w:p w:rsidR="003F2BE6" w:rsidRPr="00550432" w:rsidRDefault="009C6A1B" w:rsidP="003F2BE6">
            <w:pPr>
              <w:widowControl/>
              <w:spacing w:after="58"/>
              <w:rPr>
                <w:rFonts w:ascii="Arial" w:hAnsi="Arial" w:cs="Arial"/>
                <w:sz w:val="22"/>
                <w:szCs w:val="22"/>
              </w:rPr>
            </w:pPr>
            <w:hyperlink r:id="rId23" w:history="1">
              <w:r w:rsidR="003F2BE6" w:rsidRPr="00550432">
                <w:rPr>
                  <w:rStyle w:val="Hyperlink"/>
                  <w:rFonts w:ascii="Arial" w:hAnsi="Arial" w:cs="Arial"/>
                  <w:sz w:val="22"/>
                  <w:szCs w:val="22"/>
                </w:rPr>
                <w:t>CN 08-001</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03874">
            <w:pPr>
              <w:widowControl/>
              <w:spacing w:after="58"/>
              <w:rPr>
                <w:rFonts w:ascii="Arial" w:hAnsi="Arial" w:cs="Arial"/>
                <w:sz w:val="22"/>
                <w:szCs w:val="22"/>
              </w:rPr>
            </w:pPr>
            <w:r w:rsidRPr="00550432">
              <w:rPr>
                <w:rFonts w:ascii="Arial" w:hAnsi="Arial" w:cs="Arial"/>
                <w:sz w:val="22"/>
                <w:szCs w:val="22"/>
              </w:rPr>
              <w:t>Added IP 92702 to the list of Special and Infrequently Performed Inspections.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spacing w:after="58"/>
              <w:rPr>
                <w:rFonts w:ascii="Arial" w:hAnsi="Arial" w:cs="Arial"/>
                <w:sz w:val="22"/>
                <w:szCs w:val="22"/>
              </w:rPr>
            </w:pPr>
            <w:r w:rsidRPr="00550432">
              <w:rPr>
                <w:rFonts w:ascii="Arial" w:hAnsi="Arial" w:cs="Arial"/>
                <w:sz w:val="22"/>
                <w:szCs w:val="22"/>
              </w:rPr>
              <w:t>N/A</w:t>
            </w:r>
          </w:p>
        </w:tc>
      </w:tr>
      <w:tr w:rsidR="003F2BE6" w:rsidRPr="00550432" w:rsidTr="003F2BE6">
        <w:trPr>
          <w:cantSplit/>
          <w:trHeight w:hRule="exact" w:val="1218"/>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rsidP="00EA1AD5">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Default="009C6A1B" w:rsidP="00EA1AD5">
            <w:pPr>
              <w:rPr>
                <w:rFonts w:ascii="Arial" w:hAnsi="Arial" w:cs="Arial"/>
                <w:sz w:val="22"/>
                <w:szCs w:val="22"/>
              </w:rPr>
            </w:pPr>
            <w:hyperlink r:id="rId24" w:history="1">
              <w:r w:rsidR="003F2BE6" w:rsidRPr="00550432">
                <w:rPr>
                  <w:rStyle w:val="Hyperlink"/>
                  <w:rFonts w:ascii="Arial" w:hAnsi="Arial" w:cs="Arial"/>
                  <w:sz w:val="22"/>
                  <w:szCs w:val="22"/>
                </w:rPr>
                <w:t>ML091490141</w:t>
              </w:r>
            </w:hyperlink>
          </w:p>
          <w:p w:rsidR="003F2BE6" w:rsidRPr="00550432" w:rsidRDefault="003F2BE6" w:rsidP="00EA1AD5">
            <w:pPr>
              <w:rPr>
                <w:rFonts w:ascii="Arial" w:hAnsi="Arial" w:cs="Arial"/>
                <w:sz w:val="22"/>
                <w:szCs w:val="22"/>
              </w:rPr>
            </w:pPr>
            <w:r w:rsidRPr="00550432">
              <w:rPr>
                <w:rFonts w:ascii="Arial" w:hAnsi="Arial" w:cs="Arial"/>
                <w:sz w:val="22"/>
                <w:szCs w:val="22"/>
              </w:rPr>
              <w:t>08/11/09</w:t>
            </w:r>
          </w:p>
          <w:p w:rsidR="003F2BE6" w:rsidRPr="00550432" w:rsidRDefault="009C6A1B" w:rsidP="003F2BE6">
            <w:pPr>
              <w:rPr>
                <w:rFonts w:ascii="Arial" w:hAnsi="Arial" w:cs="Arial"/>
                <w:sz w:val="22"/>
                <w:szCs w:val="22"/>
              </w:rPr>
            </w:pPr>
            <w:hyperlink r:id="rId25" w:history="1">
              <w:r w:rsidR="003F2BE6" w:rsidRPr="00550432">
                <w:rPr>
                  <w:rStyle w:val="Hyperlink"/>
                  <w:rFonts w:ascii="Arial" w:hAnsi="Arial" w:cs="Arial"/>
                  <w:sz w:val="22"/>
                  <w:szCs w:val="22"/>
                </w:rPr>
                <w:t>CN 09-020</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03874">
            <w:pPr>
              <w:rPr>
                <w:rFonts w:ascii="Arial" w:hAnsi="Arial" w:cs="Arial"/>
                <w:sz w:val="22"/>
                <w:szCs w:val="22"/>
              </w:rPr>
            </w:pPr>
            <w:r w:rsidRPr="00550432">
              <w:rPr>
                <w:rFonts w:ascii="Arial" w:hAnsi="Arial" w:cs="Arial"/>
                <w:sz w:val="22"/>
                <w:szCs w:val="22"/>
              </w:rPr>
              <w:t>Added IP 92722 and IP 92723 to the list of Special and Infrequently Performed Inspections</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D31F05">
            <w:pPr>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rsidP="00EC6A4A">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Default="009C6A1B" w:rsidP="00EC6A4A">
            <w:pPr>
              <w:rPr>
                <w:rFonts w:ascii="Arial" w:hAnsi="Arial" w:cs="Arial"/>
                <w:sz w:val="22"/>
                <w:szCs w:val="22"/>
              </w:rPr>
            </w:pPr>
            <w:hyperlink r:id="rId26" w:history="1">
              <w:r w:rsidR="003F2BE6" w:rsidRPr="00550432">
                <w:rPr>
                  <w:rStyle w:val="Hyperlink"/>
                  <w:rFonts w:ascii="Arial" w:hAnsi="Arial" w:cs="Arial"/>
                  <w:sz w:val="22"/>
                  <w:szCs w:val="22"/>
                </w:rPr>
                <w:t>ML092300225</w:t>
              </w:r>
            </w:hyperlink>
          </w:p>
          <w:p w:rsidR="003F2BE6" w:rsidRPr="00550432" w:rsidRDefault="003F2BE6" w:rsidP="00EC6A4A">
            <w:pPr>
              <w:rPr>
                <w:rFonts w:ascii="Arial" w:hAnsi="Arial" w:cs="Arial"/>
                <w:sz w:val="22"/>
                <w:szCs w:val="22"/>
              </w:rPr>
            </w:pPr>
            <w:r w:rsidRPr="00550432">
              <w:rPr>
                <w:rFonts w:ascii="Arial" w:hAnsi="Arial" w:cs="Arial"/>
                <w:sz w:val="22"/>
                <w:szCs w:val="22"/>
              </w:rPr>
              <w:t>11/09/09</w:t>
            </w:r>
          </w:p>
          <w:p w:rsidR="003F2BE6" w:rsidRPr="00550432" w:rsidRDefault="009C6A1B" w:rsidP="003F2BE6">
            <w:pPr>
              <w:rPr>
                <w:rFonts w:ascii="Arial" w:hAnsi="Arial" w:cs="Arial"/>
                <w:sz w:val="22"/>
                <w:szCs w:val="22"/>
              </w:rPr>
            </w:pPr>
            <w:hyperlink r:id="rId27" w:history="1">
              <w:r w:rsidR="003F2BE6" w:rsidRPr="00550432">
                <w:rPr>
                  <w:rStyle w:val="Hyperlink"/>
                  <w:rFonts w:ascii="Arial" w:hAnsi="Arial" w:cs="Arial"/>
                  <w:sz w:val="22"/>
                  <w:szCs w:val="22"/>
                </w:rPr>
                <w:t>CN 09-026</w:t>
              </w:r>
            </w:hyperlink>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003874">
            <w:pPr>
              <w:rPr>
                <w:rFonts w:ascii="Arial" w:hAnsi="Arial" w:cs="Arial"/>
                <w:sz w:val="22"/>
                <w:szCs w:val="22"/>
              </w:rPr>
            </w:pPr>
            <w:r w:rsidRPr="00550432">
              <w:rPr>
                <w:rFonts w:ascii="Arial" w:hAnsi="Arial" w:cs="Arial"/>
                <w:sz w:val="22"/>
                <w:szCs w:val="22"/>
              </w:rPr>
              <w:t>Added IP 52003 and IP 93002 to the list of Special and Infrequently Performed Inspections and deleted IP 71005 (previously deleted procedure).</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D31F05">
            <w:pPr>
              <w:rPr>
                <w:rFonts w:ascii="Arial" w:hAnsi="Arial" w:cs="Arial"/>
                <w:sz w:val="22"/>
                <w:szCs w:val="22"/>
              </w:rPr>
            </w:pPr>
            <w:r w:rsidRPr="00550432">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Default="009C6A1B">
            <w:pPr>
              <w:widowControl/>
              <w:rPr>
                <w:rFonts w:ascii="Arial" w:hAnsi="Arial" w:cs="Arial"/>
                <w:sz w:val="22"/>
                <w:szCs w:val="22"/>
              </w:rPr>
            </w:pPr>
            <w:hyperlink r:id="rId28" w:history="1">
              <w:r w:rsidR="003F2BE6" w:rsidRPr="00550432">
                <w:rPr>
                  <w:rStyle w:val="Hyperlink"/>
                  <w:rFonts w:ascii="Arial" w:hAnsi="Arial" w:cs="Arial"/>
                  <w:sz w:val="22"/>
                  <w:szCs w:val="22"/>
                </w:rPr>
                <w:t>ML102590503</w:t>
              </w:r>
            </w:hyperlink>
          </w:p>
          <w:p w:rsidR="003F2BE6" w:rsidRPr="00550432" w:rsidRDefault="003F2BE6">
            <w:pPr>
              <w:widowControl/>
              <w:rPr>
                <w:rFonts w:ascii="Arial" w:hAnsi="Arial" w:cs="Arial"/>
                <w:sz w:val="22"/>
                <w:szCs w:val="22"/>
              </w:rPr>
            </w:pPr>
            <w:r w:rsidRPr="00550432">
              <w:rPr>
                <w:rFonts w:ascii="Arial" w:hAnsi="Arial" w:cs="Arial"/>
                <w:sz w:val="22"/>
                <w:szCs w:val="22"/>
              </w:rPr>
              <w:t>10/21/11</w:t>
            </w:r>
          </w:p>
          <w:p w:rsidR="003F2BE6" w:rsidRPr="00550432" w:rsidRDefault="003F2BE6" w:rsidP="003F2BE6">
            <w:pPr>
              <w:widowControl/>
              <w:rPr>
                <w:rFonts w:ascii="Arial" w:hAnsi="Arial" w:cs="Arial"/>
                <w:sz w:val="22"/>
                <w:szCs w:val="22"/>
              </w:rPr>
            </w:pPr>
            <w:r w:rsidRPr="00550432">
              <w:rPr>
                <w:rFonts w:ascii="Arial" w:hAnsi="Arial" w:cs="Arial"/>
                <w:sz w:val="22"/>
                <w:szCs w:val="22"/>
              </w:rPr>
              <w:t>CN 11-021</w:t>
            </w:r>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F50770">
            <w:pPr>
              <w:widowControl/>
              <w:spacing w:after="58"/>
              <w:rPr>
                <w:rFonts w:ascii="Arial" w:hAnsi="Arial" w:cs="Arial"/>
                <w:sz w:val="22"/>
                <w:szCs w:val="22"/>
              </w:rPr>
            </w:pPr>
            <w:r w:rsidRPr="00550432">
              <w:rPr>
                <w:rFonts w:ascii="Arial" w:hAnsi="Arial" w:cs="Arial"/>
                <w:sz w:val="22"/>
                <w:szCs w:val="22"/>
              </w:rPr>
              <w:t>Added IP 37060, IP 40100, IP 71150 and IP 93100 to the list of Special and Infrequently Performed Inspections.  IP 71150 is effective as an IMC 2515 Appendix C inspection as of January 1, 2012.</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Default="003F2BE6">
            <w:r w:rsidRPr="002B2D03">
              <w:rPr>
                <w:rFonts w:ascii="Arial" w:hAnsi="Arial" w:cs="Arial"/>
                <w:sz w:val="22"/>
                <w:szCs w:val="22"/>
              </w:rPr>
              <w:t>N/A</w:t>
            </w:r>
          </w:p>
        </w:tc>
      </w:tr>
      <w:tr w:rsidR="003F2BE6" w:rsidRPr="00550432" w:rsidTr="003F2BE6">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Default="003F2BE6">
            <w:pPr>
              <w:widowControl/>
              <w:rPr>
                <w:rFonts w:ascii="Arial" w:hAnsi="Arial" w:cs="Arial"/>
                <w:color w:val="000000"/>
                <w:sz w:val="22"/>
                <w:szCs w:val="22"/>
              </w:rPr>
            </w:pPr>
            <w:r w:rsidRPr="00E205EF">
              <w:rPr>
                <w:rFonts w:ascii="Arial" w:hAnsi="Arial" w:cs="Arial"/>
                <w:color w:val="000000"/>
                <w:sz w:val="22"/>
                <w:szCs w:val="22"/>
              </w:rPr>
              <w:t>ML12083A288</w:t>
            </w:r>
          </w:p>
          <w:p w:rsidR="003F2BE6" w:rsidRDefault="00EC2688">
            <w:pPr>
              <w:widowControl/>
              <w:rPr>
                <w:rFonts w:ascii="Arial" w:hAnsi="Arial" w:cs="Arial"/>
                <w:sz w:val="22"/>
                <w:szCs w:val="22"/>
              </w:rPr>
            </w:pPr>
            <w:r>
              <w:rPr>
                <w:rFonts w:ascii="Arial" w:hAnsi="Arial" w:cs="Arial"/>
                <w:sz w:val="22"/>
                <w:szCs w:val="22"/>
              </w:rPr>
              <w:t>04/26/12</w:t>
            </w:r>
          </w:p>
          <w:p w:rsidR="003F2BE6" w:rsidRPr="00550432" w:rsidRDefault="003F2BE6" w:rsidP="003F2BE6">
            <w:pPr>
              <w:widowControl/>
              <w:spacing w:after="58"/>
              <w:rPr>
                <w:rFonts w:ascii="Arial" w:hAnsi="Arial" w:cs="Arial"/>
                <w:sz w:val="22"/>
                <w:szCs w:val="22"/>
              </w:rPr>
            </w:pPr>
            <w:r w:rsidRPr="00E205EF">
              <w:rPr>
                <w:rFonts w:ascii="Arial" w:hAnsi="Arial" w:cs="Arial"/>
                <w:sz w:val="22"/>
                <w:szCs w:val="22"/>
              </w:rPr>
              <w:t xml:space="preserve">CN </w:t>
            </w:r>
            <w:r w:rsidR="00EC2688">
              <w:rPr>
                <w:rFonts w:ascii="Arial" w:hAnsi="Arial" w:cs="Arial"/>
                <w:sz w:val="22"/>
                <w:szCs w:val="22"/>
              </w:rPr>
              <w:t>12-007</w:t>
            </w:r>
          </w:p>
        </w:tc>
        <w:tc>
          <w:tcPr>
            <w:tcW w:w="6750" w:type="dxa"/>
            <w:tcBorders>
              <w:top w:val="single" w:sz="7" w:space="0" w:color="000000"/>
              <w:left w:val="single" w:sz="7" w:space="0" w:color="000000"/>
              <w:bottom w:val="single" w:sz="7" w:space="0" w:color="000000"/>
              <w:right w:val="single" w:sz="7" w:space="0" w:color="000000"/>
            </w:tcBorders>
          </w:tcPr>
          <w:p w:rsidR="003F2BE6" w:rsidRPr="00550432" w:rsidRDefault="003F2BE6" w:rsidP="00F50770">
            <w:pPr>
              <w:widowControl/>
              <w:spacing w:after="58"/>
              <w:rPr>
                <w:rFonts w:ascii="Arial" w:hAnsi="Arial" w:cs="Arial"/>
                <w:sz w:val="22"/>
                <w:szCs w:val="22"/>
              </w:rPr>
            </w:pPr>
            <w:r>
              <w:rPr>
                <w:rFonts w:ascii="Arial" w:hAnsi="Arial" w:cs="Arial"/>
                <w:sz w:val="22"/>
                <w:szCs w:val="22"/>
              </w:rPr>
              <w:t>Added IP 60845</w:t>
            </w:r>
          </w:p>
        </w:tc>
        <w:tc>
          <w:tcPr>
            <w:tcW w:w="1620" w:type="dxa"/>
            <w:tcBorders>
              <w:top w:val="single" w:sz="7" w:space="0" w:color="000000"/>
              <w:left w:val="single" w:sz="7" w:space="0" w:color="000000"/>
              <w:bottom w:val="single" w:sz="7" w:space="0" w:color="000000"/>
              <w:right w:val="single" w:sz="7" w:space="0" w:color="000000"/>
            </w:tcBorders>
          </w:tcPr>
          <w:p w:rsidR="003F2BE6" w:rsidRDefault="003F2BE6">
            <w:r w:rsidRPr="00696B3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3F2BE6" w:rsidRDefault="003F2BE6">
            <w:r w:rsidRPr="002B2D03">
              <w:rPr>
                <w:rFonts w:ascii="Arial" w:hAnsi="Arial" w:cs="Arial"/>
                <w:sz w:val="22"/>
                <w:szCs w:val="22"/>
              </w:rPr>
              <w:t>N/A</w:t>
            </w:r>
          </w:p>
        </w:tc>
      </w:tr>
    </w:tbl>
    <w:p w:rsidR="006A4FBD" w:rsidRPr="00550432" w:rsidRDefault="006A4FBD" w:rsidP="00D31F05">
      <w:pPr>
        <w:widowControl/>
        <w:ind w:left="-90" w:firstLine="2880"/>
        <w:jc w:val="both"/>
        <w:rPr>
          <w:rFonts w:ascii="Arial" w:hAnsi="Arial" w:cs="Arial"/>
          <w:sz w:val="22"/>
          <w:szCs w:val="22"/>
        </w:rPr>
      </w:pPr>
    </w:p>
    <w:sectPr w:rsidR="006A4FBD" w:rsidRPr="00550432" w:rsidSect="00EC2688">
      <w:footerReference w:type="even" r:id="rId29"/>
      <w:footerReference w:type="default" r:id="rId30"/>
      <w:pgSz w:w="15840" w:h="12240" w:orient="landscape"/>
      <w:pgMar w:top="1080" w:right="1440" w:bottom="72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CB7" w:rsidRDefault="00D95CB7">
      <w:r>
        <w:separator/>
      </w:r>
    </w:p>
  </w:endnote>
  <w:endnote w:type="continuationSeparator" w:id="0">
    <w:p w:rsidR="00D95CB7" w:rsidRDefault="00D95C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WP Phonetic">
    <w:panose1 w:val="050B0604020202030204"/>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F05" w:rsidRDefault="00D31F05" w:rsidP="00D31F05">
    <w:pPr>
      <w:tabs>
        <w:tab w:val="center" w:pos="4680"/>
        <w:tab w:val="right" w:pos="9360"/>
      </w:tabs>
      <w:rPr>
        <w:rFonts w:ascii="Arial" w:hAnsi="Arial" w:cs="Arial"/>
      </w:rPr>
    </w:pPr>
  </w:p>
  <w:p w:rsidR="00D31F05" w:rsidRDefault="00D31F05" w:rsidP="00D31F05">
    <w:pPr>
      <w:tabs>
        <w:tab w:val="center" w:pos="4680"/>
        <w:tab w:val="right" w:pos="9360"/>
      </w:tabs>
      <w:rPr>
        <w:rFonts w:ascii="Arial" w:hAnsi="Arial" w:cs="Arial"/>
      </w:rPr>
    </w:pPr>
    <w:r>
      <w:rPr>
        <w:rFonts w:ascii="Arial" w:hAnsi="Arial" w:cs="Arial"/>
      </w:rPr>
      <w:t>Issue Date: XX/XX/XX</w:t>
    </w:r>
    <w:r>
      <w:rPr>
        <w:rFonts w:ascii="Arial" w:hAnsi="Arial" w:cs="Arial"/>
      </w:rPr>
      <w:tab/>
      <w:t>C-</w:t>
    </w:r>
    <w:r w:rsidR="009C6A1B">
      <w:rPr>
        <w:rFonts w:ascii="Arial" w:hAnsi="Arial" w:cs="Arial"/>
      </w:rPr>
      <w:fldChar w:fldCharType="begin"/>
    </w:r>
    <w:r>
      <w:rPr>
        <w:rFonts w:ascii="Arial" w:hAnsi="Arial" w:cs="Arial"/>
      </w:rPr>
      <w:instrText xml:space="preserve">PAGE </w:instrText>
    </w:r>
    <w:r w:rsidR="009C6A1B">
      <w:rPr>
        <w:rFonts w:ascii="Arial" w:hAnsi="Arial" w:cs="Arial"/>
      </w:rPr>
      <w:fldChar w:fldCharType="separate"/>
    </w:r>
    <w:r>
      <w:rPr>
        <w:rFonts w:ascii="Arial" w:hAnsi="Arial" w:cs="Arial"/>
        <w:noProof/>
      </w:rPr>
      <w:t>2</w:t>
    </w:r>
    <w:r w:rsidR="009C6A1B">
      <w:rPr>
        <w:rFonts w:ascii="Arial" w:hAnsi="Arial" w:cs="Arial"/>
      </w:rPr>
      <w:fldChar w:fldCharType="end"/>
    </w:r>
    <w:r>
      <w:rPr>
        <w:rFonts w:ascii="Arial" w:hAnsi="Arial" w:cs="Arial"/>
      </w:rPr>
      <w:tab/>
      <w:t>2515 Appendix 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78C" w:rsidRPr="00550432" w:rsidRDefault="0014278C">
    <w:pPr>
      <w:tabs>
        <w:tab w:val="center" w:pos="4680"/>
        <w:tab w:val="right" w:pos="9360"/>
      </w:tabs>
      <w:rPr>
        <w:rFonts w:ascii="Arial" w:hAnsi="Arial" w:cs="Arial"/>
        <w:sz w:val="22"/>
        <w:szCs w:val="22"/>
      </w:rPr>
    </w:pPr>
    <w:r w:rsidRPr="00550432">
      <w:rPr>
        <w:rFonts w:ascii="Arial" w:hAnsi="Arial" w:cs="Arial"/>
        <w:sz w:val="22"/>
        <w:szCs w:val="22"/>
      </w:rPr>
      <w:t xml:space="preserve">Issue Date: </w:t>
    </w:r>
    <w:r w:rsidR="00550432">
      <w:rPr>
        <w:rFonts w:ascii="Arial" w:hAnsi="Arial" w:cs="Arial"/>
        <w:sz w:val="22"/>
        <w:szCs w:val="22"/>
      </w:rPr>
      <w:t xml:space="preserve"> </w:t>
    </w:r>
    <w:r w:rsidR="00EC2688">
      <w:rPr>
        <w:rFonts w:ascii="Arial" w:hAnsi="Arial" w:cs="Arial"/>
        <w:sz w:val="22"/>
        <w:szCs w:val="22"/>
      </w:rPr>
      <w:t>04/26/12</w:t>
    </w:r>
    <w:r w:rsidRPr="00550432">
      <w:rPr>
        <w:rFonts w:ascii="Arial" w:hAnsi="Arial" w:cs="Arial"/>
        <w:sz w:val="22"/>
        <w:szCs w:val="22"/>
      </w:rPr>
      <w:tab/>
      <w:t>C-</w:t>
    </w:r>
    <w:r w:rsidR="009C6A1B" w:rsidRPr="00550432">
      <w:rPr>
        <w:rFonts w:ascii="Arial" w:hAnsi="Arial" w:cs="Arial"/>
        <w:sz w:val="22"/>
        <w:szCs w:val="22"/>
      </w:rPr>
      <w:fldChar w:fldCharType="begin"/>
    </w:r>
    <w:r w:rsidRPr="00550432">
      <w:rPr>
        <w:rFonts w:ascii="Arial" w:hAnsi="Arial" w:cs="Arial"/>
        <w:sz w:val="22"/>
        <w:szCs w:val="22"/>
      </w:rPr>
      <w:instrText xml:space="preserve">PAGE </w:instrText>
    </w:r>
    <w:r w:rsidR="009C6A1B" w:rsidRPr="00550432">
      <w:rPr>
        <w:rFonts w:ascii="Arial" w:hAnsi="Arial" w:cs="Arial"/>
        <w:sz w:val="22"/>
        <w:szCs w:val="22"/>
      </w:rPr>
      <w:fldChar w:fldCharType="separate"/>
    </w:r>
    <w:r w:rsidR="00EC2688">
      <w:rPr>
        <w:rFonts w:ascii="Arial" w:hAnsi="Arial" w:cs="Arial"/>
        <w:noProof/>
        <w:sz w:val="22"/>
        <w:szCs w:val="22"/>
      </w:rPr>
      <w:t>1</w:t>
    </w:r>
    <w:r w:rsidR="009C6A1B" w:rsidRPr="00550432">
      <w:rPr>
        <w:rFonts w:ascii="Arial" w:hAnsi="Arial" w:cs="Arial"/>
        <w:sz w:val="22"/>
        <w:szCs w:val="22"/>
      </w:rPr>
      <w:fldChar w:fldCharType="end"/>
    </w:r>
    <w:r w:rsidRPr="00550432">
      <w:rPr>
        <w:rFonts w:ascii="Arial" w:hAnsi="Arial" w:cs="Arial"/>
        <w:sz w:val="22"/>
        <w:szCs w:val="22"/>
      </w:rPr>
      <w:tab/>
      <w:t>2515</w:t>
    </w:r>
    <w:r w:rsidR="00D31F05" w:rsidRPr="00550432">
      <w:rPr>
        <w:rFonts w:ascii="Arial" w:hAnsi="Arial" w:cs="Arial"/>
        <w:sz w:val="22"/>
        <w:szCs w:val="22"/>
      </w:rPr>
      <w:t xml:space="preserve"> Appendix 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78C" w:rsidRDefault="0014278C">
    <w:pPr>
      <w:spacing w:line="84" w:lineRule="exact"/>
    </w:pPr>
  </w:p>
  <w:p w:rsidR="0014278C" w:rsidRDefault="0014278C">
    <w:pPr>
      <w:framePr w:w="12961" w:wrap="notBeside" w:vAnchor="text" w:hAnchor="text" w:x="1" w:y="1"/>
      <w:jc w:val="center"/>
      <w:rPr>
        <w:rFonts w:ascii="Arial" w:hAnsi="Arial" w:cs="Arial"/>
      </w:rPr>
    </w:pPr>
    <w:r>
      <w:rPr>
        <w:rFonts w:ascii="Arial" w:hAnsi="Arial" w:cs="Arial"/>
      </w:rPr>
      <w:sym w:font="WP Phonetic" w:char="F043"/>
    </w:r>
    <w:r>
      <w:rPr>
        <w:rFonts w:ascii="Arial" w:hAnsi="Arial" w:cs="Arial"/>
      </w:rPr>
      <w:sym w:font="WP Phonetic" w:char="F02D"/>
    </w:r>
    <w:r w:rsidR="009C6A1B">
      <w:rPr>
        <w:rFonts w:ascii="Arial" w:hAnsi="Arial" w:cs="Arial"/>
      </w:rPr>
      <w:fldChar w:fldCharType="begin"/>
    </w:r>
    <w:r>
      <w:rPr>
        <w:rFonts w:ascii="Arial" w:hAnsi="Arial" w:cs="Arial"/>
      </w:rPr>
      <w:instrText xml:space="preserve">PAGE </w:instrText>
    </w:r>
    <w:r w:rsidR="009C6A1B">
      <w:rPr>
        <w:rFonts w:ascii="Arial" w:hAnsi="Arial" w:cs="Arial"/>
      </w:rPr>
      <w:fldChar w:fldCharType="separate"/>
    </w:r>
    <w:r>
      <w:rPr>
        <w:rFonts w:ascii="Arial" w:hAnsi="Arial" w:cs="Arial"/>
        <w:noProof/>
      </w:rPr>
      <w:t>3</w:t>
    </w:r>
    <w:r w:rsidR="009C6A1B">
      <w:rPr>
        <w:rFonts w:ascii="Arial" w:hAnsi="Arial" w:cs="Arial"/>
      </w:rPr>
      <w:fldChar w:fldCharType="end"/>
    </w:r>
  </w:p>
  <w:p w:rsidR="0014278C" w:rsidRDefault="0014278C">
    <w:pPr>
      <w:tabs>
        <w:tab w:val="right" w:pos="12960"/>
      </w:tabs>
      <w:rPr>
        <w:rFonts w:ascii="Arial" w:hAnsi="Arial" w:cs="Arial"/>
        <w:sz w:val="22"/>
        <w:szCs w:val="22"/>
      </w:rPr>
    </w:pPr>
    <w:r>
      <w:rPr>
        <w:rFonts w:ascii="Arial" w:hAnsi="Arial" w:cs="Arial"/>
      </w:rPr>
      <w:t>Issue Date: 01/10/08</w:t>
    </w:r>
    <w:r>
      <w:rPr>
        <w:rFonts w:ascii="Arial" w:hAnsi="Arial" w:cs="Arial"/>
      </w:rPr>
      <w:tab/>
      <w:t>2515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78C" w:rsidRPr="00550432" w:rsidRDefault="0014278C" w:rsidP="00CD560A">
    <w:pPr>
      <w:tabs>
        <w:tab w:val="right" w:pos="6480"/>
        <w:tab w:val="right" w:pos="12960"/>
      </w:tabs>
      <w:rPr>
        <w:rFonts w:ascii="Arial" w:hAnsi="Arial" w:cs="Arial"/>
        <w:sz w:val="22"/>
        <w:szCs w:val="22"/>
      </w:rPr>
    </w:pPr>
    <w:r w:rsidRPr="00550432">
      <w:rPr>
        <w:rFonts w:ascii="Arial" w:hAnsi="Arial" w:cs="Arial"/>
        <w:sz w:val="22"/>
        <w:szCs w:val="22"/>
      </w:rPr>
      <w:t>Issue Date:</w:t>
    </w:r>
    <w:r w:rsidR="00550432">
      <w:rPr>
        <w:rFonts w:ascii="Arial" w:hAnsi="Arial" w:cs="Arial"/>
        <w:sz w:val="22"/>
        <w:szCs w:val="22"/>
      </w:rPr>
      <w:t xml:space="preserve"> </w:t>
    </w:r>
    <w:r w:rsidRPr="00550432">
      <w:rPr>
        <w:rFonts w:ascii="Arial" w:hAnsi="Arial" w:cs="Arial"/>
        <w:sz w:val="22"/>
        <w:szCs w:val="22"/>
      </w:rPr>
      <w:t xml:space="preserve"> </w:t>
    </w:r>
    <w:r w:rsidR="00EC2688">
      <w:rPr>
        <w:rFonts w:ascii="Arial" w:hAnsi="Arial" w:cs="Arial"/>
        <w:sz w:val="22"/>
        <w:szCs w:val="22"/>
      </w:rPr>
      <w:t>04/26/12</w:t>
    </w:r>
    <w:r w:rsidRPr="00550432">
      <w:rPr>
        <w:rFonts w:ascii="Arial" w:hAnsi="Arial" w:cs="Arial"/>
        <w:sz w:val="22"/>
        <w:szCs w:val="22"/>
      </w:rPr>
      <w:tab/>
    </w:r>
    <w:r w:rsidR="00D31F05" w:rsidRPr="00550432">
      <w:rPr>
        <w:rFonts w:ascii="Arial" w:hAnsi="Arial" w:cs="Arial"/>
        <w:sz w:val="22"/>
        <w:szCs w:val="22"/>
      </w:rPr>
      <w:t>Att1-</w:t>
    </w:r>
    <w:r w:rsidR="009C6A1B" w:rsidRPr="00550432">
      <w:rPr>
        <w:rStyle w:val="PageNumber"/>
        <w:rFonts w:ascii="Arial" w:hAnsi="Arial" w:cs="Arial"/>
        <w:sz w:val="22"/>
        <w:szCs w:val="22"/>
      </w:rPr>
      <w:fldChar w:fldCharType="begin"/>
    </w:r>
    <w:r w:rsidRPr="00550432">
      <w:rPr>
        <w:rStyle w:val="PageNumber"/>
        <w:rFonts w:ascii="Arial" w:hAnsi="Arial" w:cs="Arial"/>
        <w:sz w:val="22"/>
        <w:szCs w:val="22"/>
      </w:rPr>
      <w:instrText xml:space="preserve"> PAGE </w:instrText>
    </w:r>
    <w:r w:rsidR="009C6A1B" w:rsidRPr="00550432">
      <w:rPr>
        <w:rStyle w:val="PageNumber"/>
        <w:rFonts w:ascii="Arial" w:hAnsi="Arial" w:cs="Arial"/>
        <w:sz w:val="22"/>
        <w:szCs w:val="22"/>
      </w:rPr>
      <w:fldChar w:fldCharType="separate"/>
    </w:r>
    <w:r w:rsidR="00EC2688">
      <w:rPr>
        <w:rStyle w:val="PageNumber"/>
        <w:rFonts w:ascii="Arial" w:hAnsi="Arial" w:cs="Arial"/>
        <w:noProof/>
        <w:sz w:val="22"/>
        <w:szCs w:val="22"/>
      </w:rPr>
      <w:t>1</w:t>
    </w:r>
    <w:r w:rsidR="009C6A1B" w:rsidRPr="00550432">
      <w:rPr>
        <w:rStyle w:val="PageNumber"/>
        <w:rFonts w:ascii="Arial" w:hAnsi="Arial" w:cs="Arial"/>
        <w:sz w:val="22"/>
        <w:szCs w:val="22"/>
      </w:rPr>
      <w:fldChar w:fldCharType="end"/>
    </w:r>
    <w:r w:rsidRPr="00550432">
      <w:rPr>
        <w:rFonts w:ascii="Arial" w:hAnsi="Arial" w:cs="Arial"/>
        <w:sz w:val="22"/>
        <w:szCs w:val="22"/>
      </w:rPr>
      <w:tab/>
      <w:t>2515</w:t>
    </w:r>
    <w:r w:rsidR="00D31F05" w:rsidRPr="00550432">
      <w:rPr>
        <w:rFonts w:ascii="Arial" w:hAnsi="Arial" w:cs="Arial"/>
        <w:sz w:val="22"/>
        <w:szCs w:val="22"/>
      </w:rPr>
      <w:t xml:space="preserve"> Appendix 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CB7" w:rsidRDefault="00D95CB7">
      <w:r>
        <w:separator/>
      </w:r>
    </w:p>
  </w:footnote>
  <w:footnote w:type="continuationSeparator" w:id="0">
    <w:p w:rsidR="00D95CB7" w:rsidRDefault="00D95C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bordersDoNotSurroundHeader/>
  <w:bordersDoNotSurroundFooter/>
  <w:proofState w:spelling="clean" w:grammar="clean"/>
  <w:stylePaneFormatFilter w:val="3F01"/>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62"/>
  </w:hdrShapeDefaults>
  <w:footnotePr>
    <w:footnote w:id="-1"/>
    <w:footnote w:id="0"/>
  </w:footnotePr>
  <w:endnotePr>
    <w:endnote w:id="-1"/>
    <w:endnote w:id="0"/>
  </w:endnotePr>
  <w:compat/>
  <w:rsids>
    <w:rsidRoot w:val="006A4FBD"/>
    <w:rsid w:val="000009D4"/>
    <w:rsid w:val="000015EB"/>
    <w:rsid w:val="00003874"/>
    <w:rsid w:val="00031B1F"/>
    <w:rsid w:val="000B14EC"/>
    <w:rsid w:val="000F4FD0"/>
    <w:rsid w:val="00104AEA"/>
    <w:rsid w:val="00107A89"/>
    <w:rsid w:val="001141D9"/>
    <w:rsid w:val="00115A35"/>
    <w:rsid w:val="0014278C"/>
    <w:rsid w:val="00170931"/>
    <w:rsid w:val="001F1238"/>
    <w:rsid w:val="00236C38"/>
    <w:rsid w:val="00317306"/>
    <w:rsid w:val="003426DF"/>
    <w:rsid w:val="00395F3C"/>
    <w:rsid w:val="003C652A"/>
    <w:rsid w:val="003F2BE6"/>
    <w:rsid w:val="00424EA9"/>
    <w:rsid w:val="004953F0"/>
    <w:rsid w:val="004A2183"/>
    <w:rsid w:val="004B7EEB"/>
    <w:rsid w:val="004D2251"/>
    <w:rsid w:val="004D4062"/>
    <w:rsid w:val="004E2ABD"/>
    <w:rsid w:val="004F2589"/>
    <w:rsid w:val="00521313"/>
    <w:rsid w:val="00550432"/>
    <w:rsid w:val="00594545"/>
    <w:rsid w:val="00685191"/>
    <w:rsid w:val="006A316F"/>
    <w:rsid w:val="006A4FBD"/>
    <w:rsid w:val="006B22F3"/>
    <w:rsid w:val="006D1066"/>
    <w:rsid w:val="006E3703"/>
    <w:rsid w:val="006E51A9"/>
    <w:rsid w:val="006E7353"/>
    <w:rsid w:val="006F44B2"/>
    <w:rsid w:val="00716DE9"/>
    <w:rsid w:val="00723D76"/>
    <w:rsid w:val="00777FC0"/>
    <w:rsid w:val="007E47A9"/>
    <w:rsid w:val="00821725"/>
    <w:rsid w:val="00865AE1"/>
    <w:rsid w:val="008A1F02"/>
    <w:rsid w:val="008D4056"/>
    <w:rsid w:val="00942929"/>
    <w:rsid w:val="009910E7"/>
    <w:rsid w:val="009C6A1B"/>
    <w:rsid w:val="009E1130"/>
    <w:rsid w:val="00A225FE"/>
    <w:rsid w:val="00A34E8B"/>
    <w:rsid w:val="00A44FF3"/>
    <w:rsid w:val="00A55C17"/>
    <w:rsid w:val="00A62E06"/>
    <w:rsid w:val="00B03B96"/>
    <w:rsid w:val="00B23F80"/>
    <w:rsid w:val="00B26E39"/>
    <w:rsid w:val="00BC16C6"/>
    <w:rsid w:val="00BE37FE"/>
    <w:rsid w:val="00C436E7"/>
    <w:rsid w:val="00C54BF4"/>
    <w:rsid w:val="00C824C2"/>
    <w:rsid w:val="00CA42FF"/>
    <w:rsid w:val="00CD3DE5"/>
    <w:rsid w:val="00CD560A"/>
    <w:rsid w:val="00D31F05"/>
    <w:rsid w:val="00D67ACE"/>
    <w:rsid w:val="00D74DE9"/>
    <w:rsid w:val="00D95CB7"/>
    <w:rsid w:val="00DB6583"/>
    <w:rsid w:val="00DC1494"/>
    <w:rsid w:val="00E205EF"/>
    <w:rsid w:val="00E44ED0"/>
    <w:rsid w:val="00E653C6"/>
    <w:rsid w:val="00EA1AD5"/>
    <w:rsid w:val="00EC2688"/>
    <w:rsid w:val="00EC6A4A"/>
    <w:rsid w:val="00EE4491"/>
    <w:rsid w:val="00F50770"/>
    <w:rsid w:val="00F8560B"/>
    <w:rsid w:val="00FA3D5D"/>
    <w:rsid w:val="00FA5945"/>
    <w:rsid w:val="00FC6E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7306"/>
    <w:pPr>
      <w:widowControl w:val="0"/>
      <w:autoSpaceDE w:val="0"/>
      <w:autoSpaceDN w:val="0"/>
      <w:adjustRightInd w:val="0"/>
    </w:pPr>
    <w:rPr>
      <w:rFonts w:ascii="Letter Gothic" w:hAnsi="Letter Gothic"/>
      <w:sz w:val="24"/>
      <w:szCs w:val="24"/>
    </w:rPr>
  </w:style>
  <w:style w:type="paragraph" w:styleId="Heading1">
    <w:name w:val="heading 1"/>
    <w:basedOn w:val="Normal"/>
    <w:link w:val="Heading1Char"/>
    <w:uiPriority w:val="9"/>
    <w:qFormat/>
    <w:rsid w:val="00E653C6"/>
    <w:pPr>
      <w:widowControl/>
      <w:autoSpaceDE/>
      <w:autoSpaceDN/>
      <w:adjustRightInd/>
      <w:spacing w:before="100" w:beforeAutospacing="1" w:after="100" w:afterAutospacing="1"/>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17306"/>
  </w:style>
  <w:style w:type="paragraph" w:styleId="Header">
    <w:name w:val="header"/>
    <w:basedOn w:val="Normal"/>
    <w:rsid w:val="00CD560A"/>
    <w:pPr>
      <w:tabs>
        <w:tab w:val="center" w:pos="4320"/>
        <w:tab w:val="right" w:pos="8640"/>
      </w:tabs>
    </w:pPr>
  </w:style>
  <w:style w:type="paragraph" w:styleId="Footer">
    <w:name w:val="footer"/>
    <w:basedOn w:val="Normal"/>
    <w:rsid w:val="00CD560A"/>
    <w:pPr>
      <w:tabs>
        <w:tab w:val="center" w:pos="4320"/>
        <w:tab w:val="right" w:pos="8640"/>
      </w:tabs>
    </w:pPr>
  </w:style>
  <w:style w:type="character" w:styleId="PageNumber">
    <w:name w:val="page number"/>
    <w:basedOn w:val="DefaultParagraphFont"/>
    <w:rsid w:val="00CD560A"/>
  </w:style>
  <w:style w:type="paragraph" w:styleId="BalloonText">
    <w:name w:val="Balloon Text"/>
    <w:basedOn w:val="Normal"/>
    <w:semiHidden/>
    <w:rsid w:val="00B26E39"/>
    <w:rPr>
      <w:rFonts w:ascii="Tahoma" w:hAnsi="Tahoma" w:cs="Tahoma"/>
      <w:sz w:val="16"/>
      <w:szCs w:val="16"/>
    </w:rPr>
  </w:style>
  <w:style w:type="character" w:styleId="Hyperlink">
    <w:name w:val="Hyperlink"/>
    <w:basedOn w:val="DefaultParagraphFont"/>
    <w:uiPriority w:val="99"/>
    <w:unhideWhenUsed/>
    <w:rsid w:val="00107A89"/>
    <w:rPr>
      <w:color w:val="0000FF"/>
      <w:u w:val="single"/>
    </w:rPr>
  </w:style>
  <w:style w:type="paragraph" w:styleId="NormalWeb">
    <w:name w:val="Normal (Web)"/>
    <w:basedOn w:val="Normal"/>
    <w:uiPriority w:val="99"/>
    <w:unhideWhenUsed/>
    <w:rsid w:val="00E653C6"/>
    <w:pPr>
      <w:widowControl/>
      <w:autoSpaceDE/>
      <w:autoSpaceDN/>
      <w:adjustRightInd/>
      <w:spacing w:before="100" w:beforeAutospacing="1" w:after="100" w:afterAutospacing="1"/>
    </w:pPr>
    <w:rPr>
      <w:rFonts w:ascii="Times New Roman" w:hAnsi="Times New Roman"/>
    </w:rPr>
  </w:style>
  <w:style w:type="character" w:customStyle="1" w:styleId="Heading1Char">
    <w:name w:val="Heading 1 Char"/>
    <w:basedOn w:val="DefaultParagraphFont"/>
    <w:link w:val="Heading1"/>
    <w:uiPriority w:val="9"/>
    <w:rsid w:val="00E653C6"/>
    <w:rPr>
      <w:b/>
      <w:bCs/>
      <w:kern w:val="36"/>
      <w:sz w:val="48"/>
      <w:szCs w:val="48"/>
    </w:rPr>
  </w:style>
  <w:style w:type="paragraph" w:styleId="ListParagraph">
    <w:name w:val="List Paragraph"/>
    <w:basedOn w:val="Normal"/>
    <w:uiPriority w:val="34"/>
    <w:qFormat/>
    <w:rsid w:val="00424EA9"/>
    <w:pPr>
      <w:ind w:left="720"/>
      <w:contextualSpacing/>
    </w:pPr>
  </w:style>
</w:styles>
</file>

<file path=word/webSettings.xml><?xml version="1.0" encoding="utf-8"?>
<w:webSettings xmlns:r="http://schemas.openxmlformats.org/officeDocument/2006/relationships" xmlns:w="http://schemas.openxmlformats.org/wordprocessingml/2006/main">
  <w:divs>
    <w:div w:id="126362046">
      <w:bodyDiv w:val="1"/>
      <w:marLeft w:val="0"/>
      <w:marRight w:val="0"/>
      <w:marTop w:val="0"/>
      <w:marBottom w:val="0"/>
      <w:divBdr>
        <w:top w:val="none" w:sz="0" w:space="0" w:color="auto"/>
        <w:left w:val="none" w:sz="0" w:space="0" w:color="auto"/>
        <w:bottom w:val="none" w:sz="0" w:space="0" w:color="auto"/>
        <w:right w:val="none" w:sz="0" w:space="0" w:color="auto"/>
      </w:divBdr>
      <w:divsChild>
        <w:div w:id="770852509">
          <w:marLeft w:val="0"/>
          <w:marRight w:val="0"/>
          <w:marTop w:val="0"/>
          <w:marBottom w:val="0"/>
          <w:divBdr>
            <w:top w:val="none" w:sz="0" w:space="0" w:color="auto"/>
            <w:left w:val="none" w:sz="0" w:space="0" w:color="auto"/>
            <w:bottom w:val="none" w:sz="0" w:space="0" w:color="auto"/>
            <w:right w:val="none" w:sz="0" w:space="0" w:color="auto"/>
          </w:divBdr>
          <w:divsChild>
            <w:div w:id="553320779">
              <w:marLeft w:val="0"/>
              <w:marRight w:val="0"/>
              <w:marTop w:val="0"/>
              <w:marBottom w:val="0"/>
              <w:divBdr>
                <w:top w:val="none" w:sz="0" w:space="0" w:color="auto"/>
                <w:left w:val="none" w:sz="0" w:space="0" w:color="auto"/>
                <w:bottom w:val="none" w:sz="0" w:space="0" w:color="auto"/>
                <w:right w:val="none" w:sz="0" w:space="0" w:color="auto"/>
              </w:divBdr>
              <w:divsChild>
                <w:div w:id="1362780871">
                  <w:marLeft w:val="0"/>
                  <w:marRight w:val="0"/>
                  <w:marTop w:val="0"/>
                  <w:marBottom w:val="0"/>
                  <w:divBdr>
                    <w:top w:val="none" w:sz="0" w:space="0" w:color="auto"/>
                    <w:left w:val="none" w:sz="0" w:space="0" w:color="auto"/>
                    <w:bottom w:val="none" w:sz="0" w:space="0" w:color="auto"/>
                    <w:right w:val="none" w:sz="0" w:space="0" w:color="auto"/>
                  </w:divBdr>
                  <w:divsChild>
                    <w:div w:id="188573508">
                      <w:marLeft w:val="0"/>
                      <w:marRight w:val="0"/>
                      <w:marTop w:val="0"/>
                      <w:marBottom w:val="0"/>
                      <w:divBdr>
                        <w:top w:val="none" w:sz="0" w:space="0" w:color="auto"/>
                        <w:left w:val="none" w:sz="0" w:space="0" w:color="auto"/>
                        <w:bottom w:val="none" w:sz="0" w:space="0" w:color="auto"/>
                        <w:right w:val="none" w:sz="0" w:space="0" w:color="auto"/>
                      </w:divBdr>
                      <w:divsChild>
                        <w:div w:id="16998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067016">
      <w:bodyDiv w:val="1"/>
      <w:marLeft w:val="0"/>
      <w:marRight w:val="0"/>
      <w:marTop w:val="0"/>
      <w:marBottom w:val="0"/>
      <w:divBdr>
        <w:top w:val="none" w:sz="0" w:space="0" w:color="auto"/>
        <w:left w:val="none" w:sz="0" w:space="0" w:color="auto"/>
        <w:bottom w:val="none" w:sz="0" w:space="0" w:color="auto"/>
        <w:right w:val="none" w:sz="0" w:space="0" w:color="auto"/>
      </w:divBdr>
      <w:divsChild>
        <w:div w:id="882135988">
          <w:marLeft w:val="0"/>
          <w:marRight w:val="0"/>
          <w:marTop w:val="0"/>
          <w:marBottom w:val="0"/>
          <w:divBdr>
            <w:top w:val="none" w:sz="0" w:space="0" w:color="auto"/>
            <w:left w:val="none" w:sz="0" w:space="0" w:color="auto"/>
            <w:bottom w:val="none" w:sz="0" w:space="0" w:color="auto"/>
            <w:right w:val="none" w:sz="0" w:space="0" w:color="auto"/>
          </w:divBdr>
          <w:divsChild>
            <w:div w:id="1819375442">
              <w:marLeft w:val="0"/>
              <w:marRight w:val="0"/>
              <w:marTop w:val="0"/>
              <w:marBottom w:val="0"/>
              <w:divBdr>
                <w:top w:val="none" w:sz="0" w:space="0" w:color="auto"/>
                <w:left w:val="none" w:sz="0" w:space="0" w:color="auto"/>
                <w:bottom w:val="none" w:sz="0" w:space="0" w:color="auto"/>
                <w:right w:val="none" w:sz="0" w:space="0" w:color="auto"/>
              </w:divBdr>
              <w:divsChild>
                <w:div w:id="1447429493">
                  <w:marLeft w:val="0"/>
                  <w:marRight w:val="0"/>
                  <w:marTop w:val="0"/>
                  <w:marBottom w:val="0"/>
                  <w:divBdr>
                    <w:top w:val="none" w:sz="0" w:space="0" w:color="auto"/>
                    <w:left w:val="none" w:sz="0" w:space="0" w:color="auto"/>
                    <w:bottom w:val="none" w:sz="0" w:space="0" w:color="auto"/>
                    <w:right w:val="none" w:sz="0" w:space="0" w:color="auto"/>
                  </w:divBdr>
                  <w:divsChild>
                    <w:div w:id="308749196">
                      <w:marLeft w:val="0"/>
                      <w:marRight w:val="0"/>
                      <w:marTop w:val="0"/>
                      <w:marBottom w:val="0"/>
                      <w:divBdr>
                        <w:top w:val="none" w:sz="0" w:space="0" w:color="auto"/>
                        <w:left w:val="none" w:sz="0" w:space="0" w:color="auto"/>
                        <w:bottom w:val="none" w:sz="0" w:space="0" w:color="auto"/>
                        <w:right w:val="none" w:sz="0" w:space="0" w:color="auto"/>
                      </w:divBdr>
                      <w:divsChild>
                        <w:div w:id="45510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nrc.gov/reading-rm/doc-collections/insp-manual/changenotices/2001/01-006.html" TargetMode="External"/><Relationship Id="rId18" Type="http://schemas.openxmlformats.org/officeDocument/2006/relationships/hyperlink" Target="http://adamswebsearch2.nrc.gov/idmws/ViewDocByAccession.asp?AccessionNumber=ML050340593" TargetMode="External"/><Relationship Id="rId26" Type="http://schemas.openxmlformats.org/officeDocument/2006/relationships/hyperlink" Target="http://adamswebsearch2.nrc.gov/idmws/ViewDocByAccession.asp?AccessionNumber=ML092300225" TargetMode="External"/><Relationship Id="rId3" Type="http://schemas.openxmlformats.org/officeDocument/2006/relationships/settings" Target="settings.xml"/><Relationship Id="rId21" Type="http://schemas.openxmlformats.org/officeDocument/2006/relationships/hyperlink" Target="http://adamswebsearch2.nrc.gov/idmws/ViewDocByAccession.asp?AccessionNumber=ML052010069" TargetMode="External"/><Relationship Id="rId7" Type="http://schemas.openxmlformats.org/officeDocument/2006/relationships/footer" Target="footer1.xml"/><Relationship Id="rId12" Type="http://schemas.openxmlformats.org/officeDocument/2006/relationships/hyperlink" Target="http://www.nrc.gov/reading-rm/doc-collections/insp-manual/changenotices/2000/00-018.html" TargetMode="External"/><Relationship Id="rId17" Type="http://schemas.openxmlformats.org/officeDocument/2006/relationships/hyperlink" Target="http://www.nrc.gov/reading-rm/doc-collections/insp-manual/changenotices/2004/04-011.html" TargetMode="External"/><Relationship Id="rId25" Type="http://schemas.openxmlformats.org/officeDocument/2006/relationships/hyperlink" Target="http://adamswebsearch2.nrc.gov/idmws/ViewDocByAccession.asp?AccessionNumber=ML092190340" TargetMode="External"/><Relationship Id="rId2" Type="http://schemas.openxmlformats.org/officeDocument/2006/relationships/styles" Target="styles.xml"/><Relationship Id="rId16" Type="http://schemas.openxmlformats.org/officeDocument/2006/relationships/hyperlink" Target="http://www.nrc.gov/reading-rm/doc-collections/insp-manual/changenotices/2003/03-003.html" TargetMode="External"/><Relationship Id="rId20" Type="http://schemas.openxmlformats.org/officeDocument/2006/relationships/hyperlink" Target="http://adamswebsearch2.nrc.gov/idmws/ViewDocByAccession.asp?AccessionNumber=ML052010057"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nrc.gov/reading-rm/doc-collections/insp-manual/changenotices/2000/00-005.html" TargetMode="External"/><Relationship Id="rId24" Type="http://schemas.openxmlformats.org/officeDocument/2006/relationships/hyperlink" Target="http://adamswebsearch2.nrc.gov/idmws/ViewDocByAccession.asp?AccessionNumber=ML091490141"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nrc.gov/reading-rm/doc-collections/insp-manual/changenotices/2002/02-044.html" TargetMode="External"/><Relationship Id="rId23" Type="http://schemas.openxmlformats.org/officeDocument/2006/relationships/hyperlink" Target="http://adamswebsearch2.nrc.gov/idmws/ViewDocByAccession.asp?AccessionNumber=ML080100343" TargetMode="External"/><Relationship Id="rId28" Type="http://schemas.openxmlformats.org/officeDocument/2006/relationships/hyperlink" Target="http://adamswebsearch2.nrc.gov/idmws/ViewDocByAccession.asp?AccessionNumber=ML102590503" TargetMode="External"/><Relationship Id="rId10" Type="http://schemas.openxmlformats.org/officeDocument/2006/relationships/hyperlink" Target="http://www.nrc.gov/reading-rm/doc-collections/insp-manual/changenotices/2000/00-003.html" TargetMode="External"/><Relationship Id="rId19" Type="http://schemas.openxmlformats.org/officeDocument/2006/relationships/hyperlink" Target="http://adamswebsearch2.nrc.gov/idmws/ViewDocByAccession.asp?AccessionNumber=ML05066013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rc.gov/reading-rm/doc-collections/insp-manual/changenotices/1997/97-014.html" TargetMode="External"/><Relationship Id="rId14" Type="http://schemas.openxmlformats.org/officeDocument/2006/relationships/hyperlink" Target="http://www.nrc.gov/reading-rm/doc-collections/insp-manual/changenotices/2002/02-038.html" TargetMode="External"/><Relationship Id="rId22" Type="http://schemas.openxmlformats.org/officeDocument/2006/relationships/hyperlink" Target="http://adamswebsearch2.nrc.gov/idmws/ViewDocByAccession.asp?AccessionNumber=ML072820557" TargetMode="External"/><Relationship Id="rId27" Type="http://schemas.openxmlformats.org/officeDocument/2006/relationships/hyperlink" Target="http://adamswebsearch2.nrc.gov/idmws/ViewDocByAccession.asp?AccessionNumber=ML092960203" TargetMode="Externa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DC958-E1E5-4061-A0F8-E889725B2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1232</Words>
  <Characters>7028</Characters>
  <Application>Microsoft Office Word</Application>
  <DocSecurity>0</DocSecurity>
  <Lines>58</Lines>
  <Paragraphs>16</Paragraphs>
  <ScaleCrop>false</ScaleCrop>
  <Company/>
  <LinksUpToDate>false</LinksUpToDate>
  <CharactersWithSpaces>8244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2012-04-26T16:07:00Z</dcterms:created>
  <dcterms:modified xsi:type="dcterms:W3CDTF">2012-04-26T16:07:00Z</dcterms:modified>
</cp:coreProperties>
</file>