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DE9" w:rsidRPr="005A534A" w:rsidRDefault="00312DE9">
      <w:pPr>
        <w:tabs>
          <w:tab w:val="center" w:pos="4680"/>
        </w:tabs>
        <w:rPr>
          <w:rFonts w:ascii="Arial" w:hAnsi="Arial" w:cs="Arial"/>
          <w:b/>
          <w:bCs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ab/>
      </w:r>
      <w:r w:rsidRPr="005A534A">
        <w:rPr>
          <w:rFonts w:ascii="Arial" w:hAnsi="Arial" w:cs="Arial"/>
          <w:b/>
          <w:bCs/>
          <w:sz w:val="22"/>
          <w:szCs w:val="22"/>
        </w:rPr>
        <w:t>APPENDIX M</w:t>
      </w:r>
    </w:p>
    <w:p w:rsidR="00312DE9" w:rsidRPr="006818E9" w:rsidRDefault="00312DE9">
      <w:pPr>
        <w:rPr>
          <w:rFonts w:ascii="Arial" w:hAnsi="Arial" w:cs="Arial"/>
          <w:b/>
          <w:bCs/>
          <w:sz w:val="22"/>
          <w:szCs w:val="22"/>
        </w:rPr>
      </w:pPr>
    </w:p>
    <w:p w:rsidR="00312DE9" w:rsidRPr="006818E9" w:rsidRDefault="00312D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818E9">
        <w:rPr>
          <w:rFonts w:ascii="Arial" w:hAnsi="Arial" w:cs="Arial"/>
          <w:b/>
          <w:bCs/>
          <w:sz w:val="22"/>
          <w:szCs w:val="22"/>
        </w:rPr>
        <w:t>SIGNIFICANCE DETERMINATION PROCESS</w:t>
      </w:r>
    </w:p>
    <w:p w:rsidR="00312DE9" w:rsidRPr="006818E9" w:rsidRDefault="00312D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6818E9">
        <w:rPr>
          <w:rFonts w:ascii="Arial" w:hAnsi="Arial" w:cs="Arial"/>
          <w:b/>
          <w:bCs/>
          <w:sz w:val="22"/>
          <w:szCs w:val="22"/>
        </w:rPr>
        <w:t>USING QUALITATIVE CRITERIA</w:t>
      </w:r>
    </w:p>
    <w:p w:rsidR="00312DE9" w:rsidRPr="006818E9" w:rsidRDefault="00312DE9">
      <w:pPr>
        <w:rPr>
          <w:rFonts w:ascii="Arial" w:hAnsi="Arial" w:cs="Arial"/>
          <w:sz w:val="22"/>
          <w:szCs w:val="22"/>
        </w:rPr>
      </w:pPr>
    </w:p>
    <w:p w:rsidR="00312DE9" w:rsidRPr="006818E9" w:rsidRDefault="00312DE9" w:rsidP="0035489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b/>
          <w:bCs/>
          <w:sz w:val="22"/>
          <w:szCs w:val="22"/>
        </w:rPr>
        <w:t>1.0</w:t>
      </w:r>
      <w:r w:rsidRPr="006818E9">
        <w:rPr>
          <w:rFonts w:ascii="Arial" w:hAnsi="Arial" w:cs="Arial"/>
          <w:b/>
          <w:bCs/>
          <w:sz w:val="22"/>
          <w:szCs w:val="22"/>
        </w:rPr>
        <w:tab/>
        <w:t>SCOPE</w:t>
      </w:r>
    </w:p>
    <w:p w:rsidR="00312DE9" w:rsidRPr="006818E9" w:rsidRDefault="00312DE9" w:rsidP="0035489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656085" w:rsidRPr="006818E9" w:rsidRDefault="00312DE9" w:rsidP="0035489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 xml:space="preserve">This Appendix provides </w:t>
      </w:r>
      <w:ins w:id="0" w:author="FPB" w:date="2010-05-24T11:32:00Z">
        <w:r w:rsidR="00656085" w:rsidRPr="006818E9">
          <w:rPr>
            <w:rFonts w:ascii="Arial" w:hAnsi="Arial" w:cs="Arial"/>
            <w:sz w:val="22"/>
            <w:szCs w:val="22"/>
          </w:rPr>
          <w:t xml:space="preserve">deterministic </w:t>
        </w:r>
      </w:ins>
      <w:r w:rsidRPr="006818E9">
        <w:rPr>
          <w:rFonts w:ascii="Arial" w:hAnsi="Arial" w:cs="Arial"/>
          <w:sz w:val="22"/>
          <w:szCs w:val="22"/>
        </w:rPr>
        <w:t xml:space="preserve">guidance </w:t>
      </w:r>
      <w:r w:rsidR="00656085" w:rsidRPr="006818E9">
        <w:rPr>
          <w:rFonts w:ascii="Arial" w:hAnsi="Arial" w:cs="Arial"/>
          <w:sz w:val="22"/>
          <w:szCs w:val="22"/>
        </w:rPr>
        <w:t>for assessing the significance of inspection findings</w:t>
      </w:r>
      <w:r w:rsidR="00590B31" w:rsidRPr="006818E9">
        <w:rPr>
          <w:rFonts w:ascii="Arial" w:hAnsi="Arial" w:cs="Arial"/>
          <w:sz w:val="22"/>
          <w:szCs w:val="22"/>
        </w:rPr>
        <w:t>,</w:t>
      </w:r>
      <w:r w:rsidR="00656085" w:rsidRPr="006818E9">
        <w:rPr>
          <w:rFonts w:ascii="Arial" w:hAnsi="Arial" w:cs="Arial"/>
          <w:sz w:val="22"/>
          <w:szCs w:val="22"/>
        </w:rPr>
        <w:t xml:space="preserve"> identified through the </w:t>
      </w:r>
      <w:r w:rsidR="00590B31" w:rsidRPr="006818E9">
        <w:rPr>
          <w:rFonts w:ascii="Arial" w:hAnsi="Arial" w:cs="Arial"/>
          <w:sz w:val="22"/>
          <w:szCs w:val="22"/>
        </w:rPr>
        <w:t xml:space="preserve">cornerstones of </w:t>
      </w:r>
      <w:ins w:id="1" w:author="sjv1" w:date="2012-03-14T11:42:00Z">
        <w:r w:rsidR="00CA538F" w:rsidRPr="006818E9">
          <w:rPr>
            <w:rFonts w:ascii="Arial" w:hAnsi="Arial" w:cs="Arial"/>
            <w:sz w:val="22"/>
            <w:szCs w:val="22"/>
          </w:rPr>
          <w:t>Reactor S</w:t>
        </w:r>
      </w:ins>
      <w:ins w:id="2" w:author="FPB" w:date="2010-08-03T08:34:00Z">
        <w:r w:rsidR="00590B31" w:rsidRPr="006818E9">
          <w:rPr>
            <w:rFonts w:ascii="Arial" w:hAnsi="Arial" w:cs="Arial"/>
            <w:sz w:val="22"/>
            <w:szCs w:val="22"/>
          </w:rPr>
          <w:t xml:space="preserve">afety </w:t>
        </w:r>
      </w:ins>
      <w:ins w:id="3" w:author="sjv1" w:date="2012-03-14T11:42:00Z">
        <w:r w:rsidR="00CA538F" w:rsidRPr="006818E9">
          <w:rPr>
            <w:rFonts w:ascii="Arial" w:hAnsi="Arial" w:cs="Arial"/>
            <w:sz w:val="22"/>
            <w:szCs w:val="22"/>
          </w:rPr>
          <w:t xml:space="preserve">and Radiation Safety </w:t>
        </w:r>
      </w:ins>
      <w:ins w:id="4" w:author="FPB" w:date="2010-08-03T08:34:00Z">
        <w:r w:rsidR="00590B31" w:rsidRPr="006818E9">
          <w:rPr>
            <w:rFonts w:ascii="Arial" w:hAnsi="Arial" w:cs="Arial"/>
            <w:sz w:val="22"/>
            <w:szCs w:val="22"/>
          </w:rPr>
          <w:t xml:space="preserve">in the </w:t>
        </w:r>
      </w:ins>
      <w:ins w:id="5" w:author="FPB" w:date="2010-05-24T11:56:00Z">
        <w:r w:rsidR="00656085" w:rsidRPr="006818E9">
          <w:rPr>
            <w:rFonts w:ascii="Arial" w:hAnsi="Arial" w:cs="Arial"/>
            <w:sz w:val="22"/>
            <w:szCs w:val="22"/>
          </w:rPr>
          <w:t xml:space="preserve">Reactor Oversight Program (ROP), </w:t>
        </w:r>
      </w:ins>
      <w:r w:rsidRPr="006818E9">
        <w:rPr>
          <w:rFonts w:ascii="Arial" w:hAnsi="Arial" w:cs="Arial"/>
          <w:sz w:val="22"/>
          <w:szCs w:val="22"/>
        </w:rPr>
        <w:t xml:space="preserve">when the probabilistic risk assessment (PRA) methods and tools, including </w:t>
      </w:r>
      <w:ins w:id="6" w:author="FPB" w:date="2010-05-24T11:34:00Z">
        <w:r w:rsidR="00656085" w:rsidRPr="006818E9">
          <w:rPr>
            <w:rFonts w:ascii="Arial" w:hAnsi="Arial" w:cs="Arial"/>
            <w:sz w:val="22"/>
            <w:szCs w:val="22"/>
          </w:rPr>
          <w:t xml:space="preserve">the </w:t>
        </w:r>
      </w:ins>
      <w:ins w:id="7" w:author="FPB" w:date="2010-05-24T11:35:00Z">
        <w:r w:rsidR="00656085" w:rsidRPr="006818E9">
          <w:rPr>
            <w:rFonts w:ascii="Arial" w:hAnsi="Arial" w:cs="Arial"/>
            <w:sz w:val="22"/>
            <w:szCs w:val="22"/>
          </w:rPr>
          <w:t xml:space="preserve">existing </w:t>
        </w:r>
      </w:ins>
      <w:r w:rsidRPr="006818E9">
        <w:rPr>
          <w:rFonts w:ascii="Arial" w:hAnsi="Arial" w:cs="Arial"/>
          <w:sz w:val="22"/>
          <w:szCs w:val="22"/>
        </w:rPr>
        <w:t xml:space="preserve">significance determination process (SDP) </w:t>
      </w:r>
      <w:ins w:id="8" w:author="sjv1" w:date="2012-01-24T13:55:00Z">
        <w:r w:rsidR="00061398" w:rsidRPr="006818E9">
          <w:rPr>
            <w:rFonts w:ascii="Arial" w:hAnsi="Arial" w:cs="Arial"/>
            <w:sz w:val="22"/>
            <w:szCs w:val="22"/>
          </w:rPr>
          <w:t>appendices</w:t>
        </w:r>
      </w:ins>
      <w:ins w:id="9" w:author="FPB" w:date="2010-05-24T12:03:00Z">
        <w:r w:rsidR="00656085" w:rsidRPr="006818E9">
          <w:rPr>
            <w:rFonts w:ascii="Arial" w:hAnsi="Arial" w:cs="Arial"/>
            <w:sz w:val="22"/>
            <w:szCs w:val="22"/>
          </w:rPr>
          <w:t>,</w:t>
        </w:r>
      </w:ins>
      <w:ins w:id="10" w:author="FPB" w:date="2010-05-24T11:34:00Z">
        <w:r w:rsidR="00656085" w:rsidRPr="006818E9">
          <w:rPr>
            <w:rFonts w:ascii="Arial" w:hAnsi="Arial" w:cs="Arial"/>
            <w:sz w:val="22"/>
            <w:szCs w:val="22"/>
          </w:rPr>
          <w:t xml:space="preserve"> </w:t>
        </w:r>
      </w:ins>
      <w:r w:rsidRPr="006818E9">
        <w:rPr>
          <w:rFonts w:ascii="Arial" w:hAnsi="Arial" w:cs="Arial"/>
          <w:sz w:val="22"/>
          <w:szCs w:val="22"/>
        </w:rPr>
        <w:t xml:space="preserve"> </w:t>
      </w:r>
      <w:ins w:id="11" w:author="FPB" w:date="2010-05-24T12:02:00Z">
        <w:r w:rsidR="00656085" w:rsidRPr="006818E9">
          <w:rPr>
            <w:rFonts w:ascii="Arial" w:hAnsi="Arial" w:cs="Arial"/>
            <w:sz w:val="22"/>
            <w:szCs w:val="22"/>
          </w:rPr>
          <w:t>can</w:t>
        </w:r>
      </w:ins>
      <w:r w:rsidRPr="006818E9">
        <w:rPr>
          <w:rFonts w:ascii="Arial" w:hAnsi="Arial" w:cs="Arial"/>
          <w:sz w:val="22"/>
          <w:szCs w:val="22"/>
        </w:rPr>
        <w:t>not adequate</w:t>
      </w:r>
      <w:ins w:id="12" w:author="FPB" w:date="2010-05-24T11:37:00Z">
        <w:r w:rsidR="00656085" w:rsidRPr="006818E9">
          <w:rPr>
            <w:rFonts w:ascii="Arial" w:hAnsi="Arial" w:cs="Arial"/>
            <w:sz w:val="22"/>
            <w:szCs w:val="22"/>
          </w:rPr>
          <w:t>ly</w:t>
        </w:r>
      </w:ins>
      <w:r w:rsidRPr="006818E9">
        <w:rPr>
          <w:rFonts w:ascii="Arial" w:hAnsi="Arial" w:cs="Arial"/>
          <w:sz w:val="22"/>
          <w:szCs w:val="22"/>
        </w:rPr>
        <w:t xml:space="preserve"> </w:t>
      </w:r>
      <w:ins w:id="13" w:author="FPB" w:date="2010-06-09T13:02:00Z">
        <w:r w:rsidR="00261318" w:rsidRPr="006818E9">
          <w:rPr>
            <w:rFonts w:ascii="Arial" w:hAnsi="Arial" w:cs="Arial"/>
            <w:sz w:val="22"/>
            <w:szCs w:val="22"/>
          </w:rPr>
          <w:t>address the finding’s complexity</w:t>
        </w:r>
      </w:ins>
      <w:ins w:id="14" w:author="FPB" w:date="2010-06-09T13:04:00Z">
        <w:r w:rsidR="00261318" w:rsidRPr="006818E9">
          <w:rPr>
            <w:rFonts w:ascii="Arial" w:hAnsi="Arial" w:cs="Arial"/>
            <w:sz w:val="22"/>
            <w:szCs w:val="22"/>
          </w:rPr>
          <w:t xml:space="preserve"> or</w:t>
        </w:r>
      </w:ins>
      <w:ins w:id="15" w:author="FPB" w:date="2010-06-09T13:02:00Z">
        <w:r w:rsidR="00261318" w:rsidRPr="006818E9">
          <w:rPr>
            <w:rFonts w:ascii="Arial" w:hAnsi="Arial" w:cs="Arial"/>
            <w:sz w:val="22"/>
            <w:szCs w:val="22"/>
          </w:rPr>
          <w:t xml:space="preserve"> </w:t>
        </w:r>
      </w:ins>
      <w:r w:rsidRPr="006818E9">
        <w:rPr>
          <w:rFonts w:ascii="Arial" w:hAnsi="Arial" w:cs="Arial"/>
          <w:sz w:val="22"/>
          <w:szCs w:val="22"/>
        </w:rPr>
        <w:t>provide</w:t>
      </w:r>
      <w:ins w:id="16" w:author="FPB" w:date="2010-06-09T13:02:00Z">
        <w:r w:rsidR="00261318" w:rsidRPr="006818E9">
          <w:rPr>
            <w:rFonts w:ascii="Arial" w:hAnsi="Arial" w:cs="Arial"/>
            <w:sz w:val="22"/>
            <w:szCs w:val="22"/>
          </w:rPr>
          <w:t xml:space="preserve"> a</w:t>
        </w:r>
      </w:ins>
      <w:r w:rsidRPr="006818E9">
        <w:rPr>
          <w:rFonts w:ascii="Arial" w:hAnsi="Arial" w:cs="Arial"/>
          <w:sz w:val="22"/>
          <w:szCs w:val="22"/>
        </w:rPr>
        <w:t xml:space="preserve"> reasonable estimate of the significance </w:t>
      </w:r>
      <w:ins w:id="17" w:author="FPB" w:date="2010-06-09T13:03:00Z">
        <w:r w:rsidR="00261318" w:rsidRPr="006818E9">
          <w:rPr>
            <w:rFonts w:ascii="Arial" w:hAnsi="Arial" w:cs="Arial"/>
            <w:sz w:val="22"/>
            <w:szCs w:val="22"/>
          </w:rPr>
          <w:t xml:space="preserve">due to modeling and other uncertainties </w:t>
        </w:r>
      </w:ins>
      <w:r w:rsidRPr="006818E9">
        <w:rPr>
          <w:rFonts w:ascii="Arial" w:hAnsi="Arial" w:cs="Arial"/>
          <w:sz w:val="22"/>
          <w:szCs w:val="22"/>
        </w:rPr>
        <w:t>within the established SDP timeliness goal of 90 days or less.</w:t>
      </w:r>
      <w:ins w:id="18" w:author="sjv1" w:date="2012-01-24T13:04:00Z">
        <w:r w:rsidR="00EA0B04" w:rsidRPr="006818E9">
          <w:rPr>
            <w:rFonts w:ascii="Arial" w:hAnsi="Arial" w:cs="Arial"/>
            <w:sz w:val="22"/>
            <w:szCs w:val="22"/>
          </w:rPr>
          <w:t xml:space="preserve">  </w:t>
        </w:r>
        <w:r w:rsidR="00EA0B04" w:rsidRPr="006818E9">
          <w:rPr>
            <w:rFonts w:ascii="Arial" w:hAnsi="Arial" w:cs="Arial"/>
            <w:color w:val="984806"/>
            <w:sz w:val="22"/>
            <w:szCs w:val="22"/>
          </w:rPr>
          <w:t>Appendix M</w:t>
        </w:r>
      </w:ins>
      <w:ins w:id="19" w:author="sjv1" w:date="2012-01-24T13:06:00Z">
        <w:r w:rsidR="00EA0B04" w:rsidRPr="006818E9">
          <w:rPr>
            <w:rFonts w:ascii="Arial" w:hAnsi="Arial" w:cs="Arial"/>
            <w:color w:val="984806"/>
            <w:sz w:val="22"/>
            <w:szCs w:val="22"/>
          </w:rPr>
          <w:t xml:space="preserve"> should not be used</w:t>
        </w:r>
      </w:ins>
      <w:ins w:id="20" w:author="sjv1" w:date="2012-01-24T13:07:00Z">
        <w:r w:rsidR="002F3A40" w:rsidRPr="006818E9">
          <w:rPr>
            <w:rFonts w:ascii="Arial" w:hAnsi="Arial" w:cs="Arial"/>
            <w:color w:val="984806"/>
            <w:sz w:val="22"/>
            <w:szCs w:val="22"/>
          </w:rPr>
          <w:t xml:space="preserve"> by</w:t>
        </w:r>
      </w:ins>
      <w:ins w:id="21" w:author="sjv1" w:date="2012-01-24T13:04:00Z">
        <w:r w:rsidR="00EA0B04" w:rsidRPr="006818E9">
          <w:rPr>
            <w:rFonts w:ascii="Arial" w:hAnsi="Arial" w:cs="Arial"/>
            <w:color w:val="984806"/>
            <w:sz w:val="22"/>
            <w:szCs w:val="22"/>
          </w:rPr>
          <w:t xml:space="preserve"> decision makers </w:t>
        </w:r>
      </w:ins>
      <w:ins w:id="22" w:author="sjv1" w:date="2012-02-02T13:16:00Z">
        <w:r w:rsidR="00A33DB8" w:rsidRPr="006818E9">
          <w:rPr>
            <w:rFonts w:ascii="Arial" w:hAnsi="Arial" w:cs="Arial"/>
            <w:color w:val="984806"/>
            <w:sz w:val="22"/>
            <w:szCs w:val="22"/>
          </w:rPr>
          <w:t>when the</w:t>
        </w:r>
      </w:ins>
      <w:ins w:id="23" w:author="sjv1" w:date="2012-01-24T13:10:00Z">
        <w:r w:rsidR="002F3A40" w:rsidRPr="006818E9">
          <w:rPr>
            <w:rFonts w:ascii="Arial" w:hAnsi="Arial" w:cs="Arial"/>
            <w:color w:val="984806"/>
            <w:sz w:val="22"/>
            <w:szCs w:val="22"/>
          </w:rPr>
          <w:t xml:space="preserve"> </w:t>
        </w:r>
      </w:ins>
      <w:ins w:id="24" w:author="sjv1" w:date="2012-01-24T13:04:00Z">
        <w:r w:rsidR="00EA0B04" w:rsidRPr="006818E9">
          <w:rPr>
            <w:rFonts w:ascii="Arial" w:hAnsi="Arial" w:cs="Arial"/>
            <w:color w:val="984806"/>
            <w:sz w:val="22"/>
            <w:szCs w:val="22"/>
          </w:rPr>
          <w:t xml:space="preserve">results of </w:t>
        </w:r>
      </w:ins>
      <w:ins w:id="25" w:author="sjv1" w:date="2012-02-02T13:16:00Z">
        <w:r w:rsidR="00A33DB8" w:rsidRPr="006818E9">
          <w:rPr>
            <w:rFonts w:ascii="Arial" w:hAnsi="Arial" w:cs="Arial"/>
            <w:color w:val="984806"/>
            <w:sz w:val="22"/>
            <w:szCs w:val="22"/>
          </w:rPr>
          <w:t>another</w:t>
        </w:r>
      </w:ins>
      <w:ins w:id="26" w:author="sjv1" w:date="2012-01-24T13:04:00Z">
        <w:r w:rsidR="00EA0B04" w:rsidRPr="006818E9">
          <w:rPr>
            <w:rFonts w:ascii="Arial" w:hAnsi="Arial" w:cs="Arial"/>
            <w:color w:val="984806"/>
            <w:sz w:val="22"/>
            <w:szCs w:val="22"/>
          </w:rPr>
          <w:t xml:space="preserve"> SDP </w:t>
        </w:r>
      </w:ins>
      <w:ins w:id="27" w:author="sjv1" w:date="2012-01-24T13:11:00Z">
        <w:r w:rsidR="002F3A40" w:rsidRPr="006818E9">
          <w:rPr>
            <w:rFonts w:ascii="Arial" w:hAnsi="Arial" w:cs="Arial"/>
            <w:color w:val="984806"/>
            <w:sz w:val="22"/>
            <w:szCs w:val="22"/>
          </w:rPr>
          <w:t xml:space="preserve">appendix </w:t>
        </w:r>
      </w:ins>
      <w:ins w:id="28" w:author="sjv1" w:date="2012-01-24T13:04:00Z">
        <w:r w:rsidR="002F3A40" w:rsidRPr="006818E9">
          <w:rPr>
            <w:rFonts w:ascii="Arial" w:hAnsi="Arial" w:cs="Arial"/>
            <w:color w:val="984806"/>
            <w:sz w:val="22"/>
            <w:szCs w:val="22"/>
          </w:rPr>
          <w:t>do not appear to be appropriate</w:t>
        </w:r>
        <w:r w:rsidR="00EA0B04" w:rsidRPr="006818E9">
          <w:rPr>
            <w:rFonts w:ascii="Arial" w:hAnsi="Arial" w:cs="Arial"/>
            <w:color w:val="984806"/>
            <w:sz w:val="22"/>
            <w:szCs w:val="22"/>
          </w:rPr>
          <w:t xml:space="preserve"> (i.e., the significance is</w:t>
        </w:r>
        <w:r w:rsidR="00061398" w:rsidRPr="006818E9">
          <w:rPr>
            <w:rFonts w:ascii="Arial" w:hAnsi="Arial" w:cs="Arial"/>
            <w:color w:val="984806"/>
            <w:sz w:val="22"/>
            <w:szCs w:val="22"/>
          </w:rPr>
          <w:t xml:space="preserve"> too high or too low).  </w:t>
        </w:r>
      </w:ins>
      <w:ins w:id="29" w:author="sjv1" w:date="2012-02-02T13:17:00Z">
        <w:r w:rsidR="00A33DB8" w:rsidRPr="006818E9">
          <w:rPr>
            <w:rFonts w:ascii="Arial" w:hAnsi="Arial" w:cs="Arial"/>
            <w:color w:val="984806"/>
            <w:sz w:val="22"/>
            <w:szCs w:val="22"/>
          </w:rPr>
          <w:t xml:space="preserve">In these cases, </w:t>
        </w:r>
      </w:ins>
      <w:ins w:id="30" w:author="sjv1" w:date="2012-02-02T13:18:00Z">
        <w:r w:rsidR="00A33DB8" w:rsidRPr="006818E9">
          <w:rPr>
            <w:rFonts w:ascii="Arial" w:hAnsi="Arial" w:cs="Arial"/>
            <w:color w:val="984806"/>
            <w:sz w:val="22"/>
            <w:szCs w:val="22"/>
          </w:rPr>
          <w:t xml:space="preserve">the </w:t>
        </w:r>
      </w:ins>
      <w:ins w:id="31" w:author="sjv1" w:date="2012-03-14T12:30:00Z">
        <w:r w:rsidR="00B71338" w:rsidRPr="006818E9">
          <w:rPr>
            <w:rFonts w:ascii="Arial" w:hAnsi="Arial" w:cs="Arial"/>
            <w:color w:val="984806"/>
            <w:sz w:val="22"/>
            <w:szCs w:val="22"/>
          </w:rPr>
          <w:t xml:space="preserve">appropriate </w:t>
        </w:r>
      </w:ins>
      <w:ins w:id="32" w:author="sjv1" w:date="2012-02-02T13:18:00Z">
        <w:r w:rsidR="00A33DB8" w:rsidRPr="006818E9">
          <w:rPr>
            <w:rFonts w:ascii="Arial" w:hAnsi="Arial" w:cs="Arial"/>
            <w:color w:val="984806"/>
            <w:sz w:val="22"/>
            <w:szCs w:val="22"/>
          </w:rPr>
          <w:t xml:space="preserve">SDP </w:t>
        </w:r>
      </w:ins>
      <w:ins w:id="33" w:author="sjv1" w:date="2012-03-14T12:31:00Z">
        <w:r w:rsidR="00B71338" w:rsidRPr="006818E9">
          <w:rPr>
            <w:rFonts w:ascii="Arial" w:hAnsi="Arial" w:cs="Arial"/>
            <w:color w:val="984806"/>
            <w:sz w:val="22"/>
            <w:szCs w:val="22"/>
          </w:rPr>
          <w:t>should</w:t>
        </w:r>
      </w:ins>
      <w:ins w:id="34" w:author="sjv1" w:date="2012-02-02T13:18:00Z">
        <w:r w:rsidR="00A33DB8" w:rsidRPr="006818E9">
          <w:rPr>
            <w:rFonts w:ascii="Arial" w:hAnsi="Arial" w:cs="Arial"/>
            <w:color w:val="984806"/>
            <w:sz w:val="22"/>
            <w:szCs w:val="22"/>
          </w:rPr>
          <w:t xml:space="preserve"> be </w:t>
        </w:r>
      </w:ins>
      <w:ins w:id="35" w:author="sjv1" w:date="2012-03-14T12:30:00Z">
        <w:r w:rsidR="00B71338" w:rsidRPr="006818E9">
          <w:rPr>
            <w:rFonts w:ascii="Arial" w:hAnsi="Arial" w:cs="Arial"/>
            <w:color w:val="984806"/>
            <w:sz w:val="22"/>
            <w:szCs w:val="22"/>
          </w:rPr>
          <w:t>used</w:t>
        </w:r>
      </w:ins>
      <w:ins w:id="36" w:author="sjv1" w:date="2012-02-02T13:18:00Z">
        <w:r w:rsidR="00A33DB8" w:rsidRPr="006818E9">
          <w:rPr>
            <w:rFonts w:ascii="Arial" w:hAnsi="Arial" w:cs="Arial"/>
            <w:color w:val="984806"/>
            <w:sz w:val="22"/>
            <w:szCs w:val="22"/>
          </w:rPr>
          <w:t xml:space="preserve"> and</w:t>
        </w:r>
      </w:ins>
      <w:ins w:id="37" w:author="sjv1" w:date="2012-01-24T13:04:00Z">
        <w:r w:rsidR="00EA0B04" w:rsidRPr="006818E9">
          <w:rPr>
            <w:rFonts w:ascii="Arial" w:hAnsi="Arial" w:cs="Arial"/>
            <w:color w:val="984806"/>
            <w:sz w:val="22"/>
            <w:szCs w:val="22"/>
          </w:rPr>
          <w:t xml:space="preserve"> a deviation from the Reactor Oversight Process (ROP) Action Matrix should be pursued in accordance with Inspection Manual Chapter 0305, “Operating Reactor Assessment Program.”</w:t>
        </w:r>
      </w:ins>
    </w:p>
    <w:p w:rsidR="00312DE9" w:rsidRPr="006818E9" w:rsidRDefault="00312DE9" w:rsidP="0035489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312DE9" w:rsidRPr="006818E9" w:rsidRDefault="00312DE9" w:rsidP="0035489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312DE9" w:rsidRPr="006818E9" w:rsidRDefault="00312DE9" w:rsidP="0035489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b/>
          <w:bCs/>
          <w:sz w:val="22"/>
          <w:szCs w:val="22"/>
        </w:rPr>
        <w:t>2.0</w:t>
      </w:r>
      <w:r w:rsidRPr="006818E9">
        <w:rPr>
          <w:rFonts w:ascii="Arial" w:hAnsi="Arial" w:cs="Arial"/>
          <w:b/>
          <w:bCs/>
          <w:sz w:val="22"/>
          <w:szCs w:val="22"/>
        </w:rPr>
        <w:tab/>
        <w:t>BASIS</w:t>
      </w:r>
    </w:p>
    <w:p w:rsidR="00312DE9" w:rsidRPr="006818E9" w:rsidRDefault="00312DE9" w:rsidP="0035489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267177" w:rsidRPr="006818E9" w:rsidRDefault="00B71338" w:rsidP="00267177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jc w:val="both"/>
        <w:rPr>
          <w:rFonts w:ascii="Arial" w:hAnsi="Arial" w:cs="Arial"/>
          <w:b/>
          <w:bCs/>
          <w:sz w:val="22"/>
          <w:szCs w:val="22"/>
        </w:rPr>
      </w:pPr>
      <w:ins w:id="38" w:author="sjv1" w:date="2012-03-14T12:35:00Z">
        <w:r w:rsidRPr="006818E9">
          <w:rPr>
            <w:rFonts w:ascii="Arial" w:hAnsi="Arial" w:cs="Arial"/>
            <w:sz w:val="22"/>
            <w:szCs w:val="22"/>
          </w:rPr>
          <w:t>Oc</w:t>
        </w:r>
      </w:ins>
      <w:ins w:id="39" w:author="sjv1" w:date="2012-03-14T12:37:00Z">
        <w:r w:rsidRPr="006818E9">
          <w:rPr>
            <w:rFonts w:ascii="Arial" w:hAnsi="Arial" w:cs="Arial"/>
            <w:sz w:val="22"/>
            <w:szCs w:val="22"/>
          </w:rPr>
          <w:t>c</w:t>
        </w:r>
      </w:ins>
      <w:ins w:id="40" w:author="sjv1" w:date="2012-03-14T12:35:00Z">
        <w:r w:rsidRPr="006818E9">
          <w:rPr>
            <w:rFonts w:ascii="Arial" w:hAnsi="Arial" w:cs="Arial"/>
            <w:sz w:val="22"/>
            <w:szCs w:val="22"/>
          </w:rPr>
          <w:t>asionally</w:t>
        </w:r>
      </w:ins>
      <w:ins w:id="41" w:author="sjv1" w:date="2012-01-24T14:13:00Z">
        <w:r w:rsidR="00DB4D46" w:rsidRPr="006818E9">
          <w:rPr>
            <w:rFonts w:ascii="Arial" w:hAnsi="Arial" w:cs="Arial"/>
            <w:sz w:val="22"/>
            <w:szCs w:val="22"/>
          </w:rPr>
          <w:t xml:space="preserve"> an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 inspection finding </w:t>
      </w:r>
      <w:ins w:id="42" w:author="sjv1" w:date="2012-01-24T14:13:00Z">
        <w:r w:rsidR="00DB4D46" w:rsidRPr="006818E9">
          <w:rPr>
            <w:rFonts w:ascii="Arial" w:hAnsi="Arial" w:cs="Arial"/>
            <w:sz w:val="22"/>
            <w:szCs w:val="22"/>
          </w:rPr>
          <w:t xml:space="preserve">can 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challenge the staff in making </w:t>
      </w:r>
      <w:ins w:id="43" w:author="sjv1" w:date="2012-01-24T14:13:00Z">
        <w:r w:rsidR="00DB4D46" w:rsidRPr="006818E9">
          <w:rPr>
            <w:rFonts w:ascii="Arial" w:hAnsi="Arial" w:cs="Arial"/>
            <w:sz w:val="22"/>
            <w:szCs w:val="22"/>
          </w:rPr>
          <w:t xml:space="preserve">a 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timely </w:t>
      </w:r>
      <w:ins w:id="44" w:author="sjv1" w:date="2012-01-24T14:12:00Z">
        <w:r w:rsidR="00DB4D46" w:rsidRPr="006818E9">
          <w:rPr>
            <w:rFonts w:ascii="Arial" w:hAnsi="Arial" w:cs="Arial"/>
            <w:sz w:val="22"/>
            <w:szCs w:val="22"/>
          </w:rPr>
          <w:t xml:space="preserve">risk 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assessment. </w:t>
      </w:r>
      <w:ins w:id="45" w:author="sjv1" w:date="2012-01-24T14:07:00Z">
        <w:r w:rsidR="00DB4D46" w:rsidRPr="006818E9">
          <w:rPr>
            <w:rFonts w:ascii="Arial" w:hAnsi="Arial" w:cs="Arial"/>
            <w:sz w:val="22"/>
            <w:szCs w:val="22"/>
          </w:rPr>
          <w:t>Sometimes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 </w:t>
      </w:r>
      <w:ins w:id="46" w:author="FPB" w:date="2010-05-24T13:28:00Z">
        <w:r w:rsidR="003D142D" w:rsidRPr="006818E9">
          <w:rPr>
            <w:rFonts w:ascii="Arial" w:hAnsi="Arial" w:cs="Arial"/>
            <w:sz w:val="22"/>
            <w:szCs w:val="22"/>
          </w:rPr>
          <w:t xml:space="preserve">an appropriate </w:t>
        </w:r>
      </w:ins>
      <w:ins w:id="47" w:author="FPB" w:date="2010-05-24T12:58:00Z">
        <w:r w:rsidR="00964565" w:rsidRPr="006818E9">
          <w:rPr>
            <w:rFonts w:ascii="Arial" w:hAnsi="Arial" w:cs="Arial"/>
            <w:sz w:val="22"/>
            <w:szCs w:val="22"/>
          </w:rPr>
          <w:t xml:space="preserve">SDP </w:t>
        </w:r>
      </w:ins>
      <w:ins w:id="48" w:author="sjv1" w:date="2012-01-24T14:03:00Z">
        <w:r w:rsidR="00061398" w:rsidRPr="006818E9">
          <w:rPr>
            <w:rFonts w:ascii="Arial" w:hAnsi="Arial" w:cs="Arial"/>
            <w:sz w:val="22"/>
            <w:szCs w:val="22"/>
          </w:rPr>
          <w:t xml:space="preserve">tool </w:t>
        </w:r>
      </w:ins>
      <w:ins w:id="49" w:author="FPB" w:date="2010-05-24T13:28:00Z">
        <w:r w:rsidR="003D142D" w:rsidRPr="006818E9">
          <w:rPr>
            <w:rFonts w:ascii="Arial" w:hAnsi="Arial" w:cs="Arial"/>
            <w:sz w:val="22"/>
            <w:szCs w:val="22"/>
          </w:rPr>
          <w:t xml:space="preserve">does not </w:t>
        </w:r>
      </w:ins>
      <w:ins w:id="50" w:author="FPB" w:date="2010-05-24T12:58:00Z">
        <w:r w:rsidR="00964565" w:rsidRPr="006818E9">
          <w:rPr>
            <w:rFonts w:ascii="Arial" w:hAnsi="Arial" w:cs="Arial"/>
            <w:sz w:val="22"/>
            <w:szCs w:val="22"/>
          </w:rPr>
          <w:t>exist</w:t>
        </w:r>
      </w:ins>
      <w:ins w:id="51" w:author="sjv1" w:date="2012-01-24T14:10:00Z">
        <w:r w:rsidR="00DB4D46" w:rsidRPr="006818E9">
          <w:rPr>
            <w:rFonts w:ascii="Arial" w:hAnsi="Arial" w:cs="Arial"/>
            <w:sz w:val="22"/>
            <w:szCs w:val="22"/>
          </w:rPr>
          <w:t xml:space="preserve"> to determine the risk impact of a finding</w:t>
        </w:r>
      </w:ins>
      <w:ins w:id="52" w:author="FPB" w:date="2010-07-22T08:44:00Z">
        <w:r w:rsidR="00BC69DF" w:rsidRPr="006818E9">
          <w:rPr>
            <w:rFonts w:ascii="Arial" w:hAnsi="Arial" w:cs="Arial"/>
            <w:sz w:val="22"/>
            <w:szCs w:val="22"/>
          </w:rPr>
          <w:t>,</w:t>
        </w:r>
      </w:ins>
      <w:ins w:id="53" w:author="sjv1" w:date="2012-01-24T14:07:00Z">
        <w:r w:rsidR="00DB4D46" w:rsidRPr="006818E9">
          <w:rPr>
            <w:rFonts w:ascii="Arial" w:hAnsi="Arial" w:cs="Arial"/>
            <w:sz w:val="22"/>
            <w:szCs w:val="22"/>
          </w:rPr>
          <w:t xml:space="preserve"> in which case 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the safety significance of </w:t>
      </w:r>
      <w:ins w:id="54" w:author="sjv1" w:date="2012-01-24T14:08:00Z">
        <w:r w:rsidR="00DB4D46" w:rsidRPr="006818E9">
          <w:rPr>
            <w:rFonts w:ascii="Arial" w:hAnsi="Arial" w:cs="Arial"/>
            <w:sz w:val="22"/>
            <w:szCs w:val="22"/>
          </w:rPr>
          <w:t xml:space="preserve">a 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finding </w:t>
      </w:r>
      <w:ins w:id="55" w:author="sjv1" w:date="2012-01-24T14:08:00Z">
        <w:r w:rsidR="00DB4D46" w:rsidRPr="006818E9">
          <w:rPr>
            <w:rFonts w:ascii="Arial" w:hAnsi="Arial" w:cs="Arial"/>
            <w:sz w:val="22"/>
            <w:szCs w:val="22"/>
          </w:rPr>
          <w:t xml:space="preserve">is </w:t>
        </w:r>
      </w:ins>
      <w:r w:rsidR="00312DE9" w:rsidRPr="006818E9">
        <w:rPr>
          <w:rFonts w:ascii="Arial" w:hAnsi="Arial" w:cs="Arial"/>
          <w:sz w:val="22"/>
          <w:szCs w:val="22"/>
        </w:rPr>
        <w:t>ultimately determined using qualita</w:t>
      </w:r>
      <w:r w:rsidR="001A6A3C" w:rsidRPr="006818E9">
        <w:rPr>
          <w:rFonts w:ascii="Arial" w:hAnsi="Arial" w:cs="Arial"/>
          <w:sz w:val="22"/>
          <w:szCs w:val="22"/>
        </w:rPr>
        <w:t>tive engineering judg</w:t>
      </w:r>
      <w:r w:rsidR="00312DE9" w:rsidRPr="006818E9">
        <w:rPr>
          <w:rFonts w:ascii="Arial" w:hAnsi="Arial" w:cs="Arial"/>
          <w:sz w:val="22"/>
          <w:szCs w:val="22"/>
        </w:rPr>
        <w:t>ment and regulatory oversight experience, which is acceptab</w:t>
      </w:r>
      <w:r w:rsidR="00964565" w:rsidRPr="006818E9">
        <w:rPr>
          <w:rFonts w:ascii="Arial" w:hAnsi="Arial" w:cs="Arial"/>
          <w:sz w:val="22"/>
          <w:szCs w:val="22"/>
        </w:rPr>
        <w:t xml:space="preserve">le in a risk-informed process. </w:t>
      </w:r>
      <w:r w:rsidR="00312DE9" w:rsidRPr="006818E9">
        <w:rPr>
          <w:rFonts w:ascii="Arial" w:hAnsi="Arial" w:cs="Arial"/>
          <w:sz w:val="22"/>
          <w:szCs w:val="22"/>
        </w:rPr>
        <w:t xml:space="preserve">In other cases, the significance evaluation of </w:t>
      </w:r>
      <w:ins w:id="56" w:author="sjv1" w:date="2012-01-24T14:15:00Z">
        <w:r w:rsidR="00DB4D46" w:rsidRPr="006818E9">
          <w:rPr>
            <w:rFonts w:ascii="Arial" w:hAnsi="Arial" w:cs="Arial"/>
            <w:sz w:val="22"/>
            <w:szCs w:val="22"/>
          </w:rPr>
          <w:t>a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 finding attempt</w:t>
      </w:r>
      <w:ins w:id="57" w:author="sjv1" w:date="2012-01-24T14:15:00Z">
        <w:r w:rsidR="00DB4D46" w:rsidRPr="006818E9">
          <w:rPr>
            <w:rFonts w:ascii="Arial" w:hAnsi="Arial" w:cs="Arial"/>
            <w:sz w:val="22"/>
            <w:szCs w:val="22"/>
          </w:rPr>
          <w:t>s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 to determine </w:t>
      </w:r>
      <w:ins w:id="58" w:author="sjv1" w:date="2012-01-24T14:16:00Z">
        <w:r w:rsidR="00DB4D46" w:rsidRPr="006818E9">
          <w:rPr>
            <w:rFonts w:ascii="Arial" w:hAnsi="Arial" w:cs="Arial"/>
            <w:sz w:val="22"/>
            <w:szCs w:val="22"/>
          </w:rPr>
          <w:t xml:space="preserve">the risk 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significance using PRA tools that </w:t>
      </w:r>
      <w:ins w:id="59" w:author="sjv1" w:date="2012-01-24T14:16:00Z">
        <w:r w:rsidR="00DB4D46" w:rsidRPr="006818E9">
          <w:rPr>
            <w:rFonts w:ascii="Arial" w:hAnsi="Arial" w:cs="Arial"/>
            <w:sz w:val="22"/>
            <w:szCs w:val="22"/>
          </w:rPr>
          <w:t>are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 not well suited for </w:t>
      </w:r>
      <w:r w:rsidR="00964565" w:rsidRPr="006818E9">
        <w:rPr>
          <w:rFonts w:ascii="Arial" w:hAnsi="Arial" w:cs="Arial"/>
          <w:sz w:val="22"/>
          <w:szCs w:val="22"/>
        </w:rPr>
        <w:t>the specific application</w:t>
      </w:r>
      <w:ins w:id="60" w:author="FPB" w:date="2010-05-24T12:59:00Z">
        <w:r w:rsidR="00964565" w:rsidRPr="006818E9">
          <w:rPr>
            <w:rFonts w:ascii="Arial" w:hAnsi="Arial" w:cs="Arial"/>
            <w:sz w:val="22"/>
            <w:szCs w:val="22"/>
          </w:rPr>
          <w:t xml:space="preserve"> </w:t>
        </w:r>
      </w:ins>
      <w:ins w:id="61" w:author="sjv1" w:date="2012-02-02T13:18:00Z">
        <w:r w:rsidR="00A33DB8" w:rsidRPr="006818E9">
          <w:rPr>
            <w:rFonts w:ascii="Arial" w:hAnsi="Arial" w:cs="Arial"/>
            <w:sz w:val="22"/>
            <w:szCs w:val="22"/>
          </w:rPr>
          <w:t>because the finding is complex</w:t>
        </w:r>
      </w:ins>
      <w:ins w:id="62" w:author="FPB" w:date="2010-07-22T09:09:00Z">
        <w:r w:rsidR="0000671C" w:rsidRPr="006818E9">
          <w:rPr>
            <w:rFonts w:ascii="Arial" w:hAnsi="Arial" w:cs="Arial"/>
            <w:sz w:val="22"/>
            <w:szCs w:val="22"/>
          </w:rPr>
          <w:t xml:space="preserve">, </w:t>
        </w:r>
      </w:ins>
      <w:ins w:id="63" w:author="sjv1" w:date="2012-02-02T13:19:00Z">
        <w:r w:rsidR="00A33DB8" w:rsidRPr="006818E9">
          <w:rPr>
            <w:rFonts w:ascii="Arial" w:hAnsi="Arial" w:cs="Arial"/>
            <w:sz w:val="22"/>
            <w:szCs w:val="22"/>
          </w:rPr>
          <w:t xml:space="preserve">cause and effect relationships cannot be modeled in the PRA, or </w:t>
        </w:r>
      </w:ins>
      <w:ins w:id="64" w:author="FPB" w:date="2010-07-22T09:10:00Z">
        <w:r w:rsidR="00FD41AA" w:rsidRPr="006818E9">
          <w:rPr>
            <w:rFonts w:ascii="Arial" w:hAnsi="Arial" w:cs="Arial"/>
            <w:sz w:val="22"/>
            <w:szCs w:val="22"/>
          </w:rPr>
          <w:t>core damage frequency (</w:t>
        </w:r>
        <w:r w:rsidR="0000671C" w:rsidRPr="006818E9">
          <w:rPr>
            <w:rFonts w:ascii="Arial" w:hAnsi="Arial" w:cs="Arial"/>
            <w:sz w:val="22"/>
            <w:szCs w:val="22"/>
          </w:rPr>
          <w:t>CDF</w:t>
        </w:r>
      </w:ins>
      <w:ins w:id="65" w:author="FPB" w:date="2010-07-22T09:11:00Z">
        <w:r w:rsidR="00FD41AA" w:rsidRPr="006818E9">
          <w:rPr>
            <w:rFonts w:ascii="Arial" w:hAnsi="Arial" w:cs="Arial"/>
            <w:sz w:val="22"/>
            <w:szCs w:val="22"/>
          </w:rPr>
          <w:t>)</w:t>
        </w:r>
      </w:ins>
      <w:ins w:id="66" w:author="FPB" w:date="2010-07-22T09:10:00Z">
        <w:r w:rsidR="0000671C" w:rsidRPr="006818E9">
          <w:rPr>
            <w:rFonts w:ascii="Arial" w:hAnsi="Arial" w:cs="Arial"/>
            <w:sz w:val="22"/>
            <w:szCs w:val="22"/>
          </w:rPr>
          <w:t xml:space="preserve"> and </w:t>
        </w:r>
      </w:ins>
      <w:ins w:id="67" w:author="FPB" w:date="2010-07-22T09:11:00Z">
        <w:r w:rsidR="00FD41AA" w:rsidRPr="006818E9">
          <w:rPr>
            <w:rFonts w:ascii="Arial" w:hAnsi="Arial" w:cs="Arial"/>
            <w:sz w:val="22"/>
            <w:szCs w:val="22"/>
          </w:rPr>
          <w:t>large, early release frequency (</w:t>
        </w:r>
      </w:ins>
      <w:ins w:id="68" w:author="FPB" w:date="2010-07-22T09:10:00Z">
        <w:r w:rsidR="0000671C" w:rsidRPr="006818E9">
          <w:rPr>
            <w:rFonts w:ascii="Arial" w:hAnsi="Arial" w:cs="Arial"/>
            <w:sz w:val="22"/>
            <w:szCs w:val="22"/>
          </w:rPr>
          <w:t>LERF</w:t>
        </w:r>
      </w:ins>
      <w:ins w:id="69" w:author="FPB" w:date="2010-07-22T09:11:00Z">
        <w:r w:rsidR="00FD41AA" w:rsidRPr="006818E9">
          <w:rPr>
            <w:rFonts w:ascii="Arial" w:hAnsi="Arial" w:cs="Arial"/>
            <w:sz w:val="22"/>
            <w:szCs w:val="22"/>
          </w:rPr>
          <w:t>) may not be applicable metrics</w:t>
        </w:r>
      </w:ins>
      <w:r w:rsidR="00964565" w:rsidRPr="006818E9">
        <w:rPr>
          <w:rFonts w:ascii="Arial" w:hAnsi="Arial" w:cs="Arial"/>
          <w:sz w:val="22"/>
          <w:szCs w:val="22"/>
        </w:rPr>
        <w:t>.</w:t>
      </w:r>
      <w:ins w:id="70" w:author="FPB" w:date="2010-07-22T09:16:00Z">
        <w:r w:rsidR="00FD41AA" w:rsidRPr="006818E9">
          <w:rPr>
            <w:rFonts w:ascii="Arial" w:hAnsi="Arial" w:cs="Arial"/>
            <w:sz w:val="22"/>
            <w:szCs w:val="22"/>
          </w:rPr>
          <w:t xml:space="preserve"> 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In some instances, the uncertainties associated with </w:t>
      </w:r>
      <w:ins w:id="71" w:author="sjv1" w:date="2012-01-24T14:18:00Z">
        <w:r w:rsidR="00823A23" w:rsidRPr="006818E9">
          <w:rPr>
            <w:rFonts w:ascii="Arial" w:hAnsi="Arial" w:cs="Arial"/>
            <w:sz w:val="22"/>
            <w:szCs w:val="22"/>
          </w:rPr>
          <w:t>a risk evaluation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 using an existing SDP </w:t>
      </w:r>
      <w:ins w:id="72" w:author="sjv1" w:date="2012-01-24T14:18:00Z">
        <w:r w:rsidR="00823A23" w:rsidRPr="006818E9">
          <w:rPr>
            <w:rFonts w:ascii="Arial" w:hAnsi="Arial" w:cs="Arial"/>
            <w:sz w:val="22"/>
            <w:szCs w:val="22"/>
          </w:rPr>
          <w:t>are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 too broad for decision-making. Thus, the </w:t>
      </w:r>
      <w:ins w:id="73" w:author="sjv1" w:date="2012-01-24T14:18:00Z">
        <w:r w:rsidR="00823A23" w:rsidRPr="006818E9">
          <w:rPr>
            <w:rFonts w:ascii="Arial" w:hAnsi="Arial" w:cs="Arial"/>
            <w:sz w:val="22"/>
            <w:szCs w:val="22"/>
          </w:rPr>
          <w:t xml:space="preserve">risk </w:t>
        </w:r>
      </w:ins>
      <w:r w:rsidR="00312DE9" w:rsidRPr="006818E9">
        <w:rPr>
          <w:rFonts w:ascii="Arial" w:hAnsi="Arial" w:cs="Arial"/>
          <w:sz w:val="22"/>
          <w:szCs w:val="22"/>
        </w:rPr>
        <w:t xml:space="preserve">evaluation process </w:t>
      </w:r>
      <w:ins w:id="74" w:author="sjv1" w:date="2012-01-24T14:19:00Z">
        <w:r w:rsidR="00823A23" w:rsidRPr="006818E9">
          <w:rPr>
            <w:rFonts w:ascii="Arial" w:hAnsi="Arial" w:cs="Arial"/>
            <w:sz w:val="22"/>
            <w:szCs w:val="22"/>
          </w:rPr>
          <w:t xml:space="preserve">can take </w:t>
        </w:r>
      </w:ins>
      <w:r w:rsidR="00312DE9" w:rsidRPr="006818E9">
        <w:rPr>
          <w:rFonts w:ascii="Arial" w:hAnsi="Arial" w:cs="Arial"/>
          <w:sz w:val="22"/>
          <w:szCs w:val="22"/>
        </w:rPr>
        <w:t>significantly</w:t>
      </w:r>
      <w:r w:rsidR="00964565" w:rsidRPr="006818E9">
        <w:rPr>
          <w:rFonts w:ascii="Arial" w:hAnsi="Arial" w:cs="Arial"/>
          <w:sz w:val="22"/>
          <w:szCs w:val="22"/>
        </w:rPr>
        <w:t xml:space="preserve"> more time than </w:t>
      </w:r>
      <w:ins w:id="75" w:author="btc1" w:date="2012-04-02T07:47:00Z">
        <w:r w:rsidR="006818E9" w:rsidRPr="006818E9">
          <w:rPr>
            <w:rFonts w:ascii="Arial" w:hAnsi="Arial" w:cs="Arial"/>
            <w:sz w:val="22"/>
            <w:szCs w:val="22"/>
          </w:rPr>
          <w:t xml:space="preserve">is </w:t>
        </w:r>
      </w:ins>
      <w:ins w:id="76" w:author="sjv1" w:date="2012-02-02T13:21:00Z">
        <w:r w:rsidR="00A33DB8" w:rsidRPr="006818E9">
          <w:rPr>
            <w:rFonts w:ascii="Arial" w:hAnsi="Arial" w:cs="Arial"/>
            <w:sz w:val="22"/>
            <w:szCs w:val="22"/>
          </w:rPr>
          <w:t>necessary or reasonable for most ROP applications</w:t>
        </w:r>
      </w:ins>
      <w:ins w:id="77" w:author="sjv1" w:date="2012-01-24T14:21:00Z">
        <w:r w:rsidR="00823A23" w:rsidRPr="006818E9">
          <w:rPr>
            <w:rFonts w:ascii="Arial" w:hAnsi="Arial" w:cs="Arial"/>
            <w:sz w:val="22"/>
            <w:szCs w:val="22"/>
          </w:rPr>
          <w:t>.</w:t>
        </w:r>
      </w:ins>
      <w:ins w:id="78" w:author="FPB" w:date="2010-05-24T13:01:00Z">
        <w:r w:rsidR="00964565" w:rsidRPr="006818E9">
          <w:rPr>
            <w:rFonts w:ascii="Arial" w:hAnsi="Arial" w:cs="Arial"/>
            <w:sz w:val="22"/>
            <w:szCs w:val="22"/>
          </w:rPr>
          <w:t xml:space="preserve"> </w:t>
        </w:r>
      </w:ins>
      <w:r w:rsidR="00312DE9" w:rsidRPr="006818E9">
        <w:rPr>
          <w:rFonts w:ascii="Arial" w:hAnsi="Arial" w:cs="Arial"/>
          <w:sz w:val="22"/>
          <w:szCs w:val="22"/>
        </w:rPr>
        <w:t>This Appendix provides guidance to allow the NRC to apply a consistent process using qualitative and quantitative attributes for</w:t>
      </w:r>
      <w:ins w:id="79" w:author="FPB" w:date="2010-08-02T14:26:00Z">
        <w:r w:rsidR="00267177" w:rsidRPr="006818E9">
          <w:rPr>
            <w:rFonts w:ascii="Arial" w:hAnsi="Arial" w:cs="Arial"/>
            <w:sz w:val="22"/>
            <w:szCs w:val="22"/>
          </w:rPr>
          <w:t xml:space="preserve"> </w:t>
        </w:r>
      </w:ins>
      <w:r w:rsidR="00312DE9" w:rsidRPr="006818E9">
        <w:rPr>
          <w:rFonts w:ascii="Arial" w:hAnsi="Arial" w:cs="Arial"/>
          <w:sz w:val="22"/>
          <w:szCs w:val="22"/>
        </w:rPr>
        <w:t>risk-informed management decision making.</w:t>
      </w:r>
    </w:p>
    <w:p w:rsidR="00267177" w:rsidRPr="006818E9" w:rsidRDefault="00267177" w:rsidP="0035489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267177" w:rsidRPr="006818E9" w:rsidRDefault="00267177" w:rsidP="0035489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12DE9" w:rsidRPr="006818E9" w:rsidRDefault="00312DE9" w:rsidP="0035489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b/>
          <w:bCs/>
          <w:sz w:val="22"/>
          <w:szCs w:val="22"/>
        </w:rPr>
        <w:t>3.0</w:t>
      </w:r>
      <w:r w:rsidRPr="006818E9">
        <w:rPr>
          <w:rFonts w:ascii="Arial" w:hAnsi="Arial" w:cs="Arial"/>
          <w:b/>
          <w:bCs/>
          <w:sz w:val="22"/>
          <w:szCs w:val="22"/>
        </w:rPr>
        <w:tab/>
        <w:t>APPLICABILITY</w:t>
      </w:r>
    </w:p>
    <w:p w:rsidR="003D142D" w:rsidRPr="006818E9" w:rsidRDefault="003D142D" w:rsidP="0035489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jc w:val="both"/>
        <w:rPr>
          <w:rFonts w:ascii="Arial" w:hAnsi="Arial" w:cs="Arial"/>
          <w:sz w:val="22"/>
          <w:szCs w:val="22"/>
        </w:rPr>
      </w:pPr>
    </w:p>
    <w:p w:rsidR="00312DE9" w:rsidRPr="006818E9" w:rsidRDefault="00312DE9" w:rsidP="0035489C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 xml:space="preserve">In all cases, a clear and well understood </w:t>
      </w:r>
      <w:ins w:id="80" w:author="sjv1" w:date="2012-01-25T06:53:00Z">
        <w:r w:rsidR="00C034C7" w:rsidRPr="006818E9">
          <w:rPr>
            <w:rFonts w:ascii="Arial" w:hAnsi="Arial" w:cs="Arial"/>
            <w:sz w:val="22"/>
            <w:szCs w:val="22"/>
          </w:rPr>
          <w:t xml:space="preserve">inspection finding </w:t>
        </w:r>
      </w:ins>
      <w:r w:rsidRPr="006818E9">
        <w:rPr>
          <w:rFonts w:ascii="Arial" w:hAnsi="Arial" w:cs="Arial"/>
          <w:sz w:val="22"/>
          <w:szCs w:val="22"/>
        </w:rPr>
        <w:t>must be establis</w:t>
      </w:r>
      <w:r w:rsidR="00964565" w:rsidRPr="006818E9">
        <w:rPr>
          <w:rFonts w:ascii="Arial" w:hAnsi="Arial" w:cs="Arial"/>
          <w:sz w:val="22"/>
          <w:szCs w:val="22"/>
        </w:rPr>
        <w:t>hed</w:t>
      </w:r>
      <w:ins w:id="81" w:author="sjv1" w:date="2012-01-25T06:53:00Z">
        <w:r w:rsidR="00C034C7" w:rsidRPr="006818E9">
          <w:rPr>
            <w:rFonts w:ascii="Arial" w:hAnsi="Arial" w:cs="Arial"/>
            <w:sz w:val="22"/>
            <w:szCs w:val="22"/>
          </w:rPr>
          <w:t xml:space="preserve"> in accordance with the guidance in IMC 0612</w:t>
        </w:r>
      </w:ins>
      <w:r w:rsidR="00964565" w:rsidRPr="006818E9">
        <w:rPr>
          <w:rFonts w:ascii="Arial" w:hAnsi="Arial" w:cs="Arial"/>
          <w:sz w:val="22"/>
          <w:szCs w:val="22"/>
        </w:rPr>
        <w:t xml:space="preserve">. </w:t>
      </w:r>
      <w:r w:rsidR="00390799" w:rsidRPr="006818E9">
        <w:rPr>
          <w:rFonts w:ascii="Arial" w:hAnsi="Arial" w:cs="Arial"/>
          <w:sz w:val="22"/>
          <w:szCs w:val="22"/>
        </w:rPr>
        <w:t xml:space="preserve"> </w:t>
      </w:r>
      <w:ins w:id="82" w:author="FPB" w:date="2010-05-24T15:24:00Z">
        <w:r w:rsidR="007E40D4" w:rsidRPr="006818E9">
          <w:rPr>
            <w:rFonts w:ascii="Arial" w:hAnsi="Arial" w:cs="Arial"/>
            <w:sz w:val="22"/>
            <w:szCs w:val="22"/>
          </w:rPr>
          <w:t>A</w:t>
        </w:r>
      </w:ins>
      <w:ins w:id="83" w:author="FPB" w:date="2010-05-24T13:33:00Z">
        <w:r w:rsidR="003D142D" w:rsidRPr="006818E9">
          <w:rPr>
            <w:rFonts w:ascii="Arial" w:hAnsi="Arial" w:cs="Arial"/>
            <w:sz w:val="22"/>
            <w:szCs w:val="22"/>
          </w:rPr>
          <w:t xml:space="preserve">ppendix </w:t>
        </w:r>
      </w:ins>
      <w:ins w:id="84" w:author="FPB" w:date="2010-05-24T15:24:00Z">
        <w:r w:rsidR="007E40D4" w:rsidRPr="006818E9">
          <w:rPr>
            <w:rFonts w:ascii="Arial" w:hAnsi="Arial" w:cs="Arial"/>
            <w:sz w:val="22"/>
            <w:szCs w:val="22"/>
          </w:rPr>
          <w:t xml:space="preserve">M </w:t>
        </w:r>
      </w:ins>
      <w:ins w:id="85" w:author="FPB" w:date="2010-05-24T13:33:00Z">
        <w:r w:rsidR="003D142D" w:rsidRPr="006818E9">
          <w:rPr>
            <w:rFonts w:ascii="Arial" w:hAnsi="Arial" w:cs="Arial"/>
            <w:sz w:val="22"/>
            <w:szCs w:val="22"/>
          </w:rPr>
          <w:t>may</w:t>
        </w:r>
      </w:ins>
      <w:ins w:id="86" w:author="FPB" w:date="2010-05-24T13:34:00Z">
        <w:r w:rsidR="003D142D" w:rsidRPr="006818E9">
          <w:rPr>
            <w:rFonts w:ascii="Arial" w:hAnsi="Arial" w:cs="Arial"/>
            <w:sz w:val="22"/>
            <w:szCs w:val="22"/>
          </w:rPr>
          <w:t xml:space="preserve"> be used i</w:t>
        </w:r>
      </w:ins>
      <w:ins w:id="87" w:author="FPB" w:date="2010-05-24T13:32:00Z">
        <w:r w:rsidR="003D142D" w:rsidRPr="006818E9">
          <w:rPr>
            <w:rFonts w:ascii="Arial" w:hAnsi="Arial" w:cs="Arial"/>
            <w:sz w:val="22"/>
            <w:szCs w:val="22"/>
          </w:rPr>
          <w:t>f the staff has determined that</w:t>
        </w:r>
      </w:ins>
      <w:ins w:id="88" w:author="FPB" w:date="2010-05-24T15:25:00Z">
        <w:r w:rsidR="007E40D4" w:rsidRPr="006818E9">
          <w:rPr>
            <w:rFonts w:ascii="Arial" w:hAnsi="Arial" w:cs="Arial"/>
            <w:sz w:val="22"/>
            <w:szCs w:val="22"/>
          </w:rPr>
          <w:t xml:space="preserve"> existing</w:t>
        </w:r>
      </w:ins>
      <w:ins w:id="89" w:author="FPB" w:date="2010-05-24T13:32:00Z">
        <w:r w:rsidR="003D142D" w:rsidRPr="006818E9">
          <w:rPr>
            <w:rFonts w:ascii="Arial" w:hAnsi="Arial" w:cs="Arial"/>
            <w:sz w:val="22"/>
            <w:szCs w:val="22"/>
          </w:rPr>
          <w:t xml:space="preserve"> </w:t>
        </w:r>
      </w:ins>
      <w:r w:rsidRPr="006818E9">
        <w:rPr>
          <w:rFonts w:ascii="Arial" w:hAnsi="Arial" w:cs="Arial"/>
          <w:sz w:val="22"/>
          <w:szCs w:val="22"/>
        </w:rPr>
        <w:t>SDP methods and tools are not available or are not adequate to determine the significance of the finding within the established SDP timeliness goal of 90 days.</w:t>
      </w:r>
    </w:p>
    <w:p w:rsidR="003D142D" w:rsidRPr="006818E9" w:rsidRDefault="003D142D" w:rsidP="003D142D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jc w:val="both"/>
        <w:rPr>
          <w:rFonts w:ascii="Arial" w:hAnsi="Arial" w:cs="Arial"/>
          <w:sz w:val="22"/>
          <w:szCs w:val="22"/>
        </w:rPr>
      </w:pPr>
    </w:p>
    <w:p w:rsidR="00B16A87" w:rsidRPr="006818E9" w:rsidRDefault="00E972FE" w:rsidP="00390799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806"/>
        <w:jc w:val="both"/>
        <w:rPr>
          <w:rFonts w:ascii="Arial" w:hAnsi="Arial" w:cs="Arial"/>
          <w:b/>
          <w:bCs/>
          <w:sz w:val="22"/>
          <w:szCs w:val="22"/>
        </w:rPr>
      </w:pPr>
      <w:ins w:id="90" w:author="sjv1" w:date="2012-02-03T05:45:00Z">
        <w:r w:rsidRPr="006818E9">
          <w:rPr>
            <w:rFonts w:ascii="Arial" w:hAnsi="Arial" w:cs="Arial"/>
            <w:sz w:val="22"/>
            <w:szCs w:val="22"/>
          </w:rPr>
          <w:t xml:space="preserve">Unless explicitly directed to use Appendix M by </w:t>
        </w:r>
      </w:ins>
      <w:ins w:id="91" w:author="sjv1" w:date="2012-02-03T06:14:00Z">
        <w:r w:rsidR="00C00C0E" w:rsidRPr="006818E9">
          <w:rPr>
            <w:rFonts w:ascii="Arial" w:hAnsi="Arial" w:cs="Arial"/>
            <w:sz w:val="22"/>
            <w:szCs w:val="22"/>
          </w:rPr>
          <w:t>SDP</w:t>
        </w:r>
      </w:ins>
      <w:ins w:id="92" w:author="sjv1" w:date="2012-02-03T05:45:00Z">
        <w:r w:rsidRPr="006818E9">
          <w:rPr>
            <w:rFonts w:ascii="Arial" w:hAnsi="Arial" w:cs="Arial"/>
            <w:sz w:val="22"/>
            <w:szCs w:val="22"/>
          </w:rPr>
          <w:t xml:space="preserve"> guidance, the staff should conduct a planning Significance and Enforcement Review Panel (SERP) to determine if Appendix M is an appropriate tool for characterizing the significance of a finding.  Careful consideration is warranted in considering this tool, especially if another SDP tool or method provides a suitable approach.  For example, a </w:t>
        </w:r>
      </w:ins>
      <w:ins w:id="93" w:author="sjv1" w:date="2012-02-03T05:47:00Z">
        <w:r w:rsidRPr="006818E9">
          <w:rPr>
            <w:rFonts w:ascii="Arial" w:hAnsi="Arial" w:cs="Arial"/>
            <w:sz w:val="22"/>
            <w:szCs w:val="22"/>
          </w:rPr>
          <w:t>degraded condition</w:t>
        </w:r>
      </w:ins>
      <w:ins w:id="94" w:author="sjv1" w:date="2012-02-03T05:45:00Z">
        <w:r w:rsidR="00B43A0C" w:rsidRPr="006818E9">
          <w:rPr>
            <w:rFonts w:ascii="Arial" w:hAnsi="Arial" w:cs="Arial"/>
            <w:sz w:val="22"/>
            <w:szCs w:val="22"/>
          </w:rPr>
          <w:t xml:space="preserve"> may</w:t>
        </w:r>
        <w:r w:rsidRPr="006818E9">
          <w:rPr>
            <w:rFonts w:ascii="Arial" w:hAnsi="Arial" w:cs="Arial"/>
            <w:sz w:val="22"/>
            <w:szCs w:val="22"/>
          </w:rPr>
          <w:t xml:space="preserve"> be specifically modeled or uncertainties associated with an initiating event frequency or </w:t>
        </w:r>
        <w:r w:rsidR="00B43A0C" w:rsidRPr="006818E9">
          <w:rPr>
            <w:rFonts w:ascii="Arial" w:hAnsi="Arial" w:cs="Arial"/>
            <w:sz w:val="22"/>
            <w:szCs w:val="22"/>
          </w:rPr>
          <w:t>failure rate probability may</w:t>
        </w:r>
      </w:ins>
      <w:ins w:id="95" w:author="sjv1" w:date="2012-02-03T06:34:00Z">
        <w:r w:rsidR="00B43A0C" w:rsidRPr="006818E9">
          <w:rPr>
            <w:rFonts w:ascii="Arial" w:hAnsi="Arial" w:cs="Arial"/>
            <w:sz w:val="22"/>
            <w:szCs w:val="22"/>
          </w:rPr>
          <w:t xml:space="preserve"> not</w:t>
        </w:r>
      </w:ins>
      <w:ins w:id="96" w:author="sjv1" w:date="2012-02-03T05:45:00Z">
        <w:r w:rsidRPr="006818E9">
          <w:rPr>
            <w:rFonts w:ascii="Arial" w:hAnsi="Arial" w:cs="Arial"/>
            <w:sz w:val="22"/>
            <w:szCs w:val="22"/>
          </w:rPr>
          <w:t xml:space="preserve"> </w:t>
        </w:r>
        <w:r w:rsidRPr="006818E9">
          <w:rPr>
            <w:rFonts w:ascii="Arial" w:hAnsi="Arial" w:cs="Arial"/>
            <w:sz w:val="22"/>
            <w:szCs w:val="22"/>
          </w:rPr>
          <w:lastRenderedPageBreak/>
          <w:t>exist.  In these cases</w:t>
        </w:r>
        <w:r w:rsidR="00B43A0C" w:rsidRPr="006818E9">
          <w:rPr>
            <w:rFonts w:ascii="Arial" w:hAnsi="Arial" w:cs="Arial"/>
            <w:sz w:val="22"/>
            <w:szCs w:val="22"/>
          </w:rPr>
          <w:t>, an existing SDP tool may</w:t>
        </w:r>
        <w:r w:rsidRPr="006818E9">
          <w:rPr>
            <w:rFonts w:ascii="Arial" w:hAnsi="Arial" w:cs="Arial"/>
            <w:sz w:val="22"/>
            <w:szCs w:val="22"/>
          </w:rPr>
          <w:t xml:space="preserve"> provide a suitable characterization of significance within the established SDP timeliness goals.  Application of Appendix M is appropriate when another SDP tool is not applicable or involves extensive study or analysis that cannot be completed within established SDP timeliness goals.  When assessing a finding with Appendix M, the intent is not to develop new models, perform experiments, or seek in-depth expert elicitation.  Findings should be assessed using deterministic engineering judgment relying upon in-house engineering knowledge and expertise and regulatory oversight experience.</w:t>
        </w:r>
        <w:r w:rsidRPr="006818E9">
          <w:rPr>
            <w:sz w:val="22"/>
            <w:szCs w:val="22"/>
          </w:rPr>
          <w:t xml:space="preserve"> </w:t>
        </w:r>
      </w:ins>
      <w:ins w:id="97" w:author="FPB" w:date="2010-05-24T16:14:00Z">
        <w:r w:rsidR="007E40D4" w:rsidRPr="006818E9">
          <w:rPr>
            <w:rFonts w:ascii="Arial" w:hAnsi="Arial" w:cs="Arial"/>
            <w:sz w:val="22"/>
            <w:szCs w:val="22"/>
          </w:rPr>
          <w:t xml:space="preserve"> </w:t>
        </w:r>
      </w:ins>
    </w:p>
    <w:p w:rsidR="00F97243" w:rsidRPr="006818E9" w:rsidRDefault="00F97243" w:rsidP="00D3333D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ins w:id="98" w:author="sjv1" w:date="2012-02-03T06:07:00Z"/>
          <w:rFonts w:ascii="Arial" w:hAnsi="Arial" w:cs="Arial"/>
          <w:b/>
          <w:bCs/>
          <w:sz w:val="22"/>
          <w:szCs w:val="22"/>
        </w:rPr>
      </w:pPr>
    </w:p>
    <w:p w:rsidR="001630B0" w:rsidRPr="006818E9" w:rsidRDefault="001630B0" w:rsidP="00D3333D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12DE9" w:rsidRPr="006818E9" w:rsidRDefault="00312DE9" w:rsidP="00D3333D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 w:hanging="72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b/>
          <w:bCs/>
          <w:sz w:val="22"/>
          <w:szCs w:val="22"/>
        </w:rPr>
        <w:t>4.0</w:t>
      </w:r>
      <w:r w:rsidRPr="006818E9">
        <w:rPr>
          <w:rFonts w:ascii="Arial" w:hAnsi="Arial" w:cs="Arial"/>
          <w:b/>
          <w:bCs/>
          <w:sz w:val="22"/>
          <w:szCs w:val="22"/>
        </w:rPr>
        <w:tab/>
        <w:t>EVALUATION PROCESS</w:t>
      </w:r>
    </w:p>
    <w:p w:rsidR="00312DE9" w:rsidRPr="006818E9" w:rsidRDefault="00312DE9" w:rsidP="00D3333D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C21E46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526" w:hanging="72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b/>
          <w:bCs/>
          <w:sz w:val="22"/>
          <w:szCs w:val="22"/>
        </w:rPr>
        <w:t>4.1</w:t>
      </w:r>
      <w:r w:rsidRPr="006818E9">
        <w:rPr>
          <w:rFonts w:ascii="Arial" w:hAnsi="Arial" w:cs="Arial"/>
          <w:b/>
          <w:bCs/>
          <w:sz w:val="22"/>
          <w:szCs w:val="22"/>
        </w:rPr>
        <w:tab/>
        <w:t xml:space="preserve">Initial </w:t>
      </w:r>
      <w:ins w:id="99" w:author="sjv1" w:date="2012-02-02T15:22:00Z">
        <w:r w:rsidR="00C21E46" w:rsidRPr="006818E9">
          <w:rPr>
            <w:rFonts w:ascii="Arial" w:hAnsi="Arial" w:cs="Arial"/>
            <w:b/>
            <w:bCs/>
            <w:sz w:val="22"/>
            <w:szCs w:val="22"/>
          </w:rPr>
          <w:t>B</w:t>
        </w:r>
      </w:ins>
      <w:ins w:id="100" w:author="sjv1" w:date="2012-02-02T15:23:00Z">
        <w:r w:rsidR="00C21E46" w:rsidRPr="006818E9">
          <w:rPr>
            <w:rFonts w:ascii="Arial" w:hAnsi="Arial" w:cs="Arial"/>
            <w:b/>
            <w:bCs/>
            <w:sz w:val="22"/>
            <w:szCs w:val="22"/>
          </w:rPr>
          <w:t>ounding Evaluation</w:t>
        </w:r>
      </w:ins>
    </w:p>
    <w:p w:rsidR="00E50429" w:rsidRPr="006818E9" w:rsidRDefault="00E50429" w:rsidP="00C21E46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634"/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634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4.1.</w:t>
      </w:r>
      <w:ins w:id="101" w:author="sjv1" w:date="2012-02-02T15:23:00Z">
        <w:r w:rsidR="00C21E46" w:rsidRPr="006818E9">
          <w:rPr>
            <w:rFonts w:ascii="Arial" w:hAnsi="Arial" w:cs="Arial"/>
            <w:sz w:val="22"/>
            <w:szCs w:val="22"/>
          </w:rPr>
          <w:t>1</w:t>
        </w:r>
      </w:ins>
      <w:r w:rsidRPr="006818E9">
        <w:rPr>
          <w:rFonts w:ascii="Arial" w:hAnsi="Arial" w:cs="Arial"/>
          <w:sz w:val="22"/>
          <w:szCs w:val="22"/>
        </w:rPr>
        <w:tab/>
        <w:t>A bounding q</w:t>
      </w:r>
      <w:r w:rsidR="009A0288" w:rsidRPr="006818E9">
        <w:rPr>
          <w:rFonts w:ascii="Arial" w:hAnsi="Arial" w:cs="Arial"/>
          <w:sz w:val="22"/>
          <w:szCs w:val="22"/>
        </w:rPr>
        <w:t xml:space="preserve">uantitative and/or qualitative </w:t>
      </w:r>
      <w:r w:rsidRPr="006818E9">
        <w:rPr>
          <w:rFonts w:ascii="Arial" w:hAnsi="Arial" w:cs="Arial"/>
          <w:sz w:val="22"/>
          <w:szCs w:val="22"/>
        </w:rPr>
        <w:t>evaluati</w:t>
      </w:r>
      <w:r w:rsidR="009A0288" w:rsidRPr="006818E9">
        <w:rPr>
          <w:rFonts w:ascii="Arial" w:hAnsi="Arial" w:cs="Arial"/>
          <w:sz w:val="22"/>
          <w:szCs w:val="22"/>
        </w:rPr>
        <w:t xml:space="preserve">on (i.e., worst case analysis) </w:t>
      </w:r>
      <w:r w:rsidRPr="006818E9">
        <w:rPr>
          <w:rFonts w:ascii="Arial" w:hAnsi="Arial" w:cs="Arial"/>
          <w:sz w:val="22"/>
          <w:szCs w:val="22"/>
        </w:rPr>
        <w:t xml:space="preserve">should be initially performed, if feasible, using best available information to determine the significance of the </w:t>
      </w:r>
      <w:ins w:id="102" w:author="sjv1" w:date="2012-02-03T05:49:00Z">
        <w:r w:rsidR="00E972FE" w:rsidRPr="006818E9">
          <w:rPr>
            <w:rFonts w:ascii="Arial" w:hAnsi="Arial" w:cs="Arial"/>
            <w:sz w:val="22"/>
            <w:szCs w:val="22"/>
          </w:rPr>
          <w:t>finding</w:t>
        </w:r>
      </w:ins>
      <w:r w:rsidRPr="006818E9">
        <w:rPr>
          <w:rFonts w:ascii="Arial" w:hAnsi="Arial" w:cs="Arial"/>
          <w:sz w:val="22"/>
          <w:szCs w:val="22"/>
        </w:rPr>
        <w:t>.  If the bounding evaluation shows that the finding is of very low safety significance</w:t>
      </w:r>
      <w:ins w:id="103" w:author="sjv1" w:date="2012-02-03T05:50:00Z">
        <w:r w:rsidR="00E972FE" w:rsidRPr="006818E9">
          <w:rPr>
            <w:rFonts w:ascii="Arial" w:hAnsi="Arial" w:cs="Arial"/>
            <w:sz w:val="22"/>
            <w:szCs w:val="22"/>
          </w:rPr>
          <w:t xml:space="preserve"> (i.e.,</w:t>
        </w:r>
      </w:ins>
      <w:r w:rsidRPr="006818E9">
        <w:rPr>
          <w:rFonts w:ascii="Arial" w:hAnsi="Arial" w:cs="Arial"/>
          <w:sz w:val="22"/>
          <w:szCs w:val="22"/>
        </w:rPr>
        <w:t xml:space="preserve"> Green</w:t>
      </w:r>
      <w:ins w:id="104" w:author="sjv1" w:date="2012-02-03T05:50:00Z">
        <w:r w:rsidR="00E972FE" w:rsidRPr="006818E9">
          <w:rPr>
            <w:rFonts w:ascii="Arial" w:hAnsi="Arial" w:cs="Arial"/>
            <w:sz w:val="22"/>
            <w:szCs w:val="22"/>
          </w:rPr>
          <w:t>)</w:t>
        </w:r>
      </w:ins>
      <w:r w:rsidRPr="006818E9">
        <w:rPr>
          <w:rFonts w:ascii="Arial" w:hAnsi="Arial" w:cs="Arial"/>
          <w:sz w:val="22"/>
          <w:szCs w:val="22"/>
        </w:rPr>
        <w:t xml:space="preserve"> </w:t>
      </w:r>
      <w:ins w:id="105" w:author="sjv1" w:date="2012-02-03T05:51:00Z">
        <w:r w:rsidR="00E972FE" w:rsidRPr="006818E9">
          <w:rPr>
            <w:rFonts w:ascii="Arial" w:hAnsi="Arial" w:cs="Arial"/>
            <w:sz w:val="22"/>
            <w:szCs w:val="22"/>
          </w:rPr>
          <w:t>the finding</w:t>
        </w:r>
      </w:ins>
      <w:r w:rsidRPr="006818E9">
        <w:rPr>
          <w:rFonts w:ascii="Arial" w:hAnsi="Arial" w:cs="Arial"/>
          <w:sz w:val="22"/>
          <w:szCs w:val="22"/>
        </w:rPr>
        <w:t xml:space="preserve"> can be documented in accordance </w:t>
      </w:r>
      <w:ins w:id="106" w:author="sjv1" w:date="2012-02-02T15:26:00Z">
        <w:r w:rsidR="006E10F8" w:rsidRPr="006818E9">
          <w:rPr>
            <w:rFonts w:ascii="Arial" w:hAnsi="Arial" w:cs="Arial"/>
            <w:sz w:val="22"/>
            <w:szCs w:val="22"/>
          </w:rPr>
          <w:t>IMC 0612 and the guidance provided in</w:t>
        </w:r>
      </w:ins>
      <w:r w:rsidRPr="006818E9">
        <w:rPr>
          <w:rFonts w:ascii="Arial" w:hAnsi="Arial" w:cs="Arial"/>
          <w:sz w:val="22"/>
          <w:szCs w:val="22"/>
        </w:rPr>
        <w:t xml:space="preserve"> Step 4.3</w:t>
      </w:r>
      <w:ins w:id="107" w:author="sjv1" w:date="2012-02-02T15:26:00Z">
        <w:r w:rsidR="006E10F8" w:rsidRPr="006818E9">
          <w:rPr>
            <w:rFonts w:ascii="Arial" w:hAnsi="Arial" w:cs="Arial"/>
            <w:sz w:val="22"/>
            <w:szCs w:val="22"/>
          </w:rPr>
          <w:t xml:space="preserve"> of this appendix</w:t>
        </w:r>
      </w:ins>
      <w:r w:rsidRPr="006818E9">
        <w:rPr>
          <w:rFonts w:ascii="Arial" w:hAnsi="Arial" w:cs="Arial"/>
          <w:sz w:val="22"/>
          <w:szCs w:val="22"/>
        </w:rPr>
        <w:t>.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4.1.</w:t>
      </w:r>
      <w:ins w:id="108" w:author="sjv1" w:date="2012-02-02T15:24:00Z">
        <w:r w:rsidR="00C21E46" w:rsidRPr="006818E9">
          <w:rPr>
            <w:rFonts w:ascii="Arial" w:hAnsi="Arial" w:cs="Arial"/>
            <w:sz w:val="22"/>
            <w:szCs w:val="22"/>
          </w:rPr>
          <w:t>2</w:t>
        </w:r>
      </w:ins>
      <w:r w:rsidRPr="006818E9">
        <w:rPr>
          <w:rFonts w:ascii="Arial" w:hAnsi="Arial" w:cs="Arial"/>
          <w:sz w:val="22"/>
          <w:szCs w:val="22"/>
        </w:rPr>
        <w:tab/>
        <w:t xml:space="preserve">If the bounding evaluation indicates that the </w:t>
      </w:r>
      <w:ins w:id="109" w:author="sjv1" w:date="2012-02-03T05:51:00Z">
        <w:r w:rsidR="00E972FE" w:rsidRPr="006818E9">
          <w:rPr>
            <w:rFonts w:ascii="Arial" w:hAnsi="Arial" w:cs="Arial"/>
            <w:sz w:val="22"/>
            <w:szCs w:val="22"/>
          </w:rPr>
          <w:t>risk significan</w:t>
        </w:r>
      </w:ins>
      <w:ins w:id="110" w:author="sjv1" w:date="2012-03-14T11:24:00Z">
        <w:r w:rsidR="00373C03" w:rsidRPr="006818E9">
          <w:rPr>
            <w:rFonts w:ascii="Arial" w:hAnsi="Arial" w:cs="Arial"/>
            <w:sz w:val="22"/>
            <w:szCs w:val="22"/>
          </w:rPr>
          <w:t>c</w:t>
        </w:r>
      </w:ins>
      <w:ins w:id="111" w:author="sjv1" w:date="2012-02-03T05:51:00Z">
        <w:r w:rsidR="00E972FE" w:rsidRPr="006818E9">
          <w:rPr>
            <w:rFonts w:ascii="Arial" w:hAnsi="Arial" w:cs="Arial"/>
            <w:sz w:val="22"/>
            <w:szCs w:val="22"/>
          </w:rPr>
          <w:t xml:space="preserve">e of the </w:t>
        </w:r>
      </w:ins>
      <w:r w:rsidRPr="006818E9">
        <w:rPr>
          <w:rFonts w:ascii="Arial" w:hAnsi="Arial" w:cs="Arial"/>
          <w:sz w:val="22"/>
          <w:szCs w:val="22"/>
        </w:rPr>
        <w:t xml:space="preserve">finding </w:t>
      </w:r>
      <w:ins w:id="112" w:author="sjv1" w:date="2012-02-03T05:51:00Z">
        <w:r w:rsidR="00E972FE" w:rsidRPr="006818E9">
          <w:rPr>
            <w:rFonts w:ascii="Arial" w:hAnsi="Arial" w:cs="Arial"/>
            <w:sz w:val="22"/>
            <w:szCs w:val="22"/>
          </w:rPr>
          <w:t xml:space="preserve">could be </w:t>
        </w:r>
      </w:ins>
      <w:r w:rsidRPr="006818E9">
        <w:rPr>
          <w:rFonts w:ascii="Arial" w:hAnsi="Arial" w:cs="Arial"/>
          <w:sz w:val="22"/>
          <w:szCs w:val="22"/>
        </w:rPr>
        <w:t>greater than Green, then proceed to Step 4.2.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b/>
          <w:bCs/>
          <w:sz w:val="22"/>
          <w:szCs w:val="22"/>
        </w:rPr>
        <w:t>4.2</w:t>
      </w:r>
      <w:r w:rsidRPr="006818E9">
        <w:rPr>
          <w:rFonts w:ascii="Arial" w:hAnsi="Arial" w:cs="Arial"/>
          <w:b/>
          <w:bCs/>
          <w:sz w:val="22"/>
          <w:szCs w:val="22"/>
        </w:rPr>
        <w:tab/>
        <w:t>Attributes</w:t>
      </w:r>
      <w:r w:rsidRPr="006818E9">
        <w:rPr>
          <w:rFonts w:ascii="Arial" w:hAnsi="Arial" w:cs="Arial"/>
          <w:sz w:val="22"/>
          <w:szCs w:val="22"/>
        </w:rPr>
        <w:t xml:space="preserve"> 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/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72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4.2.1</w:t>
      </w:r>
      <w:r w:rsidRPr="006818E9">
        <w:rPr>
          <w:rFonts w:ascii="Arial" w:hAnsi="Arial" w:cs="Arial"/>
          <w:sz w:val="22"/>
          <w:szCs w:val="22"/>
        </w:rPr>
        <w:tab/>
        <w:t xml:space="preserve">For </w:t>
      </w:r>
      <w:ins w:id="113" w:author="sjv1" w:date="2012-02-03T05:52:00Z">
        <w:r w:rsidR="00E972FE" w:rsidRPr="006818E9">
          <w:rPr>
            <w:rFonts w:ascii="Arial" w:hAnsi="Arial" w:cs="Arial"/>
            <w:sz w:val="22"/>
            <w:szCs w:val="22"/>
          </w:rPr>
          <w:t xml:space="preserve">findings in which the risk significance could be </w:t>
        </w:r>
      </w:ins>
      <w:r w:rsidRPr="006818E9">
        <w:rPr>
          <w:rFonts w:ascii="Arial" w:hAnsi="Arial" w:cs="Arial"/>
          <w:sz w:val="22"/>
          <w:szCs w:val="22"/>
        </w:rPr>
        <w:t xml:space="preserve">greater than Green, evaluate the following attributes to determine the significance of the finding.  Consider attributes which relate directly to the significance of the </w:t>
      </w:r>
      <w:ins w:id="114" w:author="sjv1" w:date="2012-02-03T05:53:00Z">
        <w:r w:rsidR="00E972FE" w:rsidRPr="006818E9">
          <w:rPr>
            <w:rFonts w:ascii="Arial" w:hAnsi="Arial" w:cs="Arial"/>
            <w:sz w:val="22"/>
            <w:szCs w:val="22"/>
          </w:rPr>
          <w:t>finding</w:t>
        </w:r>
      </w:ins>
      <w:r w:rsidRPr="006818E9">
        <w:rPr>
          <w:rFonts w:ascii="Arial" w:hAnsi="Arial" w:cs="Arial"/>
          <w:sz w:val="22"/>
          <w:szCs w:val="22"/>
        </w:rPr>
        <w:t xml:space="preserve"> and document the basis for the consideration.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0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00" w:hanging="126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4.2.1.1</w:t>
      </w:r>
      <w:r w:rsidRPr="006818E9">
        <w:rPr>
          <w:rFonts w:ascii="Arial" w:hAnsi="Arial" w:cs="Arial"/>
          <w:sz w:val="22"/>
          <w:szCs w:val="22"/>
        </w:rPr>
        <w:tab/>
        <w:t>The effectiveness of one or more Defense-in-Depth elements impacted.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0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00" w:hanging="126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4.2.1.2</w:t>
      </w:r>
      <w:r w:rsidRPr="006818E9">
        <w:rPr>
          <w:rFonts w:ascii="Arial" w:hAnsi="Arial" w:cs="Arial"/>
          <w:sz w:val="22"/>
          <w:szCs w:val="22"/>
        </w:rPr>
        <w:tab/>
        <w:t>A reduction in Safety Margin can be quantified.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0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00" w:hanging="126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4.2.1.3</w:t>
      </w:r>
      <w:r w:rsidRPr="006818E9">
        <w:rPr>
          <w:rFonts w:ascii="Arial" w:hAnsi="Arial" w:cs="Arial"/>
          <w:sz w:val="22"/>
          <w:szCs w:val="22"/>
        </w:rPr>
        <w:tab/>
        <w:t>The extent to which the condition of the performance deficiency affects other equipment (e.g., downstream equipment affected; identical or similar equipment affected).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/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0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00" w:hanging="126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4.2.1.4</w:t>
      </w:r>
      <w:r w:rsidRPr="006818E9">
        <w:rPr>
          <w:rFonts w:ascii="Arial" w:hAnsi="Arial" w:cs="Arial"/>
          <w:sz w:val="22"/>
          <w:szCs w:val="22"/>
        </w:rPr>
        <w:tab/>
        <w:t>Degree of degradation of failed or unavailable components (assess in terms of functionality, if mission time can be met).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0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00" w:hanging="126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4.2.1.5</w:t>
      </w:r>
      <w:r w:rsidRPr="006818E9">
        <w:rPr>
          <w:rFonts w:ascii="Arial" w:hAnsi="Arial" w:cs="Arial"/>
          <w:sz w:val="22"/>
          <w:szCs w:val="22"/>
        </w:rPr>
        <w:tab/>
        <w:t>Period of time the performance deficiency existed (exposure time); and if opportunity to identify the finding during such period was missed (operating experience, licensee’s programs such as surveillance testing).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-1440"/>
          <w:tab w:val="left" w:pos="274"/>
          <w:tab w:val="left" w:pos="806"/>
          <w:tab w:val="left" w:pos="1440"/>
          <w:tab w:val="left" w:pos="2074"/>
          <w:tab w:val="left" w:pos="2700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00" w:hanging="126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4.2.1.6</w:t>
      </w:r>
      <w:r w:rsidRPr="006818E9">
        <w:rPr>
          <w:rFonts w:ascii="Arial" w:hAnsi="Arial" w:cs="Arial"/>
          <w:sz w:val="22"/>
          <w:szCs w:val="22"/>
        </w:rPr>
        <w:tab/>
        <w:t>The likelihood that the licensee’s recovery actions would successfully mitigate the performance deficiency.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b/>
          <w:bCs/>
          <w:sz w:val="22"/>
          <w:szCs w:val="22"/>
        </w:rPr>
        <w:t xml:space="preserve">4.3 </w:t>
      </w:r>
      <w:r w:rsidRPr="006818E9">
        <w:rPr>
          <w:rFonts w:ascii="Arial" w:hAnsi="Arial" w:cs="Arial"/>
          <w:b/>
          <w:bCs/>
          <w:sz w:val="22"/>
          <w:szCs w:val="22"/>
        </w:rPr>
        <w:tab/>
        <w:t>Process and Documentation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-1440"/>
          <w:tab w:val="left" w:pos="274"/>
          <w:tab w:val="left" w:pos="806"/>
          <w:tab w:val="left" w:pos="1440"/>
          <w:tab w:val="left" w:pos="2160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00" w:hanging="126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lastRenderedPageBreak/>
        <w:t>4.3.1</w:t>
      </w:r>
      <w:r w:rsidRPr="006818E9">
        <w:rPr>
          <w:rFonts w:ascii="Arial" w:hAnsi="Arial" w:cs="Arial"/>
          <w:sz w:val="22"/>
          <w:szCs w:val="22"/>
        </w:rPr>
        <w:tab/>
      </w:r>
      <w:r w:rsidRPr="006818E9">
        <w:rPr>
          <w:rFonts w:ascii="Arial" w:hAnsi="Arial" w:cs="Arial"/>
          <w:sz w:val="22"/>
          <w:szCs w:val="22"/>
        </w:rPr>
        <w:tab/>
      </w:r>
      <w:ins w:id="115" w:author="sjv1" w:date="2012-03-14T11:28:00Z">
        <w:r w:rsidR="00373C03" w:rsidRPr="006818E9">
          <w:rPr>
            <w:rFonts w:ascii="Arial" w:hAnsi="Arial" w:cs="Arial"/>
            <w:sz w:val="22"/>
            <w:szCs w:val="22"/>
          </w:rPr>
          <w:t xml:space="preserve">If the results of the Appendix M evaluation indicate a greater than green finding, </w:t>
        </w:r>
      </w:ins>
      <w:ins w:id="116" w:author="sjv1" w:date="2012-03-14T11:29:00Z">
        <w:r w:rsidR="00373C03" w:rsidRPr="006818E9">
          <w:rPr>
            <w:rFonts w:ascii="Arial" w:hAnsi="Arial" w:cs="Arial"/>
            <w:sz w:val="22"/>
            <w:szCs w:val="22"/>
          </w:rPr>
          <w:t>t</w:t>
        </w:r>
      </w:ins>
      <w:r w:rsidRPr="006818E9">
        <w:rPr>
          <w:rFonts w:ascii="Arial" w:hAnsi="Arial" w:cs="Arial"/>
          <w:sz w:val="22"/>
          <w:szCs w:val="22"/>
        </w:rPr>
        <w:t>he decision-making logic should be documented using Table 4.1, ”Qualitative Decision-Making Attributes for NRC Management Review,” and should be included in the SERP package as described in IMC 0609, Attachment 1, “Significance and Enforcement Review Panel.”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0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2700" w:hanging="1260"/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4.3.2</w:t>
      </w:r>
      <w:r w:rsidRPr="006818E9">
        <w:rPr>
          <w:rFonts w:ascii="Arial" w:hAnsi="Arial" w:cs="Arial"/>
          <w:sz w:val="22"/>
          <w:szCs w:val="22"/>
        </w:rPr>
        <w:tab/>
      </w:r>
      <w:r w:rsidRPr="006818E9">
        <w:rPr>
          <w:rFonts w:ascii="Arial" w:hAnsi="Arial" w:cs="Arial"/>
          <w:sz w:val="22"/>
          <w:szCs w:val="22"/>
        </w:rPr>
        <w:tab/>
      </w:r>
      <w:ins w:id="117" w:author="sjv1" w:date="2012-03-14T11:29:00Z">
        <w:r w:rsidR="00373C03" w:rsidRPr="006818E9">
          <w:rPr>
            <w:rFonts w:ascii="Arial" w:hAnsi="Arial" w:cs="Arial"/>
            <w:sz w:val="22"/>
            <w:szCs w:val="22"/>
          </w:rPr>
          <w:t xml:space="preserve">If the results of the Appendix M evaluation indicate a </w:t>
        </w:r>
      </w:ins>
      <w:ins w:id="118" w:author="sjv1" w:date="2012-03-14T11:30:00Z">
        <w:r w:rsidR="00373C03" w:rsidRPr="006818E9">
          <w:rPr>
            <w:rFonts w:ascii="Arial" w:hAnsi="Arial" w:cs="Arial"/>
            <w:sz w:val="22"/>
            <w:szCs w:val="22"/>
          </w:rPr>
          <w:t>g</w:t>
        </w:r>
      </w:ins>
      <w:r w:rsidRPr="006818E9">
        <w:rPr>
          <w:rFonts w:ascii="Arial" w:hAnsi="Arial" w:cs="Arial"/>
          <w:sz w:val="22"/>
          <w:szCs w:val="22"/>
        </w:rPr>
        <w:t>reen finding, document the quantitative or qualitative method used including the results in the inspection report.</w:t>
      </w:r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119" w:author="sjv1" w:date="2012-02-03T06:07:00Z"/>
          <w:rFonts w:ascii="Arial" w:hAnsi="Arial" w:cs="Arial"/>
          <w:sz w:val="22"/>
          <w:szCs w:val="22"/>
        </w:rPr>
      </w:pPr>
    </w:p>
    <w:p w:rsidR="001630B0" w:rsidRPr="006818E9" w:rsidRDefault="001630B0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sz w:val="22"/>
          <w:szCs w:val="22"/>
        </w:rPr>
      </w:pPr>
    </w:p>
    <w:p w:rsidR="001630B0" w:rsidRPr="006818E9" w:rsidRDefault="001630B0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120" w:author="sjv1" w:date="2012-02-03T06:06:00Z"/>
          <w:rFonts w:ascii="Arial" w:hAnsi="Arial" w:cs="Arial"/>
          <w:b/>
          <w:sz w:val="22"/>
          <w:szCs w:val="22"/>
        </w:rPr>
      </w:pPr>
      <w:ins w:id="121" w:author="sjv1" w:date="2012-02-03T06:05:00Z">
        <w:r w:rsidRPr="006818E9">
          <w:rPr>
            <w:rFonts w:ascii="Arial" w:hAnsi="Arial" w:cs="Arial"/>
            <w:b/>
            <w:sz w:val="22"/>
            <w:szCs w:val="22"/>
          </w:rPr>
          <w:t>5.0</w:t>
        </w:r>
      </w:ins>
      <w:ins w:id="122" w:author="sjv1" w:date="2012-02-03T06:06:00Z">
        <w:r w:rsidRPr="006818E9">
          <w:rPr>
            <w:rFonts w:ascii="Arial" w:hAnsi="Arial" w:cs="Arial"/>
            <w:b/>
            <w:sz w:val="22"/>
            <w:szCs w:val="22"/>
          </w:rPr>
          <w:tab/>
          <w:t>REFERENCES</w:t>
        </w:r>
      </w:ins>
    </w:p>
    <w:p w:rsidR="001630B0" w:rsidRPr="006818E9" w:rsidRDefault="001630B0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123" w:author="sjv1" w:date="2012-02-03T06:06:00Z"/>
          <w:rFonts w:ascii="Arial" w:hAnsi="Arial" w:cs="Arial"/>
          <w:b/>
          <w:sz w:val="22"/>
          <w:szCs w:val="22"/>
        </w:rPr>
      </w:pPr>
    </w:p>
    <w:p w:rsidR="00C00C0E" w:rsidRPr="006818E9" w:rsidRDefault="001630B0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124" w:author="sjv1" w:date="2012-02-03T06:12:00Z"/>
          <w:rFonts w:ascii="Arial" w:hAnsi="Arial" w:cs="Arial"/>
          <w:sz w:val="22"/>
          <w:szCs w:val="22"/>
        </w:rPr>
      </w:pPr>
      <w:ins w:id="125" w:author="sjv1" w:date="2012-02-03T06:12:00Z">
        <w:r w:rsidRPr="006818E9">
          <w:rPr>
            <w:rFonts w:ascii="Arial" w:hAnsi="Arial" w:cs="Arial"/>
            <w:sz w:val="22"/>
            <w:szCs w:val="22"/>
          </w:rPr>
          <w:t>IMC 0609, Attachment 1, “</w:t>
        </w:r>
      </w:ins>
      <w:ins w:id="126" w:author="sjv1" w:date="2012-02-03T06:15:00Z">
        <w:r w:rsidR="00C00C0E" w:rsidRPr="006818E9">
          <w:rPr>
            <w:rFonts w:ascii="Arial" w:hAnsi="Arial" w:cs="Arial"/>
            <w:sz w:val="22"/>
            <w:szCs w:val="22"/>
          </w:rPr>
          <w:t>Significance and Enforcement Review Panel Process”</w:t>
        </w:r>
      </w:ins>
    </w:p>
    <w:p w:rsidR="00C00C0E" w:rsidRPr="006818E9" w:rsidRDefault="00C00C0E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127" w:author="sjv1" w:date="2012-02-03T06:12:00Z"/>
          <w:rFonts w:ascii="Arial" w:hAnsi="Arial" w:cs="Arial"/>
          <w:sz w:val="22"/>
          <w:szCs w:val="22"/>
        </w:rPr>
      </w:pPr>
    </w:p>
    <w:p w:rsidR="00C00C0E" w:rsidRPr="006818E9" w:rsidRDefault="00C00C0E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128" w:author="sjv1" w:date="2012-02-03T06:13:00Z"/>
          <w:rFonts w:ascii="Arial" w:hAnsi="Arial" w:cs="Arial"/>
          <w:sz w:val="22"/>
          <w:szCs w:val="22"/>
        </w:rPr>
      </w:pPr>
      <w:ins w:id="129" w:author="sjv1" w:date="2012-02-03T06:12:00Z">
        <w:r w:rsidRPr="006818E9">
          <w:rPr>
            <w:rFonts w:ascii="Arial" w:hAnsi="Arial" w:cs="Arial"/>
            <w:sz w:val="22"/>
            <w:szCs w:val="22"/>
          </w:rPr>
          <w:t xml:space="preserve">IMC 0612, </w:t>
        </w:r>
      </w:ins>
      <w:ins w:id="130" w:author="sjv1" w:date="2012-02-03T06:13:00Z">
        <w:r w:rsidRPr="006818E9">
          <w:rPr>
            <w:rFonts w:ascii="Arial" w:hAnsi="Arial" w:cs="Arial"/>
            <w:sz w:val="22"/>
            <w:szCs w:val="22"/>
          </w:rPr>
          <w:t>“Power Reactor Inspection Reports”</w:t>
        </w:r>
      </w:ins>
    </w:p>
    <w:p w:rsidR="00C00C0E" w:rsidRPr="006818E9" w:rsidRDefault="00C00C0E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ins w:id="131" w:author="sjv1" w:date="2012-02-03T06:13:00Z"/>
          <w:rFonts w:ascii="Arial" w:hAnsi="Arial" w:cs="Arial"/>
          <w:sz w:val="22"/>
          <w:szCs w:val="22"/>
        </w:rPr>
      </w:pPr>
    </w:p>
    <w:p w:rsidR="00E50429" w:rsidRPr="006818E9" w:rsidRDefault="001630B0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both"/>
        <w:rPr>
          <w:rFonts w:ascii="Arial" w:hAnsi="Arial" w:cs="Arial"/>
          <w:b/>
          <w:sz w:val="22"/>
          <w:szCs w:val="22"/>
        </w:rPr>
      </w:pPr>
      <w:ins w:id="132" w:author="sjv1" w:date="2012-02-03T06:05:00Z">
        <w:r w:rsidRPr="006818E9">
          <w:rPr>
            <w:rFonts w:ascii="Arial" w:hAnsi="Arial" w:cs="Arial"/>
            <w:b/>
            <w:sz w:val="22"/>
            <w:szCs w:val="22"/>
          </w:rPr>
          <w:tab/>
        </w:r>
      </w:ins>
    </w:p>
    <w:p w:rsidR="00E50429" w:rsidRPr="006818E9" w:rsidRDefault="00E50429" w:rsidP="00E50429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jc w:val="center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END</w:t>
      </w:r>
    </w:p>
    <w:p w:rsidR="00E50429" w:rsidRPr="006818E9" w:rsidRDefault="00E50429" w:rsidP="00E50429">
      <w:pPr>
        <w:jc w:val="center"/>
        <w:rPr>
          <w:rFonts w:ascii="Arial" w:hAnsi="Arial" w:cs="Arial"/>
          <w:sz w:val="22"/>
          <w:szCs w:val="22"/>
        </w:rPr>
        <w:sectPr w:rsidR="00E50429" w:rsidRPr="006818E9" w:rsidSect="009F431A">
          <w:footerReference w:type="even" r:id="rId8"/>
          <w:footerReference w:type="default" r:id="rId9"/>
          <w:type w:val="continuous"/>
          <w:pgSz w:w="12240" w:h="15840" w:code="1"/>
          <w:pgMar w:top="1080" w:right="1440" w:bottom="720" w:left="1440" w:header="1440" w:footer="1440" w:gutter="0"/>
          <w:cols w:space="720"/>
          <w:noEndnote/>
          <w:docGrid w:linePitch="326"/>
        </w:sectPr>
      </w:pPr>
    </w:p>
    <w:p w:rsidR="00E50429" w:rsidRPr="006818E9" w:rsidRDefault="00E50429" w:rsidP="00E50429">
      <w:pPr>
        <w:tabs>
          <w:tab w:val="center" w:pos="468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lastRenderedPageBreak/>
        <w:tab/>
      </w:r>
      <w:r w:rsidRPr="006818E9">
        <w:rPr>
          <w:rFonts w:ascii="Arial" w:hAnsi="Arial" w:cs="Arial"/>
          <w:b/>
          <w:bCs/>
          <w:sz w:val="22"/>
          <w:szCs w:val="22"/>
        </w:rPr>
        <w:t>TABLE 4.1</w:t>
      </w:r>
    </w:p>
    <w:p w:rsidR="00E50429" w:rsidRPr="006818E9" w:rsidRDefault="00E50429" w:rsidP="00E50429">
      <w:pPr>
        <w:tabs>
          <w:tab w:val="center" w:pos="4680"/>
        </w:tabs>
        <w:jc w:val="both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b/>
          <w:bCs/>
          <w:sz w:val="22"/>
          <w:szCs w:val="22"/>
        </w:rPr>
        <w:tab/>
        <w:t>Qualitative Decision-Making Attributes for NRC Management Review</w:t>
      </w:r>
    </w:p>
    <w:p w:rsidR="00E50429" w:rsidRPr="006818E9" w:rsidRDefault="00E50429" w:rsidP="005A534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2989"/>
        <w:gridCol w:w="1600"/>
        <w:gridCol w:w="4770"/>
      </w:tblGrid>
      <w:tr w:rsidR="00E50429" w:rsidRPr="006818E9" w:rsidTr="00E50429">
        <w:trPr>
          <w:cantSplit/>
          <w:jc w:val="center"/>
        </w:trPr>
        <w:tc>
          <w:tcPr>
            <w:tcW w:w="2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Decision Attribute</w:t>
            </w:r>
          </w:p>
        </w:tc>
        <w:tc>
          <w:tcPr>
            <w:tcW w:w="1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Applicable to Decision?</w:t>
            </w: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Basis for Input to Decision - Provide qualitative and/or quantitative information for management review and decision making.</w:t>
            </w:r>
          </w:p>
        </w:tc>
      </w:tr>
      <w:tr w:rsidR="00E50429" w:rsidRPr="006818E9" w:rsidTr="00E50429">
        <w:trPr>
          <w:cantSplit/>
          <w:jc w:val="center"/>
        </w:trPr>
        <w:tc>
          <w:tcPr>
            <w:tcW w:w="2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Finding can be bounded using qualitative and/or quantitative information?</w:t>
            </w:r>
          </w:p>
        </w:tc>
        <w:tc>
          <w:tcPr>
            <w:tcW w:w="1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429" w:rsidRPr="006818E9" w:rsidTr="00E50429">
        <w:trPr>
          <w:cantSplit/>
          <w:jc w:val="center"/>
        </w:trPr>
        <w:tc>
          <w:tcPr>
            <w:tcW w:w="2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Defense-in-Depth affected?</w:t>
            </w:r>
          </w:p>
        </w:tc>
        <w:tc>
          <w:tcPr>
            <w:tcW w:w="1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429" w:rsidRPr="006818E9" w:rsidTr="00E50429">
        <w:trPr>
          <w:cantSplit/>
          <w:jc w:val="center"/>
        </w:trPr>
        <w:tc>
          <w:tcPr>
            <w:tcW w:w="2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Performance Deficiency effect on the Safety Margin maintained?</w:t>
            </w:r>
          </w:p>
        </w:tc>
        <w:tc>
          <w:tcPr>
            <w:tcW w:w="1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429" w:rsidRPr="006818E9" w:rsidTr="00E50429">
        <w:trPr>
          <w:cantSplit/>
          <w:jc w:val="center"/>
        </w:trPr>
        <w:tc>
          <w:tcPr>
            <w:tcW w:w="2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The extent the performance deficiency affects other equipment.</w:t>
            </w:r>
          </w:p>
        </w:tc>
        <w:tc>
          <w:tcPr>
            <w:tcW w:w="1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429" w:rsidRPr="006818E9" w:rsidTr="00E50429">
        <w:trPr>
          <w:cantSplit/>
          <w:jc w:val="center"/>
        </w:trPr>
        <w:tc>
          <w:tcPr>
            <w:tcW w:w="2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Degree of degradation of failed or unavailable component(s)</w:t>
            </w:r>
          </w:p>
        </w:tc>
        <w:tc>
          <w:tcPr>
            <w:tcW w:w="1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429" w:rsidRPr="006818E9" w:rsidTr="00E50429">
        <w:trPr>
          <w:cantSplit/>
          <w:jc w:val="center"/>
        </w:trPr>
        <w:tc>
          <w:tcPr>
            <w:tcW w:w="2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 xml:space="preserve">Period of time (exposure time) affect on the performance deficiency.  </w:t>
            </w:r>
          </w:p>
        </w:tc>
        <w:tc>
          <w:tcPr>
            <w:tcW w:w="1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429" w:rsidRPr="006818E9" w:rsidTr="00E50429">
        <w:trPr>
          <w:cantSplit/>
          <w:jc w:val="center"/>
        </w:trPr>
        <w:tc>
          <w:tcPr>
            <w:tcW w:w="2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The likelihood that the licensee’s recovery actions would successfully mitigate the performance deficiency.</w:t>
            </w:r>
          </w:p>
        </w:tc>
        <w:tc>
          <w:tcPr>
            <w:tcW w:w="1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429" w:rsidRPr="006818E9" w:rsidTr="00E50429">
        <w:trPr>
          <w:cantSplit/>
          <w:jc w:val="center"/>
        </w:trPr>
        <w:tc>
          <w:tcPr>
            <w:tcW w:w="29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Additional qualitative circumstances associated with the finding that regional management should consider in the evaluation process.</w:t>
            </w:r>
          </w:p>
        </w:tc>
        <w:tc>
          <w:tcPr>
            <w:tcW w:w="1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50429" w:rsidRPr="006818E9" w:rsidRDefault="00E50429" w:rsidP="005A534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50429" w:rsidRPr="006818E9" w:rsidRDefault="00E50429" w:rsidP="00E50429">
      <w:pPr>
        <w:jc w:val="center"/>
        <w:rPr>
          <w:rFonts w:ascii="Arial" w:hAnsi="Arial" w:cs="Arial"/>
          <w:sz w:val="22"/>
          <w:szCs w:val="22"/>
        </w:rPr>
      </w:pPr>
    </w:p>
    <w:p w:rsidR="00E50429" w:rsidRPr="006818E9" w:rsidRDefault="006C1FC0" w:rsidP="00E50429">
      <w:pPr>
        <w:rPr>
          <w:rFonts w:ascii="Arial" w:hAnsi="Arial" w:cs="Arial"/>
          <w:sz w:val="22"/>
          <w:szCs w:val="22"/>
          <w:u w:val="single"/>
        </w:rPr>
      </w:pPr>
      <w:r w:rsidRPr="006C1FC0">
        <w:rPr>
          <w:rFonts w:ascii="Arial" w:hAnsi="Arial" w:cs="Arial"/>
          <w:noProof/>
          <w:sz w:val="22"/>
          <w:szCs w:val="22"/>
        </w:rPr>
        <w:pict>
          <v:line id="_x0000_s1029" style="position:absolute;z-index:1" from="223.05pt,12.55pt" to="355.05pt,12.55pt"/>
        </w:pict>
      </w:r>
      <w:r w:rsidR="00E50429" w:rsidRPr="006818E9">
        <w:rPr>
          <w:rFonts w:ascii="Arial" w:hAnsi="Arial" w:cs="Arial"/>
          <w:sz w:val="22"/>
          <w:szCs w:val="22"/>
        </w:rPr>
        <w:t xml:space="preserve">Result of management review (COLOR): </w:t>
      </w:r>
      <w:r w:rsidR="00E50429" w:rsidRPr="006818E9">
        <w:rPr>
          <w:rFonts w:ascii="Arial" w:hAnsi="Arial" w:cs="Arial"/>
          <w:sz w:val="22"/>
          <w:szCs w:val="22"/>
          <w:u w:val="single"/>
        </w:rPr>
        <w:t xml:space="preserve">             </w:t>
      </w:r>
    </w:p>
    <w:p w:rsidR="00E50429" w:rsidRPr="006818E9" w:rsidRDefault="00E50429" w:rsidP="00E50429">
      <w:pPr>
        <w:rPr>
          <w:rFonts w:ascii="Arial" w:hAnsi="Arial" w:cs="Arial"/>
          <w:sz w:val="22"/>
          <w:szCs w:val="22"/>
        </w:rPr>
        <w:sectPr w:rsidR="00E50429" w:rsidRPr="006818E9" w:rsidSect="009F431A">
          <w:footerReference w:type="even" r:id="rId10"/>
          <w:pgSz w:w="12240" w:h="15840"/>
          <w:pgMar w:top="1080" w:right="1440" w:bottom="720" w:left="1440" w:header="1440" w:footer="1440" w:gutter="0"/>
          <w:cols w:space="720"/>
          <w:noEndnote/>
          <w:docGrid w:linePitch="326"/>
        </w:sectPr>
      </w:pPr>
      <w:r w:rsidRPr="006818E9">
        <w:rPr>
          <w:rFonts w:ascii="Arial" w:hAnsi="Arial" w:cs="Arial"/>
          <w:sz w:val="22"/>
          <w:szCs w:val="22"/>
          <w:u w:val="single"/>
        </w:rPr>
        <w:t xml:space="preserve">          </w:t>
      </w:r>
    </w:p>
    <w:p w:rsidR="00E50429" w:rsidRPr="006818E9" w:rsidRDefault="00774B49" w:rsidP="00774B49">
      <w:pPr>
        <w:jc w:val="center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lastRenderedPageBreak/>
        <w:t>Attachment 1</w:t>
      </w:r>
    </w:p>
    <w:p w:rsidR="00774B49" w:rsidRPr="006818E9" w:rsidRDefault="00774B49" w:rsidP="00774B49">
      <w:pPr>
        <w:jc w:val="center"/>
        <w:rPr>
          <w:rFonts w:ascii="Arial" w:hAnsi="Arial" w:cs="Arial"/>
          <w:sz w:val="22"/>
          <w:szCs w:val="22"/>
        </w:rPr>
      </w:pPr>
    </w:p>
    <w:p w:rsidR="00E50429" w:rsidRPr="006818E9" w:rsidRDefault="00E50429" w:rsidP="00E50429">
      <w:pPr>
        <w:jc w:val="center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Revision History For</w:t>
      </w:r>
      <w:r w:rsidR="006C1FC0" w:rsidRPr="006818E9">
        <w:rPr>
          <w:rFonts w:ascii="Arial" w:hAnsi="Arial" w:cs="Arial"/>
          <w:sz w:val="22"/>
          <w:szCs w:val="22"/>
        </w:rPr>
        <w:fldChar w:fldCharType="begin"/>
      </w:r>
      <w:proofErr w:type="gramStart"/>
      <w:r w:rsidRPr="006818E9">
        <w:rPr>
          <w:rFonts w:ascii="Arial" w:hAnsi="Arial" w:cs="Arial"/>
          <w:sz w:val="22"/>
          <w:szCs w:val="22"/>
        </w:rPr>
        <w:instrText>tc</w:instrText>
      </w:r>
      <w:proofErr w:type="gramEnd"/>
      <w:r w:rsidRPr="006818E9">
        <w:rPr>
          <w:rFonts w:ascii="Arial" w:hAnsi="Arial" w:cs="Arial"/>
          <w:sz w:val="22"/>
          <w:szCs w:val="22"/>
        </w:rPr>
        <w:instrText xml:space="preserve"> \l1 "Result of management review (COLOR): </w:instrText>
      </w:r>
      <w:r w:rsidRPr="006818E9">
        <w:rPr>
          <w:rFonts w:ascii="Arial" w:hAnsi="Arial" w:cs="Arial"/>
          <w:sz w:val="22"/>
          <w:szCs w:val="22"/>
          <w:u w:val="single"/>
        </w:rPr>
        <w:instrText xml:space="preserve">                         </w:instrText>
      </w:r>
      <w:r w:rsidRPr="006818E9">
        <w:rPr>
          <w:rFonts w:ascii="Arial" w:hAnsi="Arial" w:cs="Arial"/>
          <w:sz w:val="22"/>
          <w:szCs w:val="22"/>
        </w:rPr>
        <w:instrText>Revision History For</w:instrText>
      </w:r>
      <w:r w:rsidR="006C1FC0" w:rsidRPr="006818E9">
        <w:rPr>
          <w:rFonts w:ascii="Arial" w:hAnsi="Arial" w:cs="Arial"/>
          <w:sz w:val="22"/>
          <w:szCs w:val="22"/>
        </w:rPr>
        <w:fldChar w:fldCharType="end"/>
      </w:r>
    </w:p>
    <w:p w:rsidR="00E50429" w:rsidRPr="006818E9" w:rsidRDefault="00E50429" w:rsidP="00E50429">
      <w:pPr>
        <w:jc w:val="center"/>
        <w:rPr>
          <w:rFonts w:ascii="Arial" w:hAnsi="Arial" w:cs="Arial"/>
          <w:sz w:val="22"/>
          <w:szCs w:val="22"/>
        </w:rPr>
      </w:pPr>
      <w:r w:rsidRPr="006818E9">
        <w:rPr>
          <w:rFonts w:ascii="Arial" w:hAnsi="Arial" w:cs="Arial"/>
          <w:sz w:val="22"/>
          <w:szCs w:val="22"/>
        </w:rPr>
        <w:t>IMC 0609 Appendix M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620"/>
        <w:gridCol w:w="2160"/>
        <w:gridCol w:w="3600"/>
        <w:gridCol w:w="2880"/>
        <w:gridCol w:w="2430"/>
      </w:tblGrid>
      <w:tr w:rsidR="009F431A" w:rsidRPr="006818E9" w:rsidTr="009F431A"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9F431A" w:rsidRDefault="009F431A" w:rsidP="00E50429">
            <w:pPr>
              <w:spacing w:after="58"/>
              <w:rPr>
                <w:rFonts w:ascii="Arial" w:hAnsi="Arial" w:cs="Arial"/>
                <w:sz w:val="22"/>
                <w:szCs w:val="22"/>
              </w:rPr>
            </w:pPr>
            <w:ins w:id="133" w:author="btc1" w:date="2012-04-12T13:16:00Z">
              <w:r w:rsidRPr="009F431A">
                <w:rPr>
                  <w:rFonts w:ascii="Arial" w:hAnsi="Arial" w:cs="Arial"/>
                  <w:sz w:val="22"/>
                  <w:szCs w:val="22"/>
                </w:rPr>
                <w:t>Commitment Tracking Number</w:t>
              </w:r>
            </w:ins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9F431A" w:rsidRDefault="009F431A" w:rsidP="00480D01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ins w:id="134" w:author="btc1" w:date="2012-04-12T13:16:00Z"/>
                <w:rFonts w:ascii="Arial" w:hAnsi="Arial" w:cs="Arial"/>
                <w:sz w:val="22"/>
                <w:szCs w:val="22"/>
              </w:rPr>
            </w:pPr>
            <w:ins w:id="135" w:author="btc1" w:date="2012-04-12T13:16:00Z">
              <w:r w:rsidRPr="009F431A">
                <w:rPr>
                  <w:rFonts w:ascii="Arial" w:hAnsi="Arial" w:cs="Arial"/>
                  <w:sz w:val="22"/>
                  <w:szCs w:val="22"/>
                </w:rPr>
                <w:t>Accession Number</w:t>
              </w:r>
              <w:r w:rsidRPr="009F431A" w:rsidDel="000714E0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</w:p>
          <w:p w:rsidR="009F431A" w:rsidRPr="009F431A" w:rsidRDefault="009F431A" w:rsidP="00480D01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ins w:id="136" w:author="btc1" w:date="2012-04-12T13:16:00Z"/>
                <w:rFonts w:ascii="Arial" w:hAnsi="Arial" w:cs="Arial"/>
                <w:sz w:val="22"/>
                <w:szCs w:val="22"/>
              </w:rPr>
            </w:pPr>
            <w:ins w:id="137" w:author="btc1" w:date="2012-04-12T13:16:00Z">
              <w:r w:rsidRPr="009F431A">
                <w:rPr>
                  <w:rFonts w:ascii="Arial" w:hAnsi="Arial" w:cs="Arial"/>
                  <w:sz w:val="22"/>
                  <w:szCs w:val="22"/>
                </w:rPr>
                <w:t>Issue Date</w:t>
              </w:r>
            </w:ins>
          </w:p>
          <w:p w:rsidR="009F431A" w:rsidRPr="009F431A" w:rsidRDefault="009F431A" w:rsidP="00E50429">
            <w:pPr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ins w:id="138" w:author="btc1" w:date="2012-04-12T13:16:00Z">
              <w:r w:rsidRPr="009F431A">
                <w:rPr>
                  <w:rFonts w:ascii="Arial" w:hAnsi="Arial" w:cs="Arial"/>
                  <w:sz w:val="22"/>
                  <w:szCs w:val="22"/>
                </w:rPr>
                <w:t>Change Notice</w:t>
              </w:r>
            </w:ins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9F431A" w:rsidRDefault="009F431A" w:rsidP="00E50429">
            <w:pPr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ins w:id="139" w:author="btc1" w:date="2012-04-12T13:16:00Z">
              <w:r w:rsidRPr="009F431A">
                <w:rPr>
                  <w:rFonts w:ascii="Arial" w:hAnsi="Arial" w:cs="Arial"/>
                  <w:sz w:val="22"/>
                  <w:szCs w:val="22"/>
                </w:rPr>
                <w:t>Description of Change</w:t>
              </w:r>
            </w:ins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9F431A" w:rsidRDefault="009F431A" w:rsidP="00E50429">
            <w:pPr>
              <w:spacing w:after="58"/>
              <w:rPr>
                <w:rFonts w:ascii="Arial" w:hAnsi="Arial" w:cs="Arial"/>
                <w:sz w:val="22"/>
                <w:szCs w:val="22"/>
              </w:rPr>
            </w:pPr>
            <w:ins w:id="140" w:author="btc1" w:date="2012-04-12T13:16:00Z">
              <w:r w:rsidRPr="009F431A">
                <w:rPr>
                  <w:rFonts w:ascii="Arial" w:hAnsi="Arial" w:cs="Arial"/>
                  <w:sz w:val="22"/>
                  <w:szCs w:val="22"/>
                </w:rPr>
                <w:t xml:space="preserve">Description of Training Required and Completion Date </w:t>
              </w:r>
            </w:ins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9F431A" w:rsidRDefault="009F431A" w:rsidP="00E50429">
            <w:pPr>
              <w:spacing w:after="58"/>
              <w:rPr>
                <w:rFonts w:ascii="Arial" w:hAnsi="Arial" w:cs="Arial"/>
                <w:sz w:val="22"/>
                <w:szCs w:val="22"/>
              </w:rPr>
            </w:pPr>
            <w:ins w:id="141" w:author="btc1" w:date="2012-04-12T13:16:00Z">
              <w:r w:rsidRPr="009F431A">
                <w:rPr>
                  <w:rFonts w:ascii="Arial" w:hAnsi="Arial" w:cs="Arial"/>
                  <w:sz w:val="22"/>
                  <w:szCs w:val="22"/>
                </w:rPr>
                <w:t>Comment and Feedback Resolution Accession Number</w:t>
              </w:r>
            </w:ins>
          </w:p>
        </w:tc>
      </w:tr>
      <w:tr w:rsidR="009F431A" w:rsidRPr="006818E9" w:rsidTr="009F431A"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6818E9" w:rsidRDefault="009F431A" w:rsidP="00E50429">
            <w:pPr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6818E9" w:rsidRDefault="009F431A" w:rsidP="00E50429">
            <w:pPr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12/22/06</w:t>
            </w:r>
          </w:p>
          <w:p w:rsidR="009F431A" w:rsidRPr="006818E9" w:rsidRDefault="009F431A" w:rsidP="00E50429">
            <w:pPr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CN 06-036</w:t>
            </w:r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6818E9" w:rsidRDefault="009F431A" w:rsidP="00E50429">
            <w:pPr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 xml:space="preserve">This new document has been issued to provide guidance to NRC management and inspection staff for assessing significance of inspection findings. </w:t>
            </w:r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6818E9" w:rsidRDefault="009F431A" w:rsidP="00E50429">
            <w:pPr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6818E9">
              <w:rPr>
                <w:rFonts w:ascii="Arial" w:hAnsi="Arial" w:cs="Arial"/>
                <w:sz w:val="22"/>
                <w:szCs w:val="22"/>
              </w:rPr>
              <w:t>This procedure was developed by involved stakeholders.  No training on the procedure recommended at this time.  However, additional guidance may be developed based on experience gained.</w:t>
            </w:r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6818E9" w:rsidRDefault="009F431A" w:rsidP="00E50429">
            <w:pPr>
              <w:spacing w:after="58"/>
              <w:rPr>
                <w:rFonts w:ascii="Arial" w:hAnsi="Arial" w:cs="Arial"/>
                <w:sz w:val="22"/>
                <w:szCs w:val="22"/>
              </w:rPr>
            </w:pPr>
            <w:ins w:id="142" w:author="btc1" w:date="2012-04-12T13:17:00Z">
              <w:r w:rsidRPr="006818E9">
                <w:rPr>
                  <w:rFonts w:ascii="Arial" w:hAnsi="Arial" w:cs="Arial"/>
                  <w:sz w:val="22"/>
                  <w:szCs w:val="22"/>
                </w:rPr>
                <w:t>ML063050646</w:t>
              </w:r>
            </w:ins>
          </w:p>
        </w:tc>
      </w:tr>
      <w:tr w:rsidR="009F431A" w:rsidRPr="006818E9" w:rsidTr="009F431A">
        <w:tc>
          <w:tcPr>
            <w:tcW w:w="16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6818E9" w:rsidRDefault="009F431A" w:rsidP="00E50429">
            <w:pPr>
              <w:tabs>
                <w:tab w:val="center" w:pos="690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ins w:id="143" w:author="sjv1" w:date="2012-02-02T15:16:00Z">
              <w:r w:rsidRPr="006818E9">
                <w:rPr>
                  <w:rFonts w:ascii="Arial" w:hAnsi="Arial" w:cs="Arial"/>
                  <w:sz w:val="22"/>
                  <w:szCs w:val="22"/>
                </w:rPr>
                <w:t>N/A</w:t>
              </w:r>
            </w:ins>
          </w:p>
        </w:tc>
        <w:tc>
          <w:tcPr>
            <w:tcW w:w="21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6818E9" w:rsidRDefault="009F431A" w:rsidP="00C21E46">
            <w:pPr>
              <w:spacing w:after="58"/>
              <w:rPr>
                <w:ins w:id="144" w:author="sjv1" w:date="2012-02-03T06:00:00Z"/>
                <w:rFonts w:ascii="Arial" w:hAnsi="Arial" w:cs="Arial"/>
                <w:sz w:val="22"/>
                <w:szCs w:val="22"/>
              </w:rPr>
            </w:pPr>
            <w:ins w:id="145" w:author="btc1" w:date="2012-04-02T07:49:00Z">
              <w:r w:rsidRPr="006818E9">
                <w:rPr>
                  <w:rFonts w:ascii="Arial" w:hAnsi="Arial" w:cs="Arial"/>
                  <w:sz w:val="22"/>
                  <w:szCs w:val="22"/>
                </w:rPr>
                <w:t>M</w:t>
              </w:r>
            </w:ins>
            <w:ins w:id="146" w:author="sjv1" w:date="2012-02-03T06:00:00Z">
              <w:r w:rsidRPr="006818E9">
                <w:rPr>
                  <w:rFonts w:ascii="Arial" w:hAnsi="Arial" w:cs="Arial"/>
                  <w:sz w:val="22"/>
                  <w:szCs w:val="22"/>
                </w:rPr>
                <w:t>L101550365</w:t>
              </w:r>
            </w:ins>
          </w:p>
          <w:p w:rsidR="009F431A" w:rsidRDefault="009F431A" w:rsidP="00C21E46">
            <w:pPr>
              <w:spacing w:after="58"/>
              <w:rPr>
                <w:ins w:id="147" w:author="btc1" w:date="2012-04-12T13:15:00Z"/>
                <w:rFonts w:ascii="Arial" w:hAnsi="Arial" w:cs="Arial"/>
                <w:sz w:val="22"/>
                <w:szCs w:val="22"/>
              </w:rPr>
            </w:pPr>
            <w:ins w:id="148" w:author="btc1" w:date="2012-04-12T13:15:00Z">
              <w:r>
                <w:rPr>
                  <w:rFonts w:ascii="Arial" w:hAnsi="Arial" w:cs="Arial"/>
                  <w:sz w:val="22"/>
                  <w:szCs w:val="22"/>
                </w:rPr>
                <w:t>04/04/12</w:t>
              </w:r>
            </w:ins>
          </w:p>
          <w:p w:rsidR="009F431A" w:rsidRPr="006818E9" w:rsidRDefault="009F431A" w:rsidP="00C21E46">
            <w:pPr>
              <w:spacing w:after="58"/>
              <w:rPr>
                <w:rFonts w:ascii="Arial" w:hAnsi="Arial" w:cs="Arial"/>
                <w:sz w:val="22"/>
                <w:szCs w:val="22"/>
              </w:rPr>
            </w:pPr>
            <w:ins w:id="149" w:author="btc1" w:date="2012-04-12T13:15:00Z">
              <w:r>
                <w:rPr>
                  <w:rFonts w:ascii="Arial" w:hAnsi="Arial" w:cs="Arial"/>
                  <w:sz w:val="22"/>
                  <w:szCs w:val="22"/>
                </w:rPr>
                <w:t>CN 12-005</w:t>
              </w:r>
            </w:ins>
          </w:p>
        </w:tc>
        <w:tc>
          <w:tcPr>
            <w:tcW w:w="36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6818E9" w:rsidRDefault="009F431A" w:rsidP="005A4738">
            <w:pPr>
              <w:spacing w:after="58"/>
              <w:rPr>
                <w:rFonts w:ascii="Arial" w:hAnsi="Arial" w:cs="Arial"/>
                <w:sz w:val="22"/>
                <w:szCs w:val="22"/>
              </w:rPr>
            </w:pPr>
            <w:ins w:id="150" w:author="sjv1" w:date="2012-02-02T15:16:00Z">
              <w:r w:rsidRPr="006818E9">
                <w:rPr>
                  <w:rFonts w:ascii="Arial" w:hAnsi="Arial" w:cs="Arial"/>
                  <w:sz w:val="22"/>
                  <w:szCs w:val="22"/>
                </w:rPr>
                <w:t>Provided clarification in the Scope and Applicability sections to articulate the Appendix M entry conditions and that Appendix M is not intended to be used to develop new models or acquire in-depth expert elicitation.  In addition, ROPFF 0609M-1412 was incorporated to clarify that Appendix M applies to all the safety cornerstones of the ROP.</w:t>
              </w:r>
            </w:ins>
          </w:p>
        </w:tc>
        <w:tc>
          <w:tcPr>
            <w:tcW w:w="28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6818E9" w:rsidRDefault="009F431A" w:rsidP="00E50429">
            <w:pPr>
              <w:spacing w:after="58"/>
              <w:rPr>
                <w:rFonts w:ascii="Arial" w:hAnsi="Arial" w:cs="Arial"/>
                <w:sz w:val="22"/>
                <w:szCs w:val="22"/>
              </w:rPr>
            </w:pPr>
            <w:ins w:id="151" w:author="sjv1" w:date="2012-02-02T15:16:00Z">
              <w:r w:rsidRPr="006818E9">
                <w:rPr>
                  <w:rFonts w:ascii="Arial" w:hAnsi="Arial" w:cs="Arial"/>
                  <w:sz w:val="22"/>
                  <w:szCs w:val="22"/>
                </w:rPr>
                <w:t>N</w:t>
              </w:r>
            </w:ins>
            <w:ins w:id="152" w:author="sjv1" w:date="2012-02-03T06:00:00Z">
              <w:r w:rsidRPr="006818E9">
                <w:rPr>
                  <w:rFonts w:ascii="Arial" w:hAnsi="Arial" w:cs="Arial"/>
                  <w:sz w:val="22"/>
                  <w:szCs w:val="22"/>
                </w:rPr>
                <w:t>one</w:t>
              </w:r>
            </w:ins>
          </w:p>
        </w:tc>
        <w:tc>
          <w:tcPr>
            <w:tcW w:w="24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F431A" w:rsidRPr="006818E9" w:rsidRDefault="009F431A" w:rsidP="00CE7039">
            <w:pPr>
              <w:spacing w:after="58"/>
              <w:rPr>
                <w:rFonts w:ascii="Arial" w:hAnsi="Arial" w:cs="Arial"/>
                <w:sz w:val="22"/>
                <w:szCs w:val="22"/>
              </w:rPr>
            </w:pPr>
            <w:ins w:id="153" w:author="btc1" w:date="2012-04-02T07:49:00Z">
              <w:r w:rsidRPr="006818E9">
                <w:rPr>
                  <w:rFonts w:ascii="Arial" w:hAnsi="Arial" w:cs="Arial"/>
                  <w:sz w:val="22"/>
                  <w:szCs w:val="22"/>
                </w:rPr>
                <w:t>N</w:t>
              </w:r>
            </w:ins>
            <w:ins w:id="154" w:author="sjv1" w:date="2012-02-02T15:16:00Z">
              <w:r w:rsidRPr="006818E9">
                <w:rPr>
                  <w:rFonts w:ascii="Arial" w:hAnsi="Arial" w:cs="Arial"/>
                  <w:sz w:val="22"/>
                  <w:szCs w:val="22"/>
                </w:rPr>
                <w:t>/A</w:t>
              </w:r>
            </w:ins>
          </w:p>
        </w:tc>
      </w:tr>
    </w:tbl>
    <w:p w:rsidR="00312DE9" w:rsidRPr="006818E9" w:rsidRDefault="00312DE9" w:rsidP="006818E9">
      <w:pPr>
        <w:rPr>
          <w:rFonts w:ascii="Arial" w:hAnsi="Arial" w:cs="Arial"/>
          <w:sz w:val="22"/>
          <w:szCs w:val="22"/>
        </w:rPr>
      </w:pPr>
    </w:p>
    <w:sectPr w:rsidR="00312DE9" w:rsidRPr="006818E9" w:rsidSect="009F431A">
      <w:footerReference w:type="even" r:id="rId11"/>
      <w:footerReference w:type="default" r:id="rId12"/>
      <w:pgSz w:w="15840" w:h="12240" w:orient="landscape" w:code="1"/>
      <w:pgMar w:top="1440" w:right="1080" w:bottom="1440" w:left="720" w:header="1440" w:footer="144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3E7" w:rsidRDefault="003C73E7">
      <w:r>
        <w:separator/>
      </w:r>
    </w:p>
  </w:endnote>
  <w:endnote w:type="continuationSeparator" w:id="0">
    <w:p w:rsidR="003C73E7" w:rsidRDefault="003C7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38F" w:rsidRPr="00F15ACB" w:rsidRDefault="00CA538F" w:rsidP="009E2C53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</w:rPr>
    </w:pPr>
    <w:r w:rsidRPr="00F15ACB">
      <w:rPr>
        <w:rFonts w:ascii="Arial" w:hAnsi="Arial" w:cs="Arial"/>
      </w:rPr>
      <w:t>Issue Date: 12/22/06</w:t>
    </w:r>
    <w:r w:rsidRPr="00F15ACB">
      <w:rPr>
        <w:rFonts w:ascii="Arial" w:hAnsi="Arial" w:cs="Arial"/>
      </w:rPr>
      <w:tab/>
      <w:t>M-</w:t>
    </w:r>
    <w:r w:rsidR="006C1FC0" w:rsidRPr="00F15ACB">
      <w:rPr>
        <w:rStyle w:val="PageNumber"/>
        <w:rFonts w:ascii="Arial" w:hAnsi="Arial" w:cs="Arial"/>
      </w:rPr>
      <w:fldChar w:fldCharType="begin"/>
    </w:r>
    <w:r w:rsidRPr="00F15ACB">
      <w:rPr>
        <w:rStyle w:val="PageNumber"/>
        <w:rFonts w:ascii="Arial" w:hAnsi="Arial" w:cs="Arial"/>
      </w:rPr>
      <w:instrText xml:space="preserve"> PAGE </w:instrText>
    </w:r>
    <w:r w:rsidR="006C1FC0" w:rsidRPr="00F15ACB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2</w:t>
    </w:r>
    <w:r w:rsidR="006C1FC0" w:rsidRPr="00F15ACB">
      <w:rPr>
        <w:rStyle w:val="PageNumber"/>
        <w:rFonts w:ascii="Arial" w:hAnsi="Arial" w:cs="Arial"/>
      </w:rPr>
      <w:fldChar w:fldCharType="end"/>
    </w:r>
    <w:r w:rsidRPr="00F15ACB">
      <w:rPr>
        <w:rStyle w:val="PageNumber"/>
        <w:rFonts w:ascii="Arial" w:hAnsi="Arial" w:cs="Arial"/>
      </w:rPr>
      <w:tab/>
      <w:t>609, APP M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38F" w:rsidRPr="00F15ACB" w:rsidRDefault="00CA538F" w:rsidP="00F15ACB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</w:rPr>
    </w:pPr>
    <w:r>
      <w:rPr>
        <w:rFonts w:ascii="Arial" w:hAnsi="Arial" w:cs="Arial"/>
      </w:rPr>
      <w:t xml:space="preserve">Issue Date: </w:t>
    </w:r>
    <w:r w:rsidR="005A534A">
      <w:rPr>
        <w:rFonts w:ascii="Arial" w:hAnsi="Arial" w:cs="Arial"/>
      </w:rPr>
      <w:t xml:space="preserve"> </w:t>
    </w:r>
    <w:r w:rsidR="009F431A">
      <w:rPr>
        <w:rFonts w:ascii="Arial" w:hAnsi="Arial" w:cs="Arial"/>
      </w:rPr>
      <w:t>04/12/12</w:t>
    </w:r>
    <w:r w:rsidRPr="00F15ACB">
      <w:rPr>
        <w:rFonts w:ascii="Arial" w:hAnsi="Arial" w:cs="Arial"/>
      </w:rPr>
      <w:tab/>
      <w:t>M-</w:t>
    </w:r>
    <w:r w:rsidR="006C1FC0" w:rsidRPr="00F15ACB">
      <w:rPr>
        <w:rStyle w:val="PageNumber"/>
        <w:rFonts w:ascii="Arial" w:hAnsi="Arial" w:cs="Arial"/>
      </w:rPr>
      <w:fldChar w:fldCharType="begin"/>
    </w:r>
    <w:r w:rsidRPr="00F15ACB">
      <w:rPr>
        <w:rStyle w:val="PageNumber"/>
        <w:rFonts w:ascii="Arial" w:hAnsi="Arial" w:cs="Arial"/>
      </w:rPr>
      <w:instrText xml:space="preserve"> PAGE </w:instrText>
    </w:r>
    <w:r w:rsidR="006C1FC0" w:rsidRPr="00F15ACB">
      <w:rPr>
        <w:rStyle w:val="PageNumber"/>
        <w:rFonts w:ascii="Arial" w:hAnsi="Arial" w:cs="Arial"/>
      </w:rPr>
      <w:fldChar w:fldCharType="separate"/>
    </w:r>
    <w:r w:rsidR="009F431A">
      <w:rPr>
        <w:rStyle w:val="PageNumber"/>
        <w:rFonts w:ascii="Arial" w:hAnsi="Arial" w:cs="Arial"/>
        <w:noProof/>
      </w:rPr>
      <w:t>1</w:t>
    </w:r>
    <w:r w:rsidR="006C1FC0" w:rsidRPr="00F15ACB">
      <w:rPr>
        <w:rStyle w:val="PageNumber"/>
        <w:rFonts w:ascii="Arial" w:hAnsi="Arial" w:cs="Arial"/>
      </w:rPr>
      <w:fldChar w:fldCharType="end"/>
    </w:r>
    <w:r w:rsidRPr="00F15ACB">
      <w:rPr>
        <w:rStyle w:val="PageNumber"/>
        <w:rFonts w:ascii="Arial" w:hAnsi="Arial" w:cs="Arial"/>
      </w:rPr>
      <w:tab/>
    </w:r>
    <w:r>
      <w:rPr>
        <w:rStyle w:val="PageNumber"/>
        <w:rFonts w:ascii="Arial" w:hAnsi="Arial" w:cs="Arial"/>
      </w:rPr>
      <w:t>0609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38F" w:rsidRPr="00F15ACB" w:rsidRDefault="00CA538F" w:rsidP="009E2C53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</w:rPr>
    </w:pPr>
    <w:r w:rsidRPr="00F15ACB">
      <w:rPr>
        <w:rFonts w:ascii="Arial" w:hAnsi="Arial" w:cs="Arial"/>
      </w:rPr>
      <w:t>Issue Date: 12/22/06</w:t>
    </w:r>
    <w:r w:rsidRPr="00F15ACB">
      <w:rPr>
        <w:rFonts w:ascii="Arial" w:hAnsi="Arial" w:cs="Arial"/>
      </w:rPr>
      <w:tab/>
      <w:t>M-</w:t>
    </w:r>
    <w:r w:rsidR="006C1FC0" w:rsidRPr="00F15ACB">
      <w:rPr>
        <w:rStyle w:val="PageNumber"/>
        <w:rFonts w:ascii="Arial" w:hAnsi="Arial" w:cs="Arial"/>
      </w:rPr>
      <w:fldChar w:fldCharType="begin"/>
    </w:r>
    <w:r w:rsidRPr="00F15ACB">
      <w:rPr>
        <w:rStyle w:val="PageNumber"/>
        <w:rFonts w:ascii="Arial" w:hAnsi="Arial" w:cs="Arial"/>
      </w:rPr>
      <w:instrText xml:space="preserve"> PAGE </w:instrText>
    </w:r>
    <w:r w:rsidR="006C1FC0" w:rsidRPr="00F15ACB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4</w:t>
    </w:r>
    <w:r w:rsidR="006C1FC0" w:rsidRPr="00F15ACB">
      <w:rPr>
        <w:rStyle w:val="PageNumber"/>
        <w:rFonts w:ascii="Arial" w:hAnsi="Arial" w:cs="Arial"/>
      </w:rPr>
      <w:fldChar w:fldCharType="end"/>
    </w:r>
    <w:r w:rsidRPr="00F15ACB">
      <w:rPr>
        <w:rStyle w:val="PageNumber"/>
        <w:rFonts w:ascii="Arial" w:hAnsi="Arial" w:cs="Arial"/>
      </w:rPr>
      <w:tab/>
      <w:t>609, APP M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38F" w:rsidRPr="007655F3" w:rsidRDefault="00CA538F" w:rsidP="009E2C53">
    <w:pPr>
      <w:spacing w:line="164" w:lineRule="exact"/>
      <w:rPr>
        <w:rFonts w:ascii="Arial" w:hAnsi="Arial" w:cs="Arial"/>
      </w:rPr>
    </w:pPr>
  </w:p>
  <w:p w:rsidR="00CA538F" w:rsidRPr="00AD6A32" w:rsidRDefault="00CA538F" w:rsidP="009E2C53">
    <w:pPr>
      <w:tabs>
        <w:tab w:val="center" w:pos="6480"/>
        <w:tab w:val="right" w:pos="12960"/>
      </w:tabs>
      <w:rPr>
        <w:rFonts w:ascii="Arial" w:hAnsi="Arial" w:cs="Arial"/>
      </w:rPr>
    </w:pPr>
    <w:r w:rsidRPr="00AD6A32">
      <w:rPr>
        <w:rFonts w:ascii="Arial" w:hAnsi="Arial" w:cs="Arial"/>
      </w:rPr>
      <w:t>Issue Date: 12/22/06</w:t>
    </w:r>
    <w:r w:rsidRPr="00AD6A32">
      <w:rPr>
        <w:rFonts w:ascii="Arial" w:hAnsi="Arial" w:cs="Arial"/>
      </w:rPr>
      <w:tab/>
    </w:r>
    <w:proofErr w:type="spellStart"/>
    <w:r w:rsidRPr="00AD6A32">
      <w:rPr>
        <w:rFonts w:ascii="Arial" w:hAnsi="Arial" w:cs="Arial"/>
      </w:rPr>
      <w:t>Att</w:t>
    </w:r>
    <w:proofErr w:type="spellEnd"/>
    <w:r w:rsidRPr="00AD6A32">
      <w:rPr>
        <w:rFonts w:ascii="Arial" w:hAnsi="Arial" w:cs="Arial"/>
      </w:rPr>
      <w:t xml:space="preserve"> 1-</w:t>
    </w:r>
    <w:r w:rsidR="006C1FC0" w:rsidRPr="00AD6A32">
      <w:rPr>
        <w:rStyle w:val="PageNumber"/>
        <w:rFonts w:ascii="Arial" w:hAnsi="Arial" w:cs="Arial"/>
      </w:rPr>
      <w:fldChar w:fldCharType="begin"/>
    </w:r>
    <w:r w:rsidRPr="00AD6A32">
      <w:rPr>
        <w:rStyle w:val="PageNumber"/>
        <w:rFonts w:ascii="Arial" w:hAnsi="Arial" w:cs="Arial"/>
      </w:rPr>
      <w:instrText xml:space="preserve"> PAGE </w:instrText>
    </w:r>
    <w:r w:rsidR="006C1FC0" w:rsidRPr="00AD6A32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2</w:t>
    </w:r>
    <w:r w:rsidR="006C1FC0" w:rsidRPr="00AD6A32">
      <w:rPr>
        <w:rStyle w:val="PageNumber"/>
        <w:rFonts w:ascii="Arial" w:hAnsi="Arial" w:cs="Arial"/>
      </w:rPr>
      <w:fldChar w:fldCharType="end"/>
    </w:r>
    <w:r w:rsidRPr="00AD6A32">
      <w:rPr>
        <w:rFonts w:ascii="Arial" w:hAnsi="Arial" w:cs="Arial"/>
      </w:rPr>
      <w:tab/>
      <w:t>0609, App M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38F" w:rsidRPr="00AD6A32" w:rsidRDefault="00CA538F" w:rsidP="007655F3">
    <w:pPr>
      <w:tabs>
        <w:tab w:val="center" w:pos="6480"/>
        <w:tab w:val="right" w:pos="12960"/>
      </w:tabs>
      <w:rPr>
        <w:rFonts w:ascii="Arial" w:hAnsi="Arial" w:cs="Arial"/>
      </w:rPr>
    </w:pPr>
    <w:r w:rsidRPr="00AD6A32">
      <w:rPr>
        <w:rFonts w:ascii="Arial" w:hAnsi="Arial" w:cs="Arial"/>
      </w:rPr>
      <w:t xml:space="preserve">Issue Date: </w:t>
    </w:r>
    <w:r w:rsidR="005A534A">
      <w:rPr>
        <w:rFonts w:ascii="Arial" w:hAnsi="Arial" w:cs="Arial"/>
      </w:rPr>
      <w:t xml:space="preserve"> </w:t>
    </w:r>
    <w:r w:rsidR="009F431A">
      <w:rPr>
        <w:rFonts w:ascii="Arial" w:hAnsi="Arial" w:cs="Arial"/>
      </w:rPr>
      <w:t>04/12/12</w:t>
    </w:r>
    <w:r w:rsidRPr="00AD6A32">
      <w:rPr>
        <w:rFonts w:ascii="Arial" w:hAnsi="Arial" w:cs="Arial"/>
      </w:rPr>
      <w:tab/>
    </w:r>
    <w:proofErr w:type="spellStart"/>
    <w:r w:rsidRPr="00AD6A32">
      <w:rPr>
        <w:rFonts w:ascii="Arial" w:hAnsi="Arial" w:cs="Arial"/>
      </w:rPr>
      <w:t>Att</w:t>
    </w:r>
    <w:proofErr w:type="spellEnd"/>
    <w:r w:rsidRPr="00AD6A32">
      <w:rPr>
        <w:rFonts w:ascii="Arial" w:hAnsi="Arial" w:cs="Arial"/>
      </w:rPr>
      <w:t xml:space="preserve"> 1-</w:t>
    </w:r>
    <w:r>
      <w:rPr>
        <w:rStyle w:val="PageNumber"/>
        <w:rFonts w:ascii="Arial" w:hAnsi="Arial" w:cs="Arial"/>
      </w:rPr>
      <w:t>1</w:t>
    </w:r>
    <w:r w:rsidRPr="00AD6A32">
      <w:rPr>
        <w:rFonts w:ascii="Arial" w:hAnsi="Arial" w:cs="Arial"/>
      </w:rPr>
      <w:tab/>
      <w:t>0609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3E7" w:rsidRDefault="003C73E7">
      <w:r>
        <w:separator/>
      </w:r>
    </w:p>
  </w:footnote>
  <w:footnote w:type="continuationSeparator" w:id="0">
    <w:p w:rsidR="003C73E7" w:rsidRDefault="003C73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F4A6B"/>
    <w:multiLevelType w:val="hybridMultilevel"/>
    <w:tmpl w:val="840C6434"/>
    <w:lvl w:ilvl="0" w:tplc="0409000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</w:abstractNum>
  <w:abstractNum w:abstractNumId="1">
    <w:nsid w:val="7EFD78C1"/>
    <w:multiLevelType w:val="hybridMultilevel"/>
    <w:tmpl w:val="A946945C"/>
    <w:lvl w:ilvl="0" w:tplc="0409000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bordersDoNotSurroundHeader/>
  <w:bordersDoNotSurroundFooter/>
  <w:proofState w:spelling="clean" w:grammar="clean"/>
  <w:stylePaneFormatFilter w:val="3F01"/>
  <w:trackRevisions/>
  <w:doNotTrackMoves/>
  <w:doNotTrackFormatting/>
  <w:defaultTabStop w:val="605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wpJustification/>
    <w:noTabHangInd/>
    <w:subFontBySize/>
    <w:suppressBottomSpacing/>
    <w:truncateFontHeightsLikeWP6/>
    <w:usePrinterMetric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DE9"/>
    <w:rsid w:val="0000671C"/>
    <w:rsid w:val="000274DC"/>
    <w:rsid w:val="000325D6"/>
    <w:rsid w:val="00061398"/>
    <w:rsid w:val="00067A6E"/>
    <w:rsid w:val="0014629D"/>
    <w:rsid w:val="00154203"/>
    <w:rsid w:val="001630B0"/>
    <w:rsid w:val="001823FA"/>
    <w:rsid w:val="001A3EE3"/>
    <w:rsid w:val="001A6A3C"/>
    <w:rsid w:val="001F1E75"/>
    <w:rsid w:val="0021212E"/>
    <w:rsid w:val="00232B87"/>
    <w:rsid w:val="00261318"/>
    <w:rsid w:val="00267177"/>
    <w:rsid w:val="00281670"/>
    <w:rsid w:val="00295C7F"/>
    <w:rsid w:val="002D04D3"/>
    <w:rsid w:val="002D4C64"/>
    <w:rsid w:val="002F3A40"/>
    <w:rsid w:val="003035CC"/>
    <w:rsid w:val="0031230A"/>
    <w:rsid w:val="00312DE9"/>
    <w:rsid w:val="0035489C"/>
    <w:rsid w:val="00373C03"/>
    <w:rsid w:val="00390799"/>
    <w:rsid w:val="003974DA"/>
    <w:rsid w:val="003C73E7"/>
    <w:rsid w:val="003D142D"/>
    <w:rsid w:val="00401CAF"/>
    <w:rsid w:val="00460F63"/>
    <w:rsid w:val="004B10BD"/>
    <w:rsid w:val="00524794"/>
    <w:rsid w:val="00534B12"/>
    <w:rsid w:val="00590B31"/>
    <w:rsid w:val="0059275D"/>
    <w:rsid w:val="005A4738"/>
    <w:rsid w:val="005A534A"/>
    <w:rsid w:val="005D617B"/>
    <w:rsid w:val="005D6A0B"/>
    <w:rsid w:val="00610048"/>
    <w:rsid w:val="00656085"/>
    <w:rsid w:val="006818E9"/>
    <w:rsid w:val="006C1FC0"/>
    <w:rsid w:val="006D24F5"/>
    <w:rsid w:val="006E10F8"/>
    <w:rsid w:val="006E2327"/>
    <w:rsid w:val="007110F0"/>
    <w:rsid w:val="007210A3"/>
    <w:rsid w:val="00761DAB"/>
    <w:rsid w:val="007655F3"/>
    <w:rsid w:val="00774B49"/>
    <w:rsid w:val="007B68CB"/>
    <w:rsid w:val="007E40D4"/>
    <w:rsid w:val="00804AE4"/>
    <w:rsid w:val="00823A23"/>
    <w:rsid w:val="008E3C1D"/>
    <w:rsid w:val="00941206"/>
    <w:rsid w:val="00946302"/>
    <w:rsid w:val="00964565"/>
    <w:rsid w:val="00980295"/>
    <w:rsid w:val="009920D7"/>
    <w:rsid w:val="009A0288"/>
    <w:rsid w:val="009A19BE"/>
    <w:rsid w:val="009B0302"/>
    <w:rsid w:val="009E2C53"/>
    <w:rsid w:val="009F431A"/>
    <w:rsid w:val="00A228F5"/>
    <w:rsid w:val="00A33DB8"/>
    <w:rsid w:val="00A37F63"/>
    <w:rsid w:val="00A67F7B"/>
    <w:rsid w:val="00A81E1E"/>
    <w:rsid w:val="00AD6A32"/>
    <w:rsid w:val="00AD7227"/>
    <w:rsid w:val="00AD7C48"/>
    <w:rsid w:val="00B16A87"/>
    <w:rsid w:val="00B225D3"/>
    <w:rsid w:val="00B232A7"/>
    <w:rsid w:val="00B43A0C"/>
    <w:rsid w:val="00B65D71"/>
    <w:rsid w:val="00B71338"/>
    <w:rsid w:val="00BA162E"/>
    <w:rsid w:val="00BC69DF"/>
    <w:rsid w:val="00BD2C6F"/>
    <w:rsid w:val="00C00C0E"/>
    <w:rsid w:val="00C034C7"/>
    <w:rsid w:val="00C21E46"/>
    <w:rsid w:val="00C50A76"/>
    <w:rsid w:val="00C706ED"/>
    <w:rsid w:val="00C919F8"/>
    <w:rsid w:val="00CA3071"/>
    <w:rsid w:val="00CA538F"/>
    <w:rsid w:val="00CE7039"/>
    <w:rsid w:val="00D130E4"/>
    <w:rsid w:val="00D3333D"/>
    <w:rsid w:val="00D449FE"/>
    <w:rsid w:val="00D46EA1"/>
    <w:rsid w:val="00D67673"/>
    <w:rsid w:val="00DA2155"/>
    <w:rsid w:val="00DA39E5"/>
    <w:rsid w:val="00DB4D46"/>
    <w:rsid w:val="00DD3B14"/>
    <w:rsid w:val="00DE5F20"/>
    <w:rsid w:val="00E2132D"/>
    <w:rsid w:val="00E40A05"/>
    <w:rsid w:val="00E50429"/>
    <w:rsid w:val="00E82158"/>
    <w:rsid w:val="00E972FE"/>
    <w:rsid w:val="00EA0B04"/>
    <w:rsid w:val="00EA3430"/>
    <w:rsid w:val="00F00D08"/>
    <w:rsid w:val="00F15ACB"/>
    <w:rsid w:val="00F22B7B"/>
    <w:rsid w:val="00F377A9"/>
    <w:rsid w:val="00F72562"/>
    <w:rsid w:val="00F97243"/>
    <w:rsid w:val="00FD3DD5"/>
    <w:rsid w:val="00FD41AA"/>
    <w:rsid w:val="00FD6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FC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34B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6C1FC0"/>
  </w:style>
  <w:style w:type="paragraph" w:styleId="Header">
    <w:name w:val="header"/>
    <w:basedOn w:val="Normal"/>
    <w:rsid w:val="0035489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489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5489C"/>
  </w:style>
  <w:style w:type="table" w:styleId="TableGrid">
    <w:name w:val="Table Grid"/>
    <w:basedOn w:val="TableNormal"/>
    <w:rsid w:val="00BA16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534B1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trong">
    <w:name w:val="Strong"/>
    <w:basedOn w:val="DefaultParagraphFont"/>
    <w:qFormat/>
    <w:rsid w:val="00534B12"/>
    <w:rPr>
      <w:b/>
      <w:bCs/>
    </w:rPr>
  </w:style>
  <w:style w:type="paragraph" w:styleId="Title">
    <w:name w:val="Title"/>
    <w:basedOn w:val="Normal"/>
    <w:next w:val="Normal"/>
    <w:link w:val="TitleChar"/>
    <w:qFormat/>
    <w:rsid w:val="00534B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34B1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qFormat/>
    <w:rsid w:val="00534B1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534B12"/>
    <w:rPr>
      <w:rFonts w:ascii="Cambria" w:eastAsia="Times New Roman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F00D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0D0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FD41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D41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D41AA"/>
  </w:style>
  <w:style w:type="paragraph" w:styleId="CommentSubject">
    <w:name w:val="annotation subject"/>
    <w:basedOn w:val="CommentText"/>
    <w:next w:val="CommentText"/>
    <w:link w:val="CommentSubjectChar"/>
    <w:rsid w:val="00804A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04AE4"/>
    <w:rPr>
      <w:b/>
      <w:bCs/>
    </w:rPr>
  </w:style>
  <w:style w:type="paragraph" w:styleId="Revision">
    <w:name w:val="Revision"/>
    <w:hidden/>
    <w:uiPriority w:val="99"/>
    <w:semiHidden/>
    <w:rsid w:val="00804A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D7CAF-6F15-4F50-B60A-1CE02DD03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Document Conversion</dc:creator>
  <cp:keywords/>
  <dc:description/>
  <cp:lastModifiedBy>btc1</cp:lastModifiedBy>
  <cp:revision>2</cp:revision>
  <cp:lastPrinted>2012-04-02T12:04:00Z</cp:lastPrinted>
  <dcterms:created xsi:type="dcterms:W3CDTF">2012-04-12T17:18:00Z</dcterms:created>
  <dcterms:modified xsi:type="dcterms:W3CDTF">2012-04-12T17:18:00Z</dcterms:modified>
</cp:coreProperties>
</file>