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473487" w:rsidP="00460645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r>
        <w:rPr>
          <w:sz w:val="24"/>
          <w:szCs w:val="24"/>
          <w:lang w:val="en-CA"/>
        </w:rPr>
        <w:fldChar w:fldCharType="begin"/>
      </w:r>
      <w:r w:rsidR="003C4073"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bookmarkStart w:id="0" w:name="BM_1_"/>
      <w:bookmarkEnd w:id="0"/>
    </w:p>
    <w:p w:rsidR="003C4073" w:rsidRDefault="00E60DBC" w:rsidP="00021BE8">
      <w:pPr>
        <w:tabs>
          <w:tab w:val="center" w:pos="5040"/>
          <w:tab w:val="right" w:pos="9360"/>
        </w:tabs>
        <w:spacing w:line="380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p w:rsidR="003C4073" w:rsidRDefault="00473487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rPr>
          <w:rFonts w:ascii="Arial" w:hAnsi="Arial" w:cs="Arial"/>
          <w:sz w:val="24"/>
          <w:szCs w:val="24"/>
        </w:rPr>
      </w:pPr>
      <w:r w:rsidRPr="00473487">
        <w:rPr>
          <w:noProof/>
        </w:rPr>
        <w:pict>
          <v:line id="_x0000_s1027" style="position:absolute;z-index:251657216;mso-position-horizontal-relative:page;mso-position-vertical-relative:page" from="1in,135pt" to="540pt,135pt" strokecolor="#020000" strokeweight=".96pt">
            <w10:wrap anchorx="page" anchory="page"/>
          </v:line>
        </w:pict>
      </w:r>
    </w:p>
    <w:p w:rsidR="003C4073" w:rsidRPr="0099657B" w:rsidRDefault="003C4073" w:rsidP="006D518B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 xml:space="preserve">Change Notice </w:t>
      </w:r>
      <w:r w:rsidR="006E2844" w:rsidRPr="0099657B">
        <w:rPr>
          <w:rFonts w:ascii="Arial" w:hAnsi="Arial" w:cs="Arial"/>
          <w:sz w:val="22"/>
          <w:szCs w:val="22"/>
        </w:rPr>
        <w:t>12</w:t>
      </w:r>
      <w:r w:rsidR="00846774" w:rsidRPr="0099657B">
        <w:rPr>
          <w:rFonts w:ascii="Arial" w:hAnsi="Arial" w:cs="Arial"/>
          <w:sz w:val="22"/>
          <w:szCs w:val="22"/>
        </w:rPr>
        <w:t>-</w:t>
      </w:r>
      <w:r w:rsidR="00EB06C9">
        <w:rPr>
          <w:rFonts w:ascii="Arial" w:hAnsi="Arial" w:cs="Arial"/>
          <w:sz w:val="22"/>
          <w:szCs w:val="22"/>
        </w:rPr>
        <w:t>004</w:t>
      </w:r>
    </w:p>
    <w:p w:rsidR="003C4073" w:rsidRPr="00BB2F06" w:rsidRDefault="00473487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 w:rsidRPr="00473487">
        <w:rPr>
          <w:noProof/>
          <w:sz w:val="24"/>
          <w:szCs w:val="24"/>
        </w:rPr>
        <w:pict>
          <v:line id="_x0000_s1026" style="position:absolute;z-index:251656192;mso-position-horizontal-relative:page;mso-position-vertical-relative:page" from="1in,162pt" to="540pt,162pt" strokecolor="#020000" strokeweight=".96pt">
            <w10:wrap anchorx="page" anchory="page"/>
          </v:line>
        </w:pict>
      </w:r>
    </w:p>
    <w:p w:rsidR="00152E08" w:rsidRPr="0080633B" w:rsidRDefault="00152E08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99657B" w:rsidRDefault="003C4073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  <w:t>DELETED: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E339B8">
      <w:p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Pr="0099657B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6E2844" w:rsidRDefault="00C94196" w:rsidP="006E2844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1.</w:t>
      </w:r>
      <w:r w:rsidRPr="0099657B">
        <w:rPr>
          <w:rFonts w:ascii="Arial" w:hAnsi="Arial" w:cs="Arial"/>
          <w:sz w:val="22"/>
          <w:szCs w:val="22"/>
        </w:rPr>
        <w:tab/>
      </w:r>
      <w:r w:rsidR="0099657B" w:rsidRPr="0099657B">
        <w:rPr>
          <w:rFonts w:ascii="Arial" w:hAnsi="Arial" w:cs="Arial"/>
          <w:sz w:val="22"/>
          <w:szCs w:val="22"/>
        </w:rPr>
        <w:t xml:space="preserve">IMC </w:t>
      </w:r>
      <w:r w:rsidR="00EB06C9">
        <w:rPr>
          <w:rFonts w:ascii="Arial" w:hAnsi="Arial" w:cs="Arial"/>
          <w:sz w:val="22"/>
          <w:szCs w:val="22"/>
        </w:rPr>
        <w:t>2690</w:t>
      </w:r>
      <w:r w:rsidR="00EB06C9">
        <w:rPr>
          <w:rFonts w:ascii="Arial" w:hAnsi="Arial" w:cs="Arial"/>
          <w:sz w:val="22"/>
          <w:szCs w:val="22"/>
        </w:rPr>
        <w:tab/>
      </w:r>
      <w:r w:rsidR="006E2844" w:rsidRPr="0099657B">
        <w:rPr>
          <w:rFonts w:ascii="Arial" w:hAnsi="Arial" w:cs="Arial"/>
          <w:sz w:val="22"/>
          <w:szCs w:val="22"/>
        </w:rPr>
        <w:tab/>
      </w:r>
      <w:r w:rsidR="00EB06C9">
        <w:rPr>
          <w:rFonts w:ascii="Arial" w:hAnsi="Arial" w:cs="Arial"/>
          <w:sz w:val="22"/>
          <w:szCs w:val="22"/>
        </w:rPr>
        <w:t>11/09/09</w:t>
      </w:r>
      <w:r w:rsidR="006E2844" w:rsidRPr="0099657B">
        <w:rPr>
          <w:rFonts w:ascii="Arial" w:hAnsi="Arial" w:cs="Arial"/>
          <w:sz w:val="22"/>
          <w:szCs w:val="22"/>
        </w:rPr>
        <w:tab/>
      </w:r>
      <w:r w:rsidR="00EB06C9" w:rsidRPr="0099657B">
        <w:rPr>
          <w:rFonts w:ascii="Arial" w:hAnsi="Arial" w:cs="Arial"/>
          <w:sz w:val="22"/>
          <w:szCs w:val="22"/>
        </w:rPr>
        <w:t xml:space="preserve">IMC </w:t>
      </w:r>
      <w:r w:rsidR="00EB06C9">
        <w:rPr>
          <w:rFonts w:ascii="Arial" w:hAnsi="Arial" w:cs="Arial"/>
          <w:sz w:val="22"/>
          <w:szCs w:val="22"/>
        </w:rPr>
        <w:t>2690</w:t>
      </w:r>
      <w:r w:rsidR="00EB06C9">
        <w:rPr>
          <w:rFonts w:ascii="Arial" w:hAnsi="Arial" w:cs="Arial"/>
          <w:sz w:val="22"/>
          <w:szCs w:val="22"/>
        </w:rPr>
        <w:tab/>
      </w:r>
      <w:r w:rsidR="00961951">
        <w:rPr>
          <w:rFonts w:ascii="Arial" w:hAnsi="Arial" w:cs="Arial"/>
          <w:sz w:val="22"/>
          <w:szCs w:val="22"/>
        </w:rPr>
        <w:t>03/09/12</w:t>
      </w:r>
    </w:p>
    <w:p w:rsidR="00EB06C9" w:rsidRPr="0099657B" w:rsidRDefault="00EB06C9" w:rsidP="006E2844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2"/>
          <w:szCs w:val="22"/>
        </w:rPr>
      </w:pPr>
    </w:p>
    <w:p w:rsidR="006E2844" w:rsidRPr="0099657B" w:rsidRDefault="00EB06C9" w:rsidP="006E2844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</w:p>
    <w:p w:rsidR="006E2844" w:rsidRPr="0099657B" w:rsidRDefault="006E2844" w:rsidP="0080633B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2"/>
          <w:szCs w:val="22"/>
        </w:rPr>
      </w:pPr>
    </w:p>
    <w:p w:rsidR="006E2844" w:rsidRPr="0099657B" w:rsidRDefault="006E2844" w:rsidP="0080633B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2"/>
          <w:szCs w:val="22"/>
        </w:rPr>
      </w:pPr>
    </w:p>
    <w:p w:rsidR="006E2844" w:rsidRPr="0099657B" w:rsidRDefault="006E2844" w:rsidP="0080633B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2"/>
          <w:szCs w:val="22"/>
        </w:rPr>
      </w:pPr>
    </w:p>
    <w:p w:rsidR="00D57FCF" w:rsidRPr="0099657B" w:rsidRDefault="003C4073" w:rsidP="0080633B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4B41A4" w:rsidRPr="0099657B">
        <w:rPr>
          <w:rFonts w:ascii="Arial" w:hAnsi="Arial" w:cs="Arial"/>
          <w:sz w:val="22"/>
          <w:szCs w:val="22"/>
        </w:rPr>
        <w:t>None</w:t>
      </w:r>
    </w:p>
    <w:p w:rsidR="0080633B" w:rsidRPr="0099657B" w:rsidRDefault="0080633B" w:rsidP="0080633B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EB06C9" w:rsidRPr="00EB06C9" w:rsidRDefault="003C4073" w:rsidP="00EB06C9">
      <w:pPr>
        <w:tabs>
          <w:tab w:val="left" w:pos="274"/>
          <w:tab w:val="left" w:pos="806"/>
          <w:tab w:val="left" w:pos="1452"/>
          <w:tab w:val="left" w:pos="2056"/>
          <w:tab w:val="left" w:pos="2707"/>
          <w:tab w:val="left" w:pos="3264"/>
          <w:tab w:val="left" w:pos="3868"/>
          <w:tab w:val="left" w:pos="4507"/>
          <w:tab w:val="left" w:pos="5040"/>
          <w:tab w:val="left" w:pos="5680"/>
          <w:tab w:val="left" w:pos="6284"/>
          <w:tab w:val="left" w:pos="7492"/>
          <w:tab w:val="left" w:pos="8096"/>
          <w:tab w:val="left" w:pos="8726"/>
        </w:tabs>
        <w:ind w:left="1296" w:hanging="1296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REMARKS:</w:t>
      </w:r>
      <w:r w:rsidR="00BE10A7" w:rsidRPr="0099657B">
        <w:rPr>
          <w:rFonts w:ascii="Arial" w:hAnsi="Arial" w:cs="Arial"/>
          <w:sz w:val="22"/>
          <w:szCs w:val="22"/>
        </w:rPr>
        <w:tab/>
      </w:r>
      <w:r w:rsidR="0099657B" w:rsidRPr="0099657B">
        <w:rPr>
          <w:rFonts w:ascii="Arial" w:hAnsi="Arial" w:cs="Arial"/>
          <w:sz w:val="22"/>
          <w:szCs w:val="22"/>
        </w:rPr>
        <w:t xml:space="preserve">IMC </w:t>
      </w:r>
      <w:r w:rsidR="00EB06C9">
        <w:rPr>
          <w:rFonts w:ascii="Arial" w:hAnsi="Arial" w:cs="Arial"/>
          <w:sz w:val="22"/>
          <w:szCs w:val="22"/>
        </w:rPr>
        <w:t>2690, “</w:t>
      </w:r>
      <w:r w:rsidR="00EB06C9" w:rsidRPr="00EB06C9">
        <w:rPr>
          <w:rFonts w:ascii="Arial" w:hAnsi="Arial" w:cs="Arial"/>
          <w:sz w:val="22"/>
          <w:szCs w:val="22"/>
        </w:rPr>
        <w:t xml:space="preserve">Inspection Program for Dry Storage of Spent Reactor Fuel at Independent Spent Fuel Storage Installations and for 10 CFR Part 71 Transportation </w:t>
      </w:r>
      <w:proofErr w:type="spellStart"/>
      <w:r w:rsidR="00EB06C9" w:rsidRPr="00EB06C9">
        <w:rPr>
          <w:rFonts w:ascii="Arial" w:hAnsi="Arial" w:cs="Arial"/>
          <w:sz w:val="22"/>
          <w:szCs w:val="22"/>
        </w:rPr>
        <w:t>Packagings</w:t>
      </w:r>
      <w:proofErr w:type="spellEnd"/>
      <w:r w:rsidR="00EB06C9">
        <w:rPr>
          <w:rFonts w:ascii="Arial" w:hAnsi="Arial" w:cs="Arial"/>
          <w:sz w:val="22"/>
          <w:szCs w:val="22"/>
        </w:rPr>
        <w:t xml:space="preserve">,” </w:t>
      </w:r>
      <w:r w:rsidR="00EB06C9" w:rsidRPr="00EB06C9">
        <w:rPr>
          <w:rFonts w:ascii="Arial" w:hAnsi="Arial" w:cs="Arial"/>
          <w:sz w:val="22"/>
          <w:szCs w:val="22"/>
        </w:rPr>
        <w:t xml:space="preserve">Incorporated an expected inspection frequency for conducting routine ISFSI safety inspections at reactor and away from reactor sites in Tables A-2 &amp; B-2 per OIG Audit Report OIG-11-A-12 recommendation 2.  Removed exceptions from IP 60855 Subject in Tables A-1 &amp; B-1.  </w:t>
      </w:r>
      <w:proofErr w:type="gramStart"/>
      <w:r w:rsidR="00EB06C9" w:rsidRPr="00EB06C9">
        <w:rPr>
          <w:rFonts w:ascii="Arial" w:hAnsi="Arial" w:cs="Arial"/>
          <w:sz w:val="22"/>
          <w:szCs w:val="22"/>
        </w:rPr>
        <w:t>Revised Table A-1 format.</w:t>
      </w:r>
      <w:proofErr w:type="gramEnd"/>
      <w:r w:rsidR="00EB06C9" w:rsidRPr="00EB06C9">
        <w:rPr>
          <w:rFonts w:ascii="Arial" w:hAnsi="Arial" w:cs="Arial"/>
          <w:sz w:val="22"/>
          <w:szCs w:val="22"/>
        </w:rPr>
        <w:t xml:space="preserve">  </w:t>
      </w:r>
      <w:proofErr w:type="gramStart"/>
      <w:r w:rsidR="00EB06C9" w:rsidRPr="00EB06C9">
        <w:rPr>
          <w:rFonts w:ascii="Arial" w:hAnsi="Arial" w:cs="Arial"/>
          <w:sz w:val="22"/>
          <w:szCs w:val="22"/>
        </w:rPr>
        <w:t>Expanded section 05.01, “Inspection Program for 10 CFR Part 50 ISFSI Activities.”</w:t>
      </w:r>
      <w:proofErr w:type="gramEnd"/>
      <w:r w:rsidR="00EB06C9" w:rsidRPr="00EB06C9">
        <w:rPr>
          <w:rFonts w:ascii="Arial" w:hAnsi="Arial" w:cs="Arial"/>
          <w:sz w:val="22"/>
          <w:szCs w:val="22"/>
        </w:rPr>
        <w:t xml:space="preserve">  Expanded current section 2690-06, “References.”  Made numerous editorial changes. Moved definition of inspection frequencies to Appendixes </w:t>
      </w:r>
      <w:proofErr w:type="gramStart"/>
      <w:r w:rsidR="00EB06C9" w:rsidRPr="00EB06C9">
        <w:rPr>
          <w:rFonts w:ascii="Arial" w:hAnsi="Arial" w:cs="Arial"/>
          <w:sz w:val="22"/>
          <w:szCs w:val="22"/>
        </w:rPr>
        <w:t>A</w:t>
      </w:r>
      <w:proofErr w:type="gramEnd"/>
      <w:r w:rsidR="00EB06C9" w:rsidRPr="00EB06C9">
        <w:rPr>
          <w:rFonts w:ascii="Arial" w:hAnsi="Arial" w:cs="Arial"/>
          <w:sz w:val="22"/>
          <w:szCs w:val="22"/>
        </w:rPr>
        <w:t xml:space="preserve"> &amp; B. Added IP 81311 to Tables A-1, A-2, B-1 and B-2. Added IP 60856 to Tabl</w:t>
      </w:r>
      <w:r w:rsidR="00EB06C9">
        <w:rPr>
          <w:rFonts w:ascii="Arial" w:hAnsi="Arial" w:cs="Arial"/>
          <w:sz w:val="22"/>
          <w:szCs w:val="22"/>
        </w:rPr>
        <w:t>e B-1 and associated note.</w:t>
      </w:r>
    </w:p>
    <w:p w:rsidR="006E2844" w:rsidRPr="0099657B" w:rsidRDefault="006E2844" w:rsidP="00D771F5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6E2844" w:rsidRPr="0099657B" w:rsidRDefault="006E2844" w:rsidP="00D771F5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6E2844" w:rsidRPr="0099657B" w:rsidRDefault="006E2844" w:rsidP="00D771F5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6E2844" w:rsidRPr="0099657B" w:rsidRDefault="006E2844" w:rsidP="00D771F5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6E2844" w:rsidRPr="0099657B" w:rsidRDefault="006E2844" w:rsidP="00D771F5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6E2844" w:rsidRPr="0099657B" w:rsidRDefault="006E2844" w:rsidP="00D771F5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6E2844" w:rsidRPr="0099657B" w:rsidRDefault="006E2844" w:rsidP="00D771F5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6E2844" w:rsidRPr="0099657B" w:rsidRDefault="006E2844" w:rsidP="00D771F5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6E2844" w:rsidRPr="0099657B" w:rsidRDefault="006E2844" w:rsidP="00D771F5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6E2844" w:rsidRPr="0099657B" w:rsidRDefault="006E2844" w:rsidP="00D771F5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6E2844" w:rsidRPr="0099657B" w:rsidRDefault="006E2844" w:rsidP="00D771F5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6E2844" w:rsidRPr="0099657B" w:rsidRDefault="006E2844" w:rsidP="00D771F5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6E2844" w:rsidRPr="0099657B" w:rsidRDefault="006E2844" w:rsidP="00D771F5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6E2844" w:rsidRPr="0099657B" w:rsidRDefault="006E2844" w:rsidP="00D771F5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6E2844" w:rsidRPr="0099657B" w:rsidRDefault="006E2844" w:rsidP="00D771F5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6E2844" w:rsidRPr="0099657B" w:rsidRDefault="006E2844" w:rsidP="00D771F5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6E2844" w:rsidRPr="0099657B" w:rsidRDefault="006E2844" w:rsidP="00D771F5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6E2844" w:rsidRPr="0099657B" w:rsidRDefault="006E2844" w:rsidP="00D771F5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461FEE" w:rsidRPr="0099657B" w:rsidRDefault="00722C77" w:rsidP="00697FD2">
      <w:pPr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 xml:space="preserve">DISTRIBUTION: </w:t>
      </w:r>
      <w:r w:rsidR="005552FC" w:rsidRPr="0099657B">
        <w:rPr>
          <w:rFonts w:ascii="Arial" w:hAnsi="Arial" w:cs="Arial"/>
          <w:sz w:val="22"/>
          <w:szCs w:val="22"/>
        </w:rPr>
        <w:t xml:space="preserve"> </w:t>
      </w:r>
      <w:r w:rsidR="00697FD2" w:rsidRPr="0099657B">
        <w:rPr>
          <w:rFonts w:ascii="Arial" w:hAnsi="Arial" w:cs="Arial"/>
          <w:sz w:val="22"/>
          <w:szCs w:val="22"/>
        </w:rPr>
        <w:t>Standard</w:t>
      </w:r>
    </w:p>
    <w:p w:rsidR="003C4073" w:rsidRPr="0099657B" w:rsidRDefault="00461FEE" w:rsidP="001F1A6A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D771F5">
      <w:footerReference w:type="even" r:id="rId7"/>
      <w:footerReference w:type="default" r:id="rId8"/>
      <w:footerReference w:type="first" r:id="rId9"/>
      <w:pgSz w:w="12240" w:h="15838"/>
      <w:pgMar w:top="1080" w:right="1440" w:bottom="432" w:left="1440" w:header="1080" w:footer="720" w:gutter="0"/>
      <w:pgNumType w:fmt="numberInDash"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657B" w:rsidRDefault="0099657B">
      <w:r>
        <w:separator/>
      </w:r>
    </w:p>
  </w:endnote>
  <w:endnote w:type="continuationSeparator" w:id="0">
    <w:p w:rsidR="0099657B" w:rsidRDefault="009965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57B" w:rsidRDefault="0099657B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473487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473487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="00473487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99657B" w:rsidRDefault="0099657B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57B" w:rsidRPr="00653E33" w:rsidRDefault="0099657B" w:rsidP="00653E33">
    <w:pPr>
      <w:pStyle w:val="Footer"/>
      <w:jc w:val="both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12/29/11</w:t>
    </w:r>
    <w:r>
      <w:rPr>
        <w:rFonts w:ascii="Arial" w:hAnsi="Arial" w:cs="Arial"/>
        <w:sz w:val="22"/>
        <w:szCs w:val="22"/>
      </w:rPr>
      <w:tab/>
    </w:r>
    <w:r w:rsidR="00473487" w:rsidRPr="00653E33">
      <w:rPr>
        <w:rFonts w:ascii="Arial" w:hAnsi="Arial" w:cs="Arial"/>
        <w:sz w:val="22"/>
        <w:szCs w:val="22"/>
      </w:rPr>
      <w:fldChar w:fldCharType="begin"/>
    </w:r>
    <w:r w:rsidRPr="00653E33">
      <w:rPr>
        <w:rFonts w:ascii="Arial" w:hAnsi="Arial" w:cs="Arial"/>
        <w:sz w:val="22"/>
        <w:szCs w:val="22"/>
      </w:rPr>
      <w:instrText xml:space="preserve"> PAGE   \* MERGEFORMAT </w:instrText>
    </w:r>
    <w:r w:rsidR="00473487" w:rsidRPr="00653E33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- 2 -</w:t>
    </w:r>
    <w:r w:rsidR="00473487" w:rsidRPr="00653E33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11-044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57B" w:rsidRPr="00A31474" w:rsidRDefault="0099657B" w:rsidP="00653E33">
    <w:pPr>
      <w:pStyle w:val="Foo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Issue Date:  </w:t>
    </w:r>
    <w:r w:rsidR="00EB06C9">
      <w:rPr>
        <w:rFonts w:ascii="Arial" w:hAnsi="Arial" w:cs="Arial"/>
        <w:sz w:val="22"/>
        <w:szCs w:val="22"/>
      </w:rPr>
      <w:t>03/09/2012</w:t>
    </w:r>
    <w:r w:rsidRPr="00A31474">
      <w:rPr>
        <w:rFonts w:ascii="Arial" w:hAnsi="Arial" w:cs="Arial"/>
        <w:sz w:val="22"/>
        <w:szCs w:val="22"/>
      </w:rPr>
      <w:tab/>
    </w:r>
    <w:r w:rsidR="00473487" w:rsidRPr="00A31474">
      <w:rPr>
        <w:rFonts w:ascii="Arial" w:hAnsi="Arial" w:cs="Arial"/>
        <w:sz w:val="22"/>
        <w:szCs w:val="22"/>
      </w:rPr>
      <w:fldChar w:fldCharType="begin"/>
    </w:r>
    <w:r w:rsidRPr="00A31474">
      <w:rPr>
        <w:rFonts w:ascii="Arial" w:hAnsi="Arial" w:cs="Arial"/>
        <w:sz w:val="22"/>
        <w:szCs w:val="22"/>
      </w:rPr>
      <w:instrText xml:space="preserve"> PAGE   \* MERGEFORMAT </w:instrText>
    </w:r>
    <w:r w:rsidR="00473487" w:rsidRPr="00A31474">
      <w:rPr>
        <w:rFonts w:ascii="Arial" w:hAnsi="Arial" w:cs="Arial"/>
        <w:sz w:val="22"/>
        <w:szCs w:val="22"/>
      </w:rPr>
      <w:fldChar w:fldCharType="separate"/>
    </w:r>
    <w:r w:rsidR="00C4037D">
      <w:rPr>
        <w:rFonts w:ascii="Arial" w:hAnsi="Arial" w:cs="Arial"/>
        <w:noProof/>
        <w:sz w:val="22"/>
        <w:szCs w:val="22"/>
      </w:rPr>
      <w:t>- 1 -</w:t>
    </w:r>
    <w:r w:rsidR="00473487" w:rsidRPr="00A31474">
      <w:rPr>
        <w:rFonts w:ascii="Arial" w:hAnsi="Arial" w:cs="Arial"/>
        <w:sz w:val="22"/>
        <w:szCs w:val="22"/>
      </w:rPr>
      <w:fldChar w:fldCharType="end"/>
    </w:r>
    <w:r w:rsidR="00EB06C9">
      <w:rPr>
        <w:rFonts w:ascii="Arial" w:hAnsi="Arial" w:cs="Arial"/>
        <w:sz w:val="22"/>
        <w:szCs w:val="22"/>
      </w:rPr>
      <w:tab/>
      <w:t>12-004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657B" w:rsidRDefault="0099657B">
      <w:r>
        <w:separator/>
      </w:r>
    </w:p>
  </w:footnote>
  <w:footnote w:type="continuationSeparator" w:id="0">
    <w:p w:rsidR="0099657B" w:rsidRDefault="009965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8">
    <w:nsid w:val="62424B87"/>
    <w:multiLevelType w:val="multilevel"/>
    <w:tmpl w:val="A2D078F6"/>
    <w:numStyleLink w:val="IMCNumberStructure"/>
  </w:abstractNum>
  <w:abstractNum w:abstractNumId="9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2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3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1"/>
  </w:num>
  <w:num w:numId="5">
    <w:abstractNumId w:val="9"/>
  </w:num>
  <w:num w:numId="6">
    <w:abstractNumId w:val="7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4"/>
  </w:num>
  <w:num w:numId="15">
    <w:abstractNumId w:val="10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648"/>
  <w:drawingGridHorizontalSpacing w:val="100"/>
  <w:displayHorizontalDrawingGridEvery w:val="2"/>
  <w:characterSpacingControl w:val="doNotCompress"/>
  <w:hdrShapeDefaults>
    <o:shapedefaults v:ext="edit" spidmax="74753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4073"/>
    <w:rsid w:val="00011166"/>
    <w:rsid w:val="00021A21"/>
    <w:rsid w:val="00021BE8"/>
    <w:rsid w:val="0002432B"/>
    <w:rsid w:val="00024488"/>
    <w:rsid w:val="00027464"/>
    <w:rsid w:val="00031427"/>
    <w:rsid w:val="00037810"/>
    <w:rsid w:val="0004105E"/>
    <w:rsid w:val="0004275B"/>
    <w:rsid w:val="00042FA7"/>
    <w:rsid w:val="00043D20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E6"/>
    <w:rsid w:val="000767EB"/>
    <w:rsid w:val="0007745B"/>
    <w:rsid w:val="00082E79"/>
    <w:rsid w:val="000833B3"/>
    <w:rsid w:val="000901BA"/>
    <w:rsid w:val="00090C66"/>
    <w:rsid w:val="0009554C"/>
    <w:rsid w:val="000A0984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4897"/>
    <w:rsid w:val="00104FD7"/>
    <w:rsid w:val="00105E61"/>
    <w:rsid w:val="0010643B"/>
    <w:rsid w:val="00106B1B"/>
    <w:rsid w:val="0010705F"/>
    <w:rsid w:val="00111C0A"/>
    <w:rsid w:val="001137C9"/>
    <w:rsid w:val="0011669F"/>
    <w:rsid w:val="00117941"/>
    <w:rsid w:val="00121D3B"/>
    <w:rsid w:val="001220BD"/>
    <w:rsid w:val="00124CEB"/>
    <w:rsid w:val="00124E89"/>
    <w:rsid w:val="00126456"/>
    <w:rsid w:val="00133B6A"/>
    <w:rsid w:val="001342E8"/>
    <w:rsid w:val="0013472D"/>
    <w:rsid w:val="00134FCB"/>
    <w:rsid w:val="00135066"/>
    <w:rsid w:val="00142C20"/>
    <w:rsid w:val="00145A18"/>
    <w:rsid w:val="00145BC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710F9"/>
    <w:rsid w:val="00171614"/>
    <w:rsid w:val="0017287F"/>
    <w:rsid w:val="00172B13"/>
    <w:rsid w:val="001741DD"/>
    <w:rsid w:val="001742CA"/>
    <w:rsid w:val="00187182"/>
    <w:rsid w:val="001928CA"/>
    <w:rsid w:val="0019291F"/>
    <w:rsid w:val="00194D2B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B7C09"/>
    <w:rsid w:val="001C0CBE"/>
    <w:rsid w:val="001C103C"/>
    <w:rsid w:val="001C2FFB"/>
    <w:rsid w:val="001C473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6580"/>
    <w:rsid w:val="002070DD"/>
    <w:rsid w:val="00213DFD"/>
    <w:rsid w:val="00215253"/>
    <w:rsid w:val="00221654"/>
    <w:rsid w:val="00223052"/>
    <w:rsid w:val="0022447B"/>
    <w:rsid w:val="00224C31"/>
    <w:rsid w:val="00226D18"/>
    <w:rsid w:val="002324E8"/>
    <w:rsid w:val="0023477F"/>
    <w:rsid w:val="00234F08"/>
    <w:rsid w:val="00235889"/>
    <w:rsid w:val="002412DA"/>
    <w:rsid w:val="00241B4B"/>
    <w:rsid w:val="002435F0"/>
    <w:rsid w:val="00244A8C"/>
    <w:rsid w:val="00255754"/>
    <w:rsid w:val="0025771D"/>
    <w:rsid w:val="00260A08"/>
    <w:rsid w:val="00260A27"/>
    <w:rsid w:val="00264CA5"/>
    <w:rsid w:val="00266169"/>
    <w:rsid w:val="002663F2"/>
    <w:rsid w:val="00277298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56CF"/>
    <w:rsid w:val="002D1645"/>
    <w:rsid w:val="002D2F07"/>
    <w:rsid w:val="002D6A02"/>
    <w:rsid w:val="002E0ED4"/>
    <w:rsid w:val="002E12DF"/>
    <w:rsid w:val="002E206B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2D74"/>
    <w:rsid w:val="003034E7"/>
    <w:rsid w:val="00305D5B"/>
    <w:rsid w:val="00307B25"/>
    <w:rsid w:val="00310B73"/>
    <w:rsid w:val="003112DC"/>
    <w:rsid w:val="0031171C"/>
    <w:rsid w:val="00314D50"/>
    <w:rsid w:val="00315327"/>
    <w:rsid w:val="003172A9"/>
    <w:rsid w:val="00317D43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CA5"/>
    <w:rsid w:val="003428CF"/>
    <w:rsid w:val="00346BBE"/>
    <w:rsid w:val="003536E0"/>
    <w:rsid w:val="00353BA6"/>
    <w:rsid w:val="00353E55"/>
    <w:rsid w:val="003552F3"/>
    <w:rsid w:val="00355D31"/>
    <w:rsid w:val="00356CA1"/>
    <w:rsid w:val="00357B70"/>
    <w:rsid w:val="0036381D"/>
    <w:rsid w:val="00363BDE"/>
    <w:rsid w:val="00364406"/>
    <w:rsid w:val="00366477"/>
    <w:rsid w:val="003675E6"/>
    <w:rsid w:val="0037328A"/>
    <w:rsid w:val="003747F2"/>
    <w:rsid w:val="003757A5"/>
    <w:rsid w:val="003774CA"/>
    <w:rsid w:val="00377E70"/>
    <w:rsid w:val="003821A6"/>
    <w:rsid w:val="00384E27"/>
    <w:rsid w:val="0038569C"/>
    <w:rsid w:val="0039020E"/>
    <w:rsid w:val="00391B13"/>
    <w:rsid w:val="00391CC1"/>
    <w:rsid w:val="00395281"/>
    <w:rsid w:val="00397A7D"/>
    <w:rsid w:val="003A1EBA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5328"/>
    <w:rsid w:val="00405814"/>
    <w:rsid w:val="00406531"/>
    <w:rsid w:val="00410C55"/>
    <w:rsid w:val="004118D6"/>
    <w:rsid w:val="004128F3"/>
    <w:rsid w:val="00417525"/>
    <w:rsid w:val="00420815"/>
    <w:rsid w:val="0042514C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32C9"/>
    <w:rsid w:val="00466F0E"/>
    <w:rsid w:val="00470098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4686"/>
    <w:rsid w:val="00495AD0"/>
    <w:rsid w:val="004968C5"/>
    <w:rsid w:val="0049691E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468A"/>
    <w:rsid w:val="00545338"/>
    <w:rsid w:val="00545915"/>
    <w:rsid w:val="005506F7"/>
    <w:rsid w:val="00552D35"/>
    <w:rsid w:val="005552FC"/>
    <w:rsid w:val="00555466"/>
    <w:rsid w:val="00557450"/>
    <w:rsid w:val="0056531F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5557"/>
    <w:rsid w:val="005909F1"/>
    <w:rsid w:val="0059565B"/>
    <w:rsid w:val="00595E04"/>
    <w:rsid w:val="005A1160"/>
    <w:rsid w:val="005A3A49"/>
    <w:rsid w:val="005A4827"/>
    <w:rsid w:val="005A53D5"/>
    <w:rsid w:val="005A7831"/>
    <w:rsid w:val="005B5150"/>
    <w:rsid w:val="005B5C9D"/>
    <w:rsid w:val="005C0126"/>
    <w:rsid w:val="005C2466"/>
    <w:rsid w:val="005C2C98"/>
    <w:rsid w:val="005C5DA1"/>
    <w:rsid w:val="005C737A"/>
    <w:rsid w:val="005D28AE"/>
    <w:rsid w:val="005D4B10"/>
    <w:rsid w:val="005D6373"/>
    <w:rsid w:val="005D6CCC"/>
    <w:rsid w:val="005D7B6B"/>
    <w:rsid w:val="005E0064"/>
    <w:rsid w:val="005E396B"/>
    <w:rsid w:val="005E4E1F"/>
    <w:rsid w:val="005F3B28"/>
    <w:rsid w:val="005F4674"/>
    <w:rsid w:val="005F4E52"/>
    <w:rsid w:val="005F4FC6"/>
    <w:rsid w:val="005F56ED"/>
    <w:rsid w:val="005F6F81"/>
    <w:rsid w:val="005F7D01"/>
    <w:rsid w:val="006026BD"/>
    <w:rsid w:val="00606DB3"/>
    <w:rsid w:val="00610A9D"/>
    <w:rsid w:val="00612AE0"/>
    <w:rsid w:val="006143E6"/>
    <w:rsid w:val="006152A3"/>
    <w:rsid w:val="00615483"/>
    <w:rsid w:val="00615E44"/>
    <w:rsid w:val="00617F1E"/>
    <w:rsid w:val="006208A1"/>
    <w:rsid w:val="006216A8"/>
    <w:rsid w:val="00622F0F"/>
    <w:rsid w:val="00627030"/>
    <w:rsid w:val="006309F8"/>
    <w:rsid w:val="00631B92"/>
    <w:rsid w:val="00633129"/>
    <w:rsid w:val="00640566"/>
    <w:rsid w:val="00642000"/>
    <w:rsid w:val="00643869"/>
    <w:rsid w:val="00643C8F"/>
    <w:rsid w:val="006452B0"/>
    <w:rsid w:val="00650378"/>
    <w:rsid w:val="00652945"/>
    <w:rsid w:val="00652F7F"/>
    <w:rsid w:val="00653E33"/>
    <w:rsid w:val="00655359"/>
    <w:rsid w:val="006558FA"/>
    <w:rsid w:val="00660298"/>
    <w:rsid w:val="006602BF"/>
    <w:rsid w:val="0066190D"/>
    <w:rsid w:val="00662DBF"/>
    <w:rsid w:val="0066429D"/>
    <w:rsid w:val="00671DCD"/>
    <w:rsid w:val="00673C9F"/>
    <w:rsid w:val="00676A1D"/>
    <w:rsid w:val="00680147"/>
    <w:rsid w:val="006810EC"/>
    <w:rsid w:val="00682A8A"/>
    <w:rsid w:val="00682DB9"/>
    <w:rsid w:val="006937D3"/>
    <w:rsid w:val="00694041"/>
    <w:rsid w:val="00696104"/>
    <w:rsid w:val="006962BE"/>
    <w:rsid w:val="00697FD2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646B"/>
    <w:rsid w:val="006B7E1F"/>
    <w:rsid w:val="006C2DD2"/>
    <w:rsid w:val="006C4BDE"/>
    <w:rsid w:val="006C5BDF"/>
    <w:rsid w:val="006C78D3"/>
    <w:rsid w:val="006D4298"/>
    <w:rsid w:val="006D5100"/>
    <w:rsid w:val="006D518B"/>
    <w:rsid w:val="006D5B4D"/>
    <w:rsid w:val="006E0B89"/>
    <w:rsid w:val="006E2844"/>
    <w:rsid w:val="006E596D"/>
    <w:rsid w:val="006F227E"/>
    <w:rsid w:val="006F269D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B13"/>
    <w:rsid w:val="00731E19"/>
    <w:rsid w:val="007379A6"/>
    <w:rsid w:val="007401C0"/>
    <w:rsid w:val="007402AB"/>
    <w:rsid w:val="0074094B"/>
    <w:rsid w:val="00741645"/>
    <w:rsid w:val="0074714B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5CF8"/>
    <w:rsid w:val="007B621C"/>
    <w:rsid w:val="007B7C87"/>
    <w:rsid w:val="007C21E1"/>
    <w:rsid w:val="007C69A7"/>
    <w:rsid w:val="007C6B48"/>
    <w:rsid w:val="007D03DA"/>
    <w:rsid w:val="007D2AA0"/>
    <w:rsid w:val="007D7109"/>
    <w:rsid w:val="007E17C9"/>
    <w:rsid w:val="007E65BA"/>
    <w:rsid w:val="007F0682"/>
    <w:rsid w:val="007F0CE2"/>
    <w:rsid w:val="007F24CE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D9D"/>
    <w:rsid w:val="008C6964"/>
    <w:rsid w:val="008D0C2F"/>
    <w:rsid w:val="008D2AEF"/>
    <w:rsid w:val="008D36B5"/>
    <w:rsid w:val="008D5E44"/>
    <w:rsid w:val="008D7B3C"/>
    <w:rsid w:val="008E18A8"/>
    <w:rsid w:val="008E23E8"/>
    <w:rsid w:val="008E7501"/>
    <w:rsid w:val="008F134C"/>
    <w:rsid w:val="008F22F1"/>
    <w:rsid w:val="008F33D5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71E"/>
    <w:rsid w:val="009228F7"/>
    <w:rsid w:val="00924A23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41548"/>
    <w:rsid w:val="00942055"/>
    <w:rsid w:val="00944C18"/>
    <w:rsid w:val="00945740"/>
    <w:rsid w:val="00946608"/>
    <w:rsid w:val="009472CE"/>
    <w:rsid w:val="00951882"/>
    <w:rsid w:val="00951D13"/>
    <w:rsid w:val="00952FBE"/>
    <w:rsid w:val="00956327"/>
    <w:rsid w:val="00957406"/>
    <w:rsid w:val="0095788C"/>
    <w:rsid w:val="0096101A"/>
    <w:rsid w:val="00961951"/>
    <w:rsid w:val="009637DB"/>
    <w:rsid w:val="00963A29"/>
    <w:rsid w:val="00973DAA"/>
    <w:rsid w:val="009745F7"/>
    <w:rsid w:val="0097610B"/>
    <w:rsid w:val="009761B1"/>
    <w:rsid w:val="00976C93"/>
    <w:rsid w:val="00982B45"/>
    <w:rsid w:val="009830AD"/>
    <w:rsid w:val="00983868"/>
    <w:rsid w:val="00985528"/>
    <w:rsid w:val="00987F9E"/>
    <w:rsid w:val="00990106"/>
    <w:rsid w:val="0099657B"/>
    <w:rsid w:val="009A3819"/>
    <w:rsid w:val="009A54B7"/>
    <w:rsid w:val="009A5846"/>
    <w:rsid w:val="009A66AA"/>
    <w:rsid w:val="009A730F"/>
    <w:rsid w:val="009B0E82"/>
    <w:rsid w:val="009B114B"/>
    <w:rsid w:val="009B1576"/>
    <w:rsid w:val="009B2821"/>
    <w:rsid w:val="009B492C"/>
    <w:rsid w:val="009B5EC2"/>
    <w:rsid w:val="009B65C7"/>
    <w:rsid w:val="009B6BFA"/>
    <w:rsid w:val="009C178D"/>
    <w:rsid w:val="009C2E7B"/>
    <w:rsid w:val="009C4111"/>
    <w:rsid w:val="009C6C63"/>
    <w:rsid w:val="009D2F39"/>
    <w:rsid w:val="009D4C4A"/>
    <w:rsid w:val="009D750A"/>
    <w:rsid w:val="009D77A1"/>
    <w:rsid w:val="009E2D0C"/>
    <w:rsid w:val="009E6993"/>
    <w:rsid w:val="009E7A5A"/>
    <w:rsid w:val="009F090B"/>
    <w:rsid w:val="009F2042"/>
    <w:rsid w:val="009F4962"/>
    <w:rsid w:val="009F4DF7"/>
    <w:rsid w:val="009F4EC7"/>
    <w:rsid w:val="00A00688"/>
    <w:rsid w:val="00A01C71"/>
    <w:rsid w:val="00A038D9"/>
    <w:rsid w:val="00A04B16"/>
    <w:rsid w:val="00A07194"/>
    <w:rsid w:val="00A11F00"/>
    <w:rsid w:val="00A125B7"/>
    <w:rsid w:val="00A15994"/>
    <w:rsid w:val="00A2273B"/>
    <w:rsid w:val="00A244EB"/>
    <w:rsid w:val="00A25C44"/>
    <w:rsid w:val="00A27053"/>
    <w:rsid w:val="00A30E98"/>
    <w:rsid w:val="00A31474"/>
    <w:rsid w:val="00A32E21"/>
    <w:rsid w:val="00A33899"/>
    <w:rsid w:val="00A35F86"/>
    <w:rsid w:val="00A369F5"/>
    <w:rsid w:val="00A3796E"/>
    <w:rsid w:val="00A42465"/>
    <w:rsid w:val="00A43ADC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331D"/>
    <w:rsid w:val="00A83E3F"/>
    <w:rsid w:val="00A87579"/>
    <w:rsid w:val="00A87878"/>
    <w:rsid w:val="00A90AF6"/>
    <w:rsid w:val="00A917B1"/>
    <w:rsid w:val="00A91DDF"/>
    <w:rsid w:val="00A91F82"/>
    <w:rsid w:val="00A94B1A"/>
    <w:rsid w:val="00A94F2D"/>
    <w:rsid w:val="00A97DCC"/>
    <w:rsid w:val="00AA1046"/>
    <w:rsid w:val="00AA1ABC"/>
    <w:rsid w:val="00AA473D"/>
    <w:rsid w:val="00AB0CFE"/>
    <w:rsid w:val="00AB21F3"/>
    <w:rsid w:val="00AB3C33"/>
    <w:rsid w:val="00AB4223"/>
    <w:rsid w:val="00AB50A6"/>
    <w:rsid w:val="00AB652C"/>
    <w:rsid w:val="00AB705B"/>
    <w:rsid w:val="00AB7B4B"/>
    <w:rsid w:val="00AB7B6F"/>
    <w:rsid w:val="00AB7C16"/>
    <w:rsid w:val="00AB7CE5"/>
    <w:rsid w:val="00AC25CA"/>
    <w:rsid w:val="00AC4227"/>
    <w:rsid w:val="00AC46CE"/>
    <w:rsid w:val="00AC5B36"/>
    <w:rsid w:val="00AC664C"/>
    <w:rsid w:val="00AD0E06"/>
    <w:rsid w:val="00AD5BD9"/>
    <w:rsid w:val="00AD7CE5"/>
    <w:rsid w:val="00AE0FBE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B03CD9"/>
    <w:rsid w:val="00B05809"/>
    <w:rsid w:val="00B110B8"/>
    <w:rsid w:val="00B219A8"/>
    <w:rsid w:val="00B22C00"/>
    <w:rsid w:val="00B22C97"/>
    <w:rsid w:val="00B303F4"/>
    <w:rsid w:val="00B3299F"/>
    <w:rsid w:val="00B345BF"/>
    <w:rsid w:val="00B370DC"/>
    <w:rsid w:val="00B401D8"/>
    <w:rsid w:val="00B425F4"/>
    <w:rsid w:val="00B43DCA"/>
    <w:rsid w:val="00B44216"/>
    <w:rsid w:val="00B445F5"/>
    <w:rsid w:val="00B44A19"/>
    <w:rsid w:val="00B50E91"/>
    <w:rsid w:val="00B56178"/>
    <w:rsid w:val="00B57287"/>
    <w:rsid w:val="00B57456"/>
    <w:rsid w:val="00B574EA"/>
    <w:rsid w:val="00B5781C"/>
    <w:rsid w:val="00B61CAD"/>
    <w:rsid w:val="00B62118"/>
    <w:rsid w:val="00B64A94"/>
    <w:rsid w:val="00B64B3F"/>
    <w:rsid w:val="00B70338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72CE"/>
    <w:rsid w:val="00B876B1"/>
    <w:rsid w:val="00B87C32"/>
    <w:rsid w:val="00B91572"/>
    <w:rsid w:val="00B91C1F"/>
    <w:rsid w:val="00B97D1E"/>
    <w:rsid w:val="00BA2330"/>
    <w:rsid w:val="00BA518C"/>
    <w:rsid w:val="00BB1A09"/>
    <w:rsid w:val="00BB2F06"/>
    <w:rsid w:val="00BB30DC"/>
    <w:rsid w:val="00BB4952"/>
    <w:rsid w:val="00BB54C3"/>
    <w:rsid w:val="00BB5FA8"/>
    <w:rsid w:val="00BB5FC2"/>
    <w:rsid w:val="00BB62C8"/>
    <w:rsid w:val="00BB6BA6"/>
    <w:rsid w:val="00BC0A55"/>
    <w:rsid w:val="00BC2C7A"/>
    <w:rsid w:val="00BC4E82"/>
    <w:rsid w:val="00BC78D3"/>
    <w:rsid w:val="00BE10A7"/>
    <w:rsid w:val="00BE4A5B"/>
    <w:rsid w:val="00BF3AD9"/>
    <w:rsid w:val="00BF53BB"/>
    <w:rsid w:val="00C00431"/>
    <w:rsid w:val="00C00553"/>
    <w:rsid w:val="00C02574"/>
    <w:rsid w:val="00C039DF"/>
    <w:rsid w:val="00C047C7"/>
    <w:rsid w:val="00C04F47"/>
    <w:rsid w:val="00C05D5E"/>
    <w:rsid w:val="00C06FAE"/>
    <w:rsid w:val="00C123AD"/>
    <w:rsid w:val="00C1257D"/>
    <w:rsid w:val="00C14B0D"/>
    <w:rsid w:val="00C21503"/>
    <w:rsid w:val="00C226F1"/>
    <w:rsid w:val="00C25CC5"/>
    <w:rsid w:val="00C2625A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3E5B"/>
    <w:rsid w:val="00C557B5"/>
    <w:rsid w:val="00C665BC"/>
    <w:rsid w:val="00C73C93"/>
    <w:rsid w:val="00C81A42"/>
    <w:rsid w:val="00C82798"/>
    <w:rsid w:val="00C839B4"/>
    <w:rsid w:val="00C84A06"/>
    <w:rsid w:val="00C925FD"/>
    <w:rsid w:val="00C94196"/>
    <w:rsid w:val="00C9557A"/>
    <w:rsid w:val="00CA2763"/>
    <w:rsid w:val="00CB03A8"/>
    <w:rsid w:val="00CB1E3E"/>
    <w:rsid w:val="00CB1E73"/>
    <w:rsid w:val="00CB4549"/>
    <w:rsid w:val="00CB4988"/>
    <w:rsid w:val="00CC01BB"/>
    <w:rsid w:val="00CC2FFE"/>
    <w:rsid w:val="00CC3005"/>
    <w:rsid w:val="00CC466E"/>
    <w:rsid w:val="00CC7557"/>
    <w:rsid w:val="00CD2EFC"/>
    <w:rsid w:val="00CD710E"/>
    <w:rsid w:val="00CE2CD4"/>
    <w:rsid w:val="00CE3134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53D1"/>
    <w:rsid w:val="00D059CA"/>
    <w:rsid w:val="00D06EE0"/>
    <w:rsid w:val="00D07A28"/>
    <w:rsid w:val="00D10B77"/>
    <w:rsid w:val="00D11D2F"/>
    <w:rsid w:val="00D14E63"/>
    <w:rsid w:val="00D1547D"/>
    <w:rsid w:val="00D17ABD"/>
    <w:rsid w:val="00D23C5F"/>
    <w:rsid w:val="00D262DB"/>
    <w:rsid w:val="00D26337"/>
    <w:rsid w:val="00D306CC"/>
    <w:rsid w:val="00D33661"/>
    <w:rsid w:val="00D3519A"/>
    <w:rsid w:val="00D357D3"/>
    <w:rsid w:val="00D37116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3672"/>
    <w:rsid w:val="00D86248"/>
    <w:rsid w:val="00D91F8B"/>
    <w:rsid w:val="00D9342A"/>
    <w:rsid w:val="00D95E6A"/>
    <w:rsid w:val="00D96F42"/>
    <w:rsid w:val="00D97661"/>
    <w:rsid w:val="00DA12AA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5304"/>
    <w:rsid w:val="00DD5D1C"/>
    <w:rsid w:val="00DE23F3"/>
    <w:rsid w:val="00DE56EF"/>
    <w:rsid w:val="00DF44B5"/>
    <w:rsid w:val="00DF477A"/>
    <w:rsid w:val="00DF4D9B"/>
    <w:rsid w:val="00DF5A28"/>
    <w:rsid w:val="00E05BA4"/>
    <w:rsid w:val="00E05F71"/>
    <w:rsid w:val="00E062B2"/>
    <w:rsid w:val="00E12CC7"/>
    <w:rsid w:val="00E150A9"/>
    <w:rsid w:val="00E15C3D"/>
    <w:rsid w:val="00E169BF"/>
    <w:rsid w:val="00E17BC7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1078"/>
    <w:rsid w:val="00E52692"/>
    <w:rsid w:val="00E55212"/>
    <w:rsid w:val="00E60DBC"/>
    <w:rsid w:val="00E62043"/>
    <w:rsid w:val="00E66FFD"/>
    <w:rsid w:val="00E73A02"/>
    <w:rsid w:val="00E763EB"/>
    <w:rsid w:val="00E764D7"/>
    <w:rsid w:val="00E76969"/>
    <w:rsid w:val="00E77C29"/>
    <w:rsid w:val="00E83B3B"/>
    <w:rsid w:val="00E86A31"/>
    <w:rsid w:val="00E90E0F"/>
    <w:rsid w:val="00E94533"/>
    <w:rsid w:val="00E948CB"/>
    <w:rsid w:val="00E95494"/>
    <w:rsid w:val="00E96469"/>
    <w:rsid w:val="00EA02FC"/>
    <w:rsid w:val="00EB0503"/>
    <w:rsid w:val="00EB06C9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1042"/>
    <w:rsid w:val="00ED1F1E"/>
    <w:rsid w:val="00ED22A0"/>
    <w:rsid w:val="00ED2457"/>
    <w:rsid w:val="00ED4180"/>
    <w:rsid w:val="00ED41D5"/>
    <w:rsid w:val="00EE1294"/>
    <w:rsid w:val="00EE25E9"/>
    <w:rsid w:val="00EE346B"/>
    <w:rsid w:val="00EE7320"/>
    <w:rsid w:val="00EE77A7"/>
    <w:rsid w:val="00EF1233"/>
    <w:rsid w:val="00EF3019"/>
    <w:rsid w:val="00EF3A74"/>
    <w:rsid w:val="00EF56B2"/>
    <w:rsid w:val="00EF69B7"/>
    <w:rsid w:val="00EF6C73"/>
    <w:rsid w:val="00EF7D84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21A77"/>
    <w:rsid w:val="00F22D51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52C3C"/>
    <w:rsid w:val="00F61209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80970"/>
    <w:rsid w:val="00F80B27"/>
    <w:rsid w:val="00F8671D"/>
    <w:rsid w:val="00F90B8A"/>
    <w:rsid w:val="00F922A0"/>
    <w:rsid w:val="00F94671"/>
    <w:rsid w:val="00F94D99"/>
    <w:rsid w:val="00F97C4A"/>
    <w:rsid w:val="00FA0523"/>
    <w:rsid w:val="00FA4D61"/>
    <w:rsid w:val="00FA609B"/>
    <w:rsid w:val="00FA6B68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btc1</cp:lastModifiedBy>
  <cp:revision>3</cp:revision>
  <cp:lastPrinted>2012-03-09T18:51:00Z</cp:lastPrinted>
  <dcterms:created xsi:type="dcterms:W3CDTF">2012-03-09T18:51:00Z</dcterms:created>
  <dcterms:modified xsi:type="dcterms:W3CDTF">2012-03-09T18:52:00Z</dcterms:modified>
</cp:coreProperties>
</file>