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6A7AC1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6A7AC1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6A7AC1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6E2844">
        <w:rPr>
          <w:rFonts w:ascii="Arial" w:hAnsi="Arial" w:cs="Arial"/>
          <w:sz w:val="24"/>
          <w:szCs w:val="24"/>
        </w:rPr>
        <w:t>12</w:t>
      </w:r>
      <w:r w:rsidR="00846774" w:rsidRPr="00BB2F06">
        <w:rPr>
          <w:rFonts w:ascii="Arial" w:hAnsi="Arial" w:cs="Arial"/>
          <w:sz w:val="24"/>
          <w:szCs w:val="24"/>
        </w:rPr>
        <w:t>-</w:t>
      </w:r>
      <w:r w:rsidR="006E2844">
        <w:rPr>
          <w:rFonts w:ascii="Arial" w:hAnsi="Arial" w:cs="Arial"/>
          <w:sz w:val="24"/>
          <w:szCs w:val="24"/>
        </w:rPr>
        <w:t>001</w:t>
      </w:r>
    </w:p>
    <w:p w:rsidR="003C4073" w:rsidRPr="00BB2F06" w:rsidRDefault="006A7AC1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6A7AC1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80633B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80633B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ab/>
        <w:t>DELETED: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</w:rPr>
        <w:tab/>
        <w:t>TRANSMITTED:</w:t>
      </w:r>
    </w:p>
    <w:p w:rsidR="003C4073" w:rsidRPr="0080633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80633B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Number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Date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Number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80633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794656" w:rsidRDefault="00C94196" w:rsidP="006E2844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1.</w:t>
      </w:r>
      <w:r w:rsidRPr="0080633B">
        <w:rPr>
          <w:rFonts w:ascii="Arial" w:hAnsi="Arial" w:cs="Arial"/>
          <w:sz w:val="24"/>
          <w:szCs w:val="24"/>
        </w:rPr>
        <w:tab/>
      </w:r>
      <w:r w:rsidR="006E2844">
        <w:rPr>
          <w:rFonts w:ascii="Arial" w:hAnsi="Arial" w:cs="Arial"/>
          <w:sz w:val="24"/>
          <w:szCs w:val="24"/>
        </w:rPr>
        <w:t>IP 37804</w:t>
      </w:r>
      <w:r w:rsidR="006E2844">
        <w:rPr>
          <w:rFonts w:ascii="Arial" w:hAnsi="Arial" w:cs="Arial"/>
          <w:sz w:val="24"/>
          <w:szCs w:val="24"/>
        </w:rPr>
        <w:tab/>
        <w:t>04/27/10</w:t>
      </w:r>
      <w:r w:rsidR="006E2844">
        <w:rPr>
          <w:rFonts w:ascii="Arial" w:hAnsi="Arial" w:cs="Arial"/>
          <w:sz w:val="24"/>
          <w:szCs w:val="24"/>
        </w:rPr>
        <w:tab/>
        <w:t>IP 37804</w:t>
      </w:r>
      <w:r w:rsidR="006E2844">
        <w:rPr>
          <w:rFonts w:ascii="Arial" w:hAnsi="Arial" w:cs="Arial"/>
          <w:sz w:val="24"/>
          <w:szCs w:val="24"/>
        </w:rPr>
        <w:tab/>
        <w:t>02/09/12</w:t>
      </w:r>
    </w:p>
    <w:p w:rsidR="006E2844" w:rsidRDefault="006E2844" w:rsidP="006E2844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E2844" w:rsidRDefault="006E2844" w:rsidP="006E2844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IP 90003</w:t>
      </w:r>
      <w:r>
        <w:rPr>
          <w:rFonts w:ascii="Arial" w:hAnsi="Arial" w:cs="Arial"/>
          <w:sz w:val="24"/>
          <w:szCs w:val="24"/>
        </w:rPr>
        <w:tab/>
        <w:t>02/09/12</w:t>
      </w:r>
    </w:p>
    <w:p w:rsidR="006E2844" w:rsidRDefault="006E2844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6E2844" w:rsidRDefault="006E2844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6E2844" w:rsidRDefault="006E2844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D57FCF" w:rsidRPr="0080633B" w:rsidRDefault="003C4073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TRAINING:</w:t>
      </w:r>
      <w:r w:rsidRPr="0080633B">
        <w:rPr>
          <w:rFonts w:ascii="Arial" w:hAnsi="Arial" w:cs="Arial"/>
          <w:sz w:val="24"/>
          <w:szCs w:val="24"/>
        </w:rPr>
        <w:tab/>
      </w:r>
      <w:r w:rsidR="004B41A4" w:rsidRPr="0080633B">
        <w:rPr>
          <w:rFonts w:ascii="Arial" w:hAnsi="Arial" w:cs="Arial"/>
          <w:sz w:val="24"/>
          <w:szCs w:val="24"/>
        </w:rPr>
        <w:t>None</w:t>
      </w:r>
    </w:p>
    <w:p w:rsidR="0080633B" w:rsidRPr="0080633B" w:rsidRDefault="0080633B" w:rsidP="0080633B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D771F5" w:rsidRDefault="003C4073" w:rsidP="006E2844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REMARKS:</w:t>
      </w:r>
      <w:r w:rsidR="00BE10A7" w:rsidRPr="0080633B">
        <w:rPr>
          <w:rFonts w:ascii="Arial" w:hAnsi="Arial" w:cs="Arial"/>
          <w:sz w:val="24"/>
          <w:szCs w:val="24"/>
        </w:rPr>
        <w:tab/>
      </w:r>
      <w:r w:rsidR="006E2844">
        <w:rPr>
          <w:rFonts w:ascii="Arial" w:hAnsi="Arial" w:cs="Arial"/>
          <w:sz w:val="24"/>
          <w:szCs w:val="24"/>
        </w:rPr>
        <w:t>IP 37804, “Aircraft Impact Assessment</w:t>
      </w:r>
      <w:r w:rsidR="003F1499">
        <w:rPr>
          <w:rFonts w:ascii="Arial" w:hAnsi="Arial" w:cs="Arial"/>
          <w:sz w:val="24"/>
          <w:szCs w:val="24"/>
        </w:rPr>
        <w:t>,</w:t>
      </w:r>
      <w:r w:rsidR="006E2844">
        <w:rPr>
          <w:rFonts w:ascii="Arial" w:hAnsi="Arial" w:cs="Arial"/>
          <w:sz w:val="24"/>
          <w:szCs w:val="24"/>
        </w:rPr>
        <w:t>” has been revised based on a the revised NEI 07-13 Subsection reference on page A-6 to 3.2.2.2 from 3.2.3</w:t>
      </w:r>
      <w:r w:rsidR="003F1499">
        <w:rPr>
          <w:rFonts w:ascii="Arial" w:hAnsi="Arial" w:cs="Arial"/>
          <w:sz w:val="24"/>
          <w:szCs w:val="24"/>
        </w:rPr>
        <w:t>.</w:t>
      </w:r>
    </w:p>
    <w:p w:rsidR="00D771F5" w:rsidRDefault="00D771F5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D771F5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IP 90003, “</w:t>
      </w:r>
      <w:r w:rsidRPr="006E2844">
        <w:rPr>
          <w:rFonts w:ascii="Arial" w:hAnsi="Arial" w:cs="Arial"/>
          <w:sz w:val="24"/>
          <w:szCs w:val="24"/>
        </w:rPr>
        <w:t>Construction Multiple/Repetitive Degraded Cornerstone Column Inspection</w:t>
      </w:r>
      <w:r>
        <w:rPr>
          <w:rFonts w:ascii="Arial" w:hAnsi="Arial" w:cs="Arial"/>
          <w:sz w:val="24"/>
          <w:szCs w:val="24"/>
        </w:rPr>
        <w:t>,” is an initial issuance.</w:t>
      </w: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6E2844" w:rsidRPr="006E2844" w:rsidRDefault="006E2844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461FEE" w:rsidRPr="0080633B" w:rsidRDefault="00722C77" w:rsidP="00697FD2">
      <w:pPr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 xml:space="preserve">DISTRIBUTION: </w:t>
      </w:r>
      <w:r w:rsidR="005552FC" w:rsidRPr="0080633B">
        <w:rPr>
          <w:rFonts w:ascii="Arial" w:hAnsi="Arial" w:cs="Arial"/>
          <w:sz w:val="24"/>
          <w:szCs w:val="24"/>
        </w:rPr>
        <w:t xml:space="preserve"> </w:t>
      </w:r>
      <w:r w:rsidR="00697FD2" w:rsidRPr="0080633B">
        <w:rPr>
          <w:rFonts w:ascii="Arial" w:hAnsi="Arial" w:cs="Arial"/>
          <w:sz w:val="24"/>
          <w:szCs w:val="24"/>
        </w:rPr>
        <w:t>Standard</w:t>
      </w:r>
    </w:p>
    <w:p w:rsidR="003C4073" w:rsidRPr="0080633B" w:rsidRDefault="00461FEE" w:rsidP="001F1A6A">
      <w:pPr>
        <w:jc w:val="center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END</w:t>
      </w:r>
    </w:p>
    <w:sectPr w:rsidR="003C4073" w:rsidRPr="0080633B" w:rsidSect="00D771F5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080" w:footer="720" w:gutter="0"/>
      <w:pgNumType w:fmt="numberInDash"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1F5" w:rsidRDefault="00D771F5">
      <w:r>
        <w:separator/>
      </w:r>
    </w:p>
  </w:endnote>
  <w:endnote w:type="continuationSeparator" w:id="0">
    <w:p w:rsidR="00D771F5" w:rsidRDefault="00D77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1F5" w:rsidRDefault="00D771F5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6A7AC1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6A7AC1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6A7AC1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D771F5" w:rsidRDefault="00D771F5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1F5" w:rsidRPr="00653E33" w:rsidRDefault="00D771F5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12/29/11</w:t>
    </w:r>
    <w:r>
      <w:rPr>
        <w:rFonts w:ascii="Arial" w:hAnsi="Arial" w:cs="Arial"/>
        <w:sz w:val="22"/>
        <w:szCs w:val="22"/>
      </w:rPr>
      <w:tab/>
    </w:r>
    <w:r w:rsidR="006A7AC1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6A7AC1" w:rsidRPr="00653E33">
      <w:rPr>
        <w:rFonts w:ascii="Arial" w:hAnsi="Arial" w:cs="Arial"/>
        <w:sz w:val="22"/>
        <w:szCs w:val="22"/>
      </w:rPr>
      <w:fldChar w:fldCharType="separate"/>
    </w:r>
    <w:r w:rsidR="006E2844">
      <w:rPr>
        <w:rFonts w:ascii="Arial" w:hAnsi="Arial" w:cs="Arial"/>
        <w:noProof/>
        <w:sz w:val="22"/>
        <w:szCs w:val="22"/>
      </w:rPr>
      <w:t>- 2 -</w:t>
    </w:r>
    <w:r w:rsidR="006A7AC1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11-044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1F5" w:rsidRPr="00A31474" w:rsidRDefault="00C45F27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6E2844">
      <w:rPr>
        <w:rFonts w:ascii="Arial" w:hAnsi="Arial" w:cs="Arial"/>
        <w:sz w:val="22"/>
        <w:szCs w:val="22"/>
      </w:rPr>
      <w:t>02/09/2012</w:t>
    </w:r>
    <w:r w:rsidR="00D771F5" w:rsidRPr="00A31474">
      <w:rPr>
        <w:rFonts w:ascii="Arial" w:hAnsi="Arial" w:cs="Arial"/>
        <w:sz w:val="22"/>
        <w:szCs w:val="22"/>
      </w:rPr>
      <w:tab/>
    </w:r>
    <w:r w:rsidR="006A7AC1" w:rsidRPr="00A31474">
      <w:rPr>
        <w:rFonts w:ascii="Arial" w:hAnsi="Arial" w:cs="Arial"/>
        <w:sz w:val="22"/>
        <w:szCs w:val="22"/>
      </w:rPr>
      <w:fldChar w:fldCharType="begin"/>
    </w:r>
    <w:r w:rsidR="00D771F5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6A7AC1" w:rsidRPr="00A31474">
      <w:rPr>
        <w:rFonts w:ascii="Arial" w:hAnsi="Arial" w:cs="Arial"/>
        <w:sz w:val="22"/>
        <w:szCs w:val="22"/>
      </w:rPr>
      <w:fldChar w:fldCharType="separate"/>
    </w:r>
    <w:r w:rsidR="00EE25E9">
      <w:rPr>
        <w:rFonts w:ascii="Arial" w:hAnsi="Arial" w:cs="Arial"/>
        <w:noProof/>
        <w:sz w:val="22"/>
        <w:szCs w:val="22"/>
      </w:rPr>
      <w:t>- 1 -</w:t>
    </w:r>
    <w:r w:rsidR="006A7AC1" w:rsidRPr="00A31474">
      <w:rPr>
        <w:rFonts w:ascii="Arial" w:hAnsi="Arial" w:cs="Arial"/>
        <w:sz w:val="22"/>
        <w:szCs w:val="22"/>
      </w:rPr>
      <w:fldChar w:fldCharType="end"/>
    </w:r>
    <w:r w:rsidR="00D771F5">
      <w:rPr>
        <w:rFonts w:ascii="Arial" w:hAnsi="Arial" w:cs="Arial"/>
        <w:sz w:val="22"/>
        <w:szCs w:val="22"/>
      </w:rPr>
      <w:tab/>
    </w:r>
    <w:r w:rsidR="006E2844">
      <w:rPr>
        <w:rFonts w:ascii="Arial" w:hAnsi="Arial" w:cs="Arial"/>
        <w:sz w:val="22"/>
        <w:szCs w:val="22"/>
      </w:rPr>
      <w:t>12-001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1F5" w:rsidRDefault="00D771F5">
      <w:r>
        <w:separator/>
      </w:r>
    </w:p>
  </w:footnote>
  <w:footnote w:type="continuationSeparator" w:id="0">
    <w:p w:rsidR="00D771F5" w:rsidRDefault="00D771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drawingGridHorizontalSpacing w:val="100"/>
  <w:displayHorizontalDrawingGridEvery w:val="2"/>
  <w:characterSpacingControl w:val="doNotCompress"/>
  <w:hdrShapeDefaults>
    <o:shapedefaults v:ext="edit" spidmax="7065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7B1"/>
    <w:rsid w:val="00A91DDF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533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2012-02-08T19:43:00Z</cp:lastPrinted>
  <dcterms:created xsi:type="dcterms:W3CDTF">2012-02-08T19:45:00Z</dcterms:created>
  <dcterms:modified xsi:type="dcterms:W3CDTF">2012-02-08T19:45:00Z</dcterms:modified>
</cp:coreProperties>
</file>