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5F6BE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5F6BEF"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5F6BE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787D36">
        <w:rPr>
          <w:rFonts w:ascii="Arial" w:hAnsi="Arial" w:cs="Arial"/>
          <w:sz w:val="24"/>
          <w:szCs w:val="24"/>
        </w:rPr>
        <w:t>044</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787D36">
        <w:rPr>
          <w:rFonts w:ascii="Arial" w:hAnsi="Arial" w:cs="Arial"/>
          <w:sz w:val="24"/>
          <w:szCs w:val="24"/>
        </w:rPr>
        <w:t>12/29</w:t>
      </w:r>
      <w:r w:rsidR="00CD77E5">
        <w:rPr>
          <w:rFonts w:ascii="Arial" w:hAnsi="Arial" w:cs="Arial"/>
          <w:sz w:val="24"/>
          <w:szCs w:val="24"/>
        </w:rPr>
        <w:t>/2011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5F6BE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5F6BEF" w:rsidRPr="0073592F">
        <w:rPr>
          <w:rFonts w:ascii="Arial" w:hAnsi="Arial" w:cs="Arial"/>
          <w:sz w:val="24"/>
          <w:szCs w:val="24"/>
          <w:lang w:val="en-CA"/>
        </w:rPr>
        <w:fldChar w:fldCharType="end"/>
      </w:r>
      <w:r w:rsidR="005F6BE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5F6BEF"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lastRenderedPageBreak/>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0609 App I</w:t>
      </w:r>
      <w:r w:rsidRPr="00B80E88">
        <w:rPr>
          <w:rFonts w:ascii="Arial" w:hAnsi="Arial" w:cs="Arial"/>
          <w:sz w:val="24"/>
          <w:szCs w:val="24"/>
        </w:rPr>
        <w:tab/>
        <w:t>Operator Requalification Human Performance Significance</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12/06/11 (Effective 01/01/12)</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4F04D4"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0613P</w:t>
      </w:r>
      <w:r>
        <w:rPr>
          <w:rFonts w:ascii="Arial" w:hAnsi="Arial" w:cs="Arial"/>
          <w:sz w:val="24"/>
          <w:szCs w:val="24"/>
        </w:rPr>
        <w:tab/>
      </w:r>
      <w:r>
        <w:rPr>
          <w:rFonts w:ascii="Arial" w:hAnsi="Arial" w:cs="Arial"/>
          <w:sz w:val="24"/>
          <w:szCs w:val="24"/>
        </w:rPr>
        <w:tab/>
        <w:t>Power Reactor Construction Inspection Reports – Pilot</w:t>
      </w:r>
    </w:p>
    <w:p w:rsidR="004F04D4" w:rsidRPr="00B80E88"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12/21/2011 (11-042)</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sidR="004F04D4">
        <w:rPr>
          <w:rFonts w:ascii="Arial" w:hAnsi="Arial" w:cs="Arial"/>
          <w:sz w:val="24"/>
          <w:szCs w:val="24"/>
        </w:rPr>
        <w:t>12/21/11</w:t>
      </w:r>
      <w:r>
        <w:rPr>
          <w:rFonts w:ascii="Arial" w:hAnsi="Arial" w:cs="Arial"/>
          <w:sz w:val="24"/>
          <w:szCs w:val="24"/>
        </w:rPr>
        <w:t xml:space="preserve"> (</w:t>
      </w:r>
      <w:r w:rsidR="004F04D4">
        <w:rPr>
          <w:rFonts w:ascii="Arial" w:hAnsi="Arial" w:cs="Arial"/>
          <w:sz w:val="24"/>
          <w:szCs w:val="24"/>
        </w:rPr>
        <w:t>11-042</w:t>
      </w:r>
      <w:r>
        <w:rPr>
          <w:rFonts w:ascii="Arial" w:hAnsi="Arial" w:cs="Arial"/>
          <w:sz w:val="24"/>
          <w:szCs w:val="24"/>
        </w:rPr>
        <w:t>)</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032490">
        <w:rPr>
          <w:rFonts w:ascii="Arial" w:hAnsi="Arial" w:cs="Arial"/>
          <w:sz w:val="24"/>
          <w:szCs w:val="24"/>
        </w:rPr>
        <w:t>12/29/11</w:t>
      </w:r>
      <w:r w:rsidR="008F2A3D">
        <w:rPr>
          <w:rFonts w:ascii="Arial" w:hAnsi="Arial" w:cs="Arial"/>
          <w:sz w:val="24"/>
          <w:szCs w:val="24"/>
        </w:rPr>
        <w:t xml:space="preserve"> (</w:t>
      </w:r>
      <w:r w:rsidR="00032490">
        <w:rPr>
          <w:rFonts w:ascii="Arial" w:hAnsi="Arial" w:cs="Arial"/>
          <w:sz w:val="24"/>
          <w:szCs w:val="24"/>
        </w:rPr>
        <w:t>11-044</w:t>
      </w:r>
      <w:r w:rsidR="008F2A3D">
        <w:rPr>
          <w:rFonts w:ascii="Arial" w:hAnsi="Arial" w:cs="Arial"/>
          <w:sz w:val="24"/>
          <w:szCs w:val="24"/>
        </w:rPr>
        <w:t>)</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03249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464A39">
        <w:rPr>
          <w:rFonts w:ascii="Arial" w:hAnsi="Arial" w:cs="Arial"/>
          <w:sz w:val="24"/>
          <w:szCs w:val="24"/>
        </w:rPr>
        <w:t xml:space="preserve"> (09-</w:t>
      </w:r>
      <w:r w:rsidR="00B83F06" w:rsidRPr="00233C1F">
        <w:rPr>
          <w:rFonts w:ascii="Arial" w:hAnsi="Arial" w:cs="Arial"/>
          <w:sz w:val="24"/>
          <w:szCs w:val="24"/>
        </w:rPr>
        <w:t>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032490">
        <w:rPr>
          <w:rFonts w:ascii="Arial" w:hAnsi="Arial" w:cs="Arial"/>
          <w:sz w:val="24"/>
          <w:szCs w:val="24"/>
        </w:rPr>
        <w:t>12/29/11 (11-044)</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lastRenderedPageBreak/>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032490">
        <w:rPr>
          <w:rFonts w:ascii="Arial" w:hAnsi="Arial" w:cs="Arial"/>
          <w:sz w:val="24"/>
          <w:szCs w:val="24"/>
        </w:rPr>
        <w:t>12/29/11 (11-044)</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00032490">
        <w:rPr>
          <w:rFonts w:ascii="Arial" w:hAnsi="Arial" w:cs="Arial"/>
          <w:sz w:val="24"/>
          <w:szCs w:val="24"/>
        </w:rPr>
        <w:t xml:space="preserve"> (09-</w:t>
      </w:r>
      <w:r w:rsidRPr="00233C1F">
        <w:rPr>
          <w:rFonts w:ascii="Arial" w:hAnsi="Arial" w:cs="Arial"/>
          <w:sz w:val="24"/>
          <w:szCs w:val="24"/>
        </w:rPr>
        <w:t>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032490">
        <w:rPr>
          <w:rFonts w:ascii="Arial" w:hAnsi="Arial" w:cs="Arial"/>
          <w:sz w:val="24"/>
          <w:szCs w:val="24"/>
        </w:rPr>
        <w:t>12/29/11 (11-044)</w:t>
      </w:r>
    </w:p>
    <w:p w:rsidR="00032490" w:rsidRDefault="000324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t>1245, App D4</w:t>
      </w:r>
      <w:r>
        <w:rPr>
          <w:rFonts w:ascii="Arial" w:hAnsi="Arial" w:cs="Arial"/>
          <w:sz w:val="24"/>
          <w:szCs w:val="24"/>
        </w:rPr>
        <w:tab/>
        <w:t>Advanced Electrical Inspector Technical Proficiency Training and Qualification Journal 12/29/11 (11-044)</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032490">
        <w:rPr>
          <w:rFonts w:ascii="Arial" w:hAnsi="Arial" w:cs="Arial"/>
          <w:sz w:val="24"/>
          <w:szCs w:val="24"/>
        </w:rPr>
        <w:t>11-</w:t>
      </w:r>
      <w:r w:rsidR="00357695">
        <w:rPr>
          <w:rFonts w:ascii="Arial" w:hAnsi="Arial" w:cs="Arial"/>
          <w:sz w:val="24"/>
          <w:szCs w:val="24"/>
        </w:rPr>
        <w:t>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w:t>
      </w:r>
      <w:r w:rsidR="00357695">
        <w:rPr>
          <w:rFonts w:ascii="Arial" w:hAnsi="Arial" w:cs="Arial"/>
          <w:sz w:val="24"/>
          <w:szCs w:val="24"/>
        </w:rPr>
        <w:t>ning Activities 10/26/11 (11-022</w:t>
      </w:r>
      <w:r w:rsidRPr="00B80E88">
        <w:rPr>
          <w:rFonts w:ascii="Arial" w:hAnsi="Arial" w:cs="Arial"/>
          <w:sz w:val="24"/>
          <w:szCs w:val="24"/>
        </w:rPr>
        <w:t>)</w:t>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Default="00473C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Default="00473C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B80E88" w:rsidRDefault="00473C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5F6BEF"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5F6BEF"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4F04D4" w:rsidRPr="004F04D4"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2505P</w:t>
      </w:r>
      <w:r>
        <w:rPr>
          <w:rFonts w:ascii="Arial" w:hAnsi="Arial" w:cs="Arial"/>
          <w:sz w:val="24"/>
          <w:szCs w:val="24"/>
        </w:rPr>
        <w:tab/>
      </w:r>
      <w:r>
        <w:rPr>
          <w:rFonts w:ascii="Arial" w:hAnsi="Arial" w:cs="Arial"/>
          <w:sz w:val="24"/>
          <w:szCs w:val="24"/>
        </w:rPr>
        <w:tab/>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4F04D4">
        <w:rPr>
          <w:rFonts w:ascii="Arial" w:hAnsi="Arial" w:cs="Arial"/>
          <w:sz w:val="24"/>
          <w:szCs w:val="24"/>
        </w:rPr>
        <w:t>Pilot 12/21/11 (11-042)</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lastRenderedPageBreak/>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5F6BEF"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5F6BEF"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5F6BEF"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4F04D4">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5F6BEF"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5F6BEF"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5F6BE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5F6BEF"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5F6BE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5F6BEF"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5F6BEF"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5F6BEF"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lastRenderedPageBreak/>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4F04D4" w:rsidRDefault="004F04D4" w:rsidP="00DC4A0E">
      <w:pPr>
        <w:pStyle w:val="PlainText"/>
        <w:ind w:firstLine="720"/>
        <w:rPr>
          <w:rFonts w:cs="Arial"/>
          <w:sz w:val="24"/>
          <w:szCs w:val="24"/>
        </w:rPr>
      </w:pPr>
      <w:r>
        <w:rPr>
          <w:rFonts w:cs="Arial"/>
          <w:sz w:val="24"/>
          <w:szCs w:val="24"/>
        </w:rPr>
        <w:t>2519P</w:t>
      </w:r>
      <w:r>
        <w:rPr>
          <w:rFonts w:cs="Arial"/>
          <w:sz w:val="24"/>
          <w:szCs w:val="24"/>
        </w:rPr>
        <w:tab/>
      </w:r>
      <w:r>
        <w:rPr>
          <w:rFonts w:cs="Arial"/>
          <w:sz w:val="24"/>
          <w:szCs w:val="24"/>
        </w:rPr>
        <w:tab/>
      </w:r>
      <w:r w:rsidRPr="00DC4A0E">
        <w:rPr>
          <w:rFonts w:cs="Arial"/>
          <w:sz w:val="24"/>
          <w:szCs w:val="24"/>
        </w:rPr>
        <w:t>Construction Significance Determination Process</w:t>
      </w:r>
      <w:r>
        <w:rPr>
          <w:rFonts w:cs="Arial"/>
          <w:sz w:val="24"/>
          <w:szCs w:val="24"/>
        </w:rPr>
        <w:t xml:space="preserve"> – Pilot 12/21/11</w:t>
      </w:r>
    </w:p>
    <w:p w:rsidR="004F04D4" w:rsidRPr="00DC4A0E" w:rsidRDefault="004F04D4" w:rsidP="00DC4A0E">
      <w:pPr>
        <w:pStyle w:val="PlainText"/>
        <w:ind w:firstLine="720"/>
        <w:rPr>
          <w:rFonts w:cs="Arial"/>
          <w:sz w:val="24"/>
          <w:szCs w:val="24"/>
        </w:rPr>
      </w:pPr>
      <w:r>
        <w:rPr>
          <w:rFonts w:cs="Arial"/>
          <w:sz w:val="24"/>
          <w:szCs w:val="24"/>
        </w:rPr>
        <w:tab/>
      </w:r>
      <w:r>
        <w:rPr>
          <w:rFonts w:cs="Arial"/>
          <w:sz w:val="24"/>
          <w:szCs w:val="24"/>
        </w:rPr>
        <w:tab/>
        <w:t>(11-042)</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lastRenderedPageBreak/>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lastRenderedPageBreak/>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lastRenderedPageBreak/>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Pr="00283D82"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5F6B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Pr="00B80E88">
        <w:rPr>
          <w:rFonts w:ascii="Arial" w:hAnsi="Arial" w:cs="Arial"/>
          <w:sz w:val="24"/>
          <w:szCs w:val="24"/>
        </w:rPr>
        <w:t>Pre-Application Quality Assurance Program Audit 10/03/07 (07-030)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473CD6" w:rsidRPr="00B80E88" w:rsidRDefault="00473CD6" w:rsidP="00473CD6">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 04/01/83 (reactivated 07-032)</w:t>
      </w:r>
    </w:p>
    <w:p w:rsidR="00473CD6" w:rsidRPr="00B80E88"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t>In-Depth QA Inspection of Performance 11/19/85 (reactivated 07-034)</w:t>
      </w:r>
    </w:p>
    <w:p w:rsidR="00473CD6" w:rsidRDefault="00473CD6" w:rsidP="00473CD6">
      <w:pPr>
        <w:ind w:left="2160" w:hanging="1440"/>
        <w:rPr>
          <w:rFonts w:ascii="Arial" w:hAnsi="Arial" w:cs="Arial"/>
          <w:sz w:val="24"/>
          <w:szCs w:val="24"/>
        </w:rPr>
      </w:pPr>
      <w:r w:rsidRPr="00B80E88">
        <w:rPr>
          <w:rFonts w:ascii="Arial" w:hAnsi="Arial" w:cs="Arial"/>
          <w:sz w:val="24"/>
          <w:szCs w:val="24"/>
        </w:rPr>
        <w:t xml:space="preserve"> 35065</w:t>
      </w:r>
      <w:r w:rsidRPr="00B80E88">
        <w:rPr>
          <w:rFonts w:ascii="Arial" w:hAnsi="Arial" w:cs="Arial"/>
          <w:sz w:val="24"/>
          <w:szCs w:val="24"/>
        </w:rPr>
        <w:tab/>
        <w:t xml:space="preserve">Procurement, Receiving, and Storage 04/01/83 </w:t>
      </w:r>
    </w:p>
    <w:p w:rsidR="00473CD6" w:rsidRPr="00B80E88" w:rsidRDefault="00473CD6" w:rsidP="00473CD6">
      <w:pPr>
        <w:ind w:left="2160"/>
        <w:rPr>
          <w:rFonts w:ascii="Arial" w:hAnsi="Arial" w:cs="Arial"/>
          <w:sz w:val="24"/>
          <w:szCs w:val="24"/>
        </w:rPr>
      </w:pPr>
      <w:r w:rsidRPr="00B80E88">
        <w:rPr>
          <w:rFonts w:ascii="Arial" w:hAnsi="Arial" w:cs="Arial"/>
          <w:sz w:val="24"/>
          <w:szCs w:val="24"/>
        </w:rPr>
        <w:t xml:space="preserve">(Reactivated 07-032) </w:t>
      </w:r>
      <w:r w:rsidRPr="00B80E88">
        <w:rPr>
          <w:rFonts w:ascii="Arial" w:hAnsi="Arial" w:cs="Arial"/>
          <w:sz w:val="24"/>
          <w:szCs w:val="24"/>
        </w:rPr>
        <w:tab/>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35101</w:t>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QA Program Implementation Inspection for Operational Programs 10/03/07 (07-030)</w:t>
      </w:r>
    </w:p>
    <w:p w:rsidR="00473CD6" w:rsidRPr="00B80E88" w:rsidRDefault="00473CD6" w:rsidP="00473CD6">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Testing - Quality Assurance 08/06/03 (03-028)</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Pr="00B80E88">
        <w:rPr>
          <w:rFonts w:ascii="Arial" w:hAnsi="Arial" w:cs="Arial"/>
          <w:sz w:val="24"/>
          <w:szCs w:val="24"/>
        </w:rPr>
        <w:tab/>
        <w:t xml:space="preserve">QA for the Startup Test Program 01/20/84 (84-04) </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Pr="00B80E88">
        <w:rPr>
          <w:rFonts w:ascii="Arial" w:hAnsi="Arial" w:cs="Arial"/>
          <w:sz w:val="24"/>
          <w:szCs w:val="24"/>
        </w:rPr>
        <w:tab/>
        <w:t>Quality Assurance Program Review 09/17/01 (01-017)</w:t>
      </w:r>
    </w:p>
    <w:p w:rsidR="00473CD6" w:rsidRPr="006D11AA"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Pr>
          <w:rFonts w:ascii="Arial" w:hAnsi="Arial" w:cs="Arial"/>
          <w:sz w:val="24"/>
          <w:szCs w:val="24"/>
        </w:rPr>
        <w:t xml:space="preserve"> 04/14/92 (reactivated 08-032)</w:t>
      </w:r>
    </w:p>
    <w:p w:rsidR="00473C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t>QA Program Evaluation of Engineering Organization 10/01/82 (reactivated 07-034)</w:t>
      </w:r>
      <w:r>
        <w:rPr>
          <w:rFonts w:ascii="Arial" w:hAnsi="Arial" w:cs="Arial"/>
        </w:rPr>
        <w:t xml:space="preserve"> </w:t>
      </w:r>
    </w:p>
    <w:p w:rsidR="00473CD6" w:rsidRDefault="00473CD6" w:rsidP="00473CD6">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t xml:space="preserve">Reserved for Part 52 </w:t>
      </w:r>
      <w:r w:rsidRPr="00054F67">
        <w:rPr>
          <w:rFonts w:ascii="Arial" w:hAnsi="Arial" w:cs="Arial"/>
          <w:sz w:val="24"/>
          <w:szCs w:val="24"/>
        </w:rPr>
        <w:t>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EF0214"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Pr="00EF0214">
        <w:rPr>
          <w:rFonts w:ascii="Arial" w:hAnsi="Arial" w:cs="Arial"/>
          <w:sz w:val="24"/>
          <w:szCs w:val="24"/>
        </w:rPr>
        <w:tab/>
        <w:t>Inspection of 10 CFR Parts 21 and 50.55(e) Programs for</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Pr="00EF0214">
        <w:rPr>
          <w:rFonts w:ascii="Arial" w:hAnsi="Arial" w:cs="Arial"/>
          <w:sz w:val="24"/>
          <w:szCs w:val="24"/>
        </w:rPr>
        <w:tab/>
      </w:r>
      <w:r w:rsidRPr="00EF0214">
        <w:rPr>
          <w:rFonts w:ascii="Arial" w:hAnsi="Arial" w:cs="Arial"/>
          <w:sz w:val="24"/>
          <w:szCs w:val="24"/>
        </w:rPr>
        <w:tab/>
        <w:t>Reporting Defects and Noncompliance</w:t>
      </w:r>
      <w:bookmarkEnd w:id="0"/>
      <w:bookmarkEnd w:id="1"/>
      <w:r w:rsidRPr="00EF0214">
        <w:rPr>
          <w:rFonts w:ascii="Arial" w:hAnsi="Arial" w:cs="Arial"/>
          <w:sz w:val="24"/>
          <w:szCs w:val="24"/>
        </w:rPr>
        <w:t xml:space="preserve"> 04/25/11 (11-007))</w:t>
      </w:r>
    </w:p>
    <w:p w:rsidR="00473CD6" w:rsidRPr="0048116B" w:rsidRDefault="00473CD6" w:rsidP="00473CD6">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473CD6" w:rsidRDefault="00473CD6" w:rsidP="00473CD6">
      <w:pPr>
        <w:ind w:left="2160" w:hanging="1440"/>
        <w:rPr>
          <w:rFonts w:ascii="Arial" w:hAnsi="Arial" w:cs="Arial"/>
          <w:sz w:val="24"/>
          <w:szCs w:val="24"/>
        </w:rPr>
      </w:pPr>
      <w:r w:rsidRPr="00054F67">
        <w:rPr>
          <w:rFonts w:ascii="Arial" w:hAnsi="Arial" w:cs="Arial"/>
          <w:sz w:val="24"/>
          <w:szCs w:val="24"/>
        </w:rPr>
        <w:t>36302</w:t>
      </w:r>
      <w:r>
        <w:rPr>
          <w:rFonts w:ascii="Arial" w:hAnsi="Arial" w:cs="Arial"/>
          <w:sz w:val="24"/>
          <w:szCs w:val="24"/>
        </w:rPr>
        <w:tab/>
        <w:t xml:space="preserve">Part 52. </w:t>
      </w:r>
      <w:r w:rsidRPr="00495867">
        <w:rPr>
          <w:rFonts w:ascii="Arial" w:hAnsi="Arial" w:cs="Arial"/>
          <w:sz w:val="24"/>
          <w:szCs w:val="24"/>
        </w:rPr>
        <w:t>Operational Staffing</w:t>
      </w:r>
      <w:r>
        <w:rPr>
          <w:rFonts w:ascii="Arial" w:hAnsi="Arial" w:cs="Arial"/>
          <w:sz w:val="24"/>
          <w:szCs w:val="24"/>
        </w:rPr>
        <w:t xml:space="preserve"> 08/19/08 (08-024)</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Pr="00B80E88">
        <w:rPr>
          <w:rFonts w:ascii="Arial" w:hAnsi="Arial" w:cs="Arial"/>
          <w:sz w:val="24"/>
          <w:szCs w:val="24"/>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Default="00473CD6" w:rsidP="00473CD6">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Pr>
          <w:rFonts w:ascii="Arial" w:hAnsi="Arial" w:cs="Arial"/>
          <w:sz w:val="24"/>
          <w:szCs w:val="24"/>
        </w:rPr>
        <w:t xml:space="preserve">Construction </w:t>
      </w:r>
      <w:r w:rsidRPr="00BD2C04">
        <w:rPr>
          <w:rFonts w:ascii="Arial" w:hAnsi="Arial" w:cs="Arial"/>
          <w:sz w:val="24"/>
          <w:szCs w:val="24"/>
        </w:rPr>
        <w:t xml:space="preserve">Refurbishment Process - Watts Bar Unit 2 </w:t>
      </w:r>
      <w:r>
        <w:rPr>
          <w:rFonts w:ascii="Arial" w:hAnsi="Arial" w:cs="Arial"/>
          <w:sz w:val="24"/>
          <w:szCs w:val="24"/>
        </w:rPr>
        <w:t>02/05/10 (10-005)</w:t>
      </w:r>
    </w:p>
    <w:p w:rsidR="00473CD6" w:rsidRDefault="00473CD6" w:rsidP="00473CD6">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Pr="00B80E88">
        <w:rPr>
          <w:rFonts w:ascii="Arial" w:hAnsi="Arial" w:cs="Arial"/>
          <w:sz w:val="24"/>
          <w:szCs w:val="24"/>
        </w:rPr>
        <w:t xml:space="preserve"> 12/04/87 (reactivated 07-032) </w:t>
      </w:r>
      <w:r w:rsidRPr="00B80E88">
        <w:rPr>
          <w:rFonts w:ascii="Arial" w:hAnsi="Arial" w:cs="Arial"/>
          <w:sz w:val="24"/>
          <w:szCs w:val="24"/>
        </w:rPr>
        <w:tab/>
      </w:r>
    </w:p>
    <w:p w:rsidR="00473CD6" w:rsidRDefault="00473CD6" w:rsidP="00473CD6">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473CD6" w:rsidRPr="00B80E88" w:rsidRDefault="00473CD6" w:rsidP="00473CD6">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Pr>
          <w:rFonts w:ascii="Arial" w:hAnsi="Arial" w:cs="Arial"/>
          <w:sz w:val="24"/>
          <w:szCs w:val="24"/>
        </w:rPr>
        <w:t xml:space="preserve"> 09/14/11 (11-016)</w:t>
      </w:r>
    </w:p>
    <w:p w:rsidR="00473CD6" w:rsidRPr="00BF2516" w:rsidRDefault="00473CD6" w:rsidP="00473CD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Description 03/22/85 (reactivated 08-032)</w:t>
      </w:r>
      <w:r w:rsidRPr="00BF2516">
        <w:rPr>
          <w:rFonts w:ascii="Arial" w:hAnsi="Arial" w:cs="Arial"/>
          <w:sz w:val="24"/>
          <w:szCs w:val="24"/>
        </w:rPr>
        <w:t xml:space="preserve"> </w:t>
      </w:r>
      <w:r w:rsidRPr="00BF2516">
        <w:rPr>
          <w:rFonts w:ascii="Arial" w:hAnsi="Arial" w:cs="Arial"/>
          <w:sz w:val="24"/>
          <w:szCs w:val="24"/>
        </w:rPr>
        <w:tab/>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Pr="00B80E88">
        <w:rPr>
          <w:rFonts w:ascii="Arial" w:hAnsi="Arial" w:cs="Arial"/>
          <w:sz w:val="24"/>
          <w:szCs w:val="24"/>
        </w:rPr>
        <w:tab/>
        <w:t>Design Changes, and Modifications 09/17/01 (01-017</w:t>
      </w:r>
      <w:r>
        <w:rPr>
          <w:rFonts w:ascii="Arial" w:hAnsi="Arial" w:cs="Arial"/>
          <w:sz w:val="24"/>
          <w:szCs w:val="24"/>
        </w:rPr>
        <w:t>)</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Pr="00B80E88">
        <w:rPr>
          <w:rFonts w:ascii="Arial" w:hAnsi="Arial" w:cs="Arial"/>
          <w:sz w:val="24"/>
          <w:szCs w:val="24"/>
        </w:rPr>
        <w:tab/>
        <w:t>Safety Reviews, Design Changes, and Modifications at</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37803</w:t>
      </w:r>
      <w:r w:rsidRPr="00B80E88">
        <w:rPr>
          <w:rFonts w:ascii="Arial" w:hAnsi="Arial" w:cs="Arial"/>
          <w:sz w:val="24"/>
          <w:szCs w:val="24"/>
        </w:rPr>
        <w:tab/>
      </w:r>
      <w:r w:rsidRPr="00B80E88">
        <w:rPr>
          <w:rFonts w:ascii="Arial" w:hAnsi="Arial" w:cs="Arial"/>
          <w:sz w:val="24"/>
          <w:szCs w:val="24"/>
        </w:rPr>
        <w:tab/>
        <w:t>Reserved</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Pr>
          <w:rFonts w:ascii="Arial" w:hAnsi="Arial" w:cs="Arial"/>
          <w:sz w:val="24"/>
          <w:szCs w:val="24"/>
        </w:rPr>
        <w:t>04/27/10 (10-012)</w:t>
      </w:r>
    </w:p>
    <w:p w:rsidR="00E27CA3"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Pr>
          <w:rFonts w:ascii="Arial" w:hAnsi="Arial" w:cs="Arial"/>
          <w:sz w:val="24"/>
          <w:szCs w:val="24"/>
        </w:rPr>
        <w:t>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27CA3"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5F6BEF"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w:t>
      </w:r>
      <w:r w:rsidR="00C548F7">
        <w:rPr>
          <w:rFonts w:ascii="Arial" w:hAnsi="Arial" w:cs="Arial"/>
          <w:sz w:val="24"/>
          <w:szCs w:val="24"/>
        </w:rPr>
        <w:tab/>
      </w:r>
      <w:r w:rsidRPr="00245941">
        <w:rPr>
          <w:rFonts w:ascii="Arial" w:hAnsi="Arial" w:cs="Arial"/>
          <w:sz w:val="24"/>
          <w:szCs w:val="24"/>
        </w:rPr>
        <w:t>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C548F7" w:rsidRPr="00B80E88" w:rsidRDefault="00C548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4F04D4"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tab/>
      </w:r>
      <w:r w:rsidRPr="00B80E88">
        <w:tab/>
      </w:r>
      <w:r w:rsidR="002B1967" w:rsidRPr="003C50BF">
        <w:rPr>
          <w:rFonts w:ascii="Arial" w:hAnsi="Arial" w:cs="Arial"/>
        </w:rPr>
        <w:t>49065</w:t>
      </w:r>
      <w:r w:rsidR="002B1967">
        <w:tab/>
      </w:r>
      <w:r w:rsidR="004F04D4">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w:t>
      </w:r>
    </w:p>
    <w:p w:rsidR="003C3A98" w:rsidRPr="00B80E88"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Pr>
          <w:rFonts w:ascii="Arial" w:hAnsi="Arial" w:cs="Arial"/>
        </w:rPr>
        <w:tab/>
      </w:r>
      <w:r>
        <w:rPr>
          <w:rFonts w:ascii="Arial" w:hAnsi="Arial" w:cs="Arial"/>
        </w:rPr>
        <w:tab/>
      </w:r>
      <w:r>
        <w:rPr>
          <w:rFonts w:ascii="Arial" w:hAnsi="Arial" w:cs="Arial"/>
        </w:rPr>
        <w:tab/>
      </w:r>
      <w:r>
        <w:rPr>
          <w:rFonts w:ascii="Arial" w:hAnsi="Arial" w:cs="Arial"/>
        </w:rPr>
        <w:tab/>
      </w:r>
      <w:r w:rsidR="00CF14D6" w:rsidRPr="002B1967">
        <w:rPr>
          <w:rFonts w:ascii="Arial" w:hAnsi="Arial" w:cs="Arial"/>
        </w:rPr>
        <w:t>(</w:t>
      </w:r>
      <w:proofErr w:type="gramStart"/>
      <w:r w:rsidR="00CF14D6" w:rsidRPr="002B1967">
        <w:rPr>
          <w:rFonts w:ascii="Arial" w:hAnsi="Arial" w:cs="Arial"/>
        </w:rPr>
        <w:t>reactivated</w:t>
      </w:r>
      <w:proofErr w:type="gramEnd"/>
      <w:r w:rsidR="00CF14D6" w:rsidRPr="002B1967">
        <w:rPr>
          <w:rFonts w:ascii="Arial" w:hAnsi="Arial" w:cs="Arial"/>
        </w:rPr>
        <w:t xml:space="preserve">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lastRenderedPageBreak/>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5F6B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5F6B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F6BEF" w:rsidRPr="0037365C">
        <w:rPr>
          <w:rFonts w:ascii="Arial" w:hAnsi="Arial" w:cs="Arial"/>
          <w:sz w:val="24"/>
          <w:szCs w:val="24"/>
          <w:lang w:val="en-CA"/>
        </w:rPr>
        <w:fldChar w:fldCharType="end"/>
      </w:r>
      <w:r w:rsidR="005F6B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F6BEF" w:rsidRPr="0037365C">
        <w:rPr>
          <w:rFonts w:ascii="Arial" w:hAnsi="Arial" w:cs="Arial"/>
          <w:sz w:val="24"/>
          <w:szCs w:val="24"/>
          <w:lang w:val="en-CA"/>
        </w:rPr>
        <w:fldChar w:fldCharType="end"/>
      </w:r>
      <w:r w:rsidR="005F6B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F6BEF" w:rsidRPr="0037365C">
        <w:rPr>
          <w:rFonts w:ascii="Arial" w:hAnsi="Arial" w:cs="Arial"/>
          <w:sz w:val="24"/>
          <w:szCs w:val="24"/>
          <w:lang w:val="en-CA"/>
        </w:rPr>
        <w:fldChar w:fldCharType="end"/>
      </w:r>
      <w:r w:rsidR="005F6B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F6BEF" w:rsidRPr="0037365C">
        <w:rPr>
          <w:rFonts w:ascii="Arial" w:hAnsi="Arial" w:cs="Arial"/>
          <w:sz w:val="24"/>
          <w:szCs w:val="24"/>
          <w:lang w:val="en-CA"/>
        </w:rPr>
        <w:fldChar w:fldCharType="end"/>
      </w:r>
      <w:r w:rsidR="005F6B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F6BEF" w:rsidRPr="0037365C">
        <w:rPr>
          <w:rFonts w:ascii="Arial" w:hAnsi="Arial" w:cs="Arial"/>
          <w:sz w:val="24"/>
          <w:szCs w:val="24"/>
          <w:lang w:val="en-CA"/>
        </w:rPr>
        <w:fldChar w:fldCharType="end"/>
      </w:r>
      <w:r w:rsidR="005F6B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5F6BEF"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5F6B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005F6B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B4058F" w:rsidRDefault="00B4058F" w:rsidP="00B40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11/09/09 (09-026)</w:t>
      </w:r>
    </w:p>
    <w:p w:rsidR="00B4058F"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w:t>
      </w:r>
      <w:r w:rsidR="00B4058F">
        <w:rPr>
          <w:rFonts w:ascii="Arial" w:hAnsi="Arial" w:cs="Arial"/>
          <w:sz w:val="24"/>
          <w:szCs w:val="24"/>
        </w:rPr>
        <w:t xml:space="preserve">(Effective 01/01/12) </w:t>
      </w:r>
      <w:r>
        <w:rPr>
          <w:rFonts w:ascii="Arial" w:hAnsi="Arial" w:cs="Arial"/>
          <w:sz w:val="24"/>
          <w:szCs w:val="24"/>
        </w:rPr>
        <w:t>11/</w:t>
      </w:r>
      <w:r w:rsidR="007A53A9">
        <w:rPr>
          <w:rFonts w:ascii="Arial" w:hAnsi="Arial" w:cs="Arial"/>
          <w:sz w:val="24"/>
          <w:szCs w:val="24"/>
        </w:rPr>
        <w:t xml:space="preserve">23/11 </w:t>
      </w:r>
    </w:p>
    <w:p w:rsidR="008F2A3D" w:rsidRDefault="00B4058F"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7A53A9">
        <w:rPr>
          <w:rFonts w:ascii="Arial" w:hAnsi="Arial" w:cs="Arial"/>
          <w:sz w:val="24"/>
          <w:szCs w:val="24"/>
        </w:rPr>
        <w:t>(11-038</w:t>
      </w:r>
      <w:r w:rsidR="008F2A3D">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71111.11</w:t>
      </w:r>
      <w:r>
        <w:rPr>
          <w:rFonts w:ascii="Arial" w:hAnsi="Arial" w:cs="Arial"/>
          <w:sz w:val="24"/>
          <w:szCs w:val="24"/>
        </w:rPr>
        <w:tab/>
      </w:r>
      <w:r w:rsidRPr="00B80E88">
        <w:rPr>
          <w:rFonts w:ascii="Arial" w:hAnsi="Arial" w:cs="Arial"/>
          <w:sz w:val="24"/>
          <w:szCs w:val="24"/>
        </w:rPr>
        <w:t>Licensed Operator Requalification Program</w:t>
      </w:r>
      <w:r>
        <w:rPr>
          <w:rFonts w:ascii="Arial" w:hAnsi="Arial" w:cs="Arial"/>
          <w:sz w:val="24"/>
          <w:szCs w:val="24"/>
        </w:rPr>
        <w:t xml:space="preserve"> 12/06/11 </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(Effective 01/01/12)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BF24EE" w:rsidRDefault="00BF24E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71151</w:t>
      </w:r>
      <w:r>
        <w:rPr>
          <w:rFonts w:ascii="Arial" w:hAnsi="Arial" w:cs="Arial"/>
          <w:sz w:val="24"/>
          <w:szCs w:val="24"/>
        </w:rPr>
        <w:tab/>
      </w:r>
      <w:r>
        <w:rPr>
          <w:rFonts w:ascii="Arial" w:hAnsi="Arial" w:cs="Arial"/>
          <w:sz w:val="24"/>
          <w:szCs w:val="24"/>
        </w:rPr>
        <w:tab/>
      </w:r>
      <w:r w:rsidRPr="00B80E88">
        <w:rPr>
          <w:rFonts w:ascii="Arial" w:hAnsi="Arial" w:cs="Arial"/>
          <w:sz w:val="24"/>
          <w:szCs w:val="24"/>
        </w:rPr>
        <w:t xml:space="preserve">Performance Indicator Verification </w:t>
      </w:r>
      <w:r>
        <w:rPr>
          <w:rFonts w:ascii="Arial" w:hAnsi="Arial" w:cs="Arial"/>
          <w:sz w:val="24"/>
          <w:szCs w:val="24"/>
        </w:rPr>
        <w:t>12/23/11</w:t>
      </w:r>
      <w:r w:rsidRPr="00B80E88">
        <w:rPr>
          <w:rFonts w:ascii="Arial" w:hAnsi="Arial" w:cs="Arial"/>
          <w:sz w:val="24"/>
          <w:szCs w:val="24"/>
        </w:rPr>
        <w:t xml:space="preserve"> </w:t>
      </w:r>
    </w:p>
    <w:p w:rsidR="00BF24EE" w:rsidRPr="00BF24EE" w:rsidRDefault="00BF24E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B80E88">
        <w:rPr>
          <w:rFonts w:ascii="Arial" w:hAnsi="Arial" w:cs="Arial"/>
          <w:sz w:val="24"/>
          <w:szCs w:val="24"/>
        </w:rPr>
        <w:t>(</w:t>
      </w:r>
      <w:r>
        <w:rPr>
          <w:rFonts w:ascii="Arial" w:hAnsi="Arial" w:cs="Arial"/>
          <w:sz w:val="24"/>
          <w:szCs w:val="24"/>
        </w:rPr>
        <w:t>11-043</w:t>
      </w:r>
      <w:r w:rsidRPr="00B80E88">
        <w:rPr>
          <w:rFonts w:ascii="Arial" w:hAnsi="Arial" w:cs="Arial"/>
          <w:sz w:val="24"/>
          <w:szCs w:val="24"/>
        </w:rPr>
        <w:t>)</w:t>
      </w:r>
    </w:p>
    <w:p w:rsidR="00DC09C6"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BF24EE" w:rsidRDefault="00BF24EE"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t>71152</w:t>
      </w:r>
      <w:r>
        <w:rPr>
          <w:rFonts w:ascii="Arial" w:hAnsi="Arial" w:cs="Arial"/>
          <w:sz w:val="24"/>
          <w:szCs w:val="24"/>
        </w:rPr>
        <w:tab/>
      </w:r>
      <w:r>
        <w:rPr>
          <w:rFonts w:ascii="Arial" w:hAnsi="Arial" w:cs="Arial"/>
          <w:sz w:val="24"/>
          <w:szCs w:val="24"/>
        </w:rPr>
        <w:tab/>
      </w:r>
      <w:r w:rsidRPr="004630C1">
        <w:rPr>
          <w:rFonts w:ascii="Arial" w:hAnsi="Arial" w:cs="Arial"/>
          <w:sz w:val="24"/>
          <w:szCs w:val="24"/>
        </w:rPr>
        <w:t>Problem Identification and Resolution</w:t>
      </w:r>
      <w:r>
        <w:rPr>
          <w:rFonts w:ascii="Arial" w:hAnsi="Arial" w:cs="Arial"/>
          <w:sz w:val="24"/>
          <w:szCs w:val="24"/>
        </w:rPr>
        <w:t xml:space="preserve"> 12/05/2011 </w:t>
      </w: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CD77E5"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Pr="00E71405">
        <w:rPr>
          <w:rFonts w:ascii="Arial" w:hAnsi="Arial" w:cs="Arial"/>
          <w:sz w:val="24"/>
          <w:szCs w:val="24"/>
        </w:rPr>
        <w:t>71153</w:t>
      </w:r>
      <w:r w:rsidRPr="00E71405">
        <w:rPr>
          <w:rFonts w:ascii="Arial" w:hAnsi="Arial" w:cs="Arial"/>
          <w:sz w:val="24"/>
          <w:szCs w:val="24"/>
        </w:rPr>
        <w:tab/>
      </w:r>
      <w:r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lastRenderedPageBreak/>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lastRenderedPageBreak/>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5F6BEF"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4F04D4" w:rsidRPr="00B80E88"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5F6B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5F6B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5F6B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F6BEF"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lastRenderedPageBreak/>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93815</w:t>
      </w:r>
      <w:r>
        <w:rPr>
          <w:rFonts w:ascii="Arial" w:hAnsi="Arial" w:cs="Arial"/>
          <w:sz w:val="24"/>
          <w:szCs w:val="24"/>
        </w:rPr>
        <w:tab/>
      </w:r>
      <w:r>
        <w:rPr>
          <w:rFonts w:ascii="Arial" w:hAnsi="Arial" w:cs="Arial"/>
          <w:sz w:val="24"/>
          <w:szCs w:val="24"/>
        </w:rPr>
        <w:tab/>
      </w:r>
      <w:r w:rsidRPr="00BF24EE">
        <w:rPr>
          <w:rFonts w:ascii="Arial" w:hAnsi="Arial" w:cs="Arial"/>
          <w:sz w:val="24"/>
          <w:szCs w:val="24"/>
        </w:rPr>
        <w:t>Part 52, Operational Programs Implementation Inspection</w:t>
      </w:r>
      <w:r>
        <w:rPr>
          <w:rFonts w:ascii="Arial" w:hAnsi="Arial" w:cs="Arial"/>
          <w:sz w:val="24"/>
          <w:szCs w:val="24"/>
        </w:rPr>
        <w:t xml:space="preserve"> 12/23/11 (11-043)</w:t>
      </w:r>
    </w:p>
    <w:p w:rsidR="00BF24EE"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493B36">
          <w:headerReference w:type="default" r:id="rId13"/>
          <w:type w:val="continuous"/>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490" w:rsidRDefault="00032490">
      <w:r>
        <w:separator/>
      </w:r>
    </w:p>
  </w:endnote>
  <w:endnote w:type="continuationSeparator" w:id="0">
    <w:p w:rsidR="00032490" w:rsidRDefault="000324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90" w:rsidRPr="00D37365" w:rsidRDefault="00032490"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12/29/2011</w:t>
    </w:r>
    <w:r w:rsidRPr="004658EA">
      <w:rPr>
        <w:rFonts w:ascii="Arial" w:hAnsi="Arial" w:cs="Arial"/>
        <w:sz w:val="24"/>
        <w:szCs w:val="24"/>
      </w:rPr>
      <w:tab/>
    </w:r>
    <w:r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Pr="004658EA">
      <w:rPr>
        <w:rFonts w:ascii="Arial" w:hAnsi="Arial" w:cs="Arial"/>
        <w:sz w:val="24"/>
        <w:szCs w:val="24"/>
      </w:rPr>
      <w:fldChar w:fldCharType="separate"/>
    </w:r>
    <w:r w:rsidR="00464A39">
      <w:rPr>
        <w:rFonts w:ascii="Arial" w:hAnsi="Arial" w:cs="Arial"/>
        <w:noProof/>
        <w:sz w:val="24"/>
        <w:szCs w:val="24"/>
      </w:rPr>
      <w:t>6</w:t>
    </w:r>
    <w:r w:rsidRPr="004658EA">
      <w:rPr>
        <w:rFonts w:ascii="Arial" w:hAnsi="Arial" w:cs="Arial"/>
        <w:sz w:val="24"/>
        <w:szCs w:val="24"/>
      </w:rPr>
      <w:fldChar w:fldCharType="end"/>
    </w:r>
    <w:r w:rsidRPr="004658EA">
      <w:rPr>
        <w:rFonts w:ascii="Arial" w:hAnsi="Arial" w:cs="Arial"/>
        <w:sz w:val="24"/>
        <w:szCs w:val="24"/>
      </w:rPr>
      <w:tab/>
      <w:t>TABLE OF CONTENTS</w:t>
    </w:r>
  </w:p>
  <w:p w:rsidR="00032490" w:rsidRDefault="000324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90" w:rsidRPr="00D37365" w:rsidRDefault="00032490"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12/29/2011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490" w:rsidRDefault="00032490">
      <w:r>
        <w:separator/>
      </w:r>
    </w:p>
  </w:footnote>
  <w:footnote w:type="continuationSeparator" w:id="0">
    <w:p w:rsidR="00032490" w:rsidRDefault="00032490">
      <w:r>
        <w:continuationSeparator/>
      </w:r>
    </w:p>
  </w:footnote>
  <w:footnote w:id="1">
    <w:p w:rsidR="00032490" w:rsidRDefault="00032490"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032490" w:rsidRDefault="00032490"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90" w:rsidRPr="00B80E88" w:rsidRDefault="00032490"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32490" w:rsidRPr="001C76F0" w:rsidRDefault="00032490"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032490" w:rsidRPr="00931A4F" w:rsidRDefault="00032490"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90" w:rsidRPr="00B80E88" w:rsidRDefault="00032490"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032490" w:rsidRDefault="0003249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90" w:rsidRPr="00B80E88" w:rsidRDefault="00032490"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32490" w:rsidRPr="001C76F0" w:rsidRDefault="00032490"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032490" w:rsidRPr="00931A4F" w:rsidRDefault="00032490"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90" w:rsidRPr="00B80E88" w:rsidRDefault="00032490"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32490" w:rsidRPr="001C76F0" w:rsidRDefault="00032490"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032490" w:rsidRPr="00931A4F" w:rsidRDefault="00032490"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90" w:rsidRDefault="00032490">
    <w:pPr>
      <w:rPr>
        <w:rFonts w:ascii="Arial" w:hAnsi="Arial" w:cs="Arial"/>
        <w:b/>
        <w:bCs/>
        <w:sz w:val="26"/>
        <w:szCs w:val="26"/>
        <w:u w:val="single"/>
      </w:rPr>
    </w:pPr>
    <w:r>
      <w:rPr>
        <w:rFonts w:ascii="Arial" w:hAnsi="Arial" w:cs="Arial"/>
        <w:b/>
        <w:bCs/>
        <w:sz w:val="26"/>
        <w:szCs w:val="26"/>
        <w:u w:val="single"/>
      </w:rPr>
      <w:t>PART</w:t>
    </w:r>
  </w:p>
  <w:p w:rsidR="00032490" w:rsidRDefault="00032490">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032490" w:rsidRDefault="0003249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4540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8116B"/>
    <w:rsid w:val="00486B68"/>
    <w:rsid w:val="00486E7A"/>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454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F1508-06B4-4503-B99F-E26110DC0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12671</Words>
  <Characters>91883</Characters>
  <Application>Microsoft Office Word</Application>
  <DocSecurity>0</DocSecurity>
  <Lines>765</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2011-12-29T20:03:00Z</cp:lastPrinted>
  <dcterms:created xsi:type="dcterms:W3CDTF">2011-12-29T20:08:00Z</dcterms:created>
  <dcterms:modified xsi:type="dcterms:W3CDTF">2011-12-29T20:08:00Z</dcterms:modified>
</cp:coreProperties>
</file>