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77" w:rsidRPr="002F4810" w:rsidRDefault="00027577">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2F4810">
        <w:rPr>
          <w:rFonts w:ascii="Arial" w:hAnsi="Arial" w:cs="Arial"/>
          <w:b/>
          <w:bCs/>
        </w:rPr>
        <w:t>APPENDIX B</w:t>
      </w:r>
    </w:p>
    <w:p w:rsidR="00027577" w:rsidRPr="002F4810" w:rsidRDefault="00027577">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p w:rsidR="00027577" w:rsidRPr="002F4810" w:rsidRDefault="00027577">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ins w:id="0" w:author="ilc1" w:date="2011-08-08T14:43:00Z">
        <w:r w:rsidRPr="002F4810">
          <w:rPr>
            <w:rFonts w:ascii="Arial" w:hAnsi="Arial" w:cs="Arial"/>
          </w:rPr>
          <w:t>R</w:t>
        </w:r>
        <w:r w:rsidR="00B83B23">
          <w:rPr>
            <w:rFonts w:ascii="Arial" w:hAnsi="Arial" w:cs="Arial"/>
          </w:rPr>
          <w:t xml:space="preserve">EACTOR </w:t>
        </w:r>
        <w:r w:rsidRPr="002F4810">
          <w:rPr>
            <w:rFonts w:ascii="Arial" w:hAnsi="Arial" w:cs="Arial"/>
          </w:rPr>
          <w:t>O</w:t>
        </w:r>
        <w:r w:rsidR="00B83B23">
          <w:rPr>
            <w:rFonts w:ascii="Arial" w:hAnsi="Arial" w:cs="Arial"/>
          </w:rPr>
          <w:t xml:space="preserve">VERSIGHT </w:t>
        </w:r>
        <w:r w:rsidRPr="002F4810">
          <w:rPr>
            <w:rFonts w:ascii="Arial" w:hAnsi="Arial" w:cs="Arial"/>
          </w:rPr>
          <w:t>P</w:t>
        </w:r>
        <w:r w:rsidR="00B83B23">
          <w:rPr>
            <w:rFonts w:ascii="Arial" w:hAnsi="Arial" w:cs="Arial"/>
          </w:rPr>
          <w:t>ROCESS</w:t>
        </w:r>
      </w:ins>
      <w:r w:rsidRPr="002F4810">
        <w:rPr>
          <w:rFonts w:ascii="Arial" w:hAnsi="Arial" w:cs="Arial"/>
        </w:rPr>
        <w:t xml:space="preserve"> REALIGNMENT </w:t>
      </w:r>
    </w:p>
    <w:p w:rsidR="00027577" w:rsidRPr="002F4810" w:rsidRDefault="00027577">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27577" w:rsidRPr="002F4810" w:rsidRDefault="00027577">
      <w:pPr>
        <w:widowControl/>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27577" w:rsidRPr="002F4810" w:rsidRDefault="00027577" w:rsidP="004B1044">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PURPOSE</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 xml:space="preserve">To describe how the </w:t>
      </w:r>
      <w:ins w:id="1" w:author="ilc1" w:date="2011-08-08T14:43:00Z">
        <w:r w:rsidR="00537811">
          <w:rPr>
            <w:rFonts w:ascii="Arial" w:hAnsi="Arial" w:cs="Arial"/>
          </w:rPr>
          <w:t>Agency</w:t>
        </w:r>
      </w:ins>
      <w:r w:rsidRPr="002F4810">
        <w:rPr>
          <w:rFonts w:ascii="Arial" w:hAnsi="Arial" w:cs="Arial"/>
        </w:rPr>
        <w:t xml:space="preserve"> will conduct its periodic review </w:t>
      </w:r>
      <w:ins w:id="2" w:author="ilc1" w:date="2011-08-08T14:43:00Z">
        <w:r w:rsidR="00537811">
          <w:rPr>
            <w:rFonts w:ascii="Arial" w:hAnsi="Arial" w:cs="Arial"/>
          </w:rPr>
          <w:t xml:space="preserve">of the Reactor Oversight Process (ROP) baseline inspection procedures (IP) </w:t>
        </w:r>
      </w:ins>
      <w:r w:rsidRPr="002F4810">
        <w:rPr>
          <w:rFonts w:ascii="Arial" w:hAnsi="Arial" w:cs="Arial"/>
        </w:rPr>
        <w:t xml:space="preserve">to ensure </w:t>
      </w:r>
      <w:ins w:id="3" w:author="ilc1" w:date="2011-08-08T14:43:00Z">
        <w:r w:rsidR="00537811">
          <w:rPr>
            <w:rFonts w:ascii="Arial" w:hAnsi="Arial" w:cs="Arial"/>
          </w:rPr>
          <w:t xml:space="preserve">the </w:t>
        </w:r>
      </w:ins>
      <w:r w:rsidRPr="002F4810">
        <w:rPr>
          <w:rFonts w:ascii="Arial" w:hAnsi="Arial" w:cs="Arial"/>
        </w:rPr>
        <w:t xml:space="preserve">most effective overall application of inspection resources. </w:t>
      </w:r>
    </w:p>
    <w:p w:rsidR="00180DAD" w:rsidRDefault="00180DAD"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BACKGROUND</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05F7" w:rsidRDefault="00537811"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 w:author="ilc1" w:date="2011-08-08T14:43:00Z"/>
          <w:rFonts w:ascii="Arial" w:hAnsi="Arial" w:cs="Arial"/>
        </w:rPr>
      </w:pPr>
      <w:ins w:id="5" w:author="ilc1" w:date="2011-08-08T14:43:00Z">
        <w:r>
          <w:rPr>
            <w:rFonts w:ascii="Arial" w:hAnsi="Arial" w:cs="Arial"/>
          </w:rPr>
          <w:t xml:space="preserve">There are multiple catalysts to change ROP baseline IPs.  Those catalysts include ongoing review of IPs </w:t>
        </w:r>
        <w:r w:rsidR="00040E91">
          <w:rPr>
            <w:rFonts w:ascii="Arial" w:hAnsi="Arial" w:cs="Arial"/>
          </w:rPr>
          <w:t>with</w:t>
        </w:r>
        <w:r>
          <w:rPr>
            <w:rFonts w:ascii="Arial" w:hAnsi="Arial" w:cs="Arial"/>
          </w:rPr>
          <w:t xml:space="preserve"> feedback submitted in accordance with Inpection Manual Chapter (IMC) 0801,</w:t>
        </w:r>
      </w:ins>
      <w:r>
        <w:rPr>
          <w:rFonts w:ascii="Arial" w:hAnsi="Arial" w:cs="Arial"/>
        </w:rPr>
        <w:t xml:space="preserve"> </w:t>
      </w:r>
      <w:r w:rsidR="001877C9" w:rsidRPr="001877C9">
        <w:rPr>
          <w:rFonts w:ascii="Arial" w:hAnsi="Arial" w:cs="Arial"/>
        </w:rPr>
        <w:t xml:space="preserve">Reactor Oversight Process </w:t>
      </w:r>
      <w:ins w:id="6" w:author="ilc1" w:date="2011-08-08T14:43:00Z">
        <w:r w:rsidR="001877C9" w:rsidRPr="001877C9">
          <w:rPr>
            <w:rFonts w:ascii="Arial" w:hAnsi="Arial" w:cs="Arial"/>
          </w:rPr>
          <w:t>Feedback Program</w:t>
        </w:r>
        <w:r w:rsidR="00FD31D9">
          <w:rPr>
            <w:rFonts w:ascii="Arial" w:hAnsi="Arial" w:cs="Arial"/>
          </w:rPr>
          <w:t>;</w:t>
        </w:r>
        <w:r w:rsidR="001877C9">
          <w:t xml:space="preserve"> </w:t>
        </w:r>
        <w:r>
          <w:rPr>
            <w:rFonts w:ascii="Arial" w:hAnsi="Arial" w:cs="Arial"/>
          </w:rPr>
          <w:t>enhancements identified during the annual</w:t>
        </w:r>
        <w:r w:rsidR="00883355">
          <w:rPr>
            <w:rFonts w:ascii="Arial" w:hAnsi="Arial" w:cs="Arial"/>
          </w:rPr>
          <w:t xml:space="preserve"> </w:t>
        </w:r>
        <w:r w:rsidR="00027577" w:rsidRPr="002F4810">
          <w:rPr>
            <w:rFonts w:ascii="Arial" w:hAnsi="Arial" w:cs="Arial"/>
          </w:rPr>
          <w:t xml:space="preserve">ROP </w:t>
        </w:r>
      </w:ins>
      <w:r w:rsidR="00027577" w:rsidRPr="002F4810">
        <w:rPr>
          <w:rFonts w:ascii="Arial" w:hAnsi="Arial" w:cs="Arial"/>
        </w:rPr>
        <w:t>self-assessment</w:t>
      </w:r>
      <w:ins w:id="7" w:author="ilc1" w:date="2011-08-08T14:43:00Z">
        <w:r>
          <w:rPr>
            <w:rFonts w:ascii="Arial" w:hAnsi="Arial" w:cs="Arial"/>
          </w:rPr>
          <w:t>,</w:t>
        </w:r>
        <w:r w:rsidR="00F4657B">
          <w:rPr>
            <w:rFonts w:ascii="Arial" w:hAnsi="Arial" w:cs="Arial"/>
          </w:rPr>
          <w:t xml:space="preserve"> as addressed in Appendix A</w:t>
        </w:r>
        <w:r>
          <w:rPr>
            <w:rFonts w:ascii="Arial" w:hAnsi="Arial" w:cs="Arial"/>
          </w:rPr>
          <w:t xml:space="preserve"> </w:t>
        </w:r>
        <w:r w:rsidR="00F4657B">
          <w:rPr>
            <w:rFonts w:ascii="Arial" w:hAnsi="Arial" w:cs="Arial"/>
          </w:rPr>
          <w:t>of this manual chapter</w:t>
        </w:r>
        <w:r w:rsidR="00FD31D9">
          <w:rPr>
            <w:rFonts w:ascii="Arial" w:hAnsi="Arial" w:cs="Arial"/>
          </w:rPr>
          <w:t>;</w:t>
        </w:r>
        <w:r w:rsidR="00F4657B">
          <w:rPr>
            <w:rFonts w:ascii="Arial" w:hAnsi="Arial" w:cs="Arial"/>
          </w:rPr>
          <w:t xml:space="preserve"> and</w:t>
        </w:r>
        <w:r>
          <w:rPr>
            <w:rFonts w:ascii="Arial" w:hAnsi="Arial" w:cs="Arial"/>
          </w:rPr>
          <w:t xml:space="preserve"> identification of focus areas as a result of internal or external events. (See </w:t>
        </w:r>
        <w:r w:rsidR="009704F7">
          <w:rPr>
            <w:rFonts w:ascii="Arial" w:hAnsi="Arial" w:cs="Arial"/>
          </w:rPr>
          <w:t>Att</w:t>
        </w:r>
      </w:ins>
      <w:ins w:id="8" w:author="mkg" w:date="2011-08-09T10:21:00Z">
        <w:r w:rsidR="00DF5A88">
          <w:rPr>
            <w:rFonts w:ascii="Arial" w:hAnsi="Arial" w:cs="Arial"/>
          </w:rPr>
          <w:t>achment (Att)</w:t>
        </w:r>
      </w:ins>
      <w:ins w:id="9" w:author="ilc1" w:date="2011-08-08T14:43:00Z">
        <w:r w:rsidR="009704F7">
          <w:rPr>
            <w:rFonts w:ascii="Arial" w:hAnsi="Arial" w:cs="Arial"/>
          </w:rPr>
          <w:t xml:space="preserve"> 1</w:t>
        </w:r>
        <w:r>
          <w:rPr>
            <w:rFonts w:ascii="Arial" w:hAnsi="Arial" w:cs="Arial"/>
          </w:rPr>
          <w:t>).  The collective purpose of these activities is</w:t>
        </w:r>
      </w:ins>
      <w:r w:rsidR="00027577" w:rsidRPr="002F4810">
        <w:rPr>
          <w:rFonts w:ascii="Arial" w:hAnsi="Arial" w:cs="Arial"/>
        </w:rPr>
        <w:t xml:space="preserve"> </w:t>
      </w:r>
      <w:r w:rsidR="00883355">
        <w:rPr>
          <w:rFonts w:ascii="Arial" w:hAnsi="Arial" w:cs="Arial"/>
        </w:rPr>
        <w:t xml:space="preserve">to </w:t>
      </w:r>
      <w:r w:rsidR="00027577" w:rsidRPr="002F4810">
        <w:rPr>
          <w:rFonts w:ascii="Arial" w:hAnsi="Arial" w:cs="Arial"/>
        </w:rPr>
        <w:t xml:space="preserve">evaluate the </w:t>
      </w:r>
      <w:r w:rsidR="00B50A30">
        <w:rPr>
          <w:rFonts w:ascii="Arial" w:hAnsi="Arial" w:cs="Arial"/>
        </w:rPr>
        <w:t xml:space="preserve">effectiveness of each baseline </w:t>
      </w:r>
      <w:ins w:id="10" w:author="ilc1" w:date="2011-08-08T14:43:00Z">
        <w:r>
          <w:rPr>
            <w:rFonts w:ascii="Arial" w:hAnsi="Arial" w:cs="Arial"/>
          </w:rPr>
          <w:t xml:space="preserve">IP using </w:t>
        </w:r>
        <w:r w:rsidR="00B50A30">
          <w:rPr>
            <w:rFonts w:ascii="Arial" w:hAnsi="Arial" w:cs="Arial"/>
          </w:rPr>
          <w:t>review</w:t>
        </w:r>
        <w:r>
          <w:rPr>
            <w:rFonts w:ascii="Arial" w:hAnsi="Arial" w:cs="Arial"/>
          </w:rPr>
          <w:t>s</w:t>
        </w:r>
        <w:r w:rsidR="00B50A30">
          <w:rPr>
            <w:rFonts w:ascii="Arial" w:hAnsi="Arial" w:cs="Arial"/>
          </w:rPr>
          <w:t xml:space="preserve"> of </w:t>
        </w:r>
      </w:ins>
      <w:r w:rsidR="00B50A30">
        <w:rPr>
          <w:rFonts w:ascii="Arial" w:hAnsi="Arial" w:cs="Arial"/>
        </w:rPr>
        <w:t>past inspection results, industry events and other inspection activities conducted</w:t>
      </w:r>
      <w:ins w:id="11" w:author="ilc1" w:date="2011-08-08T14:43:00Z">
        <w:r w:rsidR="00FD31D9">
          <w:rPr>
            <w:rFonts w:ascii="Arial" w:hAnsi="Arial" w:cs="Arial"/>
          </w:rPr>
          <w:t>,</w:t>
        </w:r>
      </w:ins>
      <w:r w:rsidR="00B50A30">
        <w:rPr>
          <w:rFonts w:ascii="Arial" w:hAnsi="Arial" w:cs="Arial"/>
        </w:rPr>
        <w:t xml:space="preserve"> to determine if any changes to the IPs are warranted</w:t>
      </w:r>
      <w:ins w:id="12" w:author="ilc1" w:date="2011-08-08T14:43:00Z">
        <w:r w:rsidR="00F4657B">
          <w:rPr>
            <w:rFonts w:ascii="Arial" w:hAnsi="Arial" w:cs="Arial"/>
          </w:rPr>
          <w:t xml:space="preserve"> to improve</w:t>
        </w:r>
      </w:ins>
      <w:r w:rsidR="00F4657B">
        <w:rPr>
          <w:rFonts w:ascii="Arial" w:hAnsi="Arial" w:cs="Arial"/>
        </w:rPr>
        <w:t xml:space="preserve"> the effectiveness of the </w:t>
      </w:r>
      <w:ins w:id="13" w:author="ilc1" w:date="2011-08-08T14:43:00Z">
        <w:r w:rsidR="00F4657B">
          <w:rPr>
            <w:rFonts w:ascii="Arial" w:hAnsi="Arial" w:cs="Arial"/>
          </w:rPr>
          <w:t>inspection program</w:t>
        </w:r>
        <w:r w:rsidR="00B50A30">
          <w:rPr>
            <w:rFonts w:ascii="Arial" w:hAnsi="Arial" w:cs="Arial"/>
          </w:rPr>
          <w:t xml:space="preserve">. </w:t>
        </w:r>
      </w:ins>
    </w:p>
    <w:p w:rsidR="009605F7" w:rsidRDefault="009605F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 w:author="ilc1" w:date="2011-08-08T14:43:00Z"/>
          <w:rFonts w:ascii="Arial" w:hAnsi="Arial" w:cs="Arial"/>
        </w:rPr>
      </w:pPr>
    </w:p>
    <w:p w:rsidR="00F4657B" w:rsidRDefault="009605F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5" w:author="ilc1" w:date="2011-08-08T14:43:00Z">
        <w:r>
          <w:rPr>
            <w:rFonts w:ascii="Arial" w:hAnsi="Arial" w:cs="Arial"/>
          </w:rPr>
          <w:t xml:space="preserve">For </w:t>
        </w:r>
      </w:ins>
      <w:r>
        <w:rPr>
          <w:rFonts w:ascii="Arial" w:hAnsi="Arial" w:cs="Arial"/>
        </w:rPr>
        <w:t xml:space="preserve">the </w:t>
      </w:r>
      <w:ins w:id="16" w:author="ilc1" w:date="2011-08-08T14:43:00Z">
        <w:r>
          <w:rPr>
            <w:rFonts w:ascii="Arial" w:hAnsi="Arial" w:cs="Arial"/>
          </w:rPr>
          <w:t xml:space="preserve">ROP realignment process, criteria have been established and are presented in </w:t>
        </w:r>
        <w:r w:rsidR="009704F7">
          <w:rPr>
            <w:rFonts w:ascii="Arial" w:hAnsi="Arial" w:cs="Arial"/>
          </w:rPr>
          <w:t>A</w:t>
        </w:r>
        <w:r>
          <w:rPr>
            <w:rFonts w:ascii="Arial" w:hAnsi="Arial" w:cs="Arial"/>
          </w:rPr>
          <w:t>tt</w:t>
        </w:r>
        <w:r w:rsidR="009704F7">
          <w:rPr>
            <w:rFonts w:ascii="Arial" w:hAnsi="Arial" w:cs="Arial"/>
          </w:rPr>
          <w:t xml:space="preserve"> 2</w:t>
        </w:r>
        <w:r>
          <w:rPr>
            <w:rFonts w:ascii="Arial" w:hAnsi="Arial" w:cs="Arial"/>
          </w:rPr>
          <w:t xml:space="preserve">.  </w:t>
        </w:r>
        <w:r w:rsidR="009704F7">
          <w:rPr>
            <w:rFonts w:ascii="Arial" w:hAnsi="Arial" w:cs="Arial"/>
          </w:rPr>
          <w:t xml:space="preserve">IP Owners will analyze and review their assigned IPs using those criteria and provide a recommendation </w:t>
        </w:r>
        <w:r w:rsidR="00FD31D9">
          <w:rPr>
            <w:rFonts w:ascii="Arial" w:hAnsi="Arial" w:cs="Arial"/>
          </w:rPr>
          <w:t xml:space="preserve">on whether or not the IP warrants any changes </w:t>
        </w:r>
        <w:r w:rsidR="009704F7">
          <w:rPr>
            <w:rFonts w:ascii="Arial" w:hAnsi="Arial" w:cs="Arial"/>
          </w:rPr>
          <w:t xml:space="preserve">based on their analysis and review. </w:t>
        </w:r>
        <w:r w:rsidR="00FD31D9">
          <w:rPr>
            <w:rFonts w:ascii="Arial" w:hAnsi="Arial" w:cs="Arial"/>
          </w:rPr>
          <w:t xml:space="preserve"> </w:t>
        </w:r>
        <w:r>
          <w:rPr>
            <w:rFonts w:ascii="Arial" w:hAnsi="Arial" w:cs="Arial"/>
          </w:rPr>
          <w:t xml:space="preserve">Any </w:t>
        </w:r>
      </w:ins>
      <w:r w:rsidRPr="002F4810">
        <w:rPr>
          <w:rFonts w:ascii="Arial" w:hAnsi="Arial" w:cs="Arial"/>
        </w:rPr>
        <w:t>recommended c</w:t>
      </w:r>
      <w:r>
        <w:rPr>
          <w:rFonts w:ascii="Arial" w:hAnsi="Arial" w:cs="Arial"/>
        </w:rPr>
        <w:t xml:space="preserve">hanges to </w:t>
      </w:r>
      <w:ins w:id="17" w:author="ilc1" w:date="2011-08-08T14:43:00Z">
        <w:r>
          <w:rPr>
            <w:rFonts w:ascii="Arial" w:hAnsi="Arial" w:cs="Arial"/>
          </w:rPr>
          <w:t>the IPs</w:t>
        </w:r>
        <w:r w:rsidRPr="002F4810">
          <w:rPr>
            <w:rFonts w:ascii="Arial" w:hAnsi="Arial" w:cs="Arial"/>
          </w:rPr>
          <w:t xml:space="preserve">, </w:t>
        </w:r>
        <w:r>
          <w:rPr>
            <w:rFonts w:ascii="Arial" w:hAnsi="Arial" w:cs="Arial"/>
          </w:rPr>
          <w:t>with the corresponding analysis</w:t>
        </w:r>
      </w:ins>
      <w:r w:rsidR="00FD31D9">
        <w:rPr>
          <w:rFonts w:ascii="Arial" w:hAnsi="Arial" w:cs="Arial"/>
        </w:rPr>
        <w:t>,</w:t>
      </w:r>
      <w:r w:rsidRPr="002F4810">
        <w:rPr>
          <w:rFonts w:ascii="Arial" w:hAnsi="Arial" w:cs="Arial"/>
        </w:rPr>
        <w:t xml:space="preserve"> will be </w:t>
      </w:r>
      <w:ins w:id="18" w:author="ilc1" w:date="2011-08-08T14:43:00Z">
        <w:r>
          <w:rPr>
            <w:rFonts w:ascii="Arial" w:hAnsi="Arial" w:cs="Arial"/>
          </w:rPr>
          <w:t>summarized and provided</w:t>
        </w:r>
      </w:ins>
      <w:r>
        <w:rPr>
          <w:rFonts w:ascii="Arial" w:hAnsi="Arial" w:cs="Arial"/>
        </w:rPr>
        <w:t xml:space="preserve"> </w:t>
      </w:r>
      <w:r w:rsidRPr="002F4810">
        <w:rPr>
          <w:rFonts w:ascii="Arial" w:hAnsi="Arial" w:cs="Arial"/>
        </w:rPr>
        <w:t xml:space="preserve">to the </w:t>
      </w:r>
      <w:r w:rsidR="008A45FC">
        <w:rPr>
          <w:rFonts w:ascii="Arial" w:hAnsi="Arial" w:cs="Arial"/>
        </w:rPr>
        <w:t xml:space="preserve">Division </w:t>
      </w:r>
      <w:ins w:id="19" w:author="ilc1" w:date="2011-08-08T14:43:00Z">
        <w:r w:rsidR="008A45FC">
          <w:rPr>
            <w:rFonts w:ascii="Arial" w:hAnsi="Arial" w:cs="Arial"/>
          </w:rPr>
          <w:t xml:space="preserve">of Reactor Safety and Division of Reactor Projects in each </w:t>
        </w:r>
        <w:r w:rsidRPr="002F4810">
          <w:rPr>
            <w:rFonts w:ascii="Arial" w:hAnsi="Arial" w:cs="Arial"/>
          </w:rPr>
          <w:t>Region</w:t>
        </w:r>
        <w:r w:rsidR="008A45FC">
          <w:rPr>
            <w:rFonts w:ascii="Arial" w:hAnsi="Arial" w:cs="Arial"/>
          </w:rPr>
          <w:t>;</w:t>
        </w:r>
        <w:r>
          <w:rPr>
            <w:rFonts w:ascii="Arial" w:hAnsi="Arial" w:cs="Arial"/>
          </w:rPr>
          <w:t xml:space="preserve"> </w:t>
        </w:r>
        <w:r w:rsidR="008A45FC">
          <w:rPr>
            <w:rFonts w:ascii="Arial" w:hAnsi="Arial" w:cs="Arial"/>
          </w:rPr>
          <w:t>Division</w:t>
        </w:r>
      </w:ins>
      <w:r w:rsidR="008A45FC">
        <w:rPr>
          <w:rFonts w:ascii="Arial" w:hAnsi="Arial" w:cs="Arial"/>
        </w:rPr>
        <w:t xml:space="preserve"> </w:t>
      </w:r>
      <w:r>
        <w:rPr>
          <w:rFonts w:ascii="Arial" w:hAnsi="Arial" w:cs="Arial"/>
        </w:rPr>
        <w:t>for Security Oversight (DSO</w:t>
      </w:r>
      <w:ins w:id="20" w:author="ilc1" w:date="2011-08-08T14:43:00Z">
        <w:r>
          <w:rPr>
            <w:rFonts w:ascii="Arial" w:hAnsi="Arial" w:cs="Arial"/>
          </w:rPr>
          <w:t xml:space="preserve">) </w:t>
        </w:r>
        <w:r w:rsidR="008A45FC">
          <w:rPr>
            <w:rFonts w:ascii="Arial" w:hAnsi="Arial" w:cs="Arial"/>
          </w:rPr>
          <w:t>and Division</w:t>
        </w:r>
      </w:ins>
      <w:r w:rsidR="008A45FC">
        <w:rPr>
          <w:rFonts w:ascii="Arial" w:hAnsi="Arial" w:cs="Arial"/>
        </w:rPr>
        <w:t xml:space="preserve"> </w:t>
      </w:r>
      <w:r>
        <w:rPr>
          <w:rFonts w:ascii="Arial" w:hAnsi="Arial" w:cs="Arial"/>
        </w:rPr>
        <w:t>for Preparedness and Response (DPR</w:t>
      </w:r>
      <w:ins w:id="21" w:author="ilc1" w:date="2011-08-08T14:43:00Z">
        <w:r>
          <w:rPr>
            <w:rFonts w:ascii="Arial" w:hAnsi="Arial" w:cs="Arial"/>
          </w:rPr>
          <w:t>)</w:t>
        </w:r>
        <w:r w:rsidR="008A45FC">
          <w:rPr>
            <w:rFonts w:ascii="Arial" w:hAnsi="Arial" w:cs="Arial"/>
          </w:rPr>
          <w:t xml:space="preserve"> in </w:t>
        </w:r>
        <w:r w:rsidR="002710BE">
          <w:rPr>
            <w:rFonts w:ascii="Arial" w:hAnsi="Arial" w:cs="Arial"/>
          </w:rPr>
          <w:t xml:space="preserve">the Office of </w:t>
        </w:r>
        <w:r>
          <w:rPr>
            <w:rFonts w:ascii="Arial" w:hAnsi="Arial" w:cs="Arial"/>
          </w:rPr>
          <w:t>N</w:t>
        </w:r>
        <w:r w:rsidR="002710BE">
          <w:rPr>
            <w:rFonts w:ascii="Arial" w:hAnsi="Arial" w:cs="Arial"/>
          </w:rPr>
          <w:t>uclear Security and Incident Response (NSIR)</w:t>
        </w:r>
        <w:r>
          <w:rPr>
            <w:rFonts w:ascii="Arial" w:hAnsi="Arial" w:cs="Arial"/>
          </w:rPr>
          <w:t>; and</w:t>
        </w:r>
      </w:ins>
      <w:r>
        <w:rPr>
          <w:rFonts w:ascii="Arial" w:hAnsi="Arial" w:cs="Arial"/>
        </w:rPr>
        <w:t xml:space="preserve"> </w:t>
      </w:r>
      <w:r w:rsidRPr="002F4810">
        <w:rPr>
          <w:rFonts w:ascii="Arial" w:hAnsi="Arial" w:cs="Arial"/>
        </w:rPr>
        <w:t xml:space="preserve">Division of Inspection and Regional Support, </w:t>
      </w:r>
      <w:ins w:id="22" w:author="ilc1" w:date="2011-08-08T14:43:00Z">
        <w:r w:rsidR="008A45FC">
          <w:rPr>
            <w:rFonts w:ascii="Arial" w:hAnsi="Arial" w:cs="Arial"/>
          </w:rPr>
          <w:t xml:space="preserve">(DIRS), </w:t>
        </w:r>
        <w:r w:rsidR="002710BE">
          <w:rPr>
            <w:rFonts w:ascii="Arial" w:hAnsi="Arial" w:cs="Arial"/>
          </w:rPr>
          <w:t>Nuclear Reactor Regulation (</w:t>
        </w:r>
        <w:r w:rsidRPr="002F4810">
          <w:rPr>
            <w:rFonts w:ascii="Arial" w:hAnsi="Arial" w:cs="Arial"/>
          </w:rPr>
          <w:t>NRR</w:t>
        </w:r>
        <w:r w:rsidR="002710BE">
          <w:rPr>
            <w:rFonts w:ascii="Arial" w:hAnsi="Arial" w:cs="Arial"/>
          </w:rPr>
          <w:t>)</w:t>
        </w:r>
        <w:r w:rsidR="00B83B23">
          <w:rPr>
            <w:rFonts w:ascii="Arial" w:hAnsi="Arial" w:cs="Arial"/>
          </w:rPr>
          <w:t>;</w:t>
        </w:r>
        <w:r>
          <w:rPr>
            <w:rFonts w:ascii="Arial" w:hAnsi="Arial" w:cs="Arial"/>
          </w:rPr>
          <w:t xml:space="preserve"> </w:t>
        </w:r>
        <w:r w:rsidR="008F534D">
          <w:rPr>
            <w:rFonts w:ascii="Arial" w:hAnsi="Arial" w:cs="Arial"/>
          </w:rPr>
          <w:t>D</w:t>
        </w:r>
        <w:r w:rsidR="008A45FC">
          <w:rPr>
            <w:rFonts w:ascii="Arial" w:hAnsi="Arial" w:cs="Arial"/>
          </w:rPr>
          <w:t>irectors</w:t>
        </w:r>
      </w:ins>
      <w:r w:rsidR="008A45FC">
        <w:rPr>
          <w:rFonts w:ascii="Arial" w:hAnsi="Arial" w:cs="Arial"/>
        </w:rPr>
        <w:t xml:space="preserve"> </w:t>
      </w:r>
      <w:r>
        <w:rPr>
          <w:rFonts w:ascii="Arial" w:hAnsi="Arial" w:cs="Arial"/>
        </w:rPr>
        <w:t>for comment</w:t>
      </w:r>
      <w:ins w:id="23" w:author="ilc1" w:date="2011-08-08T14:43:00Z">
        <w:r w:rsidR="00FD31D9">
          <w:rPr>
            <w:rFonts w:ascii="Arial" w:hAnsi="Arial" w:cs="Arial"/>
          </w:rPr>
          <w:t xml:space="preserve"> and approval</w:t>
        </w:r>
        <w:r>
          <w:rPr>
            <w:rFonts w:ascii="Arial" w:hAnsi="Arial" w:cs="Arial"/>
          </w:rPr>
          <w:t>.</w:t>
        </w:r>
        <w:r w:rsidR="00B83B23">
          <w:rPr>
            <w:rFonts w:ascii="Arial" w:hAnsi="Arial" w:cs="Arial"/>
          </w:rPr>
          <w:t xml:space="preserve"> </w:t>
        </w:r>
      </w:ins>
      <w:r w:rsidR="00B83B23">
        <w:rPr>
          <w:rFonts w:ascii="Arial" w:hAnsi="Arial" w:cs="Arial"/>
        </w:rPr>
        <w:t xml:space="preserve"> </w:t>
      </w:r>
      <w:r w:rsidRPr="002F4810">
        <w:rPr>
          <w:rFonts w:ascii="Arial" w:hAnsi="Arial" w:cs="Arial"/>
        </w:rPr>
        <w:t xml:space="preserve">Change(s) to any </w:t>
      </w:r>
      <w:ins w:id="24" w:author="ilc1" w:date="2011-08-08T14:43:00Z">
        <w:r w:rsidR="009704F7">
          <w:rPr>
            <w:rFonts w:ascii="Arial" w:hAnsi="Arial" w:cs="Arial"/>
          </w:rPr>
          <w:t>IPs</w:t>
        </w:r>
      </w:ins>
      <w:r w:rsidRPr="002F4810">
        <w:rPr>
          <w:rFonts w:ascii="Arial" w:hAnsi="Arial" w:cs="Arial"/>
        </w:rPr>
        <w:t xml:space="preserve"> which result from this review effort can only be made if the majority of the regions </w:t>
      </w:r>
      <w:r>
        <w:rPr>
          <w:rFonts w:ascii="Arial" w:hAnsi="Arial" w:cs="Arial"/>
        </w:rPr>
        <w:t xml:space="preserve">and DIRs management (or DSO management for IPs in the security and DPR management for IPs in the emergency preparedness areas) </w:t>
      </w:r>
      <w:r w:rsidRPr="002F4810">
        <w:rPr>
          <w:rFonts w:ascii="Arial" w:hAnsi="Arial" w:cs="Arial"/>
        </w:rPr>
        <w:t>concur with the recommended changes.</w:t>
      </w:r>
    </w:p>
    <w:p w:rsidR="002F4810" w:rsidRDefault="002F4810"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p>
    <w:p w:rsidR="00027577" w:rsidRPr="002F4810" w:rsidRDefault="00027577" w:rsidP="004B1044">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IMPLEMENTATION</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numPr>
          <w:ilvl w:val="1"/>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2F4810">
        <w:rPr>
          <w:rFonts w:ascii="Arial" w:hAnsi="Arial" w:cs="Arial"/>
          <w:u w:val="single"/>
        </w:rPr>
        <w:t>Review Team:</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2F4810">
        <w:rPr>
          <w:rFonts w:ascii="Arial" w:hAnsi="Arial" w:cs="Arial"/>
        </w:rPr>
        <w:t>The review team will consist of the following:</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pStyle w:val="Level1"/>
        <w:widowControl/>
        <w:numPr>
          <w:ilvl w:val="0"/>
          <w:numId w:val="7"/>
        </w:numPr>
        <w:tabs>
          <w:tab w:val="clear" w:pos="144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 xml:space="preserve">Review team leader from DIRS (team leader will be selected from </w:t>
      </w:r>
      <w:ins w:id="25" w:author="ilc1" w:date="2011-08-08T14:43:00Z">
        <w:r w:rsidR="00B83B23">
          <w:rPr>
            <w:rFonts w:ascii="Arial" w:hAnsi="Arial" w:cs="Arial"/>
          </w:rPr>
          <w:t xml:space="preserve">Reactor </w:t>
        </w:r>
        <w:r w:rsidRPr="002F4810">
          <w:rPr>
            <w:rFonts w:ascii="Arial" w:hAnsi="Arial" w:cs="Arial"/>
          </w:rPr>
          <w:t>I</w:t>
        </w:r>
        <w:r w:rsidR="00B83B23">
          <w:rPr>
            <w:rFonts w:ascii="Arial" w:hAnsi="Arial" w:cs="Arial"/>
          </w:rPr>
          <w:t>nspection Branch (</w:t>
        </w:r>
      </w:ins>
      <w:r w:rsidR="00B83B23">
        <w:rPr>
          <w:rFonts w:ascii="Arial" w:hAnsi="Arial" w:cs="Arial"/>
        </w:rPr>
        <w:t>IRIB</w:t>
      </w:r>
      <w:ins w:id="26" w:author="ilc1" w:date="2011-08-08T14:43:00Z">
        <w:r w:rsidR="00B83B23">
          <w:rPr>
            <w:rFonts w:ascii="Arial" w:hAnsi="Arial" w:cs="Arial"/>
          </w:rPr>
          <w:t>)</w:t>
        </w:r>
      </w:ins>
      <w:r w:rsidR="00B83B23">
        <w:rPr>
          <w:rFonts w:ascii="Arial" w:hAnsi="Arial" w:cs="Arial"/>
        </w:rPr>
        <w:t xml:space="preserve"> </w:t>
      </w:r>
      <w:r w:rsidRPr="002F4810">
        <w:rPr>
          <w:rFonts w:ascii="Arial" w:hAnsi="Arial" w:cs="Arial"/>
        </w:rPr>
        <w:t>or Performance Assessment Branch (IPAB))</w:t>
      </w:r>
    </w:p>
    <w:p w:rsidR="00027577" w:rsidRPr="002F4810" w:rsidRDefault="00027577" w:rsidP="004B1044">
      <w:pPr>
        <w:pStyle w:val="Level1"/>
        <w:widowControl/>
        <w:numPr>
          <w:ilvl w:val="0"/>
          <w:numId w:val="7"/>
        </w:numPr>
        <w:tabs>
          <w:tab w:val="clear" w:pos="144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27" w:author="ilc1" w:date="2011-08-08T14:43:00Z">
        <w:r w:rsidRPr="002F4810">
          <w:rPr>
            <w:rFonts w:ascii="Arial" w:hAnsi="Arial" w:cs="Arial"/>
          </w:rPr>
          <w:t>IP</w:t>
        </w:r>
      </w:ins>
      <w:r w:rsidR="00FD31D9">
        <w:rPr>
          <w:rFonts w:ascii="Arial" w:hAnsi="Arial" w:cs="Arial"/>
        </w:rPr>
        <w:t xml:space="preserve"> </w:t>
      </w:r>
      <w:r w:rsidRPr="002F4810">
        <w:rPr>
          <w:rFonts w:ascii="Arial" w:hAnsi="Arial" w:cs="Arial"/>
        </w:rPr>
        <w:t>Owners (</w:t>
      </w:r>
      <w:r w:rsidR="006C2130">
        <w:rPr>
          <w:rFonts w:ascii="Arial" w:hAnsi="Arial" w:cs="Arial"/>
        </w:rPr>
        <w:t>DIRS</w:t>
      </w:r>
      <w:ins w:id="28" w:author="ilc1" w:date="2011-08-08T14:43:00Z">
        <w:r w:rsidR="009605F7">
          <w:rPr>
            <w:rFonts w:ascii="Arial" w:hAnsi="Arial" w:cs="Arial"/>
          </w:rPr>
          <w:t xml:space="preserve">, </w:t>
        </w:r>
      </w:ins>
      <w:r w:rsidR="00316E47">
        <w:rPr>
          <w:rFonts w:ascii="Arial" w:hAnsi="Arial" w:cs="Arial"/>
        </w:rPr>
        <w:t>DSO, DPR,</w:t>
      </w:r>
      <w:r w:rsidRPr="002F4810">
        <w:rPr>
          <w:rFonts w:ascii="Arial" w:hAnsi="Arial" w:cs="Arial"/>
        </w:rPr>
        <w:t xml:space="preserve"> and Regions)</w:t>
      </w:r>
    </w:p>
    <w:p w:rsidR="00027577" w:rsidRPr="00537811" w:rsidRDefault="00027577" w:rsidP="008E0FFB">
      <w:pPr>
        <w:pStyle w:val="Level1"/>
        <w:widowControl/>
        <w:numPr>
          <w:ilvl w:val="0"/>
          <w:numId w:val="7"/>
        </w:numPr>
        <w:tabs>
          <w:tab w:val="clear" w:pos="144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F4810">
        <w:rPr>
          <w:rFonts w:ascii="Arial" w:hAnsi="Arial" w:cs="Arial"/>
        </w:rPr>
        <w:t xml:space="preserve">Regional </w:t>
      </w:r>
      <w:r w:rsidR="008E0FFB">
        <w:rPr>
          <w:rFonts w:ascii="Arial" w:hAnsi="Arial" w:cs="Arial"/>
        </w:rPr>
        <w:t>r</w:t>
      </w:r>
      <w:r w:rsidRPr="002F4810">
        <w:rPr>
          <w:rFonts w:ascii="Arial" w:hAnsi="Arial" w:cs="Arial"/>
        </w:rPr>
        <w:t>epresentatives</w:t>
      </w:r>
    </w:p>
    <w:p w:rsidR="00537811" w:rsidRPr="008E0FFB" w:rsidRDefault="00537811" w:rsidP="001B22C2">
      <w:pPr>
        <w:pStyle w:val="Level1"/>
        <w:widowControl/>
        <w:numPr>
          <w:ilvl w:val="0"/>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9" w:author="ilc1" w:date="2011-08-08T14:43:00Z">
        <w:r>
          <w:rPr>
            <w:rFonts w:ascii="Arial" w:hAnsi="Arial" w:cs="Arial"/>
          </w:rPr>
          <w:lastRenderedPageBreak/>
          <w:t>Other representatives</w:t>
        </w:r>
      </w:ins>
      <w:r>
        <w:rPr>
          <w:rFonts w:ascii="Arial" w:hAnsi="Arial" w:cs="Arial"/>
        </w:rPr>
        <w:t xml:space="preserve"> as </w:t>
      </w:r>
      <w:ins w:id="30" w:author="ilc1" w:date="2011-08-08T14:43:00Z">
        <w:r>
          <w:rPr>
            <w:rFonts w:ascii="Arial" w:hAnsi="Arial" w:cs="Arial"/>
          </w:rPr>
          <w:t xml:space="preserve">assigned (examples include individuals from </w:t>
        </w:r>
        <w:r w:rsidR="00040E91">
          <w:rPr>
            <w:rFonts w:ascii="Arial" w:hAnsi="Arial" w:cs="Arial"/>
          </w:rPr>
          <w:t xml:space="preserve">the Operating Experience and </w:t>
        </w:r>
        <w:r>
          <w:rPr>
            <w:rFonts w:ascii="Arial" w:hAnsi="Arial" w:cs="Arial"/>
          </w:rPr>
          <w:t>Technical Specification branch).</w:t>
        </w:r>
      </w:ins>
    </w:p>
    <w:p w:rsidR="008E0FFB" w:rsidRPr="002F4810" w:rsidRDefault="008E0FFB" w:rsidP="008E0FFB">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pPr>
    </w:p>
    <w:p w:rsidR="00027577" w:rsidRPr="002F4810" w:rsidRDefault="0063277C" w:rsidP="0063277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r>
        <w:rPr>
          <w:rFonts w:ascii="Arial" w:hAnsi="Arial" w:cs="Arial"/>
        </w:rPr>
        <w:t>b.</w:t>
      </w:r>
      <w:r>
        <w:rPr>
          <w:rFonts w:ascii="Arial" w:hAnsi="Arial" w:cs="Arial"/>
        </w:rPr>
        <w:tab/>
      </w:r>
      <w:r w:rsidR="00027577" w:rsidRPr="002F4810">
        <w:rPr>
          <w:rFonts w:ascii="Arial" w:hAnsi="Arial" w:cs="Arial"/>
          <w:u w:val="single"/>
        </w:rPr>
        <w:t>Review Team Leader Responsibilities:</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Develops a review schedule and coordinates the review meetings.</w:t>
      </w:r>
      <w:ins w:id="31" w:author="mkg" w:date="2011-08-09T10:22:00Z">
        <w:r w:rsidR="00DF5A88">
          <w:rPr>
            <w:rFonts w:ascii="Arial" w:hAnsi="Arial" w:cs="Arial"/>
          </w:rPr>
          <w:t xml:space="preserve"> (See Att 4 for project timeline.)</w:t>
        </w:r>
      </w:ins>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 xml:space="preserve">Works with </w:t>
      </w:r>
      <w:r w:rsidR="006460B9" w:rsidRPr="002F4810">
        <w:rPr>
          <w:rFonts w:ascii="Arial" w:hAnsi="Arial" w:cs="Arial"/>
        </w:rPr>
        <w:t>DIRS</w:t>
      </w:r>
      <w:ins w:id="32" w:author="ilc1" w:date="2011-08-08T14:43:00Z">
        <w:r w:rsidR="006460B9">
          <w:rPr>
            <w:rFonts w:ascii="Arial" w:hAnsi="Arial" w:cs="Arial"/>
          </w:rPr>
          <w:t xml:space="preserve">, </w:t>
        </w:r>
      </w:ins>
      <w:r w:rsidR="006460B9">
        <w:rPr>
          <w:rFonts w:ascii="Arial" w:hAnsi="Arial" w:cs="Arial"/>
        </w:rPr>
        <w:t>DSO</w:t>
      </w:r>
      <w:ins w:id="33" w:author="ilc1" w:date="2011-08-08T14:43:00Z">
        <w:r w:rsidR="006460B9">
          <w:rPr>
            <w:rFonts w:ascii="Arial" w:hAnsi="Arial" w:cs="Arial"/>
          </w:rPr>
          <w:t>, DPR,</w:t>
        </w:r>
      </w:ins>
      <w:r w:rsidR="006460B9">
        <w:rPr>
          <w:rFonts w:ascii="Arial" w:hAnsi="Arial" w:cs="Arial"/>
        </w:rPr>
        <w:t xml:space="preserve"> </w:t>
      </w:r>
      <w:r w:rsidR="006460B9" w:rsidRPr="002F4810">
        <w:rPr>
          <w:rFonts w:ascii="Arial" w:hAnsi="Arial" w:cs="Arial"/>
        </w:rPr>
        <w:t xml:space="preserve">and </w:t>
      </w:r>
      <w:ins w:id="34" w:author="ilc1" w:date="2011-08-08T14:43:00Z">
        <w:r w:rsidR="006460B9" w:rsidRPr="002F4810">
          <w:rPr>
            <w:rFonts w:ascii="Arial" w:hAnsi="Arial" w:cs="Arial"/>
          </w:rPr>
          <w:t>Region</w:t>
        </w:r>
        <w:r w:rsidR="006460B9">
          <w:rPr>
            <w:rFonts w:ascii="Arial" w:hAnsi="Arial" w:cs="Arial"/>
          </w:rPr>
          <w:t>al</w:t>
        </w:r>
      </w:ins>
      <w:r w:rsidR="006460B9" w:rsidRPr="002F4810">
        <w:rPr>
          <w:rFonts w:ascii="Arial" w:hAnsi="Arial" w:cs="Arial"/>
        </w:rPr>
        <w:t xml:space="preserve"> </w:t>
      </w:r>
      <w:r w:rsidRPr="002F4810">
        <w:rPr>
          <w:rFonts w:ascii="Arial" w:hAnsi="Arial" w:cs="Arial"/>
        </w:rPr>
        <w:t xml:space="preserve">Division Directors to revise, if needed, </w:t>
      </w:r>
      <w:ins w:id="35" w:author="ilc1" w:date="2011-08-08T14:43:00Z">
        <w:r w:rsidR="009605F7">
          <w:rPr>
            <w:rFonts w:ascii="Arial" w:hAnsi="Arial" w:cs="Arial"/>
          </w:rPr>
          <w:t>and obtain concurrence on any revised</w:t>
        </w:r>
      </w:ins>
      <w:r w:rsidR="009605F7">
        <w:rPr>
          <w:rFonts w:ascii="Arial" w:hAnsi="Arial" w:cs="Arial"/>
        </w:rPr>
        <w:t xml:space="preserve"> </w:t>
      </w:r>
      <w:r w:rsidRPr="002F4810">
        <w:rPr>
          <w:rFonts w:ascii="Arial" w:hAnsi="Arial" w:cs="Arial"/>
        </w:rPr>
        <w:t xml:space="preserve">review criteria to be used for evaluating the </w:t>
      </w:r>
      <w:ins w:id="36" w:author="ilc1" w:date="2011-08-08T14:43:00Z">
        <w:r w:rsidR="00FD31D9">
          <w:rPr>
            <w:rFonts w:ascii="Arial" w:hAnsi="Arial" w:cs="Arial"/>
          </w:rPr>
          <w:t>IP</w:t>
        </w:r>
        <w:r w:rsidRPr="002F4810">
          <w:rPr>
            <w:rFonts w:ascii="Arial" w:hAnsi="Arial" w:cs="Arial"/>
          </w:rPr>
          <w:t>s</w:t>
        </w:r>
      </w:ins>
      <w:r w:rsidRPr="002F4810">
        <w:rPr>
          <w:rFonts w:ascii="Arial" w:hAnsi="Arial" w:cs="Arial"/>
        </w:rPr>
        <w:t>.</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ins w:id="37" w:author="ilc1" w:date="2011-08-08T14:43:00Z"/>
          <w:rFonts w:ascii="Arial" w:hAnsi="Arial" w:cs="Arial"/>
        </w:rPr>
        <w:sectPr w:rsidR="00027577" w:rsidRPr="002F4810" w:rsidSect="000D5E36">
          <w:footerReference w:type="even" r:id="rId8"/>
          <w:footerReference w:type="default" r:id="rId9"/>
          <w:footerReference w:type="first" r:id="rId10"/>
          <w:pgSz w:w="12240" w:h="15840" w:code="1"/>
          <w:pgMar w:top="1080" w:right="1440" w:bottom="720" w:left="1440" w:header="720" w:footer="720" w:gutter="0"/>
          <w:cols w:space="720"/>
          <w:noEndnote/>
        </w:sectPr>
      </w:pPr>
    </w:p>
    <w:p w:rsidR="00027577" w:rsidRPr="002F4810" w:rsidRDefault="009605F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38" w:author="ilc1" w:date="2011-08-08T14:43:00Z">
        <w:r>
          <w:rPr>
            <w:rFonts w:ascii="Arial" w:hAnsi="Arial" w:cs="Arial"/>
          </w:rPr>
          <w:lastRenderedPageBreak/>
          <w:t>Provides direction</w:t>
        </w:r>
      </w:ins>
      <w:r>
        <w:rPr>
          <w:rFonts w:ascii="Arial" w:hAnsi="Arial" w:cs="Arial"/>
        </w:rPr>
        <w:t xml:space="preserve"> to the IP </w:t>
      </w:r>
      <w:ins w:id="39" w:author="ilc1" w:date="2011-08-08T14:43:00Z">
        <w:r w:rsidR="001877C9">
          <w:rPr>
            <w:rFonts w:ascii="Arial" w:hAnsi="Arial" w:cs="Arial"/>
          </w:rPr>
          <w:t>o</w:t>
        </w:r>
        <w:r>
          <w:rPr>
            <w:rFonts w:ascii="Arial" w:hAnsi="Arial" w:cs="Arial"/>
          </w:rPr>
          <w:t xml:space="preserve">wners and </w:t>
        </w:r>
      </w:ins>
      <w:r>
        <w:rPr>
          <w:rFonts w:ascii="Arial" w:hAnsi="Arial" w:cs="Arial"/>
        </w:rPr>
        <w:t>e</w:t>
      </w:r>
      <w:r w:rsidR="00027577" w:rsidRPr="002F4810">
        <w:rPr>
          <w:rFonts w:ascii="Arial" w:hAnsi="Arial" w:cs="Arial"/>
        </w:rPr>
        <w:t xml:space="preserve">nsures that </w:t>
      </w:r>
      <w:ins w:id="40" w:author="ilc1" w:date="2011-08-08T14:43:00Z">
        <w:r w:rsidR="001877C9">
          <w:rPr>
            <w:rFonts w:ascii="Arial" w:hAnsi="Arial" w:cs="Arial"/>
          </w:rPr>
          <w:t>IPs</w:t>
        </w:r>
      </w:ins>
      <w:r w:rsidR="00027577" w:rsidRPr="002F4810">
        <w:rPr>
          <w:rFonts w:ascii="Arial" w:hAnsi="Arial" w:cs="Arial"/>
        </w:rPr>
        <w:t xml:space="preserve"> are evaluated in accordance with the review criteria.</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 xml:space="preserve">Collects evaluation results for each </w:t>
      </w:r>
      <w:ins w:id="41" w:author="ilc1" w:date="2011-08-08T14:43:00Z">
        <w:r w:rsidR="001877C9">
          <w:rPr>
            <w:rFonts w:ascii="Arial" w:hAnsi="Arial" w:cs="Arial"/>
          </w:rPr>
          <w:t>IP from the IP owner</w:t>
        </w:r>
      </w:ins>
      <w:r w:rsidRPr="002F4810">
        <w:rPr>
          <w:rFonts w:ascii="Arial" w:hAnsi="Arial" w:cs="Arial"/>
        </w:rPr>
        <w:t>.</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Conducts the review meetings with DIRS</w:t>
      </w:r>
      <w:ins w:id="42" w:author="ilc1" w:date="2011-08-08T14:43:00Z">
        <w:r w:rsidR="008F534D">
          <w:rPr>
            <w:rFonts w:ascii="Arial" w:hAnsi="Arial" w:cs="Arial"/>
          </w:rPr>
          <w:t>,</w:t>
        </w:r>
        <w:r w:rsidR="00D05B14">
          <w:rPr>
            <w:rFonts w:ascii="Arial" w:hAnsi="Arial" w:cs="Arial"/>
          </w:rPr>
          <w:t xml:space="preserve"> </w:t>
        </w:r>
      </w:ins>
      <w:r w:rsidR="00D05B14">
        <w:rPr>
          <w:rFonts w:ascii="Arial" w:hAnsi="Arial" w:cs="Arial"/>
        </w:rPr>
        <w:t>DSO</w:t>
      </w:r>
      <w:ins w:id="43" w:author="ilc1" w:date="2011-08-08T14:43:00Z">
        <w:r w:rsidR="008F534D">
          <w:rPr>
            <w:rFonts w:ascii="Arial" w:hAnsi="Arial" w:cs="Arial"/>
          </w:rPr>
          <w:t>,</w:t>
        </w:r>
        <w:r w:rsidR="00D05B14">
          <w:rPr>
            <w:rFonts w:ascii="Arial" w:hAnsi="Arial" w:cs="Arial"/>
          </w:rPr>
          <w:t xml:space="preserve"> </w:t>
        </w:r>
      </w:ins>
      <w:r w:rsidR="00D05B14">
        <w:rPr>
          <w:rFonts w:ascii="Arial" w:hAnsi="Arial" w:cs="Arial"/>
        </w:rPr>
        <w:t>DPR</w:t>
      </w:r>
      <w:ins w:id="44" w:author="ilc1" w:date="2011-08-08T14:43:00Z">
        <w:r w:rsidR="008F534D">
          <w:rPr>
            <w:rFonts w:ascii="Arial" w:hAnsi="Arial" w:cs="Arial"/>
          </w:rPr>
          <w:t>,</w:t>
        </w:r>
      </w:ins>
      <w:r w:rsidR="00512C98" w:rsidDel="00512C98">
        <w:rPr>
          <w:rFonts w:ascii="Arial" w:hAnsi="Arial" w:cs="Arial"/>
        </w:rPr>
        <w:t xml:space="preserve"> </w:t>
      </w:r>
      <w:r w:rsidR="00512C98" w:rsidRPr="002F4810">
        <w:rPr>
          <w:rFonts w:ascii="Arial" w:hAnsi="Arial" w:cs="Arial"/>
        </w:rPr>
        <w:t>and</w:t>
      </w:r>
      <w:r w:rsidRPr="002F4810">
        <w:rPr>
          <w:rFonts w:ascii="Arial" w:hAnsi="Arial" w:cs="Arial"/>
        </w:rPr>
        <w:t xml:space="preserve"> </w:t>
      </w:r>
      <w:ins w:id="45" w:author="ilc1" w:date="2011-08-08T14:43:00Z">
        <w:r w:rsidR="001877C9">
          <w:rPr>
            <w:rFonts w:ascii="Arial" w:hAnsi="Arial" w:cs="Arial"/>
          </w:rPr>
          <w:t xml:space="preserve">the </w:t>
        </w:r>
        <w:r w:rsidRPr="002F4810">
          <w:rPr>
            <w:rFonts w:ascii="Arial" w:hAnsi="Arial" w:cs="Arial"/>
          </w:rPr>
          <w:t>region</w:t>
        </w:r>
        <w:r w:rsidR="001877C9">
          <w:rPr>
            <w:rFonts w:ascii="Arial" w:hAnsi="Arial" w:cs="Arial"/>
          </w:rPr>
          <w:t>s</w:t>
        </w:r>
      </w:ins>
      <w:r w:rsidRPr="002F4810">
        <w:rPr>
          <w:rFonts w:ascii="Arial" w:hAnsi="Arial" w:cs="Arial"/>
        </w:rPr>
        <w:t xml:space="preserve"> to discuss the evaluation results and recommended changes to IPs, if any.</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Provides</w:t>
      </w:r>
      <w:r w:rsidR="009605F7">
        <w:rPr>
          <w:rFonts w:ascii="Arial" w:hAnsi="Arial" w:cs="Arial"/>
        </w:rPr>
        <w:t xml:space="preserve"> </w:t>
      </w:r>
      <w:ins w:id="46" w:author="ilc1" w:date="2011-08-08T14:43:00Z">
        <w:r w:rsidR="009605F7">
          <w:rPr>
            <w:rFonts w:ascii="Arial" w:hAnsi="Arial" w:cs="Arial"/>
          </w:rPr>
          <w:t>a</w:t>
        </w:r>
        <w:r w:rsidRPr="002F4810">
          <w:rPr>
            <w:rFonts w:ascii="Arial" w:hAnsi="Arial" w:cs="Arial"/>
          </w:rPr>
          <w:t xml:space="preserve"> </w:t>
        </w:r>
      </w:ins>
      <w:r w:rsidRPr="002F4810">
        <w:rPr>
          <w:rFonts w:ascii="Arial" w:hAnsi="Arial" w:cs="Arial"/>
        </w:rPr>
        <w:t>summary of</w:t>
      </w:r>
      <w:r w:rsidR="00CB6EB1">
        <w:rPr>
          <w:rFonts w:ascii="Arial" w:hAnsi="Arial" w:cs="Arial"/>
        </w:rPr>
        <w:t xml:space="preserve"> </w:t>
      </w:r>
      <w:ins w:id="47" w:author="ilc1" w:date="2011-08-08T14:43:00Z">
        <w:r w:rsidR="00CB6EB1">
          <w:rPr>
            <w:rFonts w:ascii="Arial" w:hAnsi="Arial" w:cs="Arial"/>
          </w:rPr>
          <w:t>the</w:t>
        </w:r>
        <w:r w:rsidRPr="002F4810">
          <w:rPr>
            <w:rFonts w:ascii="Arial" w:hAnsi="Arial" w:cs="Arial"/>
          </w:rPr>
          <w:t xml:space="preserve"> </w:t>
        </w:r>
      </w:ins>
      <w:r w:rsidRPr="002F4810">
        <w:rPr>
          <w:rFonts w:ascii="Arial" w:hAnsi="Arial" w:cs="Arial"/>
        </w:rPr>
        <w:t>evaluation results and recommended changes to</w:t>
      </w:r>
      <w:ins w:id="48" w:author="ilc1" w:date="2011-08-08T14:43:00Z">
        <w:r w:rsidRPr="002F4810">
          <w:rPr>
            <w:rFonts w:ascii="Arial" w:hAnsi="Arial" w:cs="Arial"/>
          </w:rPr>
          <w:t xml:space="preserve"> </w:t>
        </w:r>
        <w:r w:rsidR="00CB6EB1">
          <w:rPr>
            <w:rFonts w:ascii="Arial" w:hAnsi="Arial" w:cs="Arial"/>
          </w:rPr>
          <w:t>the</w:t>
        </w:r>
      </w:ins>
      <w:r w:rsidR="00CB6EB1">
        <w:rPr>
          <w:rFonts w:ascii="Arial" w:hAnsi="Arial" w:cs="Arial"/>
        </w:rPr>
        <w:t xml:space="preserve"> </w:t>
      </w:r>
      <w:r w:rsidRPr="002F4810">
        <w:rPr>
          <w:rFonts w:ascii="Arial" w:hAnsi="Arial" w:cs="Arial"/>
        </w:rPr>
        <w:t xml:space="preserve">IPs, if any, for </w:t>
      </w:r>
      <w:ins w:id="49" w:author="ilc1" w:date="2011-08-08T14:43:00Z">
        <w:r w:rsidR="00FD31D9">
          <w:rPr>
            <w:rFonts w:ascii="Arial" w:hAnsi="Arial" w:cs="Arial"/>
          </w:rPr>
          <w:t>approval</w:t>
        </w:r>
      </w:ins>
      <w:r w:rsidRPr="002F4810">
        <w:rPr>
          <w:rFonts w:ascii="Arial" w:hAnsi="Arial" w:cs="Arial"/>
        </w:rPr>
        <w:t xml:space="preserve"> by </w:t>
      </w:r>
      <w:r w:rsidR="004217D1" w:rsidRPr="002F4810">
        <w:rPr>
          <w:rFonts w:ascii="Arial" w:hAnsi="Arial" w:cs="Arial"/>
        </w:rPr>
        <w:t>DIRS</w:t>
      </w:r>
      <w:ins w:id="50" w:author="ilc1" w:date="2011-08-08T14:43:00Z">
        <w:r w:rsidR="00FD31D9">
          <w:rPr>
            <w:rFonts w:ascii="Arial" w:hAnsi="Arial" w:cs="Arial"/>
          </w:rPr>
          <w:t>,</w:t>
        </w:r>
        <w:r w:rsidR="00584685">
          <w:rPr>
            <w:rFonts w:ascii="Arial" w:hAnsi="Arial" w:cs="Arial"/>
          </w:rPr>
          <w:t xml:space="preserve"> </w:t>
        </w:r>
      </w:ins>
      <w:r w:rsidR="007E360C">
        <w:rPr>
          <w:rFonts w:ascii="Arial" w:hAnsi="Arial" w:cs="Arial"/>
        </w:rPr>
        <w:t>DSO</w:t>
      </w:r>
      <w:ins w:id="51" w:author="ilc1" w:date="2011-08-08T14:43:00Z">
        <w:r w:rsidR="00FD31D9">
          <w:rPr>
            <w:rFonts w:ascii="Arial" w:hAnsi="Arial" w:cs="Arial"/>
          </w:rPr>
          <w:t>,</w:t>
        </w:r>
        <w:r w:rsidR="00584685">
          <w:rPr>
            <w:rFonts w:ascii="Arial" w:hAnsi="Arial" w:cs="Arial"/>
          </w:rPr>
          <w:t xml:space="preserve"> </w:t>
        </w:r>
      </w:ins>
      <w:r w:rsidR="007E360C">
        <w:rPr>
          <w:rFonts w:ascii="Arial" w:hAnsi="Arial" w:cs="Arial"/>
        </w:rPr>
        <w:t>DPR</w:t>
      </w:r>
      <w:ins w:id="52" w:author="ilc1" w:date="2011-08-08T14:43:00Z">
        <w:r w:rsidR="00FD31D9">
          <w:rPr>
            <w:rFonts w:ascii="Arial" w:hAnsi="Arial" w:cs="Arial"/>
          </w:rPr>
          <w:t>,</w:t>
        </w:r>
      </w:ins>
      <w:r w:rsidR="007E360C">
        <w:rPr>
          <w:rFonts w:ascii="Arial" w:hAnsi="Arial" w:cs="Arial"/>
        </w:rPr>
        <w:t xml:space="preserve"> </w:t>
      </w:r>
      <w:r w:rsidRPr="002F4810">
        <w:rPr>
          <w:rFonts w:ascii="Arial" w:hAnsi="Arial" w:cs="Arial"/>
        </w:rPr>
        <w:t xml:space="preserve">and </w:t>
      </w:r>
      <w:ins w:id="53" w:author="ilc1" w:date="2011-08-08T14:43:00Z">
        <w:r w:rsidRPr="002F4810">
          <w:rPr>
            <w:rFonts w:ascii="Arial" w:hAnsi="Arial" w:cs="Arial"/>
          </w:rPr>
          <w:t>Region</w:t>
        </w:r>
        <w:r w:rsidR="001877C9">
          <w:rPr>
            <w:rFonts w:ascii="Arial" w:hAnsi="Arial" w:cs="Arial"/>
          </w:rPr>
          <w:t>al</w:t>
        </w:r>
      </w:ins>
      <w:r w:rsidRPr="002F4810">
        <w:rPr>
          <w:rFonts w:ascii="Arial" w:hAnsi="Arial" w:cs="Arial"/>
        </w:rPr>
        <w:t xml:space="preserve"> Division Directors. </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rPr>
        <w:t xml:space="preserve">Provides evaluation results to the annual ROP Self-Assessment Paper.  For example, CY </w:t>
      </w:r>
      <w:ins w:id="54" w:author="ilc1" w:date="2011-08-08T14:43:00Z">
        <w:r w:rsidRPr="002F4810">
          <w:rPr>
            <w:rFonts w:ascii="Arial" w:hAnsi="Arial" w:cs="Arial"/>
          </w:rPr>
          <w:t>20</w:t>
        </w:r>
        <w:r w:rsidR="001877C9">
          <w:rPr>
            <w:rFonts w:ascii="Arial" w:hAnsi="Arial" w:cs="Arial"/>
          </w:rPr>
          <w:t>11</w:t>
        </w:r>
      </w:ins>
      <w:r w:rsidRPr="002F4810">
        <w:rPr>
          <w:rFonts w:ascii="Arial" w:hAnsi="Arial" w:cs="Arial"/>
        </w:rPr>
        <w:t xml:space="preserve"> evaluation results will be provided as an </w:t>
      </w:r>
      <w:r w:rsidR="001A33CF" w:rsidRPr="002F4810">
        <w:rPr>
          <w:rFonts w:ascii="Arial" w:hAnsi="Arial" w:cs="Arial"/>
        </w:rPr>
        <w:t>input to</w:t>
      </w:r>
      <w:r w:rsidRPr="002F4810">
        <w:rPr>
          <w:rFonts w:ascii="Arial" w:hAnsi="Arial" w:cs="Arial"/>
        </w:rPr>
        <w:t xml:space="preserve"> the ROP Self-Assessment Paper issued in CY </w:t>
      </w:r>
      <w:ins w:id="55" w:author="ilc1" w:date="2011-08-08T14:43:00Z">
        <w:r w:rsidRPr="002F4810">
          <w:rPr>
            <w:rFonts w:ascii="Arial" w:hAnsi="Arial" w:cs="Arial"/>
          </w:rPr>
          <w:t>20</w:t>
        </w:r>
        <w:r w:rsidR="0041497F">
          <w:rPr>
            <w:rFonts w:ascii="Arial" w:hAnsi="Arial" w:cs="Arial"/>
          </w:rPr>
          <w:t>1</w:t>
        </w:r>
        <w:r w:rsidR="001877C9">
          <w:rPr>
            <w:rFonts w:ascii="Arial" w:hAnsi="Arial" w:cs="Arial"/>
          </w:rPr>
          <w:t>2</w:t>
        </w:r>
      </w:ins>
      <w:r w:rsidRPr="002F4810">
        <w:rPr>
          <w:rFonts w:ascii="Arial" w:hAnsi="Arial" w:cs="Arial"/>
        </w:rPr>
        <w:t>.</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6" w:author="ilc1" w:date="2011-08-08T14:43:00Z">
        <w:r w:rsidRPr="002F4810">
          <w:rPr>
            <w:rFonts w:ascii="Arial" w:hAnsi="Arial" w:cs="Arial"/>
          </w:rPr>
          <w:t>Ensure</w:t>
        </w:r>
        <w:r w:rsidR="001877C9">
          <w:rPr>
            <w:rFonts w:ascii="Arial" w:hAnsi="Arial" w:cs="Arial"/>
          </w:rPr>
          <w:t>s</w:t>
        </w:r>
      </w:ins>
      <w:r w:rsidR="006460B9">
        <w:rPr>
          <w:rFonts w:ascii="Arial" w:hAnsi="Arial" w:cs="Arial"/>
        </w:rPr>
        <w:t xml:space="preserve"> </w:t>
      </w:r>
      <w:r w:rsidRPr="002F4810">
        <w:rPr>
          <w:rFonts w:ascii="Arial" w:hAnsi="Arial" w:cs="Arial"/>
        </w:rPr>
        <w:t>training for any changes are approved by the IMC</w:t>
      </w:r>
      <w:r w:rsidR="00A925B8">
        <w:rPr>
          <w:rFonts w:ascii="Arial" w:hAnsi="Arial" w:cs="Arial"/>
        </w:rPr>
        <w:t xml:space="preserve"> </w:t>
      </w:r>
      <w:r w:rsidR="007F3D28">
        <w:rPr>
          <w:rFonts w:ascii="Arial" w:hAnsi="Arial" w:cs="Arial"/>
        </w:rPr>
        <w:t>1</w:t>
      </w:r>
      <w:r w:rsidRPr="002F4810">
        <w:rPr>
          <w:rFonts w:ascii="Arial" w:hAnsi="Arial" w:cs="Arial"/>
        </w:rPr>
        <w:t>245 management steering committee and the approved training is implemented before revised IPs are issued.</w:t>
      </w:r>
    </w:p>
    <w:p w:rsidR="00027577" w:rsidRPr="002F4810" w:rsidRDefault="00027577" w:rsidP="004B1044">
      <w:pPr>
        <w:widowControl/>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7" w:author="ilc1" w:date="2011-08-08T14:43:00Z">
        <w:r w:rsidRPr="002F4810">
          <w:rPr>
            <w:rFonts w:ascii="Arial" w:hAnsi="Arial" w:cs="Arial"/>
          </w:rPr>
          <w:t>Ensure</w:t>
        </w:r>
        <w:r w:rsidR="001877C9">
          <w:rPr>
            <w:rFonts w:ascii="Arial" w:hAnsi="Arial" w:cs="Arial"/>
          </w:rPr>
          <w:t>s</w:t>
        </w:r>
      </w:ins>
      <w:r w:rsidRPr="002F4810">
        <w:rPr>
          <w:rFonts w:ascii="Arial" w:hAnsi="Arial" w:cs="Arial"/>
        </w:rPr>
        <w:t xml:space="preserve"> that the approved changes are made to the affected procedures (IPs and IMCs) before </w:t>
      </w:r>
      <w:r w:rsidR="008F534D">
        <w:rPr>
          <w:rFonts w:ascii="Arial" w:hAnsi="Arial" w:cs="Arial"/>
        </w:rPr>
        <w:t xml:space="preserve">the </w:t>
      </w:r>
      <w:r w:rsidRPr="002F4810">
        <w:rPr>
          <w:rFonts w:ascii="Arial" w:hAnsi="Arial" w:cs="Arial"/>
        </w:rPr>
        <w:t>beginning of the</w:t>
      </w:r>
      <w:r w:rsidR="00394C16">
        <w:rPr>
          <w:rFonts w:ascii="Arial" w:hAnsi="Arial" w:cs="Arial"/>
        </w:rPr>
        <w:t xml:space="preserve"> </w:t>
      </w:r>
      <w:r w:rsidRPr="002F4810">
        <w:rPr>
          <w:rFonts w:ascii="Arial" w:hAnsi="Arial" w:cs="Arial"/>
        </w:rPr>
        <w:t>calendar year</w:t>
      </w:r>
      <w:r w:rsidR="00394C16">
        <w:rPr>
          <w:rFonts w:ascii="Arial" w:hAnsi="Arial" w:cs="Arial"/>
        </w:rPr>
        <w:t xml:space="preserve"> in which the IPs and IMCs will take affect</w:t>
      </w:r>
      <w:r w:rsidRPr="002F4810">
        <w:rPr>
          <w:rFonts w:ascii="Arial" w:hAnsi="Arial" w:cs="Arial"/>
        </w:rPr>
        <w:t>.</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390AD0" w:rsidP="00791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jc w:val="both"/>
        <w:rPr>
          <w:rFonts w:ascii="Arial" w:hAnsi="Arial" w:cs="Arial"/>
        </w:rPr>
      </w:pPr>
      <w:r>
        <w:rPr>
          <w:rFonts w:ascii="Arial" w:hAnsi="Arial" w:cs="Arial"/>
        </w:rPr>
        <w:t>c.</w:t>
      </w:r>
      <w:r>
        <w:rPr>
          <w:rFonts w:ascii="Arial" w:hAnsi="Arial" w:cs="Arial"/>
        </w:rPr>
        <w:tab/>
      </w:r>
      <w:r w:rsidR="00027577" w:rsidRPr="002F4810">
        <w:rPr>
          <w:rFonts w:ascii="Arial" w:hAnsi="Arial" w:cs="Arial"/>
          <w:u w:val="single"/>
        </w:rPr>
        <w:t xml:space="preserve">Inspection Procedure Owners </w:t>
      </w:r>
      <w:r w:rsidR="00824290">
        <w:rPr>
          <w:rFonts w:ascii="Arial" w:hAnsi="Arial" w:cs="Arial"/>
          <w:u w:val="single"/>
        </w:rPr>
        <w:t>(D</w:t>
      </w:r>
      <w:r w:rsidR="007918AA">
        <w:rPr>
          <w:rFonts w:ascii="Arial" w:hAnsi="Arial" w:cs="Arial"/>
          <w:u w:val="single"/>
        </w:rPr>
        <w:t>IRS, DSO, DPR</w:t>
      </w:r>
      <w:ins w:id="58" w:author="ilc1" w:date="2011-08-08T14:43:00Z">
        <w:r w:rsidR="008F534D">
          <w:rPr>
            <w:rFonts w:ascii="Arial" w:hAnsi="Arial" w:cs="Arial"/>
            <w:u w:val="single"/>
          </w:rPr>
          <w:t>,</w:t>
        </w:r>
      </w:ins>
      <w:r w:rsidR="00C104C0" w:rsidRPr="002F4810">
        <w:rPr>
          <w:rFonts w:ascii="Arial" w:hAnsi="Arial" w:cs="Arial"/>
          <w:u w:val="single"/>
        </w:rPr>
        <w:t xml:space="preserve"> </w:t>
      </w:r>
      <w:r w:rsidR="00027577" w:rsidRPr="002F4810">
        <w:rPr>
          <w:rFonts w:ascii="Arial" w:hAnsi="Arial" w:cs="Arial"/>
          <w:u w:val="single"/>
        </w:rPr>
        <w:t>and Regions) Responsibilities:</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9" w:author="ilc1" w:date="2011-08-08T14:43:00Z">
        <w:r w:rsidRPr="002F4810">
          <w:rPr>
            <w:rFonts w:ascii="Arial" w:hAnsi="Arial" w:cs="Arial"/>
          </w:rPr>
          <w:t>Perform</w:t>
        </w:r>
        <w:r w:rsidR="001877C9">
          <w:rPr>
            <w:rFonts w:ascii="Arial" w:hAnsi="Arial" w:cs="Arial"/>
          </w:rPr>
          <w:t>s</w:t>
        </w:r>
      </w:ins>
      <w:r w:rsidRPr="002F4810">
        <w:rPr>
          <w:rFonts w:ascii="Arial" w:hAnsi="Arial" w:cs="Arial"/>
        </w:rPr>
        <w:t xml:space="preserve"> IP evaluations and </w:t>
      </w:r>
      <w:ins w:id="60" w:author="ilc1" w:date="2011-08-08T14:43:00Z">
        <w:r w:rsidRPr="002F4810">
          <w:rPr>
            <w:rFonts w:ascii="Arial" w:hAnsi="Arial" w:cs="Arial"/>
          </w:rPr>
          <w:t>propose</w:t>
        </w:r>
        <w:r w:rsidR="00AA3C6A">
          <w:rPr>
            <w:rFonts w:ascii="Arial" w:hAnsi="Arial" w:cs="Arial"/>
          </w:rPr>
          <w:t>s</w:t>
        </w:r>
      </w:ins>
      <w:r w:rsidRPr="002F4810">
        <w:rPr>
          <w:rFonts w:ascii="Arial" w:hAnsi="Arial" w:cs="Arial"/>
        </w:rPr>
        <w:t xml:space="preserve"> any recommended changes (add/delete inspection requirements; increase/decrease inspection sample requirements; add</w:t>
      </w:r>
      <w:ins w:id="61" w:author="ilc1" w:date="2011-08-08T14:43:00Z">
        <w:r w:rsidR="001877C9">
          <w:rPr>
            <w:rFonts w:ascii="Arial" w:hAnsi="Arial" w:cs="Arial"/>
          </w:rPr>
          <w:t>/</w:t>
        </w:r>
      </w:ins>
      <w:r w:rsidRPr="002F4810">
        <w:rPr>
          <w:rFonts w:ascii="Arial" w:hAnsi="Arial" w:cs="Arial"/>
        </w:rPr>
        <w:t xml:space="preserve">delete inspection procedure; or no change recommended) and the basis for recommending the change(s).  The basis should contain the criteria used for making a recommendation to revise the IP. </w:t>
      </w:r>
    </w:p>
    <w:p w:rsidR="00027577" w:rsidRPr="002F4810" w:rsidRDefault="00027577" w:rsidP="004B1044">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2" w:author="ilc1" w:date="2011-08-08T14:43:00Z">
        <w:r w:rsidRPr="002F4810">
          <w:rPr>
            <w:rFonts w:ascii="Arial" w:hAnsi="Arial" w:cs="Arial"/>
          </w:rPr>
          <w:t>Act</w:t>
        </w:r>
        <w:r w:rsidR="001877C9">
          <w:rPr>
            <w:rFonts w:ascii="Arial" w:hAnsi="Arial" w:cs="Arial"/>
          </w:rPr>
          <w:t>s</w:t>
        </w:r>
      </w:ins>
      <w:r w:rsidRPr="002F4810">
        <w:rPr>
          <w:rFonts w:ascii="Arial" w:hAnsi="Arial" w:cs="Arial"/>
        </w:rPr>
        <w:t xml:space="preserve"> as a lead during the review meeting with the regional representatives to discuss the results of their IP review and recommendations for change to the </w:t>
      </w:r>
      <w:ins w:id="63" w:author="ilc1" w:date="2011-08-08T14:43:00Z">
        <w:r w:rsidR="00CF7978">
          <w:rPr>
            <w:rFonts w:ascii="Arial" w:hAnsi="Arial" w:cs="Arial"/>
          </w:rPr>
          <w:t>IP</w:t>
        </w:r>
      </w:ins>
      <w:r w:rsidRPr="002F4810">
        <w:rPr>
          <w:rFonts w:ascii="Arial" w:hAnsi="Arial" w:cs="Arial"/>
        </w:rPr>
        <w:t>.</w:t>
      </w:r>
    </w:p>
    <w:p w:rsidR="00027577" w:rsidRPr="002F4810" w:rsidRDefault="00027577" w:rsidP="004B1044">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4" w:author="ilc1" w:date="2011-08-08T14:43:00Z">
        <w:r w:rsidRPr="002F4810">
          <w:rPr>
            <w:rFonts w:ascii="Arial" w:hAnsi="Arial" w:cs="Arial"/>
          </w:rPr>
          <w:t>Revise</w:t>
        </w:r>
        <w:r w:rsidR="001877C9">
          <w:rPr>
            <w:rFonts w:ascii="Arial" w:hAnsi="Arial" w:cs="Arial"/>
          </w:rPr>
          <w:t>s</w:t>
        </w:r>
      </w:ins>
      <w:r w:rsidRPr="002F4810">
        <w:rPr>
          <w:rFonts w:ascii="Arial" w:hAnsi="Arial" w:cs="Arial"/>
        </w:rPr>
        <w:t xml:space="preserve"> and </w:t>
      </w:r>
      <w:ins w:id="65" w:author="ilc1" w:date="2011-08-08T14:43:00Z">
        <w:r w:rsidRPr="002F4810">
          <w:rPr>
            <w:rFonts w:ascii="Arial" w:hAnsi="Arial" w:cs="Arial"/>
          </w:rPr>
          <w:t>issue</w:t>
        </w:r>
        <w:r w:rsidR="001877C9">
          <w:rPr>
            <w:rFonts w:ascii="Arial" w:hAnsi="Arial" w:cs="Arial"/>
          </w:rPr>
          <w:t>s</w:t>
        </w:r>
        <w:r w:rsidRPr="002F4810">
          <w:rPr>
            <w:rFonts w:ascii="Arial" w:hAnsi="Arial" w:cs="Arial"/>
          </w:rPr>
          <w:t xml:space="preserve"> </w:t>
        </w:r>
        <w:r w:rsidR="00FB525E">
          <w:rPr>
            <w:rFonts w:ascii="Arial" w:hAnsi="Arial" w:cs="Arial"/>
          </w:rPr>
          <w:t>I</w:t>
        </w:r>
        <w:r w:rsidR="001877C9">
          <w:rPr>
            <w:rFonts w:ascii="Arial" w:hAnsi="Arial" w:cs="Arial"/>
          </w:rPr>
          <w:t>P</w:t>
        </w:r>
      </w:ins>
      <w:r w:rsidRPr="002F4810">
        <w:rPr>
          <w:rFonts w:ascii="Arial" w:hAnsi="Arial" w:cs="Arial"/>
        </w:rPr>
        <w:t>, if required.</w:t>
      </w:r>
    </w:p>
    <w:p w:rsidR="00027577" w:rsidRPr="002F4810" w:rsidRDefault="00027577" w:rsidP="004B1044">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6" w:author="ilc1" w:date="2011-08-08T14:43:00Z">
        <w:r w:rsidRPr="002F4810">
          <w:rPr>
            <w:rFonts w:ascii="Arial" w:hAnsi="Arial" w:cs="Arial"/>
          </w:rPr>
          <w:t>Identif</w:t>
        </w:r>
        <w:r w:rsidR="00FB525E">
          <w:rPr>
            <w:rFonts w:ascii="Arial" w:hAnsi="Arial" w:cs="Arial"/>
          </w:rPr>
          <w:t>ies</w:t>
        </w:r>
      </w:ins>
      <w:r w:rsidRPr="002F4810">
        <w:rPr>
          <w:rFonts w:ascii="Arial" w:hAnsi="Arial" w:cs="Arial"/>
        </w:rPr>
        <w:t xml:space="preserve"> and </w:t>
      </w:r>
      <w:ins w:id="67" w:author="ilc1" w:date="2011-08-08T14:43:00Z">
        <w:r w:rsidRPr="002F4810">
          <w:rPr>
            <w:rFonts w:ascii="Arial" w:hAnsi="Arial" w:cs="Arial"/>
          </w:rPr>
          <w:t>recommend</w:t>
        </w:r>
        <w:r w:rsidR="00FB525E">
          <w:rPr>
            <w:rFonts w:ascii="Arial" w:hAnsi="Arial" w:cs="Arial"/>
          </w:rPr>
          <w:t>s</w:t>
        </w:r>
      </w:ins>
      <w:r w:rsidRPr="002F4810">
        <w:rPr>
          <w:rFonts w:ascii="Arial" w:hAnsi="Arial" w:cs="Arial"/>
        </w:rPr>
        <w:t xml:space="preserve"> training requirements for any changes made to their IPs to the review team leader.</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u w:val="single"/>
        </w:rPr>
        <w:t>Regional</w:t>
      </w:r>
      <w:ins w:id="68" w:author="ilc1" w:date="2011-08-08T14:43:00Z">
        <w:r w:rsidR="006646E9">
          <w:rPr>
            <w:rFonts w:ascii="Arial" w:hAnsi="Arial" w:cs="Arial"/>
            <w:u w:val="single"/>
          </w:rPr>
          <w:t>, DSO, DP</w:t>
        </w:r>
        <w:r w:rsidR="006460B9">
          <w:rPr>
            <w:rFonts w:ascii="Arial" w:hAnsi="Arial" w:cs="Arial"/>
            <w:u w:val="single"/>
          </w:rPr>
          <w:t>R</w:t>
        </w:r>
        <w:r w:rsidR="007518B3">
          <w:rPr>
            <w:rFonts w:ascii="Arial" w:hAnsi="Arial" w:cs="Arial"/>
            <w:u w:val="single"/>
          </w:rPr>
          <w:t>,</w:t>
        </w:r>
        <w:r w:rsidR="006646E9">
          <w:rPr>
            <w:rFonts w:ascii="Arial" w:hAnsi="Arial" w:cs="Arial"/>
            <w:u w:val="single"/>
          </w:rPr>
          <w:t xml:space="preserve"> and DIRS</w:t>
        </w:r>
        <w:r w:rsidR="002B2D76">
          <w:rPr>
            <w:rFonts w:ascii="Arial" w:hAnsi="Arial" w:cs="Arial"/>
            <w:u w:val="single"/>
          </w:rPr>
          <w:t xml:space="preserve"> </w:t>
        </w:r>
      </w:ins>
      <w:r w:rsidRPr="002F4810">
        <w:rPr>
          <w:rFonts w:ascii="Arial" w:hAnsi="Arial" w:cs="Arial"/>
          <w:u w:val="single"/>
        </w:rPr>
        <w:t>Division Directors or Representatives:</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Default="00027577" w:rsidP="004B1044">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9" w:author="ilc1" w:date="2011-08-08T14:43:00Z">
        <w:r w:rsidRPr="002F4810">
          <w:rPr>
            <w:rFonts w:ascii="Arial" w:hAnsi="Arial" w:cs="Arial"/>
          </w:rPr>
          <w:t>Region</w:t>
        </w:r>
        <w:r w:rsidR="006460B9">
          <w:rPr>
            <w:rFonts w:ascii="Arial" w:hAnsi="Arial" w:cs="Arial"/>
          </w:rPr>
          <w:t>al</w:t>
        </w:r>
        <w:r w:rsidR="007918AA">
          <w:rPr>
            <w:rFonts w:ascii="Arial" w:hAnsi="Arial" w:cs="Arial"/>
          </w:rPr>
          <w:t xml:space="preserve">, </w:t>
        </w:r>
      </w:ins>
      <w:r w:rsidR="007918AA">
        <w:rPr>
          <w:rFonts w:ascii="Arial" w:hAnsi="Arial" w:cs="Arial"/>
        </w:rPr>
        <w:t>DSO and DPR</w:t>
      </w:r>
      <w:r w:rsidR="00A84203">
        <w:rPr>
          <w:rFonts w:ascii="Arial" w:hAnsi="Arial" w:cs="Arial"/>
        </w:rPr>
        <w:t xml:space="preserve"> </w:t>
      </w:r>
      <w:r w:rsidRPr="002F4810">
        <w:rPr>
          <w:rFonts w:ascii="Arial" w:hAnsi="Arial" w:cs="Arial"/>
        </w:rPr>
        <w:t xml:space="preserve">Division Directors will appoint, if necessary, an IP lead to work with DIRS staff to perform an evaluation of each </w:t>
      </w:r>
      <w:ins w:id="70" w:author="ilc1" w:date="2011-08-08T14:43:00Z">
        <w:r w:rsidRPr="002F4810">
          <w:rPr>
            <w:rFonts w:ascii="Arial" w:hAnsi="Arial" w:cs="Arial"/>
          </w:rPr>
          <w:t>IP</w:t>
        </w:r>
      </w:ins>
      <w:r w:rsidRPr="002F4810">
        <w:rPr>
          <w:rFonts w:ascii="Arial" w:hAnsi="Arial" w:cs="Arial"/>
        </w:rPr>
        <w:t xml:space="preserve"> using the selected criteria identified </w:t>
      </w:r>
      <w:r w:rsidR="00DF5A88">
        <w:rPr>
          <w:rFonts w:ascii="Arial" w:hAnsi="Arial" w:cs="Arial"/>
        </w:rPr>
        <w:t>i</w:t>
      </w:r>
      <w:ins w:id="71" w:author="ilc1" w:date="2011-08-08T14:43:00Z">
        <w:r w:rsidRPr="002F4810">
          <w:rPr>
            <w:rFonts w:ascii="Arial" w:hAnsi="Arial" w:cs="Arial"/>
          </w:rPr>
          <w:t xml:space="preserve">n </w:t>
        </w:r>
        <w:r w:rsidR="00AA3C6A">
          <w:rPr>
            <w:rFonts w:ascii="Arial" w:hAnsi="Arial" w:cs="Arial"/>
          </w:rPr>
          <w:t>Att</w:t>
        </w:r>
      </w:ins>
      <w:r w:rsidR="00AA3C6A">
        <w:rPr>
          <w:rFonts w:ascii="Arial" w:hAnsi="Arial" w:cs="Arial"/>
        </w:rPr>
        <w:t xml:space="preserve"> </w:t>
      </w:r>
      <w:ins w:id="72" w:author="ilc1" w:date="2011-08-08T14:43:00Z">
        <w:r w:rsidR="00AA3C6A">
          <w:rPr>
            <w:rFonts w:ascii="Arial" w:hAnsi="Arial" w:cs="Arial"/>
          </w:rPr>
          <w:t>2 and the format</w:t>
        </w:r>
      </w:ins>
      <w:r w:rsidR="00AA3C6A">
        <w:rPr>
          <w:rFonts w:ascii="Arial" w:hAnsi="Arial" w:cs="Arial"/>
        </w:rPr>
        <w:t xml:space="preserve"> provided </w:t>
      </w:r>
      <w:r w:rsidR="00DF5A88">
        <w:rPr>
          <w:rFonts w:ascii="Arial" w:hAnsi="Arial" w:cs="Arial"/>
        </w:rPr>
        <w:t>i</w:t>
      </w:r>
      <w:ins w:id="73" w:author="ilc1" w:date="2011-08-08T14:43:00Z">
        <w:r w:rsidR="00AA3C6A">
          <w:rPr>
            <w:rFonts w:ascii="Arial" w:hAnsi="Arial" w:cs="Arial"/>
          </w:rPr>
          <w:t>n Att 3</w:t>
        </w:r>
      </w:ins>
      <w:r w:rsidR="006460B9">
        <w:rPr>
          <w:rFonts w:ascii="Arial" w:hAnsi="Arial" w:cs="Arial"/>
        </w:rPr>
        <w:t>.</w:t>
      </w:r>
    </w:p>
    <w:p w:rsidR="00AA3C6A" w:rsidRPr="00CF7978" w:rsidRDefault="00AA3C6A" w:rsidP="00AA3C6A">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F7978">
        <w:rPr>
          <w:rFonts w:ascii="Arial" w:hAnsi="Arial" w:cs="Arial"/>
        </w:rPr>
        <w:lastRenderedPageBreak/>
        <w:t>Region</w:t>
      </w:r>
      <w:r w:rsidR="006460B9">
        <w:rPr>
          <w:rFonts w:ascii="Arial" w:hAnsi="Arial" w:cs="Arial"/>
        </w:rPr>
        <w:t>al</w:t>
      </w:r>
      <w:r w:rsidRPr="00CF7978">
        <w:rPr>
          <w:rFonts w:ascii="Arial" w:hAnsi="Arial" w:cs="Arial"/>
        </w:rPr>
        <w:t>, DSO, and DP</w:t>
      </w:r>
      <w:r w:rsidR="006460B9">
        <w:rPr>
          <w:rFonts w:ascii="Arial" w:hAnsi="Arial" w:cs="Arial"/>
        </w:rPr>
        <w:t>R</w:t>
      </w:r>
      <w:r w:rsidRPr="00CF7978">
        <w:rPr>
          <w:rFonts w:ascii="Arial" w:hAnsi="Arial" w:cs="Arial"/>
        </w:rPr>
        <w:t xml:space="preserve"> </w:t>
      </w:r>
      <w:r w:rsidR="00027577" w:rsidRPr="00CF7978">
        <w:rPr>
          <w:rFonts w:ascii="Arial" w:hAnsi="Arial" w:cs="Arial"/>
        </w:rPr>
        <w:t xml:space="preserve">Division Directors or their assigned representatives shall attend the ROP realignment review meeting coordinated by DIRS staff. </w:t>
      </w:r>
    </w:p>
    <w:p w:rsidR="00027577" w:rsidRDefault="006460B9" w:rsidP="004B1044">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Regional, DSO, DPR, and DIRS </w:t>
      </w:r>
      <w:r w:rsidR="008E326B">
        <w:rPr>
          <w:rFonts w:ascii="Arial" w:hAnsi="Arial" w:cs="Arial"/>
        </w:rPr>
        <w:t>Division Director</w:t>
      </w:r>
      <w:r w:rsidR="00A247BC">
        <w:rPr>
          <w:rFonts w:ascii="Arial" w:hAnsi="Arial" w:cs="Arial"/>
        </w:rPr>
        <w:t xml:space="preserve">s </w:t>
      </w:r>
      <w:r w:rsidR="008E326B">
        <w:rPr>
          <w:rFonts w:ascii="Arial" w:hAnsi="Arial" w:cs="Arial"/>
        </w:rPr>
        <w:t xml:space="preserve">or </w:t>
      </w:r>
      <w:r w:rsidR="003968D7">
        <w:rPr>
          <w:rFonts w:ascii="Arial" w:hAnsi="Arial" w:cs="Arial"/>
        </w:rPr>
        <w:t xml:space="preserve">their </w:t>
      </w:r>
      <w:r w:rsidR="008E326B">
        <w:rPr>
          <w:rFonts w:ascii="Arial" w:hAnsi="Arial" w:cs="Arial"/>
        </w:rPr>
        <w:t>assigned representative</w:t>
      </w:r>
      <w:r w:rsidR="003968D7">
        <w:rPr>
          <w:rFonts w:ascii="Arial" w:hAnsi="Arial" w:cs="Arial"/>
        </w:rPr>
        <w:t>s</w:t>
      </w:r>
      <w:r w:rsidR="008E326B">
        <w:rPr>
          <w:rFonts w:ascii="Arial" w:hAnsi="Arial" w:cs="Arial"/>
        </w:rPr>
        <w:t xml:space="preserve"> shall attend the ROP realignment </w:t>
      </w:r>
      <w:ins w:id="74" w:author="ilc1" w:date="2011-08-08T14:43:00Z">
        <w:r w:rsidR="00AA3C6A">
          <w:rPr>
            <w:rFonts w:ascii="Arial" w:hAnsi="Arial" w:cs="Arial"/>
          </w:rPr>
          <w:t>approval</w:t>
        </w:r>
      </w:ins>
      <w:r w:rsidR="008E326B">
        <w:rPr>
          <w:rFonts w:ascii="Arial" w:hAnsi="Arial" w:cs="Arial"/>
        </w:rPr>
        <w:t xml:space="preserve"> meeting.  </w:t>
      </w:r>
      <w:r w:rsidR="00027577" w:rsidRPr="002F4810">
        <w:rPr>
          <w:rFonts w:ascii="Arial" w:hAnsi="Arial" w:cs="Arial"/>
        </w:rPr>
        <w:t xml:space="preserve">If a representative is sent to the meeting, </w:t>
      </w:r>
      <w:ins w:id="75" w:author="mkg" w:date="2011-09-21T08:51:00Z">
        <w:r w:rsidR="00840B5F">
          <w:rPr>
            <w:rFonts w:ascii="Arial" w:hAnsi="Arial" w:cs="Arial"/>
          </w:rPr>
          <w:t xml:space="preserve">they </w:t>
        </w:r>
      </w:ins>
      <w:r w:rsidR="007F3D28">
        <w:rPr>
          <w:rFonts w:ascii="Arial" w:hAnsi="Arial" w:cs="Arial"/>
        </w:rPr>
        <w:t>will be</w:t>
      </w:r>
      <w:ins w:id="76" w:author="mkg" w:date="2011-09-21T13:09:00Z">
        <w:r w:rsidR="007F3D28">
          <w:rPr>
            <w:rFonts w:ascii="Arial" w:hAnsi="Arial" w:cs="Arial"/>
          </w:rPr>
          <w:t xml:space="preserve"> expected</w:t>
        </w:r>
      </w:ins>
      <w:r w:rsidR="00027577" w:rsidRPr="002F4810">
        <w:rPr>
          <w:rFonts w:ascii="Arial" w:hAnsi="Arial" w:cs="Arial"/>
        </w:rPr>
        <w:t xml:space="preserve"> to represent </w:t>
      </w:r>
      <w:ins w:id="77" w:author="ilc1" w:date="2011-08-08T14:43:00Z">
        <w:r w:rsidR="00027577" w:rsidRPr="002F4810">
          <w:rPr>
            <w:rFonts w:ascii="Arial" w:hAnsi="Arial" w:cs="Arial"/>
          </w:rPr>
          <w:t>the</w:t>
        </w:r>
        <w:r w:rsidR="00AA3C6A">
          <w:rPr>
            <w:rFonts w:ascii="Arial" w:hAnsi="Arial" w:cs="Arial"/>
          </w:rPr>
          <w:t>ir Division management</w:t>
        </w:r>
        <w:r w:rsidR="00027577" w:rsidRPr="002F4810">
          <w:rPr>
            <w:rFonts w:ascii="Arial" w:hAnsi="Arial" w:cs="Arial"/>
          </w:rPr>
          <w:t xml:space="preserve"> </w:t>
        </w:r>
      </w:ins>
      <w:r w:rsidR="00027577" w:rsidRPr="002F4810">
        <w:rPr>
          <w:rFonts w:ascii="Arial" w:hAnsi="Arial" w:cs="Arial"/>
        </w:rPr>
        <w:t>viewpoint</w:t>
      </w:r>
      <w:r w:rsidR="001D6E6F">
        <w:rPr>
          <w:rFonts w:ascii="Arial" w:hAnsi="Arial" w:cs="Arial"/>
        </w:rPr>
        <w:t xml:space="preserve">.  </w:t>
      </w:r>
      <w:r w:rsidR="00BF59CB">
        <w:rPr>
          <w:rFonts w:ascii="Arial" w:hAnsi="Arial" w:cs="Arial"/>
        </w:rPr>
        <w:t>The purpose of the</w:t>
      </w:r>
      <w:r w:rsidR="000A3AD7">
        <w:rPr>
          <w:rFonts w:ascii="Arial" w:hAnsi="Arial" w:cs="Arial"/>
        </w:rPr>
        <w:t xml:space="preserve"> </w:t>
      </w:r>
      <w:ins w:id="78" w:author="ilc1" w:date="2011-08-08T14:43:00Z">
        <w:r w:rsidR="00AA3C6A">
          <w:rPr>
            <w:rFonts w:ascii="Arial" w:hAnsi="Arial" w:cs="Arial"/>
          </w:rPr>
          <w:t>approval</w:t>
        </w:r>
      </w:ins>
      <w:r w:rsidR="002B2D76">
        <w:rPr>
          <w:rFonts w:ascii="Arial" w:hAnsi="Arial" w:cs="Arial"/>
        </w:rPr>
        <w:t xml:space="preserve"> </w:t>
      </w:r>
      <w:r w:rsidR="00BF59CB">
        <w:rPr>
          <w:rFonts w:ascii="Arial" w:hAnsi="Arial" w:cs="Arial"/>
        </w:rPr>
        <w:t>meeting is to allow the IP owners to brief the various Division Directors on the reasons for the recommended changes to the</w:t>
      </w:r>
      <w:r w:rsidR="00134696">
        <w:rPr>
          <w:rFonts w:ascii="Arial" w:hAnsi="Arial" w:cs="Arial"/>
        </w:rPr>
        <w:t xml:space="preserve"> </w:t>
      </w:r>
      <w:ins w:id="79" w:author="ilc1" w:date="2011-08-08T14:43:00Z">
        <w:r w:rsidR="006646E9">
          <w:rPr>
            <w:rFonts w:ascii="Arial" w:hAnsi="Arial" w:cs="Arial"/>
          </w:rPr>
          <w:t>IP</w:t>
        </w:r>
      </w:ins>
      <w:r w:rsidR="00BF59CB">
        <w:rPr>
          <w:rFonts w:ascii="Arial" w:hAnsi="Arial" w:cs="Arial"/>
        </w:rPr>
        <w:t xml:space="preserve"> and to allow the Directors to provide comments or ask questions on the analysis performed and conclusions reached by the IP owners.</w:t>
      </w:r>
    </w:p>
    <w:p w:rsidR="00027577" w:rsidRPr="002F4810" w:rsidRDefault="00AA3C6A" w:rsidP="004B1044">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80" w:author="ilc1" w:date="2011-08-08T14:43:00Z">
        <w:r>
          <w:rPr>
            <w:rFonts w:ascii="Arial" w:hAnsi="Arial" w:cs="Arial"/>
          </w:rPr>
          <w:t>R</w:t>
        </w:r>
        <w:r w:rsidR="00BF59CB">
          <w:rPr>
            <w:rFonts w:ascii="Arial" w:hAnsi="Arial" w:cs="Arial"/>
          </w:rPr>
          <w:t>egion</w:t>
        </w:r>
        <w:r w:rsidR="006460B9">
          <w:rPr>
            <w:rFonts w:ascii="Arial" w:hAnsi="Arial" w:cs="Arial"/>
          </w:rPr>
          <w:t>al</w:t>
        </w:r>
        <w:r w:rsidR="00BF59CB">
          <w:rPr>
            <w:rFonts w:ascii="Arial" w:hAnsi="Arial" w:cs="Arial"/>
          </w:rPr>
          <w:t xml:space="preserve">, </w:t>
        </w:r>
      </w:ins>
      <w:r w:rsidR="006460B9">
        <w:rPr>
          <w:rFonts w:ascii="Arial" w:hAnsi="Arial" w:cs="Arial"/>
        </w:rPr>
        <w:t>D</w:t>
      </w:r>
      <w:r w:rsidR="00BF59CB">
        <w:rPr>
          <w:rFonts w:ascii="Arial" w:hAnsi="Arial" w:cs="Arial"/>
        </w:rPr>
        <w:t>SO</w:t>
      </w:r>
      <w:ins w:id="81" w:author="ilc1" w:date="2011-08-08T14:43:00Z">
        <w:r w:rsidR="006460B9">
          <w:rPr>
            <w:rFonts w:ascii="Arial" w:hAnsi="Arial" w:cs="Arial"/>
          </w:rPr>
          <w:t>,</w:t>
        </w:r>
        <w:r w:rsidR="00BF59CB">
          <w:rPr>
            <w:rFonts w:ascii="Arial" w:hAnsi="Arial" w:cs="Arial"/>
          </w:rPr>
          <w:t xml:space="preserve"> DPR</w:t>
        </w:r>
        <w:r w:rsidR="006460B9">
          <w:rPr>
            <w:rFonts w:ascii="Arial" w:hAnsi="Arial" w:cs="Arial"/>
          </w:rPr>
          <w:t>,</w:t>
        </w:r>
      </w:ins>
      <w:r w:rsidR="006460B9">
        <w:rPr>
          <w:rFonts w:ascii="Arial" w:hAnsi="Arial" w:cs="Arial"/>
        </w:rPr>
        <w:t xml:space="preserve"> and </w:t>
      </w:r>
      <w:ins w:id="82" w:author="ilc1" w:date="2011-08-08T14:43:00Z">
        <w:r w:rsidR="006460B9">
          <w:rPr>
            <w:rFonts w:ascii="Arial" w:hAnsi="Arial" w:cs="Arial"/>
          </w:rPr>
          <w:t>DIRS</w:t>
        </w:r>
      </w:ins>
      <w:r w:rsidR="00BF59CB">
        <w:rPr>
          <w:rFonts w:ascii="Arial" w:hAnsi="Arial" w:cs="Arial"/>
        </w:rPr>
        <w:t xml:space="preserve"> </w:t>
      </w:r>
      <w:ins w:id="83" w:author="mkg" w:date="2011-08-09T10:24:00Z">
        <w:r w:rsidR="00DF5A88">
          <w:rPr>
            <w:rFonts w:ascii="Arial" w:hAnsi="Arial" w:cs="Arial"/>
          </w:rPr>
          <w:t xml:space="preserve">Directors </w:t>
        </w:r>
      </w:ins>
      <w:r w:rsidR="00027577" w:rsidRPr="002F4810">
        <w:rPr>
          <w:rFonts w:ascii="Arial" w:hAnsi="Arial" w:cs="Arial"/>
        </w:rPr>
        <w:t>will either</w:t>
      </w:r>
      <w:r w:rsidR="00A925B8">
        <w:rPr>
          <w:rFonts w:ascii="Arial" w:hAnsi="Arial" w:cs="Arial"/>
        </w:rPr>
        <w:t xml:space="preserve"> </w:t>
      </w:r>
      <w:r w:rsidR="008E326B">
        <w:rPr>
          <w:rFonts w:ascii="Arial" w:hAnsi="Arial" w:cs="Arial"/>
        </w:rPr>
        <w:t>c</w:t>
      </w:r>
      <w:r w:rsidR="00027577" w:rsidRPr="002F4810">
        <w:rPr>
          <w:rFonts w:ascii="Arial" w:hAnsi="Arial" w:cs="Arial"/>
        </w:rPr>
        <w:t>oncur, modify or reject the recommended chang</w:t>
      </w:r>
      <w:r w:rsidR="00BF59CB">
        <w:rPr>
          <w:rFonts w:ascii="Arial" w:hAnsi="Arial" w:cs="Arial"/>
        </w:rPr>
        <w:t xml:space="preserve">es to each </w:t>
      </w:r>
      <w:ins w:id="84" w:author="ilc1" w:date="2011-08-08T14:43:00Z">
        <w:r>
          <w:rPr>
            <w:rFonts w:ascii="Arial" w:hAnsi="Arial" w:cs="Arial"/>
          </w:rPr>
          <w:t>IP</w:t>
        </w:r>
        <w:r w:rsidR="00BF59CB">
          <w:rPr>
            <w:rFonts w:ascii="Arial" w:hAnsi="Arial" w:cs="Arial"/>
          </w:rPr>
          <w:t xml:space="preserve"> </w:t>
        </w:r>
        <w:r w:rsidR="006646E9">
          <w:rPr>
            <w:rFonts w:ascii="Arial" w:hAnsi="Arial" w:cs="Arial"/>
          </w:rPr>
          <w:t>at that</w:t>
        </w:r>
      </w:ins>
      <w:r w:rsidR="006646E9">
        <w:rPr>
          <w:rFonts w:ascii="Arial" w:hAnsi="Arial" w:cs="Arial"/>
        </w:rPr>
        <w:t xml:space="preserve"> meeting</w:t>
      </w:r>
      <w:ins w:id="85" w:author="ilc1" w:date="2011-08-08T14:43:00Z">
        <w:r w:rsidR="002B2D76">
          <w:rPr>
            <w:rFonts w:ascii="Arial" w:hAnsi="Arial" w:cs="Arial"/>
          </w:rPr>
          <w:t xml:space="preserve">.  </w:t>
        </w:r>
        <w:r w:rsidR="006646E9">
          <w:rPr>
            <w:rFonts w:ascii="Arial" w:hAnsi="Arial" w:cs="Arial"/>
          </w:rPr>
          <w:t xml:space="preserve">Additional </w:t>
        </w:r>
        <w:r w:rsidR="00BF59CB">
          <w:rPr>
            <w:rFonts w:ascii="Arial" w:hAnsi="Arial" w:cs="Arial"/>
          </w:rPr>
          <w:t>meeting</w:t>
        </w:r>
        <w:r w:rsidR="006646E9">
          <w:rPr>
            <w:rFonts w:ascii="Arial" w:hAnsi="Arial" w:cs="Arial"/>
          </w:rPr>
          <w:t>s</w:t>
        </w:r>
      </w:ins>
      <w:r w:rsidR="007F3D28">
        <w:rPr>
          <w:rFonts w:ascii="Arial" w:hAnsi="Arial" w:cs="Arial"/>
        </w:rPr>
        <w:t xml:space="preserve"> </w:t>
      </w:r>
      <w:ins w:id="86" w:author="mkg" w:date="2011-09-21T13:10:00Z">
        <w:r w:rsidR="007F3D28">
          <w:rPr>
            <w:rFonts w:ascii="Arial" w:hAnsi="Arial" w:cs="Arial"/>
          </w:rPr>
          <w:t>will</w:t>
        </w:r>
      </w:ins>
      <w:r w:rsidR="00BF59CB">
        <w:rPr>
          <w:rFonts w:ascii="Arial" w:hAnsi="Arial" w:cs="Arial"/>
        </w:rPr>
        <w:t xml:space="preserve"> be</w:t>
      </w:r>
      <w:ins w:id="87" w:author="ilc1" w:date="2011-08-08T14:43:00Z">
        <w:r w:rsidR="00BF59CB">
          <w:rPr>
            <w:rFonts w:ascii="Arial" w:hAnsi="Arial" w:cs="Arial"/>
          </w:rPr>
          <w:t xml:space="preserve"> </w:t>
        </w:r>
        <w:r w:rsidR="006646E9">
          <w:rPr>
            <w:rFonts w:ascii="Arial" w:hAnsi="Arial" w:cs="Arial"/>
          </w:rPr>
          <w:t>held as necessary</w:t>
        </w:r>
      </w:ins>
      <w:r w:rsidR="006646E9">
        <w:rPr>
          <w:rFonts w:ascii="Arial" w:hAnsi="Arial" w:cs="Arial"/>
        </w:rPr>
        <w:t xml:space="preserve"> </w:t>
      </w:r>
      <w:r w:rsidR="00BF59CB">
        <w:rPr>
          <w:rFonts w:ascii="Arial" w:hAnsi="Arial" w:cs="Arial"/>
        </w:rPr>
        <w:t>to discuss an</w:t>
      </w:r>
      <w:r w:rsidR="00CE7D62">
        <w:rPr>
          <w:rFonts w:ascii="Arial" w:hAnsi="Arial" w:cs="Arial"/>
        </w:rPr>
        <w:t xml:space="preserve">y </w:t>
      </w:r>
      <w:r w:rsidR="00BF59CB">
        <w:rPr>
          <w:rFonts w:ascii="Arial" w:hAnsi="Arial" w:cs="Arial"/>
        </w:rPr>
        <w:t xml:space="preserve">additional information which </w:t>
      </w:r>
      <w:r w:rsidR="00CE7D62">
        <w:rPr>
          <w:rFonts w:ascii="Arial" w:hAnsi="Arial" w:cs="Arial"/>
        </w:rPr>
        <w:t xml:space="preserve">may aid in the decision to either accept or reject the proposed changes </w:t>
      </w:r>
      <w:r w:rsidR="00765A5A">
        <w:rPr>
          <w:rFonts w:ascii="Arial" w:hAnsi="Arial" w:cs="Arial"/>
        </w:rPr>
        <w:t xml:space="preserve">being made </w:t>
      </w:r>
      <w:r w:rsidR="00A43914">
        <w:rPr>
          <w:rFonts w:ascii="Arial" w:hAnsi="Arial" w:cs="Arial"/>
        </w:rPr>
        <w:t xml:space="preserve">to the </w:t>
      </w:r>
      <w:ins w:id="88" w:author="ilc1" w:date="2011-08-08T14:43:00Z">
        <w:r w:rsidR="006646E9">
          <w:rPr>
            <w:rFonts w:ascii="Arial" w:hAnsi="Arial" w:cs="Arial"/>
          </w:rPr>
          <w:t>IPs</w:t>
        </w:r>
      </w:ins>
      <w:r w:rsidR="00A43914">
        <w:rPr>
          <w:rFonts w:ascii="Arial" w:hAnsi="Arial" w:cs="Arial"/>
        </w:rPr>
        <w:t>.</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027577" w:rsidRPr="002F4810" w:rsidSect="000D5E36">
          <w:footerReference w:type="even" r:id="rId11"/>
          <w:footerReference w:type="default" r:id="rId12"/>
          <w:type w:val="continuous"/>
          <w:pgSz w:w="12240" w:h="15840" w:code="1"/>
          <w:pgMar w:top="1080" w:right="1440" w:bottom="720" w:left="1440" w:header="1267" w:footer="720" w:gutter="0"/>
          <w:cols w:space="720"/>
          <w:noEndnote/>
        </w:sectPr>
      </w:pPr>
    </w:p>
    <w:p w:rsidR="00027577" w:rsidRPr="002F4810" w:rsidRDefault="00027577" w:rsidP="004B1044">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F4810">
        <w:rPr>
          <w:rFonts w:ascii="Arial" w:hAnsi="Arial" w:cs="Arial"/>
          <w:u w:val="single"/>
        </w:rPr>
        <w:lastRenderedPageBreak/>
        <w:t>Review Scope:</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jc w:val="both"/>
        <w:rPr>
          <w:rFonts w:ascii="Arial" w:hAnsi="Arial" w:cs="Arial"/>
        </w:rPr>
      </w:pPr>
      <w:r w:rsidRPr="002F4810">
        <w:rPr>
          <w:rFonts w:ascii="Arial" w:hAnsi="Arial" w:cs="Arial"/>
        </w:rPr>
        <w:t>The outcome of this review is to improve the alignment of inspection resources across the inspection program to improve the inspectors</w:t>
      </w:r>
      <w:r w:rsidR="008E1547">
        <w:rPr>
          <w:rFonts w:ascii="Arial" w:hAnsi="Arial" w:cs="Arial"/>
        </w:rPr>
        <w:t>’</w:t>
      </w:r>
      <w:r w:rsidRPr="002F4810">
        <w:rPr>
          <w:rFonts w:ascii="Arial" w:hAnsi="Arial" w:cs="Arial"/>
        </w:rPr>
        <w:t xml:space="preserve"> ability to identify risk significant licensee performance deficiencies.  </w:t>
      </w:r>
      <w:ins w:id="89" w:author="ilc1" w:date="2011-08-08T14:43:00Z">
        <w:r w:rsidR="006646E9">
          <w:rPr>
            <w:rFonts w:ascii="Arial" w:hAnsi="Arial" w:cs="Arial"/>
          </w:rPr>
          <w:t>It is not intended that t</w:t>
        </w:r>
        <w:r w:rsidRPr="002F4810">
          <w:rPr>
            <w:rFonts w:ascii="Arial" w:hAnsi="Arial" w:cs="Arial"/>
          </w:rPr>
          <w:t xml:space="preserve">his </w:t>
        </w:r>
        <w:r w:rsidR="006646E9">
          <w:rPr>
            <w:rFonts w:ascii="Arial" w:hAnsi="Arial" w:cs="Arial"/>
          </w:rPr>
          <w:t>review</w:t>
        </w:r>
      </w:ins>
      <w:r w:rsidR="006646E9">
        <w:rPr>
          <w:rFonts w:ascii="Arial" w:hAnsi="Arial" w:cs="Arial"/>
        </w:rPr>
        <w:t xml:space="preserve"> </w:t>
      </w:r>
      <w:r w:rsidRPr="002F4810">
        <w:rPr>
          <w:rFonts w:ascii="Arial" w:hAnsi="Arial" w:cs="Arial"/>
        </w:rPr>
        <w:t xml:space="preserve">should result in a net increase of inspection resources to complete the baseline inspection program since addition of a new inspection requirement </w:t>
      </w:r>
      <w:ins w:id="90" w:author="ilc1" w:date="2011-08-08T14:43:00Z">
        <w:r w:rsidR="006F2CFF">
          <w:rPr>
            <w:rFonts w:ascii="Arial" w:hAnsi="Arial" w:cs="Arial"/>
          </w:rPr>
          <w:t>w</w:t>
        </w:r>
        <w:r w:rsidRPr="002F4810">
          <w:rPr>
            <w:rFonts w:ascii="Arial" w:hAnsi="Arial" w:cs="Arial"/>
          </w:rPr>
          <w:t xml:space="preserve">ould </w:t>
        </w:r>
        <w:r w:rsidR="006F2CFF">
          <w:rPr>
            <w:rFonts w:ascii="Arial" w:hAnsi="Arial" w:cs="Arial"/>
          </w:rPr>
          <w:t>need to</w:t>
        </w:r>
      </w:ins>
      <w:r w:rsidR="006F2CFF">
        <w:rPr>
          <w:rFonts w:ascii="Arial" w:hAnsi="Arial" w:cs="Arial"/>
        </w:rPr>
        <w:t xml:space="preserve"> </w:t>
      </w:r>
      <w:r w:rsidRPr="002F4810">
        <w:rPr>
          <w:rFonts w:ascii="Arial" w:hAnsi="Arial" w:cs="Arial"/>
        </w:rPr>
        <w:t>be offset by a deletion of another requirement such that the overall budgeted ROP inspector resource requirement remains the same.</w:t>
      </w:r>
      <w:ins w:id="91" w:author="ilc1" w:date="2011-08-08T14:43:00Z">
        <w:r w:rsidR="006F2CFF">
          <w:rPr>
            <w:rFonts w:ascii="Arial" w:hAnsi="Arial" w:cs="Arial"/>
          </w:rPr>
          <w:t xml:space="preserve">  However, guidance at the start of</w:t>
        </w:r>
      </w:ins>
      <w:r w:rsidR="00134696">
        <w:rPr>
          <w:rFonts w:ascii="Arial" w:hAnsi="Arial" w:cs="Arial"/>
        </w:rPr>
        <w:t xml:space="preserve"> </w:t>
      </w:r>
      <w:ins w:id="92" w:author="ilc1" w:date="2011-08-08T14:43:00Z">
        <w:r w:rsidR="006F2CFF">
          <w:rPr>
            <w:rFonts w:ascii="Arial" w:hAnsi="Arial" w:cs="Arial"/>
          </w:rPr>
          <w:t>each</w:t>
        </w:r>
      </w:ins>
      <w:r w:rsidR="00134696">
        <w:rPr>
          <w:rFonts w:ascii="Arial" w:hAnsi="Arial" w:cs="Arial"/>
        </w:rPr>
        <w:t xml:space="preserve"> </w:t>
      </w:r>
      <w:ins w:id="93" w:author="ilc1" w:date="2011-08-08T14:43:00Z">
        <w:r w:rsidR="006F2CFF">
          <w:rPr>
            <w:rFonts w:ascii="Arial" w:hAnsi="Arial" w:cs="Arial"/>
          </w:rPr>
          <w:t>ROP</w:t>
        </w:r>
      </w:ins>
      <w:r w:rsidR="00A925B8">
        <w:rPr>
          <w:rFonts w:ascii="Arial" w:hAnsi="Arial" w:cs="Arial"/>
        </w:rPr>
        <w:t xml:space="preserve"> </w:t>
      </w:r>
      <w:ins w:id="94" w:author="ilc1" w:date="2011-08-08T14:43:00Z">
        <w:r w:rsidR="006F2CFF">
          <w:rPr>
            <w:rFonts w:ascii="Arial" w:hAnsi="Arial" w:cs="Arial"/>
          </w:rPr>
          <w:t>realignment should address specific resource expectations</w:t>
        </w:r>
        <w:r w:rsidR="006E7053">
          <w:rPr>
            <w:rFonts w:ascii="Arial" w:hAnsi="Arial" w:cs="Arial"/>
          </w:rPr>
          <w:t xml:space="preserve"> </w:t>
        </w:r>
        <w:r w:rsidR="006F2CFF">
          <w:rPr>
            <w:rFonts w:ascii="Arial" w:hAnsi="Arial" w:cs="Arial"/>
          </w:rPr>
          <w:t xml:space="preserve">for that review. </w:t>
        </w:r>
      </w:ins>
      <w:r w:rsidRPr="002F4810">
        <w:rPr>
          <w:rFonts w:ascii="Arial" w:hAnsi="Arial" w:cs="Arial"/>
        </w:rPr>
        <w:t xml:space="preserve">  </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rPr>
      </w:pP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jc w:val="both"/>
        <w:rPr>
          <w:rFonts w:ascii="Arial" w:hAnsi="Arial" w:cs="Arial"/>
        </w:rPr>
      </w:pPr>
      <w:r w:rsidRPr="002F4810">
        <w:rPr>
          <w:rFonts w:ascii="Arial" w:hAnsi="Arial" w:cs="Arial"/>
        </w:rPr>
        <w:t xml:space="preserve">The </w:t>
      </w:r>
      <w:ins w:id="95" w:author="ilc1" w:date="2011-08-08T14:43:00Z">
        <w:r w:rsidR="000A3AD7">
          <w:rPr>
            <w:rFonts w:ascii="Arial" w:hAnsi="Arial" w:cs="Arial"/>
          </w:rPr>
          <w:t>IP</w:t>
        </w:r>
      </w:ins>
      <w:r w:rsidRPr="002F4810">
        <w:rPr>
          <w:rFonts w:ascii="Arial" w:hAnsi="Arial" w:cs="Arial"/>
        </w:rPr>
        <w:t xml:space="preserve"> owner will review the past three years of inspection findings associated with </w:t>
      </w:r>
      <w:ins w:id="96" w:author="mkg" w:date="2011-09-21T08:53:00Z">
        <w:r w:rsidR="00840B5F">
          <w:rPr>
            <w:rFonts w:ascii="Arial" w:hAnsi="Arial" w:cs="Arial"/>
          </w:rPr>
          <w:t xml:space="preserve">their </w:t>
        </w:r>
      </w:ins>
      <w:r w:rsidRPr="002F4810">
        <w:rPr>
          <w:rFonts w:ascii="Arial" w:hAnsi="Arial" w:cs="Arial"/>
        </w:rPr>
        <w:t xml:space="preserve">assigned </w:t>
      </w:r>
      <w:ins w:id="97" w:author="ilc1" w:date="2011-08-08T14:43:00Z">
        <w:r w:rsidR="00CF7978">
          <w:rPr>
            <w:rFonts w:ascii="Arial" w:hAnsi="Arial" w:cs="Arial"/>
          </w:rPr>
          <w:t>IP</w:t>
        </w:r>
      </w:ins>
      <w:r w:rsidR="00CF7978">
        <w:rPr>
          <w:rFonts w:ascii="Arial" w:hAnsi="Arial" w:cs="Arial"/>
        </w:rPr>
        <w:t xml:space="preserve"> </w:t>
      </w:r>
      <w:r w:rsidRPr="002F4810">
        <w:rPr>
          <w:rFonts w:ascii="Arial" w:hAnsi="Arial" w:cs="Arial"/>
        </w:rPr>
        <w:t xml:space="preserve">and determine whether appropriate inspection resources are being applied based on the review criteria contained in </w:t>
      </w:r>
      <w:ins w:id="98" w:author="ilc1" w:date="2011-08-08T14:43:00Z">
        <w:r w:rsidR="006646E9">
          <w:rPr>
            <w:rFonts w:ascii="Arial" w:hAnsi="Arial" w:cs="Arial"/>
          </w:rPr>
          <w:t>Att 2</w:t>
        </w:r>
        <w:r w:rsidRPr="002F4810">
          <w:rPr>
            <w:rFonts w:ascii="Arial" w:hAnsi="Arial" w:cs="Arial"/>
          </w:rPr>
          <w:t>.</w:t>
        </w:r>
      </w:ins>
      <w:r w:rsidRPr="002F4810">
        <w:rPr>
          <w:rFonts w:ascii="Arial" w:hAnsi="Arial" w:cs="Arial"/>
        </w:rPr>
        <w:t xml:space="preserve">  The overall goal is to achieve the most effective application of inspection resources by directing inspectors to areas where there are potentially risk significant issues or where licensees are experiencing higher numbers of performance deficiencies.  </w:t>
      </w: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right="-90"/>
        <w:jc w:val="both"/>
        <w:rPr>
          <w:rFonts w:ascii="Arial" w:hAnsi="Arial" w:cs="Arial"/>
        </w:rPr>
      </w:pP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jc w:val="both"/>
        <w:rPr>
          <w:rFonts w:ascii="Arial" w:hAnsi="Arial" w:cs="Arial"/>
        </w:rPr>
      </w:pPr>
      <w:r w:rsidRPr="002F4810">
        <w:rPr>
          <w:rFonts w:ascii="Arial" w:hAnsi="Arial" w:cs="Arial"/>
        </w:rPr>
        <w:t xml:space="preserve">The IP owners shall provide their analysis </w:t>
      </w:r>
      <w:r w:rsidR="006646E9">
        <w:rPr>
          <w:rFonts w:ascii="Arial" w:hAnsi="Arial" w:cs="Arial"/>
        </w:rPr>
        <w:t xml:space="preserve">in the </w:t>
      </w:r>
      <w:ins w:id="99" w:author="ilc1" w:date="2011-08-08T14:43:00Z">
        <w:r w:rsidR="006646E9">
          <w:rPr>
            <w:rFonts w:ascii="Arial" w:hAnsi="Arial" w:cs="Arial"/>
          </w:rPr>
          <w:t>format provided in</w:t>
        </w:r>
        <w:r w:rsidR="006E7053">
          <w:rPr>
            <w:rFonts w:ascii="Arial" w:hAnsi="Arial" w:cs="Arial"/>
          </w:rPr>
          <w:t xml:space="preserve"> </w:t>
        </w:r>
        <w:r w:rsidR="006646E9">
          <w:rPr>
            <w:rFonts w:ascii="Arial" w:hAnsi="Arial" w:cs="Arial"/>
          </w:rPr>
          <w:t>Att 3</w:t>
        </w:r>
      </w:ins>
      <w:r w:rsidRPr="002F4810">
        <w:rPr>
          <w:rFonts w:ascii="Arial" w:hAnsi="Arial" w:cs="Arial"/>
        </w:rPr>
        <w:t>.</w:t>
      </w:r>
      <w:ins w:id="100" w:author="mkg" w:date="2011-09-21T08:58:00Z">
        <w:r w:rsidR="000E7CE6">
          <w:rPr>
            <w:rFonts w:ascii="Arial" w:hAnsi="Arial" w:cs="Arial"/>
          </w:rPr>
          <w:t xml:space="preserve"> </w:t>
        </w:r>
      </w:ins>
      <w:r w:rsidRPr="002F4810">
        <w:rPr>
          <w:rFonts w:ascii="Arial" w:hAnsi="Arial" w:cs="Arial"/>
        </w:rPr>
        <w:t xml:space="preserve"> </w:t>
      </w:r>
      <w:ins w:id="101" w:author="mkg" w:date="2011-09-21T08:56:00Z">
        <w:r w:rsidR="000E7CE6">
          <w:rPr>
            <w:rFonts w:ascii="Arial" w:hAnsi="Arial" w:cs="Arial"/>
          </w:rPr>
          <w:t>R</w:t>
        </w:r>
      </w:ins>
      <w:ins w:id="102" w:author="mkg" w:date="2011-09-21T08:57:00Z">
        <w:r w:rsidR="000E7CE6">
          <w:rPr>
            <w:rFonts w:ascii="Arial" w:hAnsi="Arial" w:cs="Arial"/>
          </w:rPr>
          <w:t>eactor</w:t>
        </w:r>
      </w:ins>
      <w:del w:id="103" w:author="mkg" w:date="2011-09-21T08:56:00Z">
        <w:r w:rsidRPr="002F4810" w:rsidDel="000E7CE6">
          <w:rPr>
            <w:rFonts w:ascii="Arial" w:hAnsi="Arial" w:cs="Arial"/>
          </w:rPr>
          <w:delText xml:space="preserve"> </w:delText>
        </w:r>
      </w:del>
      <w:ins w:id="104" w:author="mkg" w:date="2011-09-21T08:56:00Z">
        <w:r w:rsidR="000E7CE6">
          <w:rPr>
            <w:rFonts w:ascii="Arial" w:hAnsi="Arial" w:cs="Arial"/>
          </w:rPr>
          <w:t xml:space="preserve"> Program Systems </w:t>
        </w:r>
      </w:ins>
      <w:ins w:id="105" w:author="mkg" w:date="2011-09-21T08:57:00Z">
        <w:r w:rsidR="000E7CE6">
          <w:rPr>
            <w:rFonts w:ascii="Arial" w:hAnsi="Arial" w:cs="Arial"/>
          </w:rPr>
          <w:t>(</w:t>
        </w:r>
      </w:ins>
      <w:ins w:id="106" w:author="mkg" w:date="2011-09-21T08:54:00Z">
        <w:r w:rsidR="000E7CE6">
          <w:rPr>
            <w:rFonts w:ascii="Arial" w:hAnsi="Arial" w:cs="Arial"/>
          </w:rPr>
          <w:t>RP</w:t>
        </w:r>
      </w:ins>
      <w:ins w:id="107" w:author="mkg" w:date="2011-09-21T08:56:00Z">
        <w:r w:rsidR="000E7CE6">
          <w:rPr>
            <w:rFonts w:ascii="Arial" w:hAnsi="Arial" w:cs="Arial"/>
          </w:rPr>
          <w:t>S</w:t>
        </w:r>
      </w:ins>
      <w:ins w:id="108" w:author="mkg" w:date="2011-09-21T08:57:00Z">
        <w:r w:rsidR="000E7CE6">
          <w:rPr>
            <w:rFonts w:ascii="Arial" w:hAnsi="Arial" w:cs="Arial"/>
          </w:rPr>
          <w:t>)</w:t>
        </w:r>
      </w:ins>
      <w:ins w:id="109" w:author="mkg" w:date="2011-09-21T08:54:00Z">
        <w:r w:rsidR="000E7CE6">
          <w:rPr>
            <w:rFonts w:ascii="Arial" w:hAnsi="Arial" w:cs="Arial"/>
          </w:rPr>
          <w:t xml:space="preserve"> Reports</w:t>
        </w:r>
      </w:ins>
      <w:ins w:id="110" w:author="mkg" w:date="2011-09-21T09:06:00Z">
        <w:r w:rsidR="005C780D">
          <w:rPr>
            <w:rFonts w:ascii="Arial" w:hAnsi="Arial" w:cs="Arial"/>
          </w:rPr>
          <w:t xml:space="preserve"> </w:t>
        </w:r>
      </w:ins>
      <w:ins w:id="111" w:author="mkg" w:date="2011-09-21T08:54:00Z">
        <w:r w:rsidR="000E7CE6">
          <w:rPr>
            <w:rFonts w:ascii="Arial" w:hAnsi="Arial" w:cs="Arial"/>
          </w:rPr>
          <w:t>28, IP Analysis Report</w:t>
        </w:r>
      </w:ins>
      <w:ins w:id="112" w:author="mkg" w:date="2011-09-21T13:10:00Z">
        <w:r w:rsidR="007F3D28">
          <w:rPr>
            <w:rFonts w:ascii="Arial" w:hAnsi="Arial" w:cs="Arial"/>
          </w:rPr>
          <w:t>,</w:t>
        </w:r>
      </w:ins>
      <w:ins w:id="113" w:author="mkg" w:date="2011-09-21T08:54:00Z">
        <w:r w:rsidR="000E7CE6">
          <w:rPr>
            <w:rFonts w:ascii="Arial" w:hAnsi="Arial" w:cs="Arial"/>
          </w:rPr>
          <w:t xml:space="preserve"> can be used to g</w:t>
        </w:r>
      </w:ins>
      <w:ins w:id="114" w:author="mkg" w:date="2011-09-21T08:55:00Z">
        <w:r w:rsidR="000E7CE6">
          <w:rPr>
            <w:rFonts w:ascii="Arial" w:hAnsi="Arial" w:cs="Arial"/>
          </w:rPr>
          <w:t>enerate data.</w:t>
        </w:r>
      </w:ins>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rPr>
      </w:pPr>
    </w:p>
    <w:p w:rsidR="00027577" w:rsidRPr="002F4810" w:rsidRDefault="00027577" w:rsidP="004B1044">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rPr>
      </w:pPr>
      <w:r w:rsidRPr="002F4810">
        <w:rPr>
          <w:rFonts w:ascii="Arial" w:hAnsi="Arial" w:cs="Arial"/>
          <w:u w:val="single"/>
        </w:rPr>
        <w:t>Review Process and Timeline:</w:t>
      </w:r>
    </w:p>
    <w:p w:rsidR="00027577"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rPr>
      </w:pPr>
    </w:p>
    <w:p w:rsidR="00027577" w:rsidRPr="002F4810" w:rsidRDefault="0006427F" w:rsidP="00DB2C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90"/>
        <w:jc w:val="both"/>
        <w:rPr>
          <w:rFonts w:ascii="Arial" w:hAnsi="Arial" w:cs="Arial"/>
        </w:rPr>
      </w:pPr>
      <w:ins w:id="115" w:author="ilc1" w:date="2011-08-08T14:43:00Z">
        <w:r>
          <w:rPr>
            <w:rFonts w:ascii="Arial" w:hAnsi="Arial" w:cs="Arial"/>
          </w:rPr>
          <w:t xml:space="preserve">The ROP realignment process will begin in </w:t>
        </w:r>
      </w:ins>
      <w:ins w:id="116" w:author="mkg" w:date="2011-09-21T09:05:00Z">
        <w:r w:rsidR="005C780D">
          <w:rPr>
            <w:rFonts w:ascii="Arial" w:hAnsi="Arial" w:cs="Arial"/>
          </w:rPr>
          <w:t>September/October</w:t>
        </w:r>
      </w:ins>
      <w:ins w:id="117" w:author="ilc1" w:date="2011-08-08T14:43:00Z">
        <w:r>
          <w:rPr>
            <w:rFonts w:ascii="Arial" w:hAnsi="Arial" w:cs="Arial"/>
          </w:rPr>
          <w:t xml:space="preserve"> to identify the review team,</w:t>
        </w:r>
        <w:r w:rsidR="00DB2C38" w:rsidDel="00DB2C38">
          <w:rPr>
            <w:rFonts w:ascii="Arial" w:hAnsi="Arial" w:cs="Arial"/>
          </w:rPr>
          <w:t xml:space="preserve"> </w:t>
        </w:r>
        <w:r>
          <w:rPr>
            <w:rFonts w:ascii="Arial" w:hAnsi="Arial" w:cs="Arial"/>
          </w:rPr>
          <w:t>discuss expectations specific to this realignment,</w:t>
        </w:r>
        <w:r w:rsidR="00CF7978">
          <w:rPr>
            <w:rFonts w:ascii="Arial" w:hAnsi="Arial" w:cs="Arial"/>
          </w:rPr>
          <w:t xml:space="preserve"> </w:t>
        </w:r>
        <w:r>
          <w:rPr>
            <w:rFonts w:ascii="Arial" w:hAnsi="Arial" w:cs="Arial"/>
          </w:rPr>
          <w:t xml:space="preserve">and to revise the review criteria if necessary.  As appropriate senior management (deputy Regional Administrators) will be contacted to obtain any guidance specific to the current ROP relalignment.  </w:t>
        </w:r>
        <w:r w:rsidR="00027577" w:rsidRPr="002F4810">
          <w:rPr>
            <w:rFonts w:ascii="Arial" w:hAnsi="Arial" w:cs="Arial"/>
          </w:rPr>
          <w:t>DIRS</w:t>
        </w:r>
        <w:r w:rsidR="00A3430C">
          <w:rPr>
            <w:rFonts w:ascii="Arial" w:hAnsi="Arial" w:cs="Arial"/>
          </w:rPr>
          <w:t>, DSO</w:t>
        </w:r>
        <w:r w:rsidR="00CF7978">
          <w:rPr>
            <w:rFonts w:ascii="Arial" w:hAnsi="Arial" w:cs="Arial"/>
          </w:rPr>
          <w:t xml:space="preserve">, </w:t>
        </w:r>
        <w:r w:rsidR="00A3430C">
          <w:rPr>
            <w:rFonts w:ascii="Arial" w:hAnsi="Arial" w:cs="Arial"/>
          </w:rPr>
          <w:t>DPR</w:t>
        </w:r>
        <w:r w:rsidR="00235537">
          <w:rPr>
            <w:rFonts w:ascii="Arial" w:hAnsi="Arial" w:cs="Arial"/>
          </w:rPr>
          <w:t>,</w:t>
        </w:r>
      </w:ins>
      <w:r w:rsidR="004D2210">
        <w:rPr>
          <w:rFonts w:ascii="Arial" w:hAnsi="Arial" w:cs="Arial"/>
        </w:rPr>
        <w:t xml:space="preserve"> </w:t>
      </w:r>
      <w:r w:rsidR="00027577" w:rsidRPr="002F4810">
        <w:rPr>
          <w:rFonts w:ascii="Arial" w:hAnsi="Arial" w:cs="Arial"/>
        </w:rPr>
        <w:t xml:space="preserve">and </w:t>
      </w:r>
      <w:r w:rsidR="006646E9">
        <w:rPr>
          <w:rFonts w:ascii="Arial" w:hAnsi="Arial" w:cs="Arial"/>
        </w:rPr>
        <w:t>R</w:t>
      </w:r>
      <w:r w:rsidR="00027577" w:rsidRPr="002F4810">
        <w:rPr>
          <w:rFonts w:ascii="Arial" w:hAnsi="Arial" w:cs="Arial"/>
        </w:rPr>
        <w:t>egional Division Directors will approve the review criteria to be used by IP owners for their evaluation of IP effectiveness</w:t>
      </w:r>
      <w:r w:rsidR="0088578A">
        <w:rPr>
          <w:rFonts w:ascii="Arial" w:hAnsi="Arial" w:cs="Arial"/>
        </w:rPr>
        <w:t xml:space="preserve">.  </w:t>
      </w:r>
      <w:r w:rsidR="00027577" w:rsidRPr="002F4810">
        <w:rPr>
          <w:rFonts w:ascii="Arial" w:hAnsi="Arial" w:cs="Arial"/>
        </w:rPr>
        <w:t xml:space="preserve">The </w:t>
      </w:r>
      <w:r w:rsidR="00027577" w:rsidRPr="002F4810">
        <w:rPr>
          <w:rFonts w:ascii="Arial" w:hAnsi="Arial" w:cs="Arial"/>
        </w:rPr>
        <w:lastRenderedPageBreak/>
        <w:t>review criteria can be changed to reflect current inspector and industry performance issues/concerns and past evaluations.</w:t>
      </w:r>
      <w:r w:rsidR="00CF7978">
        <w:rPr>
          <w:rFonts w:ascii="Arial" w:hAnsi="Arial" w:cs="Arial"/>
        </w:rPr>
        <w:t xml:space="preserve">  </w:t>
      </w:r>
      <w:r w:rsidR="001A33CF" w:rsidRPr="002F4810">
        <w:rPr>
          <w:rFonts w:ascii="Arial" w:hAnsi="Arial" w:cs="Arial"/>
        </w:rPr>
        <w:t xml:space="preserve">The ROP realignment team leader will </w:t>
      </w:r>
      <w:ins w:id="118" w:author="ilc1" w:date="2011-08-08T14:43:00Z">
        <w:r>
          <w:rPr>
            <w:rFonts w:ascii="Arial" w:hAnsi="Arial" w:cs="Arial"/>
          </w:rPr>
          <w:t xml:space="preserve">communicate any guidance from senior management and will </w:t>
        </w:r>
      </w:ins>
      <w:r w:rsidR="001A33CF" w:rsidRPr="002F4810">
        <w:rPr>
          <w:rFonts w:ascii="Arial" w:hAnsi="Arial" w:cs="Arial"/>
        </w:rPr>
        <w:t xml:space="preserve">revise </w:t>
      </w:r>
      <w:ins w:id="119" w:author="ilc1" w:date="2011-08-08T14:43:00Z">
        <w:r w:rsidR="006646E9">
          <w:rPr>
            <w:rFonts w:ascii="Arial" w:hAnsi="Arial" w:cs="Arial"/>
          </w:rPr>
          <w:t>Att 2</w:t>
        </w:r>
      </w:ins>
      <w:r w:rsidR="001A33CF">
        <w:rPr>
          <w:rFonts w:ascii="Arial" w:hAnsi="Arial" w:cs="Arial"/>
        </w:rPr>
        <w:t xml:space="preserve"> </w:t>
      </w:r>
      <w:r w:rsidR="001A33CF" w:rsidRPr="002F4810">
        <w:rPr>
          <w:rFonts w:ascii="Arial" w:hAnsi="Arial" w:cs="Arial"/>
        </w:rPr>
        <w:t xml:space="preserve">to reflect the most recent review criteria.  </w:t>
      </w: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right="-90"/>
        <w:jc w:val="both"/>
        <w:rPr>
          <w:rFonts w:ascii="Arial" w:hAnsi="Arial" w:cs="Arial"/>
        </w:rPr>
      </w:pP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jc w:val="both"/>
        <w:rPr>
          <w:rFonts w:ascii="Arial" w:hAnsi="Arial" w:cs="Arial"/>
        </w:rPr>
      </w:pPr>
      <w:r w:rsidRPr="002F4810">
        <w:rPr>
          <w:rFonts w:ascii="Arial" w:hAnsi="Arial" w:cs="Arial"/>
        </w:rPr>
        <w:t xml:space="preserve">The </w:t>
      </w:r>
      <w:ins w:id="120" w:author="ilc1" w:date="2011-08-08T14:43:00Z">
        <w:r w:rsidR="0006427F">
          <w:rPr>
            <w:rFonts w:ascii="Arial" w:hAnsi="Arial" w:cs="Arial"/>
          </w:rPr>
          <w:t>review of the IPs</w:t>
        </w:r>
      </w:ins>
      <w:r w:rsidRPr="002F4810">
        <w:rPr>
          <w:rFonts w:ascii="Arial" w:hAnsi="Arial" w:cs="Arial"/>
        </w:rPr>
        <w:t xml:space="preserve"> will begin in </w:t>
      </w:r>
      <w:ins w:id="121" w:author="ilc1" w:date="2011-08-08T14:43:00Z">
        <w:r w:rsidR="0006427F">
          <w:rPr>
            <w:rFonts w:ascii="Arial" w:hAnsi="Arial" w:cs="Arial"/>
          </w:rPr>
          <w:t>January</w:t>
        </w:r>
        <w:r w:rsidR="00CF7978">
          <w:rPr>
            <w:rFonts w:ascii="Arial" w:hAnsi="Arial" w:cs="Arial"/>
          </w:rPr>
          <w:t xml:space="preserve">.  </w:t>
        </w:r>
        <w:r w:rsidR="0006427F">
          <w:rPr>
            <w:rFonts w:ascii="Arial" w:hAnsi="Arial" w:cs="Arial"/>
          </w:rPr>
          <w:t>The IP owners</w:t>
        </w:r>
      </w:ins>
      <w:r w:rsidR="0006427F">
        <w:rPr>
          <w:rFonts w:ascii="Arial" w:hAnsi="Arial" w:cs="Arial"/>
        </w:rPr>
        <w:t xml:space="preserve"> </w:t>
      </w:r>
      <w:r w:rsidR="005A2016">
        <w:rPr>
          <w:rFonts w:ascii="Arial" w:hAnsi="Arial" w:cs="Arial"/>
        </w:rPr>
        <w:t xml:space="preserve">will review inspection findings from the most recent 3 years of inspections.  </w:t>
      </w:r>
      <w:r w:rsidR="0006427F">
        <w:rPr>
          <w:rFonts w:ascii="Arial" w:hAnsi="Arial" w:cs="Arial"/>
        </w:rPr>
        <w:t xml:space="preserve">IP </w:t>
      </w:r>
      <w:r w:rsidRPr="002F4810">
        <w:rPr>
          <w:rFonts w:ascii="Arial" w:hAnsi="Arial" w:cs="Arial"/>
        </w:rPr>
        <w:t>owners will work with</w:t>
      </w:r>
      <w:r w:rsidR="006E7053">
        <w:rPr>
          <w:rFonts w:ascii="Arial" w:hAnsi="Arial" w:cs="Arial"/>
        </w:rPr>
        <w:t xml:space="preserve"> </w:t>
      </w:r>
      <w:r w:rsidR="006D2478">
        <w:rPr>
          <w:rFonts w:ascii="Arial" w:hAnsi="Arial" w:cs="Arial"/>
        </w:rPr>
        <w:t xml:space="preserve">regional </w:t>
      </w:r>
      <w:ins w:id="122" w:author="ilc1" w:date="2011-08-08T14:43:00Z">
        <w:r w:rsidR="006D2478">
          <w:rPr>
            <w:rFonts w:ascii="Arial" w:hAnsi="Arial" w:cs="Arial"/>
          </w:rPr>
          <w:t xml:space="preserve">representatives assigned to the team, </w:t>
        </w:r>
        <w:r w:rsidR="0006427F">
          <w:rPr>
            <w:rFonts w:ascii="Arial" w:hAnsi="Arial" w:cs="Arial"/>
          </w:rPr>
          <w:t>subject matter experts</w:t>
        </w:r>
        <w:r w:rsidR="006D2478">
          <w:rPr>
            <w:rFonts w:ascii="Arial" w:hAnsi="Arial" w:cs="Arial"/>
          </w:rPr>
          <w:t xml:space="preserve"> for their IPs,</w:t>
        </w:r>
        <w:r w:rsidR="0006427F">
          <w:rPr>
            <w:rFonts w:ascii="Arial" w:hAnsi="Arial" w:cs="Arial"/>
          </w:rPr>
          <w:t xml:space="preserve"> and</w:t>
        </w:r>
        <w:r w:rsidR="006D2478">
          <w:rPr>
            <w:rFonts w:ascii="Arial" w:hAnsi="Arial" w:cs="Arial"/>
          </w:rPr>
          <w:t xml:space="preserve"> </w:t>
        </w:r>
      </w:ins>
      <w:r w:rsidRPr="002F4810">
        <w:rPr>
          <w:rFonts w:ascii="Arial" w:hAnsi="Arial" w:cs="Arial"/>
        </w:rPr>
        <w:t xml:space="preserve">other </w:t>
      </w:r>
      <w:ins w:id="123" w:author="ilc1" w:date="2011-08-08T14:43:00Z">
        <w:r w:rsidR="006D2478">
          <w:rPr>
            <w:rFonts w:ascii="Arial" w:hAnsi="Arial" w:cs="Arial"/>
          </w:rPr>
          <w:t xml:space="preserve">appropriate </w:t>
        </w:r>
        <w:r w:rsidRPr="002F4810">
          <w:rPr>
            <w:rFonts w:ascii="Arial" w:hAnsi="Arial" w:cs="Arial"/>
          </w:rPr>
          <w:t>point</w:t>
        </w:r>
        <w:r w:rsidR="006D2478">
          <w:rPr>
            <w:rFonts w:ascii="Arial" w:hAnsi="Arial" w:cs="Arial"/>
          </w:rPr>
          <w:t>s</w:t>
        </w:r>
      </w:ins>
      <w:r w:rsidRPr="002F4810">
        <w:rPr>
          <w:rFonts w:ascii="Arial" w:hAnsi="Arial" w:cs="Arial"/>
        </w:rPr>
        <w:t xml:space="preserve">-of-contact </w:t>
      </w:r>
      <w:ins w:id="124" w:author="ilc1" w:date="2011-08-08T14:43:00Z">
        <w:r w:rsidR="006D2478">
          <w:rPr>
            <w:rFonts w:ascii="Arial" w:hAnsi="Arial" w:cs="Arial"/>
          </w:rPr>
          <w:t xml:space="preserve">(such as Operating Experience experts) </w:t>
        </w:r>
      </w:ins>
      <w:r w:rsidRPr="002F4810">
        <w:rPr>
          <w:rFonts w:ascii="Arial" w:hAnsi="Arial" w:cs="Arial"/>
        </w:rPr>
        <w:t xml:space="preserve">to evaluate and </w:t>
      </w:r>
      <w:ins w:id="125" w:author="ilc1" w:date="2011-08-08T14:43:00Z">
        <w:r w:rsidRPr="002F4810">
          <w:rPr>
            <w:rFonts w:ascii="Arial" w:hAnsi="Arial" w:cs="Arial"/>
          </w:rPr>
          <w:t>provide recommend</w:t>
        </w:r>
        <w:r w:rsidR="006646E9">
          <w:rPr>
            <w:rFonts w:ascii="Arial" w:hAnsi="Arial" w:cs="Arial"/>
          </w:rPr>
          <w:t>ed</w:t>
        </w:r>
      </w:ins>
      <w:r w:rsidRPr="002F4810">
        <w:rPr>
          <w:rFonts w:ascii="Arial" w:hAnsi="Arial" w:cs="Arial"/>
        </w:rPr>
        <w:t xml:space="preserve"> changes and the basis for the recommended change(s) to the IPs, if any.</w:t>
      </w:r>
      <w:r w:rsidR="000E7CE6">
        <w:rPr>
          <w:rFonts w:ascii="Arial" w:hAnsi="Arial" w:cs="Arial"/>
        </w:rPr>
        <w:t xml:space="preserve">  </w:t>
      </w:r>
      <w:ins w:id="126" w:author="mkg" w:date="2011-09-21T09:04:00Z">
        <w:r w:rsidR="002815AB">
          <w:rPr>
            <w:rFonts w:ascii="Arial" w:hAnsi="Arial" w:cs="Arial"/>
          </w:rPr>
          <w:t>With respect to Operating Experience, a</w:t>
        </w:r>
      </w:ins>
      <w:ins w:id="127" w:author="mkg" w:date="2011-09-21T09:02:00Z">
        <w:r w:rsidR="002815AB">
          <w:rPr>
            <w:rFonts w:ascii="Arial" w:hAnsi="Arial" w:cs="Arial"/>
          </w:rPr>
          <w:t>dditional guidance is provided in IMC 2523, “NRC Application of Operating Experience in the Reactor Oversight Process.</w:t>
        </w:r>
      </w:ins>
      <w:r w:rsidR="000E7CE6">
        <w:rPr>
          <w:rFonts w:ascii="Arial" w:hAnsi="Arial" w:cs="Arial"/>
        </w:rPr>
        <w:t xml:space="preserve">    </w:t>
      </w:r>
    </w:p>
    <w:p w:rsidR="00027577" w:rsidRPr="002F4810" w:rsidRDefault="00027577" w:rsidP="00646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right="-90"/>
        <w:jc w:val="both"/>
        <w:rPr>
          <w:rFonts w:ascii="Arial" w:hAnsi="Arial" w:cs="Arial"/>
        </w:rPr>
      </w:pPr>
    </w:p>
    <w:p w:rsidR="000D5E36" w:rsidRPr="002F4810" w:rsidRDefault="00027577"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2F4810">
        <w:rPr>
          <w:rFonts w:ascii="Arial" w:hAnsi="Arial" w:cs="Arial"/>
        </w:rPr>
        <w:t xml:space="preserve">The ROP realignment team leader will collect and send the IP evaluations to </w:t>
      </w:r>
      <w:r w:rsidR="00B92F4D">
        <w:rPr>
          <w:rFonts w:ascii="Arial" w:hAnsi="Arial" w:cs="Arial"/>
        </w:rPr>
        <w:t xml:space="preserve">all </w:t>
      </w:r>
      <w:ins w:id="128" w:author="ilc1" w:date="2011-08-08T14:43:00Z">
        <w:r w:rsidR="006D2478">
          <w:rPr>
            <w:rFonts w:ascii="Arial" w:hAnsi="Arial" w:cs="Arial"/>
          </w:rPr>
          <w:t xml:space="preserve">working group members in preparation for a </w:t>
        </w:r>
        <w:r w:rsidR="006F2CFF">
          <w:rPr>
            <w:rFonts w:ascii="Arial" w:hAnsi="Arial" w:cs="Arial"/>
          </w:rPr>
          <w:t>review</w:t>
        </w:r>
        <w:r w:rsidR="006D2478">
          <w:rPr>
            <w:rFonts w:ascii="Arial" w:hAnsi="Arial" w:cs="Arial"/>
          </w:rPr>
          <w:t xml:space="preserve"> meeting to discuss the proposed changes to the IP</w:t>
        </w:r>
        <w:r w:rsidR="006F2CFF">
          <w:rPr>
            <w:rFonts w:ascii="Arial" w:hAnsi="Arial" w:cs="Arial"/>
          </w:rPr>
          <w:t>s</w:t>
        </w:r>
        <w:r w:rsidRPr="002F4810">
          <w:rPr>
            <w:rFonts w:ascii="Arial" w:hAnsi="Arial" w:cs="Arial"/>
          </w:rPr>
          <w:t xml:space="preserve">.  </w:t>
        </w:r>
        <w:r w:rsidR="006D2478">
          <w:rPr>
            <w:rFonts w:ascii="Arial" w:hAnsi="Arial" w:cs="Arial"/>
          </w:rPr>
          <w:t xml:space="preserve">Changes made as a result of that meeting will be noted.  The revised summary of the proposed IP changes will be sent to the </w:t>
        </w:r>
        <w:r w:rsidR="006D2478" w:rsidRPr="002F4810">
          <w:rPr>
            <w:rFonts w:ascii="Arial" w:hAnsi="Arial" w:cs="Arial"/>
          </w:rPr>
          <w:t>Region</w:t>
        </w:r>
        <w:r w:rsidR="006F2CFF">
          <w:rPr>
            <w:rFonts w:ascii="Arial" w:hAnsi="Arial" w:cs="Arial"/>
          </w:rPr>
          <w:t>al,</w:t>
        </w:r>
        <w:r w:rsidR="006E7053">
          <w:rPr>
            <w:rFonts w:ascii="Arial" w:hAnsi="Arial" w:cs="Arial"/>
          </w:rPr>
          <w:t xml:space="preserve"> </w:t>
        </w:r>
      </w:ins>
      <w:r w:rsidR="006D2478">
        <w:rPr>
          <w:rFonts w:ascii="Arial" w:hAnsi="Arial" w:cs="Arial"/>
        </w:rPr>
        <w:t>DSO, DPR</w:t>
      </w:r>
      <w:ins w:id="129" w:author="ilc1" w:date="2011-08-08T14:43:00Z">
        <w:r w:rsidR="006D2478">
          <w:rPr>
            <w:rFonts w:ascii="Arial" w:hAnsi="Arial" w:cs="Arial"/>
          </w:rPr>
          <w:t>,</w:t>
        </w:r>
      </w:ins>
      <w:r w:rsidR="006D2478">
        <w:rPr>
          <w:rFonts w:ascii="Arial" w:hAnsi="Arial" w:cs="Arial"/>
        </w:rPr>
        <w:t xml:space="preserve"> and </w:t>
      </w:r>
      <w:ins w:id="130" w:author="ilc1" w:date="2011-08-08T14:43:00Z">
        <w:r w:rsidR="006D2478">
          <w:rPr>
            <w:rFonts w:ascii="Arial" w:hAnsi="Arial" w:cs="Arial"/>
          </w:rPr>
          <w:t>DIRS</w:t>
        </w:r>
      </w:ins>
      <w:r w:rsidR="006D2478">
        <w:rPr>
          <w:rFonts w:ascii="Arial" w:hAnsi="Arial" w:cs="Arial"/>
        </w:rPr>
        <w:t xml:space="preserve"> </w:t>
      </w:r>
      <w:r w:rsidR="006D2478" w:rsidRPr="002F4810">
        <w:rPr>
          <w:rFonts w:ascii="Arial" w:hAnsi="Arial" w:cs="Arial"/>
        </w:rPr>
        <w:t xml:space="preserve">Division </w:t>
      </w:r>
      <w:ins w:id="131" w:author="ilc1" w:date="2011-08-08T14:43:00Z">
        <w:r w:rsidR="006D2478">
          <w:rPr>
            <w:rFonts w:ascii="Arial" w:hAnsi="Arial" w:cs="Arial"/>
          </w:rPr>
          <w:t xml:space="preserve">Director for </w:t>
        </w:r>
        <w:r w:rsidR="006F2CFF">
          <w:rPr>
            <w:rFonts w:ascii="Arial" w:hAnsi="Arial" w:cs="Arial"/>
          </w:rPr>
          <w:t xml:space="preserve">review prior to the approval </w:t>
        </w:r>
        <w:r w:rsidR="006D2478">
          <w:rPr>
            <w:rFonts w:ascii="Arial" w:hAnsi="Arial" w:cs="Arial"/>
          </w:rPr>
          <w:t>meeting</w:t>
        </w:r>
        <w:r w:rsidR="006F2CFF">
          <w:rPr>
            <w:rFonts w:ascii="Arial" w:hAnsi="Arial" w:cs="Arial"/>
          </w:rPr>
          <w:t>.</w:t>
        </w:r>
        <w:r w:rsidR="006E7053">
          <w:rPr>
            <w:rFonts w:ascii="Arial" w:hAnsi="Arial" w:cs="Arial"/>
          </w:rPr>
          <w:t xml:space="preserve"> </w:t>
        </w:r>
      </w:ins>
      <w:r w:rsidR="006F2CFF">
        <w:rPr>
          <w:rFonts w:ascii="Arial" w:hAnsi="Arial" w:cs="Arial"/>
        </w:rPr>
        <w:t>T</w:t>
      </w:r>
      <w:r w:rsidR="000D5E36">
        <w:rPr>
          <w:rFonts w:ascii="Arial" w:hAnsi="Arial" w:cs="Arial"/>
        </w:rPr>
        <w:t>h</w:t>
      </w:r>
      <w:r w:rsidR="000D5E36" w:rsidRPr="002F4810">
        <w:rPr>
          <w:rFonts w:ascii="Arial" w:hAnsi="Arial" w:cs="Arial"/>
        </w:rPr>
        <w:t xml:space="preserve">e team leader will facilitate the </w:t>
      </w:r>
      <w:ins w:id="132" w:author="ilc1" w:date="2011-08-08T14:43:00Z">
        <w:r w:rsidR="00CF7978">
          <w:rPr>
            <w:rFonts w:ascii="Arial" w:hAnsi="Arial" w:cs="Arial"/>
          </w:rPr>
          <w:t xml:space="preserve">approval </w:t>
        </w:r>
      </w:ins>
      <w:r w:rsidR="000D5E36" w:rsidRPr="002F4810">
        <w:rPr>
          <w:rFonts w:ascii="Arial" w:hAnsi="Arial" w:cs="Arial"/>
        </w:rPr>
        <w:t xml:space="preserve">meeting to discuss proposed changes to the ROP </w:t>
      </w:r>
      <w:ins w:id="133" w:author="ilc1" w:date="2011-08-08T14:43:00Z">
        <w:r w:rsidR="006F2CFF">
          <w:rPr>
            <w:rFonts w:ascii="Arial" w:hAnsi="Arial" w:cs="Arial"/>
          </w:rPr>
          <w:t xml:space="preserve"> IPs</w:t>
        </w:r>
      </w:ins>
      <w:r w:rsidR="000D5E36" w:rsidRPr="002F4810">
        <w:rPr>
          <w:rFonts w:ascii="Arial" w:hAnsi="Arial" w:cs="Arial"/>
        </w:rPr>
        <w:t xml:space="preserve">.  The </w:t>
      </w:r>
      <w:ins w:id="134" w:author="ilc1" w:date="2011-08-08T14:43:00Z">
        <w:r w:rsidR="000D5E36" w:rsidRPr="002F4810">
          <w:rPr>
            <w:rFonts w:ascii="Arial" w:hAnsi="Arial" w:cs="Arial"/>
          </w:rPr>
          <w:t xml:space="preserve">IP </w:t>
        </w:r>
        <w:r w:rsidR="000D5E36">
          <w:rPr>
            <w:rFonts w:ascii="Arial" w:hAnsi="Arial" w:cs="Arial"/>
          </w:rPr>
          <w:t>owners</w:t>
        </w:r>
        <w:r w:rsidR="000D5E36" w:rsidRPr="002F4810">
          <w:rPr>
            <w:rFonts w:ascii="Arial" w:hAnsi="Arial" w:cs="Arial"/>
          </w:rPr>
          <w:t xml:space="preserve"> </w:t>
        </w:r>
        <w:r w:rsidR="000D5E36">
          <w:rPr>
            <w:rFonts w:ascii="Arial" w:hAnsi="Arial" w:cs="Arial"/>
          </w:rPr>
          <w:t xml:space="preserve">and </w:t>
        </w:r>
      </w:ins>
      <w:r w:rsidR="000D5E36">
        <w:rPr>
          <w:rFonts w:ascii="Arial" w:hAnsi="Arial" w:cs="Arial"/>
        </w:rPr>
        <w:t xml:space="preserve">regional </w:t>
      </w:r>
      <w:ins w:id="135" w:author="ilc1" w:date="2011-08-08T14:43:00Z">
        <w:r w:rsidR="000D5E36">
          <w:rPr>
            <w:rFonts w:ascii="Arial" w:hAnsi="Arial" w:cs="Arial"/>
          </w:rPr>
          <w:t>representatives</w:t>
        </w:r>
      </w:ins>
      <w:r w:rsidR="000D5E36">
        <w:rPr>
          <w:rFonts w:ascii="Arial" w:hAnsi="Arial" w:cs="Arial"/>
        </w:rPr>
        <w:t xml:space="preserve"> </w:t>
      </w:r>
      <w:r w:rsidR="000D5E36" w:rsidRPr="002F4810">
        <w:rPr>
          <w:rFonts w:ascii="Arial" w:hAnsi="Arial" w:cs="Arial"/>
        </w:rPr>
        <w:t xml:space="preserve">should attend the meeting to answer any questions which may be raised concerning </w:t>
      </w:r>
      <w:ins w:id="136" w:author="ilc1" w:date="2011-08-08T14:43:00Z">
        <w:r w:rsidR="000D5E36">
          <w:rPr>
            <w:rFonts w:ascii="Arial" w:hAnsi="Arial" w:cs="Arial"/>
          </w:rPr>
          <w:t xml:space="preserve">specific </w:t>
        </w:r>
        <w:r w:rsidR="000D5E36" w:rsidRPr="002F4810">
          <w:rPr>
            <w:rFonts w:ascii="Arial" w:hAnsi="Arial" w:cs="Arial"/>
          </w:rPr>
          <w:t>IPs</w:t>
        </w:r>
      </w:ins>
      <w:r w:rsidR="000D5E36" w:rsidRPr="002F4810">
        <w:rPr>
          <w:rFonts w:ascii="Arial" w:hAnsi="Arial" w:cs="Arial"/>
        </w:rPr>
        <w:t xml:space="preserve">.  </w:t>
      </w:r>
    </w:p>
    <w:p w:rsidR="000D5E36" w:rsidRPr="002F4810"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jc w:val="both"/>
        <w:rPr>
          <w:rFonts w:ascii="Arial" w:hAnsi="Arial" w:cs="Arial"/>
        </w:rPr>
      </w:pPr>
    </w:p>
    <w:p w:rsidR="000D5E36"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37" w:author="ilc1" w:date="2011-08-08T14:43:00Z"/>
          <w:rFonts w:ascii="Arial" w:hAnsi="Arial" w:cs="Arial"/>
        </w:rPr>
      </w:pPr>
      <w:r>
        <w:rPr>
          <w:rFonts w:ascii="Arial" w:hAnsi="Arial" w:cs="Arial"/>
        </w:rPr>
        <w:t xml:space="preserve">After the </w:t>
      </w:r>
      <w:ins w:id="138" w:author="ilc1" w:date="2011-08-08T14:43:00Z">
        <w:r w:rsidR="006F2CFF">
          <w:rPr>
            <w:rFonts w:ascii="Arial" w:hAnsi="Arial" w:cs="Arial"/>
          </w:rPr>
          <w:t>approval</w:t>
        </w:r>
      </w:ins>
      <w:r w:rsidR="006F2CFF">
        <w:rPr>
          <w:rFonts w:ascii="Arial" w:hAnsi="Arial" w:cs="Arial"/>
        </w:rPr>
        <w:t xml:space="preserve"> </w:t>
      </w:r>
      <w:r w:rsidRPr="002F4810">
        <w:rPr>
          <w:rFonts w:ascii="Arial" w:hAnsi="Arial" w:cs="Arial"/>
        </w:rPr>
        <w:t>meeting</w:t>
      </w:r>
      <w:r>
        <w:rPr>
          <w:rFonts w:ascii="Arial" w:hAnsi="Arial" w:cs="Arial"/>
        </w:rPr>
        <w:t xml:space="preserve"> with </w:t>
      </w:r>
      <w:ins w:id="139" w:author="ilc1" w:date="2011-08-08T14:43:00Z">
        <w:r>
          <w:rPr>
            <w:rFonts w:ascii="Arial" w:hAnsi="Arial" w:cs="Arial"/>
          </w:rPr>
          <w:t>the</w:t>
        </w:r>
      </w:ins>
      <w:r>
        <w:rPr>
          <w:rFonts w:ascii="Arial" w:hAnsi="Arial" w:cs="Arial"/>
        </w:rPr>
        <w:t xml:space="preserve"> division directors</w:t>
      </w:r>
      <w:r w:rsidRPr="002F4810">
        <w:rPr>
          <w:rFonts w:ascii="Arial" w:hAnsi="Arial" w:cs="Arial"/>
        </w:rPr>
        <w:t xml:space="preserve">, the ROP realignment team leader will </w:t>
      </w:r>
      <w:ins w:id="140" w:author="ilc1" w:date="2011-08-08T14:43:00Z">
        <w:r>
          <w:rPr>
            <w:rFonts w:ascii="Arial" w:hAnsi="Arial" w:cs="Arial"/>
          </w:rPr>
          <w:t xml:space="preserve">issue a memorandum </w:t>
        </w:r>
        <w:r w:rsidRPr="002F4810">
          <w:rPr>
            <w:rFonts w:ascii="Arial" w:hAnsi="Arial" w:cs="Arial"/>
          </w:rPr>
          <w:t>summar</w:t>
        </w:r>
        <w:r>
          <w:rPr>
            <w:rFonts w:ascii="Arial" w:hAnsi="Arial" w:cs="Arial"/>
          </w:rPr>
          <w:t>izing</w:t>
        </w:r>
      </w:ins>
      <w:r>
        <w:rPr>
          <w:rFonts w:ascii="Arial" w:hAnsi="Arial" w:cs="Arial"/>
        </w:rPr>
        <w:t xml:space="preserve"> the </w:t>
      </w:r>
      <w:r w:rsidRPr="002F4810">
        <w:rPr>
          <w:rFonts w:ascii="Arial" w:hAnsi="Arial" w:cs="Arial"/>
        </w:rPr>
        <w:t xml:space="preserve">changes agreed to during the </w:t>
      </w:r>
      <w:ins w:id="141" w:author="ilc1" w:date="2011-08-08T14:43:00Z">
        <w:r w:rsidR="006F2CFF">
          <w:rPr>
            <w:rFonts w:ascii="Arial" w:hAnsi="Arial" w:cs="Arial"/>
          </w:rPr>
          <w:t xml:space="preserve"> approval</w:t>
        </w:r>
      </w:ins>
      <w:r w:rsidRPr="002F4810">
        <w:rPr>
          <w:rFonts w:ascii="Arial" w:hAnsi="Arial" w:cs="Arial"/>
        </w:rPr>
        <w:t xml:space="preserve"> meeting </w:t>
      </w:r>
      <w:ins w:id="142" w:author="ilc1" w:date="2011-08-08T14:43:00Z">
        <w:r>
          <w:rPr>
            <w:rFonts w:ascii="Arial" w:hAnsi="Arial" w:cs="Arial"/>
          </w:rPr>
          <w:t xml:space="preserve">with the </w:t>
        </w:r>
      </w:ins>
      <w:r>
        <w:rPr>
          <w:rFonts w:ascii="Arial" w:hAnsi="Arial" w:cs="Arial"/>
        </w:rPr>
        <w:t>division directors</w:t>
      </w:r>
      <w:ins w:id="143" w:author="ilc1" w:date="2011-08-08T14:43:00Z">
        <w:r>
          <w:rPr>
            <w:rFonts w:ascii="Arial" w:hAnsi="Arial" w:cs="Arial"/>
          </w:rPr>
          <w:t xml:space="preserve">.  </w:t>
        </w:r>
      </w:ins>
    </w:p>
    <w:p w:rsidR="000D5E36"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44" w:author="ilc1" w:date="2011-08-08T14:43:00Z"/>
          <w:rFonts w:ascii="Arial" w:hAnsi="Arial" w:cs="Arial"/>
        </w:rPr>
      </w:pPr>
    </w:p>
    <w:p w:rsidR="000D5E36" w:rsidRPr="002F4810"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ins w:id="145" w:author="ilc1" w:date="2011-08-08T14:43:00Z">
        <w:r>
          <w:rPr>
            <w:rFonts w:ascii="Arial" w:hAnsi="Arial" w:cs="Arial"/>
          </w:rPr>
          <w:t>The IP owners</w:t>
        </w:r>
      </w:ins>
      <w:r>
        <w:rPr>
          <w:rFonts w:ascii="Arial" w:hAnsi="Arial" w:cs="Arial"/>
        </w:rPr>
        <w:t xml:space="preserve"> </w:t>
      </w:r>
      <w:r w:rsidRPr="002F4810">
        <w:rPr>
          <w:rFonts w:ascii="Arial" w:hAnsi="Arial" w:cs="Arial"/>
        </w:rPr>
        <w:t>will make the changes</w:t>
      </w:r>
      <w:r>
        <w:rPr>
          <w:rFonts w:ascii="Arial" w:hAnsi="Arial" w:cs="Arial"/>
        </w:rPr>
        <w:t xml:space="preserve"> to the IPs</w:t>
      </w:r>
      <w:r w:rsidR="009E643F">
        <w:rPr>
          <w:rFonts w:ascii="Arial" w:hAnsi="Arial" w:cs="Arial"/>
        </w:rPr>
        <w:t xml:space="preserve"> </w:t>
      </w:r>
      <w:r w:rsidRPr="002F4810">
        <w:rPr>
          <w:rFonts w:ascii="Arial" w:hAnsi="Arial" w:cs="Arial"/>
        </w:rPr>
        <w:t>and ensure that adequate training is provided to the inspectors</w:t>
      </w:r>
      <w:r>
        <w:rPr>
          <w:rFonts w:ascii="Arial" w:hAnsi="Arial" w:cs="Arial"/>
        </w:rPr>
        <w:t xml:space="preserve"> </w:t>
      </w:r>
      <w:r w:rsidRPr="002F4810">
        <w:rPr>
          <w:rFonts w:ascii="Arial" w:hAnsi="Arial" w:cs="Arial"/>
        </w:rPr>
        <w:t xml:space="preserve">prior to implementation of the revised IPs in </w:t>
      </w:r>
      <w:r>
        <w:rPr>
          <w:rFonts w:ascii="Arial" w:hAnsi="Arial" w:cs="Arial"/>
        </w:rPr>
        <w:t xml:space="preserve">the following calendar year. </w:t>
      </w:r>
    </w:p>
    <w:p w:rsidR="000D5E36" w:rsidRPr="002F4810"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jc w:val="both"/>
        <w:rPr>
          <w:rFonts w:ascii="Arial" w:hAnsi="Arial" w:cs="Arial"/>
        </w:rPr>
      </w:pPr>
    </w:p>
    <w:p w:rsidR="000D5E36" w:rsidRPr="002F4810" w:rsidRDefault="000D5E36" w:rsidP="000D5E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jc w:val="both"/>
        <w:rPr>
          <w:rFonts w:ascii="Arial" w:hAnsi="Arial" w:cs="Arial"/>
        </w:rPr>
      </w:pPr>
      <w:r w:rsidRPr="002F4810">
        <w:rPr>
          <w:rFonts w:ascii="Arial" w:hAnsi="Arial" w:cs="Arial"/>
        </w:rPr>
        <w:t xml:space="preserve">The purpose of the ROP realignment process is to appropriately allocate inspection resources within the inspection resource budget.  The outcome of the review is to recommend and approve a realignment of inspection resources across the inspection program which </w:t>
      </w:r>
      <w:ins w:id="146" w:author="mkg" w:date="2011-09-21T09:11:00Z">
        <w:r w:rsidR="00727FB0">
          <w:rPr>
            <w:rFonts w:ascii="Arial" w:hAnsi="Arial" w:cs="Arial"/>
          </w:rPr>
          <w:t xml:space="preserve">if required, </w:t>
        </w:r>
      </w:ins>
      <w:r w:rsidRPr="002F4810">
        <w:rPr>
          <w:rFonts w:ascii="Arial" w:hAnsi="Arial" w:cs="Arial"/>
        </w:rPr>
        <w:t>would translate into addition or deletion of inspection requirements and</w:t>
      </w:r>
      <w:ins w:id="147" w:author="ilc1" w:date="2011-08-08T14:43:00Z">
        <w:r w:rsidR="006F2CFF">
          <w:rPr>
            <w:rFonts w:ascii="Arial" w:hAnsi="Arial" w:cs="Arial"/>
          </w:rPr>
          <w:t>/or an</w:t>
        </w:r>
      </w:ins>
      <w:r w:rsidRPr="002F4810">
        <w:rPr>
          <w:rFonts w:ascii="Arial" w:hAnsi="Arial" w:cs="Arial"/>
        </w:rPr>
        <w:t xml:space="preserve"> increase or decrease in the number of samples.  In situations where an inspection requirement or entire inspection procedure is deleted, considerations shall be given to provide, through other inspection means, a way to identify safety significant performance deficiencies which may occur in the future in the area no longer inspected.  The resource evaluation required to complete the revised inspection program will be completed as part of an independent annual inspection resource analysis performed annually by IPAB.</w:t>
      </w:r>
    </w:p>
    <w:p w:rsidR="00AF696D" w:rsidRDefault="00AF696D" w:rsidP="00AF69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48" w:author="ilc1" w:date="2011-08-08T14:43:00Z"/>
          <w:rFonts w:ascii="Arial" w:hAnsi="Arial" w:cs="Arial"/>
        </w:rPr>
      </w:pPr>
    </w:p>
    <w:p w:rsidR="00AF696D" w:rsidRDefault="00AF696D" w:rsidP="005A4D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9" w:author="ilc1" w:date="2011-08-08T14:43:00Z"/>
          <w:rFonts w:ascii="Arial" w:hAnsi="Arial" w:cs="Arial"/>
        </w:rPr>
      </w:pPr>
      <w:ins w:id="150" w:author="ilc1" w:date="2011-08-08T14:43:00Z">
        <w:r>
          <w:rPr>
            <w:rFonts w:ascii="Arial" w:hAnsi="Arial" w:cs="Arial"/>
          </w:rPr>
          <w:t>ATTACHMENTS</w:t>
        </w:r>
      </w:ins>
    </w:p>
    <w:p w:rsidR="005A4D24" w:rsidRDefault="005A4D24" w:rsidP="005A4D24">
      <w:pPr>
        <w:widowControl/>
        <w:numPr>
          <w:ilvl w:val="2"/>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ins w:id="151" w:author="ilc1" w:date="2011-08-08T14:43:00Z"/>
          <w:rFonts w:ascii="Arial" w:hAnsi="Arial" w:cs="Arial"/>
        </w:rPr>
      </w:pPr>
      <w:ins w:id="152" w:author="ilc1" w:date="2011-08-08T14:43:00Z">
        <w:r w:rsidRPr="005A4D24">
          <w:rPr>
            <w:rFonts w:ascii="Arial" w:hAnsi="Arial" w:cs="Arial"/>
          </w:rPr>
          <w:t>Reactor Oversight Process Inspection Procedure Change Catalysts</w:t>
        </w:r>
      </w:ins>
    </w:p>
    <w:p w:rsidR="005A4D24" w:rsidRDefault="005A4D24" w:rsidP="005A4D24">
      <w:pPr>
        <w:rPr>
          <w:ins w:id="153" w:author="ilc1" w:date="2011-08-08T14:43:00Z"/>
          <w:rFonts w:ascii="Arial" w:hAnsi="Arial" w:cs="Arial"/>
        </w:rPr>
      </w:pPr>
      <w:ins w:id="154" w:author="ilc1" w:date="2011-08-08T14:43:00Z">
        <w:r>
          <w:rPr>
            <w:rFonts w:ascii="Arial" w:hAnsi="Arial" w:cs="Arial"/>
          </w:rPr>
          <w:t>2</w:t>
        </w:r>
      </w:ins>
      <w:r w:rsidR="00727FB0">
        <w:rPr>
          <w:rFonts w:ascii="Arial" w:hAnsi="Arial" w:cs="Arial"/>
        </w:rPr>
        <w:t xml:space="preserve">  </w:t>
      </w:r>
      <w:ins w:id="155" w:author="ilc1" w:date="2011-08-08T14:43:00Z">
        <w:r w:rsidRPr="00A77E76">
          <w:rPr>
            <w:rFonts w:ascii="Arial" w:hAnsi="Arial" w:cs="Arial"/>
          </w:rPr>
          <w:t>Inspection</w:t>
        </w:r>
      </w:ins>
      <w:r w:rsidR="00ED284B">
        <w:rPr>
          <w:rFonts w:ascii="Arial" w:hAnsi="Arial" w:cs="Arial"/>
        </w:rPr>
        <w:t xml:space="preserve"> </w:t>
      </w:r>
      <w:ins w:id="156" w:author="ilc1" w:date="2011-08-08T14:43:00Z">
        <w:r w:rsidRPr="00A77E76">
          <w:rPr>
            <w:rFonts w:ascii="Arial" w:hAnsi="Arial" w:cs="Arial"/>
          </w:rPr>
          <w:t>Procedure Review Criteria</w:t>
        </w:r>
      </w:ins>
    </w:p>
    <w:p w:rsidR="005A4D24" w:rsidRDefault="005A4D24" w:rsidP="005A4D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7" w:author="ilc1" w:date="2011-08-08T14:43:00Z"/>
          <w:rFonts w:ascii="Arial" w:hAnsi="Arial" w:cs="Arial"/>
        </w:rPr>
      </w:pPr>
      <w:ins w:id="158" w:author="ilc1" w:date="2011-08-08T14:43:00Z">
        <w:r>
          <w:rPr>
            <w:rFonts w:ascii="Arial" w:hAnsi="Arial" w:cs="Arial"/>
          </w:rPr>
          <w:lastRenderedPageBreak/>
          <w:t>3</w:t>
        </w:r>
      </w:ins>
      <w:r w:rsidR="00727FB0">
        <w:rPr>
          <w:rFonts w:ascii="Arial" w:hAnsi="Arial" w:cs="Arial"/>
        </w:rPr>
        <w:t xml:space="preserve">  </w:t>
      </w:r>
      <w:ins w:id="159" w:author="ilc1" w:date="2011-08-08T14:43:00Z">
        <w:r w:rsidRPr="002F4810">
          <w:rPr>
            <w:rFonts w:ascii="Arial" w:hAnsi="Arial" w:cs="Arial"/>
          </w:rPr>
          <w:t xml:space="preserve">Format for Inspection Procedure Evaluation </w:t>
        </w:r>
      </w:ins>
    </w:p>
    <w:p w:rsidR="005A4D24" w:rsidRPr="005A4D24" w:rsidRDefault="005A4D24" w:rsidP="005A4D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0" w:author="ilc1" w:date="2011-08-08T14:43:00Z"/>
          <w:rFonts w:ascii="Arial" w:hAnsi="Arial" w:cs="Arial"/>
        </w:rPr>
      </w:pPr>
      <w:ins w:id="161" w:author="ilc1" w:date="2011-08-08T14:43:00Z">
        <w:r w:rsidRPr="005A4D24">
          <w:rPr>
            <w:rFonts w:ascii="Arial" w:hAnsi="Arial" w:cs="Arial"/>
          </w:rPr>
          <w:t>4</w:t>
        </w:r>
      </w:ins>
      <w:r w:rsidR="00727FB0">
        <w:rPr>
          <w:rFonts w:ascii="Arial" w:hAnsi="Arial" w:cs="Arial"/>
        </w:rPr>
        <w:t xml:space="preserve">  </w:t>
      </w:r>
      <w:ins w:id="162" w:author="ilc1" w:date="2011-08-08T14:43:00Z">
        <w:r w:rsidRPr="005A4D24">
          <w:rPr>
            <w:rFonts w:ascii="Arial" w:hAnsi="Arial" w:cs="Arial"/>
          </w:rPr>
          <w:t>Timeline for ROP Alignment Activities</w:t>
        </w:r>
      </w:ins>
    </w:p>
    <w:p w:rsidR="00AF696D" w:rsidRDefault="005A4D24" w:rsidP="005A4D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3" w:author="ilc1" w:date="2011-08-08T14:43:00Z"/>
          <w:rFonts w:ascii="Arial" w:hAnsi="Arial" w:cs="Arial"/>
        </w:rPr>
      </w:pPr>
      <w:ins w:id="164" w:author="ilc1" w:date="2011-08-08T14:43:00Z">
        <w:r w:rsidRPr="005A4D24">
          <w:rPr>
            <w:rFonts w:ascii="Arial" w:hAnsi="Arial" w:cs="Arial"/>
          </w:rPr>
          <w:t>5</w:t>
        </w:r>
      </w:ins>
      <w:r w:rsidR="00727FB0">
        <w:rPr>
          <w:rFonts w:ascii="Arial" w:hAnsi="Arial" w:cs="Arial"/>
        </w:rPr>
        <w:t xml:space="preserve">  </w:t>
      </w:r>
      <w:ins w:id="165" w:author="ilc1" w:date="2011-08-08T14:43:00Z">
        <w:r>
          <w:rPr>
            <w:rFonts w:ascii="Arial" w:hAnsi="Arial" w:cs="Arial"/>
          </w:rPr>
          <w:t>Revision History for IMC 0307 Appendix B</w:t>
        </w:r>
      </w:ins>
    </w:p>
    <w:p w:rsidR="005A4D24" w:rsidRPr="005A4D24" w:rsidRDefault="005A4D24" w:rsidP="00C86B5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66" w:author="ilc1" w:date="2011-08-08T14:43:00Z"/>
          <w:rFonts w:ascii="Arial" w:hAnsi="Arial" w:cs="Arial"/>
        </w:rPr>
        <w:sectPr w:rsidR="005A4D24" w:rsidRPr="005A4D24" w:rsidSect="000D5E36">
          <w:type w:val="continuous"/>
          <w:pgSz w:w="12240" w:h="15840" w:code="1"/>
          <w:pgMar w:top="1080" w:right="1440" w:bottom="720" w:left="1440" w:header="1267" w:footer="720" w:gutter="0"/>
          <w:cols w:space="720"/>
          <w:noEndnote/>
          <w:docGrid w:linePitch="326"/>
        </w:sectPr>
      </w:pPr>
    </w:p>
    <w:p w:rsidR="00916498" w:rsidRPr="00ED284B" w:rsidRDefault="00916498" w:rsidP="009524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center"/>
        <w:rPr>
          <w:ins w:id="167" w:author="ilc1" w:date="2011-08-08T14:43:00Z"/>
          <w:rFonts w:ascii="Arial" w:hAnsi="Arial" w:cs="Arial"/>
        </w:rPr>
      </w:pPr>
      <w:ins w:id="168" w:author="ilc1" w:date="2011-08-08T14:43:00Z">
        <w:r w:rsidRPr="00ED284B">
          <w:rPr>
            <w:rFonts w:ascii="Arial" w:hAnsi="Arial" w:cs="Arial"/>
          </w:rPr>
          <w:lastRenderedPageBreak/>
          <w:t>Attachment 1</w:t>
        </w:r>
      </w:ins>
    </w:p>
    <w:p w:rsidR="009524B8" w:rsidRPr="00ED284B" w:rsidRDefault="000A3AD7" w:rsidP="009524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center"/>
        <w:rPr>
          <w:ins w:id="169" w:author="ilc1" w:date="2011-08-08T14:43:00Z"/>
          <w:rFonts w:ascii="Arial" w:hAnsi="Arial" w:cs="Arial"/>
        </w:rPr>
      </w:pPr>
      <w:ins w:id="170" w:author="ilc1" w:date="2011-08-08T14:43:00Z">
        <w:r w:rsidRPr="00ED284B">
          <w:rPr>
            <w:rFonts w:ascii="Arial" w:hAnsi="Arial" w:cs="Arial"/>
          </w:rPr>
          <w:t>Reactor Oversight Process</w:t>
        </w:r>
      </w:ins>
    </w:p>
    <w:p w:rsidR="000A3AD7" w:rsidRPr="00ED284B" w:rsidRDefault="009524B8" w:rsidP="009524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center"/>
        <w:rPr>
          <w:ins w:id="171" w:author="ilc1" w:date="2011-08-08T14:43:00Z"/>
          <w:rFonts w:ascii="Arial" w:hAnsi="Arial" w:cs="Arial"/>
        </w:rPr>
      </w:pPr>
      <w:ins w:id="172" w:author="ilc1" w:date="2011-08-08T14:43:00Z">
        <w:r w:rsidRPr="00ED284B">
          <w:rPr>
            <w:rFonts w:ascii="Arial" w:hAnsi="Arial" w:cs="Arial"/>
          </w:rPr>
          <w:t xml:space="preserve"> </w:t>
        </w:r>
        <w:r w:rsidR="000A3AD7" w:rsidRPr="00ED284B">
          <w:rPr>
            <w:rFonts w:ascii="Arial" w:hAnsi="Arial" w:cs="Arial"/>
          </w:rPr>
          <w:t>Inspection Procedure Change Catalysts</w:t>
        </w:r>
      </w:ins>
    </w:p>
    <w:p w:rsidR="000A3AD7" w:rsidRPr="00ED284B" w:rsidRDefault="000A3AD7" w:rsidP="000A3AD7">
      <w:pPr>
        <w:jc w:val="center"/>
        <w:rPr>
          <w:ins w:id="173" w:author="ilc1" w:date="2011-08-08T14:43:00Z"/>
          <w:rFonts w:ascii="Arial" w:hAnsi="Arial" w:cs="Arial"/>
        </w:rPr>
      </w:pPr>
    </w:p>
    <w:p w:rsidR="000A3AD7" w:rsidRPr="00ED284B" w:rsidRDefault="000A3AD7" w:rsidP="000A3AD7">
      <w:pPr>
        <w:jc w:val="center"/>
        <w:rPr>
          <w:ins w:id="174" w:author="ilc1" w:date="2011-08-08T14:43:00Z"/>
          <w:rFonts w:ascii="Arial" w:hAnsi="Arial" w:cs="Arial"/>
        </w:rPr>
      </w:pPr>
    </w:p>
    <w:p w:rsidR="000A3AD7" w:rsidRPr="00ED284B" w:rsidRDefault="00493DAB" w:rsidP="000A3AD7">
      <w:pPr>
        <w:ind w:left="3600" w:firstLine="720"/>
        <w:jc w:val="both"/>
        <w:rPr>
          <w:ins w:id="175" w:author="ilc1" w:date="2011-08-08T14:43:00Z"/>
          <w:rFonts w:ascii="Arial" w:hAnsi="Arial" w:cs="Arial"/>
          <w:color w:val="7030A0"/>
        </w:rPr>
      </w:pPr>
      <w:ins w:id="176" w:author="ilc1" w:date="2011-08-08T14:43:00Z">
        <w:r w:rsidRPr="00ED284B">
          <w:rPr>
            <w:rFonts w:ascii="Arial" w:hAnsi="Arial" w:cs="Arial"/>
            <w:b/>
          </w:rPr>
          <w:t xml:space="preserve">  </w:t>
        </w:r>
        <w:r w:rsidR="000A3AD7" w:rsidRPr="00ED284B">
          <w:rPr>
            <w:rFonts w:ascii="Arial" w:hAnsi="Arial" w:cs="Arial"/>
          </w:rPr>
          <w:t xml:space="preserve">Existing                  </w:t>
        </w:r>
        <w:r w:rsidR="00BD24B2" w:rsidRPr="00ED284B">
          <w:rPr>
            <w:rFonts w:ascii="Arial" w:hAnsi="Arial" w:cs="Arial"/>
          </w:rPr>
          <w:t xml:space="preserve">                       </w:t>
        </w:r>
        <w:r w:rsidR="000A3AD7" w:rsidRPr="00ED284B">
          <w:rPr>
            <w:rFonts w:ascii="Arial" w:hAnsi="Arial" w:cs="Arial"/>
          </w:rPr>
          <w:t xml:space="preserve">        </w:t>
        </w:r>
        <w:r w:rsidRPr="00ED284B">
          <w:rPr>
            <w:rFonts w:ascii="Arial" w:hAnsi="Arial" w:cs="Arial"/>
          </w:rPr>
          <w:t xml:space="preserve">                         </w:t>
        </w:r>
        <w:r w:rsidR="000A3AD7" w:rsidRPr="00ED284B">
          <w:rPr>
            <w:rFonts w:ascii="Arial" w:hAnsi="Arial" w:cs="Arial"/>
          </w:rPr>
          <w:t xml:space="preserve"> Evolving</w:t>
        </w:r>
      </w:ins>
    </w:p>
    <w:p w:rsidR="000D5E36" w:rsidRPr="00ED284B" w:rsidRDefault="00332ACC" w:rsidP="000A3AD7">
      <w:pPr>
        <w:rPr>
          <w:ins w:id="177" w:author="ilc1" w:date="2011-08-08T14:43:00Z"/>
          <w:rFonts w:ascii="Arial" w:hAnsi="Arial" w:cs="Arial"/>
        </w:rPr>
      </w:pPr>
      <w:ins w:id="178" w:author="ilc1" w:date="2011-08-08T14:43:00Z">
        <w:r>
          <w:rPr>
            <w:rFonts w:ascii="Arial" w:hAnsi="Arial" w:cs="Arial"/>
            <w:noProof/>
          </w:rPr>
          <w:pict>
            <v:shapetype id="_x0000_t202" coordsize="21600,21600" o:spt="202" path="m,l,21600r21600,l21600,xe">
              <v:stroke joinstyle="miter"/>
              <v:path gradientshapeok="t" o:connecttype="rect"/>
            </v:shapetype>
            <v:shape id="_x0000_s1031" type="#_x0000_t202" style="position:absolute;margin-left:480.6pt;margin-top:37.3pt;width:126pt;height:214.7pt;z-index:251657216" strokecolor="#b2a1c7" strokeweight="1pt">
              <v:fill color2="#ccc0d9" focusposition="1" focussize="" focus="100%" type="gradient"/>
              <v:shadow on="t" type="perspective" color="#3f3151" opacity=".5" offset="1pt" offset2="-3pt"/>
              <v:textbox style="mso-next-textbox:#_x0000_s1031">
                <w:txbxContent>
                  <w:p w:rsidR="00A925B8" w:rsidRPr="00493DAB" w:rsidRDefault="00A925B8" w:rsidP="000A3AD7">
                    <w:pPr>
                      <w:jc w:val="center"/>
                      <w:rPr>
                        <w:rFonts w:ascii="Arial" w:hAnsi="Arial" w:cs="Arial"/>
                        <w:b/>
                      </w:rPr>
                    </w:pPr>
                    <w:r w:rsidRPr="00493DAB">
                      <w:rPr>
                        <w:rFonts w:ascii="Arial" w:hAnsi="Arial" w:cs="Arial"/>
                        <w:b/>
                      </w:rPr>
                      <w:t>Focus Areas</w:t>
                    </w:r>
                  </w:p>
                  <w:p w:rsidR="00A925B8" w:rsidRDefault="00A925B8" w:rsidP="000A3AD7"/>
                  <w:p w:rsidR="00A925B8" w:rsidRPr="00493DAB" w:rsidRDefault="00A925B8" w:rsidP="00493DAB">
                    <w:pPr>
                      <w:jc w:val="center"/>
                      <w:rPr>
                        <w:rFonts w:ascii="Arial" w:hAnsi="Arial" w:cs="Arial"/>
                      </w:rPr>
                    </w:pPr>
                    <w:r w:rsidRPr="00493DAB">
                      <w:rPr>
                        <w:rFonts w:ascii="Arial" w:hAnsi="Arial" w:cs="Arial"/>
                      </w:rPr>
                      <w:t>Identified During 0307B Realignment</w:t>
                    </w:r>
                  </w:p>
                  <w:p w:rsidR="00A925B8" w:rsidRPr="00493DAB" w:rsidRDefault="00A925B8" w:rsidP="00493DAB">
                    <w:pPr>
                      <w:jc w:val="center"/>
                      <w:rPr>
                        <w:rFonts w:ascii="Arial" w:hAnsi="Arial" w:cs="Arial"/>
                      </w:rPr>
                    </w:pPr>
                  </w:p>
                  <w:p w:rsidR="00A925B8" w:rsidRPr="00493DAB" w:rsidRDefault="00A925B8" w:rsidP="00493DAB">
                    <w:pPr>
                      <w:jc w:val="center"/>
                      <w:rPr>
                        <w:rFonts w:ascii="Arial" w:hAnsi="Arial" w:cs="Arial"/>
                      </w:rPr>
                    </w:pPr>
                    <w:r w:rsidRPr="00493DAB">
                      <w:rPr>
                        <w:rFonts w:ascii="Arial" w:hAnsi="Arial" w:cs="Arial"/>
                      </w:rPr>
                      <w:t>Internal Identification</w:t>
                    </w:r>
                  </w:p>
                  <w:p w:rsidR="00A925B8" w:rsidRPr="00493DAB" w:rsidRDefault="00ED284B" w:rsidP="00493DAB">
                    <w:pPr>
                      <w:jc w:val="center"/>
                      <w:rPr>
                        <w:rFonts w:ascii="Arial" w:hAnsi="Arial" w:cs="Arial"/>
                      </w:rPr>
                    </w:pPr>
                    <w:r>
                      <w:rPr>
                        <w:rFonts w:ascii="Arial" w:hAnsi="Arial" w:cs="Arial"/>
                      </w:rPr>
                      <w:t>(e.g.</w:t>
                    </w:r>
                    <w:r w:rsidR="00A925B8" w:rsidRPr="00493DAB">
                      <w:rPr>
                        <w:rFonts w:ascii="Arial" w:hAnsi="Arial" w:cs="Arial"/>
                      </w:rPr>
                      <w:t xml:space="preserve"> Self Assessments)</w:t>
                    </w:r>
                  </w:p>
                  <w:p w:rsidR="00A925B8" w:rsidRPr="00493DAB" w:rsidRDefault="00A925B8" w:rsidP="00493DAB">
                    <w:pPr>
                      <w:jc w:val="center"/>
                      <w:rPr>
                        <w:rFonts w:ascii="Arial" w:hAnsi="Arial" w:cs="Arial"/>
                      </w:rPr>
                    </w:pPr>
                  </w:p>
                  <w:p w:rsidR="00A925B8" w:rsidRPr="00493DAB" w:rsidRDefault="00A925B8" w:rsidP="00493DAB">
                    <w:pPr>
                      <w:jc w:val="center"/>
                      <w:rPr>
                        <w:rFonts w:ascii="Arial" w:hAnsi="Arial" w:cs="Arial"/>
                      </w:rPr>
                    </w:pPr>
                    <w:r w:rsidRPr="00493DAB">
                      <w:rPr>
                        <w:rFonts w:ascii="Arial" w:hAnsi="Arial" w:cs="Arial"/>
                      </w:rPr>
                      <w:t>External Driver</w:t>
                    </w:r>
                  </w:p>
                  <w:p w:rsidR="00A925B8" w:rsidRPr="00493DAB" w:rsidRDefault="00A925B8" w:rsidP="00493DAB">
                    <w:pPr>
                      <w:jc w:val="center"/>
                      <w:rPr>
                        <w:rFonts w:ascii="Arial" w:hAnsi="Arial" w:cs="Arial"/>
                      </w:rPr>
                    </w:pPr>
                    <w:r w:rsidRPr="00493DAB">
                      <w:rPr>
                        <w:rFonts w:ascii="Arial" w:hAnsi="Arial" w:cs="Arial"/>
                      </w:rPr>
                      <w:t>(e.g. 2011 Robinson and Japan Events)</w:t>
                    </w:r>
                  </w:p>
                  <w:p w:rsidR="00A925B8" w:rsidRDefault="00A925B8" w:rsidP="000A3AD7"/>
                  <w:p w:rsidR="00A925B8" w:rsidRDefault="00A925B8" w:rsidP="000A3AD7"/>
                </w:txbxContent>
              </v:textbox>
            </v:shape>
          </w:pict>
        </w:r>
      </w:ins>
      <w:r>
        <w:rPr>
          <w:rFonts w:ascii="Arial" w:hAnsi="Arial" w:cs="Arial"/>
        </w:rPr>
      </w:r>
      <w:r>
        <w:rPr>
          <w:rFonts w:ascii="Arial" w:hAnsi="Arial" w:cs="Arial"/>
        </w:rPr>
        <w:pict>
          <v:group id="_x0000_s1026" editas="canvas" style="width:6in;height:252pt;mso-position-horizontal-relative:char;mso-position-vertical-relative:line" coordorigin="2928,1860"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28;top:1860;width:7200;height:4320" o:preferrelative="f">
              <v:fill o:detectmouseclick="t"/>
              <v:path o:extrusionok="t" o:connecttype="none"/>
              <o:lock v:ext="edit" text="t"/>
            </v:shape>
            <v:shape id="_x0000_s1028" type="#_x0000_t202" style="position:absolute;left:3341;top:2473;width:2250;height:3073" strokecolor="#d99594" strokeweight="1pt">
              <v:fill color2="#e5b8b7" focusposition="1" focussize="" focus="100%" type="gradient"/>
              <v:shadow on="t" type="perspective" color="#622423" opacity=".5" offset="1pt" offset2="-3pt"/>
              <v:textbox style="mso-next-textbox:#_x0000_s1028">
                <w:txbxContent>
                  <w:p w:rsidR="00A925B8" w:rsidRPr="00ED284B" w:rsidRDefault="00A925B8" w:rsidP="000A3AD7">
                    <w:pPr>
                      <w:jc w:val="center"/>
                      <w:rPr>
                        <w:rFonts w:ascii="Arial" w:hAnsi="Arial" w:cs="Arial"/>
                        <w:b/>
                      </w:rPr>
                    </w:pPr>
                    <w:r w:rsidRPr="00ED284B">
                      <w:rPr>
                        <w:rFonts w:ascii="Arial" w:hAnsi="Arial" w:cs="Arial"/>
                        <w:b/>
                      </w:rPr>
                      <w:t>Ongoing Review</w:t>
                    </w:r>
                  </w:p>
                  <w:p w:rsidR="00A925B8" w:rsidRPr="00ED284B" w:rsidRDefault="00A925B8" w:rsidP="000A3AD7">
                    <w:pPr>
                      <w:jc w:val="center"/>
                      <w:rPr>
                        <w:rFonts w:ascii="Arial" w:hAnsi="Arial" w:cs="Arial"/>
                        <w:b/>
                      </w:rPr>
                    </w:pPr>
                    <w:r w:rsidRPr="00ED284B">
                      <w:rPr>
                        <w:rFonts w:ascii="Arial" w:hAnsi="Arial" w:cs="Arial"/>
                        <w:b/>
                      </w:rPr>
                      <w:t>(Feedback IMC 0801)</w:t>
                    </w:r>
                  </w:p>
                  <w:p w:rsidR="00A925B8" w:rsidRDefault="00A925B8" w:rsidP="000A3AD7">
                    <w:pPr>
                      <w:jc w:val="center"/>
                    </w:pPr>
                  </w:p>
                  <w:p w:rsidR="00A925B8" w:rsidRPr="00ED284B" w:rsidRDefault="00A925B8" w:rsidP="000A3AD7">
                    <w:pPr>
                      <w:rPr>
                        <w:rFonts w:ascii="Arial" w:hAnsi="Arial" w:cs="Arial"/>
                      </w:rPr>
                    </w:pPr>
                    <w:r w:rsidRPr="00ED284B">
                      <w:rPr>
                        <w:rFonts w:ascii="Arial" w:hAnsi="Arial" w:cs="Arial"/>
                      </w:rPr>
                      <w:t>Individuals (Inspector, IP Owner, SME)</w:t>
                    </w:r>
                  </w:p>
                  <w:p w:rsidR="00A925B8" w:rsidRPr="00ED284B" w:rsidRDefault="00A925B8" w:rsidP="000A3AD7">
                    <w:pPr>
                      <w:rPr>
                        <w:rFonts w:ascii="Arial" w:hAnsi="Arial" w:cs="Arial"/>
                      </w:rPr>
                    </w:pPr>
                    <w:r w:rsidRPr="00ED284B">
                      <w:rPr>
                        <w:rFonts w:ascii="Arial" w:hAnsi="Arial" w:cs="Arial"/>
                      </w:rPr>
                      <w:t>Via Feedback Process</w:t>
                    </w:r>
                  </w:p>
                  <w:p w:rsidR="00A925B8" w:rsidRPr="00ED284B" w:rsidRDefault="00A925B8" w:rsidP="000A3AD7">
                    <w:pPr>
                      <w:rPr>
                        <w:rFonts w:ascii="Arial" w:hAnsi="Arial" w:cs="Arial"/>
                      </w:rPr>
                    </w:pPr>
                  </w:p>
                  <w:p w:rsidR="00A925B8" w:rsidRPr="00ED284B" w:rsidRDefault="00A925B8" w:rsidP="000A3AD7">
                    <w:pPr>
                      <w:rPr>
                        <w:rFonts w:ascii="Arial" w:hAnsi="Arial" w:cs="Arial"/>
                      </w:rPr>
                    </w:pPr>
                    <w:r w:rsidRPr="00ED284B">
                      <w:rPr>
                        <w:rFonts w:ascii="Arial" w:hAnsi="Arial" w:cs="Arial"/>
                      </w:rPr>
                      <w:t>Collectives (Working Groups, SMEs)</w:t>
                    </w:r>
                  </w:p>
                  <w:p w:rsidR="00A925B8" w:rsidRPr="00ED284B" w:rsidRDefault="00A925B8" w:rsidP="000A3AD7">
                    <w:pPr>
                      <w:rPr>
                        <w:rFonts w:ascii="Arial" w:hAnsi="Arial" w:cs="Arial"/>
                      </w:rPr>
                    </w:pPr>
                    <w:r w:rsidRPr="00ED284B">
                      <w:rPr>
                        <w:rFonts w:ascii="Arial" w:hAnsi="Arial" w:cs="Arial"/>
                      </w:rPr>
                      <w:t>Via Interface Meetings</w:t>
                    </w:r>
                  </w:p>
                </w:txbxContent>
              </v:textbox>
            </v:shape>
            <v:shape id="_x0000_s1029" type="#_x0000_t202" style="position:absolute;left:6141;top:2473;width:1800;height:1543" strokecolor="#d99594" strokeweight="1pt">
              <v:fill color2="#e5b8b7" focusposition="1" focussize="" focus="100%" type="gradient"/>
              <v:shadow on="t" type="perspective" color="#622423" opacity=".5" offset="1pt" offset2="-3pt"/>
              <v:textbox style="mso-next-textbox:#_x0000_s1029">
                <w:txbxContent>
                  <w:p w:rsidR="00A925B8" w:rsidRPr="00916498" w:rsidRDefault="00A925B8" w:rsidP="000A3AD7">
                    <w:pPr>
                      <w:jc w:val="center"/>
                      <w:rPr>
                        <w:rFonts w:ascii="Arial" w:hAnsi="Arial" w:cs="Arial"/>
                        <w:b/>
                      </w:rPr>
                    </w:pPr>
                    <w:r w:rsidRPr="00916498">
                      <w:rPr>
                        <w:rFonts w:ascii="Arial" w:hAnsi="Arial" w:cs="Arial"/>
                        <w:b/>
                      </w:rPr>
                      <w:t>Annual Review (IMC 0307)</w:t>
                    </w:r>
                  </w:p>
                  <w:p w:rsidR="00A925B8" w:rsidRPr="00916498" w:rsidRDefault="00A925B8" w:rsidP="000A3AD7">
                    <w:pPr>
                      <w:jc w:val="center"/>
                      <w:rPr>
                        <w:rFonts w:ascii="Arial" w:hAnsi="Arial" w:cs="Arial"/>
                        <w:b/>
                      </w:rPr>
                    </w:pPr>
                  </w:p>
                  <w:p w:rsidR="00A925B8" w:rsidRPr="00DF5A88" w:rsidRDefault="00A925B8" w:rsidP="000A3AD7">
                    <w:pPr>
                      <w:jc w:val="center"/>
                      <w:rPr>
                        <w:rFonts w:ascii="Arial" w:hAnsi="Arial" w:cs="Arial"/>
                      </w:rPr>
                    </w:pPr>
                    <w:r w:rsidRPr="00DF5A88">
                      <w:rPr>
                        <w:rFonts w:ascii="Arial" w:hAnsi="Arial" w:cs="Arial"/>
                      </w:rPr>
                      <w:t xml:space="preserve">ROP Self-Assessment </w:t>
                    </w:r>
                  </w:p>
                  <w:p w:rsidR="00A925B8" w:rsidRPr="00916498" w:rsidRDefault="00A925B8" w:rsidP="00916498">
                    <w:pPr>
                      <w:jc w:val="center"/>
                      <w:rPr>
                        <w:rFonts w:ascii="Arial" w:hAnsi="Arial" w:cs="Arial"/>
                        <w:b/>
                      </w:rPr>
                    </w:pPr>
                  </w:p>
                </w:txbxContent>
              </v:textbox>
            </v:shape>
            <v:shape id="_x0000_s1030" type="#_x0000_t202" style="position:absolute;left:8328;top:2477;width:1800;height:1539" strokecolor="#d99594" strokeweight="1pt">
              <v:fill color2="#e5b8b7" focusposition="1" focussize="" focus="100%" type="gradient"/>
              <v:shadow on="t" type="perspective" color="#622423" opacity=".5" offset="1pt" offset2="-3pt"/>
              <v:textbox style="mso-next-textbox:#_x0000_s1030">
                <w:txbxContent>
                  <w:p w:rsidR="00A925B8" w:rsidRPr="00916498" w:rsidRDefault="00A925B8" w:rsidP="000A3AD7">
                    <w:pPr>
                      <w:jc w:val="center"/>
                      <w:rPr>
                        <w:rFonts w:ascii="Arial" w:hAnsi="Arial" w:cs="Arial"/>
                        <w:b/>
                      </w:rPr>
                    </w:pPr>
                    <w:r w:rsidRPr="00916498">
                      <w:rPr>
                        <w:rFonts w:ascii="Arial" w:hAnsi="Arial" w:cs="Arial"/>
                        <w:b/>
                      </w:rPr>
                      <w:t>Biennial Review</w:t>
                    </w:r>
                  </w:p>
                  <w:p w:rsidR="00A925B8" w:rsidRPr="00916498" w:rsidRDefault="00A925B8" w:rsidP="000A3AD7">
                    <w:pPr>
                      <w:jc w:val="center"/>
                      <w:rPr>
                        <w:rFonts w:ascii="Arial" w:hAnsi="Arial" w:cs="Arial"/>
                        <w:b/>
                      </w:rPr>
                    </w:pPr>
                    <w:r w:rsidRPr="00916498">
                      <w:rPr>
                        <w:rFonts w:ascii="Arial" w:hAnsi="Arial" w:cs="Arial"/>
                        <w:b/>
                      </w:rPr>
                      <w:t xml:space="preserve"> (IMC 0307B)</w:t>
                    </w:r>
                  </w:p>
                  <w:p w:rsidR="00A925B8" w:rsidRPr="00916498" w:rsidRDefault="00A925B8" w:rsidP="000A3AD7">
                    <w:pPr>
                      <w:jc w:val="center"/>
                      <w:rPr>
                        <w:rFonts w:ascii="Arial" w:hAnsi="Arial" w:cs="Arial"/>
                      </w:rPr>
                    </w:pPr>
                  </w:p>
                  <w:p w:rsidR="00A925B8" w:rsidRPr="00916498" w:rsidRDefault="00A925B8" w:rsidP="000A3AD7">
                    <w:pPr>
                      <w:jc w:val="center"/>
                      <w:rPr>
                        <w:rFonts w:ascii="Arial" w:hAnsi="Arial" w:cs="Arial"/>
                      </w:rPr>
                    </w:pPr>
                    <w:r w:rsidRPr="00916498">
                      <w:rPr>
                        <w:rFonts w:ascii="Arial" w:hAnsi="Arial" w:cs="Arial"/>
                      </w:rPr>
                      <w:t>ROP Realignment</w:t>
                    </w:r>
                  </w:p>
                </w:txbxContent>
              </v:textbox>
            </v:shape>
            <w10:wrap type="none"/>
            <w10:anchorlock/>
          </v:group>
        </w:pict>
      </w:r>
    </w:p>
    <w:p w:rsidR="00312020" w:rsidRDefault="00312020"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79" w:author="ilc1" w:date="2011-08-08T14:43:00Z"/>
        </w:rPr>
      </w:pPr>
    </w:p>
    <w:p w:rsidR="00312020" w:rsidRDefault="00312020"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80" w:author="ilc1" w:date="2011-08-08T14:43:00Z"/>
        </w:rPr>
      </w:pPr>
    </w:p>
    <w:p w:rsidR="000D5E36" w:rsidRDefault="000D5E36"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81" w:author="ilc1" w:date="2011-08-08T14:43:00Z"/>
        </w:rPr>
      </w:pPr>
    </w:p>
    <w:p w:rsidR="00312020" w:rsidRDefault="00312020" w:rsidP="00312020">
      <w:pPr>
        <w:jc w:val="center"/>
        <w:rPr>
          <w:ins w:id="182" w:author="ilc1" w:date="2011-08-08T14:43:00Z"/>
        </w:rPr>
        <w:sectPr w:rsidR="00312020" w:rsidSect="00CC3052">
          <w:headerReference w:type="default" r:id="rId13"/>
          <w:footerReference w:type="even" r:id="rId14"/>
          <w:footerReference w:type="default" r:id="rId15"/>
          <w:pgSz w:w="15840" w:h="12240" w:orient="landscape" w:code="1"/>
          <w:pgMar w:top="1080" w:right="1440" w:bottom="720" w:left="1440" w:header="1267" w:footer="720" w:gutter="0"/>
          <w:pgNumType w:start="1"/>
          <w:cols w:space="720"/>
          <w:noEndnote/>
        </w:sectPr>
      </w:pPr>
    </w:p>
    <w:p w:rsidR="00493DAB" w:rsidRDefault="00493DAB" w:rsidP="00312020">
      <w:pPr>
        <w:jc w:val="center"/>
        <w:rPr>
          <w:ins w:id="183" w:author="ilc1" w:date="2011-08-08T14:43:00Z"/>
          <w:rFonts w:ascii="Arial" w:hAnsi="Arial" w:cs="Arial"/>
        </w:rPr>
      </w:pPr>
      <w:ins w:id="184" w:author="ilc1" w:date="2011-08-08T14:43:00Z">
        <w:r>
          <w:rPr>
            <w:rFonts w:ascii="Arial" w:hAnsi="Arial" w:cs="Arial"/>
          </w:rPr>
          <w:lastRenderedPageBreak/>
          <w:t>Attachment 2</w:t>
        </w:r>
      </w:ins>
    </w:p>
    <w:p w:rsidR="00027577" w:rsidRPr="00A77E76" w:rsidRDefault="000D5E36" w:rsidP="00312020">
      <w:pPr>
        <w:jc w:val="center"/>
        <w:rPr>
          <w:rFonts w:ascii="Arial" w:hAnsi="Arial" w:cs="Arial"/>
        </w:rPr>
      </w:pPr>
      <w:r w:rsidRPr="00A77E76">
        <w:rPr>
          <w:rFonts w:ascii="Arial" w:hAnsi="Arial" w:cs="Arial"/>
        </w:rPr>
        <w:t>I</w:t>
      </w:r>
      <w:r w:rsidR="00027577" w:rsidRPr="00A77E76">
        <w:rPr>
          <w:rFonts w:ascii="Arial" w:hAnsi="Arial" w:cs="Arial"/>
        </w:rPr>
        <w:t>nspection Procedure Review Criteria</w:t>
      </w:r>
    </w:p>
    <w:p w:rsidR="00B30F2D" w:rsidRPr="00B30F2D" w:rsidRDefault="00B30F2D" w:rsidP="00B30F2D">
      <w:pPr>
        <w:rPr>
          <w:rFonts w:ascii="Arial" w:hAnsi="Arial" w:cs="Arial"/>
          <w:sz w:val="16"/>
          <w:szCs w:val="16"/>
        </w:rPr>
      </w:pPr>
    </w:p>
    <w:p w:rsidR="00BD2A67" w:rsidRDefault="00BD2A67" w:rsidP="00BD2A67">
      <w:pPr>
        <w:pStyle w:val="ListParagraph"/>
        <w:rPr>
          <w:rFonts w:ascii="Arial" w:hAnsi="Arial" w:cs="Arial"/>
        </w:rPr>
      </w:pPr>
    </w:p>
    <w:p w:rsidR="00BD2A67" w:rsidRPr="00DF5A88" w:rsidRDefault="00BD2A67" w:rsidP="00DF5A88">
      <w:pPr>
        <w:ind w:left="270"/>
        <w:rPr>
          <w:ins w:id="185" w:author="ilc1" w:date="2011-08-08T14:43:00Z"/>
          <w:rFonts w:ascii="Arial" w:hAnsi="Arial" w:cs="Arial"/>
          <w:b/>
        </w:rPr>
      </w:pPr>
      <w:ins w:id="186" w:author="ilc1" w:date="2011-08-08T14:43:00Z">
        <w:r w:rsidRPr="00DF5A88">
          <w:rPr>
            <w:rFonts w:ascii="Arial" w:hAnsi="Arial" w:cs="Arial"/>
            <w:b/>
          </w:rPr>
          <w:t>Fundamentals of Reactor Oversight Process (ROP)</w:t>
        </w:r>
      </w:ins>
    </w:p>
    <w:p w:rsidR="00BD2A67" w:rsidRPr="00BD2A67" w:rsidRDefault="00BD2A67" w:rsidP="00BD2A67">
      <w:pPr>
        <w:ind w:left="274"/>
        <w:rPr>
          <w:ins w:id="187" w:author="ilc1" w:date="2011-08-08T14:43:00Z"/>
          <w:rFonts w:ascii="Arial" w:hAnsi="Arial" w:cs="Arial"/>
        </w:rPr>
      </w:pPr>
    </w:p>
    <w:p w:rsidR="00BD2A67" w:rsidRPr="00BD2A67" w:rsidRDefault="00BD2A67" w:rsidP="00493DAB">
      <w:pPr>
        <w:ind w:left="274"/>
        <w:jc w:val="both"/>
        <w:rPr>
          <w:rFonts w:ascii="Arial" w:hAnsi="Arial" w:cs="Arial"/>
        </w:rPr>
      </w:pPr>
      <w:ins w:id="188" w:author="ilc1" w:date="2011-08-08T14:43:00Z">
        <w:r w:rsidRPr="00BD2A67">
          <w:rPr>
            <w:rFonts w:ascii="Arial" w:hAnsi="Arial" w:cs="Arial"/>
          </w:rPr>
          <w:t>Maintain inspection elements</w:t>
        </w:r>
      </w:ins>
      <w:r w:rsidRPr="00BD2A67">
        <w:rPr>
          <w:rFonts w:ascii="Arial" w:hAnsi="Arial" w:cs="Arial"/>
        </w:rPr>
        <w:t xml:space="preserve"> </w:t>
      </w:r>
      <w:r w:rsidR="00DF5A88" w:rsidRPr="00BD2A67">
        <w:rPr>
          <w:rFonts w:ascii="Arial" w:hAnsi="Arial" w:cs="Arial"/>
        </w:rPr>
        <w:t>which are fundamental to the ROP</w:t>
      </w:r>
      <w:r w:rsidR="00727FB0">
        <w:rPr>
          <w:rFonts w:ascii="Arial" w:hAnsi="Arial" w:cs="Arial"/>
        </w:rPr>
        <w:t xml:space="preserve"> </w:t>
      </w:r>
      <w:ins w:id="189" w:author="ilc1" w:date="2011-08-08T14:43:00Z">
        <w:r w:rsidRPr="00BD2A67">
          <w:rPr>
            <w:rFonts w:ascii="Arial" w:hAnsi="Arial" w:cs="Arial"/>
          </w:rPr>
          <w:t>as defined in IMC 0308, ROP Basis Document and supporting documents</w:t>
        </w:r>
      </w:ins>
      <w:r w:rsidRPr="00BD2A67">
        <w:rPr>
          <w:rFonts w:ascii="Arial" w:hAnsi="Arial" w:cs="Arial"/>
        </w:rPr>
        <w:t>.</w:t>
      </w:r>
    </w:p>
    <w:p w:rsidR="00BD2A67" w:rsidRPr="00BD2A67" w:rsidRDefault="00BD2A67" w:rsidP="00493DAB">
      <w:pPr>
        <w:ind w:left="634"/>
        <w:jc w:val="both"/>
        <w:rPr>
          <w:rFonts w:ascii="Arial" w:hAnsi="Arial" w:cs="Arial"/>
        </w:rPr>
      </w:pPr>
    </w:p>
    <w:p w:rsidR="00BD2A67" w:rsidRPr="00BD2A67" w:rsidRDefault="00BD2A67" w:rsidP="00493DAB">
      <w:pPr>
        <w:ind w:left="274"/>
        <w:jc w:val="both"/>
        <w:rPr>
          <w:ins w:id="190" w:author="ilc1" w:date="2011-08-08T14:43:00Z"/>
          <w:rFonts w:ascii="Arial" w:hAnsi="Arial" w:cs="Arial"/>
        </w:rPr>
      </w:pPr>
      <w:ins w:id="191" w:author="ilc1" w:date="2011-08-08T14:43:00Z">
        <w:r w:rsidRPr="00BD2A67">
          <w:rPr>
            <w:rFonts w:ascii="Arial" w:hAnsi="Arial" w:cs="Arial"/>
          </w:rPr>
          <w:t xml:space="preserve">Consider changes to Performance Indicators in the past three years to ensure there has not been a reduction or unintended gap in the key safety attributes of each safety cornerstone. </w:t>
        </w:r>
      </w:ins>
    </w:p>
    <w:p w:rsidR="00BD2A67" w:rsidRPr="00BD2A67" w:rsidRDefault="00BD2A67" w:rsidP="00493DAB">
      <w:pPr>
        <w:ind w:left="634"/>
        <w:jc w:val="both"/>
        <w:rPr>
          <w:ins w:id="192" w:author="ilc1" w:date="2011-08-08T14:43:00Z"/>
          <w:rFonts w:ascii="Arial" w:hAnsi="Arial" w:cs="Arial"/>
        </w:rPr>
      </w:pPr>
    </w:p>
    <w:p w:rsidR="00BD2A67" w:rsidRDefault="00BD2A67" w:rsidP="00493DAB">
      <w:pPr>
        <w:ind w:left="274"/>
        <w:jc w:val="both"/>
        <w:rPr>
          <w:ins w:id="193" w:author="ilc1" w:date="2011-08-08T14:43:00Z"/>
          <w:rFonts w:ascii="Arial" w:hAnsi="Arial" w:cs="Arial"/>
          <w:b/>
        </w:rPr>
      </w:pPr>
      <w:ins w:id="194" w:author="ilc1" w:date="2011-08-08T14:43:00Z">
        <w:r w:rsidRPr="00BD2A67">
          <w:rPr>
            <w:rFonts w:ascii="Arial" w:hAnsi="Arial" w:cs="Arial"/>
            <w:b/>
          </w:rPr>
          <w:t>Program Optimization (flexibility, efficiency, operating experience, resource alignment, and feedback)</w:t>
        </w:r>
      </w:ins>
    </w:p>
    <w:p w:rsidR="00BD2A67" w:rsidRPr="00BD2A67" w:rsidRDefault="00BD2A67" w:rsidP="00493DAB">
      <w:pPr>
        <w:ind w:left="274"/>
        <w:jc w:val="both"/>
        <w:rPr>
          <w:ins w:id="195" w:author="ilc1" w:date="2011-08-08T14:43:00Z"/>
          <w:rFonts w:ascii="Arial" w:hAnsi="Arial" w:cs="Arial"/>
        </w:rPr>
      </w:pPr>
    </w:p>
    <w:p w:rsidR="00BD2A67" w:rsidRPr="00BD2A67" w:rsidRDefault="00BD2A67" w:rsidP="00493DAB">
      <w:pPr>
        <w:ind w:left="274"/>
        <w:jc w:val="both"/>
        <w:rPr>
          <w:ins w:id="196" w:author="ilc1" w:date="2011-08-08T14:43:00Z"/>
          <w:rFonts w:ascii="Arial" w:hAnsi="Arial" w:cs="Arial"/>
        </w:rPr>
      </w:pPr>
      <w:ins w:id="197" w:author="ilc1" w:date="2011-08-08T14:43:00Z">
        <w:r w:rsidRPr="00BD2A67">
          <w:rPr>
            <w:rFonts w:ascii="Arial" w:hAnsi="Arial" w:cs="Arial"/>
          </w:rPr>
          <w:t xml:space="preserve">Consider changes that will improve baseline inspection effectiveness through enhanced flexibility of procedure requirement.  </w:t>
        </w:r>
      </w:ins>
    </w:p>
    <w:p w:rsidR="00BD2A67" w:rsidRDefault="00BD2A67" w:rsidP="00493DAB">
      <w:pPr>
        <w:jc w:val="both"/>
        <w:rPr>
          <w:ins w:id="198" w:author="ilc1" w:date="2011-08-08T14:43:00Z"/>
          <w:rFonts w:ascii="Arial" w:hAnsi="Arial" w:cs="Arial"/>
          <w:b/>
        </w:rPr>
      </w:pPr>
    </w:p>
    <w:p w:rsidR="00DF5A88" w:rsidRPr="00BD2A67" w:rsidRDefault="00BD2A67" w:rsidP="00DF5A88">
      <w:pPr>
        <w:ind w:left="274"/>
        <w:jc w:val="both"/>
        <w:rPr>
          <w:ins w:id="199" w:author="mkg" w:date="2011-08-09T10:26:00Z"/>
          <w:rFonts w:ascii="Arial" w:hAnsi="Arial" w:cs="Arial"/>
        </w:rPr>
      </w:pPr>
      <w:ins w:id="200" w:author="ilc1" w:date="2011-08-08T14:43:00Z">
        <w:r w:rsidRPr="00BD2A67">
          <w:rPr>
            <w:rFonts w:ascii="Arial" w:hAnsi="Arial" w:cs="Arial"/>
          </w:rPr>
          <w:t>Consider</w:t>
        </w:r>
      </w:ins>
      <w:r w:rsidRPr="00BD2A67">
        <w:rPr>
          <w:rFonts w:ascii="Arial" w:hAnsi="Arial" w:cs="Arial"/>
        </w:rPr>
        <w:t xml:space="preserve"> </w:t>
      </w:r>
      <w:ins w:id="201" w:author="mkg" w:date="2011-08-09T10:26:00Z">
        <w:r w:rsidR="00DF5A88" w:rsidRPr="00BD2A67">
          <w:rPr>
            <w:rFonts w:ascii="Arial" w:hAnsi="Arial" w:cs="Arial"/>
          </w:rPr>
          <w:t>strategies to increase inspection efficiency for IPs which inspect related areas.</w:t>
        </w:r>
      </w:ins>
    </w:p>
    <w:p w:rsidR="00BD2A67" w:rsidRPr="00BD2A67" w:rsidRDefault="00BD2A67" w:rsidP="00493DAB">
      <w:pPr>
        <w:ind w:left="634"/>
        <w:jc w:val="both"/>
        <w:rPr>
          <w:rFonts w:ascii="Arial" w:hAnsi="Arial" w:cs="Arial"/>
        </w:rPr>
      </w:pPr>
    </w:p>
    <w:p w:rsidR="00BD2A67" w:rsidRPr="00BD2A67" w:rsidRDefault="00DF5A88" w:rsidP="00493DAB">
      <w:pPr>
        <w:ind w:left="274"/>
        <w:jc w:val="both"/>
        <w:rPr>
          <w:rFonts w:ascii="Arial" w:hAnsi="Arial" w:cs="Arial"/>
        </w:rPr>
      </w:pPr>
      <w:ins w:id="202" w:author="mkg" w:date="2011-08-09T10:26:00Z">
        <w:r w:rsidRPr="00BD2A67">
          <w:rPr>
            <w:rFonts w:ascii="Arial" w:hAnsi="Arial" w:cs="Arial"/>
          </w:rPr>
          <w:t>Consider adjusting inspection requirements or guidance for risk significance events and/or adverse trends identified through the Operating Experience process</w:t>
        </w:r>
      </w:ins>
      <w:ins w:id="203" w:author="mkg" w:date="2011-08-09T10:27:00Z">
        <w:r>
          <w:rPr>
            <w:rFonts w:ascii="Arial" w:hAnsi="Arial" w:cs="Arial"/>
          </w:rPr>
          <w:t>,</w:t>
        </w:r>
      </w:ins>
      <w:ins w:id="204" w:author="ilc1" w:date="2011-08-08T14:43:00Z">
        <w:r w:rsidR="00BD2A67" w:rsidRPr="00BD2A67">
          <w:rPr>
            <w:rFonts w:ascii="Arial" w:hAnsi="Arial" w:cs="Arial"/>
          </w:rPr>
          <w:t xml:space="preserve"> severe program/actual events, inspection findings and special inspection team report results over the past three years.  Take caution not to delete past significant operating experience that may still be currently applicable. </w:t>
        </w:r>
      </w:ins>
    </w:p>
    <w:p w:rsidR="00BD2A67" w:rsidRPr="00BD2A67" w:rsidRDefault="00BD2A67" w:rsidP="00493DAB">
      <w:pPr>
        <w:ind w:left="634"/>
        <w:jc w:val="both"/>
        <w:rPr>
          <w:ins w:id="205" w:author="ilc1" w:date="2011-08-08T14:43:00Z"/>
          <w:rFonts w:ascii="Arial" w:hAnsi="Arial" w:cs="Arial"/>
        </w:rPr>
      </w:pPr>
    </w:p>
    <w:p w:rsidR="00BD2A67" w:rsidRPr="00BD2A67" w:rsidRDefault="00BD2A67" w:rsidP="00493DAB">
      <w:pPr>
        <w:ind w:left="274"/>
        <w:jc w:val="both"/>
        <w:rPr>
          <w:ins w:id="206" w:author="ilc1" w:date="2011-08-08T14:43:00Z"/>
          <w:rFonts w:ascii="Arial" w:hAnsi="Arial" w:cs="Arial"/>
        </w:rPr>
      </w:pPr>
      <w:ins w:id="207" w:author="ilc1" w:date="2011-08-08T14:43:00Z">
        <w:r w:rsidRPr="00BD2A67">
          <w:rPr>
            <w:rFonts w:ascii="Arial" w:hAnsi="Arial" w:cs="Arial"/>
          </w:rPr>
          <w:t>Consider adjustments to align the inspector scope (actual inspection hours charged) with the allocated inspection hours (estimated inspection hours listed in IP)</w:t>
        </w:r>
      </w:ins>
      <w:ins w:id="208" w:author="mkg" w:date="2011-09-21T13:12:00Z">
        <w:r w:rsidR="007F3D28">
          <w:rPr>
            <w:rFonts w:ascii="Arial" w:hAnsi="Arial" w:cs="Arial"/>
          </w:rPr>
          <w:t>.</w:t>
        </w:r>
      </w:ins>
    </w:p>
    <w:p w:rsidR="00BD2A67" w:rsidRPr="00BD2A67" w:rsidRDefault="00BD2A67" w:rsidP="00493DAB">
      <w:pPr>
        <w:ind w:left="634"/>
        <w:jc w:val="both"/>
        <w:rPr>
          <w:ins w:id="209" w:author="ilc1" w:date="2011-08-08T14:43:00Z"/>
          <w:rFonts w:ascii="Arial" w:hAnsi="Arial" w:cs="Arial"/>
        </w:rPr>
      </w:pPr>
    </w:p>
    <w:p w:rsidR="00BD2A67" w:rsidRPr="00BD2A67" w:rsidRDefault="00BD2A67" w:rsidP="00493DAB">
      <w:pPr>
        <w:ind w:left="270"/>
        <w:jc w:val="both"/>
        <w:rPr>
          <w:ins w:id="210" w:author="ilc1" w:date="2011-08-08T14:43:00Z"/>
          <w:rFonts w:ascii="Arial" w:hAnsi="Arial" w:cs="Arial"/>
        </w:rPr>
      </w:pPr>
      <w:ins w:id="211" w:author="ilc1" w:date="2011-08-08T14:43:00Z">
        <w:r w:rsidRPr="00BD2A67">
          <w:rPr>
            <w:rFonts w:ascii="Arial" w:hAnsi="Arial" w:cs="Arial"/>
          </w:rPr>
          <w:t>Consider adjustments to align the allocated inspection hours (estimated inspection hours listed in IP) with the required IP samples (sample range in IP).</w:t>
        </w:r>
      </w:ins>
    </w:p>
    <w:p w:rsidR="00BD2A67" w:rsidRPr="00BD2A67" w:rsidRDefault="00BD2A67" w:rsidP="00493DAB">
      <w:pPr>
        <w:ind w:left="634"/>
        <w:jc w:val="both"/>
        <w:rPr>
          <w:ins w:id="212" w:author="ilc1" w:date="2011-08-08T14:43:00Z"/>
          <w:rFonts w:ascii="Arial" w:hAnsi="Arial" w:cs="Arial"/>
        </w:rPr>
      </w:pPr>
    </w:p>
    <w:p w:rsidR="00BD2A67" w:rsidRPr="00BD2A67" w:rsidRDefault="00BD2A67" w:rsidP="00493DAB">
      <w:pPr>
        <w:ind w:left="270"/>
        <w:jc w:val="both"/>
        <w:rPr>
          <w:ins w:id="213" w:author="ilc1" w:date="2011-08-08T14:43:00Z"/>
          <w:rFonts w:ascii="Arial" w:hAnsi="Arial" w:cs="Arial"/>
        </w:rPr>
      </w:pPr>
      <w:ins w:id="214" w:author="ilc1" w:date="2011-08-08T14:43:00Z">
        <w:r w:rsidRPr="00BD2A67">
          <w:rPr>
            <w:rFonts w:ascii="Arial" w:hAnsi="Arial" w:cs="Arial"/>
          </w:rPr>
          <w:t>Consider inspector and region feedback, taking into consideration value added inspector field observations that do not result in a finding but where there is an observed safety impact; Agency initiatives; feedback forms; internal surveys</w:t>
        </w:r>
      </w:ins>
      <w:ins w:id="215" w:author="mkg" w:date="2011-09-21T09:18:00Z">
        <w:r w:rsidR="00BF3092">
          <w:rPr>
            <w:rFonts w:ascii="Arial" w:hAnsi="Arial" w:cs="Arial"/>
          </w:rPr>
          <w:t xml:space="preserve">; </w:t>
        </w:r>
        <w:r w:rsidR="00BF3092" w:rsidRPr="00BD2A67">
          <w:rPr>
            <w:rFonts w:ascii="Arial" w:hAnsi="Arial" w:cs="Arial"/>
          </w:rPr>
          <w:t>and licensees past inspection performance</w:t>
        </w:r>
        <w:r w:rsidR="00BF3092">
          <w:rPr>
            <w:rFonts w:ascii="Arial" w:hAnsi="Arial" w:cs="Arial"/>
          </w:rPr>
          <w:t>.</w:t>
        </w:r>
      </w:ins>
    </w:p>
    <w:p w:rsidR="00BD2A67" w:rsidRPr="00BD2A67" w:rsidRDefault="00BD2A67" w:rsidP="00493DAB">
      <w:pPr>
        <w:ind w:left="634"/>
        <w:jc w:val="both"/>
        <w:rPr>
          <w:ins w:id="216" w:author="ilc1" w:date="2011-08-08T14:43:00Z"/>
          <w:rFonts w:ascii="Arial" w:hAnsi="Arial" w:cs="Arial"/>
        </w:rPr>
      </w:pPr>
    </w:p>
    <w:p w:rsidR="00BD2A67" w:rsidRPr="00BD2A67" w:rsidRDefault="00BD2A67" w:rsidP="00493DAB">
      <w:pPr>
        <w:ind w:left="270"/>
        <w:jc w:val="both"/>
        <w:rPr>
          <w:ins w:id="217" w:author="ilc1" w:date="2011-08-08T14:43:00Z"/>
          <w:rFonts w:ascii="Arial" w:hAnsi="Arial" w:cs="Arial"/>
        </w:rPr>
      </w:pPr>
      <w:ins w:id="218" w:author="ilc1" w:date="2011-08-08T14:43:00Z">
        <w:r w:rsidRPr="00BD2A67">
          <w:rPr>
            <w:rFonts w:ascii="Arial" w:hAnsi="Arial" w:cs="Arial"/>
          </w:rPr>
          <w:t xml:space="preserve">Consider changes to rulemakings, requirements (Technical Specifications and CFRs), </w:t>
        </w:r>
      </w:ins>
      <w:ins w:id="219" w:author="mkg" w:date="2011-09-21T09:17:00Z">
        <w:r w:rsidR="00BF3092">
          <w:rPr>
            <w:rFonts w:ascii="Arial" w:hAnsi="Arial" w:cs="Arial"/>
          </w:rPr>
          <w:t xml:space="preserve">and </w:t>
        </w:r>
      </w:ins>
      <w:ins w:id="220" w:author="ilc1" w:date="2011-08-08T14:43:00Z">
        <w:r w:rsidRPr="00BD2A67">
          <w:rPr>
            <w:rFonts w:ascii="Arial" w:hAnsi="Arial" w:cs="Arial"/>
          </w:rPr>
          <w:t xml:space="preserve">backfits. </w:t>
        </w:r>
      </w:ins>
    </w:p>
    <w:p w:rsidR="00BD2A67" w:rsidRPr="00BD2A67" w:rsidRDefault="00BD2A67" w:rsidP="00493DAB">
      <w:pPr>
        <w:ind w:left="634"/>
        <w:jc w:val="both"/>
        <w:rPr>
          <w:ins w:id="221" w:author="ilc1" w:date="2011-08-08T14:43:00Z"/>
          <w:rFonts w:ascii="Arial" w:hAnsi="Arial" w:cs="Arial"/>
        </w:rPr>
      </w:pPr>
    </w:p>
    <w:p w:rsidR="00DF5A88" w:rsidRDefault="00BD2A67" w:rsidP="00DF5A88">
      <w:pPr>
        <w:ind w:firstLine="270"/>
        <w:jc w:val="both"/>
        <w:rPr>
          <w:rFonts w:ascii="Arial" w:hAnsi="Arial" w:cs="Arial"/>
          <w:b/>
        </w:rPr>
      </w:pPr>
      <w:ins w:id="222" w:author="ilc1" w:date="2011-08-08T14:43:00Z">
        <w:r w:rsidRPr="00BD2A67">
          <w:rPr>
            <w:rFonts w:ascii="Arial" w:hAnsi="Arial" w:cs="Arial"/>
            <w:b/>
          </w:rPr>
          <w:t>Quantitative (Template)</w:t>
        </w:r>
      </w:ins>
      <w:r w:rsidR="00DF5A88">
        <w:rPr>
          <w:rFonts w:ascii="Arial" w:hAnsi="Arial" w:cs="Arial"/>
          <w:b/>
        </w:rPr>
        <w:t xml:space="preserve"> </w:t>
      </w:r>
    </w:p>
    <w:p w:rsidR="00BD2A67" w:rsidRPr="00BD2A67" w:rsidRDefault="00BD2A67" w:rsidP="00DF5A88">
      <w:pPr>
        <w:ind w:firstLine="270"/>
        <w:jc w:val="both"/>
        <w:rPr>
          <w:ins w:id="223" w:author="ilc1" w:date="2011-08-08T14:43:00Z"/>
          <w:rFonts w:ascii="Arial" w:hAnsi="Arial" w:cs="Arial"/>
          <w:b/>
        </w:rPr>
      </w:pPr>
      <w:ins w:id="224" w:author="ilc1" w:date="2011-08-08T14:43:00Z">
        <w:r w:rsidRPr="00BD2A67">
          <w:rPr>
            <w:rFonts w:ascii="Arial" w:hAnsi="Arial" w:cs="Arial"/>
            <w:b/>
          </w:rPr>
          <w:t xml:space="preserve"> </w:t>
        </w:r>
      </w:ins>
    </w:p>
    <w:p w:rsidR="00E94858" w:rsidRDefault="00BD2A67" w:rsidP="00493DAB">
      <w:pPr>
        <w:ind w:left="270"/>
        <w:jc w:val="both"/>
        <w:rPr>
          <w:ins w:id="225" w:author="ilc1" w:date="2011-08-08T14:43:00Z"/>
          <w:rFonts w:ascii="Arial" w:hAnsi="Arial" w:cs="Arial"/>
        </w:rPr>
        <w:sectPr w:rsidR="00E94858" w:rsidSect="00CC3052">
          <w:footerReference w:type="default" r:id="rId16"/>
          <w:footerReference w:type="first" r:id="rId17"/>
          <w:type w:val="continuous"/>
          <w:pgSz w:w="12240" w:h="15840" w:code="1"/>
          <w:pgMar w:top="1080" w:right="1440" w:bottom="720" w:left="1440" w:header="720" w:footer="720" w:gutter="0"/>
          <w:pgNumType w:start="1"/>
          <w:cols w:space="720"/>
          <w:noEndnote/>
          <w:titlePg/>
          <w:docGrid w:linePitch="326"/>
        </w:sectPr>
      </w:pPr>
      <w:ins w:id="226" w:author="ilc1" w:date="2011-08-08T14:43:00Z">
        <w:r w:rsidRPr="00BD2A67">
          <w:rPr>
            <w:rFonts w:ascii="Arial" w:hAnsi="Arial" w:cs="Arial"/>
          </w:rPr>
          <w:t>Consider improvements which can increase the effectiveness of IPs based on the following quantitative analysis; number of findings per 1000 hours, traditional enforcement violations, percentage of NRC identified findings, and color of the findings.</w:t>
        </w:r>
      </w:ins>
    </w:p>
    <w:p w:rsidR="00E94858" w:rsidRDefault="00E94858" w:rsidP="00C862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7" w:author="ilc1" w:date="2011-08-08T14:43:00Z"/>
        </w:rPr>
      </w:pPr>
    </w:p>
    <w:p w:rsidR="00EC5915" w:rsidRDefault="00EC5915" w:rsidP="009E6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28" w:author="ilc1" w:date="2011-08-08T14:43:00Z"/>
          <w:rFonts w:ascii="Arial" w:hAnsi="Arial" w:cs="Arial"/>
        </w:rPr>
        <w:sectPr w:rsidR="00EC5915" w:rsidSect="00EC5915">
          <w:footerReference w:type="even" r:id="rId18"/>
          <w:footerReference w:type="default" r:id="rId19"/>
          <w:footerReference w:type="first" r:id="rId20"/>
          <w:pgSz w:w="12240" w:h="15840" w:code="1"/>
          <w:pgMar w:top="720" w:right="1440" w:bottom="1080" w:left="1440" w:header="720" w:footer="720" w:gutter="0"/>
          <w:pgNumType w:start="1"/>
          <w:cols w:space="720"/>
          <w:noEndnote/>
          <w:titlePg/>
          <w:docGrid w:linePitch="326"/>
        </w:sectPr>
      </w:pPr>
    </w:p>
    <w:p w:rsidR="00493DAB" w:rsidRDefault="00493DAB" w:rsidP="009E6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29" w:author="ilc1" w:date="2011-08-08T14:43:00Z"/>
          <w:rFonts w:ascii="Arial" w:hAnsi="Arial" w:cs="Arial"/>
        </w:rPr>
      </w:pPr>
      <w:ins w:id="230" w:author="ilc1" w:date="2011-08-08T14:43:00Z">
        <w:r>
          <w:rPr>
            <w:rFonts w:ascii="Arial" w:hAnsi="Arial" w:cs="Arial"/>
          </w:rPr>
          <w:lastRenderedPageBreak/>
          <w:t>Attachment 3</w:t>
        </w:r>
      </w:ins>
    </w:p>
    <w:p w:rsidR="009E643F" w:rsidRPr="002F4810" w:rsidRDefault="009E643F" w:rsidP="009E6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F4810">
        <w:rPr>
          <w:rFonts w:ascii="Arial" w:hAnsi="Arial" w:cs="Arial"/>
        </w:rPr>
        <w:t xml:space="preserve">Format for Inspection Procedure Evaluation </w:t>
      </w:r>
    </w:p>
    <w:p w:rsidR="009E643F" w:rsidRDefault="009E643F" w:rsidP="006844C8">
      <w:pPr>
        <w:rPr>
          <w:rFonts w:ascii="Arial" w:hAnsi="Arial" w:cs="Arial"/>
        </w:rPr>
      </w:pPr>
    </w:p>
    <w:p w:rsidR="006844C8" w:rsidRPr="009E643F" w:rsidRDefault="006844C8" w:rsidP="006844C8">
      <w:pPr>
        <w:rPr>
          <w:rFonts w:ascii="Arial" w:hAnsi="Arial" w:cs="Arial"/>
        </w:rPr>
      </w:pPr>
      <w:ins w:id="231" w:author="ilc1" w:date="2011-08-08T14:43:00Z">
        <w:r w:rsidRPr="009E643F">
          <w:rPr>
            <w:rFonts w:ascii="Arial" w:hAnsi="Arial" w:cs="Arial"/>
            <w:b/>
          </w:rPr>
          <w:t xml:space="preserve">1. </w:t>
        </w:r>
        <w:r w:rsidRPr="009E643F">
          <w:rPr>
            <w:rFonts w:ascii="Arial" w:hAnsi="Arial" w:cs="Arial"/>
          </w:rPr>
          <w:t xml:space="preserve"> </w:t>
        </w:r>
        <w:r w:rsidRPr="009E643F">
          <w:rPr>
            <w:rFonts w:ascii="Arial" w:hAnsi="Arial" w:cs="Arial"/>
            <w:b/>
          </w:rPr>
          <w:t xml:space="preserve">Inspection Procedure </w:t>
        </w:r>
      </w:ins>
      <w:r w:rsidR="009E643F" w:rsidRPr="009E643F">
        <w:rPr>
          <w:rFonts w:ascii="Arial" w:hAnsi="Arial" w:cs="Arial"/>
          <w:b/>
        </w:rPr>
        <w:t xml:space="preserve">Number and </w:t>
      </w:r>
      <w:r w:rsidRPr="009E643F">
        <w:rPr>
          <w:rFonts w:ascii="Arial" w:hAnsi="Arial" w:cs="Arial"/>
          <w:b/>
        </w:rPr>
        <w:t>Title</w:t>
      </w:r>
      <w:ins w:id="232" w:author="ilc1" w:date="2011-08-08T14:43:00Z">
        <w:r w:rsidRPr="009E643F">
          <w:rPr>
            <w:rFonts w:ascii="Arial" w:hAnsi="Arial" w:cs="Arial"/>
          </w:rPr>
          <w:t xml:space="preserve">:  </w:t>
        </w:r>
      </w:ins>
    </w:p>
    <w:p w:rsidR="006844C8" w:rsidRPr="009E643F" w:rsidRDefault="006844C8" w:rsidP="006844C8">
      <w:pPr>
        <w:rPr>
          <w:rFonts w:ascii="Arial" w:hAnsi="Arial" w:cs="Arial"/>
        </w:rPr>
      </w:pPr>
    </w:p>
    <w:p w:rsidR="006844C8" w:rsidRPr="009E643F" w:rsidRDefault="006844C8" w:rsidP="006844C8">
      <w:pPr>
        <w:rPr>
          <w:rFonts w:ascii="Arial" w:hAnsi="Arial" w:cs="Arial"/>
        </w:rPr>
      </w:pPr>
      <w:r w:rsidRPr="009E643F">
        <w:rPr>
          <w:rFonts w:ascii="Arial" w:hAnsi="Arial" w:cs="Arial"/>
          <w:b/>
        </w:rPr>
        <w:t>2.</w:t>
      </w:r>
      <w:r w:rsidRPr="009E643F">
        <w:rPr>
          <w:rFonts w:ascii="Arial" w:hAnsi="Arial" w:cs="Arial"/>
        </w:rPr>
        <w:t xml:space="preserve">  </w:t>
      </w:r>
      <w:ins w:id="233" w:author="ilc1" w:date="2011-08-08T14:43:00Z">
        <w:r w:rsidRPr="009E643F">
          <w:rPr>
            <w:rFonts w:ascii="Arial" w:hAnsi="Arial" w:cs="Arial"/>
            <w:b/>
          </w:rPr>
          <w:t>Time Period</w:t>
        </w:r>
      </w:ins>
      <w:r w:rsidRPr="009E643F">
        <w:rPr>
          <w:rFonts w:ascii="Arial" w:hAnsi="Arial" w:cs="Arial"/>
          <w:b/>
        </w:rPr>
        <w:t xml:space="preserve"> </w:t>
      </w:r>
      <w:ins w:id="234" w:author="mkg" w:date="2011-08-09T10:28:00Z">
        <w:r w:rsidR="00A767EC" w:rsidRPr="009E643F">
          <w:rPr>
            <w:rFonts w:ascii="Arial" w:hAnsi="Arial" w:cs="Arial"/>
            <w:b/>
          </w:rPr>
          <w:t xml:space="preserve">of </w:t>
        </w:r>
      </w:ins>
      <w:ins w:id="235" w:author="ilc1" w:date="2011-08-08T14:43:00Z">
        <w:r w:rsidRPr="009E643F">
          <w:rPr>
            <w:rFonts w:ascii="Arial" w:hAnsi="Arial" w:cs="Arial"/>
            <w:b/>
          </w:rPr>
          <w:t>Review</w:t>
        </w:r>
        <w:r w:rsidRPr="009E643F">
          <w:rPr>
            <w:rFonts w:ascii="Arial" w:hAnsi="Arial" w:cs="Arial"/>
          </w:rPr>
          <w:t xml:space="preserve">:  </w:t>
        </w:r>
      </w:ins>
    </w:p>
    <w:p w:rsidR="006844C8" w:rsidRPr="009E643F" w:rsidRDefault="006844C8" w:rsidP="006844C8">
      <w:pPr>
        <w:rPr>
          <w:rFonts w:ascii="Arial" w:hAnsi="Arial" w:cs="Arial"/>
        </w:rPr>
      </w:pPr>
    </w:p>
    <w:p w:rsidR="006844C8" w:rsidRPr="009E643F" w:rsidRDefault="006844C8" w:rsidP="006844C8">
      <w:pPr>
        <w:rPr>
          <w:ins w:id="236" w:author="ilc1" w:date="2011-08-08T14:43:00Z"/>
          <w:rFonts w:ascii="Arial" w:hAnsi="Arial" w:cs="Arial"/>
        </w:rPr>
      </w:pPr>
      <w:r w:rsidRPr="009E643F">
        <w:rPr>
          <w:rFonts w:ascii="Arial" w:hAnsi="Arial" w:cs="Arial"/>
          <w:b/>
        </w:rPr>
        <w:t>3.</w:t>
      </w:r>
      <w:r w:rsidRPr="009E643F">
        <w:rPr>
          <w:rFonts w:ascii="Arial" w:hAnsi="Arial" w:cs="Arial"/>
        </w:rPr>
        <w:t xml:space="preserve">  </w:t>
      </w:r>
      <w:ins w:id="237" w:author="ilc1" w:date="2011-08-08T14:43:00Z">
        <w:r w:rsidRPr="009E643F">
          <w:rPr>
            <w:rFonts w:ascii="Arial" w:hAnsi="Arial" w:cs="Arial"/>
            <w:b/>
          </w:rPr>
          <w:t>Resources/Inspection Findings/Feedback:</w:t>
        </w:r>
        <w:r w:rsidRPr="009E643F">
          <w:rPr>
            <w:rFonts w:ascii="Arial" w:hAnsi="Arial" w:cs="Arial"/>
          </w:rPr>
          <w:t xml:space="preserve">  </w:t>
        </w:r>
      </w:ins>
    </w:p>
    <w:p w:rsidR="006844C8" w:rsidRPr="009E643F" w:rsidRDefault="006844C8" w:rsidP="006844C8">
      <w:pPr>
        <w:rPr>
          <w:ins w:id="238" w:author="ilc1" w:date="2011-08-08T14:43:00Z"/>
          <w:rFonts w:ascii="Arial" w:hAnsi="Arial" w:cs="Arial"/>
        </w:rPr>
      </w:pPr>
      <w:ins w:id="239" w:author="ilc1" w:date="2011-08-08T14:43:00Z">
        <w:r w:rsidRPr="009E643F">
          <w:rPr>
            <w:rFonts w:ascii="Arial" w:hAnsi="Arial" w:cs="Arial"/>
          </w:rPr>
          <w:t>(</w:t>
        </w:r>
        <w:r w:rsidRPr="009E643F">
          <w:rPr>
            <w:rFonts w:ascii="Arial" w:hAnsi="Arial" w:cs="Arial"/>
            <w:i/>
          </w:rPr>
          <w:t>Additional Data may be needed, depending on the specific IP</w:t>
        </w:r>
        <w:r w:rsidRPr="009E643F">
          <w:rPr>
            <w:rFonts w:ascii="Arial" w:hAnsi="Arial" w:cs="Arial"/>
          </w:rPr>
          <w:t>)</w:t>
        </w:r>
      </w:ins>
    </w:p>
    <w:p w:rsidR="006844C8" w:rsidRPr="009E643F" w:rsidRDefault="006844C8" w:rsidP="006844C8">
      <w:pPr>
        <w:rPr>
          <w:ins w:id="240" w:author="ilc1" w:date="2011-08-08T14:43:00Z"/>
          <w:rFonts w:ascii="Arial" w:hAnsi="Arial" w:cs="Arial"/>
        </w:rPr>
      </w:pPr>
    </w:p>
    <w:p w:rsidR="006844C8" w:rsidRPr="009E643F" w:rsidRDefault="006844C8" w:rsidP="006844C8">
      <w:pPr>
        <w:rPr>
          <w:ins w:id="241" w:author="ilc1" w:date="2011-08-08T14:43:00Z"/>
          <w:rFonts w:ascii="Arial" w:hAnsi="Arial" w:cs="Arial"/>
        </w:rPr>
      </w:pPr>
      <w:ins w:id="242" w:author="ilc1" w:date="2011-08-08T14:43:00Z">
        <w:r w:rsidRPr="009E643F">
          <w:rPr>
            <w:rFonts w:ascii="Arial" w:hAnsi="Arial" w:cs="Arial"/>
          </w:rPr>
          <w:t>Findings/1000 hours</w:t>
        </w:r>
        <w:r w:rsidRPr="009E643F">
          <w:rPr>
            <w:rFonts w:ascii="Arial" w:hAnsi="Arial" w:cs="Arial"/>
          </w:rPr>
          <w:tab/>
        </w:r>
        <w:r w:rsidRPr="009E643F">
          <w:rPr>
            <w:rFonts w:ascii="Arial" w:hAnsi="Arial" w:cs="Arial"/>
          </w:rPr>
          <w:tab/>
        </w:r>
        <w:r w:rsidRPr="009E643F">
          <w:rPr>
            <w:rFonts w:ascii="Arial" w:hAnsi="Arial" w:cs="Arial"/>
            <w:u w:val="single"/>
          </w:rPr>
          <w:t>3YR Avg</w:t>
        </w:r>
        <w:r w:rsidRPr="009E643F">
          <w:rPr>
            <w:rFonts w:ascii="Arial" w:hAnsi="Arial" w:cs="Arial"/>
          </w:rPr>
          <w:tab/>
        </w:r>
        <w:r w:rsidRPr="009E643F">
          <w:rPr>
            <w:rFonts w:ascii="Arial" w:hAnsi="Arial" w:cs="Arial"/>
            <w:u w:val="single"/>
          </w:rPr>
          <w:t>201</w:t>
        </w:r>
        <w:r w:rsidR="00FB2538">
          <w:rPr>
            <w:rFonts w:ascii="Arial" w:hAnsi="Arial" w:cs="Arial"/>
            <w:u w:val="single"/>
          </w:rPr>
          <w:t>2</w:t>
        </w:r>
        <w:r w:rsidRPr="009E643F">
          <w:rPr>
            <w:rFonts w:ascii="Arial" w:hAnsi="Arial" w:cs="Arial"/>
          </w:rPr>
          <w:tab/>
        </w:r>
        <w:r w:rsidRPr="009E643F">
          <w:rPr>
            <w:rFonts w:ascii="Arial" w:hAnsi="Arial" w:cs="Arial"/>
          </w:rPr>
          <w:tab/>
        </w:r>
        <w:r w:rsidRPr="009E643F">
          <w:rPr>
            <w:rFonts w:ascii="Arial" w:hAnsi="Arial" w:cs="Arial"/>
            <w:u w:val="single"/>
          </w:rPr>
          <w:t>20</w:t>
        </w:r>
        <w:r w:rsidR="00FB2538">
          <w:rPr>
            <w:rFonts w:ascii="Arial" w:hAnsi="Arial" w:cs="Arial"/>
            <w:u w:val="single"/>
          </w:rPr>
          <w:t>11</w:t>
        </w:r>
        <w:r w:rsidRPr="009E643F">
          <w:rPr>
            <w:rFonts w:ascii="Arial" w:hAnsi="Arial" w:cs="Arial"/>
          </w:rPr>
          <w:tab/>
        </w:r>
        <w:r w:rsidRPr="009E643F">
          <w:rPr>
            <w:rFonts w:ascii="Arial" w:hAnsi="Arial" w:cs="Arial"/>
          </w:rPr>
          <w:tab/>
        </w:r>
        <w:r w:rsidRPr="009E643F">
          <w:rPr>
            <w:rFonts w:ascii="Arial" w:hAnsi="Arial" w:cs="Arial"/>
            <w:u w:val="single"/>
          </w:rPr>
          <w:t>20</w:t>
        </w:r>
        <w:r w:rsidR="00FB2538">
          <w:rPr>
            <w:rFonts w:ascii="Arial" w:hAnsi="Arial" w:cs="Arial"/>
            <w:u w:val="single"/>
          </w:rPr>
          <w:t>1</w:t>
        </w:r>
        <w:r w:rsidRPr="009E643F">
          <w:rPr>
            <w:rFonts w:ascii="Arial" w:hAnsi="Arial" w:cs="Arial"/>
            <w:u w:val="single"/>
          </w:rPr>
          <w:t>0</w:t>
        </w:r>
      </w:ins>
    </w:p>
    <w:p w:rsidR="006844C8" w:rsidRPr="009E643F" w:rsidRDefault="006844C8" w:rsidP="006844C8">
      <w:pPr>
        <w:rPr>
          <w:ins w:id="243" w:author="ilc1" w:date="2011-08-08T14:43:00Z"/>
          <w:rFonts w:ascii="Arial" w:hAnsi="Arial" w:cs="Arial"/>
        </w:rPr>
      </w:pPr>
    </w:p>
    <w:p w:rsidR="006844C8" w:rsidRPr="009E643F" w:rsidRDefault="006844C8" w:rsidP="006844C8">
      <w:pPr>
        <w:rPr>
          <w:ins w:id="244" w:author="ilc1" w:date="2011-08-08T14:43:00Z"/>
          <w:rFonts w:ascii="Arial" w:hAnsi="Arial" w:cs="Arial"/>
          <w:u w:val="single"/>
        </w:rPr>
      </w:pPr>
      <w:ins w:id="245" w:author="ilc1" w:date="2011-08-08T14:43:00Z">
        <w:r w:rsidRPr="009E643F">
          <w:rPr>
            <w:rFonts w:ascii="Arial" w:hAnsi="Arial" w:cs="Arial"/>
            <w:u w:val="single"/>
          </w:rPr>
          <w:t>Hours Expended</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u w:val="single"/>
          </w:rPr>
          <w:t>3YR Avg</w:t>
        </w:r>
        <w:r w:rsidRPr="009E643F">
          <w:rPr>
            <w:rFonts w:ascii="Arial" w:hAnsi="Arial" w:cs="Arial"/>
          </w:rPr>
          <w:tab/>
        </w:r>
        <w:r w:rsidRPr="009E643F">
          <w:rPr>
            <w:rFonts w:ascii="Arial" w:hAnsi="Arial" w:cs="Arial"/>
            <w:u w:val="single"/>
          </w:rPr>
          <w:t>201</w:t>
        </w:r>
        <w:r w:rsidR="00FB2538">
          <w:rPr>
            <w:rFonts w:ascii="Arial" w:hAnsi="Arial" w:cs="Arial"/>
            <w:u w:val="single"/>
          </w:rPr>
          <w:t>2</w:t>
        </w:r>
        <w:r w:rsidRPr="009E643F">
          <w:rPr>
            <w:rFonts w:ascii="Arial" w:hAnsi="Arial" w:cs="Arial"/>
          </w:rPr>
          <w:tab/>
        </w:r>
        <w:r w:rsidR="0093517B">
          <w:rPr>
            <w:rFonts w:ascii="Arial" w:hAnsi="Arial" w:cs="Arial"/>
          </w:rPr>
          <w:tab/>
        </w:r>
        <w:r w:rsidRPr="009E643F">
          <w:rPr>
            <w:rFonts w:ascii="Arial" w:hAnsi="Arial" w:cs="Arial"/>
            <w:u w:val="single"/>
          </w:rPr>
          <w:t>20</w:t>
        </w:r>
        <w:r w:rsidR="00FB2538">
          <w:rPr>
            <w:rFonts w:ascii="Arial" w:hAnsi="Arial" w:cs="Arial"/>
            <w:u w:val="single"/>
          </w:rPr>
          <w:t>11</w:t>
        </w:r>
        <w:r w:rsidR="00A8011E">
          <w:rPr>
            <w:rFonts w:ascii="Arial" w:hAnsi="Arial" w:cs="Arial"/>
          </w:rPr>
          <w:tab/>
        </w:r>
        <w:r w:rsidR="00A8011E">
          <w:rPr>
            <w:rFonts w:ascii="Arial" w:hAnsi="Arial" w:cs="Arial"/>
          </w:rPr>
          <w:tab/>
        </w:r>
        <w:r w:rsidRPr="009E643F">
          <w:rPr>
            <w:rFonts w:ascii="Arial" w:hAnsi="Arial" w:cs="Arial"/>
            <w:u w:val="single"/>
          </w:rPr>
          <w:t>20</w:t>
        </w:r>
        <w:r w:rsidR="00FB2538">
          <w:rPr>
            <w:rFonts w:ascii="Arial" w:hAnsi="Arial" w:cs="Arial"/>
            <w:u w:val="single"/>
          </w:rPr>
          <w:t>1</w:t>
        </w:r>
        <w:r w:rsidRPr="009E643F">
          <w:rPr>
            <w:rFonts w:ascii="Arial" w:hAnsi="Arial" w:cs="Arial"/>
            <w:u w:val="single"/>
          </w:rPr>
          <w:t>0</w:t>
        </w:r>
      </w:ins>
    </w:p>
    <w:p w:rsidR="006844C8" w:rsidRPr="009E643F" w:rsidRDefault="006844C8" w:rsidP="006844C8">
      <w:pPr>
        <w:rPr>
          <w:ins w:id="246" w:author="ilc1" w:date="2011-08-08T14:43:00Z"/>
          <w:rFonts w:ascii="Arial" w:hAnsi="Arial" w:cs="Arial"/>
        </w:rPr>
      </w:pPr>
      <w:ins w:id="247" w:author="ilc1" w:date="2011-08-08T14:43:00Z">
        <w:r w:rsidRPr="009E643F">
          <w:rPr>
            <w:rFonts w:ascii="Arial" w:hAnsi="Arial" w:cs="Arial"/>
          </w:rPr>
          <w:t>Region I:</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r>
      </w:ins>
    </w:p>
    <w:p w:rsidR="006844C8" w:rsidRPr="009E643F" w:rsidRDefault="006844C8" w:rsidP="006844C8">
      <w:pPr>
        <w:rPr>
          <w:ins w:id="248" w:author="ilc1" w:date="2011-08-08T14:43:00Z"/>
          <w:rFonts w:ascii="Arial" w:hAnsi="Arial" w:cs="Arial"/>
        </w:rPr>
      </w:pPr>
      <w:ins w:id="249" w:author="ilc1" w:date="2011-08-08T14:43:00Z">
        <w:r w:rsidRPr="009E643F">
          <w:rPr>
            <w:rFonts w:ascii="Arial" w:hAnsi="Arial" w:cs="Arial"/>
          </w:rPr>
          <w:t>Region II:</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t xml:space="preserve">  </w:t>
        </w:r>
      </w:ins>
    </w:p>
    <w:p w:rsidR="006844C8" w:rsidRPr="009E643F" w:rsidRDefault="006844C8" w:rsidP="006844C8">
      <w:pPr>
        <w:rPr>
          <w:ins w:id="250" w:author="ilc1" w:date="2011-08-08T14:43:00Z"/>
          <w:rFonts w:ascii="Arial" w:hAnsi="Arial" w:cs="Arial"/>
        </w:rPr>
      </w:pPr>
      <w:ins w:id="251" w:author="ilc1" w:date="2011-08-08T14:43:00Z">
        <w:r w:rsidRPr="009E643F">
          <w:rPr>
            <w:rFonts w:ascii="Arial" w:hAnsi="Arial" w:cs="Arial"/>
          </w:rPr>
          <w:t>Region III:</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t xml:space="preserve">  </w:t>
        </w:r>
      </w:ins>
    </w:p>
    <w:p w:rsidR="006844C8" w:rsidRPr="009E643F" w:rsidRDefault="006844C8" w:rsidP="006844C8">
      <w:pPr>
        <w:rPr>
          <w:ins w:id="252" w:author="ilc1" w:date="2011-08-08T14:43:00Z"/>
          <w:rFonts w:ascii="Arial" w:hAnsi="Arial" w:cs="Arial"/>
        </w:rPr>
      </w:pPr>
      <w:ins w:id="253" w:author="ilc1" w:date="2011-08-08T14:43:00Z">
        <w:r w:rsidRPr="009E643F">
          <w:rPr>
            <w:rFonts w:ascii="Arial" w:hAnsi="Arial" w:cs="Arial"/>
          </w:rPr>
          <w:t>Region IV:</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t xml:space="preserve"> </w:t>
        </w:r>
      </w:ins>
    </w:p>
    <w:p w:rsidR="006844C8" w:rsidRPr="009E643F" w:rsidRDefault="006844C8" w:rsidP="006844C8">
      <w:pPr>
        <w:rPr>
          <w:ins w:id="254" w:author="ilc1" w:date="2011-08-08T14:43:00Z"/>
          <w:rFonts w:ascii="Arial" w:hAnsi="Arial" w:cs="Arial"/>
        </w:rPr>
      </w:pPr>
      <w:ins w:id="255" w:author="ilc1" w:date="2011-08-08T14:43:00Z">
        <w:r w:rsidRPr="009E643F">
          <w:rPr>
            <w:rFonts w:ascii="Arial" w:hAnsi="Arial" w:cs="Arial"/>
          </w:rPr>
          <w:t>Total:</w:t>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r>
        <w:r w:rsidRPr="009E643F">
          <w:rPr>
            <w:rFonts w:ascii="Arial" w:hAnsi="Arial" w:cs="Arial"/>
          </w:rPr>
          <w:tab/>
        </w:r>
      </w:ins>
    </w:p>
    <w:p w:rsidR="006844C8" w:rsidRPr="009E643F" w:rsidRDefault="006844C8" w:rsidP="006844C8">
      <w:pPr>
        <w:rPr>
          <w:ins w:id="256" w:author="ilc1" w:date="2011-08-08T14:43:00Z"/>
          <w:rFonts w:ascii="Arial" w:hAnsi="Arial" w:cs="Arial"/>
        </w:rPr>
      </w:pPr>
    </w:p>
    <w:p w:rsidR="006844C8" w:rsidRPr="009E643F" w:rsidRDefault="006844C8" w:rsidP="006844C8">
      <w:pPr>
        <w:rPr>
          <w:ins w:id="257" w:author="ilc1" w:date="2011-08-08T14:43:00Z"/>
          <w:rFonts w:ascii="Arial" w:hAnsi="Arial" w:cs="Arial"/>
        </w:rPr>
      </w:pPr>
      <w:ins w:id="258" w:author="ilc1" w:date="2011-08-08T14:43:00Z">
        <w:r w:rsidRPr="009E643F">
          <w:rPr>
            <w:rFonts w:ascii="Arial" w:hAnsi="Arial" w:cs="Arial"/>
            <w:u w:val="single"/>
          </w:rPr>
          <w:t>Hours Expended</w:t>
        </w:r>
        <w:r w:rsidRPr="009E643F">
          <w:rPr>
            <w:rFonts w:ascii="Arial" w:hAnsi="Arial" w:cs="Arial"/>
          </w:rPr>
          <w:t xml:space="preserve"> </w:t>
        </w:r>
        <w:r w:rsidRPr="009E643F">
          <w:rPr>
            <w:rFonts w:ascii="Arial" w:hAnsi="Arial" w:cs="Arial"/>
          </w:rPr>
          <w:tab/>
        </w:r>
        <w:r w:rsidRPr="009E643F">
          <w:rPr>
            <w:rFonts w:ascii="Arial" w:hAnsi="Arial" w:cs="Arial"/>
          </w:rPr>
          <w:tab/>
        </w:r>
        <w:r w:rsidRPr="009E643F">
          <w:rPr>
            <w:rFonts w:ascii="Arial" w:hAnsi="Arial" w:cs="Arial"/>
            <w:u w:val="single"/>
          </w:rPr>
          <w:t>3YR Avg</w:t>
        </w:r>
        <w:r w:rsidRPr="009E643F">
          <w:rPr>
            <w:rFonts w:ascii="Arial" w:hAnsi="Arial" w:cs="Arial"/>
          </w:rPr>
          <w:tab/>
        </w:r>
        <w:r w:rsidRPr="009E643F">
          <w:rPr>
            <w:rFonts w:ascii="Arial" w:hAnsi="Arial" w:cs="Arial"/>
            <w:u w:val="single"/>
          </w:rPr>
          <w:t>201</w:t>
        </w:r>
        <w:r w:rsidR="00FB2538">
          <w:rPr>
            <w:rFonts w:ascii="Arial" w:hAnsi="Arial" w:cs="Arial"/>
            <w:u w:val="single"/>
          </w:rPr>
          <w:t>2</w:t>
        </w:r>
        <w:r w:rsidRPr="009E643F">
          <w:rPr>
            <w:rFonts w:ascii="Arial" w:hAnsi="Arial" w:cs="Arial"/>
          </w:rPr>
          <w:tab/>
        </w:r>
        <w:r w:rsidR="0093517B">
          <w:rPr>
            <w:rFonts w:ascii="Arial" w:hAnsi="Arial" w:cs="Arial"/>
          </w:rPr>
          <w:tab/>
        </w:r>
        <w:r w:rsidRPr="009E643F">
          <w:rPr>
            <w:rFonts w:ascii="Arial" w:hAnsi="Arial" w:cs="Arial"/>
            <w:u w:val="single"/>
          </w:rPr>
          <w:t>20</w:t>
        </w:r>
        <w:r w:rsidR="00FB2538">
          <w:rPr>
            <w:rFonts w:ascii="Arial" w:hAnsi="Arial" w:cs="Arial"/>
            <w:u w:val="single"/>
          </w:rPr>
          <w:t>11</w:t>
        </w:r>
        <w:r w:rsidR="00A8011E" w:rsidRPr="00A8011E">
          <w:rPr>
            <w:rFonts w:ascii="Arial" w:hAnsi="Arial" w:cs="Arial"/>
          </w:rPr>
          <w:tab/>
        </w:r>
        <w:r w:rsidR="00A8011E">
          <w:rPr>
            <w:rFonts w:ascii="Arial" w:hAnsi="Arial" w:cs="Arial"/>
          </w:rPr>
          <w:tab/>
        </w:r>
        <w:r w:rsidRPr="009E643F">
          <w:rPr>
            <w:rFonts w:ascii="Arial" w:hAnsi="Arial" w:cs="Arial"/>
            <w:u w:val="single"/>
          </w:rPr>
          <w:t>20</w:t>
        </w:r>
        <w:r w:rsidR="00FB2538">
          <w:rPr>
            <w:rFonts w:ascii="Arial" w:hAnsi="Arial" w:cs="Arial"/>
            <w:u w:val="single"/>
          </w:rPr>
          <w:t>1</w:t>
        </w:r>
        <w:r w:rsidRPr="009E643F">
          <w:rPr>
            <w:rFonts w:ascii="Arial" w:hAnsi="Arial" w:cs="Arial"/>
            <w:u w:val="single"/>
          </w:rPr>
          <w:t>0</w:t>
        </w:r>
      </w:ins>
    </w:p>
    <w:p w:rsidR="006844C8" w:rsidRPr="009E643F" w:rsidRDefault="006844C8" w:rsidP="006844C8">
      <w:pPr>
        <w:rPr>
          <w:ins w:id="259" w:author="ilc1" w:date="2011-08-08T14:43:00Z"/>
          <w:rFonts w:ascii="Arial" w:hAnsi="Arial" w:cs="Arial"/>
        </w:rPr>
      </w:pPr>
      <w:ins w:id="260" w:author="ilc1" w:date="2011-08-08T14:43:00Z">
        <w:r w:rsidRPr="009E643F">
          <w:rPr>
            <w:rFonts w:ascii="Arial" w:hAnsi="Arial" w:cs="Arial"/>
          </w:rPr>
          <w:t>1 Unit Sites</w:t>
        </w:r>
      </w:ins>
    </w:p>
    <w:p w:rsidR="006844C8" w:rsidRPr="009E643F" w:rsidRDefault="006844C8" w:rsidP="006844C8">
      <w:pPr>
        <w:rPr>
          <w:ins w:id="261" w:author="ilc1" w:date="2011-08-08T14:43:00Z"/>
          <w:rFonts w:ascii="Arial" w:hAnsi="Arial" w:cs="Arial"/>
        </w:rPr>
      </w:pPr>
      <w:ins w:id="262" w:author="ilc1" w:date="2011-08-08T14:43:00Z">
        <w:r w:rsidRPr="009E643F">
          <w:rPr>
            <w:rFonts w:ascii="Arial" w:hAnsi="Arial" w:cs="Arial"/>
          </w:rPr>
          <w:t>2 Unit Sites</w:t>
        </w:r>
      </w:ins>
    </w:p>
    <w:p w:rsidR="006844C8" w:rsidRPr="009E643F" w:rsidRDefault="006844C8" w:rsidP="006844C8">
      <w:pPr>
        <w:rPr>
          <w:ins w:id="263" w:author="ilc1" w:date="2011-08-08T14:43:00Z"/>
          <w:rFonts w:ascii="Arial" w:hAnsi="Arial" w:cs="Arial"/>
        </w:rPr>
      </w:pPr>
      <w:ins w:id="264" w:author="ilc1" w:date="2011-08-08T14:43:00Z">
        <w:r w:rsidRPr="009E643F">
          <w:rPr>
            <w:rFonts w:ascii="Arial" w:hAnsi="Arial" w:cs="Arial"/>
          </w:rPr>
          <w:t>3 Unit Sites</w:t>
        </w:r>
      </w:ins>
    </w:p>
    <w:p w:rsidR="006844C8" w:rsidRPr="009E643F" w:rsidRDefault="006844C8" w:rsidP="006844C8">
      <w:pPr>
        <w:rPr>
          <w:ins w:id="265" w:author="ilc1" w:date="2011-08-08T14:43:00Z"/>
          <w:rFonts w:ascii="Arial" w:hAnsi="Arial" w:cs="Arial"/>
        </w:rPr>
      </w:pPr>
    </w:p>
    <w:p w:rsidR="006844C8" w:rsidRPr="009E643F" w:rsidRDefault="006844C8" w:rsidP="006844C8">
      <w:pPr>
        <w:rPr>
          <w:ins w:id="266" w:author="ilc1" w:date="2011-08-08T14:43:00Z"/>
          <w:rFonts w:ascii="Arial" w:hAnsi="Arial" w:cs="Arial"/>
        </w:rPr>
      </w:pPr>
      <w:ins w:id="267" w:author="ilc1" w:date="2011-08-08T14:43:00Z">
        <w:r w:rsidRPr="009E643F">
          <w:rPr>
            <w:rFonts w:ascii="Arial" w:hAnsi="Arial" w:cs="Arial"/>
          </w:rPr>
          <w:t>Over the</w:t>
        </w:r>
      </w:ins>
      <w:r w:rsidRPr="009E643F">
        <w:rPr>
          <w:rFonts w:ascii="Arial" w:hAnsi="Arial" w:cs="Arial"/>
        </w:rPr>
        <w:t xml:space="preserve"> past </w:t>
      </w:r>
      <w:ins w:id="268" w:author="ilc1" w:date="2011-08-08T14:43:00Z">
        <w:r w:rsidRPr="009E643F">
          <w:rPr>
            <w:rFonts w:ascii="Arial" w:hAnsi="Arial" w:cs="Arial"/>
          </w:rPr>
          <w:t xml:space="preserve">3 years, there were XX total findings:  </w:t>
        </w:r>
      </w:ins>
    </w:p>
    <w:p w:rsidR="006844C8" w:rsidRPr="009E643F" w:rsidRDefault="006844C8" w:rsidP="006844C8">
      <w:pPr>
        <w:rPr>
          <w:ins w:id="269" w:author="ilc1" w:date="2011-08-08T14:43:00Z"/>
          <w:rFonts w:ascii="Arial" w:hAnsi="Arial" w:cs="Arial"/>
        </w:rPr>
      </w:pPr>
      <w:ins w:id="270" w:author="ilc1" w:date="2011-08-08T14:43:00Z">
        <w:r w:rsidRPr="009E643F">
          <w:rPr>
            <w:rFonts w:ascii="Arial" w:hAnsi="Arial" w:cs="Arial"/>
          </w:rPr>
          <w:t>X Findings GREEN</w:t>
        </w:r>
      </w:ins>
    </w:p>
    <w:p w:rsidR="006844C8" w:rsidRPr="009E643F" w:rsidRDefault="006844C8" w:rsidP="006844C8">
      <w:pPr>
        <w:rPr>
          <w:ins w:id="271" w:author="ilc1" w:date="2011-08-08T14:43:00Z"/>
          <w:rFonts w:ascii="Arial" w:hAnsi="Arial" w:cs="Arial"/>
        </w:rPr>
      </w:pPr>
      <w:ins w:id="272" w:author="ilc1" w:date="2011-08-08T14:43:00Z">
        <w:r w:rsidRPr="009E643F">
          <w:rPr>
            <w:rFonts w:ascii="Arial" w:hAnsi="Arial" w:cs="Arial"/>
          </w:rPr>
          <w:t>X Findings WHITE</w:t>
        </w:r>
      </w:ins>
    </w:p>
    <w:p w:rsidR="006844C8" w:rsidRPr="009E643F" w:rsidRDefault="006844C8" w:rsidP="006844C8">
      <w:pPr>
        <w:rPr>
          <w:ins w:id="273" w:author="ilc1" w:date="2011-08-08T14:43:00Z"/>
          <w:rFonts w:ascii="Arial" w:hAnsi="Arial" w:cs="Arial"/>
        </w:rPr>
      </w:pPr>
      <w:ins w:id="274" w:author="ilc1" w:date="2011-08-08T14:43:00Z">
        <w:r w:rsidRPr="009E643F">
          <w:rPr>
            <w:rFonts w:ascii="Arial" w:hAnsi="Arial" w:cs="Arial"/>
          </w:rPr>
          <w:t>X NCV GREEN</w:t>
        </w:r>
      </w:ins>
    </w:p>
    <w:p w:rsidR="006844C8" w:rsidRPr="009E643F" w:rsidRDefault="006844C8" w:rsidP="006844C8">
      <w:pPr>
        <w:rPr>
          <w:ins w:id="275" w:author="ilc1" w:date="2011-08-08T14:43:00Z"/>
          <w:rFonts w:ascii="Arial" w:hAnsi="Arial" w:cs="Arial"/>
        </w:rPr>
      </w:pPr>
      <w:ins w:id="276" w:author="ilc1" w:date="2011-08-08T14:43:00Z">
        <w:r w:rsidRPr="009E643F">
          <w:rPr>
            <w:rFonts w:ascii="Arial" w:hAnsi="Arial" w:cs="Arial"/>
          </w:rPr>
          <w:t>X NCV SL-IV</w:t>
        </w:r>
      </w:ins>
    </w:p>
    <w:p w:rsidR="006844C8" w:rsidRPr="009E643F" w:rsidRDefault="006844C8" w:rsidP="006844C8">
      <w:pPr>
        <w:rPr>
          <w:ins w:id="277" w:author="ilc1" w:date="2011-08-08T14:43:00Z"/>
          <w:rFonts w:ascii="Arial" w:hAnsi="Arial" w:cs="Arial"/>
        </w:rPr>
      </w:pPr>
      <w:ins w:id="278" w:author="ilc1" w:date="2011-08-08T14:43:00Z">
        <w:r w:rsidRPr="009E643F">
          <w:rPr>
            <w:rFonts w:ascii="Arial" w:hAnsi="Arial" w:cs="Arial"/>
          </w:rPr>
          <w:t>Etc.</w:t>
        </w:r>
      </w:ins>
    </w:p>
    <w:p w:rsidR="006844C8" w:rsidRPr="009E643F" w:rsidRDefault="006844C8" w:rsidP="006844C8">
      <w:pPr>
        <w:widowControl/>
        <w:numPr>
          <w:ilvl w:val="0"/>
          <w:numId w:val="12"/>
        </w:numPr>
        <w:tabs>
          <w:tab w:val="clear" w:pos="1440"/>
          <w:tab w:val="num" w:pos="990"/>
        </w:tabs>
        <w:ind w:left="990" w:hanging="270"/>
        <w:rPr>
          <w:ins w:id="279" w:author="ilc1" w:date="2011-08-08T14:43:00Z"/>
          <w:rFonts w:ascii="Arial" w:hAnsi="Arial" w:cs="Arial"/>
        </w:rPr>
      </w:pPr>
      <w:ins w:id="280" w:author="ilc1" w:date="2011-08-08T14:43:00Z">
        <w:r w:rsidRPr="009E643F">
          <w:rPr>
            <w:rFonts w:ascii="Arial" w:hAnsi="Arial" w:cs="Arial"/>
          </w:rPr>
          <w:t>X findings were related to . . .  (inadequate procedures, inadequate corrective actions, operator error, inadequate test/evaluation, etc)</w:t>
        </w:r>
      </w:ins>
    </w:p>
    <w:p w:rsidR="006844C8" w:rsidRPr="009E643F" w:rsidRDefault="006844C8" w:rsidP="006844C8">
      <w:pPr>
        <w:widowControl/>
        <w:numPr>
          <w:ilvl w:val="0"/>
          <w:numId w:val="12"/>
        </w:numPr>
        <w:tabs>
          <w:tab w:val="left" w:pos="990"/>
        </w:tabs>
        <w:ind w:left="990" w:hanging="270"/>
        <w:rPr>
          <w:ins w:id="281" w:author="ilc1" w:date="2011-08-08T14:43:00Z"/>
          <w:rFonts w:ascii="Arial" w:hAnsi="Arial" w:cs="Arial"/>
        </w:rPr>
      </w:pPr>
      <w:ins w:id="282" w:author="ilc1" w:date="2011-08-08T14:43:00Z">
        <w:r w:rsidRPr="009E643F">
          <w:rPr>
            <w:rFonts w:ascii="Arial" w:hAnsi="Arial" w:cs="Arial"/>
          </w:rPr>
          <w:t>X findings were in HP Cross Cutting Area</w:t>
        </w:r>
      </w:ins>
    </w:p>
    <w:p w:rsidR="006844C8" w:rsidRPr="009E643F" w:rsidRDefault="009E643F" w:rsidP="006844C8">
      <w:pPr>
        <w:widowControl/>
        <w:numPr>
          <w:ilvl w:val="0"/>
          <w:numId w:val="12"/>
        </w:numPr>
        <w:tabs>
          <w:tab w:val="left" w:pos="855"/>
        </w:tabs>
        <w:ind w:left="990" w:hanging="270"/>
        <w:rPr>
          <w:ins w:id="283" w:author="ilc1" w:date="2011-08-08T14:43:00Z"/>
          <w:rFonts w:ascii="Arial" w:hAnsi="Arial" w:cs="Arial"/>
        </w:rPr>
      </w:pPr>
      <w:ins w:id="284" w:author="ilc1" w:date="2011-08-08T14:43:00Z">
        <w:r w:rsidRPr="009E643F">
          <w:rPr>
            <w:rFonts w:ascii="Arial" w:hAnsi="Arial" w:cs="Arial"/>
          </w:rPr>
          <w:t xml:space="preserve">  </w:t>
        </w:r>
        <w:r w:rsidR="006844C8" w:rsidRPr="009E643F">
          <w:rPr>
            <w:rFonts w:ascii="Arial" w:hAnsi="Arial" w:cs="Arial"/>
          </w:rPr>
          <w:t>X findings were in PIR Cross Cutting Area</w:t>
        </w:r>
      </w:ins>
    </w:p>
    <w:p w:rsidR="006844C8" w:rsidRPr="009E643F" w:rsidRDefault="009E643F" w:rsidP="006844C8">
      <w:pPr>
        <w:widowControl/>
        <w:numPr>
          <w:ilvl w:val="0"/>
          <w:numId w:val="12"/>
        </w:numPr>
        <w:tabs>
          <w:tab w:val="left" w:pos="855"/>
        </w:tabs>
        <w:ind w:left="990" w:hanging="270"/>
        <w:rPr>
          <w:ins w:id="285" w:author="ilc1" w:date="2011-08-08T14:43:00Z"/>
          <w:rFonts w:ascii="Arial" w:hAnsi="Arial" w:cs="Arial"/>
        </w:rPr>
      </w:pPr>
      <w:ins w:id="286" w:author="ilc1" w:date="2011-08-08T14:43:00Z">
        <w:r w:rsidRPr="009E643F">
          <w:rPr>
            <w:rFonts w:ascii="Arial" w:hAnsi="Arial" w:cs="Arial"/>
          </w:rPr>
          <w:t xml:space="preserve">  </w:t>
        </w:r>
        <w:r w:rsidR="006844C8" w:rsidRPr="009E643F">
          <w:rPr>
            <w:rFonts w:ascii="Arial" w:hAnsi="Arial" w:cs="Arial"/>
          </w:rPr>
          <w:t>No other commonalities were identified among the findings</w:t>
        </w:r>
      </w:ins>
    </w:p>
    <w:p w:rsidR="006844C8" w:rsidRPr="009E643F" w:rsidRDefault="006844C8" w:rsidP="006844C8">
      <w:pPr>
        <w:widowControl/>
        <w:numPr>
          <w:ilvl w:val="0"/>
          <w:numId w:val="12"/>
        </w:numPr>
        <w:tabs>
          <w:tab w:val="left" w:pos="990"/>
        </w:tabs>
        <w:ind w:left="990" w:hanging="270"/>
        <w:rPr>
          <w:ins w:id="287" w:author="ilc1" w:date="2011-08-08T14:43:00Z"/>
          <w:rFonts w:ascii="Arial" w:hAnsi="Arial" w:cs="Arial"/>
        </w:rPr>
      </w:pPr>
      <w:ins w:id="288" w:author="ilc1" w:date="2011-08-08T14:43:00Z">
        <w:r w:rsidRPr="009E643F">
          <w:rPr>
            <w:rFonts w:ascii="Arial" w:hAnsi="Arial" w:cs="Arial"/>
          </w:rPr>
          <w:t>(</w:t>
        </w:r>
        <w:r w:rsidRPr="009E643F">
          <w:rPr>
            <w:rFonts w:ascii="Arial" w:hAnsi="Arial" w:cs="Arial"/>
            <w:i/>
          </w:rPr>
          <w:t>Findings may require further breakdown, depending on the specific IP</w:t>
        </w:r>
        <w:r w:rsidRPr="009E643F">
          <w:rPr>
            <w:rFonts w:ascii="Arial" w:hAnsi="Arial" w:cs="Arial"/>
          </w:rPr>
          <w:t>)</w:t>
        </w:r>
      </w:ins>
    </w:p>
    <w:p w:rsidR="006844C8" w:rsidRPr="009E643F" w:rsidRDefault="006844C8" w:rsidP="006844C8">
      <w:pPr>
        <w:rPr>
          <w:ins w:id="289" w:author="ilc1" w:date="2011-08-08T14:43:00Z"/>
          <w:rFonts w:ascii="Arial" w:hAnsi="Arial" w:cs="Arial"/>
        </w:rPr>
      </w:pPr>
    </w:p>
    <w:p w:rsidR="006844C8" w:rsidRPr="009E643F" w:rsidRDefault="006844C8" w:rsidP="006844C8">
      <w:pPr>
        <w:numPr>
          <w:ilvl w:val="12"/>
          <w:numId w:val="0"/>
        </w:numPr>
        <w:rPr>
          <w:ins w:id="290" w:author="ilc1" w:date="2011-08-08T14:43:00Z"/>
          <w:rFonts w:ascii="Arial" w:hAnsi="Arial" w:cs="Arial"/>
        </w:rPr>
      </w:pPr>
      <w:ins w:id="291" w:author="ilc1" w:date="2011-08-08T14:43:00Z">
        <w:r w:rsidRPr="009E643F">
          <w:rPr>
            <w:rFonts w:ascii="Arial" w:hAnsi="Arial" w:cs="Arial"/>
          </w:rPr>
          <w:t>Findings from NRC special inspections/AITs relevant to the IP</w:t>
        </w:r>
      </w:ins>
    </w:p>
    <w:p w:rsidR="006844C8" w:rsidRPr="009E643F" w:rsidRDefault="006844C8" w:rsidP="006844C8">
      <w:pPr>
        <w:widowControl/>
        <w:numPr>
          <w:ilvl w:val="0"/>
          <w:numId w:val="13"/>
        </w:numPr>
        <w:tabs>
          <w:tab w:val="left" w:pos="990"/>
        </w:tabs>
        <w:ind w:left="990" w:hanging="270"/>
        <w:rPr>
          <w:ins w:id="292" w:author="ilc1" w:date="2011-08-08T14:43:00Z"/>
          <w:rFonts w:ascii="Arial" w:hAnsi="Arial" w:cs="Arial"/>
        </w:rPr>
      </w:pPr>
      <w:ins w:id="293" w:author="ilc1" w:date="2011-08-08T14:43:00Z">
        <w:r w:rsidRPr="009E643F">
          <w:rPr>
            <w:rFonts w:ascii="Arial" w:hAnsi="Arial" w:cs="Arial"/>
          </w:rPr>
          <w:t>X inspection findings were generated from this IP as a result of an SIT/AIT.</w:t>
        </w:r>
      </w:ins>
    </w:p>
    <w:p w:rsidR="006844C8" w:rsidRPr="009E643F" w:rsidRDefault="006844C8" w:rsidP="006844C8">
      <w:pPr>
        <w:numPr>
          <w:ilvl w:val="12"/>
          <w:numId w:val="0"/>
        </w:numPr>
        <w:rPr>
          <w:ins w:id="294" w:author="ilc1" w:date="2011-08-08T14:43:00Z"/>
          <w:rFonts w:ascii="Arial" w:hAnsi="Arial" w:cs="Arial"/>
        </w:rPr>
      </w:pPr>
    </w:p>
    <w:p w:rsidR="006844C8" w:rsidRPr="009E643F" w:rsidRDefault="006844C8" w:rsidP="006844C8">
      <w:pPr>
        <w:numPr>
          <w:ilvl w:val="12"/>
          <w:numId w:val="0"/>
        </w:numPr>
        <w:rPr>
          <w:ins w:id="295" w:author="ilc1" w:date="2011-08-08T14:43:00Z"/>
          <w:rFonts w:ascii="Arial" w:hAnsi="Arial" w:cs="Arial"/>
        </w:rPr>
      </w:pPr>
      <w:ins w:id="296" w:author="ilc1" w:date="2011-08-08T14:43:00Z">
        <w:r w:rsidRPr="009E643F">
          <w:rPr>
            <w:rFonts w:ascii="Arial" w:hAnsi="Arial" w:cs="Arial"/>
          </w:rPr>
          <w:t>Feedback forms:</w:t>
        </w:r>
      </w:ins>
    </w:p>
    <w:p w:rsidR="006844C8" w:rsidRPr="009E643F" w:rsidRDefault="006844C8" w:rsidP="006844C8">
      <w:pPr>
        <w:pStyle w:val="Level1"/>
        <w:widowControl/>
        <w:numPr>
          <w:ilvl w:val="0"/>
          <w:numId w:val="13"/>
        </w:numPr>
        <w:tabs>
          <w:tab w:val="left" w:pos="720"/>
          <w:tab w:val="left" w:pos="990"/>
        </w:tabs>
        <w:ind w:left="990" w:hanging="270"/>
        <w:rPr>
          <w:rFonts w:ascii="Arial" w:hAnsi="Arial" w:cs="Arial"/>
        </w:rPr>
      </w:pPr>
      <w:ins w:id="297" w:author="ilc1" w:date="2011-08-08T14:43:00Z">
        <w:r w:rsidRPr="009E643F">
          <w:rPr>
            <w:rFonts w:ascii="Arial" w:hAnsi="Arial" w:cs="Arial"/>
          </w:rPr>
          <w:t xml:space="preserve">Provide a summary of each </w:t>
        </w:r>
      </w:ins>
      <w:r w:rsidRPr="009E643F">
        <w:rPr>
          <w:rFonts w:ascii="Arial" w:hAnsi="Arial" w:cs="Arial"/>
        </w:rPr>
        <w:t>feedback</w:t>
      </w:r>
      <w:r w:rsidR="006F154F">
        <w:rPr>
          <w:rFonts w:ascii="Arial" w:hAnsi="Arial" w:cs="Arial"/>
        </w:rPr>
        <w:t xml:space="preserve"> </w:t>
      </w:r>
      <w:ins w:id="298" w:author="ilc1" w:date="2011-08-08T14:43:00Z">
        <w:r w:rsidRPr="009E643F">
          <w:rPr>
            <w:rFonts w:ascii="Arial" w:hAnsi="Arial" w:cs="Arial"/>
          </w:rPr>
          <w:t>form submitted for the IP during the past 3 years and include how the feedback form was addressed.</w:t>
        </w:r>
      </w:ins>
    </w:p>
    <w:p w:rsidR="006844C8" w:rsidRPr="009E643F" w:rsidRDefault="006844C8" w:rsidP="006844C8">
      <w:pPr>
        <w:numPr>
          <w:ilvl w:val="12"/>
          <w:numId w:val="0"/>
        </w:numPr>
        <w:rPr>
          <w:rFonts w:ascii="Arial" w:hAnsi="Arial" w:cs="Arial"/>
        </w:rPr>
      </w:pPr>
    </w:p>
    <w:p w:rsidR="006844C8" w:rsidRPr="009E643F" w:rsidRDefault="006844C8" w:rsidP="006844C8">
      <w:pPr>
        <w:numPr>
          <w:ilvl w:val="12"/>
          <w:numId w:val="0"/>
        </w:numPr>
        <w:rPr>
          <w:rFonts w:ascii="Arial" w:hAnsi="Arial" w:cs="Arial"/>
        </w:rPr>
      </w:pPr>
      <w:r w:rsidRPr="009E643F">
        <w:rPr>
          <w:rFonts w:ascii="Arial" w:hAnsi="Arial" w:cs="Arial"/>
          <w:b/>
        </w:rPr>
        <w:t>4.  Analysis</w:t>
      </w:r>
      <w:ins w:id="299" w:author="ilc1" w:date="2011-08-08T14:43:00Z">
        <w:r w:rsidRPr="009E643F">
          <w:rPr>
            <w:rFonts w:ascii="Arial" w:hAnsi="Arial" w:cs="Arial"/>
            <w:b/>
          </w:rPr>
          <w:t>:</w:t>
        </w:r>
        <w:r w:rsidRPr="009E643F">
          <w:rPr>
            <w:rFonts w:ascii="Arial" w:hAnsi="Arial" w:cs="Arial"/>
          </w:rPr>
          <w:t xml:space="preserve"> </w:t>
        </w:r>
      </w:ins>
    </w:p>
    <w:p w:rsidR="006844C8" w:rsidRPr="009E643F" w:rsidRDefault="006844C8" w:rsidP="006844C8">
      <w:pPr>
        <w:numPr>
          <w:ilvl w:val="12"/>
          <w:numId w:val="0"/>
        </w:numPr>
        <w:rPr>
          <w:rFonts w:ascii="Arial" w:hAnsi="Arial" w:cs="Arial"/>
        </w:rPr>
      </w:pPr>
    </w:p>
    <w:p w:rsidR="006844C8" w:rsidRPr="009E643F" w:rsidRDefault="006844C8" w:rsidP="006844C8">
      <w:pPr>
        <w:pStyle w:val="Level1"/>
        <w:widowControl/>
        <w:numPr>
          <w:ilvl w:val="0"/>
          <w:numId w:val="14"/>
        </w:numPr>
        <w:tabs>
          <w:tab w:val="left" w:pos="720"/>
          <w:tab w:val="left" w:pos="990"/>
        </w:tabs>
        <w:ind w:left="990" w:hanging="270"/>
        <w:rPr>
          <w:ins w:id="300" w:author="ilc1" w:date="2011-08-08T14:43:00Z"/>
          <w:rFonts w:ascii="Arial" w:hAnsi="Arial" w:cs="Arial"/>
        </w:rPr>
      </w:pPr>
      <w:ins w:id="301" w:author="ilc1" w:date="2011-08-08T14:43:00Z">
        <w:r w:rsidRPr="009E643F">
          <w:rPr>
            <w:rFonts w:ascii="Arial" w:hAnsi="Arial" w:cs="Arial"/>
          </w:rPr>
          <w:t>Conduct other analyses to evaluate the effectiveness of the IP as detailed in the attached review criteria.</w:t>
        </w:r>
      </w:ins>
    </w:p>
    <w:p w:rsidR="006844C8" w:rsidRPr="009E643F" w:rsidRDefault="006844C8" w:rsidP="006844C8">
      <w:pPr>
        <w:pStyle w:val="Level1"/>
        <w:tabs>
          <w:tab w:val="left" w:pos="720"/>
          <w:tab w:val="left" w:pos="990"/>
        </w:tabs>
        <w:rPr>
          <w:ins w:id="302" w:author="ilc1" w:date="2011-08-08T14:43:00Z"/>
          <w:rFonts w:ascii="Arial" w:hAnsi="Arial" w:cs="Arial"/>
        </w:rPr>
      </w:pPr>
    </w:p>
    <w:p w:rsidR="006844C8" w:rsidRPr="009E643F" w:rsidRDefault="009E643F" w:rsidP="006844C8">
      <w:pPr>
        <w:pStyle w:val="Level1"/>
        <w:tabs>
          <w:tab w:val="left" w:pos="0"/>
          <w:tab w:val="left" w:pos="990"/>
        </w:tabs>
        <w:ind w:hanging="720"/>
        <w:rPr>
          <w:ins w:id="303" w:author="ilc1" w:date="2011-08-08T14:43:00Z"/>
          <w:rFonts w:ascii="Arial" w:hAnsi="Arial" w:cs="Arial"/>
          <w:b/>
        </w:rPr>
      </w:pPr>
      <w:ins w:id="304" w:author="ilc1" w:date="2011-08-08T14:43:00Z">
        <w:r w:rsidRPr="009E643F">
          <w:rPr>
            <w:rFonts w:ascii="Arial" w:hAnsi="Arial" w:cs="Arial"/>
            <w:b/>
          </w:rPr>
          <w:tab/>
        </w:r>
      </w:ins>
      <w:r w:rsidR="006844C8" w:rsidRPr="009E643F">
        <w:rPr>
          <w:rFonts w:ascii="Arial" w:hAnsi="Arial" w:cs="Arial"/>
          <w:b/>
        </w:rPr>
        <w:t>5.</w:t>
      </w:r>
      <w:ins w:id="305" w:author="ilc1" w:date="2011-08-08T14:43:00Z">
        <w:r w:rsidR="006844C8" w:rsidRPr="009E643F">
          <w:rPr>
            <w:rFonts w:ascii="Arial" w:hAnsi="Arial" w:cs="Arial"/>
            <w:b/>
          </w:rPr>
          <w:t xml:space="preserve">  Communication:</w:t>
        </w:r>
      </w:ins>
    </w:p>
    <w:p w:rsidR="006844C8" w:rsidRPr="009E643F" w:rsidRDefault="006844C8" w:rsidP="006844C8">
      <w:pPr>
        <w:pStyle w:val="Level1"/>
        <w:tabs>
          <w:tab w:val="left" w:pos="720"/>
          <w:tab w:val="left" w:pos="990"/>
        </w:tabs>
        <w:rPr>
          <w:ins w:id="306" w:author="ilc1" w:date="2011-08-08T14:43:00Z"/>
          <w:rFonts w:ascii="Arial" w:hAnsi="Arial" w:cs="Arial"/>
        </w:rPr>
      </w:pPr>
    </w:p>
    <w:p w:rsidR="006844C8" w:rsidRPr="009E643F" w:rsidRDefault="006844C8" w:rsidP="006844C8">
      <w:pPr>
        <w:pStyle w:val="Level1"/>
        <w:widowControl/>
        <w:numPr>
          <w:ilvl w:val="0"/>
          <w:numId w:val="14"/>
        </w:numPr>
        <w:tabs>
          <w:tab w:val="left" w:pos="720"/>
          <w:tab w:val="num" w:pos="990"/>
        </w:tabs>
        <w:ind w:left="990" w:hanging="270"/>
        <w:rPr>
          <w:rFonts w:ascii="Arial" w:hAnsi="Arial" w:cs="Arial"/>
        </w:rPr>
      </w:pPr>
      <w:ins w:id="307" w:author="ilc1" w:date="2011-08-08T14:43:00Z">
        <w:r w:rsidRPr="009E643F">
          <w:rPr>
            <w:rFonts w:ascii="Arial" w:hAnsi="Arial" w:cs="Arial"/>
          </w:rPr>
          <w:t>Contact the Subject Matter Experts in each region</w:t>
        </w:r>
      </w:ins>
      <w:r w:rsidRPr="009E643F">
        <w:rPr>
          <w:rFonts w:ascii="Arial" w:hAnsi="Arial" w:cs="Arial"/>
        </w:rPr>
        <w:t xml:space="preserve"> </w:t>
      </w:r>
      <w:ins w:id="308" w:author="mkg" w:date="2011-08-09T10:29:00Z">
        <w:r w:rsidR="00A767EC" w:rsidRPr="009E643F">
          <w:rPr>
            <w:rFonts w:ascii="Arial" w:hAnsi="Arial" w:cs="Arial"/>
          </w:rPr>
          <w:t>and</w:t>
        </w:r>
        <w:r w:rsidR="00A767EC">
          <w:rPr>
            <w:rFonts w:ascii="Arial" w:hAnsi="Arial" w:cs="Arial"/>
          </w:rPr>
          <w:t xml:space="preserve"> </w:t>
        </w:r>
      </w:ins>
      <w:ins w:id="309" w:author="ilc1" w:date="2011-08-08T14:43:00Z">
        <w:r w:rsidRPr="009E643F">
          <w:rPr>
            <w:rFonts w:ascii="Arial" w:hAnsi="Arial" w:cs="Arial"/>
          </w:rPr>
          <w:t xml:space="preserve">as necessary the appropriate branch chiefs to discuss </w:t>
        </w:r>
      </w:ins>
      <w:ins w:id="310" w:author="mkg" w:date="2011-08-09T10:29:00Z">
        <w:r w:rsidR="00A767EC" w:rsidRPr="009E643F">
          <w:rPr>
            <w:rFonts w:ascii="Arial" w:hAnsi="Arial" w:cs="Arial"/>
          </w:rPr>
          <w:t xml:space="preserve">their </w:t>
        </w:r>
      </w:ins>
      <w:ins w:id="311" w:author="ilc1" w:date="2011-08-08T14:43:00Z">
        <w:r w:rsidRPr="009E643F">
          <w:rPr>
            <w:rFonts w:ascii="Arial" w:hAnsi="Arial" w:cs="Arial"/>
          </w:rPr>
          <w:t>thoughts as implementers</w:t>
        </w:r>
        <w:r w:rsidR="009E643F" w:rsidRPr="009E643F">
          <w:rPr>
            <w:rFonts w:ascii="Arial" w:hAnsi="Arial" w:cs="Arial"/>
          </w:rPr>
          <w:t xml:space="preserve"> </w:t>
        </w:r>
        <w:r w:rsidRPr="009E643F">
          <w:rPr>
            <w:rFonts w:ascii="Arial" w:hAnsi="Arial" w:cs="Arial"/>
          </w:rPr>
          <w:t xml:space="preserve">of the inspection procedures and the results of your analysis.  This may take more than one call. </w:t>
        </w:r>
      </w:ins>
    </w:p>
    <w:p w:rsidR="0032503A" w:rsidRPr="009E643F" w:rsidRDefault="0032503A" w:rsidP="006844C8">
      <w:pPr>
        <w:numPr>
          <w:ilvl w:val="12"/>
          <w:numId w:val="0"/>
        </w:numPr>
        <w:rPr>
          <w:rFonts w:ascii="Arial" w:hAnsi="Arial" w:cs="Arial"/>
        </w:rPr>
      </w:pPr>
    </w:p>
    <w:p w:rsidR="006844C8" w:rsidRPr="009E643F" w:rsidRDefault="006844C8" w:rsidP="006844C8">
      <w:pPr>
        <w:numPr>
          <w:ilvl w:val="12"/>
          <w:numId w:val="0"/>
        </w:numPr>
        <w:rPr>
          <w:ins w:id="312" w:author="ilc1" w:date="2011-08-08T14:43:00Z"/>
          <w:rFonts w:ascii="Arial" w:hAnsi="Arial" w:cs="Arial"/>
        </w:rPr>
      </w:pPr>
      <w:r w:rsidRPr="009E643F">
        <w:rPr>
          <w:rFonts w:ascii="Arial" w:hAnsi="Arial" w:cs="Arial"/>
          <w:b/>
        </w:rPr>
        <w:t xml:space="preserve">6. </w:t>
      </w:r>
      <w:r w:rsidRPr="009E643F">
        <w:rPr>
          <w:rFonts w:ascii="Arial" w:hAnsi="Arial" w:cs="Arial"/>
        </w:rPr>
        <w:t xml:space="preserve"> </w:t>
      </w:r>
      <w:ins w:id="313" w:author="ilc1" w:date="2011-08-08T14:43:00Z">
        <w:r w:rsidRPr="009E643F">
          <w:rPr>
            <w:rFonts w:ascii="Arial" w:hAnsi="Arial" w:cs="Arial"/>
            <w:b/>
          </w:rPr>
          <w:t>Conclusion:</w:t>
        </w:r>
      </w:ins>
    </w:p>
    <w:p w:rsidR="006844C8" w:rsidRPr="009E643F" w:rsidRDefault="006844C8" w:rsidP="006844C8">
      <w:pPr>
        <w:pStyle w:val="Level1"/>
        <w:tabs>
          <w:tab w:val="left" w:pos="720"/>
          <w:tab w:val="left" w:pos="1026"/>
        </w:tabs>
        <w:rPr>
          <w:ins w:id="314" w:author="ilc1" w:date="2011-08-08T14:43:00Z"/>
          <w:rFonts w:ascii="Arial" w:hAnsi="Arial" w:cs="Arial"/>
        </w:rPr>
      </w:pPr>
    </w:p>
    <w:p w:rsidR="00EA797C" w:rsidRDefault="006844C8" w:rsidP="00EA797C">
      <w:pPr>
        <w:pStyle w:val="Level1"/>
        <w:widowControl/>
        <w:numPr>
          <w:ilvl w:val="0"/>
          <w:numId w:val="14"/>
        </w:numPr>
        <w:tabs>
          <w:tab w:val="left" w:pos="720"/>
          <w:tab w:val="left" w:pos="990"/>
        </w:tabs>
        <w:ind w:left="990" w:hanging="270"/>
        <w:rPr>
          <w:rFonts w:ascii="Arial" w:hAnsi="Arial" w:cs="Arial"/>
        </w:rPr>
      </w:pPr>
      <w:ins w:id="315" w:author="ilc1" w:date="2011-08-08T14:43:00Z">
        <w:r w:rsidRPr="009E643F">
          <w:rPr>
            <w:rFonts w:ascii="Arial" w:hAnsi="Arial" w:cs="Arial"/>
          </w:rPr>
          <w:t>Evaluate the results</w:t>
        </w:r>
      </w:ins>
      <w:r w:rsidRPr="009E643F">
        <w:rPr>
          <w:rFonts w:ascii="Arial" w:hAnsi="Arial" w:cs="Arial"/>
        </w:rPr>
        <w:t xml:space="preserve"> of </w:t>
      </w:r>
      <w:ins w:id="316" w:author="ilc1" w:date="2011-08-08T14:43:00Z">
        <w:r w:rsidRPr="009E643F">
          <w:rPr>
            <w:rFonts w:ascii="Arial" w:hAnsi="Arial" w:cs="Arial"/>
          </w:rPr>
          <w:t xml:space="preserve">analyses and address the </w:t>
        </w:r>
      </w:ins>
      <w:r w:rsidRPr="009E643F">
        <w:rPr>
          <w:rFonts w:ascii="Arial" w:hAnsi="Arial" w:cs="Arial"/>
        </w:rPr>
        <w:t xml:space="preserve">review criteria. </w:t>
      </w:r>
    </w:p>
    <w:p w:rsidR="00EA797C" w:rsidRDefault="00EA797C" w:rsidP="00EA797C">
      <w:pPr>
        <w:pStyle w:val="ListParagraph"/>
        <w:rPr>
          <w:rFonts w:ascii="Arial" w:hAnsi="Arial" w:cs="Arial"/>
          <w:b/>
        </w:rPr>
      </w:pPr>
    </w:p>
    <w:p w:rsidR="006844C8" w:rsidRPr="00EA797C" w:rsidDel="0016261D" w:rsidRDefault="006844C8" w:rsidP="00A61DDC">
      <w:pPr>
        <w:pStyle w:val="Level1"/>
        <w:widowControl/>
        <w:tabs>
          <w:tab w:val="left" w:pos="0"/>
          <w:tab w:val="left" w:pos="720"/>
        </w:tabs>
        <w:ind w:left="0" w:firstLine="0"/>
        <w:rPr>
          <w:del w:id="317" w:author="mkg" w:date="2011-09-20T15:03:00Z"/>
          <w:rFonts w:ascii="Arial" w:hAnsi="Arial" w:cs="Arial"/>
        </w:rPr>
      </w:pPr>
      <w:r w:rsidRPr="00EA797C">
        <w:rPr>
          <w:rFonts w:ascii="Arial" w:hAnsi="Arial" w:cs="Arial"/>
          <w:b/>
        </w:rPr>
        <w:t>7.</w:t>
      </w:r>
      <w:r w:rsidRPr="00EA797C">
        <w:rPr>
          <w:rFonts w:ascii="Arial" w:hAnsi="Arial" w:cs="Arial"/>
        </w:rPr>
        <w:t xml:space="preserve">  </w:t>
      </w:r>
      <w:ins w:id="318" w:author="ilc1" w:date="2011-08-08T14:43:00Z">
        <w:r w:rsidRPr="00EA797C">
          <w:rPr>
            <w:rFonts w:ascii="Arial" w:hAnsi="Arial" w:cs="Arial"/>
            <w:b/>
          </w:rPr>
          <w:t>Recommendations:</w:t>
        </w:r>
      </w:ins>
    </w:p>
    <w:p w:rsidR="0016261D" w:rsidRDefault="0016261D" w:rsidP="006844C8">
      <w:pPr>
        <w:numPr>
          <w:ilvl w:val="12"/>
          <w:numId w:val="0"/>
        </w:numPr>
        <w:rPr>
          <w:ins w:id="319" w:author="mkg" w:date="2011-09-20T15:03:00Z"/>
          <w:rFonts w:ascii="Arial" w:hAnsi="Arial" w:cs="Arial"/>
        </w:rPr>
      </w:pPr>
    </w:p>
    <w:p w:rsidR="0016261D" w:rsidRPr="007F3D28" w:rsidRDefault="00D23382" w:rsidP="00EA797C">
      <w:pPr>
        <w:numPr>
          <w:ilvl w:val="0"/>
          <w:numId w:val="14"/>
        </w:numPr>
        <w:tabs>
          <w:tab w:val="num" w:pos="990"/>
        </w:tabs>
        <w:ind w:left="990"/>
        <w:rPr>
          <w:rFonts w:ascii="Arial" w:hAnsi="Arial" w:cs="Arial"/>
          <w:b/>
        </w:rPr>
      </w:pPr>
      <w:ins w:id="320" w:author="mkg" w:date="2011-09-20T15:08:00Z">
        <w:r>
          <w:rPr>
            <w:rFonts w:ascii="Arial" w:hAnsi="Arial" w:cs="Arial"/>
          </w:rPr>
          <w:t xml:space="preserve">Provide any </w:t>
        </w:r>
      </w:ins>
      <w:r w:rsidR="0016261D">
        <w:rPr>
          <w:rFonts w:ascii="Arial" w:hAnsi="Arial" w:cs="Arial"/>
        </w:rPr>
        <w:t xml:space="preserve">recommended changes </w:t>
      </w:r>
      <w:ins w:id="321" w:author="mkg" w:date="2011-09-20T15:09:00Z">
        <w:r>
          <w:rPr>
            <w:rFonts w:ascii="Arial" w:hAnsi="Arial" w:cs="Arial"/>
          </w:rPr>
          <w:t xml:space="preserve">to the IP </w:t>
        </w:r>
      </w:ins>
      <w:r w:rsidR="0016261D">
        <w:rPr>
          <w:rFonts w:ascii="Arial" w:hAnsi="Arial" w:cs="Arial"/>
        </w:rPr>
        <w:t>(add/delete inspection</w:t>
      </w:r>
      <w:r w:rsidR="00EA797C">
        <w:rPr>
          <w:rFonts w:ascii="Arial" w:hAnsi="Arial" w:cs="Arial"/>
        </w:rPr>
        <w:t xml:space="preserve"> </w:t>
      </w:r>
      <w:r w:rsidR="0016261D">
        <w:rPr>
          <w:rFonts w:ascii="Arial" w:hAnsi="Arial" w:cs="Arial"/>
        </w:rPr>
        <w:t>requirement</w:t>
      </w:r>
      <w:r>
        <w:rPr>
          <w:rFonts w:ascii="Arial" w:hAnsi="Arial" w:cs="Arial"/>
        </w:rPr>
        <w:t>s</w:t>
      </w:r>
      <w:r w:rsidR="0016261D">
        <w:rPr>
          <w:rFonts w:ascii="Arial" w:hAnsi="Arial" w:cs="Arial"/>
        </w:rPr>
        <w:t>; increase/decrease inspection sample</w:t>
      </w:r>
      <w:r>
        <w:rPr>
          <w:rFonts w:ascii="Arial" w:hAnsi="Arial" w:cs="Arial"/>
        </w:rPr>
        <w:t xml:space="preserve">s; </w:t>
      </w:r>
      <w:ins w:id="322" w:author="mkg" w:date="2011-09-20T15:10:00Z">
        <w:r>
          <w:rPr>
            <w:rFonts w:ascii="Arial" w:hAnsi="Arial" w:cs="Arial"/>
          </w:rPr>
          <w:t xml:space="preserve">increase/decrease inspection hours; </w:t>
        </w:r>
      </w:ins>
      <w:r>
        <w:rPr>
          <w:rFonts w:ascii="Arial" w:hAnsi="Arial" w:cs="Arial"/>
        </w:rPr>
        <w:t>add or delete inspection procedures; or no change recommended.</w:t>
      </w:r>
    </w:p>
    <w:p w:rsidR="007F3D28" w:rsidRPr="00727FB0" w:rsidRDefault="007F3D28" w:rsidP="007F3D28">
      <w:pPr>
        <w:tabs>
          <w:tab w:val="num" w:pos="990"/>
        </w:tabs>
        <w:ind w:left="990"/>
        <w:rPr>
          <w:rFonts w:ascii="Arial" w:hAnsi="Arial" w:cs="Arial"/>
          <w:b/>
        </w:rPr>
      </w:pPr>
    </w:p>
    <w:p w:rsidR="006844C8" w:rsidRPr="009E643F" w:rsidRDefault="006844C8" w:rsidP="0016261D">
      <w:pPr>
        <w:spacing w:line="2" w:lineRule="exact"/>
      </w:pPr>
      <w:ins w:id="323" w:author="ilc1" w:date="2011-08-08T14:43:00Z">
        <w:r w:rsidRPr="009E643F">
          <w:t xml:space="preserve">Provide any </w:t>
        </w:r>
      </w:ins>
      <w:r w:rsidRPr="009E643F">
        <w:t>recommended changes</w:t>
      </w:r>
      <w:ins w:id="324" w:author="ilc1" w:date="2011-08-08T14:43:00Z">
        <w:r w:rsidRPr="009E643F">
          <w:t xml:space="preserve"> to the IP</w:t>
        </w:r>
      </w:ins>
      <w:r w:rsidR="009E643F" w:rsidRPr="009E643F">
        <w:t xml:space="preserve"> (add/delete inspection requirements; increase/decrease inspection samples; add or delete inspection procedures or no change recommended</w:t>
      </w:r>
      <w:del w:id="325" w:author="ilc1" w:date="2011-08-08T14:43:00Z">
        <w:r w:rsidR="00027577" w:rsidRPr="002F4810">
          <w:delText xml:space="preserve">) </w:delText>
        </w:r>
      </w:del>
      <w:ins w:id="326" w:author="ilc1" w:date="2011-08-08T14:43:00Z">
        <w:r w:rsidR="009E643F" w:rsidRPr="009E643F">
          <w:t>).</w:t>
        </w:r>
      </w:ins>
    </w:p>
    <w:p w:rsidR="006844C8" w:rsidRPr="009E643F" w:rsidRDefault="006844C8" w:rsidP="006844C8">
      <w:pPr>
        <w:pStyle w:val="Level1"/>
        <w:widowControl/>
        <w:numPr>
          <w:ilvl w:val="0"/>
          <w:numId w:val="15"/>
        </w:numPr>
        <w:tabs>
          <w:tab w:val="clear" w:pos="1440"/>
          <w:tab w:val="left" w:pos="720"/>
          <w:tab w:val="num" w:pos="990"/>
        </w:tabs>
        <w:ind w:left="1080"/>
        <w:rPr>
          <w:ins w:id="327" w:author="ilc1" w:date="2011-08-08T14:43:00Z"/>
          <w:rFonts w:ascii="Arial" w:hAnsi="Arial" w:cs="Arial"/>
        </w:rPr>
      </w:pPr>
      <w:ins w:id="328" w:author="ilc1" w:date="2011-08-08T14:43:00Z">
        <w:r w:rsidRPr="009E643F">
          <w:rPr>
            <w:rFonts w:ascii="Arial" w:hAnsi="Arial" w:cs="Arial"/>
          </w:rPr>
          <w:t xml:space="preserve">Provide any recommended changes to the ROP. </w:t>
        </w:r>
      </w:ins>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29" w:author="ilc1" w:date="2011-08-08T14:43:00Z"/>
          <w:rFonts w:ascii="Arial" w:hAnsi="Arial" w:cs="Arial"/>
        </w:rPr>
      </w:pPr>
    </w:p>
    <w:p w:rsidR="00FA1ACD" w:rsidRDefault="00FA1ACD" w:rsidP="003120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30" w:author="ilc1" w:date="2011-08-08T14:43:00Z"/>
          <w:rFonts w:ascii="Arial" w:hAnsi="Arial" w:cs="Arial"/>
        </w:rPr>
        <w:sectPr w:rsidR="00FA1ACD" w:rsidSect="00CC3052">
          <w:type w:val="continuous"/>
          <w:pgSz w:w="12240" w:h="15840" w:code="1"/>
          <w:pgMar w:top="1080" w:right="1440" w:bottom="720" w:left="1440" w:header="720" w:footer="720" w:gutter="0"/>
          <w:cols w:space="720"/>
          <w:noEndnote/>
          <w:titlePg/>
          <w:docGrid w:linePitch="326"/>
        </w:sectPr>
      </w:pPr>
    </w:p>
    <w:p w:rsidR="00493DAB" w:rsidRPr="00EC5915" w:rsidRDefault="00493DAB" w:rsidP="003120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31" w:author="ilc1" w:date="2011-08-08T14:43:00Z"/>
          <w:rFonts w:ascii="Arial" w:hAnsi="Arial" w:cs="Arial"/>
          <w:bCs/>
        </w:rPr>
      </w:pPr>
      <w:ins w:id="332" w:author="ilc1" w:date="2011-08-08T14:43:00Z">
        <w:r w:rsidRPr="00EC5915">
          <w:rPr>
            <w:rFonts w:ascii="Arial" w:hAnsi="Arial" w:cs="Arial"/>
            <w:bCs/>
          </w:rPr>
          <w:lastRenderedPageBreak/>
          <w:t>Attachment 4</w:t>
        </w:r>
      </w:ins>
    </w:p>
    <w:p w:rsidR="00027577" w:rsidRPr="002F4810" w:rsidRDefault="00027577" w:rsidP="003120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F4810">
        <w:rPr>
          <w:rFonts w:ascii="Arial" w:hAnsi="Arial" w:cs="Arial"/>
          <w:b/>
          <w:bCs/>
        </w:rPr>
        <w:t>Timeline for ROP Alignment Activities</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bl>
      <w:tblPr>
        <w:tblW w:w="13320" w:type="dxa"/>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left w:w="66" w:type="dxa"/>
          <w:right w:w="66" w:type="dxa"/>
        </w:tblCellMar>
        <w:tblLook w:val="0000"/>
      </w:tblPr>
      <w:tblGrid>
        <w:gridCol w:w="4230"/>
        <w:gridCol w:w="2340"/>
        <w:gridCol w:w="6750"/>
      </w:tblGrid>
      <w:tr w:rsidR="00027577" w:rsidRPr="002F4810" w:rsidTr="007C70A6">
        <w:trPr>
          <w:cantSplit/>
        </w:trPr>
        <w:tc>
          <w:tcPr>
            <w:tcW w:w="4230" w:type="dxa"/>
            <w:tcBorders>
              <w:top w:val="single" w:sz="7" w:space="0" w:color="000000"/>
              <w:left w:val="single" w:sz="7" w:space="0" w:color="000000"/>
              <w:bottom w:val="single" w:sz="6" w:space="0" w:color="000000"/>
              <w:right w:val="single" w:sz="6"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6C2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b/>
                <w:bCs/>
              </w:rPr>
            </w:pPr>
            <w:r w:rsidRPr="002F4810">
              <w:rPr>
                <w:rFonts w:ascii="Arial" w:hAnsi="Arial" w:cs="Arial"/>
                <w:b/>
                <w:bCs/>
              </w:rPr>
              <w:t>Activity</w:t>
            </w:r>
          </w:p>
        </w:tc>
        <w:tc>
          <w:tcPr>
            <w:tcW w:w="2340" w:type="dxa"/>
            <w:tcBorders>
              <w:top w:val="single" w:sz="7" w:space="0" w:color="000000"/>
              <w:left w:val="single" w:sz="6" w:space="0" w:color="000000"/>
              <w:bottom w:val="single" w:sz="6" w:space="0" w:color="000000"/>
              <w:right w:val="single" w:sz="6"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rPr>
            </w:pPr>
          </w:p>
          <w:p w:rsidR="00027577" w:rsidRPr="002F4810" w:rsidRDefault="00FD1FD7" w:rsidP="006C2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b/>
                <w:bCs/>
              </w:rPr>
            </w:pPr>
            <w:ins w:id="333" w:author="mkg" w:date="2011-08-09T10:30:00Z">
              <w:r>
                <w:rPr>
                  <w:rFonts w:ascii="Arial" w:hAnsi="Arial" w:cs="Arial"/>
                  <w:b/>
                  <w:bCs/>
                </w:rPr>
                <w:t>Time Period</w:t>
              </w:r>
            </w:ins>
          </w:p>
        </w:tc>
        <w:tc>
          <w:tcPr>
            <w:tcW w:w="6750" w:type="dxa"/>
            <w:tcBorders>
              <w:top w:val="single" w:sz="7" w:space="0" w:color="000000"/>
              <w:left w:val="single" w:sz="6" w:space="0" w:color="000000"/>
              <w:bottom w:val="single" w:sz="6"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rPr>
            </w:pPr>
          </w:p>
          <w:p w:rsidR="00027577" w:rsidRPr="002F4810" w:rsidRDefault="00027577" w:rsidP="006C2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b/>
                <w:bCs/>
              </w:rPr>
            </w:pPr>
            <w:r w:rsidRPr="002F4810">
              <w:rPr>
                <w:rFonts w:ascii="Arial" w:hAnsi="Arial" w:cs="Arial"/>
                <w:b/>
                <w:bCs/>
              </w:rPr>
              <w:t>Participants</w:t>
            </w:r>
          </w:p>
        </w:tc>
      </w:tr>
      <w:tr w:rsidR="00FD1FD7" w:rsidRPr="002F4810" w:rsidTr="007C70A6">
        <w:trPr>
          <w:cantSplit/>
        </w:trPr>
        <w:tc>
          <w:tcPr>
            <w:tcW w:w="4230" w:type="dxa"/>
            <w:tcBorders>
              <w:top w:val="double" w:sz="8" w:space="0" w:color="000000"/>
              <w:left w:val="single" w:sz="7"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rPr>
            </w:pPr>
          </w:p>
          <w:p w:rsidR="00FD1FD7" w:rsidRPr="002F4810" w:rsidRDefault="00FD1FD7" w:rsidP="00D947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34" w:author="mkg" w:date="2011-08-09T10:32:00Z">
              <w:r>
                <w:rPr>
                  <w:rFonts w:ascii="Arial" w:hAnsi="Arial" w:cs="Arial"/>
                </w:rPr>
                <w:t xml:space="preserve">Assign Review Team and </w:t>
              </w:r>
            </w:ins>
            <w:r>
              <w:rPr>
                <w:rFonts w:ascii="Arial" w:hAnsi="Arial" w:cs="Arial"/>
              </w:rPr>
              <w:t>a</w:t>
            </w:r>
            <w:r w:rsidRPr="002F4810">
              <w:rPr>
                <w:rFonts w:ascii="Arial" w:hAnsi="Arial" w:cs="Arial"/>
              </w:rPr>
              <w:t>pprove ROP Realignment Review Criteria</w:t>
            </w:r>
          </w:p>
        </w:tc>
        <w:tc>
          <w:tcPr>
            <w:tcW w:w="2340" w:type="dxa"/>
            <w:tcBorders>
              <w:top w:val="double" w:sz="8" w:space="0" w:color="000000"/>
              <w:left w:val="single" w:sz="6"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35" w:author="mkg" w:date="2011-08-09T10:31:00Z"/>
                <w:rFonts w:ascii="Arial" w:hAnsi="Arial" w:cs="Arial"/>
              </w:rPr>
            </w:pPr>
          </w:p>
          <w:p w:rsidR="00FD1FD7" w:rsidRPr="002F4810" w:rsidRDefault="00543C2A" w:rsidP="001730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6" w:author="mkg" w:date="2011-08-09T10:31:00Z"/>
                <w:rFonts w:ascii="Arial" w:hAnsi="Arial" w:cs="Arial"/>
              </w:rPr>
            </w:pPr>
            <w:ins w:id="337" w:author="mkg" w:date="2011-09-21T13:14:00Z">
              <w:r>
                <w:rPr>
                  <w:rFonts w:ascii="Arial" w:hAnsi="Arial" w:cs="Arial"/>
                </w:rPr>
                <w:t>September-December</w:t>
              </w:r>
            </w:ins>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firstLine="720"/>
              <w:rPr>
                <w:rFonts w:ascii="Arial" w:hAnsi="Arial" w:cs="Arial"/>
              </w:rPr>
            </w:pPr>
          </w:p>
        </w:tc>
        <w:tc>
          <w:tcPr>
            <w:tcW w:w="6750" w:type="dxa"/>
            <w:tcBorders>
              <w:top w:val="double" w:sz="8" w:space="0" w:color="000000"/>
              <w:left w:val="single" w:sz="6" w:space="0" w:color="000000"/>
              <w:bottom w:val="single" w:sz="6" w:space="0" w:color="000000"/>
              <w:right w:val="single" w:sz="7"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DIRS</w:t>
            </w:r>
            <w:r>
              <w:rPr>
                <w:rFonts w:ascii="Arial" w:hAnsi="Arial" w:cs="Arial"/>
              </w:rPr>
              <w:t>, DPR, DSO, and R</w:t>
            </w:r>
            <w:r w:rsidRPr="002F4810">
              <w:rPr>
                <w:rFonts w:ascii="Arial" w:hAnsi="Arial" w:cs="Arial"/>
              </w:rPr>
              <w:t xml:space="preserve">egional Division Directors; </w:t>
            </w:r>
            <w:r>
              <w:rPr>
                <w:rFonts w:ascii="Arial" w:hAnsi="Arial" w:cs="Arial"/>
              </w:rPr>
              <w:t>with R</w:t>
            </w:r>
            <w:r w:rsidRPr="002F4810">
              <w:rPr>
                <w:rFonts w:ascii="Arial" w:hAnsi="Arial" w:cs="Arial"/>
              </w:rPr>
              <w:t xml:space="preserve">eview </w:t>
            </w:r>
            <w:r>
              <w:rPr>
                <w:rFonts w:ascii="Arial" w:hAnsi="Arial" w:cs="Arial"/>
              </w:rPr>
              <w:t>T</w:t>
            </w:r>
            <w:r w:rsidRPr="002F4810">
              <w:rPr>
                <w:rFonts w:ascii="Arial" w:hAnsi="Arial" w:cs="Arial"/>
              </w:rPr>
              <w:t>eam Leader</w:t>
            </w:r>
          </w:p>
        </w:tc>
      </w:tr>
      <w:tr w:rsidR="00FD1FD7" w:rsidRPr="002F4810" w:rsidTr="007C70A6">
        <w:trPr>
          <w:cantSplit/>
          <w:trHeight w:val="1296"/>
        </w:trPr>
        <w:tc>
          <w:tcPr>
            <w:tcW w:w="4230" w:type="dxa"/>
            <w:tcBorders>
              <w:top w:val="double" w:sz="8" w:space="0" w:color="000000"/>
              <w:left w:val="single" w:sz="7" w:space="0" w:color="000000"/>
              <w:bottom w:val="single" w:sz="6" w:space="0" w:color="000000"/>
              <w:right w:val="single" w:sz="6" w:space="0" w:color="000000"/>
            </w:tcBorders>
            <w:vAlign w:val="center"/>
          </w:tcPr>
          <w:p w:rsidR="00FD1FD7" w:rsidRPr="001F0EDD" w:rsidRDefault="00FD1FD7" w:rsidP="00AB5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rPr>
            </w:pPr>
            <w:ins w:id="338" w:author="mkg" w:date="2011-08-09T10:30:00Z">
              <w:r w:rsidRPr="001F0EDD">
                <w:rPr>
                  <w:rFonts w:ascii="Arial" w:hAnsi="Arial" w:cs="Arial"/>
                  <w:bCs/>
                </w:rPr>
                <w:t>Meet with Review Team to discuss expectation for ROP realignment and provide direction to IP Owners</w:t>
              </w:r>
            </w:ins>
          </w:p>
        </w:tc>
        <w:tc>
          <w:tcPr>
            <w:tcW w:w="2340" w:type="dxa"/>
            <w:tcBorders>
              <w:top w:val="double" w:sz="8" w:space="0" w:color="000000"/>
              <w:left w:val="single" w:sz="6" w:space="0" w:color="000000"/>
              <w:bottom w:val="single" w:sz="6" w:space="0" w:color="000000"/>
              <w:right w:val="single" w:sz="6" w:space="0" w:color="000000"/>
            </w:tcBorders>
            <w:vAlign w:val="center"/>
          </w:tcPr>
          <w:p w:rsidR="00FD1FD7" w:rsidRPr="002F4810" w:rsidRDefault="00543C2A" w:rsidP="00543C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ins w:id="339" w:author="mkg" w:date="2011-09-21T13:14:00Z">
              <w:r>
                <w:rPr>
                  <w:rFonts w:ascii="Arial" w:hAnsi="Arial" w:cs="Arial"/>
                </w:rPr>
                <w:t>October/November</w:t>
              </w:r>
            </w:ins>
          </w:p>
        </w:tc>
        <w:tc>
          <w:tcPr>
            <w:tcW w:w="6750" w:type="dxa"/>
            <w:tcBorders>
              <w:top w:val="double" w:sz="8" w:space="0" w:color="000000"/>
              <w:left w:val="single" w:sz="6" w:space="0" w:color="000000"/>
              <w:bottom w:val="single" w:sz="6" w:space="0" w:color="000000"/>
              <w:right w:val="single" w:sz="7" w:space="0" w:color="000000"/>
            </w:tcBorders>
            <w:vAlign w:val="center"/>
          </w:tcPr>
          <w:p w:rsidR="00FD1FD7" w:rsidRPr="002F4810" w:rsidRDefault="00FD1FD7" w:rsidP="00CD38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ins w:id="340" w:author="mkg" w:date="2011-08-09T10:31:00Z">
              <w:r>
                <w:rPr>
                  <w:rFonts w:ascii="Arial" w:hAnsi="Arial" w:cs="Arial"/>
                </w:rPr>
                <w:t>Review Team Leader</w:t>
              </w:r>
            </w:ins>
            <w:ins w:id="341" w:author="mkg" w:date="2011-09-21T09:23:00Z">
              <w:r w:rsidR="00CD38B8">
                <w:rPr>
                  <w:rFonts w:ascii="Arial" w:hAnsi="Arial" w:cs="Arial"/>
                </w:rPr>
                <w:t>, Review Team</w:t>
              </w:r>
            </w:ins>
          </w:p>
        </w:tc>
      </w:tr>
      <w:tr w:rsidR="00FD1FD7" w:rsidRPr="002F4810" w:rsidTr="007C70A6">
        <w:trPr>
          <w:cantSplit/>
        </w:trPr>
        <w:tc>
          <w:tcPr>
            <w:tcW w:w="4230" w:type="dxa"/>
            <w:tcBorders>
              <w:top w:val="single" w:sz="6" w:space="0" w:color="000000"/>
              <w:left w:val="single" w:sz="7"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42" w:author="mkg" w:date="2011-08-09T10:30: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43" w:author="mkg" w:date="2011-08-09T10:30:00Z">
              <w:r w:rsidRPr="002F4810">
                <w:rPr>
                  <w:rFonts w:ascii="Arial" w:hAnsi="Arial" w:cs="Arial"/>
                </w:rPr>
                <w:t xml:space="preserve">Conduct </w:t>
              </w:r>
              <w:r>
                <w:rPr>
                  <w:rFonts w:ascii="Arial" w:hAnsi="Arial" w:cs="Arial"/>
                </w:rPr>
                <w:t>Analysis/</w:t>
              </w:r>
              <w:r w:rsidRPr="002F4810">
                <w:rPr>
                  <w:rFonts w:ascii="Arial" w:hAnsi="Arial" w:cs="Arial"/>
                </w:rPr>
                <w:t>Review</w:t>
              </w:r>
              <w:r>
                <w:rPr>
                  <w:rFonts w:ascii="Arial" w:hAnsi="Arial" w:cs="Arial"/>
                </w:rPr>
                <w:t xml:space="preserve"> of IP and provide recommendations to the Review Team Leader.</w:t>
              </w:r>
            </w:ins>
          </w:p>
        </w:tc>
        <w:tc>
          <w:tcPr>
            <w:tcW w:w="2340" w:type="dxa"/>
            <w:tcBorders>
              <w:top w:val="single" w:sz="6" w:space="0" w:color="000000"/>
              <w:left w:val="single" w:sz="6"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44" w:author="mkg" w:date="2011-08-09T10:31:00Z"/>
                <w:rFonts w:ascii="Arial" w:hAnsi="Arial" w:cs="Arial"/>
              </w:rPr>
            </w:pPr>
          </w:p>
          <w:p w:rsidR="00FD1FD7" w:rsidRPr="002F4810" w:rsidRDefault="00FD1FD7" w:rsidP="00F3272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45" w:author="mkg" w:date="2011-08-09T10:31:00Z">
              <w:r>
                <w:rPr>
                  <w:rFonts w:ascii="Arial" w:hAnsi="Arial" w:cs="Arial"/>
                </w:rPr>
                <w:t>January/February</w:t>
              </w:r>
            </w:ins>
          </w:p>
        </w:tc>
        <w:tc>
          <w:tcPr>
            <w:tcW w:w="6750" w:type="dxa"/>
            <w:tcBorders>
              <w:top w:val="single" w:sz="6" w:space="0" w:color="000000"/>
              <w:left w:val="single" w:sz="6" w:space="0" w:color="000000"/>
              <w:bottom w:val="single" w:sz="6"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46" w:author="mkg" w:date="2011-08-09T10:31:00Z"/>
                <w:rFonts w:ascii="Arial" w:hAnsi="Arial" w:cs="Arial"/>
              </w:rPr>
            </w:pPr>
          </w:p>
          <w:p w:rsidR="00FD1FD7" w:rsidRPr="002F4810" w:rsidRDefault="00FD1FD7" w:rsidP="00F3272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47" w:author="mkg" w:date="2011-08-09T10:31:00Z">
              <w:r>
                <w:rPr>
                  <w:rFonts w:ascii="Arial" w:hAnsi="Arial" w:cs="Arial"/>
                </w:rPr>
                <w:t>IP Owners</w:t>
              </w:r>
            </w:ins>
          </w:p>
        </w:tc>
      </w:tr>
      <w:tr w:rsidR="00FD1FD7" w:rsidRPr="002F4810" w:rsidTr="007C70A6">
        <w:trPr>
          <w:cantSplit/>
        </w:trPr>
        <w:tc>
          <w:tcPr>
            <w:tcW w:w="4230" w:type="dxa"/>
            <w:tcBorders>
              <w:top w:val="single" w:sz="6" w:space="0" w:color="000000"/>
              <w:left w:val="single" w:sz="7" w:space="0" w:color="000000"/>
              <w:bottom w:val="nil"/>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48" w:author="mkg" w:date="2011-08-09T10:30:00Z"/>
                <w:rFonts w:ascii="Arial" w:hAnsi="Arial" w:cs="Arial"/>
              </w:rPr>
            </w:pPr>
          </w:p>
          <w:p w:rsidR="00FD1FD7" w:rsidRPr="002F4810" w:rsidRDefault="00FD1FD7" w:rsidP="00AB50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49" w:author="mkg" w:date="2011-08-09T10:30:00Z">
              <w:r w:rsidRPr="002F4810">
                <w:rPr>
                  <w:rFonts w:ascii="Arial" w:hAnsi="Arial" w:cs="Arial"/>
                </w:rPr>
                <w:t xml:space="preserve">Forward the results of the IP </w:t>
              </w:r>
              <w:r>
                <w:rPr>
                  <w:rFonts w:ascii="Arial" w:hAnsi="Arial" w:cs="Arial"/>
                </w:rPr>
                <w:t>Owners recommendation</w:t>
              </w:r>
              <w:r w:rsidRPr="002F4810">
                <w:rPr>
                  <w:rFonts w:ascii="Arial" w:hAnsi="Arial" w:cs="Arial"/>
                </w:rPr>
                <w:t xml:space="preserve"> to </w:t>
              </w:r>
              <w:r>
                <w:rPr>
                  <w:rFonts w:ascii="Arial" w:hAnsi="Arial" w:cs="Arial"/>
                </w:rPr>
                <w:t>review team</w:t>
              </w:r>
            </w:ins>
          </w:p>
        </w:tc>
        <w:tc>
          <w:tcPr>
            <w:tcW w:w="2340" w:type="dxa"/>
            <w:tcBorders>
              <w:top w:val="single" w:sz="6" w:space="0" w:color="000000"/>
              <w:left w:val="single" w:sz="6" w:space="0" w:color="000000"/>
              <w:bottom w:val="nil"/>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March/April</w:t>
            </w:r>
          </w:p>
        </w:tc>
        <w:tc>
          <w:tcPr>
            <w:tcW w:w="6750" w:type="dxa"/>
            <w:tcBorders>
              <w:top w:val="single" w:sz="6" w:space="0" w:color="000000"/>
              <w:left w:val="single" w:sz="6" w:space="0" w:color="000000"/>
              <w:bottom w:val="nil"/>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0" w:author="mkg" w:date="2011-08-09T10:31:00Z"/>
                <w:rFonts w:ascii="Arial" w:hAnsi="Arial" w:cs="Arial"/>
              </w:rPr>
            </w:pPr>
          </w:p>
          <w:p w:rsidR="00FD1FD7" w:rsidRPr="002F4810" w:rsidRDefault="007927B2"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 xml:space="preserve">Review </w:t>
            </w:r>
            <w:r>
              <w:rPr>
                <w:rFonts w:ascii="Arial" w:hAnsi="Arial" w:cs="Arial"/>
              </w:rPr>
              <w:t>T</w:t>
            </w:r>
            <w:r w:rsidRPr="002F4810">
              <w:rPr>
                <w:rFonts w:ascii="Arial" w:hAnsi="Arial" w:cs="Arial"/>
              </w:rPr>
              <w:t xml:space="preserve">eam </w:t>
            </w:r>
            <w:r>
              <w:rPr>
                <w:rFonts w:ascii="Arial" w:hAnsi="Arial" w:cs="Arial"/>
              </w:rPr>
              <w:t>L</w:t>
            </w:r>
            <w:r w:rsidRPr="002F4810">
              <w:rPr>
                <w:rFonts w:ascii="Arial" w:hAnsi="Arial" w:cs="Arial"/>
              </w:rPr>
              <w:t>eader</w:t>
            </w:r>
          </w:p>
        </w:tc>
      </w:tr>
      <w:tr w:rsidR="00FD1FD7" w:rsidRPr="002F4810" w:rsidTr="007C70A6">
        <w:trPr>
          <w:cantSplit/>
        </w:trPr>
        <w:tc>
          <w:tcPr>
            <w:tcW w:w="4230" w:type="dxa"/>
            <w:tcBorders>
              <w:top w:val="nil"/>
              <w:left w:val="single" w:sz="7"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1" w:author="mkg" w:date="2011-08-09T10:30: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52" w:author="mkg" w:date="2011-08-09T10:30:00Z">
              <w:r w:rsidRPr="002F4810">
                <w:rPr>
                  <w:rFonts w:ascii="Arial" w:hAnsi="Arial" w:cs="Arial"/>
                </w:rPr>
                <w:t>Conduct ROP re</w:t>
              </w:r>
              <w:r>
                <w:rPr>
                  <w:rFonts w:ascii="Arial" w:hAnsi="Arial" w:cs="Arial"/>
                </w:rPr>
                <w:t xml:space="preserve">view </w:t>
              </w:r>
              <w:r w:rsidRPr="002F4810">
                <w:rPr>
                  <w:rFonts w:ascii="Arial" w:hAnsi="Arial" w:cs="Arial"/>
                </w:rPr>
                <w:t>meeting</w:t>
              </w:r>
            </w:ins>
          </w:p>
        </w:tc>
        <w:tc>
          <w:tcPr>
            <w:tcW w:w="2340" w:type="dxa"/>
            <w:tcBorders>
              <w:top w:val="nil"/>
              <w:left w:val="single" w:sz="6"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April/May</w:t>
            </w:r>
          </w:p>
        </w:tc>
        <w:tc>
          <w:tcPr>
            <w:tcW w:w="6750" w:type="dxa"/>
            <w:tcBorders>
              <w:top w:val="nil"/>
              <w:left w:val="single" w:sz="6" w:space="0" w:color="000000"/>
              <w:bottom w:val="single" w:sz="6"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3" w:author="mkg" w:date="2011-08-09T10:31:00Z"/>
                <w:rFonts w:ascii="Arial" w:hAnsi="Arial" w:cs="Arial"/>
              </w:rPr>
            </w:pPr>
          </w:p>
          <w:p w:rsidR="00FD1FD7" w:rsidRPr="002F4810" w:rsidRDefault="00543C2A"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54" w:author="mkg" w:date="2011-09-21T13:15:00Z">
              <w:r>
                <w:rPr>
                  <w:rFonts w:ascii="Arial" w:hAnsi="Arial" w:cs="Arial"/>
                </w:rPr>
                <w:t xml:space="preserve">Review Team Leader, </w:t>
              </w:r>
            </w:ins>
            <w:ins w:id="355" w:author="mkg" w:date="2011-08-09T10:31:00Z">
              <w:r w:rsidR="00FD1FD7">
                <w:rPr>
                  <w:rFonts w:ascii="Arial" w:hAnsi="Arial" w:cs="Arial"/>
                </w:rPr>
                <w:t>Review Team</w:t>
              </w:r>
            </w:ins>
          </w:p>
        </w:tc>
      </w:tr>
      <w:tr w:rsidR="00FD1FD7" w:rsidRPr="002F4810" w:rsidTr="007C70A6">
        <w:trPr>
          <w:cantSplit/>
        </w:trPr>
        <w:tc>
          <w:tcPr>
            <w:tcW w:w="4230" w:type="dxa"/>
            <w:tcBorders>
              <w:top w:val="single" w:sz="7" w:space="0" w:color="000000"/>
              <w:left w:val="single" w:sz="7"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6" w:author="mkg" w:date="2011-08-09T10:30: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57" w:author="mkg" w:date="2011-08-09T10:30:00Z">
              <w:r w:rsidRPr="002F4810">
                <w:rPr>
                  <w:rFonts w:ascii="Arial" w:hAnsi="Arial" w:cs="Arial"/>
                </w:rPr>
                <w:t xml:space="preserve">Forward the results from the ROP </w:t>
              </w:r>
              <w:r>
                <w:rPr>
                  <w:rFonts w:ascii="Arial" w:hAnsi="Arial" w:cs="Arial"/>
                </w:rPr>
                <w:t>review</w:t>
              </w:r>
              <w:r w:rsidRPr="002F4810">
                <w:rPr>
                  <w:rFonts w:ascii="Arial" w:hAnsi="Arial" w:cs="Arial"/>
                </w:rPr>
                <w:t xml:space="preserve"> meeting to Division Directors</w:t>
              </w:r>
              <w:r>
                <w:rPr>
                  <w:rFonts w:ascii="Arial" w:hAnsi="Arial" w:cs="Arial"/>
                </w:rPr>
                <w:t>, conduct approval meeting to obtain Division level approval of changes.</w:t>
              </w:r>
            </w:ins>
          </w:p>
        </w:tc>
        <w:tc>
          <w:tcPr>
            <w:tcW w:w="2340" w:type="dxa"/>
            <w:tcBorders>
              <w:top w:val="single" w:sz="7" w:space="0" w:color="000000"/>
              <w:left w:val="single" w:sz="6"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May/June</w:t>
            </w:r>
          </w:p>
        </w:tc>
        <w:tc>
          <w:tcPr>
            <w:tcW w:w="6750" w:type="dxa"/>
            <w:tcBorders>
              <w:top w:val="single" w:sz="7" w:space="0" w:color="000000"/>
              <w:left w:val="single" w:sz="6" w:space="0" w:color="000000"/>
              <w:bottom w:val="single" w:sz="6"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58" w:author="mkg" w:date="2011-08-09T10:31: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59" w:author="mkg" w:date="2011-08-09T10:31:00Z">
              <w:r w:rsidRPr="002F4810">
                <w:rPr>
                  <w:rFonts w:ascii="Arial" w:hAnsi="Arial" w:cs="Arial"/>
                </w:rPr>
                <w:t xml:space="preserve">Review </w:t>
              </w:r>
              <w:r>
                <w:rPr>
                  <w:rFonts w:ascii="Arial" w:hAnsi="Arial" w:cs="Arial"/>
                </w:rPr>
                <w:t>T</w:t>
              </w:r>
              <w:r w:rsidRPr="002F4810">
                <w:rPr>
                  <w:rFonts w:ascii="Arial" w:hAnsi="Arial" w:cs="Arial"/>
                </w:rPr>
                <w:t xml:space="preserve">eam </w:t>
              </w:r>
              <w:r>
                <w:rPr>
                  <w:rFonts w:ascii="Arial" w:hAnsi="Arial" w:cs="Arial"/>
                </w:rPr>
                <w:t>L</w:t>
              </w:r>
              <w:r w:rsidRPr="002F4810">
                <w:rPr>
                  <w:rFonts w:ascii="Arial" w:hAnsi="Arial" w:cs="Arial"/>
                </w:rPr>
                <w:t>eader</w:t>
              </w:r>
              <w:r>
                <w:rPr>
                  <w:rFonts w:ascii="Arial" w:hAnsi="Arial" w:cs="Arial"/>
                </w:rPr>
                <w:t xml:space="preserve"> and Division Directors</w:t>
              </w:r>
            </w:ins>
          </w:p>
        </w:tc>
      </w:tr>
      <w:tr w:rsidR="00FD1FD7" w:rsidRPr="002F4810" w:rsidTr="007C70A6">
        <w:trPr>
          <w:cantSplit/>
        </w:trPr>
        <w:tc>
          <w:tcPr>
            <w:tcW w:w="4230" w:type="dxa"/>
            <w:tcBorders>
              <w:top w:val="single" w:sz="7" w:space="0" w:color="000000"/>
              <w:left w:val="single" w:sz="7" w:space="0" w:color="000000"/>
              <w:bottom w:val="single" w:sz="6" w:space="0" w:color="000000"/>
              <w:right w:val="single" w:sz="6"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60" w:author="mkg" w:date="2011-08-09T10:30: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61" w:author="mkg" w:date="2011-08-09T10:30:00Z">
              <w:r>
                <w:rPr>
                  <w:rFonts w:ascii="Arial" w:hAnsi="Arial" w:cs="Arial"/>
                </w:rPr>
                <w:t>Issue Memorandum summarizing results.</w:t>
              </w:r>
            </w:ins>
          </w:p>
        </w:tc>
        <w:tc>
          <w:tcPr>
            <w:tcW w:w="2340" w:type="dxa"/>
            <w:tcBorders>
              <w:top w:val="single" w:sz="7" w:space="0" w:color="000000"/>
              <w:left w:val="single" w:sz="6"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June/July</w:t>
            </w:r>
          </w:p>
        </w:tc>
        <w:tc>
          <w:tcPr>
            <w:tcW w:w="6750" w:type="dxa"/>
            <w:tcBorders>
              <w:top w:val="single" w:sz="7" w:space="0" w:color="000000"/>
              <w:left w:val="single" w:sz="6" w:space="0" w:color="000000"/>
              <w:bottom w:val="single" w:sz="6"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62" w:author="mkg" w:date="2011-08-09T10:31:00Z"/>
                <w:rFonts w:ascii="Arial" w:hAnsi="Arial" w:cs="Arial"/>
              </w:rPr>
            </w:pPr>
          </w:p>
          <w:p w:rsidR="00FD1FD7" w:rsidRPr="002F4810" w:rsidRDefault="00FD1FD7" w:rsidP="00DF32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63" w:author="mkg" w:date="2011-08-09T10:31:00Z">
              <w:r w:rsidRPr="002F4810">
                <w:rPr>
                  <w:rFonts w:ascii="Arial" w:hAnsi="Arial" w:cs="Arial"/>
                </w:rPr>
                <w:t xml:space="preserve">Review </w:t>
              </w:r>
              <w:r>
                <w:rPr>
                  <w:rFonts w:ascii="Arial" w:hAnsi="Arial" w:cs="Arial"/>
                </w:rPr>
                <w:t>T</w:t>
              </w:r>
              <w:r w:rsidRPr="002F4810">
                <w:rPr>
                  <w:rFonts w:ascii="Arial" w:hAnsi="Arial" w:cs="Arial"/>
                </w:rPr>
                <w:t xml:space="preserve">eam </w:t>
              </w:r>
              <w:r>
                <w:rPr>
                  <w:rFonts w:ascii="Arial" w:hAnsi="Arial" w:cs="Arial"/>
                </w:rPr>
                <w:t>L</w:t>
              </w:r>
              <w:r w:rsidRPr="002F4810">
                <w:rPr>
                  <w:rFonts w:ascii="Arial" w:hAnsi="Arial" w:cs="Arial"/>
                </w:rPr>
                <w:t>eader.</w:t>
              </w:r>
            </w:ins>
          </w:p>
        </w:tc>
      </w:tr>
      <w:tr w:rsidR="00FD1FD7" w:rsidRPr="002F4810" w:rsidTr="007C70A6">
        <w:trPr>
          <w:cantSplit/>
          <w:trHeight w:hRule="exact" w:val="721"/>
        </w:trPr>
        <w:tc>
          <w:tcPr>
            <w:tcW w:w="4230" w:type="dxa"/>
            <w:tcBorders>
              <w:top w:val="single" w:sz="7" w:space="0" w:color="000000"/>
              <w:left w:val="single" w:sz="7"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D947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Revise and issue IPs</w:t>
            </w:r>
            <w:r>
              <w:rPr>
                <w:rFonts w:ascii="Arial" w:hAnsi="Arial" w:cs="Arial"/>
              </w:rPr>
              <w:t>.</w:t>
            </w:r>
          </w:p>
        </w:tc>
        <w:tc>
          <w:tcPr>
            <w:tcW w:w="2340" w:type="dxa"/>
            <w:tcBorders>
              <w:top w:val="single" w:sz="7" w:space="0" w:color="000000"/>
              <w:left w:val="single" w:sz="6" w:space="0" w:color="000000"/>
              <w:bottom w:val="single" w:sz="6"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1F0ED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July - December</w:t>
            </w:r>
            <w:r w:rsidRPr="002F4810">
              <w:rPr>
                <w:rFonts w:ascii="Arial" w:hAnsi="Arial" w:cs="Arial"/>
              </w:rPr>
              <w:tab/>
            </w:r>
            <w:r w:rsidRPr="002F4810">
              <w:rPr>
                <w:rFonts w:ascii="Arial" w:hAnsi="Arial" w:cs="Arial"/>
              </w:rPr>
              <w:tab/>
            </w:r>
          </w:p>
        </w:tc>
        <w:tc>
          <w:tcPr>
            <w:tcW w:w="6750" w:type="dxa"/>
            <w:tcBorders>
              <w:top w:val="single" w:sz="7" w:space="0" w:color="000000"/>
              <w:left w:val="single" w:sz="6" w:space="0" w:color="000000"/>
              <w:bottom w:val="single" w:sz="6"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64" w:author="mkg" w:date="2011-08-09T10:31:00Z"/>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65" w:author="mkg" w:date="2011-08-09T10:31:00Z">
              <w:r>
                <w:rPr>
                  <w:rFonts w:ascii="Arial" w:hAnsi="Arial" w:cs="Arial"/>
                </w:rPr>
                <w:t>IP Owners</w:t>
              </w:r>
            </w:ins>
          </w:p>
        </w:tc>
      </w:tr>
      <w:tr w:rsidR="00FD1FD7" w:rsidRPr="002F4810" w:rsidTr="007C70A6">
        <w:trPr>
          <w:cantSplit/>
          <w:trHeight w:hRule="exact" w:val="692"/>
        </w:trPr>
        <w:tc>
          <w:tcPr>
            <w:tcW w:w="4230" w:type="dxa"/>
            <w:tcBorders>
              <w:top w:val="single" w:sz="7" w:space="0" w:color="000000"/>
              <w:left w:val="single" w:sz="7" w:space="0" w:color="000000"/>
              <w:bottom w:val="single" w:sz="7"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 xml:space="preserve">Conduct training on revised IPs, if required </w:t>
            </w:r>
          </w:p>
        </w:tc>
        <w:tc>
          <w:tcPr>
            <w:tcW w:w="2340" w:type="dxa"/>
            <w:tcBorders>
              <w:top w:val="single" w:sz="7" w:space="0" w:color="000000"/>
              <w:left w:val="single" w:sz="6" w:space="0" w:color="000000"/>
              <w:bottom w:val="single" w:sz="7" w:space="0" w:color="000000"/>
              <w:right w:val="single" w:sz="6" w:space="0" w:color="000000"/>
            </w:tcBorders>
          </w:tcPr>
          <w:p w:rsidR="00FD1FD7" w:rsidRPr="002F4810" w:rsidRDefault="00FD1FD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FD1FD7" w:rsidRPr="002F4810" w:rsidRDefault="00FD1FD7" w:rsidP="009E33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August - December</w:t>
            </w:r>
          </w:p>
        </w:tc>
        <w:tc>
          <w:tcPr>
            <w:tcW w:w="6750" w:type="dxa"/>
            <w:tcBorders>
              <w:top w:val="single" w:sz="7" w:space="0" w:color="000000"/>
              <w:left w:val="single" w:sz="6" w:space="0" w:color="000000"/>
              <w:bottom w:val="single" w:sz="7" w:space="0" w:color="000000"/>
              <w:right w:val="single" w:sz="7" w:space="0" w:color="000000"/>
            </w:tcBorders>
          </w:tcPr>
          <w:p w:rsidR="00FD1FD7" w:rsidRPr="002F4810" w:rsidRDefault="00FD1FD7" w:rsidP="001730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366" w:author="mkg" w:date="2011-08-09T10:31:00Z"/>
                <w:rFonts w:ascii="Arial" w:hAnsi="Arial" w:cs="Arial"/>
              </w:rPr>
            </w:pPr>
          </w:p>
          <w:p w:rsidR="00FD1FD7" w:rsidRPr="002F4810" w:rsidRDefault="00FD1FD7" w:rsidP="004529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367" w:author="mkg" w:date="2011-08-09T10:31:00Z">
              <w:r>
                <w:rPr>
                  <w:rFonts w:ascii="Arial" w:hAnsi="Arial" w:cs="Arial"/>
                </w:rPr>
                <w:t>IP Owners</w:t>
              </w:r>
            </w:ins>
          </w:p>
        </w:tc>
      </w:tr>
    </w:tbl>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68" w:author="ilc1" w:date="2011-08-08T14:43:00Z"/>
          <w:rFonts w:ascii="Arial" w:hAnsi="Arial" w:cs="Arial"/>
        </w:rPr>
        <w:sectPr w:rsidR="00027577" w:rsidRPr="002F4810" w:rsidSect="00AF696D">
          <w:footerReference w:type="first" r:id="rId21"/>
          <w:pgSz w:w="15840" w:h="12240" w:orient="landscape" w:code="1"/>
          <w:pgMar w:top="1080" w:right="1440" w:bottom="720" w:left="1440" w:header="720" w:footer="720" w:gutter="0"/>
          <w:pgNumType w:start="1"/>
          <w:cols w:space="720"/>
          <w:noEndnote/>
          <w:titlePg/>
          <w:docGrid w:linePitch="326"/>
        </w:sectPr>
      </w:pPr>
    </w:p>
    <w:p w:rsidR="006E1AFC" w:rsidRDefault="006E1AFC"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69" w:author="ilc1" w:date="2011-08-08T14:43:00Z"/>
          <w:rFonts w:ascii="Arial" w:hAnsi="Arial" w:cs="Arial"/>
        </w:rPr>
        <w:sectPr w:rsidR="006E1AFC" w:rsidSect="006E1AFC">
          <w:footerReference w:type="even" r:id="rId22"/>
          <w:footerReference w:type="first" r:id="rId23"/>
          <w:pgSz w:w="15840" w:h="12240" w:orient="landscape" w:code="1"/>
          <w:pgMar w:top="1440" w:right="720" w:bottom="1440" w:left="1080" w:header="1267" w:footer="720" w:gutter="0"/>
          <w:pgNumType w:start="1"/>
          <w:cols w:space="720"/>
          <w:noEndnote/>
          <w:titlePg/>
        </w:sectPr>
      </w:pPr>
    </w:p>
    <w:p w:rsidR="00493DAB" w:rsidRDefault="00493DAB"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70" w:author="ilc1" w:date="2011-08-08T14:43:00Z"/>
          <w:rFonts w:ascii="Arial" w:hAnsi="Arial" w:cs="Arial"/>
        </w:rPr>
      </w:pPr>
      <w:ins w:id="371" w:author="ilc1" w:date="2011-08-08T14:43:00Z">
        <w:r>
          <w:rPr>
            <w:rFonts w:ascii="Arial" w:hAnsi="Arial" w:cs="Arial"/>
          </w:rPr>
          <w:lastRenderedPageBreak/>
          <w:t>Attachment 5</w:t>
        </w:r>
      </w:ins>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F4810">
        <w:rPr>
          <w:rFonts w:ascii="Arial" w:hAnsi="Arial" w:cs="Arial"/>
        </w:rPr>
        <w:t>Revision History - IMC 0307 Appendix B</w:t>
      </w: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bl>
      <w:tblPr>
        <w:tblW w:w="0" w:type="auto"/>
        <w:tblInd w:w="120" w:type="dxa"/>
        <w:tblLayout w:type="fixed"/>
        <w:tblCellMar>
          <w:left w:w="120" w:type="dxa"/>
          <w:right w:w="120" w:type="dxa"/>
        </w:tblCellMar>
        <w:tblLook w:val="0000"/>
      </w:tblPr>
      <w:tblGrid>
        <w:gridCol w:w="1620"/>
        <w:gridCol w:w="1620"/>
        <w:gridCol w:w="4680"/>
        <w:gridCol w:w="1170"/>
        <w:gridCol w:w="1530"/>
        <w:gridCol w:w="2340"/>
      </w:tblGrid>
      <w:tr w:rsidR="00027577" w:rsidRPr="002F4810">
        <w:tc>
          <w:tcPr>
            <w:tcW w:w="162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Commitment Tracking Number</w:t>
            </w:r>
          </w:p>
        </w:tc>
        <w:tc>
          <w:tcPr>
            <w:tcW w:w="162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Issue Date</w:t>
            </w:r>
          </w:p>
        </w:tc>
        <w:tc>
          <w:tcPr>
            <w:tcW w:w="468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027577" w:rsidRPr="002F4810" w:rsidRDefault="00027577" w:rsidP="004B10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Comment Resolution  Accession Number</w:t>
            </w:r>
          </w:p>
        </w:tc>
      </w:tr>
      <w:tr w:rsidR="00027577" w:rsidRPr="002F4810" w:rsidTr="00AC7910">
        <w:trPr>
          <w:trHeight w:val="748"/>
        </w:trPr>
        <w:tc>
          <w:tcPr>
            <w:tcW w:w="1620" w:type="dxa"/>
            <w:tcBorders>
              <w:top w:val="single" w:sz="7" w:space="0" w:color="000000"/>
              <w:left w:val="single" w:sz="7" w:space="0" w:color="000000"/>
              <w:bottom w:val="single" w:sz="7" w:space="0" w:color="000000"/>
              <w:right w:val="single" w:sz="7" w:space="0" w:color="000000"/>
            </w:tcBorders>
          </w:tcPr>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N/A</w:t>
            </w:r>
          </w:p>
        </w:tc>
        <w:tc>
          <w:tcPr>
            <w:tcW w:w="1620" w:type="dxa"/>
            <w:tcBorders>
              <w:top w:val="single" w:sz="7" w:space="0" w:color="000000"/>
              <w:left w:val="single" w:sz="7" w:space="0" w:color="000000"/>
              <w:bottom w:val="single" w:sz="7" w:space="0" w:color="000000"/>
              <w:right w:val="single" w:sz="7" w:space="0" w:color="000000"/>
            </w:tcBorders>
          </w:tcPr>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F4810">
              <w:rPr>
                <w:rFonts w:ascii="Arial" w:hAnsi="Arial" w:cs="Arial"/>
              </w:rPr>
              <w:t>01/25/07</w:t>
            </w:r>
          </w:p>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CN-07-003</w:t>
            </w:r>
          </w:p>
        </w:tc>
        <w:tc>
          <w:tcPr>
            <w:tcW w:w="4680" w:type="dxa"/>
            <w:tcBorders>
              <w:top w:val="single" w:sz="7" w:space="0" w:color="000000"/>
              <w:left w:val="single" w:sz="7" w:space="0" w:color="000000"/>
              <w:bottom w:val="single" w:sz="7" w:space="0" w:color="000000"/>
              <w:right w:val="single" w:sz="7" w:space="0" w:color="000000"/>
            </w:tcBorders>
          </w:tcPr>
          <w:p w:rsidR="00027577" w:rsidRPr="002F4810" w:rsidRDefault="00027577" w:rsidP="005228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F4810">
              <w:rPr>
                <w:rFonts w:ascii="Arial" w:hAnsi="Arial" w:cs="Arial"/>
              </w:rPr>
              <w:t>Initial issuance of Appendix B to</w:t>
            </w:r>
          </w:p>
          <w:p w:rsidR="00AC7910" w:rsidRPr="002F4810" w:rsidRDefault="00027577" w:rsidP="005228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F4810">
              <w:rPr>
                <w:rFonts w:ascii="Arial" w:hAnsi="Arial" w:cs="Arial"/>
              </w:rPr>
              <w:t>IMC 0307.</w:t>
            </w:r>
          </w:p>
        </w:tc>
        <w:tc>
          <w:tcPr>
            <w:tcW w:w="1170" w:type="dxa"/>
            <w:tcBorders>
              <w:top w:val="single" w:sz="7" w:space="0" w:color="000000"/>
              <w:left w:val="single" w:sz="7" w:space="0" w:color="000000"/>
              <w:bottom w:val="single" w:sz="7" w:space="0" w:color="000000"/>
              <w:right w:val="single" w:sz="7" w:space="0" w:color="000000"/>
            </w:tcBorders>
          </w:tcPr>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027577" w:rsidRPr="002F4810" w:rsidRDefault="00027577"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ML070120373</w:t>
            </w:r>
          </w:p>
        </w:tc>
      </w:tr>
      <w:tr w:rsidR="00F95DE4" w:rsidRPr="002F4810">
        <w:trPr>
          <w:trHeight w:val="523"/>
        </w:trPr>
        <w:tc>
          <w:tcPr>
            <w:tcW w:w="1620" w:type="dxa"/>
            <w:tcBorders>
              <w:top w:val="single" w:sz="7" w:space="0" w:color="000000"/>
              <w:left w:val="single" w:sz="7" w:space="0" w:color="000000"/>
              <w:bottom w:val="single" w:sz="7" w:space="0" w:color="000000"/>
              <w:right w:val="single" w:sz="7" w:space="0" w:color="000000"/>
            </w:tcBorders>
          </w:tcPr>
          <w:p w:rsidR="00AC7910" w:rsidRDefault="00AC7910"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p>
          <w:p w:rsidR="00F95DE4" w:rsidRPr="002F4810" w:rsidRDefault="00F95DE4"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N/A</w:t>
            </w:r>
          </w:p>
        </w:tc>
        <w:tc>
          <w:tcPr>
            <w:tcW w:w="1620" w:type="dxa"/>
            <w:tcBorders>
              <w:top w:val="single" w:sz="7" w:space="0" w:color="000000"/>
              <w:left w:val="single" w:sz="7" w:space="0" w:color="000000"/>
              <w:bottom w:val="single" w:sz="7" w:space="0" w:color="000000"/>
              <w:right w:val="single" w:sz="7" w:space="0" w:color="000000"/>
            </w:tcBorders>
          </w:tcPr>
          <w:p w:rsidR="00AC7910" w:rsidRDefault="00AC7910"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F95DE4" w:rsidRPr="002F4810" w:rsidRDefault="00590D6A"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04/09</w:t>
            </w:r>
            <w:r w:rsidR="00F95DE4" w:rsidRPr="002F4810">
              <w:rPr>
                <w:rFonts w:ascii="Arial" w:hAnsi="Arial" w:cs="Arial"/>
              </w:rPr>
              <w:t>/0</w:t>
            </w:r>
            <w:r w:rsidR="00B2067B">
              <w:rPr>
                <w:rFonts w:ascii="Arial" w:hAnsi="Arial" w:cs="Arial"/>
              </w:rPr>
              <w:t>9</w:t>
            </w:r>
          </w:p>
          <w:p w:rsidR="00F95DE4" w:rsidRPr="002F4810" w:rsidRDefault="00F95DE4"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CN</w:t>
            </w:r>
            <w:r w:rsidR="00CF1A31">
              <w:rPr>
                <w:rFonts w:ascii="Arial" w:hAnsi="Arial" w:cs="Arial"/>
              </w:rPr>
              <w:t xml:space="preserve"> </w:t>
            </w:r>
            <w:r w:rsidRPr="002F4810">
              <w:rPr>
                <w:rFonts w:ascii="Arial" w:hAnsi="Arial" w:cs="Arial"/>
              </w:rPr>
              <w:t>0</w:t>
            </w:r>
            <w:r w:rsidR="00B2067B">
              <w:rPr>
                <w:rFonts w:ascii="Arial" w:hAnsi="Arial" w:cs="Arial"/>
              </w:rPr>
              <w:t>9</w:t>
            </w:r>
            <w:r w:rsidRPr="002F4810">
              <w:rPr>
                <w:rFonts w:ascii="Arial" w:hAnsi="Arial" w:cs="Arial"/>
              </w:rPr>
              <w:t>-</w:t>
            </w:r>
            <w:r w:rsidR="00590D6A">
              <w:rPr>
                <w:rFonts w:ascii="Arial" w:hAnsi="Arial" w:cs="Arial"/>
              </w:rPr>
              <w:t>011</w:t>
            </w:r>
          </w:p>
        </w:tc>
        <w:tc>
          <w:tcPr>
            <w:tcW w:w="4680" w:type="dxa"/>
            <w:tcBorders>
              <w:top w:val="single" w:sz="7" w:space="0" w:color="000000"/>
              <w:left w:val="single" w:sz="7" w:space="0" w:color="000000"/>
              <w:bottom w:val="single" w:sz="7" w:space="0" w:color="000000"/>
              <w:right w:val="single" w:sz="7" w:space="0" w:color="000000"/>
            </w:tcBorders>
          </w:tcPr>
          <w:p w:rsidR="00AC7910" w:rsidRPr="002F4810" w:rsidRDefault="00F95DE4"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 xml:space="preserve">Revisions to incorporate </w:t>
            </w:r>
            <w:r w:rsidR="001F3D0E">
              <w:rPr>
                <w:rFonts w:ascii="Arial" w:hAnsi="Arial" w:cs="Arial"/>
              </w:rPr>
              <w:t xml:space="preserve">several </w:t>
            </w:r>
            <w:r>
              <w:rPr>
                <w:rFonts w:ascii="Arial" w:hAnsi="Arial" w:cs="Arial"/>
              </w:rPr>
              <w:t>recommended changes from regional Division Directors</w:t>
            </w:r>
          </w:p>
        </w:tc>
        <w:tc>
          <w:tcPr>
            <w:tcW w:w="1170" w:type="dxa"/>
            <w:tcBorders>
              <w:top w:val="single" w:sz="7" w:space="0" w:color="000000"/>
              <w:left w:val="single" w:sz="7" w:space="0" w:color="000000"/>
              <w:bottom w:val="single" w:sz="7" w:space="0" w:color="000000"/>
              <w:right w:val="single" w:sz="7" w:space="0" w:color="000000"/>
            </w:tcBorders>
          </w:tcPr>
          <w:p w:rsidR="00AC7910" w:rsidRDefault="00AC7910"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p>
          <w:p w:rsidR="00F95DE4" w:rsidRPr="002F4810" w:rsidRDefault="00F95DE4"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AC7910" w:rsidRDefault="00AC7910"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p>
          <w:p w:rsidR="00F95DE4" w:rsidRPr="002F4810" w:rsidRDefault="00F95DE4"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AC7910" w:rsidRDefault="00AC7910"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p>
          <w:p w:rsidR="00F95DE4" w:rsidRPr="002F4810" w:rsidRDefault="00D97A1D"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2F4810">
              <w:rPr>
                <w:rFonts w:ascii="Arial" w:hAnsi="Arial" w:cs="Arial"/>
              </w:rPr>
              <w:t>ML0</w:t>
            </w:r>
            <w:r>
              <w:rPr>
                <w:rFonts w:ascii="Arial" w:hAnsi="Arial" w:cs="Arial"/>
              </w:rPr>
              <w:t>90640898</w:t>
            </w:r>
          </w:p>
        </w:tc>
      </w:tr>
      <w:tr w:rsidR="00BD2A67" w:rsidRPr="002F4810">
        <w:trPr>
          <w:trHeight w:val="523"/>
        </w:trPr>
        <w:tc>
          <w:tcPr>
            <w:tcW w:w="1620" w:type="dxa"/>
            <w:tcBorders>
              <w:top w:val="single" w:sz="7" w:space="0" w:color="000000"/>
              <w:left w:val="single" w:sz="7" w:space="0" w:color="000000"/>
              <w:bottom w:val="single" w:sz="7" w:space="0" w:color="000000"/>
              <w:right w:val="single" w:sz="7" w:space="0" w:color="000000"/>
            </w:tcBorders>
          </w:tcPr>
          <w:p w:rsidR="00BD2A67" w:rsidRPr="002F4810" w:rsidRDefault="00DB2C38" w:rsidP="00DB2C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1620" w:type="dxa"/>
            <w:tcBorders>
              <w:top w:val="single" w:sz="7" w:space="0" w:color="000000"/>
              <w:left w:val="single" w:sz="7" w:space="0" w:color="000000"/>
              <w:bottom w:val="single" w:sz="7" w:space="0" w:color="000000"/>
              <w:right w:val="single" w:sz="7" w:space="0" w:color="000000"/>
            </w:tcBorders>
          </w:tcPr>
          <w:p w:rsidR="00BD2A67" w:rsidRDefault="00145E6D" w:rsidP="0014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10/13/11</w:t>
            </w:r>
          </w:p>
          <w:p w:rsidR="00145E6D" w:rsidRPr="002F4810" w:rsidRDefault="00145E6D" w:rsidP="0014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CN 11-019</w:t>
            </w:r>
          </w:p>
        </w:tc>
        <w:tc>
          <w:tcPr>
            <w:tcW w:w="4680" w:type="dxa"/>
            <w:tcBorders>
              <w:top w:val="single" w:sz="7" w:space="0" w:color="000000"/>
              <w:left w:val="single" w:sz="7" w:space="0" w:color="000000"/>
              <w:bottom w:val="single" w:sz="7" w:space="0" w:color="000000"/>
              <w:right w:val="single" w:sz="7" w:space="0" w:color="000000"/>
            </w:tcBorders>
          </w:tcPr>
          <w:p w:rsidR="00BD2A67" w:rsidRPr="00C00917" w:rsidRDefault="00C00917" w:rsidP="00AC7910">
            <w:pPr>
              <w:tabs>
                <w:tab w:val="left" w:pos="1440"/>
              </w:tabs>
              <w:rPr>
                <w:rFonts w:ascii="Arial" w:hAnsi="Arial" w:cs="Arial"/>
              </w:rPr>
            </w:pPr>
            <w:r>
              <w:rPr>
                <w:rFonts w:ascii="Arial" w:hAnsi="Arial" w:cs="Arial"/>
              </w:rPr>
              <w:t xml:space="preserve">Revisions made to incorporate several recommended changes that resulted during the </w:t>
            </w:r>
            <w:r w:rsidR="00BD24B2">
              <w:rPr>
                <w:rFonts w:ascii="Arial" w:hAnsi="Arial" w:cs="Arial"/>
              </w:rPr>
              <w:t xml:space="preserve">implementation of the </w:t>
            </w:r>
            <w:r w:rsidR="00DF32D8">
              <w:rPr>
                <w:rFonts w:ascii="Arial" w:hAnsi="Arial" w:cs="Arial"/>
              </w:rPr>
              <w:t>20</w:t>
            </w:r>
            <w:r>
              <w:rPr>
                <w:rFonts w:ascii="Arial" w:hAnsi="Arial" w:cs="Arial"/>
              </w:rPr>
              <w:t>11 ROP realignment.</w:t>
            </w:r>
          </w:p>
        </w:tc>
        <w:tc>
          <w:tcPr>
            <w:tcW w:w="1170" w:type="dxa"/>
            <w:tcBorders>
              <w:top w:val="single" w:sz="7" w:space="0" w:color="000000"/>
              <w:left w:val="single" w:sz="7" w:space="0" w:color="000000"/>
              <w:bottom w:val="single" w:sz="7" w:space="0" w:color="000000"/>
              <w:right w:val="single" w:sz="7" w:space="0" w:color="000000"/>
            </w:tcBorders>
          </w:tcPr>
          <w:p w:rsidR="00BD2A67" w:rsidRDefault="00BD2A67" w:rsidP="00AC79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00917" w:rsidRPr="002F4810" w:rsidRDefault="00AC7910" w:rsidP="00AC79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AC7910" w:rsidRDefault="00AC7910" w:rsidP="00AC79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D2A67" w:rsidRPr="002F4810" w:rsidRDefault="00AC7910" w:rsidP="00AC79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D2A67" w:rsidRPr="002F4810" w:rsidRDefault="00145E6D" w:rsidP="00AC79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Pr>
                <w:rFonts w:ascii="Arial" w:hAnsi="Arial" w:cs="Arial"/>
              </w:rPr>
              <w:t>ML112990461</w:t>
            </w:r>
          </w:p>
        </w:tc>
      </w:tr>
    </w:tbl>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027577" w:rsidRPr="002F4810" w:rsidRDefault="00027577" w:rsidP="004B10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rPr>
      </w:pPr>
    </w:p>
    <w:sectPr w:rsidR="00027577" w:rsidRPr="002F4810" w:rsidSect="00CC3052">
      <w:type w:val="continuous"/>
      <w:pgSz w:w="15840" w:h="12240" w:orient="landscape" w:code="1"/>
      <w:pgMar w:top="1080" w:right="1440" w:bottom="720" w:left="1440" w:header="1267" w:footer="720" w:gutter="0"/>
      <w:pgNumType w:start="5"/>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5B8" w:rsidRDefault="00A925B8">
      <w:r>
        <w:separator/>
      </w:r>
    </w:p>
  </w:endnote>
  <w:endnote w:type="continuationSeparator" w:id="0">
    <w:p w:rsidR="00A925B8" w:rsidRDefault="00A92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Script">
    <w:altName w:val="Arial"/>
    <w:charset w:val="00"/>
    <w:family w:val="swiss"/>
    <w:pitch w:val="variable"/>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Default="00A925B8">
    <w:pPr>
      <w:tabs>
        <w:tab w:val="center" w:pos="4680"/>
        <w:tab w:val="right" w:pos="9360"/>
      </w:tabs>
    </w:pPr>
    <w:r>
      <w:rPr>
        <w:rFonts w:ascii="Segoe Script" w:hAnsi="Segoe Script" w:cs="Segoe Script"/>
      </w:rPr>
      <w:t>0307 Appendix B</w:t>
    </w:r>
    <w:r>
      <w:rPr>
        <w:rFonts w:ascii="Segoe Script" w:hAnsi="Segoe Script" w:cs="Segoe Script"/>
      </w:rPr>
      <w:tab/>
      <w:t>B-</w:t>
    </w:r>
    <w:r w:rsidR="00332ACC">
      <w:rPr>
        <w:rFonts w:ascii="Segoe Script" w:hAnsi="Segoe Script" w:cs="Segoe Script"/>
      </w:rPr>
      <w:fldChar w:fldCharType="begin"/>
    </w:r>
    <w:r>
      <w:rPr>
        <w:rFonts w:ascii="Segoe Script" w:hAnsi="Segoe Script" w:cs="Segoe Script"/>
      </w:rPr>
      <w:instrText xml:space="preserve">PAGE </w:instrText>
    </w:r>
    <w:r w:rsidR="00332ACC">
      <w:rPr>
        <w:rFonts w:ascii="Segoe Script" w:hAnsi="Segoe Script" w:cs="Segoe Script"/>
      </w:rPr>
      <w:fldChar w:fldCharType="separate"/>
    </w:r>
    <w:r>
      <w:rPr>
        <w:rFonts w:ascii="Segoe Script" w:hAnsi="Segoe Script" w:cs="Segoe Script"/>
        <w:noProof/>
      </w:rPr>
      <w:t>2</w:t>
    </w:r>
    <w:r w:rsidR="00332ACC">
      <w:rPr>
        <w:rFonts w:ascii="Segoe Script" w:hAnsi="Segoe Script" w:cs="Segoe Script"/>
      </w:rPr>
      <w:fldChar w:fldCharType="end"/>
    </w:r>
    <w:r>
      <w:rPr>
        <w:rFonts w:ascii="Segoe Script" w:hAnsi="Segoe Script" w:cs="Segoe Script"/>
      </w:rPr>
      <w:tab/>
      <w:t>Issue Date: 01/25/07</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Default="00A925B8">
    <w:pPr>
      <w:framePr w:w="12960" w:wrap="notBeside" w:vAnchor="text" w:hAnchor="text" w:x="1" w:y="1"/>
      <w:tabs>
        <w:tab w:val="right" w:pos="9360"/>
      </w:tabs>
      <w:rPr>
        <w:rFonts w:ascii="Arial" w:hAnsi="Arial" w:cs="Arial"/>
        <w:sz w:val="22"/>
        <w:szCs w:val="22"/>
      </w:rPr>
    </w:pPr>
    <w:r>
      <w:rPr>
        <w:rFonts w:ascii="Segoe Script" w:hAnsi="Segoe Script" w:cs="Segoe Script"/>
      </w:rPr>
      <w:t>0307 Appendix B, Att 1</w:t>
    </w:r>
    <w:r>
      <w:rPr>
        <w:rFonts w:ascii="Segoe Script" w:hAnsi="Segoe Script" w:cs="Segoe Script"/>
      </w:rPr>
      <w:tab/>
      <w:t>Issue Date: 01/25/07</w:t>
    </w:r>
  </w:p>
  <w:p w:rsidR="00A925B8" w:rsidRDefault="00332ACC">
    <w:pPr>
      <w:framePr w:w="12961" w:wrap="notBeside" w:vAnchor="text" w:hAnchor="text" w:x="1" w:y="1"/>
      <w:jc w:val="center"/>
      <w:rPr>
        <w:rFonts w:ascii="Arial" w:hAnsi="Arial" w:cs="Arial"/>
      </w:rPr>
    </w:pPr>
    <w:r>
      <w:rPr>
        <w:rFonts w:ascii="Arial" w:hAnsi="Arial" w:cs="Arial"/>
      </w:rPr>
      <w:fldChar w:fldCharType="begin"/>
    </w:r>
    <w:r w:rsidR="00A925B8">
      <w:rPr>
        <w:rFonts w:ascii="Arial" w:hAnsi="Arial" w:cs="Arial"/>
      </w:rPr>
      <w:instrText xml:space="preserve">PAGE </w:instrText>
    </w:r>
    <w:r>
      <w:rPr>
        <w:rFonts w:ascii="Arial" w:hAnsi="Arial" w:cs="Arial"/>
      </w:rPr>
      <w:fldChar w:fldCharType="separate"/>
    </w:r>
    <w:r w:rsidR="00A925B8">
      <w:rPr>
        <w:rFonts w:ascii="Arial" w:hAnsi="Arial" w:cs="Arial"/>
        <w:noProof/>
      </w:rPr>
      <w:t>4</w:t>
    </w:r>
    <w:r>
      <w:rPr>
        <w:rFonts w:ascii="Arial" w:hAnsi="Arial" w:cs="Arial"/>
      </w:rPr>
      <w:fldChar w:fldCharType="end"/>
    </w:r>
  </w:p>
  <w:p w:rsidR="00A925B8" w:rsidRDefault="00A925B8">
    <w:pPr>
      <w:tabs>
        <w:tab w:val="left" w:pos="-1440"/>
        <w:tab w:val="left" w:pos="-720"/>
        <w:tab w:val="left" w:pos="0"/>
        <w:tab w:val="left" w:pos="720"/>
        <w:tab w:val="left" w:pos="1440"/>
        <w:tab w:val="left" w:pos="2160"/>
        <w:tab w:val="left" w:pos="2880"/>
        <w:tab w:val="left" w:pos="3600"/>
        <w:tab w:val="left" w:pos="4320"/>
        <w:tab w:val="center" w:pos="6525"/>
        <w:tab w:val="right" w:pos="13050"/>
      </w:tabs>
      <w:ind w:left="4320" w:hanging="4320"/>
      <w:rPr>
        <w:rFonts w:ascii="Arial" w:hAnsi="Arial" w:cs="Arial"/>
        <w:sz w:val="22"/>
        <w:szCs w:val="22"/>
      </w:rPr>
    </w:pPr>
    <w:r>
      <w:rPr>
        <w:rFonts w:ascii="Arial" w:hAnsi="Arial" w:cs="Arial"/>
        <w:sz w:val="22"/>
        <w:szCs w:val="22"/>
      </w:rPr>
      <w:t>Issue Date: 01/25/07</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0307 Appendix B,</w:t>
    </w:r>
    <w:r>
      <w:rPr>
        <w:rFonts w:ascii="Arial" w:hAnsi="Arial" w:cs="Arial"/>
      </w:rPr>
      <w:t xml:space="preserve"> Att 1</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Pr="00EC5915" w:rsidRDefault="00A925B8" w:rsidP="00EC5915">
    <w:pPr>
      <w:pStyle w:val="Footer"/>
      <w:tabs>
        <w:tab w:val="clear" w:pos="4320"/>
        <w:tab w:val="clear" w:pos="8640"/>
        <w:tab w:val="center" w:pos="4680"/>
        <w:tab w:val="right" w:pos="9360"/>
      </w:tabs>
      <w:rPr>
        <w:rFonts w:ascii="Arial" w:hAnsi="Arial" w:cs="Arial"/>
      </w:rPr>
    </w:pPr>
    <w:r w:rsidRPr="00EC5915">
      <w:rPr>
        <w:rFonts w:ascii="Arial" w:hAnsi="Arial" w:cs="Arial"/>
      </w:rPr>
      <w:t xml:space="preserve">Issue Date:  </w:t>
    </w:r>
    <w:r w:rsidR="00145E6D">
      <w:rPr>
        <w:rFonts w:ascii="Arial" w:hAnsi="Arial" w:cs="Arial"/>
      </w:rPr>
      <w:t>10/13/11</w:t>
    </w:r>
    <w:r>
      <w:rPr>
        <w:rFonts w:ascii="Arial" w:hAnsi="Arial" w:cs="Arial"/>
      </w:rPr>
      <w:tab/>
    </w:r>
    <w:proofErr w:type="spellStart"/>
    <w:r>
      <w:rPr>
        <w:rFonts w:ascii="Arial" w:hAnsi="Arial" w:cs="Arial"/>
      </w:rPr>
      <w:t>Att</w:t>
    </w:r>
    <w:proofErr w:type="spellEnd"/>
    <w:r>
      <w:rPr>
        <w:rFonts w:ascii="Arial" w:hAnsi="Arial" w:cs="Arial"/>
      </w:rPr>
      <w:t xml:space="preserve"> 3-</w:t>
    </w:r>
    <w:r w:rsidR="00332ACC" w:rsidRPr="00EC5915">
      <w:rPr>
        <w:rFonts w:ascii="Arial" w:hAnsi="Arial" w:cs="Arial"/>
      </w:rPr>
      <w:fldChar w:fldCharType="begin"/>
    </w:r>
    <w:r w:rsidRPr="00EC5915">
      <w:rPr>
        <w:rFonts w:ascii="Arial" w:hAnsi="Arial" w:cs="Arial"/>
      </w:rPr>
      <w:instrText xml:space="preserve"> PAGE   \* MERGEFORMAT </w:instrText>
    </w:r>
    <w:r w:rsidR="00332ACC" w:rsidRPr="00EC5915">
      <w:rPr>
        <w:rFonts w:ascii="Arial" w:hAnsi="Arial" w:cs="Arial"/>
      </w:rPr>
      <w:fldChar w:fldCharType="separate"/>
    </w:r>
    <w:r w:rsidR="00145E6D">
      <w:rPr>
        <w:rFonts w:ascii="Arial" w:hAnsi="Arial" w:cs="Arial"/>
        <w:noProof/>
      </w:rPr>
      <w:t>2</w:t>
    </w:r>
    <w:r w:rsidR="00332ACC" w:rsidRPr="00EC5915">
      <w:rPr>
        <w:rFonts w:ascii="Arial" w:hAnsi="Arial" w:cs="Arial"/>
      </w:rPr>
      <w:fldChar w:fldCharType="end"/>
    </w:r>
    <w:r w:rsidRPr="00EC5915">
      <w:rPr>
        <w:rFonts w:ascii="Arial" w:hAnsi="Arial" w:cs="Arial"/>
      </w:rPr>
      <w:tab/>
      <w:t>0307 Appendix B</w:t>
    </w:r>
  </w:p>
  <w:p w:rsidR="00A925B8" w:rsidRPr="00EC5915" w:rsidRDefault="00A925B8" w:rsidP="00EC5915">
    <w:pPr>
      <w:pStyle w:val="Footer"/>
      <w:rPr>
        <w:rFonts w:ascii="Arial" w:hAnsi="Arial" w:cs="Arial"/>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Pr="00EC5915" w:rsidRDefault="00A925B8" w:rsidP="00CC3052">
    <w:pPr>
      <w:pStyle w:val="Footer"/>
      <w:tabs>
        <w:tab w:val="clear" w:pos="4320"/>
        <w:tab w:val="clear" w:pos="8640"/>
        <w:tab w:val="center" w:pos="4680"/>
        <w:tab w:val="right" w:pos="9360"/>
      </w:tabs>
      <w:rPr>
        <w:rFonts w:ascii="Arial" w:hAnsi="Arial" w:cs="Arial"/>
      </w:rPr>
    </w:pPr>
    <w:r w:rsidRPr="00EC5915">
      <w:rPr>
        <w:rFonts w:ascii="Arial" w:hAnsi="Arial" w:cs="Arial"/>
      </w:rPr>
      <w:t xml:space="preserve">Issue Date:  </w:t>
    </w:r>
    <w:r w:rsidR="00145E6D">
      <w:rPr>
        <w:rFonts w:ascii="Arial" w:hAnsi="Arial" w:cs="Arial"/>
      </w:rPr>
      <w:t>10/13/11</w:t>
    </w:r>
    <w:r>
      <w:rPr>
        <w:rFonts w:ascii="Arial" w:hAnsi="Arial" w:cs="Arial"/>
      </w:rPr>
      <w:tab/>
    </w:r>
    <w:proofErr w:type="spellStart"/>
    <w:r>
      <w:rPr>
        <w:rFonts w:ascii="Arial" w:hAnsi="Arial" w:cs="Arial"/>
      </w:rPr>
      <w:t>Att</w:t>
    </w:r>
    <w:proofErr w:type="spellEnd"/>
    <w:r>
      <w:rPr>
        <w:rFonts w:ascii="Arial" w:hAnsi="Arial" w:cs="Arial"/>
      </w:rPr>
      <w:t xml:space="preserve"> 3-</w:t>
    </w:r>
    <w:r w:rsidR="00332ACC" w:rsidRPr="00EC5915">
      <w:rPr>
        <w:rFonts w:ascii="Arial" w:hAnsi="Arial" w:cs="Arial"/>
      </w:rPr>
      <w:fldChar w:fldCharType="begin"/>
    </w:r>
    <w:r w:rsidRPr="00EC5915">
      <w:rPr>
        <w:rFonts w:ascii="Arial" w:hAnsi="Arial" w:cs="Arial"/>
      </w:rPr>
      <w:instrText xml:space="preserve"> PAGE   \* MERGEFORMAT </w:instrText>
    </w:r>
    <w:r w:rsidR="00332ACC" w:rsidRPr="00EC5915">
      <w:rPr>
        <w:rFonts w:ascii="Arial" w:hAnsi="Arial" w:cs="Arial"/>
      </w:rPr>
      <w:fldChar w:fldCharType="separate"/>
    </w:r>
    <w:r w:rsidR="00145E6D">
      <w:rPr>
        <w:rFonts w:ascii="Arial" w:hAnsi="Arial" w:cs="Arial"/>
        <w:noProof/>
      </w:rPr>
      <w:t>1</w:t>
    </w:r>
    <w:r w:rsidR="00332ACC" w:rsidRPr="00EC5915">
      <w:rPr>
        <w:rFonts w:ascii="Arial" w:hAnsi="Arial" w:cs="Arial"/>
      </w:rPr>
      <w:fldChar w:fldCharType="end"/>
    </w:r>
    <w:r w:rsidRPr="00EC5915">
      <w:rPr>
        <w:rFonts w:ascii="Arial" w:hAnsi="Arial" w:cs="Arial"/>
      </w:rPr>
      <w:tab/>
      <w:t>0307 Appendix B</w:t>
    </w:r>
  </w:p>
  <w:p w:rsidR="00A925B8" w:rsidRPr="00EC5915" w:rsidRDefault="00A925B8" w:rsidP="00A3105C">
    <w:pPr>
      <w:pStyle w:val="Footer"/>
      <w:rPr>
        <w:rFonts w:ascii="Arial" w:hAnsi="Arial" w:cs="Arial"/>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rsidP="00A3105C">
    <w:pPr>
      <w:pStyle w:val="Footer"/>
      <w:tabs>
        <w:tab w:val="clear" w:pos="4320"/>
        <w:tab w:val="clear" w:pos="8640"/>
        <w:tab w:val="center" w:pos="6480"/>
        <w:tab w:val="center" w:pos="12960"/>
      </w:tabs>
      <w:rPr>
        <w:rFonts w:ascii="Arial" w:hAnsi="Arial" w:cs="Arial"/>
      </w:rPr>
    </w:pPr>
    <w:r>
      <w:rPr>
        <w:rFonts w:ascii="Arial" w:hAnsi="Arial" w:cs="Arial"/>
      </w:rPr>
      <w:t xml:space="preserve">Issue Date:  </w:t>
    </w:r>
    <w:r w:rsidR="00145E6D">
      <w:rPr>
        <w:rFonts w:ascii="Arial" w:hAnsi="Arial" w:cs="Arial"/>
      </w:rPr>
      <w:t>10/13/11</w:t>
    </w:r>
    <w:r>
      <w:rPr>
        <w:rFonts w:ascii="Arial" w:hAnsi="Arial" w:cs="Arial"/>
      </w:rPr>
      <w:tab/>
    </w:r>
    <w:proofErr w:type="spellStart"/>
    <w:r>
      <w:rPr>
        <w:rFonts w:ascii="Arial" w:hAnsi="Arial" w:cs="Arial"/>
      </w:rPr>
      <w:t>Att</w:t>
    </w:r>
    <w:proofErr w:type="spellEnd"/>
    <w:r>
      <w:rPr>
        <w:rFonts w:ascii="Arial" w:hAnsi="Arial" w:cs="Arial"/>
      </w:rPr>
      <w:t xml:space="preserve"> 4-</w:t>
    </w:r>
    <w:r w:rsidR="00332ACC" w:rsidRPr="00EC5915">
      <w:rPr>
        <w:rFonts w:ascii="Arial" w:hAnsi="Arial" w:cs="Arial"/>
      </w:rPr>
      <w:fldChar w:fldCharType="begin"/>
    </w:r>
    <w:r w:rsidRPr="00EC5915">
      <w:rPr>
        <w:rFonts w:ascii="Arial" w:hAnsi="Arial" w:cs="Arial"/>
      </w:rPr>
      <w:instrText xml:space="preserve"> PAGE   \* MERGEFORMAT </w:instrText>
    </w:r>
    <w:r w:rsidR="00332ACC" w:rsidRPr="00EC5915">
      <w:rPr>
        <w:rFonts w:ascii="Arial" w:hAnsi="Arial" w:cs="Arial"/>
      </w:rPr>
      <w:fldChar w:fldCharType="separate"/>
    </w:r>
    <w:r w:rsidR="00447A75">
      <w:rPr>
        <w:rFonts w:ascii="Arial" w:hAnsi="Arial" w:cs="Arial"/>
        <w:noProof/>
      </w:rPr>
      <w:t>1</w:t>
    </w:r>
    <w:r w:rsidR="00332ACC" w:rsidRPr="00EC5915">
      <w:rPr>
        <w:rFonts w:ascii="Arial" w:hAnsi="Arial" w:cs="Arial"/>
      </w:rPr>
      <w:fldChar w:fldCharType="end"/>
    </w:r>
    <w:r>
      <w:rPr>
        <w:rFonts w:ascii="Arial" w:hAnsi="Arial" w:cs="Arial"/>
      </w:rPr>
      <w:tab/>
      <w:t>0307 Appendix B</w:t>
    </w:r>
    <w:r>
      <w:rPr>
        <w:rFonts w:ascii="Arial" w:hAnsi="Arial" w:cs="Arial"/>
      </w:rPr>
      <w:tab/>
    </w:r>
  </w:p>
  <w:p w:rsidR="00A925B8" w:rsidRPr="00A3105C" w:rsidRDefault="00A925B8" w:rsidP="00AF696D">
    <w:pPr>
      <w:pStyle w:val="Footer"/>
      <w:tabs>
        <w:tab w:val="clear" w:pos="4320"/>
        <w:tab w:val="clear" w:pos="8640"/>
        <w:tab w:val="center" w:pos="6480"/>
        <w:tab w:val="right" w:pos="12960"/>
      </w:tabs>
      <w:rPr>
        <w:rFonts w:ascii="Arial" w:hAnsi="Arial" w:cs="Arial"/>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Default="00A925B8">
    <w:pPr>
      <w:framePr w:w="12960" w:wrap="notBeside" w:vAnchor="text" w:hAnchor="text" w:x="1" w:y="1"/>
    </w:pPr>
  </w:p>
  <w:p w:rsidR="00A925B8" w:rsidRDefault="00332ACC">
    <w:pPr>
      <w:framePr w:w="12961" w:wrap="notBeside" w:vAnchor="text" w:hAnchor="text" w:x="1" w:y="1"/>
      <w:jc w:val="center"/>
      <w:rPr>
        <w:rFonts w:ascii="Arial" w:hAnsi="Arial" w:cs="Arial"/>
      </w:rPr>
    </w:pPr>
    <w:r>
      <w:rPr>
        <w:rFonts w:ascii="Arial" w:hAnsi="Arial" w:cs="Arial"/>
      </w:rPr>
      <w:fldChar w:fldCharType="begin"/>
    </w:r>
    <w:r w:rsidR="00A925B8">
      <w:rPr>
        <w:rFonts w:ascii="Arial" w:hAnsi="Arial" w:cs="Arial"/>
      </w:rPr>
      <w:instrText xml:space="preserve">PAGE </w:instrText>
    </w:r>
    <w:r>
      <w:rPr>
        <w:rFonts w:ascii="Arial" w:hAnsi="Arial" w:cs="Arial"/>
      </w:rPr>
      <w:fldChar w:fldCharType="separate"/>
    </w:r>
    <w:r w:rsidR="00A925B8">
      <w:rPr>
        <w:rFonts w:ascii="Arial" w:hAnsi="Arial" w:cs="Arial"/>
        <w:noProof/>
      </w:rPr>
      <w:t>4</w:t>
    </w:r>
    <w:r>
      <w:rPr>
        <w:rFonts w:ascii="Arial" w:hAnsi="Arial" w:cs="Arial"/>
      </w:rPr>
      <w:fldChar w:fldCharType="end"/>
    </w:r>
  </w:p>
  <w:p w:rsidR="00A925B8" w:rsidRDefault="00A925B8">
    <w:pPr>
      <w:tabs>
        <w:tab w:val="right" w:pos="13050"/>
      </w:tabs>
      <w:rPr>
        <w:rFonts w:ascii="Arial" w:hAnsi="Arial" w:cs="Arial"/>
        <w:sz w:val="22"/>
        <w:szCs w:val="22"/>
      </w:rPr>
    </w:pPr>
    <w:r>
      <w:rPr>
        <w:rFonts w:ascii="Arial" w:hAnsi="Arial" w:cs="Arial"/>
        <w:sz w:val="22"/>
        <w:szCs w:val="22"/>
      </w:rPr>
      <w:t>0307 Appendix B, Att 1</w:t>
    </w:r>
    <w:r>
      <w:rPr>
        <w:rFonts w:ascii="Arial" w:hAnsi="Arial" w:cs="Arial"/>
        <w:sz w:val="22"/>
        <w:szCs w:val="22"/>
      </w:rPr>
      <w:tab/>
    </w:r>
    <w:r>
      <w:rPr>
        <w:rFonts w:ascii="Segoe Script" w:hAnsi="Segoe Script" w:cs="Segoe Script"/>
      </w:rPr>
      <w:t>Issue Date: 01/25/07</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rsidP="00A3105C">
    <w:pPr>
      <w:pStyle w:val="Footer"/>
      <w:tabs>
        <w:tab w:val="clear" w:pos="4320"/>
        <w:tab w:val="clear" w:pos="8640"/>
        <w:tab w:val="center" w:pos="6480"/>
        <w:tab w:val="center" w:pos="12960"/>
      </w:tabs>
      <w:rPr>
        <w:rFonts w:ascii="Arial" w:hAnsi="Arial" w:cs="Arial"/>
      </w:rPr>
    </w:pPr>
    <w:r>
      <w:rPr>
        <w:rFonts w:ascii="Arial" w:hAnsi="Arial" w:cs="Arial"/>
      </w:rPr>
      <w:t xml:space="preserve">Issue Date:  </w:t>
    </w:r>
    <w:r w:rsidR="00145E6D">
      <w:rPr>
        <w:rFonts w:ascii="Arial" w:hAnsi="Arial" w:cs="Arial"/>
      </w:rPr>
      <w:t>10/13/11</w:t>
    </w:r>
    <w:r>
      <w:rPr>
        <w:rFonts w:ascii="Arial" w:hAnsi="Arial" w:cs="Arial"/>
      </w:rPr>
      <w:tab/>
    </w:r>
    <w:proofErr w:type="spellStart"/>
    <w:r>
      <w:rPr>
        <w:rFonts w:ascii="Arial" w:hAnsi="Arial" w:cs="Arial"/>
      </w:rPr>
      <w:t>Att</w:t>
    </w:r>
    <w:proofErr w:type="spellEnd"/>
    <w:r>
      <w:rPr>
        <w:rFonts w:ascii="Arial" w:hAnsi="Arial" w:cs="Arial"/>
      </w:rPr>
      <w:t xml:space="preserve"> 5-</w:t>
    </w:r>
    <w:r w:rsidR="00332ACC" w:rsidRPr="00EC5915">
      <w:rPr>
        <w:rFonts w:ascii="Arial" w:hAnsi="Arial" w:cs="Arial"/>
      </w:rPr>
      <w:fldChar w:fldCharType="begin"/>
    </w:r>
    <w:r w:rsidRPr="00EC5915">
      <w:rPr>
        <w:rFonts w:ascii="Arial" w:hAnsi="Arial" w:cs="Arial"/>
      </w:rPr>
      <w:instrText xml:space="preserve"> PAGE   \* MERGEFORMAT </w:instrText>
    </w:r>
    <w:r w:rsidR="00332ACC" w:rsidRPr="00EC5915">
      <w:rPr>
        <w:rFonts w:ascii="Arial" w:hAnsi="Arial" w:cs="Arial"/>
      </w:rPr>
      <w:fldChar w:fldCharType="separate"/>
    </w:r>
    <w:r w:rsidR="00447A75">
      <w:rPr>
        <w:rFonts w:ascii="Arial" w:hAnsi="Arial" w:cs="Arial"/>
        <w:noProof/>
      </w:rPr>
      <w:t>1</w:t>
    </w:r>
    <w:r w:rsidR="00332ACC" w:rsidRPr="00EC5915">
      <w:rPr>
        <w:rFonts w:ascii="Arial" w:hAnsi="Arial" w:cs="Arial"/>
      </w:rPr>
      <w:fldChar w:fldCharType="end"/>
    </w:r>
    <w:r>
      <w:rPr>
        <w:rFonts w:ascii="Arial" w:hAnsi="Arial" w:cs="Arial"/>
      </w:rPr>
      <w:tab/>
      <w:t>0307 Appendix B</w:t>
    </w:r>
    <w:r>
      <w:rPr>
        <w:rFonts w:ascii="Arial" w:hAnsi="Arial" w:cs="Arial"/>
      </w:rPr>
      <w:tab/>
    </w:r>
  </w:p>
  <w:p w:rsidR="00A925B8" w:rsidRPr="00A3105C" w:rsidRDefault="00A925B8" w:rsidP="00AF696D">
    <w:pPr>
      <w:pStyle w:val="Footer"/>
      <w:tabs>
        <w:tab w:val="clear" w:pos="4320"/>
        <w:tab w:val="clear" w:pos="8640"/>
        <w:tab w:val="center" w:pos="6480"/>
        <w:tab w:val="right" w:pos="12960"/>
      </w:tabs>
      <w:rPr>
        <w:rFonts w:ascii="Arial" w:hAnsi="Arial" w:cs="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Pr="002F4810" w:rsidRDefault="00A925B8" w:rsidP="006460D3">
    <w:pPr>
      <w:tabs>
        <w:tab w:val="center" w:pos="4680"/>
        <w:tab w:val="right" w:pos="9360"/>
      </w:tabs>
      <w:ind w:left="5040" w:hanging="5040"/>
      <w:rPr>
        <w:rFonts w:ascii="Arial" w:hAnsi="Arial" w:cs="Arial"/>
      </w:rPr>
    </w:pPr>
    <w:r w:rsidRPr="002F4810">
      <w:rPr>
        <w:rFonts w:ascii="Arial" w:hAnsi="Arial" w:cs="Arial"/>
      </w:rPr>
      <w:t>Issue Date:</w:t>
    </w:r>
    <w:r>
      <w:rPr>
        <w:rFonts w:ascii="Arial" w:hAnsi="Arial" w:cs="Arial"/>
      </w:rPr>
      <w:t xml:space="preserve"> </w:t>
    </w:r>
    <w:r w:rsidR="00145E6D">
      <w:rPr>
        <w:rFonts w:ascii="Arial" w:hAnsi="Arial" w:cs="Arial"/>
      </w:rPr>
      <w:t>10/13/11</w:t>
    </w:r>
    <w:r w:rsidRPr="002F4810">
      <w:rPr>
        <w:rFonts w:ascii="Arial" w:hAnsi="Arial" w:cs="Arial"/>
      </w:rPr>
      <w:tab/>
      <w:t>B-</w:t>
    </w:r>
    <w:r w:rsidR="00332ACC" w:rsidRPr="002F4810">
      <w:rPr>
        <w:rFonts w:ascii="Arial" w:hAnsi="Arial" w:cs="Arial"/>
      </w:rPr>
      <w:fldChar w:fldCharType="begin"/>
    </w:r>
    <w:r w:rsidRPr="002F4810">
      <w:rPr>
        <w:rFonts w:ascii="Arial" w:hAnsi="Arial" w:cs="Arial"/>
      </w:rPr>
      <w:instrText xml:space="preserve">PAGE </w:instrText>
    </w:r>
    <w:r w:rsidR="00332ACC" w:rsidRPr="002F4810">
      <w:rPr>
        <w:rFonts w:ascii="Arial" w:hAnsi="Arial" w:cs="Arial"/>
      </w:rPr>
      <w:fldChar w:fldCharType="separate"/>
    </w:r>
    <w:r w:rsidR="00145E6D">
      <w:rPr>
        <w:rFonts w:ascii="Arial" w:hAnsi="Arial" w:cs="Arial"/>
        <w:noProof/>
      </w:rPr>
      <w:t>1</w:t>
    </w:r>
    <w:r w:rsidR="00332ACC" w:rsidRPr="002F4810">
      <w:rPr>
        <w:rFonts w:ascii="Arial" w:hAnsi="Arial" w:cs="Arial"/>
      </w:rPr>
      <w:fldChar w:fldCharType="end"/>
    </w:r>
    <w:r w:rsidRPr="002F4810">
      <w:rPr>
        <w:rFonts w:ascii="Arial" w:hAnsi="Arial" w:cs="Arial"/>
      </w:rPr>
      <w:t xml:space="preserve"> </w:t>
    </w:r>
    <w:r w:rsidRPr="002F4810">
      <w:rPr>
        <w:rFonts w:ascii="Arial" w:hAnsi="Arial" w:cs="Arial"/>
      </w:rPr>
      <w:tab/>
      <w:t>0307 Appendix B</w:t>
    </w:r>
  </w:p>
  <w:p w:rsidR="00A925B8" w:rsidRDefault="00A925B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Pr="0087243A" w:rsidRDefault="00A925B8" w:rsidP="008204D7">
    <w:pPr>
      <w:tabs>
        <w:tab w:val="left" w:pos="-1440"/>
        <w:tab w:val="left" w:pos="-720"/>
        <w:tab w:val="left" w:pos="0"/>
        <w:tab w:val="left" w:pos="720"/>
        <w:tab w:val="left" w:pos="1440"/>
        <w:tab w:val="left" w:pos="2160"/>
        <w:tab w:val="left" w:pos="2880"/>
        <w:tab w:val="left" w:pos="3600"/>
        <w:tab w:val="left" w:pos="4320"/>
        <w:tab w:val="center" w:pos="6525"/>
        <w:tab w:val="right" w:pos="13050"/>
      </w:tabs>
      <w:ind w:left="4320" w:hanging="4320"/>
      <w:rPr>
        <w:rFonts w:ascii="Arial" w:hAnsi="Arial" w:cs="Arial"/>
      </w:rPr>
    </w:pPr>
    <w:r w:rsidRPr="0087243A">
      <w:rPr>
        <w:rFonts w:ascii="Arial" w:hAnsi="Arial" w:cs="Arial"/>
      </w:rPr>
      <w:t>Issue Date: 04/09/09</w:t>
    </w:r>
    <w:r w:rsidRPr="0087243A">
      <w:rPr>
        <w:rFonts w:ascii="Arial" w:hAnsi="Arial" w:cs="Arial"/>
      </w:rPr>
      <w:tab/>
    </w:r>
    <w:r>
      <w:rPr>
        <w:rFonts w:ascii="Arial" w:hAnsi="Arial" w:cs="Arial"/>
      </w:rPr>
      <w:tab/>
    </w:r>
    <w:r>
      <w:rPr>
        <w:rFonts w:ascii="Arial" w:hAnsi="Arial" w:cs="Arial"/>
      </w:rPr>
      <w:tab/>
    </w:r>
    <w:r w:rsidRPr="0087243A">
      <w:rPr>
        <w:rFonts w:ascii="Arial" w:hAnsi="Arial" w:cs="Arial"/>
      </w:rPr>
      <w:tab/>
    </w:r>
    <w:r w:rsidRPr="0087243A">
      <w:rPr>
        <w:rFonts w:ascii="Arial" w:hAnsi="Arial" w:cs="Arial"/>
      </w:rPr>
      <w:tab/>
      <w:t xml:space="preserve"> 0307 Appendix B, Att 1</w:t>
    </w:r>
  </w:p>
  <w:p w:rsidR="00A925B8" w:rsidRDefault="00A925B8" w:rsidP="008204D7">
    <w:pPr>
      <w:tabs>
        <w:tab w:val="left" w:pos="-1440"/>
        <w:tab w:val="left" w:pos="-720"/>
        <w:tab w:val="left" w:pos="0"/>
        <w:tab w:val="left" w:pos="720"/>
        <w:tab w:val="left" w:pos="1440"/>
        <w:tab w:val="left" w:pos="2160"/>
        <w:tab w:val="left" w:pos="2880"/>
        <w:tab w:val="left" w:pos="3600"/>
        <w:tab w:val="left" w:pos="4320"/>
        <w:tab w:val="center" w:pos="6525"/>
        <w:tab w:val="right" w:pos="13050"/>
      </w:tabs>
      <w:ind w:left="4320" w:hanging="4320"/>
    </w:pPr>
  </w:p>
  <w:p w:rsidR="00A925B8" w:rsidRDefault="00A925B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Default="00A925B8">
    <w:pPr>
      <w:tabs>
        <w:tab w:val="center" w:pos="4680"/>
        <w:tab w:val="right" w:pos="9360"/>
      </w:tabs>
    </w:pPr>
    <w:r>
      <w:rPr>
        <w:rFonts w:ascii="Segoe Script" w:hAnsi="Segoe Script" w:cs="Segoe Script"/>
      </w:rPr>
      <w:t>0307 Appendix B</w:t>
    </w:r>
    <w:r>
      <w:rPr>
        <w:rFonts w:ascii="Segoe Script" w:hAnsi="Segoe Script" w:cs="Segoe Script"/>
      </w:rPr>
      <w:tab/>
      <w:t>B-</w:t>
    </w:r>
    <w:r w:rsidR="00332ACC">
      <w:rPr>
        <w:rFonts w:ascii="Segoe Script" w:hAnsi="Segoe Script" w:cs="Segoe Script"/>
      </w:rPr>
      <w:fldChar w:fldCharType="begin"/>
    </w:r>
    <w:r>
      <w:rPr>
        <w:rFonts w:ascii="Segoe Script" w:hAnsi="Segoe Script" w:cs="Segoe Script"/>
      </w:rPr>
      <w:instrText xml:space="preserve">PAGE </w:instrText>
    </w:r>
    <w:r w:rsidR="00332ACC">
      <w:rPr>
        <w:rFonts w:ascii="Segoe Script" w:hAnsi="Segoe Script" w:cs="Segoe Script"/>
      </w:rPr>
      <w:fldChar w:fldCharType="separate"/>
    </w:r>
    <w:r>
      <w:rPr>
        <w:rFonts w:ascii="Segoe Script" w:hAnsi="Segoe Script" w:cs="Segoe Script"/>
        <w:noProof/>
      </w:rPr>
      <w:t>2</w:t>
    </w:r>
    <w:r w:rsidR="00332ACC">
      <w:rPr>
        <w:rFonts w:ascii="Segoe Script" w:hAnsi="Segoe Script" w:cs="Segoe Script"/>
      </w:rPr>
      <w:fldChar w:fldCharType="end"/>
    </w:r>
    <w:r>
      <w:rPr>
        <w:rFonts w:ascii="Segoe Script" w:hAnsi="Segoe Script" w:cs="Segoe Script"/>
      </w:rPr>
      <w:tab/>
      <w:t>Issue Date: 01/25/07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Pr="002F4810" w:rsidRDefault="00A925B8" w:rsidP="006460D3">
    <w:pPr>
      <w:tabs>
        <w:tab w:val="center" w:pos="4680"/>
        <w:tab w:val="right" w:pos="9360"/>
      </w:tabs>
      <w:ind w:left="5040" w:hanging="5040"/>
      <w:rPr>
        <w:rFonts w:ascii="Arial" w:hAnsi="Arial" w:cs="Arial"/>
      </w:rPr>
    </w:pPr>
    <w:r w:rsidRPr="002F4810">
      <w:rPr>
        <w:rFonts w:ascii="Arial" w:hAnsi="Arial" w:cs="Arial"/>
      </w:rPr>
      <w:t>Issue Date:</w:t>
    </w:r>
    <w:r>
      <w:rPr>
        <w:rFonts w:ascii="Arial" w:hAnsi="Arial" w:cs="Arial"/>
      </w:rPr>
      <w:t xml:space="preserve"> </w:t>
    </w:r>
    <w:r w:rsidR="00145E6D">
      <w:rPr>
        <w:rFonts w:ascii="Arial" w:hAnsi="Arial" w:cs="Arial"/>
      </w:rPr>
      <w:t>10/13/11</w:t>
    </w:r>
    <w:r w:rsidRPr="002F4810">
      <w:rPr>
        <w:rFonts w:ascii="Arial" w:hAnsi="Arial" w:cs="Arial"/>
      </w:rPr>
      <w:tab/>
      <w:t>B-</w:t>
    </w:r>
    <w:r w:rsidR="00332ACC" w:rsidRPr="002F4810">
      <w:rPr>
        <w:rFonts w:ascii="Arial" w:hAnsi="Arial" w:cs="Arial"/>
      </w:rPr>
      <w:fldChar w:fldCharType="begin"/>
    </w:r>
    <w:r w:rsidRPr="002F4810">
      <w:rPr>
        <w:rFonts w:ascii="Arial" w:hAnsi="Arial" w:cs="Arial"/>
      </w:rPr>
      <w:instrText xml:space="preserve">PAGE </w:instrText>
    </w:r>
    <w:r w:rsidR="00332ACC" w:rsidRPr="002F4810">
      <w:rPr>
        <w:rFonts w:ascii="Arial" w:hAnsi="Arial" w:cs="Arial"/>
      </w:rPr>
      <w:fldChar w:fldCharType="separate"/>
    </w:r>
    <w:r w:rsidR="00145E6D">
      <w:rPr>
        <w:rFonts w:ascii="Arial" w:hAnsi="Arial" w:cs="Arial"/>
        <w:noProof/>
      </w:rPr>
      <w:t>5</w:t>
    </w:r>
    <w:r w:rsidR="00332ACC" w:rsidRPr="002F4810">
      <w:rPr>
        <w:rFonts w:ascii="Arial" w:hAnsi="Arial" w:cs="Arial"/>
      </w:rPr>
      <w:fldChar w:fldCharType="end"/>
    </w:r>
    <w:r w:rsidRPr="002F4810">
      <w:rPr>
        <w:rFonts w:ascii="Arial" w:hAnsi="Arial" w:cs="Arial"/>
      </w:rPr>
      <w:t xml:space="preserve"> </w:t>
    </w:r>
    <w:r w:rsidRPr="002F4810">
      <w:rPr>
        <w:rFonts w:ascii="Arial" w:hAnsi="Arial" w:cs="Arial"/>
      </w:rPr>
      <w:tab/>
      <w:t>0307 Appendix B</w:t>
    </w:r>
  </w:p>
  <w:p w:rsidR="00A925B8" w:rsidRDefault="00A925B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pPr>
      <w:spacing w:line="240" w:lineRule="exact"/>
    </w:pPr>
  </w:p>
  <w:p w:rsidR="00A925B8" w:rsidRDefault="00332ACC">
    <w:pPr>
      <w:framePr w:w="9361" w:wrap="notBeside" w:vAnchor="text" w:hAnchor="text" w:x="1" w:y="1"/>
      <w:jc w:val="center"/>
      <w:rPr>
        <w:rFonts w:ascii="Arial" w:hAnsi="Arial" w:cs="Arial"/>
      </w:rPr>
    </w:pPr>
    <w:r>
      <w:rPr>
        <w:rFonts w:ascii="Arial" w:hAnsi="Arial" w:cs="Arial"/>
      </w:rPr>
      <w:fldChar w:fldCharType="begin"/>
    </w:r>
    <w:r w:rsidR="00A925B8">
      <w:rPr>
        <w:rFonts w:ascii="Arial" w:hAnsi="Arial" w:cs="Arial"/>
      </w:rPr>
      <w:instrText xml:space="preserve">PAGE </w:instrText>
    </w:r>
    <w:r>
      <w:rPr>
        <w:rFonts w:ascii="Arial" w:hAnsi="Arial" w:cs="Arial"/>
      </w:rPr>
      <w:fldChar w:fldCharType="separate"/>
    </w:r>
    <w:r w:rsidR="00A925B8">
      <w:rPr>
        <w:rFonts w:ascii="Arial" w:hAnsi="Arial" w:cs="Arial"/>
        <w:noProof/>
      </w:rPr>
      <w:t>2</w:t>
    </w:r>
    <w:r>
      <w:rPr>
        <w:rFonts w:ascii="Arial" w:hAnsi="Arial" w:cs="Arial"/>
      </w:rPr>
      <w:fldChar w:fldCharType="end"/>
    </w:r>
  </w:p>
  <w:p w:rsidR="00A925B8" w:rsidRDefault="00A925B8">
    <w:pPr>
      <w:ind w:right="9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rsidP="00916498">
    <w:pPr>
      <w:tabs>
        <w:tab w:val="center" w:pos="7020"/>
        <w:tab w:val="right" w:pos="14040"/>
      </w:tabs>
      <w:spacing w:line="240" w:lineRule="exact"/>
      <w:rPr>
        <w:rFonts w:ascii="Arial" w:hAnsi="Arial" w:cs="Arial"/>
        <w:sz w:val="22"/>
        <w:szCs w:val="22"/>
      </w:rPr>
    </w:pPr>
    <w:r>
      <w:rPr>
        <w:rFonts w:ascii="Arial" w:hAnsi="Arial" w:cs="Arial"/>
        <w:sz w:val="22"/>
        <w:szCs w:val="22"/>
      </w:rPr>
      <w:t xml:space="preserve">Issue Date:  </w:t>
    </w:r>
    <w:r w:rsidR="00145E6D">
      <w:rPr>
        <w:rFonts w:ascii="Arial" w:hAnsi="Arial" w:cs="Arial"/>
        <w:sz w:val="22"/>
        <w:szCs w:val="22"/>
      </w:rPr>
      <w:t>10/13/11</w:t>
    </w:r>
    <w:r>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1-1</w:t>
    </w:r>
    <w:r w:rsidR="007F3D28">
      <w:rPr>
        <w:rFonts w:ascii="Arial" w:hAnsi="Arial" w:cs="Arial"/>
        <w:sz w:val="22"/>
        <w:szCs w:val="22"/>
      </w:rPr>
      <w:tab/>
    </w:r>
    <w:r>
      <w:rPr>
        <w:rFonts w:ascii="Arial" w:hAnsi="Arial" w:cs="Arial"/>
        <w:sz w:val="22"/>
        <w:szCs w:val="22"/>
      </w:rPr>
      <w:t>0307 Appendix B</w:t>
    </w:r>
  </w:p>
  <w:p w:rsidR="00A925B8" w:rsidRDefault="00A925B8" w:rsidP="00916498">
    <w:pPr>
      <w:tabs>
        <w:tab w:val="center" w:pos="6480"/>
        <w:tab w:val="right" w:pos="12960"/>
      </w:tabs>
      <w:spacing w:line="240" w:lineRule="exact"/>
      <w:rPr>
        <w:rFonts w:ascii="Arial" w:hAnsi="Arial" w:cs="Arial"/>
        <w:sz w:val="22"/>
        <w:szCs w:val="22"/>
      </w:rPr>
    </w:pPr>
  </w:p>
  <w:p w:rsidR="00A925B8" w:rsidRDefault="00A925B8" w:rsidP="00D54098">
    <w:pPr>
      <w:tabs>
        <w:tab w:val="center" w:pos="7020"/>
        <w:tab w:val="right" w:pos="14040"/>
      </w:tabs>
      <w:spacing w:line="240" w:lineRule="exact"/>
      <w:rPr>
        <w:rFonts w:ascii="Arial" w:hAnsi="Arial" w:cs="Arial"/>
        <w:sz w:val="22"/>
        <w:szCs w:val="22"/>
      </w:rPr>
    </w:pPr>
    <w:r w:rsidRPr="00D54098">
      <w:rPr>
        <w:rFonts w:ascii="Arial" w:hAnsi="Arial" w:cs="Arial"/>
        <w:sz w:val="22"/>
        <w:szCs w:val="22"/>
      </w:rPr>
      <w:tab/>
    </w:r>
    <w:r>
      <w:rPr>
        <w:rFonts w:ascii="Arial" w:hAnsi="Arial" w:cs="Arial"/>
        <w:sz w:val="22"/>
        <w:szCs w:val="22"/>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Default="00A925B8" w:rsidP="00F04DC9">
    <w:pPr>
      <w:tabs>
        <w:tab w:val="center" w:pos="4680"/>
        <w:tab w:val="right" w:pos="9360"/>
      </w:tabs>
      <w:spacing w:line="240" w:lineRule="exact"/>
      <w:rPr>
        <w:rFonts w:ascii="Arial" w:hAnsi="Arial" w:cs="Arial"/>
        <w:sz w:val="22"/>
        <w:szCs w:val="22"/>
      </w:rPr>
    </w:pPr>
    <w:r>
      <w:rPr>
        <w:rFonts w:ascii="Arial" w:hAnsi="Arial" w:cs="Arial"/>
        <w:sz w:val="22"/>
        <w:szCs w:val="22"/>
      </w:rPr>
      <w:t>Issue Date:  04/09/09</w:t>
    </w:r>
    <w:r w:rsidRPr="00F04DC9">
      <w:rPr>
        <w:rFonts w:ascii="Arial" w:hAnsi="Arial" w:cs="Arial"/>
        <w:sz w:val="22"/>
        <w:szCs w:val="22"/>
      </w:rPr>
      <w:tab/>
    </w:r>
    <w:r>
      <w:rPr>
        <w:rFonts w:ascii="Arial" w:hAnsi="Arial" w:cs="Arial"/>
        <w:sz w:val="22"/>
        <w:szCs w:val="22"/>
      </w:rPr>
      <w:tab/>
      <w:t>0307 Appendix B, Att 1</w:t>
    </w:r>
  </w:p>
  <w:p w:rsidR="00A925B8" w:rsidRPr="0032503A" w:rsidRDefault="00A925B8" w:rsidP="00F04DC9">
    <w:pPr>
      <w:spacing w:line="240" w:lineRule="exact"/>
      <w:jc w:val="center"/>
      <w:rPr>
        <w:rFonts w:ascii="Arial" w:hAnsi="Arial" w:cs="Arial"/>
        <w:sz w:val="22"/>
        <w:szCs w:val="22"/>
      </w:rPr>
    </w:pPr>
    <w:r>
      <w:rPr>
        <w:rFonts w:ascii="Arial" w:hAnsi="Arial" w:cs="Arial"/>
        <w:sz w:val="22"/>
        <w:szCs w:val="22"/>
      </w:rPr>
      <w:t>Att 1-2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Pr="00EC5915" w:rsidRDefault="00A925B8" w:rsidP="00916498">
    <w:pPr>
      <w:pStyle w:val="Footer"/>
      <w:tabs>
        <w:tab w:val="clear" w:pos="4320"/>
        <w:tab w:val="clear" w:pos="8640"/>
        <w:tab w:val="center" w:pos="4680"/>
        <w:tab w:val="right" w:pos="9360"/>
      </w:tabs>
      <w:rPr>
        <w:rFonts w:ascii="Arial" w:hAnsi="Arial" w:cs="Arial"/>
      </w:rPr>
    </w:pPr>
    <w:r w:rsidRPr="00EC5915">
      <w:rPr>
        <w:rFonts w:ascii="Arial" w:hAnsi="Arial" w:cs="Arial"/>
      </w:rPr>
      <w:t xml:space="preserve">Issue Date:  </w:t>
    </w:r>
    <w:r w:rsidR="00145E6D">
      <w:rPr>
        <w:rFonts w:ascii="Arial" w:hAnsi="Arial" w:cs="Arial"/>
      </w:rPr>
      <w:t>10/13/11</w:t>
    </w:r>
    <w:r w:rsidRPr="00EC5915">
      <w:rPr>
        <w:rFonts w:ascii="Arial" w:hAnsi="Arial" w:cs="Arial"/>
      </w:rPr>
      <w:tab/>
    </w:r>
    <w:proofErr w:type="spellStart"/>
    <w:r w:rsidRPr="00EC5915">
      <w:rPr>
        <w:rFonts w:ascii="Arial" w:hAnsi="Arial" w:cs="Arial"/>
      </w:rPr>
      <w:t>Att</w:t>
    </w:r>
    <w:proofErr w:type="spellEnd"/>
    <w:r w:rsidRPr="00EC5915">
      <w:rPr>
        <w:rFonts w:ascii="Arial" w:hAnsi="Arial" w:cs="Arial"/>
      </w:rPr>
      <w:t xml:space="preserve"> </w:t>
    </w:r>
    <w:r>
      <w:rPr>
        <w:rFonts w:ascii="Arial" w:hAnsi="Arial" w:cs="Arial"/>
      </w:rPr>
      <w:t>2</w:t>
    </w:r>
    <w:r w:rsidRPr="00EC5915">
      <w:rPr>
        <w:rFonts w:ascii="Arial" w:hAnsi="Arial" w:cs="Arial"/>
      </w:rPr>
      <w:t>-</w:t>
    </w:r>
    <w:r>
      <w:rPr>
        <w:rFonts w:ascii="Arial" w:hAnsi="Arial" w:cs="Arial"/>
      </w:rPr>
      <w:t>1</w:t>
    </w:r>
    <w:r w:rsidRPr="00EC5915">
      <w:rPr>
        <w:rFonts w:ascii="Arial" w:hAnsi="Arial" w:cs="Arial"/>
      </w:rPr>
      <w:tab/>
      <w:t>0307 Appendix B</w:t>
    </w:r>
  </w:p>
  <w:p w:rsidR="00A925B8" w:rsidRPr="00EC5915" w:rsidRDefault="00A925B8" w:rsidP="00916498">
    <w:pPr>
      <w:pStyle w:val="Footer"/>
      <w:tabs>
        <w:tab w:val="clear" w:pos="4320"/>
        <w:tab w:val="clear" w:pos="8640"/>
        <w:tab w:val="center" w:pos="4680"/>
        <w:tab w:val="right" w:pos="9360"/>
      </w:tabs>
      <w:rPr>
        <w:rFonts w:ascii="Arial" w:hAnsi="Arial" w:cs="Arial"/>
      </w:rPr>
    </w:pPr>
    <w:r w:rsidRPr="00EC5915">
      <w:rPr>
        <w:rFonts w:ascii="Arial" w:hAnsi="Arial" w:cs="Arial"/>
      </w:rPr>
      <w:tab/>
    </w:r>
    <w:r w:rsidRPr="00EC5915">
      <w:rPr>
        <w:rFonts w:ascii="Arial" w:hAnsi="Arial" w:cs="Aria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5B8" w:rsidRDefault="00A925B8">
      <w:r>
        <w:separator/>
      </w:r>
    </w:p>
  </w:footnote>
  <w:footnote w:type="continuationSeparator" w:id="0">
    <w:p w:rsidR="00A925B8" w:rsidRDefault="00A925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5B8" w:rsidRPr="00C30C27" w:rsidRDefault="00A925B8" w:rsidP="00C30C27">
    <w:pPr>
      <w:pStyle w:val="Header"/>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3E62014"/>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DB633F0"/>
    <w:multiLevelType w:val="hybridMultilevel"/>
    <w:tmpl w:val="73BECA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9993531"/>
    <w:multiLevelType w:val="hybridMultilevel"/>
    <w:tmpl w:val="79BECC76"/>
    <w:lvl w:ilvl="0" w:tplc="0409000F">
      <w:start w:val="1"/>
      <w:numFmt w:val="decimal"/>
      <w:lvlText w:val="%1."/>
      <w:lvlJc w:val="left"/>
      <w:pPr>
        <w:tabs>
          <w:tab w:val="num" w:pos="634"/>
        </w:tabs>
        <w:ind w:left="634" w:hanging="360"/>
      </w:pPr>
      <w:rPr>
        <w:rFonts w:hint="default"/>
      </w:rPr>
    </w:lvl>
    <w:lvl w:ilvl="1" w:tplc="C33A43D8">
      <w:start w:val="1"/>
      <w:numFmt w:val="decimal"/>
      <w:lvlText w:val="%2."/>
      <w:lvlJc w:val="left"/>
      <w:pPr>
        <w:tabs>
          <w:tab w:val="num" w:pos="1440"/>
        </w:tabs>
        <w:ind w:left="1440" w:hanging="634"/>
      </w:pPr>
      <w:rPr>
        <w:rFonts w:hint="default"/>
        <w:color w:val="auto"/>
        <w:sz w:val="24"/>
        <w:szCs w:val="24"/>
      </w:rPr>
    </w:lvl>
    <w:lvl w:ilvl="2" w:tplc="6E149282">
      <w:start w:val="1"/>
      <w:numFmt w:val="decimal"/>
      <w:lvlText w:val="%3"/>
      <w:lvlJc w:val="left"/>
      <w:pPr>
        <w:ind w:left="2610" w:hanging="63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D47DB9"/>
    <w:multiLevelType w:val="multilevel"/>
    <w:tmpl w:val="6E9AA670"/>
    <w:lvl w:ilvl="0">
      <w:start w:val="2"/>
      <w:numFmt w:val="lowerLetter"/>
      <w:lvlText w:val="%1."/>
      <w:lvlJc w:val="left"/>
      <w:pPr>
        <w:tabs>
          <w:tab w:val="num" w:pos="806"/>
        </w:tabs>
        <w:ind w:left="806" w:hanging="532"/>
      </w:pPr>
      <w:rPr>
        <w:rFonts w:hint="default"/>
      </w:rPr>
    </w:lvl>
    <w:lvl w:ilvl="1">
      <w:start w:val="1"/>
      <w:numFmt w:val="lowerRoman"/>
      <w:lvlText w:val="%2."/>
      <w:lvlJc w:val="left"/>
      <w:pPr>
        <w:tabs>
          <w:tab w:val="num" w:pos="1440"/>
        </w:tabs>
        <w:ind w:left="1440" w:hanging="634"/>
      </w:pPr>
      <w:rPr>
        <w:rFonts w:hint="default"/>
        <w:color w:val="auto"/>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91F5784"/>
    <w:multiLevelType w:val="hybridMultilevel"/>
    <w:tmpl w:val="320EBE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A524499"/>
    <w:multiLevelType w:val="hybridMultilevel"/>
    <w:tmpl w:val="53567796"/>
    <w:lvl w:ilvl="0" w:tplc="F5DC803E">
      <w:start w:val="1"/>
      <w:numFmt w:val="decimal"/>
      <w:lvlText w:val="%1."/>
      <w:lvlJc w:val="left"/>
      <w:pPr>
        <w:tabs>
          <w:tab w:val="num" w:pos="274"/>
        </w:tabs>
        <w:ind w:left="274" w:hanging="274"/>
      </w:pPr>
      <w:rPr>
        <w:rFonts w:hint="default"/>
      </w:rPr>
    </w:lvl>
    <w:lvl w:ilvl="1" w:tplc="3E941210">
      <w:start w:val="1"/>
      <w:numFmt w:val="lowerLetter"/>
      <w:lvlText w:val="%2."/>
      <w:lvlJc w:val="left"/>
      <w:pPr>
        <w:tabs>
          <w:tab w:val="num" w:pos="806"/>
        </w:tabs>
        <w:ind w:left="806" w:hanging="532"/>
      </w:pPr>
      <w:rPr>
        <w:rFonts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C4D791E"/>
    <w:multiLevelType w:val="hybridMultilevel"/>
    <w:tmpl w:val="7046C9F6"/>
    <w:lvl w:ilvl="0" w:tplc="92E86120">
      <w:start w:val="1"/>
      <w:numFmt w:val="decimal"/>
      <w:lvlText w:val="%1."/>
      <w:lvlJc w:val="left"/>
      <w:pPr>
        <w:tabs>
          <w:tab w:val="num" w:pos="1444"/>
        </w:tabs>
        <w:ind w:left="1444" w:hanging="634"/>
      </w:pPr>
      <w:rPr>
        <w:rFonts w:ascii="Arial" w:hAnsi="Arial" w:cs="Arial" w:hint="default"/>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3E19AD"/>
    <w:multiLevelType w:val="hybridMultilevel"/>
    <w:tmpl w:val="7076C1E8"/>
    <w:lvl w:ilvl="0" w:tplc="04090001">
      <w:start w:val="1"/>
      <w:numFmt w:val="bullet"/>
      <w:lvlText w:val=""/>
      <w:lvlJc w:val="left"/>
      <w:pPr>
        <w:tabs>
          <w:tab w:val="num" w:pos="1440"/>
        </w:tabs>
        <w:ind w:left="1440" w:hanging="360"/>
      </w:pPr>
      <w:rPr>
        <w:rFonts w:ascii="Symbol" w:hAnsi="Symbol" w:hint="default"/>
      </w:rPr>
    </w:lvl>
    <w:lvl w:ilvl="1" w:tplc="8264CEAA">
      <w:start w:val="1"/>
      <w:numFmt w:val="bullet"/>
      <w:lvlText w:val="-"/>
      <w:lvlJc w:val="left"/>
      <w:pPr>
        <w:tabs>
          <w:tab w:val="num" w:pos="2160"/>
        </w:tabs>
        <w:ind w:left="2160" w:hanging="360"/>
      </w:pPr>
      <w:rPr>
        <w:rFonts w:ascii="Arial" w:eastAsia="Times New Roman" w:hAnsi="Arial"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432560B"/>
    <w:multiLevelType w:val="multilevel"/>
    <w:tmpl w:val="D460EB42"/>
    <w:lvl w:ilvl="0">
      <w:start w:val="2"/>
      <w:numFmt w:val="lowerLetter"/>
      <w:lvlText w:val="%1."/>
      <w:lvlJc w:val="left"/>
      <w:pPr>
        <w:tabs>
          <w:tab w:val="num" w:pos="806"/>
        </w:tabs>
        <w:ind w:left="806" w:hanging="532"/>
      </w:pPr>
      <w:rPr>
        <w:rFonts w:hint="default"/>
      </w:rPr>
    </w:lvl>
    <w:lvl w:ilvl="1">
      <w:start w:val="1"/>
      <w:numFmt w:val="decimal"/>
      <w:lvlText w:val="%2."/>
      <w:lvlJc w:val="left"/>
      <w:pPr>
        <w:tabs>
          <w:tab w:val="num" w:pos="1440"/>
        </w:tabs>
        <w:ind w:left="1440" w:hanging="634"/>
      </w:pPr>
      <w:rPr>
        <w:rFonts w:hint="default"/>
        <w:color w:val="auto"/>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8A87810"/>
    <w:multiLevelType w:val="multilevel"/>
    <w:tmpl w:val="4C4E9B42"/>
    <w:lvl w:ilvl="0">
      <w:start w:val="1"/>
      <w:numFmt w:val="decimal"/>
      <w:lvlText w:val="%1."/>
      <w:lvlJc w:val="left"/>
      <w:pPr>
        <w:tabs>
          <w:tab w:val="num" w:pos="634"/>
        </w:tabs>
        <w:ind w:left="634" w:hanging="360"/>
      </w:pPr>
      <w:rPr>
        <w:rFonts w:hint="default"/>
      </w:rPr>
    </w:lvl>
    <w:lvl w:ilvl="1">
      <w:start w:val="1"/>
      <w:numFmt w:val="decimal"/>
      <w:lvlText w:val="%2."/>
      <w:lvlJc w:val="left"/>
      <w:pPr>
        <w:tabs>
          <w:tab w:val="num" w:pos="1440"/>
        </w:tabs>
        <w:ind w:left="1440" w:hanging="634"/>
      </w:pPr>
      <w:rPr>
        <w:rFonts w:hint="default"/>
        <w:color w:val="auto"/>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001499F"/>
    <w:multiLevelType w:val="hybridMultilevel"/>
    <w:tmpl w:val="329CFAC8"/>
    <w:lvl w:ilvl="0" w:tplc="0409000F">
      <w:start w:val="1"/>
      <w:numFmt w:val="decimal"/>
      <w:lvlText w:val="%1."/>
      <w:lvlJc w:val="left"/>
      <w:pPr>
        <w:tabs>
          <w:tab w:val="num" w:pos="634"/>
        </w:tabs>
        <w:ind w:left="634" w:hanging="360"/>
      </w:p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4">
    <w:nsid w:val="6A813790"/>
    <w:multiLevelType w:val="hybridMultilevel"/>
    <w:tmpl w:val="93280BC8"/>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5">
    <w:nsid w:val="6E101929"/>
    <w:multiLevelType w:val="hybridMultilevel"/>
    <w:tmpl w:val="98BCFE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777E75A2"/>
    <w:multiLevelType w:val="hybridMultilevel"/>
    <w:tmpl w:val="7E2E5212"/>
    <w:lvl w:ilvl="0" w:tplc="33D60C36">
      <w:start w:val="4"/>
      <w:numFmt w:val="lowerLetter"/>
      <w:lvlText w:val="%1."/>
      <w:lvlJc w:val="left"/>
      <w:pPr>
        <w:tabs>
          <w:tab w:val="num" w:pos="806"/>
        </w:tabs>
        <w:ind w:left="806" w:hanging="532"/>
      </w:pPr>
      <w:rPr>
        <w:rFonts w:hint="default"/>
      </w:rPr>
    </w:lvl>
    <w:lvl w:ilvl="1" w:tplc="5AEC8CDC">
      <w:start w:val="1"/>
      <w:numFmt w:val="decimal"/>
      <w:lvlText w:val="%2."/>
      <w:lvlJc w:val="left"/>
      <w:pPr>
        <w:tabs>
          <w:tab w:val="num" w:pos="1440"/>
        </w:tabs>
        <w:ind w:left="1440" w:hanging="634"/>
      </w:pPr>
      <w:rPr>
        <w:rFonts w:hint="default"/>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99E789D"/>
    <w:multiLevelType w:val="hybridMultilevel"/>
    <w:tmpl w:val="C49AC174"/>
    <w:lvl w:ilvl="0" w:tplc="A0345114">
      <w:start w:val="1"/>
      <w:numFmt w:val="decimal"/>
      <w:lvlText w:val="%1."/>
      <w:lvlJc w:val="left"/>
      <w:pPr>
        <w:tabs>
          <w:tab w:val="num" w:pos="1440"/>
        </w:tabs>
        <w:ind w:left="1440" w:hanging="634"/>
      </w:pPr>
      <w:rPr>
        <w:rFonts w:hint="default"/>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
    <w:abstractNumId w:val="0"/>
    <w:lvlOverride w:ilvl="0">
      <w:lvl w:ilvl="0">
        <w:numFmt w:val="bullet"/>
        <w:lvlText w:val="•"/>
        <w:legacy w:legacy="1" w:legacySpace="0" w:legacyIndent="360"/>
        <w:lvlJc w:val="left"/>
        <w:pPr>
          <w:ind w:left="360" w:hanging="360"/>
        </w:pPr>
        <w:rPr>
          <w:rFonts w:ascii="Arial" w:hAnsi="Arial" w:cs="Arial" w:hint="default"/>
        </w:rPr>
      </w:lvl>
    </w:lvlOverride>
  </w:num>
  <w:num w:numId="3">
    <w:abstractNumId w:val="8"/>
  </w:num>
  <w:num w:numId="4">
    <w:abstractNumId w:val="5"/>
  </w:num>
  <w:num w:numId="5">
    <w:abstractNumId w:val="16"/>
  </w:num>
  <w:num w:numId="6">
    <w:abstractNumId w:val="6"/>
  </w:num>
  <w:num w:numId="7">
    <w:abstractNumId w:val="9"/>
  </w:num>
  <w:num w:numId="8">
    <w:abstractNumId w:val="17"/>
  </w:num>
  <w:num w:numId="9">
    <w:abstractNumId w:val="11"/>
  </w:num>
  <w:num w:numId="10">
    <w:abstractNumId w:val="12"/>
  </w:num>
  <w:num w:numId="11">
    <w:abstractNumId w:val="13"/>
  </w:num>
  <w:num w:numId="12">
    <w:abstractNumId w:val="10"/>
  </w:num>
  <w:num w:numId="13">
    <w:abstractNumId w:val="15"/>
  </w:num>
  <w:num w:numId="14">
    <w:abstractNumId w:val="4"/>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9457"/>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7577"/>
    <w:rsid w:val="00027577"/>
    <w:rsid w:val="00040E91"/>
    <w:rsid w:val="0005066C"/>
    <w:rsid w:val="00064128"/>
    <w:rsid w:val="0006427F"/>
    <w:rsid w:val="00091770"/>
    <w:rsid w:val="0009218F"/>
    <w:rsid w:val="000A3AD7"/>
    <w:rsid w:val="000A49B8"/>
    <w:rsid w:val="000A642B"/>
    <w:rsid w:val="000A7754"/>
    <w:rsid w:val="000B3171"/>
    <w:rsid w:val="000C7EFB"/>
    <w:rsid w:val="000D3309"/>
    <w:rsid w:val="000D5E36"/>
    <w:rsid w:val="000E2CDD"/>
    <w:rsid w:val="000E7CE6"/>
    <w:rsid w:val="000F68BF"/>
    <w:rsid w:val="00106038"/>
    <w:rsid w:val="00121B73"/>
    <w:rsid w:val="00125096"/>
    <w:rsid w:val="0012527D"/>
    <w:rsid w:val="00134696"/>
    <w:rsid w:val="00135AA2"/>
    <w:rsid w:val="00145E6D"/>
    <w:rsid w:val="0015593F"/>
    <w:rsid w:val="0016261D"/>
    <w:rsid w:val="00163A91"/>
    <w:rsid w:val="001664AD"/>
    <w:rsid w:val="00172216"/>
    <w:rsid w:val="00173028"/>
    <w:rsid w:val="00180DAD"/>
    <w:rsid w:val="001877C9"/>
    <w:rsid w:val="001A33CF"/>
    <w:rsid w:val="001A5787"/>
    <w:rsid w:val="001B22C2"/>
    <w:rsid w:val="001D6E6F"/>
    <w:rsid w:val="001E0DE7"/>
    <w:rsid w:val="001E4F96"/>
    <w:rsid w:val="001E6B6F"/>
    <w:rsid w:val="001F0EDD"/>
    <w:rsid w:val="001F3D0E"/>
    <w:rsid w:val="00203E0E"/>
    <w:rsid w:val="00211119"/>
    <w:rsid w:val="00214C07"/>
    <w:rsid w:val="00235537"/>
    <w:rsid w:val="0024178B"/>
    <w:rsid w:val="00244AFC"/>
    <w:rsid w:val="002710BE"/>
    <w:rsid w:val="002815AB"/>
    <w:rsid w:val="002B2D76"/>
    <w:rsid w:val="002D026B"/>
    <w:rsid w:val="002D1FD3"/>
    <w:rsid w:val="002E29C3"/>
    <w:rsid w:val="002F4810"/>
    <w:rsid w:val="00312020"/>
    <w:rsid w:val="00316E47"/>
    <w:rsid w:val="0032503A"/>
    <w:rsid w:val="00332ACC"/>
    <w:rsid w:val="00337968"/>
    <w:rsid w:val="00344D89"/>
    <w:rsid w:val="003500BF"/>
    <w:rsid w:val="00352C05"/>
    <w:rsid w:val="00390AD0"/>
    <w:rsid w:val="00394C16"/>
    <w:rsid w:val="003968D7"/>
    <w:rsid w:val="0039740B"/>
    <w:rsid w:val="003C08F1"/>
    <w:rsid w:val="003D7E65"/>
    <w:rsid w:val="003E38AE"/>
    <w:rsid w:val="003F0DCD"/>
    <w:rsid w:val="003F1134"/>
    <w:rsid w:val="003F3E87"/>
    <w:rsid w:val="003F7765"/>
    <w:rsid w:val="00405AC3"/>
    <w:rsid w:val="0041497F"/>
    <w:rsid w:val="004217D1"/>
    <w:rsid w:val="004371A6"/>
    <w:rsid w:val="00441AA1"/>
    <w:rsid w:val="00441CCA"/>
    <w:rsid w:val="00444B12"/>
    <w:rsid w:val="00447A75"/>
    <w:rsid w:val="004529CE"/>
    <w:rsid w:val="00493DAB"/>
    <w:rsid w:val="004B1044"/>
    <w:rsid w:val="004C33DB"/>
    <w:rsid w:val="004C51DE"/>
    <w:rsid w:val="004C694A"/>
    <w:rsid w:val="004D1CB5"/>
    <w:rsid w:val="004D2210"/>
    <w:rsid w:val="004D3D38"/>
    <w:rsid w:val="004F3B0E"/>
    <w:rsid w:val="00512C98"/>
    <w:rsid w:val="00522862"/>
    <w:rsid w:val="00537811"/>
    <w:rsid w:val="00541172"/>
    <w:rsid w:val="00543C2A"/>
    <w:rsid w:val="00546AEC"/>
    <w:rsid w:val="00553486"/>
    <w:rsid w:val="00554D23"/>
    <w:rsid w:val="005638EF"/>
    <w:rsid w:val="00563920"/>
    <w:rsid w:val="005666AA"/>
    <w:rsid w:val="00584685"/>
    <w:rsid w:val="00590D6A"/>
    <w:rsid w:val="005949E8"/>
    <w:rsid w:val="005A19EF"/>
    <w:rsid w:val="005A2016"/>
    <w:rsid w:val="005A4D24"/>
    <w:rsid w:val="005B1FC9"/>
    <w:rsid w:val="005C780D"/>
    <w:rsid w:val="005E5B3C"/>
    <w:rsid w:val="005F66F3"/>
    <w:rsid w:val="00615C84"/>
    <w:rsid w:val="0062751C"/>
    <w:rsid w:val="0063277C"/>
    <w:rsid w:val="006460B9"/>
    <w:rsid w:val="006460D3"/>
    <w:rsid w:val="006646E9"/>
    <w:rsid w:val="006844C8"/>
    <w:rsid w:val="006A028A"/>
    <w:rsid w:val="006B1A9C"/>
    <w:rsid w:val="006B7F73"/>
    <w:rsid w:val="006C2130"/>
    <w:rsid w:val="006C29BC"/>
    <w:rsid w:val="006D2478"/>
    <w:rsid w:val="006E1AFC"/>
    <w:rsid w:val="006E2F7E"/>
    <w:rsid w:val="006E7053"/>
    <w:rsid w:val="006F154F"/>
    <w:rsid w:val="006F2CFF"/>
    <w:rsid w:val="006F587A"/>
    <w:rsid w:val="00727FB0"/>
    <w:rsid w:val="00730CB2"/>
    <w:rsid w:val="00734D86"/>
    <w:rsid w:val="007473CF"/>
    <w:rsid w:val="007518B3"/>
    <w:rsid w:val="00752630"/>
    <w:rsid w:val="00765A5A"/>
    <w:rsid w:val="007733EC"/>
    <w:rsid w:val="00781686"/>
    <w:rsid w:val="007918AA"/>
    <w:rsid w:val="007927B2"/>
    <w:rsid w:val="007C70A6"/>
    <w:rsid w:val="007E360C"/>
    <w:rsid w:val="007E3F52"/>
    <w:rsid w:val="007F3D28"/>
    <w:rsid w:val="00802BF1"/>
    <w:rsid w:val="008204D7"/>
    <w:rsid w:val="00824290"/>
    <w:rsid w:val="00833A12"/>
    <w:rsid w:val="00840B5F"/>
    <w:rsid w:val="00844256"/>
    <w:rsid w:val="0087243A"/>
    <w:rsid w:val="00883355"/>
    <w:rsid w:val="0088578A"/>
    <w:rsid w:val="008A45FC"/>
    <w:rsid w:val="008E0E23"/>
    <w:rsid w:val="008E0FFB"/>
    <w:rsid w:val="008E1547"/>
    <w:rsid w:val="008E326B"/>
    <w:rsid w:val="008F2A01"/>
    <w:rsid w:val="008F4941"/>
    <w:rsid w:val="008F534D"/>
    <w:rsid w:val="0090128A"/>
    <w:rsid w:val="00901C87"/>
    <w:rsid w:val="00905EE9"/>
    <w:rsid w:val="00913FDB"/>
    <w:rsid w:val="00916498"/>
    <w:rsid w:val="009267E3"/>
    <w:rsid w:val="00930044"/>
    <w:rsid w:val="0093517B"/>
    <w:rsid w:val="009524B8"/>
    <w:rsid w:val="009605F7"/>
    <w:rsid w:val="009704F7"/>
    <w:rsid w:val="00970EE8"/>
    <w:rsid w:val="0097791B"/>
    <w:rsid w:val="0098030C"/>
    <w:rsid w:val="009946FA"/>
    <w:rsid w:val="009D4A5B"/>
    <w:rsid w:val="009D6214"/>
    <w:rsid w:val="009E3319"/>
    <w:rsid w:val="009E643F"/>
    <w:rsid w:val="00A151B8"/>
    <w:rsid w:val="00A247BC"/>
    <w:rsid w:val="00A3105C"/>
    <w:rsid w:val="00A3430C"/>
    <w:rsid w:val="00A42B91"/>
    <w:rsid w:val="00A43914"/>
    <w:rsid w:val="00A4616A"/>
    <w:rsid w:val="00A56FD4"/>
    <w:rsid w:val="00A61DDC"/>
    <w:rsid w:val="00A767EC"/>
    <w:rsid w:val="00A77E76"/>
    <w:rsid w:val="00A8011E"/>
    <w:rsid w:val="00A84203"/>
    <w:rsid w:val="00A9115A"/>
    <w:rsid w:val="00A925B8"/>
    <w:rsid w:val="00AA3C6A"/>
    <w:rsid w:val="00AA448A"/>
    <w:rsid w:val="00AB500D"/>
    <w:rsid w:val="00AC7910"/>
    <w:rsid w:val="00AF696D"/>
    <w:rsid w:val="00B01F5A"/>
    <w:rsid w:val="00B2067B"/>
    <w:rsid w:val="00B30F2D"/>
    <w:rsid w:val="00B31E32"/>
    <w:rsid w:val="00B40CF9"/>
    <w:rsid w:val="00B50A30"/>
    <w:rsid w:val="00B6457A"/>
    <w:rsid w:val="00B717D5"/>
    <w:rsid w:val="00B76F81"/>
    <w:rsid w:val="00B83B23"/>
    <w:rsid w:val="00B92F4D"/>
    <w:rsid w:val="00BA6A7A"/>
    <w:rsid w:val="00BB57D7"/>
    <w:rsid w:val="00BC35A1"/>
    <w:rsid w:val="00BD0EEB"/>
    <w:rsid w:val="00BD24B2"/>
    <w:rsid w:val="00BD2A67"/>
    <w:rsid w:val="00BF3092"/>
    <w:rsid w:val="00BF59CB"/>
    <w:rsid w:val="00C00917"/>
    <w:rsid w:val="00C104C0"/>
    <w:rsid w:val="00C30C27"/>
    <w:rsid w:val="00C32456"/>
    <w:rsid w:val="00C3273C"/>
    <w:rsid w:val="00C410AF"/>
    <w:rsid w:val="00C64BD1"/>
    <w:rsid w:val="00C862EC"/>
    <w:rsid w:val="00C86B56"/>
    <w:rsid w:val="00C93155"/>
    <w:rsid w:val="00CA0A51"/>
    <w:rsid w:val="00CA13DC"/>
    <w:rsid w:val="00CA69E3"/>
    <w:rsid w:val="00CB6EB1"/>
    <w:rsid w:val="00CC0E64"/>
    <w:rsid w:val="00CC3052"/>
    <w:rsid w:val="00CC7E5C"/>
    <w:rsid w:val="00CD38B8"/>
    <w:rsid w:val="00CE10CE"/>
    <w:rsid w:val="00CE6656"/>
    <w:rsid w:val="00CE7D62"/>
    <w:rsid w:val="00CF1A31"/>
    <w:rsid w:val="00CF1F66"/>
    <w:rsid w:val="00CF7978"/>
    <w:rsid w:val="00D000A4"/>
    <w:rsid w:val="00D05B14"/>
    <w:rsid w:val="00D23382"/>
    <w:rsid w:val="00D4085A"/>
    <w:rsid w:val="00D54098"/>
    <w:rsid w:val="00D67B52"/>
    <w:rsid w:val="00D827A4"/>
    <w:rsid w:val="00D947F3"/>
    <w:rsid w:val="00D97A1D"/>
    <w:rsid w:val="00DA5FFA"/>
    <w:rsid w:val="00DB2C38"/>
    <w:rsid w:val="00DB3F45"/>
    <w:rsid w:val="00DC106B"/>
    <w:rsid w:val="00DF32D8"/>
    <w:rsid w:val="00DF5A88"/>
    <w:rsid w:val="00E010FD"/>
    <w:rsid w:val="00E22974"/>
    <w:rsid w:val="00E24A4C"/>
    <w:rsid w:val="00E540C2"/>
    <w:rsid w:val="00E54FEE"/>
    <w:rsid w:val="00E775BE"/>
    <w:rsid w:val="00E86E71"/>
    <w:rsid w:val="00E94858"/>
    <w:rsid w:val="00E95B6B"/>
    <w:rsid w:val="00EA797C"/>
    <w:rsid w:val="00EB0194"/>
    <w:rsid w:val="00EB2AC6"/>
    <w:rsid w:val="00EC5915"/>
    <w:rsid w:val="00ED284B"/>
    <w:rsid w:val="00ED6398"/>
    <w:rsid w:val="00EF18ED"/>
    <w:rsid w:val="00EF7FA4"/>
    <w:rsid w:val="00F00256"/>
    <w:rsid w:val="00F0045E"/>
    <w:rsid w:val="00F016D3"/>
    <w:rsid w:val="00F04DC9"/>
    <w:rsid w:val="00F22941"/>
    <w:rsid w:val="00F22AB9"/>
    <w:rsid w:val="00F2621D"/>
    <w:rsid w:val="00F32729"/>
    <w:rsid w:val="00F4657B"/>
    <w:rsid w:val="00F63749"/>
    <w:rsid w:val="00F700E2"/>
    <w:rsid w:val="00F80D8E"/>
    <w:rsid w:val="00F817DA"/>
    <w:rsid w:val="00F82889"/>
    <w:rsid w:val="00F95DE4"/>
    <w:rsid w:val="00FA1ACD"/>
    <w:rsid w:val="00FB2538"/>
    <w:rsid w:val="00FB525E"/>
    <w:rsid w:val="00FC5F2D"/>
    <w:rsid w:val="00FD1FD7"/>
    <w:rsid w:val="00FD31D9"/>
    <w:rsid w:val="00FF121D"/>
    <w:rsid w:val="00FF60F1"/>
    <w:rsid w:val="00FF6B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33D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C33DB"/>
  </w:style>
  <w:style w:type="paragraph" w:customStyle="1" w:styleId="Level1">
    <w:name w:val="Level 1"/>
    <w:basedOn w:val="Normal"/>
    <w:rsid w:val="004C33DB"/>
    <w:pPr>
      <w:ind w:left="360" w:hanging="360"/>
    </w:pPr>
  </w:style>
  <w:style w:type="paragraph" w:styleId="Header">
    <w:name w:val="header"/>
    <w:basedOn w:val="Normal"/>
    <w:rsid w:val="002F4810"/>
    <w:pPr>
      <w:tabs>
        <w:tab w:val="center" w:pos="4320"/>
        <w:tab w:val="right" w:pos="8640"/>
      </w:tabs>
    </w:pPr>
  </w:style>
  <w:style w:type="paragraph" w:styleId="Footer">
    <w:name w:val="footer"/>
    <w:basedOn w:val="Normal"/>
    <w:rsid w:val="002F4810"/>
    <w:pPr>
      <w:tabs>
        <w:tab w:val="center" w:pos="4320"/>
        <w:tab w:val="right" w:pos="8640"/>
      </w:tabs>
    </w:pPr>
  </w:style>
  <w:style w:type="paragraph" w:styleId="BalloonText">
    <w:name w:val="Balloon Text"/>
    <w:basedOn w:val="Normal"/>
    <w:semiHidden/>
    <w:rsid w:val="008E0FFB"/>
    <w:rPr>
      <w:rFonts w:ascii="Tahoma" w:hAnsi="Tahoma" w:cs="Tahoma"/>
      <w:sz w:val="16"/>
      <w:szCs w:val="16"/>
    </w:rPr>
  </w:style>
  <w:style w:type="paragraph" w:styleId="PlainText">
    <w:name w:val="Plain Text"/>
    <w:basedOn w:val="Normal"/>
    <w:rsid w:val="00C862EC"/>
    <w:pPr>
      <w:widowControl/>
      <w:autoSpaceDE/>
      <w:autoSpaceDN/>
      <w:adjustRightInd/>
    </w:pPr>
    <w:rPr>
      <w:rFonts w:ascii="Courier New" w:hAnsi="Courier New" w:cs="Arial"/>
      <w:sz w:val="20"/>
      <w:szCs w:val="20"/>
    </w:rPr>
  </w:style>
  <w:style w:type="paragraph" w:styleId="ListParagraph">
    <w:name w:val="List Paragraph"/>
    <w:basedOn w:val="Normal"/>
    <w:uiPriority w:val="34"/>
    <w:qFormat/>
    <w:rsid w:val="00BD2A67"/>
    <w:pPr>
      <w:ind w:left="720"/>
    </w:pPr>
  </w:style>
  <w:style w:type="paragraph" w:styleId="Revision">
    <w:name w:val="Revision"/>
    <w:hidden/>
    <w:uiPriority w:val="99"/>
    <w:semiHidden/>
    <w:rsid w:val="005B1FC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33FD8-0328-4EE9-AD84-AC984F17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2502</Words>
  <Characters>14373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APPENDIX B</vt:lpstr>
    </vt:vector>
  </TitlesOfParts>
  <Company>Indellient</Company>
  <LinksUpToDate>false</LinksUpToDate>
  <CharactersWithSpaces>16842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Document Conversion</dc:creator>
  <cp:keywords/>
  <dc:description/>
  <cp:lastModifiedBy>cdd</cp:lastModifiedBy>
  <cp:revision>2</cp:revision>
  <cp:lastPrinted>2011-09-21T17:28:00Z</cp:lastPrinted>
  <dcterms:created xsi:type="dcterms:W3CDTF">2011-10-26T15:55:00Z</dcterms:created>
  <dcterms:modified xsi:type="dcterms:W3CDTF">2011-10-26T15:55:00Z</dcterms:modified>
</cp:coreProperties>
</file>