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D7206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D7206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D7206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104941">
        <w:rPr>
          <w:rFonts w:ascii="Arial" w:hAnsi="Arial" w:cs="Arial"/>
          <w:sz w:val="24"/>
          <w:szCs w:val="24"/>
          <w:u w:val="single"/>
        </w:rPr>
        <w:t>Table of Contents</w:t>
      </w:r>
      <w:r w:rsidRPr="00104941">
        <w:rPr>
          <w:rFonts w:ascii="Arial" w:hAnsi="Arial" w:cs="Arial"/>
          <w:sz w:val="24"/>
          <w:szCs w:val="24"/>
        </w:rPr>
        <w:tab/>
      </w:r>
      <w:r w:rsidRPr="00165A1E">
        <w:rPr>
          <w:rFonts w:ascii="Arial" w:hAnsi="Arial" w:cs="Arial"/>
          <w:sz w:val="24"/>
          <w:szCs w:val="24"/>
        </w:rPr>
        <w:t xml:space="preserve">Current through Change Notice </w:t>
      </w:r>
      <w:r w:rsidR="00165A1E">
        <w:rPr>
          <w:rFonts w:ascii="Arial" w:hAnsi="Arial" w:cs="Arial"/>
          <w:sz w:val="24"/>
          <w:szCs w:val="24"/>
        </w:rPr>
        <w:t>11-016</w:t>
      </w:r>
      <w:r w:rsidR="00EF0214" w:rsidRPr="00165A1E">
        <w:rPr>
          <w:rFonts w:ascii="Arial" w:hAnsi="Arial" w:cs="Arial"/>
          <w:sz w:val="24"/>
          <w:szCs w:val="24"/>
        </w:rPr>
        <w:t xml:space="preserve"> </w:t>
      </w:r>
      <w:r w:rsidR="007A449A" w:rsidRPr="00165A1E">
        <w:rPr>
          <w:rFonts w:ascii="Arial" w:hAnsi="Arial" w:cs="Arial"/>
          <w:sz w:val="24"/>
          <w:szCs w:val="24"/>
        </w:rPr>
        <w:t xml:space="preserve">issued </w:t>
      </w:r>
      <w:r w:rsidR="00165A1E">
        <w:rPr>
          <w:rFonts w:ascii="Arial" w:hAnsi="Arial" w:cs="Arial"/>
          <w:sz w:val="24"/>
          <w:szCs w:val="24"/>
        </w:rPr>
        <w:t>09</w:t>
      </w:r>
      <w:r w:rsidR="007A449A" w:rsidRPr="00165A1E">
        <w:rPr>
          <w:rFonts w:ascii="Arial" w:hAnsi="Arial" w:cs="Arial"/>
          <w:sz w:val="24"/>
          <w:szCs w:val="24"/>
        </w:rPr>
        <w:t>/</w:t>
      </w:r>
      <w:r w:rsidR="00165A1E">
        <w:rPr>
          <w:rFonts w:ascii="Arial" w:hAnsi="Arial" w:cs="Arial"/>
          <w:sz w:val="24"/>
          <w:szCs w:val="24"/>
        </w:rPr>
        <w:t>14</w:t>
      </w:r>
      <w:r w:rsidR="007A449A" w:rsidRPr="00165A1E">
        <w:rPr>
          <w:rFonts w:ascii="Arial" w:hAnsi="Arial" w:cs="Arial"/>
          <w:sz w:val="24"/>
          <w:szCs w:val="24"/>
        </w:rPr>
        <w:t>/</w:t>
      </w:r>
      <w:r w:rsidR="00165A1E">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D7206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7206A" w:rsidRPr="0073592F">
        <w:rPr>
          <w:rFonts w:ascii="Arial" w:hAnsi="Arial" w:cs="Arial"/>
          <w:sz w:val="24"/>
          <w:szCs w:val="24"/>
          <w:lang w:val="en-CA"/>
        </w:rPr>
        <w:fldChar w:fldCharType="end"/>
      </w:r>
      <w:r w:rsidR="00D7206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7206A"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6B1E1E" w:rsidRPr="00104941">
        <w:rPr>
          <w:rFonts w:ascii="Arial" w:hAnsi="Arial" w:cs="Arial"/>
          <w:sz w:val="24"/>
          <w:szCs w:val="24"/>
        </w:rPr>
        <w:t>09/01/11</w:t>
      </w:r>
      <w:r w:rsidR="003C3A98" w:rsidRPr="00104941">
        <w:rPr>
          <w:rFonts w:ascii="Arial" w:hAnsi="Arial" w:cs="Arial"/>
          <w:sz w:val="24"/>
          <w:szCs w:val="24"/>
        </w:rPr>
        <w:t xml:space="preserve"> (</w:t>
      </w:r>
      <w:r w:rsidR="006B1E1E" w:rsidRPr="00104941">
        <w:rPr>
          <w:rFonts w:ascii="Arial" w:hAnsi="Arial" w:cs="Arial"/>
          <w:sz w:val="24"/>
          <w:szCs w:val="24"/>
        </w:rPr>
        <w:t>11-CC</w:t>
      </w:r>
      <w:r w:rsidR="003C3A98" w:rsidRPr="00104941">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D7206A"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D7206A"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D7206A"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D7206A"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D7206A"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D7206A"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D7206A"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D7206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7206A"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D7206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7206A"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D7206A"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D7206A"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Cooling,Decay</w:t>
      </w:r>
      <w:proofErr w:type="spell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For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D7206A"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7A449A" w:rsidRPr="00EC4635" w:rsidRDefault="007A449A" w:rsidP="007A44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rPr>
          <w:rFonts w:ascii="Arial" w:hAnsi="Arial" w:cs="Arial"/>
          <w:sz w:val="24"/>
          <w:szCs w:val="24"/>
        </w:rPr>
      </w:pPr>
      <w:r>
        <w:rPr>
          <w:rFonts w:ascii="Arial" w:hAnsi="Arial" w:cs="Arial"/>
          <w:sz w:val="24"/>
          <w:szCs w:val="24"/>
        </w:rPr>
        <w:t xml:space="preserve">           </w:t>
      </w:r>
      <w:r w:rsidR="00AD3B38">
        <w:rPr>
          <w:rFonts w:ascii="Arial" w:hAnsi="Arial" w:cs="Arial"/>
          <w:sz w:val="24"/>
          <w:szCs w:val="24"/>
        </w:rPr>
        <w:t>37060</w:t>
      </w:r>
      <w:r w:rsidR="00AD3B38">
        <w:rPr>
          <w:rFonts w:ascii="Arial" w:hAnsi="Arial" w:cs="Arial"/>
          <w:sz w:val="24"/>
          <w:szCs w:val="24"/>
        </w:rPr>
        <w:tab/>
      </w:r>
      <w:r>
        <w:rPr>
          <w:rFonts w:ascii="Arial" w:hAnsi="Arial" w:cs="Arial"/>
          <w:sz w:val="24"/>
          <w:szCs w:val="24"/>
        </w:rPr>
        <w:t xml:space="preserve">           10CFR Part 50.69 </w:t>
      </w:r>
      <w:r w:rsidRPr="00EC4635">
        <w:rPr>
          <w:rFonts w:ascii="Arial" w:hAnsi="Arial" w:cs="Arial"/>
          <w:sz w:val="24"/>
          <w:szCs w:val="24"/>
        </w:rPr>
        <w:t xml:space="preserve">Risk-Informed Categorization and </w:t>
      </w:r>
    </w:p>
    <w:p w:rsidR="00EC4635" w:rsidRDefault="007A449A" w:rsidP="007A44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rPr>
          <w:rFonts w:ascii="Arial" w:hAnsi="Arial" w:cs="Arial"/>
          <w:sz w:val="24"/>
          <w:szCs w:val="24"/>
        </w:rPr>
      </w:pPr>
      <w:r w:rsidRPr="00EC4635">
        <w:rPr>
          <w:rFonts w:ascii="Arial" w:hAnsi="Arial" w:cs="Arial"/>
          <w:sz w:val="24"/>
          <w:szCs w:val="24"/>
        </w:rPr>
        <w:tab/>
        <w:t xml:space="preserve">       </w:t>
      </w:r>
      <w:r w:rsidRPr="00EC4635">
        <w:rPr>
          <w:rFonts w:ascii="Arial" w:hAnsi="Arial" w:cs="Arial"/>
          <w:sz w:val="24"/>
          <w:szCs w:val="24"/>
        </w:rPr>
        <w:tab/>
      </w:r>
      <w:r w:rsidRPr="00EC4635">
        <w:rPr>
          <w:rFonts w:ascii="Arial" w:hAnsi="Arial" w:cs="Arial"/>
          <w:sz w:val="24"/>
          <w:szCs w:val="24"/>
        </w:rPr>
        <w:tab/>
      </w:r>
      <w:r w:rsidRPr="00EC4635">
        <w:rPr>
          <w:rFonts w:ascii="Arial" w:hAnsi="Arial" w:cs="Arial"/>
          <w:sz w:val="24"/>
          <w:szCs w:val="24"/>
        </w:rPr>
        <w:tab/>
        <w:t xml:space="preserve">  Treatment of Structures, Systems, and Components Inspection</w:t>
      </w:r>
    </w:p>
    <w:p w:rsidR="00AD3B38" w:rsidRPr="00B80E88" w:rsidRDefault="00EC4635" w:rsidP="007A44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rPr>
          <w:rFonts w:ascii="Arial" w:hAnsi="Arial" w:cs="Arial"/>
          <w:sz w:val="24"/>
          <w:szCs w:val="24"/>
        </w:rPr>
      </w:pPr>
      <w:r>
        <w:rPr>
          <w:rFonts w:ascii="Arial" w:hAnsi="Arial" w:cs="Arial"/>
          <w:sz w:val="24"/>
          <w:szCs w:val="24"/>
        </w:rPr>
        <w:t xml:space="preserve">                                 </w:t>
      </w:r>
      <w:r w:rsidR="00165A1E">
        <w:rPr>
          <w:rFonts w:ascii="Arial" w:hAnsi="Arial" w:cs="Arial"/>
          <w:sz w:val="24"/>
          <w:szCs w:val="24"/>
        </w:rPr>
        <w:t>09/14/11</w:t>
      </w:r>
      <w:r>
        <w:rPr>
          <w:rFonts w:ascii="Arial" w:hAnsi="Arial" w:cs="Arial"/>
          <w:sz w:val="24"/>
          <w:szCs w:val="24"/>
        </w:rPr>
        <w:t xml:space="preserve">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D7206A"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r w:rsidRPr="00B80E88">
        <w:rPr>
          <w:rFonts w:ascii="Arial" w:hAnsi="Arial" w:cs="Arial"/>
          <w:sz w:val="24"/>
          <w:szCs w:val="24"/>
        </w:rPr>
        <w:t>A</w:t>
      </w:r>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r>
        <w:rPr>
          <w:rFonts w:ascii="Arial" w:hAnsi="Arial" w:cs="Arial"/>
          <w:sz w:val="24"/>
          <w:szCs w:val="24"/>
        </w:rPr>
        <w:t>B</w:t>
      </w:r>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65001.C</w:t>
      </w:r>
      <w:r w:rsidR="0091358F" w:rsidRPr="00B80E88">
        <w:rPr>
          <w:rFonts w:ascii="Arial" w:hAnsi="Arial" w:cs="Arial"/>
          <w:sz w:val="24"/>
          <w:szCs w:val="24"/>
        </w:rPr>
        <w:tab/>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 xml:space="preserve">65001.D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E</w:t>
      </w:r>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F</w:t>
      </w:r>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D7206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7206A"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As-Built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Nuclear Instrumentation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(reactivated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Engineered Safety Features Act. Sys.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Safety and Relief Valves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Effectiveness </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the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or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Worth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or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Reserved for Fitness For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of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Occupational Exposure During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Part 52, Radiation Protection During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Control Of Radioactive Materials and Contamination, Surveys, and Monitoring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Part 52 Control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D7206A"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Facilities  </w:t>
      </w:r>
      <w:r w:rsidR="00D74BE8" w:rsidRPr="00660380">
        <w:rPr>
          <w:rFonts w:ascii="Arial" w:hAnsi="Arial" w:cs="Arial"/>
          <w:sz w:val="24"/>
          <w:szCs w:val="24"/>
        </w:rPr>
        <w:t>11/15/10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of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r>
      <w:r w:rsidRPr="00E561B3">
        <w:rPr>
          <w:rFonts w:ascii="Arial" w:hAnsi="Arial" w:cs="Arial"/>
          <w:sz w:val="24"/>
          <w:szCs w:val="24"/>
          <w:highlight w:val="yellow"/>
        </w:rPr>
        <w:t>87131</w:t>
      </w:r>
      <w:r w:rsidRPr="00E561B3">
        <w:rPr>
          <w:rFonts w:ascii="Arial" w:hAnsi="Arial" w:cs="Arial"/>
          <w:sz w:val="24"/>
          <w:szCs w:val="24"/>
          <w:highlight w:val="yellow"/>
        </w:rPr>
        <w:tab/>
      </w:r>
      <w:r w:rsidR="0046094D" w:rsidRPr="00E561B3">
        <w:rPr>
          <w:rFonts w:ascii="Arial" w:hAnsi="Arial" w:cs="Arial"/>
          <w:sz w:val="24"/>
          <w:szCs w:val="24"/>
          <w:highlight w:val="yellow"/>
        </w:rPr>
        <w:tab/>
      </w:r>
      <w:r w:rsidRPr="00E561B3">
        <w:rPr>
          <w:rFonts w:ascii="Arial" w:hAnsi="Arial" w:cs="Arial"/>
          <w:sz w:val="24"/>
          <w:szCs w:val="24"/>
          <w:highlight w:val="yellow"/>
        </w:rPr>
        <w:t>Nuclear Medicine Programs, Written Directive Required</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r>
      <w:r w:rsidR="00E561B3" w:rsidRPr="00E561B3">
        <w:rPr>
          <w:rFonts w:ascii="Arial" w:hAnsi="Arial" w:cs="Arial"/>
          <w:sz w:val="24"/>
          <w:szCs w:val="24"/>
          <w:highlight w:val="yellow"/>
        </w:rPr>
        <w:t>XX/XX/XX (11-RRR</w:t>
      </w:r>
      <w:r w:rsidRPr="00E561B3">
        <w:rPr>
          <w:rFonts w:ascii="Arial" w:hAnsi="Arial" w:cs="Arial"/>
          <w:sz w:val="24"/>
          <w:szCs w:val="24"/>
          <w:highlight w:val="yellow"/>
        </w:rPr>
        <w:t>)</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87132</w:t>
      </w:r>
      <w:r w:rsidRPr="00E561B3">
        <w:rPr>
          <w:rFonts w:ascii="Arial" w:hAnsi="Arial" w:cs="Arial"/>
          <w:sz w:val="24"/>
          <w:szCs w:val="24"/>
          <w:highlight w:val="yellow"/>
        </w:rPr>
        <w:tab/>
      </w:r>
      <w:r w:rsidR="0046094D" w:rsidRPr="00E561B3">
        <w:rPr>
          <w:rFonts w:ascii="Arial" w:hAnsi="Arial" w:cs="Arial"/>
          <w:sz w:val="24"/>
          <w:szCs w:val="24"/>
          <w:highlight w:val="yellow"/>
        </w:rPr>
        <w:tab/>
      </w:r>
      <w:proofErr w:type="spellStart"/>
      <w:r w:rsidRPr="00E561B3">
        <w:rPr>
          <w:rFonts w:ascii="Arial" w:hAnsi="Arial" w:cs="Arial"/>
          <w:sz w:val="24"/>
          <w:szCs w:val="24"/>
          <w:highlight w:val="yellow"/>
        </w:rPr>
        <w:t>Brachytherapy</w:t>
      </w:r>
      <w:proofErr w:type="spellEnd"/>
      <w:r w:rsidRPr="00E561B3">
        <w:rPr>
          <w:rFonts w:ascii="Arial" w:hAnsi="Arial" w:cs="Arial"/>
          <w:sz w:val="24"/>
          <w:szCs w:val="24"/>
          <w:highlight w:val="yellow"/>
        </w:rPr>
        <w:t xml:space="preserve"> Programs </w:t>
      </w:r>
      <w:r w:rsidR="00E561B3" w:rsidRPr="00E561B3">
        <w:rPr>
          <w:rFonts w:ascii="Arial" w:hAnsi="Arial" w:cs="Arial"/>
          <w:sz w:val="24"/>
          <w:szCs w:val="24"/>
          <w:highlight w:val="yellow"/>
        </w:rPr>
        <w:t>XX/XX/XX (11-RRR)</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87133</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Gamma </w:t>
      </w:r>
      <w:proofErr w:type="spellStart"/>
      <w:r w:rsidRPr="00E561B3">
        <w:rPr>
          <w:rFonts w:ascii="Arial" w:hAnsi="Arial" w:cs="Arial"/>
          <w:sz w:val="24"/>
          <w:szCs w:val="24"/>
          <w:highlight w:val="yellow"/>
        </w:rPr>
        <w:t>Sterotactic</w:t>
      </w:r>
      <w:proofErr w:type="spellEnd"/>
      <w:r w:rsidRPr="00E561B3">
        <w:rPr>
          <w:rFonts w:ascii="Arial" w:hAnsi="Arial" w:cs="Arial"/>
          <w:sz w:val="24"/>
          <w:szCs w:val="24"/>
          <w:highlight w:val="yellow"/>
        </w:rPr>
        <w:t xml:space="preserve"> </w:t>
      </w:r>
      <w:proofErr w:type="spellStart"/>
      <w:r w:rsidRPr="00E561B3">
        <w:rPr>
          <w:rFonts w:ascii="Arial" w:hAnsi="Arial" w:cs="Arial"/>
          <w:sz w:val="24"/>
          <w:szCs w:val="24"/>
          <w:highlight w:val="yellow"/>
        </w:rPr>
        <w:t>Radiosurgery</w:t>
      </w:r>
      <w:proofErr w:type="spellEnd"/>
      <w:r w:rsidRPr="00E561B3">
        <w:rPr>
          <w:rFonts w:ascii="Arial" w:hAnsi="Arial" w:cs="Arial"/>
          <w:sz w:val="24"/>
          <w:szCs w:val="24"/>
          <w:highlight w:val="yellow"/>
        </w:rPr>
        <w:t xml:space="preserve"> and </w:t>
      </w:r>
      <w:proofErr w:type="spellStart"/>
      <w:r w:rsidRPr="00E561B3">
        <w:rPr>
          <w:rFonts w:ascii="Arial" w:hAnsi="Arial" w:cs="Arial"/>
          <w:sz w:val="24"/>
          <w:szCs w:val="24"/>
          <w:highlight w:val="yellow"/>
        </w:rPr>
        <w:t>Teletherapy</w:t>
      </w:r>
      <w:proofErr w:type="spellEnd"/>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 xml:space="preserve">Programs </w:t>
      </w:r>
      <w:r w:rsidR="00E561B3" w:rsidRPr="00E561B3">
        <w:rPr>
          <w:rFonts w:ascii="Arial" w:hAnsi="Arial" w:cs="Arial"/>
          <w:sz w:val="24"/>
          <w:szCs w:val="24"/>
          <w:highlight w:val="yellow"/>
        </w:rPr>
        <w:t>XX/XX/XX (11-RRR)</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87134</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Broad-Scope Programs </w:t>
      </w:r>
      <w:r w:rsidR="00E561B3" w:rsidRPr="00E561B3">
        <w:rPr>
          <w:rFonts w:ascii="Arial" w:hAnsi="Arial" w:cs="Arial"/>
          <w:sz w:val="24"/>
          <w:szCs w:val="24"/>
          <w:highlight w:val="yellow"/>
        </w:rPr>
        <w:t>XX/XX/XX (11-RRR)</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D7206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7206A"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at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After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E561B3"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r>
      <w:r w:rsidRPr="000648BC">
        <w:rPr>
          <w:rFonts w:ascii="Arial" w:hAnsi="Arial" w:cs="Arial"/>
          <w:sz w:val="24"/>
          <w:szCs w:val="24"/>
          <w:highlight w:val="yellow"/>
        </w:rPr>
        <w:t>96001</w:t>
      </w:r>
      <w:r w:rsidR="00FE3D4E" w:rsidRPr="000648BC">
        <w:rPr>
          <w:rFonts w:ascii="Arial" w:hAnsi="Arial" w:cs="Arial"/>
          <w:sz w:val="24"/>
          <w:szCs w:val="24"/>
          <w:highlight w:val="yellow"/>
        </w:rPr>
        <w:tab/>
      </w:r>
      <w:r w:rsidRPr="000648BC">
        <w:rPr>
          <w:rFonts w:ascii="Arial" w:hAnsi="Arial" w:cs="Arial"/>
          <w:sz w:val="24"/>
          <w:szCs w:val="24"/>
          <w:highlight w:val="yellow"/>
        </w:rPr>
        <w:tab/>
      </w:r>
      <w:r w:rsidR="000648BC" w:rsidRPr="000648BC">
        <w:rPr>
          <w:rFonts w:ascii="Arial" w:hAnsi="Arial" w:cs="Arial"/>
          <w:sz w:val="24"/>
          <w:szCs w:val="24"/>
          <w:highlight w:val="yellow"/>
        </w:rPr>
        <w:t>NRC Force-on-Force Inspections at Category Fuel Cycle Facilities</w:t>
      </w:r>
      <w:r w:rsidR="00FE3D4E" w:rsidRPr="000648BC">
        <w:rPr>
          <w:rFonts w:ascii="Arial" w:hAnsi="Arial" w:cs="Arial"/>
          <w:sz w:val="24"/>
          <w:szCs w:val="24"/>
          <w:highlight w:val="yellow"/>
        </w:rPr>
        <w:t xml:space="preserve"> </w:t>
      </w:r>
      <w:r w:rsidR="000648BC" w:rsidRPr="00E561B3">
        <w:rPr>
          <w:rFonts w:ascii="Arial" w:hAnsi="Arial" w:cs="Arial"/>
          <w:sz w:val="24"/>
          <w:szCs w:val="24"/>
          <w:highlight w:val="yellow"/>
        </w:rPr>
        <w:t>XX/XX/XX (11-RRR)</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Operability Determinations &amp; Functionality Assessments For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nto Limiting Conditions For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r w:rsidRPr="00B80E88">
        <w:rPr>
          <w:rFonts w:ascii="Arial" w:hAnsi="Arial" w:cs="Arial"/>
          <w:b/>
          <w:bCs/>
          <w:sz w:val="24"/>
          <w:szCs w:val="24"/>
          <w:u w:val="single"/>
        </w:rPr>
        <w:t>10 CFR GUIDANCE</w:t>
      </w:r>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7C2" w:rsidRDefault="005B57C2">
      <w:r>
        <w:separator/>
      </w:r>
    </w:p>
  </w:endnote>
  <w:endnote w:type="continuationSeparator" w:id="0">
    <w:p w:rsidR="005B57C2" w:rsidRDefault="005B5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D37365" w:rsidRDefault="00104941" w:rsidP="00D37365">
    <w:pPr>
      <w:pStyle w:val="Footer"/>
      <w:tabs>
        <w:tab w:val="clear" w:pos="4320"/>
        <w:tab w:val="clear" w:pos="8640"/>
        <w:tab w:val="center" w:pos="4680"/>
        <w:tab w:val="right" w:pos="9360"/>
      </w:tabs>
      <w:rPr>
        <w:rFonts w:ascii="Arial" w:hAnsi="Arial" w:cs="Arial"/>
        <w:sz w:val="24"/>
        <w:szCs w:val="24"/>
      </w:rPr>
    </w:pPr>
    <w:r w:rsidRPr="00165A1E">
      <w:rPr>
        <w:rFonts w:ascii="Arial" w:hAnsi="Arial" w:cs="Arial"/>
        <w:sz w:val="24"/>
        <w:szCs w:val="24"/>
      </w:rPr>
      <w:t xml:space="preserve">Issue Date: </w:t>
    </w:r>
    <w:r w:rsidR="00165A1E">
      <w:rPr>
        <w:rFonts w:ascii="Arial" w:hAnsi="Arial" w:cs="Arial"/>
        <w:sz w:val="24"/>
        <w:szCs w:val="24"/>
      </w:rPr>
      <w:t>09/14/11</w:t>
    </w:r>
    <w:r w:rsidRPr="00165A1E">
      <w:rPr>
        <w:rFonts w:ascii="Arial" w:hAnsi="Arial" w:cs="Arial"/>
        <w:sz w:val="24"/>
        <w:szCs w:val="24"/>
      </w:rPr>
      <w:tab/>
    </w:r>
    <w:r w:rsidR="00D7206A" w:rsidRPr="00165A1E">
      <w:rPr>
        <w:rFonts w:ascii="Arial" w:hAnsi="Arial" w:cs="Arial"/>
        <w:sz w:val="24"/>
        <w:szCs w:val="24"/>
      </w:rPr>
      <w:fldChar w:fldCharType="begin"/>
    </w:r>
    <w:r w:rsidRPr="00165A1E">
      <w:rPr>
        <w:rFonts w:ascii="Arial" w:hAnsi="Arial" w:cs="Arial"/>
        <w:sz w:val="24"/>
        <w:szCs w:val="24"/>
      </w:rPr>
      <w:instrText xml:space="preserve"> PAGE   \* MERGEFORMAT </w:instrText>
    </w:r>
    <w:r w:rsidR="00D7206A" w:rsidRPr="00165A1E">
      <w:rPr>
        <w:rFonts w:ascii="Arial" w:hAnsi="Arial" w:cs="Arial"/>
        <w:sz w:val="24"/>
        <w:szCs w:val="24"/>
      </w:rPr>
      <w:fldChar w:fldCharType="separate"/>
    </w:r>
    <w:r w:rsidR="006A0CEF">
      <w:rPr>
        <w:rFonts w:ascii="Arial" w:hAnsi="Arial" w:cs="Arial"/>
        <w:noProof/>
        <w:sz w:val="24"/>
        <w:szCs w:val="24"/>
      </w:rPr>
      <w:t>2</w:t>
    </w:r>
    <w:r w:rsidR="00D7206A" w:rsidRPr="00165A1E">
      <w:rPr>
        <w:rFonts w:ascii="Arial" w:hAnsi="Arial" w:cs="Arial"/>
        <w:sz w:val="24"/>
        <w:szCs w:val="24"/>
      </w:rPr>
      <w:fldChar w:fldCharType="end"/>
    </w:r>
    <w:r w:rsidRPr="00165A1E">
      <w:rPr>
        <w:rFonts w:ascii="Arial" w:hAnsi="Arial" w:cs="Arial"/>
        <w:sz w:val="24"/>
        <w:szCs w:val="24"/>
      </w:rPr>
      <w:tab/>
      <w:t>TABLE OF CONTENTS</w:t>
    </w:r>
  </w:p>
  <w:p w:rsidR="00104941" w:rsidRDefault="001049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D37365" w:rsidRDefault="00104941" w:rsidP="00D37365">
    <w:pPr>
      <w:pStyle w:val="Footer"/>
      <w:tabs>
        <w:tab w:val="clear" w:pos="4320"/>
        <w:tab w:val="clear" w:pos="8640"/>
        <w:tab w:val="center" w:pos="4680"/>
        <w:tab w:val="right" w:pos="9360"/>
      </w:tabs>
      <w:rPr>
        <w:rFonts w:ascii="Arial" w:hAnsi="Arial" w:cs="Arial"/>
        <w:sz w:val="24"/>
        <w:szCs w:val="24"/>
      </w:rPr>
    </w:pPr>
    <w:r w:rsidRPr="00165A1E">
      <w:rPr>
        <w:rFonts w:ascii="Arial" w:hAnsi="Arial" w:cs="Arial"/>
        <w:sz w:val="24"/>
        <w:szCs w:val="24"/>
      </w:rPr>
      <w:t xml:space="preserve">Issue Date: </w:t>
    </w:r>
    <w:r w:rsidR="00165A1E">
      <w:rPr>
        <w:rFonts w:ascii="Arial" w:hAnsi="Arial" w:cs="Arial"/>
        <w:sz w:val="24"/>
        <w:szCs w:val="24"/>
      </w:rPr>
      <w:t>09/14/11</w:t>
    </w:r>
    <w:r w:rsidRPr="00165A1E">
      <w:rPr>
        <w:rFonts w:ascii="Arial" w:hAnsi="Arial" w:cs="Arial"/>
        <w:sz w:val="24"/>
        <w:szCs w:val="24"/>
      </w:rPr>
      <w:tab/>
      <w:t>1</w:t>
    </w:r>
    <w:r w:rsidRPr="00165A1E">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7C2" w:rsidRDefault="005B57C2">
      <w:r>
        <w:separator/>
      </w:r>
    </w:p>
  </w:footnote>
  <w:footnote w:type="continuationSeparator" w:id="0">
    <w:p w:rsidR="005B57C2" w:rsidRDefault="005B57C2">
      <w:r>
        <w:continuationSeparator/>
      </w:r>
    </w:p>
  </w:footnote>
  <w:footnote w:id="1">
    <w:p w:rsidR="00104941" w:rsidRDefault="00104941"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04941" w:rsidRDefault="00104941"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B80E88" w:rsidRDefault="00104941"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04941" w:rsidRPr="001C76F0" w:rsidRDefault="00104941"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04941" w:rsidRPr="00931A4F" w:rsidRDefault="00104941"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B80E88" w:rsidRDefault="00104941"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04941" w:rsidRDefault="001049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B80E88" w:rsidRDefault="00104941"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04941" w:rsidRPr="001C76F0" w:rsidRDefault="00104941"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04941" w:rsidRPr="00931A4F" w:rsidRDefault="00104941"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Pr="00B80E88" w:rsidRDefault="00104941"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04941" w:rsidRPr="001C76F0" w:rsidRDefault="00104941"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04941" w:rsidRPr="00931A4F" w:rsidRDefault="00104941"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41" w:rsidRDefault="00104941">
    <w:pPr>
      <w:rPr>
        <w:rFonts w:ascii="Arial" w:hAnsi="Arial" w:cs="Arial"/>
        <w:b/>
        <w:bCs/>
        <w:sz w:val="26"/>
        <w:szCs w:val="26"/>
        <w:u w:val="single"/>
      </w:rPr>
    </w:pPr>
    <w:r>
      <w:rPr>
        <w:rFonts w:ascii="Arial" w:hAnsi="Arial" w:cs="Arial"/>
        <w:b/>
        <w:bCs/>
        <w:sz w:val="26"/>
        <w:szCs w:val="26"/>
        <w:u w:val="single"/>
      </w:rPr>
      <w:t>PART</w:t>
    </w:r>
  </w:p>
  <w:p w:rsidR="00104941" w:rsidRDefault="00104941">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04941" w:rsidRDefault="0010494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20"/>
  <w:characterSpacingControl w:val="doNotCompress"/>
  <w:hdrShapeDefaults>
    <o:shapedefaults v:ext="edit" spidmax="7270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B58"/>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04941"/>
    <w:rsid w:val="00111C0A"/>
    <w:rsid w:val="001123F7"/>
    <w:rsid w:val="00112D3C"/>
    <w:rsid w:val="00112E53"/>
    <w:rsid w:val="00115EE6"/>
    <w:rsid w:val="00117321"/>
    <w:rsid w:val="00121CAC"/>
    <w:rsid w:val="0012363D"/>
    <w:rsid w:val="00123C66"/>
    <w:rsid w:val="00131092"/>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5A1E"/>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D7B61"/>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27A4"/>
    <w:rsid w:val="004231B0"/>
    <w:rsid w:val="004241DF"/>
    <w:rsid w:val="0042478C"/>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032"/>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7C2"/>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0CEF"/>
    <w:rsid w:val="006A122F"/>
    <w:rsid w:val="006A3DC6"/>
    <w:rsid w:val="006A44B5"/>
    <w:rsid w:val="006A4C17"/>
    <w:rsid w:val="006A4F86"/>
    <w:rsid w:val="006A63A8"/>
    <w:rsid w:val="006A6530"/>
    <w:rsid w:val="006A7A2B"/>
    <w:rsid w:val="006B1E1E"/>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33B"/>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5AD"/>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49A"/>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227A"/>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0EB4"/>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C1E6C"/>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195B"/>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06A"/>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043"/>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63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524D"/>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8754A"/>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 w:val="00FF64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27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456A6-099E-4BA7-9D21-280310FCE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12529</Words>
  <Characters>90738</Characters>
  <Application>Microsoft Office Word</Application>
  <DocSecurity>0</DocSecurity>
  <Lines>756</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2</cp:revision>
  <cp:lastPrinted>2011-09-01T15:55:00Z</cp:lastPrinted>
  <dcterms:created xsi:type="dcterms:W3CDTF">2011-09-16T16:10:00Z</dcterms:created>
  <dcterms:modified xsi:type="dcterms:W3CDTF">2011-09-16T16:10:00Z</dcterms:modified>
</cp:coreProperties>
</file>