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6F0" w:rsidRPr="001D6830" w:rsidRDefault="002409E0" w:rsidP="00465AF9">
      <w:pPr>
        <w:widowControl/>
        <w:tabs>
          <w:tab w:val="left" w:pos="274"/>
          <w:tab w:val="left" w:pos="806"/>
          <w:tab w:val="left" w:pos="1440"/>
          <w:tab w:val="left" w:pos="2074"/>
          <w:tab w:val="left" w:pos="2707"/>
          <w:tab w:val="left" w:pos="3240"/>
          <w:tab w:val="left" w:pos="3874"/>
          <w:tab w:val="left" w:pos="4507"/>
          <w:tab w:val="center" w:pos="4680"/>
          <w:tab w:val="left" w:pos="5040"/>
          <w:tab w:val="left" w:pos="5076"/>
          <w:tab w:val="left" w:pos="5674"/>
          <w:tab w:val="left" w:pos="6307"/>
          <w:tab w:val="left" w:pos="6888"/>
          <w:tab w:val="left" w:pos="7474"/>
          <w:tab w:val="left" w:pos="8107"/>
          <w:tab w:val="left" w:pos="8700"/>
          <w:tab w:val="left" w:pos="8726"/>
          <w:tab w:val="left" w:pos="9304"/>
        </w:tabs>
        <w:jc w:val="center"/>
        <w:rPr>
          <w:rFonts w:ascii="Arial" w:hAnsi="Arial" w:cs="Arial"/>
        </w:rPr>
      </w:pPr>
      <w:r w:rsidRPr="001D6830">
        <w:rPr>
          <w:rFonts w:ascii="Arial" w:hAnsi="Arial" w:cs="Arial"/>
        </w:rPr>
        <w:t>APPENDIX</w:t>
      </w:r>
      <w:r w:rsidR="00E516F0" w:rsidRPr="001D6830">
        <w:rPr>
          <w:rFonts w:ascii="Arial" w:hAnsi="Arial" w:cs="Arial"/>
        </w:rPr>
        <w:t xml:space="preserve"> </w:t>
      </w:r>
      <w:r w:rsidRPr="001D6830">
        <w:rPr>
          <w:rFonts w:ascii="Arial" w:hAnsi="Arial" w:cs="Arial"/>
        </w:rPr>
        <w:t>F</w:t>
      </w:r>
    </w:p>
    <w:p w:rsidR="00E516F0" w:rsidRPr="001D6830" w:rsidRDefault="00E516F0" w:rsidP="00465AF9">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center"/>
        <w:rPr>
          <w:rFonts w:ascii="Arial" w:hAnsi="Arial" w:cs="Arial"/>
        </w:rPr>
      </w:pPr>
    </w:p>
    <w:p w:rsidR="00E516F0" w:rsidRPr="001D6830" w:rsidRDefault="002409E0" w:rsidP="00465AF9">
      <w:pPr>
        <w:widowControl/>
        <w:tabs>
          <w:tab w:val="left" w:pos="274"/>
          <w:tab w:val="left" w:pos="806"/>
          <w:tab w:val="left" w:pos="1440"/>
          <w:tab w:val="left" w:pos="2074"/>
          <w:tab w:val="left" w:pos="2707"/>
          <w:tab w:val="left" w:pos="3240"/>
          <w:tab w:val="left" w:pos="3874"/>
          <w:tab w:val="left" w:pos="4507"/>
          <w:tab w:val="center" w:pos="4680"/>
          <w:tab w:val="left" w:pos="5040"/>
          <w:tab w:val="left" w:pos="5076"/>
          <w:tab w:val="left" w:pos="5674"/>
          <w:tab w:val="left" w:pos="6307"/>
          <w:tab w:val="left" w:pos="6888"/>
          <w:tab w:val="left" w:pos="7474"/>
          <w:tab w:val="left" w:pos="8107"/>
          <w:tab w:val="left" w:pos="8700"/>
          <w:tab w:val="left" w:pos="8726"/>
          <w:tab w:val="left" w:pos="9304"/>
        </w:tabs>
        <w:jc w:val="center"/>
        <w:rPr>
          <w:rFonts w:ascii="Arial" w:hAnsi="Arial" w:cs="Arial"/>
        </w:rPr>
      </w:pPr>
      <w:r w:rsidRPr="001D6830">
        <w:rPr>
          <w:rFonts w:ascii="Arial" w:hAnsi="Arial" w:cs="Arial"/>
        </w:rPr>
        <w:t xml:space="preserve">Reactor Construction Activities </w:t>
      </w:r>
      <w:proofErr w:type="gramStart"/>
      <w:r w:rsidR="00F61E8B">
        <w:rPr>
          <w:rFonts w:ascii="Arial" w:hAnsi="Arial" w:cs="Arial"/>
        </w:rPr>
        <w:t>N</w:t>
      </w:r>
      <w:r w:rsidRPr="001D6830">
        <w:rPr>
          <w:rFonts w:ascii="Arial" w:hAnsi="Arial" w:cs="Arial"/>
        </w:rPr>
        <w:t>ear</w:t>
      </w:r>
      <w:proofErr w:type="gramEnd"/>
      <w:r w:rsidRPr="001D6830">
        <w:rPr>
          <w:rFonts w:ascii="Arial" w:hAnsi="Arial" w:cs="Arial"/>
        </w:rPr>
        <w:t xml:space="preserve"> Operating Unit(s)</w:t>
      </w:r>
    </w:p>
    <w:p w:rsidR="00E516F0" w:rsidRPr="001D6830" w:rsidRDefault="00E516F0" w:rsidP="00465AF9">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ascii="Arial" w:hAnsi="Arial" w:cs="Arial"/>
        </w:rPr>
      </w:pPr>
    </w:p>
    <w:p w:rsidR="00E516F0" w:rsidRPr="001D6830" w:rsidRDefault="00E516F0" w:rsidP="00465AF9">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ascii="Arial" w:hAnsi="Arial" w:cs="Arial"/>
        </w:rPr>
      </w:pPr>
    </w:p>
    <w:p w:rsidR="00FA17CD" w:rsidRPr="001D6830" w:rsidRDefault="002409E0"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r w:rsidRPr="001D6830">
        <w:rPr>
          <w:rFonts w:ascii="Arial" w:hAnsi="Arial" w:cs="Arial"/>
        </w:rPr>
        <w:t>A.</w:t>
      </w:r>
      <w:r w:rsidR="00E516F0" w:rsidRPr="001D6830">
        <w:rPr>
          <w:rFonts w:ascii="Arial" w:hAnsi="Arial" w:cs="Arial"/>
        </w:rPr>
        <w:tab/>
      </w:r>
      <w:r w:rsidR="00E516F0" w:rsidRPr="001D6830">
        <w:rPr>
          <w:rFonts w:ascii="Arial" w:hAnsi="Arial" w:cs="Arial"/>
        </w:rPr>
        <w:tab/>
      </w:r>
      <w:r w:rsidRPr="001D6830">
        <w:rPr>
          <w:rFonts w:ascii="Arial" w:hAnsi="Arial" w:cs="Arial"/>
        </w:rPr>
        <w:t>OBJECTIVES</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Default="0070749E"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1D6830">
        <w:rPr>
          <w:rFonts w:ascii="Arial" w:hAnsi="Arial" w:cs="Arial"/>
        </w:rPr>
        <w:t>After a 30</w:t>
      </w:r>
      <w:r w:rsidRPr="001D6830">
        <w:rPr>
          <w:rFonts w:ascii="Arial" w:hAnsi="Arial" w:cs="Arial"/>
        </w:rPr>
        <w:noBreakHyphen/>
        <w:t xml:space="preserve">year lapse, </w:t>
      </w:r>
      <w:r w:rsidR="002409E0" w:rsidRPr="001D6830">
        <w:rPr>
          <w:rFonts w:ascii="Arial" w:hAnsi="Arial" w:cs="Arial"/>
        </w:rPr>
        <w:t xml:space="preserve">new reactor construction </w:t>
      </w:r>
      <w:r w:rsidR="00CE73E7">
        <w:rPr>
          <w:rFonts w:ascii="Arial" w:hAnsi="Arial" w:cs="Arial"/>
        </w:rPr>
        <w:t>activities have begun</w:t>
      </w:r>
      <w:r w:rsidR="002409E0" w:rsidRPr="001D6830">
        <w:rPr>
          <w:rFonts w:ascii="Arial" w:hAnsi="Arial" w:cs="Arial"/>
        </w:rPr>
        <w:t xml:space="preserve"> in the United States.  </w:t>
      </w:r>
      <w:r w:rsidR="00824446">
        <w:rPr>
          <w:rFonts w:ascii="Arial" w:hAnsi="Arial" w:cs="Arial"/>
        </w:rPr>
        <w:t>As currently envisioned</w:t>
      </w:r>
      <w:r w:rsidR="0073031B">
        <w:rPr>
          <w:rFonts w:ascii="Arial" w:hAnsi="Arial" w:cs="Arial"/>
        </w:rPr>
        <w:t>,</w:t>
      </w:r>
      <w:r w:rsidR="00CE73E7">
        <w:rPr>
          <w:rFonts w:ascii="Arial" w:hAnsi="Arial" w:cs="Arial"/>
        </w:rPr>
        <w:t xml:space="preserve"> t</w:t>
      </w:r>
      <w:r w:rsidR="002409E0" w:rsidRPr="001D6830">
        <w:rPr>
          <w:rFonts w:ascii="Arial" w:hAnsi="Arial" w:cs="Arial"/>
        </w:rPr>
        <w:t>he majority of new reactor construction will be in the vicinity of preexisting operating unit(s)</w:t>
      </w:r>
      <w:r w:rsidR="008775F8">
        <w:rPr>
          <w:rFonts w:ascii="Arial" w:hAnsi="Arial" w:cs="Arial"/>
        </w:rPr>
        <w:t>,</w:t>
      </w:r>
      <w:r w:rsidR="002409E0" w:rsidRPr="001D6830">
        <w:rPr>
          <w:rFonts w:ascii="Arial" w:hAnsi="Arial" w:cs="Arial"/>
        </w:rPr>
        <w:t xml:space="preserve"> </w:t>
      </w:r>
      <w:r w:rsidR="008775F8">
        <w:rPr>
          <w:rFonts w:ascii="Arial" w:hAnsi="Arial" w:cs="Arial"/>
        </w:rPr>
        <w:t>r</w:t>
      </w:r>
      <w:r w:rsidR="006F0A81">
        <w:rPr>
          <w:rFonts w:ascii="Arial" w:hAnsi="Arial" w:cs="Arial"/>
        </w:rPr>
        <w:t xml:space="preserve">esident </w:t>
      </w:r>
      <w:r w:rsidR="008775F8">
        <w:rPr>
          <w:rFonts w:ascii="Arial" w:hAnsi="Arial" w:cs="Arial"/>
        </w:rPr>
        <w:t>i</w:t>
      </w:r>
      <w:r w:rsidR="006F0A81">
        <w:rPr>
          <w:rFonts w:ascii="Arial" w:hAnsi="Arial" w:cs="Arial"/>
        </w:rPr>
        <w:t xml:space="preserve">nspectors (RIs) assigned to operating unit(s) should be aware of construction activities which may affect the operating unit(s)’ safety systems.  </w:t>
      </w:r>
      <w:r w:rsidR="002409E0" w:rsidRPr="001D6830">
        <w:rPr>
          <w:rFonts w:ascii="Arial" w:hAnsi="Arial" w:cs="Arial"/>
        </w:rPr>
        <w:t>This appendix provides guidance to operating</w:t>
      </w:r>
      <w:r w:rsidR="00465AF9" w:rsidRPr="001D6830">
        <w:rPr>
          <w:rFonts w:ascii="Arial" w:hAnsi="Arial" w:cs="Arial"/>
        </w:rPr>
        <w:t xml:space="preserve"> </w:t>
      </w:r>
      <w:r w:rsidR="002409E0" w:rsidRPr="001D6830">
        <w:rPr>
          <w:rFonts w:ascii="Arial" w:hAnsi="Arial" w:cs="Arial"/>
        </w:rPr>
        <w:t>unit</w:t>
      </w:r>
      <w:r w:rsidR="00983113" w:rsidRPr="001D6830">
        <w:rPr>
          <w:rFonts w:ascii="Arial" w:hAnsi="Arial" w:cs="Arial"/>
        </w:rPr>
        <w:t>(s)</w:t>
      </w:r>
      <w:r w:rsidR="00F82D1B" w:rsidRPr="001D6830">
        <w:rPr>
          <w:rFonts w:ascii="Arial" w:hAnsi="Arial" w:cs="Arial"/>
        </w:rPr>
        <w:t xml:space="preserve"> RI</w:t>
      </w:r>
      <w:r w:rsidRPr="001D6830">
        <w:rPr>
          <w:rFonts w:ascii="Arial" w:hAnsi="Arial" w:cs="Arial"/>
        </w:rPr>
        <w:t>s</w:t>
      </w:r>
      <w:r w:rsidR="009257CC" w:rsidRPr="001D6830">
        <w:rPr>
          <w:rFonts w:ascii="Arial" w:hAnsi="Arial" w:cs="Arial"/>
        </w:rPr>
        <w:t xml:space="preserve"> </w:t>
      </w:r>
      <w:r w:rsidR="00676615" w:rsidRPr="001D6830">
        <w:rPr>
          <w:rFonts w:ascii="Arial" w:hAnsi="Arial" w:cs="Arial"/>
        </w:rPr>
        <w:t>on</w:t>
      </w:r>
      <w:r w:rsidR="00E516F0" w:rsidRPr="001D6830">
        <w:rPr>
          <w:rFonts w:ascii="Arial" w:hAnsi="Arial" w:cs="Arial"/>
        </w:rPr>
        <w:t xml:space="preserve"> </w:t>
      </w:r>
      <w:r w:rsidR="002409E0" w:rsidRPr="001D6830">
        <w:rPr>
          <w:rFonts w:ascii="Arial" w:hAnsi="Arial" w:cs="Arial"/>
        </w:rPr>
        <w:t xml:space="preserve">construction activities </w:t>
      </w:r>
      <w:r w:rsidR="00CE73E7">
        <w:rPr>
          <w:rFonts w:ascii="Arial" w:hAnsi="Arial" w:cs="Arial"/>
        </w:rPr>
        <w:t>that they should be aware of when they conduct their plant status activities.</w:t>
      </w:r>
      <w:r w:rsidR="002409E0" w:rsidRPr="001D6830">
        <w:rPr>
          <w:rFonts w:ascii="Arial" w:hAnsi="Arial" w:cs="Arial"/>
        </w:rPr>
        <w:t xml:space="preserve">  The appendix </w:t>
      </w:r>
      <w:r w:rsidR="00E516F0" w:rsidRPr="001D6830">
        <w:rPr>
          <w:rFonts w:ascii="Arial" w:hAnsi="Arial" w:cs="Arial"/>
        </w:rPr>
        <w:t>focuse</w:t>
      </w:r>
      <w:r w:rsidR="00E332FC" w:rsidRPr="001D6830">
        <w:rPr>
          <w:rFonts w:ascii="Arial" w:hAnsi="Arial" w:cs="Arial"/>
        </w:rPr>
        <w:t>s</w:t>
      </w:r>
      <w:r w:rsidR="002409E0" w:rsidRPr="001D6830">
        <w:rPr>
          <w:rFonts w:ascii="Arial" w:hAnsi="Arial" w:cs="Arial"/>
        </w:rPr>
        <w:t xml:space="preserve"> on the aspects of reactor construction activities </w:t>
      </w:r>
      <w:r w:rsidRPr="001D6830">
        <w:rPr>
          <w:rFonts w:ascii="Arial" w:hAnsi="Arial" w:cs="Arial"/>
        </w:rPr>
        <w:t xml:space="preserve">regulated </w:t>
      </w:r>
      <w:r w:rsidR="002409E0" w:rsidRPr="001D6830">
        <w:rPr>
          <w:rFonts w:ascii="Arial" w:hAnsi="Arial" w:cs="Arial"/>
        </w:rPr>
        <w:t xml:space="preserve">under </w:t>
      </w:r>
      <w:r w:rsidR="005E459A" w:rsidRPr="001D6830">
        <w:rPr>
          <w:rFonts w:ascii="Arial" w:hAnsi="Arial" w:cs="Arial"/>
        </w:rPr>
        <w:t>Title </w:t>
      </w:r>
      <w:r w:rsidR="002409E0" w:rsidRPr="001D6830">
        <w:rPr>
          <w:rFonts w:ascii="Arial" w:hAnsi="Arial" w:cs="Arial"/>
        </w:rPr>
        <w:t xml:space="preserve">10 </w:t>
      </w:r>
      <w:r w:rsidR="005E459A" w:rsidRPr="001D6830">
        <w:rPr>
          <w:rFonts w:ascii="Arial" w:hAnsi="Arial" w:cs="Arial"/>
        </w:rPr>
        <w:t xml:space="preserve">of the </w:t>
      </w:r>
      <w:r w:rsidR="002409E0" w:rsidRPr="001D6830">
        <w:rPr>
          <w:rFonts w:ascii="Arial" w:hAnsi="Arial" w:cs="Arial"/>
        </w:rPr>
        <w:t>Code of Federal Regulations (</w:t>
      </w:r>
      <w:r w:rsidR="005E459A" w:rsidRPr="001D6830">
        <w:rPr>
          <w:rFonts w:ascii="Arial" w:hAnsi="Arial" w:cs="Arial"/>
        </w:rPr>
        <w:t>10 </w:t>
      </w:r>
      <w:r w:rsidR="002409E0" w:rsidRPr="001D6830">
        <w:rPr>
          <w:rFonts w:ascii="Arial" w:hAnsi="Arial" w:cs="Arial"/>
        </w:rPr>
        <w:t>CFR)</w:t>
      </w:r>
      <w:r w:rsidR="00E516F0" w:rsidRPr="001D6830">
        <w:rPr>
          <w:rFonts w:ascii="Arial" w:hAnsi="Arial" w:cs="Arial"/>
        </w:rPr>
        <w:t xml:space="preserve"> </w:t>
      </w:r>
      <w:r w:rsidR="002409E0" w:rsidRPr="001D6830">
        <w:rPr>
          <w:rFonts w:ascii="Arial" w:hAnsi="Arial" w:cs="Arial"/>
        </w:rPr>
        <w:t>Part</w:t>
      </w:r>
      <w:r w:rsidR="005E459A" w:rsidRPr="001D6830">
        <w:rPr>
          <w:rFonts w:ascii="Arial" w:hAnsi="Arial" w:cs="Arial"/>
        </w:rPr>
        <w:t> </w:t>
      </w:r>
      <w:r w:rsidR="00E332FC" w:rsidRPr="001D6830">
        <w:rPr>
          <w:rFonts w:ascii="Arial" w:hAnsi="Arial" w:cs="Arial"/>
        </w:rPr>
        <w:t>50, “Domestic Licensing of Production</w:t>
      </w:r>
      <w:r w:rsidR="002409E0" w:rsidRPr="001D6830">
        <w:rPr>
          <w:rFonts w:ascii="Arial" w:hAnsi="Arial" w:cs="Arial"/>
        </w:rPr>
        <w:t xml:space="preserve"> and </w:t>
      </w:r>
      <w:r w:rsidR="00E332FC" w:rsidRPr="001D6830">
        <w:rPr>
          <w:rFonts w:ascii="Arial" w:hAnsi="Arial" w:cs="Arial"/>
        </w:rPr>
        <w:t>Utilization Facilities,”</w:t>
      </w:r>
      <w:r w:rsidR="002409E0" w:rsidRPr="001D6830">
        <w:rPr>
          <w:rFonts w:ascii="Arial" w:hAnsi="Arial" w:cs="Arial"/>
        </w:rPr>
        <w:t xml:space="preserve"> and </w:t>
      </w:r>
      <w:r w:rsidR="00E332FC" w:rsidRPr="001D6830">
        <w:rPr>
          <w:rFonts w:ascii="Arial" w:hAnsi="Arial" w:cs="Arial"/>
        </w:rPr>
        <w:t>10 CFR Part </w:t>
      </w:r>
      <w:r w:rsidR="00E516F0" w:rsidRPr="001D6830">
        <w:rPr>
          <w:rFonts w:ascii="Arial" w:hAnsi="Arial" w:cs="Arial"/>
        </w:rPr>
        <w:t>52</w:t>
      </w:r>
      <w:r w:rsidR="00E332FC" w:rsidRPr="001D6830">
        <w:rPr>
          <w:rFonts w:ascii="Arial" w:hAnsi="Arial" w:cs="Arial"/>
        </w:rPr>
        <w:t>, “Licenses, Certifications, and Approvals for Nuclear Power Plants,”</w:t>
      </w:r>
      <w:r w:rsidR="00E516F0" w:rsidRPr="001D6830">
        <w:rPr>
          <w:rFonts w:ascii="Arial" w:hAnsi="Arial" w:cs="Arial"/>
        </w:rPr>
        <w:t xml:space="preserve"> and </w:t>
      </w:r>
      <w:r w:rsidRPr="001D6830">
        <w:rPr>
          <w:rFonts w:ascii="Arial" w:hAnsi="Arial" w:cs="Arial"/>
        </w:rPr>
        <w:t xml:space="preserve">the </w:t>
      </w:r>
      <w:r w:rsidR="00E516F0" w:rsidRPr="001D6830">
        <w:rPr>
          <w:rFonts w:ascii="Arial" w:hAnsi="Arial" w:cs="Arial"/>
        </w:rPr>
        <w:t>supplement</w:t>
      </w:r>
      <w:r w:rsidRPr="001D6830">
        <w:rPr>
          <w:rFonts w:ascii="Arial" w:hAnsi="Arial" w:cs="Arial"/>
        </w:rPr>
        <w:t>al</w:t>
      </w:r>
      <w:r w:rsidR="002409E0" w:rsidRPr="001D6830">
        <w:rPr>
          <w:rFonts w:ascii="Arial" w:hAnsi="Arial" w:cs="Arial"/>
        </w:rPr>
        <w:t xml:space="preserve"> guidance in </w:t>
      </w:r>
      <w:r w:rsidR="00EC6854" w:rsidRPr="001D6830">
        <w:rPr>
          <w:rFonts w:ascii="Arial" w:hAnsi="Arial" w:cs="Arial"/>
        </w:rPr>
        <w:t xml:space="preserve">Appendix D, “Plant Status,” to </w:t>
      </w:r>
      <w:r w:rsidR="002409E0" w:rsidRPr="001D6830">
        <w:rPr>
          <w:rFonts w:ascii="Arial" w:hAnsi="Arial" w:cs="Arial"/>
        </w:rPr>
        <w:t>Inspection Manual Chapter (IMC)</w:t>
      </w:r>
      <w:r w:rsidR="00E516F0" w:rsidRPr="001D6830">
        <w:rPr>
          <w:rFonts w:ascii="Arial" w:hAnsi="Arial" w:cs="Arial"/>
        </w:rPr>
        <w:t xml:space="preserve"> </w:t>
      </w:r>
      <w:r w:rsidR="002409E0" w:rsidRPr="001D6830">
        <w:rPr>
          <w:rFonts w:ascii="Arial" w:hAnsi="Arial" w:cs="Arial"/>
        </w:rPr>
        <w:t>2515</w:t>
      </w:r>
      <w:r w:rsidR="00EC6854" w:rsidRPr="001D6830">
        <w:rPr>
          <w:rFonts w:ascii="Arial" w:hAnsi="Arial" w:cs="Arial"/>
        </w:rPr>
        <w:t>,</w:t>
      </w:r>
      <w:r w:rsidR="00E516F0" w:rsidRPr="001D6830">
        <w:rPr>
          <w:rFonts w:ascii="Arial" w:hAnsi="Arial" w:cs="Arial"/>
        </w:rPr>
        <w:t xml:space="preserve"> </w:t>
      </w:r>
      <w:r w:rsidR="00EC6854" w:rsidRPr="001D6830">
        <w:rPr>
          <w:rFonts w:ascii="Arial" w:hAnsi="Arial" w:cs="Arial"/>
        </w:rPr>
        <w:t>“Light-Water Reactor Inspection Program—Operations Phase</w:t>
      </w:r>
      <w:r w:rsidR="008775F8">
        <w:rPr>
          <w:rFonts w:ascii="Arial" w:hAnsi="Arial" w:cs="Arial"/>
        </w:rPr>
        <w:t>.</w:t>
      </w:r>
      <w:r w:rsidR="00EC6854" w:rsidRPr="001D6830">
        <w:rPr>
          <w:rFonts w:ascii="Arial" w:hAnsi="Arial" w:cs="Arial"/>
        </w:rPr>
        <w:t>”</w:t>
      </w:r>
      <w:r w:rsidR="008775F8" w:rsidRPr="001D6830" w:rsidDel="008775F8">
        <w:rPr>
          <w:rFonts w:ascii="Arial" w:hAnsi="Arial" w:cs="Arial"/>
        </w:rPr>
        <w:t xml:space="preserve"> </w:t>
      </w:r>
    </w:p>
    <w:p w:rsidR="008775F8" w:rsidRPr="001D6830" w:rsidRDefault="008775F8"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Pr="001D6830" w:rsidRDefault="002409E0"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1D6830">
        <w:rPr>
          <w:rFonts w:ascii="Arial" w:hAnsi="Arial" w:cs="Arial"/>
        </w:rPr>
        <w:t xml:space="preserve">The impact of construction activities </w:t>
      </w:r>
      <w:r w:rsidR="00A05F80">
        <w:rPr>
          <w:rFonts w:ascii="Arial" w:hAnsi="Arial" w:cs="Arial"/>
        </w:rPr>
        <w:t xml:space="preserve">on operating units </w:t>
      </w:r>
      <w:r w:rsidRPr="001D6830">
        <w:rPr>
          <w:rFonts w:ascii="Arial" w:hAnsi="Arial" w:cs="Arial"/>
        </w:rPr>
        <w:t xml:space="preserve">will depend on multiple factors </w:t>
      </w:r>
      <w:r w:rsidR="00A05F80">
        <w:rPr>
          <w:rFonts w:ascii="Arial" w:hAnsi="Arial" w:cs="Arial"/>
        </w:rPr>
        <w:t>such as</w:t>
      </w:r>
      <w:r w:rsidR="006F2D07">
        <w:rPr>
          <w:rFonts w:ascii="Arial" w:hAnsi="Arial" w:cs="Arial"/>
        </w:rPr>
        <w:t>;</w:t>
      </w:r>
      <w:r w:rsidRPr="001D6830">
        <w:rPr>
          <w:rFonts w:ascii="Arial" w:hAnsi="Arial" w:cs="Arial"/>
        </w:rPr>
        <w:t xml:space="preserve"> distance from</w:t>
      </w:r>
      <w:r w:rsidR="006F2D07">
        <w:rPr>
          <w:rFonts w:ascii="Arial" w:hAnsi="Arial" w:cs="Arial"/>
        </w:rPr>
        <w:t xml:space="preserve"> the operating unit(s)</w:t>
      </w:r>
      <w:r w:rsidR="00A05F80">
        <w:rPr>
          <w:rFonts w:ascii="Arial" w:hAnsi="Arial" w:cs="Arial"/>
        </w:rPr>
        <w:t xml:space="preserve"> to the construction site</w:t>
      </w:r>
      <w:r w:rsidR="006F2D07">
        <w:rPr>
          <w:rFonts w:ascii="Arial" w:hAnsi="Arial" w:cs="Arial"/>
        </w:rPr>
        <w:t>;</w:t>
      </w:r>
      <w:r w:rsidR="00C36E28">
        <w:rPr>
          <w:rFonts w:ascii="Arial" w:hAnsi="Arial" w:cs="Arial"/>
        </w:rPr>
        <w:t xml:space="preserve"> </w:t>
      </w:r>
      <w:r w:rsidR="006F2D07">
        <w:rPr>
          <w:rFonts w:ascii="Arial" w:hAnsi="Arial" w:cs="Arial"/>
        </w:rPr>
        <w:t xml:space="preserve">and </w:t>
      </w:r>
      <w:r w:rsidRPr="001D6830">
        <w:rPr>
          <w:rFonts w:ascii="Arial" w:hAnsi="Arial" w:cs="Arial"/>
        </w:rPr>
        <w:t xml:space="preserve">the number of shared </w:t>
      </w:r>
      <w:r w:rsidR="00E332FC" w:rsidRPr="001D6830">
        <w:rPr>
          <w:rFonts w:ascii="Arial" w:hAnsi="Arial" w:cs="Arial"/>
        </w:rPr>
        <w:t>structures</w:t>
      </w:r>
      <w:r w:rsidRPr="001D6830">
        <w:rPr>
          <w:rFonts w:ascii="Arial" w:hAnsi="Arial" w:cs="Arial"/>
        </w:rPr>
        <w:t xml:space="preserve">, systems, and </w:t>
      </w:r>
      <w:r w:rsidR="00E516F0" w:rsidRPr="001D6830">
        <w:rPr>
          <w:rFonts w:ascii="Arial" w:hAnsi="Arial" w:cs="Arial"/>
        </w:rPr>
        <w:t>components</w:t>
      </w:r>
      <w:r w:rsidRPr="001D6830">
        <w:rPr>
          <w:rFonts w:ascii="Arial" w:hAnsi="Arial" w:cs="Arial"/>
        </w:rPr>
        <w:t xml:space="preserve"> (SSCs</w:t>
      </w:r>
      <w:r w:rsidR="006F2D07">
        <w:rPr>
          <w:rFonts w:ascii="Arial" w:hAnsi="Arial" w:cs="Arial"/>
        </w:rPr>
        <w:t>)</w:t>
      </w:r>
      <w:r w:rsidRPr="001D6830">
        <w:rPr>
          <w:rFonts w:ascii="Arial" w:hAnsi="Arial" w:cs="Arial"/>
        </w:rPr>
        <w:t xml:space="preserve"> </w:t>
      </w:r>
      <w:r w:rsidR="00A05F80">
        <w:rPr>
          <w:rFonts w:ascii="Arial" w:hAnsi="Arial" w:cs="Arial"/>
        </w:rPr>
        <w:t>between</w:t>
      </w:r>
      <w:r w:rsidRPr="001D6830">
        <w:rPr>
          <w:rFonts w:ascii="Arial" w:hAnsi="Arial" w:cs="Arial"/>
        </w:rPr>
        <w:t xml:space="preserve"> operating unit(s)</w:t>
      </w:r>
      <w:r w:rsidR="00A05F80">
        <w:rPr>
          <w:rFonts w:ascii="Arial" w:hAnsi="Arial" w:cs="Arial"/>
        </w:rPr>
        <w:t xml:space="preserve"> and units under construction</w:t>
      </w:r>
      <w:r w:rsidRPr="001D6830">
        <w:rPr>
          <w:rFonts w:ascii="Arial" w:hAnsi="Arial" w:cs="Arial"/>
        </w:rPr>
        <w:t>.  The guidance in this appendix is intended to be generic in nature</w:t>
      </w:r>
      <w:r w:rsidR="000E31B7">
        <w:rPr>
          <w:rFonts w:ascii="Arial" w:hAnsi="Arial" w:cs="Arial"/>
        </w:rPr>
        <w:t xml:space="preserve"> and aid </w:t>
      </w:r>
      <w:r w:rsidR="00751281">
        <w:rPr>
          <w:rFonts w:ascii="Arial" w:hAnsi="Arial" w:cs="Arial"/>
        </w:rPr>
        <w:t xml:space="preserve">the </w:t>
      </w:r>
      <w:r w:rsidR="000E31B7">
        <w:rPr>
          <w:rFonts w:ascii="Arial" w:hAnsi="Arial" w:cs="Arial"/>
        </w:rPr>
        <w:t>RI</w:t>
      </w:r>
      <w:r w:rsidR="00751281">
        <w:rPr>
          <w:rFonts w:ascii="Arial" w:hAnsi="Arial" w:cs="Arial"/>
        </w:rPr>
        <w:t>s</w:t>
      </w:r>
      <w:r w:rsidR="000E31B7">
        <w:rPr>
          <w:rFonts w:ascii="Arial" w:hAnsi="Arial" w:cs="Arial"/>
        </w:rPr>
        <w:t xml:space="preserve"> during the</w:t>
      </w:r>
      <w:r w:rsidR="00B5162A">
        <w:rPr>
          <w:rFonts w:ascii="Arial" w:hAnsi="Arial" w:cs="Arial"/>
        </w:rPr>
        <w:t>i</w:t>
      </w:r>
      <w:r w:rsidR="000E31B7">
        <w:rPr>
          <w:rFonts w:ascii="Arial" w:hAnsi="Arial" w:cs="Arial"/>
        </w:rPr>
        <w:t xml:space="preserve">r plant tours </w:t>
      </w:r>
      <w:r w:rsidR="00B5162A">
        <w:rPr>
          <w:rFonts w:ascii="Arial" w:hAnsi="Arial" w:cs="Arial"/>
        </w:rPr>
        <w:t xml:space="preserve">and control room walkdowns </w:t>
      </w:r>
      <w:r w:rsidR="000E31B7">
        <w:rPr>
          <w:rFonts w:ascii="Arial" w:hAnsi="Arial" w:cs="Arial"/>
        </w:rPr>
        <w:t xml:space="preserve">as required by Appendix D of </w:t>
      </w:r>
      <w:r w:rsidR="00A05F80">
        <w:rPr>
          <w:rFonts w:ascii="Arial" w:hAnsi="Arial" w:cs="Arial"/>
        </w:rPr>
        <w:t>IMC 2515.</w:t>
      </w:r>
      <w:r w:rsidR="00E516F0" w:rsidRPr="001D6830">
        <w:rPr>
          <w:rFonts w:ascii="Arial" w:hAnsi="Arial" w:cs="Arial"/>
        </w:rPr>
        <w:t xml:space="preserve"> </w:t>
      </w:r>
    </w:p>
    <w:p w:rsidR="00E516F0" w:rsidRPr="001D6830" w:rsidRDefault="00E516F0"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401B73" w:rsidRDefault="00E855EC"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Pr>
          <w:rFonts w:ascii="Arial" w:hAnsi="Arial" w:cs="Arial"/>
        </w:rPr>
        <w:t>B</w:t>
      </w:r>
      <w:r w:rsidR="002409E0" w:rsidRPr="001D6830">
        <w:rPr>
          <w:rFonts w:ascii="Arial" w:hAnsi="Arial" w:cs="Arial"/>
        </w:rPr>
        <w:t>.</w:t>
      </w:r>
      <w:r w:rsidR="00E516F0" w:rsidRPr="001D6830">
        <w:rPr>
          <w:rFonts w:ascii="Arial" w:hAnsi="Arial" w:cs="Arial"/>
        </w:rPr>
        <w:t xml:space="preserve">      </w:t>
      </w:r>
      <w:r w:rsidR="002409E0" w:rsidRPr="001D6830">
        <w:rPr>
          <w:rFonts w:ascii="Arial" w:hAnsi="Arial" w:cs="Arial"/>
        </w:rPr>
        <w:t xml:space="preserve">  </w:t>
      </w:r>
      <w:r w:rsidR="00785177">
        <w:rPr>
          <w:rFonts w:ascii="Arial" w:hAnsi="Arial" w:cs="Arial"/>
        </w:rPr>
        <w:t xml:space="preserve">EVALUATION OF CONSTRUCTION IMPACT ON OPERATING </w:t>
      </w:r>
      <w:r w:rsidR="00401B73">
        <w:rPr>
          <w:rFonts w:ascii="Arial" w:hAnsi="Arial" w:cs="Arial"/>
        </w:rPr>
        <w:t xml:space="preserve">UNITS </w:t>
      </w:r>
      <w:r w:rsidR="00401B73" w:rsidRPr="001D6830">
        <w:rPr>
          <w:rFonts w:ascii="Arial" w:hAnsi="Arial" w:cs="Arial"/>
        </w:rPr>
        <w:t>AND</w:t>
      </w:r>
      <w:r w:rsidR="00785177">
        <w:rPr>
          <w:rFonts w:ascii="Arial" w:hAnsi="Arial" w:cs="Arial"/>
        </w:rPr>
        <w:t xml:space="preserve">            </w:t>
      </w:r>
      <w:r w:rsidR="00401B73">
        <w:rPr>
          <w:rFonts w:ascii="Arial" w:hAnsi="Arial" w:cs="Arial"/>
        </w:rPr>
        <w:t xml:space="preserve">  </w:t>
      </w:r>
    </w:p>
    <w:p w:rsidR="00FA17CD" w:rsidRPr="001D6830" w:rsidRDefault="00401B73"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Pr>
          <w:rFonts w:ascii="Arial" w:hAnsi="Arial" w:cs="Arial"/>
        </w:rPr>
        <w:t xml:space="preserve">            </w:t>
      </w:r>
      <w:r w:rsidR="002409E0" w:rsidRPr="001D6830">
        <w:rPr>
          <w:rFonts w:ascii="Arial" w:hAnsi="Arial" w:cs="Arial"/>
        </w:rPr>
        <w:t>PLANT</w:t>
      </w:r>
      <w:r w:rsidR="00785177">
        <w:rPr>
          <w:rFonts w:ascii="Arial" w:hAnsi="Arial" w:cs="Arial"/>
        </w:rPr>
        <w:t xml:space="preserve"> </w:t>
      </w:r>
      <w:r w:rsidR="002409E0" w:rsidRPr="001D6830">
        <w:rPr>
          <w:rFonts w:ascii="Arial" w:hAnsi="Arial" w:cs="Arial"/>
        </w:rPr>
        <w:t>TOURS</w:t>
      </w:r>
    </w:p>
    <w:p w:rsidR="00167E0F" w:rsidRDefault="00167E0F"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C20D3" w:rsidRPr="001A5912" w:rsidRDefault="008C20D3" w:rsidP="001A5912">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1A5912">
        <w:rPr>
          <w:rFonts w:ascii="Arial" w:hAnsi="Arial" w:cs="Arial"/>
        </w:rPr>
        <w:t>Construction activities for a nuclear power plant may not commence without a construction permit, limited work authorization, or combined license.  Activities that are construction are defined by 10 CFR 50.10(a).  Activities include</w:t>
      </w:r>
      <w:r w:rsidR="0073031B">
        <w:rPr>
          <w:rFonts w:ascii="Arial" w:hAnsi="Arial" w:cs="Arial"/>
        </w:rPr>
        <w:t>:</w:t>
      </w:r>
      <w:r w:rsidRPr="001A5912">
        <w:rPr>
          <w:rFonts w:ascii="Arial" w:hAnsi="Arial" w:cs="Arial"/>
        </w:rPr>
        <w:t xml:space="preserve"> </w:t>
      </w:r>
    </w:p>
    <w:p w:rsidR="008C20D3" w:rsidRDefault="008C20D3" w:rsidP="008C20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C20D3" w:rsidRPr="000D0769" w:rsidRDefault="008C20D3" w:rsidP="0073031B">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0D0769">
        <w:rPr>
          <w:rFonts w:ascii="Arial" w:hAnsi="Arial" w:cs="Arial"/>
        </w:rPr>
        <w:t>driving of piles and subsurface preparation</w:t>
      </w:r>
    </w:p>
    <w:p w:rsidR="008C20D3" w:rsidRPr="00BF25AF" w:rsidRDefault="008C20D3" w:rsidP="0073031B">
      <w:pPr>
        <w:pStyle w:val="ListParagraph"/>
        <w:ind w:left="1440" w:hanging="634"/>
        <w:rPr>
          <w:rFonts w:ascii="Arial" w:hAnsi="Arial" w:cs="Arial"/>
        </w:rPr>
      </w:pPr>
    </w:p>
    <w:p w:rsidR="008C20D3" w:rsidRDefault="008C20D3" w:rsidP="0073031B">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BF25AF">
        <w:rPr>
          <w:rFonts w:ascii="Arial" w:hAnsi="Arial" w:cs="Arial"/>
        </w:rPr>
        <w:t xml:space="preserve">placement of backfill </w:t>
      </w:r>
    </w:p>
    <w:p w:rsidR="008C20D3" w:rsidRPr="00BF25AF" w:rsidRDefault="008C20D3" w:rsidP="0073031B">
      <w:pPr>
        <w:pStyle w:val="ListParagraph"/>
        <w:ind w:left="1440" w:hanging="634"/>
        <w:rPr>
          <w:rFonts w:ascii="Arial" w:hAnsi="Arial" w:cs="Arial"/>
        </w:rPr>
      </w:pPr>
    </w:p>
    <w:p w:rsidR="008C20D3" w:rsidRDefault="008C20D3" w:rsidP="0073031B">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BF25AF">
        <w:rPr>
          <w:rFonts w:ascii="Arial" w:hAnsi="Arial" w:cs="Arial"/>
        </w:rPr>
        <w:t>concrete or permanent retaining walls within an excavation</w:t>
      </w:r>
    </w:p>
    <w:p w:rsidR="008C20D3" w:rsidRPr="00BF25AF" w:rsidRDefault="008C20D3" w:rsidP="0073031B">
      <w:pPr>
        <w:pStyle w:val="ListParagraph"/>
        <w:ind w:left="1440" w:hanging="634"/>
        <w:rPr>
          <w:rFonts w:ascii="Arial" w:hAnsi="Arial" w:cs="Arial"/>
        </w:rPr>
      </w:pPr>
    </w:p>
    <w:p w:rsidR="008C20D3" w:rsidRDefault="008C20D3" w:rsidP="0073031B">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installation of foundations or certain testing</w:t>
      </w:r>
    </w:p>
    <w:p w:rsidR="008C20D3" w:rsidRPr="000D0769" w:rsidRDefault="008C20D3" w:rsidP="008C20D3">
      <w:pPr>
        <w:pStyle w:val="ListParagraph"/>
        <w:rPr>
          <w:rFonts w:ascii="Arial" w:hAnsi="Arial" w:cs="Arial"/>
        </w:rPr>
      </w:pPr>
    </w:p>
    <w:p w:rsidR="008C20D3" w:rsidRPr="001A5912" w:rsidRDefault="008C20D3" w:rsidP="001A5912">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1A5912">
        <w:rPr>
          <w:rFonts w:ascii="Arial" w:hAnsi="Arial" w:cs="Arial"/>
        </w:rPr>
        <w:t>An applicant may undertake a range of pre-construction activities without a construction permit, limited work authorization, or combined license.  Pre-construction activities are defined in 10 CFR 50.10(a</w:t>
      </w:r>
      <w:proofErr w:type="gramStart"/>
      <w:r w:rsidRPr="001A5912">
        <w:rPr>
          <w:rFonts w:ascii="Arial" w:hAnsi="Arial" w:cs="Arial"/>
        </w:rPr>
        <w:t>)(</w:t>
      </w:r>
      <w:proofErr w:type="gramEnd"/>
      <w:r w:rsidRPr="001A5912">
        <w:rPr>
          <w:rFonts w:ascii="Arial" w:hAnsi="Arial" w:cs="Arial"/>
        </w:rPr>
        <w:t>2).  Pre-construction activities include</w:t>
      </w:r>
      <w:r w:rsidR="0073031B">
        <w:rPr>
          <w:rFonts w:ascii="Arial" w:hAnsi="Arial" w:cs="Arial"/>
        </w:rPr>
        <w:t>:</w:t>
      </w:r>
    </w:p>
    <w:p w:rsidR="008C20D3" w:rsidRDefault="008C20D3" w:rsidP="001A59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p>
    <w:p w:rsidR="008C20D3" w:rsidRDefault="008C20D3" w:rsidP="0073031B">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lastRenderedPageBreak/>
        <w:t>site exploration, including necessary borings to determine foundation conditions</w:t>
      </w:r>
    </w:p>
    <w:p w:rsidR="008C20D3" w:rsidRDefault="008C20D3" w:rsidP="0073031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8C20D3" w:rsidRDefault="008C20D3" w:rsidP="0073031B">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preparation of a site for construction of a facility, including clearing of the site, grading, installation of drainage, erosion and other environmental mitigation measures</w:t>
      </w:r>
    </w:p>
    <w:p w:rsidR="008C20D3" w:rsidRPr="008C20D3" w:rsidRDefault="008C20D3" w:rsidP="0073031B">
      <w:pPr>
        <w:pStyle w:val="ListParagraph"/>
        <w:ind w:left="1440" w:hanging="634"/>
        <w:rPr>
          <w:rFonts w:ascii="Arial" w:hAnsi="Arial" w:cs="Arial"/>
        </w:rPr>
      </w:pPr>
    </w:p>
    <w:p w:rsidR="008C20D3" w:rsidRDefault="008C20D3" w:rsidP="0073031B">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construction of temporary roads and borrow areas</w:t>
      </w:r>
    </w:p>
    <w:p w:rsidR="008C20D3" w:rsidRPr="008C20D3" w:rsidRDefault="008C20D3" w:rsidP="0073031B">
      <w:pPr>
        <w:pStyle w:val="ListParagraph"/>
        <w:ind w:left="1440" w:hanging="634"/>
        <w:rPr>
          <w:rFonts w:ascii="Arial" w:hAnsi="Arial" w:cs="Arial"/>
        </w:rPr>
      </w:pPr>
    </w:p>
    <w:p w:rsidR="008C20D3" w:rsidRDefault="008C20D3" w:rsidP="0073031B">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erection of fences and other access control measures</w:t>
      </w:r>
    </w:p>
    <w:p w:rsidR="008C20D3" w:rsidRPr="008C20D3" w:rsidRDefault="008C20D3" w:rsidP="0073031B">
      <w:pPr>
        <w:pStyle w:val="ListParagraph"/>
        <w:ind w:left="1440" w:hanging="634"/>
        <w:rPr>
          <w:rFonts w:ascii="Arial" w:hAnsi="Arial" w:cs="Arial"/>
        </w:rPr>
      </w:pPr>
    </w:p>
    <w:p w:rsidR="008C20D3" w:rsidRDefault="008C20D3" w:rsidP="0073031B">
      <w:pPr>
        <w:pStyle w:val="ListParagraph"/>
        <w:widowControl/>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excavation and erection of support buildings</w:t>
      </w:r>
    </w:p>
    <w:p w:rsidR="008C20D3" w:rsidRDefault="008C20D3" w:rsidP="008C20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C20D3" w:rsidRDefault="008C20D3" w:rsidP="001A59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rFonts w:ascii="Arial" w:hAnsi="Arial" w:cs="Arial"/>
        </w:rPr>
      </w:pPr>
      <w:r>
        <w:rPr>
          <w:rFonts w:ascii="Arial" w:hAnsi="Arial" w:cs="Arial"/>
        </w:rPr>
        <w:t>Region II Center of Construction Inspection (CCI) on-site inspection activities will generally commence once construction is authorized by a construction permit, limited work authorization, or combined license.</w:t>
      </w:r>
      <w:r w:rsidR="000A0A27">
        <w:rPr>
          <w:rFonts w:ascii="Arial" w:hAnsi="Arial" w:cs="Arial"/>
        </w:rPr>
        <w:t xml:space="preserve">  The operating licensee will continue to have the responsibility for ensuring that any site activities, including construction and pre-const</w:t>
      </w:r>
      <w:r w:rsidR="00A5714A">
        <w:rPr>
          <w:rFonts w:ascii="Arial" w:hAnsi="Arial" w:cs="Arial"/>
        </w:rPr>
        <w:t>ruction activities, do not impact risk significant systems to the operating unit(s) or Independent Spent Fuel Storage Installation (ISFSI).</w:t>
      </w:r>
      <w:r w:rsidR="001866AF">
        <w:rPr>
          <w:rFonts w:ascii="Arial" w:hAnsi="Arial" w:cs="Arial"/>
        </w:rPr>
        <w:t xml:space="preserve">  The operating licenses are required to consider the impacts of construction on various aspects of operations, such as emergency planning, radiological protection, security, and demolition of existing facilities and structures.  These areas are not within the scope of CCI’s construction oversight role and the applicants are not required to inform CCI when these activities occur.</w:t>
      </w:r>
      <w:r w:rsidR="00CF7164">
        <w:rPr>
          <w:rFonts w:ascii="Arial" w:hAnsi="Arial" w:cs="Arial"/>
        </w:rPr>
        <w:t xml:space="preserve">  RIs should be aware of pre-construction activities</w:t>
      </w:r>
      <w:r w:rsidR="0043497C">
        <w:rPr>
          <w:rFonts w:ascii="Arial" w:hAnsi="Arial" w:cs="Arial"/>
        </w:rPr>
        <w:t>, such as, inadvertent</w:t>
      </w:r>
      <w:r w:rsidR="00CF7164">
        <w:rPr>
          <w:rFonts w:ascii="Arial" w:hAnsi="Arial" w:cs="Arial"/>
        </w:rPr>
        <w:t xml:space="preserve"> moving of security barriers, potential excavation damage to buried piping or cable vaults, and work near the switch yard that could adversely impact the operating unit(s) risk significant systems</w:t>
      </w:r>
      <w:r w:rsidR="0043497C">
        <w:rPr>
          <w:rFonts w:ascii="Arial" w:hAnsi="Arial" w:cs="Arial"/>
        </w:rPr>
        <w:t>, emergency planning, security, and radiological protection</w:t>
      </w:r>
      <w:r w:rsidR="00CF7164">
        <w:rPr>
          <w:rFonts w:ascii="Arial" w:hAnsi="Arial" w:cs="Arial"/>
        </w:rPr>
        <w:t>.</w:t>
      </w:r>
      <w:r w:rsidR="00E83C16">
        <w:rPr>
          <w:rFonts w:ascii="Arial" w:hAnsi="Arial" w:cs="Arial"/>
        </w:rPr>
        <w:t xml:space="preserve">  It is anticipated that most applicants</w:t>
      </w:r>
      <w:r w:rsidR="00C244E3">
        <w:rPr>
          <w:rFonts w:ascii="Arial" w:hAnsi="Arial" w:cs="Arial"/>
        </w:rPr>
        <w:t xml:space="preserve"> are discussing related activities in the vicinity of the operating unit(s) </w:t>
      </w:r>
      <w:r w:rsidR="00E9524E">
        <w:rPr>
          <w:rFonts w:ascii="Arial" w:hAnsi="Arial" w:cs="Arial"/>
        </w:rPr>
        <w:t xml:space="preserve">during </w:t>
      </w:r>
      <w:r w:rsidR="00C244E3">
        <w:rPr>
          <w:rFonts w:ascii="Arial" w:hAnsi="Arial" w:cs="Arial"/>
        </w:rPr>
        <w:t>the Plan of the Day meetings and are provided in a construction schedule.</w:t>
      </w:r>
      <w:r w:rsidR="00B0560D">
        <w:rPr>
          <w:rFonts w:ascii="Arial" w:hAnsi="Arial" w:cs="Arial"/>
        </w:rPr>
        <w:t xml:space="preserve">  RIs should contact their regional management regarding any questionable pre-construction activities to ensure unauthorized construction activities are not occurring</w:t>
      </w:r>
      <w:r w:rsidR="00BE6F7C">
        <w:rPr>
          <w:rFonts w:ascii="Arial" w:hAnsi="Arial" w:cs="Arial"/>
        </w:rPr>
        <w:t xml:space="preserve"> and do not have a impact on risk significant systems</w:t>
      </w:r>
      <w:r w:rsidR="00B0560D">
        <w:rPr>
          <w:rFonts w:ascii="Arial" w:hAnsi="Arial" w:cs="Arial"/>
        </w:rPr>
        <w:t>.</w:t>
      </w:r>
    </w:p>
    <w:p w:rsidR="008C20D3" w:rsidRDefault="008C20D3" w:rsidP="001A59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rFonts w:ascii="Arial" w:hAnsi="Arial" w:cs="Arial"/>
        </w:rPr>
      </w:pPr>
    </w:p>
    <w:p w:rsidR="00E855EC" w:rsidRDefault="00E855EC" w:rsidP="001A59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rFonts w:ascii="Arial" w:hAnsi="Arial" w:cs="Arial"/>
        </w:rPr>
      </w:pPr>
      <w:r>
        <w:rPr>
          <w:rFonts w:ascii="Arial" w:hAnsi="Arial" w:cs="Arial"/>
        </w:rPr>
        <w:t>R</w:t>
      </w:r>
      <w:r w:rsidR="004F668F">
        <w:rPr>
          <w:rFonts w:ascii="Arial" w:hAnsi="Arial" w:cs="Arial"/>
        </w:rPr>
        <w:t xml:space="preserve">esident </w:t>
      </w:r>
      <w:r>
        <w:rPr>
          <w:rFonts w:ascii="Arial" w:hAnsi="Arial" w:cs="Arial"/>
        </w:rPr>
        <w:t>I</w:t>
      </w:r>
      <w:r w:rsidR="004F668F">
        <w:rPr>
          <w:rFonts w:ascii="Arial" w:hAnsi="Arial" w:cs="Arial"/>
        </w:rPr>
        <w:t>nspectors</w:t>
      </w:r>
      <w:r>
        <w:rPr>
          <w:rFonts w:ascii="Arial" w:hAnsi="Arial" w:cs="Arial"/>
        </w:rPr>
        <w:t xml:space="preserve"> at operating unit(s) should be alert to situations with potential adverse impact (e.g., unit transients or reactor trips) from planned construction activities</w:t>
      </w:r>
      <w:r w:rsidR="00CF7164">
        <w:rPr>
          <w:rFonts w:ascii="Arial" w:hAnsi="Arial" w:cs="Arial"/>
        </w:rPr>
        <w:t>, including pre-construction activities</w:t>
      </w:r>
      <w:r>
        <w:rPr>
          <w:rFonts w:ascii="Arial" w:hAnsi="Arial" w:cs="Arial"/>
        </w:rPr>
        <w:t xml:space="preserve">. </w:t>
      </w:r>
      <w:r w:rsidR="00073B73" w:rsidRPr="00073B73">
        <w:rPr>
          <w:rFonts w:ascii="Arial" w:hAnsi="Arial" w:cs="Arial"/>
        </w:rPr>
        <w:t xml:space="preserve">The RIs should be aware of ongoing construction activities and evaluate potentially adverse impacts in a timely manner.  The RIs should use available information to accomplish this objective, including discussion of construction activities during the daily meeting at the operating unit(s), published licensee construction schedules, </w:t>
      </w:r>
      <w:r w:rsidR="00E9524E">
        <w:rPr>
          <w:rFonts w:ascii="Arial" w:hAnsi="Arial" w:cs="Arial"/>
        </w:rPr>
        <w:t>occasional</w:t>
      </w:r>
      <w:r w:rsidR="00073B73" w:rsidRPr="00073B73">
        <w:rPr>
          <w:rFonts w:ascii="Arial" w:hAnsi="Arial" w:cs="Arial"/>
        </w:rPr>
        <w:t xml:space="preserve"> attendance at meetings for the construction site, observations of construction activities as part of other inspection activities, and input from the construction resident inspector (CRI).</w:t>
      </w:r>
    </w:p>
    <w:p w:rsidR="00E855EC" w:rsidRDefault="00E855EC" w:rsidP="00420F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420FCB" w:rsidRPr="001A5912" w:rsidRDefault="00824446" w:rsidP="001A5912">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1A5912">
        <w:rPr>
          <w:rFonts w:ascii="Arial" w:hAnsi="Arial" w:cs="Arial"/>
        </w:rPr>
        <w:t xml:space="preserve">While the operating </w:t>
      </w:r>
      <w:proofErr w:type="gramStart"/>
      <w:r w:rsidR="0001678C" w:rsidRPr="001A5912">
        <w:rPr>
          <w:rFonts w:ascii="Arial" w:hAnsi="Arial" w:cs="Arial"/>
        </w:rPr>
        <w:t>unit(s) RIs are</w:t>
      </w:r>
      <w:proofErr w:type="gramEnd"/>
      <w:r w:rsidRPr="001A5912">
        <w:rPr>
          <w:rFonts w:ascii="Arial" w:hAnsi="Arial" w:cs="Arial"/>
        </w:rPr>
        <w:t xml:space="preserve"> responsible to address adverse impacts at the operating unit(s) risk significant systems, the RIs should coordinate with the CRIs to enable them to address potential problems in construction activities.</w:t>
      </w:r>
      <w:r w:rsidR="00420FCB" w:rsidRPr="001A5912">
        <w:rPr>
          <w:rFonts w:ascii="Arial" w:hAnsi="Arial" w:cs="Arial"/>
        </w:rPr>
        <w:t xml:space="preserve">  </w:t>
      </w:r>
      <w:r w:rsidR="00420FCB" w:rsidRPr="001A5912">
        <w:rPr>
          <w:rFonts w:ascii="Arial" w:hAnsi="Arial" w:cs="Arial"/>
        </w:rPr>
        <w:lastRenderedPageBreak/>
        <w:t xml:space="preserve">Examples of potential IPs that could be used to evaluate the adverse impact of construction activities </w:t>
      </w:r>
      <w:r w:rsidR="003D2790" w:rsidRPr="001A5912">
        <w:rPr>
          <w:rFonts w:ascii="Arial" w:hAnsi="Arial" w:cs="Arial"/>
        </w:rPr>
        <w:t xml:space="preserve">on the operating unit(s) </w:t>
      </w:r>
      <w:r w:rsidR="00420FCB" w:rsidRPr="001A5912">
        <w:rPr>
          <w:rFonts w:ascii="Arial" w:hAnsi="Arial" w:cs="Arial"/>
        </w:rPr>
        <w:t>include, but are not limited to, the following:</w:t>
      </w:r>
    </w:p>
    <w:p w:rsidR="00420FCB" w:rsidRPr="001D6830" w:rsidRDefault="00420FCB" w:rsidP="00420F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420FCB" w:rsidRPr="001D6830" w:rsidRDefault="00420FCB" w:rsidP="0073031B">
      <w:pPr>
        <w:pStyle w:val="ListParagraph"/>
        <w:widowControl/>
        <w:numPr>
          <w:ilvl w:val="0"/>
          <w:numId w:val="39"/>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IP 71111.01 “Adverse Weather Protection”</w:t>
      </w:r>
    </w:p>
    <w:p w:rsidR="00420FCB" w:rsidRPr="001D6830" w:rsidRDefault="00420FCB"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420FCB" w:rsidRPr="001D6830" w:rsidRDefault="00420FCB" w:rsidP="0073031B">
      <w:pPr>
        <w:pStyle w:val="ListParagraph"/>
        <w:widowControl/>
        <w:numPr>
          <w:ilvl w:val="0"/>
          <w:numId w:val="39"/>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IP 71111.04 “Equipment Alignment”</w:t>
      </w:r>
    </w:p>
    <w:p w:rsidR="00420FCB" w:rsidRPr="001D6830" w:rsidRDefault="00420FCB"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420FCB" w:rsidRPr="001D6830" w:rsidRDefault="00420FCB" w:rsidP="0073031B">
      <w:pPr>
        <w:pStyle w:val="ListParagraph"/>
        <w:widowControl/>
        <w:numPr>
          <w:ilvl w:val="0"/>
          <w:numId w:val="39"/>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IP 71111.12 “Maintenance Effectiveness”</w:t>
      </w:r>
    </w:p>
    <w:p w:rsidR="00420FCB" w:rsidRPr="001D6830" w:rsidRDefault="00420FCB"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420FCB" w:rsidRPr="001D6830" w:rsidRDefault="00420FCB" w:rsidP="0073031B">
      <w:pPr>
        <w:pStyle w:val="ListParagraph"/>
        <w:widowControl/>
        <w:numPr>
          <w:ilvl w:val="0"/>
          <w:numId w:val="39"/>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IP 71111.13 “Maintenance Risk Assessment and Emergent Work Control”</w:t>
      </w:r>
    </w:p>
    <w:p w:rsidR="00420FCB" w:rsidRPr="001D6830" w:rsidRDefault="00420FCB"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420FCB" w:rsidRPr="001D6830" w:rsidRDefault="00420FCB" w:rsidP="0073031B">
      <w:pPr>
        <w:pStyle w:val="ListParagraph"/>
        <w:widowControl/>
        <w:numPr>
          <w:ilvl w:val="0"/>
          <w:numId w:val="39"/>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 xml:space="preserve">IP 71111.15 “Operability </w:t>
      </w:r>
      <w:r w:rsidR="00736610">
        <w:rPr>
          <w:rFonts w:ascii="Arial" w:hAnsi="Arial" w:cs="Arial"/>
        </w:rPr>
        <w:t xml:space="preserve">Determinations </w:t>
      </w:r>
      <w:r w:rsidR="004F668F">
        <w:rPr>
          <w:rFonts w:ascii="Arial" w:hAnsi="Arial" w:cs="Arial"/>
        </w:rPr>
        <w:t>and Functionality</w:t>
      </w:r>
      <w:r w:rsidR="00736610">
        <w:rPr>
          <w:rFonts w:ascii="Arial" w:hAnsi="Arial" w:cs="Arial"/>
        </w:rPr>
        <w:t xml:space="preserve"> Assessments</w:t>
      </w:r>
      <w:r w:rsidRPr="001D6830">
        <w:rPr>
          <w:rFonts w:ascii="Arial" w:hAnsi="Arial" w:cs="Arial"/>
        </w:rPr>
        <w:t>”</w:t>
      </w:r>
    </w:p>
    <w:p w:rsidR="00420FCB" w:rsidRPr="001D6830" w:rsidRDefault="00420FCB"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420FCB" w:rsidRPr="001D6830" w:rsidRDefault="00420FCB" w:rsidP="0073031B">
      <w:pPr>
        <w:pStyle w:val="ListParagraph"/>
        <w:widowControl/>
        <w:numPr>
          <w:ilvl w:val="0"/>
          <w:numId w:val="39"/>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IP 71111.17 “Evaluations of Changes, Tests, or Experiments and Permanent Plant Modifications”</w:t>
      </w:r>
    </w:p>
    <w:p w:rsidR="00420FCB" w:rsidRPr="001D6830" w:rsidRDefault="00420FCB"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420FCB" w:rsidRDefault="00420FCB" w:rsidP="0073031B">
      <w:pPr>
        <w:pStyle w:val="ListParagraph"/>
        <w:widowControl/>
        <w:numPr>
          <w:ilvl w:val="0"/>
          <w:numId w:val="39"/>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IP 71111.18 “Plant Modifications”</w:t>
      </w:r>
    </w:p>
    <w:p w:rsidR="00513624" w:rsidRPr="00513624" w:rsidRDefault="00513624" w:rsidP="0073031B">
      <w:pPr>
        <w:pStyle w:val="ListParagraph"/>
        <w:ind w:left="1440" w:hanging="634"/>
        <w:rPr>
          <w:rFonts w:ascii="Arial" w:hAnsi="Arial" w:cs="Arial"/>
        </w:rPr>
      </w:pPr>
    </w:p>
    <w:p w:rsidR="00513624" w:rsidRDefault="00513624" w:rsidP="0073031B">
      <w:pPr>
        <w:pStyle w:val="ListParagraph"/>
        <w:widowControl/>
        <w:numPr>
          <w:ilvl w:val="0"/>
          <w:numId w:val="39"/>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IP 92709 “Licensee Strike Contingency Plans”</w:t>
      </w:r>
    </w:p>
    <w:p w:rsidR="002E5F79" w:rsidRPr="002E5F79" w:rsidRDefault="002E5F79" w:rsidP="002E5F79">
      <w:pPr>
        <w:pStyle w:val="ListParagraph"/>
        <w:rPr>
          <w:rFonts w:ascii="Arial" w:hAnsi="Arial" w:cs="Arial"/>
        </w:rPr>
      </w:pPr>
    </w:p>
    <w:p w:rsidR="002E5F79" w:rsidRPr="002E5F79" w:rsidRDefault="002E5F79" w:rsidP="001A5912">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jc w:val="both"/>
        <w:rPr>
          <w:rFonts w:ascii="Arial" w:hAnsi="Arial" w:cs="Arial"/>
        </w:rPr>
      </w:pPr>
      <w:r w:rsidRPr="002E5F79">
        <w:rPr>
          <w:rFonts w:ascii="Arial" w:hAnsi="Arial" w:cs="Arial"/>
        </w:rPr>
        <w:t xml:space="preserve">At  multi unit sites, the unit under construction is required, in part, to have managerial and administrative controls to provide assurance that the limiting conditions for operation are not exceeded as a result of construction activities (10 CFR 52.79(a)(31).  </w:t>
      </w:r>
      <w:r w:rsidR="00B009E9">
        <w:rPr>
          <w:rFonts w:ascii="Arial" w:hAnsi="Arial" w:cs="Arial"/>
        </w:rPr>
        <w:t>T</w:t>
      </w:r>
      <w:r w:rsidRPr="002E5F79">
        <w:rPr>
          <w:rFonts w:ascii="Arial" w:hAnsi="Arial" w:cs="Arial"/>
        </w:rPr>
        <w:t xml:space="preserve">he </w:t>
      </w:r>
      <w:r w:rsidR="00B009E9">
        <w:rPr>
          <w:rFonts w:ascii="Arial" w:hAnsi="Arial" w:cs="Arial"/>
        </w:rPr>
        <w:t>RIs</w:t>
      </w:r>
      <w:r w:rsidRPr="002E5F79">
        <w:rPr>
          <w:rFonts w:ascii="Arial" w:hAnsi="Arial" w:cs="Arial"/>
        </w:rPr>
        <w:t xml:space="preserve"> should understand how construction issues, that may affect the operating unit, are communicated and dispositioned at the operating unit</w:t>
      </w:r>
      <w:r w:rsidR="00B0560D">
        <w:rPr>
          <w:rFonts w:ascii="Arial" w:hAnsi="Arial" w:cs="Arial"/>
        </w:rPr>
        <w:t>(s)</w:t>
      </w:r>
      <w:r w:rsidRPr="002E5F79">
        <w:rPr>
          <w:rFonts w:ascii="Arial" w:hAnsi="Arial" w:cs="Arial"/>
        </w:rPr>
        <w:t>.</w:t>
      </w:r>
    </w:p>
    <w:p w:rsidR="00420FCB" w:rsidRPr="001D6830" w:rsidRDefault="00420FCB" w:rsidP="00420FC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1D6830">
        <w:rPr>
          <w:rFonts w:ascii="Arial" w:hAnsi="Arial" w:cs="Arial"/>
        </w:rPr>
        <w:t xml:space="preserve"> </w:t>
      </w:r>
    </w:p>
    <w:p w:rsidR="00FA17CD" w:rsidRPr="001A5912" w:rsidRDefault="00420FCB" w:rsidP="001A5912">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1A5912">
        <w:rPr>
          <w:rFonts w:ascii="Arial" w:hAnsi="Arial" w:cs="Arial"/>
        </w:rPr>
        <w:t xml:space="preserve">Understanding potential adverse impacts </w:t>
      </w:r>
      <w:r w:rsidR="00751281" w:rsidRPr="001A5912">
        <w:rPr>
          <w:rFonts w:ascii="Arial" w:hAnsi="Arial" w:cs="Arial"/>
        </w:rPr>
        <w:t>from the</w:t>
      </w:r>
      <w:r w:rsidRPr="001A5912">
        <w:rPr>
          <w:rFonts w:ascii="Arial" w:hAnsi="Arial" w:cs="Arial"/>
        </w:rPr>
        <w:t xml:space="preserve"> </w:t>
      </w:r>
      <w:r w:rsidR="00E9524E" w:rsidRPr="001A5912">
        <w:rPr>
          <w:rFonts w:ascii="Arial" w:hAnsi="Arial" w:cs="Arial"/>
        </w:rPr>
        <w:t xml:space="preserve">pre-construction and </w:t>
      </w:r>
      <w:r w:rsidRPr="001A5912">
        <w:rPr>
          <w:rFonts w:ascii="Arial" w:hAnsi="Arial" w:cs="Arial"/>
        </w:rPr>
        <w:t xml:space="preserve">construction activities will allow the inspector to implement the appropriate IP to evaluate </w:t>
      </w:r>
      <w:r w:rsidR="0088299D" w:rsidRPr="001A5912">
        <w:rPr>
          <w:rFonts w:ascii="Arial" w:hAnsi="Arial" w:cs="Arial"/>
        </w:rPr>
        <w:t>the potential risk significant systems</w:t>
      </w:r>
      <w:r w:rsidRPr="001A5912">
        <w:rPr>
          <w:rFonts w:ascii="Arial" w:hAnsi="Arial" w:cs="Arial"/>
        </w:rPr>
        <w:t xml:space="preserve">.  </w:t>
      </w:r>
      <w:r w:rsidR="002409E0" w:rsidRPr="001A5912">
        <w:rPr>
          <w:rFonts w:ascii="Arial" w:hAnsi="Arial" w:cs="Arial"/>
        </w:rPr>
        <w:t xml:space="preserve">Examples of how construction activities could </w:t>
      </w:r>
      <w:r w:rsidR="00E6028E" w:rsidRPr="001A5912">
        <w:rPr>
          <w:rFonts w:ascii="Arial" w:hAnsi="Arial" w:cs="Arial"/>
        </w:rPr>
        <w:t xml:space="preserve">adversely </w:t>
      </w:r>
      <w:r w:rsidR="002409E0" w:rsidRPr="001A5912">
        <w:rPr>
          <w:rFonts w:ascii="Arial" w:hAnsi="Arial" w:cs="Arial"/>
        </w:rPr>
        <w:t xml:space="preserve">impact the operating unit(s) </w:t>
      </w:r>
      <w:r w:rsidR="00EC6854" w:rsidRPr="001A5912">
        <w:rPr>
          <w:rFonts w:ascii="Arial" w:hAnsi="Arial" w:cs="Arial"/>
        </w:rPr>
        <w:t>include</w:t>
      </w:r>
      <w:r w:rsidR="00475CC7" w:rsidRPr="001A5912">
        <w:rPr>
          <w:rFonts w:ascii="Arial" w:hAnsi="Arial" w:cs="Arial"/>
        </w:rPr>
        <w:t xml:space="preserve">, but </w:t>
      </w:r>
      <w:r w:rsidR="002409E0" w:rsidRPr="001A5912">
        <w:rPr>
          <w:rFonts w:ascii="Arial" w:hAnsi="Arial" w:cs="Arial"/>
        </w:rPr>
        <w:t>are</w:t>
      </w:r>
      <w:r w:rsidR="00475CC7" w:rsidRPr="001A5912">
        <w:rPr>
          <w:rFonts w:ascii="Arial" w:hAnsi="Arial" w:cs="Arial"/>
        </w:rPr>
        <w:t xml:space="preserve"> not limited to,</w:t>
      </w:r>
      <w:r w:rsidR="00EC6854" w:rsidRPr="001A5912">
        <w:rPr>
          <w:rFonts w:ascii="Arial" w:hAnsi="Arial" w:cs="Arial"/>
        </w:rPr>
        <w:t xml:space="preserve"> the following</w:t>
      </w:r>
      <w:r w:rsidR="002409E0" w:rsidRPr="001A5912">
        <w:rPr>
          <w:rFonts w:ascii="Arial" w:hAnsi="Arial" w:cs="Arial"/>
        </w:rPr>
        <w:t>:</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Pr="001D6830" w:rsidRDefault="002409E0"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 xml:space="preserve">effects </w:t>
      </w:r>
      <w:r w:rsidR="00475CC7" w:rsidRPr="001D6830">
        <w:rPr>
          <w:rFonts w:ascii="Arial" w:hAnsi="Arial" w:cs="Arial"/>
        </w:rPr>
        <w:t xml:space="preserve">on seismic monitoring from </w:t>
      </w:r>
      <w:r w:rsidRPr="001D6830">
        <w:rPr>
          <w:rFonts w:ascii="Arial" w:hAnsi="Arial" w:cs="Arial"/>
        </w:rPr>
        <w:t xml:space="preserve">sheet piling installation or </w:t>
      </w:r>
      <w:r w:rsidR="00FC7A26" w:rsidRPr="001D6830">
        <w:rPr>
          <w:rFonts w:ascii="Arial" w:hAnsi="Arial" w:cs="Arial"/>
        </w:rPr>
        <w:t>explosive</w:t>
      </w:r>
      <w:r w:rsidR="00475CC7" w:rsidRPr="001D6830">
        <w:rPr>
          <w:rFonts w:ascii="Arial" w:hAnsi="Arial" w:cs="Arial"/>
        </w:rPr>
        <w:t>s</w:t>
      </w:r>
      <w:r w:rsidRPr="001D6830">
        <w:rPr>
          <w:rFonts w:ascii="Arial" w:hAnsi="Arial" w:cs="Arial"/>
        </w:rPr>
        <w:t xml:space="preserve"> used during excavation</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EC6854"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d</w:t>
      </w:r>
      <w:r w:rsidR="00B773B7" w:rsidRPr="001D6830">
        <w:rPr>
          <w:rFonts w:ascii="Arial" w:hAnsi="Arial" w:cs="Arial"/>
        </w:rPr>
        <w:t xml:space="preserve">amage </w:t>
      </w:r>
      <w:r w:rsidRPr="001D6830">
        <w:rPr>
          <w:rFonts w:ascii="Arial" w:hAnsi="Arial" w:cs="Arial"/>
        </w:rPr>
        <w:t>to</w:t>
      </w:r>
      <w:r w:rsidR="002409E0" w:rsidRPr="001D6830">
        <w:rPr>
          <w:rFonts w:ascii="Arial" w:hAnsi="Arial" w:cs="Arial"/>
        </w:rPr>
        <w:t xml:space="preserve"> underground piping, electrical cables, fiber</w:t>
      </w:r>
      <w:r w:rsidR="00FC7A26" w:rsidRPr="001D6830">
        <w:rPr>
          <w:rFonts w:ascii="Arial" w:hAnsi="Arial" w:cs="Arial"/>
        </w:rPr>
        <w:t>-</w:t>
      </w:r>
      <w:r w:rsidR="002409E0" w:rsidRPr="001D6830">
        <w:rPr>
          <w:rFonts w:ascii="Arial" w:hAnsi="Arial" w:cs="Arial"/>
        </w:rPr>
        <w:t>optics, and telecommunications during excavation or movement of heavy loads</w:t>
      </w:r>
    </w:p>
    <w:p w:rsidR="00BC5881" w:rsidRPr="001D6830" w:rsidRDefault="00BC5881" w:rsidP="0073031B">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475CC7"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 xml:space="preserve">disruptions in the </w:t>
      </w:r>
      <w:r w:rsidR="00F82D1B" w:rsidRPr="001D6830">
        <w:rPr>
          <w:rFonts w:ascii="Arial" w:hAnsi="Arial" w:cs="Arial"/>
        </w:rPr>
        <w:t>switchyard</w:t>
      </w:r>
      <w:r w:rsidR="002409E0" w:rsidRPr="001D6830">
        <w:rPr>
          <w:rFonts w:ascii="Arial" w:hAnsi="Arial" w:cs="Arial"/>
        </w:rPr>
        <w:t xml:space="preserve"> and electrical transmission</w:t>
      </w:r>
      <w:r w:rsidR="00F82D1B" w:rsidRPr="001D6830">
        <w:rPr>
          <w:rFonts w:ascii="Arial" w:hAnsi="Arial" w:cs="Arial"/>
        </w:rPr>
        <w:t xml:space="preserve"> and </w:t>
      </w:r>
      <w:r w:rsidR="002409E0" w:rsidRPr="001D6830">
        <w:rPr>
          <w:rFonts w:ascii="Arial" w:hAnsi="Arial" w:cs="Arial"/>
        </w:rPr>
        <w:t>distribution systems</w:t>
      </w:r>
      <w:r w:rsidR="008538DA">
        <w:rPr>
          <w:rFonts w:ascii="Arial" w:hAnsi="Arial" w:cs="Arial"/>
        </w:rPr>
        <w:t xml:space="preserve"> during movement of heavy loads and associated crane operations</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475CC7"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 xml:space="preserve">emergency preparedness affected by </w:t>
      </w:r>
      <w:r w:rsidR="00EC6854" w:rsidRPr="001D6830">
        <w:rPr>
          <w:rFonts w:ascii="Arial" w:hAnsi="Arial" w:cs="Arial"/>
        </w:rPr>
        <w:t>t</w:t>
      </w:r>
      <w:r w:rsidR="00FC7A26" w:rsidRPr="001D6830">
        <w:rPr>
          <w:rFonts w:ascii="Arial" w:hAnsi="Arial" w:cs="Arial"/>
        </w:rPr>
        <w:t>raffic</w:t>
      </w:r>
      <w:r w:rsidR="002409E0" w:rsidRPr="001D6830">
        <w:rPr>
          <w:rFonts w:ascii="Arial" w:hAnsi="Arial" w:cs="Arial"/>
        </w:rPr>
        <w:t xml:space="preserve"> issues from additional personnel for construction or movement of heavy loads</w:t>
      </w:r>
    </w:p>
    <w:p w:rsidR="00465AF9" w:rsidRPr="001D6830" w:rsidRDefault="00465AF9" w:rsidP="007303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BA123C"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lastRenderedPageBreak/>
        <w:t xml:space="preserve">heatsink, </w:t>
      </w:r>
      <w:r w:rsidR="002409E0" w:rsidRPr="001D6830">
        <w:rPr>
          <w:rFonts w:ascii="Arial" w:hAnsi="Arial" w:cs="Arial"/>
        </w:rPr>
        <w:t xml:space="preserve">coolant </w:t>
      </w:r>
      <w:r w:rsidR="00F82D1B" w:rsidRPr="001D6830">
        <w:rPr>
          <w:rFonts w:ascii="Arial" w:hAnsi="Arial" w:cs="Arial"/>
        </w:rPr>
        <w:t>reservoir</w:t>
      </w:r>
      <w:r w:rsidR="002409E0" w:rsidRPr="001D6830">
        <w:rPr>
          <w:rFonts w:ascii="Arial" w:hAnsi="Arial" w:cs="Arial"/>
        </w:rPr>
        <w:t xml:space="preserve"> intake and discharge structures</w:t>
      </w:r>
      <w:r w:rsidR="003B0525">
        <w:rPr>
          <w:rFonts w:ascii="Arial" w:hAnsi="Arial" w:cs="Arial"/>
        </w:rPr>
        <w:t xml:space="preserve"> or piping</w:t>
      </w:r>
      <w:r w:rsidR="002409E0" w:rsidRPr="001D6830">
        <w:rPr>
          <w:rFonts w:ascii="Arial" w:hAnsi="Arial" w:cs="Arial"/>
        </w:rPr>
        <w:t xml:space="preserve"> </w:t>
      </w:r>
      <w:r w:rsidR="00E36AEA">
        <w:rPr>
          <w:rFonts w:ascii="Arial" w:hAnsi="Arial" w:cs="Arial"/>
        </w:rPr>
        <w:t xml:space="preserve">for the operating unit(s) </w:t>
      </w:r>
      <w:r w:rsidR="001661EF" w:rsidRPr="001D6830">
        <w:rPr>
          <w:rFonts w:ascii="Arial" w:hAnsi="Arial" w:cs="Arial"/>
        </w:rPr>
        <w:t>affected by</w:t>
      </w:r>
      <w:r w:rsidR="002409E0" w:rsidRPr="001D6830">
        <w:rPr>
          <w:rFonts w:ascii="Arial" w:hAnsi="Arial" w:cs="Arial"/>
        </w:rPr>
        <w:t xml:space="preserve"> construction activities </w:t>
      </w:r>
      <w:r w:rsidR="00E36AEA">
        <w:rPr>
          <w:rFonts w:ascii="Arial" w:hAnsi="Arial" w:cs="Arial"/>
        </w:rPr>
        <w:t>occurring near the structures</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BD5F51"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 xml:space="preserve">breech of </w:t>
      </w:r>
      <w:r w:rsidR="00EC6854" w:rsidRPr="001D6830">
        <w:rPr>
          <w:rFonts w:ascii="Arial" w:hAnsi="Arial" w:cs="Arial"/>
        </w:rPr>
        <w:t>p</w:t>
      </w:r>
      <w:r w:rsidR="00FC7A26" w:rsidRPr="001D6830">
        <w:rPr>
          <w:rFonts w:ascii="Arial" w:hAnsi="Arial" w:cs="Arial"/>
        </w:rPr>
        <w:t>hysical</w:t>
      </w:r>
      <w:r w:rsidR="002409E0" w:rsidRPr="001D6830">
        <w:rPr>
          <w:rFonts w:ascii="Arial" w:hAnsi="Arial" w:cs="Arial"/>
        </w:rPr>
        <w:t xml:space="preserve"> protection of the operating unit(s) </w:t>
      </w:r>
      <w:r w:rsidR="00E332FC" w:rsidRPr="001D6830">
        <w:rPr>
          <w:rFonts w:ascii="Arial" w:hAnsi="Arial" w:cs="Arial"/>
        </w:rPr>
        <w:t>because of</w:t>
      </w:r>
      <w:r w:rsidR="002409E0" w:rsidRPr="001D6830">
        <w:rPr>
          <w:rFonts w:ascii="Arial" w:hAnsi="Arial" w:cs="Arial"/>
        </w:rPr>
        <w:t xml:space="preserve"> construction activities</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EC6854"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f</w:t>
      </w:r>
      <w:r w:rsidR="00FC7A26" w:rsidRPr="001D6830">
        <w:rPr>
          <w:rFonts w:ascii="Arial" w:hAnsi="Arial" w:cs="Arial"/>
        </w:rPr>
        <w:t>ire</w:t>
      </w:r>
      <w:r w:rsidR="002409E0" w:rsidRPr="001D6830">
        <w:rPr>
          <w:rFonts w:ascii="Arial" w:hAnsi="Arial" w:cs="Arial"/>
        </w:rPr>
        <w:t xml:space="preserve"> protection plan</w:t>
      </w:r>
      <w:r w:rsidR="00D6460E">
        <w:rPr>
          <w:rFonts w:ascii="Arial" w:hAnsi="Arial" w:cs="Arial"/>
        </w:rPr>
        <w:t xml:space="preserve"> impacted by construction activities </w:t>
      </w:r>
      <w:r w:rsidR="00D6460E" w:rsidRPr="001D6830">
        <w:rPr>
          <w:rFonts w:ascii="Arial" w:hAnsi="Arial" w:cs="Arial"/>
        </w:rPr>
        <w:t>prevent</w:t>
      </w:r>
      <w:r w:rsidR="00D6460E">
        <w:rPr>
          <w:rFonts w:ascii="Arial" w:hAnsi="Arial" w:cs="Arial"/>
        </w:rPr>
        <w:t>ing</w:t>
      </w:r>
      <w:r w:rsidR="00D6460E" w:rsidRPr="001D6830">
        <w:rPr>
          <w:rFonts w:ascii="Arial" w:hAnsi="Arial" w:cs="Arial"/>
        </w:rPr>
        <w:t xml:space="preserve"> operator actions through the unavailability of equipment or limited methods to access equipment locations</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B702B9"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material or</w:t>
      </w:r>
      <w:r w:rsidR="00B73C3B">
        <w:rPr>
          <w:rFonts w:ascii="Arial" w:hAnsi="Arial" w:cs="Arial"/>
        </w:rPr>
        <w:t xml:space="preserve"> debris</w:t>
      </w:r>
      <w:r w:rsidR="002409E0" w:rsidRPr="001D6830">
        <w:rPr>
          <w:rFonts w:ascii="Arial" w:hAnsi="Arial" w:cs="Arial"/>
        </w:rPr>
        <w:t xml:space="preserve"> from the construction site</w:t>
      </w:r>
      <w:r>
        <w:rPr>
          <w:rFonts w:ascii="Arial" w:hAnsi="Arial" w:cs="Arial"/>
        </w:rPr>
        <w:t xml:space="preserve"> that could impact the operating unit(s) </w:t>
      </w:r>
      <w:r w:rsidR="006C4312">
        <w:rPr>
          <w:rFonts w:ascii="Arial" w:hAnsi="Arial" w:cs="Arial"/>
        </w:rPr>
        <w:t xml:space="preserve">SSCs, switch yard, or offsite power supplies </w:t>
      </w:r>
      <w:r>
        <w:rPr>
          <w:rFonts w:ascii="Arial" w:hAnsi="Arial" w:cs="Arial"/>
        </w:rPr>
        <w:t>during extreme weather conditions</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5D185D" w:rsidRDefault="00EC6854"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w</w:t>
      </w:r>
      <w:r w:rsidR="00383FCE" w:rsidRPr="001D6830">
        <w:rPr>
          <w:rFonts w:ascii="Arial" w:hAnsi="Arial" w:cs="Arial"/>
        </w:rPr>
        <w:t>rong</w:t>
      </w:r>
      <w:r w:rsidR="002409E0" w:rsidRPr="001D6830">
        <w:rPr>
          <w:rFonts w:ascii="Arial" w:hAnsi="Arial" w:cs="Arial"/>
        </w:rPr>
        <w:t xml:space="preserve"> unit maintenance or work activity</w:t>
      </w:r>
    </w:p>
    <w:p w:rsidR="005D185D" w:rsidRPr="005D185D" w:rsidRDefault="005D185D" w:rsidP="0073031B">
      <w:pPr>
        <w:pStyle w:val="ListParagraph"/>
        <w:ind w:left="1440" w:hanging="634"/>
        <w:rPr>
          <w:rFonts w:ascii="Arial" w:hAnsi="Arial" w:cs="Arial"/>
        </w:rPr>
      </w:pPr>
    </w:p>
    <w:p w:rsidR="00FA17CD" w:rsidRPr="001D6830" w:rsidRDefault="002409E0" w:rsidP="0073031B">
      <w:pPr>
        <w:pStyle w:val="ListParagraph"/>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 xml:space="preserve"> </w:t>
      </w:r>
      <w:r w:rsidR="005D185D">
        <w:rPr>
          <w:rFonts w:ascii="Arial" w:hAnsi="Arial" w:cs="Arial"/>
        </w:rPr>
        <w:t>ISFSI</w:t>
      </w:r>
      <w:r w:rsidR="008B6ABC">
        <w:rPr>
          <w:rFonts w:ascii="Arial" w:hAnsi="Arial" w:cs="Arial"/>
        </w:rPr>
        <w:t xml:space="preserve"> impacted by construction activities</w:t>
      </w:r>
    </w:p>
    <w:p w:rsidR="00D917EC" w:rsidRPr="001D6830" w:rsidRDefault="00D917EC"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BF25AF" w:rsidRPr="001A5912" w:rsidRDefault="001E7143" w:rsidP="001A5912">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1A5912">
        <w:rPr>
          <w:rFonts w:ascii="Arial" w:hAnsi="Arial" w:cs="Arial"/>
        </w:rPr>
        <w:t xml:space="preserve">ISFSI are either located within or co-located outside the operating unit(s) protected area (PA).  Construction and pre-construction activities </w:t>
      </w:r>
      <w:r w:rsidR="00A40AEC" w:rsidRPr="001A5912">
        <w:rPr>
          <w:rFonts w:ascii="Arial" w:hAnsi="Arial" w:cs="Arial"/>
        </w:rPr>
        <w:t xml:space="preserve">could have risk significant </w:t>
      </w:r>
      <w:r w:rsidRPr="001A5912">
        <w:rPr>
          <w:rFonts w:ascii="Arial" w:hAnsi="Arial" w:cs="Arial"/>
        </w:rPr>
        <w:t>impact</w:t>
      </w:r>
      <w:r w:rsidR="00A40AEC" w:rsidRPr="001A5912">
        <w:rPr>
          <w:rFonts w:ascii="Arial" w:hAnsi="Arial" w:cs="Arial"/>
        </w:rPr>
        <w:t xml:space="preserve"> on</w:t>
      </w:r>
      <w:r w:rsidRPr="001A5912">
        <w:rPr>
          <w:rFonts w:ascii="Arial" w:hAnsi="Arial" w:cs="Arial"/>
        </w:rPr>
        <w:t xml:space="preserve"> ISFSI if conducted in the vicinity.  </w:t>
      </w:r>
      <w:r w:rsidR="00DA614E" w:rsidRPr="001A5912">
        <w:rPr>
          <w:rFonts w:ascii="Arial" w:hAnsi="Arial" w:cs="Arial"/>
        </w:rPr>
        <w:t>C</w:t>
      </w:r>
      <w:r w:rsidRPr="001A5912">
        <w:rPr>
          <w:rFonts w:ascii="Arial" w:hAnsi="Arial" w:cs="Arial"/>
        </w:rPr>
        <w:t>onstruction activities</w:t>
      </w:r>
      <w:r w:rsidR="00DA614E" w:rsidRPr="001A5912">
        <w:rPr>
          <w:rFonts w:ascii="Arial" w:hAnsi="Arial" w:cs="Arial"/>
        </w:rPr>
        <w:t>, such as movement of heavy loads,</w:t>
      </w:r>
      <w:r w:rsidRPr="001A5912">
        <w:rPr>
          <w:rFonts w:ascii="Arial" w:hAnsi="Arial" w:cs="Arial"/>
        </w:rPr>
        <w:t xml:space="preserve"> potential risk significan</w:t>
      </w:r>
      <w:r w:rsidR="00A40AEC" w:rsidRPr="001A5912">
        <w:rPr>
          <w:rFonts w:ascii="Arial" w:hAnsi="Arial" w:cs="Arial"/>
        </w:rPr>
        <w:t>ce</w:t>
      </w:r>
      <w:r w:rsidRPr="001A5912">
        <w:rPr>
          <w:rFonts w:ascii="Arial" w:hAnsi="Arial" w:cs="Arial"/>
        </w:rPr>
        <w:t xml:space="preserve"> on ISFSI are </w:t>
      </w:r>
    </w:p>
    <w:p w:rsidR="001E7143" w:rsidRDefault="001E7143"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21C17" w:rsidRDefault="00821C17" w:rsidP="0073031B">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821C17">
        <w:rPr>
          <w:rFonts w:ascii="Arial" w:hAnsi="Arial" w:cs="Arial"/>
        </w:rPr>
        <w:t>construction activities that have the potential to affect the integrity, operability, or performance effectiveness of the operating unit’s security barriers, illumination capabilities, intrusion detection systems or devices, and access control measures</w:t>
      </w:r>
    </w:p>
    <w:p w:rsidR="00821C17" w:rsidRDefault="00821C17" w:rsidP="0073031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821C17" w:rsidRDefault="00DA614E" w:rsidP="0073031B">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 xml:space="preserve">construction activities performed in areas adjacent to or in isolation zones of the </w:t>
      </w:r>
      <w:r>
        <w:rPr>
          <w:rFonts w:ascii="Arial" w:hAnsi="Arial" w:cs="Arial"/>
        </w:rPr>
        <w:t>ISFSI</w:t>
      </w:r>
      <w:r w:rsidRPr="001D6830">
        <w:rPr>
          <w:rFonts w:ascii="Arial" w:hAnsi="Arial" w:cs="Arial"/>
        </w:rPr>
        <w:t xml:space="preserve"> that limit the ability of the operating reactor’s security force to detect, assess, and interdict potential threats</w:t>
      </w:r>
    </w:p>
    <w:p w:rsidR="00821C17" w:rsidRPr="00821C17" w:rsidRDefault="00821C17" w:rsidP="0073031B">
      <w:pPr>
        <w:pStyle w:val="ListParagraph"/>
        <w:ind w:left="1440" w:hanging="634"/>
        <w:rPr>
          <w:rFonts w:ascii="Arial" w:hAnsi="Arial" w:cs="Arial"/>
        </w:rPr>
      </w:pPr>
    </w:p>
    <w:p w:rsidR="00821C17" w:rsidRPr="00821C17" w:rsidRDefault="00DA614E" w:rsidP="0073031B">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potential damag</w:t>
      </w:r>
      <w:r w:rsidR="00FF74E6">
        <w:rPr>
          <w:rFonts w:ascii="Arial" w:hAnsi="Arial" w:cs="Arial"/>
        </w:rPr>
        <w:t>e</w:t>
      </w:r>
      <w:r>
        <w:rPr>
          <w:rFonts w:ascii="Arial" w:hAnsi="Arial" w:cs="Arial"/>
        </w:rPr>
        <w:t xml:space="preserve"> </w:t>
      </w:r>
      <w:r w:rsidR="00FF74E6">
        <w:rPr>
          <w:rFonts w:ascii="Arial" w:hAnsi="Arial" w:cs="Arial"/>
        </w:rPr>
        <w:t xml:space="preserve">to </w:t>
      </w:r>
      <w:r>
        <w:rPr>
          <w:rFonts w:ascii="Arial" w:hAnsi="Arial" w:cs="Arial"/>
        </w:rPr>
        <w:t xml:space="preserve">ISFSI vaults and dry storage casks </w:t>
      </w:r>
    </w:p>
    <w:p w:rsidR="001E7143" w:rsidRDefault="001E7143" w:rsidP="007303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1E7143" w:rsidRDefault="001E7143"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Pr="001D6830" w:rsidRDefault="005D185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Pr>
          <w:rFonts w:ascii="Arial" w:hAnsi="Arial" w:cs="Arial"/>
        </w:rPr>
        <w:t>D</w:t>
      </w:r>
      <w:r w:rsidR="002409E0" w:rsidRPr="001D6830">
        <w:rPr>
          <w:rFonts w:ascii="Arial" w:hAnsi="Arial" w:cs="Arial"/>
        </w:rPr>
        <w:t>.</w:t>
      </w:r>
      <w:r w:rsidR="00FC7A26" w:rsidRPr="001D6830">
        <w:rPr>
          <w:rFonts w:ascii="Arial" w:hAnsi="Arial" w:cs="Arial"/>
        </w:rPr>
        <w:t xml:space="preserve">       </w:t>
      </w:r>
      <w:r w:rsidR="002409E0" w:rsidRPr="001D6830">
        <w:rPr>
          <w:rFonts w:ascii="Arial" w:hAnsi="Arial" w:cs="Arial"/>
        </w:rPr>
        <w:t xml:space="preserve">  MOVEMENT OF HEAVY LOADS</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AD19D5" w:rsidRPr="001A5912" w:rsidRDefault="002409E0" w:rsidP="001A5912">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1A5912">
        <w:rPr>
          <w:rFonts w:ascii="Arial" w:hAnsi="Arial" w:cs="Arial"/>
        </w:rPr>
        <w:t xml:space="preserve">Multiple heavy load movement </w:t>
      </w:r>
      <w:r w:rsidR="007C243A" w:rsidRPr="001A5912">
        <w:rPr>
          <w:rFonts w:ascii="Arial" w:hAnsi="Arial" w:cs="Arial"/>
        </w:rPr>
        <w:t xml:space="preserve">and associated crane operation </w:t>
      </w:r>
      <w:r w:rsidR="00EA24D1" w:rsidRPr="001A5912">
        <w:rPr>
          <w:rFonts w:ascii="Arial" w:hAnsi="Arial" w:cs="Arial"/>
        </w:rPr>
        <w:t xml:space="preserve">evolutions </w:t>
      </w:r>
      <w:r w:rsidRPr="001A5912">
        <w:rPr>
          <w:rFonts w:ascii="Arial" w:hAnsi="Arial" w:cs="Arial"/>
        </w:rPr>
        <w:t>are expected to occur during</w:t>
      </w:r>
      <w:r w:rsidR="00E9524E" w:rsidRPr="001A5912">
        <w:rPr>
          <w:rFonts w:ascii="Arial" w:hAnsi="Arial" w:cs="Arial"/>
        </w:rPr>
        <w:t xml:space="preserve"> pre-construction and construction</w:t>
      </w:r>
      <w:r w:rsidRPr="001A5912">
        <w:rPr>
          <w:rFonts w:ascii="Arial" w:hAnsi="Arial" w:cs="Arial"/>
        </w:rPr>
        <w:t xml:space="preserve"> activities in and around operating unit(s)</w:t>
      </w:r>
      <w:r w:rsidR="00D13570" w:rsidRPr="001A5912">
        <w:rPr>
          <w:rFonts w:ascii="Arial" w:hAnsi="Arial" w:cs="Arial"/>
        </w:rPr>
        <w:t xml:space="preserve"> which have the potential to affect risk significant </w:t>
      </w:r>
      <w:r w:rsidR="00E9524E" w:rsidRPr="001A5912">
        <w:rPr>
          <w:rFonts w:ascii="Arial" w:hAnsi="Arial" w:cs="Arial"/>
        </w:rPr>
        <w:t>SSCs</w:t>
      </w:r>
      <w:r w:rsidRPr="001A5912">
        <w:rPr>
          <w:rFonts w:ascii="Arial" w:hAnsi="Arial" w:cs="Arial"/>
        </w:rPr>
        <w:t>.</w:t>
      </w:r>
      <w:r w:rsidR="00AF7899" w:rsidRPr="001A5912">
        <w:rPr>
          <w:rFonts w:ascii="Arial" w:hAnsi="Arial" w:cs="Arial"/>
        </w:rPr>
        <w:t xml:space="preserve">    The potential adverse impact of these evolutions on operating unit(s) depends on the distance from vital SSCs</w:t>
      </w:r>
      <w:r w:rsidR="00511DF3" w:rsidRPr="001A5912">
        <w:rPr>
          <w:rFonts w:ascii="Arial" w:hAnsi="Arial" w:cs="Arial"/>
        </w:rPr>
        <w:t xml:space="preserve"> and buried piping</w:t>
      </w:r>
      <w:r w:rsidR="00AF7899" w:rsidRPr="001A5912">
        <w:rPr>
          <w:rFonts w:ascii="Arial" w:hAnsi="Arial" w:cs="Arial"/>
        </w:rPr>
        <w:t xml:space="preserve">, </w:t>
      </w:r>
      <w:r w:rsidR="00AD19D5" w:rsidRPr="001A5912">
        <w:rPr>
          <w:rFonts w:ascii="Arial" w:hAnsi="Arial" w:cs="Arial"/>
        </w:rPr>
        <w:t xml:space="preserve">the number </w:t>
      </w:r>
      <w:r w:rsidR="00AF7899" w:rsidRPr="001A5912">
        <w:rPr>
          <w:rFonts w:ascii="Arial" w:hAnsi="Arial" w:cs="Arial"/>
        </w:rPr>
        <w:t>access roads</w:t>
      </w:r>
      <w:r w:rsidR="00AD19D5" w:rsidRPr="001A5912">
        <w:rPr>
          <w:rFonts w:ascii="Arial" w:hAnsi="Arial" w:cs="Arial"/>
        </w:rPr>
        <w:t xml:space="preserve"> supporting </w:t>
      </w:r>
      <w:r w:rsidR="002E18CF" w:rsidRPr="001A5912">
        <w:rPr>
          <w:rFonts w:ascii="Arial" w:hAnsi="Arial" w:cs="Arial"/>
        </w:rPr>
        <w:t xml:space="preserve">pre-construction and </w:t>
      </w:r>
      <w:r w:rsidR="00AD19D5" w:rsidRPr="001A5912">
        <w:rPr>
          <w:rFonts w:ascii="Arial" w:hAnsi="Arial" w:cs="Arial"/>
        </w:rPr>
        <w:t>construction activities and operating unit(s)</w:t>
      </w:r>
      <w:r w:rsidR="00AF7899" w:rsidRPr="001A5912">
        <w:rPr>
          <w:rFonts w:ascii="Arial" w:hAnsi="Arial" w:cs="Arial"/>
        </w:rPr>
        <w:t xml:space="preserve">, and </w:t>
      </w:r>
      <w:r w:rsidR="009774E2" w:rsidRPr="001A5912">
        <w:rPr>
          <w:rFonts w:ascii="Arial" w:hAnsi="Arial" w:cs="Arial"/>
        </w:rPr>
        <w:t>if they occur near transmission lines providing off-site power to operating unit(s) and switch yards.</w:t>
      </w:r>
      <w:r w:rsidR="00AD19D5" w:rsidRPr="001A5912">
        <w:rPr>
          <w:rFonts w:ascii="Arial" w:hAnsi="Arial" w:cs="Arial"/>
        </w:rPr>
        <w:t xml:space="preserve"> </w:t>
      </w:r>
      <w:r w:rsidR="00EC0159" w:rsidRPr="001A5912">
        <w:rPr>
          <w:rFonts w:ascii="Arial" w:hAnsi="Arial" w:cs="Arial"/>
        </w:rPr>
        <w:t xml:space="preserve">RIs should be aware of </w:t>
      </w:r>
      <w:r w:rsidR="00511DF3" w:rsidRPr="001A5912">
        <w:rPr>
          <w:rFonts w:ascii="Arial" w:hAnsi="Arial" w:cs="Arial"/>
        </w:rPr>
        <w:t xml:space="preserve">licensee’s plans for </w:t>
      </w:r>
      <w:r w:rsidR="00EC0159" w:rsidRPr="001A5912">
        <w:rPr>
          <w:rFonts w:ascii="Arial" w:hAnsi="Arial" w:cs="Arial"/>
        </w:rPr>
        <w:t>heavy load movements and crane operations</w:t>
      </w:r>
      <w:r w:rsidR="00511DF3" w:rsidRPr="001A5912">
        <w:rPr>
          <w:rFonts w:ascii="Arial" w:hAnsi="Arial" w:cs="Arial"/>
        </w:rPr>
        <w:t>.</w:t>
      </w:r>
      <w:r w:rsidR="00D13570" w:rsidRPr="001A5912">
        <w:rPr>
          <w:rFonts w:ascii="Arial" w:hAnsi="Arial" w:cs="Arial"/>
        </w:rPr>
        <w:t xml:space="preserve">  Additionally, concrete booms can extend to heights where impact with offsite power lines maybe a concern.</w:t>
      </w:r>
    </w:p>
    <w:p w:rsidR="00C84C60" w:rsidRDefault="00C84C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DA4832" w:rsidRPr="001A5912" w:rsidRDefault="00DA4832" w:rsidP="001A5912">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1A5912">
        <w:rPr>
          <w:rFonts w:ascii="Arial" w:hAnsi="Arial" w:cs="Arial"/>
        </w:rPr>
        <w:lastRenderedPageBreak/>
        <w:t xml:space="preserve">The RIs should bring any concerns they have of </w:t>
      </w:r>
      <w:r w:rsidR="00175F52" w:rsidRPr="001A5912">
        <w:rPr>
          <w:rFonts w:ascii="Arial" w:hAnsi="Arial" w:cs="Arial"/>
        </w:rPr>
        <w:t xml:space="preserve">potentially </w:t>
      </w:r>
      <w:r w:rsidR="00511DF3" w:rsidRPr="001A5912">
        <w:rPr>
          <w:rFonts w:ascii="Arial" w:hAnsi="Arial" w:cs="Arial"/>
        </w:rPr>
        <w:t>negative</w:t>
      </w:r>
      <w:r w:rsidRPr="001A5912">
        <w:rPr>
          <w:rFonts w:ascii="Arial" w:hAnsi="Arial" w:cs="Arial"/>
        </w:rPr>
        <w:t xml:space="preserve"> impact on the operating unit(s) from </w:t>
      </w:r>
      <w:r w:rsidR="002E18CF" w:rsidRPr="001A5912">
        <w:rPr>
          <w:rFonts w:ascii="Arial" w:hAnsi="Arial" w:cs="Arial"/>
        </w:rPr>
        <w:t xml:space="preserve">pre-construction and </w:t>
      </w:r>
      <w:r w:rsidR="00931C36" w:rsidRPr="001A5912">
        <w:rPr>
          <w:rFonts w:ascii="Arial" w:hAnsi="Arial" w:cs="Arial"/>
        </w:rPr>
        <w:t xml:space="preserve">construction activities </w:t>
      </w:r>
      <w:r w:rsidR="00AD19D5" w:rsidRPr="001A5912">
        <w:rPr>
          <w:rFonts w:ascii="Arial" w:hAnsi="Arial" w:cs="Arial"/>
        </w:rPr>
        <w:t>heavy load movements and associated crane operations</w:t>
      </w:r>
      <w:r w:rsidR="00511DF3" w:rsidRPr="001A5912">
        <w:rPr>
          <w:rFonts w:ascii="Arial" w:hAnsi="Arial" w:cs="Arial"/>
        </w:rPr>
        <w:t xml:space="preserve"> to the attention of the licensee</w:t>
      </w:r>
      <w:r w:rsidR="00490001" w:rsidRPr="001A5912">
        <w:rPr>
          <w:rFonts w:ascii="Arial" w:hAnsi="Arial" w:cs="Arial"/>
        </w:rPr>
        <w:t xml:space="preserve"> and CRI</w:t>
      </w:r>
      <w:r w:rsidRPr="001A5912">
        <w:rPr>
          <w:rFonts w:ascii="Arial" w:hAnsi="Arial" w:cs="Arial"/>
        </w:rPr>
        <w:t xml:space="preserve">.  The following inspection procedures and guidance </w:t>
      </w:r>
      <w:r w:rsidR="00D44F36" w:rsidRPr="001A5912">
        <w:rPr>
          <w:rFonts w:ascii="Arial" w:hAnsi="Arial" w:cs="Arial"/>
        </w:rPr>
        <w:t>are</w:t>
      </w:r>
      <w:r w:rsidRPr="001A5912">
        <w:rPr>
          <w:rFonts w:ascii="Arial" w:hAnsi="Arial" w:cs="Arial"/>
        </w:rPr>
        <w:t xml:space="preserve"> recommend</w:t>
      </w:r>
      <w:r w:rsidR="00D44F36" w:rsidRPr="001A5912">
        <w:rPr>
          <w:rFonts w:ascii="Arial" w:hAnsi="Arial" w:cs="Arial"/>
        </w:rPr>
        <w:t>ed</w:t>
      </w:r>
      <w:r w:rsidRPr="001A5912">
        <w:rPr>
          <w:rFonts w:ascii="Arial" w:hAnsi="Arial" w:cs="Arial"/>
        </w:rPr>
        <w:t xml:space="preserve"> for determining the risk significance to operating unit(s) from </w:t>
      </w:r>
      <w:r w:rsidR="00D17B72" w:rsidRPr="001A5912">
        <w:rPr>
          <w:rFonts w:ascii="Arial" w:hAnsi="Arial" w:cs="Arial"/>
        </w:rPr>
        <w:t>heavy load movements and associated crane operations</w:t>
      </w:r>
      <w:r w:rsidRPr="001A5912">
        <w:rPr>
          <w:rFonts w:ascii="Arial" w:hAnsi="Arial" w:cs="Arial"/>
        </w:rPr>
        <w:t>:</w:t>
      </w:r>
    </w:p>
    <w:p w:rsidR="00DA4832" w:rsidRDefault="00DA48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D44F36" w:rsidRDefault="00DA4832" w:rsidP="0073031B">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IP</w:t>
      </w:r>
      <w:r w:rsidR="00D44F36">
        <w:rPr>
          <w:rFonts w:ascii="Arial" w:hAnsi="Arial" w:cs="Arial"/>
        </w:rPr>
        <w:t xml:space="preserve"> 500</w:t>
      </w:r>
      <w:r w:rsidR="00A12F24">
        <w:rPr>
          <w:rFonts w:ascii="Arial" w:hAnsi="Arial" w:cs="Arial"/>
        </w:rPr>
        <w:t>0</w:t>
      </w:r>
      <w:r w:rsidR="00D44F36">
        <w:rPr>
          <w:rFonts w:ascii="Arial" w:hAnsi="Arial" w:cs="Arial"/>
        </w:rPr>
        <w:t>1, “Steam Generator Replacement Inspection”</w:t>
      </w:r>
    </w:p>
    <w:p w:rsidR="00D44F36" w:rsidRDefault="00D44F36" w:rsidP="0073031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D44F36" w:rsidRDefault="00D44F36" w:rsidP="0073031B">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IP 7111</w:t>
      </w:r>
      <w:r w:rsidR="00A12F24">
        <w:rPr>
          <w:rFonts w:ascii="Arial" w:hAnsi="Arial" w:cs="Arial"/>
        </w:rPr>
        <w:t>1</w:t>
      </w:r>
      <w:r>
        <w:rPr>
          <w:rFonts w:ascii="Arial" w:hAnsi="Arial" w:cs="Arial"/>
        </w:rPr>
        <w:t xml:space="preserve">.20, </w:t>
      </w:r>
      <w:r w:rsidRPr="001D6830">
        <w:rPr>
          <w:rFonts w:ascii="Arial" w:hAnsi="Arial" w:cs="Arial"/>
        </w:rPr>
        <w:t>“Refueling and Other Outage Activities”</w:t>
      </w:r>
    </w:p>
    <w:p w:rsidR="00D44F36" w:rsidRPr="00D44F36" w:rsidRDefault="00D44F36" w:rsidP="0073031B">
      <w:pPr>
        <w:pStyle w:val="ListParagraph"/>
        <w:ind w:left="1440" w:hanging="634"/>
        <w:rPr>
          <w:rFonts w:ascii="Arial" w:hAnsi="Arial" w:cs="Arial"/>
        </w:rPr>
      </w:pPr>
    </w:p>
    <w:p w:rsidR="00C84C60" w:rsidRPr="00D44F36" w:rsidRDefault="00D44F36" w:rsidP="0073031B">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D44F36">
        <w:rPr>
          <w:rFonts w:ascii="Arial" w:hAnsi="Arial" w:cs="Arial"/>
        </w:rPr>
        <w:t>Operating Experience Smart Sample FY2007</w:t>
      </w:r>
      <w:r w:rsidRPr="00D44F36">
        <w:rPr>
          <w:rFonts w:ascii="Arial" w:hAnsi="Arial" w:cs="Arial"/>
        </w:rPr>
        <w:noBreakHyphen/>
        <w:t xml:space="preserve">03, Revision 2, “Crane and </w:t>
      </w:r>
      <w:r w:rsidR="008128F3" w:rsidRPr="00D44F36">
        <w:rPr>
          <w:rFonts w:ascii="Arial" w:hAnsi="Arial" w:cs="Arial"/>
        </w:rPr>
        <w:t>Heavy Lift</w:t>
      </w:r>
      <w:r w:rsidRPr="00D44F36">
        <w:rPr>
          <w:rFonts w:ascii="Arial" w:hAnsi="Arial" w:cs="Arial"/>
        </w:rPr>
        <w:t xml:space="preserve"> Inspection, Supplemental Guidance for IP 71111.20,” September 12, 2008.</w:t>
      </w:r>
    </w:p>
    <w:p w:rsidR="0028781A" w:rsidRDefault="0028781A"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Pr="001D6830" w:rsidRDefault="002409E0"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1D6830">
        <w:rPr>
          <w:rFonts w:ascii="Arial" w:hAnsi="Arial" w:cs="Arial"/>
        </w:rPr>
        <w:t xml:space="preserve">Additional information on lifting heavy loads </w:t>
      </w:r>
      <w:r w:rsidR="000168CF" w:rsidRPr="001D6830">
        <w:rPr>
          <w:rFonts w:ascii="Arial" w:hAnsi="Arial" w:cs="Arial"/>
        </w:rPr>
        <w:t>appears</w:t>
      </w:r>
      <w:r w:rsidRPr="001D6830">
        <w:rPr>
          <w:rFonts w:ascii="Arial" w:hAnsi="Arial" w:cs="Arial"/>
        </w:rPr>
        <w:t xml:space="preserve"> in NUREG</w:t>
      </w:r>
      <w:r w:rsidR="005E459A" w:rsidRPr="001D6830">
        <w:rPr>
          <w:rFonts w:ascii="Arial" w:hAnsi="Arial" w:cs="Arial"/>
        </w:rPr>
        <w:noBreakHyphen/>
      </w:r>
      <w:r w:rsidRPr="001D6830">
        <w:rPr>
          <w:rFonts w:ascii="Arial" w:hAnsi="Arial" w:cs="Arial"/>
        </w:rPr>
        <w:t>0612</w:t>
      </w:r>
      <w:r w:rsidR="00D13D7F" w:rsidRPr="001D6830">
        <w:rPr>
          <w:rFonts w:ascii="Arial" w:hAnsi="Arial" w:cs="Arial"/>
        </w:rPr>
        <w:t>,</w:t>
      </w:r>
      <w:r w:rsidRPr="001D6830">
        <w:rPr>
          <w:rFonts w:ascii="Arial" w:hAnsi="Arial" w:cs="Arial"/>
        </w:rPr>
        <w:t xml:space="preserve"> “Control of Heavy Loads at Nuclear Power Plants</w:t>
      </w:r>
      <w:r w:rsidR="00A87553" w:rsidRPr="001D6830">
        <w:rPr>
          <w:rFonts w:ascii="Arial" w:hAnsi="Arial" w:cs="Arial"/>
        </w:rPr>
        <w:t>:</w:t>
      </w:r>
      <w:r w:rsidR="00D13D7F" w:rsidRPr="001D6830">
        <w:rPr>
          <w:rFonts w:ascii="Arial" w:hAnsi="Arial" w:cs="Arial"/>
        </w:rPr>
        <w:t xml:space="preserve"> Resolution of Generic Technical Activity A</w:t>
      </w:r>
      <w:r w:rsidR="00D13D7F" w:rsidRPr="001D6830">
        <w:rPr>
          <w:rFonts w:ascii="Arial" w:hAnsi="Arial" w:cs="Arial"/>
        </w:rPr>
        <w:noBreakHyphen/>
        <w:t>36,</w:t>
      </w:r>
      <w:r w:rsidR="00FC7A26" w:rsidRPr="001D6830">
        <w:rPr>
          <w:rFonts w:ascii="Arial" w:hAnsi="Arial" w:cs="Arial"/>
        </w:rPr>
        <w:t>”</w:t>
      </w:r>
      <w:r w:rsidR="00D13D7F" w:rsidRPr="001D6830">
        <w:rPr>
          <w:rFonts w:ascii="Arial" w:hAnsi="Arial" w:cs="Arial"/>
        </w:rPr>
        <w:t xml:space="preserve"> issued July 1980.</w:t>
      </w:r>
    </w:p>
    <w:p w:rsidR="00D52362" w:rsidRPr="001D6830" w:rsidRDefault="00D52362"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Pr="001D6830" w:rsidRDefault="005D185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Pr>
          <w:rFonts w:ascii="Arial" w:hAnsi="Arial" w:cs="Arial"/>
        </w:rPr>
        <w:t>E</w:t>
      </w:r>
      <w:r w:rsidR="002409E0" w:rsidRPr="001D6830">
        <w:rPr>
          <w:rFonts w:ascii="Arial" w:hAnsi="Arial" w:cs="Arial"/>
        </w:rPr>
        <w:t xml:space="preserve">.  </w:t>
      </w:r>
      <w:r w:rsidR="00D52362" w:rsidRPr="001D6830">
        <w:rPr>
          <w:rFonts w:ascii="Arial" w:hAnsi="Arial" w:cs="Arial"/>
        </w:rPr>
        <w:t xml:space="preserve">    </w:t>
      </w:r>
      <w:r w:rsidR="00D52362" w:rsidRPr="001D6830">
        <w:rPr>
          <w:rFonts w:ascii="Arial" w:hAnsi="Arial" w:cs="Arial"/>
        </w:rPr>
        <w:tab/>
      </w:r>
      <w:r w:rsidR="002409E0" w:rsidRPr="001D6830">
        <w:rPr>
          <w:rFonts w:ascii="Arial" w:hAnsi="Arial" w:cs="Arial"/>
        </w:rPr>
        <w:t>REACTOR SAFETY</w:t>
      </w:r>
      <w:r w:rsidR="00D13D7F" w:rsidRPr="001D6830">
        <w:rPr>
          <w:rFonts w:ascii="Arial" w:hAnsi="Arial" w:cs="Arial"/>
        </w:rPr>
        <w:t xml:space="preserve"> AND </w:t>
      </w:r>
      <w:r w:rsidR="002409E0" w:rsidRPr="001D6830">
        <w:rPr>
          <w:rFonts w:ascii="Arial" w:hAnsi="Arial" w:cs="Arial"/>
        </w:rPr>
        <w:t>PLANT SECURITY INTERFACE</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Pr="0073031B" w:rsidRDefault="002409E0" w:rsidP="0073031B">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73031B">
        <w:rPr>
          <w:rFonts w:ascii="Arial" w:hAnsi="Arial" w:cs="Arial"/>
        </w:rPr>
        <w:t xml:space="preserve">The </w:t>
      </w:r>
      <w:r w:rsidR="00313230" w:rsidRPr="0073031B">
        <w:rPr>
          <w:rFonts w:ascii="Arial" w:hAnsi="Arial" w:cs="Arial"/>
        </w:rPr>
        <w:t xml:space="preserve">RI should be aware of the potential impact </w:t>
      </w:r>
      <w:r w:rsidR="00BA554B" w:rsidRPr="0073031B">
        <w:rPr>
          <w:rFonts w:ascii="Arial" w:hAnsi="Arial" w:cs="Arial"/>
        </w:rPr>
        <w:t xml:space="preserve">to reactor safety and </w:t>
      </w:r>
      <w:r w:rsidR="00C13A27" w:rsidRPr="0073031B">
        <w:rPr>
          <w:rFonts w:ascii="Arial" w:hAnsi="Arial" w:cs="Arial"/>
        </w:rPr>
        <w:t xml:space="preserve">to </w:t>
      </w:r>
      <w:r w:rsidR="00BA554B" w:rsidRPr="0073031B">
        <w:rPr>
          <w:rFonts w:ascii="Arial" w:hAnsi="Arial" w:cs="Arial"/>
        </w:rPr>
        <w:t xml:space="preserve">plant security </w:t>
      </w:r>
      <w:r w:rsidR="00C13A27" w:rsidRPr="0073031B">
        <w:rPr>
          <w:rFonts w:ascii="Arial" w:hAnsi="Arial" w:cs="Arial"/>
        </w:rPr>
        <w:t xml:space="preserve">when reactor </w:t>
      </w:r>
      <w:r w:rsidR="002E18CF" w:rsidRPr="0073031B">
        <w:rPr>
          <w:rFonts w:ascii="Arial" w:hAnsi="Arial" w:cs="Arial"/>
        </w:rPr>
        <w:t xml:space="preserve">pre-construction and </w:t>
      </w:r>
      <w:r w:rsidR="00C13A27" w:rsidRPr="0073031B">
        <w:rPr>
          <w:rFonts w:ascii="Arial" w:hAnsi="Arial" w:cs="Arial"/>
        </w:rPr>
        <w:t>construction is occurring in the vicinity of an operating unit(s)</w:t>
      </w:r>
      <w:r w:rsidR="002F1421" w:rsidRPr="0073031B">
        <w:rPr>
          <w:rFonts w:ascii="Arial" w:hAnsi="Arial" w:cs="Arial"/>
        </w:rPr>
        <w:t>.</w:t>
      </w:r>
      <w:r w:rsidRPr="0073031B">
        <w:rPr>
          <w:rFonts w:ascii="Arial" w:hAnsi="Arial" w:cs="Arial"/>
        </w:rPr>
        <w:t xml:space="preserve">  Throughout the </w:t>
      </w:r>
      <w:r w:rsidR="002E18CF" w:rsidRPr="0073031B">
        <w:rPr>
          <w:rFonts w:ascii="Arial" w:hAnsi="Arial" w:cs="Arial"/>
        </w:rPr>
        <w:t xml:space="preserve">pre-construction and </w:t>
      </w:r>
      <w:r w:rsidRPr="0073031B">
        <w:rPr>
          <w:rFonts w:ascii="Arial" w:hAnsi="Arial" w:cs="Arial"/>
        </w:rPr>
        <w:t>construction process</w:t>
      </w:r>
      <w:r w:rsidR="00BA554B" w:rsidRPr="0073031B">
        <w:rPr>
          <w:rFonts w:ascii="Arial" w:hAnsi="Arial" w:cs="Arial"/>
        </w:rPr>
        <w:t>,</w:t>
      </w:r>
      <w:r w:rsidRPr="0073031B">
        <w:rPr>
          <w:rFonts w:ascii="Arial" w:hAnsi="Arial" w:cs="Arial"/>
        </w:rPr>
        <w:t xml:space="preserve"> licensees are required to ensure that the operating </w:t>
      </w:r>
      <w:r w:rsidR="00557721" w:rsidRPr="0073031B">
        <w:rPr>
          <w:rFonts w:ascii="Arial" w:hAnsi="Arial" w:cs="Arial"/>
        </w:rPr>
        <w:t>reactor</w:t>
      </w:r>
      <w:r w:rsidR="00BA554B" w:rsidRPr="0073031B">
        <w:rPr>
          <w:rFonts w:ascii="Arial" w:hAnsi="Arial" w:cs="Arial"/>
        </w:rPr>
        <w:t>’</w:t>
      </w:r>
      <w:r w:rsidR="00557721" w:rsidRPr="0073031B">
        <w:rPr>
          <w:rFonts w:ascii="Arial" w:hAnsi="Arial" w:cs="Arial"/>
        </w:rPr>
        <w:t>s</w:t>
      </w:r>
      <w:r w:rsidRPr="0073031B">
        <w:rPr>
          <w:rFonts w:ascii="Arial" w:hAnsi="Arial" w:cs="Arial"/>
        </w:rPr>
        <w:t xml:space="preserve"> physical protection program maintains the capabilities to detect, assess, interdict, and neutralize threats up to and including the design</w:t>
      </w:r>
      <w:r w:rsidR="00BA554B" w:rsidRPr="0073031B">
        <w:rPr>
          <w:rFonts w:ascii="Arial" w:hAnsi="Arial" w:cs="Arial"/>
        </w:rPr>
        <w:t>-</w:t>
      </w:r>
      <w:r w:rsidRPr="0073031B">
        <w:rPr>
          <w:rFonts w:ascii="Arial" w:hAnsi="Arial" w:cs="Arial"/>
        </w:rPr>
        <w:t>basis threat of radiological sabotage as stated in 10</w:t>
      </w:r>
      <w:r w:rsidR="005E459A" w:rsidRPr="0073031B">
        <w:rPr>
          <w:rFonts w:ascii="Arial" w:hAnsi="Arial" w:cs="Arial"/>
        </w:rPr>
        <w:t> </w:t>
      </w:r>
      <w:r w:rsidRPr="0073031B">
        <w:rPr>
          <w:rFonts w:ascii="Arial" w:hAnsi="Arial" w:cs="Arial"/>
        </w:rPr>
        <w:t>CFR</w:t>
      </w:r>
      <w:r w:rsidR="005E459A" w:rsidRPr="0073031B">
        <w:rPr>
          <w:rFonts w:ascii="Arial" w:hAnsi="Arial" w:cs="Arial"/>
        </w:rPr>
        <w:t> </w:t>
      </w:r>
      <w:r w:rsidRPr="0073031B">
        <w:rPr>
          <w:rFonts w:ascii="Arial" w:hAnsi="Arial" w:cs="Arial"/>
        </w:rPr>
        <w:t>73.1</w:t>
      </w:r>
      <w:r w:rsidR="00BA554B" w:rsidRPr="0073031B">
        <w:rPr>
          <w:rFonts w:ascii="Arial" w:hAnsi="Arial" w:cs="Arial"/>
        </w:rPr>
        <w:t>, “Purpose and Scope</w:t>
      </w:r>
      <w:r w:rsidR="00557721" w:rsidRPr="0073031B">
        <w:rPr>
          <w:rFonts w:ascii="Arial" w:hAnsi="Arial" w:cs="Arial"/>
        </w:rPr>
        <w:t>.</w:t>
      </w:r>
      <w:r w:rsidR="00BA554B" w:rsidRPr="0073031B">
        <w:rPr>
          <w:rFonts w:ascii="Arial" w:hAnsi="Arial" w:cs="Arial"/>
        </w:rPr>
        <w:t>”</w:t>
      </w:r>
      <w:r w:rsidRPr="0073031B">
        <w:rPr>
          <w:rFonts w:ascii="Arial" w:hAnsi="Arial" w:cs="Arial"/>
        </w:rPr>
        <w:t xml:space="preserve">  In observing security activities and the modification or addition of security features, the inspector should consider and, as appropriate, question the licensee </w:t>
      </w:r>
      <w:r w:rsidR="00BA554B" w:rsidRPr="0073031B">
        <w:rPr>
          <w:rFonts w:ascii="Arial" w:hAnsi="Arial" w:cs="Arial"/>
        </w:rPr>
        <w:t>about</w:t>
      </w:r>
      <w:r w:rsidRPr="0073031B">
        <w:rPr>
          <w:rFonts w:ascii="Arial" w:hAnsi="Arial" w:cs="Arial"/>
        </w:rPr>
        <w:t xml:space="preserve"> the impact of </w:t>
      </w:r>
      <w:r w:rsidR="002E18CF" w:rsidRPr="0073031B">
        <w:rPr>
          <w:rFonts w:ascii="Arial" w:hAnsi="Arial" w:cs="Arial"/>
        </w:rPr>
        <w:t xml:space="preserve">pre-construction and </w:t>
      </w:r>
      <w:r w:rsidRPr="0073031B">
        <w:rPr>
          <w:rFonts w:ascii="Arial" w:hAnsi="Arial" w:cs="Arial"/>
        </w:rPr>
        <w:t>construction activities on possible safety</w:t>
      </w:r>
      <w:r w:rsidR="00BA554B" w:rsidRPr="0073031B">
        <w:rPr>
          <w:rFonts w:ascii="Arial" w:hAnsi="Arial" w:cs="Arial"/>
        </w:rPr>
        <w:t xml:space="preserve"> and </w:t>
      </w:r>
      <w:r w:rsidRPr="0073031B">
        <w:rPr>
          <w:rFonts w:ascii="Arial" w:hAnsi="Arial" w:cs="Arial"/>
        </w:rPr>
        <w:t>security interface issues.  During the periodic tours of security</w:t>
      </w:r>
      <w:r w:rsidR="00BA554B" w:rsidRPr="0073031B">
        <w:rPr>
          <w:rFonts w:ascii="Arial" w:hAnsi="Arial" w:cs="Arial"/>
        </w:rPr>
        <w:t>-</w:t>
      </w:r>
      <w:r w:rsidRPr="0073031B">
        <w:rPr>
          <w:rFonts w:ascii="Arial" w:hAnsi="Arial" w:cs="Arial"/>
        </w:rPr>
        <w:t>related areas</w:t>
      </w:r>
      <w:r w:rsidR="00BA554B" w:rsidRPr="0073031B">
        <w:rPr>
          <w:rFonts w:ascii="Arial" w:hAnsi="Arial" w:cs="Arial"/>
        </w:rPr>
        <w:t>,</w:t>
      </w:r>
      <w:r w:rsidRPr="0073031B">
        <w:rPr>
          <w:rFonts w:ascii="Arial" w:hAnsi="Arial" w:cs="Arial"/>
        </w:rPr>
        <w:t xml:space="preserve"> the inspector should focus on potential degradation of reactor safety and plant security.  Inspectors should </w:t>
      </w:r>
      <w:r w:rsidR="00C13A27" w:rsidRPr="0073031B">
        <w:rPr>
          <w:rFonts w:ascii="Arial" w:hAnsi="Arial" w:cs="Arial"/>
        </w:rPr>
        <w:t>be sensitive to changes to</w:t>
      </w:r>
      <w:r w:rsidRPr="0073031B">
        <w:rPr>
          <w:rFonts w:ascii="Arial" w:hAnsi="Arial" w:cs="Arial"/>
        </w:rPr>
        <w:t xml:space="preserve"> security measures and systems needed to implement the site’s protective strategy that </w:t>
      </w:r>
      <w:r w:rsidR="00C13A27" w:rsidRPr="0073031B">
        <w:rPr>
          <w:rFonts w:ascii="Arial" w:hAnsi="Arial" w:cs="Arial"/>
        </w:rPr>
        <w:t xml:space="preserve">were made </w:t>
      </w:r>
      <w:r w:rsidRPr="0073031B">
        <w:rPr>
          <w:rFonts w:ascii="Arial" w:hAnsi="Arial" w:cs="Arial"/>
        </w:rPr>
        <w:t xml:space="preserve">to support construction activity.  Changes to the operating reactor’s security program require that the </w:t>
      </w:r>
      <w:r w:rsidR="003048FE" w:rsidRPr="0073031B">
        <w:rPr>
          <w:rFonts w:ascii="Arial" w:hAnsi="Arial" w:cs="Arial"/>
        </w:rPr>
        <w:t>licensee</w:t>
      </w:r>
      <w:r w:rsidRPr="0073031B">
        <w:rPr>
          <w:rFonts w:ascii="Arial" w:hAnsi="Arial" w:cs="Arial"/>
        </w:rPr>
        <w:t xml:space="preserve"> submit proposed alternative measures for review and approval in accordance with 10</w:t>
      </w:r>
      <w:r w:rsidR="005E459A" w:rsidRPr="0073031B">
        <w:rPr>
          <w:rFonts w:ascii="Arial" w:hAnsi="Arial" w:cs="Arial"/>
        </w:rPr>
        <w:t> </w:t>
      </w:r>
      <w:r w:rsidRPr="0073031B">
        <w:rPr>
          <w:rFonts w:ascii="Arial" w:hAnsi="Arial" w:cs="Arial"/>
        </w:rPr>
        <w:t>CFR</w:t>
      </w:r>
      <w:r w:rsidR="005E459A" w:rsidRPr="0073031B">
        <w:rPr>
          <w:rFonts w:ascii="Arial" w:hAnsi="Arial" w:cs="Arial"/>
        </w:rPr>
        <w:t> </w:t>
      </w:r>
      <w:r w:rsidRPr="0073031B">
        <w:rPr>
          <w:rFonts w:ascii="Arial" w:hAnsi="Arial" w:cs="Arial"/>
        </w:rPr>
        <w:t>50.4</w:t>
      </w:r>
      <w:r w:rsidR="00BA554B" w:rsidRPr="0073031B">
        <w:rPr>
          <w:rFonts w:ascii="Arial" w:hAnsi="Arial" w:cs="Arial"/>
        </w:rPr>
        <w:t>, “Written Communicati</w:t>
      </w:r>
      <w:r w:rsidR="00A87553" w:rsidRPr="0073031B">
        <w:rPr>
          <w:rFonts w:ascii="Arial" w:hAnsi="Arial" w:cs="Arial"/>
        </w:rPr>
        <w:t>o</w:t>
      </w:r>
      <w:r w:rsidR="00BA554B" w:rsidRPr="0073031B">
        <w:rPr>
          <w:rFonts w:ascii="Arial" w:hAnsi="Arial" w:cs="Arial"/>
        </w:rPr>
        <w:t>ns,”</w:t>
      </w:r>
      <w:r w:rsidRPr="0073031B">
        <w:rPr>
          <w:rFonts w:ascii="Arial" w:hAnsi="Arial" w:cs="Arial"/>
        </w:rPr>
        <w:t xml:space="preserve"> and</w:t>
      </w:r>
      <w:r w:rsidR="003048FE" w:rsidRPr="0073031B">
        <w:rPr>
          <w:rFonts w:ascii="Arial" w:hAnsi="Arial" w:cs="Arial"/>
        </w:rPr>
        <w:t xml:space="preserve"> </w:t>
      </w:r>
      <w:r w:rsidR="00BA554B" w:rsidRPr="0073031B">
        <w:rPr>
          <w:rFonts w:ascii="Arial" w:hAnsi="Arial" w:cs="Arial"/>
        </w:rPr>
        <w:t>10 CFR </w:t>
      </w:r>
      <w:r w:rsidRPr="0073031B">
        <w:rPr>
          <w:rFonts w:ascii="Arial" w:hAnsi="Arial" w:cs="Arial"/>
        </w:rPr>
        <w:t>50.90</w:t>
      </w:r>
      <w:r w:rsidR="00BA554B" w:rsidRPr="0073031B">
        <w:rPr>
          <w:rFonts w:ascii="Arial" w:hAnsi="Arial" w:cs="Arial"/>
        </w:rPr>
        <w:t>, “Application for Amendment of License, Construction Permit, or Early Site Permit</w:t>
      </w:r>
      <w:r w:rsidR="003048FE" w:rsidRPr="0073031B">
        <w:rPr>
          <w:rFonts w:ascii="Arial" w:hAnsi="Arial" w:cs="Arial"/>
        </w:rPr>
        <w:t>.</w:t>
      </w:r>
      <w:r w:rsidR="00BA554B" w:rsidRPr="0073031B">
        <w:rPr>
          <w:rFonts w:ascii="Arial" w:hAnsi="Arial" w:cs="Arial"/>
        </w:rPr>
        <w:t>”</w:t>
      </w:r>
      <w:r w:rsidRPr="0073031B">
        <w:rPr>
          <w:rFonts w:ascii="Arial" w:hAnsi="Arial" w:cs="Arial"/>
        </w:rPr>
        <w:t xml:space="preserve">  Specifically, </w:t>
      </w:r>
      <w:r w:rsidR="00904079" w:rsidRPr="0073031B">
        <w:rPr>
          <w:rFonts w:ascii="Arial" w:hAnsi="Arial" w:cs="Arial"/>
        </w:rPr>
        <w:t xml:space="preserve">such changes would relate to </w:t>
      </w:r>
      <w:r w:rsidR="002E18CF" w:rsidRPr="0073031B">
        <w:rPr>
          <w:rFonts w:ascii="Arial" w:hAnsi="Arial" w:cs="Arial"/>
        </w:rPr>
        <w:t xml:space="preserve">pre-construction and </w:t>
      </w:r>
      <w:r w:rsidRPr="0073031B">
        <w:rPr>
          <w:rFonts w:ascii="Arial" w:hAnsi="Arial" w:cs="Arial"/>
        </w:rPr>
        <w:t xml:space="preserve">construction activities in areas </w:t>
      </w:r>
      <w:r w:rsidR="00F344DD" w:rsidRPr="0073031B">
        <w:rPr>
          <w:rFonts w:ascii="Arial" w:hAnsi="Arial" w:cs="Arial"/>
        </w:rPr>
        <w:t>which</w:t>
      </w:r>
      <w:r w:rsidRPr="0073031B">
        <w:rPr>
          <w:rFonts w:ascii="Arial" w:hAnsi="Arial" w:cs="Arial"/>
        </w:rPr>
        <w:t xml:space="preserve"> intersect a </w:t>
      </w:r>
      <w:r w:rsidR="00BA554B" w:rsidRPr="0073031B">
        <w:rPr>
          <w:rFonts w:ascii="Arial" w:hAnsi="Arial" w:cs="Arial"/>
        </w:rPr>
        <w:t>p</w:t>
      </w:r>
      <w:r w:rsidR="00320521" w:rsidRPr="0073031B">
        <w:rPr>
          <w:rFonts w:ascii="Arial" w:hAnsi="Arial" w:cs="Arial"/>
        </w:rPr>
        <w:t xml:space="preserve">rotected </w:t>
      </w:r>
      <w:r w:rsidR="00BA554B" w:rsidRPr="0073031B">
        <w:rPr>
          <w:rFonts w:ascii="Arial" w:hAnsi="Arial" w:cs="Arial"/>
        </w:rPr>
        <w:t>a</w:t>
      </w:r>
      <w:r w:rsidR="00320521" w:rsidRPr="0073031B">
        <w:rPr>
          <w:rFonts w:ascii="Arial" w:hAnsi="Arial" w:cs="Arial"/>
        </w:rPr>
        <w:t>rea</w:t>
      </w:r>
      <w:r w:rsidRPr="0073031B">
        <w:rPr>
          <w:rFonts w:ascii="Arial" w:hAnsi="Arial" w:cs="Arial"/>
        </w:rPr>
        <w:t xml:space="preserve"> boundary (e.</w:t>
      </w:r>
      <w:r w:rsidR="00EE3EDB" w:rsidRPr="0073031B">
        <w:rPr>
          <w:rFonts w:ascii="Arial" w:hAnsi="Arial" w:cs="Arial"/>
        </w:rPr>
        <w:t>g.,</w:t>
      </w:r>
      <w:r w:rsidR="00BA554B" w:rsidRPr="0073031B">
        <w:rPr>
          <w:rFonts w:ascii="Arial" w:hAnsi="Arial" w:cs="Arial"/>
        </w:rPr>
        <w:t> </w:t>
      </w:r>
      <w:r w:rsidRPr="0073031B">
        <w:rPr>
          <w:rFonts w:ascii="Arial" w:hAnsi="Arial" w:cs="Arial"/>
        </w:rPr>
        <w:t xml:space="preserve">cable tunnels, drainage pipes) or areas that house security equipment needed by the licensee to implement its protective strategy.  Additional examples </w:t>
      </w:r>
      <w:r w:rsidR="00073663" w:rsidRPr="0073031B">
        <w:rPr>
          <w:rFonts w:ascii="Arial" w:hAnsi="Arial" w:cs="Arial"/>
        </w:rPr>
        <w:t>include the following</w:t>
      </w:r>
      <w:r w:rsidRPr="0073031B">
        <w:rPr>
          <w:rFonts w:ascii="Arial" w:hAnsi="Arial" w:cs="Arial"/>
        </w:rPr>
        <w:t>:</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FA17CD" w:rsidRPr="001D6830" w:rsidRDefault="002E18CF" w:rsidP="0073031B">
      <w:pPr>
        <w:pStyle w:val="ListParagraph"/>
        <w:widowControl/>
        <w:numPr>
          <w:ilvl w:val="0"/>
          <w:numId w:val="4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 xml:space="preserve">pre-construction and </w:t>
      </w:r>
      <w:r w:rsidR="00073663" w:rsidRPr="001D6830">
        <w:rPr>
          <w:rFonts w:ascii="Arial" w:hAnsi="Arial" w:cs="Arial"/>
        </w:rPr>
        <w:t>c</w:t>
      </w:r>
      <w:r w:rsidR="00310CDA" w:rsidRPr="001D6830">
        <w:rPr>
          <w:rFonts w:ascii="Arial" w:hAnsi="Arial" w:cs="Arial"/>
        </w:rPr>
        <w:t>onstruction</w:t>
      </w:r>
      <w:r w:rsidR="002409E0" w:rsidRPr="001D6830">
        <w:rPr>
          <w:rFonts w:ascii="Arial" w:hAnsi="Arial" w:cs="Arial"/>
        </w:rPr>
        <w:t xml:space="preserve"> activities that have the potential to affect the integrity, operability</w:t>
      </w:r>
      <w:r w:rsidR="00073663" w:rsidRPr="001D6830">
        <w:rPr>
          <w:rFonts w:ascii="Arial" w:hAnsi="Arial" w:cs="Arial"/>
        </w:rPr>
        <w:t>,</w:t>
      </w:r>
      <w:r w:rsidR="002409E0" w:rsidRPr="001D6830">
        <w:rPr>
          <w:rFonts w:ascii="Arial" w:hAnsi="Arial" w:cs="Arial"/>
        </w:rPr>
        <w:t xml:space="preserve"> or performance effectiveness of</w:t>
      </w:r>
      <w:r w:rsidR="00E20FAB" w:rsidRPr="001D6830">
        <w:rPr>
          <w:rFonts w:ascii="Arial" w:hAnsi="Arial" w:cs="Arial"/>
        </w:rPr>
        <w:t xml:space="preserve"> </w:t>
      </w:r>
      <w:r w:rsidR="00073663" w:rsidRPr="001D6830">
        <w:rPr>
          <w:rFonts w:ascii="Arial" w:hAnsi="Arial" w:cs="Arial"/>
        </w:rPr>
        <w:t>the</w:t>
      </w:r>
      <w:r w:rsidR="002409E0" w:rsidRPr="001D6830">
        <w:rPr>
          <w:rFonts w:ascii="Arial" w:hAnsi="Arial" w:cs="Arial"/>
        </w:rPr>
        <w:t xml:space="preserve"> operating </w:t>
      </w:r>
      <w:r w:rsidR="002409E0" w:rsidRPr="001D6830">
        <w:rPr>
          <w:rFonts w:ascii="Arial" w:hAnsi="Arial" w:cs="Arial"/>
        </w:rPr>
        <w:lastRenderedPageBreak/>
        <w:t>unit’s security barriers,</w:t>
      </w:r>
      <w:r w:rsidR="00A76F21">
        <w:rPr>
          <w:rFonts w:ascii="Arial" w:hAnsi="Arial" w:cs="Arial"/>
        </w:rPr>
        <w:t xml:space="preserve"> illumination capabilities, </w:t>
      </w:r>
      <w:r w:rsidR="002409E0" w:rsidRPr="001D6830">
        <w:rPr>
          <w:rFonts w:ascii="Arial" w:hAnsi="Arial" w:cs="Arial"/>
        </w:rPr>
        <w:t>intrusion detection systems or devices</w:t>
      </w:r>
      <w:r w:rsidR="00A76F21">
        <w:rPr>
          <w:rFonts w:ascii="Arial" w:hAnsi="Arial" w:cs="Arial"/>
        </w:rPr>
        <w:t>, and access control measures</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2E18CF" w:rsidP="0073031B">
      <w:pPr>
        <w:pStyle w:val="ListParagraph"/>
        <w:widowControl/>
        <w:numPr>
          <w:ilvl w:val="0"/>
          <w:numId w:val="4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 xml:space="preserve">pre-construction and </w:t>
      </w:r>
      <w:r w:rsidR="00073663" w:rsidRPr="001D6830">
        <w:rPr>
          <w:rFonts w:ascii="Arial" w:hAnsi="Arial" w:cs="Arial"/>
        </w:rPr>
        <w:t>c</w:t>
      </w:r>
      <w:r w:rsidR="00E20FAB" w:rsidRPr="001D6830">
        <w:rPr>
          <w:rFonts w:ascii="Arial" w:hAnsi="Arial" w:cs="Arial"/>
        </w:rPr>
        <w:t>onstruction</w:t>
      </w:r>
      <w:r w:rsidR="002409E0" w:rsidRPr="001D6830">
        <w:rPr>
          <w:rFonts w:ascii="Arial" w:hAnsi="Arial" w:cs="Arial"/>
        </w:rPr>
        <w:t xml:space="preserve"> activities that are conducted in areas where access control is performed for the operating reactor</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2E18CF" w:rsidP="0073031B">
      <w:pPr>
        <w:pStyle w:val="ListParagraph"/>
        <w:widowControl/>
        <w:numPr>
          <w:ilvl w:val="0"/>
          <w:numId w:val="4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 xml:space="preserve">pre-construction and </w:t>
      </w:r>
      <w:r w:rsidR="00073663" w:rsidRPr="001D6830">
        <w:rPr>
          <w:rFonts w:ascii="Arial" w:hAnsi="Arial" w:cs="Arial"/>
        </w:rPr>
        <w:t>c</w:t>
      </w:r>
      <w:r w:rsidR="002B5B71" w:rsidRPr="001D6830">
        <w:rPr>
          <w:rFonts w:ascii="Arial" w:hAnsi="Arial" w:cs="Arial"/>
        </w:rPr>
        <w:t>onstruction</w:t>
      </w:r>
      <w:r w:rsidR="002409E0" w:rsidRPr="001D6830">
        <w:rPr>
          <w:rFonts w:ascii="Arial" w:hAnsi="Arial" w:cs="Arial"/>
        </w:rPr>
        <w:t xml:space="preserve"> activities performed in areas adjacent to or in isolation zones of the operating reactor that limit the </w:t>
      </w:r>
      <w:r w:rsidR="00A413D9" w:rsidRPr="001D6830">
        <w:rPr>
          <w:rFonts w:ascii="Arial" w:hAnsi="Arial" w:cs="Arial"/>
        </w:rPr>
        <w:t xml:space="preserve">ability of the </w:t>
      </w:r>
      <w:r w:rsidR="002409E0" w:rsidRPr="001D6830">
        <w:rPr>
          <w:rFonts w:ascii="Arial" w:hAnsi="Arial" w:cs="Arial"/>
        </w:rPr>
        <w:t xml:space="preserve">operating </w:t>
      </w:r>
      <w:r w:rsidR="00F1233D" w:rsidRPr="001D6830">
        <w:rPr>
          <w:rFonts w:ascii="Arial" w:hAnsi="Arial" w:cs="Arial"/>
        </w:rPr>
        <w:t>reactor</w:t>
      </w:r>
      <w:r w:rsidR="00A413D9" w:rsidRPr="001D6830">
        <w:rPr>
          <w:rFonts w:ascii="Arial" w:hAnsi="Arial" w:cs="Arial"/>
        </w:rPr>
        <w:t>’</w:t>
      </w:r>
      <w:r w:rsidR="00F1233D" w:rsidRPr="001D6830">
        <w:rPr>
          <w:rFonts w:ascii="Arial" w:hAnsi="Arial" w:cs="Arial"/>
        </w:rPr>
        <w:t>s</w:t>
      </w:r>
      <w:r w:rsidR="002409E0" w:rsidRPr="001D6830">
        <w:rPr>
          <w:rFonts w:ascii="Arial" w:hAnsi="Arial" w:cs="Arial"/>
        </w:rPr>
        <w:t xml:space="preserve"> security </w:t>
      </w:r>
      <w:r w:rsidR="00F1233D" w:rsidRPr="001D6830">
        <w:rPr>
          <w:rFonts w:ascii="Arial" w:hAnsi="Arial" w:cs="Arial"/>
        </w:rPr>
        <w:t xml:space="preserve">force </w:t>
      </w:r>
      <w:r w:rsidR="002409E0" w:rsidRPr="001D6830">
        <w:rPr>
          <w:rFonts w:ascii="Arial" w:hAnsi="Arial" w:cs="Arial"/>
        </w:rPr>
        <w:t>to detect, assess</w:t>
      </w:r>
      <w:r w:rsidR="00073663" w:rsidRPr="001D6830">
        <w:rPr>
          <w:rFonts w:ascii="Arial" w:hAnsi="Arial" w:cs="Arial"/>
        </w:rPr>
        <w:t>,</w:t>
      </w:r>
      <w:r w:rsidR="002409E0" w:rsidRPr="001D6830">
        <w:rPr>
          <w:rFonts w:ascii="Arial" w:hAnsi="Arial" w:cs="Arial"/>
        </w:rPr>
        <w:t xml:space="preserve"> and interdict potential threats </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2E18CF" w:rsidP="0073031B">
      <w:pPr>
        <w:pStyle w:val="ListParagraph"/>
        <w:widowControl/>
        <w:numPr>
          <w:ilvl w:val="0"/>
          <w:numId w:val="4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Pr>
          <w:rFonts w:ascii="Arial" w:hAnsi="Arial" w:cs="Arial"/>
        </w:rPr>
        <w:t xml:space="preserve">pre-construction and </w:t>
      </w:r>
      <w:r w:rsidR="00073663" w:rsidRPr="001D6830">
        <w:rPr>
          <w:rFonts w:ascii="Arial" w:hAnsi="Arial" w:cs="Arial"/>
        </w:rPr>
        <w:t>c</w:t>
      </w:r>
      <w:r w:rsidR="00320521" w:rsidRPr="001D6830">
        <w:rPr>
          <w:rFonts w:ascii="Arial" w:hAnsi="Arial" w:cs="Arial"/>
        </w:rPr>
        <w:t>onstruction</w:t>
      </w:r>
      <w:r w:rsidR="002409E0" w:rsidRPr="001D6830">
        <w:rPr>
          <w:rFonts w:ascii="Arial" w:hAnsi="Arial" w:cs="Arial"/>
        </w:rPr>
        <w:t xml:space="preserve"> activities that could prevent operator actions through the unavailability of equipment or limited methods to access equipment locations</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073663" w:rsidP="0073031B">
      <w:pPr>
        <w:pStyle w:val="ListParagraph"/>
        <w:widowControl/>
        <w:numPr>
          <w:ilvl w:val="0"/>
          <w:numId w:val="4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t</w:t>
      </w:r>
      <w:r w:rsidR="00310CDA" w:rsidRPr="001D6830">
        <w:rPr>
          <w:rFonts w:ascii="Arial" w:hAnsi="Arial" w:cs="Arial"/>
        </w:rPr>
        <w:t>emporary</w:t>
      </w:r>
      <w:r w:rsidR="002409E0" w:rsidRPr="001D6830">
        <w:rPr>
          <w:rFonts w:ascii="Arial" w:hAnsi="Arial" w:cs="Arial"/>
        </w:rPr>
        <w:t xml:space="preserve"> conditions warranting compensatory measures from either security or operations because the conditions differ significantly from plant or risk profiles in either the operating or security procedures</w:t>
      </w:r>
    </w:p>
    <w:p w:rsidR="00BC5881" w:rsidRPr="001D6830" w:rsidRDefault="00BC5881" w:rsidP="0073031B">
      <w:pPr>
        <w:pStyle w:val="ListParagraph"/>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p>
    <w:p w:rsidR="00FA17CD" w:rsidRPr="001D6830" w:rsidRDefault="00073663" w:rsidP="0073031B">
      <w:pPr>
        <w:pStyle w:val="ListParagraph"/>
        <w:widowControl/>
        <w:numPr>
          <w:ilvl w:val="0"/>
          <w:numId w:val="4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jc w:val="both"/>
        <w:rPr>
          <w:rFonts w:ascii="Arial" w:hAnsi="Arial" w:cs="Arial"/>
        </w:rPr>
      </w:pPr>
      <w:r w:rsidRPr="001D6830">
        <w:rPr>
          <w:rFonts w:ascii="Arial" w:hAnsi="Arial" w:cs="Arial"/>
        </w:rPr>
        <w:t>c</w:t>
      </w:r>
      <w:r w:rsidR="00310CDA" w:rsidRPr="001D6830">
        <w:rPr>
          <w:rFonts w:ascii="Arial" w:hAnsi="Arial" w:cs="Arial"/>
        </w:rPr>
        <w:t>hanges</w:t>
      </w:r>
      <w:r w:rsidR="002409E0" w:rsidRPr="001D6830">
        <w:rPr>
          <w:rFonts w:ascii="Arial" w:hAnsi="Arial" w:cs="Arial"/>
        </w:rPr>
        <w:t xml:space="preserve"> in site layouts, ingress or egress routes, or security procedures that affect emergency preparedness in areas such as site assembly, staff augmentation times, or accountability of construction personnel</w:t>
      </w:r>
    </w:p>
    <w:p w:rsidR="00FA17CD" w:rsidRPr="001D6830" w:rsidRDefault="00FA17CD" w:rsidP="00465AF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800"/>
        <w:jc w:val="both"/>
        <w:rPr>
          <w:rFonts w:ascii="Arial" w:hAnsi="Arial" w:cs="Arial"/>
        </w:rPr>
      </w:pPr>
    </w:p>
    <w:p w:rsidR="00FA17CD" w:rsidRPr="0073031B" w:rsidRDefault="00F45D71" w:rsidP="0073031B">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73031B">
        <w:rPr>
          <w:rFonts w:ascii="Arial" w:hAnsi="Arial" w:cs="Arial"/>
        </w:rPr>
        <w:t>Security i</w:t>
      </w:r>
      <w:r w:rsidR="002409E0" w:rsidRPr="0073031B">
        <w:rPr>
          <w:rFonts w:ascii="Arial" w:hAnsi="Arial" w:cs="Arial"/>
        </w:rPr>
        <w:t xml:space="preserve">ssues identified during tours of the licensee facility shall be referred to </w:t>
      </w:r>
      <w:r w:rsidR="00341611" w:rsidRPr="0073031B">
        <w:rPr>
          <w:rFonts w:ascii="Arial" w:hAnsi="Arial" w:cs="Arial"/>
        </w:rPr>
        <w:t xml:space="preserve">appropriate regional </w:t>
      </w:r>
      <w:r w:rsidR="002409E0" w:rsidRPr="0073031B">
        <w:rPr>
          <w:rFonts w:ascii="Arial" w:hAnsi="Arial" w:cs="Arial"/>
        </w:rPr>
        <w:t>specialists</w:t>
      </w:r>
      <w:r w:rsidR="00341611" w:rsidRPr="0073031B">
        <w:rPr>
          <w:rFonts w:ascii="Arial" w:hAnsi="Arial" w:cs="Arial"/>
        </w:rPr>
        <w:t xml:space="preserve"> (e.g., security or emergency preparedness specialists)</w:t>
      </w:r>
      <w:r w:rsidR="00AB0FF6" w:rsidRPr="0073031B">
        <w:rPr>
          <w:rFonts w:ascii="Arial" w:hAnsi="Arial" w:cs="Arial"/>
        </w:rPr>
        <w:t xml:space="preserve"> in</w:t>
      </w:r>
      <w:r w:rsidR="002409E0" w:rsidRPr="0073031B">
        <w:rPr>
          <w:rFonts w:ascii="Arial" w:hAnsi="Arial" w:cs="Arial"/>
        </w:rPr>
        <w:t xml:space="preserve"> the region for </w:t>
      </w:r>
      <w:r w:rsidR="005C501A" w:rsidRPr="0073031B">
        <w:rPr>
          <w:rFonts w:ascii="Arial" w:hAnsi="Arial" w:cs="Arial"/>
        </w:rPr>
        <w:t>followup inspections</w:t>
      </w:r>
      <w:r w:rsidR="002409E0" w:rsidRPr="0073031B">
        <w:rPr>
          <w:rFonts w:ascii="Arial" w:hAnsi="Arial" w:cs="Arial"/>
        </w:rPr>
        <w:t xml:space="preserve"> as </w:t>
      </w:r>
      <w:r w:rsidR="00341611" w:rsidRPr="0073031B">
        <w:rPr>
          <w:rFonts w:ascii="Arial" w:hAnsi="Arial" w:cs="Arial"/>
        </w:rPr>
        <w:t>needed</w:t>
      </w:r>
      <w:r w:rsidR="002409E0" w:rsidRPr="0073031B">
        <w:rPr>
          <w:rFonts w:ascii="Arial" w:hAnsi="Arial" w:cs="Arial"/>
        </w:rPr>
        <w:t xml:space="preserve">. </w:t>
      </w:r>
    </w:p>
    <w:p w:rsidR="00FC7A26" w:rsidRPr="001D6830" w:rsidRDefault="00FC7A26"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r w:rsidRPr="001D6830">
        <w:rPr>
          <w:rFonts w:ascii="Arial" w:hAnsi="Arial" w:cs="Arial"/>
        </w:rPr>
        <w:t xml:space="preserve">  </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p>
    <w:p w:rsidR="00FA17CD" w:rsidRPr="001D6830" w:rsidRDefault="005D185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r>
        <w:rPr>
          <w:rFonts w:ascii="Arial" w:hAnsi="Arial" w:cs="Arial"/>
        </w:rPr>
        <w:t>F</w:t>
      </w:r>
      <w:r w:rsidR="002409E0" w:rsidRPr="001D6830">
        <w:rPr>
          <w:rFonts w:ascii="Arial" w:hAnsi="Arial" w:cs="Arial"/>
        </w:rPr>
        <w:t xml:space="preserve">. </w:t>
      </w:r>
      <w:r w:rsidR="00FC7A26" w:rsidRPr="001D6830">
        <w:rPr>
          <w:rFonts w:ascii="Arial" w:hAnsi="Arial" w:cs="Arial"/>
        </w:rPr>
        <w:tab/>
      </w:r>
      <w:r w:rsidR="002409E0" w:rsidRPr="001D6830">
        <w:rPr>
          <w:rFonts w:ascii="Arial" w:hAnsi="Arial" w:cs="Arial"/>
        </w:rPr>
        <w:t>REFERENCES</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p>
    <w:p w:rsidR="00FA17CD" w:rsidRPr="001D6830" w:rsidRDefault="002409E0"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D6830">
        <w:rPr>
          <w:rFonts w:ascii="Arial" w:hAnsi="Arial" w:cs="Arial"/>
        </w:rPr>
        <w:t xml:space="preserve">NOTE:  Some references contain hyperlinks to the specific document.  These hyperlinks should be used with caution (the linked document should be verified to be the current version </w:t>
      </w:r>
      <w:r w:rsidR="00C94553" w:rsidRPr="001D6830">
        <w:rPr>
          <w:rFonts w:ascii="Arial" w:hAnsi="Arial" w:cs="Arial"/>
        </w:rPr>
        <w:t>before</w:t>
      </w:r>
      <w:r w:rsidRPr="001D6830">
        <w:rPr>
          <w:rFonts w:ascii="Arial" w:hAnsi="Arial" w:cs="Arial"/>
        </w:rPr>
        <w:t xml:space="preserve"> use).</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A17CD" w:rsidRPr="001D6830" w:rsidRDefault="005E7FFC"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hyperlink r:id="rId9" w:history="1">
        <w:r w:rsidR="002409E0" w:rsidRPr="001D6830">
          <w:rPr>
            <w:rStyle w:val="Hyperlink"/>
            <w:rFonts w:ascii="Arial" w:hAnsi="Arial" w:cs="Arial"/>
          </w:rPr>
          <w:t>NUREG-0612</w:t>
        </w:r>
      </w:hyperlink>
      <w:r w:rsidR="00C94553" w:rsidRPr="001D6830">
        <w:rPr>
          <w:rFonts w:ascii="Arial" w:hAnsi="Arial" w:cs="Arial"/>
        </w:rPr>
        <w:t>,</w:t>
      </w:r>
      <w:r w:rsidR="00FC7A26" w:rsidRPr="001D6830">
        <w:rPr>
          <w:rFonts w:ascii="Arial" w:hAnsi="Arial" w:cs="Arial"/>
        </w:rPr>
        <w:t xml:space="preserve"> </w:t>
      </w:r>
      <w:r w:rsidR="00C94553" w:rsidRPr="001D6830">
        <w:rPr>
          <w:rFonts w:ascii="Arial" w:hAnsi="Arial" w:cs="Arial"/>
        </w:rPr>
        <w:t>“</w:t>
      </w:r>
      <w:r w:rsidR="002409E0" w:rsidRPr="001D6830">
        <w:rPr>
          <w:rFonts w:ascii="Arial" w:hAnsi="Arial" w:cs="Arial"/>
        </w:rPr>
        <w:t>Control of Heavy Loads at Nuclear Power Plants</w:t>
      </w:r>
      <w:r w:rsidR="00C94553" w:rsidRPr="001D6830">
        <w:rPr>
          <w:rFonts w:ascii="Arial" w:hAnsi="Arial" w:cs="Arial"/>
        </w:rPr>
        <w:t xml:space="preserve">: </w:t>
      </w:r>
      <w:r w:rsidR="00EA6808" w:rsidRPr="001D6830">
        <w:rPr>
          <w:rFonts w:ascii="Arial" w:hAnsi="Arial" w:cs="Arial"/>
        </w:rPr>
        <w:t xml:space="preserve"> </w:t>
      </w:r>
      <w:r w:rsidR="00C94553" w:rsidRPr="001D6830">
        <w:rPr>
          <w:rFonts w:ascii="Arial" w:hAnsi="Arial" w:cs="Arial"/>
        </w:rPr>
        <w:t>Resolution of Generic Technical Activity A</w:t>
      </w:r>
      <w:r w:rsidR="00C94553" w:rsidRPr="001D6830">
        <w:rPr>
          <w:rFonts w:ascii="Arial" w:hAnsi="Arial" w:cs="Arial"/>
        </w:rPr>
        <w:noBreakHyphen/>
        <w:t>36,” July 1980</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A17CD" w:rsidRPr="001D6830" w:rsidRDefault="005E7FFC"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hyperlink r:id="rId10" w:history="1">
        <w:r w:rsidR="002409E0" w:rsidRPr="001D6830">
          <w:rPr>
            <w:rStyle w:val="Hyperlink"/>
            <w:rFonts w:ascii="Arial" w:hAnsi="Arial" w:cs="Arial"/>
          </w:rPr>
          <w:t>Inspection Manual</w:t>
        </w:r>
      </w:hyperlink>
      <w:r w:rsidR="002409E0" w:rsidRPr="001D6830">
        <w:rPr>
          <w:rFonts w:ascii="Arial" w:hAnsi="Arial" w:cs="Arial"/>
        </w:rPr>
        <w:t xml:space="preserve"> Chapter</w:t>
      </w:r>
      <w:r w:rsidR="00561597" w:rsidRPr="001D6830">
        <w:rPr>
          <w:rFonts w:ascii="Arial" w:hAnsi="Arial" w:cs="Arial"/>
        </w:rPr>
        <w:t> </w:t>
      </w:r>
      <w:r w:rsidR="002409E0" w:rsidRPr="001D6830">
        <w:rPr>
          <w:rFonts w:ascii="Arial" w:hAnsi="Arial" w:cs="Arial"/>
        </w:rPr>
        <w:t>2515</w:t>
      </w:r>
      <w:r w:rsidR="00561597" w:rsidRPr="001D6830">
        <w:rPr>
          <w:rFonts w:ascii="Arial" w:hAnsi="Arial" w:cs="Arial"/>
        </w:rPr>
        <w:t>,</w:t>
      </w:r>
      <w:r w:rsidR="002409E0" w:rsidRPr="001D6830">
        <w:rPr>
          <w:rFonts w:ascii="Arial" w:hAnsi="Arial" w:cs="Arial"/>
        </w:rPr>
        <w:t xml:space="preserve"> Appendix</w:t>
      </w:r>
      <w:r w:rsidR="00561597" w:rsidRPr="001D6830">
        <w:rPr>
          <w:rFonts w:ascii="Arial" w:hAnsi="Arial" w:cs="Arial"/>
        </w:rPr>
        <w:t> </w:t>
      </w:r>
      <w:r w:rsidR="002409E0" w:rsidRPr="001D6830">
        <w:rPr>
          <w:rFonts w:ascii="Arial" w:hAnsi="Arial" w:cs="Arial"/>
        </w:rPr>
        <w:t>D</w:t>
      </w:r>
      <w:r w:rsidR="00561597" w:rsidRPr="001D6830">
        <w:rPr>
          <w:rFonts w:ascii="Arial" w:hAnsi="Arial" w:cs="Arial"/>
        </w:rPr>
        <w:t>,</w:t>
      </w:r>
      <w:r w:rsidR="000352B7" w:rsidRPr="001D6830">
        <w:rPr>
          <w:rFonts w:ascii="Arial" w:hAnsi="Arial" w:cs="Arial"/>
        </w:rPr>
        <w:t xml:space="preserve"> </w:t>
      </w:r>
      <w:r w:rsidR="00561597" w:rsidRPr="001D6830">
        <w:rPr>
          <w:rFonts w:ascii="Arial" w:hAnsi="Arial" w:cs="Arial"/>
        </w:rPr>
        <w:t>“</w:t>
      </w:r>
      <w:r w:rsidR="002409E0" w:rsidRPr="001D6830">
        <w:rPr>
          <w:rFonts w:ascii="Arial" w:hAnsi="Arial" w:cs="Arial"/>
        </w:rPr>
        <w:t>Plant Status</w:t>
      </w:r>
      <w:r w:rsidR="00E968F4" w:rsidRPr="001D6830">
        <w:rPr>
          <w:rFonts w:ascii="Arial" w:hAnsi="Arial" w:cs="Arial"/>
        </w:rPr>
        <w:t>”</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D44F36" w:rsidRDefault="005E7FFC"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hyperlink r:id="rId11" w:history="1">
        <w:r w:rsidR="00D44F36" w:rsidRPr="00D44F36">
          <w:rPr>
            <w:rStyle w:val="Hyperlink"/>
            <w:rFonts w:ascii="Arial" w:hAnsi="Arial" w:cs="Arial"/>
          </w:rPr>
          <w:t>Inspection Procedure</w:t>
        </w:r>
      </w:hyperlink>
      <w:r w:rsidR="00D44F36">
        <w:rPr>
          <w:rFonts w:ascii="Arial" w:hAnsi="Arial" w:cs="Arial"/>
        </w:rPr>
        <w:t xml:space="preserve"> 500</w:t>
      </w:r>
      <w:r w:rsidR="00A12F24">
        <w:rPr>
          <w:rFonts w:ascii="Arial" w:hAnsi="Arial" w:cs="Arial"/>
        </w:rPr>
        <w:t>0</w:t>
      </w:r>
      <w:r w:rsidR="00D44F36">
        <w:rPr>
          <w:rFonts w:ascii="Arial" w:hAnsi="Arial" w:cs="Arial"/>
        </w:rPr>
        <w:t>1, “Steam Generator Replacement Inspection”</w:t>
      </w:r>
    </w:p>
    <w:p w:rsidR="00D44F36" w:rsidRDefault="00D44F36"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rsidR="00FA17CD" w:rsidRDefault="005E7FFC"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hyperlink r:id="rId12" w:history="1">
        <w:r w:rsidR="001D6830" w:rsidRPr="001D6830">
          <w:rPr>
            <w:rStyle w:val="Hyperlink"/>
            <w:rFonts w:ascii="Arial" w:hAnsi="Arial" w:cs="Arial"/>
          </w:rPr>
          <w:t>Inspection Procedure</w:t>
        </w:r>
      </w:hyperlink>
      <w:r w:rsidR="002409E0" w:rsidRPr="001D6830">
        <w:rPr>
          <w:rFonts w:ascii="Arial" w:hAnsi="Arial" w:cs="Arial"/>
        </w:rPr>
        <w:t xml:space="preserve"> 71111.20</w:t>
      </w:r>
      <w:r w:rsidR="00561597" w:rsidRPr="001D6830">
        <w:rPr>
          <w:rFonts w:ascii="Arial" w:hAnsi="Arial" w:cs="Arial"/>
        </w:rPr>
        <w:t>,</w:t>
      </w:r>
      <w:r w:rsidR="002D2BB4" w:rsidRPr="001D6830">
        <w:rPr>
          <w:rFonts w:ascii="Arial" w:hAnsi="Arial" w:cs="Arial"/>
        </w:rPr>
        <w:t xml:space="preserve"> </w:t>
      </w:r>
      <w:r w:rsidR="00561597" w:rsidRPr="001D6830">
        <w:rPr>
          <w:rFonts w:ascii="Arial" w:hAnsi="Arial" w:cs="Arial"/>
        </w:rPr>
        <w:t>“</w:t>
      </w:r>
      <w:r w:rsidR="002409E0" w:rsidRPr="001D6830">
        <w:rPr>
          <w:rFonts w:ascii="Arial" w:hAnsi="Arial" w:cs="Arial"/>
        </w:rPr>
        <w:t>Refueling and Other Outage Activities</w:t>
      </w:r>
      <w:r w:rsidR="00E968F4" w:rsidRPr="001D6830">
        <w:rPr>
          <w:rFonts w:ascii="Arial" w:hAnsi="Arial" w:cs="Arial"/>
        </w:rPr>
        <w:t>”</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A17CD" w:rsidRDefault="005E7FFC"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hyperlink r:id="rId13" w:history="1">
        <w:proofErr w:type="gramStart"/>
        <w:r w:rsidR="002409E0" w:rsidRPr="001D6830">
          <w:rPr>
            <w:rStyle w:val="Hyperlink"/>
            <w:rFonts w:ascii="Arial" w:hAnsi="Arial" w:cs="Arial"/>
          </w:rPr>
          <w:t>Operating Experience Smart Sample</w:t>
        </w:r>
      </w:hyperlink>
      <w:r w:rsidR="002409E0" w:rsidRPr="001D6830">
        <w:rPr>
          <w:rFonts w:ascii="Arial" w:hAnsi="Arial" w:cs="Arial"/>
        </w:rPr>
        <w:t xml:space="preserve"> FY2007</w:t>
      </w:r>
      <w:r w:rsidR="00561597" w:rsidRPr="001D6830">
        <w:rPr>
          <w:rFonts w:ascii="Arial" w:hAnsi="Arial" w:cs="Arial"/>
        </w:rPr>
        <w:noBreakHyphen/>
      </w:r>
      <w:r w:rsidR="002409E0" w:rsidRPr="001D6830">
        <w:rPr>
          <w:rFonts w:ascii="Arial" w:hAnsi="Arial" w:cs="Arial"/>
        </w:rPr>
        <w:t>03</w:t>
      </w:r>
      <w:r w:rsidR="00561597" w:rsidRPr="001D6830">
        <w:rPr>
          <w:rFonts w:ascii="Arial" w:hAnsi="Arial" w:cs="Arial"/>
        </w:rPr>
        <w:t>,</w:t>
      </w:r>
      <w:r w:rsidR="002409E0" w:rsidRPr="001D6830">
        <w:rPr>
          <w:rFonts w:ascii="Arial" w:hAnsi="Arial" w:cs="Arial"/>
        </w:rPr>
        <w:t xml:space="preserve"> Revision</w:t>
      </w:r>
      <w:r w:rsidR="00561597" w:rsidRPr="001D6830">
        <w:rPr>
          <w:rFonts w:ascii="Arial" w:hAnsi="Arial" w:cs="Arial"/>
        </w:rPr>
        <w:t> </w:t>
      </w:r>
      <w:r w:rsidR="002409E0" w:rsidRPr="001D6830">
        <w:rPr>
          <w:rFonts w:ascii="Arial" w:hAnsi="Arial" w:cs="Arial"/>
        </w:rPr>
        <w:t>2</w:t>
      </w:r>
      <w:r w:rsidR="00561597" w:rsidRPr="001D6830">
        <w:rPr>
          <w:rFonts w:ascii="Arial" w:hAnsi="Arial" w:cs="Arial"/>
        </w:rPr>
        <w:t>,</w:t>
      </w:r>
      <w:r w:rsidR="00792624" w:rsidRPr="001D6830">
        <w:rPr>
          <w:rFonts w:ascii="Arial" w:hAnsi="Arial" w:cs="Arial"/>
        </w:rPr>
        <w:t xml:space="preserve"> </w:t>
      </w:r>
      <w:r w:rsidR="00561597" w:rsidRPr="001D6830">
        <w:rPr>
          <w:rFonts w:ascii="Arial" w:hAnsi="Arial" w:cs="Arial"/>
        </w:rPr>
        <w:t>“</w:t>
      </w:r>
      <w:r w:rsidR="002409E0" w:rsidRPr="001D6830">
        <w:rPr>
          <w:rFonts w:ascii="Arial" w:hAnsi="Arial" w:cs="Arial"/>
        </w:rPr>
        <w:t>Crane and Heavy Lift Inspection</w:t>
      </w:r>
      <w:r w:rsidR="00561597" w:rsidRPr="001D6830">
        <w:rPr>
          <w:rFonts w:ascii="Arial" w:hAnsi="Arial" w:cs="Arial"/>
        </w:rPr>
        <w:t>,</w:t>
      </w:r>
      <w:r w:rsidR="002409E0" w:rsidRPr="001D6830">
        <w:rPr>
          <w:rFonts w:ascii="Arial" w:hAnsi="Arial" w:cs="Arial"/>
        </w:rPr>
        <w:t xml:space="preserve"> Supplemental Guidance for IP 71111.20</w:t>
      </w:r>
      <w:r w:rsidR="00561597" w:rsidRPr="001D6830">
        <w:rPr>
          <w:rFonts w:ascii="Arial" w:hAnsi="Arial" w:cs="Arial"/>
        </w:rPr>
        <w:t xml:space="preserve">,” </w:t>
      </w:r>
      <w:r w:rsidR="00296C3A" w:rsidRPr="001D6830">
        <w:rPr>
          <w:rFonts w:ascii="Arial" w:hAnsi="Arial" w:cs="Arial"/>
        </w:rPr>
        <w:t>September 12, 2008.</w:t>
      </w:r>
      <w:proofErr w:type="gramEnd"/>
    </w:p>
    <w:p w:rsidR="004220A0" w:rsidRDefault="004220A0"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4220A0" w:rsidRPr="001D6830" w:rsidRDefault="005E7FFC"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hyperlink r:id="rId14" w:history="1">
        <w:r w:rsidR="004220A0" w:rsidRPr="004220A0">
          <w:rPr>
            <w:rStyle w:val="Hyperlink"/>
            <w:rFonts w:ascii="Arial" w:hAnsi="Arial" w:cs="Arial"/>
          </w:rPr>
          <w:t>Region II Memoradum</w:t>
        </w:r>
      </w:hyperlink>
      <w:r w:rsidR="004220A0">
        <w:rPr>
          <w:rFonts w:ascii="Arial" w:hAnsi="Arial" w:cs="Arial"/>
        </w:rPr>
        <w:t>, “New Reactor Pre-Construction Activities,” December 17, 2009</w:t>
      </w: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p>
    <w:p w:rsidR="00FA17CD" w:rsidRPr="001D6830"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p>
    <w:p w:rsidR="00BC5881" w:rsidRDefault="002409E0"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rPr>
      </w:pPr>
      <w:r w:rsidRPr="001D6830">
        <w:rPr>
          <w:rFonts w:ascii="Arial" w:hAnsi="Arial" w:cs="Arial"/>
        </w:rPr>
        <w:t>END</w:t>
      </w:r>
    </w:p>
    <w:p w:rsidR="00D76794" w:rsidRDefault="00D76794"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rPr>
      </w:pPr>
    </w:p>
    <w:p w:rsidR="00D76794" w:rsidRDefault="00D76794" w:rsidP="00D7679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Pr>
          <w:rFonts w:ascii="Arial" w:hAnsi="Arial" w:cs="Arial"/>
        </w:rPr>
        <w:lastRenderedPageBreak/>
        <w:t>Attachments:</w:t>
      </w:r>
    </w:p>
    <w:p w:rsidR="00D76794" w:rsidRDefault="00D76794" w:rsidP="00D7679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D76794" w:rsidRPr="001D6830" w:rsidRDefault="00D76794" w:rsidP="00D7679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Pr>
          <w:rFonts w:ascii="Arial" w:hAnsi="Arial" w:cs="Arial"/>
        </w:rPr>
        <w:t>Revision History for IMC 2515 Appendix F</w:t>
      </w:r>
    </w:p>
    <w:p w:rsidR="00D23B58" w:rsidRPr="001D6830" w:rsidRDefault="00D23B58" w:rsidP="00465AF9">
      <w:pPr>
        <w:widowControl/>
        <w:autoSpaceDE/>
        <w:autoSpaceDN/>
        <w:adjustRightInd/>
        <w:spacing w:line="276" w:lineRule="auto"/>
        <w:jc w:val="both"/>
        <w:rPr>
          <w:rFonts w:ascii="Arial" w:hAnsi="Arial" w:cs="Arial"/>
        </w:rPr>
        <w:sectPr w:rsidR="00D23B58" w:rsidRPr="001D6830" w:rsidSect="00D23B58">
          <w:footerReference w:type="even" r:id="rId15"/>
          <w:footerReference w:type="default" r:id="rId16"/>
          <w:pgSz w:w="12240" w:h="15840" w:code="1"/>
          <w:pgMar w:top="1080" w:right="1440" w:bottom="720" w:left="1440" w:header="1080" w:footer="720" w:gutter="0"/>
          <w:pgNumType w:start="1"/>
          <w:cols w:space="720"/>
          <w:noEndnote/>
          <w:docGrid w:linePitch="326"/>
        </w:sectPr>
      </w:pPr>
    </w:p>
    <w:tbl>
      <w:tblPr>
        <w:tblW w:w="0" w:type="auto"/>
        <w:jc w:val="center"/>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1800"/>
        <w:gridCol w:w="1890"/>
        <w:gridCol w:w="3330"/>
        <w:gridCol w:w="1890"/>
        <w:gridCol w:w="1620"/>
        <w:gridCol w:w="2430"/>
      </w:tblGrid>
      <w:tr w:rsidR="00D23B58" w:rsidRPr="0094565C" w:rsidTr="0094565C">
        <w:trPr>
          <w:cantSplit/>
          <w:trHeight w:val="1087"/>
          <w:jc w:val="center"/>
        </w:trPr>
        <w:tc>
          <w:tcPr>
            <w:tcW w:w="1800" w:type="dxa"/>
          </w:tcPr>
          <w:p w:rsidR="00D23B58" w:rsidRPr="0094565C" w:rsidRDefault="00D23B58" w:rsidP="002F716C">
            <w:pPr>
              <w:spacing w:line="240" w:lineRule="atLeast"/>
              <w:jc w:val="center"/>
              <w:rPr>
                <w:rFonts w:ascii="Arial" w:hAnsi="Arial" w:cs="Arial"/>
              </w:rPr>
            </w:pPr>
          </w:p>
          <w:p w:rsidR="00D23B58" w:rsidRPr="0094565C" w:rsidRDefault="002409E0" w:rsidP="002F71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hAnsi="Arial" w:cs="Arial"/>
              </w:rPr>
            </w:pPr>
            <w:r w:rsidRPr="0094565C">
              <w:rPr>
                <w:rFonts w:ascii="Arial" w:hAnsi="Arial" w:cs="Arial"/>
              </w:rPr>
              <w:t>Commitment Tracking Number</w:t>
            </w:r>
          </w:p>
        </w:tc>
        <w:tc>
          <w:tcPr>
            <w:tcW w:w="1890" w:type="dxa"/>
          </w:tcPr>
          <w:p w:rsidR="00D23B58" w:rsidRPr="0094565C" w:rsidRDefault="00D23B58" w:rsidP="002F716C">
            <w:pPr>
              <w:spacing w:line="240" w:lineRule="atLeast"/>
              <w:jc w:val="center"/>
              <w:rPr>
                <w:rFonts w:ascii="Arial" w:hAnsi="Arial" w:cs="Arial"/>
              </w:rPr>
            </w:pPr>
          </w:p>
          <w:p w:rsidR="00FA17CD" w:rsidRPr="0094565C" w:rsidRDefault="002409E0" w:rsidP="002F71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hAnsi="Arial" w:cs="Arial"/>
              </w:rPr>
            </w:pPr>
            <w:r w:rsidRPr="0094565C">
              <w:rPr>
                <w:rFonts w:ascii="Arial" w:hAnsi="Arial" w:cs="Arial"/>
              </w:rPr>
              <w:t>Issue Date</w:t>
            </w:r>
          </w:p>
        </w:tc>
        <w:tc>
          <w:tcPr>
            <w:tcW w:w="3330" w:type="dxa"/>
          </w:tcPr>
          <w:p w:rsidR="00D23B58" w:rsidRPr="0094565C" w:rsidRDefault="00D23B58" w:rsidP="002F716C">
            <w:pPr>
              <w:spacing w:line="240" w:lineRule="atLeast"/>
              <w:jc w:val="center"/>
              <w:rPr>
                <w:rFonts w:ascii="Arial" w:hAnsi="Arial" w:cs="Arial"/>
              </w:rPr>
            </w:pPr>
          </w:p>
          <w:p w:rsidR="00FA17CD" w:rsidRPr="0094565C" w:rsidRDefault="002409E0" w:rsidP="002F71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hAnsi="Arial" w:cs="Arial"/>
              </w:rPr>
            </w:pPr>
            <w:r w:rsidRPr="0094565C">
              <w:rPr>
                <w:rFonts w:ascii="Arial" w:hAnsi="Arial" w:cs="Arial"/>
              </w:rPr>
              <w:t>Description of Change</w:t>
            </w:r>
          </w:p>
        </w:tc>
        <w:tc>
          <w:tcPr>
            <w:tcW w:w="1890" w:type="dxa"/>
          </w:tcPr>
          <w:p w:rsidR="00D23B58" w:rsidRPr="0094565C" w:rsidRDefault="00D23B58" w:rsidP="002F716C">
            <w:pPr>
              <w:spacing w:line="240" w:lineRule="atLeast"/>
              <w:jc w:val="center"/>
              <w:rPr>
                <w:rFonts w:ascii="Arial" w:hAnsi="Arial" w:cs="Arial"/>
              </w:rPr>
            </w:pPr>
          </w:p>
          <w:p w:rsidR="00D23B58" w:rsidRPr="0094565C" w:rsidRDefault="002409E0" w:rsidP="002F71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hAnsi="Arial" w:cs="Arial"/>
              </w:rPr>
            </w:pPr>
            <w:r w:rsidRPr="0094565C">
              <w:rPr>
                <w:rFonts w:ascii="Arial" w:hAnsi="Arial" w:cs="Arial"/>
              </w:rPr>
              <w:t>Training Needed</w:t>
            </w:r>
          </w:p>
        </w:tc>
        <w:tc>
          <w:tcPr>
            <w:tcW w:w="1620" w:type="dxa"/>
          </w:tcPr>
          <w:p w:rsidR="00D23B58" w:rsidRPr="0094565C" w:rsidRDefault="00D23B58" w:rsidP="002F716C">
            <w:pPr>
              <w:spacing w:line="240" w:lineRule="atLeast"/>
              <w:jc w:val="center"/>
              <w:rPr>
                <w:rFonts w:ascii="Arial" w:hAnsi="Arial" w:cs="Arial"/>
              </w:rPr>
            </w:pPr>
          </w:p>
          <w:p w:rsidR="00D23B58" w:rsidRPr="0094565C" w:rsidRDefault="002409E0" w:rsidP="002F71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hAnsi="Arial" w:cs="Arial"/>
              </w:rPr>
            </w:pPr>
            <w:r w:rsidRPr="0094565C">
              <w:rPr>
                <w:rFonts w:ascii="Arial" w:hAnsi="Arial" w:cs="Arial"/>
              </w:rPr>
              <w:t>Training Completion Date</w:t>
            </w:r>
          </w:p>
        </w:tc>
        <w:tc>
          <w:tcPr>
            <w:tcW w:w="2430" w:type="dxa"/>
          </w:tcPr>
          <w:p w:rsidR="00D23B58" w:rsidRPr="0094565C" w:rsidRDefault="00D23B58" w:rsidP="002F716C">
            <w:pPr>
              <w:spacing w:line="240" w:lineRule="atLeast"/>
              <w:jc w:val="center"/>
              <w:rPr>
                <w:rFonts w:ascii="Arial" w:hAnsi="Arial" w:cs="Arial"/>
              </w:rPr>
            </w:pPr>
          </w:p>
          <w:p w:rsidR="00D23B58" w:rsidRPr="0094565C" w:rsidRDefault="002409E0" w:rsidP="002F71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eastAsiaTheme="majorEastAsia" w:hAnsi="Arial" w:cs="Arial"/>
              </w:rPr>
            </w:pPr>
            <w:r w:rsidRPr="0094565C">
              <w:rPr>
                <w:rFonts w:ascii="Arial" w:hAnsi="Arial" w:cs="Arial"/>
              </w:rPr>
              <w:t>Comment Resolution  Accession Number</w:t>
            </w:r>
          </w:p>
        </w:tc>
      </w:tr>
      <w:tr w:rsidR="00D23B58" w:rsidRPr="001D6830" w:rsidTr="0094565C">
        <w:trPr>
          <w:cantSplit/>
          <w:jc w:val="center"/>
        </w:trPr>
        <w:tc>
          <w:tcPr>
            <w:tcW w:w="1800" w:type="dxa"/>
          </w:tcPr>
          <w:p w:rsidR="00FA17CD" w:rsidRPr="001D6830" w:rsidRDefault="002409E0" w:rsidP="002F71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jc w:val="center"/>
              <w:rPr>
                <w:rFonts w:ascii="Arial" w:eastAsiaTheme="majorEastAsia" w:hAnsi="Arial" w:cs="Arial"/>
                <w:b/>
              </w:rPr>
            </w:pPr>
            <w:r w:rsidRPr="001D6830">
              <w:rPr>
                <w:rFonts w:ascii="Arial" w:hAnsi="Arial" w:cs="Arial"/>
              </w:rPr>
              <w:t>N/A</w:t>
            </w:r>
          </w:p>
        </w:tc>
        <w:tc>
          <w:tcPr>
            <w:tcW w:w="1890" w:type="dxa"/>
          </w:tcPr>
          <w:p w:rsidR="00CE0D0E" w:rsidRPr="00CE0D0E" w:rsidRDefault="00CE0D0E" w:rsidP="00465AF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both"/>
              <w:rPr>
                <w:rFonts w:ascii="Arial" w:hAnsi="Arial" w:cs="Arial"/>
              </w:rPr>
            </w:pPr>
            <w:r w:rsidRPr="00CE0D0E">
              <w:rPr>
                <w:rFonts w:ascii="Arial" w:hAnsi="Arial" w:cs="Arial"/>
                <w:color w:val="000000"/>
              </w:rPr>
              <w:t>ML103090611</w:t>
            </w:r>
          </w:p>
          <w:p w:rsidR="00D23B58" w:rsidRPr="001D6830" w:rsidRDefault="00F61E8B" w:rsidP="00465AF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both"/>
              <w:rPr>
                <w:rFonts w:ascii="Arial" w:eastAsiaTheme="majorEastAsia" w:hAnsi="Arial" w:cs="Arial"/>
                <w:b/>
              </w:rPr>
            </w:pPr>
            <w:r>
              <w:rPr>
                <w:rFonts w:ascii="Arial" w:hAnsi="Arial" w:cs="Arial"/>
              </w:rPr>
              <w:t>06/02/11</w:t>
            </w:r>
          </w:p>
          <w:p w:rsidR="00D23B58" w:rsidRPr="001D6830" w:rsidRDefault="002409E0" w:rsidP="00F61E8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both"/>
              <w:rPr>
                <w:rFonts w:ascii="Arial" w:eastAsiaTheme="majorEastAsia" w:hAnsi="Arial" w:cs="Arial"/>
                <w:b/>
              </w:rPr>
            </w:pPr>
            <w:r w:rsidRPr="001D6830">
              <w:rPr>
                <w:rFonts w:ascii="Arial" w:hAnsi="Arial" w:cs="Arial"/>
              </w:rPr>
              <w:t>CN 1</w:t>
            </w:r>
            <w:r w:rsidR="009C0B4B">
              <w:rPr>
                <w:rFonts w:ascii="Arial" w:hAnsi="Arial" w:cs="Arial"/>
              </w:rPr>
              <w:t>1</w:t>
            </w:r>
            <w:r w:rsidRPr="001D6830">
              <w:rPr>
                <w:rFonts w:ascii="Arial" w:hAnsi="Arial" w:cs="Arial"/>
              </w:rPr>
              <w:t>-</w:t>
            </w:r>
            <w:r w:rsidR="00F61E8B">
              <w:rPr>
                <w:rFonts w:ascii="Arial" w:hAnsi="Arial" w:cs="Arial"/>
              </w:rPr>
              <w:t>009</w:t>
            </w:r>
          </w:p>
        </w:tc>
        <w:tc>
          <w:tcPr>
            <w:tcW w:w="3330" w:type="dxa"/>
          </w:tcPr>
          <w:p w:rsidR="00D23B58" w:rsidRPr="001D6830" w:rsidRDefault="002409E0" w:rsidP="00465AF9">
            <w:pPr>
              <w:tabs>
                <w:tab w:val="left" w:pos="-1380"/>
                <w:tab w:val="left" w:pos="-720"/>
                <w:tab w:val="left" w:pos="0"/>
                <w:tab w:val="left" w:pos="720"/>
                <w:tab w:val="left" w:pos="1440"/>
                <w:tab w:val="left" w:pos="2160"/>
                <w:tab w:val="left" w:pos="2880"/>
              </w:tabs>
              <w:spacing w:after="120" w:line="240" w:lineRule="atLeast"/>
              <w:jc w:val="both"/>
              <w:rPr>
                <w:rFonts w:ascii="Arial" w:eastAsiaTheme="majorEastAsia" w:hAnsi="Arial" w:cs="Arial"/>
                <w:b/>
              </w:rPr>
            </w:pPr>
            <w:r w:rsidRPr="001D6830">
              <w:rPr>
                <w:rFonts w:ascii="Arial" w:hAnsi="Arial" w:cs="Arial"/>
              </w:rPr>
              <w:t>Reviewed commitments and found none for 4 years.</w:t>
            </w:r>
          </w:p>
          <w:p w:rsidR="00D23B58" w:rsidRPr="001D6830" w:rsidRDefault="002409E0" w:rsidP="00D34420">
            <w:pPr>
              <w:widowControl/>
              <w:spacing w:line="240" w:lineRule="atLeast"/>
              <w:rPr>
                <w:rFonts w:ascii="Arial" w:eastAsiaTheme="majorEastAsia" w:hAnsi="Arial" w:cs="Arial"/>
                <w:b/>
              </w:rPr>
            </w:pPr>
            <w:r w:rsidRPr="001D6830">
              <w:rPr>
                <w:rFonts w:ascii="Arial" w:hAnsi="Arial" w:cs="Arial"/>
              </w:rPr>
              <w:t>Developed new appendix for IMC</w:t>
            </w:r>
            <w:r w:rsidR="00B17AF7" w:rsidRPr="001D6830">
              <w:rPr>
                <w:rFonts w:ascii="Arial" w:hAnsi="Arial" w:cs="Arial"/>
              </w:rPr>
              <w:t xml:space="preserve"> </w:t>
            </w:r>
            <w:r w:rsidRPr="001D6830">
              <w:rPr>
                <w:rFonts w:ascii="Arial" w:hAnsi="Arial" w:cs="Arial"/>
              </w:rPr>
              <w:t>2515 that provides guidance for inspectors for reactor construction activities near operating unit(s).</w:t>
            </w:r>
          </w:p>
        </w:tc>
        <w:tc>
          <w:tcPr>
            <w:tcW w:w="1890" w:type="dxa"/>
          </w:tcPr>
          <w:p w:rsidR="00FA17CD" w:rsidRPr="001D6830" w:rsidRDefault="002409E0" w:rsidP="002F71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center"/>
              <w:rPr>
                <w:rFonts w:ascii="Arial" w:eastAsiaTheme="majorEastAsia" w:hAnsi="Arial" w:cs="Arial"/>
                <w:b/>
              </w:rPr>
            </w:pPr>
            <w:r w:rsidRPr="001D6830">
              <w:rPr>
                <w:rFonts w:ascii="Arial" w:hAnsi="Arial" w:cs="Arial"/>
              </w:rPr>
              <w:t>No</w:t>
            </w:r>
          </w:p>
        </w:tc>
        <w:tc>
          <w:tcPr>
            <w:tcW w:w="1620" w:type="dxa"/>
          </w:tcPr>
          <w:p w:rsidR="00FA17CD" w:rsidRPr="001D6830" w:rsidRDefault="002409E0" w:rsidP="002F71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jc w:val="center"/>
              <w:rPr>
                <w:rFonts w:ascii="Arial" w:eastAsiaTheme="majorEastAsia" w:hAnsi="Arial" w:cs="Arial"/>
                <w:b/>
              </w:rPr>
            </w:pPr>
            <w:r w:rsidRPr="001D6830">
              <w:rPr>
                <w:rFonts w:ascii="Arial" w:hAnsi="Arial" w:cs="Arial"/>
              </w:rPr>
              <w:t>N/A</w:t>
            </w:r>
          </w:p>
        </w:tc>
        <w:tc>
          <w:tcPr>
            <w:tcW w:w="2430" w:type="dxa"/>
          </w:tcPr>
          <w:p w:rsidR="00D23B58" w:rsidRPr="001D6830" w:rsidRDefault="006E20D2" w:rsidP="00465AF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tLeast"/>
              <w:jc w:val="both"/>
              <w:rPr>
                <w:rFonts w:ascii="Arial" w:hAnsi="Arial" w:cs="Arial"/>
              </w:rPr>
            </w:pPr>
            <w:r>
              <w:rPr>
                <w:rFonts w:ascii="Arial" w:hAnsi="Arial" w:cs="Arial"/>
              </w:rPr>
              <w:t>ML11095A000</w:t>
            </w:r>
          </w:p>
        </w:tc>
      </w:tr>
    </w:tbl>
    <w:p w:rsidR="00D23B58" w:rsidRPr="001D6830" w:rsidRDefault="00D23B58" w:rsidP="00465AF9">
      <w:pPr>
        <w:widowControl/>
        <w:autoSpaceDE/>
        <w:autoSpaceDN/>
        <w:adjustRightInd/>
        <w:spacing w:line="276" w:lineRule="auto"/>
        <w:jc w:val="both"/>
        <w:rPr>
          <w:rFonts w:ascii="Arial" w:hAnsi="Arial" w:cs="Arial"/>
        </w:rPr>
      </w:pPr>
    </w:p>
    <w:p w:rsidR="006A058E" w:rsidRPr="00465AF9" w:rsidRDefault="006A058E" w:rsidP="00465AF9">
      <w:pPr>
        <w:widowControl/>
        <w:autoSpaceDE/>
        <w:autoSpaceDN/>
        <w:adjustRightInd/>
        <w:spacing w:line="276" w:lineRule="auto"/>
        <w:jc w:val="both"/>
        <w:rPr>
          <w:rFonts w:ascii="Arial" w:hAnsi="Arial"/>
        </w:rPr>
      </w:pPr>
    </w:p>
    <w:p w:rsidR="00FA17CD" w:rsidRPr="00465AF9" w:rsidRDefault="00FA17CD" w:rsidP="00465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rPr>
      </w:pPr>
    </w:p>
    <w:sectPr w:rsidR="00FA17CD" w:rsidRPr="00465AF9" w:rsidSect="00465AF9">
      <w:headerReference w:type="default" r:id="rId17"/>
      <w:footerReference w:type="default" r:id="rId18"/>
      <w:pgSz w:w="15840" w:h="12240" w:orient="landscape" w:code="1"/>
      <w:pgMar w:top="1440" w:right="1080" w:bottom="1440" w:left="720" w:header="108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80F" w:rsidRDefault="00D8580F" w:rsidP="00E7273E">
      <w:r>
        <w:separator/>
      </w:r>
    </w:p>
  </w:endnote>
  <w:endnote w:type="continuationSeparator" w:id="0">
    <w:p w:rsidR="00D8580F" w:rsidRDefault="00D8580F" w:rsidP="00E727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32" w:rsidRDefault="00DA4832" w:rsidP="00D917EC">
    <w:pPr>
      <w:tabs>
        <w:tab w:val="left" w:pos="360"/>
        <w:tab w:val="center" w:pos="4680"/>
        <w:tab w:val="left" w:pos="6660"/>
        <w:tab w:val="right" w:pos="9360"/>
        <w:tab w:val="left" w:pos="10980"/>
      </w:tabs>
      <w:rPr>
        <w:rFonts w:ascii="Arial" w:hAnsi="Arial" w:cs="Arial"/>
      </w:rPr>
    </w:pPr>
    <w:r>
      <w:rPr>
        <w:rFonts w:ascii="Arial" w:hAnsi="Arial" w:cs="Arial"/>
      </w:rPr>
      <w:tab/>
      <w:t>2515 Appendix D</w:t>
    </w:r>
    <w:r>
      <w:rPr>
        <w:rFonts w:ascii="Arial" w:hAnsi="Arial" w:cs="Arial"/>
      </w:rPr>
      <w:tab/>
    </w:r>
    <w:r>
      <w:rPr>
        <w:rFonts w:ascii="Arial" w:hAnsi="Arial" w:cs="Arial"/>
      </w:rPr>
      <w:tab/>
    </w:r>
    <w:r w:rsidRPr="001934BE">
      <w:rPr>
        <w:rFonts w:ascii="Arial" w:hAnsi="Arial" w:cs="Arial"/>
      </w:rPr>
      <w:t xml:space="preserve">Att </w:t>
    </w:r>
    <w:r>
      <w:rPr>
        <w:rFonts w:ascii="Arial" w:hAnsi="Arial" w:cs="Arial"/>
      </w:rPr>
      <w:t>2</w:t>
    </w:r>
    <w:r w:rsidRPr="001934BE">
      <w:rPr>
        <w:rFonts w:ascii="Arial" w:hAnsi="Arial" w:cs="Arial"/>
      </w:rPr>
      <w:t>-</w:t>
    </w:r>
    <w:r>
      <w:rPr>
        <w:rFonts w:ascii="Arial" w:hAnsi="Arial" w:cs="Arial"/>
      </w:rPr>
      <w:t>1</w:t>
    </w:r>
    <w:r>
      <w:rPr>
        <w:rStyle w:val="PageNumber"/>
        <w:rFonts w:ascii="Arial" w:hAnsi="Arial" w:cs="Arial"/>
      </w:rPr>
      <w:tab/>
    </w:r>
    <w:r>
      <w:rPr>
        <w:rStyle w:val="PageNumber"/>
        <w:rFonts w:ascii="Arial" w:hAnsi="Arial" w:cs="Arial"/>
      </w:rPr>
      <w:tab/>
    </w:r>
    <w:r>
      <w:rPr>
        <w:rStyle w:val="PageNumber"/>
        <w:rFonts w:ascii="Arial" w:hAnsi="Arial" w:cs="Arial"/>
      </w:rPr>
      <w:tab/>
    </w:r>
    <w:r>
      <w:rPr>
        <w:rFonts w:ascii="Arial" w:hAnsi="Arial" w:cs="Arial"/>
      </w:rPr>
      <w:t xml:space="preserve">Issue Date: 04/XX/08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32" w:rsidRDefault="00DA4832" w:rsidP="00D917EC">
    <w:pPr>
      <w:tabs>
        <w:tab w:val="left" w:pos="360"/>
        <w:tab w:val="center" w:pos="4680"/>
        <w:tab w:val="left" w:pos="6660"/>
        <w:tab w:val="right" w:pos="9360"/>
        <w:tab w:val="left" w:pos="10980"/>
        <w:tab w:val="right" w:pos="12240"/>
        <w:tab w:val="right" w:pos="13680"/>
      </w:tabs>
      <w:rPr>
        <w:rFonts w:ascii="Arial" w:hAnsi="Arial" w:cs="Arial"/>
      </w:rPr>
    </w:pPr>
    <w:r>
      <w:rPr>
        <w:rFonts w:ascii="Arial" w:hAnsi="Arial" w:cs="Arial"/>
      </w:rPr>
      <w:t xml:space="preserve">Issue Date:  </w:t>
    </w:r>
    <w:r w:rsidR="00F61E8B">
      <w:rPr>
        <w:rFonts w:ascii="Arial" w:hAnsi="Arial" w:cs="Arial"/>
      </w:rPr>
      <w:t>06/02/11</w:t>
    </w:r>
    <w:r>
      <w:rPr>
        <w:rFonts w:ascii="Arial" w:hAnsi="Arial" w:cs="Arial"/>
      </w:rPr>
      <w:tab/>
      <w:t>F</w:t>
    </w:r>
    <w:r w:rsidRPr="00857E43">
      <w:rPr>
        <w:rFonts w:ascii="Arial" w:hAnsi="Arial" w:cs="Arial"/>
      </w:rPr>
      <w:t>-</w:t>
    </w:r>
    <w:r w:rsidR="005E7FFC" w:rsidRPr="00857E43">
      <w:rPr>
        <w:rStyle w:val="PageNumber"/>
        <w:rFonts w:ascii="Arial" w:hAnsi="Arial" w:cs="Arial"/>
      </w:rPr>
      <w:fldChar w:fldCharType="begin"/>
    </w:r>
    <w:r w:rsidRPr="00857E43">
      <w:rPr>
        <w:rStyle w:val="PageNumber"/>
        <w:rFonts w:ascii="Arial" w:hAnsi="Arial" w:cs="Arial"/>
      </w:rPr>
      <w:instrText xml:space="preserve"> PAGE </w:instrText>
    </w:r>
    <w:r w:rsidR="005E7FFC" w:rsidRPr="00857E43">
      <w:rPr>
        <w:rStyle w:val="PageNumber"/>
        <w:rFonts w:ascii="Arial" w:hAnsi="Arial" w:cs="Arial"/>
      </w:rPr>
      <w:fldChar w:fldCharType="separate"/>
    </w:r>
    <w:r w:rsidR="00F61E8B">
      <w:rPr>
        <w:rStyle w:val="PageNumber"/>
        <w:rFonts w:ascii="Arial" w:hAnsi="Arial" w:cs="Arial"/>
        <w:noProof/>
      </w:rPr>
      <w:t>7</w:t>
    </w:r>
    <w:r w:rsidR="005E7FFC" w:rsidRPr="00857E43">
      <w:rPr>
        <w:rStyle w:val="PageNumber"/>
        <w:rFonts w:ascii="Arial" w:hAnsi="Arial" w:cs="Arial"/>
      </w:rPr>
      <w:fldChar w:fldCharType="end"/>
    </w:r>
    <w:r>
      <w:rPr>
        <w:rFonts w:ascii="Arial" w:hAnsi="Arial" w:cs="Arial"/>
      </w:rPr>
      <w:tab/>
    </w:r>
    <w:r>
      <w:rPr>
        <w:rFonts w:ascii="Arial" w:hAnsi="Arial" w:cs="Arial"/>
      </w:rPr>
      <w:tab/>
      <w:t xml:space="preserve">2515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32" w:rsidRPr="004B5B81" w:rsidRDefault="00DA4832" w:rsidP="008F286C">
    <w:pPr>
      <w:framePr w:w="12960" w:wrap="notBeside" w:vAnchor="text" w:hAnchor="page" w:x="1756" w:yAlign="center"/>
      <w:tabs>
        <w:tab w:val="center" w:pos="6480"/>
        <w:tab w:val="right" w:pos="12960"/>
      </w:tabs>
      <w:rPr>
        <w:rFonts w:ascii="Arial" w:hAnsi="Arial" w:cs="Arial"/>
      </w:rPr>
    </w:pPr>
    <w:r>
      <w:rPr>
        <w:rFonts w:ascii="Arial" w:hAnsi="Arial" w:cs="Arial"/>
      </w:rPr>
      <w:t xml:space="preserve">Issue Date: </w:t>
    </w:r>
    <w:r w:rsidR="00F61E8B">
      <w:rPr>
        <w:rFonts w:ascii="Arial" w:hAnsi="Arial" w:cs="Arial"/>
      </w:rPr>
      <w:t>06/02/11</w:t>
    </w:r>
    <w:r w:rsidRPr="004B5B81">
      <w:rPr>
        <w:rFonts w:ascii="Arial" w:hAnsi="Arial" w:cs="Arial"/>
      </w:rPr>
      <w:tab/>
    </w:r>
    <w:r w:rsidR="001A5912">
      <w:rPr>
        <w:rFonts w:ascii="Arial" w:hAnsi="Arial" w:cs="Arial"/>
      </w:rPr>
      <w:t>Att</w:t>
    </w:r>
    <w:r>
      <w:rPr>
        <w:rFonts w:ascii="Arial" w:hAnsi="Arial" w:cs="Arial"/>
      </w:rPr>
      <w:t>1</w:t>
    </w:r>
    <w:r w:rsidRPr="004B5B81">
      <w:rPr>
        <w:rFonts w:ascii="Arial" w:hAnsi="Arial" w:cs="Arial"/>
      </w:rPr>
      <w:t>-</w:t>
    </w:r>
    <w:r w:rsidR="005E7FFC" w:rsidRPr="004B5B81">
      <w:rPr>
        <w:rStyle w:val="PageNumber"/>
        <w:rFonts w:ascii="Arial" w:hAnsi="Arial" w:cs="Arial"/>
      </w:rPr>
      <w:fldChar w:fldCharType="begin"/>
    </w:r>
    <w:r w:rsidRPr="004B5B81">
      <w:rPr>
        <w:rStyle w:val="PageNumber"/>
        <w:rFonts w:ascii="Arial" w:hAnsi="Arial" w:cs="Arial"/>
      </w:rPr>
      <w:instrText xml:space="preserve"> PAGE </w:instrText>
    </w:r>
    <w:r w:rsidR="005E7FFC" w:rsidRPr="004B5B81">
      <w:rPr>
        <w:rStyle w:val="PageNumber"/>
        <w:rFonts w:ascii="Arial" w:hAnsi="Arial" w:cs="Arial"/>
      </w:rPr>
      <w:fldChar w:fldCharType="separate"/>
    </w:r>
    <w:r w:rsidR="00F61E8B">
      <w:rPr>
        <w:rStyle w:val="PageNumber"/>
        <w:rFonts w:ascii="Arial" w:hAnsi="Arial" w:cs="Arial"/>
        <w:noProof/>
      </w:rPr>
      <w:t>1</w:t>
    </w:r>
    <w:r w:rsidR="005E7FFC" w:rsidRPr="004B5B81">
      <w:rPr>
        <w:rStyle w:val="PageNumber"/>
        <w:rFonts w:ascii="Arial" w:hAnsi="Arial" w:cs="Arial"/>
      </w:rPr>
      <w:fldChar w:fldCharType="end"/>
    </w:r>
    <w:r w:rsidRPr="004B5B81">
      <w:rPr>
        <w:rFonts w:ascii="Arial" w:hAnsi="Arial" w:cs="Arial"/>
      </w:rPr>
      <w:tab/>
    </w:r>
    <w:r>
      <w:rPr>
        <w:rFonts w:ascii="Arial" w:hAnsi="Arial" w:cs="Arial"/>
      </w:rPr>
      <w:t>2515 Appendix F</w:t>
    </w:r>
  </w:p>
  <w:p w:rsidR="00DA4832" w:rsidRPr="008F286C" w:rsidRDefault="00DA4832" w:rsidP="008F28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80F" w:rsidRDefault="00D8580F" w:rsidP="00E7273E">
      <w:r>
        <w:separator/>
      </w:r>
    </w:p>
  </w:footnote>
  <w:footnote w:type="continuationSeparator" w:id="0">
    <w:p w:rsidR="00D8580F" w:rsidRDefault="00D8580F" w:rsidP="00E727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32" w:rsidRPr="0031653A" w:rsidRDefault="00DA4832" w:rsidP="00562FB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rPr>
        <w:rFonts w:ascii="Arial" w:hAnsi="Arial" w:cs="Arial"/>
      </w:rPr>
    </w:pPr>
    <w:r>
      <w:rPr>
        <w:rFonts w:ascii="Arial" w:hAnsi="Arial" w:cs="Arial"/>
      </w:rPr>
      <w:t>Attachment 1</w:t>
    </w:r>
  </w:p>
  <w:p w:rsidR="00DA4832" w:rsidRPr="0031653A" w:rsidRDefault="00DA4832" w:rsidP="00562FB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rPr>
        <w:rFonts w:ascii="Arial" w:hAnsi="Arial" w:cs="Arial"/>
      </w:rPr>
    </w:pPr>
  </w:p>
  <w:p w:rsidR="00DA4832" w:rsidRPr="0031653A" w:rsidRDefault="00DA4832" w:rsidP="00562FB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rPr>
        <w:rFonts w:ascii="Arial" w:hAnsi="Arial" w:cs="Arial"/>
      </w:rPr>
    </w:pPr>
    <w:r w:rsidRPr="0031653A">
      <w:rPr>
        <w:rFonts w:ascii="Arial" w:hAnsi="Arial" w:cs="Arial"/>
      </w:rPr>
      <w:t xml:space="preserve">Revision History </w:t>
    </w:r>
    <w:r>
      <w:rPr>
        <w:rFonts w:ascii="Arial" w:hAnsi="Arial" w:cs="Arial"/>
      </w:rPr>
      <w:t>f</w:t>
    </w:r>
    <w:r w:rsidRPr="0031653A">
      <w:rPr>
        <w:rFonts w:ascii="Arial" w:hAnsi="Arial" w:cs="Arial"/>
      </w:rPr>
      <w:t>or</w:t>
    </w:r>
    <w:r w:rsidR="005E7FFC" w:rsidRPr="0031653A">
      <w:rPr>
        <w:rFonts w:ascii="Arial" w:hAnsi="Arial" w:cs="Arial"/>
      </w:rPr>
      <w:fldChar w:fldCharType="begin"/>
    </w:r>
    <w:r w:rsidRPr="0031653A">
      <w:rPr>
        <w:rFonts w:ascii="Arial" w:hAnsi="Arial" w:cs="Arial"/>
      </w:rPr>
      <w:instrText>tc \l1 "APPENDIX ERevision History For</w:instrText>
    </w:r>
    <w:r w:rsidR="005E7FFC" w:rsidRPr="0031653A">
      <w:rPr>
        <w:rFonts w:ascii="Arial" w:hAnsi="Arial" w:cs="Arial"/>
      </w:rPr>
      <w:fldChar w:fldCharType="end"/>
    </w:r>
    <w:r>
      <w:rPr>
        <w:rFonts w:ascii="Arial" w:hAnsi="Arial" w:cs="Arial"/>
      </w:rPr>
      <w:t xml:space="preserve"> IMC 2515 Appendix F</w:t>
    </w:r>
  </w:p>
  <w:p w:rsidR="00DA4832" w:rsidRDefault="00DA48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718F"/>
    <w:multiLevelType w:val="hybridMultilevel"/>
    <w:tmpl w:val="774CFC48"/>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
    <w:nsid w:val="02F77050"/>
    <w:multiLevelType w:val="hybridMultilevel"/>
    <w:tmpl w:val="174E6BE4"/>
    <w:lvl w:ilvl="0" w:tplc="04090019">
      <w:start w:val="1"/>
      <w:numFmt w:val="lowerLetter"/>
      <w:lvlText w:val="%1."/>
      <w:lvlJc w:val="left"/>
      <w:pPr>
        <w:ind w:left="1166" w:hanging="360"/>
      </w:pPr>
      <w:rPr>
        <w:rFont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
    <w:nsid w:val="03C7203E"/>
    <w:multiLevelType w:val="hybridMultilevel"/>
    <w:tmpl w:val="3A20304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04D5082B"/>
    <w:multiLevelType w:val="hybridMultilevel"/>
    <w:tmpl w:val="214E2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79925F3"/>
    <w:multiLevelType w:val="hybridMultilevel"/>
    <w:tmpl w:val="23C0FA4C"/>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
    <w:nsid w:val="081A7041"/>
    <w:multiLevelType w:val="hybridMultilevel"/>
    <w:tmpl w:val="98D6B870"/>
    <w:lvl w:ilvl="0" w:tplc="CB32F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C21CC3"/>
    <w:multiLevelType w:val="hybridMultilevel"/>
    <w:tmpl w:val="4EEE8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9D8466F"/>
    <w:multiLevelType w:val="hybridMultilevel"/>
    <w:tmpl w:val="A42E0F0C"/>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8">
    <w:nsid w:val="0B8B0306"/>
    <w:multiLevelType w:val="hybridMultilevel"/>
    <w:tmpl w:val="638ED81A"/>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nsid w:val="0C125010"/>
    <w:multiLevelType w:val="hybridMultilevel"/>
    <w:tmpl w:val="67C206C8"/>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0">
    <w:nsid w:val="0E2F50B0"/>
    <w:multiLevelType w:val="hybridMultilevel"/>
    <w:tmpl w:val="E332B19E"/>
    <w:lvl w:ilvl="0" w:tplc="CB32F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24191E"/>
    <w:multiLevelType w:val="hybridMultilevel"/>
    <w:tmpl w:val="16E47FF4"/>
    <w:lvl w:ilvl="0" w:tplc="6D0839D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nsid w:val="176D7180"/>
    <w:multiLevelType w:val="hybridMultilevel"/>
    <w:tmpl w:val="338E26B8"/>
    <w:lvl w:ilvl="0" w:tplc="04090001">
      <w:start w:val="1"/>
      <w:numFmt w:val="bullet"/>
      <w:lvlText w:val=""/>
      <w:lvlJc w:val="left"/>
      <w:pPr>
        <w:ind w:left="1080" w:hanging="360"/>
      </w:pPr>
      <w:rPr>
        <w:rFonts w:ascii="Symbol" w:hAnsi="Symbol" w:hint="default"/>
      </w:rPr>
    </w:lvl>
    <w:lvl w:ilvl="1" w:tplc="D032AB6A">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B18126F"/>
    <w:multiLevelType w:val="hybridMultilevel"/>
    <w:tmpl w:val="BAEC6930"/>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4">
    <w:nsid w:val="1BC470F9"/>
    <w:multiLevelType w:val="hybridMultilevel"/>
    <w:tmpl w:val="8BD60C9C"/>
    <w:lvl w:ilvl="0" w:tplc="CB32F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CE64E8B"/>
    <w:multiLevelType w:val="hybridMultilevel"/>
    <w:tmpl w:val="FF422B74"/>
    <w:lvl w:ilvl="0" w:tplc="0409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6">
    <w:nsid w:val="1D9D4068"/>
    <w:multiLevelType w:val="hybridMultilevel"/>
    <w:tmpl w:val="4B0C8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F7A46E7"/>
    <w:multiLevelType w:val="hybridMultilevel"/>
    <w:tmpl w:val="AA643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2D0F61"/>
    <w:multiLevelType w:val="hybridMultilevel"/>
    <w:tmpl w:val="6C9AD564"/>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2C5588"/>
    <w:multiLevelType w:val="hybridMultilevel"/>
    <w:tmpl w:val="D3EA3B98"/>
    <w:lvl w:ilvl="0" w:tplc="CB32F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0683426"/>
    <w:multiLevelType w:val="hybridMultilevel"/>
    <w:tmpl w:val="9E220770"/>
    <w:lvl w:ilvl="0" w:tplc="CB32F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6D58D4"/>
    <w:multiLevelType w:val="hybridMultilevel"/>
    <w:tmpl w:val="10085440"/>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8BD70A3"/>
    <w:multiLevelType w:val="hybridMultilevel"/>
    <w:tmpl w:val="867A90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8F96CB7"/>
    <w:multiLevelType w:val="hybridMultilevel"/>
    <w:tmpl w:val="F4527A9C"/>
    <w:lvl w:ilvl="0" w:tplc="CB32F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BE4E0A"/>
    <w:multiLevelType w:val="hybridMultilevel"/>
    <w:tmpl w:val="C504E7B2"/>
    <w:lvl w:ilvl="0" w:tplc="DEA4D4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22F4076"/>
    <w:multiLevelType w:val="hybridMultilevel"/>
    <w:tmpl w:val="C1CC52DA"/>
    <w:lvl w:ilvl="0" w:tplc="96B2D9C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6">
    <w:nsid w:val="4F7B57CE"/>
    <w:multiLevelType w:val="hybridMultilevel"/>
    <w:tmpl w:val="9E582982"/>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1CB1D7D"/>
    <w:multiLevelType w:val="hybridMultilevel"/>
    <w:tmpl w:val="EEDC160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8">
    <w:nsid w:val="53035265"/>
    <w:multiLevelType w:val="hybridMultilevel"/>
    <w:tmpl w:val="326011A8"/>
    <w:lvl w:ilvl="0" w:tplc="C62E4D12">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4E347CE"/>
    <w:multiLevelType w:val="hybridMultilevel"/>
    <w:tmpl w:val="C58E66A4"/>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CEC094C"/>
    <w:multiLevelType w:val="hybridMultilevel"/>
    <w:tmpl w:val="96AE01EE"/>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31">
    <w:nsid w:val="5F8A70D1"/>
    <w:multiLevelType w:val="hybridMultilevel"/>
    <w:tmpl w:val="88E0656E"/>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2">
    <w:nsid w:val="620811F7"/>
    <w:multiLevelType w:val="hybridMultilevel"/>
    <w:tmpl w:val="FDBC9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24F3CC6"/>
    <w:multiLevelType w:val="hybridMultilevel"/>
    <w:tmpl w:val="4FC6E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3434E56"/>
    <w:multiLevelType w:val="hybridMultilevel"/>
    <w:tmpl w:val="1A80E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3D37224"/>
    <w:multiLevelType w:val="hybridMultilevel"/>
    <w:tmpl w:val="048CC18E"/>
    <w:lvl w:ilvl="0" w:tplc="48A41D7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6">
    <w:nsid w:val="6B7B2EDB"/>
    <w:multiLevelType w:val="hybridMultilevel"/>
    <w:tmpl w:val="12A22A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B8A530F"/>
    <w:multiLevelType w:val="hybridMultilevel"/>
    <w:tmpl w:val="54DAC4F8"/>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8">
    <w:nsid w:val="70815E8B"/>
    <w:multiLevelType w:val="hybridMultilevel"/>
    <w:tmpl w:val="9A74FB66"/>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3E855AD"/>
    <w:multiLevelType w:val="hybridMultilevel"/>
    <w:tmpl w:val="17B028DC"/>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40">
    <w:nsid w:val="75563602"/>
    <w:multiLevelType w:val="hybridMultilevel"/>
    <w:tmpl w:val="51BE43DA"/>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nsid w:val="7A91594D"/>
    <w:multiLevelType w:val="hybridMultilevel"/>
    <w:tmpl w:val="5D9483C0"/>
    <w:lvl w:ilvl="0" w:tplc="CB32F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473E2E"/>
    <w:multiLevelType w:val="hybridMultilevel"/>
    <w:tmpl w:val="761EBDA6"/>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3">
    <w:nsid w:val="7E782648"/>
    <w:multiLevelType w:val="hybridMultilevel"/>
    <w:tmpl w:val="94AC2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AF43A9"/>
    <w:multiLevelType w:val="hybridMultilevel"/>
    <w:tmpl w:val="C6E85FD2"/>
    <w:lvl w:ilvl="0" w:tplc="CB32F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3"/>
  </w:num>
  <w:num w:numId="3">
    <w:abstractNumId w:val="37"/>
  </w:num>
  <w:num w:numId="4">
    <w:abstractNumId w:val="9"/>
  </w:num>
  <w:num w:numId="5">
    <w:abstractNumId w:val="15"/>
  </w:num>
  <w:num w:numId="6">
    <w:abstractNumId w:val="7"/>
  </w:num>
  <w:num w:numId="7">
    <w:abstractNumId w:val="31"/>
  </w:num>
  <w:num w:numId="8">
    <w:abstractNumId w:val="0"/>
  </w:num>
  <w:num w:numId="9">
    <w:abstractNumId w:val="42"/>
  </w:num>
  <w:num w:numId="10">
    <w:abstractNumId w:val="4"/>
  </w:num>
  <w:num w:numId="11">
    <w:abstractNumId w:val="39"/>
  </w:num>
  <w:num w:numId="12">
    <w:abstractNumId w:val="33"/>
  </w:num>
  <w:num w:numId="13">
    <w:abstractNumId w:val="36"/>
  </w:num>
  <w:num w:numId="14">
    <w:abstractNumId w:val="30"/>
  </w:num>
  <w:num w:numId="15">
    <w:abstractNumId w:val="28"/>
  </w:num>
  <w:num w:numId="16">
    <w:abstractNumId w:val="3"/>
  </w:num>
  <w:num w:numId="17">
    <w:abstractNumId w:val="32"/>
  </w:num>
  <w:num w:numId="18">
    <w:abstractNumId w:val="12"/>
  </w:num>
  <w:num w:numId="19">
    <w:abstractNumId w:val="22"/>
  </w:num>
  <w:num w:numId="20">
    <w:abstractNumId w:val="34"/>
  </w:num>
  <w:num w:numId="21">
    <w:abstractNumId w:val="24"/>
  </w:num>
  <w:num w:numId="22">
    <w:abstractNumId w:val="25"/>
  </w:num>
  <w:num w:numId="23">
    <w:abstractNumId w:val="2"/>
  </w:num>
  <w:num w:numId="24">
    <w:abstractNumId w:val="27"/>
  </w:num>
  <w:num w:numId="25">
    <w:abstractNumId w:val="35"/>
  </w:num>
  <w:num w:numId="26">
    <w:abstractNumId w:val="11"/>
  </w:num>
  <w:num w:numId="27">
    <w:abstractNumId w:val="6"/>
  </w:num>
  <w:num w:numId="28">
    <w:abstractNumId w:val="8"/>
  </w:num>
  <w:num w:numId="29">
    <w:abstractNumId w:val="16"/>
  </w:num>
  <w:num w:numId="30">
    <w:abstractNumId w:val="17"/>
  </w:num>
  <w:num w:numId="31">
    <w:abstractNumId w:val="23"/>
  </w:num>
  <w:num w:numId="32">
    <w:abstractNumId w:val="14"/>
  </w:num>
  <w:num w:numId="33">
    <w:abstractNumId w:val="5"/>
  </w:num>
  <w:num w:numId="34">
    <w:abstractNumId w:val="20"/>
  </w:num>
  <w:num w:numId="35">
    <w:abstractNumId w:val="10"/>
  </w:num>
  <w:num w:numId="36">
    <w:abstractNumId w:val="41"/>
  </w:num>
  <w:num w:numId="37">
    <w:abstractNumId w:val="38"/>
  </w:num>
  <w:num w:numId="38">
    <w:abstractNumId w:val="1"/>
  </w:num>
  <w:num w:numId="39">
    <w:abstractNumId w:val="21"/>
  </w:num>
  <w:num w:numId="40">
    <w:abstractNumId w:val="26"/>
  </w:num>
  <w:num w:numId="41">
    <w:abstractNumId w:val="29"/>
  </w:num>
  <w:num w:numId="42">
    <w:abstractNumId w:val="40"/>
  </w:num>
  <w:num w:numId="43">
    <w:abstractNumId w:val="19"/>
  </w:num>
  <w:num w:numId="44">
    <w:abstractNumId w:val="13"/>
  </w:num>
  <w:num w:numId="45">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516F0"/>
    <w:rsid w:val="00000E31"/>
    <w:rsid w:val="00004834"/>
    <w:rsid w:val="00005A8A"/>
    <w:rsid w:val="00007346"/>
    <w:rsid w:val="00007D61"/>
    <w:rsid w:val="000114D6"/>
    <w:rsid w:val="00011545"/>
    <w:rsid w:val="0001215C"/>
    <w:rsid w:val="0001678C"/>
    <w:rsid w:val="000168CF"/>
    <w:rsid w:val="00025A10"/>
    <w:rsid w:val="000267FF"/>
    <w:rsid w:val="0003077F"/>
    <w:rsid w:val="00030EDD"/>
    <w:rsid w:val="000324D4"/>
    <w:rsid w:val="0003255F"/>
    <w:rsid w:val="000352B7"/>
    <w:rsid w:val="0003634E"/>
    <w:rsid w:val="000413A0"/>
    <w:rsid w:val="000447F9"/>
    <w:rsid w:val="0005263D"/>
    <w:rsid w:val="00054392"/>
    <w:rsid w:val="00054EC6"/>
    <w:rsid w:val="00056709"/>
    <w:rsid w:val="00057929"/>
    <w:rsid w:val="000612C5"/>
    <w:rsid w:val="00061437"/>
    <w:rsid w:val="00063B00"/>
    <w:rsid w:val="0006440C"/>
    <w:rsid w:val="00066D46"/>
    <w:rsid w:val="000728E1"/>
    <w:rsid w:val="00073663"/>
    <w:rsid w:val="00073B73"/>
    <w:rsid w:val="000744D9"/>
    <w:rsid w:val="0007662F"/>
    <w:rsid w:val="00077B72"/>
    <w:rsid w:val="000829EE"/>
    <w:rsid w:val="00083F9C"/>
    <w:rsid w:val="000856DF"/>
    <w:rsid w:val="00085767"/>
    <w:rsid w:val="00085C7D"/>
    <w:rsid w:val="00086084"/>
    <w:rsid w:val="00093C92"/>
    <w:rsid w:val="00095168"/>
    <w:rsid w:val="00096056"/>
    <w:rsid w:val="0009624C"/>
    <w:rsid w:val="00096BA9"/>
    <w:rsid w:val="00097826"/>
    <w:rsid w:val="00097BF7"/>
    <w:rsid w:val="000A0A27"/>
    <w:rsid w:val="000A0BAB"/>
    <w:rsid w:val="000A0DD4"/>
    <w:rsid w:val="000A4EBE"/>
    <w:rsid w:val="000B22AD"/>
    <w:rsid w:val="000B6BBF"/>
    <w:rsid w:val="000B7455"/>
    <w:rsid w:val="000B7649"/>
    <w:rsid w:val="000C387F"/>
    <w:rsid w:val="000C5996"/>
    <w:rsid w:val="000D0769"/>
    <w:rsid w:val="000D1DB0"/>
    <w:rsid w:val="000D5B52"/>
    <w:rsid w:val="000D60B5"/>
    <w:rsid w:val="000E0EFA"/>
    <w:rsid w:val="000E194C"/>
    <w:rsid w:val="000E2380"/>
    <w:rsid w:val="000E31B7"/>
    <w:rsid w:val="000E4434"/>
    <w:rsid w:val="000E4C0F"/>
    <w:rsid w:val="000E6982"/>
    <w:rsid w:val="000F386B"/>
    <w:rsid w:val="000F7C7F"/>
    <w:rsid w:val="001065B6"/>
    <w:rsid w:val="00120680"/>
    <w:rsid w:val="0012135E"/>
    <w:rsid w:val="00122D7A"/>
    <w:rsid w:val="00126DDB"/>
    <w:rsid w:val="001304B5"/>
    <w:rsid w:val="00132A01"/>
    <w:rsid w:val="00135257"/>
    <w:rsid w:val="00140B81"/>
    <w:rsid w:val="00140E75"/>
    <w:rsid w:val="00147DEB"/>
    <w:rsid w:val="00151561"/>
    <w:rsid w:val="001545E3"/>
    <w:rsid w:val="00155622"/>
    <w:rsid w:val="001627A0"/>
    <w:rsid w:val="00164DA4"/>
    <w:rsid w:val="001661EF"/>
    <w:rsid w:val="00167E0F"/>
    <w:rsid w:val="00172686"/>
    <w:rsid w:val="00172DC4"/>
    <w:rsid w:val="00175F52"/>
    <w:rsid w:val="00181936"/>
    <w:rsid w:val="00184AE4"/>
    <w:rsid w:val="001866AF"/>
    <w:rsid w:val="001867C2"/>
    <w:rsid w:val="00187A11"/>
    <w:rsid w:val="00187C7F"/>
    <w:rsid w:val="0019092A"/>
    <w:rsid w:val="00194289"/>
    <w:rsid w:val="001A47C8"/>
    <w:rsid w:val="001A5912"/>
    <w:rsid w:val="001B1112"/>
    <w:rsid w:val="001B4F3D"/>
    <w:rsid w:val="001B612F"/>
    <w:rsid w:val="001C1141"/>
    <w:rsid w:val="001C31B6"/>
    <w:rsid w:val="001D6830"/>
    <w:rsid w:val="001D6E7B"/>
    <w:rsid w:val="001D76B2"/>
    <w:rsid w:val="001E1B57"/>
    <w:rsid w:val="001E5597"/>
    <w:rsid w:val="001E6605"/>
    <w:rsid w:val="001E7143"/>
    <w:rsid w:val="001F48E7"/>
    <w:rsid w:val="002079CB"/>
    <w:rsid w:val="002204C0"/>
    <w:rsid w:val="002210F6"/>
    <w:rsid w:val="002230B4"/>
    <w:rsid w:val="00223A78"/>
    <w:rsid w:val="00230978"/>
    <w:rsid w:val="00234677"/>
    <w:rsid w:val="0023787C"/>
    <w:rsid w:val="00237EFD"/>
    <w:rsid w:val="002409E0"/>
    <w:rsid w:val="002413FE"/>
    <w:rsid w:val="002421BB"/>
    <w:rsid w:val="00243F8D"/>
    <w:rsid w:val="00251766"/>
    <w:rsid w:val="00252E61"/>
    <w:rsid w:val="002602D0"/>
    <w:rsid w:val="00260496"/>
    <w:rsid w:val="002662ED"/>
    <w:rsid w:val="00286DD6"/>
    <w:rsid w:val="0028781A"/>
    <w:rsid w:val="00287B95"/>
    <w:rsid w:val="00291D7B"/>
    <w:rsid w:val="00293E08"/>
    <w:rsid w:val="002965F0"/>
    <w:rsid w:val="00296C3A"/>
    <w:rsid w:val="002A1C92"/>
    <w:rsid w:val="002A30F4"/>
    <w:rsid w:val="002A7C83"/>
    <w:rsid w:val="002B0100"/>
    <w:rsid w:val="002B104C"/>
    <w:rsid w:val="002B1885"/>
    <w:rsid w:val="002B56E8"/>
    <w:rsid w:val="002B5AC0"/>
    <w:rsid w:val="002B5B71"/>
    <w:rsid w:val="002B75F7"/>
    <w:rsid w:val="002C3EC2"/>
    <w:rsid w:val="002C63EA"/>
    <w:rsid w:val="002C6940"/>
    <w:rsid w:val="002D2BB4"/>
    <w:rsid w:val="002D73A2"/>
    <w:rsid w:val="002E18CF"/>
    <w:rsid w:val="002E1C7E"/>
    <w:rsid w:val="002E5F79"/>
    <w:rsid w:val="002F1421"/>
    <w:rsid w:val="002F1D3A"/>
    <w:rsid w:val="002F6D97"/>
    <w:rsid w:val="002F716C"/>
    <w:rsid w:val="00300E61"/>
    <w:rsid w:val="003048FE"/>
    <w:rsid w:val="003070A5"/>
    <w:rsid w:val="00310CDA"/>
    <w:rsid w:val="00313230"/>
    <w:rsid w:val="00314515"/>
    <w:rsid w:val="00314984"/>
    <w:rsid w:val="00315245"/>
    <w:rsid w:val="00320521"/>
    <w:rsid w:val="00321255"/>
    <w:rsid w:val="00323373"/>
    <w:rsid w:val="0032683E"/>
    <w:rsid w:val="00327147"/>
    <w:rsid w:val="00331208"/>
    <w:rsid w:val="003313DD"/>
    <w:rsid w:val="00341611"/>
    <w:rsid w:val="00345559"/>
    <w:rsid w:val="0035033F"/>
    <w:rsid w:val="0035131A"/>
    <w:rsid w:val="003516D0"/>
    <w:rsid w:val="003548AE"/>
    <w:rsid w:val="00360197"/>
    <w:rsid w:val="003616A0"/>
    <w:rsid w:val="0036189A"/>
    <w:rsid w:val="00370A9D"/>
    <w:rsid w:val="00370B64"/>
    <w:rsid w:val="003710D8"/>
    <w:rsid w:val="00377784"/>
    <w:rsid w:val="0038116B"/>
    <w:rsid w:val="003835DF"/>
    <w:rsid w:val="00383FCE"/>
    <w:rsid w:val="00387294"/>
    <w:rsid w:val="00387305"/>
    <w:rsid w:val="00387850"/>
    <w:rsid w:val="0039111B"/>
    <w:rsid w:val="00392AE5"/>
    <w:rsid w:val="003946C9"/>
    <w:rsid w:val="00396F9C"/>
    <w:rsid w:val="003A095E"/>
    <w:rsid w:val="003A1B1A"/>
    <w:rsid w:val="003A48EE"/>
    <w:rsid w:val="003A4D8E"/>
    <w:rsid w:val="003B0525"/>
    <w:rsid w:val="003B21F7"/>
    <w:rsid w:val="003B35D9"/>
    <w:rsid w:val="003B4E0E"/>
    <w:rsid w:val="003B587B"/>
    <w:rsid w:val="003C7E27"/>
    <w:rsid w:val="003D004D"/>
    <w:rsid w:val="003D0DF8"/>
    <w:rsid w:val="003D235A"/>
    <w:rsid w:val="003D2790"/>
    <w:rsid w:val="003D5564"/>
    <w:rsid w:val="003D599A"/>
    <w:rsid w:val="003E52FD"/>
    <w:rsid w:val="003F0F1F"/>
    <w:rsid w:val="003F26D8"/>
    <w:rsid w:val="003F3462"/>
    <w:rsid w:val="003F5913"/>
    <w:rsid w:val="003F60D9"/>
    <w:rsid w:val="0040001D"/>
    <w:rsid w:val="00401B73"/>
    <w:rsid w:val="0040409C"/>
    <w:rsid w:val="00404B23"/>
    <w:rsid w:val="00405090"/>
    <w:rsid w:val="004129F2"/>
    <w:rsid w:val="00416DEF"/>
    <w:rsid w:val="00420FCB"/>
    <w:rsid w:val="004220A0"/>
    <w:rsid w:val="00431001"/>
    <w:rsid w:val="0043497C"/>
    <w:rsid w:val="00435E30"/>
    <w:rsid w:val="00441055"/>
    <w:rsid w:val="00441AD0"/>
    <w:rsid w:val="00444D86"/>
    <w:rsid w:val="004569D7"/>
    <w:rsid w:val="00460CDC"/>
    <w:rsid w:val="00463622"/>
    <w:rsid w:val="004648A1"/>
    <w:rsid w:val="00465AF9"/>
    <w:rsid w:val="004738B0"/>
    <w:rsid w:val="00475CC7"/>
    <w:rsid w:val="00477149"/>
    <w:rsid w:val="00480E1F"/>
    <w:rsid w:val="00482143"/>
    <w:rsid w:val="00484FE9"/>
    <w:rsid w:val="0048714A"/>
    <w:rsid w:val="00490001"/>
    <w:rsid w:val="004A076C"/>
    <w:rsid w:val="004A343F"/>
    <w:rsid w:val="004A3F84"/>
    <w:rsid w:val="004B3A15"/>
    <w:rsid w:val="004C0C4A"/>
    <w:rsid w:val="004C4487"/>
    <w:rsid w:val="004C46BB"/>
    <w:rsid w:val="004C70FB"/>
    <w:rsid w:val="004C7574"/>
    <w:rsid w:val="004D5256"/>
    <w:rsid w:val="004E0EA6"/>
    <w:rsid w:val="004E1704"/>
    <w:rsid w:val="004E2C61"/>
    <w:rsid w:val="004E3C7B"/>
    <w:rsid w:val="004F374F"/>
    <w:rsid w:val="004F668F"/>
    <w:rsid w:val="005021AC"/>
    <w:rsid w:val="005025CB"/>
    <w:rsid w:val="005076C1"/>
    <w:rsid w:val="005101D8"/>
    <w:rsid w:val="00511DF3"/>
    <w:rsid w:val="00512CB2"/>
    <w:rsid w:val="00513624"/>
    <w:rsid w:val="005205A0"/>
    <w:rsid w:val="005340B6"/>
    <w:rsid w:val="00535427"/>
    <w:rsid w:val="00536C22"/>
    <w:rsid w:val="005469BE"/>
    <w:rsid w:val="00550473"/>
    <w:rsid w:val="005510B0"/>
    <w:rsid w:val="0055169C"/>
    <w:rsid w:val="00556EDC"/>
    <w:rsid w:val="00557721"/>
    <w:rsid w:val="005600FD"/>
    <w:rsid w:val="005606E5"/>
    <w:rsid w:val="00561597"/>
    <w:rsid w:val="00562FB6"/>
    <w:rsid w:val="005640E7"/>
    <w:rsid w:val="00564B20"/>
    <w:rsid w:val="00564C07"/>
    <w:rsid w:val="005663A4"/>
    <w:rsid w:val="00566B52"/>
    <w:rsid w:val="00566BF8"/>
    <w:rsid w:val="00567AF0"/>
    <w:rsid w:val="00570496"/>
    <w:rsid w:val="0057086A"/>
    <w:rsid w:val="00582D4F"/>
    <w:rsid w:val="00584D9D"/>
    <w:rsid w:val="0059348E"/>
    <w:rsid w:val="005A2D23"/>
    <w:rsid w:val="005B25D8"/>
    <w:rsid w:val="005B5308"/>
    <w:rsid w:val="005C199C"/>
    <w:rsid w:val="005C21E3"/>
    <w:rsid w:val="005C501A"/>
    <w:rsid w:val="005D018E"/>
    <w:rsid w:val="005D185D"/>
    <w:rsid w:val="005D4D9C"/>
    <w:rsid w:val="005D5715"/>
    <w:rsid w:val="005E082F"/>
    <w:rsid w:val="005E165F"/>
    <w:rsid w:val="005E17F8"/>
    <w:rsid w:val="005E36F3"/>
    <w:rsid w:val="005E459A"/>
    <w:rsid w:val="005E4A03"/>
    <w:rsid w:val="005E4E80"/>
    <w:rsid w:val="005E7FFC"/>
    <w:rsid w:val="005F0B99"/>
    <w:rsid w:val="005F5305"/>
    <w:rsid w:val="005F6DC2"/>
    <w:rsid w:val="00602315"/>
    <w:rsid w:val="00602ACF"/>
    <w:rsid w:val="00604A1A"/>
    <w:rsid w:val="00604B4C"/>
    <w:rsid w:val="00611188"/>
    <w:rsid w:val="00611755"/>
    <w:rsid w:val="00617491"/>
    <w:rsid w:val="006176C3"/>
    <w:rsid w:val="00617FE7"/>
    <w:rsid w:val="00622802"/>
    <w:rsid w:val="00625654"/>
    <w:rsid w:val="00630FFF"/>
    <w:rsid w:val="00631B75"/>
    <w:rsid w:val="00632166"/>
    <w:rsid w:val="00644393"/>
    <w:rsid w:val="0064451A"/>
    <w:rsid w:val="00647854"/>
    <w:rsid w:val="00652386"/>
    <w:rsid w:val="00655F53"/>
    <w:rsid w:val="0065713C"/>
    <w:rsid w:val="00663E73"/>
    <w:rsid w:val="00664858"/>
    <w:rsid w:val="00666878"/>
    <w:rsid w:val="00666C12"/>
    <w:rsid w:val="00676615"/>
    <w:rsid w:val="00677E02"/>
    <w:rsid w:val="0069043B"/>
    <w:rsid w:val="0069050C"/>
    <w:rsid w:val="006926DB"/>
    <w:rsid w:val="0069754D"/>
    <w:rsid w:val="006978B3"/>
    <w:rsid w:val="00697F71"/>
    <w:rsid w:val="006A058E"/>
    <w:rsid w:val="006A0CED"/>
    <w:rsid w:val="006A126A"/>
    <w:rsid w:val="006A34FC"/>
    <w:rsid w:val="006A40FD"/>
    <w:rsid w:val="006A4723"/>
    <w:rsid w:val="006A4789"/>
    <w:rsid w:val="006B0754"/>
    <w:rsid w:val="006B15F6"/>
    <w:rsid w:val="006B1CAE"/>
    <w:rsid w:val="006B1FFF"/>
    <w:rsid w:val="006B242C"/>
    <w:rsid w:val="006B478F"/>
    <w:rsid w:val="006C08B5"/>
    <w:rsid w:val="006C2030"/>
    <w:rsid w:val="006C4312"/>
    <w:rsid w:val="006C4325"/>
    <w:rsid w:val="006C4527"/>
    <w:rsid w:val="006C79B8"/>
    <w:rsid w:val="006D3A9B"/>
    <w:rsid w:val="006E20D2"/>
    <w:rsid w:val="006E314A"/>
    <w:rsid w:val="006E3302"/>
    <w:rsid w:val="006E471E"/>
    <w:rsid w:val="006E65FF"/>
    <w:rsid w:val="006F0A81"/>
    <w:rsid w:val="006F0D0B"/>
    <w:rsid w:val="006F2D07"/>
    <w:rsid w:val="00701FE5"/>
    <w:rsid w:val="0070749E"/>
    <w:rsid w:val="00713C39"/>
    <w:rsid w:val="00714420"/>
    <w:rsid w:val="007150FD"/>
    <w:rsid w:val="00715B56"/>
    <w:rsid w:val="00721133"/>
    <w:rsid w:val="0073031B"/>
    <w:rsid w:val="00736610"/>
    <w:rsid w:val="0074185B"/>
    <w:rsid w:val="007477C2"/>
    <w:rsid w:val="00751281"/>
    <w:rsid w:val="007524C0"/>
    <w:rsid w:val="00757097"/>
    <w:rsid w:val="0076298B"/>
    <w:rsid w:val="0076351D"/>
    <w:rsid w:val="00767154"/>
    <w:rsid w:val="00770DC9"/>
    <w:rsid w:val="00772B4A"/>
    <w:rsid w:val="00774A99"/>
    <w:rsid w:val="00775418"/>
    <w:rsid w:val="0077613A"/>
    <w:rsid w:val="00776DCA"/>
    <w:rsid w:val="007773C4"/>
    <w:rsid w:val="00780758"/>
    <w:rsid w:val="00783A96"/>
    <w:rsid w:val="00784DAD"/>
    <w:rsid w:val="00785177"/>
    <w:rsid w:val="00786991"/>
    <w:rsid w:val="00787FFA"/>
    <w:rsid w:val="00792624"/>
    <w:rsid w:val="007A1A82"/>
    <w:rsid w:val="007A3ACE"/>
    <w:rsid w:val="007A4704"/>
    <w:rsid w:val="007A6BA6"/>
    <w:rsid w:val="007B0A37"/>
    <w:rsid w:val="007B1449"/>
    <w:rsid w:val="007C167A"/>
    <w:rsid w:val="007C243A"/>
    <w:rsid w:val="007C6E0B"/>
    <w:rsid w:val="007C7D28"/>
    <w:rsid w:val="007D0A69"/>
    <w:rsid w:val="007D2692"/>
    <w:rsid w:val="007D4553"/>
    <w:rsid w:val="007F2AA2"/>
    <w:rsid w:val="007F2C13"/>
    <w:rsid w:val="007F4CA7"/>
    <w:rsid w:val="008040C2"/>
    <w:rsid w:val="00805DCC"/>
    <w:rsid w:val="008072BF"/>
    <w:rsid w:val="00807EC3"/>
    <w:rsid w:val="00810321"/>
    <w:rsid w:val="008128F3"/>
    <w:rsid w:val="00812AB5"/>
    <w:rsid w:val="00812CB7"/>
    <w:rsid w:val="00814A85"/>
    <w:rsid w:val="00821C17"/>
    <w:rsid w:val="00821DE2"/>
    <w:rsid w:val="00823136"/>
    <w:rsid w:val="00824446"/>
    <w:rsid w:val="00826AC6"/>
    <w:rsid w:val="00835EF2"/>
    <w:rsid w:val="00837C84"/>
    <w:rsid w:val="0084288B"/>
    <w:rsid w:val="00844D29"/>
    <w:rsid w:val="00846509"/>
    <w:rsid w:val="008531C9"/>
    <w:rsid w:val="008538DA"/>
    <w:rsid w:val="00855131"/>
    <w:rsid w:val="00860E44"/>
    <w:rsid w:val="008615BD"/>
    <w:rsid w:val="00861AF1"/>
    <w:rsid w:val="00862334"/>
    <w:rsid w:val="00864248"/>
    <w:rsid w:val="008702B5"/>
    <w:rsid w:val="00871414"/>
    <w:rsid w:val="0087234F"/>
    <w:rsid w:val="008753F3"/>
    <w:rsid w:val="008775F8"/>
    <w:rsid w:val="00880539"/>
    <w:rsid w:val="008811A7"/>
    <w:rsid w:val="00881916"/>
    <w:rsid w:val="00881C72"/>
    <w:rsid w:val="008827EA"/>
    <w:rsid w:val="0088299D"/>
    <w:rsid w:val="0088305B"/>
    <w:rsid w:val="008879CD"/>
    <w:rsid w:val="00887E1A"/>
    <w:rsid w:val="00895995"/>
    <w:rsid w:val="008A5802"/>
    <w:rsid w:val="008B45EC"/>
    <w:rsid w:val="008B4970"/>
    <w:rsid w:val="008B579C"/>
    <w:rsid w:val="008B6ABC"/>
    <w:rsid w:val="008B70F9"/>
    <w:rsid w:val="008C083E"/>
    <w:rsid w:val="008C0FF6"/>
    <w:rsid w:val="008C20D3"/>
    <w:rsid w:val="008F286C"/>
    <w:rsid w:val="008F29FB"/>
    <w:rsid w:val="008F3094"/>
    <w:rsid w:val="008F5A30"/>
    <w:rsid w:val="008F6E1A"/>
    <w:rsid w:val="008F72AC"/>
    <w:rsid w:val="008F79F4"/>
    <w:rsid w:val="008F7F9E"/>
    <w:rsid w:val="00903A49"/>
    <w:rsid w:val="00904079"/>
    <w:rsid w:val="00904C29"/>
    <w:rsid w:val="00905367"/>
    <w:rsid w:val="00911466"/>
    <w:rsid w:val="00913A4F"/>
    <w:rsid w:val="0092358B"/>
    <w:rsid w:val="00924CCD"/>
    <w:rsid w:val="009257CC"/>
    <w:rsid w:val="00930BD4"/>
    <w:rsid w:val="00931C36"/>
    <w:rsid w:val="009331C2"/>
    <w:rsid w:val="00937165"/>
    <w:rsid w:val="00943CCB"/>
    <w:rsid w:val="00945477"/>
    <w:rsid w:val="0094565C"/>
    <w:rsid w:val="00945777"/>
    <w:rsid w:val="00950915"/>
    <w:rsid w:val="00950BDD"/>
    <w:rsid w:val="00951ADC"/>
    <w:rsid w:val="009524BE"/>
    <w:rsid w:val="00953D9F"/>
    <w:rsid w:val="00954735"/>
    <w:rsid w:val="00957F13"/>
    <w:rsid w:val="00961894"/>
    <w:rsid w:val="009727FA"/>
    <w:rsid w:val="00975C83"/>
    <w:rsid w:val="009774E2"/>
    <w:rsid w:val="00980F2B"/>
    <w:rsid w:val="00980FE8"/>
    <w:rsid w:val="00983113"/>
    <w:rsid w:val="00984EDC"/>
    <w:rsid w:val="00984F08"/>
    <w:rsid w:val="00985046"/>
    <w:rsid w:val="00993A73"/>
    <w:rsid w:val="009969B8"/>
    <w:rsid w:val="009A3637"/>
    <w:rsid w:val="009A51E7"/>
    <w:rsid w:val="009A6482"/>
    <w:rsid w:val="009A672A"/>
    <w:rsid w:val="009A6F05"/>
    <w:rsid w:val="009A7432"/>
    <w:rsid w:val="009B0527"/>
    <w:rsid w:val="009B086E"/>
    <w:rsid w:val="009B0E2A"/>
    <w:rsid w:val="009B1320"/>
    <w:rsid w:val="009B3517"/>
    <w:rsid w:val="009B4986"/>
    <w:rsid w:val="009B499D"/>
    <w:rsid w:val="009C0B4B"/>
    <w:rsid w:val="009C28FB"/>
    <w:rsid w:val="009C4BF0"/>
    <w:rsid w:val="009C5A01"/>
    <w:rsid w:val="009D167B"/>
    <w:rsid w:val="009D4803"/>
    <w:rsid w:val="009D50F4"/>
    <w:rsid w:val="009D64BF"/>
    <w:rsid w:val="009D7C07"/>
    <w:rsid w:val="009E338D"/>
    <w:rsid w:val="009E6B26"/>
    <w:rsid w:val="009F0062"/>
    <w:rsid w:val="009F0ADD"/>
    <w:rsid w:val="00A01CFF"/>
    <w:rsid w:val="00A05D3F"/>
    <w:rsid w:val="00A05F80"/>
    <w:rsid w:val="00A1052D"/>
    <w:rsid w:val="00A10780"/>
    <w:rsid w:val="00A128C5"/>
    <w:rsid w:val="00A12F24"/>
    <w:rsid w:val="00A228D3"/>
    <w:rsid w:val="00A233BA"/>
    <w:rsid w:val="00A319AE"/>
    <w:rsid w:val="00A333C7"/>
    <w:rsid w:val="00A35865"/>
    <w:rsid w:val="00A40AEC"/>
    <w:rsid w:val="00A41107"/>
    <w:rsid w:val="00A413D9"/>
    <w:rsid w:val="00A429CC"/>
    <w:rsid w:val="00A469AA"/>
    <w:rsid w:val="00A46B4B"/>
    <w:rsid w:val="00A5088D"/>
    <w:rsid w:val="00A53345"/>
    <w:rsid w:val="00A5429E"/>
    <w:rsid w:val="00A5493C"/>
    <w:rsid w:val="00A570F9"/>
    <w:rsid w:val="00A5714A"/>
    <w:rsid w:val="00A66048"/>
    <w:rsid w:val="00A67A3F"/>
    <w:rsid w:val="00A70523"/>
    <w:rsid w:val="00A71EE3"/>
    <w:rsid w:val="00A730B1"/>
    <w:rsid w:val="00A74431"/>
    <w:rsid w:val="00A76F21"/>
    <w:rsid w:val="00A80420"/>
    <w:rsid w:val="00A81684"/>
    <w:rsid w:val="00A829FA"/>
    <w:rsid w:val="00A84AC4"/>
    <w:rsid w:val="00A872B2"/>
    <w:rsid w:val="00A87553"/>
    <w:rsid w:val="00A91BE5"/>
    <w:rsid w:val="00A9355F"/>
    <w:rsid w:val="00AA15BE"/>
    <w:rsid w:val="00AA7CA8"/>
    <w:rsid w:val="00AB0FF6"/>
    <w:rsid w:val="00AB21A0"/>
    <w:rsid w:val="00AB4EA5"/>
    <w:rsid w:val="00AC6754"/>
    <w:rsid w:val="00AD1708"/>
    <w:rsid w:val="00AD19D5"/>
    <w:rsid w:val="00AD2644"/>
    <w:rsid w:val="00AD2E86"/>
    <w:rsid w:val="00AD7296"/>
    <w:rsid w:val="00AE0241"/>
    <w:rsid w:val="00AE0C5E"/>
    <w:rsid w:val="00AE413B"/>
    <w:rsid w:val="00AE4A0D"/>
    <w:rsid w:val="00AE504E"/>
    <w:rsid w:val="00AE52E8"/>
    <w:rsid w:val="00AF68DA"/>
    <w:rsid w:val="00AF7899"/>
    <w:rsid w:val="00B009E9"/>
    <w:rsid w:val="00B0560D"/>
    <w:rsid w:val="00B1512F"/>
    <w:rsid w:val="00B168AA"/>
    <w:rsid w:val="00B17AF7"/>
    <w:rsid w:val="00B22CDF"/>
    <w:rsid w:val="00B30482"/>
    <w:rsid w:val="00B30852"/>
    <w:rsid w:val="00B3375D"/>
    <w:rsid w:val="00B36427"/>
    <w:rsid w:val="00B37D00"/>
    <w:rsid w:val="00B40847"/>
    <w:rsid w:val="00B46DCD"/>
    <w:rsid w:val="00B47290"/>
    <w:rsid w:val="00B477A3"/>
    <w:rsid w:val="00B5162A"/>
    <w:rsid w:val="00B520B4"/>
    <w:rsid w:val="00B52592"/>
    <w:rsid w:val="00B54CDA"/>
    <w:rsid w:val="00B61BF7"/>
    <w:rsid w:val="00B62BEA"/>
    <w:rsid w:val="00B64230"/>
    <w:rsid w:val="00B64D84"/>
    <w:rsid w:val="00B702B9"/>
    <w:rsid w:val="00B72E8F"/>
    <w:rsid w:val="00B734A0"/>
    <w:rsid w:val="00B73C3B"/>
    <w:rsid w:val="00B769D8"/>
    <w:rsid w:val="00B76C65"/>
    <w:rsid w:val="00B773B7"/>
    <w:rsid w:val="00B81816"/>
    <w:rsid w:val="00B8247C"/>
    <w:rsid w:val="00B826F8"/>
    <w:rsid w:val="00B9051B"/>
    <w:rsid w:val="00B93894"/>
    <w:rsid w:val="00B93DE2"/>
    <w:rsid w:val="00BA123C"/>
    <w:rsid w:val="00BA554B"/>
    <w:rsid w:val="00BA66B0"/>
    <w:rsid w:val="00BB4320"/>
    <w:rsid w:val="00BB5559"/>
    <w:rsid w:val="00BB79AD"/>
    <w:rsid w:val="00BC18BF"/>
    <w:rsid w:val="00BC261C"/>
    <w:rsid w:val="00BC27DF"/>
    <w:rsid w:val="00BC417F"/>
    <w:rsid w:val="00BC5881"/>
    <w:rsid w:val="00BC6D6A"/>
    <w:rsid w:val="00BD0B5C"/>
    <w:rsid w:val="00BD3E9C"/>
    <w:rsid w:val="00BD5F51"/>
    <w:rsid w:val="00BD6203"/>
    <w:rsid w:val="00BD6B98"/>
    <w:rsid w:val="00BE636F"/>
    <w:rsid w:val="00BE6F7C"/>
    <w:rsid w:val="00BF1475"/>
    <w:rsid w:val="00BF25AF"/>
    <w:rsid w:val="00BF4CC9"/>
    <w:rsid w:val="00BF7932"/>
    <w:rsid w:val="00C00D88"/>
    <w:rsid w:val="00C01BF7"/>
    <w:rsid w:val="00C07A4C"/>
    <w:rsid w:val="00C111F4"/>
    <w:rsid w:val="00C12BA1"/>
    <w:rsid w:val="00C134ED"/>
    <w:rsid w:val="00C13928"/>
    <w:rsid w:val="00C13967"/>
    <w:rsid w:val="00C13A27"/>
    <w:rsid w:val="00C21ADB"/>
    <w:rsid w:val="00C244E3"/>
    <w:rsid w:val="00C25375"/>
    <w:rsid w:val="00C25C20"/>
    <w:rsid w:val="00C26594"/>
    <w:rsid w:val="00C2744A"/>
    <w:rsid w:val="00C27EDF"/>
    <w:rsid w:val="00C34E95"/>
    <w:rsid w:val="00C36C8F"/>
    <w:rsid w:val="00C36E28"/>
    <w:rsid w:val="00C37D87"/>
    <w:rsid w:val="00C44E81"/>
    <w:rsid w:val="00C515A2"/>
    <w:rsid w:val="00C5166D"/>
    <w:rsid w:val="00C568EA"/>
    <w:rsid w:val="00C71DE7"/>
    <w:rsid w:val="00C72964"/>
    <w:rsid w:val="00C769AF"/>
    <w:rsid w:val="00C779C7"/>
    <w:rsid w:val="00C8070A"/>
    <w:rsid w:val="00C84C60"/>
    <w:rsid w:val="00C850C9"/>
    <w:rsid w:val="00C9145D"/>
    <w:rsid w:val="00C91A0D"/>
    <w:rsid w:val="00C94553"/>
    <w:rsid w:val="00C95B50"/>
    <w:rsid w:val="00CB0D17"/>
    <w:rsid w:val="00CB15A0"/>
    <w:rsid w:val="00CB4038"/>
    <w:rsid w:val="00CB43FF"/>
    <w:rsid w:val="00CC243A"/>
    <w:rsid w:val="00CC2D36"/>
    <w:rsid w:val="00CC3CDB"/>
    <w:rsid w:val="00CD3B03"/>
    <w:rsid w:val="00CD4DBF"/>
    <w:rsid w:val="00CD4E83"/>
    <w:rsid w:val="00CE0D0E"/>
    <w:rsid w:val="00CE1239"/>
    <w:rsid w:val="00CE6E45"/>
    <w:rsid w:val="00CE73E7"/>
    <w:rsid w:val="00CF0F86"/>
    <w:rsid w:val="00CF7164"/>
    <w:rsid w:val="00CF77C5"/>
    <w:rsid w:val="00D00610"/>
    <w:rsid w:val="00D03ACD"/>
    <w:rsid w:val="00D079D6"/>
    <w:rsid w:val="00D104D4"/>
    <w:rsid w:val="00D11D95"/>
    <w:rsid w:val="00D13570"/>
    <w:rsid w:val="00D13D7F"/>
    <w:rsid w:val="00D1594D"/>
    <w:rsid w:val="00D17B72"/>
    <w:rsid w:val="00D23B58"/>
    <w:rsid w:val="00D2443B"/>
    <w:rsid w:val="00D304BC"/>
    <w:rsid w:val="00D30CB2"/>
    <w:rsid w:val="00D31974"/>
    <w:rsid w:val="00D34420"/>
    <w:rsid w:val="00D37C58"/>
    <w:rsid w:val="00D421E3"/>
    <w:rsid w:val="00D44F36"/>
    <w:rsid w:val="00D45175"/>
    <w:rsid w:val="00D46290"/>
    <w:rsid w:val="00D5092F"/>
    <w:rsid w:val="00D52362"/>
    <w:rsid w:val="00D6460E"/>
    <w:rsid w:val="00D65C36"/>
    <w:rsid w:val="00D66542"/>
    <w:rsid w:val="00D70BA7"/>
    <w:rsid w:val="00D73A47"/>
    <w:rsid w:val="00D76794"/>
    <w:rsid w:val="00D83FFA"/>
    <w:rsid w:val="00D8580F"/>
    <w:rsid w:val="00D917EC"/>
    <w:rsid w:val="00D93D5F"/>
    <w:rsid w:val="00D97392"/>
    <w:rsid w:val="00DA3D41"/>
    <w:rsid w:val="00DA4832"/>
    <w:rsid w:val="00DA614E"/>
    <w:rsid w:val="00DA7601"/>
    <w:rsid w:val="00DB00D7"/>
    <w:rsid w:val="00DB10DA"/>
    <w:rsid w:val="00DB3D73"/>
    <w:rsid w:val="00DC0C1D"/>
    <w:rsid w:val="00DC689B"/>
    <w:rsid w:val="00DD0174"/>
    <w:rsid w:val="00DE137A"/>
    <w:rsid w:val="00DE31CC"/>
    <w:rsid w:val="00DE3DE2"/>
    <w:rsid w:val="00DF2EE7"/>
    <w:rsid w:val="00DF573F"/>
    <w:rsid w:val="00DF5A84"/>
    <w:rsid w:val="00DF6CD4"/>
    <w:rsid w:val="00DF7531"/>
    <w:rsid w:val="00E00FFF"/>
    <w:rsid w:val="00E03F6E"/>
    <w:rsid w:val="00E04909"/>
    <w:rsid w:val="00E05EEC"/>
    <w:rsid w:val="00E13EF8"/>
    <w:rsid w:val="00E1736B"/>
    <w:rsid w:val="00E20FAB"/>
    <w:rsid w:val="00E21792"/>
    <w:rsid w:val="00E332FC"/>
    <w:rsid w:val="00E3396E"/>
    <w:rsid w:val="00E34195"/>
    <w:rsid w:val="00E35B94"/>
    <w:rsid w:val="00E36AEA"/>
    <w:rsid w:val="00E41C74"/>
    <w:rsid w:val="00E460CE"/>
    <w:rsid w:val="00E47D17"/>
    <w:rsid w:val="00E516F0"/>
    <w:rsid w:val="00E55212"/>
    <w:rsid w:val="00E553C2"/>
    <w:rsid w:val="00E6028E"/>
    <w:rsid w:val="00E60D19"/>
    <w:rsid w:val="00E65E5A"/>
    <w:rsid w:val="00E6625E"/>
    <w:rsid w:val="00E71830"/>
    <w:rsid w:val="00E71CD0"/>
    <w:rsid w:val="00E7273E"/>
    <w:rsid w:val="00E73BA5"/>
    <w:rsid w:val="00E74927"/>
    <w:rsid w:val="00E75D72"/>
    <w:rsid w:val="00E83C16"/>
    <w:rsid w:val="00E855EC"/>
    <w:rsid w:val="00E85930"/>
    <w:rsid w:val="00E918C1"/>
    <w:rsid w:val="00E91B87"/>
    <w:rsid w:val="00E91D0D"/>
    <w:rsid w:val="00E931F4"/>
    <w:rsid w:val="00E9524E"/>
    <w:rsid w:val="00E958C2"/>
    <w:rsid w:val="00E968F4"/>
    <w:rsid w:val="00E96B6A"/>
    <w:rsid w:val="00EA2054"/>
    <w:rsid w:val="00EA24D1"/>
    <w:rsid w:val="00EA3B26"/>
    <w:rsid w:val="00EA6808"/>
    <w:rsid w:val="00EA7D8B"/>
    <w:rsid w:val="00EB1716"/>
    <w:rsid w:val="00EC0159"/>
    <w:rsid w:val="00EC6854"/>
    <w:rsid w:val="00ED4394"/>
    <w:rsid w:val="00ED6655"/>
    <w:rsid w:val="00EE15D2"/>
    <w:rsid w:val="00EE3EDB"/>
    <w:rsid w:val="00EE5CA1"/>
    <w:rsid w:val="00EF4E3C"/>
    <w:rsid w:val="00EF4ED2"/>
    <w:rsid w:val="00EF57DD"/>
    <w:rsid w:val="00EF64AB"/>
    <w:rsid w:val="00EF749A"/>
    <w:rsid w:val="00EF7E3E"/>
    <w:rsid w:val="00F013A7"/>
    <w:rsid w:val="00F10B97"/>
    <w:rsid w:val="00F1233D"/>
    <w:rsid w:val="00F13047"/>
    <w:rsid w:val="00F1773F"/>
    <w:rsid w:val="00F20415"/>
    <w:rsid w:val="00F21B58"/>
    <w:rsid w:val="00F344DD"/>
    <w:rsid w:val="00F34B64"/>
    <w:rsid w:val="00F43602"/>
    <w:rsid w:val="00F45D71"/>
    <w:rsid w:val="00F5083E"/>
    <w:rsid w:val="00F5214A"/>
    <w:rsid w:val="00F5532B"/>
    <w:rsid w:val="00F55363"/>
    <w:rsid w:val="00F55737"/>
    <w:rsid w:val="00F5641B"/>
    <w:rsid w:val="00F56889"/>
    <w:rsid w:val="00F5796B"/>
    <w:rsid w:val="00F57D36"/>
    <w:rsid w:val="00F61E8B"/>
    <w:rsid w:val="00F65720"/>
    <w:rsid w:val="00F73700"/>
    <w:rsid w:val="00F744E0"/>
    <w:rsid w:val="00F758F2"/>
    <w:rsid w:val="00F76CB1"/>
    <w:rsid w:val="00F80B92"/>
    <w:rsid w:val="00F82D1B"/>
    <w:rsid w:val="00F86899"/>
    <w:rsid w:val="00F86A8C"/>
    <w:rsid w:val="00F96262"/>
    <w:rsid w:val="00F9739D"/>
    <w:rsid w:val="00FA17CD"/>
    <w:rsid w:val="00FA3063"/>
    <w:rsid w:val="00FA4698"/>
    <w:rsid w:val="00FA5362"/>
    <w:rsid w:val="00FB070E"/>
    <w:rsid w:val="00FB23C2"/>
    <w:rsid w:val="00FB4623"/>
    <w:rsid w:val="00FB5537"/>
    <w:rsid w:val="00FB5B7E"/>
    <w:rsid w:val="00FC0296"/>
    <w:rsid w:val="00FC2DDB"/>
    <w:rsid w:val="00FC2FED"/>
    <w:rsid w:val="00FC42B1"/>
    <w:rsid w:val="00FC50E4"/>
    <w:rsid w:val="00FC7A26"/>
    <w:rsid w:val="00FD0AF9"/>
    <w:rsid w:val="00FE478F"/>
    <w:rsid w:val="00FE59BC"/>
    <w:rsid w:val="00FF59BF"/>
    <w:rsid w:val="00FF74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6F0"/>
    <w:pPr>
      <w:widowControl w:val="0"/>
      <w:autoSpaceDE w:val="0"/>
      <w:autoSpaceDN w:val="0"/>
      <w:adjustRightInd w:val="0"/>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E516F0"/>
  </w:style>
  <w:style w:type="paragraph" w:styleId="ListParagraph">
    <w:name w:val="List Paragraph"/>
    <w:basedOn w:val="Normal"/>
    <w:uiPriority w:val="34"/>
    <w:qFormat/>
    <w:rsid w:val="00E516F0"/>
    <w:pPr>
      <w:ind w:left="720"/>
      <w:contextualSpacing/>
    </w:pPr>
  </w:style>
  <w:style w:type="character" w:styleId="Hyperlink">
    <w:name w:val="Hyperlink"/>
    <w:basedOn w:val="DefaultParagraphFont"/>
    <w:uiPriority w:val="99"/>
    <w:unhideWhenUsed/>
    <w:rsid w:val="00097826"/>
    <w:rPr>
      <w:color w:val="0000FF" w:themeColor="hyperlink"/>
      <w:u w:val="single"/>
    </w:rPr>
  </w:style>
  <w:style w:type="paragraph" w:styleId="Header">
    <w:name w:val="header"/>
    <w:basedOn w:val="Normal"/>
    <w:link w:val="HeaderChar"/>
    <w:uiPriority w:val="99"/>
    <w:semiHidden/>
    <w:unhideWhenUsed/>
    <w:rsid w:val="00DB3D73"/>
    <w:pPr>
      <w:tabs>
        <w:tab w:val="center" w:pos="4680"/>
        <w:tab w:val="right" w:pos="9360"/>
      </w:tabs>
    </w:pPr>
  </w:style>
  <w:style w:type="character" w:customStyle="1" w:styleId="HeaderChar">
    <w:name w:val="Header Char"/>
    <w:basedOn w:val="DefaultParagraphFont"/>
    <w:link w:val="Header"/>
    <w:uiPriority w:val="99"/>
    <w:semiHidden/>
    <w:rsid w:val="00DB3D7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B3D73"/>
    <w:pPr>
      <w:tabs>
        <w:tab w:val="center" w:pos="4680"/>
        <w:tab w:val="right" w:pos="9360"/>
      </w:tabs>
    </w:pPr>
  </w:style>
  <w:style w:type="character" w:customStyle="1" w:styleId="FooterChar">
    <w:name w:val="Footer Char"/>
    <w:basedOn w:val="DefaultParagraphFont"/>
    <w:link w:val="Footer"/>
    <w:uiPriority w:val="99"/>
    <w:semiHidden/>
    <w:rsid w:val="00DB3D73"/>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86084"/>
    <w:rPr>
      <w:sz w:val="16"/>
      <w:szCs w:val="16"/>
    </w:rPr>
  </w:style>
  <w:style w:type="paragraph" w:styleId="CommentText">
    <w:name w:val="annotation text"/>
    <w:basedOn w:val="Normal"/>
    <w:link w:val="CommentTextChar"/>
    <w:uiPriority w:val="99"/>
    <w:semiHidden/>
    <w:unhideWhenUsed/>
    <w:rsid w:val="00086084"/>
    <w:rPr>
      <w:sz w:val="20"/>
      <w:szCs w:val="20"/>
    </w:rPr>
  </w:style>
  <w:style w:type="character" w:customStyle="1" w:styleId="CommentTextChar">
    <w:name w:val="Comment Text Char"/>
    <w:basedOn w:val="DefaultParagraphFont"/>
    <w:link w:val="CommentText"/>
    <w:uiPriority w:val="99"/>
    <w:semiHidden/>
    <w:rsid w:val="000860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86084"/>
    <w:rPr>
      <w:b/>
      <w:bCs/>
    </w:rPr>
  </w:style>
  <w:style w:type="character" w:customStyle="1" w:styleId="CommentSubjectChar">
    <w:name w:val="Comment Subject Char"/>
    <w:basedOn w:val="CommentTextChar"/>
    <w:link w:val="CommentSubject"/>
    <w:uiPriority w:val="99"/>
    <w:semiHidden/>
    <w:rsid w:val="00086084"/>
    <w:rPr>
      <w:b/>
      <w:bCs/>
    </w:rPr>
  </w:style>
  <w:style w:type="paragraph" w:styleId="BalloonText">
    <w:name w:val="Balloon Text"/>
    <w:basedOn w:val="Normal"/>
    <w:link w:val="BalloonTextChar"/>
    <w:uiPriority w:val="99"/>
    <w:semiHidden/>
    <w:unhideWhenUsed/>
    <w:rsid w:val="00086084"/>
    <w:rPr>
      <w:rFonts w:ascii="Tahoma" w:hAnsi="Tahoma" w:cs="Tahoma"/>
      <w:sz w:val="16"/>
      <w:szCs w:val="16"/>
    </w:rPr>
  </w:style>
  <w:style w:type="character" w:customStyle="1" w:styleId="BalloonTextChar">
    <w:name w:val="Balloon Text Char"/>
    <w:basedOn w:val="DefaultParagraphFont"/>
    <w:link w:val="BalloonText"/>
    <w:uiPriority w:val="99"/>
    <w:semiHidden/>
    <w:rsid w:val="00086084"/>
    <w:rPr>
      <w:rFonts w:ascii="Tahoma" w:eastAsia="Times New Roman" w:hAnsi="Tahoma" w:cs="Tahoma"/>
      <w:sz w:val="16"/>
      <w:szCs w:val="16"/>
    </w:rPr>
  </w:style>
  <w:style w:type="paragraph" w:styleId="Revision">
    <w:name w:val="Revision"/>
    <w:hidden/>
    <w:uiPriority w:val="99"/>
    <w:semiHidden/>
    <w:rsid w:val="00F55363"/>
    <w:pPr>
      <w:spacing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9455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rr10.nrc.gov/ope-info-gateway/opess.html"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nrc.gov/reading-rm/doc-collections/insp-manual/inspection-procedure/index.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rc.gov/reading-rm/doc-collections/insp-manual/inspection-procedur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nrc.gov/reading-rm/doc-collections/insp-manual/manual-chapter/index.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nrc.gov/reading-rm/doc-collections/nuregs/staff/" TargetMode="External"/><Relationship Id="rId14" Type="http://schemas.openxmlformats.org/officeDocument/2006/relationships/hyperlink" Target="https://nrodrp.nrc.gov/idmws/ViewDocByAccession.asp?AccessionNumber=ML0935105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EE014-C89D-4247-973A-F49B9021CA40}">
  <ds:schemaRefs>
    <ds:schemaRef ds:uri="http://schemas.openxmlformats.org/officeDocument/2006/bibliography"/>
  </ds:schemaRefs>
</ds:datastoreItem>
</file>

<file path=customXml/itemProps2.xml><?xml version="1.0" encoding="utf-8"?>
<ds:datastoreItem xmlns:ds="http://schemas.openxmlformats.org/officeDocument/2006/customXml" ds:itemID="{FEB932F6-5AA0-4470-B17E-416CA8E82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2300</Words>
  <Characters>13112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CMH5</dc:creator>
  <cp:lastModifiedBy>ILC1</cp:lastModifiedBy>
  <cp:revision>2</cp:revision>
  <cp:lastPrinted>2011-03-16T13:23:00Z</cp:lastPrinted>
  <dcterms:created xsi:type="dcterms:W3CDTF">2011-06-02T14:00:00Z</dcterms:created>
  <dcterms:modified xsi:type="dcterms:W3CDTF">2011-06-02T14:00:00Z</dcterms:modified>
</cp:coreProperties>
</file>