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32" w:rsidRDefault="002F0A32" w:rsidP="00E91708">
      <w:pPr>
        <w:widowControl/>
        <w:jc w:val="center"/>
        <w:rPr>
          <w:rFonts w:ascii="Arial" w:hAnsi="Arial" w:cs="Arial"/>
        </w:rPr>
      </w:pPr>
      <w:r>
        <w:rPr>
          <w:rFonts w:ascii="Arial" w:hAnsi="Arial" w:cs="Arial"/>
        </w:rPr>
        <w:t>APPENDIX</w:t>
      </w:r>
      <w:r w:rsidR="00C733C1">
        <w:rPr>
          <w:rFonts w:cs="Segoe Script"/>
        </w:rPr>
        <w:t> </w:t>
      </w:r>
      <w:r>
        <w:rPr>
          <w:rFonts w:ascii="Arial" w:hAnsi="Arial" w:cs="Arial"/>
        </w:rPr>
        <w:t>B</w:t>
      </w:r>
    </w:p>
    <w:p w:rsidR="002F0A32" w:rsidRDefault="002F0A32" w:rsidP="00E91708">
      <w:pPr>
        <w:widowControl/>
        <w:jc w:val="center"/>
        <w:rPr>
          <w:rFonts w:ascii="Arial" w:hAnsi="Arial" w:cs="Arial"/>
        </w:rPr>
      </w:pPr>
    </w:p>
    <w:p w:rsidR="002F0A32" w:rsidRDefault="002F0A32" w:rsidP="00E91708">
      <w:pPr>
        <w:widowControl/>
        <w:jc w:val="center"/>
        <w:rPr>
          <w:rFonts w:ascii="Arial" w:hAnsi="Arial" w:cs="Arial"/>
        </w:rPr>
      </w:pPr>
      <w:r>
        <w:rPr>
          <w:rFonts w:ascii="Arial" w:hAnsi="Arial" w:cs="Arial"/>
        </w:rPr>
        <w:t>SUPPLEMENTAL INSPECTION PROGRAM</w:t>
      </w:r>
    </w:p>
    <w:p w:rsidR="002F0A32" w:rsidRDefault="002F0A32"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A.</w:t>
      </w:r>
      <w:r>
        <w:rPr>
          <w:rFonts w:ascii="Arial" w:hAnsi="Arial" w:cs="Arial"/>
        </w:rPr>
        <w:tab/>
        <w:t>OBJECTIVES AND PHILOSOPHY OF THE SUPPLEMENTAL INSPECTION PROGRAM</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The supplemental inspection program is designed to support the NRC</w:t>
      </w:r>
      <w:r>
        <w:rPr>
          <w:rFonts w:ascii="Arial" w:hAnsi="Arial" w:cs="Arial"/>
        </w:rPr>
        <w:sym w:font="WP TypographicSymbols" w:char="003D"/>
      </w:r>
      <w:r>
        <w:rPr>
          <w:rFonts w:ascii="Arial" w:hAnsi="Arial" w:cs="Arial"/>
        </w:rPr>
        <w:t xml:space="preserve">s goals of maintaining safety, enhancing openness, improving the effectiveness, efficiency and realism of the regulatory process, and reducing unnecessary regulatory burden.  While the baseline inspection program and performance indicators should provide sufficient information to allow the NRC to meet the goal of assuring licensees are maintaining safety at facilities with an absence of risk significant performance issues, additional supplemental inspections are </w:t>
      </w:r>
      <w:ins w:id="0" w:author="Author" w:date="2010-07-29T11:30:00Z">
        <w:r w:rsidR="002176FE">
          <w:rPr>
            <w:rFonts w:ascii="Arial" w:hAnsi="Arial" w:cs="Arial"/>
          </w:rPr>
          <w:t xml:space="preserve">generally </w:t>
        </w:r>
      </w:ins>
      <w:r>
        <w:rPr>
          <w:rFonts w:ascii="Arial" w:hAnsi="Arial" w:cs="Arial"/>
        </w:rPr>
        <w:t>required</w:t>
      </w:r>
      <w:r>
        <w:rPr>
          <w:rStyle w:val="FootnoteReference"/>
          <w:rFonts w:ascii="Arial" w:hAnsi="Arial" w:cs="Arial"/>
          <w:vertAlign w:val="superscript"/>
        </w:rPr>
        <w:footnoteReference w:id="1"/>
      </w:r>
      <w:r>
        <w:rPr>
          <w:rFonts w:ascii="Arial" w:hAnsi="Arial" w:cs="Arial"/>
        </w:rPr>
        <w:t xml:space="preserve"> to provide enhanced information regarding safety at facilities where risk significant performance issues have been identified.  These performance issues may be identified either by inspection findings evaluated using the significance determination process (SDP) or when performance indicator thresholds are exceeded.</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 xml:space="preserve">The breadth and depth of the supplemental inspections increase in proportion to the relative risk significance of the identified performance issues and will be based upon the guidance provided in </w:t>
      </w:r>
      <w:ins w:id="3" w:author="Author" w:date="2010-08-27T10:25:00Z">
        <w:r w:rsidR="004C3CF5">
          <w:rPr>
            <w:rFonts w:ascii="Arial" w:hAnsi="Arial" w:cs="Arial"/>
          </w:rPr>
          <w:t>Inspection Manual Chapter (</w:t>
        </w:r>
      </w:ins>
      <w:ins w:id="4" w:author="Author" w:date="2010-08-27T09:29:00Z">
        <w:r w:rsidR="002B3CF4">
          <w:rPr>
            <w:rFonts w:ascii="Arial" w:hAnsi="Arial" w:cs="Arial"/>
          </w:rPr>
          <w:t>IMC</w:t>
        </w:r>
      </w:ins>
      <w:ins w:id="5" w:author="Author" w:date="2010-08-27T10:25:00Z">
        <w:r w:rsidR="004C3CF5">
          <w:rPr>
            <w:rFonts w:ascii="Arial" w:hAnsi="Arial" w:cs="Arial"/>
          </w:rPr>
          <w:t>)</w:t>
        </w:r>
      </w:ins>
      <w:ins w:id="6" w:author="Author" w:date="2010-08-30T11:03:00Z">
        <w:r w:rsidR="0068114D">
          <w:rPr>
            <w:rFonts w:cs="Segoe Script"/>
          </w:rPr>
          <w:t> </w:t>
        </w:r>
      </w:ins>
      <w:ins w:id="7" w:author="Author" w:date="2010-08-27T09:29:00Z">
        <w:r w:rsidR="002B3CF4">
          <w:rPr>
            <w:rFonts w:ascii="Arial" w:hAnsi="Arial" w:cs="Arial"/>
          </w:rPr>
          <w:t>0305, “</w:t>
        </w:r>
        <w:r w:rsidR="002B3CF4" w:rsidRPr="002B3CF4">
          <w:rPr>
            <w:rFonts w:ascii="Arial" w:hAnsi="Arial" w:cs="Arial"/>
          </w:rPr>
          <w:t>Operating Reactor Assessment Program”</w:t>
        </w:r>
        <w:r w:rsidR="002B3CF4">
          <w:rPr>
            <w:rFonts w:ascii="Arial" w:hAnsi="Arial" w:cs="Arial"/>
          </w:rPr>
          <w:t xml:space="preserve"> for </w:t>
        </w:r>
      </w:ins>
      <w:r>
        <w:rPr>
          <w:rFonts w:ascii="Arial" w:hAnsi="Arial" w:cs="Arial"/>
        </w:rPr>
        <w:t>the NRC</w:t>
      </w:r>
      <w:r>
        <w:rPr>
          <w:rFonts w:ascii="Arial" w:hAnsi="Arial" w:cs="Arial"/>
        </w:rPr>
        <w:sym w:font="WP TypographicSymbols" w:char="003D"/>
      </w:r>
      <w:r>
        <w:rPr>
          <w:rFonts w:ascii="Arial" w:hAnsi="Arial" w:cs="Arial"/>
        </w:rPr>
        <w:t xml:space="preserve">s assessment </w:t>
      </w:r>
      <w:r>
        <w:rPr>
          <w:rFonts w:ascii="Arial" w:hAnsi="Arial" w:cs="Arial"/>
        </w:rPr>
        <w:sym w:font="WP TypographicSymbols" w:char="0041"/>
      </w:r>
      <w:r>
        <w:rPr>
          <w:rFonts w:ascii="Arial" w:hAnsi="Arial" w:cs="Arial"/>
        </w:rPr>
        <w:t>Action Matrix</w:t>
      </w:r>
      <w:ins w:id="8" w:author="Author" w:date="2011-02-03T14:08:00Z">
        <w:r w:rsidR="00C93F2B">
          <w:rPr>
            <w:rFonts w:ascii="Arial" w:hAnsi="Arial" w:cs="Arial"/>
          </w:rPr>
          <w:t>.</w:t>
        </w:r>
      </w:ins>
      <w:r>
        <w:rPr>
          <w:rFonts w:ascii="Arial" w:hAnsi="Arial" w:cs="Arial"/>
        </w:rPr>
        <w:sym w:font="WP TypographicSymbols" w:char="0040"/>
      </w:r>
    </w:p>
    <w:p w:rsidR="002F0A32" w:rsidRDefault="002F0A32" w:rsidP="00E91708">
      <w:pPr>
        <w:widowControl/>
        <w:jc w:val="both"/>
        <w:rPr>
          <w:rFonts w:ascii="Arial" w:hAnsi="Arial" w:cs="Arial"/>
        </w:rPr>
      </w:pPr>
    </w:p>
    <w:p w:rsidR="002C272C" w:rsidRDefault="002C272C"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B.</w:t>
      </w:r>
      <w:r>
        <w:rPr>
          <w:rFonts w:ascii="Arial" w:hAnsi="Arial" w:cs="Arial"/>
        </w:rPr>
        <w:tab/>
        <w:t>APPLICABILITY</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The supplemental inspections contained in this Appendix apply to all strategic performance areas and associated cornerstones of safety.  The inspection report written for the supplemental inspections should contain the NRC</w:t>
      </w:r>
      <w:r>
        <w:rPr>
          <w:rFonts w:ascii="Arial" w:hAnsi="Arial" w:cs="Arial"/>
        </w:rPr>
        <w:sym w:font="WP TypographicSymbols" w:char="003D"/>
      </w:r>
      <w:r>
        <w:rPr>
          <w:rFonts w:ascii="Arial" w:hAnsi="Arial" w:cs="Arial"/>
        </w:rPr>
        <w:t xml:space="preserve">s assessment for each inspection requirement.  These inspection requirements are independent of whether the performance issues were the result of performance indicators or inspection findings. The resource estimates provided in each supplemental inspection procedure </w:t>
      </w:r>
      <w:r w:rsidR="00756782">
        <w:rPr>
          <w:rFonts w:ascii="Arial" w:hAnsi="Arial" w:cs="Arial"/>
        </w:rPr>
        <w:t xml:space="preserve">(IP) </w:t>
      </w:r>
      <w:r>
        <w:rPr>
          <w:rFonts w:ascii="Arial" w:hAnsi="Arial" w:cs="Arial"/>
        </w:rPr>
        <w:t>are estimates only, and may vary considerably due to the complexity of the issue(s) and the thoroughness of the licensee</w:t>
      </w:r>
      <w:r>
        <w:rPr>
          <w:rFonts w:ascii="Arial" w:hAnsi="Arial" w:cs="Arial"/>
        </w:rPr>
        <w:sym w:font="WP TypographicSymbols" w:char="003D"/>
      </w:r>
      <w:r>
        <w:rPr>
          <w:rFonts w:ascii="Arial" w:hAnsi="Arial" w:cs="Arial"/>
        </w:rPr>
        <w:t>s own evaluations and proposed corrective actions.</w:t>
      </w:r>
    </w:p>
    <w:p w:rsidR="002F0A32" w:rsidRDefault="002F0A32" w:rsidP="00E91708">
      <w:pPr>
        <w:widowControl/>
        <w:jc w:val="both"/>
        <w:rPr>
          <w:rFonts w:ascii="Arial" w:hAnsi="Arial" w:cs="Arial"/>
        </w:rPr>
      </w:pPr>
    </w:p>
    <w:p w:rsidR="002C272C" w:rsidRDefault="002C272C"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C.</w:t>
      </w:r>
      <w:r>
        <w:rPr>
          <w:rFonts w:ascii="Arial" w:hAnsi="Arial" w:cs="Arial"/>
        </w:rPr>
        <w:tab/>
        <w:t>DESCRIPTION OF SUPPLEMENTAL INSPECTION PROGRAM</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sectPr w:rsidR="002F0A32" w:rsidSect="000B0348">
          <w:footerReference w:type="even" r:id="rId8"/>
          <w:footerReference w:type="default" r:id="rId9"/>
          <w:pgSz w:w="12240" w:h="15840" w:code="1"/>
          <w:pgMar w:top="1080" w:right="1440" w:bottom="720" w:left="1440" w:header="720" w:footer="720" w:gutter="0"/>
          <w:cols w:space="720"/>
          <w:noEndnote/>
        </w:sectPr>
      </w:pPr>
      <w:r>
        <w:rPr>
          <w:rFonts w:ascii="Arial" w:hAnsi="Arial" w:cs="Arial"/>
        </w:rPr>
        <w:t xml:space="preserve">The supplemental inspection program contains three procedures which become deeper and broader as the safety significance of the performance issues increases.  </w:t>
      </w:r>
      <w:ins w:id="9" w:author="Author" w:date="2011-01-13T08:22:00Z">
        <w:r w:rsidR="005565C0">
          <w:rPr>
            <w:rFonts w:ascii="Arial" w:hAnsi="Arial" w:cs="Arial"/>
          </w:rPr>
          <w:t>IMC</w:t>
        </w:r>
        <w:r w:rsidR="005565C0" w:rsidRPr="000B502E">
          <w:rPr>
            <w:rFonts w:ascii="Arial" w:hAnsi="Arial" w:cs="Arial"/>
          </w:rPr>
          <w:t> </w:t>
        </w:r>
        <w:r w:rsidR="005565C0">
          <w:rPr>
            <w:rFonts w:ascii="Arial" w:hAnsi="Arial" w:cs="Arial"/>
          </w:rPr>
          <w:t xml:space="preserve">0305 contains guidance </w:t>
        </w:r>
      </w:ins>
      <w:ins w:id="10" w:author="Author" w:date="2011-01-13T08:24:00Z">
        <w:r w:rsidR="005565C0">
          <w:rPr>
            <w:rFonts w:ascii="Arial" w:hAnsi="Arial" w:cs="Arial"/>
          </w:rPr>
          <w:t xml:space="preserve">on </w:t>
        </w:r>
      </w:ins>
      <w:ins w:id="11" w:author="Author" w:date="2011-01-13T08:30:00Z">
        <w:r w:rsidR="005565C0">
          <w:rPr>
            <w:rFonts w:ascii="Arial" w:hAnsi="Arial" w:cs="Arial"/>
          </w:rPr>
          <w:t xml:space="preserve">when to </w:t>
        </w:r>
      </w:ins>
      <w:ins w:id="12" w:author="Author" w:date="2011-01-13T08:24:00Z">
        <w:r w:rsidR="005565C0">
          <w:rPr>
            <w:rFonts w:ascii="Arial" w:hAnsi="Arial" w:cs="Arial"/>
          </w:rPr>
          <w:t xml:space="preserve">perform </w:t>
        </w:r>
      </w:ins>
      <w:ins w:id="13" w:author="Author" w:date="2011-01-13T08:30:00Z">
        <w:r w:rsidR="005565C0">
          <w:rPr>
            <w:rFonts w:ascii="Arial" w:hAnsi="Arial" w:cs="Arial"/>
          </w:rPr>
          <w:t xml:space="preserve">each type of </w:t>
        </w:r>
      </w:ins>
      <w:ins w:id="14" w:author="Author" w:date="2011-01-13T08:24:00Z">
        <w:r w:rsidR="005565C0">
          <w:rPr>
            <w:rFonts w:ascii="Arial" w:hAnsi="Arial" w:cs="Arial"/>
          </w:rPr>
          <w:t>supplemental inspection</w:t>
        </w:r>
      </w:ins>
      <w:ins w:id="15" w:author="Author" w:date="2011-01-13T08:25:00Z">
        <w:r w:rsidR="005565C0">
          <w:rPr>
            <w:rFonts w:ascii="Arial" w:hAnsi="Arial" w:cs="Arial"/>
          </w:rPr>
          <w:t>.</w:t>
        </w:r>
      </w:ins>
    </w:p>
    <w:p w:rsidR="002F0A32" w:rsidRDefault="002F0A32" w:rsidP="00E91708">
      <w:pPr>
        <w:widowControl/>
        <w:jc w:val="center"/>
        <w:rPr>
          <w:rFonts w:ascii="Arial" w:hAnsi="Arial" w:cs="Arial"/>
        </w:rPr>
      </w:pPr>
      <w:r>
        <w:rPr>
          <w:rFonts w:ascii="Arial" w:hAnsi="Arial" w:cs="Arial"/>
          <w:b/>
          <w:bCs/>
          <w:u w:val="single"/>
        </w:rPr>
        <w:lastRenderedPageBreak/>
        <w:t xml:space="preserve">SUPPLEMENTAL INSPECTION </w:t>
      </w:r>
      <w:ins w:id="16" w:author="Author" w:date="2010-08-27T17:50:00Z">
        <w:r w:rsidR="00D007BD">
          <w:rPr>
            <w:rFonts w:ascii="Arial" w:hAnsi="Arial" w:cs="Arial"/>
            <w:b/>
            <w:bCs/>
            <w:u w:val="single"/>
          </w:rPr>
          <w:t>OVERVIEW</w:t>
        </w:r>
      </w:ins>
    </w:p>
    <w:p w:rsidR="002F0A32" w:rsidRDefault="002F0A32" w:rsidP="00E91708">
      <w:pPr>
        <w:widowControl/>
        <w:rPr>
          <w:rFonts w:ascii="Arial" w:hAnsi="Arial" w:cs="Arial"/>
        </w:rPr>
      </w:pPr>
    </w:p>
    <w:tbl>
      <w:tblPr>
        <w:tblW w:w="0" w:type="auto"/>
        <w:jc w:val="center"/>
        <w:tblInd w:w="-3680" w:type="dxa"/>
        <w:tblLayout w:type="fixed"/>
        <w:tblCellMar>
          <w:top w:w="58" w:type="dxa"/>
          <w:left w:w="120" w:type="dxa"/>
          <w:right w:w="120" w:type="dxa"/>
        </w:tblCellMar>
        <w:tblLook w:val="0000"/>
      </w:tblPr>
      <w:tblGrid>
        <w:gridCol w:w="2890"/>
        <w:gridCol w:w="6660"/>
        <w:gridCol w:w="3430"/>
      </w:tblGrid>
      <w:tr w:rsidR="004D2C69" w:rsidRPr="00AD4FE7" w:rsidTr="00926C97">
        <w:trPr>
          <w:jc w:val="center"/>
          <w:ins w:id="17" w:author="Author" w:date="2010-08-30T10:55:00Z"/>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18" w:author="Author" w:date="2010-08-30T10:55:00Z"/>
                <w:rFonts w:ascii="Arial" w:hAnsi="Arial" w:cs="Arial"/>
                <w:bCs/>
              </w:rPr>
            </w:pPr>
            <w:ins w:id="19" w:author="Author" w:date="2010-08-30T10:55:00Z">
              <w:r w:rsidRPr="00AD4FE7">
                <w:rPr>
                  <w:rFonts w:ascii="Arial" w:hAnsi="Arial" w:cs="Arial"/>
                  <w:bCs/>
                </w:rPr>
                <w:t>Supplemental Inspection Procedure (IP)</w:t>
              </w:r>
            </w:ins>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20" w:author="Author" w:date="2010-08-30T10:55:00Z"/>
                <w:rFonts w:ascii="Arial" w:hAnsi="Arial" w:cs="Arial"/>
              </w:rPr>
            </w:pPr>
            <w:ins w:id="21" w:author="Author" w:date="2010-08-30T10:55:00Z">
              <w:r w:rsidRPr="00AD4FE7">
                <w:rPr>
                  <w:rFonts w:ascii="Arial" w:hAnsi="Arial" w:cs="Arial"/>
                  <w:bCs/>
                </w:rPr>
                <w:t>Scope</w:t>
              </w:r>
              <w:r w:rsidRPr="00AD4FE7" w:rsidDel="00D007BD">
                <w:rPr>
                  <w:rFonts w:ascii="Arial" w:hAnsi="Arial"/>
                </w:rPr>
                <w:t xml:space="preserve"> </w:t>
              </w:r>
            </w:ins>
          </w:p>
        </w:tc>
        <w:tc>
          <w:tcPr>
            <w:tcW w:w="343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22" w:author="Author" w:date="2010-08-30T10:55:00Z"/>
                <w:rFonts w:ascii="Arial" w:hAnsi="Arial" w:cs="Arial"/>
              </w:rPr>
            </w:pPr>
            <w:ins w:id="23" w:author="Author" w:date="2010-08-30T10:55:00Z">
              <w:r w:rsidRPr="00AD4FE7">
                <w:rPr>
                  <w:rFonts w:ascii="Arial" w:hAnsi="Arial" w:cs="Arial"/>
                  <w:bCs/>
                </w:rPr>
                <w:t>Assessment of Supplemental Inspection Findings</w:t>
              </w:r>
              <w:r w:rsidRPr="00AD4FE7" w:rsidDel="00D007BD">
                <w:rPr>
                  <w:rFonts w:ascii="Arial" w:hAnsi="Arial" w:cs="Arial"/>
                  <w:bCs/>
                </w:rPr>
                <w:t xml:space="preserve"> </w:t>
              </w:r>
            </w:ins>
          </w:p>
        </w:tc>
      </w:tr>
      <w:tr w:rsidR="004D2C69" w:rsidRPr="00AD4FE7" w:rsidTr="00926C97">
        <w:trPr>
          <w:jc w:val="center"/>
          <w:ins w:id="24" w:author="Author" w:date="2010-08-30T10:55:00Z"/>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25" w:author="Author" w:date="2010-08-30T10:55:00Z"/>
                <w:rFonts w:ascii="Arial" w:hAnsi="Arial" w:cs="Arial"/>
                <w:bCs/>
              </w:rPr>
            </w:pPr>
            <w:ins w:id="26" w:author="Author" w:date="2010-08-30T10:55:00Z">
              <w:r w:rsidRPr="00AD4FE7">
                <w:rPr>
                  <w:rFonts w:ascii="Arial" w:hAnsi="Arial"/>
                </w:rPr>
                <w:t>IP</w:t>
              </w:r>
              <w:r w:rsidRPr="00AD4FE7">
                <w:rPr>
                  <w:rFonts w:cs="Segoe Script"/>
                </w:rPr>
                <w:t> </w:t>
              </w:r>
              <w:r w:rsidRPr="00AD4FE7">
                <w:rPr>
                  <w:rFonts w:ascii="Arial" w:hAnsi="Arial"/>
                </w:rPr>
                <w:t>95001,”</w:t>
              </w:r>
              <w:r w:rsidRPr="00AD4FE7">
                <w:rPr>
                  <w:rFonts w:ascii="Arial" w:hAnsi="Arial" w:cs="Arial"/>
                </w:rPr>
                <w:t>Supplemental Inspection for One or Two White Inputs in a Strategic Performance Area”</w:t>
              </w:r>
            </w:ins>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27" w:author="Author" w:date="2010-08-30T10:55:00Z"/>
                <w:rFonts w:ascii="Arial" w:hAnsi="Arial" w:cs="Arial"/>
              </w:rPr>
            </w:pPr>
            <w:ins w:id="28" w:author="Author" w:date="2010-08-30T10:55:00Z">
              <w:r w:rsidRPr="00AD4FE7">
                <w:rPr>
                  <w:rFonts w:ascii="Arial" w:hAnsi="Arial" w:cs="Arial"/>
                </w:rPr>
                <w:t>Review licensee</w:t>
              </w:r>
              <w:r w:rsidRPr="00AD4FE7">
                <w:rPr>
                  <w:rFonts w:ascii="Arial" w:hAnsi="Arial" w:cs="Arial"/>
                </w:rPr>
                <w:sym w:font="WP TypographicSymbols" w:char="003D"/>
              </w:r>
              <w:r w:rsidRPr="00AD4FE7">
                <w:rPr>
                  <w:rFonts w:ascii="Arial" w:hAnsi="Arial" w:cs="Arial"/>
                </w:rPr>
                <w:t>s evaluation of root and contributing causes, extent of condition and cause, and corrective actions.  Inspection limited to specific issue(s) or performance area of concern.</w:t>
              </w:r>
            </w:ins>
          </w:p>
        </w:tc>
        <w:tc>
          <w:tcPr>
            <w:tcW w:w="3430" w:type="dxa"/>
            <w:vMerge w:val="restart"/>
            <w:tcBorders>
              <w:top w:val="single" w:sz="7" w:space="0" w:color="000000"/>
              <w:left w:val="single" w:sz="7" w:space="0" w:color="000000"/>
              <w:right w:val="single" w:sz="7" w:space="0" w:color="000000"/>
            </w:tcBorders>
          </w:tcPr>
          <w:p w:rsidR="004D2C69" w:rsidRPr="00AD4FE7" w:rsidRDefault="004D2C69" w:rsidP="000F3318">
            <w:pPr>
              <w:widowControl/>
              <w:spacing w:after="58"/>
              <w:rPr>
                <w:ins w:id="29" w:author="Author" w:date="2010-08-30T10:55:00Z"/>
                <w:rFonts w:ascii="Arial" w:hAnsi="Arial" w:cs="Arial"/>
              </w:rPr>
            </w:pPr>
            <w:ins w:id="30" w:author="Author" w:date="2010-08-30T10:55:00Z">
              <w:r w:rsidRPr="00AD4FE7">
                <w:rPr>
                  <w:rFonts w:ascii="Arial" w:hAnsi="Arial" w:cs="Arial"/>
                </w:rPr>
                <w:t>Significant weaknesses in the licensee</w:t>
              </w:r>
              <w:r w:rsidRPr="00AD4FE7">
                <w:rPr>
                  <w:rFonts w:ascii="Arial" w:hAnsi="Arial" w:cs="Arial"/>
                </w:rPr>
                <w:sym w:font="WP TypographicSymbols" w:char="003D"/>
              </w:r>
              <w:r w:rsidRPr="00AD4FE7">
                <w:rPr>
                  <w:rFonts w:ascii="Arial" w:hAnsi="Arial" w:cs="Arial"/>
                </w:rPr>
                <w:t xml:space="preserve">s evaluation may result in expansion of the inspection to independently acquire the information necessary to satisfy the inspection objectives.  The original issue may be “Held Open” in the Action Matrix until the </w:t>
              </w:r>
            </w:ins>
            <w:ins w:id="31" w:author="Author" w:date="2010-08-30T11:56:00Z">
              <w:r w:rsidR="000F3318" w:rsidRPr="00AD4FE7">
                <w:rPr>
                  <w:rFonts w:ascii="Arial" w:hAnsi="Arial" w:cs="Arial"/>
                </w:rPr>
                <w:t>weaknesses</w:t>
              </w:r>
            </w:ins>
            <w:ins w:id="32" w:author="Author" w:date="2010-08-30T10:55:00Z">
              <w:r w:rsidRPr="00AD4FE7">
                <w:rPr>
                  <w:rFonts w:ascii="Arial" w:hAnsi="Arial" w:cs="Arial"/>
                </w:rPr>
                <w:t xml:space="preserve"> in the evaluation </w:t>
              </w:r>
            </w:ins>
            <w:ins w:id="33" w:author="Author" w:date="2010-08-30T11:56:00Z">
              <w:r w:rsidR="000F3318">
                <w:rPr>
                  <w:rFonts w:ascii="Arial" w:hAnsi="Arial" w:cs="Arial"/>
                </w:rPr>
                <w:t>are</w:t>
              </w:r>
            </w:ins>
            <w:ins w:id="34" w:author="Author" w:date="2010-08-30T10:55:00Z">
              <w:r w:rsidRPr="00AD4FE7">
                <w:rPr>
                  <w:rFonts w:ascii="Arial" w:hAnsi="Arial" w:cs="Arial"/>
                </w:rPr>
                <w:t xml:space="preserve"> addressed</w:t>
              </w:r>
            </w:ins>
            <w:ins w:id="35" w:author="Author" w:date="2010-08-30T11:03:00Z">
              <w:r w:rsidR="0068114D">
                <w:rPr>
                  <w:rFonts w:ascii="Arial" w:hAnsi="Arial" w:cs="Arial"/>
                </w:rPr>
                <w:t xml:space="preserve"> </w:t>
              </w:r>
            </w:ins>
            <w:ins w:id="36" w:author="Author" w:date="2010-08-30T11:11:00Z">
              <w:r w:rsidR="006E4F98">
                <w:rPr>
                  <w:rFonts w:ascii="Arial" w:hAnsi="Arial" w:cs="Arial"/>
                </w:rPr>
                <w:t xml:space="preserve">and corrected </w:t>
              </w:r>
            </w:ins>
            <w:ins w:id="37" w:author="Author" w:date="2010-08-30T11:03:00Z">
              <w:r w:rsidR="0068114D">
                <w:rPr>
                  <w:rFonts w:ascii="Arial" w:hAnsi="Arial" w:cs="Arial"/>
                </w:rPr>
                <w:t>(refer to IMC</w:t>
              </w:r>
            </w:ins>
            <w:ins w:id="38" w:author="Author" w:date="2010-08-30T11:04:00Z">
              <w:r w:rsidR="0068114D">
                <w:rPr>
                  <w:rFonts w:cs="Segoe Script"/>
                </w:rPr>
                <w:t> </w:t>
              </w:r>
            </w:ins>
            <w:ins w:id="39" w:author="Author" w:date="2010-08-30T11:03:00Z">
              <w:r w:rsidR="0068114D">
                <w:rPr>
                  <w:rFonts w:ascii="Arial" w:hAnsi="Arial" w:cs="Arial"/>
                </w:rPr>
                <w:t>0305 for addition</w:t>
              </w:r>
            </w:ins>
            <w:ins w:id="40" w:author="Author" w:date="2011-01-13T08:47:00Z">
              <w:r w:rsidR="00547D29">
                <w:rPr>
                  <w:rFonts w:ascii="Arial" w:hAnsi="Arial" w:cs="Arial"/>
                </w:rPr>
                <w:t>al</w:t>
              </w:r>
            </w:ins>
            <w:ins w:id="41" w:author="Author" w:date="2010-08-30T11:03:00Z">
              <w:r w:rsidR="0068114D">
                <w:rPr>
                  <w:rFonts w:ascii="Arial" w:hAnsi="Arial" w:cs="Arial"/>
                </w:rPr>
                <w:t xml:space="preserve"> guidance)</w:t>
              </w:r>
            </w:ins>
            <w:ins w:id="42" w:author="Author" w:date="2010-08-30T10:55:00Z">
              <w:r w:rsidRPr="00AD4FE7">
                <w:rPr>
                  <w:rFonts w:ascii="Arial" w:hAnsi="Arial" w:cs="Arial"/>
                </w:rPr>
                <w:t>.</w:t>
              </w:r>
            </w:ins>
          </w:p>
        </w:tc>
      </w:tr>
      <w:tr w:rsidR="004D2C69" w:rsidRPr="00AD4FE7" w:rsidTr="00926C97">
        <w:trPr>
          <w:jc w:val="center"/>
          <w:ins w:id="43" w:author="Author" w:date="2010-08-30T10:55:00Z"/>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44" w:author="Author" w:date="2010-08-30T10:55:00Z"/>
                <w:rFonts w:ascii="Arial" w:hAnsi="Arial"/>
              </w:rPr>
            </w:pPr>
            <w:ins w:id="45" w:author="Author" w:date="2010-08-30T10:55:00Z">
              <w:r w:rsidRPr="00AD4FE7">
                <w:rPr>
                  <w:rFonts w:ascii="Arial" w:hAnsi="Arial" w:cs="Arial"/>
                  <w:bCs/>
                </w:rPr>
                <w:t>IP</w:t>
              </w:r>
              <w:r w:rsidRPr="00AD4FE7">
                <w:rPr>
                  <w:rFonts w:cs="Segoe Script"/>
                </w:rPr>
                <w:t> </w:t>
              </w:r>
              <w:r w:rsidRPr="00AD4FE7">
                <w:rPr>
                  <w:rFonts w:ascii="Arial" w:hAnsi="Arial" w:cs="Arial"/>
                </w:rPr>
                <w:t xml:space="preserve">95002, </w:t>
              </w:r>
              <w:r w:rsidRPr="00AD4FE7">
                <w:rPr>
                  <w:rFonts w:ascii="Arial" w:hAnsi="Arial"/>
                </w:rPr>
                <w:t>“</w:t>
              </w:r>
              <w:r w:rsidRPr="00AD4FE7">
                <w:rPr>
                  <w:rFonts w:ascii="Arial" w:hAnsi="Arial" w:cs="Arial"/>
                </w:rPr>
                <w:t>Supplemental Inspection for One Degraded Cornerstone or any Three White Inputs in a Strategic Performance Area”</w:t>
              </w:r>
            </w:ins>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68114D">
            <w:pPr>
              <w:widowControl/>
              <w:spacing w:after="58"/>
              <w:rPr>
                <w:ins w:id="46" w:author="Author" w:date="2010-08-30T10:55:00Z"/>
                <w:rFonts w:ascii="Arial" w:hAnsi="Arial" w:cs="Arial"/>
              </w:rPr>
            </w:pPr>
            <w:ins w:id="47" w:author="Author" w:date="2010-08-30T10:55:00Z">
              <w:r w:rsidRPr="00AD4FE7">
                <w:rPr>
                  <w:rFonts w:ascii="Arial" w:hAnsi="Arial" w:cs="Arial"/>
                </w:rPr>
                <w:t>Review licensee</w:t>
              </w:r>
              <w:r w:rsidRPr="00AD4FE7">
                <w:rPr>
                  <w:rFonts w:ascii="Arial" w:hAnsi="Arial" w:cs="Arial"/>
                </w:rPr>
                <w:sym w:font="WP TypographicSymbols" w:char="003D"/>
              </w:r>
              <w:r w:rsidRPr="00AD4FE7">
                <w:rPr>
                  <w:rFonts w:ascii="Arial" w:hAnsi="Arial" w:cs="Arial"/>
                </w:rPr>
                <w:t>s evaluation of root and contributing causes, extent of condition and cause, and corrective actions for both for individual and collective issues.  Determine if safety culture components caused or significantly contributed to risk significant performance issues.  Independently assess the licensee</w:t>
              </w:r>
              <w:r w:rsidRPr="00AD4FE7">
                <w:rPr>
                  <w:rFonts w:ascii="Arial" w:hAnsi="Arial" w:cs="Arial"/>
                </w:rPr>
                <w:sym w:font="WP TypographicSymbols" w:char="003D"/>
              </w:r>
              <w:r w:rsidRPr="00AD4FE7">
                <w:rPr>
                  <w:rFonts w:ascii="Arial" w:hAnsi="Arial" w:cs="Arial"/>
                </w:rPr>
                <w:t>s extent of condition using inspection procedures selected from Attachment</w:t>
              </w:r>
            </w:ins>
            <w:ins w:id="48" w:author="Author" w:date="2010-08-30T11:04:00Z">
              <w:r w:rsidR="0068114D">
                <w:rPr>
                  <w:rFonts w:cs="Segoe Script"/>
                </w:rPr>
                <w:t> 1</w:t>
              </w:r>
            </w:ins>
            <w:ins w:id="49" w:author="Author" w:date="2010-08-30T10:55:00Z">
              <w:r w:rsidRPr="00AD4FE7">
                <w:rPr>
                  <w:rFonts w:ascii="Arial" w:hAnsi="Arial" w:cs="Arial"/>
                </w:rPr>
                <w:t>.</w:t>
              </w:r>
            </w:ins>
          </w:p>
        </w:tc>
        <w:tc>
          <w:tcPr>
            <w:tcW w:w="3430" w:type="dxa"/>
            <w:vMerge/>
            <w:tcBorders>
              <w:left w:val="single" w:sz="7" w:space="0" w:color="000000"/>
              <w:bottom w:val="single" w:sz="7" w:space="0" w:color="000000"/>
              <w:right w:val="single" w:sz="7" w:space="0" w:color="000000"/>
            </w:tcBorders>
          </w:tcPr>
          <w:p w:rsidR="004D2C69" w:rsidRPr="00AD4FE7" w:rsidRDefault="004D2C69" w:rsidP="00926C97">
            <w:pPr>
              <w:widowControl/>
              <w:spacing w:after="58"/>
              <w:rPr>
                <w:ins w:id="50" w:author="Author" w:date="2010-08-30T10:55:00Z"/>
                <w:rFonts w:ascii="Arial" w:hAnsi="Arial" w:cs="Arial"/>
              </w:rPr>
            </w:pPr>
          </w:p>
        </w:tc>
      </w:tr>
      <w:tr w:rsidR="004D2C69" w:rsidRPr="00AD4FE7" w:rsidTr="00926C97">
        <w:trPr>
          <w:jc w:val="center"/>
          <w:ins w:id="51" w:author="Author" w:date="2010-08-30T10:55:00Z"/>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52" w:author="Author" w:date="2010-08-30T10:55:00Z"/>
                <w:rFonts w:ascii="Arial" w:hAnsi="Arial" w:cs="Arial"/>
                <w:bCs/>
              </w:rPr>
            </w:pPr>
            <w:ins w:id="53" w:author="Author" w:date="2010-08-30T10:55:00Z">
              <w:r w:rsidRPr="00AD4FE7">
                <w:rPr>
                  <w:rFonts w:ascii="Arial" w:hAnsi="Arial" w:cs="Arial"/>
                  <w:bCs/>
                </w:rPr>
                <w:t>IP</w:t>
              </w:r>
              <w:r w:rsidRPr="00AD4FE7">
                <w:rPr>
                  <w:rFonts w:cs="Segoe Script"/>
                </w:rPr>
                <w:t> </w:t>
              </w:r>
              <w:r w:rsidRPr="00AD4FE7">
                <w:rPr>
                  <w:rFonts w:ascii="Arial" w:hAnsi="Arial" w:cs="Arial"/>
                </w:rPr>
                <w:t xml:space="preserve">95003, </w:t>
              </w:r>
              <w:r w:rsidRPr="00AD4FE7">
                <w:rPr>
                  <w:rFonts w:ascii="Arial" w:hAnsi="Arial"/>
                </w:rPr>
                <w:t>“</w:t>
              </w:r>
              <w:r w:rsidRPr="00AD4FE7">
                <w:rPr>
                  <w:rFonts w:ascii="Arial" w:hAnsi="Arial" w:cs="Arial"/>
                </w:rPr>
                <w:t>Supplemental Inspection for Repetitive Degraded Cornerstones, Multiple Degraded Cornerstones, Multiple Yellow Inputs or One Red Input”</w:t>
              </w:r>
            </w:ins>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117DC0">
            <w:pPr>
              <w:widowControl/>
              <w:spacing w:after="58"/>
              <w:rPr>
                <w:ins w:id="54" w:author="Author" w:date="2010-08-30T10:55:00Z"/>
                <w:rFonts w:ascii="Arial" w:hAnsi="Arial" w:cs="Arial"/>
              </w:rPr>
            </w:pPr>
            <w:ins w:id="55" w:author="Author" w:date="2010-08-30T10:55:00Z">
              <w:r w:rsidRPr="00AD4FE7">
                <w:rPr>
                  <w:rFonts w:ascii="Arial" w:hAnsi="Arial" w:cs="Arial"/>
                </w:rPr>
                <w:t xml:space="preserve">Inspection </w:t>
              </w:r>
            </w:ins>
            <w:ins w:id="56" w:author="Author" w:date="2011-01-13T08:39:00Z">
              <w:r w:rsidR="00831B6B">
                <w:rPr>
                  <w:rFonts w:ascii="Arial" w:hAnsi="Arial" w:cs="Arial"/>
                </w:rPr>
                <w:t xml:space="preserve">evaluates </w:t>
              </w:r>
            </w:ins>
            <w:ins w:id="57" w:author="Author" w:date="2011-01-13T08:38:00Z">
              <w:r w:rsidR="00831B6B">
                <w:rPr>
                  <w:rFonts w:ascii="Arial" w:hAnsi="Arial" w:cs="Arial"/>
                </w:rPr>
                <w:t>the</w:t>
              </w:r>
            </w:ins>
            <w:ins w:id="58" w:author="Author" w:date="2010-08-30T10:55:00Z">
              <w:r w:rsidRPr="00AD4FE7">
                <w:rPr>
                  <w:rFonts w:ascii="Arial" w:hAnsi="Arial" w:cs="Arial"/>
                </w:rPr>
                <w:t xml:space="preserve"> key attributes </w:t>
              </w:r>
            </w:ins>
            <w:ins w:id="59" w:author="Author" w:date="2011-01-13T08:39:00Z">
              <w:r w:rsidR="00831B6B">
                <w:rPr>
                  <w:rFonts w:ascii="Arial" w:hAnsi="Arial" w:cs="Arial"/>
                </w:rPr>
                <w:t>of</w:t>
              </w:r>
            </w:ins>
            <w:ins w:id="60" w:author="Author" w:date="2011-01-13T08:38:00Z">
              <w:r w:rsidR="00831B6B">
                <w:rPr>
                  <w:rFonts w:ascii="Arial" w:hAnsi="Arial" w:cs="Arial"/>
                </w:rPr>
                <w:t xml:space="preserve"> </w:t>
              </w:r>
            </w:ins>
            <w:ins w:id="61" w:author="Author" w:date="2011-01-13T08:40:00Z">
              <w:r w:rsidR="00831B6B">
                <w:rPr>
                  <w:rFonts w:ascii="Arial" w:hAnsi="Arial" w:cs="Arial"/>
                </w:rPr>
                <w:t>a</w:t>
              </w:r>
            </w:ins>
            <w:ins w:id="62" w:author="Author" w:date="2010-08-30T10:55:00Z">
              <w:r w:rsidRPr="00AD4FE7">
                <w:rPr>
                  <w:rFonts w:ascii="Arial" w:hAnsi="Arial" w:cs="Arial"/>
                </w:rPr>
                <w:t>ffected strategic performance areas</w:t>
              </w:r>
            </w:ins>
            <w:ins w:id="63" w:author="Author" w:date="2011-01-13T08:39:00Z">
              <w:r w:rsidR="00831B6B">
                <w:rPr>
                  <w:rFonts w:ascii="Arial" w:hAnsi="Arial" w:cs="Arial"/>
                </w:rPr>
                <w:t xml:space="preserve"> to d</w:t>
              </w:r>
            </w:ins>
            <w:ins w:id="64" w:author="Author" w:date="2010-08-30T10:55:00Z">
              <w:r w:rsidRPr="00AD4FE7">
                <w:rPr>
                  <w:rFonts w:ascii="Arial" w:hAnsi="Arial" w:cs="Arial"/>
                </w:rPr>
                <w:t xml:space="preserve">etermine if </w:t>
              </w:r>
              <w:r w:rsidRPr="00AD4FE7">
                <w:rPr>
                  <w:rFonts w:ascii="Arial" w:hAnsi="Arial" w:cs="Arial"/>
                  <w:color w:val="000000"/>
                </w:rPr>
                <w:t>continued operation of the facility is acceptable and whether additional regulatory actions are necessary.  Independently assess the extent of risk significant issues, the adequacy of the programs and processes used to identify, evaluate, and correct performance issues.  Independently evaluate the adequacy of programs and processes in the affected strategic performance areas.  Gain insights into the overall root and contributing causes of identified performance deficiencies.  Determine if the NRC oversight process provided sufficient warning to significant reductions in safety.  Evaluate the licensee</w:t>
              </w:r>
              <w:r w:rsidRPr="00AD4FE7">
                <w:rPr>
                  <w:rFonts w:ascii="Arial" w:hAnsi="Arial" w:cs="Arial"/>
                  <w:color w:val="000000"/>
                </w:rPr>
                <w:sym w:font="WP TypographicSymbols" w:char="003D"/>
              </w:r>
              <w:r w:rsidRPr="00AD4FE7">
                <w:rPr>
                  <w:rFonts w:ascii="Arial" w:hAnsi="Arial" w:cs="Arial"/>
                  <w:color w:val="000000"/>
                </w:rPr>
                <w:t>s third-party safety culture assessment and conduct a graded assessment of the licensee’s safety culture based on</w:t>
              </w:r>
              <w:r>
                <w:rPr>
                  <w:rFonts w:ascii="Arial" w:hAnsi="Arial" w:cs="Arial"/>
                  <w:color w:val="000000"/>
                </w:rPr>
                <w:t xml:space="preserve"> evaluation</w:t>
              </w:r>
              <w:r w:rsidRPr="00AD4FE7">
                <w:rPr>
                  <w:rFonts w:ascii="Arial" w:hAnsi="Arial" w:cs="Arial"/>
                  <w:color w:val="000000"/>
                </w:rPr>
                <w:t xml:space="preserve"> results.</w:t>
              </w:r>
            </w:ins>
          </w:p>
        </w:tc>
        <w:tc>
          <w:tcPr>
            <w:tcW w:w="343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ins w:id="65" w:author="Author" w:date="2010-08-30T10:55:00Z"/>
                <w:rFonts w:ascii="Arial" w:hAnsi="Arial" w:cs="Arial"/>
              </w:rPr>
            </w:pPr>
            <w:ins w:id="66" w:author="Author" w:date="2010-08-30T10:55:00Z">
              <w:r w:rsidRPr="00AD4FE7">
                <w:rPr>
                  <w:rFonts w:ascii="Arial" w:hAnsi="Arial" w:cs="Arial"/>
                </w:rPr>
                <w:t>Results of this supplemental inspection will be assessed to determine if additional agency actions are warranted and whether the facility should be ordered to shut down and be placed under IMC</w:t>
              </w:r>
              <w:r w:rsidRPr="00AD4FE7">
                <w:rPr>
                  <w:rFonts w:cs="Segoe Script"/>
                </w:rPr>
                <w:t> </w:t>
              </w:r>
              <w:r w:rsidRPr="00AD4FE7">
                <w:rPr>
                  <w:rFonts w:ascii="Arial" w:hAnsi="Arial" w:cs="Arial"/>
                </w:rPr>
                <w:t>0350.</w:t>
              </w:r>
            </w:ins>
          </w:p>
        </w:tc>
      </w:tr>
    </w:tbl>
    <w:p w:rsidR="002F0A32" w:rsidRDefault="002F0A32" w:rsidP="00E91708">
      <w:pPr>
        <w:widowControl/>
        <w:rPr>
          <w:rFonts w:ascii="Arial" w:hAnsi="Arial" w:cs="Arial"/>
        </w:rPr>
      </w:pPr>
    </w:p>
    <w:p w:rsidR="002F0A32" w:rsidRDefault="002F0A32" w:rsidP="00E91708">
      <w:pPr>
        <w:widowControl/>
        <w:rPr>
          <w:rFonts w:ascii="Arial" w:hAnsi="Arial" w:cs="Arial"/>
        </w:rPr>
        <w:sectPr w:rsidR="002F0A32" w:rsidSect="000B3BF2">
          <w:footerReference w:type="even" r:id="rId10"/>
          <w:footerReference w:type="default" r:id="rId11"/>
          <w:pgSz w:w="15840" w:h="12240" w:orient="landscape"/>
          <w:pgMar w:top="720" w:right="1440" w:bottom="720" w:left="1440" w:header="720" w:footer="720" w:gutter="0"/>
          <w:cols w:space="720"/>
          <w:noEndnote/>
        </w:sectPr>
      </w:pPr>
    </w:p>
    <w:p w:rsidR="002F0A32" w:rsidRDefault="004D2C69" w:rsidP="00E91708">
      <w:pPr>
        <w:widowControl/>
        <w:jc w:val="both"/>
        <w:rPr>
          <w:rFonts w:ascii="Arial" w:hAnsi="Arial" w:cs="Arial"/>
        </w:rPr>
      </w:pPr>
      <w:ins w:id="67" w:author="Author" w:date="2010-08-30T10:50:00Z">
        <w:r>
          <w:rPr>
            <w:rFonts w:ascii="Arial" w:hAnsi="Arial" w:cs="Arial"/>
          </w:rPr>
          <w:lastRenderedPageBreak/>
          <w:t>T</w:t>
        </w:r>
      </w:ins>
      <w:r w:rsidR="002F0A32">
        <w:rPr>
          <w:rFonts w:ascii="Arial" w:hAnsi="Arial" w:cs="Arial"/>
        </w:rPr>
        <w:t>he portions of the licensee</w:t>
      </w:r>
      <w:r w:rsidR="002F0A32">
        <w:rPr>
          <w:rFonts w:ascii="Arial" w:hAnsi="Arial" w:cs="Arial"/>
        </w:rPr>
        <w:sym w:font="WP TypographicSymbols" w:char="003D"/>
      </w:r>
      <w:r w:rsidR="002F0A32">
        <w:rPr>
          <w:rFonts w:ascii="Arial" w:hAnsi="Arial" w:cs="Arial"/>
        </w:rPr>
        <w:t>s evaluation concerning extent of condition will be assessed independently by the NRC</w:t>
      </w:r>
      <w:ins w:id="68" w:author="Author" w:date="2010-08-30T10:51:00Z">
        <w:r>
          <w:rPr>
            <w:rFonts w:ascii="Arial" w:hAnsi="Arial" w:cs="Arial"/>
          </w:rPr>
          <w:t xml:space="preserve"> during both the </w:t>
        </w:r>
      </w:ins>
      <w:ins w:id="69" w:author="Author" w:date="2010-08-30T10:52:00Z">
        <w:r>
          <w:rPr>
            <w:rFonts w:ascii="Arial" w:hAnsi="Arial" w:cs="Arial"/>
          </w:rPr>
          <w:t>IP</w:t>
        </w:r>
      </w:ins>
      <w:ins w:id="70" w:author="Author" w:date="2010-08-30T11:04:00Z">
        <w:r w:rsidR="0068114D">
          <w:rPr>
            <w:rFonts w:cs="Segoe Script"/>
          </w:rPr>
          <w:t> </w:t>
        </w:r>
      </w:ins>
      <w:ins w:id="71" w:author="Author" w:date="2010-08-30T10:51:00Z">
        <w:r>
          <w:rPr>
            <w:rFonts w:ascii="Arial" w:hAnsi="Arial" w:cs="Arial"/>
          </w:rPr>
          <w:t>95002 and IP</w:t>
        </w:r>
      </w:ins>
      <w:ins w:id="72" w:author="Author" w:date="2010-08-30T11:04:00Z">
        <w:r w:rsidR="0068114D">
          <w:rPr>
            <w:rFonts w:cs="Segoe Script"/>
          </w:rPr>
          <w:t> </w:t>
        </w:r>
      </w:ins>
      <w:ins w:id="73" w:author="Author" w:date="2010-08-30T10:51:00Z">
        <w:r>
          <w:rPr>
            <w:rFonts w:ascii="Arial" w:hAnsi="Arial" w:cs="Arial"/>
          </w:rPr>
          <w:t>95003 inspections</w:t>
        </w:r>
      </w:ins>
      <w:r w:rsidR="002F0A32">
        <w:rPr>
          <w:rFonts w:ascii="Arial" w:hAnsi="Arial" w:cs="Arial"/>
        </w:rPr>
        <w:t>.  This independent assessment will be conducted using inspection procedures selected from tables that list the procedures by cornerstone and key attribute provided in Attachment</w:t>
      </w:r>
      <w:r w:rsidR="00D91338">
        <w:rPr>
          <w:rFonts w:cs="Segoe Script"/>
        </w:rPr>
        <w:t> </w:t>
      </w:r>
      <w:r w:rsidR="002F0A32">
        <w:rPr>
          <w:rFonts w:ascii="Arial" w:hAnsi="Arial" w:cs="Arial"/>
        </w:rPr>
        <w:t>1 to this Appendix.  The objective of this inspection will be to ensure that the licensee has properly identified the scope (extent) of the issues and that the proposed corrective actions are sufficiently comprehensive.  The inspection procedures listed in the Attachment</w:t>
      </w:r>
      <w:r w:rsidR="00756782">
        <w:rPr>
          <w:rFonts w:cs="Segoe Script"/>
        </w:rPr>
        <w:t> </w:t>
      </w:r>
      <w:r w:rsidR="002F0A32">
        <w:rPr>
          <w:rFonts w:ascii="Arial" w:hAnsi="Arial" w:cs="Arial"/>
        </w:rPr>
        <w:t xml:space="preserve">1 tables include: baseline inspection procedures (portions of which can be repeated with additional samples); procedures that were part of the core, regional initiative, and temporary instruction portions of the old inspection program; and new inspection procedures written solely for the purpose of performing supplemental inspection.  A combination of procedures or portions of procedures can also be used as appropriate. Inspection hours utilized in fulfilling this inspection requirement should be charged to </w:t>
      </w:r>
      <w:r w:rsidR="00756782">
        <w:rPr>
          <w:rFonts w:ascii="Arial" w:hAnsi="Arial" w:cs="Arial"/>
        </w:rPr>
        <w:t>IP</w:t>
      </w:r>
      <w:r w:rsidR="00756782">
        <w:rPr>
          <w:rFonts w:cs="Segoe Script"/>
        </w:rPr>
        <w:t> </w:t>
      </w:r>
      <w:r w:rsidR="002F0A32">
        <w:rPr>
          <w:rFonts w:ascii="Arial" w:hAnsi="Arial" w:cs="Arial"/>
        </w:rPr>
        <w:t>95002</w:t>
      </w:r>
      <w:ins w:id="74" w:author="Author" w:date="2010-08-30T10:52:00Z">
        <w:r>
          <w:rPr>
            <w:rFonts w:ascii="Arial" w:hAnsi="Arial" w:cs="Arial"/>
          </w:rPr>
          <w:t xml:space="preserve"> or IP</w:t>
        </w:r>
      </w:ins>
      <w:ins w:id="75" w:author="Author" w:date="2010-08-30T11:04:00Z">
        <w:r w:rsidR="0068114D">
          <w:rPr>
            <w:rFonts w:cs="Segoe Script"/>
          </w:rPr>
          <w:t> </w:t>
        </w:r>
      </w:ins>
      <w:ins w:id="76" w:author="Author" w:date="2010-08-30T10:52:00Z">
        <w:r>
          <w:rPr>
            <w:rFonts w:ascii="Arial" w:hAnsi="Arial" w:cs="Arial"/>
          </w:rPr>
          <w:t>95003 as appropriate</w:t>
        </w:r>
      </w:ins>
      <w:r w:rsidR="002F0A32">
        <w:rPr>
          <w:rFonts w:ascii="Arial" w:hAnsi="Arial" w:cs="Arial"/>
        </w:rPr>
        <w:t>, regardless of the specific procedure(s) chosen for implementation.</w:t>
      </w:r>
    </w:p>
    <w:p w:rsidR="002F0A32" w:rsidRDefault="002F0A32" w:rsidP="00E91708">
      <w:pPr>
        <w:widowControl/>
        <w:jc w:val="both"/>
        <w:rPr>
          <w:rFonts w:ascii="Arial" w:hAnsi="Arial" w:cs="Arial"/>
        </w:rPr>
      </w:pPr>
    </w:p>
    <w:p w:rsidR="002C272C" w:rsidRDefault="002C272C"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D.</w:t>
      </w:r>
      <w:r>
        <w:rPr>
          <w:rFonts w:ascii="Arial" w:hAnsi="Arial" w:cs="Arial"/>
        </w:rPr>
        <w:tab/>
        <w:t>ASSESSING INSPECTION FINDINGS</w:t>
      </w:r>
    </w:p>
    <w:p w:rsidR="002F0A32" w:rsidRDefault="002F0A32" w:rsidP="00E91708">
      <w:pPr>
        <w:widowControl/>
        <w:jc w:val="both"/>
        <w:rPr>
          <w:rFonts w:ascii="Arial" w:hAnsi="Arial" w:cs="Arial"/>
        </w:rPr>
      </w:pPr>
    </w:p>
    <w:p w:rsidR="0076537C" w:rsidRDefault="002F0A32" w:rsidP="00E91708">
      <w:pPr>
        <w:widowControl/>
        <w:jc w:val="both"/>
        <w:rPr>
          <w:ins w:id="77" w:author="Author" w:date="2010-09-24T13:39:00Z"/>
          <w:rFonts w:ascii="Arial" w:hAnsi="Arial" w:cs="Arial"/>
          <w:color w:val="000000"/>
        </w:rPr>
      </w:pPr>
      <w:r>
        <w:rPr>
          <w:rFonts w:ascii="Arial" w:hAnsi="Arial" w:cs="Arial"/>
        </w:rPr>
        <w:t>If, significant weaknesses are identified in the licensee</w:t>
      </w:r>
      <w:r>
        <w:rPr>
          <w:rFonts w:ascii="Arial" w:hAnsi="Arial" w:cs="Arial"/>
        </w:rPr>
        <w:sym w:font="WP TypographicSymbols" w:char="003D"/>
      </w:r>
      <w:r>
        <w:rPr>
          <w:rFonts w:ascii="Arial" w:hAnsi="Arial" w:cs="Arial"/>
        </w:rPr>
        <w:t xml:space="preserve">s </w:t>
      </w:r>
      <w:ins w:id="78" w:author="Author" w:date="2010-09-30T16:57:00Z">
        <w:r w:rsidR="00985102">
          <w:rPr>
            <w:rFonts w:ascii="Arial" w:hAnsi="Arial" w:cs="Arial"/>
            <w:color w:val="000000"/>
          </w:rPr>
          <w:t>actions to address a performance issue, including a substantial inadequacy in the licensee’s evaluation of the root causes of the original performance issue, determination of the extent of the performance issue, or the actions taken or planned to correct the issue</w:t>
        </w:r>
      </w:ins>
      <w:ins w:id="79" w:author="Author" w:date="2010-08-27T11:49:00Z">
        <w:r w:rsidR="00530D86">
          <w:rPr>
            <w:rFonts w:ascii="Arial" w:hAnsi="Arial" w:cs="Arial"/>
          </w:rPr>
          <w:t xml:space="preserve">; </w:t>
        </w:r>
      </w:ins>
      <w:ins w:id="80" w:author="Author" w:date="2010-09-24T14:17:00Z">
        <w:r w:rsidR="00350CF7">
          <w:rPr>
            <w:rFonts w:ascii="Arial" w:hAnsi="Arial" w:cs="Arial"/>
          </w:rPr>
          <w:t>during IP 95001 or 95002</w:t>
        </w:r>
      </w:ins>
      <w:ins w:id="81" w:author="Author" w:date="2010-09-24T14:24:00Z">
        <w:r w:rsidR="00350CF7">
          <w:rPr>
            <w:rFonts w:ascii="Arial" w:hAnsi="Arial" w:cs="Arial"/>
          </w:rPr>
          <w:t>,</w:t>
        </w:r>
      </w:ins>
      <w:ins w:id="82" w:author="Author" w:date="2010-09-24T14:17:00Z">
        <w:r w:rsidR="00350CF7">
          <w:rPr>
            <w:rFonts w:ascii="Arial" w:hAnsi="Arial" w:cs="Arial"/>
          </w:rPr>
          <w:t xml:space="preserve"> </w:t>
        </w:r>
      </w:ins>
      <w:ins w:id="83" w:author="Author" w:date="2010-09-24T14:18:00Z">
        <w:r w:rsidR="00350CF7">
          <w:rPr>
            <w:rFonts w:ascii="Arial" w:hAnsi="Arial" w:cs="Arial"/>
          </w:rPr>
          <w:t xml:space="preserve">the supplemental inspection </w:t>
        </w:r>
      </w:ins>
      <w:ins w:id="84" w:author="Author" w:date="2010-09-24T14:28:00Z">
        <w:r w:rsidR="00C80AA4">
          <w:rPr>
            <w:rFonts w:ascii="Arial" w:hAnsi="Arial" w:cs="Arial"/>
          </w:rPr>
          <w:t xml:space="preserve">would generally </w:t>
        </w:r>
      </w:ins>
      <w:ins w:id="85" w:author="Author" w:date="2010-09-24T14:18:00Z">
        <w:r w:rsidR="00350CF7">
          <w:rPr>
            <w:rFonts w:ascii="Arial" w:hAnsi="Arial" w:cs="Arial"/>
          </w:rPr>
          <w:t xml:space="preserve">be </w:t>
        </w:r>
      </w:ins>
      <w:r>
        <w:rPr>
          <w:rFonts w:ascii="Arial" w:hAnsi="Arial" w:cs="Arial"/>
        </w:rPr>
        <w:t xml:space="preserve">expanded as necessary to satisfy the inspection </w:t>
      </w:r>
      <w:ins w:id="86" w:author="Author" w:date="2010-08-30T10:57:00Z">
        <w:r w:rsidR="0068114D">
          <w:rPr>
            <w:rFonts w:ascii="Arial" w:hAnsi="Arial" w:cs="Arial"/>
          </w:rPr>
          <w:t>objectives</w:t>
        </w:r>
      </w:ins>
      <w:r>
        <w:rPr>
          <w:rFonts w:ascii="Arial" w:hAnsi="Arial" w:cs="Arial"/>
        </w:rPr>
        <w:t xml:space="preserve">.  </w:t>
      </w:r>
      <w:ins w:id="87" w:author="Author" w:date="2010-08-30T11:07:00Z">
        <w:r w:rsidR="006E4F98">
          <w:rPr>
            <w:rFonts w:ascii="Arial" w:hAnsi="Arial" w:cs="Arial"/>
          </w:rPr>
          <w:t>T</w:t>
        </w:r>
      </w:ins>
      <w:r>
        <w:rPr>
          <w:rFonts w:ascii="Arial" w:hAnsi="Arial" w:cs="Arial"/>
        </w:rPr>
        <w:t xml:space="preserve">he original performance issue </w:t>
      </w:r>
      <w:ins w:id="88" w:author="Author" w:date="2010-09-24T14:27:00Z">
        <w:r w:rsidR="00C80AA4">
          <w:rPr>
            <w:rFonts w:ascii="Arial" w:hAnsi="Arial" w:cs="Arial"/>
          </w:rPr>
          <w:t xml:space="preserve">would generally </w:t>
        </w:r>
      </w:ins>
      <w:ins w:id="89" w:author="Author" w:date="2010-08-30T11:09:00Z">
        <w:r w:rsidR="006E4F98" w:rsidRPr="00AD4FE7">
          <w:rPr>
            <w:rFonts w:ascii="Arial" w:hAnsi="Arial" w:cs="Arial"/>
          </w:rPr>
          <w:t xml:space="preserve">be “Held Open” in the Action Matrix until the </w:t>
        </w:r>
      </w:ins>
      <w:ins w:id="90" w:author="Author" w:date="2010-08-30T11:13:00Z">
        <w:r w:rsidR="00425744">
          <w:rPr>
            <w:rFonts w:ascii="Arial" w:hAnsi="Arial" w:cs="Arial"/>
          </w:rPr>
          <w:t xml:space="preserve">significant </w:t>
        </w:r>
      </w:ins>
      <w:ins w:id="91" w:author="Author" w:date="2010-08-30T11:09:00Z">
        <w:r w:rsidR="006E4F98" w:rsidRPr="00AD4FE7">
          <w:rPr>
            <w:rFonts w:ascii="Arial" w:hAnsi="Arial" w:cs="Arial"/>
          </w:rPr>
          <w:t xml:space="preserve">weaknesses in the </w:t>
        </w:r>
      </w:ins>
      <w:ins w:id="92" w:author="Author" w:date="2010-08-30T11:53:00Z">
        <w:r w:rsidR="0060439B">
          <w:rPr>
            <w:rFonts w:ascii="Arial" w:hAnsi="Arial" w:cs="Arial"/>
          </w:rPr>
          <w:t xml:space="preserve">licensee’s </w:t>
        </w:r>
      </w:ins>
      <w:ins w:id="93" w:author="Author" w:date="2010-08-30T11:09:00Z">
        <w:r w:rsidR="006E4F98" w:rsidRPr="00AD4FE7">
          <w:rPr>
            <w:rFonts w:ascii="Arial" w:hAnsi="Arial" w:cs="Arial"/>
          </w:rPr>
          <w:t xml:space="preserve">evaluation </w:t>
        </w:r>
      </w:ins>
      <w:ins w:id="94" w:author="Author" w:date="2010-08-30T11:57:00Z">
        <w:r w:rsidR="000F3318">
          <w:rPr>
            <w:rFonts w:ascii="Arial" w:hAnsi="Arial" w:cs="Arial"/>
          </w:rPr>
          <w:t>are</w:t>
        </w:r>
      </w:ins>
      <w:ins w:id="95" w:author="Author" w:date="2010-08-30T11:09:00Z">
        <w:r w:rsidR="006E4F98" w:rsidRPr="00AD4FE7">
          <w:rPr>
            <w:rFonts w:ascii="Arial" w:hAnsi="Arial" w:cs="Arial"/>
          </w:rPr>
          <w:t xml:space="preserve"> addressed</w:t>
        </w:r>
        <w:r w:rsidR="006E4F98">
          <w:rPr>
            <w:rFonts w:ascii="Arial" w:hAnsi="Arial" w:cs="Arial"/>
          </w:rPr>
          <w:t xml:space="preserve"> </w:t>
        </w:r>
      </w:ins>
      <w:ins w:id="96" w:author="Author" w:date="2010-08-30T11:10:00Z">
        <w:r w:rsidR="006E4F98">
          <w:rPr>
            <w:rFonts w:ascii="Arial" w:hAnsi="Arial" w:cs="Arial"/>
          </w:rPr>
          <w:t xml:space="preserve">and corrected </w:t>
        </w:r>
      </w:ins>
      <w:ins w:id="97" w:author="Author" w:date="2010-08-30T11:09:00Z">
        <w:r w:rsidR="006E4F98">
          <w:rPr>
            <w:rFonts w:ascii="Arial" w:hAnsi="Arial" w:cs="Arial"/>
          </w:rPr>
          <w:t>(refer to IMC</w:t>
        </w:r>
        <w:r w:rsidR="006E4F98">
          <w:rPr>
            <w:rFonts w:cs="Segoe Script"/>
          </w:rPr>
          <w:t> </w:t>
        </w:r>
        <w:r w:rsidR="006E4F98">
          <w:rPr>
            <w:rFonts w:ascii="Arial" w:hAnsi="Arial" w:cs="Arial"/>
          </w:rPr>
          <w:t>0305 for addition</w:t>
        </w:r>
      </w:ins>
      <w:ins w:id="98" w:author="Author" w:date="2011-01-13T08:52:00Z">
        <w:r w:rsidR="00456B1B">
          <w:rPr>
            <w:rFonts w:ascii="Arial" w:hAnsi="Arial" w:cs="Arial"/>
          </w:rPr>
          <w:t>al</w:t>
        </w:r>
      </w:ins>
      <w:ins w:id="99" w:author="Author" w:date="2010-08-30T11:09:00Z">
        <w:r w:rsidR="006E4F98">
          <w:rPr>
            <w:rFonts w:ascii="Arial" w:hAnsi="Arial" w:cs="Arial"/>
          </w:rPr>
          <w:t xml:space="preserve"> guidance</w:t>
        </w:r>
      </w:ins>
      <w:ins w:id="100" w:author="Author" w:date="2010-08-27T09:54:00Z">
        <w:r w:rsidR="00C60353">
          <w:rPr>
            <w:rFonts w:ascii="Arial" w:hAnsi="Arial" w:cs="Arial"/>
          </w:rPr>
          <w:t>)</w:t>
        </w:r>
      </w:ins>
      <w:r>
        <w:rPr>
          <w:rFonts w:ascii="Arial" w:hAnsi="Arial" w:cs="Arial"/>
        </w:rPr>
        <w:t xml:space="preserve">.  </w:t>
      </w:r>
      <w:ins w:id="101" w:author="Author" w:date="2010-09-24T13:29:00Z">
        <w:r w:rsidR="002555CF">
          <w:rPr>
            <w:rFonts w:ascii="Arial" w:hAnsi="Arial" w:cs="Arial"/>
          </w:rPr>
          <w:t xml:space="preserve">When the licensee’s performance indicates the need to open a </w:t>
        </w:r>
        <w:r w:rsidR="002555CF">
          <w:rPr>
            <w:rFonts w:ascii="Arial" w:hAnsi="Arial" w:cs="Arial"/>
            <w:color w:val="000000"/>
          </w:rPr>
          <w:t>parallel PI finding or holding open a finding past four quarters in the Action Matrix</w:t>
        </w:r>
        <w:r w:rsidR="002555CF">
          <w:rPr>
            <w:rFonts w:ascii="Arial" w:hAnsi="Arial" w:cs="Arial"/>
          </w:rPr>
          <w:t xml:space="preserve">, an </w:t>
        </w:r>
        <w:r w:rsidR="002555CF">
          <w:rPr>
            <w:rFonts w:ascii="Arial" w:hAnsi="Arial" w:cs="Arial"/>
            <w:color w:val="000000"/>
          </w:rPr>
          <w:t xml:space="preserve">inspection report should be issued which </w:t>
        </w:r>
        <w:r w:rsidR="002555CF" w:rsidRPr="00BF6444">
          <w:rPr>
            <w:rFonts w:ascii="Arial" w:hAnsi="Arial" w:cs="Arial"/>
            <w:color w:val="000000"/>
          </w:rPr>
          <w:t>describ</w:t>
        </w:r>
        <w:r w:rsidR="002555CF">
          <w:rPr>
            <w:rFonts w:ascii="Arial" w:hAnsi="Arial" w:cs="Arial"/>
            <w:color w:val="000000"/>
          </w:rPr>
          <w:t xml:space="preserve">es specific licensee deficiencies </w:t>
        </w:r>
        <w:r w:rsidR="002555CF" w:rsidRPr="00BF6444">
          <w:rPr>
            <w:rFonts w:ascii="Arial" w:hAnsi="Arial" w:cs="Arial"/>
            <w:color w:val="000000"/>
          </w:rPr>
          <w:t xml:space="preserve">and </w:t>
        </w:r>
        <w:r w:rsidR="002555CF">
          <w:rPr>
            <w:rFonts w:ascii="Arial" w:hAnsi="Arial" w:cs="Arial"/>
            <w:color w:val="000000"/>
          </w:rPr>
          <w:t xml:space="preserve">clearly states </w:t>
        </w:r>
        <w:r w:rsidR="002555CF" w:rsidRPr="00BF6444">
          <w:rPr>
            <w:rFonts w:ascii="Arial" w:hAnsi="Arial" w:cs="Arial"/>
            <w:color w:val="000000"/>
          </w:rPr>
          <w:t xml:space="preserve">the </w:t>
        </w:r>
        <w:r w:rsidR="002555CF">
          <w:rPr>
            <w:rFonts w:ascii="Arial" w:hAnsi="Arial" w:cs="Arial"/>
            <w:color w:val="000000"/>
          </w:rPr>
          <w:t xml:space="preserve">necessary </w:t>
        </w:r>
        <w:r w:rsidR="002555CF" w:rsidRPr="00BF6444">
          <w:rPr>
            <w:rFonts w:ascii="Arial" w:hAnsi="Arial" w:cs="Arial"/>
            <w:color w:val="000000"/>
          </w:rPr>
          <w:t xml:space="preserve">licensee actions </w:t>
        </w:r>
        <w:r w:rsidR="002555CF">
          <w:rPr>
            <w:rFonts w:ascii="Arial" w:hAnsi="Arial" w:cs="Arial"/>
            <w:color w:val="000000"/>
          </w:rPr>
          <w:t xml:space="preserve">required to meet all </w:t>
        </w:r>
        <w:r w:rsidR="002555CF" w:rsidRPr="00BF6444">
          <w:rPr>
            <w:rFonts w:ascii="Arial" w:hAnsi="Arial" w:cs="Arial"/>
            <w:color w:val="000000"/>
          </w:rPr>
          <w:t>supplemental inspection objectives</w:t>
        </w:r>
        <w:r w:rsidR="002555CF">
          <w:rPr>
            <w:rFonts w:ascii="Arial" w:hAnsi="Arial" w:cs="Arial"/>
            <w:color w:val="000000"/>
          </w:rPr>
          <w:t>.</w:t>
        </w:r>
      </w:ins>
    </w:p>
    <w:p w:rsidR="0076537C" w:rsidRDefault="0076537C" w:rsidP="00E91708">
      <w:pPr>
        <w:widowControl/>
        <w:jc w:val="both"/>
        <w:rPr>
          <w:ins w:id="102" w:author="Author" w:date="2010-09-24T13:39:00Z"/>
          <w:rFonts w:ascii="Arial" w:hAnsi="Arial" w:cs="Arial"/>
          <w:color w:val="000000"/>
        </w:rPr>
      </w:pPr>
    </w:p>
    <w:p w:rsidR="002F0A32" w:rsidRDefault="00985102" w:rsidP="00E91708">
      <w:pPr>
        <w:widowControl/>
        <w:jc w:val="both"/>
        <w:rPr>
          <w:rFonts w:ascii="Arial" w:hAnsi="Arial" w:cs="Arial"/>
        </w:rPr>
      </w:pPr>
      <w:ins w:id="103" w:author="Author" w:date="2010-09-30T16:53:00Z">
        <w:r>
          <w:rPr>
            <w:rFonts w:ascii="Arial" w:hAnsi="Arial" w:cs="Arial"/>
            <w:color w:val="000000"/>
          </w:rPr>
          <w:t xml:space="preserve">General </w:t>
        </w:r>
        <w:r w:rsidRPr="00DC5BD0">
          <w:rPr>
            <w:rFonts w:ascii="Arial" w:hAnsi="Arial" w:cs="Arial"/>
          </w:rPr>
          <w:t>weaknesses associated with the licensee</w:t>
        </w:r>
        <w:r w:rsidRPr="00DC5BD0">
          <w:rPr>
            <w:rFonts w:ascii="Arial" w:hAnsi="Arial" w:cs="Arial"/>
          </w:rPr>
          <w:sym w:font="WP TypographicSymbols" w:char="003D"/>
        </w:r>
        <w:r w:rsidRPr="00DC5BD0">
          <w:rPr>
            <w:rFonts w:ascii="Arial" w:hAnsi="Arial" w:cs="Arial"/>
          </w:rPr>
          <w:t xml:space="preserve">s evaluation of the performance issue </w:t>
        </w:r>
        <w:r w:rsidRPr="00CA26D1">
          <w:rPr>
            <w:rFonts w:ascii="Arial" w:hAnsi="Arial" w:cs="Arial"/>
            <w:color w:val="000000"/>
          </w:rPr>
          <w:t>shall</w:t>
        </w:r>
      </w:ins>
      <w:r w:rsidR="002F0A32">
        <w:rPr>
          <w:rFonts w:ascii="Arial" w:hAnsi="Arial" w:cs="Arial"/>
        </w:rPr>
        <w:t xml:space="preserve"> </w:t>
      </w:r>
      <w:ins w:id="104" w:author="Author" w:date="2010-08-11T11:08:00Z">
        <w:r w:rsidR="00FB67C7">
          <w:rPr>
            <w:rFonts w:ascii="Arial" w:hAnsi="Arial" w:cs="Arial"/>
            <w:color w:val="000000"/>
          </w:rPr>
          <w:t>be briefly described in the transmittal letter and documented as observations in the summary of findings and details sections in the inspection report.</w:t>
        </w:r>
      </w:ins>
      <w:r w:rsidR="002F0A32">
        <w:rPr>
          <w:rFonts w:ascii="Arial" w:hAnsi="Arial" w:cs="Arial"/>
        </w:rPr>
        <w:t xml:space="preserve"> </w:t>
      </w:r>
      <w:ins w:id="105" w:author="Author" w:date="2010-08-30T11:14:00Z">
        <w:r w:rsidR="00425744">
          <w:rPr>
            <w:rFonts w:ascii="Arial" w:hAnsi="Arial" w:cs="Arial"/>
          </w:rPr>
          <w:t xml:space="preserve"> </w:t>
        </w:r>
      </w:ins>
      <w:ins w:id="106" w:author="Author" w:date="2010-08-11T11:08:00Z">
        <w:r w:rsidR="00FB67C7">
          <w:rPr>
            <w:rFonts w:ascii="Arial" w:hAnsi="Arial" w:cs="Arial"/>
          </w:rPr>
          <w:t>A</w:t>
        </w:r>
      </w:ins>
      <w:r w:rsidR="002F0A32">
        <w:rPr>
          <w:rFonts w:ascii="Arial" w:hAnsi="Arial" w:cs="Arial"/>
        </w:rPr>
        <w:t xml:space="preserve">dditional focus </w:t>
      </w:r>
      <w:ins w:id="107" w:author="Author" w:date="2010-09-24T14:22:00Z">
        <w:r w:rsidR="00350CF7">
          <w:rPr>
            <w:rFonts w:ascii="Arial" w:hAnsi="Arial" w:cs="Arial"/>
          </w:rPr>
          <w:t xml:space="preserve">may </w:t>
        </w:r>
      </w:ins>
      <w:r w:rsidR="002F0A32">
        <w:rPr>
          <w:rFonts w:ascii="Arial" w:hAnsi="Arial" w:cs="Arial"/>
        </w:rPr>
        <w:t xml:space="preserve">be given to those areas during the next </w:t>
      </w:r>
      <w:ins w:id="108" w:author="Author" w:date="2010-08-27T11:45:00Z">
        <w:r w:rsidR="00A84C1A">
          <w:rPr>
            <w:rFonts w:ascii="Arial" w:hAnsi="Arial" w:cs="Arial"/>
          </w:rPr>
          <w:t xml:space="preserve">biennial </w:t>
        </w:r>
      </w:ins>
      <w:r w:rsidR="002F0A32">
        <w:rPr>
          <w:rFonts w:ascii="Arial" w:hAnsi="Arial" w:cs="Arial"/>
        </w:rPr>
        <w:t>problem identification and resolution baseline inspection</w:t>
      </w:r>
      <w:ins w:id="109" w:author="Author" w:date="2010-08-27T09:55:00Z">
        <w:r w:rsidR="00C60353">
          <w:rPr>
            <w:rFonts w:ascii="Arial" w:hAnsi="Arial" w:cs="Arial"/>
          </w:rPr>
          <w:t xml:space="preserve"> conducted in accordance with IP</w:t>
        </w:r>
      </w:ins>
      <w:ins w:id="110" w:author="Author" w:date="2010-08-27T09:56:00Z">
        <w:r w:rsidR="00C60353">
          <w:rPr>
            <w:rFonts w:cs="Segoe Script"/>
          </w:rPr>
          <w:t> </w:t>
        </w:r>
      </w:ins>
      <w:ins w:id="111" w:author="Author" w:date="2010-08-27T09:55:00Z">
        <w:r w:rsidR="00C60353">
          <w:rPr>
            <w:rFonts w:ascii="Arial" w:hAnsi="Arial" w:cs="Arial"/>
          </w:rPr>
          <w:t>71152, “Problem Identification and Resolution”</w:t>
        </w:r>
      </w:ins>
      <w:r w:rsidR="002F0A32">
        <w:rPr>
          <w:rFonts w:ascii="Arial" w:hAnsi="Arial" w:cs="Arial"/>
        </w:rPr>
        <w:t>.</w:t>
      </w:r>
    </w:p>
    <w:p w:rsidR="002F0A32" w:rsidRDefault="002F0A32" w:rsidP="00E91708">
      <w:pPr>
        <w:widowControl/>
        <w:jc w:val="both"/>
        <w:rPr>
          <w:rFonts w:ascii="Arial" w:hAnsi="Arial" w:cs="Arial"/>
        </w:rPr>
      </w:pPr>
    </w:p>
    <w:p w:rsidR="002F0A32" w:rsidRDefault="0076537C" w:rsidP="00E91708">
      <w:pPr>
        <w:widowControl/>
        <w:jc w:val="both"/>
        <w:rPr>
          <w:rFonts w:ascii="Arial" w:hAnsi="Arial" w:cs="Arial"/>
        </w:rPr>
      </w:pPr>
      <w:ins w:id="112" w:author="Author" w:date="2010-09-24T13:34:00Z">
        <w:r>
          <w:rPr>
            <w:rFonts w:ascii="Arial" w:hAnsi="Arial" w:cs="Arial"/>
          </w:rPr>
          <w:t>N</w:t>
        </w:r>
      </w:ins>
      <w:r w:rsidR="002F0A32">
        <w:rPr>
          <w:rFonts w:ascii="Arial" w:hAnsi="Arial" w:cs="Arial"/>
        </w:rPr>
        <w:t>ew or additional performance issues identified during supplemental inspections</w:t>
      </w:r>
      <w:ins w:id="113" w:author="Author" w:date="2010-09-24T13:33:00Z">
        <w:r w:rsidR="002555CF">
          <w:rPr>
            <w:rFonts w:ascii="Arial" w:hAnsi="Arial" w:cs="Arial"/>
          </w:rPr>
          <w:t xml:space="preserve"> should be inspected under the </w:t>
        </w:r>
      </w:ins>
      <w:ins w:id="114" w:author="Author" w:date="2011-01-13T08:55:00Z">
        <w:r w:rsidR="00105A1B">
          <w:rPr>
            <w:rFonts w:ascii="Arial" w:hAnsi="Arial" w:cs="Arial"/>
          </w:rPr>
          <w:t xml:space="preserve">applicable </w:t>
        </w:r>
      </w:ins>
      <w:ins w:id="115" w:author="Author" w:date="2010-09-24T13:33:00Z">
        <w:r w:rsidR="002555CF">
          <w:rPr>
            <w:rFonts w:ascii="Arial" w:hAnsi="Arial" w:cs="Arial"/>
          </w:rPr>
          <w:t>baseline procedure</w:t>
        </w:r>
      </w:ins>
      <w:ins w:id="116" w:author="Author" w:date="2011-01-13T08:58:00Z">
        <w:r w:rsidR="00105A1B">
          <w:rPr>
            <w:rFonts w:ascii="Arial" w:hAnsi="Arial" w:cs="Arial"/>
          </w:rPr>
          <w:t xml:space="preserve"> and</w:t>
        </w:r>
      </w:ins>
      <w:ins w:id="117" w:author="Author" w:date="2011-01-13T08:55:00Z">
        <w:r w:rsidR="00105A1B">
          <w:rPr>
            <w:rFonts w:ascii="Arial" w:hAnsi="Arial" w:cs="Arial"/>
          </w:rPr>
          <w:t xml:space="preserve"> screened </w:t>
        </w:r>
      </w:ins>
      <w:ins w:id="118" w:author="Author" w:date="2011-01-13T08:58:00Z">
        <w:r w:rsidR="00105A1B">
          <w:rPr>
            <w:rFonts w:ascii="Arial" w:hAnsi="Arial" w:cs="Arial"/>
          </w:rPr>
          <w:t xml:space="preserve">in accordance with </w:t>
        </w:r>
      </w:ins>
      <w:ins w:id="119" w:author="Author" w:date="2011-01-13T08:55:00Z">
        <w:r w:rsidR="00105A1B">
          <w:rPr>
            <w:rFonts w:ascii="Arial" w:hAnsi="Arial" w:cs="Arial"/>
          </w:rPr>
          <w:t>IMC 0612, Appendix B</w:t>
        </w:r>
      </w:ins>
      <w:ins w:id="120" w:author="Author" w:date="2011-01-13T08:56:00Z">
        <w:r w:rsidR="00105A1B">
          <w:rPr>
            <w:rFonts w:ascii="Arial" w:hAnsi="Arial" w:cs="Arial"/>
          </w:rPr>
          <w:t xml:space="preserve">, </w:t>
        </w:r>
      </w:ins>
      <w:proofErr w:type="gramStart"/>
      <w:ins w:id="121" w:author="Author" w:date="2011-01-13T08:57:00Z">
        <w:r w:rsidR="00105A1B">
          <w:rPr>
            <w:rFonts w:ascii="Arial" w:hAnsi="Arial" w:cs="Arial"/>
          </w:rPr>
          <w:t>“</w:t>
        </w:r>
        <w:proofErr w:type="gramEnd"/>
        <w:r w:rsidR="00105A1B">
          <w:rPr>
            <w:rFonts w:ascii="Arial" w:hAnsi="Arial" w:cs="Arial"/>
          </w:rPr>
          <w:t>Issue Screening</w:t>
        </w:r>
      </w:ins>
      <w:r w:rsidR="002F0A32">
        <w:rPr>
          <w:rFonts w:ascii="Arial" w:hAnsi="Arial" w:cs="Arial"/>
        </w:rPr>
        <w:t>.</w:t>
      </w:r>
      <w:ins w:id="122" w:author="Author" w:date="2011-01-13T09:43:00Z">
        <w:r w:rsidR="003F0E90">
          <w:rPr>
            <w:rFonts w:ascii="Arial" w:hAnsi="Arial" w:cs="Arial"/>
          </w:rPr>
          <w:t>”</w:t>
        </w:r>
      </w:ins>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 xml:space="preserve">Significant weaknesses identified during performance of </w:t>
      </w:r>
      <w:r w:rsidR="00D218D3">
        <w:rPr>
          <w:rFonts w:ascii="Arial" w:hAnsi="Arial" w:cs="Arial"/>
        </w:rPr>
        <w:t>IP</w:t>
      </w:r>
      <w:r w:rsidR="00D218D3">
        <w:rPr>
          <w:rFonts w:cs="Segoe Script"/>
        </w:rPr>
        <w:t> </w:t>
      </w:r>
      <w:r>
        <w:rPr>
          <w:rFonts w:ascii="Arial" w:hAnsi="Arial" w:cs="Arial"/>
        </w:rPr>
        <w:t>95003 will be assessed to determine if additional agency actions are warranted and whether the facility should be ordered to be shut down.  In such cases, the facility will be placed under I</w:t>
      </w:r>
      <w:r w:rsidR="00CB11B8">
        <w:rPr>
          <w:rFonts w:ascii="Arial" w:hAnsi="Arial" w:cs="Arial"/>
        </w:rPr>
        <w:t>MC</w:t>
      </w:r>
      <w:r w:rsidR="00D218D3">
        <w:rPr>
          <w:rFonts w:cs="Segoe Script"/>
        </w:rPr>
        <w:t> </w:t>
      </w:r>
      <w:r>
        <w:rPr>
          <w:rFonts w:ascii="Arial" w:hAnsi="Arial" w:cs="Arial"/>
        </w:rPr>
        <w:t>0350.</w:t>
      </w:r>
    </w:p>
    <w:p w:rsidR="002F0A32" w:rsidRDefault="002F0A32" w:rsidP="00E91708">
      <w:pPr>
        <w:widowControl/>
        <w:jc w:val="both"/>
        <w:rPr>
          <w:rFonts w:ascii="Arial" w:hAnsi="Arial" w:cs="Arial"/>
        </w:rPr>
      </w:pPr>
    </w:p>
    <w:p w:rsidR="002F0A32" w:rsidRDefault="002F0A32" w:rsidP="00E91708">
      <w:pPr>
        <w:widowControl/>
        <w:jc w:val="center"/>
        <w:rPr>
          <w:rFonts w:ascii="Arial" w:hAnsi="Arial" w:cs="Arial"/>
        </w:rPr>
      </w:pPr>
      <w:r>
        <w:rPr>
          <w:rFonts w:ascii="Arial" w:hAnsi="Arial" w:cs="Arial"/>
        </w:rPr>
        <w:t>END</w:t>
      </w:r>
    </w:p>
    <w:p w:rsidR="002F0A32" w:rsidRDefault="002F0A32" w:rsidP="00F9627B">
      <w:pPr>
        <w:widowControl/>
        <w:tabs>
          <w:tab w:val="center" w:pos="4680"/>
        </w:tabs>
        <w:jc w:val="both"/>
        <w:rPr>
          <w:rFonts w:ascii="Arial" w:hAnsi="Arial" w:cs="Arial"/>
        </w:rPr>
        <w:sectPr w:rsidR="002F0A32">
          <w:footerReference w:type="even" r:id="rId12"/>
          <w:footerReference w:type="default" r:id="rId13"/>
          <w:pgSz w:w="12240" w:h="15840"/>
          <w:pgMar w:top="1080" w:right="1440" w:bottom="720" w:left="1440" w:header="1080" w:footer="720" w:gutter="0"/>
          <w:cols w:space="720"/>
          <w:noEndnote/>
        </w:sectPr>
      </w:pPr>
    </w:p>
    <w:p w:rsidR="002F0A32" w:rsidRDefault="002F0A32" w:rsidP="00D218D3">
      <w:pPr>
        <w:widowControl/>
        <w:tabs>
          <w:tab w:val="center" w:pos="4680"/>
        </w:tabs>
        <w:jc w:val="center"/>
        <w:rPr>
          <w:rFonts w:ascii="Arial" w:hAnsi="Arial" w:cs="Arial"/>
        </w:rPr>
      </w:pPr>
      <w:r>
        <w:rPr>
          <w:rFonts w:ascii="Arial" w:hAnsi="Arial" w:cs="Arial"/>
        </w:rPr>
        <w:lastRenderedPageBreak/>
        <w:t>ATTACHMENT</w:t>
      </w:r>
      <w:r w:rsidR="00D218D3">
        <w:rPr>
          <w:rFonts w:cs="Segoe Script"/>
        </w:rPr>
        <w:t> </w:t>
      </w:r>
      <w:r>
        <w:rPr>
          <w:rFonts w:ascii="Arial" w:hAnsi="Arial" w:cs="Arial"/>
        </w:rPr>
        <w:t>1</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p w:rsidR="002F0A32" w:rsidRDefault="002F0A32" w:rsidP="00D218D3">
      <w:pPr>
        <w:widowControl/>
        <w:tabs>
          <w:tab w:val="center" w:pos="4680"/>
        </w:tabs>
        <w:jc w:val="center"/>
        <w:rPr>
          <w:rFonts w:ascii="Arial" w:hAnsi="Arial" w:cs="Arial"/>
          <w:b/>
          <w:bCs/>
          <w:u w:val="single"/>
        </w:rPr>
      </w:pPr>
      <w:r>
        <w:rPr>
          <w:rFonts w:ascii="Arial" w:hAnsi="Arial" w:cs="Arial"/>
          <w:b/>
          <w:bCs/>
          <w:u w:val="single"/>
        </w:rPr>
        <w:t>INSPECTION PROCEDURES TO BE USED FOR</w:t>
      </w:r>
    </w:p>
    <w:p w:rsidR="002F0A32" w:rsidRDefault="002F0A32" w:rsidP="00D218D3">
      <w:pPr>
        <w:widowControl/>
        <w:tabs>
          <w:tab w:val="center" w:pos="4680"/>
        </w:tabs>
        <w:jc w:val="center"/>
        <w:rPr>
          <w:rFonts w:ascii="Arial" w:hAnsi="Arial" w:cs="Arial"/>
        </w:rPr>
      </w:pPr>
      <w:r>
        <w:rPr>
          <w:rFonts w:ascii="Arial" w:hAnsi="Arial" w:cs="Arial"/>
          <w:b/>
          <w:bCs/>
          <w:u w:val="single"/>
        </w:rPr>
        <w:t>ASSESSING EXTENT OF CONDITION</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u w:val="single"/>
        </w:rPr>
        <w:t>INITIATING EVENTS</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1560"/>
        <w:gridCol w:w="1560"/>
        <w:gridCol w:w="1560"/>
        <w:gridCol w:w="1560"/>
        <w:gridCol w:w="1560"/>
        <w:gridCol w:w="1560"/>
      </w:tblGrid>
      <w:tr w:rsidR="002F0A32" w:rsidRPr="006417AF" w:rsidTr="005E40BD">
        <w:trPr>
          <w:jc w:val="center"/>
        </w:trPr>
        <w:tc>
          <w:tcPr>
            <w:tcW w:w="1560" w:type="dxa"/>
            <w:tcBorders>
              <w:top w:val="single" w:sz="7" w:space="0" w:color="000000"/>
              <w:left w:val="single" w:sz="7" w:space="0" w:color="000000"/>
              <w:bottom w:val="single" w:sz="4" w:space="0" w:color="auto"/>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Protection Against External Events</w:t>
            </w:r>
          </w:p>
        </w:tc>
        <w:tc>
          <w:tcPr>
            <w:tcW w:w="1560" w:type="dxa"/>
            <w:tcBorders>
              <w:top w:val="single" w:sz="7" w:space="0" w:color="000000"/>
              <w:left w:val="single" w:sz="7" w:space="0" w:color="000000"/>
              <w:bottom w:val="single" w:sz="4" w:space="0" w:color="auto"/>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Human</w:t>
            </w:r>
          </w:p>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Performance</w:t>
            </w:r>
          </w:p>
        </w:tc>
        <w:tc>
          <w:tcPr>
            <w:tcW w:w="1560" w:type="dxa"/>
            <w:tcBorders>
              <w:top w:val="single" w:sz="7" w:space="0" w:color="000000"/>
              <w:left w:val="single" w:sz="7" w:space="0" w:color="000000"/>
              <w:bottom w:val="single" w:sz="4" w:space="0" w:color="auto"/>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Procedure Quality</w:t>
            </w:r>
          </w:p>
        </w:tc>
        <w:tc>
          <w:tcPr>
            <w:tcW w:w="1560" w:type="dxa"/>
            <w:tcBorders>
              <w:top w:val="single" w:sz="7" w:space="0" w:color="000000"/>
              <w:left w:val="single" w:sz="7" w:space="0" w:color="000000"/>
              <w:bottom w:val="single" w:sz="4" w:space="0" w:color="auto"/>
              <w:right w:val="single" w:sz="7" w:space="0" w:color="000000"/>
            </w:tcBorders>
          </w:tcPr>
          <w:p w:rsidR="002F0A32" w:rsidRPr="006417AF" w:rsidRDefault="002F0A32" w:rsidP="00D218D3">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Equipment Performance</w:t>
            </w:r>
          </w:p>
        </w:tc>
        <w:tc>
          <w:tcPr>
            <w:tcW w:w="1560" w:type="dxa"/>
            <w:tcBorders>
              <w:top w:val="single" w:sz="7" w:space="0" w:color="000000"/>
              <w:left w:val="single" w:sz="7" w:space="0" w:color="000000"/>
              <w:bottom w:val="single" w:sz="4" w:space="0" w:color="auto"/>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 xml:space="preserve">Design </w:t>
            </w:r>
          </w:p>
        </w:tc>
        <w:tc>
          <w:tcPr>
            <w:tcW w:w="1560" w:type="dxa"/>
            <w:tcBorders>
              <w:top w:val="single" w:sz="7" w:space="0" w:color="000000"/>
              <w:left w:val="single" w:sz="7" w:space="0" w:color="000000"/>
              <w:bottom w:val="single" w:sz="4" w:space="0" w:color="auto"/>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Configuration Control</w:t>
            </w:r>
          </w:p>
        </w:tc>
      </w:tr>
      <w:tr w:rsidR="002F0A32" w:rsidRPr="006417AF" w:rsidTr="005E40BD">
        <w:trPr>
          <w:jc w:val="center"/>
        </w:trPr>
        <w:tc>
          <w:tcPr>
            <w:tcW w:w="1560" w:type="dxa"/>
            <w:tcBorders>
              <w:top w:val="single" w:sz="4" w:space="0" w:color="auto"/>
              <w:left w:val="single" w:sz="4" w:space="0" w:color="auto"/>
              <w:bottom w:val="single" w:sz="4" w:space="0" w:color="auto"/>
              <w:right w:val="single" w:sz="8"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71111.05</w:t>
            </w:r>
          </w:p>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71111.06</w:t>
            </w:r>
          </w:p>
        </w:tc>
        <w:tc>
          <w:tcPr>
            <w:tcW w:w="1560" w:type="dxa"/>
            <w:tcBorders>
              <w:top w:val="single" w:sz="4" w:space="0" w:color="auto"/>
              <w:left w:val="single" w:sz="8" w:space="0" w:color="000000"/>
              <w:bottom w:val="single" w:sz="4" w:space="0" w:color="auto"/>
              <w:right w:val="single" w:sz="8"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41500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71715</w:t>
            </w:r>
          </w:p>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71841</w:t>
            </w:r>
          </w:p>
        </w:tc>
        <w:tc>
          <w:tcPr>
            <w:tcW w:w="1560" w:type="dxa"/>
            <w:tcBorders>
              <w:top w:val="single" w:sz="4" w:space="0" w:color="auto"/>
              <w:left w:val="single" w:sz="8" w:space="0" w:color="000000"/>
              <w:bottom w:val="single" w:sz="4" w:space="0" w:color="auto"/>
              <w:right w:val="single" w:sz="8"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42700</w:t>
            </w:r>
          </w:p>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72701</w:t>
            </w:r>
          </w:p>
        </w:tc>
        <w:tc>
          <w:tcPr>
            <w:tcW w:w="1560" w:type="dxa"/>
            <w:tcBorders>
              <w:top w:val="single" w:sz="4" w:space="0" w:color="auto"/>
              <w:left w:val="single" w:sz="8" w:space="0" w:color="000000"/>
              <w:bottom w:val="single" w:sz="4" w:space="0" w:color="auto"/>
              <w:right w:val="single" w:sz="8"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50002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55050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55100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56700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61726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71111.07</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71111.08</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71111.13</w:t>
            </w:r>
          </w:p>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93805</w:t>
            </w:r>
          </w:p>
        </w:tc>
        <w:tc>
          <w:tcPr>
            <w:tcW w:w="1560" w:type="dxa"/>
            <w:tcBorders>
              <w:top w:val="single" w:sz="4" w:space="0" w:color="auto"/>
              <w:left w:val="single" w:sz="8" w:space="0" w:color="000000"/>
              <w:bottom w:val="single" w:sz="4" w:space="0" w:color="auto"/>
              <w:right w:val="single" w:sz="8"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50002</w:t>
            </w:r>
          </w:p>
          <w:p w:rsidR="00494E2A" w:rsidRPr="006417AF" w:rsidRDefault="00494E2A"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52003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93807</w:t>
            </w:r>
          </w:p>
          <w:p w:rsidR="002F0A32" w:rsidRPr="006417AF" w:rsidRDefault="002F0A32" w:rsidP="005B3406">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93811</w:t>
            </w:r>
          </w:p>
        </w:tc>
        <w:tc>
          <w:tcPr>
            <w:tcW w:w="1560" w:type="dxa"/>
            <w:tcBorders>
              <w:top w:val="single" w:sz="4" w:space="0" w:color="auto"/>
              <w:left w:val="single" w:sz="8" w:space="0" w:color="000000"/>
              <w:bottom w:val="single" w:sz="4" w:space="0" w:color="auto"/>
              <w:right w:val="single" w:sz="4" w:space="0" w:color="auto"/>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71111.04</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71111.13</w:t>
            </w:r>
          </w:p>
          <w:p w:rsidR="002F0A32" w:rsidRPr="006417AF" w:rsidRDefault="002F0A32" w:rsidP="005B3406">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71111.20</w:t>
            </w:r>
          </w:p>
        </w:tc>
      </w:tr>
      <w:tr w:rsidR="00E87A69" w:rsidRPr="006417AF" w:rsidTr="00D218D3">
        <w:trPr>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E87A69" w:rsidRPr="006417AF" w:rsidRDefault="00E87A69"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 xml:space="preserve">General </w:t>
            </w:r>
            <w:r w:rsidR="00C87184">
              <w:rPr>
                <w:rFonts w:ascii="Arial" w:hAnsi="Arial" w:cs="Arial"/>
                <w:sz w:val="22"/>
                <w:szCs w:val="22"/>
              </w:rPr>
              <w:t xml:space="preserve">Inspection </w:t>
            </w:r>
            <w:r w:rsidRPr="006417AF">
              <w:rPr>
                <w:rFonts w:ascii="Arial" w:hAnsi="Arial" w:cs="Arial"/>
                <w:sz w:val="22"/>
                <w:szCs w:val="22"/>
              </w:rPr>
              <w:t>Procedures</w:t>
            </w:r>
          </w:p>
        </w:tc>
      </w:tr>
      <w:tr w:rsidR="002F0A32" w:rsidRPr="006417AF" w:rsidTr="00D218D3">
        <w:trPr>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2F0A32" w:rsidRPr="006417AF" w:rsidRDefault="002F0A32" w:rsidP="00C812B4">
            <w:pPr>
              <w:widowControl/>
              <w:tabs>
                <w:tab w:val="left" w:pos="244"/>
                <w:tab w:val="left" w:pos="2040"/>
                <w:tab w:val="left" w:pos="2635"/>
                <w:tab w:val="left" w:pos="3240"/>
              </w:tabs>
              <w:jc w:val="both"/>
              <w:rPr>
                <w:rFonts w:ascii="Arial" w:hAnsi="Arial" w:cs="Arial"/>
                <w:sz w:val="22"/>
                <w:szCs w:val="22"/>
              </w:rPr>
            </w:pPr>
            <w:r w:rsidRPr="006417AF">
              <w:rPr>
                <w:rFonts w:ascii="Arial" w:hAnsi="Arial" w:cs="Arial"/>
                <w:sz w:val="22"/>
                <w:szCs w:val="22"/>
              </w:rPr>
              <w:t>90700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90712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92700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93802</w:t>
            </w:r>
          </w:p>
          <w:p w:rsidR="002F0A32" w:rsidRPr="006417AF" w:rsidRDefault="002F0A32" w:rsidP="001249A7">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93806</w:t>
            </w:r>
          </w:p>
        </w:tc>
      </w:tr>
    </w:tbl>
    <w:p w:rsidR="00C812B4" w:rsidRDefault="00C812B4" w:rsidP="00C812B4">
      <w:pPr>
        <w:widowControl/>
        <w:autoSpaceDE/>
        <w:autoSpaceDN/>
        <w:adjustRightInd/>
        <w:rPr>
          <w:ins w:id="123" w:author="Author" w:date="2010-07-28T14:40:00Z"/>
          <w:rFonts w:ascii="Arial" w:hAnsi="Arial" w:cs="Arial"/>
          <w:sz w:val="22"/>
          <w:szCs w:val="22"/>
        </w:rPr>
      </w:pPr>
      <w:ins w:id="124" w:author="Author" w:date="2010-07-28T14:40:00Z">
        <w:r>
          <w:rPr>
            <w:rFonts w:ascii="Arial" w:hAnsi="Arial" w:cs="Arial"/>
            <w:sz w:val="22"/>
            <w:szCs w:val="22"/>
          </w:rPr>
          <w:t xml:space="preserve">See </w:t>
        </w:r>
        <w:r w:rsidR="0040352C">
          <w:rPr>
            <w:rFonts w:ascii="Arial" w:hAnsi="Arial" w:cs="Arial"/>
            <w:sz w:val="22"/>
            <w:szCs w:val="22"/>
          </w:rPr>
          <w:fldChar w:fldCharType="begin"/>
        </w:r>
        <w:r>
          <w:rPr>
            <w:rFonts w:ascii="Arial" w:hAnsi="Arial" w:cs="Arial"/>
            <w:sz w:val="22"/>
            <w:szCs w:val="22"/>
          </w:rPr>
          <w:instrText xml:space="preserve"> HYPERLINK "</w:instrText>
        </w:r>
        <w:r w:rsidRPr="00C812B4">
          <w:rPr>
            <w:rFonts w:ascii="Arial" w:hAnsi="Arial" w:cs="Arial"/>
            <w:sz w:val="22"/>
            <w:szCs w:val="22"/>
          </w:rPr>
          <w:instrText>http://www.nrc.gov/reading-rm/doc-collections/insp-manual/inspection-procedure/index.html</w:instrText>
        </w:r>
        <w:r>
          <w:rPr>
            <w:rFonts w:ascii="Arial" w:hAnsi="Arial" w:cs="Arial"/>
            <w:sz w:val="22"/>
            <w:szCs w:val="22"/>
          </w:rPr>
          <w:instrText xml:space="preserve">" </w:instrText>
        </w:r>
        <w:r w:rsidR="0040352C">
          <w:rPr>
            <w:rFonts w:ascii="Arial" w:hAnsi="Arial" w:cs="Arial"/>
            <w:sz w:val="22"/>
            <w:szCs w:val="22"/>
          </w:rPr>
          <w:fldChar w:fldCharType="separate"/>
        </w:r>
        <w:r w:rsidRPr="00144DA0">
          <w:rPr>
            <w:rStyle w:val="Hyperlink"/>
            <w:rFonts w:ascii="Arial" w:hAnsi="Arial" w:cs="Arial"/>
            <w:sz w:val="22"/>
            <w:szCs w:val="22"/>
          </w:rPr>
          <w:t>http://www.nrc.gov/reading-rm/doc-collections/insp-manual/inspection-procedure/index.html</w:t>
        </w:r>
        <w:r w:rsidR="0040352C">
          <w:rPr>
            <w:rFonts w:ascii="Arial" w:hAnsi="Arial" w:cs="Arial"/>
            <w:sz w:val="22"/>
            <w:szCs w:val="22"/>
          </w:rPr>
          <w:fldChar w:fldCharType="end"/>
        </w:r>
        <w:r>
          <w:rPr>
            <w:rFonts w:ascii="Arial" w:hAnsi="Arial" w:cs="Arial"/>
            <w:sz w:val="22"/>
            <w:szCs w:val="22"/>
          </w:rPr>
          <w:t xml:space="preserve"> for the complete list of all current non-security inspection procedures.</w:t>
        </w:r>
      </w:ins>
    </w:p>
    <w:p w:rsidR="00E87A69" w:rsidRDefault="00E87A69">
      <w:pPr>
        <w:widowControl/>
        <w:autoSpaceDE/>
        <w:autoSpaceDN/>
        <w:adjustRightInd/>
        <w:rPr>
          <w:rFonts w:ascii="Arial" w:hAnsi="Arial" w:cs="Arial"/>
          <w:sz w:val="22"/>
          <w:szCs w:val="22"/>
        </w:rPr>
      </w:pPr>
      <w:r>
        <w:rPr>
          <w:rFonts w:ascii="Arial" w:hAnsi="Arial" w:cs="Arial"/>
          <w:sz w:val="22"/>
          <w:szCs w:val="22"/>
        </w:rPr>
        <w:br w:type="page"/>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r>
        <w:rPr>
          <w:rFonts w:ascii="Arial" w:hAnsi="Arial" w:cs="Arial"/>
          <w:u w:val="single"/>
        </w:rPr>
        <w:lastRenderedPageBreak/>
        <w:t>MITIGATING SYSTEMS</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tbl>
      <w:tblPr>
        <w:tblW w:w="0" w:type="auto"/>
        <w:jc w:val="center"/>
        <w:tblLayout w:type="fixed"/>
        <w:tblCellMar>
          <w:top w:w="58" w:type="dxa"/>
          <w:left w:w="115" w:type="dxa"/>
          <w:right w:w="115" w:type="dxa"/>
        </w:tblCellMar>
        <w:tblLook w:val="0000"/>
      </w:tblPr>
      <w:tblGrid>
        <w:gridCol w:w="1560"/>
        <w:gridCol w:w="1560"/>
        <w:gridCol w:w="1560"/>
        <w:gridCol w:w="1560"/>
        <w:gridCol w:w="1560"/>
        <w:gridCol w:w="1560"/>
      </w:tblGrid>
      <w:tr w:rsidR="002F0A32" w:rsidTr="005E40BD">
        <w:trPr>
          <w:jc w:val="center"/>
        </w:trPr>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Design</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Protection Against External Events</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Configuration Control</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Equipment Performance</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Procedure Quality</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Human Performance</w:t>
            </w:r>
          </w:p>
        </w:tc>
      </w:tr>
      <w:tr w:rsidR="002F0A32" w:rsidTr="007602BB">
        <w:trPr>
          <w:trHeight w:val="7485"/>
          <w:jc w:val="center"/>
        </w:trPr>
        <w:tc>
          <w:tcPr>
            <w:tcW w:w="1560" w:type="dxa"/>
            <w:tcBorders>
              <w:top w:val="single" w:sz="7" w:space="0" w:color="000000"/>
              <w:left w:val="single" w:sz="7" w:space="0" w:color="000000"/>
              <w:bottom w:val="single" w:sz="7" w:space="0" w:color="000000"/>
              <w:right w:val="single" w:sz="7" w:space="0" w:color="000000"/>
            </w:tcBorders>
          </w:tcPr>
          <w:p w:rsidR="00494E2A" w:rsidRPr="006417AF" w:rsidRDefault="00494E2A"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52003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56700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62710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71111.17</w:t>
            </w:r>
          </w:p>
          <w:p w:rsidR="00920609" w:rsidRDefault="00920609" w:rsidP="00F9627B">
            <w:pPr>
              <w:widowControl/>
              <w:tabs>
                <w:tab w:val="left" w:pos="244"/>
                <w:tab w:val="left" w:pos="835"/>
                <w:tab w:val="left" w:pos="1440"/>
                <w:tab w:val="left" w:pos="2044"/>
                <w:tab w:val="left" w:pos="2635"/>
                <w:tab w:val="left" w:pos="3240"/>
              </w:tabs>
              <w:jc w:val="both"/>
              <w:rPr>
                <w:ins w:id="125" w:author="Author" w:date="2011-01-13T09:06:00Z"/>
                <w:rFonts w:ascii="Arial" w:hAnsi="Arial" w:cs="Arial"/>
                <w:sz w:val="22"/>
                <w:szCs w:val="22"/>
              </w:rPr>
            </w:pPr>
            <w:ins w:id="126" w:author="Author" w:date="2011-01-13T09:06:00Z">
              <w:r>
                <w:rPr>
                  <w:rFonts w:ascii="Arial" w:hAnsi="Arial" w:cs="Arial"/>
                  <w:sz w:val="22"/>
                  <w:szCs w:val="22"/>
                </w:rPr>
                <w:t>71111.18</w:t>
              </w:r>
            </w:ins>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93807</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93810</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93811</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71111.05</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71111.06</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71111.04</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71111.13</w:t>
            </w:r>
          </w:p>
          <w:p w:rsidR="002F0A32" w:rsidRPr="006417AF" w:rsidRDefault="002F0A32" w:rsidP="005B3406">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71111.20</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38703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49001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55050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55100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56700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57050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57060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57070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57080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57090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61726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62002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62708</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62710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70370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71111.07</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71111.15</w:t>
            </w:r>
          </w:p>
          <w:p w:rsidR="002F0A32" w:rsidRDefault="002F0A32" w:rsidP="00F9627B">
            <w:pPr>
              <w:widowControl/>
              <w:tabs>
                <w:tab w:val="left" w:pos="244"/>
                <w:tab w:val="left" w:pos="835"/>
                <w:tab w:val="left" w:pos="1440"/>
                <w:tab w:val="left" w:pos="2044"/>
                <w:tab w:val="left" w:pos="2635"/>
                <w:tab w:val="left" w:pos="3240"/>
              </w:tabs>
              <w:jc w:val="both"/>
              <w:rPr>
                <w:ins w:id="127" w:author="Author" w:date="2011-01-13T09:09:00Z"/>
                <w:rFonts w:ascii="Arial" w:hAnsi="Arial" w:cs="Arial"/>
                <w:sz w:val="22"/>
                <w:szCs w:val="22"/>
              </w:rPr>
            </w:pPr>
            <w:r w:rsidRPr="006417AF">
              <w:rPr>
                <w:rFonts w:ascii="Arial" w:hAnsi="Arial" w:cs="Arial"/>
                <w:sz w:val="22"/>
                <w:szCs w:val="22"/>
              </w:rPr>
              <w:t>71111.17</w:t>
            </w:r>
          </w:p>
          <w:p w:rsidR="00920609" w:rsidRPr="006417AF" w:rsidRDefault="00920609" w:rsidP="00F9627B">
            <w:pPr>
              <w:widowControl/>
              <w:tabs>
                <w:tab w:val="left" w:pos="244"/>
                <w:tab w:val="left" w:pos="835"/>
                <w:tab w:val="left" w:pos="1440"/>
                <w:tab w:val="left" w:pos="2044"/>
                <w:tab w:val="left" w:pos="2635"/>
                <w:tab w:val="left" w:pos="3240"/>
              </w:tabs>
              <w:jc w:val="both"/>
              <w:rPr>
                <w:rFonts w:ascii="Arial" w:hAnsi="Arial" w:cs="Arial"/>
                <w:sz w:val="22"/>
                <w:szCs w:val="22"/>
              </w:rPr>
            </w:pPr>
            <w:ins w:id="128" w:author="Author" w:date="2011-01-13T09:09:00Z">
              <w:r>
                <w:rPr>
                  <w:rFonts w:ascii="Arial" w:hAnsi="Arial" w:cs="Arial"/>
                  <w:sz w:val="22"/>
                  <w:szCs w:val="22"/>
                </w:rPr>
                <w:t>71111.18</w:t>
              </w:r>
            </w:ins>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73756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93805</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93810</w:t>
            </w:r>
          </w:p>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93811</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42001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42700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72701</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73052</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41500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71715</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71841</w:t>
            </w:r>
          </w:p>
        </w:tc>
      </w:tr>
      <w:tr w:rsidR="007602BB" w:rsidTr="007602BB">
        <w:trPr>
          <w:trHeight w:val="69"/>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7602BB" w:rsidRPr="006417AF" w:rsidRDefault="007602BB"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 xml:space="preserve">General </w:t>
            </w:r>
            <w:r w:rsidR="00C87184">
              <w:rPr>
                <w:rFonts w:ascii="Arial" w:hAnsi="Arial" w:cs="Arial"/>
                <w:sz w:val="22"/>
                <w:szCs w:val="22"/>
              </w:rPr>
              <w:t>Inspection</w:t>
            </w:r>
            <w:r w:rsidR="00C87184" w:rsidRPr="006417AF">
              <w:rPr>
                <w:rFonts w:ascii="Arial" w:hAnsi="Arial" w:cs="Arial"/>
                <w:sz w:val="22"/>
                <w:szCs w:val="22"/>
              </w:rPr>
              <w:t xml:space="preserve"> </w:t>
            </w:r>
            <w:r w:rsidRPr="006417AF">
              <w:rPr>
                <w:rFonts w:ascii="Arial" w:hAnsi="Arial" w:cs="Arial"/>
                <w:sz w:val="22"/>
                <w:szCs w:val="22"/>
              </w:rPr>
              <w:t>Procedures</w:t>
            </w:r>
          </w:p>
        </w:tc>
      </w:tr>
      <w:tr w:rsidR="000B3BF2" w:rsidTr="007602BB">
        <w:trPr>
          <w:trHeight w:val="2049"/>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90700</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90712</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92700</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93801</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93802</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93803</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93804</w:t>
            </w:r>
          </w:p>
          <w:p w:rsidR="002F0A32" w:rsidRPr="006417AF" w:rsidRDefault="002F0A32" w:rsidP="001249A7">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93806</w:t>
            </w:r>
          </w:p>
        </w:tc>
      </w:tr>
    </w:tbl>
    <w:p w:rsidR="00D218D3" w:rsidRDefault="00C812B4">
      <w:pPr>
        <w:widowControl/>
        <w:autoSpaceDE/>
        <w:autoSpaceDN/>
        <w:adjustRightInd/>
        <w:rPr>
          <w:rFonts w:ascii="Arial" w:hAnsi="Arial" w:cs="Arial"/>
        </w:rPr>
      </w:pPr>
      <w:ins w:id="129" w:author="Author" w:date="2010-07-28T14:42:00Z">
        <w:r>
          <w:rPr>
            <w:rFonts w:ascii="Arial" w:hAnsi="Arial" w:cs="Arial"/>
            <w:sz w:val="22"/>
            <w:szCs w:val="22"/>
          </w:rPr>
          <w:t xml:space="preserve">See </w:t>
        </w:r>
        <w:r w:rsidR="0040352C">
          <w:rPr>
            <w:rFonts w:ascii="Arial" w:hAnsi="Arial" w:cs="Arial"/>
            <w:sz w:val="22"/>
            <w:szCs w:val="22"/>
          </w:rPr>
          <w:fldChar w:fldCharType="begin"/>
        </w:r>
        <w:r>
          <w:rPr>
            <w:rFonts w:ascii="Arial" w:hAnsi="Arial" w:cs="Arial"/>
            <w:sz w:val="22"/>
            <w:szCs w:val="22"/>
          </w:rPr>
          <w:instrText xml:space="preserve"> HYPERLINK "</w:instrText>
        </w:r>
        <w:r w:rsidRPr="00C812B4">
          <w:rPr>
            <w:rFonts w:ascii="Arial" w:hAnsi="Arial" w:cs="Arial"/>
            <w:sz w:val="22"/>
            <w:szCs w:val="22"/>
          </w:rPr>
          <w:instrText>http://www.nrc.gov/reading-rm/doc-collections/insp-manual/inspection-procedure/index.html</w:instrText>
        </w:r>
        <w:r>
          <w:rPr>
            <w:rFonts w:ascii="Arial" w:hAnsi="Arial" w:cs="Arial"/>
            <w:sz w:val="22"/>
            <w:szCs w:val="22"/>
          </w:rPr>
          <w:instrText xml:space="preserve">" </w:instrText>
        </w:r>
        <w:r w:rsidR="0040352C">
          <w:rPr>
            <w:rFonts w:ascii="Arial" w:hAnsi="Arial" w:cs="Arial"/>
            <w:sz w:val="22"/>
            <w:szCs w:val="22"/>
          </w:rPr>
          <w:fldChar w:fldCharType="separate"/>
        </w:r>
        <w:r w:rsidRPr="00144DA0">
          <w:rPr>
            <w:rStyle w:val="Hyperlink"/>
            <w:rFonts w:ascii="Arial" w:hAnsi="Arial" w:cs="Arial"/>
            <w:sz w:val="22"/>
            <w:szCs w:val="22"/>
          </w:rPr>
          <w:t>http://www.nrc.gov/reading-rm/doc-collections/insp-manual/inspection-procedure/index.html</w:t>
        </w:r>
        <w:r w:rsidR="0040352C">
          <w:rPr>
            <w:rFonts w:ascii="Arial" w:hAnsi="Arial" w:cs="Arial"/>
            <w:sz w:val="22"/>
            <w:szCs w:val="22"/>
          </w:rPr>
          <w:fldChar w:fldCharType="end"/>
        </w:r>
        <w:r>
          <w:rPr>
            <w:rFonts w:ascii="Arial" w:hAnsi="Arial" w:cs="Arial"/>
            <w:sz w:val="22"/>
            <w:szCs w:val="22"/>
          </w:rPr>
          <w:t xml:space="preserve"> for the complete list of all non-security </w:t>
        </w:r>
      </w:ins>
      <w:ins w:id="130" w:author="Author" w:date="2010-07-28T15:35:00Z">
        <w:r w:rsidR="00935CDD">
          <w:rPr>
            <w:rFonts w:ascii="Arial" w:hAnsi="Arial" w:cs="Arial"/>
            <w:sz w:val="22"/>
            <w:szCs w:val="22"/>
          </w:rPr>
          <w:t xml:space="preserve">related </w:t>
        </w:r>
      </w:ins>
      <w:ins w:id="131" w:author="Author" w:date="2010-07-28T14:42:00Z">
        <w:r>
          <w:rPr>
            <w:rFonts w:ascii="Arial" w:hAnsi="Arial" w:cs="Arial"/>
            <w:sz w:val="22"/>
            <w:szCs w:val="22"/>
          </w:rPr>
          <w:t>inspection procedures.</w:t>
        </w:r>
      </w:ins>
      <w:r w:rsidR="00D218D3">
        <w:rPr>
          <w:rFonts w:ascii="Arial" w:hAnsi="Arial" w:cs="Arial"/>
        </w:rPr>
        <w:br w:type="page"/>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r>
        <w:rPr>
          <w:rFonts w:ascii="Arial" w:hAnsi="Arial" w:cs="Arial"/>
          <w:u w:val="single"/>
        </w:rPr>
        <w:lastRenderedPageBreak/>
        <w:t>BARRIER INTEGRITY</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tbl>
      <w:tblPr>
        <w:tblW w:w="0" w:type="auto"/>
        <w:jc w:val="center"/>
        <w:tblLayout w:type="fixed"/>
        <w:tblCellMar>
          <w:top w:w="58" w:type="dxa"/>
          <w:left w:w="58" w:type="dxa"/>
          <w:right w:w="58" w:type="dxa"/>
        </w:tblCellMar>
        <w:tblLook w:val="0000"/>
      </w:tblPr>
      <w:tblGrid>
        <w:gridCol w:w="1337"/>
        <w:gridCol w:w="1337"/>
        <w:gridCol w:w="1337"/>
        <w:gridCol w:w="1337"/>
        <w:gridCol w:w="1337"/>
        <w:gridCol w:w="1337"/>
        <w:gridCol w:w="1338"/>
      </w:tblGrid>
      <w:tr w:rsidR="002F0A32" w:rsidTr="006417AF">
        <w:trPr>
          <w:jc w:val="center"/>
        </w:trPr>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Fuel Cladding 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 xml:space="preserve">RCS Equip. &amp; Barrier </w:t>
            </w:r>
            <w:r w:rsidR="006417AF" w:rsidRPr="006417AF">
              <w:rPr>
                <w:rFonts w:ascii="Arial" w:hAnsi="Arial" w:cs="Arial"/>
                <w:sz w:val="20"/>
                <w:szCs w:val="20"/>
              </w:rPr>
              <w:t>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 xml:space="preserve">Containment SSC &amp; Barrier </w:t>
            </w:r>
            <w:r w:rsidR="006417AF" w:rsidRPr="006417AF">
              <w:rPr>
                <w:rFonts w:ascii="Arial" w:hAnsi="Arial" w:cs="Arial"/>
                <w:sz w:val="20"/>
                <w:szCs w:val="20"/>
              </w:rPr>
              <w:t>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Human 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Procedure Quality</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Design Control</w:t>
            </w:r>
          </w:p>
        </w:tc>
        <w:tc>
          <w:tcPr>
            <w:tcW w:w="1338"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rPr>
                <w:rFonts w:ascii="Arial" w:hAnsi="Arial" w:cs="Arial"/>
                <w:sz w:val="20"/>
                <w:szCs w:val="20"/>
              </w:rPr>
            </w:pPr>
            <w:r w:rsidRPr="006417AF">
              <w:rPr>
                <w:rFonts w:ascii="Arial" w:hAnsi="Arial" w:cs="Arial"/>
                <w:sz w:val="20"/>
                <w:szCs w:val="20"/>
              </w:rPr>
              <w:t>Configuration</w:t>
            </w:r>
          </w:p>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Control</w:t>
            </w:r>
          </w:p>
        </w:tc>
      </w:tr>
      <w:tr w:rsidR="002F0A32" w:rsidTr="006417AF">
        <w:trPr>
          <w:jc w:val="center"/>
        </w:trPr>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61705</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61706</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61707</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61709</w:t>
            </w:r>
          </w:p>
          <w:p w:rsidR="002F0A32"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61710</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55100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56700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57060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57070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57080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57090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61728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62706</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62709</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71111.08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71111.17</w:t>
            </w:r>
          </w:p>
          <w:p w:rsidR="00920609" w:rsidRDefault="00920609" w:rsidP="00F9627B">
            <w:pPr>
              <w:widowControl/>
              <w:tabs>
                <w:tab w:val="left" w:pos="244"/>
                <w:tab w:val="left" w:pos="835"/>
                <w:tab w:val="left" w:pos="1440"/>
                <w:tab w:val="left" w:pos="2044"/>
                <w:tab w:val="left" w:pos="2635"/>
                <w:tab w:val="left" w:pos="3240"/>
              </w:tabs>
              <w:jc w:val="both"/>
              <w:rPr>
                <w:ins w:id="132" w:author="Author" w:date="2011-01-13T09:10:00Z"/>
                <w:rFonts w:ascii="Arial" w:hAnsi="Arial" w:cs="Arial"/>
                <w:sz w:val="22"/>
                <w:szCs w:val="22"/>
              </w:rPr>
            </w:pPr>
            <w:ins w:id="133" w:author="Author" w:date="2011-01-13T09:10:00Z">
              <w:r>
                <w:rPr>
                  <w:rFonts w:ascii="Arial" w:hAnsi="Arial" w:cs="Arial"/>
                  <w:sz w:val="22"/>
                  <w:szCs w:val="22"/>
                </w:rPr>
                <w:t>71111.18</w:t>
              </w:r>
            </w:ins>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71111.22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73051</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73753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73755</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73756</w:t>
            </w:r>
          </w:p>
          <w:p w:rsidR="002F0A32"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93805</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38703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49001</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50002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55100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56700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57060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57070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57080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57090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61715</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61720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62002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62003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62706</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62709</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70313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70323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70370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71111.17</w:t>
            </w:r>
          </w:p>
          <w:p w:rsidR="00920609" w:rsidRDefault="00920609" w:rsidP="00F9627B">
            <w:pPr>
              <w:widowControl/>
              <w:tabs>
                <w:tab w:val="left" w:pos="244"/>
                <w:tab w:val="left" w:pos="835"/>
                <w:tab w:val="left" w:pos="1440"/>
                <w:tab w:val="left" w:pos="2044"/>
                <w:tab w:val="left" w:pos="2635"/>
                <w:tab w:val="left" w:pos="3240"/>
              </w:tabs>
              <w:jc w:val="both"/>
              <w:rPr>
                <w:ins w:id="134" w:author="Author" w:date="2011-01-13T09:11:00Z"/>
                <w:rFonts w:ascii="Arial" w:hAnsi="Arial" w:cs="Arial"/>
                <w:sz w:val="22"/>
                <w:szCs w:val="22"/>
              </w:rPr>
            </w:pPr>
            <w:ins w:id="135" w:author="Author" w:date="2011-01-13T09:11:00Z">
              <w:r>
                <w:rPr>
                  <w:rFonts w:ascii="Arial" w:hAnsi="Arial" w:cs="Arial"/>
                  <w:sz w:val="22"/>
                  <w:szCs w:val="22"/>
                </w:rPr>
                <w:t>71111.18</w:t>
              </w:r>
            </w:ins>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w:t>
            </w:r>
            <w:r w:rsidR="00920609">
              <w:rPr>
                <w:rFonts w:ascii="Arial" w:hAnsi="Arial" w:cs="Arial"/>
                <w:sz w:val="22"/>
                <w:szCs w:val="22"/>
              </w:rPr>
              <w:t>22</w:t>
            </w:r>
          </w:p>
          <w:p w:rsidR="002F0A32"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93805</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41500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71111.11</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71715</w:t>
            </w:r>
          </w:p>
          <w:p w:rsidR="002F0A32"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71841</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42700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70307</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72701</w:t>
            </w:r>
          </w:p>
          <w:p w:rsidR="002F0A32"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73052</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50002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71111.17</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w:t>
            </w:r>
            <w:ins w:id="136" w:author="Author" w:date="2011-01-13T09:12:00Z">
              <w:r w:rsidR="00920609">
                <w:rPr>
                  <w:rFonts w:ascii="Arial" w:hAnsi="Arial" w:cs="Arial"/>
                  <w:sz w:val="22"/>
                  <w:szCs w:val="22"/>
                </w:rPr>
                <w:t>18</w:t>
              </w:r>
            </w:ins>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93803</w:t>
            </w:r>
          </w:p>
          <w:p w:rsidR="002F0A32"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93811</w:t>
            </w:r>
          </w:p>
        </w:tc>
        <w:tc>
          <w:tcPr>
            <w:tcW w:w="1338"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62709</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71111.04</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71111.13</w:t>
            </w:r>
          </w:p>
          <w:p w:rsidR="002F0A32" w:rsidRDefault="002F0A32" w:rsidP="005B3406">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71111.20</w:t>
            </w:r>
          </w:p>
        </w:tc>
      </w:tr>
      <w:tr w:rsidR="007602BB" w:rsidTr="006417AF">
        <w:trPr>
          <w:jc w:val="center"/>
        </w:trPr>
        <w:tc>
          <w:tcPr>
            <w:tcW w:w="9360" w:type="dxa"/>
            <w:gridSpan w:val="7"/>
            <w:tcBorders>
              <w:top w:val="single" w:sz="7" w:space="0" w:color="000000"/>
              <w:left w:val="single" w:sz="7" w:space="0" w:color="000000"/>
              <w:bottom w:val="single" w:sz="7" w:space="0" w:color="000000"/>
              <w:right w:val="single" w:sz="7" w:space="0" w:color="000000"/>
            </w:tcBorders>
          </w:tcPr>
          <w:p w:rsidR="007602BB" w:rsidRDefault="007602BB" w:rsidP="007602B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 xml:space="preserve">General </w:t>
            </w:r>
            <w:r w:rsidR="00C87184">
              <w:rPr>
                <w:rFonts w:ascii="Arial" w:hAnsi="Arial" w:cs="Arial"/>
                <w:sz w:val="22"/>
                <w:szCs w:val="22"/>
              </w:rPr>
              <w:t xml:space="preserve">Inspection </w:t>
            </w:r>
            <w:r>
              <w:rPr>
                <w:rFonts w:ascii="Arial" w:hAnsi="Arial" w:cs="Arial"/>
                <w:sz w:val="22"/>
                <w:szCs w:val="22"/>
              </w:rPr>
              <w:t>Procedures</w:t>
            </w:r>
          </w:p>
        </w:tc>
      </w:tr>
      <w:tr w:rsidR="000B3BF2" w:rsidTr="006417AF">
        <w:trPr>
          <w:jc w:val="center"/>
        </w:trPr>
        <w:tc>
          <w:tcPr>
            <w:tcW w:w="9360" w:type="dxa"/>
            <w:gridSpan w:val="7"/>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90700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90712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92700</w:t>
            </w:r>
          </w:p>
          <w:p w:rsidR="002F0A32" w:rsidRDefault="002F0A32" w:rsidP="00EE0AC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93801</w:t>
            </w:r>
          </w:p>
        </w:tc>
      </w:tr>
    </w:tbl>
    <w:p w:rsidR="006417AF" w:rsidRDefault="007C14CB">
      <w:pPr>
        <w:widowControl/>
        <w:autoSpaceDE/>
        <w:autoSpaceDN/>
        <w:adjustRightInd/>
        <w:rPr>
          <w:rFonts w:ascii="Arial" w:hAnsi="Arial" w:cs="Arial"/>
          <w:sz w:val="22"/>
          <w:szCs w:val="22"/>
          <w:u w:val="single"/>
        </w:rPr>
      </w:pPr>
      <w:ins w:id="137" w:author="Author" w:date="2010-07-28T14:43:00Z">
        <w:r>
          <w:rPr>
            <w:rFonts w:ascii="Arial" w:hAnsi="Arial" w:cs="Arial"/>
            <w:sz w:val="22"/>
            <w:szCs w:val="22"/>
          </w:rPr>
          <w:t xml:space="preserve">See </w:t>
        </w:r>
        <w:r w:rsidR="0040352C">
          <w:rPr>
            <w:rFonts w:ascii="Arial" w:hAnsi="Arial" w:cs="Arial"/>
            <w:sz w:val="22"/>
            <w:szCs w:val="22"/>
          </w:rPr>
          <w:fldChar w:fldCharType="begin"/>
        </w:r>
        <w:r>
          <w:rPr>
            <w:rFonts w:ascii="Arial" w:hAnsi="Arial" w:cs="Arial"/>
            <w:sz w:val="22"/>
            <w:szCs w:val="22"/>
          </w:rPr>
          <w:instrText xml:space="preserve"> HYPERLINK "</w:instrText>
        </w:r>
        <w:r w:rsidRPr="00C812B4">
          <w:rPr>
            <w:rFonts w:ascii="Arial" w:hAnsi="Arial" w:cs="Arial"/>
            <w:sz w:val="22"/>
            <w:szCs w:val="22"/>
          </w:rPr>
          <w:instrText>http://www.nrc.gov/reading-rm/doc-collections/insp-manual/inspection-procedure/index.html</w:instrText>
        </w:r>
        <w:r>
          <w:rPr>
            <w:rFonts w:ascii="Arial" w:hAnsi="Arial" w:cs="Arial"/>
            <w:sz w:val="22"/>
            <w:szCs w:val="22"/>
          </w:rPr>
          <w:instrText xml:space="preserve">" </w:instrText>
        </w:r>
        <w:r w:rsidR="0040352C">
          <w:rPr>
            <w:rFonts w:ascii="Arial" w:hAnsi="Arial" w:cs="Arial"/>
            <w:sz w:val="22"/>
            <w:szCs w:val="22"/>
          </w:rPr>
          <w:fldChar w:fldCharType="separate"/>
        </w:r>
        <w:r w:rsidRPr="00144DA0">
          <w:rPr>
            <w:rStyle w:val="Hyperlink"/>
            <w:rFonts w:ascii="Arial" w:hAnsi="Arial" w:cs="Arial"/>
            <w:sz w:val="22"/>
            <w:szCs w:val="22"/>
          </w:rPr>
          <w:t>http://www.nrc.gov/reading-rm/doc-collections/insp-manual/inspection-procedure/index.html</w:t>
        </w:r>
        <w:r w:rsidR="0040352C">
          <w:rPr>
            <w:rFonts w:ascii="Arial" w:hAnsi="Arial" w:cs="Arial"/>
            <w:sz w:val="22"/>
            <w:szCs w:val="22"/>
          </w:rPr>
          <w:fldChar w:fldCharType="end"/>
        </w:r>
        <w:r>
          <w:rPr>
            <w:rFonts w:ascii="Arial" w:hAnsi="Arial" w:cs="Arial"/>
            <w:sz w:val="22"/>
            <w:szCs w:val="22"/>
          </w:rPr>
          <w:t xml:space="preserve"> for the complete list of all non-security </w:t>
        </w:r>
      </w:ins>
      <w:ins w:id="138" w:author="Author" w:date="2010-07-28T15:35:00Z">
        <w:r w:rsidR="00935CDD">
          <w:rPr>
            <w:rFonts w:ascii="Arial" w:hAnsi="Arial" w:cs="Arial"/>
            <w:sz w:val="22"/>
            <w:szCs w:val="22"/>
          </w:rPr>
          <w:t xml:space="preserve">related </w:t>
        </w:r>
      </w:ins>
      <w:ins w:id="139" w:author="Author" w:date="2010-07-28T14:43:00Z">
        <w:r>
          <w:rPr>
            <w:rFonts w:ascii="Arial" w:hAnsi="Arial" w:cs="Arial"/>
            <w:sz w:val="22"/>
            <w:szCs w:val="22"/>
          </w:rPr>
          <w:t>inspection procedures</w:t>
        </w:r>
      </w:ins>
      <w:ins w:id="140" w:author="Author" w:date="2010-07-28T14:45:00Z">
        <w:r>
          <w:rPr>
            <w:rFonts w:ascii="Arial" w:hAnsi="Arial" w:cs="Arial"/>
            <w:sz w:val="22"/>
            <w:szCs w:val="22"/>
          </w:rPr>
          <w:t>.</w:t>
        </w:r>
      </w:ins>
      <w:r w:rsidR="006417AF">
        <w:rPr>
          <w:rFonts w:ascii="Arial" w:hAnsi="Arial" w:cs="Arial"/>
          <w:sz w:val="22"/>
          <w:szCs w:val="22"/>
          <w:u w:val="single"/>
        </w:rPr>
        <w:br w:type="page"/>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u w:val="single"/>
        </w:rPr>
        <w:lastRenderedPageBreak/>
        <w:t>EMERGENCY PREPAREDNESS</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1872"/>
        <w:gridCol w:w="1872"/>
        <w:gridCol w:w="1872"/>
        <w:gridCol w:w="1872"/>
        <w:gridCol w:w="1872"/>
      </w:tblGrid>
      <w:tr w:rsidR="002F0A32" w:rsidTr="006417AF">
        <w:trPr>
          <w:jc w:val="center"/>
        </w:trPr>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ERO Readiness</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Facilities and Equipment</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Procedure Quality</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ERO Performance</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Offsite EP</w:t>
            </w:r>
          </w:p>
        </w:tc>
      </w:tr>
      <w:tr w:rsidR="002F0A32" w:rsidTr="006417AF">
        <w:trPr>
          <w:jc w:val="center"/>
        </w:trPr>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71114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82001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82201</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82202</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71114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82001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82201</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82202</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71114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82001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82201</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82202</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82001</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No NRC inspection of this key attribute. - Evaluation performed by FEMA</w:t>
            </w:r>
          </w:p>
        </w:tc>
      </w:tr>
    </w:tbl>
    <w:p w:rsidR="002F0A32" w:rsidRDefault="007C14CB">
      <w:pPr>
        <w:widowControl/>
        <w:tabs>
          <w:tab w:val="left" w:pos="244"/>
          <w:tab w:val="left" w:pos="835"/>
          <w:tab w:val="left" w:pos="1440"/>
          <w:tab w:val="left" w:pos="2044"/>
          <w:tab w:val="left" w:pos="2635"/>
          <w:tab w:val="left" w:pos="3240"/>
        </w:tabs>
        <w:rPr>
          <w:rFonts w:ascii="Arial" w:hAnsi="Arial" w:cs="Arial"/>
          <w:sz w:val="22"/>
          <w:szCs w:val="22"/>
        </w:rPr>
      </w:pPr>
      <w:ins w:id="141" w:author="Author" w:date="2010-07-28T14:43:00Z">
        <w:r>
          <w:rPr>
            <w:rFonts w:ascii="Arial" w:hAnsi="Arial" w:cs="Arial"/>
            <w:sz w:val="22"/>
            <w:szCs w:val="22"/>
          </w:rPr>
          <w:t xml:space="preserve">See </w:t>
        </w:r>
        <w:r w:rsidR="0040352C">
          <w:rPr>
            <w:rFonts w:ascii="Arial" w:hAnsi="Arial" w:cs="Arial"/>
            <w:sz w:val="22"/>
            <w:szCs w:val="22"/>
          </w:rPr>
          <w:fldChar w:fldCharType="begin"/>
        </w:r>
        <w:r>
          <w:rPr>
            <w:rFonts w:ascii="Arial" w:hAnsi="Arial" w:cs="Arial"/>
            <w:sz w:val="22"/>
            <w:szCs w:val="22"/>
          </w:rPr>
          <w:instrText xml:space="preserve"> HYPERLINK "</w:instrText>
        </w:r>
        <w:r w:rsidRPr="00C812B4">
          <w:rPr>
            <w:rFonts w:ascii="Arial" w:hAnsi="Arial" w:cs="Arial"/>
            <w:sz w:val="22"/>
            <w:szCs w:val="22"/>
          </w:rPr>
          <w:instrText>http://www.nrc.gov/reading-rm/doc-collections/insp-manual/inspection-procedure/index.html</w:instrText>
        </w:r>
        <w:r>
          <w:rPr>
            <w:rFonts w:ascii="Arial" w:hAnsi="Arial" w:cs="Arial"/>
            <w:sz w:val="22"/>
            <w:szCs w:val="22"/>
          </w:rPr>
          <w:instrText xml:space="preserve">" </w:instrText>
        </w:r>
        <w:r w:rsidR="0040352C">
          <w:rPr>
            <w:rFonts w:ascii="Arial" w:hAnsi="Arial" w:cs="Arial"/>
            <w:sz w:val="22"/>
            <w:szCs w:val="22"/>
          </w:rPr>
          <w:fldChar w:fldCharType="separate"/>
        </w:r>
        <w:r w:rsidRPr="00144DA0">
          <w:rPr>
            <w:rStyle w:val="Hyperlink"/>
            <w:rFonts w:ascii="Arial" w:hAnsi="Arial" w:cs="Arial"/>
            <w:sz w:val="22"/>
            <w:szCs w:val="22"/>
          </w:rPr>
          <w:t>http://www.nrc.gov/reading-rm/doc-collections/insp-manual/inspection-procedure/index.html</w:t>
        </w:r>
        <w:r w:rsidR="0040352C">
          <w:rPr>
            <w:rFonts w:ascii="Arial" w:hAnsi="Arial" w:cs="Arial"/>
            <w:sz w:val="22"/>
            <w:szCs w:val="22"/>
          </w:rPr>
          <w:fldChar w:fldCharType="end"/>
        </w:r>
        <w:r>
          <w:rPr>
            <w:rFonts w:ascii="Arial" w:hAnsi="Arial" w:cs="Arial"/>
            <w:sz w:val="22"/>
            <w:szCs w:val="22"/>
          </w:rPr>
          <w:t xml:space="preserve"> for the complete list of all non-security</w:t>
        </w:r>
      </w:ins>
      <w:ins w:id="142" w:author="Author" w:date="2010-07-28T15:36:00Z">
        <w:r w:rsidR="00935CDD" w:rsidRPr="00935CDD">
          <w:rPr>
            <w:rFonts w:ascii="Arial" w:hAnsi="Arial" w:cs="Arial"/>
            <w:sz w:val="22"/>
            <w:szCs w:val="22"/>
          </w:rPr>
          <w:t xml:space="preserve"> </w:t>
        </w:r>
        <w:r w:rsidR="00935CDD">
          <w:rPr>
            <w:rFonts w:ascii="Arial" w:hAnsi="Arial" w:cs="Arial"/>
            <w:sz w:val="22"/>
            <w:szCs w:val="22"/>
          </w:rPr>
          <w:t>related</w:t>
        </w:r>
      </w:ins>
      <w:ins w:id="143" w:author="Author" w:date="2010-07-28T14:43:00Z">
        <w:r>
          <w:rPr>
            <w:rFonts w:ascii="Arial" w:hAnsi="Arial" w:cs="Arial"/>
            <w:sz w:val="22"/>
            <w:szCs w:val="22"/>
          </w:rPr>
          <w:t xml:space="preserve"> inspection procedures</w:t>
        </w:r>
      </w:ins>
      <w:ins w:id="144" w:author="Author" w:date="2010-07-28T14:45:00Z">
        <w:r>
          <w:rPr>
            <w:rFonts w:ascii="Arial" w:hAnsi="Arial" w:cs="Arial"/>
            <w:sz w:val="22"/>
            <w:szCs w:val="22"/>
          </w:rPr>
          <w:t>.</w:t>
        </w:r>
      </w:ins>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u w:val="single"/>
        </w:rPr>
        <w:t>PUBLIC RADIATION SAFETY</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3120"/>
        <w:gridCol w:w="3120"/>
        <w:gridCol w:w="3120"/>
      </w:tblGrid>
      <w:tr w:rsidR="002F0A32" w:rsidTr="006417AF">
        <w:trPr>
          <w:jc w:val="center"/>
        </w:trPr>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Facilities/Equipment</w:t>
            </w:r>
          </w:p>
        </w:tc>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Program/Process</w:t>
            </w:r>
          </w:p>
        </w:tc>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Human Performance</w:t>
            </w:r>
          </w:p>
        </w:tc>
      </w:tr>
      <w:tr w:rsidR="002F0A32" w:rsidTr="006417AF">
        <w:trPr>
          <w:jc w:val="center"/>
        </w:trPr>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83502.01</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83502.02</w:t>
            </w:r>
          </w:p>
        </w:tc>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83502.02</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83502.03</w:t>
            </w:r>
          </w:p>
        </w:tc>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41500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71841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83502.02</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83502.03</w:t>
            </w:r>
          </w:p>
        </w:tc>
      </w:tr>
    </w:tbl>
    <w:p w:rsidR="002F0A32" w:rsidRDefault="007C14CB">
      <w:pPr>
        <w:widowControl/>
        <w:tabs>
          <w:tab w:val="left" w:pos="244"/>
          <w:tab w:val="left" w:pos="835"/>
          <w:tab w:val="left" w:pos="1440"/>
          <w:tab w:val="left" w:pos="2044"/>
          <w:tab w:val="left" w:pos="2635"/>
          <w:tab w:val="left" w:pos="3240"/>
        </w:tabs>
        <w:rPr>
          <w:rFonts w:ascii="Arial" w:hAnsi="Arial" w:cs="Arial"/>
          <w:sz w:val="22"/>
          <w:szCs w:val="22"/>
        </w:rPr>
      </w:pPr>
      <w:ins w:id="145" w:author="Author" w:date="2010-07-28T14:43:00Z">
        <w:r>
          <w:rPr>
            <w:rFonts w:ascii="Arial" w:hAnsi="Arial" w:cs="Arial"/>
            <w:sz w:val="22"/>
            <w:szCs w:val="22"/>
          </w:rPr>
          <w:t xml:space="preserve">See </w:t>
        </w:r>
        <w:r w:rsidR="0040352C">
          <w:rPr>
            <w:rFonts w:ascii="Arial" w:hAnsi="Arial" w:cs="Arial"/>
            <w:sz w:val="22"/>
            <w:szCs w:val="22"/>
          </w:rPr>
          <w:fldChar w:fldCharType="begin"/>
        </w:r>
        <w:r>
          <w:rPr>
            <w:rFonts w:ascii="Arial" w:hAnsi="Arial" w:cs="Arial"/>
            <w:sz w:val="22"/>
            <w:szCs w:val="22"/>
          </w:rPr>
          <w:instrText xml:space="preserve"> HYPERLINK "</w:instrText>
        </w:r>
        <w:r w:rsidRPr="00C812B4">
          <w:rPr>
            <w:rFonts w:ascii="Arial" w:hAnsi="Arial" w:cs="Arial"/>
            <w:sz w:val="22"/>
            <w:szCs w:val="22"/>
          </w:rPr>
          <w:instrText>http://www.nrc.gov/reading-rm/doc-collections/insp-manual/inspection-procedure/index.html</w:instrText>
        </w:r>
        <w:r>
          <w:rPr>
            <w:rFonts w:ascii="Arial" w:hAnsi="Arial" w:cs="Arial"/>
            <w:sz w:val="22"/>
            <w:szCs w:val="22"/>
          </w:rPr>
          <w:instrText xml:space="preserve">" </w:instrText>
        </w:r>
        <w:r w:rsidR="0040352C">
          <w:rPr>
            <w:rFonts w:ascii="Arial" w:hAnsi="Arial" w:cs="Arial"/>
            <w:sz w:val="22"/>
            <w:szCs w:val="22"/>
          </w:rPr>
          <w:fldChar w:fldCharType="separate"/>
        </w:r>
        <w:r w:rsidRPr="00144DA0">
          <w:rPr>
            <w:rStyle w:val="Hyperlink"/>
            <w:rFonts w:ascii="Arial" w:hAnsi="Arial" w:cs="Arial"/>
            <w:sz w:val="22"/>
            <w:szCs w:val="22"/>
          </w:rPr>
          <w:t>http://www.nrc.gov/reading-rm/doc-collections/insp-manual/inspection-procedure/index.html</w:t>
        </w:r>
        <w:r w:rsidR="0040352C">
          <w:rPr>
            <w:rFonts w:ascii="Arial" w:hAnsi="Arial" w:cs="Arial"/>
            <w:sz w:val="22"/>
            <w:szCs w:val="22"/>
          </w:rPr>
          <w:fldChar w:fldCharType="end"/>
        </w:r>
        <w:r>
          <w:rPr>
            <w:rFonts w:ascii="Arial" w:hAnsi="Arial" w:cs="Arial"/>
            <w:sz w:val="22"/>
            <w:szCs w:val="22"/>
          </w:rPr>
          <w:t xml:space="preserve"> for the complete list of all non-security </w:t>
        </w:r>
      </w:ins>
      <w:ins w:id="146" w:author="Author" w:date="2010-07-28T15:36:00Z">
        <w:r w:rsidR="00935CDD">
          <w:rPr>
            <w:rFonts w:ascii="Arial" w:hAnsi="Arial" w:cs="Arial"/>
            <w:sz w:val="22"/>
            <w:szCs w:val="22"/>
          </w:rPr>
          <w:t xml:space="preserve">related </w:t>
        </w:r>
      </w:ins>
      <w:ins w:id="147" w:author="Author" w:date="2010-07-28T14:43:00Z">
        <w:r>
          <w:rPr>
            <w:rFonts w:ascii="Arial" w:hAnsi="Arial" w:cs="Arial"/>
            <w:sz w:val="22"/>
            <w:szCs w:val="22"/>
          </w:rPr>
          <w:t>inspection procedures</w:t>
        </w:r>
      </w:ins>
      <w:ins w:id="148" w:author="Author" w:date="2010-07-28T14:44:00Z">
        <w:r>
          <w:rPr>
            <w:rFonts w:ascii="Arial" w:hAnsi="Arial" w:cs="Arial"/>
            <w:sz w:val="22"/>
            <w:szCs w:val="22"/>
          </w:rPr>
          <w:t>.</w:t>
        </w:r>
      </w:ins>
    </w:p>
    <w:p w:rsidR="007C14CB" w:rsidRDefault="007C14CB">
      <w:pPr>
        <w:widowControl/>
        <w:tabs>
          <w:tab w:val="left" w:pos="244"/>
          <w:tab w:val="left" w:pos="835"/>
          <w:tab w:val="left" w:pos="1440"/>
          <w:tab w:val="left" w:pos="2044"/>
          <w:tab w:val="left" w:pos="2635"/>
          <w:tab w:val="left" w:pos="3240"/>
        </w:tabs>
        <w:rPr>
          <w:ins w:id="149" w:author="Author" w:date="2010-07-28T14:43:00Z"/>
          <w:rFonts w:ascii="Arial" w:hAnsi="Arial" w:cs="Arial"/>
          <w:sz w:val="22"/>
          <w:szCs w:val="22"/>
          <w:u w:val="single"/>
        </w:rPr>
      </w:pP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u w:val="single"/>
        </w:rPr>
        <w:t>OCCUPATIONAL RADIATION SAFETY</w:t>
      </w:r>
    </w:p>
    <w:p w:rsidR="002F0A32" w:rsidRDefault="002F0A32">
      <w:pPr>
        <w:widowControl/>
        <w:tabs>
          <w:tab w:val="left" w:pos="244"/>
          <w:tab w:val="left" w:pos="835"/>
          <w:tab w:val="left" w:pos="1440"/>
          <w:tab w:val="left" w:pos="2044"/>
          <w:tab w:val="left" w:pos="2635"/>
          <w:tab w:val="left" w:pos="3240"/>
        </w:tabs>
        <w:ind w:firstLine="244"/>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3120"/>
        <w:gridCol w:w="3120"/>
        <w:gridCol w:w="3120"/>
      </w:tblGrid>
      <w:tr w:rsidR="002F0A32" w:rsidTr="00196A63">
        <w:trPr>
          <w:jc w:val="center"/>
        </w:trPr>
        <w:tc>
          <w:tcPr>
            <w:tcW w:w="3120" w:type="dxa"/>
            <w:tcBorders>
              <w:top w:val="single" w:sz="7" w:space="0" w:color="000000"/>
              <w:left w:val="single" w:sz="7" w:space="0" w:color="000000"/>
              <w:bottom w:val="single" w:sz="8"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Facilities and Equipment</w:t>
            </w:r>
          </w:p>
        </w:tc>
        <w:tc>
          <w:tcPr>
            <w:tcW w:w="3120" w:type="dxa"/>
            <w:tcBorders>
              <w:top w:val="single" w:sz="7" w:space="0" w:color="000000"/>
              <w:left w:val="single" w:sz="7" w:space="0" w:color="000000"/>
              <w:bottom w:val="single" w:sz="8"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Program/Process</w:t>
            </w:r>
          </w:p>
        </w:tc>
        <w:tc>
          <w:tcPr>
            <w:tcW w:w="3120" w:type="dxa"/>
            <w:tcBorders>
              <w:top w:val="single" w:sz="7" w:space="0" w:color="000000"/>
              <w:left w:val="single" w:sz="7" w:space="0" w:color="000000"/>
              <w:bottom w:val="single" w:sz="8"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Human Performance</w:t>
            </w:r>
          </w:p>
        </w:tc>
      </w:tr>
      <w:tr w:rsidR="002F0A32" w:rsidTr="00E87A69">
        <w:trPr>
          <w:trHeight w:val="669"/>
          <w:jc w:val="center"/>
        </w:trPr>
        <w:tc>
          <w:tcPr>
            <w:tcW w:w="3120" w:type="dxa"/>
            <w:tcBorders>
              <w:top w:val="single" w:sz="8" w:space="0" w:color="000000"/>
              <w:left w:val="single" w:sz="8" w:space="0" w:color="000000"/>
              <w:bottom w:val="single" w:sz="4" w:space="0" w:color="auto"/>
              <w:right w:val="single" w:sz="8"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83724</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83725</w:t>
            </w:r>
          </w:p>
        </w:tc>
        <w:tc>
          <w:tcPr>
            <w:tcW w:w="3120" w:type="dxa"/>
            <w:tcBorders>
              <w:top w:val="single" w:sz="8" w:space="0" w:color="000000"/>
              <w:left w:val="single" w:sz="8" w:space="0" w:color="000000"/>
              <w:bottom w:val="single" w:sz="4" w:space="0" w:color="auto"/>
              <w:right w:val="single" w:sz="8"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79702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83725</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83728</w:t>
            </w:r>
          </w:p>
        </w:tc>
        <w:tc>
          <w:tcPr>
            <w:tcW w:w="3120" w:type="dxa"/>
            <w:tcBorders>
              <w:top w:val="single" w:sz="8" w:space="0" w:color="000000"/>
              <w:left w:val="single" w:sz="8" w:space="0" w:color="000000"/>
              <w:bottom w:val="single" w:sz="4" w:space="0" w:color="auto"/>
              <w:right w:val="single" w:sz="8"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41500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71841</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83723</w:t>
            </w:r>
          </w:p>
        </w:tc>
      </w:tr>
      <w:tr w:rsidR="007602BB" w:rsidTr="007602BB">
        <w:trPr>
          <w:trHeight w:val="32"/>
          <w:jc w:val="center"/>
        </w:trPr>
        <w:tc>
          <w:tcPr>
            <w:tcW w:w="9360" w:type="dxa"/>
            <w:gridSpan w:val="3"/>
            <w:tcBorders>
              <w:top w:val="single" w:sz="4" w:space="0" w:color="auto"/>
              <w:left w:val="single" w:sz="8" w:space="0" w:color="000000"/>
              <w:bottom w:val="single" w:sz="12" w:space="0" w:color="000000"/>
              <w:right w:val="single" w:sz="8" w:space="0" w:color="000000"/>
            </w:tcBorders>
          </w:tcPr>
          <w:p w:rsidR="007602BB" w:rsidRDefault="007602BB" w:rsidP="00E85FC5">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 xml:space="preserve">General </w:t>
            </w:r>
            <w:r w:rsidR="00C87184">
              <w:rPr>
                <w:rFonts w:ascii="Arial" w:hAnsi="Arial" w:cs="Arial"/>
                <w:sz w:val="22"/>
                <w:szCs w:val="22"/>
              </w:rPr>
              <w:t xml:space="preserve">Inspection </w:t>
            </w:r>
            <w:r>
              <w:rPr>
                <w:rFonts w:ascii="Arial" w:hAnsi="Arial" w:cs="Arial"/>
                <w:sz w:val="22"/>
                <w:szCs w:val="22"/>
              </w:rPr>
              <w:t>Procedures</w:t>
            </w:r>
          </w:p>
        </w:tc>
      </w:tr>
      <w:tr w:rsidR="00E85FC5" w:rsidTr="00E87A69">
        <w:trPr>
          <w:trHeight w:val="283"/>
          <w:jc w:val="center"/>
        </w:trPr>
        <w:tc>
          <w:tcPr>
            <w:tcW w:w="9360" w:type="dxa"/>
            <w:gridSpan w:val="3"/>
            <w:tcBorders>
              <w:top w:val="single" w:sz="4" w:space="0" w:color="auto"/>
              <w:left w:val="single" w:sz="8" w:space="0" w:color="000000"/>
              <w:bottom w:val="single" w:sz="12" w:space="0" w:color="000000"/>
              <w:right w:val="single" w:sz="8" w:space="0" w:color="000000"/>
            </w:tcBorders>
          </w:tcPr>
          <w:p w:rsidR="00E85FC5" w:rsidRDefault="00E85FC5" w:rsidP="007602B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83501</w:t>
            </w:r>
          </w:p>
        </w:tc>
      </w:tr>
    </w:tbl>
    <w:p w:rsidR="0034021D" w:rsidRDefault="007C14CB">
      <w:pPr>
        <w:widowControl/>
        <w:autoSpaceDE/>
        <w:autoSpaceDN/>
        <w:adjustRightInd/>
        <w:rPr>
          <w:ins w:id="150" w:author="Author" w:date="2011-01-13T10:35:00Z"/>
          <w:rFonts w:ascii="Arial" w:hAnsi="Arial" w:cs="Arial"/>
          <w:sz w:val="22"/>
          <w:szCs w:val="22"/>
        </w:rPr>
      </w:pPr>
      <w:ins w:id="151" w:author="Author" w:date="2010-07-28T14:43:00Z">
        <w:r>
          <w:rPr>
            <w:rFonts w:ascii="Arial" w:hAnsi="Arial" w:cs="Arial"/>
            <w:sz w:val="22"/>
            <w:szCs w:val="22"/>
          </w:rPr>
          <w:t xml:space="preserve">See </w:t>
        </w:r>
        <w:r w:rsidR="0040352C">
          <w:rPr>
            <w:rFonts w:ascii="Arial" w:hAnsi="Arial" w:cs="Arial"/>
            <w:sz w:val="22"/>
            <w:szCs w:val="22"/>
          </w:rPr>
          <w:fldChar w:fldCharType="begin"/>
        </w:r>
        <w:r>
          <w:rPr>
            <w:rFonts w:ascii="Arial" w:hAnsi="Arial" w:cs="Arial"/>
            <w:sz w:val="22"/>
            <w:szCs w:val="22"/>
          </w:rPr>
          <w:instrText xml:space="preserve"> HYPERLINK "</w:instrText>
        </w:r>
        <w:r w:rsidRPr="00C812B4">
          <w:rPr>
            <w:rFonts w:ascii="Arial" w:hAnsi="Arial" w:cs="Arial"/>
            <w:sz w:val="22"/>
            <w:szCs w:val="22"/>
          </w:rPr>
          <w:instrText>http://www.nrc.gov/reading-rm/doc-collections/insp-manual/inspection-procedure/index.html</w:instrText>
        </w:r>
        <w:r>
          <w:rPr>
            <w:rFonts w:ascii="Arial" w:hAnsi="Arial" w:cs="Arial"/>
            <w:sz w:val="22"/>
            <w:szCs w:val="22"/>
          </w:rPr>
          <w:instrText xml:space="preserve">" </w:instrText>
        </w:r>
        <w:r w:rsidR="0040352C">
          <w:rPr>
            <w:rFonts w:ascii="Arial" w:hAnsi="Arial" w:cs="Arial"/>
            <w:sz w:val="22"/>
            <w:szCs w:val="22"/>
          </w:rPr>
          <w:fldChar w:fldCharType="separate"/>
        </w:r>
        <w:r w:rsidRPr="00144DA0">
          <w:rPr>
            <w:rStyle w:val="Hyperlink"/>
            <w:rFonts w:ascii="Arial" w:hAnsi="Arial" w:cs="Arial"/>
            <w:sz w:val="22"/>
            <w:szCs w:val="22"/>
          </w:rPr>
          <w:t>http://www.nrc.gov/reading-rm/doc-collections/insp-manual/inspection-procedure/index.html</w:t>
        </w:r>
        <w:r w:rsidR="0040352C">
          <w:rPr>
            <w:rFonts w:ascii="Arial" w:hAnsi="Arial" w:cs="Arial"/>
            <w:sz w:val="22"/>
            <w:szCs w:val="22"/>
          </w:rPr>
          <w:fldChar w:fldCharType="end"/>
        </w:r>
        <w:r>
          <w:rPr>
            <w:rFonts w:ascii="Arial" w:hAnsi="Arial" w:cs="Arial"/>
            <w:sz w:val="22"/>
            <w:szCs w:val="22"/>
          </w:rPr>
          <w:t xml:space="preserve"> for the complete list of all non-security </w:t>
        </w:r>
      </w:ins>
      <w:ins w:id="152" w:author="Author" w:date="2010-07-28T15:36:00Z">
        <w:r w:rsidR="00935CDD">
          <w:rPr>
            <w:rFonts w:ascii="Arial" w:hAnsi="Arial" w:cs="Arial"/>
            <w:sz w:val="22"/>
            <w:szCs w:val="22"/>
          </w:rPr>
          <w:t xml:space="preserve">related </w:t>
        </w:r>
      </w:ins>
      <w:ins w:id="153" w:author="Author" w:date="2010-07-28T14:43:00Z">
        <w:r>
          <w:rPr>
            <w:rFonts w:ascii="Arial" w:hAnsi="Arial" w:cs="Arial"/>
            <w:sz w:val="22"/>
            <w:szCs w:val="22"/>
          </w:rPr>
          <w:t>inspection procedures</w:t>
        </w:r>
      </w:ins>
      <w:ins w:id="154" w:author="Author" w:date="2010-07-28T14:44:00Z">
        <w:r>
          <w:rPr>
            <w:rFonts w:ascii="Arial" w:hAnsi="Arial" w:cs="Arial"/>
            <w:sz w:val="22"/>
            <w:szCs w:val="22"/>
          </w:rPr>
          <w:t>.</w:t>
        </w:r>
      </w:ins>
    </w:p>
    <w:p w:rsidR="0034021D" w:rsidRDefault="0034021D">
      <w:pPr>
        <w:widowControl/>
        <w:autoSpaceDE/>
        <w:autoSpaceDN/>
        <w:adjustRightInd/>
        <w:rPr>
          <w:ins w:id="155" w:author="Author" w:date="2011-01-13T10:35:00Z"/>
          <w:rFonts w:ascii="Arial" w:hAnsi="Arial" w:cs="Arial"/>
          <w:sz w:val="22"/>
          <w:szCs w:val="22"/>
        </w:rPr>
      </w:pPr>
      <w:ins w:id="156" w:author="Author" w:date="2011-01-13T10:35:00Z">
        <w:r>
          <w:rPr>
            <w:rFonts w:ascii="Arial" w:hAnsi="Arial" w:cs="Arial"/>
            <w:sz w:val="22"/>
            <w:szCs w:val="22"/>
          </w:rPr>
          <w:br w:type="page"/>
        </w:r>
      </w:ins>
    </w:p>
    <w:p w:rsidR="007C14CB" w:rsidRDefault="007C14CB" w:rsidP="007C14CB">
      <w:pPr>
        <w:widowControl/>
        <w:tabs>
          <w:tab w:val="left" w:pos="244"/>
          <w:tab w:val="left" w:pos="835"/>
          <w:tab w:val="left" w:pos="1440"/>
          <w:tab w:val="left" w:pos="2044"/>
          <w:tab w:val="left" w:pos="2635"/>
          <w:tab w:val="left" w:pos="3240"/>
        </w:tabs>
        <w:rPr>
          <w:ins w:id="157" w:author="Author" w:date="2010-07-28T14:48:00Z"/>
          <w:rFonts w:ascii="Arial" w:hAnsi="Arial" w:cs="Arial"/>
          <w:sz w:val="22"/>
          <w:szCs w:val="22"/>
        </w:rPr>
      </w:pPr>
      <w:ins w:id="158" w:author="Author" w:date="2010-07-28T14:48:00Z">
        <w:r>
          <w:rPr>
            <w:rFonts w:ascii="Arial" w:hAnsi="Arial" w:cs="Arial"/>
            <w:sz w:val="22"/>
            <w:szCs w:val="22"/>
            <w:u w:val="single"/>
          </w:rPr>
          <w:lastRenderedPageBreak/>
          <w:t>SECURITY</w:t>
        </w:r>
      </w:ins>
    </w:p>
    <w:p w:rsidR="00C812B4" w:rsidRDefault="0040352C">
      <w:pPr>
        <w:widowControl/>
        <w:tabs>
          <w:tab w:val="left" w:pos="244"/>
          <w:tab w:val="left" w:pos="835"/>
          <w:tab w:val="left" w:pos="1440"/>
          <w:tab w:val="left" w:pos="2044"/>
          <w:tab w:val="left" w:pos="2635"/>
          <w:tab w:val="left" w:pos="3240"/>
        </w:tabs>
        <w:rPr>
          <w:rFonts w:ascii="Arial" w:hAnsi="Arial" w:cs="Arial"/>
          <w:sz w:val="22"/>
          <w:szCs w:val="22"/>
        </w:rPr>
      </w:pPr>
      <w:hyperlink w:history="1"/>
    </w:p>
    <w:tbl>
      <w:tblPr>
        <w:tblW w:w="0" w:type="auto"/>
        <w:jc w:val="center"/>
        <w:tblLayout w:type="fixed"/>
        <w:tblCellMar>
          <w:top w:w="58" w:type="dxa"/>
          <w:left w:w="120" w:type="dxa"/>
          <w:right w:w="120" w:type="dxa"/>
        </w:tblCellMar>
        <w:tblLook w:val="0000"/>
      </w:tblPr>
      <w:tblGrid>
        <w:gridCol w:w="2340"/>
        <w:gridCol w:w="2340"/>
        <w:gridCol w:w="2340"/>
        <w:gridCol w:w="2340"/>
      </w:tblGrid>
      <w:tr w:rsidR="002F0A32" w:rsidTr="006417AF">
        <w:trPr>
          <w:trHeight w:val="25"/>
          <w:jc w:val="center"/>
        </w:trPr>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Physical Protection System</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Access Authorization System</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Access Control System</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Response to Contingency Events</w:t>
            </w:r>
          </w:p>
        </w:tc>
      </w:tr>
      <w:tr w:rsidR="002F0A32" w:rsidTr="006417AF">
        <w:trPr>
          <w:trHeight w:val="4092"/>
          <w:jc w:val="center"/>
        </w:trPr>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81018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81020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81042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81046</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81052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81058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81062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81064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81066</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81078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81084</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81810</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81018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81020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81502</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81700</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81018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81020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81042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81046</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81054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81058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81064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81070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81072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81074</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81080</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81018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81020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81022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81038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81042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81052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81054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81058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81062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81064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81066</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81078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81080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81084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81088</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81501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81601</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81700</w:t>
            </w:r>
          </w:p>
        </w:tc>
      </w:tr>
    </w:tbl>
    <w:p w:rsidR="00C93F2B" w:rsidRDefault="00C93F2B" w:rsidP="00C93F2B">
      <w:pPr>
        <w:widowControl/>
        <w:autoSpaceDE/>
        <w:autoSpaceDN/>
        <w:adjustRightInd/>
        <w:rPr>
          <w:ins w:id="159" w:author="Author" w:date="2011-02-03T14:06:00Z"/>
          <w:rFonts w:ascii="Arial" w:hAnsi="Arial" w:cs="Arial"/>
          <w:sz w:val="22"/>
          <w:szCs w:val="22"/>
        </w:rPr>
      </w:pPr>
      <w:ins w:id="160" w:author="Author" w:date="2011-02-03T14:06:00Z">
        <w:r>
          <w:rPr>
            <w:rFonts w:ascii="Arial" w:hAnsi="Arial" w:cs="Arial"/>
            <w:sz w:val="22"/>
            <w:szCs w:val="22"/>
          </w:rPr>
          <w:t>Refer to the internal Web page for the complete list of all security</w:t>
        </w:r>
      </w:ins>
      <w:ins w:id="161" w:author="Author" w:date="2011-02-03T14:07:00Z">
        <w:r>
          <w:rPr>
            <w:rFonts w:ascii="Arial" w:hAnsi="Arial" w:cs="Arial"/>
            <w:sz w:val="22"/>
            <w:szCs w:val="22"/>
          </w:rPr>
          <w:t>-</w:t>
        </w:r>
      </w:ins>
      <w:ins w:id="162" w:author="Author" w:date="2011-02-03T14:06:00Z">
        <w:r>
          <w:rPr>
            <w:rFonts w:ascii="Arial" w:hAnsi="Arial" w:cs="Arial"/>
            <w:sz w:val="22"/>
            <w:szCs w:val="22"/>
          </w:rPr>
          <w:t>related inspection procedures.</w:t>
        </w:r>
      </w:ins>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p w:rsidR="002F0A32" w:rsidRDefault="002F0A32" w:rsidP="00196A63">
      <w:pPr>
        <w:widowControl/>
        <w:tabs>
          <w:tab w:val="center" w:pos="4680"/>
        </w:tabs>
        <w:jc w:val="center"/>
        <w:rPr>
          <w:rFonts w:ascii="Arial" w:hAnsi="Arial" w:cs="Arial"/>
          <w:sz w:val="22"/>
          <w:szCs w:val="22"/>
        </w:rPr>
      </w:pPr>
      <w:r>
        <w:rPr>
          <w:rFonts w:ascii="Arial" w:hAnsi="Arial" w:cs="Arial"/>
          <w:sz w:val="22"/>
          <w:szCs w:val="22"/>
        </w:rPr>
        <w:t>END</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p w:rsidR="002F0A32" w:rsidRDefault="002F0A32">
      <w:pPr>
        <w:widowControl/>
        <w:tabs>
          <w:tab w:val="left" w:pos="244"/>
          <w:tab w:val="left" w:pos="835"/>
          <w:tab w:val="left" w:pos="1440"/>
          <w:tab w:val="left" w:pos="2044"/>
          <w:tab w:val="left" w:pos="2635"/>
          <w:tab w:val="left" w:pos="3240"/>
        </w:tabs>
        <w:ind w:firstLine="3240"/>
        <w:rPr>
          <w:rFonts w:ascii="Arial" w:hAnsi="Arial" w:cs="Arial"/>
          <w:sz w:val="22"/>
          <w:szCs w:val="22"/>
        </w:rPr>
        <w:sectPr w:rsidR="002F0A32" w:rsidSect="00E87A69">
          <w:footerReference w:type="even" r:id="rId14"/>
          <w:footerReference w:type="default" r:id="rId15"/>
          <w:pgSz w:w="12240" w:h="15840"/>
          <w:pgMar w:top="1080" w:right="1440" w:bottom="720" w:left="1440" w:header="1080" w:footer="720" w:gutter="0"/>
          <w:pgNumType w:start="1"/>
          <w:cols w:space="720"/>
          <w:noEndnote/>
        </w:sectPr>
      </w:pPr>
    </w:p>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lastRenderedPageBreak/>
        <w:t>Attachment</w:t>
      </w:r>
      <w:r w:rsidR="00E87A69">
        <w:rPr>
          <w:rFonts w:cs="Segoe Script"/>
        </w:rPr>
        <w:t> </w:t>
      </w:r>
      <w:r w:rsidR="00D1550E">
        <w:rPr>
          <w:rFonts w:ascii="Arial" w:hAnsi="Arial" w:cs="Arial"/>
        </w:rPr>
        <w:t>2</w:t>
      </w:r>
      <w:r w:rsidR="00E87A69">
        <w:rPr>
          <w:rFonts w:ascii="Arial" w:hAnsi="Arial" w:cs="Arial"/>
        </w:rPr>
        <w:t xml:space="preserve"> – </w:t>
      </w:r>
      <w:r>
        <w:rPr>
          <w:rFonts w:ascii="Arial" w:hAnsi="Arial" w:cs="Arial"/>
        </w:rPr>
        <w:t>Revision History for IMC</w:t>
      </w:r>
      <w:r w:rsidR="00E87A69">
        <w:rPr>
          <w:rFonts w:cs="Segoe Script"/>
        </w:rPr>
        <w:t> </w:t>
      </w:r>
      <w:r>
        <w:rPr>
          <w:rFonts w:ascii="Arial" w:hAnsi="Arial" w:cs="Arial"/>
        </w:rPr>
        <w:t>2515 Appendix</w:t>
      </w:r>
      <w:r w:rsidR="00E87A69">
        <w:rPr>
          <w:rFonts w:cs="Segoe Script"/>
        </w:rPr>
        <w:t> </w:t>
      </w:r>
      <w:r>
        <w:rPr>
          <w:rFonts w:ascii="Arial" w:hAnsi="Arial" w:cs="Arial"/>
        </w:rPr>
        <w:t>B</w:t>
      </w:r>
    </w:p>
    <w:p w:rsidR="002F0A32" w:rsidRDefault="002F0A32">
      <w:pPr>
        <w:widowControl/>
        <w:tabs>
          <w:tab w:val="left" w:pos="244"/>
          <w:tab w:val="left" w:pos="835"/>
          <w:tab w:val="left" w:pos="1440"/>
          <w:tab w:val="left" w:pos="2044"/>
          <w:tab w:val="left" w:pos="2635"/>
          <w:tab w:val="left" w:pos="3240"/>
        </w:tabs>
        <w:rPr>
          <w:rFonts w:ascii="Arial" w:hAnsi="Arial" w:cs="Arial"/>
        </w:rPr>
      </w:pPr>
    </w:p>
    <w:tbl>
      <w:tblPr>
        <w:tblW w:w="0" w:type="auto"/>
        <w:tblInd w:w="30" w:type="dxa"/>
        <w:tblLayout w:type="fixed"/>
        <w:tblCellMar>
          <w:top w:w="58" w:type="dxa"/>
          <w:left w:w="120" w:type="dxa"/>
          <w:right w:w="120" w:type="dxa"/>
        </w:tblCellMar>
        <w:tblLook w:val="0000"/>
      </w:tblPr>
      <w:tblGrid>
        <w:gridCol w:w="1620"/>
        <w:gridCol w:w="1800"/>
        <w:gridCol w:w="4680"/>
        <w:gridCol w:w="1170"/>
        <w:gridCol w:w="1530"/>
        <w:gridCol w:w="2340"/>
      </w:tblGrid>
      <w:tr w:rsidR="002F0A32" w:rsidTr="00FB67C7">
        <w:trPr>
          <w:tblHeader/>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spacing w:after="58"/>
              <w:jc w:val="center"/>
              <w:rPr>
                <w:rFonts w:ascii="Arial" w:hAnsi="Arial" w:cs="Arial"/>
              </w:rPr>
            </w:pPr>
            <w:r w:rsidRPr="00713366">
              <w:rPr>
                <w:rFonts w:ascii="Arial" w:hAnsi="Arial" w:cs="Arial"/>
              </w:rPr>
              <w:t>Issue Date</w:t>
            </w:r>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Training Completion Date</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rsidP="00C733C1">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Comment Resolution Accession Number</w:t>
            </w:r>
          </w:p>
        </w:tc>
      </w:tr>
      <w:tr w:rsidR="00634968"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634968" w:rsidRPr="00713366" w:rsidRDefault="00713366"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04/03/00</w:t>
            </w:r>
          </w:p>
          <w:p w:rsidR="00713366" w:rsidRPr="00713366" w:rsidRDefault="0040352C" w:rsidP="00713366">
            <w:pPr>
              <w:jc w:val="center"/>
              <w:rPr>
                <w:rFonts w:ascii="Arial" w:hAnsi="Arial" w:cs="Arial"/>
              </w:rPr>
            </w:pPr>
            <w:hyperlink r:id="rId16" w:history="1">
              <w:r w:rsidR="00713366" w:rsidRPr="00713366">
                <w:rPr>
                  <w:rStyle w:val="Hyperlink"/>
                  <w:rFonts w:ascii="Arial" w:hAnsi="Arial" w:cs="Arial"/>
                </w:rPr>
                <w:t>CN 00-003</w:t>
              </w:r>
            </w:hyperlink>
          </w:p>
          <w:p w:rsidR="00713366" w:rsidRPr="00713366" w:rsidRDefault="00713366" w:rsidP="00713366">
            <w:pPr>
              <w:widowControl/>
              <w:tabs>
                <w:tab w:val="left" w:pos="244"/>
                <w:tab w:val="left" w:pos="835"/>
                <w:tab w:val="left" w:pos="1440"/>
                <w:tab w:val="left" w:pos="2044"/>
                <w:tab w:val="left" w:pos="2635"/>
                <w:tab w:val="left" w:pos="3240"/>
              </w:tabs>
              <w:jc w:val="center"/>
              <w:rPr>
                <w:rFonts w:ascii="Arial" w:hAnsi="Arial" w:cs="Arial"/>
              </w:rPr>
            </w:pPr>
          </w:p>
        </w:tc>
        <w:tc>
          <w:tcPr>
            <w:tcW w:w="4680" w:type="dxa"/>
            <w:tcBorders>
              <w:top w:val="single" w:sz="7" w:space="0" w:color="000000"/>
              <w:left w:val="single" w:sz="7" w:space="0" w:color="000000"/>
              <w:bottom w:val="single" w:sz="7" w:space="0" w:color="000000"/>
              <w:right w:val="single" w:sz="7" w:space="0" w:color="000000"/>
            </w:tcBorders>
          </w:tcPr>
          <w:p w:rsidR="00634968" w:rsidRPr="00B17C78" w:rsidRDefault="00713366" w:rsidP="00713366">
            <w:pPr>
              <w:widowControl/>
              <w:tabs>
                <w:tab w:val="left" w:pos="244"/>
                <w:tab w:val="left" w:pos="835"/>
                <w:tab w:val="left" w:pos="1440"/>
                <w:tab w:val="left" w:pos="2044"/>
                <w:tab w:val="left" w:pos="2635"/>
                <w:tab w:val="left" w:pos="3240"/>
              </w:tabs>
              <w:spacing w:after="58"/>
              <w:rPr>
                <w:rFonts w:ascii="Arial" w:hAnsi="Arial" w:cs="Arial"/>
              </w:rPr>
            </w:pPr>
            <w:r w:rsidRPr="00D25099">
              <w:rPr>
                <w:rFonts w:ascii="Arial" w:hAnsi="Arial" w:cs="Arial"/>
              </w:rPr>
              <w:t xml:space="preserve">Updated for ROP to include list of procedures that </w:t>
            </w:r>
            <w:r w:rsidR="00D25099" w:rsidRPr="00D25099">
              <w:rPr>
                <w:rFonts w:ascii="Arial" w:hAnsi="Arial" w:cs="Arial"/>
              </w:rPr>
              <w:t>can be used to follow up on risk significant inspection activities.</w:t>
            </w:r>
          </w:p>
        </w:tc>
        <w:tc>
          <w:tcPr>
            <w:tcW w:w="117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spacing w:after="58"/>
              <w:jc w:val="center"/>
              <w:rPr>
                <w:rFonts w:ascii="Arial" w:hAnsi="Arial" w:cs="Arial"/>
              </w:rPr>
            </w:pPr>
          </w:p>
        </w:tc>
      </w:tr>
      <w:tr w:rsidR="00B17C78"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B17C78" w:rsidRPr="00713366" w:rsidRDefault="00B17C78"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09/12/00</w:t>
            </w:r>
          </w:p>
          <w:p w:rsidR="00B17C78" w:rsidRPr="00713366" w:rsidRDefault="0040352C" w:rsidP="00713366">
            <w:pPr>
              <w:jc w:val="center"/>
              <w:rPr>
                <w:rFonts w:ascii="Arial" w:hAnsi="Arial" w:cs="Arial"/>
              </w:rPr>
            </w:pPr>
            <w:hyperlink r:id="rId17" w:history="1">
              <w:r w:rsidR="00713366" w:rsidRPr="00713366">
                <w:rPr>
                  <w:rStyle w:val="Hyperlink"/>
                  <w:rFonts w:ascii="Arial" w:hAnsi="Arial" w:cs="Arial"/>
                </w:rPr>
                <w:t>CN 00-018</w:t>
              </w:r>
            </w:hyperlink>
          </w:p>
          <w:p w:rsidR="00B17C78" w:rsidRPr="00713366" w:rsidRDefault="00B17C78" w:rsidP="00713366">
            <w:pPr>
              <w:widowControl/>
              <w:tabs>
                <w:tab w:val="left" w:pos="244"/>
                <w:tab w:val="left" w:pos="835"/>
                <w:tab w:val="left" w:pos="1440"/>
                <w:tab w:val="left" w:pos="2044"/>
                <w:tab w:val="left" w:pos="2635"/>
                <w:tab w:val="left" w:pos="3240"/>
              </w:tabs>
              <w:jc w:val="center"/>
              <w:rPr>
                <w:rFonts w:ascii="Arial" w:hAnsi="Arial" w:cs="Arial"/>
              </w:rPr>
            </w:pPr>
          </w:p>
        </w:tc>
        <w:tc>
          <w:tcPr>
            <w:tcW w:w="4680" w:type="dxa"/>
            <w:tcBorders>
              <w:top w:val="single" w:sz="7" w:space="0" w:color="000000"/>
              <w:left w:val="single" w:sz="7" w:space="0" w:color="000000"/>
              <w:bottom w:val="single" w:sz="7" w:space="0" w:color="000000"/>
              <w:right w:val="single" w:sz="7" w:space="0" w:color="000000"/>
            </w:tcBorders>
          </w:tcPr>
          <w:p w:rsidR="00B17C78" w:rsidRDefault="00B17C78" w:rsidP="00D77519">
            <w:pPr>
              <w:widowControl/>
              <w:tabs>
                <w:tab w:val="left" w:pos="244"/>
                <w:tab w:val="left" w:pos="835"/>
                <w:tab w:val="left" w:pos="1440"/>
                <w:tab w:val="left" w:pos="2044"/>
                <w:tab w:val="left" w:pos="2635"/>
                <w:tab w:val="left" w:pos="3240"/>
              </w:tabs>
              <w:spacing w:after="58"/>
              <w:rPr>
                <w:rFonts w:ascii="Arial" w:hAnsi="Arial" w:cs="Arial"/>
              </w:rPr>
            </w:pPr>
            <w:r w:rsidRPr="00B17C78">
              <w:rPr>
                <w:rFonts w:ascii="Arial" w:hAnsi="Arial" w:cs="Arial"/>
              </w:rPr>
              <w:t>Revised to include newly issued IP 62708, "Motor-Operated Valve Capability) and to delete IP 50001, "Steam Generator Replacement Inspection." IP 50001 has been moved to IMC 2515, Appendix C.</w:t>
            </w:r>
          </w:p>
        </w:tc>
        <w:tc>
          <w:tcPr>
            <w:tcW w:w="117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p>
        </w:tc>
      </w:tr>
      <w:tr w:rsidR="00B17C78"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B17C78" w:rsidRPr="00713366" w:rsidRDefault="00B17C78" w:rsidP="007133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13366">
              <w:rPr>
                <w:rFonts w:ascii="Arial" w:hAnsi="Arial" w:cs="Arial"/>
              </w:rPr>
              <w:t>03/06/01</w:t>
            </w:r>
          </w:p>
          <w:p w:rsidR="00B17C78" w:rsidRPr="00713366" w:rsidRDefault="0040352C" w:rsidP="00713366">
            <w:pPr>
              <w:widowControl/>
              <w:tabs>
                <w:tab w:val="left" w:pos="244"/>
                <w:tab w:val="left" w:pos="835"/>
                <w:tab w:val="left" w:pos="1440"/>
                <w:tab w:val="left" w:pos="2044"/>
                <w:tab w:val="left" w:pos="2635"/>
                <w:tab w:val="left" w:pos="3240"/>
              </w:tabs>
              <w:jc w:val="center"/>
              <w:rPr>
                <w:rFonts w:ascii="Arial" w:hAnsi="Arial" w:cs="Arial"/>
              </w:rPr>
            </w:pPr>
            <w:hyperlink r:id="rId18" w:history="1">
              <w:r w:rsidR="00B17C78" w:rsidRPr="00713366">
                <w:rPr>
                  <w:rStyle w:val="Hyperlink"/>
                  <w:rFonts w:ascii="Arial" w:hAnsi="Arial" w:cs="Arial"/>
                </w:rPr>
                <w:t>CN 01-006</w:t>
              </w:r>
            </w:hyperlink>
          </w:p>
        </w:tc>
        <w:tc>
          <w:tcPr>
            <w:tcW w:w="4680" w:type="dxa"/>
            <w:tcBorders>
              <w:top w:val="single" w:sz="7" w:space="0" w:color="000000"/>
              <w:left w:val="single" w:sz="7" w:space="0" w:color="000000"/>
              <w:bottom w:val="single" w:sz="7" w:space="0" w:color="000000"/>
              <w:right w:val="single" w:sz="7" w:space="0" w:color="000000"/>
            </w:tcBorders>
          </w:tcPr>
          <w:p w:rsidR="00B17C78" w:rsidRDefault="00B17C78" w:rsidP="00B17C78">
            <w:pPr>
              <w:widowControl/>
              <w:tabs>
                <w:tab w:val="left" w:pos="244"/>
                <w:tab w:val="left" w:pos="835"/>
                <w:tab w:val="left" w:pos="1440"/>
                <w:tab w:val="left" w:pos="2044"/>
                <w:tab w:val="left" w:pos="2635"/>
                <w:tab w:val="left" w:pos="3240"/>
              </w:tabs>
              <w:spacing w:after="58"/>
              <w:rPr>
                <w:rFonts w:ascii="Arial" w:hAnsi="Arial" w:cs="Arial"/>
              </w:rPr>
            </w:pPr>
            <w:r w:rsidRPr="00B17C78">
              <w:rPr>
                <w:rFonts w:ascii="Arial" w:hAnsi="Arial" w:cs="Arial"/>
              </w:rPr>
              <w:t>Revised to include new IP</w:t>
            </w:r>
            <w:r>
              <w:rPr>
                <w:rFonts w:cs="Segoe Script"/>
              </w:rPr>
              <w:t> </w:t>
            </w:r>
            <w:r w:rsidRPr="00B17C78">
              <w:rPr>
                <w:rFonts w:ascii="Arial" w:hAnsi="Arial" w:cs="Arial"/>
              </w:rPr>
              <w:t>62710, "Power-Operated Gate Valve Pressure Locking and Thermal Binding."</w:t>
            </w:r>
          </w:p>
        </w:tc>
        <w:tc>
          <w:tcPr>
            <w:tcW w:w="117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spacing w:after="58"/>
              <w:jc w:val="center"/>
              <w:rPr>
                <w:rFonts w:ascii="Arial" w:hAnsi="Arial" w:cs="Arial"/>
              </w:rPr>
            </w:pPr>
          </w:p>
        </w:tc>
      </w:tr>
      <w:tr w:rsidR="002F0A32"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1/17/2002</w:t>
            </w:r>
          </w:p>
          <w:p w:rsidR="00B17C78" w:rsidRPr="00713366" w:rsidRDefault="0040352C" w:rsidP="00713366">
            <w:pPr>
              <w:jc w:val="center"/>
              <w:rPr>
                <w:rFonts w:ascii="Arial" w:hAnsi="Arial" w:cs="Arial"/>
              </w:rPr>
            </w:pPr>
            <w:hyperlink r:id="rId19" w:history="1">
              <w:r w:rsidR="00713366" w:rsidRPr="00713366">
                <w:rPr>
                  <w:rStyle w:val="Hyperlink"/>
                  <w:rFonts w:ascii="Arial" w:hAnsi="Arial" w:cs="Arial"/>
                </w:rPr>
                <w:t>CN 02-001</w:t>
              </w:r>
            </w:hyperlink>
          </w:p>
          <w:p w:rsidR="00B17C78" w:rsidRPr="00713366" w:rsidRDefault="00B17C78" w:rsidP="00713366">
            <w:pPr>
              <w:widowControl/>
              <w:tabs>
                <w:tab w:val="left" w:pos="244"/>
                <w:tab w:val="left" w:pos="835"/>
                <w:tab w:val="left" w:pos="1440"/>
                <w:tab w:val="left" w:pos="2044"/>
                <w:tab w:val="left" w:pos="2635"/>
                <w:tab w:val="left" w:pos="3240"/>
              </w:tabs>
              <w:jc w:val="center"/>
              <w:rPr>
                <w:rFonts w:ascii="Arial" w:hAnsi="Arial" w:cs="Arial"/>
              </w:rPr>
            </w:pPr>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rsidP="00D77519">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 xml:space="preserve">Revised to include new </w:t>
            </w:r>
            <w:r w:rsidR="00D77519">
              <w:rPr>
                <w:rFonts w:ascii="Arial" w:hAnsi="Arial" w:cs="Arial"/>
              </w:rPr>
              <w:t>IP</w:t>
            </w:r>
            <w:r w:rsidR="00D77519">
              <w:rPr>
                <w:rFonts w:cs="Segoe Script"/>
              </w:rPr>
              <w:t> </w:t>
            </w:r>
            <w:r>
              <w:rPr>
                <w:rFonts w:ascii="Arial" w:hAnsi="Arial" w:cs="Arial"/>
              </w:rPr>
              <w:t xml:space="preserve">62710, </w:t>
            </w:r>
            <w:r>
              <w:rPr>
                <w:rFonts w:ascii="Arial" w:hAnsi="Arial" w:cs="Arial"/>
              </w:rPr>
              <w:sym w:font="WP TypographicSymbols" w:char="0041"/>
            </w:r>
            <w:r>
              <w:rPr>
                <w:rFonts w:ascii="Arial" w:hAnsi="Arial" w:cs="Arial"/>
              </w:rPr>
              <w:t>Power-Operated Gate Valve Pressure Locking and Thermal Binding.</w:t>
            </w:r>
            <w:r>
              <w:rPr>
                <w:rFonts w:ascii="Arial" w:hAnsi="Arial" w:cs="Arial"/>
              </w:rPr>
              <w:sym w:font="WP TypographicSymbols" w:char="0040"/>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r>
      <w:tr w:rsidR="002F0A32"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3/23/2005</w:t>
            </w:r>
          </w:p>
          <w:p w:rsidR="00B17C78" w:rsidRPr="00713366" w:rsidRDefault="0040352C" w:rsidP="00713366">
            <w:pPr>
              <w:widowControl/>
              <w:tabs>
                <w:tab w:val="left" w:pos="244"/>
                <w:tab w:val="left" w:pos="835"/>
                <w:tab w:val="left" w:pos="1440"/>
                <w:tab w:val="left" w:pos="2044"/>
                <w:tab w:val="left" w:pos="2635"/>
                <w:tab w:val="left" w:pos="3240"/>
              </w:tabs>
              <w:jc w:val="center"/>
              <w:rPr>
                <w:rFonts w:ascii="Arial" w:hAnsi="Arial" w:cs="Arial"/>
              </w:rPr>
            </w:pPr>
            <w:hyperlink r:id="rId20" w:history="1">
              <w:r w:rsidR="00B17C78" w:rsidRPr="00713366">
                <w:rPr>
                  <w:rStyle w:val="Hyperlink"/>
                  <w:rFonts w:ascii="Arial" w:hAnsi="Arial" w:cs="Arial"/>
                </w:rPr>
                <w:t>ML050770156</w:t>
              </w:r>
            </w:hyperlink>
          </w:p>
          <w:p w:rsidR="00FB67C7" w:rsidRPr="00713366" w:rsidRDefault="0040352C" w:rsidP="00713366">
            <w:pPr>
              <w:widowControl/>
              <w:tabs>
                <w:tab w:val="left" w:pos="244"/>
                <w:tab w:val="left" w:pos="835"/>
                <w:tab w:val="left" w:pos="1440"/>
                <w:tab w:val="left" w:pos="2044"/>
                <w:tab w:val="left" w:pos="2635"/>
                <w:tab w:val="left" w:pos="3240"/>
              </w:tabs>
              <w:spacing w:after="58"/>
              <w:jc w:val="center"/>
              <w:rPr>
                <w:rFonts w:ascii="Arial" w:hAnsi="Arial" w:cs="Arial"/>
              </w:rPr>
            </w:pPr>
            <w:hyperlink r:id="rId21" w:history="1">
              <w:r w:rsidR="00713366" w:rsidRPr="00713366">
                <w:rPr>
                  <w:rStyle w:val="Hyperlink"/>
                  <w:rFonts w:ascii="Arial" w:hAnsi="Arial" w:cs="Arial"/>
                </w:rPr>
                <w:t>CN 05-008</w:t>
              </w:r>
            </w:hyperlink>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rsidP="00D77519">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Revised to add IP</w:t>
            </w:r>
            <w:r w:rsidR="00D77519">
              <w:rPr>
                <w:rFonts w:cs="Segoe Script"/>
              </w:rPr>
              <w:t> </w:t>
            </w:r>
            <w:r>
              <w:rPr>
                <w:rFonts w:ascii="Arial" w:hAnsi="Arial" w:cs="Arial"/>
              </w:rPr>
              <w:t>56700, 82201, 82202, and 90700 to Attachment</w:t>
            </w:r>
            <w:r w:rsidR="00D77519">
              <w:rPr>
                <w:rFonts w:cs="Segoe Script"/>
              </w:rPr>
              <w:t> </w:t>
            </w:r>
            <w:r>
              <w:rPr>
                <w:rFonts w:ascii="Arial" w:hAnsi="Arial" w:cs="Arial"/>
              </w:rPr>
              <w:t>1.</w:t>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r>
      <w:tr w:rsidR="002F0A32"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01/26/07</w:t>
            </w:r>
          </w:p>
          <w:p w:rsidR="00FB67C7" w:rsidRPr="00713366" w:rsidRDefault="0040352C" w:rsidP="00713366">
            <w:pPr>
              <w:widowControl/>
              <w:tabs>
                <w:tab w:val="left" w:pos="244"/>
                <w:tab w:val="left" w:pos="835"/>
                <w:tab w:val="left" w:pos="1440"/>
                <w:tab w:val="left" w:pos="2044"/>
                <w:tab w:val="left" w:pos="2635"/>
                <w:tab w:val="left" w:pos="3240"/>
              </w:tabs>
              <w:jc w:val="center"/>
              <w:rPr>
                <w:rFonts w:ascii="Arial" w:hAnsi="Arial" w:cs="Arial"/>
              </w:rPr>
            </w:pPr>
            <w:hyperlink r:id="rId22" w:history="1">
              <w:r w:rsidR="00FB67C7" w:rsidRPr="00713366">
                <w:rPr>
                  <w:rStyle w:val="Hyperlink"/>
                  <w:rFonts w:ascii="Arial" w:hAnsi="Arial" w:cs="Arial"/>
                </w:rPr>
                <w:t>ML061580281</w:t>
              </w:r>
            </w:hyperlink>
          </w:p>
          <w:p w:rsidR="002F0A32" w:rsidRPr="00713366" w:rsidRDefault="0040352C" w:rsidP="00713366">
            <w:pPr>
              <w:widowControl/>
              <w:tabs>
                <w:tab w:val="left" w:pos="244"/>
                <w:tab w:val="left" w:pos="835"/>
                <w:tab w:val="left" w:pos="1440"/>
                <w:tab w:val="left" w:pos="2044"/>
                <w:tab w:val="left" w:pos="2635"/>
                <w:tab w:val="left" w:pos="3240"/>
              </w:tabs>
              <w:spacing w:after="58"/>
              <w:jc w:val="center"/>
              <w:rPr>
                <w:rFonts w:ascii="Arial" w:hAnsi="Arial" w:cs="Arial"/>
              </w:rPr>
            </w:pPr>
            <w:hyperlink r:id="rId23" w:history="1">
              <w:r w:rsidR="002F0A32" w:rsidRPr="00713366">
                <w:rPr>
                  <w:rStyle w:val="Hyperlink"/>
                  <w:rFonts w:ascii="Arial" w:hAnsi="Arial" w:cs="Arial"/>
                </w:rPr>
                <w:t>CN 07-004</w:t>
              </w:r>
            </w:hyperlink>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rsidP="00D77519">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Added IP</w:t>
            </w:r>
            <w:r w:rsidR="00D77519">
              <w:rPr>
                <w:rFonts w:cs="Segoe Script"/>
              </w:rPr>
              <w:t> </w:t>
            </w:r>
            <w:r>
              <w:rPr>
                <w:rFonts w:ascii="Arial" w:hAnsi="Arial" w:cs="Arial"/>
              </w:rPr>
              <w:t xml:space="preserve">61726, </w:t>
            </w:r>
            <w:r>
              <w:rPr>
                <w:rFonts w:ascii="Arial" w:hAnsi="Arial" w:cs="Arial"/>
              </w:rPr>
              <w:sym w:font="WP TypographicSymbols" w:char="0041"/>
            </w:r>
            <w:r>
              <w:rPr>
                <w:rFonts w:ascii="Arial" w:hAnsi="Arial" w:cs="Arial"/>
              </w:rPr>
              <w:t>Surveillance Observations</w:t>
            </w:r>
            <w:r>
              <w:rPr>
                <w:rFonts w:ascii="Arial" w:hAnsi="Arial" w:cs="Arial"/>
              </w:rPr>
              <w:sym w:font="WP TypographicSymbols" w:char="0040"/>
            </w:r>
            <w:r>
              <w:rPr>
                <w:rFonts w:ascii="Arial" w:hAnsi="Arial" w:cs="Arial"/>
              </w:rPr>
              <w:t xml:space="preserve"> to list of IPs to be used for assessing extent of condition (FF IMC2515B-919).  Completed 4</w:t>
            </w:r>
            <w:r w:rsidR="00D77519">
              <w:rPr>
                <w:rFonts w:cs="Segoe Script"/>
              </w:rPr>
              <w:t> </w:t>
            </w:r>
            <w:r>
              <w:rPr>
                <w:rFonts w:ascii="Arial" w:hAnsi="Arial" w:cs="Arial"/>
              </w:rPr>
              <w:t>year historical change notice search.</w:t>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2F0A32" w:rsidRDefault="0040352C">
            <w:pPr>
              <w:widowControl/>
              <w:tabs>
                <w:tab w:val="left" w:pos="244"/>
                <w:tab w:val="left" w:pos="835"/>
                <w:tab w:val="left" w:pos="1440"/>
                <w:tab w:val="left" w:pos="2044"/>
                <w:tab w:val="left" w:pos="2635"/>
                <w:tab w:val="left" w:pos="3240"/>
              </w:tabs>
              <w:spacing w:after="58"/>
              <w:jc w:val="center"/>
              <w:rPr>
                <w:rFonts w:ascii="Arial" w:hAnsi="Arial" w:cs="Arial"/>
              </w:rPr>
            </w:pPr>
            <w:hyperlink r:id="rId24" w:history="1">
              <w:r w:rsidR="002F0A32" w:rsidRPr="00FB67C7">
                <w:rPr>
                  <w:rStyle w:val="Hyperlink"/>
                  <w:rFonts w:ascii="Arial" w:hAnsi="Arial" w:cs="Arial"/>
                </w:rPr>
                <w:t>ML063460228</w:t>
              </w:r>
            </w:hyperlink>
          </w:p>
        </w:tc>
      </w:tr>
      <w:tr w:rsidR="00BC718F"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BC718F" w:rsidRPr="00713366" w:rsidRDefault="00723AA9" w:rsidP="00713366">
            <w:pPr>
              <w:widowControl/>
              <w:tabs>
                <w:tab w:val="left" w:pos="244"/>
                <w:tab w:val="left" w:pos="835"/>
                <w:tab w:val="left" w:pos="1440"/>
                <w:tab w:val="left" w:pos="2044"/>
                <w:tab w:val="left" w:pos="2635"/>
                <w:tab w:val="left" w:pos="3240"/>
              </w:tabs>
              <w:jc w:val="center"/>
              <w:rPr>
                <w:rFonts w:ascii="Arial" w:hAnsi="Arial" w:cs="Arial"/>
                <w:lang w:val="es-ES_tradnl"/>
              </w:rPr>
            </w:pPr>
            <w:r w:rsidRPr="00713366">
              <w:rPr>
                <w:rFonts w:ascii="Arial" w:hAnsi="Arial" w:cs="Arial"/>
                <w:lang w:val="es-ES_tradnl"/>
              </w:rPr>
              <w:t>10/29/09</w:t>
            </w:r>
          </w:p>
          <w:p w:rsidR="00FB67C7" w:rsidRPr="00713366" w:rsidRDefault="0040352C" w:rsidP="00713366">
            <w:pPr>
              <w:widowControl/>
              <w:tabs>
                <w:tab w:val="left" w:pos="244"/>
                <w:tab w:val="left" w:pos="835"/>
                <w:tab w:val="left" w:pos="1440"/>
                <w:tab w:val="left" w:pos="2044"/>
                <w:tab w:val="left" w:pos="2635"/>
                <w:tab w:val="left" w:pos="3240"/>
              </w:tabs>
              <w:spacing w:after="58"/>
              <w:jc w:val="center"/>
              <w:rPr>
                <w:rFonts w:ascii="Arial" w:hAnsi="Arial" w:cs="Arial"/>
                <w:lang w:val="es-ES_tradnl"/>
              </w:rPr>
            </w:pPr>
            <w:hyperlink r:id="rId25" w:history="1">
              <w:r w:rsidR="00FB67C7" w:rsidRPr="00713366">
                <w:rPr>
                  <w:rStyle w:val="Hyperlink"/>
                  <w:rFonts w:ascii="Arial" w:hAnsi="Arial" w:cs="Arial"/>
                </w:rPr>
                <w:t>ML092300213</w:t>
              </w:r>
            </w:hyperlink>
          </w:p>
          <w:p w:rsidR="00BC718F" w:rsidRPr="00713366" w:rsidRDefault="0040352C" w:rsidP="00713366">
            <w:pPr>
              <w:widowControl/>
              <w:tabs>
                <w:tab w:val="left" w:pos="244"/>
                <w:tab w:val="left" w:pos="835"/>
                <w:tab w:val="left" w:pos="1440"/>
                <w:tab w:val="left" w:pos="2044"/>
                <w:tab w:val="left" w:pos="2635"/>
                <w:tab w:val="left" w:pos="3240"/>
              </w:tabs>
              <w:spacing w:after="58"/>
              <w:jc w:val="center"/>
              <w:rPr>
                <w:rFonts w:ascii="Arial" w:hAnsi="Arial" w:cs="Arial"/>
                <w:lang w:val="es-ES_tradnl"/>
              </w:rPr>
            </w:pPr>
            <w:hyperlink r:id="rId26" w:history="1">
              <w:r w:rsidR="00BC718F" w:rsidRPr="00713366">
                <w:rPr>
                  <w:rStyle w:val="Hyperlink"/>
                  <w:rFonts w:ascii="Arial" w:hAnsi="Arial" w:cs="Arial"/>
                  <w:lang w:val="es-ES_tradnl"/>
                </w:rPr>
                <w:t>CN 09-</w:t>
              </w:r>
              <w:r w:rsidR="00723AA9" w:rsidRPr="00713366">
                <w:rPr>
                  <w:rStyle w:val="Hyperlink"/>
                  <w:rFonts w:ascii="Arial" w:hAnsi="Arial" w:cs="Arial"/>
                  <w:lang w:val="es-ES_tradnl"/>
                </w:rPr>
                <w:t>025</w:t>
              </w:r>
            </w:hyperlink>
          </w:p>
        </w:tc>
        <w:tc>
          <w:tcPr>
            <w:tcW w:w="4680" w:type="dxa"/>
            <w:tcBorders>
              <w:top w:val="single" w:sz="7" w:space="0" w:color="000000"/>
              <w:left w:val="single" w:sz="7" w:space="0" w:color="000000"/>
              <w:bottom w:val="single" w:sz="7" w:space="0" w:color="000000"/>
              <w:right w:val="single" w:sz="7" w:space="0" w:color="000000"/>
            </w:tcBorders>
          </w:tcPr>
          <w:p w:rsidR="00BC718F" w:rsidRDefault="00BC718F" w:rsidP="00D77519">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Revised to add IP</w:t>
            </w:r>
            <w:r w:rsidR="00D77519">
              <w:rPr>
                <w:rFonts w:cs="Segoe Script"/>
              </w:rPr>
              <w:t> </w:t>
            </w:r>
            <w:r>
              <w:rPr>
                <w:rFonts w:ascii="Arial" w:hAnsi="Arial" w:cs="Arial"/>
              </w:rPr>
              <w:t>52003 and remove references to previously deleted procedures.</w:t>
            </w:r>
          </w:p>
        </w:tc>
        <w:tc>
          <w:tcPr>
            <w:tcW w:w="117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r>
      <w:tr w:rsidR="00C733C1"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C733C1" w:rsidRDefault="00C733C1" w:rsidP="001D5CBB">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lastRenderedPageBreak/>
              <w:t>N/A</w:t>
            </w:r>
          </w:p>
        </w:tc>
        <w:tc>
          <w:tcPr>
            <w:tcW w:w="1800" w:type="dxa"/>
            <w:tcBorders>
              <w:top w:val="single" w:sz="7" w:space="0" w:color="000000"/>
              <w:left w:val="single" w:sz="7" w:space="0" w:color="000000"/>
              <w:bottom w:val="single" w:sz="7" w:space="0" w:color="000000"/>
              <w:right w:val="single" w:sz="7" w:space="0" w:color="000000"/>
            </w:tcBorders>
          </w:tcPr>
          <w:p w:rsidR="00C733C1" w:rsidRPr="00713366" w:rsidRDefault="005A7CAB" w:rsidP="00713366">
            <w:pPr>
              <w:widowControl/>
              <w:tabs>
                <w:tab w:val="left" w:pos="244"/>
                <w:tab w:val="left" w:pos="835"/>
                <w:tab w:val="left" w:pos="1440"/>
                <w:tab w:val="left" w:pos="2044"/>
                <w:tab w:val="left" w:pos="2635"/>
                <w:tab w:val="left" w:pos="3240"/>
              </w:tabs>
              <w:jc w:val="center"/>
              <w:rPr>
                <w:rFonts w:ascii="Arial" w:hAnsi="Arial" w:cs="Arial"/>
                <w:lang w:val="es-ES_tradnl"/>
              </w:rPr>
            </w:pPr>
            <w:r>
              <w:rPr>
                <w:rFonts w:ascii="Arial" w:hAnsi="Arial" w:cs="Arial"/>
                <w:lang w:val="es-ES_tradnl"/>
              </w:rPr>
              <w:t>02/09/11</w:t>
            </w:r>
          </w:p>
          <w:p w:rsidR="00FB67C7" w:rsidRPr="00713366" w:rsidRDefault="003F0E90" w:rsidP="00713366">
            <w:pPr>
              <w:widowControl/>
              <w:tabs>
                <w:tab w:val="left" w:pos="244"/>
                <w:tab w:val="left" w:pos="835"/>
                <w:tab w:val="left" w:pos="1440"/>
                <w:tab w:val="left" w:pos="2044"/>
                <w:tab w:val="left" w:pos="2635"/>
                <w:tab w:val="left" w:pos="3240"/>
              </w:tabs>
              <w:spacing w:after="58"/>
              <w:jc w:val="center"/>
              <w:rPr>
                <w:rFonts w:ascii="Arial" w:hAnsi="Arial" w:cs="Arial"/>
                <w:lang w:val="es-ES_tradnl"/>
              </w:rPr>
            </w:pPr>
            <w:r w:rsidRPr="003F0E90">
              <w:rPr>
                <w:rFonts w:ascii="Arial" w:hAnsi="Arial" w:cs="Arial"/>
                <w:lang w:val="es-ES_tradnl"/>
              </w:rPr>
              <w:t>ML102090718</w:t>
            </w:r>
          </w:p>
          <w:p w:rsidR="00C733C1" w:rsidRPr="00713366" w:rsidRDefault="00C733C1" w:rsidP="005A7CAB">
            <w:pPr>
              <w:widowControl/>
              <w:tabs>
                <w:tab w:val="left" w:pos="244"/>
                <w:tab w:val="left" w:pos="835"/>
                <w:tab w:val="left" w:pos="1440"/>
                <w:tab w:val="left" w:pos="2044"/>
                <w:tab w:val="left" w:pos="2635"/>
                <w:tab w:val="left" w:pos="3240"/>
              </w:tabs>
              <w:spacing w:after="58"/>
              <w:jc w:val="center"/>
              <w:rPr>
                <w:rFonts w:ascii="Arial" w:hAnsi="Arial" w:cs="Arial"/>
                <w:lang w:val="es-ES_tradnl"/>
              </w:rPr>
            </w:pPr>
            <w:r w:rsidRPr="00713366">
              <w:rPr>
                <w:rFonts w:ascii="Arial" w:hAnsi="Arial" w:cs="Arial"/>
                <w:lang w:val="es-ES_tradnl"/>
              </w:rPr>
              <w:t xml:space="preserve">CN </w:t>
            </w:r>
            <w:r w:rsidR="005A7CAB">
              <w:rPr>
                <w:rFonts w:ascii="Arial" w:hAnsi="Arial" w:cs="Arial"/>
                <w:lang w:val="es-ES_tradnl"/>
              </w:rPr>
              <w:t>11-001</w:t>
            </w:r>
          </w:p>
        </w:tc>
        <w:tc>
          <w:tcPr>
            <w:tcW w:w="4680" w:type="dxa"/>
            <w:tcBorders>
              <w:top w:val="single" w:sz="7" w:space="0" w:color="000000"/>
              <w:left w:val="single" w:sz="7" w:space="0" w:color="000000"/>
              <w:bottom w:val="single" w:sz="7" w:space="0" w:color="000000"/>
              <w:right w:val="single" w:sz="7" w:space="0" w:color="000000"/>
            </w:tcBorders>
          </w:tcPr>
          <w:p w:rsidR="00C733C1" w:rsidRDefault="007C14CB" w:rsidP="003F0A4D">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 xml:space="preserve">Revised </w:t>
            </w:r>
            <w:r w:rsidR="00F75784">
              <w:rPr>
                <w:rFonts w:ascii="Arial" w:hAnsi="Arial" w:cs="Arial"/>
              </w:rPr>
              <w:t>to remove redundant and contradicting assessment guidance since this guidance resided in IMC 0305</w:t>
            </w:r>
            <w:r>
              <w:rPr>
                <w:rFonts w:ascii="Arial" w:hAnsi="Arial" w:cs="Arial"/>
              </w:rPr>
              <w:t xml:space="preserve">.  Updated </w:t>
            </w:r>
            <w:r w:rsidR="00064BB7">
              <w:rPr>
                <w:rFonts w:ascii="Arial" w:hAnsi="Arial" w:cs="Arial"/>
              </w:rPr>
              <w:t>Attachment</w:t>
            </w:r>
            <w:r w:rsidR="00BB12FD">
              <w:rPr>
                <w:rFonts w:cs="Segoe Script"/>
              </w:rPr>
              <w:t> </w:t>
            </w:r>
            <w:r w:rsidR="00064BB7">
              <w:rPr>
                <w:rFonts w:ascii="Arial" w:hAnsi="Arial" w:cs="Arial"/>
              </w:rPr>
              <w:t>1 to reflect currently available procedures.</w:t>
            </w:r>
            <w:r w:rsidR="00D1550E">
              <w:rPr>
                <w:rFonts w:ascii="Arial" w:hAnsi="Arial" w:cs="Arial"/>
              </w:rPr>
              <w:t xml:space="preserve">  Deleted the</w:t>
            </w:r>
            <w:r w:rsidR="00BB12FD">
              <w:rPr>
                <w:rFonts w:ascii="Arial" w:hAnsi="Arial" w:cs="Arial"/>
              </w:rPr>
              <w:t xml:space="preserve"> old </w:t>
            </w:r>
            <w:r w:rsidR="00D1550E">
              <w:rPr>
                <w:rFonts w:ascii="Arial" w:hAnsi="Arial" w:cs="Arial"/>
              </w:rPr>
              <w:t>Attachment</w:t>
            </w:r>
            <w:r w:rsidR="00BB12FD">
              <w:rPr>
                <w:rFonts w:cs="Segoe Script"/>
              </w:rPr>
              <w:t> </w:t>
            </w:r>
            <w:r w:rsidR="00D1550E">
              <w:rPr>
                <w:rFonts w:ascii="Arial" w:hAnsi="Arial" w:cs="Arial"/>
              </w:rPr>
              <w:t xml:space="preserve">2 </w:t>
            </w:r>
            <w:r w:rsidR="00BB12FD">
              <w:rPr>
                <w:rFonts w:ascii="Arial" w:hAnsi="Arial" w:cs="Arial"/>
              </w:rPr>
              <w:t xml:space="preserve">and </w:t>
            </w:r>
            <w:r w:rsidR="00D1550E">
              <w:rPr>
                <w:rFonts w:ascii="Arial" w:hAnsi="Arial" w:cs="Arial"/>
              </w:rPr>
              <w:t>since it is redundant to the information maintain on the web.</w:t>
            </w:r>
            <w:r w:rsidR="00BB12FD">
              <w:rPr>
                <w:rFonts w:ascii="Arial" w:hAnsi="Arial" w:cs="Arial"/>
              </w:rPr>
              <w:t xml:space="preserve">  Renamed Attachment</w:t>
            </w:r>
            <w:r w:rsidR="00BB12FD">
              <w:rPr>
                <w:rFonts w:cs="Segoe Script"/>
              </w:rPr>
              <w:t> </w:t>
            </w:r>
            <w:r w:rsidR="00BB12FD">
              <w:rPr>
                <w:rFonts w:ascii="Arial" w:hAnsi="Arial" w:cs="Arial"/>
              </w:rPr>
              <w:t xml:space="preserve">3 </w:t>
            </w:r>
            <w:r w:rsidR="00C96819">
              <w:rPr>
                <w:rFonts w:ascii="Arial" w:hAnsi="Arial" w:cs="Arial"/>
              </w:rPr>
              <w:t>to</w:t>
            </w:r>
            <w:r w:rsidR="00BB12FD">
              <w:rPr>
                <w:rFonts w:ascii="Arial" w:hAnsi="Arial" w:cs="Arial"/>
              </w:rPr>
              <w:t xml:space="preserve"> Attachment</w:t>
            </w:r>
            <w:r w:rsidR="00BB12FD">
              <w:rPr>
                <w:rFonts w:cs="Segoe Script"/>
              </w:rPr>
              <w:t> </w:t>
            </w:r>
            <w:r w:rsidR="00BB12FD">
              <w:rPr>
                <w:rFonts w:ascii="Arial" w:hAnsi="Arial" w:cs="Arial"/>
              </w:rPr>
              <w:t>2.</w:t>
            </w:r>
          </w:p>
        </w:tc>
        <w:tc>
          <w:tcPr>
            <w:tcW w:w="1170" w:type="dxa"/>
            <w:tcBorders>
              <w:top w:val="single" w:sz="7" w:space="0" w:color="000000"/>
              <w:left w:val="single" w:sz="7" w:space="0" w:color="000000"/>
              <w:bottom w:val="single" w:sz="7" w:space="0" w:color="000000"/>
              <w:right w:val="single" w:sz="7" w:space="0" w:color="000000"/>
            </w:tcBorders>
          </w:tcPr>
          <w:p w:rsidR="00C733C1" w:rsidRDefault="00C733C1" w:rsidP="001D5CBB">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C733C1" w:rsidRDefault="00C733C1" w:rsidP="001D5CBB">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C733C1" w:rsidRDefault="0040352C" w:rsidP="001D5CBB">
            <w:pPr>
              <w:widowControl/>
              <w:tabs>
                <w:tab w:val="left" w:pos="244"/>
                <w:tab w:val="left" w:pos="835"/>
                <w:tab w:val="left" w:pos="1440"/>
                <w:tab w:val="left" w:pos="2044"/>
                <w:tab w:val="left" w:pos="2635"/>
                <w:tab w:val="left" w:pos="3240"/>
              </w:tabs>
              <w:spacing w:after="58"/>
              <w:jc w:val="center"/>
              <w:rPr>
                <w:rFonts w:ascii="Arial" w:hAnsi="Arial" w:cs="Arial"/>
              </w:rPr>
            </w:pPr>
            <w:hyperlink r:id="rId27" w:history="1">
              <w:r w:rsidR="003F0E90" w:rsidRPr="003F0E90">
                <w:rPr>
                  <w:rStyle w:val="Hyperlink"/>
                  <w:rFonts w:ascii="Arial" w:hAnsi="Arial" w:cs="Arial"/>
                </w:rPr>
                <w:t>ML110130130</w:t>
              </w:r>
            </w:hyperlink>
          </w:p>
        </w:tc>
      </w:tr>
    </w:tbl>
    <w:p w:rsidR="002F0A32" w:rsidRDefault="002F0A32" w:rsidP="00FF40C2">
      <w:pPr>
        <w:widowControl/>
        <w:tabs>
          <w:tab w:val="left" w:pos="244"/>
          <w:tab w:val="left" w:pos="835"/>
          <w:tab w:val="left" w:pos="1440"/>
          <w:tab w:val="left" w:pos="2044"/>
          <w:tab w:val="left" w:pos="2635"/>
          <w:tab w:val="left" w:pos="3240"/>
        </w:tabs>
        <w:rPr>
          <w:rFonts w:ascii="Arial" w:hAnsi="Arial" w:cs="Arial"/>
        </w:rPr>
      </w:pPr>
    </w:p>
    <w:sectPr w:rsidR="002F0A32" w:rsidSect="002F0A32">
      <w:footerReference w:type="even" r:id="rId28"/>
      <w:footerReference w:type="default" r:id="rId29"/>
      <w:type w:val="continuous"/>
      <w:pgSz w:w="15840" w:h="12240" w:orient="landscape"/>
      <w:pgMar w:top="1080" w:right="1440" w:bottom="720" w:left="1440" w:header="108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81E" w:rsidRDefault="00EC581E">
      <w:r>
        <w:separator/>
      </w:r>
    </w:p>
  </w:endnote>
  <w:endnote w:type="continuationSeparator" w:id="0">
    <w:p w:rsidR="00EC581E" w:rsidRDefault="00EC58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Segoe Script">
    <w:altName w:val="Arial"/>
    <w:charset w:val="00"/>
    <w:family w:val="swiss"/>
    <w:pitch w:val="variable"/>
    <w:sig w:usb0="0000028F" w:usb1="00000000"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Microsoft Uighur">
    <w:altName w:val="Times New Roman"/>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4680"/>
        <w:tab w:val="right" w:pos="9360"/>
      </w:tabs>
      <w:rPr>
        <w:rFonts w:ascii="Arial" w:hAnsi="Arial" w:cs="Arial"/>
      </w:rPr>
    </w:pPr>
    <w:r>
      <w:rPr>
        <w:rFonts w:ascii="Arial" w:hAnsi="Arial" w:cs="Arial"/>
      </w:rPr>
      <w:t>2515 Appendix B</w:t>
    </w:r>
    <w:r>
      <w:rPr>
        <w:rFonts w:ascii="Arial" w:hAnsi="Arial" w:cs="Arial"/>
      </w:rPr>
      <w:tab/>
      <w:t>B-</w:t>
    </w:r>
    <w:r w:rsidR="0040352C">
      <w:rPr>
        <w:rFonts w:ascii="Arial" w:hAnsi="Arial" w:cs="Arial"/>
      </w:rPr>
      <w:fldChar w:fldCharType="begin"/>
    </w:r>
    <w:r>
      <w:rPr>
        <w:rFonts w:ascii="Arial" w:hAnsi="Arial" w:cs="Arial"/>
      </w:rPr>
      <w:instrText xml:space="preserve">PAGE </w:instrText>
    </w:r>
    <w:r w:rsidR="0040352C">
      <w:rPr>
        <w:rFonts w:ascii="Arial" w:hAnsi="Arial" w:cs="Arial"/>
      </w:rPr>
      <w:fldChar w:fldCharType="end"/>
    </w:r>
    <w:r>
      <w:rPr>
        <w:rFonts w:ascii="Arial" w:hAnsi="Arial" w:cs="Arial"/>
      </w:rPr>
      <w:tab/>
      <w:t>Issue Date: 01/26/07</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6480"/>
        <w:tab w:val="right" w:pos="12960"/>
      </w:tabs>
      <w:rPr>
        <w:rFonts w:ascii="Microsoft Uighur" w:hAnsi="Microsoft Uighur" w:cs="Microsoft Uighur"/>
      </w:rPr>
    </w:pPr>
    <w:r>
      <w:rPr>
        <w:rFonts w:ascii="Arial" w:hAnsi="Arial" w:cs="Arial"/>
      </w:rPr>
      <w:t xml:space="preserve">Issue Date: </w:t>
    </w:r>
    <w:r w:rsidR="005A7CAB">
      <w:rPr>
        <w:rFonts w:ascii="Arial" w:hAnsi="Arial" w:cs="Arial"/>
      </w:rPr>
      <w:t>02/09/11</w:t>
    </w:r>
    <w:r>
      <w:rPr>
        <w:rFonts w:ascii="Arial" w:hAnsi="Arial" w:cs="Arial"/>
      </w:rPr>
      <w:tab/>
      <w:t>Att2-1</w:t>
    </w:r>
    <w:r>
      <w:rPr>
        <w:rFonts w:ascii="Arial" w:hAnsi="Arial" w:cs="Arial"/>
      </w:rPr>
      <w:tab/>
      <w:t>2515 Appendix B</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4680"/>
        <w:tab w:val="right" w:pos="9360"/>
      </w:tabs>
      <w:rPr>
        <w:rFonts w:ascii="Arial" w:hAnsi="Arial" w:cs="Arial"/>
      </w:rPr>
    </w:pPr>
    <w:r>
      <w:rPr>
        <w:rFonts w:ascii="Arial" w:hAnsi="Arial" w:cs="Arial"/>
      </w:rPr>
      <w:t xml:space="preserve">Issue Date: </w:t>
    </w:r>
    <w:r w:rsidR="005A7CAB">
      <w:rPr>
        <w:rFonts w:ascii="Arial" w:hAnsi="Arial" w:cs="Arial"/>
      </w:rPr>
      <w:t>02/09/11</w:t>
    </w:r>
    <w:r>
      <w:rPr>
        <w:rFonts w:ascii="Arial" w:hAnsi="Arial" w:cs="Arial"/>
      </w:rPr>
      <w:tab/>
      <w:t>B-</w:t>
    </w:r>
    <w:r w:rsidR="0040352C">
      <w:rPr>
        <w:rFonts w:ascii="Arial" w:hAnsi="Arial" w:cs="Arial"/>
      </w:rPr>
      <w:fldChar w:fldCharType="begin"/>
    </w:r>
    <w:r>
      <w:rPr>
        <w:rFonts w:ascii="Arial" w:hAnsi="Arial" w:cs="Arial"/>
      </w:rPr>
      <w:instrText xml:space="preserve">PAGE </w:instrText>
    </w:r>
    <w:r w:rsidR="0040352C">
      <w:rPr>
        <w:rFonts w:ascii="Arial" w:hAnsi="Arial" w:cs="Arial"/>
      </w:rPr>
      <w:fldChar w:fldCharType="separate"/>
    </w:r>
    <w:r w:rsidR="001C081B">
      <w:rPr>
        <w:rFonts w:ascii="Arial" w:hAnsi="Arial" w:cs="Arial"/>
        <w:noProof/>
      </w:rPr>
      <w:t>1</w:t>
    </w:r>
    <w:r w:rsidR="0040352C">
      <w:rPr>
        <w:rFonts w:ascii="Arial" w:hAnsi="Arial" w:cs="Arial"/>
      </w:rPr>
      <w:fldChar w:fldCharType="end"/>
    </w:r>
    <w:r w:rsidR="000B0348">
      <w:rPr>
        <w:rFonts w:ascii="Arial" w:hAnsi="Arial" w:cs="Arial"/>
      </w:rPr>
      <w:tab/>
      <w:t>2515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Pr="000B3BF2" w:rsidRDefault="000B502E">
    <w:pPr>
      <w:tabs>
        <w:tab w:val="center" w:pos="6480"/>
        <w:tab w:val="right" w:pos="12960"/>
      </w:tabs>
      <w:rPr>
        <w:rFonts w:ascii="Arial" w:hAnsi="Arial" w:cs="Arial"/>
      </w:rPr>
    </w:pPr>
    <w:r w:rsidRPr="000B3BF2">
      <w:rPr>
        <w:rFonts w:ascii="Arial" w:hAnsi="Arial" w:cs="Arial"/>
      </w:rPr>
      <w:t>2515 Appendix B</w:t>
    </w:r>
    <w:r w:rsidRPr="000B3BF2">
      <w:rPr>
        <w:rFonts w:ascii="Arial" w:hAnsi="Arial" w:cs="Arial"/>
      </w:rPr>
      <w:tab/>
      <w:t>B-</w:t>
    </w:r>
    <w:r w:rsidR="0040352C" w:rsidRPr="000B3BF2">
      <w:rPr>
        <w:rFonts w:ascii="Arial" w:hAnsi="Arial" w:cs="Arial"/>
      </w:rPr>
      <w:fldChar w:fldCharType="begin"/>
    </w:r>
    <w:r w:rsidRPr="000B3BF2">
      <w:rPr>
        <w:rFonts w:ascii="Arial" w:hAnsi="Arial" w:cs="Arial"/>
      </w:rPr>
      <w:instrText xml:space="preserve">PAGE </w:instrText>
    </w:r>
    <w:r w:rsidR="0040352C" w:rsidRPr="000B3BF2">
      <w:rPr>
        <w:rFonts w:ascii="Arial" w:hAnsi="Arial" w:cs="Arial"/>
      </w:rPr>
      <w:fldChar w:fldCharType="separate"/>
    </w:r>
    <w:r>
      <w:rPr>
        <w:rFonts w:ascii="Arial" w:hAnsi="Arial" w:cs="Arial"/>
        <w:noProof/>
      </w:rPr>
      <w:t>2</w:t>
    </w:r>
    <w:r w:rsidR="0040352C" w:rsidRPr="000B3BF2">
      <w:rPr>
        <w:rFonts w:ascii="Arial" w:hAnsi="Arial" w:cs="Arial"/>
      </w:rPr>
      <w:fldChar w:fldCharType="end"/>
    </w:r>
    <w:r w:rsidRPr="000B3BF2">
      <w:rPr>
        <w:rFonts w:ascii="Arial" w:hAnsi="Arial" w:cs="Arial"/>
      </w:rPr>
      <w:tab/>
      <w:t>Issue Date: 01/26/07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rsidP="000B3BF2">
    <w:pPr>
      <w:tabs>
        <w:tab w:val="center" w:pos="6480"/>
        <w:tab w:val="right" w:pos="12870"/>
      </w:tabs>
      <w:rPr>
        <w:rFonts w:ascii="Arial" w:hAnsi="Arial" w:cs="Arial"/>
      </w:rPr>
    </w:pPr>
    <w:r>
      <w:rPr>
        <w:rFonts w:ascii="Arial" w:hAnsi="Arial" w:cs="Arial"/>
      </w:rPr>
      <w:t>Issue Date: 10/29/09</w:t>
    </w:r>
    <w:r>
      <w:rPr>
        <w:rFonts w:ascii="Arial" w:hAnsi="Arial" w:cs="Arial"/>
      </w:rPr>
      <w:tab/>
      <w:t>B-</w:t>
    </w:r>
    <w:r w:rsidR="0040352C">
      <w:rPr>
        <w:rFonts w:ascii="Arial" w:hAnsi="Arial" w:cs="Arial"/>
      </w:rPr>
      <w:fldChar w:fldCharType="begin"/>
    </w:r>
    <w:r>
      <w:rPr>
        <w:rFonts w:ascii="Arial" w:hAnsi="Arial" w:cs="Arial"/>
      </w:rPr>
      <w:instrText xml:space="preserve">PAGE </w:instrText>
    </w:r>
    <w:r w:rsidR="0040352C">
      <w:rPr>
        <w:rFonts w:ascii="Arial" w:hAnsi="Arial" w:cs="Arial"/>
      </w:rPr>
      <w:fldChar w:fldCharType="separate"/>
    </w:r>
    <w:r w:rsidR="001C081B">
      <w:rPr>
        <w:rFonts w:ascii="Arial" w:hAnsi="Arial" w:cs="Arial"/>
        <w:noProof/>
      </w:rPr>
      <w:t>2</w:t>
    </w:r>
    <w:r w:rsidR="0040352C">
      <w:rPr>
        <w:rFonts w:ascii="Arial" w:hAnsi="Arial" w:cs="Arial"/>
      </w:rPr>
      <w:fldChar w:fldCharType="end"/>
    </w:r>
    <w:r w:rsidR="000B0348">
      <w:rPr>
        <w:rFonts w:ascii="Arial" w:hAnsi="Arial" w:cs="Arial"/>
      </w:rPr>
      <w:tab/>
      <w:t>2515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4680"/>
        <w:tab w:val="right" w:pos="9360"/>
      </w:tabs>
      <w:rPr>
        <w:rFonts w:ascii="Microsoft Uighur" w:hAnsi="Microsoft Uighur" w:cs="Microsoft Uighur"/>
      </w:rPr>
    </w:pPr>
    <w:r>
      <w:rPr>
        <w:rFonts w:ascii="Segoe Script" w:hAnsi="Segoe Script" w:cs="Segoe Script"/>
      </w:rPr>
      <w:t>2515 Appendix B</w:t>
    </w:r>
    <w:r>
      <w:rPr>
        <w:rFonts w:ascii="Segoe Script" w:hAnsi="Segoe Script" w:cs="Segoe Script"/>
      </w:rPr>
      <w:tab/>
      <w:t>B-</w:t>
    </w:r>
    <w:r w:rsidR="0040352C">
      <w:rPr>
        <w:rFonts w:ascii="Segoe Script" w:hAnsi="Segoe Script" w:cs="Segoe Script"/>
      </w:rPr>
      <w:fldChar w:fldCharType="begin"/>
    </w:r>
    <w:r>
      <w:rPr>
        <w:rFonts w:ascii="Segoe Script" w:hAnsi="Segoe Script" w:cs="Segoe Script"/>
      </w:rPr>
      <w:instrText xml:space="preserve">PAGE </w:instrText>
    </w:r>
    <w:r w:rsidR="0040352C">
      <w:rPr>
        <w:rFonts w:ascii="Segoe Script" w:hAnsi="Segoe Script" w:cs="Segoe Script"/>
      </w:rPr>
      <w:fldChar w:fldCharType="end"/>
    </w:r>
    <w:r>
      <w:rPr>
        <w:rFonts w:ascii="Segoe Script" w:hAnsi="Segoe Script" w:cs="Segoe Script"/>
      </w:rPr>
      <w:tab/>
      <w:t>Issue Date: 01/26/07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4680"/>
        <w:tab w:val="right" w:pos="9360"/>
      </w:tabs>
      <w:rPr>
        <w:rFonts w:ascii="Arial" w:hAnsi="Arial" w:cs="Arial"/>
      </w:rPr>
    </w:pPr>
    <w:r>
      <w:rPr>
        <w:rFonts w:ascii="Arial" w:hAnsi="Arial" w:cs="Arial"/>
      </w:rPr>
      <w:t xml:space="preserve">Issue Date: </w:t>
    </w:r>
    <w:r w:rsidR="005A7CAB">
      <w:rPr>
        <w:rFonts w:ascii="Arial" w:hAnsi="Arial" w:cs="Arial"/>
      </w:rPr>
      <w:t>02/09/11</w:t>
    </w:r>
    <w:r>
      <w:rPr>
        <w:rFonts w:ascii="Arial" w:hAnsi="Arial" w:cs="Arial"/>
      </w:rPr>
      <w:tab/>
      <w:t>B-</w:t>
    </w:r>
    <w:r w:rsidR="0040352C">
      <w:rPr>
        <w:rFonts w:ascii="Arial" w:hAnsi="Arial" w:cs="Arial"/>
      </w:rPr>
      <w:fldChar w:fldCharType="begin"/>
    </w:r>
    <w:r>
      <w:rPr>
        <w:rFonts w:ascii="Arial" w:hAnsi="Arial" w:cs="Arial"/>
      </w:rPr>
      <w:instrText xml:space="preserve">PAGE </w:instrText>
    </w:r>
    <w:r w:rsidR="0040352C">
      <w:rPr>
        <w:rFonts w:ascii="Arial" w:hAnsi="Arial" w:cs="Arial"/>
      </w:rPr>
      <w:fldChar w:fldCharType="separate"/>
    </w:r>
    <w:r w:rsidR="001C081B">
      <w:rPr>
        <w:rFonts w:ascii="Arial" w:hAnsi="Arial" w:cs="Arial"/>
        <w:noProof/>
      </w:rPr>
      <w:t>3</w:t>
    </w:r>
    <w:r w:rsidR="0040352C">
      <w:rPr>
        <w:rFonts w:ascii="Arial" w:hAnsi="Arial" w:cs="Arial"/>
      </w:rPr>
      <w:fldChar w:fldCharType="end"/>
    </w:r>
    <w:r w:rsidR="000B0348">
      <w:rPr>
        <w:rFonts w:ascii="Arial" w:hAnsi="Arial" w:cs="Arial"/>
      </w:rPr>
      <w:tab/>
      <w:t>2515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4680"/>
        <w:tab w:val="right" w:pos="9360"/>
      </w:tabs>
      <w:rPr>
        <w:rFonts w:ascii="Arial" w:hAnsi="Arial" w:cs="Arial"/>
      </w:rPr>
    </w:pPr>
    <w:r>
      <w:rPr>
        <w:rFonts w:ascii="Arial" w:hAnsi="Arial" w:cs="Arial"/>
      </w:rPr>
      <w:t>2515, App B</w:t>
    </w:r>
    <w:r>
      <w:rPr>
        <w:rFonts w:ascii="Arial" w:hAnsi="Arial" w:cs="Arial"/>
      </w:rPr>
      <w:tab/>
    </w:r>
    <w:proofErr w:type="spellStart"/>
    <w:r>
      <w:rPr>
        <w:rFonts w:ascii="Arial" w:hAnsi="Arial" w:cs="Arial"/>
      </w:rPr>
      <w:t>Att</w:t>
    </w:r>
    <w:proofErr w:type="spellEnd"/>
    <w:r>
      <w:rPr>
        <w:rFonts w:ascii="Arial" w:hAnsi="Arial" w:cs="Arial"/>
      </w:rPr>
      <w:t xml:space="preserve"> 1-</w:t>
    </w:r>
    <w:r w:rsidR="0040352C">
      <w:rPr>
        <w:rFonts w:ascii="Arial" w:hAnsi="Arial" w:cs="Arial"/>
      </w:rPr>
      <w:fldChar w:fldCharType="begin"/>
    </w:r>
    <w:r>
      <w:rPr>
        <w:rFonts w:ascii="Arial" w:hAnsi="Arial" w:cs="Arial"/>
      </w:rPr>
      <w:instrText xml:space="preserve">PAGE </w:instrText>
    </w:r>
    <w:r w:rsidR="0040352C">
      <w:rPr>
        <w:rFonts w:ascii="Arial" w:hAnsi="Arial" w:cs="Arial"/>
      </w:rPr>
      <w:fldChar w:fldCharType="separate"/>
    </w:r>
    <w:r>
      <w:rPr>
        <w:rFonts w:ascii="Arial" w:hAnsi="Arial" w:cs="Arial"/>
        <w:noProof/>
      </w:rPr>
      <w:t>4</w:t>
    </w:r>
    <w:r w:rsidR="0040352C">
      <w:rPr>
        <w:rFonts w:ascii="Arial" w:hAnsi="Arial" w:cs="Arial"/>
      </w:rPr>
      <w:fldChar w:fldCharType="end"/>
    </w:r>
    <w:r>
      <w:rPr>
        <w:rFonts w:ascii="Arial" w:hAnsi="Arial" w:cs="Arial"/>
      </w:rPr>
      <w:tab/>
      <w:t>Issue Date: 01/26/07</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4680"/>
        <w:tab w:val="right" w:pos="9360"/>
      </w:tabs>
      <w:rPr>
        <w:rFonts w:ascii="Arial" w:hAnsi="Arial" w:cs="Arial"/>
      </w:rPr>
    </w:pPr>
    <w:r>
      <w:rPr>
        <w:rFonts w:ascii="Arial" w:hAnsi="Arial" w:cs="Arial"/>
      </w:rPr>
      <w:t xml:space="preserve">Issue Date: </w:t>
    </w:r>
    <w:r w:rsidR="005A7CAB">
      <w:rPr>
        <w:rFonts w:ascii="Arial" w:hAnsi="Arial" w:cs="Arial"/>
      </w:rPr>
      <w:t>02/09/11</w:t>
    </w:r>
    <w:r>
      <w:rPr>
        <w:rFonts w:ascii="Arial" w:hAnsi="Arial" w:cs="Arial"/>
      </w:rPr>
      <w:tab/>
      <w:t>Att1-</w:t>
    </w:r>
    <w:r w:rsidR="0040352C">
      <w:rPr>
        <w:rFonts w:ascii="Arial" w:hAnsi="Arial" w:cs="Arial"/>
      </w:rPr>
      <w:fldChar w:fldCharType="begin"/>
    </w:r>
    <w:r>
      <w:rPr>
        <w:rFonts w:ascii="Arial" w:hAnsi="Arial" w:cs="Arial"/>
      </w:rPr>
      <w:instrText xml:space="preserve">PAGE </w:instrText>
    </w:r>
    <w:r w:rsidR="0040352C">
      <w:rPr>
        <w:rFonts w:ascii="Arial" w:hAnsi="Arial" w:cs="Arial"/>
      </w:rPr>
      <w:fldChar w:fldCharType="separate"/>
    </w:r>
    <w:r w:rsidR="001C081B">
      <w:rPr>
        <w:rFonts w:ascii="Arial" w:hAnsi="Arial" w:cs="Arial"/>
        <w:noProof/>
      </w:rPr>
      <w:t>1</w:t>
    </w:r>
    <w:r w:rsidR="0040352C">
      <w:rPr>
        <w:rFonts w:ascii="Arial" w:hAnsi="Arial" w:cs="Arial"/>
      </w:rPr>
      <w:fldChar w:fldCharType="end"/>
    </w:r>
    <w:r>
      <w:rPr>
        <w:rFonts w:ascii="Arial" w:hAnsi="Arial" w:cs="Arial"/>
      </w:rPr>
      <w:tab/>
      <w:t>2515 Appendix B</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02E" w:rsidRDefault="000B502E">
    <w:pPr>
      <w:spacing w:line="240" w:lineRule="exact"/>
    </w:pPr>
  </w:p>
  <w:p w:rsidR="000B502E" w:rsidRDefault="000B502E">
    <w:pPr>
      <w:tabs>
        <w:tab w:val="center" w:pos="6480"/>
        <w:tab w:val="right" w:pos="12960"/>
      </w:tabs>
      <w:rPr>
        <w:rFonts w:ascii="Microsoft Uighur" w:hAnsi="Microsoft Uighur" w:cs="Microsoft Uighur"/>
      </w:rPr>
    </w:pPr>
    <w:r>
      <w:rPr>
        <w:rFonts w:ascii="Arial" w:hAnsi="Arial" w:cs="Arial"/>
      </w:rPr>
      <w:t>Issue Date: 01/26/07</w:t>
    </w:r>
    <w:r>
      <w:rPr>
        <w:rFonts w:ascii="Arial" w:hAnsi="Arial" w:cs="Arial"/>
      </w:rPr>
      <w:tab/>
    </w:r>
    <w:proofErr w:type="spellStart"/>
    <w:r>
      <w:rPr>
        <w:rFonts w:ascii="Arial" w:hAnsi="Arial" w:cs="Arial"/>
      </w:rPr>
      <w:t>Att</w:t>
    </w:r>
    <w:proofErr w:type="spellEnd"/>
    <w:r>
      <w:rPr>
        <w:rFonts w:ascii="Arial" w:hAnsi="Arial" w:cs="Arial"/>
      </w:rPr>
      <w:t xml:space="preserve"> 3-1</w:t>
    </w:r>
    <w:r>
      <w:rPr>
        <w:rFonts w:ascii="Arial" w:hAnsi="Arial" w:cs="Arial"/>
      </w:rPr>
      <w:tab/>
      <w:t xml:space="preserve">2515, App. B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81E" w:rsidRDefault="00EC581E">
      <w:r>
        <w:separator/>
      </w:r>
    </w:p>
  </w:footnote>
  <w:footnote w:type="continuationSeparator" w:id="0">
    <w:p w:rsidR="00EC581E" w:rsidRDefault="00EC581E">
      <w:r>
        <w:continuationSeparator/>
      </w:r>
    </w:p>
  </w:footnote>
  <w:footnote w:id="1">
    <w:p w:rsidR="000B502E" w:rsidRDefault="000B502E">
      <w:pPr>
        <w:spacing w:after="240"/>
        <w:ind w:firstLine="720"/>
        <w:rPr>
          <w:rFonts w:ascii="Arial" w:hAnsi="Arial" w:cs="Arial"/>
          <w:sz w:val="22"/>
          <w:szCs w:val="22"/>
        </w:rPr>
      </w:pPr>
      <w:r w:rsidRPr="00080AFF">
        <w:rPr>
          <w:rStyle w:val="FootnoteReference"/>
          <w:rFonts w:ascii="Microsoft Uighur" w:hAnsi="Microsoft Uighur" w:cs="Microsoft Uighur"/>
          <w:sz w:val="28"/>
          <w:szCs w:val="28"/>
          <w:vertAlign w:val="superscript"/>
        </w:rPr>
        <w:footnoteRef/>
      </w:r>
      <w:r w:rsidRPr="00080AFF">
        <w:rPr>
          <w:rFonts w:ascii="Arial" w:hAnsi="Arial" w:cs="Arial"/>
          <w:sz w:val="28"/>
          <w:szCs w:val="28"/>
        </w:rPr>
        <w:t xml:space="preserve"> </w:t>
      </w:r>
      <w:r>
        <w:rPr>
          <w:rFonts w:ascii="Arial" w:hAnsi="Arial" w:cs="Arial"/>
          <w:sz w:val="22"/>
          <w:szCs w:val="22"/>
        </w:rPr>
        <w:t xml:space="preserve">Note that </w:t>
      </w:r>
      <w:ins w:id="1" w:author="Author" w:date="2010-07-29T10:58:00Z">
        <w:r w:rsidRPr="002D101F">
          <w:rPr>
            <w:rFonts w:ascii="Arial" w:hAnsi="Arial" w:cs="Arial"/>
            <w:sz w:val="22"/>
            <w:szCs w:val="22"/>
          </w:rPr>
          <w:t>IMC 0305</w:t>
        </w:r>
        <w:r w:rsidRPr="0033329E">
          <w:rPr>
            <w:rFonts w:ascii="Arial" w:hAnsi="Arial" w:cs="Arial"/>
            <w:sz w:val="22"/>
            <w:szCs w:val="22"/>
          </w:rPr>
          <w:t xml:space="preserve"> </w:t>
        </w:r>
      </w:ins>
      <w:r>
        <w:rPr>
          <w:rFonts w:ascii="Arial" w:hAnsi="Arial" w:cs="Arial"/>
          <w:sz w:val="22"/>
          <w:szCs w:val="22"/>
        </w:rPr>
        <w:t xml:space="preserve">allows </w:t>
      </w:r>
      <w:ins w:id="2" w:author="Author" w:date="2010-07-29T11:09:00Z">
        <w:r>
          <w:rPr>
            <w:rFonts w:ascii="Arial" w:hAnsi="Arial" w:cs="Arial"/>
            <w:sz w:val="22"/>
            <w:szCs w:val="22"/>
          </w:rPr>
          <w:t>for possible exceptions</w:t>
        </w:r>
      </w:ins>
      <w:r>
        <w:rPr>
          <w:rFonts w:ascii="Arial" w:hAnsi="Arial" w:cs="Arial"/>
          <w:sz w:val="22"/>
          <w:szCs w:val="22"/>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89"/>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2F0A32"/>
    <w:rsid w:val="00025F84"/>
    <w:rsid w:val="0003131B"/>
    <w:rsid w:val="00044DB6"/>
    <w:rsid w:val="000523AA"/>
    <w:rsid w:val="00062B87"/>
    <w:rsid w:val="00064BB7"/>
    <w:rsid w:val="00080AFF"/>
    <w:rsid w:val="0008132C"/>
    <w:rsid w:val="000B0348"/>
    <w:rsid w:val="000B3BF2"/>
    <w:rsid w:val="000B502E"/>
    <w:rsid w:val="000C0FF6"/>
    <w:rsid w:val="000E6073"/>
    <w:rsid w:val="000F11AC"/>
    <w:rsid w:val="000F3318"/>
    <w:rsid w:val="00101326"/>
    <w:rsid w:val="00105A1B"/>
    <w:rsid w:val="001101F1"/>
    <w:rsid w:val="00117DC0"/>
    <w:rsid w:val="00120070"/>
    <w:rsid w:val="001249A7"/>
    <w:rsid w:val="00152329"/>
    <w:rsid w:val="00165A48"/>
    <w:rsid w:val="00181A3D"/>
    <w:rsid w:val="00196A63"/>
    <w:rsid w:val="001A6BBD"/>
    <w:rsid w:val="001C081B"/>
    <w:rsid w:val="001D5CBB"/>
    <w:rsid w:val="001E1D25"/>
    <w:rsid w:val="0020141B"/>
    <w:rsid w:val="002176FE"/>
    <w:rsid w:val="002555CF"/>
    <w:rsid w:val="00261B6F"/>
    <w:rsid w:val="002662BD"/>
    <w:rsid w:val="002B3CF4"/>
    <w:rsid w:val="002C26A6"/>
    <w:rsid w:val="002C272C"/>
    <w:rsid w:val="002D101F"/>
    <w:rsid w:val="002E2CF1"/>
    <w:rsid w:val="002F0A32"/>
    <w:rsid w:val="0033329E"/>
    <w:rsid w:val="0034021D"/>
    <w:rsid w:val="00350CF7"/>
    <w:rsid w:val="0036287C"/>
    <w:rsid w:val="0036482B"/>
    <w:rsid w:val="003773D5"/>
    <w:rsid w:val="00395FFE"/>
    <w:rsid w:val="003B0B4F"/>
    <w:rsid w:val="003D114E"/>
    <w:rsid w:val="003F0A4D"/>
    <w:rsid w:val="003F0E90"/>
    <w:rsid w:val="004019EC"/>
    <w:rsid w:val="0040352C"/>
    <w:rsid w:val="0041652A"/>
    <w:rsid w:val="00425744"/>
    <w:rsid w:val="0043016F"/>
    <w:rsid w:val="00441222"/>
    <w:rsid w:val="00456B1B"/>
    <w:rsid w:val="00480BAD"/>
    <w:rsid w:val="00486FB7"/>
    <w:rsid w:val="00492965"/>
    <w:rsid w:val="00494E2A"/>
    <w:rsid w:val="004970A5"/>
    <w:rsid w:val="004A3D41"/>
    <w:rsid w:val="004C3CF5"/>
    <w:rsid w:val="004C79F9"/>
    <w:rsid w:val="004D2C69"/>
    <w:rsid w:val="00502A05"/>
    <w:rsid w:val="00522E30"/>
    <w:rsid w:val="00530D86"/>
    <w:rsid w:val="00547D29"/>
    <w:rsid w:val="005565C0"/>
    <w:rsid w:val="005771EB"/>
    <w:rsid w:val="00577951"/>
    <w:rsid w:val="005A7CAB"/>
    <w:rsid w:val="005B0879"/>
    <w:rsid w:val="005B3406"/>
    <w:rsid w:val="005D5F7A"/>
    <w:rsid w:val="005E186F"/>
    <w:rsid w:val="005E40BD"/>
    <w:rsid w:val="0060439B"/>
    <w:rsid w:val="0060663E"/>
    <w:rsid w:val="00611A8C"/>
    <w:rsid w:val="00634968"/>
    <w:rsid w:val="006354A6"/>
    <w:rsid w:val="006417AF"/>
    <w:rsid w:val="006469F5"/>
    <w:rsid w:val="0068114D"/>
    <w:rsid w:val="006972E2"/>
    <w:rsid w:val="006B59FF"/>
    <w:rsid w:val="006C645D"/>
    <w:rsid w:val="006D6926"/>
    <w:rsid w:val="006E4F98"/>
    <w:rsid w:val="00713366"/>
    <w:rsid w:val="00717E4E"/>
    <w:rsid w:val="00723AA9"/>
    <w:rsid w:val="00725D83"/>
    <w:rsid w:val="00740595"/>
    <w:rsid w:val="00756782"/>
    <w:rsid w:val="007570AB"/>
    <w:rsid w:val="007602BB"/>
    <w:rsid w:val="0076537C"/>
    <w:rsid w:val="007A2F6E"/>
    <w:rsid w:val="007C14CB"/>
    <w:rsid w:val="007D385E"/>
    <w:rsid w:val="007D57C0"/>
    <w:rsid w:val="007F0B6A"/>
    <w:rsid w:val="007F2D36"/>
    <w:rsid w:val="00831B6B"/>
    <w:rsid w:val="00856C6C"/>
    <w:rsid w:val="0088167A"/>
    <w:rsid w:val="008B627F"/>
    <w:rsid w:val="008D6764"/>
    <w:rsid w:val="008E6D50"/>
    <w:rsid w:val="008E7E20"/>
    <w:rsid w:val="00920609"/>
    <w:rsid w:val="00926C97"/>
    <w:rsid w:val="00935CDD"/>
    <w:rsid w:val="009364BC"/>
    <w:rsid w:val="00940FBC"/>
    <w:rsid w:val="00985102"/>
    <w:rsid w:val="00A016F3"/>
    <w:rsid w:val="00A21AF9"/>
    <w:rsid w:val="00A425B9"/>
    <w:rsid w:val="00A51026"/>
    <w:rsid w:val="00A6437A"/>
    <w:rsid w:val="00A84C1A"/>
    <w:rsid w:val="00AC2461"/>
    <w:rsid w:val="00AC3580"/>
    <w:rsid w:val="00AC50D2"/>
    <w:rsid w:val="00AD4FE7"/>
    <w:rsid w:val="00AE3109"/>
    <w:rsid w:val="00B17C78"/>
    <w:rsid w:val="00B319E1"/>
    <w:rsid w:val="00BB12FD"/>
    <w:rsid w:val="00BB2811"/>
    <w:rsid w:val="00BC718F"/>
    <w:rsid w:val="00BD3F84"/>
    <w:rsid w:val="00BE08C8"/>
    <w:rsid w:val="00BF0699"/>
    <w:rsid w:val="00C022EA"/>
    <w:rsid w:val="00C60353"/>
    <w:rsid w:val="00C733C1"/>
    <w:rsid w:val="00C80AA4"/>
    <w:rsid w:val="00C812B4"/>
    <w:rsid w:val="00C838F2"/>
    <w:rsid w:val="00C8693A"/>
    <w:rsid w:val="00C87184"/>
    <w:rsid w:val="00C93F2B"/>
    <w:rsid w:val="00C96819"/>
    <w:rsid w:val="00CB11B8"/>
    <w:rsid w:val="00CF2420"/>
    <w:rsid w:val="00D007BD"/>
    <w:rsid w:val="00D07CBA"/>
    <w:rsid w:val="00D1550E"/>
    <w:rsid w:val="00D15EE1"/>
    <w:rsid w:val="00D218D3"/>
    <w:rsid w:val="00D25099"/>
    <w:rsid w:val="00D64E62"/>
    <w:rsid w:val="00D77519"/>
    <w:rsid w:val="00D809D7"/>
    <w:rsid w:val="00D91338"/>
    <w:rsid w:val="00DE187F"/>
    <w:rsid w:val="00E26FAE"/>
    <w:rsid w:val="00E645BD"/>
    <w:rsid w:val="00E80D1A"/>
    <w:rsid w:val="00E85FC5"/>
    <w:rsid w:val="00E87A69"/>
    <w:rsid w:val="00E90875"/>
    <w:rsid w:val="00E91708"/>
    <w:rsid w:val="00EC19F8"/>
    <w:rsid w:val="00EC24B4"/>
    <w:rsid w:val="00EC581E"/>
    <w:rsid w:val="00ED39DD"/>
    <w:rsid w:val="00ED5650"/>
    <w:rsid w:val="00EE0ACB"/>
    <w:rsid w:val="00F03CB6"/>
    <w:rsid w:val="00F10BB0"/>
    <w:rsid w:val="00F75784"/>
    <w:rsid w:val="00F76E58"/>
    <w:rsid w:val="00F9627B"/>
    <w:rsid w:val="00F96D63"/>
    <w:rsid w:val="00FB67C7"/>
    <w:rsid w:val="00FF40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122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41222"/>
  </w:style>
  <w:style w:type="paragraph" w:styleId="BalloonText">
    <w:name w:val="Balloon Text"/>
    <w:basedOn w:val="Normal"/>
    <w:semiHidden/>
    <w:rsid w:val="000B3BF2"/>
    <w:rPr>
      <w:rFonts w:ascii="Tahoma" w:hAnsi="Tahoma" w:cs="Tahoma"/>
      <w:sz w:val="16"/>
      <w:szCs w:val="16"/>
    </w:rPr>
  </w:style>
  <w:style w:type="paragraph" w:styleId="Header">
    <w:name w:val="header"/>
    <w:basedOn w:val="Normal"/>
    <w:rsid w:val="000B3BF2"/>
    <w:pPr>
      <w:tabs>
        <w:tab w:val="center" w:pos="4320"/>
        <w:tab w:val="right" w:pos="8640"/>
      </w:tabs>
    </w:pPr>
  </w:style>
  <w:style w:type="paragraph" w:styleId="Footer">
    <w:name w:val="footer"/>
    <w:basedOn w:val="Normal"/>
    <w:rsid w:val="000B3BF2"/>
    <w:pPr>
      <w:tabs>
        <w:tab w:val="center" w:pos="4320"/>
        <w:tab w:val="right" w:pos="8640"/>
      </w:tabs>
    </w:pPr>
  </w:style>
  <w:style w:type="character" w:styleId="CommentReference">
    <w:name w:val="annotation reference"/>
    <w:basedOn w:val="DefaultParagraphFont"/>
    <w:rsid w:val="0008132C"/>
    <w:rPr>
      <w:sz w:val="16"/>
      <w:szCs w:val="16"/>
    </w:rPr>
  </w:style>
  <w:style w:type="paragraph" w:styleId="CommentText">
    <w:name w:val="annotation text"/>
    <w:basedOn w:val="Normal"/>
    <w:link w:val="CommentTextChar"/>
    <w:rsid w:val="0008132C"/>
    <w:rPr>
      <w:sz w:val="20"/>
      <w:szCs w:val="20"/>
    </w:rPr>
  </w:style>
  <w:style w:type="character" w:customStyle="1" w:styleId="CommentTextChar">
    <w:name w:val="Comment Text Char"/>
    <w:basedOn w:val="DefaultParagraphFont"/>
    <w:link w:val="CommentText"/>
    <w:rsid w:val="0008132C"/>
  </w:style>
  <w:style w:type="paragraph" w:styleId="CommentSubject">
    <w:name w:val="annotation subject"/>
    <w:basedOn w:val="CommentText"/>
    <w:next w:val="CommentText"/>
    <w:link w:val="CommentSubjectChar"/>
    <w:rsid w:val="0008132C"/>
    <w:rPr>
      <w:b/>
      <w:bCs/>
    </w:rPr>
  </w:style>
  <w:style w:type="character" w:customStyle="1" w:styleId="CommentSubjectChar">
    <w:name w:val="Comment Subject Char"/>
    <w:basedOn w:val="CommentTextChar"/>
    <w:link w:val="CommentSubject"/>
    <w:rsid w:val="0008132C"/>
    <w:rPr>
      <w:b/>
      <w:bCs/>
    </w:rPr>
  </w:style>
  <w:style w:type="character" w:styleId="Hyperlink">
    <w:name w:val="Hyperlink"/>
    <w:basedOn w:val="DefaultParagraphFont"/>
    <w:rsid w:val="00C812B4"/>
    <w:rPr>
      <w:color w:val="0000FF" w:themeColor="hyperlink"/>
      <w:u w:val="single"/>
    </w:rPr>
  </w:style>
  <w:style w:type="character" w:customStyle="1" w:styleId="rtext1">
    <w:name w:val="rtext1"/>
    <w:basedOn w:val="DefaultParagraphFont"/>
    <w:rsid w:val="00FB67C7"/>
    <w:rPr>
      <w:rFonts w:ascii="Verdana" w:hAnsi="Verdana" w:hint="default"/>
      <w:strike w:val="0"/>
      <w:dstrike w:val="0"/>
      <w:sz w:val="24"/>
      <w:szCs w:val="24"/>
      <w:u w:val="none"/>
      <w:effect w:val="none"/>
    </w:rPr>
  </w:style>
  <w:style w:type="paragraph" w:styleId="Revision">
    <w:name w:val="Revision"/>
    <w:hidden/>
    <w:uiPriority w:val="99"/>
    <w:semiHidden/>
    <w:rsid w:val="000F11AC"/>
    <w:rPr>
      <w:sz w:val="24"/>
      <w:szCs w:val="24"/>
    </w:rPr>
  </w:style>
  <w:style w:type="character" w:styleId="FollowedHyperlink">
    <w:name w:val="FollowedHyperlink"/>
    <w:basedOn w:val="DefaultParagraphFont"/>
    <w:rsid w:val="00C93F2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1902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nrc.gov/reading-rm/doc-collections/insp-manual/changenotices/2001/01-006.html" TargetMode="External"/><Relationship Id="rId26" Type="http://schemas.openxmlformats.org/officeDocument/2006/relationships/hyperlink" Target="http://adamswebsearch2.nrc.gov/idmws/ViewDocByAccession.asp?AccessionNumber=ML092990445" TargetMode="External"/><Relationship Id="rId3" Type="http://schemas.openxmlformats.org/officeDocument/2006/relationships/styles" Target="styles.xml"/><Relationship Id="rId21" Type="http://schemas.openxmlformats.org/officeDocument/2006/relationships/hyperlink" Target="http://www.nrc.gov/reading-rm/doc-collections/insp-manual/changenotices/2005/05-008.html"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nrc.gov/reading-rm/doc-collections/insp-manual/changenotices/2000/00-018.html" TargetMode="External"/><Relationship Id="rId25" Type="http://schemas.openxmlformats.org/officeDocument/2006/relationships/hyperlink" Target="http://adamswebsearch2.nrc.gov/idmws/ViewDocByAccession.asp?AccessionNumber=ML092300213" TargetMode="External"/><Relationship Id="rId2" Type="http://schemas.openxmlformats.org/officeDocument/2006/relationships/numbering" Target="numbering.xml"/><Relationship Id="rId16" Type="http://schemas.openxmlformats.org/officeDocument/2006/relationships/hyperlink" Target="http://www.nrc.gov/reading-rm/doc-collections/insp-manual/changenotices/2000/00-003.html" TargetMode="External"/><Relationship Id="rId20" Type="http://schemas.openxmlformats.org/officeDocument/2006/relationships/hyperlink" Target="http://adamswebsearch2.nrc.gov/idmws/ViewDocByAccession.asp?AccessionNumber=ML050770156"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s://nrodrp.nrc.gov/idmws/ViewDocByAccession.asp?AccessionNumber=ML063460228" TargetMode="Externa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hyperlink" Target="http://adamswebsearch.nrc.gov/idmws/ViewDocByAccession.asp?AccessionNumber=ML070240216" TargetMode="External"/><Relationship Id="rId28" Type="http://schemas.openxmlformats.org/officeDocument/2006/relationships/footer" Target="footer9.xml"/><Relationship Id="rId10" Type="http://schemas.openxmlformats.org/officeDocument/2006/relationships/footer" Target="footer3.xml"/><Relationship Id="rId19" Type="http://schemas.openxmlformats.org/officeDocument/2006/relationships/hyperlink" Target="http://www.nrc.gov/reading-rm/doc-collections/insp-manual/changenotices/2002/02-001.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adamswebsearch2.nrc.gov/idmws/ViewDocByAccession.asp?AccessionNumber=ML061580281" TargetMode="External"/><Relationship Id="rId27" Type="http://schemas.openxmlformats.org/officeDocument/2006/relationships/hyperlink" Target="https://nrodrp.nrc.gov/idmws/ViewDocByAccession.asp?AccessionNumber=ML11013013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AEDF3-0180-43CA-8A6E-E24BEB009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2318</Words>
  <Characters>13216</Characters>
  <Application>Microsoft Office Word</Application>
  <DocSecurity>2</DocSecurity>
  <Lines>110</Lines>
  <Paragraphs>31</Paragraphs>
  <ScaleCrop>false</ScaleCrop>
  <HeadingPairs>
    <vt:vector size="2" baseType="variant">
      <vt:variant>
        <vt:lpstr>Title</vt:lpstr>
      </vt:variant>
      <vt:variant>
        <vt:i4>1</vt:i4>
      </vt:variant>
    </vt:vector>
  </HeadingPairs>
  <TitlesOfParts>
    <vt:vector size="1" baseType="lpstr">
      <vt:lpstr>APPENDIX B</vt:lpstr>
    </vt:vector>
  </TitlesOfParts>
  <Company/>
  <LinksUpToDate>false</LinksUpToDate>
  <CharactersWithSpaces>15503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
  <cp:keywords/>
  <dc:description/>
  <cp:lastModifiedBy/>
  <cp:revision>1</cp:revision>
  <dcterms:created xsi:type="dcterms:W3CDTF">2011-02-10T15:36:00Z</dcterms:created>
  <dcterms:modified xsi:type="dcterms:W3CDTF">2011-02-10T15:36:00Z</dcterms:modified>
</cp:coreProperties>
</file>