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9D1" w:rsidRDefault="00201A5A" w:rsidP="002C7DF6">
      <w:pPr>
        <w:spacing w:line="240" w:lineRule="exact"/>
        <w:jc w:val="center"/>
        <w:rPr>
          <w:rFonts w:ascii="Arial" w:hAnsi="Arial" w:cs="Arial"/>
          <w:sz w:val="24"/>
          <w:szCs w:val="24"/>
        </w:rPr>
      </w:pPr>
      <w:r>
        <w:rPr>
          <w:sz w:val="24"/>
          <w:szCs w:val="24"/>
          <w:lang w:val="en-CA"/>
        </w:rPr>
        <w:fldChar w:fldCharType="begin"/>
      </w:r>
      <w:r w:rsidR="005009D1">
        <w:rPr>
          <w:sz w:val="24"/>
          <w:szCs w:val="24"/>
          <w:lang w:val="en-CA"/>
        </w:rPr>
        <w:instrText xml:space="preserve"> SEQ CHAPTER \h \r 1</w:instrText>
      </w:r>
      <w:r>
        <w:rPr>
          <w:sz w:val="24"/>
          <w:szCs w:val="24"/>
          <w:lang w:val="en-CA"/>
        </w:rPr>
        <w:fldChar w:fldCharType="end"/>
      </w:r>
      <w:r w:rsidR="005009D1">
        <w:rPr>
          <w:rFonts w:ascii="Arial" w:hAnsi="Arial" w:cs="Arial"/>
          <w:b/>
          <w:bCs/>
          <w:sz w:val="24"/>
          <w:szCs w:val="24"/>
        </w:rPr>
        <w:t>ATTACHMENT</w:t>
      </w:r>
      <w:r w:rsidR="00CF0142" w:rsidRPr="008C48DA">
        <w:rPr>
          <w:rFonts w:ascii="Arial" w:hAnsi="Arial" w:cs="Arial"/>
          <w:sz w:val="24"/>
          <w:szCs w:val="24"/>
        </w:rPr>
        <w:t> </w:t>
      </w:r>
      <w:r w:rsidR="005009D1">
        <w:rPr>
          <w:rFonts w:ascii="Arial" w:hAnsi="Arial" w:cs="Arial"/>
          <w:b/>
          <w:bCs/>
          <w:sz w:val="24"/>
          <w:szCs w:val="24"/>
        </w:rPr>
        <w:t>71111.</w:t>
      </w:r>
      <w:r w:rsidR="00113F5A">
        <w:rPr>
          <w:rFonts w:ascii="Arial" w:hAnsi="Arial" w:cs="Arial"/>
          <w:b/>
          <w:bCs/>
          <w:sz w:val="24"/>
          <w:szCs w:val="24"/>
        </w:rPr>
        <w:t>18</w:t>
      </w:r>
    </w:p>
    <w:p w:rsidR="005009D1" w:rsidRDefault="005009D1" w:rsidP="00003450">
      <w:pPr>
        <w:rPr>
          <w:rFonts w:ascii="Arial" w:hAnsi="Arial" w:cs="Arial"/>
          <w:sz w:val="24"/>
          <w:szCs w:val="24"/>
        </w:rPr>
      </w:pPr>
    </w:p>
    <w:p w:rsidR="005009D1" w:rsidRDefault="005009D1" w:rsidP="00003450">
      <w:pPr>
        <w:tabs>
          <w:tab w:val="left" w:pos="2700"/>
        </w:tabs>
        <w:rPr>
          <w:rFonts w:ascii="Arial" w:hAnsi="Arial" w:cs="Arial"/>
          <w:sz w:val="24"/>
          <w:szCs w:val="24"/>
        </w:rPr>
      </w:pPr>
    </w:p>
    <w:p w:rsidR="005009D1" w:rsidRDefault="005009D1" w:rsidP="00003450">
      <w:pPr>
        <w:tabs>
          <w:tab w:val="left" w:pos="2700"/>
        </w:tabs>
        <w:rPr>
          <w:rFonts w:ascii="Arial" w:hAnsi="Arial" w:cs="Arial"/>
          <w:sz w:val="24"/>
          <w:szCs w:val="24"/>
        </w:rPr>
      </w:pPr>
      <w:r>
        <w:rPr>
          <w:rFonts w:ascii="Arial" w:hAnsi="Arial" w:cs="Arial"/>
          <w:sz w:val="24"/>
          <w:szCs w:val="24"/>
        </w:rPr>
        <w:t>INSPECTABLE AREA:</w:t>
      </w:r>
      <w:r>
        <w:rPr>
          <w:rFonts w:ascii="Arial" w:hAnsi="Arial" w:cs="Arial"/>
          <w:sz w:val="24"/>
          <w:szCs w:val="24"/>
        </w:rPr>
        <w:tab/>
        <w:t>Plant Modifications</w:t>
      </w:r>
    </w:p>
    <w:p w:rsidR="005009D1" w:rsidRDefault="005009D1" w:rsidP="00003450">
      <w:pPr>
        <w:tabs>
          <w:tab w:val="left" w:pos="2700"/>
        </w:tabs>
        <w:rPr>
          <w:rFonts w:ascii="Arial" w:hAnsi="Arial" w:cs="Arial"/>
          <w:sz w:val="24"/>
          <w:szCs w:val="24"/>
        </w:rPr>
      </w:pPr>
    </w:p>
    <w:p w:rsidR="005009D1" w:rsidRDefault="005009D1" w:rsidP="00003450">
      <w:pPr>
        <w:tabs>
          <w:tab w:val="left" w:pos="2700"/>
        </w:tabs>
        <w:rPr>
          <w:rFonts w:ascii="Arial" w:hAnsi="Arial" w:cs="Arial"/>
          <w:sz w:val="24"/>
          <w:szCs w:val="24"/>
        </w:rPr>
      </w:pPr>
    </w:p>
    <w:p w:rsidR="00807F60" w:rsidRDefault="005009D1" w:rsidP="00003450">
      <w:pPr>
        <w:tabs>
          <w:tab w:val="left" w:pos="2700"/>
        </w:tabs>
        <w:rPr>
          <w:rFonts w:ascii="Arial" w:hAnsi="Arial" w:cs="Arial"/>
          <w:sz w:val="24"/>
          <w:szCs w:val="24"/>
        </w:rPr>
      </w:pPr>
      <w:r>
        <w:rPr>
          <w:rFonts w:ascii="Arial" w:hAnsi="Arial" w:cs="Arial"/>
          <w:sz w:val="24"/>
          <w:szCs w:val="24"/>
        </w:rPr>
        <w:t>CORNERSTONES:</w:t>
      </w:r>
      <w:r>
        <w:rPr>
          <w:rFonts w:ascii="Arial" w:hAnsi="Arial" w:cs="Arial"/>
          <w:sz w:val="24"/>
          <w:szCs w:val="24"/>
        </w:rPr>
        <w:tab/>
      </w:r>
      <w:r w:rsidR="00807F60">
        <w:rPr>
          <w:rFonts w:ascii="Arial" w:hAnsi="Arial" w:cs="Arial"/>
          <w:sz w:val="24"/>
          <w:szCs w:val="24"/>
        </w:rPr>
        <w:t>Initiating Events</w:t>
      </w:r>
    </w:p>
    <w:p w:rsidR="005009D1" w:rsidRDefault="00C75331" w:rsidP="00003450">
      <w:pPr>
        <w:tabs>
          <w:tab w:val="left" w:pos="2700"/>
        </w:tabs>
        <w:rPr>
          <w:rFonts w:ascii="Arial" w:hAnsi="Arial" w:cs="Arial"/>
          <w:sz w:val="24"/>
          <w:szCs w:val="24"/>
        </w:rPr>
      </w:pPr>
      <w:r>
        <w:rPr>
          <w:rFonts w:ascii="Arial" w:hAnsi="Arial" w:cs="Arial"/>
          <w:sz w:val="24"/>
          <w:szCs w:val="24"/>
        </w:rPr>
        <w:tab/>
      </w:r>
      <w:r w:rsidR="005009D1">
        <w:rPr>
          <w:rFonts w:ascii="Arial" w:hAnsi="Arial" w:cs="Arial"/>
          <w:sz w:val="24"/>
          <w:szCs w:val="24"/>
        </w:rPr>
        <w:t>Mitigating Systems</w:t>
      </w:r>
    </w:p>
    <w:p w:rsidR="005009D1" w:rsidRDefault="00C75331" w:rsidP="00003450">
      <w:pPr>
        <w:tabs>
          <w:tab w:val="left" w:pos="2700"/>
        </w:tabs>
        <w:rPr>
          <w:rFonts w:ascii="Arial" w:hAnsi="Arial" w:cs="Arial"/>
          <w:sz w:val="24"/>
          <w:szCs w:val="24"/>
        </w:rPr>
      </w:pPr>
      <w:r>
        <w:rPr>
          <w:rFonts w:ascii="Arial" w:hAnsi="Arial" w:cs="Arial"/>
          <w:sz w:val="24"/>
          <w:szCs w:val="24"/>
        </w:rPr>
        <w:tab/>
      </w:r>
      <w:r w:rsidR="005009D1">
        <w:rPr>
          <w:rFonts w:ascii="Arial" w:hAnsi="Arial" w:cs="Arial"/>
          <w:sz w:val="24"/>
          <w:szCs w:val="24"/>
        </w:rPr>
        <w:t>Barrier Integrity</w:t>
      </w:r>
    </w:p>
    <w:p w:rsidR="005009D1" w:rsidRDefault="005009D1" w:rsidP="00003450">
      <w:pPr>
        <w:tabs>
          <w:tab w:val="left" w:pos="2700"/>
        </w:tabs>
        <w:rPr>
          <w:rFonts w:ascii="Arial" w:hAnsi="Arial" w:cs="Arial"/>
          <w:sz w:val="24"/>
          <w:szCs w:val="24"/>
        </w:rPr>
      </w:pPr>
    </w:p>
    <w:p w:rsidR="00D1580C" w:rsidRDefault="00D1580C" w:rsidP="00003450">
      <w:pPr>
        <w:tabs>
          <w:tab w:val="left" w:pos="2700"/>
        </w:tabs>
        <w:rPr>
          <w:rFonts w:ascii="Arial" w:hAnsi="Arial" w:cs="Arial"/>
          <w:sz w:val="24"/>
          <w:szCs w:val="24"/>
        </w:rPr>
      </w:pPr>
    </w:p>
    <w:p w:rsidR="00D1580C" w:rsidRPr="000F6B64" w:rsidRDefault="00D1580C" w:rsidP="00003450">
      <w:pPr>
        <w:numPr>
          <w:ins w:id="0" w:author="Author" w:date="2010-03-10T13:22:00Z"/>
        </w:numPr>
        <w:tabs>
          <w:tab w:val="left" w:pos="2700"/>
        </w:tabs>
        <w:rPr>
          <w:ins w:id="1" w:author="Author" w:date="2010-03-10T13:22:00Z"/>
          <w:rFonts w:ascii="Arial" w:hAnsi="Arial" w:cs="Arial"/>
          <w:sz w:val="24"/>
          <w:szCs w:val="24"/>
        </w:rPr>
      </w:pPr>
      <w:ins w:id="2" w:author="Author" w:date="2010-03-10T13:22:00Z">
        <w:r>
          <w:rPr>
            <w:rFonts w:ascii="Arial" w:hAnsi="Arial" w:cs="Arial"/>
            <w:sz w:val="24"/>
            <w:szCs w:val="24"/>
          </w:rPr>
          <w:t>Effective Date:</w:t>
        </w:r>
        <w:r>
          <w:rPr>
            <w:rFonts w:ascii="Arial" w:hAnsi="Arial" w:cs="Arial"/>
            <w:sz w:val="24"/>
            <w:szCs w:val="24"/>
          </w:rPr>
          <w:tab/>
        </w:r>
        <w:r w:rsidRPr="00B45AE5">
          <w:rPr>
            <w:rFonts w:ascii="Arial" w:hAnsi="Arial" w:cs="Arial"/>
            <w:sz w:val="24"/>
            <w:szCs w:val="24"/>
          </w:rPr>
          <w:t>January 1, 2011</w:t>
        </w:r>
      </w:ins>
    </w:p>
    <w:p w:rsidR="00D1580C" w:rsidRDefault="00D1580C" w:rsidP="00003450">
      <w:pPr>
        <w:tabs>
          <w:tab w:val="left" w:pos="2700"/>
        </w:tabs>
        <w:rPr>
          <w:rFonts w:ascii="Arial" w:hAnsi="Arial" w:cs="Arial"/>
          <w:sz w:val="24"/>
          <w:szCs w:val="24"/>
        </w:rPr>
      </w:pPr>
    </w:p>
    <w:p w:rsidR="00D1580C" w:rsidRDefault="00D1580C" w:rsidP="00003450">
      <w:pPr>
        <w:tabs>
          <w:tab w:val="left" w:pos="2700"/>
        </w:tabs>
        <w:rPr>
          <w:rFonts w:ascii="Arial" w:hAnsi="Arial" w:cs="Arial"/>
          <w:sz w:val="24"/>
          <w:szCs w:val="24"/>
        </w:rPr>
      </w:pPr>
    </w:p>
    <w:p w:rsidR="00807F60" w:rsidRDefault="005009D1" w:rsidP="00003450">
      <w:pPr>
        <w:tabs>
          <w:tab w:val="left" w:pos="2700"/>
        </w:tabs>
        <w:ind w:left="2700" w:hanging="2700"/>
        <w:jc w:val="both"/>
        <w:rPr>
          <w:rFonts w:ascii="Arial" w:hAnsi="Arial" w:cs="Arial"/>
          <w:sz w:val="24"/>
          <w:szCs w:val="24"/>
        </w:rPr>
      </w:pPr>
      <w:r>
        <w:rPr>
          <w:rFonts w:ascii="Arial" w:hAnsi="Arial" w:cs="Arial"/>
          <w:sz w:val="24"/>
          <w:szCs w:val="24"/>
        </w:rPr>
        <w:t>INSPECTION BASES:</w:t>
      </w:r>
      <w:r>
        <w:rPr>
          <w:rFonts w:ascii="Arial" w:hAnsi="Arial" w:cs="Arial"/>
          <w:sz w:val="24"/>
          <w:szCs w:val="24"/>
        </w:rPr>
        <w:tab/>
      </w:r>
      <w:r w:rsidR="00807F60">
        <w:rPr>
          <w:rFonts w:ascii="Arial" w:hAnsi="Arial" w:cs="Arial"/>
          <w:sz w:val="24"/>
          <w:szCs w:val="24"/>
        </w:rPr>
        <w:t xml:space="preserve">Modifications to risk-significant structures, systems, and components (SSCs) can adversely affect their availability, reliability, or functional capability.  Modifications to one system may also affect the design bases and functioning of interfacing systems.  Similar modifications to several systems could introduce potential for common cause failures that affect plant risk.  A temporary modification may result in a departure from the design basis and system success criteria.  Modifications performed during increased risk configurations could place the plant in an unsafe condition.  This </w:t>
      </w:r>
      <w:proofErr w:type="spellStart"/>
      <w:r w:rsidR="00807F60">
        <w:rPr>
          <w:rFonts w:ascii="Arial" w:hAnsi="Arial" w:cs="Arial"/>
          <w:sz w:val="24"/>
          <w:szCs w:val="24"/>
        </w:rPr>
        <w:t>inspectable</w:t>
      </w:r>
      <w:proofErr w:type="spellEnd"/>
      <w:r w:rsidR="00807F60">
        <w:rPr>
          <w:rFonts w:ascii="Arial" w:hAnsi="Arial" w:cs="Arial"/>
          <w:sz w:val="24"/>
          <w:szCs w:val="24"/>
        </w:rPr>
        <w:t xml:space="preserve"> area verifies aspects of the Initiating Events, Mitigating Systems, and Barrier Integrity cornerstones for which there are no indicators to measure performance.</w:t>
      </w:r>
    </w:p>
    <w:p w:rsidR="005009D1" w:rsidRDefault="005009D1" w:rsidP="00003450">
      <w:pPr>
        <w:tabs>
          <w:tab w:val="left" w:pos="274"/>
          <w:tab w:val="left" w:pos="806"/>
          <w:tab w:val="left" w:pos="1440"/>
          <w:tab w:val="left" w:pos="2074"/>
          <w:tab w:val="left" w:pos="2700"/>
        </w:tabs>
        <w:ind w:left="2664" w:hanging="2664"/>
        <w:rPr>
          <w:rFonts w:ascii="Arial" w:hAnsi="Arial" w:cs="Arial"/>
          <w:sz w:val="24"/>
          <w:szCs w:val="24"/>
        </w:rPr>
      </w:pPr>
    </w:p>
    <w:p w:rsidR="005009D1" w:rsidRDefault="005009D1" w:rsidP="00003450">
      <w:pPr>
        <w:tabs>
          <w:tab w:val="left" w:pos="274"/>
          <w:tab w:val="left" w:pos="806"/>
          <w:tab w:val="left" w:pos="1440"/>
          <w:tab w:val="left" w:pos="2074"/>
          <w:tab w:val="left" w:pos="2700"/>
        </w:tabs>
        <w:rPr>
          <w:rFonts w:ascii="Arial" w:hAnsi="Arial" w:cs="Arial"/>
          <w:sz w:val="24"/>
          <w:szCs w:val="24"/>
        </w:rPr>
      </w:pPr>
    </w:p>
    <w:p w:rsidR="005009D1" w:rsidRPr="00460E74" w:rsidRDefault="005009D1" w:rsidP="00003450">
      <w:pPr>
        <w:tabs>
          <w:tab w:val="left" w:pos="2700"/>
        </w:tabs>
        <w:ind w:left="2700" w:hanging="2700"/>
        <w:jc w:val="both"/>
        <w:rPr>
          <w:rFonts w:ascii="Arial" w:hAnsi="Arial" w:cs="Arial"/>
          <w:sz w:val="24"/>
          <w:szCs w:val="24"/>
        </w:rPr>
      </w:pPr>
      <w:r>
        <w:rPr>
          <w:rFonts w:ascii="Arial" w:hAnsi="Arial" w:cs="Arial"/>
          <w:sz w:val="24"/>
          <w:szCs w:val="24"/>
        </w:rPr>
        <w:t>LEVEL OF EFFORT:</w:t>
      </w:r>
      <w:r>
        <w:rPr>
          <w:rFonts w:ascii="Arial" w:hAnsi="Arial" w:cs="Arial"/>
          <w:sz w:val="24"/>
          <w:szCs w:val="24"/>
        </w:rPr>
        <w:tab/>
      </w:r>
      <w:ins w:id="3" w:author="Author" w:date="2010-03-10T12:30:00Z">
        <w:r w:rsidR="00460E74" w:rsidRPr="00460E74">
          <w:rPr>
            <w:rFonts w:ascii="Arial" w:hAnsi="Arial" w:cs="Arial"/>
            <w:sz w:val="24"/>
            <w:szCs w:val="24"/>
          </w:rPr>
          <w:t xml:space="preserve">Annually, review </w:t>
        </w:r>
      </w:ins>
      <w:ins w:id="4" w:author="Author" w:date="2010-03-16T15:00:00Z">
        <w:r w:rsidR="00302101">
          <w:rPr>
            <w:rFonts w:ascii="Arial" w:hAnsi="Arial" w:cs="Arial"/>
            <w:sz w:val="24"/>
            <w:szCs w:val="24"/>
          </w:rPr>
          <w:t>3</w:t>
        </w:r>
      </w:ins>
      <w:ins w:id="5" w:author="Author" w:date="2010-03-10T12:30:00Z">
        <w:r w:rsidR="00460E74" w:rsidRPr="00460E74">
          <w:rPr>
            <w:rFonts w:ascii="Arial" w:hAnsi="Arial" w:cs="Arial"/>
            <w:sz w:val="24"/>
            <w:szCs w:val="24"/>
          </w:rPr>
          <w:t xml:space="preserve"> to </w:t>
        </w:r>
      </w:ins>
      <w:ins w:id="6" w:author="Author" w:date="2010-03-16T15:00:00Z">
        <w:r w:rsidR="00302101">
          <w:rPr>
            <w:rFonts w:ascii="Arial" w:hAnsi="Arial" w:cs="Arial"/>
            <w:sz w:val="24"/>
            <w:szCs w:val="24"/>
          </w:rPr>
          <w:t>7</w:t>
        </w:r>
      </w:ins>
      <w:ins w:id="7" w:author="Author" w:date="2010-03-10T12:30:00Z">
        <w:r w:rsidR="00460E74" w:rsidRPr="00460E74">
          <w:rPr>
            <w:rFonts w:ascii="Arial" w:hAnsi="Arial" w:cs="Arial"/>
            <w:sz w:val="24"/>
            <w:szCs w:val="24"/>
          </w:rPr>
          <w:t xml:space="preserve"> temporary and/or permanent modifications as described in Section 71111.18-02.</w:t>
        </w:r>
      </w:ins>
    </w:p>
    <w:p w:rsidR="005009D1" w:rsidRPr="00460E74" w:rsidRDefault="00D25974" w:rsidP="00D25974">
      <w:pPr>
        <w:tabs>
          <w:tab w:val="left" w:pos="2227"/>
        </w:tabs>
        <w:ind w:left="2700" w:hanging="2700"/>
        <w:jc w:val="both"/>
        <w:rPr>
          <w:rFonts w:ascii="Arial" w:hAnsi="Arial" w:cs="Arial"/>
          <w:sz w:val="24"/>
          <w:szCs w:val="24"/>
        </w:rPr>
      </w:pPr>
      <w:r>
        <w:rPr>
          <w:rFonts w:ascii="Arial" w:hAnsi="Arial" w:cs="Arial"/>
          <w:sz w:val="24"/>
          <w:szCs w:val="24"/>
        </w:rPr>
        <w:tab/>
      </w:r>
    </w:p>
    <w:p w:rsidR="005009D1" w:rsidRDefault="005009D1" w:rsidP="00003450">
      <w:pPr>
        <w:tabs>
          <w:tab w:val="left" w:pos="2707"/>
        </w:tabs>
        <w:ind w:left="2700" w:hanging="2700"/>
        <w:jc w:val="both"/>
        <w:rPr>
          <w:rFonts w:ascii="Arial" w:hAnsi="Arial" w:cs="Arial"/>
          <w:sz w:val="24"/>
          <w:szCs w:val="24"/>
        </w:rPr>
      </w:pPr>
    </w:p>
    <w:p w:rsidR="005009D1" w:rsidRDefault="005009D1" w:rsidP="00003450">
      <w:pPr>
        <w:numPr>
          <w:ilvl w:val="12"/>
          <w:numId w:val="0"/>
        </w:numPr>
        <w:ind w:left="2044" w:hanging="2044"/>
        <w:jc w:val="both"/>
        <w:outlineLvl w:val="0"/>
        <w:rPr>
          <w:rFonts w:ascii="Arial" w:hAnsi="Arial" w:cs="Arial"/>
          <w:sz w:val="24"/>
          <w:szCs w:val="24"/>
        </w:rPr>
      </w:pPr>
      <w:r>
        <w:rPr>
          <w:rFonts w:ascii="Arial" w:hAnsi="Arial" w:cs="Arial"/>
          <w:sz w:val="24"/>
          <w:szCs w:val="24"/>
        </w:rPr>
        <w:t>71111.</w:t>
      </w:r>
      <w:r w:rsidR="00113F5A">
        <w:rPr>
          <w:rFonts w:ascii="Arial" w:hAnsi="Arial" w:cs="Arial"/>
          <w:sz w:val="24"/>
          <w:szCs w:val="24"/>
        </w:rPr>
        <w:t>18</w:t>
      </w:r>
      <w:r>
        <w:rPr>
          <w:rFonts w:ascii="Arial" w:hAnsi="Arial" w:cs="Arial"/>
          <w:sz w:val="24"/>
          <w:szCs w:val="24"/>
        </w:rPr>
        <w:t>-01</w:t>
      </w:r>
      <w:r>
        <w:rPr>
          <w:rFonts w:ascii="Arial" w:hAnsi="Arial" w:cs="Arial"/>
          <w:sz w:val="24"/>
          <w:szCs w:val="24"/>
        </w:rPr>
        <w:tab/>
        <w:t>INSPECTION OBJECTIVE</w:t>
      </w:r>
    </w:p>
    <w:p w:rsidR="005009D1" w:rsidRDefault="005009D1" w:rsidP="00003450">
      <w:pPr>
        <w:tabs>
          <w:tab w:val="left" w:pos="274"/>
          <w:tab w:val="left" w:pos="806"/>
          <w:tab w:val="left" w:pos="1440"/>
          <w:tab w:val="left" w:pos="2074"/>
          <w:tab w:val="left" w:pos="2707"/>
        </w:tabs>
        <w:rPr>
          <w:rFonts w:ascii="Arial" w:hAnsi="Arial" w:cs="Arial"/>
          <w:sz w:val="24"/>
          <w:szCs w:val="24"/>
        </w:rPr>
      </w:pPr>
    </w:p>
    <w:p w:rsidR="00321800" w:rsidRDefault="005009D1" w:rsidP="00003450">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This inspection will verify that modifications have not affected the safety functions of important safety systems.</w:t>
      </w:r>
      <w:r w:rsidR="00321800" w:rsidRPr="00321800">
        <w:rPr>
          <w:rFonts w:ascii="Arial" w:hAnsi="Arial" w:cs="Arial"/>
          <w:sz w:val="24"/>
          <w:szCs w:val="24"/>
        </w:rPr>
        <w:t xml:space="preserve"> </w:t>
      </w:r>
      <w:r w:rsidR="00321800">
        <w:rPr>
          <w:rFonts w:ascii="Arial" w:hAnsi="Arial" w:cs="Arial"/>
          <w:sz w:val="24"/>
          <w:szCs w:val="24"/>
        </w:rPr>
        <w:t>To verify that the design bases, licensing bases, and performance capability of risk significant SSCs have not been degraded through modifications.</w:t>
      </w:r>
      <w:r w:rsidR="00321800" w:rsidRPr="00321800">
        <w:rPr>
          <w:rFonts w:ascii="Arial" w:hAnsi="Arial" w:cs="Arial"/>
          <w:sz w:val="24"/>
          <w:szCs w:val="24"/>
        </w:rPr>
        <w:t xml:space="preserve"> </w:t>
      </w:r>
      <w:r w:rsidR="00321800">
        <w:rPr>
          <w:rFonts w:ascii="Arial" w:hAnsi="Arial" w:cs="Arial"/>
          <w:sz w:val="24"/>
          <w:szCs w:val="24"/>
        </w:rPr>
        <w:t>To verify that modifications performed during increased risk-significant configurations do not place the plant in an unsafe condition.</w:t>
      </w:r>
    </w:p>
    <w:p w:rsidR="005009D1" w:rsidRDefault="005009D1" w:rsidP="00003450">
      <w:pPr>
        <w:tabs>
          <w:tab w:val="left" w:pos="274"/>
          <w:tab w:val="left" w:pos="806"/>
          <w:tab w:val="left" w:pos="1440"/>
          <w:tab w:val="left" w:pos="2074"/>
          <w:tab w:val="left" w:pos="2707"/>
        </w:tabs>
        <w:rPr>
          <w:rFonts w:ascii="Arial" w:hAnsi="Arial" w:cs="Arial"/>
          <w:sz w:val="24"/>
          <w:szCs w:val="24"/>
        </w:rPr>
      </w:pPr>
    </w:p>
    <w:p w:rsidR="005009D1" w:rsidRDefault="005009D1" w:rsidP="00003450">
      <w:pPr>
        <w:tabs>
          <w:tab w:val="left" w:pos="274"/>
          <w:tab w:val="left" w:pos="806"/>
          <w:tab w:val="left" w:pos="1440"/>
          <w:tab w:val="left" w:pos="2074"/>
          <w:tab w:val="left" w:pos="2707"/>
        </w:tabs>
        <w:rPr>
          <w:rFonts w:ascii="Arial" w:hAnsi="Arial" w:cs="Arial"/>
          <w:sz w:val="24"/>
          <w:szCs w:val="24"/>
        </w:rPr>
      </w:pPr>
    </w:p>
    <w:p w:rsidR="005009D1" w:rsidRDefault="005009D1" w:rsidP="00003450">
      <w:pPr>
        <w:numPr>
          <w:ilvl w:val="12"/>
          <w:numId w:val="0"/>
        </w:numPr>
        <w:ind w:left="2044" w:hanging="2044"/>
        <w:jc w:val="both"/>
        <w:outlineLvl w:val="0"/>
        <w:rPr>
          <w:rFonts w:ascii="Arial" w:hAnsi="Arial" w:cs="Arial"/>
          <w:sz w:val="24"/>
          <w:szCs w:val="24"/>
        </w:rPr>
      </w:pPr>
      <w:r>
        <w:rPr>
          <w:rFonts w:ascii="Arial" w:hAnsi="Arial" w:cs="Arial"/>
          <w:sz w:val="24"/>
          <w:szCs w:val="24"/>
        </w:rPr>
        <w:t>71111.</w:t>
      </w:r>
      <w:r w:rsidR="00113F5A">
        <w:rPr>
          <w:rFonts w:ascii="Arial" w:hAnsi="Arial" w:cs="Arial"/>
          <w:sz w:val="24"/>
          <w:szCs w:val="24"/>
        </w:rPr>
        <w:t>18</w:t>
      </w:r>
      <w:r>
        <w:rPr>
          <w:rFonts w:ascii="Arial" w:hAnsi="Arial" w:cs="Arial"/>
          <w:sz w:val="24"/>
          <w:szCs w:val="24"/>
        </w:rPr>
        <w:t>-02</w:t>
      </w:r>
      <w:r>
        <w:rPr>
          <w:rFonts w:ascii="Arial" w:hAnsi="Arial" w:cs="Arial"/>
          <w:sz w:val="24"/>
          <w:szCs w:val="24"/>
        </w:rPr>
        <w:tab/>
        <w:t>INSPECTION REQUIREMENTS</w:t>
      </w:r>
    </w:p>
    <w:p w:rsidR="005009D1" w:rsidRDefault="005009D1" w:rsidP="00003450">
      <w:pPr>
        <w:tabs>
          <w:tab w:val="left" w:pos="274"/>
          <w:tab w:val="left" w:pos="806"/>
          <w:tab w:val="left" w:pos="1440"/>
          <w:tab w:val="left" w:pos="2074"/>
          <w:tab w:val="left" w:pos="2707"/>
        </w:tabs>
        <w:rPr>
          <w:rFonts w:ascii="Arial" w:hAnsi="Arial" w:cs="Arial"/>
          <w:sz w:val="24"/>
          <w:szCs w:val="24"/>
        </w:rPr>
      </w:pPr>
    </w:p>
    <w:p w:rsidR="00321800" w:rsidRDefault="005009D1" w:rsidP="00003450">
      <w:pPr>
        <w:tabs>
          <w:tab w:val="left" w:pos="900"/>
        </w:tabs>
        <w:jc w:val="both"/>
        <w:outlineLvl w:val="1"/>
        <w:rPr>
          <w:rFonts w:ascii="Arial" w:hAnsi="Arial" w:cs="Arial"/>
          <w:sz w:val="24"/>
          <w:szCs w:val="24"/>
        </w:rPr>
      </w:pPr>
      <w:r>
        <w:rPr>
          <w:rFonts w:ascii="Arial" w:hAnsi="Arial" w:cs="Arial"/>
          <w:sz w:val="24"/>
          <w:szCs w:val="24"/>
        </w:rPr>
        <w:t>02.01</w:t>
      </w:r>
      <w:r>
        <w:rPr>
          <w:rFonts w:ascii="Arial" w:hAnsi="Arial" w:cs="Arial"/>
          <w:sz w:val="24"/>
          <w:szCs w:val="24"/>
        </w:rPr>
        <w:tab/>
      </w:r>
      <w:r>
        <w:rPr>
          <w:rFonts w:ascii="Arial" w:hAnsi="Arial" w:cs="Arial"/>
          <w:sz w:val="24"/>
          <w:szCs w:val="24"/>
          <w:u w:val="single"/>
        </w:rPr>
        <w:t xml:space="preserve">Selection of Temporary </w:t>
      </w:r>
      <w:r w:rsidR="00321800">
        <w:rPr>
          <w:rFonts w:ascii="Arial" w:hAnsi="Arial" w:cs="Arial"/>
          <w:sz w:val="24"/>
          <w:szCs w:val="24"/>
          <w:u w:val="single"/>
        </w:rPr>
        <w:t xml:space="preserve">and Permanent </w:t>
      </w:r>
      <w:r>
        <w:rPr>
          <w:rFonts w:ascii="Arial" w:hAnsi="Arial" w:cs="Arial"/>
          <w:sz w:val="24"/>
          <w:szCs w:val="24"/>
          <w:u w:val="single"/>
        </w:rPr>
        <w:t>Modifications</w:t>
      </w:r>
    </w:p>
    <w:p w:rsidR="00321800" w:rsidRDefault="00321800" w:rsidP="00003450">
      <w:pPr>
        <w:ind w:left="720" w:hanging="720"/>
        <w:rPr>
          <w:rFonts w:ascii="Arial" w:hAnsi="Arial" w:cs="Arial"/>
          <w:sz w:val="24"/>
          <w:szCs w:val="24"/>
        </w:rPr>
      </w:pPr>
    </w:p>
    <w:p w:rsidR="00460E74" w:rsidRPr="00460E74" w:rsidRDefault="00460E74" w:rsidP="00003450">
      <w:pPr>
        <w:numPr>
          <w:ins w:id="8" w:author="Author" w:date="2010-03-10T12:42:00Z"/>
        </w:numPr>
        <w:tabs>
          <w:tab w:val="left" w:pos="274"/>
          <w:tab w:val="left" w:pos="806"/>
          <w:tab w:val="left" w:pos="1440"/>
          <w:tab w:val="left" w:pos="2074"/>
          <w:tab w:val="left" w:pos="2707"/>
        </w:tabs>
        <w:jc w:val="both"/>
        <w:rPr>
          <w:ins w:id="9" w:author="Author" w:date="2010-03-10T12:42:00Z"/>
          <w:rFonts w:ascii="Arial" w:hAnsi="Arial" w:cs="Arial"/>
          <w:sz w:val="24"/>
          <w:szCs w:val="24"/>
        </w:rPr>
      </w:pPr>
      <w:ins w:id="10" w:author="Author" w:date="2010-03-10T12:42:00Z">
        <w:r w:rsidRPr="00460E74">
          <w:rPr>
            <w:rFonts w:ascii="Arial" w:hAnsi="Arial" w:cs="Arial"/>
            <w:sz w:val="24"/>
            <w:szCs w:val="24"/>
          </w:rPr>
          <w:t xml:space="preserve">Inspectors shall use risked informed insights </w:t>
        </w:r>
      </w:ins>
      <w:ins w:id="11" w:author="Author" w:date="2010-03-10T17:29:00Z">
        <w:r w:rsidR="00AB2E09">
          <w:rPr>
            <w:rFonts w:ascii="Arial" w:hAnsi="Arial" w:cs="Arial"/>
            <w:sz w:val="24"/>
            <w:szCs w:val="24"/>
          </w:rPr>
          <w:t>together with other factors</w:t>
        </w:r>
      </w:ins>
      <w:ins w:id="12" w:author="Author" w:date="2010-03-10T17:40:00Z">
        <w:r w:rsidR="00097FF9">
          <w:rPr>
            <w:rFonts w:ascii="Arial" w:hAnsi="Arial" w:cs="Arial"/>
            <w:sz w:val="24"/>
            <w:szCs w:val="24"/>
          </w:rPr>
          <w:t xml:space="preserve">, such as </w:t>
        </w:r>
      </w:ins>
      <w:ins w:id="13" w:author="Author" w:date="2010-03-10T17:30:00Z">
        <w:r w:rsidR="00AB2E09" w:rsidRPr="00AB2E09">
          <w:rPr>
            <w:rFonts w:ascii="Arial" w:hAnsi="Arial" w:cs="Arial"/>
            <w:sz w:val="24"/>
            <w:szCs w:val="24"/>
          </w:rPr>
          <w:t>engineering analysis and judgment, and performance history</w:t>
        </w:r>
      </w:ins>
      <w:ins w:id="14" w:author="Author" w:date="2010-03-10T17:40:00Z">
        <w:r w:rsidR="00097FF9">
          <w:rPr>
            <w:rFonts w:ascii="Arial" w:hAnsi="Arial" w:cs="Arial"/>
            <w:sz w:val="24"/>
            <w:szCs w:val="24"/>
          </w:rPr>
          <w:t>,</w:t>
        </w:r>
      </w:ins>
      <w:ins w:id="15" w:author="Author" w:date="2010-03-10T17:29:00Z">
        <w:r w:rsidR="00AB2E09">
          <w:rPr>
            <w:rFonts w:ascii="Arial" w:hAnsi="Arial" w:cs="Arial"/>
            <w:sz w:val="24"/>
            <w:szCs w:val="24"/>
          </w:rPr>
          <w:t xml:space="preserve"> </w:t>
        </w:r>
      </w:ins>
      <w:ins w:id="16" w:author="Author" w:date="2010-03-10T12:42:00Z">
        <w:r w:rsidRPr="00460E74">
          <w:rPr>
            <w:rFonts w:ascii="Arial" w:hAnsi="Arial" w:cs="Arial"/>
            <w:sz w:val="24"/>
            <w:szCs w:val="24"/>
          </w:rPr>
          <w:t xml:space="preserve">to determine which temporary and permanent modifications should be selected for review.  Preference </w:t>
        </w:r>
        <w:r w:rsidRPr="00460E74">
          <w:rPr>
            <w:rFonts w:ascii="Arial" w:hAnsi="Arial" w:cs="Arial"/>
            <w:sz w:val="24"/>
            <w:szCs w:val="24"/>
          </w:rPr>
          <w:lastRenderedPageBreak/>
          <w:t>should be given to reviewing modifications as they occur and that occur during at power operations or increased shutdown risk configurations.</w:t>
        </w:r>
      </w:ins>
    </w:p>
    <w:p w:rsidR="00460E74" w:rsidRPr="00460E74" w:rsidRDefault="00460E74" w:rsidP="00003450">
      <w:pPr>
        <w:numPr>
          <w:ins w:id="17" w:author="Author" w:date="2010-03-10T12:42:00Z"/>
        </w:numPr>
        <w:ind w:left="1080" w:right="1080"/>
        <w:jc w:val="both"/>
        <w:rPr>
          <w:ins w:id="18" w:author="Author" w:date="2010-03-10T12:42:00Z"/>
          <w:rFonts w:ascii="Arial" w:hAnsi="Arial" w:cs="Arial"/>
          <w:sz w:val="24"/>
          <w:szCs w:val="24"/>
        </w:rPr>
      </w:pPr>
    </w:p>
    <w:p w:rsidR="00460E74" w:rsidRPr="00460E74" w:rsidRDefault="00460E74" w:rsidP="00B138D3">
      <w:pPr>
        <w:numPr>
          <w:ins w:id="19" w:author="Author" w:date="2010-03-10T12:42:00Z"/>
        </w:numPr>
        <w:ind w:left="807" w:hanging="533"/>
        <w:jc w:val="both"/>
        <w:rPr>
          <w:ins w:id="20" w:author="Author" w:date="2010-03-10T12:42:00Z"/>
          <w:rFonts w:ascii="Arial" w:hAnsi="Arial" w:cs="Arial"/>
          <w:sz w:val="24"/>
          <w:szCs w:val="24"/>
        </w:rPr>
      </w:pPr>
      <w:ins w:id="21" w:author="Author" w:date="2010-03-10T12:42:00Z">
        <w:r w:rsidRPr="00460E74">
          <w:rPr>
            <w:rFonts w:ascii="Arial" w:hAnsi="Arial" w:cs="Arial"/>
            <w:sz w:val="24"/>
            <w:szCs w:val="24"/>
          </w:rPr>
          <w:t>a.</w:t>
        </w:r>
      </w:ins>
      <w:ins w:id="22" w:author="Author" w:date="2010-03-10T12:43:00Z">
        <w:r>
          <w:rPr>
            <w:rFonts w:ascii="Arial" w:hAnsi="Arial" w:cs="Arial"/>
            <w:sz w:val="24"/>
            <w:szCs w:val="24"/>
          </w:rPr>
          <w:tab/>
        </w:r>
      </w:ins>
      <w:ins w:id="23" w:author="Author" w:date="2010-03-10T12:42:00Z">
        <w:r w:rsidRPr="00460E74">
          <w:rPr>
            <w:rFonts w:ascii="Arial" w:hAnsi="Arial" w:cs="Arial"/>
            <w:sz w:val="24"/>
            <w:szCs w:val="24"/>
          </w:rPr>
          <w:t>Selected temporary modifications may include jumpers, lifted leads, temporary systems, repairs, design modifications and procedure changes which can introduce changes to plant design or operations. Although the focus of this inspection is on active modifications, inspectors may choose to review a recently removed temporary modification for adequate restoration and testing.</w:t>
        </w:r>
      </w:ins>
    </w:p>
    <w:p w:rsidR="00460E74" w:rsidRPr="00460E74" w:rsidRDefault="00460E74" w:rsidP="00003450">
      <w:pPr>
        <w:numPr>
          <w:ins w:id="24" w:author="Author" w:date="2010-03-10T12:42:00Z"/>
        </w:numPr>
        <w:ind w:left="1080" w:right="1080"/>
        <w:jc w:val="both"/>
        <w:rPr>
          <w:ins w:id="25" w:author="Author" w:date="2010-03-10T12:42:00Z"/>
          <w:rFonts w:ascii="Arial" w:hAnsi="Arial" w:cs="Arial"/>
          <w:sz w:val="24"/>
          <w:szCs w:val="24"/>
        </w:rPr>
      </w:pPr>
    </w:p>
    <w:p w:rsidR="00603EE4" w:rsidRDefault="00460E74" w:rsidP="00B138D3">
      <w:pPr>
        <w:ind w:left="807" w:hanging="533"/>
        <w:jc w:val="both"/>
        <w:rPr>
          <w:ins w:id="26" w:author="Author" w:date="2010-03-10T12:45:00Z"/>
          <w:rFonts w:ascii="Arial" w:hAnsi="Arial" w:cs="Arial"/>
          <w:sz w:val="24"/>
          <w:szCs w:val="24"/>
        </w:rPr>
      </w:pPr>
      <w:ins w:id="27" w:author="Author" w:date="2010-03-10T12:42:00Z">
        <w:r w:rsidRPr="00460E74">
          <w:rPr>
            <w:rFonts w:ascii="Arial" w:hAnsi="Arial" w:cs="Arial"/>
            <w:sz w:val="24"/>
            <w:szCs w:val="24"/>
          </w:rPr>
          <w:t>b.</w:t>
        </w:r>
      </w:ins>
      <w:ins w:id="28" w:author="Author" w:date="2010-03-10T12:44:00Z">
        <w:r w:rsidR="00603EE4">
          <w:rPr>
            <w:rFonts w:ascii="Arial" w:hAnsi="Arial" w:cs="Arial"/>
            <w:sz w:val="24"/>
            <w:szCs w:val="24"/>
          </w:rPr>
          <w:tab/>
        </w:r>
      </w:ins>
      <w:ins w:id="29" w:author="Author" w:date="2010-03-10T12:42:00Z">
        <w:r w:rsidRPr="00460E74">
          <w:rPr>
            <w:rFonts w:ascii="Arial" w:hAnsi="Arial" w:cs="Arial"/>
            <w:sz w:val="24"/>
            <w:szCs w:val="24"/>
          </w:rPr>
          <w:t>Selected permanent modifications may include permanent plant changes, design changes, set point changes, procedure changes, equivalency evaluations, suitability analyses, calculations, and commercial grade dedications.</w:t>
        </w:r>
      </w:ins>
    </w:p>
    <w:p w:rsidR="00321800" w:rsidRDefault="00321800" w:rsidP="00003450">
      <w:pPr>
        <w:ind w:left="720" w:hanging="540"/>
        <w:rPr>
          <w:rFonts w:ascii="Arial" w:hAnsi="Arial" w:cs="Arial"/>
          <w:sz w:val="24"/>
          <w:szCs w:val="24"/>
        </w:rPr>
      </w:pPr>
    </w:p>
    <w:p w:rsidR="005009D1" w:rsidRDefault="005009D1" w:rsidP="00003450">
      <w:pPr>
        <w:tabs>
          <w:tab w:val="left" w:pos="900"/>
        </w:tabs>
        <w:jc w:val="both"/>
        <w:outlineLvl w:val="1"/>
        <w:rPr>
          <w:rFonts w:ascii="Arial" w:hAnsi="Arial" w:cs="Arial"/>
          <w:sz w:val="24"/>
          <w:szCs w:val="24"/>
        </w:rPr>
      </w:pPr>
      <w:r>
        <w:rPr>
          <w:rFonts w:ascii="Arial" w:hAnsi="Arial" w:cs="Arial"/>
          <w:sz w:val="24"/>
          <w:szCs w:val="24"/>
        </w:rPr>
        <w:t>02.02</w:t>
      </w:r>
      <w:r>
        <w:rPr>
          <w:rFonts w:ascii="Arial" w:hAnsi="Arial" w:cs="Arial"/>
          <w:sz w:val="24"/>
          <w:szCs w:val="24"/>
        </w:rPr>
        <w:tab/>
      </w:r>
      <w:r w:rsidRPr="00E419FA">
        <w:rPr>
          <w:rFonts w:ascii="Arial" w:hAnsi="Arial" w:cs="Arial"/>
          <w:sz w:val="24"/>
          <w:szCs w:val="24"/>
          <w:u w:val="single"/>
        </w:rPr>
        <w:t>Inspection</w:t>
      </w:r>
    </w:p>
    <w:p w:rsidR="005009D1" w:rsidRDefault="005009D1" w:rsidP="00003450">
      <w:pPr>
        <w:tabs>
          <w:tab w:val="left" w:pos="274"/>
          <w:tab w:val="left" w:pos="806"/>
          <w:tab w:val="left" w:pos="1440"/>
          <w:tab w:val="left" w:pos="2074"/>
          <w:tab w:val="left" w:pos="2707"/>
        </w:tabs>
        <w:jc w:val="both"/>
        <w:rPr>
          <w:rFonts w:ascii="Arial" w:hAnsi="Arial" w:cs="Arial"/>
          <w:sz w:val="24"/>
          <w:szCs w:val="24"/>
        </w:rPr>
      </w:pPr>
    </w:p>
    <w:p w:rsidR="00B1204E" w:rsidRPr="00C75331" w:rsidRDefault="00955BE5" w:rsidP="00003450">
      <w:pPr>
        <w:tabs>
          <w:tab w:val="left" w:pos="274"/>
          <w:tab w:val="left" w:pos="806"/>
          <w:tab w:val="left" w:pos="1440"/>
          <w:tab w:val="left" w:pos="2074"/>
          <w:tab w:val="left" w:pos="2707"/>
        </w:tabs>
        <w:ind w:firstLine="180"/>
        <w:jc w:val="both"/>
        <w:rPr>
          <w:rFonts w:ascii="Arial" w:hAnsi="Arial" w:cs="Arial"/>
          <w:sz w:val="24"/>
          <w:szCs w:val="24"/>
        </w:rPr>
      </w:pPr>
      <w:r>
        <w:rPr>
          <w:rFonts w:ascii="Arial" w:hAnsi="Arial" w:cs="Arial"/>
          <w:sz w:val="24"/>
          <w:szCs w:val="24"/>
        </w:rPr>
        <w:t>a.</w:t>
      </w:r>
      <w:r w:rsidR="006829C6">
        <w:rPr>
          <w:rFonts w:ascii="Arial" w:hAnsi="Arial" w:cs="Arial"/>
          <w:sz w:val="24"/>
          <w:szCs w:val="24"/>
        </w:rPr>
        <w:tab/>
      </w:r>
      <w:r w:rsidR="00B1204E" w:rsidRPr="00C75331">
        <w:rPr>
          <w:rFonts w:ascii="Arial" w:hAnsi="Arial" w:cs="Arial"/>
          <w:sz w:val="24"/>
          <w:szCs w:val="24"/>
        </w:rPr>
        <w:t>The list below is for inspection of temporary modifications.</w:t>
      </w:r>
    </w:p>
    <w:p w:rsidR="00FD723E" w:rsidRDefault="00FD723E" w:rsidP="00003450">
      <w:pPr>
        <w:tabs>
          <w:tab w:val="left" w:pos="274"/>
          <w:tab w:val="left" w:pos="806"/>
          <w:tab w:val="left" w:pos="1440"/>
          <w:tab w:val="left" w:pos="2074"/>
          <w:tab w:val="left" w:pos="2707"/>
        </w:tabs>
        <w:ind w:left="720" w:hanging="720"/>
        <w:jc w:val="both"/>
        <w:rPr>
          <w:rFonts w:ascii="Arial" w:hAnsi="Arial" w:cs="Arial"/>
          <w:sz w:val="24"/>
          <w:szCs w:val="24"/>
        </w:rPr>
      </w:pPr>
    </w:p>
    <w:p w:rsidR="005009D1" w:rsidRDefault="00955BE5" w:rsidP="00003450">
      <w:pPr>
        <w:tabs>
          <w:tab w:val="left" w:pos="274"/>
          <w:tab w:val="left" w:pos="806"/>
          <w:tab w:val="left" w:pos="1440"/>
          <w:tab w:val="left" w:pos="2074"/>
          <w:tab w:val="left" w:pos="2707"/>
        </w:tabs>
        <w:ind w:left="1440" w:hanging="634"/>
        <w:jc w:val="both"/>
        <w:rPr>
          <w:rFonts w:ascii="Arial" w:hAnsi="Arial" w:cs="Arial"/>
          <w:sz w:val="24"/>
          <w:szCs w:val="24"/>
        </w:rPr>
      </w:pPr>
      <w:r>
        <w:rPr>
          <w:rFonts w:ascii="Arial" w:hAnsi="Arial" w:cs="Arial"/>
          <w:sz w:val="24"/>
          <w:szCs w:val="24"/>
        </w:rPr>
        <w:t>1.</w:t>
      </w:r>
      <w:r>
        <w:rPr>
          <w:rFonts w:ascii="Arial" w:hAnsi="Arial" w:cs="Arial"/>
          <w:sz w:val="24"/>
          <w:szCs w:val="24"/>
        </w:rPr>
        <w:tab/>
      </w:r>
      <w:r w:rsidR="005009D1">
        <w:rPr>
          <w:rFonts w:ascii="Arial" w:hAnsi="Arial" w:cs="Arial"/>
          <w:sz w:val="24"/>
          <w:szCs w:val="24"/>
        </w:rPr>
        <w:t>Review the temporary modifications and associated 10</w:t>
      </w:r>
      <w:r w:rsidR="00633FA5" w:rsidRPr="00805014">
        <w:rPr>
          <w:rFonts w:ascii="Arial" w:hAnsi="Arial" w:cs="Arial"/>
        </w:rPr>
        <w:t> </w:t>
      </w:r>
      <w:r w:rsidR="005009D1">
        <w:rPr>
          <w:rFonts w:ascii="Arial" w:hAnsi="Arial" w:cs="Arial"/>
          <w:sz w:val="24"/>
          <w:szCs w:val="24"/>
        </w:rPr>
        <w:t>CFR</w:t>
      </w:r>
      <w:r w:rsidR="00633FA5" w:rsidRPr="00805014">
        <w:rPr>
          <w:rFonts w:ascii="Arial" w:hAnsi="Arial" w:cs="Arial"/>
        </w:rPr>
        <w:t> </w:t>
      </w:r>
      <w:r w:rsidR="005009D1">
        <w:rPr>
          <w:rFonts w:ascii="Arial" w:hAnsi="Arial" w:cs="Arial"/>
          <w:sz w:val="24"/>
          <w:szCs w:val="24"/>
        </w:rPr>
        <w:t>50.59</w:t>
      </w:r>
      <w:r w:rsidR="00633FA5">
        <w:rPr>
          <w:rFonts w:ascii="Arial" w:hAnsi="Arial" w:cs="Arial"/>
          <w:sz w:val="24"/>
          <w:szCs w:val="24"/>
        </w:rPr>
        <w:t xml:space="preserve"> </w:t>
      </w:r>
      <w:r w:rsidR="005009D1">
        <w:rPr>
          <w:rFonts w:ascii="Arial" w:hAnsi="Arial" w:cs="Arial"/>
          <w:sz w:val="24"/>
          <w:szCs w:val="24"/>
        </w:rPr>
        <w:t xml:space="preserve">screening against the system design bases documentation, including Updated Final Safety Analysis Report (UFSAR) and Technical Specifications (TS).  Verify that the modifications have not affected system </w:t>
      </w:r>
      <w:r w:rsidR="00610AE0">
        <w:rPr>
          <w:rFonts w:ascii="Arial" w:hAnsi="Arial" w:cs="Arial"/>
          <w:sz w:val="24"/>
          <w:szCs w:val="24"/>
        </w:rPr>
        <w:t>operability/availability.  See section</w:t>
      </w:r>
      <w:r w:rsidR="00CF0142" w:rsidRPr="008C48DA">
        <w:rPr>
          <w:rFonts w:ascii="Arial" w:hAnsi="Arial" w:cs="Arial"/>
          <w:sz w:val="24"/>
          <w:szCs w:val="24"/>
        </w:rPr>
        <w:t> </w:t>
      </w:r>
      <w:r w:rsidR="00610AE0">
        <w:rPr>
          <w:rFonts w:ascii="Arial" w:hAnsi="Arial" w:cs="Arial"/>
          <w:sz w:val="24"/>
          <w:szCs w:val="24"/>
        </w:rPr>
        <w:t xml:space="preserve">02.02.b of this inspection procedure </w:t>
      </w:r>
      <w:r w:rsidR="005009D1">
        <w:rPr>
          <w:rFonts w:ascii="Arial" w:hAnsi="Arial" w:cs="Arial"/>
          <w:sz w:val="24"/>
          <w:szCs w:val="24"/>
        </w:rPr>
        <w:t>for additional attributes which may be considered for review.  Inspect only those attributes which are significant for the particular modification being reviewed.</w:t>
      </w:r>
    </w:p>
    <w:p w:rsidR="009146BA" w:rsidRDefault="009146BA" w:rsidP="00003450">
      <w:pPr>
        <w:tabs>
          <w:tab w:val="left" w:pos="274"/>
          <w:tab w:val="left" w:pos="806"/>
          <w:tab w:val="left" w:pos="1440"/>
          <w:tab w:val="left" w:pos="2074"/>
          <w:tab w:val="left" w:pos="2707"/>
        </w:tabs>
        <w:ind w:left="1440" w:hanging="634"/>
        <w:jc w:val="both"/>
        <w:rPr>
          <w:rFonts w:ascii="Arial" w:hAnsi="Arial" w:cs="Arial"/>
          <w:sz w:val="24"/>
          <w:szCs w:val="24"/>
        </w:rPr>
      </w:pPr>
    </w:p>
    <w:p w:rsidR="005009D1" w:rsidRDefault="00955BE5" w:rsidP="00003450">
      <w:pPr>
        <w:tabs>
          <w:tab w:val="left" w:pos="274"/>
          <w:tab w:val="left" w:pos="806"/>
          <w:tab w:val="left" w:pos="1440"/>
          <w:tab w:val="left" w:pos="2074"/>
          <w:tab w:val="left" w:pos="2707"/>
        </w:tabs>
        <w:ind w:left="1440" w:hanging="634"/>
        <w:jc w:val="both"/>
        <w:rPr>
          <w:rFonts w:ascii="Arial" w:hAnsi="Arial" w:cs="Arial"/>
          <w:sz w:val="24"/>
          <w:szCs w:val="24"/>
        </w:rPr>
      </w:pPr>
      <w:r>
        <w:rPr>
          <w:rFonts w:ascii="Arial" w:hAnsi="Arial" w:cs="Arial"/>
          <w:sz w:val="24"/>
          <w:szCs w:val="24"/>
        </w:rPr>
        <w:t>2</w:t>
      </w:r>
      <w:r w:rsidR="005009D1">
        <w:rPr>
          <w:rFonts w:ascii="Arial" w:hAnsi="Arial" w:cs="Arial"/>
          <w:sz w:val="24"/>
          <w:szCs w:val="24"/>
        </w:rPr>
        <w:t>.</w:t>
      </w:r>
      <w:r>
        <w:rPr>
          <w:rFonts w:ascii="Arial" w:hAnsi="Arial" w:cs="Arial"/>
          <w:sz w:val="24"/>
          <w:szCs w:val="24"/>
        </w:rPr>
        <w:tab/>
      </w:r>
      <w:r w:rsidR="005009D1">
        <w:rPr>
          <w:rFonts w:ascii="Arial" w:hAnsi="Arial" w:cs="Arial"/>
          <w:sz w:val="24"/>
          <w:szCs w:val="24"/>
        </w:rPr>
        <w:t>Verify that the installation and restoration of the temporary modifications (if accessible) are consistent with the modification documents.  Verify configuration control of the modification is adequate by verifying that the plant documents, such as drawings and procedures are updated including adequacy of operating and maintenance procedures.</w:t>
      </w:r>
    </w:p>
    <w:p w:rsidR="005009D1" w:rsidRDefault="005009D1" w:rsidP="00003450">
      <w:pPr>
        <w:tabs>
          <w:tab w:val="left" w:pos="274"/>
          <w:tab w:val="left" w:pos="806"/>
          <w:tab w:val="left" w:pos="1440"/>
          <w:tab w:val="left" w:pos="2074"/>
          <w:tab w:val="left" w:pos="2707"/>
        </w:tabs>
        <w:ind w:left="1440" w:hanging="634"/>
        <w:jc w:val="both"/>
        <w:rPr>
          <w:rFonts w:ascii="Arial" w:hAnsi="Arial" w:cs="Arial"/>
          <w:sz w:val="24"/>
          <w:szCs w:val="24"/>
        </w:rPr>
      </w:pPr>
    </w:p>
    <w:p w:rsidR="005009D1" w:rsidRDefault="00955BE5" w:rsidP="00003450">
      <w:pPr>
        <w:tabs>
          <w:tab w:val="left" w:pos="274"/>
          <w:tab w:val="left" w:pos="806"/>
          <w:tab w:val="left" w:pos="1440"/>
          <w:tab w:val="left" w:pos="2074"/>
          <w:tab w:val="left" w:pos="2707"/>
        </w:tabs>
        <w:ind w:left="1440" w:hanging="634"/>
        <w:jc w:val="both"/>
        <w:rPr>
          <w:rFonts w:ascii="Arial" w:hAnsi="Arial" w:cs="Arial"/>
          <w:sz w:val="24"/>
          <w:szCs w:val="24"/>
        </w:rPr>
      </w:pPr>
      <w:r>
        <w:rPr>
          <w:rFonts w:ascii="Arial" w:hAnsi="Arial" w:cs="Arial"/>
          <w:sz w:val="24"/>
          <w:szCs w:val="24"/>
        </w:rPr>
        <w:t>3</w:t>
      </w:r>
      <w:r w:rsidR="005009D1">
        <w:rPr>
          <w:rFonts w:ascii="Arial" w:hAnsi="Arial" w:cs="Arial"/>
          <w:sz w:val="24"/>
          <w:szCs w:val="24"/>
        </w:rPr>
        <w:t>.</w:t>
      </w:r>
      <w:r>
        <w:rPr>
          <w:rFonts w:ascii="Arial" w:hAnsi="Arial" w:cs="Arial"/>
          <w:sz w:val="24"/>
          <w:szCs w:val="24"/>
        </w:rPr>
        <w:tab/>
      </w:r>
      <w:r w:rsidR="005009D1">
        <w:rPr>
          <w:rFonts w:ascii="Arial" w:hAnsi="Arial" w:cs="Arial"/>
          <w:sz w:val="24"/>
          <w:szCs w:val="24"/>
        </w:rPr>
        <w:t xml:space="preserve">Review post-installation test results to confirm that </w:t>
      </w:r>
      <w:r>
        <w:rPr>
          <w:rFonts w:ascii="Arial" w:hAnsi="Arial" w:cs="Arial"/>
          <w:sz w:val="24"/>
          <w:szCs w:val="24"/>
        </w:rPr>
        <w:t>the tests are satisfactory and t</w:t>
      </w:r>
      <w:r w:rsidR="005009D1">
        <w:rPr>
          <w:rFonts w:ascii="Arial" w:hAnsi="Arial" w:cs="Arial"/>
          <w:sz w:val="24"/>
          <w:szCs w:val="24"/>
        </w:rPr>
        <w:t>he actual impact of the temporary modifications on the permanent systems and interfacing systems have been adequately verified by test.  Also, review planned testing after removal of the temporary modifications.</w:t>
      </w:r>
    </w:p>
    <w:p w:rsidR="005009D1" w:rsidRDefault="005009D1" w:rsidP="00003450">
      <w:pPr>
        <w:tabs>
          <w:tab w:val="left" w:pos="274"/>
          <w:tab w:val="left" w:pos="806"/>
          <w:tab w:val="left" w:pos="1440"/>
          <w:tab w:val="left" w:pos="2074"/>
          <w:tab w:val="left" w:pos="2707"/>
        </w:tabs>
        <w:ind w:left="1440" w:hanging="634"/>
        <w:jc w:val="both"/>
        <w:rPr>
          <w:rFonts w:ascii="Arial" w:hAnsi="Arial" w:cs="Arial"/>
          <w:sz w:val="24"/>
          <w:szCs w:val="24"/>
        </w:rPr>
      </w:pPr>
    </w:p>
    <w:p w:rsidR="005009D1" w:rsidRDefault="005009D1" w:rsidP="00003450">
      <w:pPr>
        <w:pStyle w:val="Level2"/>
        <w:numPr>
          <w:ilvl w:val="0"/>
          <w:numId w:val="11"/>
        </w:numPr>
        <w:tabs>
          <w:tab w:val="left" w:pos="-1440"/>
          <w:tab w:val="left" w:pos="-720"/>
          <w:tab w:val="left" w:pos="274"/>
          <w:tab w:val="left" w:pos="806"/>
          <w:tab w:val="left" w:pos="1440"/>
          <w:tab w:val="left" w:pos="2074"/>
          <w:tab w:val="left" w:pos="2707"/>
        </w:tabs>
        <w:ind w:hanging="634"/>
        <w:jc w:val="both"/>
        <w:rPr>
          <w:rFonts w:ascii="Arial" w:hAnsi="Arial" w:cs="Arial"/>
        </w:rPr>
      </w:pPr>
      <w:r>
        <w:rPr>
          <w:rFonts w:ascii="Arial" w:hAnsi="Arial" w:cs="Arial"/>
        </w:rPr>
        <w:t>Verify that temporary modifications are identified on Control Room drawings</w:t>
      </w:r>
      <w:r w:rsidR="006C2832">
        <w:rPr>
          <w:rFonts w:ascii="Arial" w:hAnsi="Arial" w:cs="Arial"/>
        </w:rPr>
        <w:t xml:space="preserve"> </w:t>
      </w:r>
      <w:r>
        <w:rPr>
          <w:rFonts w:ascii="Arial" w:hAnsi="Arial" w:cs="Arial"/>
        </w:rPr>
        <w:t xml:space="preserve">and appropriate tags are placed </w:t>
      </w:r>
      <w:r w:rsidR="00610AE0">
        <w:rPr>
          <w:rFonts w:ascii="Arial" w:hAnsi="Arial" w:cs="Arial"/>
        </w:rPr>
        <w:t xml:space="preserve">on </w:t>
      </w:r>
      <w:r>
        <w:rPr>
          <w:rFonts w:ascii="Arial" w:hAnsi="Arial" w:cs="Arial"/>
        </w:rPr>
        <w:t>equipment being affected by the temporary modifications.</w:t>
      </w:r>
    </w:p>
    <w:p w:rsidR="00955BE5" w:rsidRDefault="00955BE5" w:rsidP="00003450">
      <w:pPr>
        <w:pStyle w:val="Level2"/>
        <w:tabs>
          <w:tab w:val="left" w:pos="274"/>
          <w:tab w:val="left" w:pos="806"/>
          <w:tab w:val="left" w:pos="1440"/>
          <w:tab w:val="left" w:pos="2074"/>
          <w:tab w:val="left" w:pos="2707"/>
        </w:tabs>
        <w:ind w:hanging="634"/>
        <w:jc w:val="both"/>
        <w:rPr>
          <w:rFonts w:ascii="Arial" w:hAnsi="Arial" w:cs="Arial"/>
        </w:rPr>
      </w:pPr>
    </w:p>
    <w:p w:rsidR="005009D1" w:rsidRDefault="005009D1" w:rsidP="00003450">
      <w:pPr>
        <w:pStyle w:val="Level2"/>
        <w:numPr>
          <w:ilvl w:val="0"/>
          <w:numId w:val="11"/>
        </w:numPr>
        <w:tabs>
          <w:tab w:val="left" w:pos="274"/>
          <w:tab w:val="left" w:pos="806"/>
          <w:tab w:val="left" w:pos="1440"/>
          <w:tab w:val="left" w:pos="2074"/>
          <w:tab w:val="left" w:pos="2707"/>
        </w:tabs>
        <w:ind w:hanging="634"/>
        <w:jc w:val="both"/>
        <w:rPr>
          <w:rFonts w:ascii="Arial" w:hAnsi="Arial" w:cs="Arial"/>
        </w:rPr>
      </w:pPr>
      <w:r>
        <w:rPr>
          <w:rFonts w:ascii="Arial" w:hAnsi="Arial" w:cs="Arial"/>
        </w:rPr>
        <w:t>Verify that licensee has evaluated the combined effects of the outstanding temporary modifications in regard to mitigating systems and the integrity of radiological barriers.</w:t>
      </w:r>
    </w:p>
    <w:p w:rsidR="005009D1" w:rsidRDefault="005009D1" w:rsidP="00003450">
      <w:pPr>
        <w:numPr>
          <w:ilvl w:val="12"/>
          <w:numId w:val="0"/>
        </w:numPr>
        <w:tabs>
          <w:tab w:val="left" w:pos="274"/>
          <w:tab w:val="left" w:pos="806"/>
          <w:tab w:val="left" w:pos="1440"/>
          <w:tab w:val="left" w:pos="2074"/>
          <w:tab w:val="left" w:pos="2707"/>
        </w:tabs>
        <w:ind w:left="1440" w:hanging="634"/>
        <w:jc w:val="both"/>
        <w:rPr>
          <w:rFonts w:ascii="Arial" w:hAnsi="Arial" w:cs="Arial"/>
          <w:sz w:val="24"/>
          <w:szCs w:val="24"/>
        </w:rPr>
      </w:pPr>
    </w:p>
    <w:p w:rsidR="005009D1" w:rsidRDefault="002164EC" w:rsidP="00003450">
      <w:pPr>
        <w:pStyle w:val="Level2"/>
        <w:numPr>
          <w:ilvl w:val="0"/>
          <w:numId w:val="11"/>
        </w:numPr>
        <w:tabs>
          <w:tab w:val="left" w:pos="274"/>
          <w:tab w:val="left" w:pos="806"/>
          <w:tab w:val="left" w:pos="1440"/>
          <w:tab w:val="left" w:pos="2074"/>
          <w:tab w:val="left" w:pos="2707"/>
        </w:tabs>
        <w:ind w:hanging="634"/>
        <w:jc w:val="both"/>
        <w:rPr>
          <w:rFonts w:ascii="Arial" w:hAnsi="Arial" w:cs="Arial"/>
        </w:rPr>
      </w:pPr>
      <w:r>
        <w:rPr>
          <w:rFonts w:ascii="Arial" w:hAnsi="Arial" w:cs="Arial"/>
        </w:rPr>
        <w:t xml:space="preserve">Review </w:t>
      </w:r>
      <w:r w:rsidR="005009D1">
        <w:rPr>
          <w:rFonts w:ascii="Arial" w:hAnsi="Arial" w:cs="Arial"/>
        </w:rPr>
        <w:t>drawings, design and operating procedures, operations logs for</w:t>
      </w:r>
      <w:r w:rsidR="00460E74">
        <w:rPr>
          <w:rFonts w:ascii="Arial" w:hAnsi="Arial" w:cs="Arial"/>
        </w:rPr>
        <w:t xml:space="preserve"> </w:t>
      </w:r>
      <w:r w:rsidR="005009D1">
        <w:rPr>
          <w:rFonts w:ascii="Arial" w:hAnsi="Arial" w:cs="Arial"/>
        </w:rPr>
        <w:t>temporary modi</w:t>
      </w:r>
      <w:r>
        <w:rPr>
          <w:rFonts w:ascii="Arial" w:hAnsi="Arial" w:cs="Arial"/>
        </w:rPr>
        <w:t xml:space="preserve">fications that have not been </w:t>
      </w:r>
      <w:r w:rsidR="005009D1">
        <w:rPr>
          <w:rFonts w:ascii="Arial" w:hAnsi="Arial" w:cs="Arial"/>
        </w:rPr>
        <w:t>evaluated or categorized.</w:t>
      </w:r>
    </w:p>
    <w:p w:rsidR="005009D1" w:rsidRDefault="005009D1" w:rsidP="00003450">
      <w:pPr>
        <w:numPr>
          <w:ilvl w:val="12"/>
          <w:numId w:val="0"/>
        </w:numPr>
        <w:tabs>
          <w:tab w:val="left" w:pos="274"/>
          <w:tab w:val="left" w:pos="806"/>
          <w:tab w:val="left" w:pos="1440"/>
          <w:tab w:val="left" w:pos="2074"/>
          <w:tab w:val="left" w:pos="2707"/>
        </w:tabs>
        <w:ind w:left="1440" w:hanging="634"/>
        <w:jc w:val="both"/>
        <w:rPr>
          <w:rFonts w:ascii="Arial" w:hAnsi="Arial" w:cs="Arial"/>
          <w:sz w:val="24"/>
          <w:szCs w:val="24"/>
        </w:rPr>
      </w:pPr>
    </w:p>
    <w:p w:rsidR="00003450" w:rsidRDefault="00003450" w:rsidP="00003450">
      <w:pPr>
        <w:numPr>
          <w:ilvl w:val="12"/>
          <w:numId w:val="0"/>
        </w:numPr>
        <w:tabs>
          <w:tab w:val="left" w:pos="274"/>
          <w:tab w:val="left" w:pos="806"/>
          <w:tab w:val="left" w:pos="1440"/>
          <w:tab w:val="left" w:pos="2074"/>
          <w:tab w:val="left" w:pos="2707"/>
        </w:tabs>
        <w:ind w:left="1440" w:hanging="634"/>
        <w:jc w:val="both"/>
        <w:rPr>
          <w:rFonts w:ascii="Arial" w:hAnsi="Arial" w:cs="Arial"/>
          <w:sz w:val="24"/>
          <w:szCs w:val="24"/>
        </w:rPr>
      </w:pPr>
    </w:p>
    <w:p w:rsidR="00FD723E" w:rsidRPr="00C75331" w:rsidRDefault="00D76193" w:rsidP="00003450">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b.</w:t>
      </w:r>
      <w:r>
        <w:rPr>
          <w:rFonts w:ascii="Arial" w:hAnsi="Arial" w:cs="Arial"/>
          <w:sz w:val="24"/>
          <w:szCs w:val="24"/>
        </w:rPr>
        <w:tab/>
      </w:r>
      <w:r w:rsidR="00FD723E" w:rsidRPr="00C75331">
        <w:rPr>
          <w:rFonts w:ascii="Arial" w:hAnsi="Arial" w:cs="Arial"/>
          <w:sz w:val="24"/>
          <w:szCs w:val="24"/>
        </w:rPr>
        <w:t>The list below is for inspection of permanent modifications.</w:t>
      </w:r>
    </w:p>
    <w:p w:rsidR="00DF31BA" w:rsidRDefault="00DF31BA" w:rsidP="00003450">
      <w:pPr>
        <w:tabs>
          <w:tab w:val="left" w:pos="274"/>
          <w:tab w:val="left" w:pos="806"/>
          <w:tab w:val="left" w:pos="1440"/>
          <w:tab w:val="left" w:pos="2074"/>
          <w:tab w:val="left" w:pos="2707"/>
        </w:tabs>
        <w:jc w:val="both"/>
        <w:rPr>
          <w:rFonts w:ascii="Arial" w:hAnsi="Arial" w:cs="Arial"/>
          <w:sz w:val="24"/>
          <w:szCs w:val="24"/>
        </w:rPr>
      </w:pPr>
    </w:p>
    <w:p w:rsidR="002164EC" w:rsidRDefault="00545969" w:rsidP="00003450">
      <w:pPr>
        <w:pStyle w:val="Level2"/>
        <w:tabs>
          <w:tab w:val="left" w:pos="274"/>
          <w:tab w:val="left" w:pos="806"/>
          <w:tab w:val="left" w:pos="2074"/>
          <w:tab w:val="left" w:pos="2707"/>
        </w:tabs>
        <w:ind w:hanging="634"/>
        <w:jc w:val="both"/>
        <w:rPr>
          <w:rFonts w:ascii="Arial" w:hAnsi="Arial" w:cs="Arial"/>
        </w:rPr>
      </w:pPr>
      <w:r>
        <w:rPr>
          <w:rFonts w:ascii="Arial" w:hAnsi="Arial" w:cs="Arial"/>
        </w:rPr>
        <w:t>1.</w:t>
      </w:r>
      <w:r>
        <w:rPr>
          <w:rFonts w:ascii="Arial" w:hAnsi="Arial" w:cs="Arial"/>
        </w:rPr>
        <w:tab/>
      </w:r>
      <w:r w:rsidR="00DF31BA" w:rsidRPr="006C2832">
        <w:rPr>
          <w:rFonts w:ascii="Arial" w:hAnsi="Arial" w:cs="Arial"/>
        </w:rPr>
        <w:t>Design Review</w:t>
      </w:r>
      <w:r w:rsidR="00DF31BA">
        <w:rPr>
          <w:rFonts w:ascii="Arial" w:hAnsi="Arial" w:cs="Arial"/>
        </w:rPr>
        <w:t>.  During inspection preparation, identify which affected parameters listed in the following table are to be inspected. Emphasis should be placed on those parameters not verified by testing.  Review the design adequacy of the modification by performing the inspection activitie</w:t>
      </w:r>
      <w:r w:rsidR="00243D70">
        <w:rPr>
          <w:rFonts w:ascii="Arial" w:hAnsi="Arial" w:cs="Arial"/>
        </w:rPr>
        <w:t>s for the selected parameters.</w:t>
      </w:r>
    </w:p>
    <w:p w:rsidR="00D02EFA" w:rsidRDefault="00D02EFA" w:rsidP="00003450">
      <w:pPr>
        <w:ind w:left="720"/>
        <w:rPr>
          <w:rFonts w:ascii="Arial" w:hAnsi="Arial" w:cs="Arial"/>
          <w:sz w:val="24"/>
          <w:szCs w:val="24"/>
          <w:u w:val="single"/>
        </w:rPr>
      </w:pP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tblPr>
      <w:tblGrid>
        <w:gridCol w:w="2700"/>
        <w:gridCol w:w="6840"/>
      </w:tblGrid>
      <w:tr w:rsidR="00DF31BA" w:rsidTr="00003450">
        <w:trPr>
          <w:cantSplit/>
          <w:trHeight w:val="345"/>
          <w:tblHeader/>
        </w:trPr>
        <w:tc>
          <w:tcPr>
            <w:tcW w:w="2700" w:type="dxa"/>
            <w:vAlign w:val="center"/>
          </w:tcPr>
          <w:p w:rsidR="00DF31BA" w:rsidRPr="009C5667" w:rsidRDefault="00DF31BA" w:rsidP="00003450">
            <w:pPr>
              <w:jc w:val="center"/>
              <w:rPr>
                <w:rFonts w:ascii="Arial" w:hAnsi="Arial" w:cs="Arial"/>
                <w:b/>
                <w:sz w:val="24"/>
                <w:szCs w:val="24"/>
              </w:rPr>
            </w:pPr>
            <w:r w:rsidRPr="009C5667">
              <w:rPr>
                <w:rFonts w:ascii="Arial" w:hAnsi="Arial" w:cs="Arial"/>
                <w:b/>
                <w:sz w:val="24"/>
                <w:szCs w:val="24"/>
              </w:rPr>
              <w:br w:type="page"/>
            </w:r>
            <w:r w:rsidRPr="009C5667">
              <w:rPr>
                <w:rFonts w:ascii="Arial" w:hAnsi="Arial" w:cs="Arial"/>
                <w:b/>
                <w:bCs/>
                <w:sz w:val="24"/>
                <w:szCs w:val="24"/>
              </w:rPr>
              <w:t>Affected Parameter</w:t>
            </w:r>
          </w:p>
        </w:tc>
        <w:tc>
          <w:tcPr>
            <w:tcW w:w="6840" w:type="dxa"/>
            <w:vAlign w:val="center"/>
          </w:tcPr>
          <w:p w:rsidR="00DF31BA" w:rsidRPr="009C5667" w:rsidRDefault="00DF31BA" w:rsidP="00003450">
            <w:pPr>
              <w:jc w:val="center"/>
              <w:rPr>
                <w:rFonts w:ascii="Arial" w:hAnsi="Arial" w:cs="Arial"/>
                <w:b/>
                <w:sz w:val="24"/>
                <w:szCs w:val="24"/>
              </w:rPr>
            </w:pPr>
            <w:r w:rsidRPr="009C5667">
              <w:rPr>
                <w:rFonts w:ascii="Arial" w:hAnsi="Arial" w:cs="Arial"/>
                <w:b/>
                <w:bCs/>
                <w:sz w:val="24"/>
                <w:szCs w:val="24"/>
              </w:rPr>
              <w:t>Inspection Activity</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Energy Needs</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E</w:t>
            </w:r>
            <w:r w:rsidRPr="008C48DA">
              <w:rPr>
                <w:rFonts w:ascii="Arial" w:hAnsi="Arial" w:cs="Arial"/>
                <w:sz w:val="24"/>
                <w:szCs w:val="24"/>
              </w:rPr>
              <w:t>lectricity</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S</w:t>
            </w:r>
            <w:r w:rsidRPr="008C48DA">
              <w:rPr>
                <w:rFonts w:ascii="Arial" w:hAnsi="Arial" w:cs="Arial"/>
                <w:sz w:val="24"/>
                <w:szCs w:val="24"/>
              </w:rPr>
              <w:t>team</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F</w:t>
            </w:r>
            <w:r w:rsidRPr="008C48DA">
              <w:rPr>
                <w:rFonts w:ascii="Arial" w:hAnsi="Arial" w:cs="Arial"/>
                <w:sz w:val="24"/>
                <w:szCs w:val="24"/>
              </w:rPr>
              <w:t xml:space="preserve">uel </w:t>
            </w:r>
            <w:r w:rsidR="00DF31BA" w:rsidRPr="008C48DA">
              <w:rPr>
                <w:rFonts w:ascii="Arial" w:hAnsi="Arial" w:cs="Arial"/>
                <w:sz w:val="24"/>
                <w:szCs w:val="24"/>
              </w:rPr>
              <w:t xml:space="preserve">+ </w:t>
            </w:r>
            <w:r>
              <w:rPr>
                <w:rFonts w:ascii="Arial" w:hAnsi="Arial" w:cs="Arial"/>
                <w:sz w:val="24"/>
                <w:szCs w:val="24"/>
              </w:rPr>
              <w:t>A</w:t>
            </w:r>
            <w:r w:rsidRPr="008C48DA">
              <w:rPr>
                <w:rFonts w:ascii="Arial" w:hAnsi="Arial" w:cs="Arial"/>
                <w:sz w:val="24"/>
                <w:szCs w:val="24"/>
              </w:rPr>
              <w:t>ir</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A</w:t>
            </w:r>
            <w:r w:rsidRPr="008C48DA">
              <w:rPr>
                <w:rFonts w:ascii="Arial" w:hAnsi="Arial" w:cs="Arial"/>
                <w:sz w:val="24"/>
                <w:szCs w:val="24"/>
              </w:rPr>
              <w:t>ir</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energy requirements can be supplied by supporting systems when required under accident/event conditions.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energy requirements of modified SSCs will not deprive other SSCs of required energy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Materials/</w:t>
            </w:r>
            <w:r w:rsidR="00BF2479">
              <w:rPr>
                <w:rFonts w:ascii="Arial" w:hAnsi="Arial" w:cs="Arial"/>
                <w:sz w:val="24"/>
                <w:szCs w:val="24"/>
              </w:rPr>
              <w:t xml:space="preserve"> </w:t>
            </w:r>
            <w:r w:rsidRPr="008C48DA">
              <w:rPr>
                <w:rFonts w:ascii="Arial" w:hAnsi="Arial" w:cs="Arial"/>
                <w:sz w:val="24"/>
                <w:szCs w:val="24"/>
              </w:rPr>
              <w:t>Replacement Components</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M</w:t>
            </w:r>
            <w:r w:rsidRPr="008C48DA">
              <w:rPr>
                <w:rFonts w:ascii="Arial" w:hAnsi="Arial" w:cs="Arial"/>
                <w:sz w:val="24"/>
                <w:szCs w:val="24"/>
              </w:rPr>
              <w:t xml:space="preserve">aterial </w:t>
            </w:r>
            <w:r>
              <w:rPr>
                <w:rFonts w:ascii="Arial" w:hAnsi="Arial" w:cs="Arial"/>
                <w:sz w:val="24"/>
                <w:szCs w:val="24"/>
              </w:rPr>
              <w:t>C</w:t>
            </w:r>
            <w:r w:rsidRPr="008C48DA">
              <w:rPr>
                <w:rFonts w:ascii="Arial" w:hAnsi="Arial" w:cs="Arial"/>
                <w:sz w:val="24"/>
                <w:szCs w:val="24"/>
              </w:rPr>
              <w:t>ompatibility</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F</w:t>
            </w:r>
            <w:r w:rsidRPr="008C48DA">
              <w:rPr>
                <w:rFonts w:ascii="Arial" w:hAnsi="Arial" w:cs="Arial"/>
                <w:sz w:val="24"/>
                <w:szCs w:val="24"/>
              </w:rPr>
              <w:t xml:space="preserve">unctional </w:t>
            </w:r>
            <w:r>
              <w:rPr>
                <w:rFonts w:ascii="Arial" w:hAnsi="Arial" w:cs="Arial"/>
                <w:sz w:val="24"/>
                <w:szCs w:val="24"/>
              </w:rPr>
              <w:t>P</w:t>
            </w:r>
            <w:r w:rsidRPr="008C48DA">
              <w:rPr>
                <w:rFonts w:ascii="Arial" w:hAnsi="Arial" w:cs="Arial"/>
                <w:sz w:val="24"/>
                <w:szCs w:val="24"/>
              </w:rPr>
              <w:t>roperties</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E</w:t>
            </w:r>
            <w:r w:rsidRPr="008C48DA">
              <w:rPr>
                <w:rFonts w:ascii="Arial" w:hAnsi="Arial" w:cs="Arial"/>
                <w:sz w:val="24"/>
                <w:szCs w:val="24"/>
              </w:rPr>
              <w:t xml:space="preserve">nvironmental </w:t>
            </w:r>
            <w:r>
              <w:rPr>
                <w:rFonts w:ascii="Arial" w:hAnsi="Arial" w:cs="Arial"/>
                <w:sz w:val="24"/>
                <w:szCs w:val="24"/>
              </w:rPr>
              <w:t>Q</w:t>
            </w:r>
            <w:r w:rsidRPr="008C48DA">
              <w:rPr>
                <w:rFonts w:ascii="Arial" w:hAnsi="Arial" w:cs="Arial"/>
                <w:sz w:val="24"/>
                <w:szCs w:val="24"/>
              </w:rPr>
              <w:t>ualification</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S</w:t>
            </w:r>
            <w:r w:rsidRPr="008C48DA">
              <w:rPr>
                <w:rFonts w:ascii="Arial" w:hAnsi="Arial" w:cs="Arial"/>
                <w:sz w:val="24"/>
                <w:szCs w:val="24"/>
              </w:rPr>
              <w:t xml:space="preserve">eismic </w:t>
            </w:r>
            <w:r>
              <w:rPr>
                <w:rFonts w:ascii="Arial" w:hAnsi="Arial" w:cs="Arial"/>
                <w:sz w:val="24"/>
                <w:szCs w:val="24"/>
              </w:rPr>
              <w:t>Q</w:t>
            </w:r>
            <w:r w:rsidRPr="008C48DA">
              <w:rPr>
                <w:rFonts w:ascii="Arial" w:hAnsi="Arial" w:cs="Arial"/>
                <w:sz w:val="24"/>
                <w:szCs w:val="24"/>
              </w:rPr>
              <w:t>ualification</w:t>
            </w:r>
          </w:p>
          <w:p w:rsidR="00DF31BA" w:rsidRPr="008C48DA" w:rsidRDefault="00BF2479"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C</w:t>
            </w:r>
            <w:r w:rsidRPr="008C48DA">
              <w:rPr>
                <w:rFonts w:ascii="Arial" w:hAnsi="Arial" w:cs="Arial"/>
                <w:sz w:val="24"/>
                <w:szCs w:val="24"/>
              </w:rPr>
              <w:t>lassification</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materials/replacement components are compatible with physical interfaces.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material/replacement component properties serve functional requirements under accident/event conditions.</w:t>
            </w:r>
            <w:r w:rsidR="00545969" w:rsidRPr="008C48DA">
              <w:rPr>
                <w:rFonts w:ascii="Arial" w:hAnsi="Arial" w:cs="Arial"/>
                <w:sz w:val="24"/>
                <w:szCs w:val="24"/>
              </w:rPr>
              <w:t xml:space="preserve">  This includes potential post LOCA debris sources and blockage mitigation.</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materials/replacement components are environmentally qualified for application.</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replacement components are seismically qualified for application.</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Code and safety classification of replacement SSCs is consistent with design bases.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 xml:space="preserve">Verify replacement schedule consistent with </w:t>
            </w:r>
            <w:proofErr w:type="spellStart"/>
            <w:r w:rsidRPr="008C48DA">
              <w:rPr>
                <w:rFonts w:ascii="Arial" w:hAnsi="Arial" w:cs="Arial"/>
                <w:sz w:val="24"/>
                <w:szCs w:val="24"/>
              </w:rPr>
              <w:t>inservice</w:t>
            </w:r>
            <w:proofErr w:type="spellEnd"/>
            <w:r w:rsidRPr="008C48DA">
              <w:rPr>
                <w:rFonts w:ascii="Arial" w:hAnsi="Arial" w:cs="Arial"/>
                <w:sz w:val="24"/>
                <w:szCs w:val="24"/>
              </w:rPr>
              <w:t>/equipment qualification life.</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that new SSCs added to the plant have been reviewed for inclusion in the maintenance rule scope.</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Timing</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Sequence</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Response Time</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Duration</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any sequence changes are bounded by accident analyses and loading on support systems are acceptable.</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SSC response time is sufficient to serve accident/event functional requirements assumed by design analyses.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modified SSC response time does not cause an unintended interaction with other SSCs.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equipment will be able to function for the duration required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Heat Removal</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heat removal requirements can be addressed by support systems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Control Signals</w:t>
            </w:r>
          </w:p>
          <w:p w:rsidR="00DF31BA" w:rsidRPr="008C48DA" w:rsidRDefault="008C48DA"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I</w:t>
            </w:r>
            <w:r w:rsidR="00DF31BA" w:rsidRPr="008C48DA">
              <w:rPr>
                <w:rFonts w:ascii="Arial" w:hAnsi="Arial" w:cs="Arial"/>
                <w:sz w:val="24"/>
                <w:szCs w:val="24"/>
              </w:rPr>
              <w:t>nitiation</w:t>
            </w:r>
          </w:p>
          <w:p w:rsidR="00DF31BA" w:rsidRPr="008C48DA" w:rsidRDefault="008C48DA"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S</w:t>
            </w:r>
            <w:r w:rsidR="00DF31BA" w:rsidRPr="008C48DA">
              <w:rPr>
                <w:rFonts w:ascii="Arial" w:hAnsi="Arial" w:cs="Arial"/>
                <w:sz w:val="24"/>
                <w:szCs w:val="24"/>
              </w:rPr>
              <w:t>hutdown</w:t>
            </w:r>
          </w:p>
          <w:p w:rsidR="00DF31BA" w:rsidRPr="008C48DA" w:rsidRDefault="008C48DA"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C</w:t>
            </w:r>
            <w:r w:rsidR="00DF31BA" w:rsidRPr="008C48DA">
              <w:rPr>
                <w:rFonts w:ascii="Arial" w:hAnsi="Arial" w:cs="Arial"/>
                <w:sz w:val="24"/>
                <w:szCs w:val="24"/>
              </w:rPr>
              <w:t>ontrol</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control signals will be appropriate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Equipment Protection</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Fire</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Flood</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Missile</w:t>
            </w:r>
          </w:p>
          <w:p w:rsidR="00DF31BA" w:rsidRPr="008C48DA" w:rsidRDefault="008C48DA" w:rsidP="00003450">
            <w:pPr>
              <w:numPr>
                <w:ilvl w:val="0"/>
                <w:numId w:val="15"/>
              </w:numPr>
              <w:tabs>
                <w:tab w:val="clear" w:pos="800"/>
              </w:tabs>
              <w:ind w:left="260" w:hanging="180"/>
              <w:rPr>
                <w:rFonts w:ascii="Arial" w:hAnsi="Arial" w:cs="Arial"/>
                <w:sz w:val="24"/>
                <w:szCs w:val="24"/>
              </w:rPr>
            </w:pPr>
            <w:r>
              <w:rPr>
                <w:rFonts w:ascii="Arial" w:hAnsi="Arial" w:cs="Arial"/>
                <w:sz w:val="24"/>
                <w:szCs w:val="24"/>
              </w:rPr>
              <w:t>H</w:t>
            </w:r>
            <w:r w:rsidRPr="008C48DA">
              <w:rPr>
                <w:rFonts w:ascii="Arial" w:hAnsi="Arial" w:cs="Arial"/>
                <w:sz w:val="24"/>
                <w:szCs w:val="24"/>
              </w:rPr>
              <w:t xml:space="preserve">igh </w:t>
            </w:r>
            <w:r w:rsidR="00BF2479">
              <w:rPr>
                <w:rFonts w:ascii="Arial" w:hAnsi="Arial" w:cs="Arial"/>
                <w:sz w:val="24"/>
                <w:szCs w:val="24"/>
              </w:rPr>
              <w:t>E</w:t>
            </w:r>
            <w:r w:rsidR="00BF2479" w:rsidRPr="008C48DA">
              <w:rPr>
                <w:rFonts w:ascii="Arial" w:hAnsi="Arial" w:cs="Arial"/>
                <w:sz w:val="24"/>
                <w:szCs w:val="24"/>
              </w:rPr>
              <w:t xml:space="preserve">nergy </w:t>
            </w:r>
            <w:r w:rsidR="00BF2479">
              <w:rPr>
                <w:rFonts w:ascii="Arial" w:hAnsi="Arial" w:cs="Arial"/>
                <w:sz w:val="24"/>
                <w:szCs w:val="24"/>
              </w:rPr>
              <w:t>L</w:t>
            </w:r>
            <w:r w:rsidR="00DF31BA" w:rsidRPr="008C48DA">
              <w:rPr>
                <w:rFonts w:ascii="Arial" w:hAnsi="Arial" w:cs="Arial"/>
                <w:sz w:val="24"/>
                <w:szCs w:val="24"/>
              </w:rPr>
              <w:t xml:space="preserve">ine </w:t>
            </w:r>
            <w:r w:rsidR="00BF2479">
              <w:rPr>
                <w:rFonts w:ascii="Arial" w:hAnsi="Arial" w:cs="Arial"/>
                <w:sz w:val="24"/>
                <w:szCs w:val="24"/>
              </w:rPr>
              <w:t>B</w:t>
            </w:r>
            <w:r w:rsidR="00DF31BA" w:rsidRPr="008C48DA">
              <w:rPr>
                <w:rFonts w:ascii="Arial" w:hAnsi="Arial" w:cs="Arial"/>
                <w:sz w:val="24"/>
                <w:szCs w:val="24"/>
              </w:rPr>
              <w:t>reak</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Freeze</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equipment protection barriers and systems have not been compromised.</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Operations</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affected operation procedures and training have been identified and necessary changes are in process.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that the plant simulator has been updated as required.</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proofErr w:type="spellStart"/>
            <w:r w:rsidRPr="008C48DA">
              <w:rPr>
                <w:rFonts w:ascii="Arial" w:hAnsi="Arial" w:cs="Arial"/>
                <w:sz w:val="24"/>
                <w:szCs w:val="24"/>
              </w:rPr>
              <w:t>Flowpaths</w:t>
            </w:r>
            <w:proofErr w:type="spellEnd"/>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 xml:space="preserve">Verify that revised </w:t>
            </w:r>
            <w:proofErr w:type="spellStart"/>
            <w:r w:rsidRPr="008C48DA">
              <w:rPr>
                <w:rFonts w:ascii="Arial" w:hAnsi="Arial" w:cs="Arial"/>
                <w:sz w:val="24"/>
                <w:szCs w:val="24"/>
              </w:rPr>
              <w:t>flowpaths</w:t>
            </w:r>
            <w:proofErr w:type="spellEnd"/>
            <w:r w:rsidRPr="008C48DA">
              <w:rPr>
                <w:rFonts w:ascii="Arial" w:hAnsi="Arial" w:cs="Arial"/>
                <w:sz w:val="24"/>
                <w:szCs w:val="24"/>
              </w:rPr>
              <w:t xml:space="preserve"> serve functional requirements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Pressure Boundary</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pressure boundary integrity is not compromised.</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Ventilation Boundary</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changes to ventilation boundaries do not increase risk of spreading contamination.</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that changes to ventilation boundaries do not adversely affect functionality of ventilation system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Structural</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modified SSCs structural integrity acceptable for accident/event conditions.</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modified SSCs structural effects upon attachment points acceptable.</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modified SSCs effect on seismic evaluations acceptable.</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Process Medium</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Fluid Pressures</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 xml:space="preserve">Fluid </w:t>
            </w:r>
            <w:proofErr w:type="spellStart"/>
            <w:r w:rsidRPr="008C48DA">
              <w:rPr>
                <w:rFonts w:ascii="Arial" w:hAnsi="Arial" w:cs="Arial"/>
                <w:sz w:val="24"/>
                <w:szCs w:val="24"/>
              </w:rPr>
              <w:t>Flowrates</w:t>
            </w:r>
            <w:proofErr w:type="spellEnd"/>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Voltages</w:t>
            </w:r>
          </w:p>
          <w:p w:rsidR="00DF31BA" w:rsidRPr="008C48DA" w:rsidRDefault="00DF31B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Currents</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affected process medium properties will be acceptable for both modified SSCs and unmodified SSCs under accident/event conditions.</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Licensing Basis</w:t>
            </w:r>
          </w:p>
          <w:p w:rsidR="00DF31BA" w:rsidRPr="008C48DA" w:rsidRDefault="008C48DA" w:rsidP="00003450">
            <w:pPr>
              <w:numPr>
                <w:ilvl w:val="0"/>
                <w:numId w:val="15"/>
              </w:numPr>
              <w:tabs>
                <w:tab w:val="clear" w:pos="800"/>
              </w:tabs>
              <w:ind w:left="260" w:hanging="180"/>
              <w:rPr>
                <w:rFonts w:ascii="Arial" w:hAnsi="Arial" w:cs="Arial"/>
                <w:sz w:val="24"/>
                <w:szCs w:val="24"/>
              </w:rPr>
            </w:pPr>
            <w:r w:rsidRPr="008C48DA">
              <w:rPr>
                <w:rFonts w:ascii="Arial" w:hAnsi="Arial" w:cs="Arial"/>
                <w:sz w:val="24"/>
                <w:szCs w:val="24"/>
              </w:rPr>
              <w:t>10 CFR 50.59</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that necessary Technical Specification changes have been identified and NRC approvals, if required, were obtained prior to modification implementation.</w:t>
            </w:r>
          </w:p>
          <w:p w:rsidR="00DF31BA" w:rsidRPr="008C48DA" w:rsidRDefault="00DF31BA" w:rsidP="00003450">
            <w:pPr>
              <w:rPr>
                <w:rFonts w:ascii="Arial" w:hAnsi="Arial" w:cs="Arial"/>
                <w:sz w:val="24"/>
                <w:szCs w:val="24"/>
              </w:rPr>
            </w:pPr>
          </w:p>
          <w:p w:rsidR="00DF31BA" w:rsidRPr="008C48DA" w:rsidRDefault="00DF31BA" w:rsidP="00003450">
            <w:pPr>
              <w:rPr>
                <w:rFonts w:ascii="Arial" w:hAnsi="Arial" w:cs="Arial"/>
                <w:sz w:val="24"/>
                <w:szCs w:val="24"/>
              </w:rPr>
            </w:pPr>
            <w:r w:rsidRPr="008C48DA">
              <w:rPr>
                <w:rFonts w:ascii="Arial" w:hAnsi="Arial" w:cs="Arial"/>
                <w:sz w:val="24"/>
                <w:szCs w:val="24"/>
              </w:rPr>
              <w:t>Verify acceptability of licensee’s conclusions for those modifications where evaluations in accordance with 10</w:t>
            </w:r>
            <w:r w:rsidR="00DC23D9" w:rsidRPr="008C48DA">
              <w:rPr>
                <w:rFonts w:ascii="Arial" w:hAnsi="Arial" w:cs="Arial"/>
                <w:sz w:val="24"/>
                <w:szCs w:val="24"/>
              </w:rPr>
              <w:t> </w:t>
            </w:r>
            <w:r w:rsidRPr="008C48DA">
              <w:rPr>
                <w:rFonts w:ascii="Arial" w:hAnsi="Arial" w:cs="Arial"/>
                <w:sz w:val="24"/>
                <w:szCs w:val="24"/>
              </w:rPr>
              <w:t>CFR</w:t>
            </w:r>
            <w:r w:rsidR="00DC23D9" w:rsidRPr="008C48DA">
              <w:rPr>
                <w:rFonts w:ascii="Arial" w:hAnsi="Arial" w:cs="Arial"/>
                <w:sz w:val="24"/>
                <w:szCs w:val="24"/>
              </w:rPr>
              <w:t> </w:t>
            </w:r>
            <w:r w:rsidRPr="008C48DA">
              <w:rPr>
                <w:rFonts w:ascii="Arial" w:hAnsi="Arial" w:cs="Arial"/>
                <w:sz w:val="24"/>
                <w:szCs w:val="24"/>
              </w:rPr>
              <w:t>50.59 were not performed.</w:t>
            </w:r>
          </w:p>
        </w:tc>
      </w:tr>
      <w:tr w:rsidR="00DF31BA" w:rsidTr="00003450">
        <w:trPr>
          <w:cantSplit/>
        </w:trPr>
        <w:tc>
          <w:tcPr>
            <w:tcW w:w="270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Failure Modes</w:t>
            </w:r>
          </w:p>
        </w:tc>
        <w:tc>
          <w:tcPr>
            <w:tcW w:w="6840" w:type="dxa"/>
            <w:tcMar>
              <w:top w:w="58" w:type="dxa"/>
              <w:bottom w:w="58" w:type="dxa"/>
            </w:tcMar>
          </w:tcPr>
          <w:p w:rsidR="00DF31BA" w:rsidRPr="008C48DA" w:rsidRDefault="00DF31BA" w:rsidP="00003450">
            <w:pPr>
              <w:rPr>
                <w:rFonts w:ascii="Arial" w:hAnsi="Arial" w:cs="Arial"/>
                <w:sz w:val="24"/>
                <w:szCs w:val="24"/>
              </w:rPr>
            </w:pPr>
            <w:r w:rsidRPr="008C48DA">
              <w:rPr>
                <w:rFonts w:ascii="Arial" w:hAnsi="Arial" w:cs="Arial"/>
                <w:sz w:val="24"/>
                <w:szCs w:val="24"/>
              </w:rPr>
              <w:t>Verify those failure modes introduced by the modification are bounded by existing analyses.</w:t>
            </w:r>
          </w:p>
        </w:tc>
      </w:tr>
    </w:tbl>
    <w:p w:rsidR="00DF31BA" w:rsidRDefault="00DF31BA" w:rsidP="00003450">
      <w:pPr>
        <w:tabs>
          <w:tab w:val="left" w:pos="274"/>
          <w:tab w:val="left" w:pos="806"/>
          <w:tab w:val="left" w:pos="1440"/>
          <w:tab w:val="left" w:pos="2074"/>
          <w:tab w:val="left" w:pos="2707"/>
        </w:tabs>
        <w:rPr>
          <w:rFonts w:ascii="Arial" w:hAnsi="Arial" w:cs="Arial"/>
          <w:sz w:val="24"/>
          <w:szCs w:val="24"/>
        </w:rPr>
      </w:pPr>
    </w:p>
    <w:p w:rsidR="00DF31BA" w:rsidRDefault="00243D70" w:rsidP="00003450">
      <w:pPr>
        <w:pStyle w:val="Level2"/>
        <w:tabs>
          <w:tab w:val="left" w:pos="274"/>
          <w:tab w:val="left" w:pos="806"/>
          <w:tab w:val="left" w:pos="1440"/>
          <w:tab w:val="left" w:pos="2074"/>
          <w:tab w:val="left" w:pos="2707"/>
        </w:tabs>
        <w:ind w:hanging="634"/>
        <w:jc w:val="both"/>
        <w:rPr>
          <w:rFonts w:ascii="Arial" w:hAnsi="Arial" w:cs="Arial"/>
        </w:rPr>
      </w:pPr>
      <w:r>
        <w:rPr>
          <w:rFonts w:ascii="Arial" w:hAnsi="Arial" w:cs="Arial"/>
        </w:rPr>
        <w:t>2</w:t>
      </w:r>
      <w:r w:rsidR="00DF31BA">
        <w:rPr>
          <w:rFonts w:ascii="Arial" w:hAnsi="Arial" w:cs="Arial"/>
        </w:rPr>
        <w:t>.</w:t>
      </w:r>
      <w:r w:rsidR="00DF31BA">
        <w:rPr>
          <w:rFonts w:ascii="Arial" w:hAnsi="Arial" w:cs="Arial"/>
        </w:rPr>
        <w:tab/>
      </w:r>
      <w:r w:rsidR="00DF31BA" w:rsidRPr="006C2832">
        <w:rPr>
          <w:rFonts w:ascii="Arial" w:hAnsi="Arial" w:cs="Arial"/>
        </w:rPr>
        <w:t>Implementation Review</w:t>
      </w:r>
      <w:r w:rsidR="00DF31BA">
        <w:rPr>
          <w:rFonts w:ascii="Arial" w:hAnsi="Arial" w:cs="Arial"/>
        </w:rPr>
        <w:t xml:space="preserve">.  Verify that modification preparation, staging, and </w:t>
      </w:r>
      <w:r>
        <w:rPr>
          <w:rFonts w:ascii="Arial" w:hAnsi="Arial" w:cs="Arial"/>
        </w:rPr>
        <w:t>i</w:t>
      </w:r>
      <w:r w:rsidR="00DF31BA">
        <w:rPr>
          <w:rFonts w:ascii="Arial" w:hAnsi="Arial" w:cs="Arial"/>
        </w:rPr>
        <w:t>mplementation does not impair the following:</w:t>
      </w:r>
    </w:p>
    <w:p w:rsidR="00C1406C" w:rsidRDefault="00C1406C" w:rsidP="00003450">
      <w:pPr>
        <w:pStyle w:val="Level2"/>
        <w:tabs>
          <w:tab w:val="left" w:pos="274"/>
          <w:tab w:val="left" w:pos="806"/>
          <w:tab w:val="left" w:pos="1440"/>
          <w:tab w:val="left" w:pos="2074"/>
          <w:tab w:val="left" w:pos="2707"/>
        </w:tabs>
        <w:ind w:hanging="634"/>
        <w:jc w:val="both"/>
        <w:rPr>
          <w:rFonts w:ascii="Arial" w:hAnsi="Arial" w:cs="Arial"/>
        </w:rPr>
      </w:pPr>
    </w:p>
    <w:p w:rsidR="00DF31BA" w:rsidRDefault="00243D70"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(a)</w:t>
      </w:r>
      <w:r>
        <w:rPr>
          <w:rFonts w:ascii="Arial" w:hAnsi="Arial" w:cs="Arial"/>
          <w:sz w:val="24"/>
          <w:szCs w:val="24"/>
        </w:rPr>
        <w:tab/>
      </w:r>
      <w:r w:rsidR="00DF31BA">
        <w:rPr>
          <w:rFonts w:ascii="Arial" w:hAnsi="Arial" w:cs="Arial"/>
          <w:sz w:val="24"/>
          <w:szCs w:val="24"/>
        </w:rPr>
        <w:t>In-plant emergency/abnormal operating procedure actions</w:t>
      </w:r>
    </w:p>
    <w:p w:rsidR="00DF31BA" w:rsidRDefault="00DF31BA" w:rsidP="00003450">
      <w:pPr>
        <w:tabs>
          <w:tab w:val="left" w:pos="274"/>
          <w:tab w:val="left" w:pos="806"/>
          <w:tab w:val="left" w:pos="1440"/>
          <w:tab w:val="left" w:pos="2074"/>
          <w:tab w:val="left" w:pos="2707"/>
        </w:tabs>
        <w:ind w:leftChars="1440" w:left="3514" w:hanging="634"/>
        <w:jc w:val="both"/>
        <w:rPr>
          <w:rFonts w:ascii="Arial" w:hAnsi="Arial" w:cs="Arial"/>
          <w:sz w:val="24"/>
          <w:szCs w:val="24"/>
        </w:rPr>
      </w:pPr>
    </w:p>
    <w:p w:rsidR="00DF31BA" w:rsidRDefault="00243D70"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(b)</w:t>
      </w:r>
      <w:r>
        <w:rPr>
          <w:rFonts w:ascii="Arial" w:hAnsi="Arial" w:cs="Arial"/>
          <w:sz w:val="24"/>
          <w:szCs w:val="24"/>
        </w:rPr>
        <w:tab/>
      </w:r>
      <w:r w:rsidR="00DF31BA">
        <w:rPr>
          <w:rFonts w:ascii="Arial" w:hAnsi="Arial" w:cs="Arial"/>
          <w:sz w:val="24"/>
          <w:szCs w:val="24"/>
        </w:rPr>
        <w:t>Key safety functions</w:t>
      </w:r>
    </w:p>
    <w:p w:rsidR="00DF31BA" w:rsidRDefault="00DF31BA"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DF31BA" w:rsidRDefault="00243D70"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(c)</w:t>
      </w:r>
      <w:r>
        <w:rPr>
          <w:rFonts w:ascii="Arial" w:hAnsi="Arial" w:cs="Arial"/>
          <w:sz w:val="24"/>
          <w:szCs w:val="24"/>
        </w:rPr>
        <w:tab/>
      </w:r>
      <w:r w:rsidR="00DF31BA">
        <w:rPr>
          <w:rFonts w:ascii="Arial" w:hAnsi="Arial" w:cs="Arial"/>
          <w:sz w:val="24"/>
          <w:szCs w:val="24"/>
        </w:rPr>
        <w:t>Operator response to loss of key safety functions</w:t>
      </w:r>
    </w:p>
    <w:p w:rsidR="00DF31BA" w:rsidRDefault="00DF31BA" w:rsidP="00003450">
      <w:pPr>
        <w:tabs>
          <w:tab w:val="left" w:pos="274"/>
          <w:tab w:val="left" w:pos="806"/>
          <w:tab w:val="left" w:pos="1440"/>
          <w:tab w:val="left" w:pos="2074"/>
          <w:tab w:val="left" w:pos="2707"/>
        </w:tabs>
        <w:ind w:leftChars="1440" w:left="3514" w:hanging="634"/>
        <w:jc w:val="both"/>
        <w:rPr>
          <w:rFonts w:ascii="Arial" w:hAnsi="Arial" w:cs="Arial"/>
          <w:sz w:val="24"/>
          <w:szCs w:val="24"/>
        </w:rPr>
      </w:pPr>
    </w:p>
    <w:p w:rsidR="00DF31BA" w:rsidRDefault="00A8609C" w:rsidP="00003450">
      <w:pPr>
        <w:pStyle w:val="Level2"/>
        <w:tabs>
          <w:tab w:val="left" w:pos="274"/>
          <w:tab w:val="left" w:pos="806"/>
          <w:tab w:val="left" w:pos="1440"/>
          <w:tab w:val="left" w:pos="2074"/>
          <w:tab w:val="left" w:pos="2707"/>
        </w:tabs>
        <w:ind w:hanging="634"/>
        <w:jc w:val="both"/>
        <w:rPr>
          <w:rFonts w:ascii="Arial" w:hAnsi="Arial" w:cs="Arial"/>
        </w:rPr>
      </w:pPr>
      <w:r>
        <w:rPr>
          <w:rFonts w:ascii="Arial" w:hAnsi="Arial" w:cs="Arial"/>
        </w:rPr>
        <w:t>3.</w:t>
      </w:r>
      <w:r>
        <w:rPr>
          <w:rFonts w:ascii="Arial" w:hAnsi="Arial" w:cs="Arial"/>
        </w:rPr>
        <w:tab/>
      </w:r>
      <w:r w:rsidR="00DF31BA" w:rsidRPr="006C2832">
        <w:rPr>
          <w:rFonts w:ascii="Arial" w:hAnsi="Arial" w:cs="Arial"/>
        </w:rPr>
        <w:t>Testing Review</w:t>
      </w:r>
      <w:r w:rsidR="00DF31BA">
        <w:rPr>
          <w:rFonts w:ascii="Arial" w:hAnsi="Arial" w:cs="Arial"/>
        </w:rPr>
        <w:t>.  Verify that post-modification testing will maintain the plant in a safe configuration during testing.  Verify that post-modification testing will establish operability by:</w:t>
      </w:r>
    </w:p>
    <w:p w:rsidR="00DF31BA" w:rsidRDefault="00DF31BA" w:rsidP="00003450">
      <w:pPr>
        <w:tabs>
          <w:tab w:val="left" w:pos="274"/>
          <w:tab w:val="left" w:pos="806"/>
          <w:tab w:val="left" w:pos="1440"/>
          <w:tab w:val="left" w:pos="2074"/>
          <w:tab w:val="left" w:pos="2707"/>
        </w:tabs>
        <w:jc w:val="both"/>
        <w:rPr>
          <w:rFonts w:ascii="Arial" w:hAnsi="Arial" w:cs="Arial"/>
          <w:sz w:val="24"/>
          <w:szCs w:val="24"/>
        </w:rPr>
      </w:pPr>
    </w:p>
    <w:p w:rsidR="00DF31BA"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(a)</w:t>
      </w:r>
      <w:r>
        <w:rPr>
          <w:rFonts w:ascii="Arial" w:hAnsi="Arial" w:cs="Arial"/>
          <w:sz w:val="24"/>
          <w:szCs w:val="24"/>
        </w:rPr>
        <w:tab/>
      </w:r>
      <w:r w:rsidR="00DF31BA">
        <w:rPr>
          <w:rFonts w:ascii="Arial" w:hAnsi="Arial" w:cs="Arial"/>
          <w:sz w:val="24"/>
          <w:szCs w:val="24"/>
        </w:rPr>
        <w:t>Verifying that unintended system interactions will not occur.</w:t>
      </w:r>
    </w:p>
    <w:p w:rsidR="00A65563"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DF31BA"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(b)</w:t>
      </w:r>
      <w:r>
        <w:rPr>
          <w:rFonts w:ascii="Arial" w:hAnsi="Arial" w:cs="Arial"/>
          <w:sz w:val="24"/>
          <w:szCs w:val="24"/>
        </w:rPr>
        <w:tab/>
      </w:r>
      <w:r w:rsidR="00DF31BA">
        <w:rPr>
          <w:rFonts w:ascii="Arial" w:hAnsi="Arial" w:cs="Arial"/>
          <w:sz w:val="24"/>
          <w:szCs w:val="24"/>
        </w:rPr>
        <w:t>Verifying SSC performance characteristics, which could have been</w:t>
      </w:r>
      <w:r>
        <w:rPr>
          <w:rFonts w:ascii="Arial" w:hAnsi="Arial" w:cs="Arial"/>
          <w:sz w:val="24"/>
          <w:szCs w:val="24"/>
        </w:rPr>
        <w:t xml:space="preserve"> </w:t>
      </w:r>
      <w:r w:rsidR="00DF31BA">
        <w:rPr>
          <w:rFonts w:ascii="Arial" w:hAnsi="Arial" w:cs="Arial"/>
          <w:sz w:val="24"/>
          <w:szCs w:val="24"/>
        </w:rPr>
        <w:t>affected by the modification, meet the design bases.</w:t>
      </w:r>
    </w:p>
    <w:p w:rsidR="00A65563"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DF31BA"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(c)</w:t>
      </w:r>
      <w:r>
        <w:rPr>
          <w:rFonts w:ascii="Arial" w:hAnsi="Arial" w:cs="Arial"/>
          <w:sz w:val="24"/>
          <w:szCs w:val="24"/>
        </w:rPr>
        <w:tab/>
      </w:r>
      <w:r w:rsidR="00DF31BA">
        <w:rPr>
          <w:rFonts w:ascii="Arial" w:hAnsi="Arial" w:cs="Arial"/>
          <w:sz w:val="24"/>
          <w:szCs w:val="24"/>
        </w:rPr>
        <w:t>Validating the appropriateness of modification design assumptions.</w:t>
      </w:r>
    </w:p>
    <w:p w:rsidR="00A65563"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DF31BA"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(d)</w:t>
      </w:r>
      <w:r>
        <w:rPr>
          <w:rFonts w:ascii="Arial" w:hAnsi="Arial" w:cs="Arial"/>
          <w:sz w:val="24"/>
          <w:szCs w:val="24"/>
        </w:rPr>
        <w:tab/>
      </w:r>
      <w:r w:rsidR="00DF31BA">
        <w:rPr>
          <w:rFonts w:ascii="Arial" w:hAnsi="Arial" w:cs="Arial"/>
          <w:sz w:val="24"/>
          <w:szCs w:val="24"/>
        </w:rPr>
        <w:t>Demonstrating that the modification test acceptance criteria have been met.</w:t>
      </w:r>
    </w:p>
    <w:p w:rsidR="00DF31BA" w:rsidRDefault="00DF31BA"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DF31BA" w:rsidRDefault="00A65563" w:rsidP="00003450">
      <w:pPr>
        <w:tabs>
          <w:tab w:val="left" w:pos="274"/>
          <w:tab w:val="left" w:pos="900"/>
          <w:tab w:val="left" w:pos="1440"/>
          <w:tab w:val="left" w:pos="2074"/>
          <w:tab w:val="left" w:pos="2707"/>
        </w:tabs>
        <w:ind w:left="900" w:hanging="900"/>
        <w:jc w:val="both"/>
        <w:rPr>
          <w:rFonts w:ascii="Arial" w:hAnsi="Arial" w:cs="Arial"/>
          <w:sz w:val="24"/>
          <w:szCs w:val="24"/>
        </w:rPr>
      </w:pPr>
      <w:r>
        <w:rPr>
          <w:rFonts w:ascii="Arial" w:hAnsi="Arial" w:cs="Arial"/>
          <w:sz w:val="24"/>
          <w:szCs w:val="24"/>
        </w:rPr>
        <w:t>NOTE:</w:t>
      </w:r>
      <w:r>
        <w:rPr>
          <w:rFonts w:ascii="Arial" w:hAnsi="Arial" w:cs="Arial"/>
          <w:sz w:val="24"/>
          <w:szCs w:val="24"/>
        </w:rPr>
        <w:tab/>
      </w:r>
      <w:r w:rsidR="00DF31BA">
        <w:rPr>
          <w:rFonts w:ascii="Arial" w:hAnsi="Arial" w:cs="Arial"/>
          <w:sz w:val="24"/>
          <w:szCs w:val="24"/>
        </w:rPr>
        <w:t>Licensees often use existing procedures, such as surveillance procedures, for</w:t>
      </w:r>
      <w:r w:rsidR="0080426F">
        <w:rPr>
          <w:rFonts w:ascii="Arial" w:hAnsi="Arial" w:cs="Arial"/>
          <w:sz w:val="24"/>
          <w:szCs w:val="24"/>
        </w:rPr>
        <w:t xml:space="preserve"> </w:t>
      </w:r>
      <w:r w:rsidR="00DF31BA">
        <w:rPr>
          <w:rFonts w:ascii="Arial" w:hAnsi="Arial" w:cs="Arial"/>
          <w:sz w:val="24"/>
          <w:szCs w:val="24"/>
        </w:rPr>
        <w:t>post-modification testing.  Although performance of existing procedures may</w:t>
      </w:r>
      <w:r w:rsidR="0080426F">
        <w:rPr>
          <w:rFonts w:ascii="Arial" w:hAnsi="Arial" w:cs="Arial"/>
          <w:sz w:val="24"/>
          <w:szCs w:val="24"/>
        </w:rPr>
        <w:t xml:space="preserve"> </w:t>
      </w:r>
      <w:r w:rsidR="00DF31BA">
        <w:rPr>
          <w:rFonts w:ascii="Arial" w:hAnsi="Arial" w:cs="Arial"/>
          <w:sz w:val="24"/>
          <w:szCs w:val="24"/>
        </w:rPr>
        <w:t xml:space="preserve">have been reviewed by inspectors for other </w:t>
      </w:r>
      <w:proofErr w:type="spellStart"/>
      <w:r w:rsidR="00DF31BA">
        <w:rPr>
          <w:rFonts w:ascii="Arial" w:hAnsi="Arial" w:cs="Arial"/>
          <w:sz w:val="24"/>
          <w:szCs w:val="24"/>
        </w:rPr>
        <w:t>insp</w:t>
      </w:r>
      <w:r>
        <w:rPr>
          <w:rFonts w:ascii="Arial" w:hAnsi="Arial" w:cs="Arial"/>
          <w:sz w:val="24"/>
          <w:szCs w:val="24"/>
        </w:rPr>
        <w:t>ectable</w:t>
      </w:r>
      <w:proofErr w:type="spellEnd"/>
      <w:r>
        <w:rPr>
          <w:rFonts w:ascii="Arial" w:hAnsi="Arial" w:cs="Arial"/>
          <w:sz w:val="24"/>
          <w:szCs w:val="24"/>
        </w:rPr>
        <w:t xml:space="preserve"> areas, inspectors still</w:t>
      </w:r>
      <w:r w:rsidR="0080426F">
        <w:rPr>
          <w:rFonts w:ascii="Arial" w:hAnsi="Arial" w:cs="Arial"/>
          <w:sz w:val="24"/>
          <w:szCs w:val="24"/>
        </w:rPr>
        <w:t xml:space="preserve"> </w:t>
      </w:r>
      <w:r w:rsidR="00DF31BA">
        <w:rPr>
          <w:rFonts w:ascii="Arial" w:hAnsi="Arial" w:cs="Arial"/>
          <w:sz w:val="24"/>
          <w:szCs w:val="24"/>
        </w:rPr>
        <w:t>need to verify the appropriateness of using the existing procedures for</w:t>
      </w:r>
      <w:r w:rsidR="0080426F">
        <w:rPr>
          <w:rFonts w:ascii="Arial" w:hAnsi="Arial" w:cs="Arial"/>
          <w:sz w:val="24"/>
          <w:szCs w:val="24"/>
        </w:rPr>
        <w:t xml:space="preserve"> </w:t>
      </w:r>
      <w:r w:rsidR="00DF31BA">
        <w:rPr>
          <w:rFonts w:ascii="Arial" w:hAnsi="Arial" w:cs="Arial"/>
          <w:sz w:val="24"/>
          <w:szCs w:val="24"/>
        </w:rPr>
        <w:t>va</w:t>
      </w:r>
      <w:r>
        <w:rPr>
          <w:rFonts w:ascii="Arial" w:hAnsi="Arial" w:cs="Arial"/>
          <w:sz w:val="24"/>
          <w:szCs w:val="24"/>
        </w:rPr>
        <w:t xml:space="preserve">lidating </w:t>
      </w:r>
      <w:r w:rsidR="00DF31BA">
        <w:rPr>
          <w:rFonts w:ascii="Arial" w:hAnsi="Arial" w:cs="Arial"/>
          <w:sz w:val="24"/>
          <w:szCs w:val="24"/>
        </w:rPr>
        <w:t>the modification (as opposed to simply confirming continued</w:t>
      </w:r>
      <w:r w:rsidR="0080426F">
        <w:rPr>
          <w:rFonts w:ascii="Arial" w:hAnsi="Arial" w:cs="Arial"/>
          <w:sz w:val="24"/>
          <w:szCs w:val="24"/>
        </w:rPr>
        <w:t xml:space="preserve"> </w:t>
      </w:r>
      <w:r w:rsidR="00DF31BA">
        <w:rPr>
          <w:rFonts w:ascii="Arial" w:hAnsi="Arial" w:cs="Arial"/>
          <w:sz w:val="24"/>
          <w:szCs w:val="24"/>
        </w:rPr>
        <w:t>operability).</w:t>
      </w:r>
    </w:p>
    <w:p w:rsidR="00DF31BA" w:rsidRDefault="00DF31BA" w:rsidP="00003450">
      <w:pPr>
        <w:tabs>
          <w:tab w:val="left" w:pos="274"/>
          <w:tab w:val="left" w:pos="806"/>
          <w:tab w:val="left" w:pos="1440"/>
          <w:tab w:val="left" w:pos="2074"/>
          <w:tab w:val="left" w:pos="2707"/>
        </w:tabs>
        <w:jc w:val="both"/>
        <w:rPr>
          <w:rFonts w:ascii="Arial" w:hAnsi="Arial" w:cs="Arial"/>
          <w:sz w:val="24"/>
          <w:szCs w:val="24"/>
        </w:rPr>
      </w:pPr>
    </w:p>
    <w:p w:rsidR="00DF31BA" w:rsidRPr="006C2832" w:rsidRDefault="00A65563" w:rsidP="00003450">
      <w:pPr>
        <w:pStyle w:val="Level2"/>
        <w:tabs>
          <w:tab w:val="left" w:pos="274"/>
          <w:tab w:val="left" w:pos="806"/>
          <w:tab w:val="left" w:pos="1440"/>
          <w:tab w:val="left" w:pos="2074"/>
          <w:tab w:val="left" w:pos="2707"/>
        </w:tabs>
        <w:ind w:hanging="634"/>
        <w:jc w:val="both"/>
        <w:rPr>
          <w:rFonts w:ascii="Arial" w:hAnsi="Arial" w:cs="Arial"/>
        </w:rPr>
      </w:pPr>
      <w:r>
        <w:rPr>
          <w:rFonts w:ascii="Arial" w:hAnsi="Arial" w:cs="Arial"/>
        </w:rPr>
        <w:t>4</w:t>
      </w:r>
      <w:r w:rsidR="00DF31BA">
        <w:rPr>
          <w:rFonts w:ascii="Arial" w:hAnsi="Arial" w:cs="Arial"/>
        </w:rPr>
        <w:t>.</w:t>
      </w:r>
      <w:r w:rsidR="00DF31BA">
        <w:rPr>
          <w:rFonts w:ascii="Arial" w:hAnsi="Arial" w:cs="Arial"/>
        </w:rPr>
        <w:tab/>
      </w:r>
      <w:r w:rsidR="00DF31BA" w:rsidRPr="006C2832">
        <w:rPr>
          <w:rFonts w:ascii="Arial" w:hAnsi="Arial" w:cs="Arial"/>
        </w:rPr>
        <w:t>Updating Review (Optional)</w:t>
      </w:r>
    </w:p>
    <w:p w:rsidR="00A65563" w:rsidRDefault="00A65563" w:rsidP="00003450">
      <w:pPr>
        <w:tabs>
          <w:tab w:val="left" w:pos="274"/>
          <w:tab w:val="left" w:pos="806"/>
          <w:tab w:val="left" w:pos="1440"/>
          <w:tab w:val="left" w:pos="2074"/>
          <w:tab w:val="left" w:pos="2707"/>
        </w:tabs>
        <w:ind w:left="1260" w:hanging="540"/>
        <w:jc w:val="both"/>
        <w:rPr>
          <w:rFonts w:ascii="Arial" w:hAnsi="Arial" w:cs="Arial"/>
          <w:sz w:val="24"/>
          <w:szCs w:val="24"/>
        </w:rPr>
      </w:pPr>
    </w:p>
    <w:p w:rsidR="00DF31BA" w:rsidRDefault="00A65563"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(a)</w:t>
      </w:r>
      <w:r>
        <w:rPr>
          <w:rFonts w:ascii="Arial" w:hAnsi="Arial" w:cs="Arial"/>
          <w:sz w:val="24"/>
          <w:szCs w:val="24"/>
        </w:rPr>
        <w:tab/>
      </w:r>
      <w:r w:rsidR="00DF31BA">
        <w:rPr>
          <w:rFonts w:ascii="Arial" w:hAnsi="Arial" w:cs="Arial"/>
          <w:sz w:val="24"/>
          <w:szCs w:val="24"/>
        </w:rPr>
        <w:t>Verify that design and licensing documents have either been updated</w:t>
      </w:r>
      <w:r w:rsidR="00C1406C">
        <w:rPr>
          <w:rFonts w:ascii="Arial" w:hAnsi="Arial" w:cs="Arial"/>
          <w:sz w:val="24"/>
          <w:szCs w:val="24"/>
        </w:rPr>
        <w:t xml:space="preserve"> </w:t>
      </w:r>
      <w:r w:rsidR="00DF31BA">
        <w:rPr>
          <w:rFonts w:ascii="Arial" w:hAnsi="Arial" w:cs="Arial"/>
          <w:sz w:val="24"/>
          <w:szCs w:val="24"/>
        </w:rPr>
        <w:t>or are in the process of being updated to reflect the modifications.  Examples of design documents which could be affected by</w:t>
      </w:r>
      <w:r w:rsidR="00C1406C">
        <w:rPr>
          <w:rFonts w:ascii="Arial" w:hAnsi="Arial" w:cs="Arial"/>
          <w:sz w:val="24"/>
          <w:szCs w:val="24"/>
        </w:rPr>
        <w:t xml:space="preserve"> </w:t>
      </w:r>
      <w:ins w:id="30" w:author="Author" w:date="2010-03-10T13:31:00Z">
        <w:r w:rsidR="005D0E99">
          <w:rPr>
            <w:rFonts w:ascii="Arial" w:hAnsi="Arial" w:cs="Arial"/>
            <w:sz w:val="24"/>
            <w:szCs w:val="24"/>
          </w:rPr>
          <w:t>m</w:t>
        </w:r>
      </w:ins>
      <w:r w:rsidR="00DF31BA">
        <w:rPr>
          <w:rFonts w:ascii="Arial" w:hAnsi="Arial" w:cs="Arial"/>
          <w:sz w:val="24"/>
          <w:szCs w:val="24"/>
        </w:rPr>
        <w:t xml:space="preserve">odifications are: </w:t>
      </w:r>
      <w:r w:rsidR="005E5847">
        <w:rPr>
          <w:rFonts w:ascii="Arial" w:hAnsi="Arial" w:cs="Arial"/>
          <w:sz w:val="24"/>
          <w:szCs w:val="24"/>
        </w:rPr>
        <w:t>UFSAR</w:t>
      </w:r>
      <w:r w:rsidR="00DF31BA">
        <w:rPr>
          <w:rFonts w:ascii="Arial" w:hAnsi="Arial" w:cs="Arial"/>
          <w:sz w:val="24"/>
          <w:szCs w:val="24"/>
        </w:rPr>
        <w:t>, drawings,</w:t>
      </w:r>
      <w:r w:rsidR="00C1406C">
        <w:rPr>
          <w:rFonts w:ascii="Arial" w:hAnsi="Arial" w:cs="Arial"/>
          <w:sz w:val="24"/>
          <w:szCs w:val="24"/>
        </w:rPr>
        <w:t xml:space="preserve"> </w:t>
      </w:r>
      <w:r w:rsidR="00DF31BA">
        <w:rPr>
          <w:rFonts w:ascii="Arial" w:hAnsi="Arial" w:cs="Arial"/>
          <w:sz w:val="24"/>
          <w:szCs w:val="24"/>
        </w:rPr>
        <w:t>supporting calculations and analy</w:t>
      </w:r>
      <w:r w:rsidR="00C1406C">
        <w:rPr>
          <w:rFonts w:ascii="Arial" w:hAnsi="Arial" w:cs="Arial"/>
          <w:sz w:val="24"/>
          <w:szCs w:val="24"/>
        </w:rPr>
        <w:t>ses, plant equipment lists, and ve</w:t>
      </w:r>
      <w:r w:rsidR="00DF31BA">
        <w:rPr>
          <w:rFonts w:ascii="Arial" w:hAnsi="Arial" w:cs="Arial"/>
          <w:sz w:val="24"/>
          <w:szCs w:val="24"/>
        </w:rPr>
        <w:t>ndor manuals.</w:t>
      </w:r>
    </w:p>
    <w:p w:rsidR="00DF31BA" w:rsidRDefault="00DF31BA" w:rsidP="00003450">
      <w:pPr>
        <w:tabs>
          <w:tab w:val="left" w:pos="274"/>
          <w:tab w:val="left" w:pos="806"/>
          <w:tab w:val="left" w:pos="1440"/>
          <w:tab w:val="left" w:pos="2074"/>
          <w:tab w:val="left" w:pos="2707"/>
        </w:tabs>
        <w:jc w:val="both"/>
        <w:rPr>
          <w:rFonts w:ascii="Arial" w:hAnsi="Arial" w:cs="Arial"/>
          <w:sz w:val="24"/>
          <w:szCs w:val="24"/>
        </w:rPr>
      </w:pPr>
    </w:p>
    <w:p w:rsidR="00DF31BA" w:rsidRDefault="001948E4"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(b)</w:t>
      </w:r>
      <w:r>
        <w:rPr>
          <w:rFonts w:ascii="Arial" w:hAnsi="Arial" w:cs="Arial"/>
          <w:sz w:val="24"/>
          <w:szCs w:val="24"/>
        </w:rPr>
        <w:tab/>
      </w:r>
      <w:r w:rsidR="00DF31BA">
        <w:rPr>
          <w:rFonts w:ascii="Arial" w:hAnsi="Arial" w:cs="Arial"/>
          <w:sz w:val="24"/>
          <w:szCs w:val="24"/>
        </w:rPr>
        <w:t>Verify that significant plant procedures, such as normal, abnormal, and emergency operating procedures, testing and surveillance procedures, and licensed operator training manuals are updated to reflect the effects of the modification prior to being used.</w:t>
      </w:r>
    </w:p>
    <w:p w:rsidR="00DF31BA" w:rsidRDefault="00DF31BA"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DF31BA" w:rsidRDefault="001948E4" w:rsidP="00003450">
      <w:pPr>
        <w:tabs>
          <w:tab w:val="left" w:pos="274"/>
          <w:tab w:val="left" w:pos="806"/>
          <w:tab w:val="left" w:pos="1440"/>
          <w:tab w:val="left" w:pos="2074"/>
          <w:tab w:val="left" w:pos="2707"/>
        </w:tabs>
        <w:ind w:left="2074" w:hanging="634"/>
        <w:jc w:val="both"/>
        <w:rPr>
          <w:rFonts w:ascii="Arial" w:hAnsi="Arial" w:cs="Arial"/>
          <w:sz w:val="24"/>
          <w:szCs w:val="24"/>
        </w:rPr>
      </w:pPr>
      <w:r>
        <w:rPr>
          <w:rFonts w:ascii="Arial" w:hAnsi="Arial" w:cs="Arial"/>
          <w:sz w:val="24"/>
          <w:szCs w:val="24"/>
        </w:rPr>
        <w:t>(c)</w:t>
      </w:r>
      <w:r>
        <w:rPr>
          <w:rFonts w:ascii="Arial" w:hAnsi="Arial" w:cs="Arial"/>
          <w:sz w:val="24"/>
          <w:szCs w:val="24"/>
        </w:rPr>
        <w:tab/>
        <w:t>I</w:t>
      </w:r>
      <w:r w:rsidR="00DF31BA">
        <w:rPr>
          <w:rFonts w:ascii="Arial" w:hAnsi="Arial" w:cs="Arial"/>
          <w:sz w:val="24"/>
          <w:szCs w:val="24"/>
        </w:rPr>
        <w:t>f the plant modification added or deleted functions that could affect the</w:t>
      </w:r>
      <w:r>
        <w:rPr>
          <w:rFonts w:ascii="Arial" w:hAnsi="Arial" w:cs="Arial"/>
          <w:sz w:val="24"/>
          <w:szCs w:val="24"/>
        </w:rPr>
        <w:t xml:space="preserve"> </w:t>
      </w:r>
      <w:r w:rsidR="00DF31BA">
        <w:rPr>
          <w:rFonts w:ascii="Arial" w:hAnsi="Arial" w:cs="Arial"/>
          <w:sz w:val="24"/>
          <w:szCs w:val="24"/>
        </w:rPr>
        <w:t xml:space="preserve">plant specific </w:t>
      </w:r>
      <w:ins w:id="31" w:author="Author" w:date="2010-03-10T16:21:00Z">
        <w:r w:rsidR="00F75767">
          <w:rPr>
            <w:rFonts w:ascii="Arial" w:hAnsi="Arial" w:cs="Arial"/>
            <w:sz w:val="24"/>
            <w:szCs w:val="24"/>
          </w:rPr>
          <w:t>s</w:t>
        </w:r>
      </w:ins>
      <w:ins w:id="32" w:author="Author" w:date="2010-03-10T16:20:00Z">
        <w:r w:rsidR="00F75767">
          <w:rPr>
            <w:rFonts w:ascii="Arial" w:hAnsi="Arial" w:cs="Arial"/>
            <w:sz w:val="24"/>
            <w:szCs w:val="24"/>
          </w:rPr>
          <w:t xml:space="preserve">ignificance </w:t>
        </w:r>
      </w:ins>
      <w:ins w:id="33" w:author="Author" w:date="2010-03-10T16:21:00Z">
        <w:r w:rsidR="00F75767">
          <w:rPr>
            <w:rFonts w:ascii="Arial" w:hAnsi="Arial" w:cs="Arial"/>
            <w:sz w:val="24"/>
            <w:szCs w:val="24"/>
          </w:rPr>
          <w:t>d</w:t>
        </w:r>
      </w:ins>
      <w:ins w:id="34" w:author="Author" w:date="2010-03-10T16:20:00Z">
        <w:r w:rsidR="00F75767">
          <w:rPr>
            <w:rFonts w:ascii="Arial" w:hAnsi="Arial" w:cs="Arial"/>
            <w:sz w:val="24"/>
            <w:szCs w:val="24"/>
          </w:rPr>
          <w:t xml:space="preserve">etermination </w:t>
        </w:r>
      </w:ins>
      <w:ins w:id="35" w:author="Author" w:date="2010-03-10T16:21:00Z">
        <w:r w:rsidR="00F75767">
          <w:rPr>
            <w:rFonts w:ascii="Arial" w:hAnsi="Arial" w:cs="Arial"/>
            <w:sz w:val="24"/>
            <w:szCs w:val="24"/>
          </w:rPr>
          <w:t>p</w:t>
        </w:r>
      </w:ins>
      <w:ins w:id="36" w:author="Author" w:date="2010-03-10T16:20:00Z">
        <w:r w:rsidR="00F75767">
          <w:rPr>
            <w:rFonts w:ascii="Arial" w:hAnsi="Arial" w:cs="Arial"/>
            <w:sz w:val="24"/>
            <w:szCs w:val="24"/>
          </w:rPr>
          <w:t>rocess</w:t>
        </w:r>
      </w:ins>
      <w:r w:rsidR="00DF31BA">
        <w:rPr>
          <w:rFonts w:ascii="Arial" w:hAnsi="Arial" w:cs="Arial"/>
          <w:sz w:val="24"/>
          <w:szCs w:val="24"/>
        </w:rPr>
        <w:t xml:space="preserve"> worksheets, inform the Regional </w:t>
      </w:r>
      <w:ins w:id="37" w:author="Author" w:date="2010-03-10T16:21:00Z">
        <w:r w:rsidR="00F75767">
          <w:rPr>
            <w:rFonts w:ascii="Arial" w:hAnsi="Arial" w:cs="Arial"/>
            <w:sz w:val="24"/>
            <w:szCs w:val="24"/>
          </w:rPr>
          <w:t>Senior Reactor Analys</w:t>
        </w:r>
      </w:ins>
      <w:ins w:id="38" w:author="Author" w:date="2010-03-10T16:22:00Z">
        <w:r w:rsidR="00F75767">
          <w:rPr>
            <w:rFonts w:ascii="Arial" w:hAnsi="Arial" w:cs="Arial"/>
            <w:sz w:val="24"/>
            <w:szCs w:val="24"/>
          </w:rPr>
          <w:t>t</w:t>
        </w:r>
      </w:ins>
      <w:r w:rsidR="00DF31BA">
        <w:rPr>
          <w:rFonts w:ascii="Arial" w:hAnsi="Arial" w:cs="Arial"/>
          <w:sz w:val="24"/>
          <w:szCs w:val="24"/>
        </w:rPr>
        <w:t>.</w:t>
      </w:r>
    </w:p>
    <w:p w:rsidR="00DF31BA" w:rsidRDefault="00DF31BA" w:rsidP="00003450">
      <w:pPr>
        <w:tabs>
          <w:tab w:val="left" w:pos="274"/>
          <w:tab w:val="left" w:pos="806"/>
          <w:tab w:val="left" w:pos="1440"/>
          <w:tab w:val="left" w:pos="2074"/>
          <w:tab w:val="left" w:pos="2707"/>
        </w:tabs>
        <w:ind w:left="2074" w:hanging="634"/>
        <w:jc w:val="both"/>
        <w:rPr>
          <w:rFonts w:ascii="Arial" w:hAnsi="Arial" w:cs="Arial"/>
          <w:sz w:val="24"/>
          <w:szCs w:val="24"/>
        </w:rPr>
      </w:pPr>
    </w:p>
    <w:p w:rsidR="006660DF" w:rsidRDefault="00A45C3F" w:rsidP="00003450">
      <w:pPr>
        <w:tabs>
          <w:tab w:val="left" w:pos="900"/>
        </w:tabs>
        <w:jc w:val="both"/>
        <w:outlineLvl w:val="1"/>
        <w:rPr>
          <w:rFonts w:ascii="Arial" w:hAnsi="Arial" w:cs="Arial"/>
          <w:sz w:val="24"/>
          <w:szCs w:val="24"/>
        </w:rPr>
      </w:pPr>
      <w:r>
        <w:rPr>
          <w:rFonts w:ascii="Arial" w:hAnsi="Arial" w:cs="Arial"/>
          <w:sz w:val="24"/>
          <w:szCs w:val="24"/>
        </w:rPr>
        <w:t>02.03</w:t>
      </w:r>
      <w:r>
        <w:rPr>
          <w:rFonts w:ascii="Arial" w:hAnsi="Arial" w:cs="Arial"/>
          <w:sz w:val="24"/>
          <w:szCs w:val="24"/>
        </w:rPr>
        <w:tab/>
      </w:r>
      <w:r w:rsidR="005009D1">
        <w:rPr>
          <w:rFonts w:ascii="Arial" w:hAnsi="Arial" w:cs="Arial"/>
          <w:sz w:val="24"/>
          <w:szCs w:val="24"/>
          <w:u w:val="single"/>
        </w:rPr>
        <w:t>Problem Identification and Resolution</w:t>
      </w:r>
      <w:r w:rsidR="006660DF">
        <w:rPr>
          <w:rFonts w:ascii="Arial" w:hAnsi="Arial" w:cs="Arial"/>
          <w:sz w:val="24"/>
          <w:szCs w:val="24"/>
        </w:rPr>
        <w:t xml:space="preserve">.  </w:t>
      </w:r>
      <w:r w:rsidR="006660DF" w:rsidRPr="006660DF">
        <w:rPr>
          <w:rFonts w:ascii="Arial" w:hAnsi="Arial" w:cs="Arial"/>
          <w:sz w:val="24"/>
          <w:szCs w:val="24"/>
        </w:rPr>
        <w:t>Verif</w:t>
      </w:r>
      <w:r w:rsidR="006660DF">
        <w:rPr>
          <w:rFonts w:ascii="Arial" w:hAnsi="Arial" w:cs="Arial"/>
          <w:sz w:val="24"/>
          <w:szCs w:val="24"/>
        </w:rPr>
        <w:t xml:space="preserve">y that problems associated with </w:t>
      </w:r>
      <w:r w:rsidR="006660DF" w:rsidRPr="006660DF">
        <w:rPr>
          <w:rFonts w:ascii="Arial" w:hAnsi="Arial" w:cs="Arial"/>
          <w:sz w:val="24"/>
          <w:szCs w:val="24"/>
        </w:rPr>
        <w:t xml:space="preserve">modifications are being identified by the licensee at an appropriate threshold and are properly addressed for resolution in the licensee corrective action program.  </w:t>
      </w:r>
      <w:proofErr w:type="gramStart"/>
      <w:r w:rsidR="006660DF" w:rsidRPr="006660DF">
        <w:rPr>
          <w:rFonts w:ascii="Arial" w:hAnsi="Arial" w:cs="Arial"/>
          <w:sz w:val="24"/>
          <w:szCs w:val="24"/>
        </w:rPr>
        <w:t>See Inspection Procedure</w:t>
      </w:r>
      <w:r w:rsidR="00F85204">
        <w:rPr>
          <w:rFonts w:ascii="Arial" w:hAnsi="Arial" w:cs="Arial"/>
          <w:sz w:val="24"/>
          <w:szCs w:val="24"/>
        </w:rPr>
        <w:t xml:space="preserve"> (IP)</w:t>
      </w:r>
      <w:r w:rsidR="00CF0142" w:rsidRPr="008C48DA">
        <w:rPr>
          <w:rFonts w:ascii="Arial" w:hAnsi="Arial" w:cs="Arial"/>
          <w:sz w:val="24"/>
          <w:szCs w:val="24"/>
        </w:rPr>
        <w:t> </w:t>
      </w:r>
      <w:r w:rsidR="006660DF" w:rsidRPr="006660DF">
        <w:rPr>
          <w:rFonts w:ascii="Arial" w:hAnsi="Arial" w:cs="Arial"/>
          <w:sz w:val="24"/>
          <w:szCs w:val="24"/>
        </w:rPr>
        <w:t>71152, "</w:t>
      </w:r>
      <w:ins w:id="39" w:author="Author" w:date="2010-03-10T13:29:00Z">
        <w:r w:rsidR="00B45AE5">
          <w:rPr>
            <w:rFonts w:ascii="Arial" w:hAnsi="Arial" w:cs="Arial"/>
            <w:sz w:val="24"/>
            <w:szCs w:val="24"/>
          </w:rPr>
          <w:t xml:space="preserve">Problem </w:t>
        </w:r>
      </w:ins>
      <w:r w:rsidR="006660DF" w:rsidRPr="006660DF">
        <w:rPr>
          <w:rFonts w:ascii="Arial" w:hAnsi="Arial" w:cs="Arial"/>
          <w:sz w:val="24"/>
          <w:szCs w:val="24"/>
        </w:rPr>
        <w:t>Identification and Resolution," for additional guidance.</w:t>
      </w:r>
      <w:proofErr w:type="gramEnd"/>
      <w:r w:rsidR="006660DF" w:rsidRPr="006660DF">
        <w:rPr>
          <w:rFonts w:ascii="Arial" w:hAnsi="Arial" w:cs="Arial"/>
          <w:sz w:val="24"/>
          <w:szCs w:val="24"/>
        </w:rPr>
        <w:t xml:space="preserve">  (Optional)  In addition to the above, verify appropriateness of the corrective actions </w:t>
      </w:r>
      <w:r w:rsidR="006660DF">
        <w:rPr>
          <w:rFonts w:ascii="Arial" w:hAnsi="Arial" w:cs="Arial"/>
          <w:sz w:val="24"/>
          <w:szCs w:val="24"/>
        </w:rPr>
        <w:t xml:space="preserve">for </w:t>
      </w:r>
      <w:r w:rsidR="006660DF" w:rsidRPr="006660DF">
        <w:rPr>
          <w:rFonts w:ascii="Arial" w:hAnsi="Arial" w:cs="Arial"/>
          <w:sz w:val="24"/>
          <w:szCs w:val="24"/>
        </w:rPr>
        <w:t>select</w:t>
      </w:r>
      <w:r w:rsidR="006660DF">
        <w:rPr>
          <w:rFonts w:ascii="Arial" w:hAnsi="Arial" w:cs="Arial"/>
          <w:sz w:val="24"/>
          <w:szCs w:val="24"/>
        </w:rPr>
        <w:t>ed</w:t>
      </w:r>
      <w:r w:rsidR="006660DF" w:rsidRPr="006660DF">
        <w:rPr>
          <w:rFonts w:ascii="Arial" w:hAnsi="Arial" w:cs="Arial"/>
          <w:sz w:val="24"/>
          <w:szCs w:val="24"/>
        </w:rPr>
        <w:t xml:space="preserve"> sample of problems documented by the licensee invol</w:t>
      </w:r>
      <w:r w:rsidR="006660DF">
        <w:rPr>
          <w:rFonts w:ascii="Arial" w:hAnsi="Arial" w:cs="Arial"/>
          <w:sz w:val="24"/>
          <w:szCs w:val="24"/>
        </w:rPr>
        <w:t>ving plant modifications.</w:t>
      </w:r>
    </w:p>
    <w:p w:rsidR="006660DF" w:rsidRPr="006660DF" w:rsidRDefault="006660DF" w:rsidP="00003450">
      <w:pPr>
        <w:tabs>
          <w:tab w:val="left" w:pos="274"/>
          <w:tab w:val="left" w:pos="806"/>
          <w:tab w:val="left" w:pos="1440"/>
          <w:tab w:val="left" w:pos="2074"/>
          <w:tab w:val="left" w:pos="2707"/>
        </w:tabs>
        <w:jc w:val="both"/>
        <w:rPr>
          <w:rFonts w:ascii="Arial" w:hAnsi="Arial" w:cs="Arial"/>
          <w:sz w:val="24"/>
          <w:szCs w:val="24"/>
        </w:rPr>
      </w:pPr>
    </w:p>
    <w:p w:rsidR="006660DF" w:rsidRDefault="006660DF"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880AEC" w:rsidRDefault="00880AEC">
      <w:pPr>
        <w:autoSpaceDE/>
        <w:autoSpaceDN/>
        <w:adjustRightInd/>
        <w:rPr>
          <w:rFonts w:ascii="Arial" w:hAnsi="Arial" w:cs="Arial"/>
          <w:sz w:val="24"/>
          <w:szCs w:val="24"/>
        </w:rPr>
      </w:pPr>
      <w:r>
        <w:rPr>
          <w:rFonts w:ascii="Arial" w:hAnsi="Arial" w:cs="Arial"/>
          <w:sz w:val="24"/>
          <w:szCs w:val="24"/>
        </w:rPr>
        <w:br w:type="page"/>
      </w:r>
    </w:p>
    <w:p w:rsidR="005009D1" w:rsidRDefault="005009D1" w:rsidP="00003450">
      <w:pPr>
        <w:numPr>
          <w:ilvl w:val="12"/>
          <w:numId w:val="0"/>
        </w:numPr>
        <w:ind w:left="2044" w:hanging="2044"/>
        <w:jc w:val="both"/>
        <w:outlineLvl w:val="0"/>
        <w:rPr>
          <w:rFonts w:ascii="Arial" w:hAnsi="Arial" w:cs="Arial"/>
          <w:sz w:val="24"/>
          <w:szCs w:val="24"/>
        </w:rPr>
      </w:pPr>
      <w:r>
        <w:rPr>
          <w:rFonts w:ascii="Arial" w:hAnsi="Arial" w:cs="Arial"/>
          <w:sz w:val="24"/>
          <w:szCs w:val="24"/>
        </w:rPr>
        <w:t>71111.</w:t>
      </w:r>
      <w:r w:rsidR="00113F5A">
        <w:rPr>
          <w:rFonts w:ascii="Arial" w:hAnsi="Arial" w:cs="Arial"/>
          <w:sz w:val="24"/>
          <w:szCs w:val="24"/>
        </w:rPr>
        <w:t>18</w:t>
      </w:r>
      <w:r>
        <w:rPr>
          <w:rFonts w:ascii="Arial" w:hAnsi="Arial" w:cs="Arial"/>
          <w:sz w:val="24"/>
          <w:szCs w:val="24"/>
        </w:rPr>
        <w:t>-03</w:t>
      </w:r>
      <w:r>
        <w:rPr>
          <w:rFonts w:ascii="Arial" w:hAnsi="Arial" w:cs="Arial"/>
          <w:sz w:val="24"/>
          <w:szCs w:val="24"/>
        </w:rPr>
        <w:tab/>
        <w:t>INSPECTION GUIDANCE</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5009D1" w:rsidP="00003450">
      <w:pPr>
        <w:tabs>
          <w:tab w:val="left" w:pos="900"/>
        </w:tabs>
        <w:jc w:val="both"/>
        <w:outlineLvl w:val="1"/>
        <w:rPr>
          <w:rFonts w:ascii="Arial" w:hAnsi="Arial" w:cs="Arial"/>
          <w:sz w:val="24"/>
          <w:szCs w:val="24"/>
        </w:rPr>
      </w:pPr>
      <w:r>
        <w:rPr>
          <w:rFonts w:ascii="Arial" w:hAnsi="Arial" w:cs="Arial"/>
          <w:sz w:val="24"/>
          <w:szCs w:val="24"/>
        </w:rPr>
        <w:t>03.01</w:t>
      </w:r>
      <w:r>
        <w:rPr>
          <w:rFonts w:ascii="Arial" w:hAnsi="Arial" w:cs="Arial"/>
          <w:sz w:val="24"/>
          <w:szCs w:val="24"/>
        </w:rPr>
        <w:tab/>
      </w:r>
      <w:r>
        <w:rPr>
          <w:rFonts w:ascii="Arial" w:hAnsi="Arial" w:cs="Arial"/>
          <w:sz w:val="24"/>
          <w:szCs w:val="24"/>
          <w:u w:val="single"/>
        </w:rPr>
        <w:t>General Guidance</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5009D1" w:rsidP="00003450">
      <w:pPr>
        <w:numPr>
          <w:ilvl w:val="12"/>
          <w:numId w:val="0"/>
        </w:numPr>
        <w:tabs>
          <w:tab w:val="left" w:pos="274"/>
          <w:tab w:val="left" w:pos="806"/>
          <w:tab w:val="left" w:pos="1440"/>
          <w:tab w:val="left" w:pos="2074"/>
          <w:tab w:val="left" w:pos="2707"/>
        </w:tabs>
        <w:jc w:val="center"/>
        <w:rPr>
          <w:ins w:id="40" w:author="Author" w:date="2010-03-10T12:56:00Z"/>
          <w:rFonts w:ascii="Arial" w:hAnsi="Arial" w:cs="Arial"/>
          <w:sz w:val="24"/>
          <w:szCs w:val="24"/>
        </w:rPr>
      </w:pPr>
      <w:r>
        <w:rPr>
          <w:rFonts w:ascii="Arial" w:hAnsi="Arial" w:cs="Arial"/>
          <w:sz w:val="24"/>
          <w:szCs w:val="24"/>
        </w:rPr>
        <w:t>TABLE A</w:t>
      </w:r>
      <w:ins w:id="41" w:author="Author" w:date="2010-03-10T12:56:00Z">
        <w:r w:rsidR="006D0378">
          <w:rPr>
            <w:rFonts w:ascii="Arial" w:hAnsi="Arial" w:cs="Arial"/>
            <w:sz w:val="24"/>
            <w:szCs w:val="24"/>
          </w:rPr>
          <w:t xml:space="preserve"> – Inspection Guidance of Temporary </w:t>
        </w:r>
      </w:ins>
      <w:ins w:id="42" w:author="Author" w:date="2010-03-10T12:57:00Z">
        <w:r w:rsidR="006D0378">
          <w:rPr>
            <w:rFonts w:ascii="Arial" w:hAnsi="Arial" w:cs="Arial"/>
            <w:sz w:val="24"/>
            <w:szCs w:val="24"/>
          </w:rPr>
          <w:t>M</w:t>
        </w:r>
      </w:ins>
      <w:ins w:id="43" w:author="Author" w:date="2010-03-10T12:56:00Z">
        <w:r w:rsidR="006D0378">
          <w:rPr>
            <w:rFonts w:ascii="Arial" w:hAnsi="Arial" w:cs="Arial"/>
            <w:sz w:val="24"/>
            <w:szCs w:val="24"/>
          </w:rPr>
          <w:t>odifications</w:t>
        </w:r>
      </w:ins>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tbl>
      <w:tblPr>
        <w:tblW w:w="9540" w:type="dxa"/>
        <w:tblInd w:w="100" w:type="dxa"/>
        <w:tblLayout w:type="fixed"/>
        <w:tblCellMar>
          <w:left w:w="100" w:type="dxa"/>
          <w:right w:w="100" w:type="dxa"/>
        </w:tblCellMar>
        <w:tblLook w:val="0000"/>
      </w:tblPr>
      <w:tblGrid>
        <w:gridCol w:w="1800"/>
        <w:gridCol w:w="2580"/>
        <w:gridCol w:w="2580"/>
        <w:gridCol w:w="2580"/>
      </w:tblGrid>
      <w:tr w:rsidR="005009D1" w:rsidTr="00103271">
        <w:trPr>
          <w:cantSplit/>
          <w:trHeight w:val="188"/>
          <w:tblHead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jc w:val="center"/>
              <w:rPr>
                <w:sz w:val="24"/>
                <w:szCs w:val="24"/>
              </w:rPr>
            </w:pPr>
            <w:r>
              <w:rPr>
                <w:rFonts w:ascii="Arial" w:hAnsi="Arial" w:cs="Arial"/>
                <w:b/>
                <w:bCs/>
                <w:sz w:val="24"/>
                <w:szCs w:val="24"/>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jc w:val="center"/>
              <w:rPr>
                <w:sz w:val="24"/>
                <w:szCs w:val="24"/>
              </w:rPr>
            </w:pPr>
            <w:r>
              <w:rPr>
                <w:rFonts w:ascii="Arial" w:hAnsi="Arial" w:cs="Arial"/>
                <w:b/>
                <w:bCs/>
                <w:sz w:val="24"/>
                <w:szCs w:val="24"/>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jc w:val="center"/>
              <w:rPr>
                <w:sz w:val="24"/>
                <w:szCs w:val="24"/>
              </w:rPr>
            </w:pPr>
            <w:r>
              <w:rPr>
                <w:rFonts w:ascii="Arial" w:hAnsi="Arial" w:cs="Arial"/>
                <w:b/>
                <w:bCs/>
                <w:sz w:val="24"/>
                <w:szCs w:val="24"/>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jc w:val="center"/>
              <w:rPr>
                <w:sz w:val="24"/>
                <w:szCs w:val="24"/>
              </w:rPr>
            </w:pPr>
            <w:r>
              <w:rPr>
                <w:rFonts w:ascii="Arial" w:hAnsi="Arial" w:cs="Arial"/>
                <w:b/>
                <w:bCs/>
                <w:sz w:val="24"/>
                <w:szCs w:val="24"/>
              </w:rPr>
              <w:t>Example</w:t>
            </w:r>
          </w:p>
        </w:tc>
      </w:tr>
      <w:tr w:rsidR="005009D1" w:rsidTr="00103271">
        <w:trPr>
          <w:cantSplit/>
          <w:trHeight w:val="1790"/>
          <w:tblHeader/>
        </w:trPr>
        <w:tc>
          <w:tcPr>
            <w:tcW w:w="1800" w:type="dxa"/>
            <w:tcBorders>
              <w:top w:val="single" w:sz="4" w:space="0" w:color="auto"/>
              <w:left w:val="single" w:sz="6" w:space="0" w:color="000000"/>
              <w:bottom w:val="single" w:sz="6" w:space="0" w:color="000000"/>
              <w:right w:val="nil"/>
            </w:tcBorders>
            <w:tcMar>
              <w:top w:w="58" w:type="dxa"/>
              <w:bottom w:w="58" w:type="dxa"/>
            </w:tcMar>
          </w:tcPr>
          <w:p w:rsidR="005009D1" w:rsidRPr="00AE4A85"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Mitigating Systems</w:t>
            </w:r>
          </w:p>
        </w:tc>
        <w:tc>
          <w:tcPr>
            <w:tcW w:w="2580" w:type="dxa"/>
            <w:tcBorders>
              <w:top w:val="single" w:sz="4" w:space="0" w:color="auto"/>
              <w:left w:val="single" w:sz="6" w:space="0" w:color="000000"/>
              <w:bottom w:val="single" w:sz="6" w:space="0" w:color="000000"/>
              <w:right w:val="nil"/>
            </w:tcBorders>
            <w:tcMar>
              <w:top w:w="58" w:type="dxa"/>
              <w:bottom w:w="58" w:type="dxa"/>
            </w:tcMar>
          </w:tcPr>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 xml:space="preserve">Identify temporary modifications which could affect the design basis or the functional capability of plant mitigating systems </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Pr="00AE4A85"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Emphasize modifications which affect high safety significant Maintenance Rule SSCs/functions or modifications which affect SSCs/functions with high PRA rankings</w:t>
            </w:r>
          </w:p>
        </w:tc>
        <w:tc>
          <w:tcPr>
            <w:tcW w:w="2580" w:type="dxa"/>
            <w:tcBorders>
              <w:top w:val="single" w:sz="4" w:space="0" w:color="auto"/>
              <w:left w:val="single" w:sz="6" w:space="0" w:color="000000"/>
              <w:bottom w:val="single" w:sz="6" w:space="0" w:color="000000"/>
              <w:right w:val="nil"/>
            </w:tcBorders>
            <w:tcMar>
              <w:top w:w="58" w:type="dxa"/>
              <w:bottom w:w="58" w:type="dxa"/>
            </w:tcMar>
          </w:tcPr>
          <w:p w:rsidR="005009D1" w:rsidRPr="00AE4A85"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Temporary modifications which could affect the design bases and functional capability of interfacing systems</w:t>
            </w:r>
          </w:p>
        </w:tc>
        <w:tc>
          <w:tcPr>
            <w:tcW w:w="2580" w:type="dxa"/>
            <w:tcBorders>
              <w:top w:val="single" w:sz="4" w:space="0" w:color="auto"/>
              <w:left w:val="single" w:sz="6" w:space="0" w:color="000000"/>
              <w:bottom w:val="single" w:sz="6" w:space="0" w:color="000000"/>
              <w:right w:val="single" w:sz="6" w:space="0" w:color="000000"/>
            </w:tcBorders>
            <w:tcMar>
              <w:top w:w="58" w:type="dxa"/>
              <w:bottom w:w="58" w:type="dxa"/>
            </w:tcMar>
          </w:tcPr>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Use of alternate material when specified replacement parts are not available</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During outages:</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Temporary electrical power to equipment required to minimize shutdown risk</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Pr="00AE4A85"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Alternate water sources for equipment cooling or fire protection of equipment required to minimize shutdown risk</w:t>
            </w:r>
          </w:p>
        </w:tc>
      </w:tr>
      <w:tr w:rsidR="005009D1" w:rsidTr="00103271">
        <w:trPr>
          <w:cantSplit/>
          <w:trHeight w:val="3185"/>
          <w:tblHeader/>
        </w:trPr>
        <w:tc>
          <w:tcPr>
            <w:tcW w:w="1800" w:type="dxa"/>
            <w:tcBorders>
              <w:top w:val="single" w:sz="6" w:space="0" w:color="000000"/>
              <w:left w:val="single" w:sz="6" w:space="0" w:color="000000"/>
              <w:bottom w:val="single" w:sz="6" w:space="0" w:color="000000"/>
              <w:right w:val="nil"/>
            </w:tcBorders>
            <w:tcMar>
              <w:top w:w="58" w:type="dxa"/>
              <w:bottom w:w="58" w:type="dxa"/>
            </w:tcMar>
          </w:tcPr>
          <w:p w:rsidR="005009D1" w:rsidRPr="00AE4A85" w:rsidRDefault="005009D1" w:rsidP="00003450">
            <w:pPr>
              <w:numPr>
                <w:ilvl w:val="12"/>
                <w:numId w:val="0"/>
              </w:numPr>
              <w:tabs>
                <w:tab w:val="left" w:pos="274"/>
                <w:tab w:val="left" w:pos="806"/>
                <w:tab w:val="left" w:pos="1440"/>
                <w:tab w:val="left" w:pos="2074"/>
                <w:tab w:val="left" w:pos="2707"/>
              </w:tabs>
              <w:spacing w:after="19"/>
              <w:rPr>
                <w:rFonts w:ascii="Arial" w:hAnsi="Arial" w:cs="Arial"/>
                <w:sz w:val="24"/>
                <w:szCs w:val="24"/>
              </w:rPr>
            </w:pPr>
            <w:r>
              <w:rPr>
                <w:rFonts w:ascii="Arial" w:hAnsi="Arial" w:cs="Arial"/>
                <w:sz w:val="24"/>
                <w:szCs w:val="24"/>
              </w:rPr>
              <w:t>Barrier Integrity</w:t>
            </w:r>
          </w:p>
        </w:tc>
        <w:tc>
          <w:tcPr>
            <w:tcW w:w="2580" w:type="dxa"/>
            <w:tcBorders>
              <w:top w:val="single" w:sz="6" w:space="0" w:color="000000"/>
              <w:left w:val="single" w:sz="6" w:space="0" w:color="000000"/>
              <w:bottom w:val="single" w:sz="6" w:space="0" w:color="000000"/>
              <w:right w:val="nil"/>
            </w:tcBorders>
            <w:tcMar>
              <w:top w:w="58" w:type="dxa"/>
              <w:bottom w:w="58" w:type="dxa"/>
            </w:tcMar>
          </w:tcPr>
          <w:p w:rsidR="005009D1" w:rsidRPr="00AE4A85" w:rsidRDefault="005009D1" w:rsidP="00003450">
            <w:pPr>
              <w:numPr>
                <w:ilvl w:val="12"/>
                <w:numId w:val="0"/>
              </w:numPr>
              <w:tabs>
                <w:tab w:val="left" w:pos="274"/>
                <w:tab w:val="left" w:pos="806"/>
                <w:tab w:val="left" w:pos="1440"/>
                <w:tab w:val="left" w:pos="2074"/>
                <w:tab w:val="left" w:pos="2707"/>
              </w:tabs>
              <w:spacing w:after="19"/>
              <w:rPr>
                <w:rFonts w:ascii="Arial" w:hAnsi="Arial" w:cs="Arial"/>
                <w:sz w:val="24"/>
                <w:szCs w:val="24"/>
              </w:rPr>
            </w:pPr>
            <w:r>
              <w:rPr>
                <w:rFonts w:ascii="Arial" w:hAnsi="Arial" w:cs="Arial"/>
                <w:sz w:val="24"/>
                <w:szCs w:val="24"/>
              </w:rPr>
              <w:t>Identify temporary modifications which could affect the design basis or the functional capability of containment or reactor coolant system boundaries</w:t>
            </w:r>
          </w:p>
        </w:tc>
        <w:tc>
          <w:tcPr>
            <w:tcW w:w="2580" w:type="dxa"/>
            <w:tcBorders>
              <w:top w:val="single" w:sz="6" w:space="0" w:color="000000"/>
              <w:left w:val="single" w:sz="6" w:space="0" w:color="000000"/>
              <w:bottom w:val="single" w:sz="6" w:space="0" w:color="000000"/>
              <w:right w:val="nil"/>
            </w:tcBorders>
            <w:tcMar>
              <w:top w:w="58" w:type="dxa"/>
              <w:bottom w:w="58" w:type="dxa"/>
            </w:tcMar>
          </w:tcPr>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Multiple temporary modifications to a single system or train, especially during outages</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Pr="00AE4A85" w:rsidRDefault="005009D1" w:rsidP="00003450">
            <w:pPr>
              <w:numPr>
                <w:ilvl w:val="12"/>
                <w:numId w:val="0"/>
              </w:numPr>
              <w:tabs>
                <w:tab w:val="left" w:pos="274"/>
                <w:tab w:val="left" w:pos="806"/>
                <w:tab w:val="left" w:pos="1440"/>
                <w:tab w:val="left" w:pos="2074"/>
                <w:tab w:val="left" w:pos="2707"/>
              </w:tabs>
              <w:spacing w:after="19"/>
              <w:rPr>
                <w:rFonts w:ascii="Arial" w:hAnsi="Arial" w:cs="Arial"/>
                <w:sz w:val="24"/>
                <w:szCs w:val="24"/>
              </w:rPr>
            </w:pPr>
            <w:r>
              <w:rPr>
                <w:rFonts w:ascii="Arial" w:hAnsi="Arial" w:cs="Arial"/>
                <w:sz w:val="24"/>
                <w:szCs w:val="24"/>
              </w:rPr>
              <w:t>Temporary modifications which require operator workarounds</w:t>
            </w:r>
          </w:p>
        </w:tc>
        <w:tc>
          <w:tcPr>
            <w:tcW w:w="2580" w:type="dxa"/>
            <w:tcBorders>
              <w:top w:val="single" w:sz="6" w:space="0" w:color="000000"/>
              <w:left w:val="single" w:sz="6" w:space="0" w:color="000000"/>
              <w:bottom w:val="single" w:sz="6" w:space="0" w:color="000000"/>
              <w:right w:val="single" w:sz="6" w:space="0" w:color="000000"/>
            </w:tcBorders>
            <w:tcMar>
              <w:top w:w="58" w:type="dxa"/>
              <w:bottom w:w="58" w:type="dxa"/>
            </w:tcMar>
          </w:tcPr>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Temporary changes to containment isolation motor operated valve designs.</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Pr="00AE4A85" w:rsidRDefault="005009D1" w:rsidP="00003450">
            <w:pPr>
              <w:numPr>
                <w:ilvl w:val="12"/>
                <w:numId w:val="0"/>
              </w:numPr>
              <w:tabs>
                <w:tab w:val="left" w:pos="274"/>
                <w:tab w:val="left" w:pos="806"/>
                <w:tab w:val="left" w:pos="1440"/>
                <w:tab w:val="left" w:pos="2074"/>
                <w:tab w:val="left" w:pos="2707"/>
              </w:tabs>
              <w:spacing w:after="19"/>
              <w:rPr>
                <w:rFonts w:ascii="Arial" w:hAnsi="Arial" w:cs="Arial"/>
                <w:sz w:val="24"/>
                <w:szCs w:val="24"/>
              </w:rPr>
            </w:pPr>
            <w:r>
              <w:rPr>
                <w:rFonts w:ascii="Arial" w:hAnsi="Arial" w:cs="Arial"/>
                <w:sz w:val="24"/>
                <w:szCs w:val="24"/>
              </w:rPr>
              <w:t>During outages: Temporary power improperly routed into containment when the ability to establish containment integrity is still required.</w:t>
            </w:r>
          </w:p>
        </w:tc>
      </w:tr>
    </w:tbl>
    <w:p w:rsidR="006D0378" w:rsidRDefault="006D0378"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880AEC" w:rsidRDefault="00880AEC">
      <w:pPr>
        <w:autoSpaceDE/>
        <w:autoSpaceDN/>
        <w:adjustRightInd/>
        <w:rPr>
          <w:rFonts w:ascii="Arial" w:hAnsi="Arial" w:cs="Arial"/>
          <w:sz w:val="24"/>
          <w:szCs w:val="24"/>
        </w:rPr>
      </w:pPr>
      <w:r>
        <w:rPr>
          <w:rFonts w:ascii="Arial" w:hAnsi="Arial" w:cs="Arial"/>
          <w:sz w:val="24"/>
          <w:szCs w:val="24"/>
        </w:rPr>
        <w:br w:type="page"/>
      </w:r>
    </w:p>
    <w:p w:rsidR="008E788A" w:rsidRDefault="008E788A" w:rsidP="00003450">
      <w:pPr>
        <w:numPr>
          <w:ilvl w:val="12"/>
          <w:numId w:val="0"/>
        </w:numPr>
        <w:tabs>
          <w:tab w:val="left" w:pos="274"/>
          <w:tab w:val="left" w:pos="806"/>
          <w:tab w:val="left" w:pos="1440"/>
          <w:tab w:val="left" w:pos="2074"/>
          <w:tab w:val="left" w:pos="2707"/>
        </w:tabs>
        <w:jc w:val="center"/>
        <w:rPr>
          <w:ins w:id="44" w:author="Author" w:date="2010-03-10T12:57:00Z"/>
          <w:rFonts w:ascii="Arial" w:hAnsi="Arial" w:cs="Arial"/>
          <w:sz w:val="24"/>
          <w:szCs w:val="24"/>
        </w:rPr>
      </w:pPr>
      <w:r>
        <w:rPr>
          <w:rFonts w:ascii="Arial" w:hAnsi="Arial" w:cs="Arial"/>
          <w:sz w:val="24"/>
          <w:szCs w:val="24"/>
        </w:rPr>
        <w:t>TABLE B</w:t>
      </w:r>
      <w:ins w:id="45" w:author="Author" w:date="2010-03-10T12:57:00Z">
        <w:r w:rsidR="006D0378">
          <w:rPr>
            <w:rFonts w:ascii="Arial" w:hAnsi="Arial" w:cs="Arial"/>
            <w:sz w:val="24"/>
            <w:szCs w:val="24"/>
          </w:rPr>
          <w:t xml:space="preserve"> – Inspection Guidance of Permanent Modifications</w:t>
        </w:r>
      </w:ins>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tbl>
      <w:tblPr>
        <w:tblW w:w="9540" w:type="dxa"/>
        <w:tblInd w:w="100" w:type="dxa"/>
        <w:tblLayout w:type="fixed"/>
        <w:tblCellMar>
          <w:left w:w="100" w:type="dxa"/>
          <w:right w:w="100" w:type="dxa"/>
        </w:tblCellMar>
        <w:tblLook w:val="0000"/>
      </w:tblPr>
      <w:tblGrid>
        <w:gridCol w:w="1800"/>
        <w:gridCol w:w="2580"/>
        <w:gridCol w:w="2580"/>
        <w:gridCol w:w="2580"/>
      </w:tblGrid>
      <w:tr w:rsidR="00BD6979" w:rsidTr="009C5667">
        <w:trPr>
          <w:cantSplit/>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rsidR="00BD6979" w:rsidRPr="00F75767" w:rsidRDefault="00BD6979" w:rsidP="00003450">
            <w:pPr>
              <w:numPr>
                <w:ilvl w:val="12"/>
                <w:numId w:val="0"/>
              </w:numPr>
              <w:tabs>
                <w:tab w:val="left" w:pos="274"/>
                <w:tab w:val="left" w:pos="806"/>
                <w:tab w:val="left" w:pos="1440"/>
                <w:tab w:val="left" w:pos="2074"/>
                <w:tab w:val="left" w:pos="2707"/>
              </w:tabs>
              <w:jc w:val="center"/>
              <w:rPr>
                <w:rFonts w:ascii="Arial" w:hAnsi="Arial" w:cs="Arial"/>
                <w:b/>
                <w:bCs/>
                <w:sz w:val="24"/>
                <w:szCs w:val="24"/>
              </w:rPr>
            </w:pPr>
            <w:r w:rsidRPr="00F75767">
              <w:rPr>
                <w:rFonts w:ascii="Arial" w:hAnsi="Arial" w:cs="Arial"/>
                <w:b/>
                <w:bCs/>
                <w:sz w:val="24"/>
                <w:szCs w:val="24"/>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rsidR="00BD6979" w:rsidRPr="00F75767" w:rsidRDefault="00BD6979" w:rsidP="00003450">
            <w:pPr>
              <w:numPr>
                <w:ilvl w:val="12"/>
                <w:numId w:val="0"/>
              </w:numPr>
              <w:tabs>
                <w:tab w:val="left" w:pos="274"/>
                <w:tab w:val="left" w:pos="806"/>
                <w:tab w:val="left" w:pos="1440"/>
                <w:tab w:val="left" w:pos="2074"/>
                <w:tab w:val="left" w:pos="2707"/>
              </w:tabs>
              <w:jc w:val="center"/>
              <w:rPr>
                <w:rFonts w:ascii="Arial" w:hAnsi="Arial" w:cs="Arial"/>
                <w:b/>
                <w:bCs/>
                <w:sz w:val="24"/>
                <w:szCs w:val="24"/>
              </w:rPr>
            </w:pPr>
            <w:r w:rsidRPr="00F75767">
              <w:rPr>
                <w:rFonts w:ascii="Arial" w:hAnsi="Arial" w:cs="Arial"/>
                <w:b/>
                <w:bCs/>
                <w:sz w:val="24"/>
                <w:szCs w:val="24"/>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rsidR="00BD6979" w:rsidRPr="00F75767" w:rsidRDefault="00BD6979" w:rsidP="00003450">
            <w:pPr>
              <w:numPr>
                <w:ilvl w:val="12"/>
                <w:numId w:val="0"/>
              </w:numPr>
              <w:tabs>
                <w:tab w:val="left" w:pos="274"/>
                <w:tab w:val="left" w:pos="806"/>
                <w:tab w:val="left" w:pos="1440"/>
                <w:tab w:val="left" w:pos="2074"/>
                <w:tab w:val="left" w:pos="2707"/>
              </w:tabs>
              <w:jc w:val="center"/>
              <w:rPr>
                <w:rFonts w:ascii="Arial" w:hAnsi="Arial" w:cs="Arial"/>
                <w:b/>
                <w:bCs/>
                <w:sz w:val="24"/>
                <w:szCs w:val="24"/>
              </w:rPr>
            </w:pPr>
            <w:r w:rsidRPr="00F75767">
              <w:rPr>
                <w:rFonts w:ascii="Arial" w:hAnsi="Arial" w:cs="Arial"/>
                <w:b/>
                <w:bCs/>
                <w:sz w:val="24"/>
                <w:szCs w:val="24"/>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rsidR="00BD6979" w:rsidRPr="00F75767" w:rsidRDefault="00BD6979" w:rsidP="00003450">
            <w:pPr>
              <w:numPr>
                <w:ilvl w:val="12"/>
                <w:numId w:val="0"/>
              </w:numPr>
              <w:tabs>
                <w:tab w:val="left" w:pos="274"/>
                <w:tab w:val="left" w:pos="806"/>
                <w:tab w:val="left" w:pos="1440"/>
                <w:tab w:val="left" w:pos="2074"/>
                <w:tab w:val="left" w:pos="2707"/>
              </w:tabs>
              <w:jc w:val="center"/>
              <w:rPr>
                <w:rFonts w:ascii="Arial" w:hAnsi="Arial" w:cs="Arial"/>
                <w:b/>
                <w:bCs/>
                <w:sz w:val="24"/>
                <w:szCs w:val="24"/>
              </w:rPr>
            </w:pPr>
            <w:r w:rsidRPr="00F75767">
              <w:rPr>
                <w:rFonts w:ascii="Arial" w:hAnsi="Arial" w:cs="Arial"/>
                <w:b/>
                <w:bCs/>
                <w:sz w:val="24"/>
                <w:szCs w:val="24"/>
              </w:rPr>
              <w:t>Examples</w:t>
            </w:r>
          </w:p>
        </w:tc>
      </w:tr>
      <w:tr w:rsidR="00BD6979" w:rsidTr="009C5667">
        <w:trPr>
          <w:cantSplit/>
        </w:trPr>
        <w:tc>
          <w:tcPr>
            <w:tcW w:w="1800" w:type="dxa"/>
            <w:tcBorders>
              <w:top w:val="single" w:sz="4" w:space="0" w:color="auto"/>
              <w:left w:val="single" w:sz="6" w:space="0" w:color="000000"/>
              <w:bottom w:val="nil"/>
              <w:right w:val="nil"/>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Initiating Events</w:t>
            </w:r>
          </w:p>
        </w:tc>
        <w:tc>
          <w:tcPr>
            <w:tcW w:w="2580" w:type="dxa"/>
            <w:vMerge w:val="restart"/>
            <w:tcBorders>
              <w:top w:val="single" w:sz="4" w:space="0" w:color="auto"/>
              <w:left w:val="single" w:sz="6" w:space="0" w:color="000000"/>
              <w:bottom w:val="single" w:sz="6" w:space="0" w:color="000000"/>
              <w:right w:val="nil"/>
            </w:tcBorders>
            <w:tcMar>
              <w:top w:w="58" w:type="dxa"/>
              <w:bottom w:w="58" w:type="dxa"/>
            </w:tcMar>
            <w:vAlign w:val="center"/>
          </w:tcPr>
          <w:p w:rsidR="00BD6979" w:rsidRDefault="00BD6979" w:rsidP="00003450">
            <w:pPr>
              <w:numPr>
                <w:ilvl w:val="12"/>
                <w:numId w:val="0"/>
              </w:numPr>
              <w:tabs>
                <w:tab w:val="left" w:pos="274"/>
                <w:tab w:val="left" w:pos="806"/>
                <w:tab w:val="left" w:pos="1440"/>
                <w:tab w:val="left" w:pos="2074"/>
                <w:tab w:val="left" w:pos="2707"/>
              </w:tabs>
              <w:rPr>
                <w:sz w:val="22"/>
                <w:szCs w:val="22"/>
              </w:rPr>
            </w:pPr>
            <w:r w:rsidRPr="00AE4A85">
              <w:rPr>
                <w:rFonts w:ascii="Arial" w:hAnsi="Arial" w:cs="Arial"/>
                <w:sz w:val="24"/>
                <w:szCs w:val="24"/>
              </w:rPr>
              <w:t>Verify modifications have maintained system availability, reliability, and functional capability.</w:t>
            </w:r>
          </w:p>
        </w:tc>
        <w:tc>
          <w:tcPr>
            <w:tcW w:w="2580" w:type="dxa"/>
            <w:tcBorders>
              <w:top w:val="single" w:sz="4" w:space="0" w:color="auto"/>
              <w:left w:val="single" w:sz="6" w:space="0" w:color="000000"/>
              <w:bottom w:val="nil"/>
              <w:right w:val="nil"/>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Modifications that increase the likelihood of initiating events</w:t>
            </w:r>
          </w:p>
        </w:tc>
        <w:tc>
          <w:tcPr>
            <w:tcW w:w="2580" w:type="dxa"/>
            <w:tcBorders>
              <w:top w:val="single" w:sz="4" w:space="0" w:color="auto"/>
              <w:left w:val="single" w:sz="6" w:space="0" w:color="000000"/>
              <w:bottom w:val="nil"/>
              <w:right w:val="single" w:sz="6" w:space="0" w:color="000000"/>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Modifications to reactor coolant pressure boundary</w:t>
            </w: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 xml:space="preserve">Modifications to switchyard or </w:t>
            </w:r>
            <w:proofErr w:type="spellStart"/>
            <w:r w:rsidRPr="00AE4A85">
              <w:rPr>
                <w:rFonts w:ascii="Arial" w:hAnsi="Arial" w:cs="Arial"/>
                <w:sz w:val="24"/>
                <w:szCs w:val="24"/>
              </w:rPr>
              <w:t>feedwater</w:t>
            </w:r>
            <w:proofErr w:type="spellEnd"/>
            <w:r w:rsidRPr="00AE4A85">
              <w:rPr>
                <w:rFonts w:ascii="Arial" w:hAnsi="Arial" w:cs="Arial"/>
                <w:sz w:val="24"/>
                <w:szCs w:val="24"/>
              </w:rPr>
              <w:t xml:space="preserve"> controls</w:t>
            </w:r>
          </w:p>
        </w:tc>
      </w:tr>
      <w:tr w:rsidR="00BD6979" w:rsidTr="009C5667">
        <w:trPr>
          <w:cantSplit/>
        </w:trPr>
        <w:tc>
          <w:tcPr>
            <w:tcW w:w="1800" w:type="dxa"/>
            <w:tcBorders>
              <w:top w:val="single" w:sz="6" w:space="0" w:color="000000"/>
              <w:left w:val="single" w:sz="6" w:space="0" w:color="000000"/>
              <w:bottom w:val="nil"/>
              <w:right w:val="nil"/>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Mitigating Systems</w:t>
            </w:r>
          </w:p>
        </w:tc>
        <w:tc>
          <w:tcPr>
            <w:tcW w:w="2580" w:type="dxa"/>
            <w:vMerge/>
            <w:tcBorders>
              <w:top w:val="single" w:sz="6" w:space="0" w:color="000000"/>
              <w:left w:val="single" w:sz="6" w:space="0" w:color="000000"/>
              <w:bottom w:val="nil"/>
              <w:right w:val="nil"/>
            </w:tcBorders>
            <w:tcMar>
              <w:top w:w="58" w:type="dxa"/>
              <w:bottom w:w="58" w:type="dxa"/>
            </w:tcMar>
            <w:vAlign w:val="center"/>
          </w:tcPr>
          <w:p w:rsidR="00BD6979" w:rsidRDefault="00BD6979" w:rsidP="00003450">
            <w:pPr>
              <w:tabs>
                <w:tab w:val="left" w:pos="274"/>
                <w:tab w:val="left" w:pos="806"/>
                <w:tab w:val="left" w:pos="1440"/>
                <w:tab w:val="left" w:pos="2074"/>
                <w:tab w:val="left" w:pos="2707"/>
              </w:tabs>
              <w:rPr>
                <w:sz w:val="22"/>
                <w:szCs w:val="22"/>
              </w:rPr>
            </w:pPr>
          </w:p>
        </w:tc>
        <w:tc>
          <w:tcPr>
            <w:tcW w:w="2580" w:type="dxa"/>
            <w:tcBorders>
              <w:top w:val="single" w:sz="6" w:space="0" w:color="000000"/>
              <w:left w:val="single" w:sz="6" w:space="0" w:color="000000"/>
              <w:bottom w:val="nil"/>
              <w:right w:val="nil"/>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Modifications which affect</w:t>
            </w: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 protection against external events such as fire, weather, and flooding</w:t>
            </w: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 risk-significant design features and assumptions</w:t>
            </w: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 functionality of mitigating systems used during risk-significant accident sequences</w:t>
            </w:r>
          </w:p>
        </w:tc>
        <w:tc>
          <w:tcPr>
            <w:tcW w:w="2580" w:type="dxa"/>
            <w:tcBorders>
              <w:top w:val="single" w:sz="6" w:space="0" w:color="000000"/>
              <w:left w:val="single" w:sz="6" w:space="0" w:color="000000"/>
              <w:bottom w:val="nil"/>
              <w:right w:val="single" w:sz="6" w:space="0" w:color="000000"/>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Modification of reactor building drain system</w:t>
            </w: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Replacement of a low pressure safety injection system injection valve with a valve of a different design</w:t>
            </w:r>
          </w:p>
        </w:tc>
      </w:tr>
      <w:tr w:rsidR="00BD6979" w:rsidTr="009C5667">
        <w:trPr>
          <w:cantSplit/>
        </w:trPr>
        <w:tc>
          <w:tcPr>
            <w:tcW w:w="1800" w:type="dxa"/>
            <w:tcBorders>
              <w:top w:val="single" w:sz="6" w:space="0" w:color="000000"/>
              <w:left w:val="single" w:sz="6" w:space="0" w:color="000000"/>
              <w:bottom w:val="single" w:sz="6" w:space="0" w:color="000000"/>
              <w:right w:val="nil"/>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Barrier Integrity</w:t>
            </w:r>
          </w:p>
        </w:tc>
        <w:tc>
          <w:tcPr>
            <w:tcW w:w="2580" w:type="dxa"/>
            <w:vMerge/>
            <w:tcBorders>
              <w:top w:val="single" w:sz="6" w:space="0" w:color="000000"/>
              <w:left w:val="single" w:sz="6" w:space="0" w:color="000000"/>
              <w:bottom w:val="single" w:sz="6" w:space="0" w:color="000000"/>
              <w:right w:val="nil"/>
            </w:tcBorders>
            <w:tcMar>
              <w:top w:w="58" w:type="dxa"/>
              <w:bottom w:w="58" w:type="dxa"/>
            </w:tcMar>
          </w:tcPr>
          <w:p w:rsidR="00BD6979" w:rsidRDefault="00BD6979" w:rsidP="00003450">
            <w:pPr>
              <w:tabs>
                <w:tab w:val="left" w:pos="274"/>
                <w:tab w:val="left" w:pos="806"/>
                <w:tab w:val="left" w:pos="1440"/>
                <w:tab w:val="left" w:pos="2074"/>
                <w:tab w:val="left" w:pos="2707"/>
              </w:tabs>
              <w:rPr>
                <w:sz w:val="22"/>
                <w:szCs w:val="22"/>
              </w:rPr>
            </w:pPr>
          </w:p>
        </w:tc>
        <w:tc>
          <w:tcPr>
            <w:tcW w:w="2580" w:type="dxa"/>
            <w:tcBorders>
              <w:top w:val="single" w:sz="6" w:space="0" w:color="000000"/>
              <w:left w:val="single" w:sz="6" w:space="0" w:color="000000"/>
              <w:bottom w:val="single" w:sz="6" w:space="0" w:color="000000"/>
              <w:right w:val="nil"/>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Modifications which affect fuel cladding, reactor coolant system, or containment</w:t>
            </w:r>
          </w:p>
        </w:tc>
        <w:tc>
          <w:tcPr>
            <w:tcW w:w="2580" w:type="dxa"/>
            <w:tcBorders>
              <w:top w:val="single" w:sz="6" w:space="0" w:color="000000"/>
              <w:left w:val="single" w:sz="6" w:space="0" w:color="000000"/>
              <w:bottom w:val="single" w:sz="6" w:space="0" w:color="000000"/>
              <w:right w:val="single" w:sz="6" w:space="0" w:color="000000"/>
            </w:tcBorders>
            <w:tcMar>
              <w:top w:w="58" w:type="dxa"/>
              <w:bottom w:w="58" w:type="dxa"/>
            </w:tcMar>
          </w:tcPr>
          <w:p w:rsidR="00BD6979" w:rsidRPr="00AE4A85" w:rsidRDefault="00BD6979" w:rsidP="00003450">
            <w:pPr>
              <w:numPr>
                <w:ilvl w:val="12"/>
                <w:numId w:val="0"/>
              </w:numPr>
              <w:tabs>
                <w:tab w:val="left" w:pos="274"/>
                <w:tab w:val="left" w:pos="806"/>
                <w:tab w:val="left" w:pos="1440"/>
                <w:tab w:val="left" w:pos="2074"/>
                <w:tab w:val="left" w:pos="2707"/>
              </w:tabs>
              <w:rPr>
                <w:rFonts w:ascii="Arial" w:hAnsi="Arial" w:cs="Arial"/>
                <w:sz w:val="24"/>
                <w:szCs w:val="24"/>
              </w:rPr>
            </w:pPr>
            <w:r w:rsidRPr="00AE4A85">
              <w:rPr>
                <w:rFonts w:ascii="Arial" w:hAnsi="Arial" w:cs="Arial"/>
                <w:sz w:val="24"/>
                <w:szCs w:val="24"/>
              </w:rPr>
              <w:t>Modification of personnel access hatch seal</w:t>
            </w:r>
          </w:p>
        </w:tc>
      </w:tr>
    </w:tbl>
    <w:p w:rsidR="008E788A" w:rsidRDefault="008E788A" w:rsidP="00003450">
      <w:pPr>
        <w:numPr>
          <w:ilvl w:val="12"/>
          <w:numId w:val="0"/>
        </w:numPr>
        <w:tabs>
          <w:tab w:val="left" w:pos="274"/>
          <w:tab w:val="left" w:pos="806"/>
          <w:tab w:val="left" w:pos="1440"/>
          <w:tab w:val="left" w:pos="2074"/>
          <w:tab w:val="left" w:pos="2707"/>
        </w:tabs>
        <w:ind w:left="720" w:hanging="720"/>
        <w:rPr>
          <w:rFonts w:ascii="Arial" w:hAnsi="Arial" w:cs="Arial"/>
          <w:sz w:val="24"/>
          <w:szCs w:val="24"/>
        </w:rPr>
      </w:pPr>
    </w:p>
    <w:p w:rsidR="002A6ED9" w:rsidRDefault="002A6ED9" w:rsidP="00003450">
      <w:pPr>
        <w:numPr>
          <w:ilvl w:val="12"/>
          <w:numId w:val="0"/>
        </w:numPr>
        <w:tabs>
          <w:tab w:val="left" w:pos="274"/>
          <w:tab w:val="left" w:pos="806"/>
          <w:tab w:val="left" w:pos="1440"/>
          <w:tab w:val="left" w:pos="2074"/>
          <w:tab w:val="left" w:pos="2707"/>
        </w:tabs>
        <w:ind w:left="720" w:hanging="720"/>
        <w:rPr>
          <w:rFonts w:ascii="Arial" w:hAnsi="Arial" w:cs="Arial"/>
          <w:sz w:val="24"/>
          <w:szCs w:val="24"/>
        </w:rPr>
      </w:pPr>
    </w:p>
    <w:p w:rsidR="00003450" w:rsidRDefault="00003450" w:rsidP="00003450">
      <w:pPr>
        <w:tabs>
          <w:tab w:val="left" w:pos="900"/>
        </w:tabs>
        <w:jc w:val="both"/>
        <w:outlineLvl w:val="1"/>
        <w:rPr>
          <w:rFonts w:ascii="Arial" w:hAnsi="Arial" w:cs="Arial"/>
          <w:sz w:val="24"/>
          <w:szCs w:val="24"/>
        </w:rPr>
      </w:pPr>
    </w:p>
    <w:p w:rsidR="005009D1" w:rsidRDefault="005009D1" w:rsidP="00003450">
      <w:pPr>
        <w:tabs>
          <w:tab w:val="left" w:pos="900"/>
        </w:tabs>
        <w:jc w:val="both"/>
        <w:outlineLvl w:val="1"/>
        <w:rPr>
          <w:rFonts w:ascii="Arial" w:hAnsi="Arial" w:cs="Arial"/>
          <w:sz w:val="24"/>
          <w:szCs w:val="24"/>
        </w:rPr>
      </w:pPr>
      <w:r>
        <w:rPr>
          <w:rFonts w:ascii="Arial" w:hAnsi="Arial" w:cs="Arial"/>
          <w:sz w:val="24"/>
          <w:szCs w:val="24"/>
        </w:rPr>
        <w:t>03.02</w:t>
      </w:r>
      <w:r>
        <w:rPr>
          <w:rFonts w:ascii="Arial" w:hAnsi="Arial" w:cs="Arial"/>
          <w:sz w:val="24"/>
          <w:szCs w:val="24"/>
        </w:rPr>
        <w:tab/>
      </w:r>
      <w:r>
        <w:rPr>
          <w:rFonts w:ascii="Arial" w:hAnsi="Arial" w:cs="Arial"/>
          <w:sz w:val="24"/>
          <w:szCs w:val="24"/>
          <w:u w:val="single"/>
        </w:rPr>
        <w:t>Specific Guidance</w:t>
      </w:r>
    </w:p>
    <w:p w:rsidR="005009D1" w:rsidRDefault="005009D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601781" w:rsidRDefault="0060178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 xml:space="preserve">The list below is inspection guidance </w:t>
      </w:r>
      <w:ins w:id="46" w:author="Author" w:date="2010-03-10T13:26:00Z">
        <w:r w:rsidR="00B45AE5">
          <w:rPr>
            <w:rFonts w:ascii="Arial" w:hAnsi="Arial" w:cs="Arial"/>
            <w:sz w:val="24"/>
            <w:szCs w:val="24"/>
          </w:rPr>
          <w:t xml:space="preserve">for </w:t>
        </w:r>
      </w:ins>
      <w:r>
        <w:rPr>
          <w:rFonts w:ascii="Arial" w:hAnsi="Arial" w:cs="Arial"/>
          <w:sz w:val="24"/>
          <w:szCs w:val="24"/>
        </w:rPr>
        <w:t>temporary modifications.</w:t>
      </w:r>
    </w:p>
    <w:p w:rsidR="00601781" w:rsidRDefault="0060178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003450" w:rsidRDefault="00003450" w:rsidP="00003450">
      <w:pPr>
        <w:pStyle w:val="Level1"/>
        <w:tabs>
          <w:tab w:val="left" w:pos="274"/>
          <w:tab w:val="left" w:pos="806"/>
          <w:tab w:val="left" w:pos="1440"/>
          <w:tab w:val="left" w:pos="2074"/>
          <w:tab w:val="left" w:pos="2707"/>
        </w:tabs>
        <w:ind w:left="0"/>
        <w:jc w:val="both"/>
        <w:rPr>
          <w:rFonts w:ascii="Arial" w:hAnsi="Arial" w:cs="Arial"/>
        </w:rPr>
      </w:pPr>
    </w:p>
    <w:p w:rsidR="005009D1" w:rsidRDefault="005009D1" w:rsidP="00003450">
      <w:pPr>
        <w:pStyle w:val="Level1"/>
        <w:numPr>
          <w:ilvl w:val="0"/>
          <w:numId w:val="3"/>
        </w:numPr>
        <w:tabs>
          <w:tab w:val="left" w:pos="274"/>
          <w:tab w:val="left" w:pos="806"/>
          <w:tab w:val="left" w:pos="1440"/>
          <w:tab w:val="left" w:pos="2074"/>
          <w:tab w:val="left" w:pos="2707"/>
        </w:tabs>
        <w:ind w:left="807" w:hanging="533"/>
        <w:jc w:val="both"/>
        <w:rPr>
          <w:rFonts w:ascii="Arial" w:hAnsi="Arial" w:cs="Arial"/>
        </w:rPr>
      </w:pPr>
      <w:r>
        <w:rPr>
          <w:rFonts w:ascii="Arial" w:hAnsi="Arial" w:cs="Arial"/>
        </w:rPr>
        <w:t>The review of the design aspects of a temporary modification should focus on conformance to relevant design criteria not the programmatic elements of licensee programs.</w:t>
      </w:r>
    </w:p>
    <w:p w:rsidR="005009D1" w:rsidRDefault="005009D1" w:rsidP="00003450">
      <w:pPr>
        <w:numPr>
          <w:ilvl w:val="12"/>
          <w:numId w:val="0"/>
        </w:numPr>
        <w:tabs>
          <w:tab w:val="left" w:pos="274"/>
          <w:tab w:val="left" w:pos="806"/>
          <w:tab w:val="left" w:pos="1440"/>
          <w:tab w:val="left" w:pos="2074"/>
          <w:tab w:val="left" w:pos="2707"/>
        </w:tabs>
        <w:ind w:left="807" w:hanging="533"/>
        <w:jc w:val="both"/>
        <w:rPr>
          <w:rFonts w:ascii="Arial" w:hAnsi="Arial" w:cs="Arial"/>
          <w:sz w:val="24"/>
          <w:szCs w:val="24"/>
        </w:rPr>
      </w:pPr>
    </w:p>
    <w:p w:rsidR="005009D1" w:rsidRDefault="005009D1" w:rsidP="00003450">
      <w:pPr>
        <w:tabs>
          <w:tab w:val="left" w:pos="274"/>
          <w:tab w:val="left" w:pos="806"/>
          <w:tab w:val="left" w:pos="1440"/>
          <w:tab w:val="left" w:pos="2074"/>
          <w:tab w:val="left" w:pos="2707"/>
        </w:tabs>
        <w:ind w:left="807" w:hanging="533"/>
        <w:jc w:val="both"/>
        <w:rPr>
          <w:sz w:val="24"/>
          <w:szCs w:val="24"/>
        </w:rPr>
      </w:pPr>
    </w:p>
    <w:p w:rsidR="005009D1" w:rsidRDefault="005009D1" w:rsidP="00003450">
      <w:pPr>
        <w:pStyle w:val="Level1"/>
        <w:numPr>
          <w:ilvl w:val="0"/>
          <w:numId w:val="4"/>
        </w:numPr>
        <w:tabs>
          <w:tab w:val="left" w:pos="274"/>
          <w:tab w:val="left" w:pos="806"/>
          <w:tab w:val="left" w:pos="1440"/>
          <w:tab w:val="left" w:pos="2074"/>
          <w:tab w:val="left" w:pos="2707"/>
        </w:tabs>
        <w:ind w:left="807" w:hanging="533"/>
        <w:jc w:val="both"/>
        <w:rPr>
          <w:rFonts w:ascii="Arial" w:hAnsi="Arial" w:cs="Arial"/>
        </w:rPr>
      </w:pPr>
      <w:r>
        <w:rPr>
          <w:rFonts w:ascii="Arial" w:hAnsi="Arial" w:cs="Arial"/>
        </w:rPr>
        <w:t>The review of both the installation of and the restoration from a temporary modification is necessary to ensure that the impact on the operation of other equipment is what is expected and previously analyzed, and to verify all other unexpected effects were subsequently evaluated with the results being there is no significant impact on the safe operation of plant or equipment.</w:t>
      </w:r>
    </w:p>
    <w:p w:rsidR="005009D1" w:rsidRDefault="005009D1" w:rsidP="00003450">
      <w:pPr>
        <w:numPr>
          <w:ilvl w:val="12"/>
          <w:numId w:val="0"/>
        </w:numPr>
        <w:tabs>
          <w:tab w:val="left" w:pos="274"/>
          <w:tab w:val="left" w:pos="806"/>
          <w:tab w:val="left" w:pos="1440"/>
          <w:tab w:val="left" w:pos="2074"/>
          <w:tab w:val="left" w:pos="2707"/>
        </w:tabs>
        <w:ind w:left="807" w:hanging="533"/>
        <w:jc w:val="both"/>
        <w:rPr>
          <w:rFonts w:ascii="Arial" w:hAnsi="Arial" w:cs="Arial"/>
          <w:sz w:val="24"/>
          <w:szCs w:val="24"/>
        </w:rPr>
      </w:pPr>
    </w:p>
    <w:p w:rsidR="005009D1" w:rsidRDefault="005009D1" w:rsidP="00003450">
      <w:pPr>
        <w:pStyle w:val="Level1"/>
        <w:numPr>
          <w:ilvl w:val="0"/>
          <w:numId w:val="4"/>
        </w:numPr>
        <w:tabs>
          <w:tab w:val="left" w:pos="274"/>
          <w:tab w:val="left" w:pos="806"/>
          <w:tab w:val="left" w:pos="1440"/>
          <w:tab w:val="left" w:pos="2074"/>
          <w:tab w:val="left" w:pos="2707"/>
        </w:tabs>
        <w:ind w:left="807" w:hanging="533"/>
        <w:jc w:val="both"/>
        <w:rPr>
          <w:rFonts w:ascii="Arial" w:hAnsi="Arial" w:cs="Arial"/>
        </w:rPr>
      </w:pPr>
      <w:r>
        <w:rPr>
          <w:rFonts w:ascii="Arial" w:hAnsi="Arial" w:cs="Arial"/>
        </w:rPr>
        <w:t>The review of the post-installation test results is to ensure that the parent system remains operable and that its safety function has not been impaired.</w:t>
      </w:r>
    </w:p>
    <w:p w:rsidR="00601781" w:rsidRDefault="00601781" w:rsidP="00003450">
      <w:pPr>
        <w:pStyle w:val="Level1"/>
        <w:tabs>
          <w:tab w:val="left" w:pos="274"/>
          <w:tab w:val="left" w:pos="806"/>
          <w:tab w:val="left" w:pos="1440"/>
          <w:tab w:val="left" w:pos="2074"/>
          <w:tab w:val="left" w:pos="2707"/>
        </w:tabs>
        <w:ind w:left="807" w:hanging="533"/>
        <w:jc w:val="both"/>
        <w:rPr>
          <w:rFonts w:ascii="Arial" w:hAnsi="Arial" w:cs="Arial"/>
        </w:rPr>
      </w:pPr>
    </w:p>
    <w:p w:rsidR="005956FF" w:rsidRDefault="00601781" w:rsidP="00003450">
      <w:pPr>
        <w:pStyle w:val="Level1"/>
        <w:numPr>
          <w:ilvl w:val="0"/>
          <w:numId w:val="4"/>
        </w:numPr>
        <w:tabs>
          <w:tab w:val="left" w:pos="274"/>
          <w:tab w:val="left" w:pos="806"/>
          <w:tab w:val="left" w:pos="1440"/>
          <w:tab w:val="left" w:pos="2074"/>
          <w:tab w:val="left" w:pos="2707"/>
        </w:tabs>
        <w:ind w:left="807" w:hanging="533"/>
        <w:jc w:val="both"/>
        <w:rPr>
          <w:rFonts w:ascii="Arial" w:hAnsi="Arial" w:cs="Arial"/>
        </w:rPr>
      </w:pPr>
      <w:r w:rsidRPr="00601781">
        <w:rPr>
          <w:rFonts w:ascii="Arial" w:hAnsi="Arial" w:cs="Arial"/>
        </w:rPr>
        <w:t>Identification of temporary modifications on drawings and at placement of appropriate tags equipment being affected by the temporary modification should make operators aware of their impact on the operation of plant equipment and components.</w:t>
      </w:r>
    </w:p>
    <w:p w:rsidR="00D1580C" w:rsidRDefault="00D1580C" w:rsidP="00003450">
      <w:pPr>
        <w:pStyle w:val="Level1"/>
        <w:tabs>
          <w:tab w:val="left" w:pos="274"/>
          <w:tab w:val="left" w:pos="806"/>
          <w:tab w:val="left" w:pos="1440"/>
          <w:tab w:val="left" w:pos="2074"/>
          <w:tab w:val="left" w:pos="2707"/>
        </w:tabs>
        <w:ind w:left="0"/>
        <w:jc w:val="both"/>
        <w:rPr>
          <w:rFonts w:ascii="Arial" w:hAnsi="Arial" w:cs="Arial"/>
        </w:rPr>
      </w:pPr>
    </w:p>
    <w:p w:rsidR="00601781" w:rsidRDefault="00601781" w:rsidP="00003450">
      <w:pPr>
        <w:pStyle w:val="Level1"/>
        <w:numPr>
          <w:ilvl w:val="0"/>
          <w:numId w:val="4"/>
        </w:numPr>
        <w:tabs>
          <w:tab w:val="left" w:pos="274"/>
          <w:tab w:val="left" w:pos="806"/>
          <w:tab w:val="left" w:pos="1440"/>
          <w:tab w:val="left" w:pos="2074"/>
          <w:tab w:val="left" w:pos="2707"/>
        </w:tabs>
        <w:ind w:left="807" w:hanging="533"/>
        <w:jc w:val="both"/>
        <w:rPr>
          <w:rFonts w:ascii="Arial" w:hAnsi="Arial" w:cs="Arial"/>
        </w:rPr>
      </w:pPr>
      <w:r w:rsidRPr="00601781">
        <w:rPr>
          <w:rFonts w:ascii="Arial" w:hAnsi="Arial" w:cs="Arial"/>
        </w:rPr>
        <w:t>The synergistic effects of outstanding temporary modifications is best judged based on whether there are new impediments to the safety functions of mitigating safety systems, degradation of radiological barriers, and an increase in the consequences of pertinent analyses in Chapter</w:t>
      </w:r>
      <w:r w:rsidR="00CF0142" w:rsidRPr="008C48DA">
        <w:rPr>
          <w:rFonts w:ascii="Arial" w:hAnsi="Arial" w:cs="Arial"/>
        </w:rPr>
        <w:t> </w:t>
      </w:r>
      <w:r w:rsidRPr="00601781">
        <w:rPr>
          <w:rFonts w:ascii="Arial" w:hAnsi="Arial" w:cs="Arial"/>
        </w:rPr>
        <w:t xml:space="preserve">15 of the </w:t>
      </w:r>
      <w:ins w:id="47" w:author="Author" w:date="2010-03-10T16:09:00Z">
        <w:r w:rsidR="00AE4A85">
          <w:rPr>
            <w:rFonts w:ascii="Arial" w:hAnsi="Arial" w:cs="Arial"/>
          </w:rPr>
          <w:t>U</w:t>
        </w:r>
      </w:ins>
      <w:r w:rsidRPr="00601781">
        <w:rPr>
          <w:rFonts w:ascii="Arial" w:hAnsi="Arial" w:cs="Arial"/>
        </w:rPr>
        <w:t>FSAR.</w:t>
      </w:r>
    </w:p>
    <w:p w:rsidR="00601781" w:rsidRDefault="00601781" w:rsidP="00003450">
      <w:pPr>
        <w:pStyle w:val="Level1"/>
        <w:tabs>
          <w:tab w:val="left" w:pos="274"/>
          <w:tab w:val="left" w:pos="806"/>
          <w:tab w:val="left" w:pos="1440"/>
          <w:tab w:val="left" w:pos="2074"/>
          <w:tab w:val="left" w:pos="2707"/>
        </w:tabs>
        <w:ind w:left="807" w:hanging="533"/>
        <w:jc w:val="both"/>
        <w:rPr>
          <w:rFonts w:ascii="Arial" w:hAnsi="Arial" w:cs="Arial"/>
        </w:rPr>
      </w:pPr>
    </w:p>
    <w:p w:rsidR="00601781" w:rsidRDefault="00601781" w:rsidP="00003450">
      <w:pPr>
        <w:pStyle w:val="Level1"/>
        <w:numPr>
          <w:ilvl w:val="0"/>
          <w:numId w:val="4"/>
        </w:numPr>
        <w:tabs>
          <w:tab w:val="left" w:pos="274"/>
          <w:tab w:val="left" w:pos="806"/>
          <w:tab w:val="left" w:pos="1440"/>
          <w:tab w:val="left" w:pos="2074"/>
          <w:tab w:val="left" w:pos="2707"/>
        </w:tabs>
        <w:ind w:left="807" w:hanging="533"/>
        <w:jc w:val="both"/>
        <w:rPr>
          <w:rFonts w:ascii="Arial" w:hAnsi="Arial" w:cs="Arial"/>
        </w:rPr>
      </w:pPr>
      <w:r w:rsidRPr="00601781">
        <w:rPr>
          <w:rFonts w:ascii="Arial" w:hAnsi="Arial" w:cs="Arial"/>
        </w:rPr>
        <w:t>Focus more attention on identifying temporary modifications not previously identified by the licensee if there is no existing program tasked with making interested parties aware of the existence of all temporary modifications.</w:t>
      </w:r>
    </w:p>
    <w:p w:rsidR="00601781" w:rsidRDefault="0060178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956FF" w:rsidRDefault="005956FF"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5009D1" w:rsidP="00003450">
      <w:pPr>
        <w:numPr>
          <w:ilvl w:val="12"/>
          <w:numId w:val="0"/>
        </w:numPr>
        <w:ind w:left="2044" w:hanging="2044"/>
        <w:jc w:val="both"/>
        <w:outlineLvl w:val="0"/>
        <w:rPr>
          <w:rFonts w:ascii="Arial" w:hAnsi="Arial" w:cs="Arial"/>
          <w:sz w:val="24"/>
          <w:szCs w:val="24"/>
        </w:rPr>
      </w:pPr>
      <w:r>
        <w:rPr>
          <w:rFonts w:ascii="Arial" w:hAnsi="Arial" w:cs="Arial"/>
          <w:sz w:val="24"/>
          <w:szCs w:val="24"/>
        </w:rPr>
        <w:t>71111.</w:t>
      </w:r>
      <w:r w:rsidR="00113F5A">
        <w:rPr>
          <w:rFonts w:ascii="Arial" w:hAnsi="Arial" w:cs="Arial"/>
          <w:sz w:val="24"/>
          <w:szCs w:val="24"/>
        </w:rPr>
        <w:t>18</w:t>
      </w:r>
      <w:r>
        <w:rPr>
          <w:rFonts w:ascii="Arial" w:hAnsi="Arial" w:cs="Arial"/>
          <w:sz w:val="24"/>
          <w:szCs w:val="24"/>
        </w:rPr>
        <w:t>-04</w:t>
      </w:r>
      <w:r>
        <w:rPr>
          <w:rFonts w:ascii="Arial" w:hAnsi="Arial" w:cs="Arial"/>
          <w:sz w:val="24"/>
          <w:szCs w:val="24"/>
        </w:rPr>
        <w:tab/>
        <w:t>RESOURCE ESTIMATE</w:t>
      </w:r>
    </w:p>
    <w:p w:rsidR="005009D1" w:rsidRDefault="005009D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EF67C0" w:rsidRDefault="00EF67C0" w:rsidP="00003450">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The inspection procedure is estimated to take 36 to 48 hours a year at a site regardless of the number of units.</w:t>
      </w:r>
    </w:p>
    <w:p w:rsidR="002A6ED9" w:rsidRDefault="002A6ED9"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2A6ED9" w:rsidRDefault="002A6ED9"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5009D1" w:rsidRDefault="005009D1" w:rsidP="00003450">
      <w:pPr>
        <w:numPr>
          <w:ilvl w:val="12"/>
          <w:numId w:val="0"/>
        </w:numPr>
        <w:ind w:left="2044" w:hanging="2044"/>
        <w:jc w:val="both"/>
        <w:outlineLvl w:val="0"/>
        <w:rPr>
          <w:rFonts w:ascii="Arial" w:hAnsi="Arial" w:cs="Arial"/>
          <w:sz w:val="24"/>
          <w:szCs w:val="24"/>
        </w:rPr>
      </w:pPr>
      <w:r>
        <w:rPr>
          <w:rFonts w:ascii="Arial" w:hAnsi="Arial" w:cs="Arial"/>
          <w:sz w:val="24"/>
          <w:szCs w:val="24"/>
        </w:rPr>
        <w:t>71111.</w:t>
      </w:r>
      <w:r w:rsidR="00113F5A">
        <w:rPr>
          <w:rFonts w:ascii="Arial" w:hAnsi="Arial" w:cs="Arial"/>
          <w:sz w:val="24"/>
          <w:szCs w:val="24"/>
        </w:rPr>
        <w:t>18</w:t>
      </w:r>
      <w:r>
        <w:rPr>
          <w:rFonts w:ascii="Arial" w:hAnsi="Arial" w:cs="Arial"/>
          <w:sz w:val="24"/>
          <w:szCs w:val="24"/>
        </w:rPr>
        <w:t>-05</w:t>
      </w:r>
      <w:r>
        <w:rPr>
          <w:rFonts w:ascii="Arial" w:hAnsi="Arial" w:cs="Arial"/>
          <w:sz w:val="24"/>
          <w:szCs w:val="24"/>
        </w:rPr>
        <w:tab/>
        <w:t>COMPLETION STATUS</w:t>
      </w:r>
    </w:p>
    <w:p w:rsidR="005009D1" w:rsidRDefault="005009D1" w:rsidP="00003450">
      <w:pPr>
        <w:numPr>
          <w:ilvl w:val="12"/>
          <w:numId w:val="0"/>
        </w:numPr>
        <w:jc w:val="both"/>
        <w:rPr>
          <w:rFonts w:ascii="Arial" w:hAnsi="Arial" w:cs="Arial"/>
          <w:sz w:val="24"/>
          <w:szCs w:val="24"/>
        </w:rPr>
      </w:pPr>
    </w:p>
    <w:p w:rsidR="00460E74" w:rsidRPr="00460E74" w:rsidRDefault="00460E74" w:rsidP="00003450">
      <w:pPr>
        <w:jc w:val="both"/>
        <w:rPr>
          <w:ins w:id="48" w:author="Author" w:date="2010-03-10T12:32:00Z"/>
          <w:rFonts w:ascii="Arial" w:hAnsi="Arial" w:cs="Arial"/>
          <w:sz w:val="24"/>
          <w:szCs w:val="24"/>
        </w:rPr>
      </w:pPr>
      <w:r w:rsidRPr="00460E74">
        <w:rPr>
          <w:rFonts w:ascii="Arial" w:hAnsi="Arial" w:cs="Arial"/>
          <w:sz w:val="24"/>
          <w:szCs w:val="24"/>
        </w:rPr>
        <w:t xml:space="preserve">Inspection of the minimum sample size will constitute completion of this procedure in the Reactor Programs Systems (RPS). </w:t>
      </w:r>
      <w:r w:rsidR="000F6B64">
        <w:rPr>
          <w:rFonts w:ascii="Arial" w:hAnsi="Arial" w:cs="Arial"/>
          <w:sz w:val="24"/>
          <w:szCs w:val="24"/>
        </w:rPr>
        <w:t xml:space="preserve"> </w:t>
      </w:r>
      <w:ins w:id="49" w:author="Author" w:date="2010-03-10T12:32:00Z">
        <w:r w:rsidRPr="00460E74">
          <w:rPr>
            <w:rFonts w:ascii="Arial" w:hAnsi="Arial" w:cs="Arial"/>
            <w:sz w:val="24"/>
            <w:szCs w:val="24"/>
          </w:rPr>
          <w:t xml:space="preserve">That minimum sample size will consist of </w:t>
        </w:r>
      </w:ins>
      <w:ins w:id="50" w:author="Author" w:date="2010-05-13T10:05:00Z">
        <w:r w:rsidR="007031C6">
          <w:rPr>
            <w:rFonts w:ascii="Arial" w:hAnsi="Arial" w:cs="Arial"/>
            <w:sz w:val="24"/>
            <w:szCs w:val="24"/>
          </w:rPr>
          <w:t>3</w:t>
        </w:r>
      </w:ins>
      <w:r w:rsidR="00CF0142" w:rsidRPr="008C48DA">
        <w:rPr>
          <w:rFonts w:ascii="Arial" w:hAnsi="Arial" w:cs="Arial"/>
          <w:sz w:val="24"/>
          <w:szCs w:val="24"/>
        </w:rPr>
        <w:t> </w:t>
      </w:r>
      <w:ins w:id="51" w:author="Author" w:date="2010-03-10T12:32:00Z">
        <w:r w:rsidRPr="00460E74">
          <w:rPr>
            <w:rFonts w:ascii="Arial" w:hAnsi="Arial" w:cs="Arial"/>
            <w:sz w:val="24"/>
            <w:szCs w:val="24"/>
          </w:rPr>
          <w:t>temporary and/or permanent modification</w:t>
        </w:r>
      </w:ins>
      <w:ins w:id="52" w:author="Author" w:date="2010-03-10T13:07:00Z">
        <w:r w:rsidR="000C38D7">
          <w:rPr>
            <w:rFonts w:ascii="Arial" w:hAnsi="Arial" w:cs="Arial"/>
            <w:sz w:val="24"/>
            <w:szCs w:val="24"/>
          </w:rPr>
          <w:t xml:space="preserve"> review</w:t>
        </w:r>
      </w:ins>
      <w:ins w:id="53" w:author="Author" w:date="2010-03-10T12:32:00Z">
        <w:r w:rsidRPr="00460E74">
          <w:rPr>
            <w:rFonts w:ascii="Arial" w:hAnsi="Arial" w:cs="Arial"/>
            <w:sz w:val="24"/>
            <w:szCs w:val="24"/>
          </w:rPr>
          <w:t>s.  Refer to IMC</w:t>
        </w:r>
      </w:ins>
      <w:r w:rsidR="00CF0142" w:rsidRPr="008C48DA">
        <w:rPr>
          <w:rFonts w:ascii="Arial" w:hAnsi="Arial" w:cs="Arial"/>
          <w:sz w:val="24"/>
          <w:szCs w:val="24"/>
        </w:rPr>
        <w:t> </w:t>
      </w:r>
      <w:ins w:id="54" w:author="Author" w:date="2010-03-10T12:32:00Z">
        <w:r w:rsidRPr="00460E74">
          <w:rPr>
            <w:rFonts w:ascii="Arial" w:hAnsi="Arial" w:cs="Arial"/>
            <w:sz w:val="24"/>
            <w:szCs w:val="24"/>
          </w:rPr>
          <w:t>2515, “Light-Water Reactor Inspection Program - Operations Phase” for further guidance on procedure completion.</w:t>
        </w:r>
      </w:ins>
    </w:p>
    <w:p w:rsidR="005009D1" w:rsidRDefault="005009D1" w:rsidP="00003450">
      <w:pPr>
        <w:numPr>
          <w:ilvl w:val="12"/>
          <w:numId w:val="0"/>
        </w:numPr>
        <w:jc w:val="both"/>
        <w:rPr>
          <w:rFonts w:ascii="Arial" w:hAnsi="Arial" w:cs="Arial"/>
          <w:sz w:val="24"/>
          <w:szCs w:val="24"/>
        </w:rPr>
      </w:pPr>
    </w:p>
    <w:p w:rsidR="00880AEC" w:rsidRDefault="00880AEC" w:rsidP="00003450">
      <w:pPr>
        <w:numPr>
          <w:ilvl w:val="12"/>
          <w:numId w:val="0"/>
        </w:numPr>
        <w:jc w:val="both"/>
        <w:rPr>
          <w:rFonts w:ascii="Arial" w:hAnsi="Arial" w:cs="Arial"/>
          <w:sz w:val="24"/>
          <w:szCs w:val="24"/>
        </w:rPr>
      </w:pPr>
    </w:p>
    <w:p w:rsidR="005009D1" w:rsidRDefault="005009D1" w:rsidP="00880AEC">
      <w:pPr>
        <w:autoSpaceDE/>
        <w:autoSpaceDN/>
        <w:adjustRightInd/>
        <w:rPr>
          <w:rFonts w:ascii="Arial" w:hAnsi="Arial" w:cs="Arial"/>
          <w:sz w:val="24"/>
          <w:szCs w:val="24"/>
        </w:rPr>
      </w:pPr>
      <w:r>
        <w:rPr>
          <w:rFonts w:ascii="Arial" w:hAnsi="Arial" w:cs="Arial"/>
          <w:sz w:val="24"/>
          <w:szCs w:val="24"/>
        </w:rPr>
        <w:t>71111.</w:t>
      </w:r>
      <w:r w:rsidR="00113F5A">
        <w:rPr>
          <w:rFonts w:ascii="Arial" w:hAnsi="Arial" w:cs="Arial"/>
          <w:sz w:val="24"/>
          <w:szCs w:val="24"/>
        </w:rPr>
        <w:t>18</w:t>
      </w:r>
      <w:r>
        <w:rPr>
          <w:rFonts w:ascii="Arial" w:hAnsi="Arial" w:cs="Arial"/>
          <w:sz w:val="24"/>
          <w:szCs w:val="24"/>
        </w:rPr>
        <w:t>-06</w:t>
      </w:r>
      <w:r>
        <w:rPr>
          <w:rFonts w:ascii="Arial" w:hAnsi="Arial" w:cs="Arial"/>
          <w:sz w:val="24"/>
          <w:szCs w:val="24"/>
        </w:rPr>
        <w:tab/>
        <w:t>REFERENCES</w:t>
      </w:r>
    </w:p>
    <w:p w:rsidR="005009D1" w:rsidRDefault="005009D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5009D1" w:rsidRDefault="005009D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IP</w:t>
      </w:r>
      <w:r w:rsidR="00CF0142" w:rsidRPr="008C48DA">
        <w:rPr>
          <w:rFonts w:ascii="Arial" w:hAnsi="Arial" w:cs="Arial"/>
          <w:sz w:val="24"/>
          <w:szCs w:val="24"/>
        </w:rPr>
        <w:t> </w:t>
      </w:r>
      <w:r>
        <w:rPr>
          <w:rFonts w:ascii="Arial" w:hAnsi="Arial" w:cs="Arial"/>
          <w:sz w:val="24"/>
          <w:szCs w:val="24"/>
        </w:rPr>
        <w:t>71111</w:t>
      </w:r>
      <w:r w:rsidR="007918F3">
        <w:rPr>
          <w:rFonts w:ascii="Arial" w:hAnsi="Arial" w:cs="Arial"/>
          <w:sz w:val="24"/>
          <w:szCs w:val="24"/>
        </w:rPr>
        <w:t>.</w:t>
      </w:r>
      <w:r>
        <w:rPr>
          <w:rFonts w:ascii="Arial" w:hAnsi="Arial" w:cs="Arial"/>
          <w:sz w:val="24"/>
          <w:szCs w:val="24"/>
        </w:rPr>
        <w:t>17, “Permanent Plant Modifications”</w:t>
      </w:r>
    </w:p>
    <w:p w:rsidR="005009D1" w:rsidRDefault="005009D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p>
    <w:p w:rsidR="005009D1" w:rsidRDefault="005009D1" w:rsidP="00003450">
      <w:pPr>
        <w:numPr>
          <w:ilvl w:val="12"/>
          <w:numId w:val="0"/>
        </w:num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IP</w:t>
      </w:r>
      <w:r w:rsidR="00CF0142" w:rsidRPr="008C48DA">
        <w:rPr>
          <w:rFonts w:ascii="Arial" w:hAnsi="Arial" w:cs="Arial"/>
          <w:sz w:val="24"/>
          <w:szCs w:val="24"/>
        </w:rPr>
        <w:t> </w:t>
      </w:r>
      <w:r>
        <w:rPr>
          <w:rFonts w:ascii="Arial" w:hAnsi="Arial" w:cs="Arial"/>
          <w:sz w:val="24"/>
          <w:szCs w:val="24"/>
        </w:rPr>
        <w:t>71152, “</w:t>
      </w:r>
      <w:ins w:id="55" w:author="Author" w:date="2010-03-10T12:26:00Z">
        <w:r w:rsidR="00460E74">
          <w:rPr>
            <w:rFonts w:ascii="Arial" w:hAnsi="Arial" w:cs="Arial"/>
            <w:sz w:val="24"/>
            <w:szCs w:val="24"/>
          </w:rPr>
          <w:t xml:space="preserve">Problem </w:t>
        </w:r>
      </w:ins>
      <w:r>
        <w:rPr>
          <w:rFonts w:ascii="Arial" w:hAnsi="Arial" w:cs="Arial"/>
          <w:sz w:val="24"/>
          <w:szCs w:val="24"/>
        </w:rPr>
        <w:t>Identification and Resolution”</w:t>
      </w:r>
    </w:p>
    <w:p w:rsidR="005009D1" w:rsidRDefault="005009D1"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460E74" w:rsidP="00003450">
      <w:pPr>
        <w:numPr>
          <w:ilvl w:val="12"/>
          <w:numId w:val="0"/>
        </w:numPr>
        <w:tabs>
          <w:tab w:val="left" w:pos="274"/>
          <w:tab w:val="left" w:pos="806"/>
          <w:tab w:val="left" w:pos="1440"/>
          <w:tab w:val="left" w:pos="2074"/>
          <w:tab w:val="left" w:pos="2707"/>
        </w:tabs>
        <w:rPr>
          <w:rFonts w:ascii="Arial" w:hAnsi="Arial" w:cs="Arial"/>
          <w:sz w:val="24"/>
          <w:szCs w:val="24"/>
        </w:rPr>
      </w:pPr>
      <w:ins w:id="56" w:author="Author" w:date="2010-03-10T12:38:00Z">
        <w:r w:rsidRPr="00460E74">
          <w:rPr>
            <w:rFonts w:ascii="Arial" w:hAnsi="Arial" w:cs="Arial"/>
            <w:sz w:val="24"/>
            <w:szCs w:val="24"/>
          </w:rPr>
          <w:t>IMC</w:t>
        </w:r>
      </w:ins>
      <w:r w:rsidR="00CF0142" w:rsidRPr="008C48DA">
        <w:rPr>
          <w:rFonts w:ascii="Arial" w:hAnsi="Arial" w:cs="Arial"/>
          <w:sz w:val="24"/>
          <w:szCs w:val="24"/>
        </w:rPr>
        <w:t> </w:t>
      </w:r>
      <w:ins w:id="57" w:author="Author" w:date="2010-03-10T12:38:00Z">
        <w:r w:rsidRPr="00460E74">
          <w:rPr>
            <w:rFonts w:ascii="Arial" w:hAnsi="Arial" w:cs="Arial"/>
            <w:sz w:val="24"/>
            <w:szCs w:val="24"/>
          </w:rPr>
          <w:t>2515, “Light-Water Reactor Inspection Program - Operations Phase”</w:t>
        </w:r>
      </w:ins>
    </w:p>
    <w:p w:rsidR="006D0378" w:rsidRPr="00B138D3" w:rsidRDefault="006D0378" w:rsidP="00003450">
      <w:pPr>
        <w:numPr>
          <w:ilvl w:val="12"/>
          <w:numId w:val="0"/>
          <w:ins w:id="58" w:author="Author" w:date="2010-03-10T12:55:00Z"/>
        </w:numPr>
        <w:tabs>
          <w:tab w:val="left" w:pos="274"/>
          <w:tab w:val="left" w:pos="806"/>
          <w:tab w:val="left" w:pos="1440"/>
          <w:tab w:val="left" w:pos="2074"/>
          <w:tab w:val="left" w:pos="2707"/>
        </w:tabs>
        <w:rPr>
          <w:ins w:id="59" w:author="Author" w:date="2010-05-14T15:28:00Z"/>
          <w:rFonts w:ascii="Arial" w:hAnsi="Arial" w:cs="Arial"/>
          <w:sz w:val="24"/>
          <w:szCs w:val="24"/>
        </w:rPr>
      </w:pPr>
    </w:p>
    <w:p w:rsidR="00360646" w:rsidRDefault="00B138D3" w:rsidP="00003450">
      <w:pPr>
        <w:numPr>
          <w:ilvl w:val="12"/>
          <w:numId w:val="0"/>
          <w:ins w:id="60" w:author="Author" w:date="2010-03-10T12:55:00Z"/>
        </w:numPr>
        <w:tabs>
          <w:tab w:val="left" w:pos="274"/>
          <w:tab w:val="left" w:pos="806"/>
          <w:tab w:val="left" w:pos="1440"/>
          <w:tab w:val="left" w:pos="2074"/>
          <w:tab w:val="left" w:pos="2707"/>
        </w:tabs>
        <w:rPr>
          <w:ins w:id="61" w:author="Author" w:date="2010-05-14T15:28:00Z"/>
          <w:rFonts w:ascii="Arial" w:hAnsi="Arial" w:cs="Arial"/>
          <w:sz w:val="24"/>
          <w:szCs w:val="24"/>
        </w:rPr>
      </w:pPr>
      <w:ins w:id="62" w:author="Author" w:date="2010-12-21T08:40:00Z">
        <w:r w:rsidRPr="00B138D3">
          <w:rPr>
            <w:rFonts w:ascii="Arial" w:hAnsi="Arial" w:cs="Arial"/>
            <w:sz w:val="24"/>
            <w:szCs w:val="24"/>
          </w:rPr>
          <w:t>Cross Reference of Generic Communications with Inspection Procedures</w:t>
        </w:r>
        <w:r>
          <w:rPr>
            <w:rFonts w:ascii="Arial" w:hAnsi="Arial" w:cs="Arial"/>
            <w:sz w:val="24"/>
            <w:szCs w:val="24"/>
          </w:rPr>
          <w:t xml:space="preserve"> (</w:t>
        </w:r>
      </w:ins>
      <w:ins w:id="63" w:author="Author" w:date="2010-05-14T15:28:00Z">
        <w:r w:rsidR="00201A5A">
          <w:rPr>
            <w:rFonts w:ascii="Arial" w:hAnsi="Arial" w:cs="Arial"/>
            <w:sz w:val="24"/>
            <w:szCs w:val="24"/>
          </w:rPr>
          <w:fldChar w:fldCharType="begin"/>
        </w:r>
        <w:r w:rsidR="00360646">
          <w:rPr>
            <w:rFonts w:ascii="Arial" w:hAnsi="Arial" w:cs="Arial"/>
            <w:sz w:val="24"/>
            <w:szCs w:val="24"/>
          </w:rPr>
          <w:instrText xml:space="preserve"> HYPERLINK "</w:instrText>
        </w:r>
        <w:r w:rsidR="00360646" w:rsidRPr="00360646">
          <w:rPr>
            <w:rFonts w:ascii="Arial" w:hAnsi="Arial" w:cs="Arial"/>
            <w:sz w:val="24"/>
            <w:szCs w:val="24"/>
          </w:rPr>
          <w:instrText>http://nrr10.nrc.gov/rorp/ip71111-18.html</w:instrText>
        </w:r>
        <w:r w:rsidR="00360646">
          <w:rPr>
            <w:rFonts w:ascii="Arial" w:hAnsi="Arial" w:cs="Arial"/>
            <w:sz w:val="24"/>
            <w:szCs w:val="24"/>
          </w:rPr>
          <w:instrText xml:space="preserve">" </w:instrText>
        </w:r>
        <w:r w:rsidR="00201A5A">
          <w:rPr>
            <w:rFonts w:ascii="Arial" w:hAnsi="Arial" w:cs="Arial"/>
            <w:sz w:val="24"/>
            <w:szCs w:val="24"/>
          </w:rPr>
          <w:fldChar w:fldCharType="separate"/>
        </w:r>
        <w:r w:rsidR="00360646" w:rsidRPr="00CB5F12">
          <w:rPr>
            <w:rStyle w:val="Hyperlink"/>
            <w:rFonts w:ascii="Arial" w:hAnsi="Arial" w:cs="Arial"/>
            <w:sz w:val="24"/>
            <w:szCs w:val="24"/>
          </w:rPr>
          <w:t>http://nrr10.nrc.gov/rorp/ip71111-18.html</w:t>
        </w:r>
        <w:r w:rsidR="00201A5A">
          <w:rPr>
            <w:rFonts w:ascii="Arial" w:hAnsi="Arial" w:cs="Arial"/>
            <w:sz w:val="24"/>
            <w:szCs w:val="24"/>
          </w:rPr>
          <w:fldChar w:fldCharType="end"/>
        </w:r>
      </w:ins>
      <w:ins w:id="64" w:author="Author" w:date="2010-12-21T08:40:00Z">
        <w:r>
          <w:rPr>
            <w:rFonts w:ascii="Arial" w:hAnsi="Arial" w:cs="Arial"/>
            <w:sz w:val="24"/>
            <w:szCs w:val="24"/>
          </w:rPr>
          <w:t>)</w:t>
        </w:r>
      </w:ins>
    </w:p>
    <w:p w:rsidR="00360646" w:rsidRDefault="00360646"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360646" w:rsidRDefault="00360646" w:rsidP="00003450">
      <w:pPr>
        <w:numPr>
          <w:ilvl w:val="12"/>
          <w:numId w:val="0"/>
        </w:numPr>
        <w:tabs>
          <w:tab w:val="left" w:pos="274"/>
          <w:tab w:val="left" w:pos="806"/>
          <w:tab w:val="left" w:pos="1440"/>
          <w:tab w:val="left" w:pos="2074"/>
          <w:tab w:val="left" w:pos="2707"/>
        </w:tabs>
        <w:rPr>
          <w:rFonts w:ascii="Arial" w:hAnsi="Arial" w:cs="Arial"/>
          <w:sz w:val="24"/>
          <w:szCs w:val="24"/>
        </w:rPr>
      </w:pPr>
    </w:p>
    <w:p w:rsidR="005009D1" w:rsidRDefault="005009D1" w:rsidP="00003450">
      <w:pPr>
        <w:numPr>
          <w:ilvl w:val="12"/>
          <w:numId w:val="0"/>
        </w:numPr>
        <w:tabs>
          <w:tab w:val="left" w:pos="274"/>
          <w:tab w:val="left" w:pos="806"/>
          <w:tab w:val="left" w:pos="1440"/>
          <w:tab w:val="left" w:pos="2074"/>
          <w:tab w:val="left" w:pos="2707"/>
        </w:tabs>
        <w:jc w:val="center"/>
        <w:rPr>
          <w:rFonts w:ascii="Arial" w:hAnsi="Arial" w:cs="Arial"/>
          <w:sz w:val="24"/>
          <w:szCs w:val="24"/>
        </w:rPr>
      </w:pPr>
      <w:r>
        <w:rPr>
          <w:rFonts w:ascii="Arial" w:hAnsi="Arial" w:cs="Arial"/>
          <w:sz w:val="24"/>
          <w:szCs w:val="24"/>
        </w:rPr>
        <w:t>END</w:t>
      </w:r>
    </w:p>
    <w:p w:rsidR="005009D1" w:rsidRDefault="005009D1" w:rsidP="00C75331">
      <w:pPr>
        <w:numPr>
          <w:ilvl w:val="12"/>
          <w:numId w:val="0"/>
        </w:numPr>
        <w:tabs>
          <w:tab w:val="left" w:pos="274"/>
          <w:tab w:val="left" w:pos="806"/>
          <w:tab w:val="left" w:pos="1440"/>
          <w:tab w:val="left" w:pos="2074"/>
          <w:tab w:val="left" w:pos="2707"/>
        </w:tabs>
        <w:spacing w:line="240" w:lineRule="exact"/>
        <w:rPr>
          <w:sz w:val="24"/>
          <w:szCs w:val="24"/>
        </w:rPr>
        <w:sectPr w:rsidR="005009D1" w:rsidSect="008514FD">
          <w:footerReference w:type="even" r:id="rId8"/>
          <w:footerReference w:type="default" r:id="rId9"/>
          <w:footerReference w:type="first" r:id="rId10"/>
          <w:type w:val="continuous"/>
          <w:pgSz w:w="12240" w:h="15840"/>
          <w:pgMar w:top="1080" w:right="1440" w:bottom="720" w:left="1440" w:header="1195" w:footer="389" w:gutter="0"/>
          <w:cols w:space="720"/>
        </w:sectPr>
      </w:pPr>
    </w:p>
    <w:p w:rsidR="005009D1" w:rsidRDefault="005009D1" w:rsidP="00C75331">
      <w:pPr>
        <w:numPr>
          <w:ilvl w:val="12"/>
          <w:numId w:val="0"/>
        </w:numPr>
        <w:tabs>
          <w:tab w:val="left" w:pos="274"/>
          <w:tab w:val="left" w:pos="806"/>
          <w:tab w:val="left" w:pos="1440"/>
          <w:tab w:val="left" w:pos="2074"/>
          <w:tab w:val="left" w:pos="2707"/>
        </w:tabs>
        <w:spacing w:line="240" w:lineRule="exact"/>
        <w:rPr>
          <w:rFonts w:ascii="Arial" w:hAnsi="Arial" w:cs="Arial"/>
          <w:sz w:val="24"/>
          <w:szCs w:val="24"/>
        </w:rPr>
      </w:pPr>
    </w:p>
    <w:p w:rsidR="005009D1" w:rsidRDefault="00EE6373" w:rsidP="00C75331">
      <w:pPr>
        <w:numPr>
          <w:ilvl w:val="12"/>
          <w:numId w:val="0"/>
        </w:numPr>
        <w:tabs>
          <w:tab w:val="left" w:pos="274"/>
          <w:tab w:val="left" w:pos="806"/>
          <w:tab w:val="left" w:pos="1440"/>
          <w:tab w:val="left" w:pos="2074"/>
          <w:tab w:val="left" w:pos="2707"/>
        </w:tabs>
        <w:spacing w:line="240" w:lineRule="exact"/>
        <w:jc w:val="center"/>
        <w:rPr>
          <w:rFonts w:ascii="Arial" w:hAnsi="Arial" w:cs="Arial"/>
          <w:sz w:val="24"/>
          <w:szCs w:val="24"/>
        </w:rPr>
      </w:pPr>
      <w:r>
        <w:rPr>
          <w:rFonts w:ascii="Arial" w:hAnsi="Arial" w:cs="Arial"/>
          <w:sz w:val="24"/>
          <w:szCs w:val="24"/>
        </w:rPr>
        <w:t xml:space="preserve">Attachment </w:t>
      </w:r>
      <w:r w:rsidR="00460E74">
        <w:rPr>
          <w:rFonts w:ascii="Arial" w:hAnsi="Arial" w:cs="Arial"/>
          <w:sz w:val="24"/>
          <w:szCs w:val="24"/>
        </w:rPr>
        <w:t xml:space="preserve">1 – </w:t>
      </w:r>
      <w:r w:rsidR="005009D1">
        <w:rPr>
          <w:rFonts w:ascii="Arial" w:hAnsi="Arial" w:cs="Arial"/>
          <w:sz w:val="24"/>
          <w:szCs w:val="24"/>
        </w:rPr>
        <w:t xml:space="preserve">Revision History </w:t>
      </w:r>
      <w:r w:rsidR="00460E74">
        <w:rPr>
          <w:rFonts w:ascii="Arial" w:hAnsi="Arial" w:cs="Arial"/>
          <w:sz w:val="24"/>
          <w:szCs w:val="24"/>
        </w:rPr>
        <w:t>for</w:t>
      </w:r>
      <w:r w:rsidR="00CF0142">
        <w:rPr>
          <w:rFonts w:ascii="Arial" w:hAnsi="Arial" w:cs="Arial"/>
          <w:sz w:val="24"/>
          <w:szCs w:val="24"/>
        </w:rPr>
        <w:t xml:space="preserve"> IP</w:t>
      </w:r>
      <w:r w:rsidR="00CF0142" w:rsidRPr="008C48DA">
        <w:rPr>
          <w:rFonts w:ascii="Arial" w:hAnsi="Arial" w:cs="Arial"/>
          <w:sz w:val="24"/>
          <w:szCs w:val="24"/>
        </w:rPr>
        <w:t> </w:t>
      </w:r>
      <w:r w:rsidR="005009D1">
        <w:rPr>
          <w:rFonts w:ascii="Arial" w:hAnsi="Arial" w:cs="Arial"/>
          <w:sz w:val="24"/>
          <w:szCs w:val="24"/>
        </w:rPr>
        <w:t>71111.</w:t>
      </w:r>
      <w:r w:rsidR="00113F5A">
        <w:rPr>
          <w:rFonts w:ascii="Arial" w:hAnsi="Arial" w:cs="Arial"/>
          <w:sz w:val="24"/>
          <w:szCs w:val="24"/>
        </w:rPr>
        <w:t>18</w:t>
      </w:r>
    </w:p>
    <w:p w:rsidR="00811542" w:rsidRDefault="00811542" w:rsidP="00C75331">
      <w:pPr>
        <w:numPr>
          <w:ilvl w:val="12"/>
          <w:numId w:val="0"/>
        </w:numPr>
        <w:tabs>
          <w:tab w:val="left" w:pos="274"/>
          <w:tab w:val="left" w:pos="806"/>
          <w:tab w:val="left" w:pos="1440"/>
          <w:tab w:val="left" w:pos="2074"/>
          <w:tab w:val="left" w:pos="2707"/>
        </w:tabs>
        <w:spacing w:line="240" w:lineRule="exact"/>
        <w:jc w:val="center"/>
        <w:rPr>
          <w:rFonts w:ascii="Arial" w:hAnsi="Arial" w:cs="Arial"/>
          <w:sz w:val="24"/>
          <w:szCs w:val="24"/>
        </w:rPr>
      </w:pPr>
    </w:p>
    <w:tbl>
      <w:tblPr>
        <w:tblW w:w="0" w:type="auto"/>
        <w:tblInd w:w="100" w:type="dxa"/>
        <w:tblLayout w:type="fixed"/>
        <w:tblCellMar>
          <w:left w:w="100" w:type="dxa"/>
          <w:right w:w="100" w:type="dxa"/>
        </w:tblCellMar>
        <w:tblLook w:val="0000"/>
      </w:tblPr>
      <w:tblGrid>
        <w:gridCol w:w="1620"/>
        <w:gridCol w:w="1800"/>
        <w:gridCol w:w="5400"/>
        <w:gridCol w:w="1170"/>
        <w:gridCol w:w="1530"/>
        <w:gridCol w:w="1440"/>
      </w:tblGrid>
      <w:tr w:rsidR="005009D1" w:rsidTr="00CF0142">
        <w:trPr>
          <w:cantSplit/>
          <w:tblHeader/>
        </w:trPr>
        <w:tc>
          <w:tcPr>
            <w:tcW w:w="1620" w:type="dxa"/>
            <w:tcBorders>
              <w:top w:val="single" w:sz="6" w:space="0" w:color="000000"/>
              <w:left w:val="single" w:sz="6" w:space="0" w:color="000000"/>
              <w:bottom w:val="nil"/>
              <w:right w:val="nil"/>
            </w:tcBorders>
            <w:tcMar>
              <w:top w:w="58" w:type="dxa"/>
              <w:bottom w:w="58" w:type="dxa"/>
            </w:tcMar>
          </w:tcPr>
          <w:p w:rsidR="005009D1" w:rsidRDefault="005009D1" w:rsidP="00C75331">
            <w:pPr>
              <w:numPr>
                <w:ilvl w:val="12"/>
                <w:numId w:val="0"/>
              </w:numPr>
              <w:tabs>
                <w:tab w:val="left" w:pos="274"/>
                <w:tab w:val="left" w:pos="806"/>
                <w:tab w:val="left" w:pos="1440"/>
                <w:tab w:val="left" w:pos="2074"/>
                <w:tab w:val="left" w:pos="2707"/>
              </w:tabs>
              <w:spacing w:before="100" w:after="54" w:line="240" w:lineRule="exact"/>
              <w:rPr>
                <w:sz w:val="24"/>
                <w:szCs w:val="24"/>
              </w:rPr>
            </w:pPr>
            <w:r>
              <w:rPr>
                <w:rFonts w:ascii="Arial" w:hAnsi="Arial" w:cs="Arial"/>
                <w:sz w:val="24"/>
                <w:szCs w:val="24"/>
              </w:rPr>
              <w:t>Commitment Tracking Number</w:t>
            </w:r>
          </w:p>
        </w:tc>
        <w:tc>
          <w:tcPr>
            <w:tcW w:w="1800" w:type="dxa"/>
            <w:tcBorders>
              <w:top w:val="single" w:sz="6" w:space="0" w:color="000000"/>
              <w:left w:val="single" w:sz="6" w:space="0" w:color="000000"/>
              <w:bottom w:val="nil"/>
              <w:right w:val="nil"/>
            </w:tcBorders>
            <w:tcMar>
              <w:top w:w="58" w:type="dxa"/>
              <w:bottom w:w="58" w:type="dxa"/>
            </w:tcMar>
          </w:tcPr>
          <w:p w:rsidR="005009D1" w:rsidRDefault="005009D1" w:rsidP="00C75331">
            <w:pPr>
              <w:numPr>
                <w:ilvl w:val="12"/>
                <w:numId w:val="0"/>
              </w:numPr>
              <w:tabs>
                <w:tab w:val="left" w:pos="274"/>
                <w:tab w:val="left" w:pos="806"/>
                <w:tab w:val="left" w:pos="1440"/>
                <w:tab w:val="left" w:pos="2074"/>
                <w:tab w:val="left" w:pos="2707"/>
              </w:tabs>
              <w:spacing w:before="100" w:after="54" w:line="240" w:lineRule="exact"/>
              <w:jc w:val="center"/>
              <w:rPr>
                <w:sz w:val="24"/>
                <w:szCs w:val="24"/>
              </w:rPr>
            </w:pPr>
            <w:r>
              <w:rPr>
                <w:rFonts w:ascii="Arial" w:hAnsi="Arial" w:cs="Arial"/>
                <w:sz w:val="24"/>
                <w:szCs w:val="24"/>
              </w:rPr>
              <w:t>Issue Date</w:t>
            </w:r>
          </w:p>
        </w:tc>
        <w:tc>
          <w:tcPr>
            <w:tcW w:w="5400" w:type="dxa"/>
            <w:tcBorders>
              <w:top w:val="single" w:sz="6" w:space="0" w:color="000000"/>
              <w:left w:val="single" w:sz="6" w:space="0" w:color="000000"/>
              <w:bottom w:val="nil"/>
              <w:right w:val="nil"/>
            </w:tcBorders>
            <w:tcMar>
              <w:top w:w="58" w:type="dxa"/>
              <w:bottom w:w="58" w:type="dxa"/>
            </w:tcMar>
          </w:tcPr>
          <w:p w:rsidR="005009D1" w:rsidRDefault="005009D1" w:rsidP="00C75331">
            <w:pPr>
              <w:numPr>
                <w:ilvl w:val="12"/>
                <w:numId w:val="0"/>
              </w:numPr>
              <w:tabs>
                <w:tab w:val="left" w:pos="274"/>
                <w:tab w:val="left" w:pos="806"/>
                <w:tab w:val="left" w:pos="1440"/>
                <w:tab w:val="left" w:pos="2074"/>
                <w:tab w:val="left" w:pos="2707"/>
              </w:tabs>
              <w:spacing w:before="100" w:after="54" w:line="240" w:lineRule="exact"/>
              <w:jc w:val="center"/>
              <w:rPr>
                <w:sz w:val="24"/>
                <w:szCs w:val="24"/>
              </w:rPr>
            </w:pPr>
            <w:r>
              <w:rPr>
                <w:rFonts w:ascii="Arial" w:hAnsi="Arial" w:cs="Arial"/>
                <w:sz w:val="24"/>
                <w:szCs w:val="24"/>
              </w:rPr>
              <w:t>Description of Change</w:t>
            </w:r>
          </w:p>
        </w:tc>
        <w:tc>
          <w:tcPr>
            <w:tcW w:w="1170" w:type="dxa"/>
            <w:tcBorders>
              <w:top w:val="single" w:sz="6" w:space="0" w:color="000000"/>
              <w:left w:val="single" w:sz="6" w:space="0" w:color="000000"/>
              <w:bottom w:val="nil"/>
              <w:right w:val="nil"/>
            </w:tcBorders>
            <w:tcMar>
              <w:top w:w="58" w:type="dxa"/>
              <w:bottom w:w="58" w:type="dxa"/>
            </w:tcMar>
          </w:tcPr>
          <w:p w:rsidR="005009D1" w:rsidRDefault="005009D1" w:rsidP="00C75331">
            <w:pPr>
              <w:numPr>
                <w:ilvl w:val="12"/>
                <w:numId w:val="0"/>
              </w:numPr>
              <w:tabs>
                <w:tab w:val="left" w:pos="274"/>
                <w:tab w:val="left" w:pos="806"/>
                <w:tab w:val="left" w:pos="1440"/>
                <w:tab w:val="left" w:pos="2074"/>
                <w:tab w:val="left" w:pos="2707"/>
              </w:tabs>
              <w:spacing w:before="100" w:after="54" w:line="240" w:lineRule="exact"/>
              <w:rPr>
                <w:sz w:val="24"/>
                <w:szCs w:val="24"/>
              </w:rPr>
            </w:pPr>
            <w:r>
              <w:rPr>
                <w:rFonts w:ascii="Arial" w:hAnsi="Arial" w:cs="Arial"/>
                <w:sz w:val="24"/>
                <w:szCs w:val="24"/>
              </w:rPr>
              <w:t>Training Needed</w:t>
            </w:r>
          </w:p>
        </w:tc>
        <w:tc>
          <w:tcPr>
            <w:tcW w:w="1530" w:type="dxa"/>
            <w:tcBorders>
              <w:top w:val="single" w:sz="6" w:space="0" w:color="000000"/>
              <w:left w:val="single" w:sz="6" w:space="0" w:color="000000"/>
              <w:bottom w:val="nil"/>
              <w:right w:val="nil"/>
            </w:tcBorders>
            <w:tcMar>
              <w:top w:w="58" w:type="dxa"/>
              <w:bottom w:w="58" w:type="dxa"/>
            </w:tcMar>
          </w:tcPr>
          <w:p w:rsidR="005009D1" w:rsidRDefault="005009D1" w:rsidP="00C75331">
            <w:pPr>
              <w:numPr>
                <w:ilvl w:val="12"/>
                <w:numId w:val="0"/>
              </w:numPr>
              <w:tabs>
                <w:tab w:val="left" w:pos="274"/>
                <w:tab w:val="left" w:pos="806"/>
                <w:tab w:val="left" w:pos="1440"/>
                <w:tab w:val="left" w:pos="2074"/>
                <w:tab w:val="left" w:pos="2707"/>
              </w:tabs>
              <w:spacing w:before="100" w:after="54" w:line="240" w:lineRule="exact"/>
              <w:rPr>
                <w:sz w:val="24"/>
                <w:szCs w:val="24"/>
              </w:rPr>
            </w:pPr>
            <w:r>
              <w:rPr>
                <w:rFonts w:ascii="Arial" w:hAnsi="Arial" w:cs="Arial"/>
                <w:sz w:val="24"/>
                <w:szCs w:val="24"/>
              </w:rPr>
              <w:t>Training Completion Date</w:t>
            </w:r>
          </w:p>
        </w:tc>
        <w:tc>
          <w:tcPr>
            <w:tcW w:w="1440" w:type="dxa"/>
            <w:tcBorders>
              <w:top w:val="single" w:sz="6" w:space="0" w:color="000000"/>
              <w:left w:val="single" w:sz="6" w:space="0" w:color="000000"/>
              <w:bottom w:val="nil"/>
              <w:right w:val="single" w:sz="6" w:space="0" w:color="000000"/>
            </w:tcBorders>
            <w:tcMar>
              <w:top w:w="58" w:type="dxa"/>
              <w:bottom w:w="58" w:type="dxa"/>
            </w:tcMar>
          </w:tcPr>
          <w:p w:rsidR="005009D1" w:rsidRDefault="005009D1" w:rsidP="00C75331">
            <w:pPr>
              <w:numPr>
                <w:ilvl w:val="12"/>
                <w:numId w:val="0"/>
              </w:numPr>
              <w:tabs>
                <w:tab w:val="left" w:pos="274"/>
                <w:tab w:val="left" w:pos="806"/>
                <w:tab w:val="left" w:pos="1440"/>
                <w:tab w:val="left" w:pos="2074"/>
                <w:tab w:val="left" w:pos="2707"/>
              </w:tabs>
              <w:spacing w:before="100" w:after="54" w:line="240" w:lineRule="exact"/>
              <w:rPr>
                <w:sz w:val="24"/>
                <w:szCs w:val="24"/>
              </w:rPr>
            </w:pPr>
            <w:r>
              <w:rPr>
                <w:rFonts w:ascii="Arial" w:hAnsi="Arial" w:cs="Arial"/>
                <w:sz w:val="24"/>
                <w:szCs w:val="24"/>
              </w:rPr>
              <w:t>Comment Resolution Accession Number</w:t>
            </w:r>
          </w:p>
        </w:tc>
      </w:tr>
      <w:tr w:rsidR="005009D1" w:rsidTr="00CF0142">
        <w:trPr>
          <w:cantSplit/>
        </w:trPr>
        <w:tc>
          <w:tcPr>
            <w:tcW w:w="1620" w:type="dxa"/>
            <w:tcBorders>
              <w:top w:val="single" w:sz="6" w:space="0" w:color="000000"/>
              <w:left w:val="single" w:sz="6" w:space="0" w:color="000000"/>
              <w:bottom w:val="nil"/>
              <w:right w:val="nil"/>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spacing w:before="100"/>
              <w:rPr>
                <w:sz w:val="24"/>
                <w:szCs w:val="24"/>
              </w:rPr>
            </w:pPr>
            <w:r>
              <w:rPr>
                <w:rFonts w:ascii="Arial" w:hAnsi="Arial" w:cs="Arial"/>
                <w:sz w:val="24"/>
                <w:szCs w:val="24"/>
              </w:rPr>
              <w:t>N/A</w:t>
            </w:r>
          </w:p>
        </w:tc>
        <w:tc>
          <w:tcPr>
            <w:tcW w:w="1800" w:type="dxa"/>
            <w:tcBorders>
              <w:top w:val="single" w:sz="6" w:space="0" w:color="000000"/>
              <w:left w:val="single" w:sz="6" w:space="0" w:color="000000"/>
              <w:bottom w:val="nil"/>
              <w:right w:val="nil"/>
            </w:tcBorders>
            <w:tcMar>
              <w:top w:w="58" w:type="dxa"/>
              <w:bottom w:w="58" w:type="dxa"/>
            </w:tcMar>
            <w:vAlign w:val="center"/>
          </w:tcPr>
          <w:p w:rsidR="005009D1" w:rsidRDefault="00DD11A4" w:rsidP="00003450">
            <w:pPr>
              <w:numPr>
                <w:ilvl w:val="12"/>
                <w:numId w:val="0"/>
              </w:numPr>
              <w:tabs>
                <w:tab w:val="left" w:pos="274"/>
                <w:tab w:val="left" w:pos="806"/>
                <w:tab w:val="left" w:pos="1440"/>
                <w:tab w:val="left" w:pos="2074"/>
                <w:tab w:val="left" w:pos="2707"/>
              </w:tabs>
              <w:rPr>
                <w:rFonts w:ascii="Arial" w:hAnsi="Arial" w:cs="Arial"/>
                <w:sz w:val="24"/>
                <w:szCs w:val="24"/>
              </w:rPr>
            </w:pPr>
            <w:r>
              <w:rPr>
                <w:rFonts w:ascii="Arial" w:hAnsi="Arial" w:cs="Arial"/>
                <w:sz w:val="24"/>
                <w:szCs w:val="24"/>
              </w:rPr>
              <w:t>01/31/08</w:t>
            </w:r>
          </w:p>
          <w:p w:rsidR="006C2832" w:rsidRDefault="00201A5A" w:rsidP="00003450">
            <w:pPr>
              <w:numPr>
                <w:ilvl w:val="12"/>
                <w:numId w:val="0"/>
              </w:numPr>
              <w:tabs>
                <w:tab w:val="left" w:pos="274"/>
                <w:tab w:val="left" w:pos="806"/>
                <w:tab w:val="left" w:pos="1440"/>
                <w:tab w:val="left" w:pos="2074"/>
                <w:tab w:val="left" w:pos="2707"/>
              </w:tabs>
              <w:rPr>
                <w:rFonts w:ascii="Arial" w:hAnsi="Arial" w:cs="Arial"/>
                <w:sz w:val="24"/>
                <w:szCs w:val="24"/>
              </w:rPr>
            </w:pPr>
            <w:hyperlink r:id="rId11" w:history="1">
              <w:r w:rsidR="006C2832" w:rsidRPr="00CF0142">
                <w:rPr>
                  <w:rStyle w:val="Hyperlink"/>
                  <w:rFonts w:ascii="Arial" w:hAnsi="Arial" w:cs="Arial"/>
                  <w:sz w:val="24"/>
                  <w:szCs w:val="24"/>
                </w:rPr>
                <w:t>CN 08-</w:t>
              </w:r>
              <w:r w:rsidR="00DD11A4" w:rsidRPr="00CF0142">
                <w:rPr>
                  <w:rStyle w:val="Hyperlink"/>
                  <w:rFonts w:ascii="Arial" w:hAnsi="Arial" w:cs="Arial"/>
                  <w:sz w:val="24"/>
                  <w:szCs w:val="24"/>
                </w:rPr>
                <w:t>005</w:t>
              </w:r>
            </w:hyperlink>
          </w:p>
          <w:p w:rsidR="00CF0142" w:rsidRDefault="00201A5A" w:rsidP="00003450">
            <w:pPr>
              <w:numPr>
                <w:ilvl w:val="12"/>
                <w:numId w:val="0"/>
              </w:numPr>
              <w:tabs>
                <w:tab w:val="left" w:pos="274"/>
                <w:tab w:val="left" w:pos="806"/>
                <w:tab w:val="left" w:pos="1440"/>
                <w:tab w:val="left" w:pos="2074"/>
                <w:tab w:val="left" w:pos="2707"/>
              </w:tabs>
              <w:rPr>
                <w:sz w:val="24"/>
                <w:szCs w:val="24"/>
              </w:rPr>
            </w:pPr>
            <w:hyperlink r:id="rId12" w:history="1">
              <w:r w:rsidR="00CF0142" w:rsidRPr="00CF0142">
                <w:rPr>
                  <w:rStyle w:val="Hyperlink"/>
                  <w:rFonts w:ascii="Arial" w:hAnsi="Arial" w:cs="Arial"/>
                  <w:sz w:val="24"/>
                  <w:szCs w:val="24"/>
                </w:rPr>
                <w:t>ML073050453</w:t>
              </w:r>
            </w:hyperlink>
          </w:p>
        </w:tc>
        <w:tc>
          <w:tcPr>
            <w:tcW w:w="5400" w:type="dxa"/>
            <w:tcBorders>
              <w:top w:val="single" w:sz="6" w:space="0" w:color="000000"/>
              <w:left w:val="single" w:sz="6" w:space="0" w:color="000000"/>
              <w:bottom w:val="nil"/>
              <w:right w:val="nil"/>
            </w:tcBorders>
            <w:tcMar>
              <w:top w:w="58" w:type="dxa"/>
              <w:bottom w:w="58" w:type="dxa"/>
            </w:tcMar>
            <w:vAlign w:val="center"/>
          </w:tcPr>
          <w:p w:rsidR="00B133C8" w:rsidRDefault="00E84FC5" w:rsidP="00003450">
            <w:pPr>
              <w:numPr>
                <w:ilvl w:val="12"/>
                <w:numId w:val="0"/>
              </w:numPr>
              <w:tabs>
                <w:tab w:val="left" w:pos="274"/>
                <w:tab w:val="left" w:pos="806"/>
                <w:tab w:val="left" w:pos="1440"/>
                <w:tab w:val="left" w:pos="2074"/>
                <w:tab w:val="left" w:pos="2707"/>
              </w:tabs>
              <w:spacing w:before="100"/>
              <w:rPr>
                <w:rFonts w:ascii="Arial" w:hAnsi="Arial" w:cs="Arial"/>
                <w:sz w:val="24"/>
                <w:szCs w:val="24"/>
              </w:rPr>
            </w:pPr>
            <w:r>
              <w:rPr>
                <w:rFonts w:ascii="Arial" w:hAnsi="Arial" w:cs="Arial"/>
                <w:sz w:val="24"/>
                <w:szCs w:val="24"/>
              </w:rPr>
              <w:t>New procedure</w:t>
            </w:r>
            <w:r w:rsidR="00327907">
              <w:rPr>
                <w:rFonts w:ascii="Arial" w:hAnsi="Arial" w:cs="Arial"/>
                <w:sz w:val="24"/>
                <w:szCs w:val="24"/>
              </w:rPr>
              <w:t>. Combin</w:t>
            </w:r>
            <w:r w:rsidR="00B133C8">
              <w:rPr>
                <w:rFonts w:ascii="Arial" w:hAnsi="Arial" w:cs="Arial"/>
                <w:sz w:val="24"/>
                <w:szCs w:val="24"/>
              </w:rPr>
              <w:t xml:space="preserve">ed contents of </w:t>
            </w:r>
          </w:p>
          <w:p w:rsidR="005009D1" w:rsidRDefault="00327907" w:rsidP="00003450">
            <w:pPr>
              <w:numPr>
                <w:ilvl w:val="12"/>
                <w:numId w:val="0"/>
              </w:numPr>
              <w:tabs>
                <w:tab w:val="left" w:pos="274"/>
                <w:tab w:val="left" w:pos="806"/>
                <w:tab w:val="left" w:pos="1440"/>
                <w:tab w:val="left" w:pos="2074"/>
                <w:tab w:val="left" w:pos="2707"/>
              </w:tabs>
              <w:spacing w:before="100"/>
              <w:rPr>
                <w:sz w:val="24"/>
                <w:szCs w:val="24"/>
              </w:rPr>
            </w:pPr>
            <w:r>
              <w:rPr>
                <w:rFonts w:ascii="Arial" w:hAnsi="Arial" w:cs="Arial"/>
                <w:sz w:val="24"/>
                <w:szCs w:val="24"/>
              </w:rPr>
              <w:t>IP</w:t>
            </w:r>
            <w:r w:rsidR="00CF0142" w:rsidRPr="008C48DA">
              <w:rPr>
                <w:rFonts w:ascii="Arial" w:hAnsi="Arial" w:cs="Arial"/>
                <w:sz w:val="24"/>
                <w:szCs w:val="24"/>
              </w:rPr>
              <w:t> </w:t>
            </w:r>
            <w:r>
              <w:rPr>
                <w:rFonts w:ascii="Arial" w:hAnsi="Arial" w:cs="Arial"/>
                <w:sz w:val="24"/>
                <w:szCs w:val="24"/>
              </w:rPr>
              <w:t>71111.17A and IP</w:t>
            </w:r>
            <w:r w:rsidR="00CF0142" w:rsidRPr="008C48DA">
              <w:rPr>
                <w:rFonts w:ascii="Arial" w:hAnsi="Arial" w:cs="Arial"/>
                <w:sz w:val="24"/>
                <w:szCs w:val="24"/>
              </w:rPr>
              <w:t> </w:t>
            </w:r>
            <w:r>
              <w:rPr>
                <w:rFonts w:ascii="Arial" w:hAnsi="Arial" w:cs="Arial"/>
                <w:sz w:val="24"/>
                <w:szCs w:val="24"/>
              </w:rPr>
              <w:t>71111.23</w:t>
            </w:r>
            <w:r w:rsidR="00B133C8">
              <w:rPr>
                <w:rFonts w:ascii="Arial" w:hAnsi="Arial" w:cs="Arial"/>
                <w:sz w:val="24"/>
                <w:szCs w:val="24"/>
              </w:rPr>
              <w:t xml:space="preserve"> into IP</w:t>
            </w:r>
            <w:r w:rsidR="00CF0142" w:rsidRPr="008C48DA">
              <w:rPr>
                <w:rFonts w:ascii="Arial" w:hAnsi="Arial" w:cs="Arial"/>
                <w:sz w:val="24"/>
                <w:szCs w:val="24"/>
              </w:rPr>
              <w:t> </w:t>
            </w:r>
            <w:r w:rsidR="00B133C8">
              <w:rPr>
                <w:rFonts w:ascii="Arial" w:hAnsi="Arial" w:cs="Arial"/>
                <w:sz w:val="24"/>
                <w:szCs w:val="24"/>
              </w:rPr>
              <w:t xml:space="preserve">71111.18 </w:t>
            </w:r>
          </w:p>
        </w:tc>
        <w:tc>
          <w:tcPr>
            <w:tcW w:w="1170" w:type="dxa"/>
            <w:tcBorders>
              <w:top w:val="single" w:sz="6" w:space="0" w:color="000000"/>
              <w:left w:val="single" w:sz="6" w:space="0" w:color="000000"/>
              <w:bottom w:val="nil"/>
              <w:right w:val="nil"/>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spacing w:before="100"/>
              <w:rPr>
                <w:sz w:val="24"/>
                <w:szCs w:val="24"/>
              </w:rPr>
            </w:pPr>
            <w:r>
              <w:rPr>
                <w:rFonts w:ascii="Arial" w:hAnsi="Arial" w:cs="Arial"/>
                <w:sz w:val="24"/>
                <w:szCs w:val="24"/>
              </w:rPr>
              <w:t>N</w:t>
            </w:r>
            <w:r w:rsidR="00D1580C">
              <w:rPr>
                <w:rFonts w:ascii="Arial" w:hAnsi="Arial" w:cs="Arial"/>
                <w:sz w:val="24"/>
                <w:szCs w:val="24"/>
              </w:rPr>
              <w:t>o</w:t>
            </w:r>
          </w:p>
        </w:tc>
        <w:tc>
          <w:tcPr>
            <w:tcW w:w="1530" w:type="dxa"/>
            <w:tcBorders>
              <w:top w:val="single" w:sz="6" w:space="0" w:color="000000"/>
              <w:left w:val="single" w:sz="6" w:space="0" w:color="000000"/>
              <w:bottom w:val="nil"/>
              <w:right w:val="nil"/>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spacing w:before="100"/>
              <w:rPr>
                <w:sz w:val="24"/>
                <w:szCs w:val="24"/>
              </w:rPr>
            </w:pPr>
            <w:r>
              <w:rPr>
                <w:rFonts w:ascii="Arial" w:hAnsi="Arial" w:cs="Arial"/>
                <w:sz w:val="24"/>
                <w:szCs w:val="24"/>
              </w:rPr>
              <w:t>N/A</w:t>
            </w:r>
          </w:p>
        </w:tc>
        <w:tc>
          <w:tcPr>
            <w:tcW w:w="1440" w:type="dxa"/>
            <w:tcBorders>
              <w:top w:val="single" w:sz="6" w:space="0" w:color="000000"/>
              <w:left w:val="single" w:sz="6" w:space="0" w:color="000000"/>
              <w:bottom w:val="nil"/>
              <w:right w:val="single" w:sz="6" w:space="0" w:color="000000"/>
            </w:tcBorders>
            <w:tcMar>
              <w:top w:w="58" w:type="dxa"/>
              <w:bottom w:w="58" w:type="dxa"/>
            </w:tcMar>
            <w:vAlign w:val="center"/>
          </w:tcPr>
          <w:p w:rsidR="005009D1" w:rsidRDefault="005009D1" w:rsidP="00003450">
            <w:pPr>
              <w:numPr>
                <w:ilvl w:val="12"/>
                <w:numId w:val="0"/>
              </w:numPr>
              <w:tabs>
                <w:tab w:val="left" w:pos="274"/>
                <w:tab w:val="left" w:pos="806"/>
                <w:tab w:val="left" w:pos="1440"/>
                <w:tab w:val="left" w:pos="2074"/>
                <w:tab w:val="left" w:pos="2707"/>
              </w:tabs>
              <w:spacing w:before="100"/>
              <w:rPr>
                <w:sz w:val="24"/>
                <w:szCs w:val="24"/>
              </w:rPr>
            </w:pPr>
            <w:r>
              <w:rPr>
                <w:rFonts w:ascii="Arial" w:hAnsi="Arial" w:cs="Arial"/>
                <w:sz w:val="24"/>
                <w:szCs w:val="24"/>
              </w:rPr>
              <w:t>N/A</w:t>
            </w:r>
          </w:p>
        </w:tc>
      </w:tr>
      <w:tr w:rsidR="005009D1" w:rsidTr="00CF0142">
        <w:trPr>
          <w:cantSplit/>
          <w:trHeight w:val="687"/>
        </w:trPr>
        <w:tc>
          <w:tcPr>
            <w:tcW w:w="1620" w:type="dxa"/>
            <w:tcBorders>
              <w:top w:val="single" w:sz="6" w:space="0" w:color="000000"/>
              <w:left w:val="single" w:sz="6" w:space="0" w:color="000000"/>
              <w:bottom w:val="single" w:sz="4" w:space="0" w:color="auto"/>
              <w:right w:val="nil"/>
            </w:tcBorders>
            <w:tcMar>
              <w:top w:w="58" w:type="dxa"/>
              <w:bottom w:w="58" w:type="dxa"/>
            </w:tcMar>
          </w:tcPr>
          <w:p w:rsidR="005009D1" w:rsidRPr="004F2C66" w:rsidRDefault="004F2C66" w:rsidP="00003450">
            <w:pPr>
              <w:rPr>
                <w:rFonts w:ascii="Arial" w:hAnsi="Arial"/>
                <w:sz w:val="24"/>
                <w:szCs w:val="24"/>
              </w:rPr>
            </w:pPr>
            <w:r w:rsidRPr="004F2C66">
              <w:rPr>
                <w:rFonts w:ascii="Arial" w:hAnsi="Arial"/>
                <w:sz w:val="24"/>
                <w:szCs w:val="24"/>
              </w:rPr>
              <w:t>N/A</w:t>
            </w:r>
          </w:p>
        </w:tc>
        <w:tc>
          <w:tcPr>
            <w:tcW w:w="1800" w:type="dxa"/>
            <w:tcBorders>
              <w:top w:val="single" w:sz="6" w:space="0" w:color="000000"/>
              <w:left w:val="single" w:sz="6" w:space="0" w:color="000000"/>
              <w:bottom w:val="single" w:sz="4" w:space="0" w:color="auto"/>
              <w:right w:val="nil"/>
            </w:tcBorders>
            <w:tcMar>
              <w:top w:w="58" w:type="dxa"/>
              <w:bottom w:w="58" w:type="dxa"/>
            </w:tcMar>
          </w:tcPr>
          <w:p w:rsidR="005009D1" w:rsidRDefault="00633EDC" w:rsidP="00003450">
            <w:pPr>
              <w:rPr>
                <w:rFonts w:ascii="Arial" w:hAnsi="Arial"/>
                <w:sz w:val="24"/>
                <w:szCs w:val="24"/>
              </w:rPr>
            </w:pPr>
            <w:r>
              <w:rPr>
                <w:rFonts w:ascii="Arial" w:hAnsi="Arial"/>
                <w:sz w:val="24"/>
                <w:szCs w:val="24"/>
              </w:rPr>
              <w:t>10/31/08</w:t>
            </w:r>
          </w:p>
          <w:p w:rsidR="000768F6" w:rsidRDefault="00201A5A" w:rsidP="00003450">
            <w:pPr>
              <w:rPr>
                <w:rFonts w:ascii="Arial" w:hAnsi="Arial"/>
                <w:sz w:val="24"/>
                <w:szCs w:val="24"/>
              </w:rPr>
            </w:pPr>
            <w:hyperlink r:id="rId13" w:history="1">
              <w:r w:rsidR="000768F6" w:rsidRPr="00CF0142">
                <w:rPr>
                  <w:rStyle w:val="Hyperlink"/>
                  <w:rFonts w:ascii="Arial" w:hAnsi="Arial"/>
                  <w:sz w:val="24"/>
                  <w:szCs w:val="24"/>
                </w:rPr>
                <w:t>CN 08-</w:t>
              </w:r>
              <w:r w:rsidR="00633EDC" w:rsidRPr="00CF0142">
                <w:rPr>
                  <w:rStyle w:val="Hyperlink"/>
                  <w:rFonts w:ascii="Arial" w:hAnsi="Arial"/>
                  <w:sz w:val="24"/>
                  <w:szCs w:val="24"/>
                </w:rPr>
                <w:t>031</w:t>
              </w:r>
            </w:hyperlink>
          </w:p>
          <w:p w:rsidR="00CF0142" w:rsidRPr="004F2C66" w:rsidRDefault="00201A5A" w:rsidP="00003450">
            <w:pPr>
              <w:rPr>
                <w:rFonts w:ascii="Arial" w:hAnsi="Arial"/>
                <w:sz w:val="24"/>
                <w:szCs w:val="24"/>
              </w:rPr>
            </w:pPr>
            <w:hyperlink r:id="rId14" w:history="1">
              <w:r w:rsidR="00CF0142" w:rsidRPr="00CF0142">
                <w:rPr>
                  <w:rStyle w:val="Hyperlink"/>
                  <w:rFonts w:ascii="Arial" w:hAnsi="Arial"/>
                  <w:sz w:val="24"/>
                  <w:szCs w:val="24"/>
                </w:rPr>
                <w:t>ML082670330</w:t>
              </w:r>
            </w:hyperlink>
          </w:p>
        </w:tc>
        <w:tc>
          <w:tcPr>
            <w:tcW w:w="5400" w:type="dxa"/>
            <w:tcBorders>
              <w:top w:val="single" w:sz="6" w:space="0" w:color="000000"/>
              <w:left w:val="single" w:sz="6" w:space="0" w:color="000000"/>
              <w:bottom w:val="single" w:sz="4" w:space="0" w:color="auto"/>
              <w:right w:val="nil"/>
            </w:tcBorders>
            <w:tcMar>
              <w:top w:w="58" w:type="dxa"/>
              <w:bottom w:w="58" w:type="dxa"/>
            </w:tcMar>
          </w:tcPr>
          <w:p w:rsidR="005009D1" w:rsidRPr="004F2C66" w:rsidRDefault="004F2C66" w:rsidP="00003450">
            <w:pPr>
              <w:rPr>
                <w:rFonts w:ascii="Arial" w:hAnsi="Arial"/>
                <w:sz w:val="24"/>
                <w:szCs w:val="24"/>
              </w:rPr>
            </w:pPr>
            <w:r w:rsidRPr="004F2C66">
              <w:rPr>
                <w:rFonts w:ascii="Arial" w:hAnsi="Arial" w:cs="Arial"/>
                <w:sz w:val="24"/>
                <w:szCs w:val="24"/>
              </w:rPr>
              <w:t>Revise to</w:t>
            </w:r>
            <w:r w:rsidR="00D1471A">
              <w:rPr>
                <w:rFonts w:ascii="Arial" w:hAnsi="Arial" w:cs="Arial"/>
                <w:sz w:val="24"/>
                <w:szCs w:val="24"/>
              </w:rPr>
              <w:t xml:space="preserve"> include consideration of GS –</w:t>
            </w:r>
            <w:r w:rsidRPr="004F2C66">
              <w:rPr>
                <w:rFonts w:ascii="Arial" w:hAnsi="Arial" w:cs="Arial"/>
                <w:sz w:val="24"/>
                <w:szCs w:val="24"/>
              </w:rPr>
              <w:t xml:space="preserve">191 </w:t>
            </w:r>
            <w:proofErr w:type="gramStart"/>
            <w:r w:rsidRPr="004F2C66">
              <w:rPr>
                <w:rFonts w:ascii="Arial" w:hAnsi="Arial" w:cs="Arial"/>
                <w:sz w:val="24"/>
                <w:szCs w:val="24"/>
              </w:rPr>
              <w:t>issue</w:t>
            </w:r>
            <w:proofErr w:type="gramEnd"/>
            <w:r w:rsidRPr="004F2C66">
              <w:rPr>
                <w:rFonts w:ascii="Arial" w:hAnsi="Arial" w:cs="Arial"/>
                <w:sz w:val="24"/>
                <w:szCs w:val="24"/>
              </w:rPr>
              <w:t xml:space="preserve"> related to potential sump blockage.</w:t>
            </w:r>
            <w:r>
              <w:rPr>
                <w:rFonts w:ascii="Arial" w:hAnsi="Arial" w:cs="Arial"/>
                <w:sz w:val="24"/>
                <w:szCs w:val="24"/>
              </w:rPr>
              <w:t xml:space="preserve">  Editorial.</w:t>
            </w:r>
          </w:p>
        </w:tc>
        <w:tc>
          <w:tcPr>
            <w:tcW w:w="1170" w:type="dxa"/>
            <w:tcBorders>
              <w:top w:val="single" w:sz="6" w:space="0" w:color="000000"/>
              <w:left w:val="single" w:sz="6" w:space="0" w:color="000000"/>
              <w:bottom w:val="single" w:sz="4" w:space="0" w:color="auto"/>
              <w:right w:val="nil"/>
            </w:tcBorders>
            <w:tcMar>
              <w:top w:w="58" w:type="dxa"/>
              <w:bottom w:w="58" w:type="dxa"/>
            </w:tcMar>
          </w:tcPr>
          <w:p w:rsidR="005009D1" w:rsidRPr="004F2C66" w:rsidRDefault="004F2C66" w:rsidP="00003450">
            <w:pPr>
              <w:rPr>
                <w:rFonts w:ascii="Arial" w:hAnsi="Arial"/>
                <w:sz w:val="24"/>
                <w:szCs w:val="24"/>
              </w:rPr>
            </w:pPr>
            <w:r>
              <w:rPr>
                <w:rFonts w:ascii="Arial" w:hAnsi="Arial"/>
                <w:sz w:val="24"/>
                <w:szCs w:val="24"/>
              </w:rPr>
              <w:t>N</w:t>
            </w:r>
            <w:r w:rsidR="00D1580C">
              <w:rPr>
                <w:rFonts w:ascii="Arial" w:hAnsi="Arial"/>
                <w:sz w:val="24"/>
                <w:szCs w:val="24"/>
              </w:rPr>
              <w:t>o</w:t>
            </w:r>
          </w:p>
        </w:tc>
        <w:tc>
          <w:tcPr>
            <w:tcW w:w="1530" w:type="dxa"/>
            <w:tcBorders>
              <w:top w:val="single" w:sz="6" w:space="0" w:color="000000"/>
              <w:left w:val="single" w:sz="6" w:space="0" w:color="000000"/>
              <w:bottom w:val="single" w:sz="4" w:space="0" w:color="auto"/>
              <w:right w:val="nil"/>
            </w:tcBorders>
            <w:tcMar>
              <w:top w:w="58" w:type="dxa"/>
              <w:bottom w:w="58" w:type="dxa"/>
            </w:tcMar>
          </w:tcPr>
          <w:p w:rsidR="005009D1" w:rsidRPr="004F2C66" w:rsidRDefault="004F2C66" w:rsidP="00003450">
            <w:pPr>
              <w:rPr>
                <w:rFonts w:ascii="Arial" w:hAnsi="Arial"/>
                <w:sz w:val="24"/>
                <w:szCs w:val="24"/>
              </w:rPr>
            </w:pPr>
            <w:r>
              <w:rPr>
                <w:rFonts w:ascii="Arial" w:hAnsi="Arial" w:cs="Arial"/>
                <w:sz w:val="24"/>
                <w:szCs w:val="24"/>
              </w:rPr>
              <w:t>N/A</w:t>
            </w:r>
          </w:p>
        </w:tc>
        <w:tc>
          <w:tcPr>
            <w:tcW w:w="1440" w:type="dxa"/>
            <w:tcBorders>
              <w:top w:val="single" w:sz="6" w:space="0" w:color="000000"/>
              <w:left w:val="single" w:sz="6" w:space="0" w:color="000000"/>
              <w:bottom w:val="single" w:sz="4" w:space="0" w:color="auto"/>
              <w:right w:val="single" w:sz="6" w:space="0" w:color="000000"/>
            </w:tcBorders>
            <w:tcMar>
              <w:top w:w="58" w:type="dxa"/>
              <w:bottom w:w="58" w:type="dxa"/>
            </w:tcMar>
          </w:tcPr>
          <w:p w:rsidR="005009D1" w:rsidRPr="004F2C66" w:rsidRDefault="004F2C66" w:rsidP="00003450">
            <w:pPr>
              <w:rPr>
                <w:rFonts w:ascii="Arial" w:hAnsi="Arial"/>
                <w:sz w:val="24"/>
                <w:szCs w:val="24"/>
              </w:rPr>
            </w:pPr>
            <w:r>
              <w:rPr>
                <w:rFonts w:ascii="Arial" w:hAnsi="Arial" w:cs="Arial"/>
                <w:sz w:val="24"/>
                <w:szCs w:val="24"/>
              </w:rPr>
              <w:t>N/A</w:t>
            </w:r>
          </w:p>
        </w:tc>
      </w:tr>
      <w:tr w:rsidR="005009D1" w:rsidTr="00CF0142">
        <w:trPr>
          <w:cantSplit/>
          <w:trHeight w:val="525"/>
        </w:trPr>
        <w:tc>
          <w:tcPr>
            <w:tcW w:w="1620" w:type="dxa"/>
            <w:tcBorders>
              <w:top w:val="single" w:sz="4" w:space="0" w:color="auto"/>
              <w:left w:val="single" w:sz="4" w:space="0" w:color="auto"/>
              <w:bottom w:val="single" w:sz="4" w:space="0" w:color="auto"/>
              <w:right w:val="nil"/>
            </w:tcBorders>
            <w:tcMar>
              <w:top w:w="58" w:type="dxa"/>
              <w:bottom w:w="58" w:type="dxa"/>
            </w:tcMar>
          </w:tcPr>
          <w:p w:rsidR="005009D1" w:rsidRPr="004F2C66" w:rsidRDefault="00D1580C" w:rsidP="00003450">
            <w:pPr>
              <w:rPr>
                <w:rFonts w:ascii="Arial" w:hAnsi="Arial"/>
                <w:sz w:val="24"/>
                <w:szCs w:val="24"/>
              </w:rPr>
            </w:pPr>
            <w:r>
              <w:rPr>
                <w:rFonts w:ascii="Arial" w:hAnsi="Arial"/>
                <w:sz w:val="24"/>
                <w:szCs w:val="24"/>
              </w:rPr>
              <w:t>N/A</w:t>
            </w:r>
          </w:p>
        </w:tc>
        <w:tc>
          <w:tcPr>
            <w:tcW w:w="1800" w:type="dxa"/>
            <w:tcBorders>
              <w:top w:val="single" w:sz="4" w:space="0" w:color="auto"/>
              <w:left w:val="single" w:sz="6" w:space="0" w:color="000000"/>
              <w:bottom w:val="single" w:sz="4" w:space="0" w:color="auto"/>
              <w:right w:val="nil"/>
            </w:tcBorders>
            <w:tcMar>
              <w:top w:w="58" w:type="dxa"/>
              <w:bottom w:w="58" w:type="dxa"/>
            </w:tcMar>
          </w:tcPr>
          <w:p w:rsidR="005009D1" w:rsidRDefault="008F479B" w:rsidP="00003450">
            <w:pPr>
              <w:rPr>
                <w:rFonts w:ascii="Arial" w:hAnsi="Arial"/>
                <w:sz w:val="24"/>
                <w:szCs w:val="24"/>
              </w:rPr>
            </w:pPr>
            <w:r>
              <w:rPr>
                <w:rFonts w:ascii="Arial" w:hAnsi="Arial"/>
                <w:sz w:val="24"/>
                <w:szCs w:val="24"/>
              </w:rPr>
              <w:t>12/21/10</w:t>
            </w:r>
          </w:p>
          <w:p w:rsidR="00D1580C" w:rsidRDefault="009E27B0" w:rsidP="00003450">
            <w:pPr>
              <w:rPr>
                <w:rFonts w:ascii="Arial" w:hAnsi="Arial"/>
                <w:sz w:val="24"/>
                <w:szCs w:val="24"/>
              </w:rPr>
            </w:pPr>
            <w:hyperlink r:id="rId15" w:history="1">
              <w:r w:rsidR="00D1580C" w:rsidRPr="009E27B0">
                <w:rPr>
                  <w:rStyle w:val="Hyperlink"/>
                  <w:rFonts w:ascii="Arial" w:hAnsi="Arial"/>
                  <w:sz w:val="24"/>
                  <w:szCs w:val="24"/>
                </w:rPr>
                <w:t xml:space="preserve">CN </w:t>
              </w:r>
              <w:r w:rsidR="00B138D3" w:rsidRPr="009E27B0">
                <w:rPr>
                  <w:rStyle w:val="Hyperlink"/>
                  <w:rFonts w:ascii="Arial" w:hAnsi="Arial"/>
                  <w:sz w:val="24"/>
                  <w:szCs w:val="24"/>
                </w:rPr>
                <w:t>10</w:t>
              </w:r>
              <w:r w:rsidR="00D1580C" w:rsidRPr="009E27B0">
                <w:rPr>
                  <w:rStyle w:val="Hyperlink"/>
                  <w:rFonts w:ascii="Arial" w:hAnsi="Arial"/>
                  <w:sz w:val="24"/>
                  <w:szCs w:val="24"/>
                </w:rPr>
                <w:t>-</w:t>
              </w:r>
              <w:r w:rsidR="008F479B" w:rsidRPr="009E27B0">
                <w:rPr>
                  <w:rStyle w:val="Hyperlink"/>
                  <w:rFonts w:ascii="Arial" w:hAnsi="Arial"/>
                  <w:sz w:val="24"/>
                  <w:szCs w:val="24"/>
                </w:rPr>
                <w:t>028</w:t>
              </w:r>
            </w:hyperlink>
          </w:p>
          <w:p w:rsidR="00CF0142" w:rsidRPr="004F2C66" w:rsidRDefault="00201A5A" w:rsidP="00003450">
            <w:pPr>
              <w:rPr>
                <w:rFonts w:ascii="Arial" w:hAnsi="Arial"/>
                <w:sz w:val="24"/>
                <w:szCs w:val="24"/>
              </w:rPr>
            </w:pPr>
            <w:hyperlink r:id="rId16" w:history="1">
              <w:r w:rsidR="00CF0142" w:rsidRPr="00CF0142">
                <w:rPr>
                  <w:rStyle w:val="Hyperlink"/>
                  <w:rFonts w:ascii="Arial" w:hAnsi="Arial"/>
                  <w:sz w:val="24"/>
                  <w:szCs w:val="24"/>
                </w:rPr>
                <w:t>ML101320542</w:t>
              </w:r>
            </w:hyperlink>
          </w:p>
        </w:tc>
        <w:tc>
          <w:tcPr>
            <w:tcW w:w="5400" w:type="dxa"/>
            <w:tcBorders>
              <w:top w:val="single" w:sz="4" w:space="0" w:color="auto"/>
              <w:left w:val="single" w:sz="6" w:space="0" w:color="000000"/>
              <w:bottom w:val="single" w:sz="4" w:space="0" w:color="auto"/>
              <w:right w:val="nil"/>
            </w:tcBorders>
            <w:tcMar>
              <w:top w:w="58" w:type="dxa"/>
              <w:bottom w:w="58" w:type="dxa"/>
            </w:tcMar>
          </w:tcPr>
          <w:p w:rsidR="005009D1" w:rsidRPr="004F2C66" w:rsidRDefault="00D1580C" w:rsidP="00003450">
            <w:pPr>
              <w:rPr>
                <w:rFonts w:ascii="Arial" w:hAnsi="Arial"/>
                <w:sz w:val="24"/>
                <w:szCs w:val="24"/>
              </w:rPr>
            </w:pPr>
            <w:r>
              <w:rPr>
                <w:rFonts w:ascii="Arial" w:hAnsi="Arial"/>
                <w:sz w:val="24"/>
                <w:szCs w:val="24"/>
              </w:rPr>
              <w:t>Changed the minimum sample requirement from 3 temporary and 1 permanent modification review</w:t>
            </w:r>
            <w:r w:rsidR="007031C6">
              <w:rPr>
                <w:rFonts w:ascii="Arial" w:hAnsi="Arial"/>
                <w:sz w:val="24"/>
                <w:szCs w:val="24"/>
              </w:rPr>
              <w:t>s</w:t>
            </w:r>
            <w:r>
              <w:rPr>
                <w:rFonts w:ascii="Arial" w:hAnsi="Arial"/>
                <w:sz w:val="24"/>
                <w:szCs w:val="24"/>
              </w:rPr>
              <w:t xml:space="preserve"> to </w:t>
            </w:r>
            <w:r w:rsidR="007031C6">
              <w:rPr>
                <w:rFonts w:ascii="Arial" w:hAnsi="Arial" w:cs="Arial"/>
                <w:sz w:val="24"/>
                <w:szCs w:val="24"/>
              </w:rPr>
              <w:t>3</w:t>
            </w:r>
            <w:r w:rsidR="007031C6" w:rsidRPr="00460E74">
              <w:rPr>
                <w:rFonts w:ascii="Arial" w:hAnsi="Arial" w:cs="Arial"/>
                <w:sz w:val="24"/>
                <w:szCs w:val="24"/>
              </w:rPr>
              <w:t xml:space="preserve"> to </w:t>
            </w:r>
            <w:r w:rsidR="007031C6">
              <w:rPr>
                <w:rFonts w:ascii="Arial" w:hAnsi="Arial" w:cs="Arial"/>
                <w:sz w:val="24"/>
                <w:szCs w:val="24"/>
              </w:rPr>
              <w:t>7</w:t>
            </w:r>
            <w:r w:rsidR="007031C6" w:rsidRPr="00460E74">
              <w:rPr>
                <w:rFonts w:ascii="Arial" w:hAnsi="Arial" w:cs="Arial"/>
                <w:sz w:val="24"/>
                <w:szCs w:val="24"/>
              </w:rPr>
              <w:t xml:space="preserve"> temporary and/or permanent modifications</w:t>
            </w:r>
            <w:r w:rsidR="007031C6" w:rsidDel="007031C6">
              <w:rPr>
                <w:rFonts w:ascii="Arial" w:hAnsi="Arial"/>
                <w:sz w:val="24"/>
                <w:szCs w:val="24"/>
              </w:rPr>
              <w:t xml:space="preserve"> </w:t>
            </w:r>
            <w:r w:rsidR="002C7DF6">
              <w:rPr>
                <w:rFonts w:ascii="Arial" w:hAnsi="Arial"/>
                <w:sz w:val="24"/>
                <w:szCs w:val="24"/>
              </w:rPr>
              <w:t>(</w:t>
            </w:r>
            <w:r w:rsidR="00EE6373">
              <w:rPr>
                <w:rFonts w:ascii="Arial" w:hAnsi="Arial"/>
                <w:sz w:val="24"/>
                <w:szCs w:val="24"/>
              </w:rPr>
              <w:t>feedback form 71111.18-1475</w:t>
            </w:r>
            <w:r w:rsidR="002C7DF6">
              <w:rPr>
                <w:rFonts w:ascii="Arial" w:hAnsi="Arial"/>
                <w:sz w:val="24"/>
                <w:szCs w:val="24"/>
              </w:rPr>
              <w:t>)</w:t>
            </w:r>
            <w:r>
              <w:rPr>
                <w:rFonts w:ascii="Arial" w:hAnsi="Arial"/>
                <w:sz w:val="24"/>
                <w:szCs w:val="24"/>
              </w:rPr>
              <w:t>.</w:t>
            </w:r>
          </w:p>
        </w:tc>
        <w:tc>
          <w:tcPr>
            <w:tcW w:w="1170" w:type="dxa"/>
            <w:tcBorders>
              <w:top w:val="single" w:sz="4" w:space="0" w:color="auto"/>
              <w:left w:val="single" w:sz="6" w:space="0" w:color="000000"/>
              <w:bottom w:val="single" w:sz="4" w:space="0" w:color="auto"/>
              <w:right w:val="nil"/>
            </w:tcBorders>
            <w:tcMar>
              <w:top w:w="58" w:type="dxa"/>
              <w:bottom w:w="58" w:type="dxa"/>
            </w:tcMar>
          </w:tcPr>
          <w:p w:rsidR="005009D1" w:rsidRPr="004F2C66" w:rsidRDefault="00D1580C" w:rsidP="00003450">
            <w:pPr>
              <w:rPr>
                <w:rFonts w:ascii="Arial" w:hAnsi="Arial"/>
                <w:sz w:val="24"/>
                <w:szCs w:val="24"/>
              </w:rPr>
            </w:pPr>
            <w:r>
              <w:rPr>
                <w:rFonts w:ascii="Arial" w:hAnsi="Arial"/>
                <w:sz w:val="24"/>
                <w:szCs w:val="24"/>
              </w:rPr>
              <w:t>No</w:t>
            </w:r>
          </w:p>
        </w:tc>
        <w:tc>
          <w:tcPr>
            <w:tcW w:w="1530" w:type="dxa"/>
            <w:tcBorders>
              <w:top w:val="single" w:sz="4" w:space="0" w:color="auto"/>
              <w:left w:val="single" w:sz="6" w:space="0" w:color="000000"/>
              <w:bottom w:val="single" w:sz="4" w:space="0" w:color="auto"/>
              <w:right w:val="nil"/>
            </w:tcBorders>
            <w:tcMar>
              <w:top w:w="58" w:type="dxa"/>
              <w:bottom w:w="58" w:type="dxa"/>
            </w:tcMar>
          </w:tcPr>
          <w:p w:rsidR="005009D1" w:rsidRPr="004F2C66" w:rsidRDefault="00D1580C" w:rsidP="00003450">
            <w:pPr>
              <w:rPr>
                <w:rFonts w:ascii="Arial" w:hAnsi="Arial"/>
                <w:sz w:val="24"/>
                <w:szCs w:val="24"/>
              </w:rPr>
            </w:pPr>
            <w:r>
              <w:rPr>
                <w:rFonts w:ascii="Arial" w:hAnsi="Arial"/>
                <w:sz w:val="24"/>
                <w:szCs w:val="24"/>
              </w:rPr>
              <w:t>N/A</w:t>
            </w:r>
          </w:p>
        </w:tc>
        <w:tc>
          <w:tcPr>
            <w:tcW w:w="1440" w:type="dxa"/>
            <w:tcBorders>
              <w:top w:val="single" w:sz="4" w:space="0" w:color="auto"/>
              <w:left w:val="single" w:sz="6" w:space="0" w:color="000000"/>
              <w:bottom w:val="single" w:sz="4" w:space="0" w:color="auto"/>
              <w:right w:val="single" w:sz="4" w:space="0" w:color="auto"/>
            </w:tcBorders>
            <w:tcMar>
              <w:top w:w="58" w:type="dxa"/>
              <w:bottom w:w="58" w:type="dxa"/>
            </w:tcMar>
          </w:tcPr>
          <w:p w:rsidR="005009D1" w:rsidRPr="004F2C66" w:rsidRDefault="00003450" w:rsidP="00003450">
            <w:pPr>
              <w:rPr>
                <w:rFonts w:ascii="Arial" w:hAnsi="Arial"/>
                <w:sz w:val="24"/>
                <w:szCs w:val="24"/>
              </w:rPr>
            </w:pPr>
            <w:r>
              <w:rPr>
                <w:rFonts w:ascii="Arial" w:hAnsi="Arial" w:cs="Arial"/>
                <w:sz w:val="24"/>
                <w:szCs w:val="24"/>
              </w:rPr>
              <w:t>N/A</w:t>
            </w:r>
          </w:p>
        </w:tc>
      </w:tr>
    </w:tbl>
    <w:p w:rsidR="005009D1" w:rsidRDefault="005009D1" w:rsidP="00C75331">
      <w:pPr>
        <w:numPr>
          <w:ilvl w:val="12"/>
          <w:numId w:val="0"/>
        </w:numPr>
        <w:tabs>
          <w:tab w:val="left" w:pos="274"/>
          <w:tab w:val="left" w:pos="806"/>
          <w:tab w:val="left" w:pos="1440"/>
          <w:tab w:val="left" w:pos="2074"/>
          <w:tab w:val="left" w:pos="2707"/>
        </w:tabs>
        <w:spacing w:line="240" w:lineRule="exact"/>
        <w:jc w:val="center"/>
        <w:rPr>
          <w:rFonts w:ascii="Arial" w:hAnsi="Arial" w:cs="Arial"/>
          <w:sz w:val="24"/>
          <w:szCs w:val="24"/>
        </w:rPr>
      </w:pPr>
    </w:p>
    <w:sectPr w:rsidR="005009D1" w:rsidSect="000C38D7">
      <w:footerReference w:type="first" r:id="rId17"/>
      <w:pgSz w:w="15840" w:h="12240" w:orient="landscape"/>
      <w:pgMar w:top="1080" w:right="1440" w:bottom="1800" w:left="1440" w:header="720" w:footer="5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645" w:rsidRDefault="009A3645">
      <w:r>
        <w:separator/>
      </w:r>
    </w:p>
  </w:endnote>
  <w:endnote w:type="continuationSeparator" w:id="0">
    <w:p w:rsidR="009A3645" w:rsidRDefault="009A36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645" w:rsidRDefault="009A3645">
    <w:pPr>
      <w:rPr>
        <w:sz w:val="24"/>
        <w:szCs w:val="24"/>
      </w:rPr>
    </w:pPr>
  </w:p>
  <w:p w:rsidR="009A3645" w:rsidRDefault="009A3645">
    <w:pPr>
      <w:tabs>
        <w:tab w:val="center" w:pos="4680"/>
        <w:tab w:val="right" w:pos="9360"/>
      </w:tabs>
      <w:rPr>
        <w:rFonts w:ascii="Arial" w:hAnsi="Arial" w:cs="Arial"/>
        <w:sz w:val="24"/>
        <w:szCs w:val="24"/>
      </w:rPr>
    </w:pPr>
    <w:r>
      <w:rPr>
        <w:rFonts w:ascii="Arial" w:hAnsi="Arial" w:cs="Arial"/>
        <w:sz w:val="24"/>
        <w:szCs w:val="24"/>
      </w:rPr>
      <w:t>71111.18</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Issue Date: 01/05/06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645" w:rsidRPr="000F6B64" w:rsidRDefault="009A3645" w:rsidP="00357EBF">
    <w:pPr>
      <w:tabs>
        <w:tab w:val="left" w:pos="3198"/>
        <w:tab w:val="center" w:pos="4680"/>
        <w:tab w:val="right" w:pos="9360"/>
      </w:tabs>
      <w:rPr>
        <w:rFonts w:ascii="Arial" w:hAnsi="Arial" w:cs="Arial"/>
        <w:sz w:val="24"/>
        <w:szCs w:val="24"/>
      </w:rPr>
    </w:pPr>
    <w:r w:rsidRPr="000F6B64">
      <w:rPr>
        <w:rFonts w:ascii="Arial" w:hAnsi="Arial" w:cs="Arial"/>
        <w:sz w:val="24"/>
        <w:szCs w:val="24"/>
      </w:rPr>
      <w:t xml:space="preserve">Issue Date: </w:t>
    </w:r>
    <w:r w:rsidR="008F479B">
      <w:rPr>
        <w:rFonts w:ascii="Arial" w:hAnsi="Arial" w:cs="Arial"/>
        <w:sz w:val="24"/>
        <w:szCs w:val="24"/>
      </w:rPr>
      <w:t>12/21/10</w:t>
    </w:r>
    <w:r w:rsidRPr="000F6B64">
      <w:rPr>
        <w:rFonts w:ascii="Arial" w:hAnsi="Arial" w:cs="Arial"/>
        <w:sz w:val="24"/>
        <w:szCs w:val="24"/>
      </w:rPr>
      <w:tab/>
    </w:r>
    <w:r w:rsidR="00357EBF">
      <w:rPr>
        <w:rFonts w:ascii="Arial" w:hAnsi="Arial" w:cs="Arial"/>
        <w:sz w:val="24"/>
        <w:szCs w:val="24"/>
      </w:rPr>
      <w:tab/>
    </w:r>
    <w:r w:rsidR="00201A5A" w:rsidRPr="000F6B64">
      <w:rPr>
        <w:rStyle w:val="PageNumber"/>
        <w:rFonts w:ascii="Arial" w:hAnsi="Arial" w:cs="Arial"/>
        <w:sz w:val="24"/>
        <w:szCs w:val="24"/>
      </w:rPr>
      <w:fldChar w:fldCharType="begin"/>
    </w:r>
    <w:r w:rsidRPr="000F6B64">
      <w:rPr>
        <w:rStyle w:val="PageNumber"/>
        <w:rFonts w:ascii="Arial" w:hAnsi="Arial" w:cs="Arial"/>
        <w:sz w:val="24"/>
        <w:szCs w:val="24"/>
      </w:rPr>
      <w:instrText xml:space="preserve"> PAGE </w:instrText>
    </w:r>
    <w:r w:rsidR="00201A5A" w:rsidRPr="000F6B64">
      <w:rPr>
        <w:rStyle w:val="PageNumber"/>
        <w:rFonts w:ascii="Arial" w:hAnsi="Arial" w:cs="Arial"/>
        <w:sz w:val="24"/>
        <w:szCs w:val="24"/>
      </w:rPr>
      <w:fldChar w:fldCharType="separate"/>
    </w:r>
    <w:r w:rsidR="009E27B0">
      <w:rPr>
        <w:rStyle w:val="PageNumber"/>
        <w:rFonts w:ascii="Arial" w:hAnsi="Arial" w:cs="Arial"/>
        <w:noProof/>
        <w:sz w:val="24"/>
        <w:szCs w:val="24"/>
      </w:rPr>
      <w:t>9</w:t>
    </w:r>
    <w:r w:rsidR="00201A5A" w:rsidRPr="000F6B64">
      <w:rPr>
        <w:rStyle w:val="PageNumber"/>
        <w:rFonts w:ascii="Arial" w:hAnsi="Arial" w:cs="Arial"/>
        <w:sz w:val="24"/>
        <w:szCs w:val="24"/>
      </w:rPr>
      <w:fldChar w:fldCharType="end"/>
    </w:r>
    <w:r w:rsidRPr="000F6B64">
      <w:rPr>
        <w:rFonts w:ascii="Arial" w:hAnsi="Arial" w:cs="Arial"/>
        <w:sz w:val="24"/>
        <w:szCs w:val="24"/>
      </w:rPr>
      <w:tab/>
      <w:t>71111.18</w:t>
    </w:r>
  </w:p>
  <w:p w:rsidR="009A3645" w:rsidRPr="000F6B64" w:rsidRDefault="009A3645" w:rsidP="000F6B64">
    <w:pPr>
      <w:pStyle w:val="Footer"/>
      <w:rPr>
        <w:rFonts w:ascii="Arial" w:hAnsi="Arial" w:cs="Arial"/>
        <w:sz w:val="24"/>
        <w:szCs w:val="24"/>
      </w:rPr>
    </w:pPr>
    <w:r>
      <w:rPr>
        <w:rFonts w:ascii="Arial" w:hAnsi="Arial" w:cs="Arial"/>
        <w:sz w:val="24"/>
        <w:szCs w:val="24"/>
      </w:rPr>
      <w:t xml:space="preserve">Effective Date: </w:t>
    </w:r>
    <w:r w:rsidR="00AE2B6D">
      <w:rPr>
        <w:rFonts w:ascii="Arial" w:hAnsi="Arial" w:cs="Arial"/>
        <w:sz w:val="24"/>
        <w:szCs w:val="24"/>
      </w:rPr>
      <w:t>0</w:t>
    </w:r>
    <w:r>
      <w:rPr>
        <w:rFonts w:ascii="Arial" w:hAnsi="Arial" w:cs="Arial"/>
        <w:sz w:val="24"/>
        <w:szCs w:val="24"/>
      </w:rPr>
      <w:t>1/</w:t>
    </w:r>
    <w:r w:rsidR="00357EBF">
      <w:rPr>
        <w:rFonts w:ascii="Arial" w:hAnsi="Arial" w:cs="Arial"/>
        <w:sz w:val="24"/>
        <w:szCs w:val="24"/>
      </w:rPr>
      <w:t>0</w:t>
    </w:r>
    <w:r>
      <w:rPr>
        <w:rFonts w:ascii="Arial" w:hAnsi="Arial" w:cs="Arial"/>
        <w:sz w:val="24"/>
        <w:szCs w:val="24"/>
      </w:rPr>
      <w:t>1/11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645" w:rsidRDefault="009A3645">
    <w:pPr>
      <w:rPr>
        <w:sz w:val="24"/>
        <w:szCs w:val="24"/>
      </w:rPr>
    </w:pPr>
  </w:p>
  <w:p w:rsidR="009A3645" w:rsidRDefault="009A3645" w:rsidP="00247E09">
    <w:pPr>
      <w:tabs>
        <w:tab w:val="center" w:pos="6480"/>
        <w:tab w:val="right" w:pos="12960"/>
      </w:tabs>
      <w:rPr>
        <w:rFonts w:ascii="Arial" w:hAnsi="Arial" w:cs="Arial"/>
        <w:sz w:val="24"/>
        <w:szCs w:val="24"/>
      </w:rPr>
    </w:pPr>
    <w:r>
      <w:rPr>
        <w:rFonts w:ascii="Arial" w:hAnsi="Arial" w:cs="Arial"/>
        <w:sz w:val="24"/>
        <w:szCs w:val="24"/>
      </w:rPr>
      <w:t>Issue Date: 01/31/08</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71111.18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645" w:rsidRPr="000C38D7" w:rsidRDefault="009A3645" w:rsidP="00FC6A5F">
    <w:pPr>
      <w:tabs>
        <w:tab w:val="center" w:pos="6480"/>
        <w:tab w:val="right" w:pos="12960"/>
      </w:tabs>
      <w:rPr>
        <w:rFonts w:ascii="Arial" w:hAnsi="Arial" w:cs="Arial"/>
        <w:sz w:val="24"/>
        <w:szCs w:val="24"/>
      </w:rPr>
    </w:pPr>
    <w:r w:rsidRPr="000C38D7">
      <w:rPr>
        <w:rFonts w:ascii="Arial" w:hAnsi="Arial" w:cs="Arial"/>
        <w:sz w:val="24"/>
        <w:szCs w:val="24"/>
      </w:rPr>
      <w:t xml:space="preserve">Issue Date: </w:t>
    </w:r>
    <w:r w:rsidR="008F479B">
      <w:rPr>
        <w:rFonts w:ascii="Arial" w:hAnsi="Arial" w:cs="Arial"/>
        <w:sz w:val="24"/>
        <w:szCs w:val="24"/>
      </w:rPr>
      <w:t>12/21/10</w:t>
    </w:r>
    <w:r w:rsidRPr="000C38D7">
      <w:rPr>
        <w:rFonts w:ascii="Arial" w:hAnsi="Arial" w:cs="Arial"/>
        <w:sz w:val="24"/>
        <w:szCs w:val="24"/>
      </w:rPr>
      <w:tab/>
      <w:t xml:space="preserve">Att1 - </w:t>
    </w:r>
    <w:r w:rsidR="00201A5A" w:rsidRPr="000C38D7">
      <w:rPr>
        <w:rStyle w:val="PageNumber"/>
        <w:rFonts w:ascii="Arial" w:hAnsi="Arial" w:cs="Arial"/>
        <w:sz w:val="24"/>
        <w:szCs w:val="24"/>
      </w:rPr>
      <w:fldChar w:fldCharType="begin"/>
    </w:r>
    <w:r w:rsidRPr="000C38D7">
      <w:rPr>
        <w:rStyle w:val="PageNumber"/>
        <w:rFonts w:ascii="Arial" w:hAnsi="Arial" w:cs="Arial"/>
        <w:sz w:val="24"/>
        <w:szCs w:val="24"/>
      </w:rPr>
      <w:instrText xml:space="preserve"> PAGE </w:instrText>
    </w:r>
    <w:r w:rsidR="00201A5A" w:rsidRPr="000C38D7">
      <w:rPr>
        <w:rStyle w:val="PageNumber"/>
        <w:rFonts w:ascii="Arial" w:hAnsi="Arial" w:cs="Arial"/>
        <w:sz w:val="24"/>
        <w:szCs w:val="24"/>
      </w:rPr>
      <w:fldChar w:fldCharType="separate"/>
    </w:r>
    <w:r w:rsidR="009E27B0">
      <w:rPr>
        <w:rStyle w:val="PageNumber"/>
        <w:rFonts w:ascii="Arial" w:hAnsi="Arial" w:cs="Arial"/>
        <w:noProof/>
        <w:sz w:val="24"/>
        <w:szCs w:val="24"/>
      </w:rPr>
      <w:t>1</w:t>
    </w:r>
    <w:r w:rsidR="00201A5A" w:rsidRPr="000C38D7">
      <w:rPr>
        <w:rStyle w:val="PageNumber"/>
        <w:rFonts w:ascii="Arial" w:hAnsi="Arial" w:cs="Arial"/>
        <w:sz w:val="24"/>
        <w:szCs w:val="24"/>
      </w:rPr>
      <w:fldChar w:fldCharType="end"/>
    </w:r>
    <w:r w:rsidRPr="000C38D7">
      <w:rPr>
        <w:rFonts w:ascii="Arial" w:hAnsi="Arial" w:cs="Arial"/>
        <w:sz w:val="24"/>
        <w:szCs w:val="24"/>
      </w:rPr>
      <w:tab/>
      <w:t>71111.18</w:t>
    </w:r>
  </w:p>
  <w:p w:rsidR="009A3645" w:rsidRPr="000C38D7" w:rsidRDefault="009A3645" w:rsidP="000C38D7">
    <w:pPr>
      <w:pStyle w:val="Footer"/>
      <w:rPr>
        <w:rFonts w:ascii="Arial" w:hAnsi="Arial" w:cs="Arial"/>
        <w:sz w:val="24"/>
        <w:szCs w:val="24"/>
      </w:rPr>
    </w:pPr>
    <w:r w:rsidRPr="000C38D7">
      <w:rPr>
        <w:rFonts w:ascii="Arial" w:hAnsi="Arial" w:cs="Arial"/>
        <w:sz w:val="24"/>
        <w:szCs w:val="24"/>
      </w:rPr>
      <w:t xml:space="preserve">Effective Date: </w:t>
    </w:r>
    <w:r w:rsidR="00AE2B6D">
      <w:rPr>
        <w:rFonts w:ascii="Arial" w:hAnsi="Arial" w:cs="Arial"/>
        <w:sz w:val="24"/>
        <w:szCs w:val="24"/>
      </w:rPr>
      <w:t>0</w:t>
    </w:r>
    <w:r w:rsidRPr="000C38D7">
      <w:rPr>
        <w:rFonts w:ascii="Arial" w:hAnsi="Arial" w:cs="Arial"/>
        <w:sz w:val="24"/>
        <w:szCs w:val="24"/>
      </w:rPr>
      <w:t>1/</w:t>
    </w:r>
    <w:r w:rsidR="00357EBF">
      <w:rPr>
        <w:rFonts w:ascii="Arial" w:hAnsi="Arial" w:cs="Arial"/>
        <w:sz w:val="24"/>
        <w:szCs w:val="24"/>
      </w:rPr>
      <w:t>0</w:t>
    </w:r>
    <w:r w:rsidRPr="000C38D7">
      <w:rPr>
        <w:rFonts w:ascii="Arial" w:hAnsi="Arial" w:cs="Arial"/>
        <w:sz w:val="24"/>
        <w:szCs w:val="24"/>
      </w:rPr>
      <w:t>1/11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645" w:rsidRDefault="009A3645">
      <w:r>
        <w:separator/>
      </w:r>
    </w:p>
  </w:footnote>
  <w:footnote w:type="continuationSeparator" w:id="0">
    <w:p w:rsidR="009A3645" w:rsidRDefault="009A36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4262"/>
    <w:multiLevelType w:val="multilevel"/>
    <w:tmpl w:val="D612F550"/>
    <w:lvl w:ilvl="0">
      <w:start w:val="2"/>
      <w:numFmt w:val="decimalZero"/>
      <w:lvlText w:val="%1"/>
      <w:lvlJc w:val="left"/>
      <w:pPr>
        <w:tabs>
          <w:tab w:val="num" w:pos="360"/>
        </w:tabs>
        <w:ind w:left="360" w:hanging="360"/>
      </w:pPr>
      <w:rPr>
        <w:rFonts w:hint="default"/>
      </w:rPr>
    </w:lvl>
    <w:lvl w:ilvl="1">
      <w:start w:val="3"/>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FCC46DF"/>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nsid w:val="11A04FF8"/>
    <w:multiLevelType w:val="multilevel"/>
    <w:tmpl w:val="43989764"/>
    <w:lvl w:ilvl="0">
      <w:start w:val="1"/>
      <w:numFmt w:val="decimal"/>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3">
    <w:nsid w:val="1CB33EBC"/>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4">
    <w:nsid w:val="1CF474A6"/>
    <w:multiLevelType w:val="hybridMultilevel"/>
    <w:tmpl w:val="45DC5740"/>
    <w:lvl w:ilvl="0" w:tplc="7F3CB4BC">
      <w:start w:val="5"/>
      <w:numFmt w:val="decimal"/>
      <w:lvlText w:val="%1."/>
      <w:lvlJc w:val="left"/>
      <w:pPr>
        <w:tabs>
          <w:tab w:val="num" w:pos="1209"/>
        </w:tabs>
        <w:ind w:left="1209" w:hanging="360"/>
      </w:pPr>
      <w:rPr>
        <w:rFonts w:hint="default"/>
      </w:rPr>
    </w:lvl>
    <w:lvl w:ilvl="1" w:tplc="04090019" w:tentative="1">
      <w:start w:val="1"/>
      <w:numFmt w:val="lowerLetter"/>
      <w:lvlText w:val="%2."/>
      <w:lvlJc w:val="left"/>
      <w:pPr>
        <w:tabs>
          <w:tab w:val="num" w:pos="1929"/>
        </w:tabs>
        <w:ind w:left="1929" w:hanging="360"/>
      </w:pPr>
    </w:lvl>
    <w:lvl w:ilvl="2" w:tplc="0409001B" w:tentative="1">
      <w:start w:val="1"/>
      <w:numFmt w:val="lowerRoman"/>
      <w:lvlText w:val="%3."/>
      <w:lvlJc w:val="right"/>
      <w:pPr>
        <w:tabs>
          <w:tab w:val="num" w:pos="2649"/>
        </w:tabs>
        <w:ind w:left="2649" w:hanging="180"/>
      </w:pPr>
    </w:lvl>
    <w:lvl w:ilvl="3" w:tplc="0409000F" w:tentative="1">
      <w:start w:val="1"/>
      <w:numFmt w:val="decimal"/>
      <w:lvlText w:val="%4."/>
      <w:lvlJc w:val="left"/>
      <w:pPr>
        <w:tabs>
          <w:tab w:val="num" w:pos="3369"/>
        </w:tabs>
        <w:ind w:left="3369" w:hanging="360"/>
      </w:pPr>
    </w:lvl>
    <w:lvl w:ilvl="4" w:tplc="04090019" w:tentative="1">
      <w:start w:val="1"/>
      <w:numFmt w:val="lowerLetter"/>
      <w:lvlText w:val="%5."/>
      <w:lvlJc w:val="left"/>
      <w:pPr>
        <w:tabs>
          <w:tab w:val="num" w:pos="4089"/>
        </w:tabs>
        <w:ind w:left="4089" w:hanging="360"/>
      </w:pPr>
    </w:lvl>
    <w:lvl w:ilvl="5" w:tplc="0409001B" w:tentative="1">
      <w:start w:val="1"/>
      <w:numFmt w:val="lowerRoman"/>
      <w:lvlText w:val="%6."/>
      <w:lvlJc w:val="right"/>
      <w:pPr>
        <w:tabs>
          <w:tab w:val="num" w:pos="4809"/>
        </w:tabs>
        <w:ind w:left="4809" w:hanging="180"/>
      </w:pPr>
    </w:lvl>
    <w:lvl w:ilvl="6" w:tplc="0409000F" w:tentative="1">
      <w:start w:val="1"/>
      <w:numFmt w:val="decimal"/>
      <w:lvlText w:val="%7."/>
      <w:lvlJc w:val="left"/>
      <w:pPr>
        <w:tabs>
          <w:tab w:val="num" w:pos="5529"/>
        </w:tabs>
        <w:ind w:left="5529" w:hanging="360"/>
      </w:pPr>
    </w:lvl>
    <w:lvl w:ilvl="7" w:tplc="04090019" w:tentative="1">
      <w:start w:val="1"/>
      <w:numFmt w:val="lowerLetter"/>
      <w:lvlText w:val="%8."/>
      <w:lvlJc w:val="left"/>
      <w:pPr>
        <w:tabs>
          <w:tab w:val="num" w:pos="6249"/>
        </w:tabs>
        <w:ind w:left="6249" w:hanging="360"/>
      </w:pPr>
    </w:lvl>
    <w:lvl w:ilvl="8" w:tplc="0409001B" w:tentative="1">
      <w:start w:val="1"/>
      <w:numFmt w:val="lowerRoman"/>
      <w:lvlText w:val="%9."/>
      <w:lvlJc w:val="right"/>
      <w:pPr>
        <w:tabs>
          <w:tab w:val="num" w:pos="6969"/>
        </w:tabs>
        <w:ind w:left="6969" w:hanging="180"/>
      </w:pPr>
    </w:lvl>
  </w:abstractNum>
  <w:abstractNum w:abstractNumId="5">
    <w:nsid w:val="36EA6A12"/>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42C53D41"/>
    <w:multiLevelType w:val="hybridMultilevel"/>
    <w:tmpl w:val="4B22B4BC"/>
    <w:lvl w:ilvl="0" w:tplc="E75C3C28">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7">
    <w:nsid w:val="42C82552"/>
    <w:multiLevelType w:val="multilevel"/>
    <w:tmpl w:val="43989764"/>
    <w:lvl w:ilvl="0">
      <w:start w:val="1"/>
      <w:numFmt w:val="decimal"/>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8">
    <w:nsid w:val="45017C2C"/>
    <w:multiLevelType w:val="hybridMultilevel"/>
    <w:tmpl w:val="0DE42D12"/>
    <w:lvl w:ilvl="0" w:tplc="60644C7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8B17B3F"/>
    <w:multiLevelType w:val="multilevel"/>
    <w:tmpl w:val="E06E94AC"/>
    <w:lvl w:ilvl="0">
      <w:start w:val="1"/>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4A6434E7"/>
    <w:multiLevelType w:val="hybridMultilevel"/>
    <w:tmpl w:val="05FA9E94"/>
    <w:lvl w:ilvl="0" w:tplc="DF2E64EA">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316"/>
        </w:tabs>
        <w:ind w:left="2316" w:hanging="360"/>
      </w:pPr>
    </w:lvl>
    <w:lvl w:ilvl="2" w:tplc="0409001B" w:tentative="1">
      <w:start w:val="1"/>
      <w:numFmt w:val="lowerRoman"/>
      <w:lvlText w:val="%3."/>
      <w:lvlJc w:val="right"/>
      <w:pPr>
        <w:tabs>
          <w:tab w:val="num" w:pos="3036"/>
        </w:tabs>
        <w:ind w:left="3036" w:hanging="180"/>
      </w:pPr>
    </w:lvl>
    <w:lvl w:ilvl="3" w:tplc="0409000F" w:tentative="1">
      <w:start w:val="1"/>
      <w:numFmt w:val="decimal"/>
      <w:lvlText w:val="%4."/>
      <w:lvlJc w:val="left"/>
      <w:pPr>
        <w:tabs>
          <w:tab w:val="num" w:pos="3756"/>
        </w:tabs>
        <w:ind w:left="3756" w:hanging="360"/>
      </w:pPr>
    </w:lvl>
    <w:lvl w:ilvl="4" w:tplc="04090019" w:tentative="1">
      <w:start w:val="1"/>
      <w:numFmt w:val="lowerLetter"/>
      <w:lvlText w:val="%5."/>
      <w:lvlJc w:val="left"/>
      <w:pPr>
        <w:tabs>
          <w:tab w:val="num" w:pos="4476"/>
        </w:tabs>
        <w:ind w:left="4476" w:hanging="360"/>
      </w:pPr>
    </w:lvl>
    <w:lvl w:ilvl="5" w:tplc="0409001B" w:tentative="1">
      <w:start w:val="1"/>
      <w:numFmt w:val="lowerRoman"/>
      <w:lvlText w:val="%6."/>
      <w:lvlJc w:val="right"/>
      <w:pPr>
        <w:tabs>
          <w:tab w:val="num" w:pos="5196"/>
        </w:tabs>
        <w:ind w:left="5196" w:hanging="180"/>
      </w:pPr>
    </w:lvl>
    <w:lvl w:ilvl="6" w:tplc="0409000F" w:tentative="1">
      <w:start w:val="1"/>
      <w:numFmt w:val="decimal"/>
      <w:lvlText w:val="%7."/>
      <w:lvlJc w:val="left"/>
      <w:pPr>
        <w:tabs>
          <w:tab w:val="num" w:pos="5916"/>
        </w:tabs>
        <w:ind w:left="5916" w:hanging="360"/>
      </w:pPr>
    </w:lvl>
    <w:lvl w:ilvl="7" w:tplc="04090019" w:tentative="1">
      <w:start w:val="1"/>
      <w:numFmt w:val="lowerLetter"/>
      <w:lvlText w:val="%8."/>
      <w:lvlJc w:val="left"/>
      <w:pPr>
        <w:tabs>
          <w:tab w:val="num" w:pos="6636"/>
        </w:tabs>
        <w:ind w:left="6636" w:hanging="360"/>
      </w:pPr>
    </w:lvl>
    <w:lvl w:ilvl="8" w:tplc="0409001B" w:tentative="1">
      <w:start w:val="1"/>
      <w:numFmt w:val="lowerRoman"/>
      <w:lvlText w:val="%9."/>
      <w:lvlJc w:val="right"/>
      <w:pPr>
        <w:tabs>
          <w:tab w:val="num" w:pos="7356"/>
        </w:tabs>
        <w:ind w:left="7356" w:hanging="180"/>
      </w:pPr>
    </w:lvl>
  </w:abstractNum>
  <w:abstractNum w:abstractNumId="11">
    <w:nsid w:val="58D233AC"/>
    <w:multiLevelType w:val="hybridMultilevel"/>
    <w:tmpl w:val="FB301DD8"/>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12">
    <w:nsid w:val="672C5FB4"/>
    <w:multiLevelType w:val="multilevel"/>
    <w:tmpl w:val="D612F550"/>
    <w:lvl w:ilvl="0">
      <w:start w:val="2"/>
      <w:numFmt w:val="decimalZero"/>
      <w:lvlText w:val="%1"/>
      <w:lvlJc w:val="left"/>
      <w:pPr>
        <w:tabs>
          <w:tab w:val="num" w:pos="360"/>
        </w:tabs>
        <w:ind w:left="360" w:hanging="360"/>
      </w:pPr>
      <w:rPr>
        <w:rFonts w:hint="default"/>
      </w:rPr>
    </w:lvl>
    <w:lvl w:ilvl="1">
      <w:start w:val="3"/>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E050090"/>
    <w:multiLevelType w:val="multilevel"/>
    <w:tmpl w:val="E16CA16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4">
    <w:nsid w:val="76113181"/>
    <w:multiLevelType w:val="multilevel"/>
    <w:tmpl w:val="AC90BE76"/>
    <w:lvl w:ilvl="0">
      <w:start w:val="2"/>
      <w:numFmt w:val="decimalZero"/>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7"/>
  </w:num>
  <w:num w:numId="3">
    <w:abstractNumId w:val="9"/>
  </w:num>
  <w:num w:numId="4">
    <w:abstractNumId w:val="3"/>
  </w:num>
  <w:num w:numId="5">
    <w:abstractNumId w:val="5"/>
  </w:num>
  <w:num w:numId="6">
    <w:abstractNumId w:val="13"/>
  </w:num>
  <w:num w:numId="7">
    <w:abstractNumId w:val="1"/>
  </w:num>
  <w:num w:numId="8">
    <w:abstractNumId w:val="14"/>
  </w:num>
  <w:num w:numId="9">
    <w:abstractNumId w:val="6"/>
  </w:num>
  <w:num w:numId="10">
    <w:abstractNumId w:val="4"/>
  </w:num>
  <w:num w:numId="11">
    <w:abstractNumId w:val="10"/>
  </w:num>
  <w:num w:numId="12">
    <w:abstractNumId w:val="8"/>
  </w:num>
  <w:num w:numId="13">
    <w:abstractNumId w:val="0"/>
  </w:num>
  <w:num w:numId="14">
    <w:abstractNumId w:val="1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0"/>
  <w:removePersonalInformation/>
  <w:proofState w:spelling="clean" w:grammar="clean"/>
  <w:stylePaneFormatFilter w:val="3F01"/>
  <w:doNotTrackMoves/>
  <w:defaultTabStop w:val="720"/>
  <w:characterSpacingControl w:val="doNotCompress"/>
  <w:hdrShapeDefaults>
    <o:shapedefaults v:ext="edit" spidmax="24577"/>
  </w:hdrShapeDefaults>
  <w:footnotePr>
    <w:footnote w:id="-1"/>
    <w:footnote w:id="0"/>
  </w:footnotePr>
  <w:endnotePr>
    <w:endnote w:id="-1"/>
    <w:endnote w:id="0"/>
  </w:endnotePr>
  <w:compat/>
  <w:rsids>
    <w:rsidRoot w:val="005009D1"/>
    <w:rsid w:val="00003450"/>
    <w:rsid w:val="000120D9"/>
    <w:rsid w:val="00020D3A"/>
    <w:rsid w:val="000343C1"/>
    <w:rsid w:val="0006498F"/>
    <w:rsid w:val="000768F6"/>
    <w:rsid w:val="00090EF6"/>
    <w:rsid w:val="00090F1E"/>
    <w:rsid w:val="00091A19"/>
    <w:rsid w:val="000972AF"/>
    <w:rsid w:val="0009761A"/>
    <w:rsid w:val="00097FF9"/>
    <w:rsid w:val="000C38D7"/>
    <w:rsid w:val="000D7C67"/>
    <w:rsid w:val="000F6B64"/>
    <w:rsid w:val="00103271"/>
    <w:rsid w:val="00111C0A"/>
    <w:rsid w:val="00113F5A"/>
    <w:rsid w:val="00121716"/>
    <w:rsid w:val="00142B91"/>
    <w:rsid w:val="00146723"/>
    <w:rsid w:val="00150F9A"/>
    <w:rsid w:val="0017552C"/>
    <w:rsid w:val="001948E4"/>
    <w:rsid w:val="001A0E15"/>
    <w:rsid w:val="001B1D09"/>
    <w:rsid w:val="001B5310"/>
    <w:rsid w:val="001C2AA6"/>
    <w:rsid w:val="001D68EA"/>
    <w:rsid w:val="00201A5A"/>
    <w:rsid w:val="0021062D"/>
    <w:rsid w:val="002164EC"/>
    <w:rsid w:val="00217F1E"/>
    <w:rsid w:val="002226EB"/>
    <w:rsid w:val="00225392"/>
    <w:rsid w:val="00230723"/>
    <w:rsid w:val="00243D70"/>
    <w:rsid w:val="00247E09"/>
    <w:rsid w:val="00251FB0"/>
    <w:rsid w:val="002A31A0"/>
    <w:rsid w:val="002A6ED9"/>
    <w:rsid w:val="002C7DF6"/>
    <w:rsid w:val="002F395C"/>
    <w:rsid w:val="00302101"/>
    <w:rsid w:val="0031621E"/>
    <w:rsid w:val="00321800"/>
    <w:rsid w:val="00327907"/>
    <w:rsid w:val="00357EBF"/>
    <w:rsid w:val="00360646"/>
    <w:rsid w:val="003864E2"/>
    <w:rsid w:val="00391CC1"/>
    <w:rsid w:val="003C1375"/>
    <w:rsid w:val="003C18FE"/>
    <w:rsid w:val="003D4D30"/>
    <w:rsid w:val="003E25BE"/>
    <w:rsid w:val="00425BBC"/>
    <w:rsid w:val="00441959"/>
    <w:rsid w:val="004441BF"/>
    <w:rsid w:val="00460E74"/>
    <w:rsid w:val="004A668A"/>
    <w:rsid w:val="004A6B43"/>
    <w:rsid w:val="004B180F"/>
    <w:rsid w:val="004C575B"/>
    <w:rsid w:val="004C5764"/>
    <w:rsid w:val="004D0595"/>
    <w:rsid w:val="004D0974"/>
    <w:rsid w:val="004F2C66"/>
    <w:rsid w:val="005009D1"/>
    <w:rsid w:val="005133C3"/>
    <w:rsid w:val="005200E4"/>
    <w:rsid w:val="005409DB"/>
    <w:rsid w:val="00545969"/>
    <w:rsid w:val="00551D17"/>
    <w:rsid w:val="00570ACB"/>
    <w:rsid w:val="005717B8"/>
    <w:rsid w:val="005838EB"/>
    <w:rsid w:val="005956FF"/>
    <w:rsid w:val="005B0B0C"/>
    <w:rsid w:val="005D0E99"/>
    <w:rsid w:val="005E5847"/>
    <w:rsid w:val="005E79FE"/>
    <w:rsid w:val="00601781"/>
    <w:rsid w:val="00603EE4"/>
    <w:rsid w:val="00610AE0"/>
    <w:rsid w:val="00620D0E"/>
    <w:rsid w:val="00633EDC"/>
    <w:rsid w:val="00633FA5"/>
    <w:rsid w:val="006660DF"/>
    <w:rsid w:val="00674131"/>
    <w:rsid w:val="006829C6"/>
    <w:rsid w:val="00690D82"/>
    <w:rsid w:val="006C2832"/>
    <w:rsid w:val="006D01AC"/>
    <w:rsid w:val="006D0378"/>
    <w:rsid w:val="006D218F"/>
    <w:rsid w:val="006E5C84"/>
    <w:rsid w:val="006F6F07"/>
    <w:rsid w:val="007031C6"/>
    <w:rsid w:val="0075200A"/>
    <w:rsid w:val="007742BD"/>
    <w:rsid w:val="0077468F"/>
    <w:rsid w:val="007918F3"/>
    <w:rsid w:val="00792983"/>
    <w:rsid w:val="007B0644"/>
    <w:rsid w:val="007B44E5"/>
    <w:rsid w:val="007B7B75"/>
    <w:rsid w:val="007D3CC1"/>
    <w:rsid w:val="007F3DAD"/>
    <w:rsid w:val="0080426F"/>
    <w:rsid w:val="00807F60"/>
    <w:rsid w:val="00811542"/>
    <w:rsid w:val="008514FD"/>
    <w:rsid w:val="008646B1"/>
    <w:rsid w:val="00876570"/>
    <w:rsid w:val="00880AEC"/>
    <w:rsid w:val="0089765C"/>
    <w:rsid w:val="008A295C"/>
    <w:rsid w:val="008A2E69"/>
    <w:rsid w:val="008B6604"/>
    <w:rsid w:val="008C48DA"/>
    <w:rsid w:val="008E788A"/>
    <w:rsid w:val="008F30D6"/>
    <w:rsid w:val="008F479B"/>
    <w:rsid w:val="009012B2"/>
    <w:rsid w:val="00901FF2"/>
    <w:rsid w:val="009045A2"/>
    <w:rsid w:val="009146BA"/>
    <w:rsid w:val="00921C02"/>
    <w:rsid w:val="009315B5"/>
    <w:rsid w:val="0094054B"/>
    <w:rsid w:val="0094671D"/>
    <w:rsid w:val="00952869"/>
    <w:rsid w:val="00955BE5"/>
    <w:rsid w:val="00984F9E"/>
    <w:rsid w:val="00985351"/>
    <w:rsid w:val="00991521"/>
    <w:rsid w:val="009A3645"/>
    <w:rsid w:val="009B566E"/>
    <w:rsid w:val="009B778A"/>
    <w:rsid w:val="009C5667"/>
    <w:rsid w:val="009E01BA"/>
    <w:rsid w:val="009E037E"/>
    <w:rsid w:val="009E27B0"/>
    <w:rsid w:val="00A07879"/>
    <w:rsid w:val="00A40B5A"/>
    <w:rsid w:val="00A45C3F"/>
    <w:rsid w:val="00A65563"/>
    <w:rsid w:val="00A8609C"/>
    <w:rsid w:val="00AA2546"/>
    <w:rsid w:val="00AA5514"/>
    <w:rsid w:val="00AA5E48"/>
    <w:rsid w:val="00AB2E09"/>
    <w:rsid w:val="00AC6D45"/>
    <w:rsid w:val="00AE2B6D"/>
    <w:rsid w:val="00AE4A85"/>
    <w:rsid w:val="00AE668B"/>
    <w:rsid w:val="00B1204E"/>
    <w:rsid w:val="00B133C8"/>
    <w:rsid w:val="00B138D3"/>
    <w:rsid w:val="00B22A03"/>
    <w:rsid w:val="00B33B03"/>
    <w:rsid w:val="00B45AE5"/>
    <w:rsid w:val="00B64012"/>
    <w:rsid w:val="00B6578C"/>
    <w:rsid w:val="00B814ED"/>
    <w:rsid w:val="00BB6DED"/>
    <w:rsid w:val="00BD6979"/>
    <w:rsid w:val="00BD7FC7"/>
    <w:rsid w:val="00BF2479"/>
    <w:rsid w:val="00C1406C"/>
    <w:rsid w:val="00C14A00"/>
    <w:rsid w:val="00C15CA6"/>
    <w:rsid w:val="00C220C0"/>
    <w:rsid w:val="00C40D46"/>
    <w:rsid w:val="00C75331"/>
    <w:rsid w:val="00CD5DCD"/>
    <w:rsid w:val="00CF0142"/>
    <w:rsid w:val="00D02EFA"/>
    <w:rsid w:val="00D1471A"/>
    <w:rsid w:val="00D1580C"/>
    <w:rsid w:val="00D25974"/>
    <w:rsid w:val="00D4275F"/>
    <w:rsid w:val="00D651C0"/>
    <w:rsid w:val="00D73AAE"/>
    <w:rsid w:val="00D76193"/>
    <w:rsid w:val="00D83969"/>
    <w:rsid w:val="00D95997"/>
    <w:rsid w:val="00DC23D9"/>
    <w:rsid w:val="00DD11A4"/>
    <w:rsid w:val="00DD737D"/>
    <w:rsid w:val="00DF31BA"/>
    <w:rsid w:val="00E25A24"/>
    <w:rsid w:val="00E32DCC"/>
    <w:rsid w:val="00E351E9"/>
    <w:rsid w:val="00E36653"/>
    <w:rsid w:val="00E40932"/>
    <w:rsid w:val="00E419FA"/>
    <w:rsid w:val="00E54B6C"/>
    <w:rsid w:val="00E67A54"/>
    <w:rsid w:val="00E83CFE"/>
    <w:rsid w:val="00E84FC5"/>
    <w:rsid w:val="00EA1009"/>
    <w:rsid w:val="00EA4DBD"/>
    <w:rsid w:val="00EB343A"/>
    <w:rsid w:val="00EE6373"/>
    <w:rsid w:val="00EE77A6"/>
    <w:rsid w:val="00EF67C0"/>
    <w:rsid w:val="00F04762"/>
    <w:rsid w:val="00F06F36"/>
    <w:rsid w:val="00F22A2B"/>
    <w:rsid w:val="00F50B06"/>
    <w:rsid w:val="00F5251A"/>
    <w:rsid w:val="00F5778F"/>
    <w:rsid w:val="00F638C4"/>
    <w:rsid w:val="00F75767"/>
    <w:rsid w:val="00F85204"/>
    <w:rsid w:val="00F85CCD"/>
    <w:rsid w:val="00FC6A5F"/>
    <w:rsid w:val="00FC76CA"/>
    <w:rsid w:val="00FD72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D1"/>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5009D1"/>
    <w:pPr>
      <w:autoSpaceDE w:val="0"/>
      <w:autoSpaceDN w:val="0"/>
      <w:adjustRightInd w:val="0"/>
      <w:ind w:left="720"/>
    </w:pPr>
    <w:rPr>
      <w:rFonts w:ascii="Letter Gothic" w:hAnsi="Letter Gothic"/>
      <w:sz w:val="24"/>
      <w:szCs w:val="24"/>
    </w:rPr>
  </w:style>
  <w:style w:type="paragraph" w:customStyle="1" w:styleId="Level2">
    <w:name w:val="Level 2"/>
    <w:rsid w:val="005009D1"/>
    <w:pPr>
      <w:autoSpaceDE w:val="0"/>
      <w:autoSpaceDN w:val="0"/>
      <w:adjustRightInd w:val="0"/>
      <w:ind w:left="1440"/>
    </w:pPr>
    <w:rPr>
      <w:rFonts w:ascii="Letter Gothic" w:hAnsi="Letter Gothic"/>
      <w:sz w:val="24"/>
      <w:szCs w:val="24"/>
    </w:rPr>
  </w:style>
  <w:style w:type="paragraph" w:styleId="Header">
    <w:name w:val="header"/>
    <w:basedOn w:val="Normal"/>
    <w:rsid w:val="000D7C67"/>
    <w:pPr>
      <w:tabs>
        <w:tab w:val="center" w:pos="4320"/>
        <w:tab w:val="right" w:pos="8640"/>
      </w:tabs>
    </w:pPr>
  </w:style>
  <w:style w:type="paragraph" w:styleId="Footer">
    <w:name w:val="footer"/>
    <w:basedOn w:val="Normal"/>
    <w:rsid w:val="00121716"/>
    <w:pPr>
      <w:tabs>
        <w:tab w:val="center" w:pos="4320"/>
        <w:tab w:val="right" w:pos="8640"/>
      </w:tabs>
    </w:pPr>
  </w:style>
  <w:style w:type="character" w:styleId="PageNumber">
    <w:name w:val="page number"/>
    <w:basedOn w:val="DefaultParagraphFont"/>
    <w:rsid w:val="00952869"/>
  </w:style>
  <w:style w:type="paragraph" w:styleId="BalloonText">
    <w:name w:val="Balloon Text"/>
    <w:basedOn w:val="Normal"/>
    <w:semiHidden/>
    <w:rsid w:val="005717B8"/>
    <w:rPr>
      <w:rFonts w:ascii="Tahoma" w:hAnsi="Tahoma" w:cs="Tahoma"/>
      <w:sz w:val="16"/>
      <w:szCs w:val="16"/>
    </w:rPr>
  </w:style>
  <w:style w:type="character" w:styleId="CommentReference">
    <w:name w:val="annotation reference"/>
    <w:basedOn w:val="DefaultParagraphFont"/>
    <w:semiHidden/>
    <w:rsid w:val="00AB2E09"/>
    <w:rPr>
      <w:sz w:val="16"/>
      <w:szCs w:val="16"/>
    </w:rPr>
  </w:style>
  <w:style w:type="paragraph" w:styleId="CommentText">
    <w:name w:val="annotation text"/>
    <w:basedOn w:val="Normal"/>
    <w:semiHidden/>
    <w:rsid w:val="00AB2E09"/>
  </w:style>
  <w:style w:type="paragraph" w:styleId="CommentSubject">
    <w:name w:val="annotation subject"/>
    <w:basedOn w:val="CommentText"/>
    <w:next w:val="CommentText"/>
    <w:semiHidden/>
    <w:rsid w:val="00AB2E09"/>
    <w:rPr>
      <w:b/>
      <w:bCs/>
    </w:rPr>
  </w:style>
  <w:style w:type="character" w:styleId="Hyperlink">
    <w:name w:val="Hyperlink"/>
    <w:basedOn w:val="DefaultParagraphFont"/>
    <w:rsid w:val="00360646"/>
    <w:rPr>
      <w:color w:val="0000FF"/>
      <w:u w:val="single"/>
    </w:rPr>
  </w:style>
  <w:style w:type="character" w:customStyle="1" w:styleId="rtext1">
    <w:name w:val="rtext1"/>
    <w:basedOn w:val="DefaultParagraphFont"/>
    <w:rsid w:val="00CF0142"/>
    <w:rPr>
      <w:rFonts w:ascii="Verdana" w:hAnsi="Verdana" w:hint="default"/>
      <w:strike w:val="0"/>
      <w:dstrike w:val="0"/>
      <w:sz w:val="16"/>
      <w:szCs w:val="16"/>
      <w:u w:val="none"/>
      <w:effect w:val="none"/>
    </w:rPr>
  </w:style>
  <w:style w:type="character" w:styleId="FollowedHyperlink">
    <w:name w:val="FollowedHyperlink"/>
    <w:basedOn w:val="DefaultParagraphFont"/>
    <w:rsid w:val="00B138D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damswebsearch2.nrc.gov/idmws/ViewDocByAccession.asp?AccessionNumber=ML0830200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amswebsearch2.nrc.gov/idmws/ViewDocByAccession.asp?AccessionNumber=ML073050453"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adamswebsearch2.nrc.gov/idmws/ViewDocByAccession.asp?AccessionNumber=ML1013205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amswebsearch2.nrc.gov/idmws/ViewDocByAccession.asp?AccessionNumber=ML080300064" TargetMode="Externa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103560051" TargetMode="Externa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adamswebsearch2.nrc.gov/idmws/ViewDocByAccession.asp?AccessionNumber=ML0826703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22458-DF4E-48DA-9BA4-25C14BBF0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2178</Words>
  <Characters>14763</Characters>
  <Application>Microsoft Office Word</Application>
  <DocSecurity>6</DocSecurity>
  <Lines>123</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16908</CharactersWithSpaces>
  <SharedDoc>false</SharedDoc>
  <HLinks>
    <vt:vector size="6" baseType="variant">
      <vt:variant>
        <vt:i4>5505106</vt:i4>
      </vt:variant>
      <vt:variant>
        <vt:i4>2</vt:i4>
      </vt:variant>
      <vt:variant>
        <vt:i4>0</vt:i4>
      </vt:variant>
      <vt:variant>
        <vt:i4>5</vt:i4>
      </vt:variant>
      <vt:variant>
        <vt:lpwstr>http://nrr10.nrc.gov/rorp/ip71111-18.html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2008-01-29T16:58:00Z</cp:lastPrinted>
  <dcterms:created xsi:type="dcterms:W3CDTF">2010-12-23T12:10:00Z</dcterms:created>
  <dcterms:modified xsi:type="dcterms:W3CDTF">2010-12-23T12:10:00Z</dcterms:modified>
</cp:coreProperties>
</file>