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9F090B" w:rsidP="00460645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bookmarkStart w:id="0" w:name="BM_1_"/>
      <w:bookmarkEnd w:id="0"/>
    </w:p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C94196">
        <w:rPr>
          <w:rFonts w:ascii="Arial" w:hAnsi="Arial" w:cs="Arial"/>
        </w:rPr>
        <w:t>NRO</w:t>
      </w:r>
    </w:p>
    <w:p w:rsidR="003C4073" w:rsidRDefault="009F090B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9F090B">
        <w:rPr>
          <w:noProof/>
        </w:rPr>
        <w:pict>
          <v:line id="_x0000_s1027" style="position:absolute;z-index:251657216;mso-position-horizontal-relative:page;mso-position-vertical-relative:page" from="1in,135pt" to="540pt,135pt" strokecolor="#020000" strokeweight=".96pt">
            <w10:wrap anchorx="page" anchory="page"/>
          </v:line>
        </w:pict>
      </w:r>
    </w:p>
    <w:p w:rsidR="003C4073" w:rsidRPr="00BB2F06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 xml:space="preserve">Change Notice </w:t>
      </w:r>
      <w:r w:rsidR="00846774" w:rsidRPr="00BB2F06">
        <w:rPr>
          <w:rFonts w:ascii="Arial" w:hAnsi="Arial" w:cs="Arial"/>
          <w:sz w:val="24"/>
          <w:szCs w:val="24"/>
        </w:rPr>
        <w:t>11-</w:t>
      </w:r>
      <w:r w:rsidR="00C94196" w:rsidRPr="00BB2F06">
        <w:rPr>
          <w:rFonts w:ascii="Arial" w:hAnsi="Arial" w:cs="Arial"/>
          <w:sz w:val="24"/>
          <w:szCs w:val="24"/>
        </w:rPr>
        <w:t>026</w:t>
      </w:r>
    </w:p>
    <w:p w:rsidR="003C4073" w:rsidRPr="00BB2F06" w:rsidRDefault="009F090B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" w:lineRule="exact"/>
        <w:rPr>
          <w:rFonts w:ascii="Arial" w:hAnsi="Arial" w:cs="Arial"/>
          <w:sz w:val="24"/>
          <w:szCs w:val="24"/>
        </w:rPr>
      </w:pPr>
      <w:r w:rsidRPr="00BB2F06">
        <w:rPr>
          <w:noProof/>
          <w:sz w:val="24"/>
          <w:szCs w:val="24"/>
        </w:rPr>
        <w:pict>
          <v:line id="_x0000_s1028" style="position:absolute;z-index:251658240;mso-position-horizontal-relative:margin" from="0,0" to="0,0" o:allowincell="f" strokecolor="#020000" strokeweight=".96pt">
            <w10:wrap anchorx="margin"/>
          </v:line>
        </w:pict>
      </w:r>
      <w:r w:rsidRPr="00BB2F06">
        <w:rPr>
          <w:noProof/>
          <w:sz w:val="24"/>
          <w:szCs w:val="24"/>
        </w:rPr>
        <w:pict>
          <v:line id="_x0000_s1029" style="position:absolute;z-index:251659264;mso-position-horizontal-relative:margin" from="0,0" to="0,0" o:allowincell="f" strokecolor="#020000" strokeweight=".96pt">
            <w10:wrap anchorx="margin"/>
          </v:line>
        </w:pict>
      </w:r>
    </w:p>
    <w:p w:rsidR="003C4073" w:rsidRPr="00BB2F06" w:rsidRDefault="009F090B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BB2F06">
        <w:rPr>
          <w:noProof/>
          <w:sz w:val="24"/>
          <w:szCs w:val="24"/>
        </w:rPr>
        <w:pict>
          <v:line id="_x0000_s1026" style="position:absolute;z-index:251656192;mso-position-horizontal-relative:page;mso-position-vertical-relative:page" from="1in,162pt" to="540pt,162pt" strokecolor="#020000" strokeweight=".96pt">
            <w10:wrap anchorx="page" anchory="page"/>
          </v:line>
        </w:pict>
      </w:r>
    </w:p>
    <w:p w:rsidR="00152E08" w:rsidRPr="00BB2F06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B2F06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ab/>
        <w:t>DELETED: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</w:rPr>
        <w:tab/>
        <w:t>TRANSMITTED:</w:t>
      </w:r>
    </w:p>
    <w:p w:rsidR="003C4073" w:rsidRPr="00BB2F06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B2F06" w:rsidRDefault="003C4073" w:rsidP="00BB2F06">
      <w:p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Number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Date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Number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BB2F06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C94196" w:rsidRPr="00BB2F06" w:rsidRDefault="00C94196" w:rsidP="00BB2F0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1.</w:t>
      </w:r>
      <w:r w:rsidRPr="00BB2F06">
        <w:rPr>
          <w:rFonts w:ascii="Arial" w:hAnsi="Arial" w:cs="Arial"/>
          <w:sz w:val="24"/>
          <w:szCs w:val="24"/>
        </w:rPr>
        <w:tab/>
        <w:t>IMC 2506</w:t>
      </w:r>
      <w:r w:rsidRPr="00BB2F06">
        <w:rPr>
          <w:rFonts w:ascii="Arial" w:hAnsi="Arial" w:cs="Arial"/>
          <w:sz w:val="24"/>
          <w:szCs w:val="24"/>
        </w:rPr>
        <w:tab/>
        <w:t>09/09/2010</w:t>
      </w:r>
      <w:r w:rsidRPr="00BB2F06">
        <w:rPr>
          <w:rFonts w:ascii="Arial" w:hAnsi="Arial" w:cs="Arial"/>
          <w:sz w:val="24"/>
          <w:szCs w:val="24"/>
        </w:rPr>
        <w:tab/>
        <w:t>IMC 2506</w:t>
      </w:r>
      <w:r w:rsidRPr="00BB2F06">
        <w:rPr>
          <w:rFonts w:ascii="Arial" w:hAnsi="Arial" w:cs="Arial"/>
          <w:sz w:val="24"/>
          <w:szCs w:val="24"/>
        </w:rPr>
        <w:tab/>
        <w:t>10/29/2011</w:t>
      </w:r>
    </w:p>
    <w:p w:rsidR="00C94196" w:rsidRPr="00BB2F06" w:rsidRDefault="00C9419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C94196" w:rsidRPr="00BB2F06" w:rsidRDefault="00C9419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C94196" w:rsidRDefault="00C9419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2"/>
          <w:szCs w:val="22"/>
        </w:rPr>
      </w:pPr>
    </w:p>
    <w:p w:rsidR="00C94196" w:rsidRDefault="00C9419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2"/>
          <w:szCs w:val="22"/>
        </w:rPr>
      </w:pPr>
    </w:p>
    <w:p w:rsidR="00C94196" w:rsidRDefault="00C9419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2"/>
          <w:szCs w:val="22"/>
        </w:rPr>
      </w:pPr>
    </w:p>
    <w:p w:rsidR="00C94196" w:rsidRDefault="00C9419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2"/>
          <w:szCs w:val="22"/>
        </w:rPr>
      </w:pPr>
    </w:p>
    <w:p w:rsidR="00BB2F06" w:rsidRDefault="00BB2F0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2"/>
          <w:szCs w:val="22"/>
        </w:rPr>
      </w:pPr>
    </w:p>
    <w:p w:rsidR="00BB2F06" w:rsidRDefault="00BB2F0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2"/>
          <w:szCs w:val="22"/>
        </w:rPr>
      </w:pPr>
    </w:p>
    <w:p w:rsidR="00BB2F06" w:rsidRDefault="00BB2F0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2"/>
          <w:szCs w:val="22"/>
        </w:rPr>
      </w:pPr>
    </w:p>
    <w:p w:rsidR="00BB2F06" w:rsidRDefault="00BB2F0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2"/>
          <w:szCs w:val="22"/>
        </w:rPr>
      </w:pPr>
    </w:p>
    <w:p w:rsidR="00BB2F06" w:rsidRDefault="00BB2F0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2"/>
          <w:szCs w:val="22"/>
        </w:rPr>
      </w:pPr>
    </w:p>
    <w:p w:rsidR="00BB2F06" w:rsidRDefault="00BB2F0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2"/>
          <w:szCs w:val="22"/>
        </w:rPr>
      </w:pPr>
    </w:p>
    <w:p w:rsidR="00BB2F06" w:rsidRDefault="00BB2F0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2"/>
          <w:szCs w:val="22"/>
        </w:rPr>
      </w:pPr>
    </w:p>
    <w:p w:rsidR="00BB2F06" w:rsidRDefault="00BB2F0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2"/>
          <w:szCs w:val="22"/>
        </w:rPr>
      </w:pPr>
    </w:p>
    <w:p w:rsidR="00BB2F06" w:rsidRDefault="00BB2F0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2"/>
          <w:szCs w:val="22"/>
        </w:rPr>
      </w:pPr>
    </w:p>
    <w:p w:rsidR="00BB2F06" w:rsidRDefault="00BB2F0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2"/>
          <w:szCs w:val="22"/>
        </w:rPr>
      </w:pPr>
    </w:p>
    <w:p w:rsidR="00BB2F06" w:rsidRDefault="00BB2F0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2"/>
          <w:szCs w:val="22"/>
        </w:rPr>
      </w:pPr>
    </w:p>
    <w:p w:rsidR="00524A56" w:rsidRPr="00BB2F06" w:rsidRDefault="003C4073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TRAINING:</w:t>
      </w:r>
      <w:r w:rsidRPr="00BB2F06">
        <w:rPr>
          <w:rFonts w:ascii="Arial" w:hAnsi="Arial" w:cs="Arial"/>
          <w:sz w:val="24"/>
          <w:szCs w:val="24"/>
        </w:rPr>
        <w:tab/>
      </w:r>
      <w:r w:rsidR="004B41A4" w:rsidRPr="00BB2F06">
        <w:rPr>
          <w:rFonts w:ascii="Arial" w:hAnsi="Arial" w:cs="Arial"/>
          <w:sz w:val="24"/>
          <w:szCs w:val="24"/>
        </w:rPr>
        <w:t>None</w:t>
      </w:r>
    </w:p>
    <w:p w:rsidR="00D57FCF" w:rsidRPr="00BB2F06" w:rsidRDefault="00D57FCF" w:rsidP="00D57FC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1220BD" w:rsidRPr="00BB2F06" w:rsidRDefault="003C4073" w:rsidP="00C94196">
      <w:pPr>
        <w:ind w:left="1440" w:hanging="1440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REMARKS:</w:t>
      </w:r>
      <w:r w:rsidR="00BE10A7" w:rsidRPr="00BB2F06">
        <w:rPr>
          <w:rFonts w:ascii="Arial" w:hAnsi="Arial" w:cs="Arial"/>
          <w:sz w:val="24"/>
          <w:szCs w:val="24"/>
        </w:rPr>
        <w:tab/>
      </w:r>
      <w:r w:rsidR="00C94196" w:rsidRPr="00BB2F06">
        <w:rPr>
          <w:rFonts w:ascii="Arial" w:hAnsi="Arial" w:cs="Arial"/>
          <w:sz w:val="24"/>
          <w:szCs w:val="24"/>
        </w:rPr>
        <w:t>IMC 2506</w:t>
      </w:r>
      <w:r w:rsidR="00BB2F06" w:rsidRPr="00BB2F06">
        <w:rPr>
          <w:rFonts w:ascii="Arial" w:hAnsi="Arial" w:cs="Arial"/>
          <w:sz w:val="24"/>
          <w:szCs w:val="24"/>
        </w:rPr>
        <w:t xml:space="preserve">, “Construction Reactor Oversight Processing General Guidance and Basis Document,” </w:t>
      </w:r>
      <w:r w:rsidR="00BB2F06">
        <w:rPr>
          <w:rFonts w:ascii="Arial" w:hAnsi="Arial" w:cs="Arial"/>
          <w:sz w:val="24"/>
          <w:szCs w:val="24"/>
        </w:rPr>
        <w:t>has been revised</w:t>
      </w:r>
      <w:r w:rsidR="00BB2F06" w:rsidRPr="00BB2F06">
        <w:rPr>
          <w:rFonts w:ascii="Arial" w:hAnsi="Arial" w:cs="Arial"/>
          <w:sz w:val="24"/>
          <w:szCs w:val="24"/>
        </w:rPr>
        <w:t xml:space="preserve"> to document </w:t>
      </w:r>
      <w:r w:rsidR="00BB2F06">
        <w:rPr>
          <w:rFonts w:ascii="Arial" w:hAnsi="Arial" w:cs="Arial"/>
          <w:sz w:val="24"/>
          <w:szCs w:val="24"/>
        </w:rPr>
        <w:t xml:space="preserve">the </w:t>
      </w:r>
      <w:r w:rsidR="00BB2F06" w:rsidRPr="00BB2F06">
        <w:rPr>
          <w:rFonts w:ascii="Arial" w:hAnsi="Arial" w:cs="Arial"/>
          <w:sz w:val="24"/>
          <w:szCs w:val="24"/>
        </w:rPr>
        <w:t xml:space="preserve">pilot of </w:t>
      </w:r>
      <w:r w:rsidR="00BB2F06">
        <w:rPr>
          <w:rFonts w:ascii="Arial" w:hAnsi="Arial" w:cs="Arial"/>
          <w:sz w:val="24"/>
          <w:szCs w:val="24"/>
        </w:rPr>
        <w:t xml:space="preserve">the </w:t>
      </w:r>
      <w:r w:rsidR="00BB2F06" w:rsidRPr="00BB2F06">
        <w:rPr>
          <w:rFonts w:ascii="Arial" w:hAnsi="Arial" w:cs="Arial"/>
          <w:sz w:val="24"/>
          <w:szCs w:val="24"/>
        </w:rPr>
        <w:t>new assessment program and other minor revisions to reflect current program guidance</w:t>
      </w:r>
      <w:r w:rsidR="00BB2F06" w:rsidRPr="00BB2F06">
        <w:rPr>
          <w:rFonts w:ascii="Arial" w:hAnsi="Arial" w:cs="Arial"/>
          <w:sz w:val="24"/>
          <w:szCs w:val="24"/>
        </w:rPr>
        <w:t>.</w:t>
      </w:r>
    </w:p>
    <w:p w:rsidR="003E4E7C" w:rsidRPr="00324061" w:rsidRDefault="003E4E7C" w:rsidP="00D6106D">
      <w:pPr>
        <w:tabs>
          <w:tab w:val="center" w:pos="4680"/>
          <w:tab w:val="left" w:pos="5040"/>
          <w:tab w:val="left" w:pos="5644"/>
          <w:tab w:val="left" w:pos="6235"/>
          <w:tab w:val="left" w:pos="6840"/>
        </w:tabs>
        <w:spacing w:line="240" w:lineRule="exact"/>
        <w:ind w:left="1440" w:hanging="1440"/>
        <w:rPr>
          <w:rFonts w:ascii="Arial" w:hAnsi="Arial" w:cs="Arial"/>
          <w:sz w:val="22"/>
          <w:szCs w:val="22"/>
        </w:rPr>
      </w:pPr>
    </w:p>
    <w:p w:rsidR="00697FD2" w:rsidRDefault="00697FD2" w:rsidP="00697FD2">
      <w:pPr>
        <w:rPr>
          <w:rFonts w:ascii="Arial" w:hAnsi="Arial" w:cs="Arial"/>
          <w:sz w:val="24"/>
          <w:szCs w:val="24"/>
        </w:rPr>
      </w:pPr>
    </w:p>
    <w:p w:rsidR="00BB2F06" w:rsidRDefault="00BB2F06" w:rsidP="00697FD2">
      <w:pPr>
        <w:rPr>
          <w:rFonts w:ascii="Arial" w:hAnsi="Arial" w:cs="Arial"/>
          <w:sz w:val="24"/>
          <w:szCs w:val="24"/>
        </w:rPr>
      </w:pPr>
    </w:p>
    <w:p w:rsidR="00BB2F06" w:rsidRDefault="00BB2F06" w:rsidP="00697FD2">
      <w:pPr>
        <w:rPr>
          <w:rFonts w:ascii="Arial" w:hAnsi="Arial" w:cs="Arial"/>
          <w:sz w:val="24"/>
          <w:szCs w:val="24"/>
        </w:rPr>
      </w:pPr>
    </w:p>
    <w:p w:rsidR="00BB2F06" w:rsidRDefault="00BB2F06" w:rsidP="00697FD2">
      <w:pPr>
        <w:rPr>
          <w:rFonts w:ascii="Arial" w:hAnsi="Arial" w:cs="Arial"/>
          <w:sz w:val="24"/>
          <w:szCs w:val="24"/>
        </w:rPr>
      </w:pPr>
    </w:p>
    <w:p w:rsidR="00BB2F06" w:rsidRDefault="00BB2F06" w:rsidP="00697FD2">
      <w:pPr>
        <w:rPr>
          <w:rFonts w:ascii="Arial" w:hAnsi="Arial" w:cs="Arial"/>
          <w:sz w:val="24"/>
          <w:szCs w:val="24"/>
        </w:rPr>
      </w:pPr>
    </w:p>
    <w:p w:rsidR="00BB2F06" w:rsidRDefault="00BB2F06" w:rsidP="00697FD2">
      <w:pPr>
        <w:rPr>
          <w:rFonts w:ascii="Arial" w:hAnsi="Arial" w:cs="Arial"/>
          <w:sz w:val="24"/>
          <w:szCs w:val="24"/>
        </w:rPr>
      </w:pPr>
    </w:p>
    <w:p w:rsidR="00BB2F06" w:rsidRDefault="00BB2F06" w:rsidP="00697FD2">
      <w:pPr>
        <w:rPr>
          <w:rFonts w:ascii="Arial" w:hAnsi="Arial" w:cs="Arial"/>
          <w:sz w:val="24"/>
          <w:szCs w:val="24"/>
        </w:rPr>
      </w:pPr>
    </w:p>
    <w:p w:rsidR="00BB2F06" w:rsidRDefault="00BB2F06" w:rsidP="00697FD2">
      <w:pPr>
        <w:rPr>
          <w:rFonts w:ascii="Arial" w:hAnsi="Arial" w:cs="Arial"/>
          <w:sz w:val="24"/>
          <w:szCs w:val="24"/>
        </w:rPr>
      </w:pPr>
    </w:p>
    <w:p w:rsidR="00461FEE" w:rsidRDefault="00722C77" w:rsidP="00697F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DISTRIBUTION: </w:t>
      </w:r>
      <w:r w:rsidR="005552FC">
        <w:rPr>
          <w:rFonts w:ascii="Arial" w:hAnsi="Arial" w:cs="Arial"/>
          <w:sz w:val="24"/>
          <w:szCs w:val="24"/>
        </w:rPr>
        <w:t xml:space="preserve"> </w:t>
      </w:r>
      <w:r w:rsidR="00697FD2">
        <w:rPr>
          <w:rFonts w:ascii="Arial" w:hAnsi="Arial" w:cs="Arial"/>
          <w:sz w:val="24"/>
          <w:szCs w:val="24"/>
        </w:rPr>
        <w:t>Standard</w:t>
      </w:r>
    </w:p>
    <w:p w:rsidR="006B03A8" w:rsidRDefault="006B03A8" w:rsidP="006B03A8">
      <w:pPr>
        <w:rPr>
          <w:rFonts w:ascii="Arial" w:hAnsi="Arial" w:cs="Arial"/>
          <w:sz w:val="24"/>
          <w:szCs w:val="24"/>
        </w:rPr>
      </w:pPr>
    </w:p>
    <w:p w:rsidR="003C4073" w:rsidRPr="001E11F2" w:rsidRDefault="00461FEE" w:rsidP="001F1A6A">
      <w:pPr>
        <w:jc w:val="center"/>
      </w:pPr>
      <w:r>
        <w:rPr>
          <w:rFonts w:ascii="Arial" w:hAnsi="Arial" w:cs="Arial"/>
          <w:sz w:val="24"/>
          <w:szCs w:val="24"/>
        </w:rPr>
        <w:t>END</w:t>
      </w:r>
    </w:p>
    <w:sectPr w:rsidR="003C4073" w:rsidRPr="001E11F2" w:rsidSect="00653E33">
      <w:footerReference w:type="even" r:id="rId7"/>
      <w:footerReference w:type="default" r:id="rId8"/>
      <w:footerReference w:type="first" r:id="rId9"/>
      <w:type w:val="continuous"/>
      <w:pgSz w:w="12240" w:h="15838"/>
      <w:pgMar w:top="1080" w:right="1440" w:bottom="432" w:left="1440" w:header="1195" w:footer="720" w:gutter="0"/>
      <w:pgNumType w:fmt="numberInDash"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196" w:rsidRDefault="00C94196">
      <w:r>
        <w:separator/>
      </w:r>
    </w:p>
  </w:endnote>
  <w:endnote w:type="continuationSeparator" w:id="0">
    <w:p w:rsidR="00C94196" w:rsidRDefault="00C941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altName w:val="Courier New"/>
    <w:panose1 w:val="00000000000000000000"/>
    <w:charset w:val="00"/>
    <w:family w:val="swiss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196" w:rsidRDefault="00C94196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C94196" w:rsidRDefault="00C94196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196" w:rsidRPr="00653E33" w:rsidRDefault="00C94196" w:rsidP="00653E33">
    <w:pPr>
      <w:pStyle w:val="Footer"/>
      <w:jc w:val="both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 10/28/11</w:t>
    </w:r>
    <w:r>
      <w:rPr>
        <w:rFonts w:ascii="Arial" w:hAnsi="Arial" w:cs="Arial"/>
        <w:sz w:val="22"/>
        <w:szCs w:val="22"/>
      </w:rPr>
      <w:tab/>
    </w:r>
    <w:r w:rsidRPr="00653E33">
      <w:rPr>
        <w:rFonts w:ascii="Arial" w:hAnsi="Arial" w:cs="Arial"/>
        <w:sz w:val="22"/>
        <w:szCs w:val="22"/>
      </w:rPr>
      <w:fldChar w:fldCharType="begin"/>
    </w:r>
    <w:r w:rsidRPr="00653E33">
      <w:rPr>
        <w:rFonts w:ascii="Arial" w:hAnsi="Arial" w:cs="Arial"/>
        <w:sz w:val="22"/>
        <w:szCs w:val="22"/>
      </w:rPr>
      <w:instrText xml:space="preserve"> PAGE   \* MERGEFORMAT </w:instrText>
    </w:r>
    <w:r w:rsidRPr="00653E33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- 2 -</w:t>
    </w:r>
    <w:r w:rsidRPr="00653E33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11-025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196" w:rsidRPr="00653E33" w:rsidRDefault="00BB2F06" w:rsidP="00653E33">
    <w:pPr>
      <w:pStyle w:val="Foo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 10/29</w:t>
    </w:r>
    <w:r w:rsidR="00C94196">
      <w:rPr>
        <w:rFonts w:ascii="Arial" w:hAnsi="Arial" w:cs="Arial"/>
        <w:sz w:val="22"/>
        <w:szCs w:val="22"/>
      </w:rPr>
      <w:t>/11</w:t>
    </w:r>
    <w:r w:rsidR="00C94196">
      <w:rPr>
        <w:rFonts w:ascii="Arial" w:hAnsi="Arial" w:cs="Arial"/>
        <w:sz w:val="22"/>
        <w:szCs w:val="22"/>
      </w:rPr>
      <w:tab/>
    </w:r>
    <w:r w:rsidR="00C94196" w:rsidRPr="00653E33">
      <w:rPr>
        <w:rFonts w:ascii="Arial" w:hAnsi="Arial" w:cs="Arial"/>
        <w:sz w:val="22"/>
        <w:szCs w:val="22"/>
      </w:rPr>
      <w:fldChar w:fldCharType="begin"/>
    </w:r>
    <w:r w:rsidR="00C94196" w:rsidRPr="00653E33">
      <w:rPr>
        <w:rFonts w:ascii="Arial" w:hAnsi="Arial" w:cs="Arial"/>
        <w:sz w:val="22"/>
        <w:szCs w:val="22"/>
      </w:rPr>
      <w:instrText xml:space="preserve"> PAGE   \* MERGEFORMAT </w:instrText>
    </w:r>
    <w:r w:rsidR="00C94196" w:rsidRPr="00653E33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- 1 -</w:t>
    </w:r>
    <w:r w:rsidR="00C94196" w:rsidRPr="00653E33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11-026</w:t>
    </w:r>
  </w:p>
  <w:p w:rsidR="00C94196" w:rsidRPr="00653E33" w:rsidRDefault="00C94196" w:rsidP="00653E33">
    <w:pPr>
      <w:pStyle w:val="Footer"/>
      <w:rPr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196" w:rsidRDefault="00C94196">
      <w:r>
        <w:separator/>
      </w:r>
    </w:p>
  </w:footnote>
  <w:footnote w:type="continuationSeparator" w:id="0">
    <w:p w:rsidR="00C94196" w:rsidRDefault="00C941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648"/>
  <w:characterSpacingControl w:val="doNotCompress"/>
  <w:hdrShapeDefaults>
    <o:shapedefaults v:ext="edit" spidmax="11265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073"/>
    <w:rsid w:val="00011166"/>
    <w:rsid w:val="00021A21"/>
    <w:rsid w:val="00021BE8"/>
    <w:rsid w:val="0002432B"/>
    <w:rsid w:val="00024488"/>
    <w:rsid w:val="00031427"/>
    <w:rsid w:val="00037810"/>
    <w:rsid w:val="0004105E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50EA"/>
    <w:rsid w:val="000761E6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F0BB7"/>
    <w:rsid w:val="000F0E7A"/>
    <w:rsid w:val="00104FD7"/>
    <w:rsid w:val="00105E61"/>
    <w:rsid w:val="0010643B"/>
    <w:rsid w:val="00106B1B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2E8"/>
    <w:rsid w:val="00134FCB"/>
    <w:rsid w:val="00135066"/>
    <w:rsid w:val="00142C20"/>
    <w:rsid w:val="00145A1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7C09"/>
    <w:rsid w:val="001C0CBE"/>
    <w:rsid w:val="001C103C"/>
    <w:rsid w:val="001C2FFB"/>
    <w:rsid w:val="001C4734"/>
    <w:rsid w:val="001C5265"/>
    <w:rsid w:val="001C69E9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5253"/>
    <w:rsid w:val="00221654"/>
    <w:rsid w:val="00223052"/>
    <w:rsid w:val="0022447B"/>
    <w:rsid w:val="00224C31"/>
    <w:rsid w:val="00226D18"/>
    <w:rsid w:val="002324E8"/>
    <w:rsid w:val="0023477F"/>
    <w:rsid w:val="00234F08"/>
    <w:rsid w:val="00235889"/>
    <w:rsid w:val="002412DA"/>
    <w:rsid w:val="00241B4B"/>
    <w:rsid w:val="002435F0"/>
    <w:rsid w:val="00244A8C"/>
    <w:rsid w:val="0025771D"/>
    <w:rsid w:val="00260A08"/>
    <w:rsid w:val="00260A27"/>
    <w:rsid w:val="00264CA5"/>
    <w:rsid w:val="002663F2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6BBE"/>
    <w:rsid w:val="003536E0"/>
    <w:rsid w:val="00353BA6"/>
    <w:rsid w:val="00353E55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A1EBA"/>
    <w:rsid w:val="003A4B38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41BC"/>
    <w:rsid w:val="003F4B0B"/>
    <w:rsid w:val="003F68BC"/>
    <w:rsid w:val="003F6ADB"/>
    <w:rsid w:val="003F76C7"/>
    <w:rsid w:val="004018BB"/>
    <w:rsid w:val="00405328"/>
    <w:rsid w:val="00406531"/>
    <w:rsid w:val="00410C55"/>
    <w:rsid w:val="004118D6"/>
    <w:rsid w:val="004128F3"/>
    <w:rsid w:val="00417525"/>
    <w:rsid w:val="00420815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6F0E"/>
    <w:rsid w:val="00470098"/>
    <w:rsid w:val="00470654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4A56"/>
    <w:rsid w:val="005251DB"/>
    <w:rsid w:val="00530CED"/>
    <w:rsid w:val="00533CF6"/>
    <w:rsid w:val="00533CFF"/>
    <w:rsid w:val="00535F78"/>
    <w:rsid w:val="005369B9"/>
    <w:rsid w:val="00540A34"/>
    <w:rsid w:val="0054468A"/>
    <w:rsid w:val="00545338"/>
    <w:rsid w:val="00545915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2000"/>
    <w:rsid w:val="00643C8F"/>
    <w:rsid w:val="006452B0"/>
    <w:rsid w:val="00650378"/>
    <w:rsid w:val="00652945"/>
    <w:rsid w:val="00653E33"/>
    <w:rsid w:val="00655359"/>
    <w:rsid w:val="006558FA"/>
    <w:rsid w:val="00660298"/>
    <w:rsid w:val="006602BF"/>
    <w:rsid w:val="0066190D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B0219"/>
    <w:rsid w:val="006B03A8"/>
    <w:rsid w:val="006B1BCA"/>
    <w:rsid w:val="006B646B"/>
    <w:rsid w:val="006B7E1F"/>
    <w:rsid w:val="006C2DD2"/>
    <w:rsid w:val="006C4BDE"/>
    <w:rsid w:val="006C5BDF"/>
    <w:rsid w:val="006D4298"/>
    <w:rsid w:val="006D5100"/>
    <w:rsid w:val="006D5B4D"/>
    <w:rsid w:val="006E0B89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3467"/>
    <w:rsid w:val="007140B0"/>
    <w:rsid w:val="00716096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80179"/>
    <w:rsid w:val="007810BF"/>
    <w:rsid w:val="007869F4"/>
    <w:rsid w:val="00787C1E"/>
    <w:rsid w:val="00791173"/>
    <w:rsid w:val="00793E7C"/>
    <w:rsid w:val="0079420B"/>
    <w:rsid w:val="007949C9"/>
    <w:rsid w:val="00795B03"/>
    <w:rsid w:val="007A023E"/>
    <w:rsid w:val="007B2005"/>
    <w:rsid w:val="007B31D7"/>
    <w:rsid w:val="007B5CF8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0CE2"/>
    <w:rsid w:val="007F24CE"/>
    <w:rsid w:val="007F4C60"/>
    <w:rsid w:val="007F4F57"/>
    <w:rsid w:val="007F7D27"/>
    <w:rsid w:val="0080315E"/>
    <w:rsid w:val="0081080A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7A9"/>
    <w:rsid w:val="00911CDC"/>
    <w:rsid w:val="009120D2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7406"/>
    <w:rsid w:val="0095788C"/>
    <w:rsid w:val="0096101A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A3819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6C63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30E98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7579"/>
    <w:rsid w:val="00A87878"/>
    <w:rsid w:val="00A917B1"/>
    <w:rsid w:val="00A91F82"/>
    <w:rsid w:val="00A94B1A"/>
    <w:rsid w:val="00A94F2D"/>
    <w:rsid w:val="00A97DCC"/>
    <w:rsid w:val="00AA1046"/>
    <w:rsid w:val="00AA1ABC"/>
    <w:rsid w:val="00AA473D"/>
    <w:rsid w:val="00AB0CFE"/>
    <w:rsid w:val="00AB3C33"/>
    <w:rsid w:val="00AB4223"/>
    <w:rsid w:val="00AB50A6"/>
    <w:rsid w:val="00AB652C"/>
    <w:rsid w:val="00AB705B"/>
    <w:rsid w:val="00AB7B4B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6EC8"/>
    <w:rsid w:val="00C50C8E"/>
    <w:rsid w:val="00C53E5B"/>
    <w:rsid w:val="00C557B5"/>
    <w:rsid w:val="00C665BC"/>
    <w:rsid w:val="00C82798"/>
    <w:rsid w:val="00C839B4"/>
    <w:rsid w:val="00C84A06"/>
    <w:rsid w:val="00C925FD"/>
    <w:rsid w:val="00C94196"/>
    <w:rsid w:val="00C9557A"/>
    <w:rsid w:val="00CA2763"/>
    <w:rsid w:val="00CB03A8"/>
    <w:rsid w:val="00CB1E3E"/>
    <w:rsid w:val="00CB1E73"/>
    <w:rsid w:val="00CB4549"/>
    <w:rsid w:val="00CB4988"/>
    <w:rsid w:val="00CC01BB"/>
    <w:rsid w:val="00CC466E"/>
    <w:rsid w:val="00CC7557"/>
    <w:rsid w:val="00CD2EFC"/>
    <w:rsid w:val="00CE2CD4"/>
    <w:rsid w:val="00CE313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1D2F"/>
    <w:rsid w:val="00D14E63"/>
    <w:rsid w:val="00D1547D"/>
    <w:rsid w:val="00D17ABD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54BB"/>
    <w:rsid w:val="00D4768E"/>
    <w:rsid w:val="00D5234D"/>
    <w:rsid w:val="00D54BC3"/>
    <w:rsid w:val="00D54D05"/>
    <w:rsid w:val="00D57D86"/>
    <w:rsid w:val="00D57FCF"/>
    <w:rsid w:val="00D6106D"/>
    <w:rsid w:val="00D6298B"/>
    <w:rsid w:val="00D63A61"/>
    <w:rsid w:val="00D63AA0"/>
    <w:rsid w:val="00D65BE5"/>
    <w:rsid w:val="00D6700A"/>
    <w:rsid w:val="00D67364"/>
    <w:rsid w:val="00D706F9"/>
    <w:rsid w:val="00D71C0A"/>
    <w:rsid w:val="00D72460"/>
    <w:rsid w:val="00D72BDE"/>
    <w:rsid w:val="00D773B3"/>
    <w:rsid w:val="00D77FD9"/>
    <w:rsid w:val="00D8096A"/>
    <w:rsid w:val="00D812EC"/>
    <w:rsid w:val="00D815A8"/>
    <w:rsid w:val="00D81622"/>
    <w:rsid w:val="00D83672"/>
    <w:rsid w:val="00D86248"/>
    <w:rsid w:val="00D91F8B"/>
    <w:rsid w:val="00D9342A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C3D"/>
    <w:rsid w:val="00E169BF"/>
    <w:rsid w:val="00E17BC7"/>
    <w:rsid w:val="00E24A6F"/>
    <w:rsid w:val="00E3118A"/>
    <w:rsid w:val="00E31FE6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3B3B"/>
    <w:rsid w:val="00E86A31"/>
    <w:rsid w:val="00E90E0F"/>
    <w:rsid w:val="00E948CB"/>
    <w:rsid w:val="00E95494"/>
    <w:rsid w:val="00E96469"/>
    <w:rsid w:val="00EA02FC"/>
    <w:rsid w:val="00EB0503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457"/>
    <w:rsid w:val="00ED4180"/>
    <w:rsid w:val="00ED41D5"/>
    <w:rsid w:val="00EE1294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1A77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61209"/>
    <w:rsid w:val="00F63C57"/>
    <w:rsid w:val="00F664A7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D61"/>
    <w:rsid w:val="00FA609B"/>
    <w:rsid w:val="00FA6B68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A21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2011-11-02T17:18:00Z</cp:lastPrinted>
  <dcterms:created xsi:type="dcterms:W3CDTF">2011-11-03T16:55:00Z</dcterms:created>
  <dcterms:modified xsi:type="dcterms:W3CDTF">2011-11-03T16:55:00Z</dcterms:modified>
</cp:coreProperties>
</file>