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CA2" w:rsidRPr="0041316B" w:rsidRDefault="00537293" w:rsidP="00DE2CA2">
      <w:pPr>
        <w:jc w:val="center"/>
        <w:rPr>
          <w:ins w:id="0" w:author="CCC2" w:date="2010-08-05T13:22:00Z"/>
          <w:rFonts w:ascii="Arial" w:hAnsi="Arial" w:cs="Arial"/>
          <w:caps/>
        </w:rPr>
      </w:pPr>
      <w:ins w:id="1" w:author="ccc2" w:date="2011-07-07T17:09:00Z">
        <w:r w:rsidRPr="00047505">
          <w:rPr>
            <w:rFonts w:ascii="Arial" w:hAnsi="Arial" w:cs="Arial"/>
          </w:rPr>
          <w:t xml:space="preserve">IMC 0612 APPENDIX </w:t>
        </w:r>
        <w:r>
          <w:rPr>
            <w:rFonts w:ascii="Arial" w:hAnsi="Arial" w:cs="Arial"/>
          </w:rPr>
          <w:t>C EXHIBIT 1</w:t>
        </w:r>
      </w:ins>
    </w:p>
    <w:p w:rsidR="00DE2CA2" w:rsidRPr="0041316B" w:rsidRDefault="00DE2CA2" w:rsidP="00DE2CA2">
      <w:pPr>
        <w:jc w:val="center"/>
        <w:rPr>
          <w:ins w:id="2" w:author="CCC2" w:date="2010-08-05T13:22:00Z"/>
          <w:rFonts w:ascii="Arial" w:hAnsi="Arial" w:cs="Arial"/>
          <w:caps/>
          <w:u w:val="single"/>
        </w:rPr>
      </w:pPr>
    </w:p>
    <w:p w:rsidR="00DE2CA2" w:rsidRPr="0041316B" w:rsidRDefault="00DE2CA2" w:rsidP="00DE2CA2">
      <w:pPr>
        <w:tabs>
          <w:tab w:val="right" w:pos="9360"/>
        </w:tabs>
        <w:jc w:val="center"/>
        <w:rPr>
          <w:ins w:id="3" w:author="CCC2" w:date="2010-08-05T13:22:00Z"/>
          <w:rFonts w:ascii="Arial" w:hAnsi="Arial" w:cs="Arial"/>
        </w:rPr>
      </w:pPr>
      <w:ins w:id="4" w:author="CCC2" w:date="2010-08-05T13:22:00Z">
        <w:r w:rsidRPr="0041316B">
          <w:rPr>
            <w:rFonts w:ascii="Arial" w:hAnsi="Arial" w:cs="Arial"/>
            <w:caps/>
          </w:rPr>
          <w:t>Sample Supplemental Inspection Report for IP</w:t>
        </w:r>
        <w:r>
          <w:rPr>
            <w:rFonts w:cs="Arial"/>
          </w:rPr>
          <w:t> </w:t>
        </w:r>
        <w:r w:rsidRPr="0041316B">
          <w:rPr>
            <w:rFonts w:ascii="Arial" w:hAnsi="Arial" w:cs="Arial"/>
            <w:caps/>
          </w:rPr>
          <w:t xml:space="preserve">95001 </w:t>
        </w:r>
        <w:r>
          <w:rPr>
            <w:rFonts w:ascii="Arial" w:hAnsi="Arial" w:cs="Arial"/>
            <w:caps/>
          </w:rPr>
          <w:t>AND</w:t>
        </w:r>
        <w:r w:rsidRPr="0041316B">
          <w:rPr>
            <w:rFonts w:ascii="Arial" w:hAnsi="Arial" w:cs="Arial"/>
            <w:caps/>
          </w:rPr>
          <w:t xml:space="preserve"> IP</w:t>
        </w:r>
        <w:r>
          <w:rPr>
            <w:rFonts w:cs="Arial"/>
          </w:rPr>
          <w:t> </w:t>
        </w:r>
        <w:r w:rsidRPr="0041316B">
          <w:rPr>
            <w:rFonts w:ascii="Arial" w:hAnsi="Arial" w:cs="Arial"/>
            <w:caps/>
          </w:rPr>
          <w:t>95002</w:t>
        </w:r>
      </w:ins>
    </w:p>
    <w:p w:rsidR="0024369B" w:rsidRDefault="0024369B" w:rsidP="00043DED">
      <w:pPr>
        <w:tabs>
          <w:tab w:val="right" w:pos="9360"/>
        </w:tabs>
        <w:jc w:val="center"/>
        <w:rPr>
          <w:rFonts w:ascii="Arial" w:hAnsi="Arial" w:cs="Arial"/>
        </w:rPr>
      </w:pPr>
    </w:p>
    <w:p w:rsidR="004B6EB1" w:rsidRPr="0041316B" w:rsidRDefault="004B6EB1" w:rsidP="00043DED">
      <w:pPr>
        <w:tabs>
          <w:tab w:val="right" w:pos="9360"/>
        </w:tabs>
        <w:jc w:val="center"/>
        <w:rPr>
          <w:rFonts w:ascii="Arial" w:hAnsi="Arial" w:cs="Arial"/>
        </w:rPr>
      </w:pPr>
    </w:p>
    <w:p w:rsidR="0024369B" w:rsidRPr="00DE05CB" w:rsidRDefault="0024369B" w:rsidP="0024369B">
      <w:pPr>
        <w:tabs>
          <w:tab w:val="right" w:pos="9360"/>
        </w:tabs>
        <w:jc w:val="both"/>
        <w:rPr>
          <w:rFonts w:ascii="Arial" w:hAnsi="Arial" w:cs="Arial"/>
        </w:rPr>
      </w:pPr>
      <w:r w:rsidRPr="0041316B">
        <w:rPr>
          <w:rFonts w:ascii="Arial" w:hAnsi="Arial" w:cs="Arial"/>
        </w:rPr>
        <w:t xml:space="preserve">The supplemental inspection report is a representative sample inspection report and not an all-inclusive guide.  It contains realistic findings.  The sample report also contains notes that are italicized and boldfaced for emphasis, which are not to be considered part of the sample report.  Some sections of the sample report contain alternative </w:t>
      </w:r>
      <w:r w:rsidR="00CD5220">
        <w:rPr>
          <w:rFonts w:ascii="Arial" w:hAnsi="Arial" w:cs="Arial"/>
        </w:rPr>
        <w:t>descriptions of assessments to illustrate how both positive</w:t>
      </w:r>
      <w:r w:rsidRPr="00496DD2">
        <w:rPr>
          <w:rFonts w:ascii="Arial" w:hAnsi="Arial" w:cs="Arial"/>
        </w:rPr>
        <w:t xml:space="preserve"> and negative inspection results </w:t>
      </w:r>
      <w:r>
        <w:rPr>
          <w:rFonts w:ascii="Arial" w:hAnsi="Arial" w:cs="Arial"/>
        </w:rPr>
        <w:t>c</w:t>
      </w:r>
      <w:r w:rsidRPr="00496DD2">
        <w:rPr>
          <w:rFonts w:ascii="Arial" w:hAnsi="Arial" w:cs="Arial"/>
        </w:rPr>
        <w:t>ould be documented.</w:t>
      </w:r>
      <w:r>
        <w:rPr>
          <w:rFonts w:ascii="Arial" w:hAnsi="Arial" w:cs="Arial"/>
        </w:rPr>
        <w:t xml:space="preserve">  </w:t>
      </w:r>
      <w:r w:rsidR="00653C8F">
        <w:rPr>
          <w:rFonts w:ascii="Arial" w:hAnsi="Arial" w:cs="Arial"/>
        </w:rPr>
        <w:t>This e</w:t>
      </w:r>
      <w:r w:rsidR="00537293">
        <w:rPr>
          <w:rFonts w:ascii="Arial" w:hAnsi="Arial" w:cs="Arial"/>
        </w:rPr>
        <w:t xml:space="preserve">xhibit </w:t>
      </w:r>
      <w:r>
        <w:rPr>
          <w:rFonts w:ascii="Arial" w:hAnsi="Arial" w:cs="Arial"/>
        </w:rPr>
        <w:t xml:space="preserve">should be used as a sample supplemental inspection report for format and style.  Inspection reports should use separate page numbering for the cover letter, report body (beginning with report cover page), and supplemental information.  The font face and size should be Arial 11 for inspection </w:t>
      </w:r>
      <w:r w:rsidRPr="00DE05CB">
        <w:rPr>
          <w:rFonts w:ascii="Arial" w:hAnsi="Arial" w:cs="Arial"/>
        </w:rPr>
        <w:t>reports.</w:t>
      </w:r>
    </w:p>
    <w:p w:rsidR="0024369B" w:rsidRPr="00DE05CB" w:rsidRDefault="0024369B" w:rsidP="00043DED">
      <w:pPr>
        <w:tabs>
          <w:tab w:val="right" w:pos="9360"/>
        </w:tabs>
        <w:rPr>
          <w:rFonts w:ascii="Arial" w:hAnsi="Arial" w:cs="Arial"/>
          <w:i/>
        </w:rPr>
      </w:pPr>
    </w:p>
    <w:p w:rsidR="0099574F" w:rsidRPr="00BC0E9E" w:rsidRDefault="0099574F" w:rsidP="0099574F">
      <w:pPr>
        <w:tabs>
          <w:tab w:val="right" w:pos="9360"/>
        </w:tabs>
        <w:rPr>
          <w:ins w:id="5" w:author="CCC2" w:date="2011-06-08T15:21:00Z"/>
          <w:rFonts w:ascii="Arial" w:hAnsi="Arial" w:cs="Arial"/>
        </w:rPr>
      </w:pPr>
      <w:ins w:id="6" w:author="CCC2" w:date="2011-06-08T15:21:00Z">
        <w:r w:rsidRPr="00BC0E9E">
          <w:rPr>
            <w:rFonts w:ascii="Arial" w:hAnsi="Arial" w:cs="Arial"/>
          </w:rPr>
          <w:t xml:space="preserve">Refer to </w:t>
        </w:r>
        <w:r w:rsidR="00CC577B" w:rsidRPr="00BC0E9E">
          <w:rPr>
            <w:rFonts w:ascii="Arial" w:hAnsi="Arial" w:cs="Arial"/>
          </w:rPr>
          <w:fldChar w:fldCharType="begin"/>
        </w:r>
        <w:r w:rsidRPr="00BC0E9E">
          <w:rPr>
            <w:rFonts w:ascii="Arial" w:hAnsi="Arial" w:cs="Arial"/>
          </w:rPr>
          <w:instrText>HYPERLINK "http://www.nrc.gov/reading-rm/doc-collections/insp-manual/manual-chapter/index.html"</w:instrText>
        </w:r>
        <w:r w:rsidR="00CC577B" w:rsidRPr="00BC0E9E">
          <w:rPr>
            <w:rFonts w:ascii="Arial" w:hAnsi="Arial" w:cs="Arial"/>
          </w:rPr>
          <w:fldChar w:fldCharType="separate"/>
        </w:r>
        <w:r w:rsidRPr="00BC0E9E">
          <w:rPr>
            <w:rFonts w:ascii="Arial" w:hAnsi="Arial" w:cs="Arial"/>
          </w:rPr>
          <w:t>IMC 0612 Exhibit 4</w:t>
        </w:r>
        <w:r w:rsidR="00CC577B" w:rsidRPr="00BC0E9E">
          <w:rPr>
            <w:rFonts w:ascii="Arial" w:hAnsi="Arial" w:cs="Arial"/>
          </w:rPr>
          <w:fldChar w:fldCharType="end"/>
        </w:r>
        <w:r w:rsidRPr="00BC0E9E">
          <w:rPr>
            <w:rFonts w:ascii="Arial" w:hAnsi="Arial" w:cs="Arial"/>
          </w:rPr>
          <w:t>, “Cover Letter Templates” for a report cover letter template that can be modified to create a supplemental inspection report cover letter.</w:t>
        </w:r>
      </w:ins>
    </w:p>
    <w:p w:rsidR="00043DED" w:rsidRPr="00BC0E9E" w:rsidRDefault="00043DED" w:rsidP="00043DED">
      <w:pPr>
        <w:tabs>
          <w:tab w:val="left" w:pos="90"/>
          <w:tab w:val="left" w:pos="630"/>
          <w:tab w:val="left" w:pos="1170"/>
          <w:tab w:val="left" w:pos="1710"/>
          <w:tab w:val="left" w:pos="2970"/>
          <w:tab w:val="left" w:pos="3690"/>
          <w:tab w:val="left" w:pos="4410"/>
          <w:tab w:val="left" w:pos="5130"/>
          <w:tab w:val="left" w:pos="5850"/>
          <w:tab w:val="left" w:pos="6570"/>
          <w:tab w:val="left" w:pos="7290"/>
          <w:tab w:val="left" w:pos="8010"/>
          <w:tab w:val="left" w:pos="8730"/>
          <w:tab w:val="left" w:pos="9450"/>
        </w:tabs>
        <w:rPr>
          <w:rFonts w:ascii="Arial" w:hAnsi="Arial" w:cs="Arial"/>
          <w:b/>
          <w:bCs/>
          <w:u w:val="single"/>
        </w:rPr>
      </w:pPr>
    </w:p>
    <w:p w:rsidR="00043DED" w:rsidRDefault="00043DED" w:rsidP="00043DED">
      <w:pPr>
        <w:tabs>
          <w:tab w:val="left" w:pos="90"/>
          <w:tab w:val="left" w:pos="630"/>
          <w:tab w:val="left" w:pos="1170"/>
          <w:tab w:val="left" w:pos="1710"/>
          <w:tab w:val="left" w:pos="2970"/>
          <w:tab w:val="left" w:pos="3690"/>
          <w:tab w:val="left" w:pos="4410"/>
          <w:tab w:val="left" w:pos="5130"/>
          <w:tab w:val="left" w:pos="5850"/>
          <w:tab w:val="left" w:pos="6570"/>
          <w:tab w:val="left" w:pos="7290"/>
          <w:tab w:val="left" w:pos="8010"/>
          <w:tab w:val="left" w:pos="8730"/>
          <w:tab w:val="left" w:pos="9450"/>
        </w:tabs>
        <w:rPr>
          <w:rFonts w:ascii="Arial" w:hAnsi="Arial" w:cs="Arial"/>
          <w:b/>
          <w:bCs/>
          <w:sz w:val="22"/>
          <w:szCs w:val="22"/>
          <w:u w:val="single"/>
        </w:rPr>
        <w:sectPr w:rsidR="00043DED" w:rsidSect="006771E7">
          <w:footerReference w:type="default" r:id="rId10"/>
          <w:pgSz w:w="12240" w:h="15840"/>
          <w:pgMar w:top="1080" w:right="1440" w:bottom="720" w:left="1440" w:header="1440" w:footer="1440" w:gutter="0"/>
          <w:pgNumType w:start="1"/>
          <w:cols w:space="720"/>
          <w:noEndnote/>
        </w:sectPr>
      </w:pPr>
    </w:p>
    <w:p w:rsidR="00043DED" w:rsidRPr="00DB0241" w:rsidRDefault="00043DED" w:rsidP="00043DED">
      <w:pPr>
        <w:tabs>
          <w:tab w:val="left" w:pos="90"/>
          <w:tab w:val="left" w:pos="630"/>
          <w:tab w:val="left" w:pos="1170"/>
          <w:tab w:val="left" w:pos="1710"/>
          <w:tab w:val="left" w:pos="2970"/>
          <w:tab w:val="left" w:pos="3690"/>
          <w:tab w:val="left" w:pos="4410"/>
          <w:tab w:val="left" w:pos="5130"/>
          <w:tab w:val="left" w:pos="5850"/>
          <w:tab w:val="left" w:pos="6570"/>
          <w:tab w:val="left" w:pos="7290"/>
          <w:tab w:val="left" w:pos="8010"/>
          <w:tab w:val="left" w:pos="8730"/>
          <w:tab w:val="left" w:pos="9450"/>
        </w:tabs>
        <w:jc w:val="center"/>
        <w:rPr>
          <w:rFonts w:ascii="Arial" w:hAnsi="Arial" w:cs="Arial"/>
          <w:b/>
          <w:bCs/>
          <w:sz w:val="22"/>
          <w:szCs w:val="22"/>
        </w:rPr>
      </w:pPr>
      <w:r w:rsidRPr="00DB0241">
        <w:rPr>
          <w:rFonts w:ascii="Arial" w:hAnsi="Arial" w:cs="Arial"/>
          <w:b/>
          <w:bCs/>
          <w:sz w:val="22"/>
          <w:szCs w:val="22"/>
        </w:rPr>
        <w:lastRenderedPageBreak/>
        <w:t>ENCLOSURE</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Cs/>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E3385A">
        <w:rPr>
          <w:rFonts w:ascii="Arial" w:hAnsi="Arial" w:cs="Arial"/>
          <w:bCs/>
          <w:sz w:val="22"/>
          <w:szCs w:val="22"/>
        </w:rPr>
        <w:t>U.S. NUCLEAR REGULATORY COMMISSION</w:t>
      </w:r>
      <w:r>
        <w:rPr>
          <w:rFonts w:ascii="Arial" w:hAnsi="Arial" w:cs="Arial"/>
          <w:bCs/>
          <w:sz w:val="22"/>
          <w:szCs w:val="22"/>
        </w:rPr>
        <w:t xml:space="preserve"> (NRC)</w:t>
      </w: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B517C6">
        <w:rPr>
          <w:rFonts w:ascii="Arial" w:hAnsi="Arial" w:cs="Arial"/>
          <w:sz w:val="22"/>
          <w:szCs w:val="22"/>
        </w:rPr>
        <w:t>REGION X</w:t>
      </w: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Pr>
          <w:rFonts w:ascii="Arial" w:hAnsi="Arial" w:cs="Arial"/>
          <w:sz w:val="22"/>
          <w:szCs w:val="22"/>
        </w:rPr>
        <w:t>Docket No.:</w:t>
      </w:r>
      <w:r w:rsidRPr="00B517C6">
        <w:rPr>
          <w:rFonts w:ascii="Arial" w:hAnsi="Arial" w:cs="Arial"/>
          <w:sz w:val="22"/>
          <w:szCs w:val="22"/>
        </w:rPr>
        <w:tab/>
        <w:t>50-ddd</w:t>
      </w: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Pr>
          <w:rFonts w:ascii="Arial" w:hAnsi="Arial" w:cs="Arial"/>
          <w:sz w:val="22"/>
          <w:szCs w:val="22"/>
        </w:rPr>
        <w:t>License No.:</w:t>
      </w:r>
      <w:r w:rsidRPr="00B517C6">
        <w:rPr>
          <w:rFonts w:ascii="Arial" w:hAnsi="Arial" w:cs="Arial"/>
          <w:sz w:val="22"/>
          <w:szCs w:val="22"/>
        </w:rPr>
        <w:tab/>
        <w:t>NPF-01</w:t>
      </w:r>
    </w:p>
    <w:p w:rsidR="00043DED" w:rsidRPr="00B517C6"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2880"/>
        <w:rPr>
          <w:rFonts w:ascii="Arial" w:hAnsi="Arial" w:cs="Arial"/>
          <w:sz w:val="22"/>
          <w:szCs w:val="22"/>
        </w:rPr>
      </w:pPr>
    </w:p>
    <w:p w:rsidR="00043DED" w:rsidRPr="00B13698"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Pr>
          <w:rFonts w:ascii="Arial" w:hAnsi="Arial" w:cs="Arial"/>
          <w:sz w:val="22"/>
          <w:szCs w:val="22"/>
        </w:rPr>
        <w:t>Report No.:</w:t>
      </w:r>
      <w:r>
        <w:rPr>
          <w:rFonts w:ascii="Arial" w:hAnsi="Arial" w:cs="Arial"/>
          <w:sz w:val="22"/>
          <w:szCs w:val="22"/>
        </w:rPr>
        <w:tab/>
        <w:t>05000ddd/YYYY###</w:t>
      </w:r>
    </w:p>
    <w:p w:rsidR="00043DED" w:rsidRPr="00B13698"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B13698"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Pr>
          <w:rFonts w:ascii="Arial" w:hAnsi="Arial" w:cs="Arial"/>
          <w:sz w:val="22"/>
          <w:szCs w:val="22"/>
        </w:rPr>
        <w:t>Licensee:</w:t>
      </w:r>
      <w:r w:rsidRPr="00B13698">
        <w:rPr>
          <w:rFonts w:ascii="Arial" w:hAnsi="Arial" w:cs="Arial"/>
          <w:sz w:val="22"/>
          <w:szCs w:val="22"/>
        </w:rPr>
        <w:tab/>
      </w:r>
      <w:r w:rsidRPr="00B13698">
        <w:rPr>
          <w:rFonts w:ascii="Arial" w:hAnsi="Arial" w:cs="Arial"/>
          <w:sz w:val="22"/>
          <w:szCs w:val="22"/>
        </w:rPr>
        <w:tab/>
      </w:r>
      <w:proofErr w:type="spellStart"/>
      <w:r w:rsidRPr="00B13698">
        <w:rPr>
          <w:rFonts w:ascii="Arial" w:hAnsi="Arial" w:cs="Arial"/>
          <w:sz w:val="22"/>
          <w:szCs w:val="22"/>
        </w:rPr>
        <w:t>G</w:t>
      </w:r>
      <w:r>
        <w:rPr>
          <w:rFonts w:ascii="Arial" w:hAnsi="Arial" w:cs="Arial"/>
          <w:sz w:val="22"/>
          <w:szCs w:val="22"/>
        </w:rPr>
        <w:t>reckenshire</w:t>
      </w:r>
      <w:proofErr w:type="spellEnd"/>
      <w:r>
        <w:rPr>
          <w:rFonts w:ascii="Arial" w:hAnsi="Arial" w:cs="Arial"/>
          <w:sz w:val="22"/>
          <w:szCs w:val="22"/>
        </w:rPr>
        <w:t xml:space="preserve"> Power &amp; Light</w:t>
      </w:r>
    </w:p>
    <w:p w:rsidR="00043DED" w:rsidRPr="00B13698"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B13698">
        <w:rPr>
          <w:rFonts w:ascii="Arial" w:hAnsi="Arial" w:cs="Arial"/>
          <w:sz w:val="22"/>
          <w:szCs w:val="22"/>
        </w:rPr>
        <w:t>Facilit</w:t>
      </w:r>
      <w:r>
        <w:rPr>
          <w:rFonts w:ascii="Arial" w:hAnsi="Arial" w:cs="Arial"/>
          <w:sz w:val="22"/>
          <w:szCs w:val="22"/>
        </w:rPr>
        <w:t>y:</w:t>
      </w:r>
      <w:r w:rsidRPr="00B13698">
        <w:rPr>
          <w:rFonts w:ascii="Arial" w:hAnsi="Arial" w:cs="Arial"/>
          <w:sz w:val="22"/>
          <w:szCs w:val="22"/>
        </w:rPr>
        <w:tab/>
      </w:r>
      <w:r w:rsidRPr="00B13698">
        <w:rPr>
          <w:rFonts w:ascii="Arial" w:hAnsi="Arial" w:cs="Arial"/>
          <w:sz w:val="22"/>
          <w:szCs w:val="22"/>
        </w:rPr>
        <w:tab/>
      </w:r>
      <w:proofErr w:type="spellStart"/>
      <w:r w:rsidRPr="00B13698">
        <w:rPr>
          <w:rFonts w:ascii="Arial" w:hAnsi="Arial" w:cs="Arial"/>
          <w:sz w:val="22"/>
          <w:szCs w:val="22"/>
        </w:rPr>
        <w:t>Dirojac</w:t>
      </w:r>
      <w:proofErr w:type="spellEnd"/>
      <w:r w:rsidRPr="00B13698">
        <w:rPr>
          <w:rFonts w:ascii="Arial" w:hAnsi="Arial" w:cs="Arial"/>
          <w:sz w:val="22"/>
          <w:szCs w:val="22"/>
        </w:rPr>
        <w:t xml:space="preserve"> El</w:t>
      </w:r>
      <w:r w:rsidRPr="00335BCE">
        <w:rPr>
          <w:rFonts w:ascii="Arial" w:hAnsi="Arial" w:cs="Arial"/>
          <w:sz w:val="22"/>
          <w:szCs w:val="22"/>
        </w:rPr>
        <w:t>ectric</w:t>
      </w:r>
      <w:r>
        <w:rPr>
          <w:rFonts w:ascii="Arial" w:hAnsi="Arial" w:cs="Arial"/>
          <w:sz w:val="22"/>
          <w:szCs w:val="22"/>
        </w:rPr>
        <w:t xml:space="preserve"> </w:t>
      </w:r>
      <w:r w:rsidRPr="00335BCE">
        <w:rPr>
          <w:rFonts w:ascii="Arial" w:hAnsi="Arial" w:cs="Arial"/>
          <w:sz w:val="22"/>
          <w:szCs w:val="22"/>
        </w:rPr>
        <w:t>Station,</w:t>
      </w:r>
      <w:r>
        <w:rPr>
          <w:rFonts w:ascii="Arial" w:hAnsi="Arial" w:cs="Arial"/>
          <w:sz w:val="22"/>
          <w:szCs w:val="22"/>
        </w:rPr>
        <w:t xml:space="preserve"> Unit </w:t>
      </w:r>
      <w:r w:rsidRPr="00335BCE">
        <w:rPr>
          <w:rFonts w:ascii="Arial" w:hAnsi="Arial" w:cs="Arial"/>
          <w:sz w:val="22"/>
          <w:szCs w:val="22"/>
        </w:rPr>
        <w:t>1</w:t>
      </w:r>
      <w:r>
        <w:rPr>
          <w:rFonts w:ascii="Arial" w:hAnsi="Arial" w:cs="Arial"/>
          <w:sz w:val="22"/>
          <w:szCs w:val="22"/>
        </w:rPr>
        <w:t xml:space="preserve"> (</w:t>
      </w:r>
      <w:proofErr w:type="spellStart"/>
      <w:r>
        <w:rPr>
          <w:rFonts w:ascii="Arial" w:hAnsi="Arial" w:cs="Arial"/>
          <w:sz w:val="22"/>
          <w:szCs w:val="22"/>
        </w:rPr>
        <w:t>Dirojac</w:t>
      </w:r>
      <w:proofErr w:type="spellEnd"/>
      <w:r>
        <w:rPr>
          <w:rFonts w:ascii="Arial" w:hAnsi="Arial" w:cs="Arial"/>
          <w:sz w:val="22"/>
          <w:szCs w:val="22"/>
        </w:rPr>
        <w:t>)</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335BCE">
        <w:rPr>
          <w:rFonts w:ascii="Arial" w:hAnsi="Arial" w:cs="Arial"/>
          <w:sz w:val="22"/>
          <w:szCs w:val="22"/>
        </w:rPr>
        <w:t>Location:</w:t>
      </w:r>
      <w:r>
        <w:rPr>
          <w:rFonts w:ascii="Arial" w:hAnsi="Arial" w:cs="Arial"/>
          <w:sz w:val="22"/>
          <w:szCs w:val="22"/>
        </w:rPr>
        <w:tab/>
      </w:r>
      <w:r>
        <w:rPr>
          <w:rFonts w:ascii="Arial" w:hAnsi="Arial" w:cs="Arial"/>
          <w:sz w:val="22"/>
          <w:szCs w:val="22"/>
        </w:rPr>
        <w:tab/>
      </w:r>
      <w:r w:rsidRPr="00335BCE">
        <w:rPr>
          <w:rFonts w:ascii="Arial" w:hAnsi="Arial" w:cs="Arial"/>
          <w:sz w:val="22"/>
          <w:szCs w:val="22"/>
        </w:rPr>
        <w:t>Fridge,</w:t>
      </w:r>
      <w:r>
        <w:rPr>
          <w:rFonts w:ascii="Arial" w:hAnsi="Arial" w:cs="Arial"/>
          <w:sz w:val="22"/>
          <w:szCs w:val="22"/>
        </w:rPr>
        <w:t xml:space="preserve"> </w:t>
      </w:r>
      <w:r w:rsidRPr="00335BCE">
        <w:rPr>
          <w:rFonts w:ascii="Arial" w:hAnsi="Arial" w:cs="Arial"/>
          <w:sz w:val="22"/>
          <w:szCs w:val="22"/>
        </w:rPr>
        <w:t>North</w:t>
      </w:r>
      <w:r>
        <w:rPr>
          <w:rFonts w:ascii="Arial" w:hAnsi="Arial" w:cs="Arial"/>
          <w:sz w:val="22"/>
          <w:szCs w:val="22"/>
        </w:rPr>
        <w:t xml:space="preserve"> </w:t>
      </w:r>
      <w:r w:rsidRPr="00335BCE">
        <w:rPr>
          <w:rFonts w:ascii="Arial" w:hAnsi="Arial" w:cs="Arial"/>
          <w:sz w:val="22"/>
          <w:szCs w:val="22"/>
        </w:rPr>
        <w:t>Dakota</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335BCE">
        <w:rPr>
          <w:rFonts w:ascii="Arial" w:hAnsi="Arial" w:cs="Arial"/>
          <w:sz w:val="22"/>
          <w:szCs w:val="22"/>
        </w:rPr>
        <w:t>Dates:</w:t>
      </w:r>
      <w:r>
        <w:rPr>
          <w:rFonts w:ascii="Arial" w:hAnsi="Arial" w:cs="Arial"/>
          <w:sz w:val="22"/>
          <w:szCs w:val="22"/>
        </w:rPr>
        <w:tab/>
      </w:r>
      <w:r>
        <w:rPr>
          <w:rFonts w:ascii="Arial" w:hAnsi="Arial" w:cs="Arial"/>
          <w:sz w:val="22"/>
          <w:szCs w:val="22"/>
        </w:rPr>
        <w:tab/>
      </w:r>
      <w:r w:rsidRPr="00335BCE">
        <w:rPr>
          <w:rFonts w:ascii="Arial" w:hAnsi="Arial" w:cs="Arial"/>
          <w:sz w:val="22"/>
          <w:szCs w:val="22"/>
        </w:rPr>
        <w:t>Month</w:t>
      </w:r>
      <w:r>
        <w:rPr>
          <w:rFonts w:ascii="Arial" w:hAnsi="Arial" w:cs="Arial"/>
          <w:sz w:val="22"/>
          <w:szCs w:val="22"/>
        </w:rPr>
        <w:t xml:space="preserve"> </w:t>
      </w:r>
      <w:proofErr w:type="spellStart"/>
      <w:r w:rsidRPr="00335BCE">
        <w:rPr>
          <w:rFonts w:ascii="Arial" w:hAnsi="Arial" w:cs="Arial"/>
          <w:sz w:val="22"/>
          <w:szCs w:val="22"/>
        </w:rPr>
        <w:t>dd</w:t>
      </w:r>
      <w:proofErr w:type="spellEnd"/>
      <w:r w:rsidRPr="00335BCE">
        <w:rPr>
          <w:rFonts w:ascii="Arial" w:hAnsi="Arial" w:cs="Arial"/>
          <w:sz w:val="22"/>
          <w:szCs w:val="22"/>
        </w:rPr>
        <w:t>,</w:t>
      </w:r>
      <w:r>
        <w:rPr>
          <w:rFonts w:ascii="Arial" w:hAnsi="Arial" w:cs="Arial"/>
          <w:sz w:val="22"/>
          <w:szCs w:val="22"/>
        </w:rPr>
        <w:t xml:space="preserve"> </w:t>
      </w:r>
      <w:r w:rsidRPr="00335BCE">
        <w:rPr>
          <w:rFonts w:ascii="Arial" w:hAnsi="Arial" w:cs="Arial"/>
          <w:sz w:val="22"/>
          <w:szCs w:val="22"/>
        </w:rPr>
        <w:t>YYYY</w:t>
      </w:r>
      <w:r>
        <w:rPr>
          <w:rFonts w:ascii="Arial" w:hAnsi="Arial" w:cs="Arial"/>
          <w:sz w:val="22"/>
          <w:szCs w:val="22"/>
        </w:rPr>
        <w:t xml:space="preserve"> </w:t>
      </w:r>
      <w:r w:rsidRPr="00335BCE">
        <w:rPr>
          <w:rFonts w:ascii="Arial" w:hAnsi="Arial" w:cs="Arial"/>
          <w:sz w:val="22"/>
          <w:szCs w:val="22"/>
        </w:rPr>
        <w:t>through</w:t>
      </w:r>
      <w:r>
        <w:rPr>
          <w:rFonts w:ascii="Arial" w:hAnsi="Arial" w:cs="Arial"/>
          <w:sz w:val="22"/>
          <w:szCs w:val="22"/>
        </w:rPr>
        <w:t xml:space="preserve"> </w:t>
      </w:r>
      <w:r w:rsidRPr="00335BCE">
        <w:rPr>
          <w:rFonts w:ascii="Arial" w:hAnsi="Arial" w:cs="Arial"/>
          <w:sz w:val="22"/>
          <w:szCs w:val="22"/>
        </w:rPr>
        <w:t>Month</w:t>
      </w:r>
      <w:r>
        <w:rPr>
          <w:rFonts w:ascii="Arial" w:hAnsi="Arial" w:cs="Arial"/>
          <w:sz w:val="22"/>
          <w:szCs w:val="22"/>
        </w:rPr>
        <w:t xml:space="preserve"> </w:t>
      </w:r>
      <w:proofErr w:type="spellStart"/>
      <w:r w:rsidRPr="00335BCE">
        <w:rPr>
          <w:rFonts w:ascii="Arial" w:hAnsi="Arial" w:cs="Arial"/>
          <w:sz w:val="22"/>
          <w:szCs w:val="22"/>
        </w:rPr>
        <w:t>dd</w:t>
      </w:r>
      <w:proofErr w:type="spellEnd"/>
      <w:r w:rsidRPr="00335BCE">
        <w:rPr>
          <w:rFonts w:ascii="Arial" w:hAnsi="Arial" w:cs="Arial"/>
          <w:sz w:val="22"/>
          <w:szCs w:val="22"/>
        </w:rPr>
        <w:t>,</w:t>
      </w:r>
      <w:r>
        <w:rPr>
          <w:rFonts w:ascii="Arial" w:hAnsi="Arial" w:cs="Arial"/>
          <w:sz w:val="22"/>
          <w:szCs w:val="22"/>
        </w:rPr>
        <w:t xml:space="preserve"> </w:t>
      </w:r>
      <w:r w:rsidRPr="00335BCE">
        <w:rPr>
          <w:rFonts w:ascii="Arial" w:hAnsi="Arial" w:cs="Arial"/>
          <w:sz w:val="22"/>
          <w:szCs w:val="22"/>
        </w:rPr>
        <w:t>YYYY</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335BCE">
        <w:rPr>
          <w:rFonts w:ascii="Arial" w:hAnsi="Arial" w:cs="Arial"/>
          <w:sz w:val="22"/>
          <w:szCs w:val="22"/>
        </w:rPr>
        <w:t>Inspectors:</w:t>
      </w:r>
      <w:r>
        <w:rPr>
          <w:rFonts w:ascii="Arial" w:hAnsi="Arial" w:cs="Arial"/>
          <w:sz w:val="22"/>
          <w:szCs w:val="22"/>
        </w:rPr>
        <w:tab/>
      </w:r>
      <w:r>
        <w:rPr>
          <w:rFonts w:ascii="Arial" w:hAnsi="Arial" w:cs="Arial"/>
          <w:sz w:val="22"/>
          <w:szCs w:val="22"/>
        </w:rPr>
        <w:tab/>
      </w:r>
      <w:r w:rsidRPr="00335BCE">
        <w:rPr>
          <w:rFonts w:ascii="Arial" w:hAnsi="Arial" w:cs="Arial"/>
          <w:sz w:val="22"/>
          <w:szCs w:val="22"/>
        </w:rPr>
        <w:t>J.</w:t>
      </w:r>
      <w:r>
        <w:rPr>
          <w:rFonts w:ascii="Arial" w:hAnsi="Arial" w:cs="Arial"/>
          <w:sz w:val="22"/>
          <w:szCs w:val="22"/>
        </w:rPr>
        <w:t xml:space="preserve"> </w:t>
      </w:r>
      <w:r w:rsidRPr="00335BCE">
        <w:rPr>
          <w:rFonts w:ascii="Arial" w:hAnsi="Arial" w:cs="Arial"/>
          <w:sz w:val="22"/>
          <w:szCs w:val="22"/>
        </w:rPr>
        <w:t>Larkin,</w:t>
      </w:r>
      <w:r>
        <w:rPr>
          <w:rFonts w:ascii="Arial" w:hAnsi="Arial" w:cs="Arial"/>
          <w:sz w:val="22"/>
          <w:szCs w:val="22"/>
        </w:rPr>
        <w:t xml:space="preserve"> </w:t>
      </w:r>
      <w:r w:rsidRPr="00335BCE">
        <w:rPr>
          <w:rFonts w:ascii="Arial" w:hAnsi="Arial" w:cs="Arial"/>
          <w:sz w:val="22"/>
          <w:szCs w:val="22"/>
        </w:rPr>
        <w:t>Senior</w:t>
      </w:r>
      <w:r>
        <w:rPr>
          <w:rFonts w:ascii="Arial" w:hAnsi="Arial" w:cs="Arial"/>
          <w:sz w:val="22"/>
          <w:szCs w:val="22"/>
        </w:rPr>
        <w:t xml:space="preserve"> </w:t>
      </w:r>
      <w:r w:rsidRPr="00335BCE">
        <w:rPr>
          <w:rFonts w:ascii="Arial" w:hAnsi="Arial" w:cs="Arial"/>
          <w:sz w:val="22"/>
          <w:szCs w:val="22"/>
        </w:rPr>
        <w:t>Resident</w:t>
      </w:r>
      <w:r>
        <w:rPr>
          <w:rFonts w:ascii="Arial" w:hAnsi="Arial" w:cs="Arial"/>
          <w:sz w:val="22"/>
          <w:szCs w:val="22"/>
        </w:rPr>
        <w:t xml:space="preserve"> </w:t>
      </w:r>
      <w:r w:rsidRPr="00335BCE">
        <w:rPr>
          <w:rFonts w:ascii="Arial" w:hAnsi="Arial" w:cs="Arial"/>
          <w:sz w:val="22"/>
          <w:szCs w:val="22"/>
        </w:rPr>
        <w:t>Inspector</w:t>
      </w:r>
      <w:r>
        <w:rPr>
          <w:rFonts w:ascii="Arial" w:hAnsi="Arial" w:cs="Arial"/>
          <w:sz w:val="22"/>
          <w:szCs w:val="22"/>
        </w:rPr>
        <w:t>, Lead Inspector</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335BCE">
        <w:rPr>
          <w:rFonts w:ascii="Arial" w:hAnsi="Arial" w:cs="Arial"/>
          <w:sz w:val="22"/>
          <w:szCs w:val="22"/>
        </w:rPr>
        <w:t>J.</w:t>
      </w:r>
      <w:r>
        <w:rPr>
          <w:rFonts w:ascii="Arial" w:hAnsi="Arial" w:cs="Arial"/>
          <w:sz w:val="22"/>
          <w:szCs w:val="22"/>
        </w:rPr>
        <w:t xml:space="preserve"> </w:t>
      </w:r>
      <w:r w:rsidRPr="00335BCE">
        <w:rPr>
          <w:rFonts w:ascii="Arial" w:hAnsi="Arial" w:cs="Arial"/>
          <w:sz w:val="22"/>
          <w:szCs w:val="22"/>
        </w:rPr>
        <w:t>Henry,</w:t>
      </w:r>
      <w:r>
        <w:rPr>
          <w:rFonts w:ascii="Arial" w:hAnsi="Arial" w:cs="Arial"/>
          <w:sz w:val="22"/>
          <w:szCs w:val="22"/>
        </w:rPr>
        <w:t xml:space="preserve"> </w:t>
      </w:r>
      <w:r w:rsidRPr="00335BCE">
        <w:rPr>
          <w:rFonts w:ascii="Arial" w:hAnsi="Arial" w:cs="Arial"/>
          <w:sz w:val="22"/>
          <w:szCs w:val="22"/>
        </w:rPr>
        <w:t>Resident</w:t>
      </w:r>
      <w:r>
        <w:rPr>
          <w:rFonts w:ascii="Arial" w:hAnsi="Arial" w:cs="Arial"/>
          <w:sz w:val="22"/>
          <w:szCs w:val="22"/>
        </w:rPr>
        <w:t xml:space="preserve"> </w:t>
      </w:r>
      <w:r w:rsidRPr="00335BCE">
        <w:rPr>
          <w:rFonts w:ascii="Arial" w:hAnsi="Arial" w:cs="Arial"/>
          <w:sz w:val="22"/>
          <w:szCs w:val="22"/>
        </w:rPr>
        <w:t>Inspector</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J. Smith, Reactor Engineer</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335BCE">
        <w:rPr>
          <w:rFonts w:ascii="Arial" w:hAnsi="Arial" w:cs="Arial"/>
          <w:sz w:val="22"/>
          <w:szCs w:val="22"/>
        </w:rPr>
        <w:t>J.</w:t>
      </w:r>
      <w:r>
        <w:rPr>
          <w:rFonts w:ascii="Arial" w:hAnsi="Arial" w:cs="Arial"/>
          <w:sz w:val="22"/>
          <w:szCs w:val="22"/>
        </w:rPr>
        <w:t xml:space="preserve"> </w:t>
      </w:r>
      <w:r w:rsidRPr="00335BCE">
        <w:rPr>
          <w:rFonts w:ascii="Arial" w:hAnsi="Arial" w:cs="Arial"/>
          <w:sz w:val="22"/>
          <w:szCs w:val="22"/>
        </w:rPr>
        <w:t>Boyle,</w:t>
      </w:r>
      <w:r>
        <w:rPr>
          <w:rFonts w:ascii="Arial" w:hAnsi="Arial" w:cs="Arial"/>
          <w:sz w:val="22"/>
          <w:szCs w:val="22"/>
        </w:rPr>
        <w:t xml:space="preserve"> </w:t>
      </w:r>
      <w:r w:rsidRPr="00335BCE">
        <w:rPr>
          <w:rFonts w:ascii="Arial" w:hAnsi="Arial" w:cs="Arial"/>
          <w:sz w:val="22"/>
          <w:szCs w:val="22"/>
        </w:rPr>
        <w:t>Reactor</w:t>
      </w:r>
      <w:r>
        <w:rPr>
          <w:rFonts w:ascii="Arial" w:hAnsi="Arial" w:cs="Arial"/>
          <w:sz w:val="22"/>
          <w:szCs w:val="22"/>
        </w:rPr>
        <w:t xml:space="preserve"> </w:t>
      </w:r>
      <w:r w:rsidRPr="00335BCE">
        <w:rPr>
          <w:rFonts w:ascii="Arial" w:hAnsi="Arial" w:cs="Arial"/>
          <w:sz w:val="22"/>
          <w:szCs w:val="22"/>
        </w:rPr>
        <w:t>Project</w:t>
      </w:r>
      <w:r>
        <w:rPr>
          <w:rFonts w:ascii="Arial" w:hAnsi="Arial" w:cs="Arial"/>
          <w:sz w:val="22"/>
          <w:szCs w:val="22"/>
        </w:rPr>
        <w:t xml:space="preserve"> </w:t>
      </w:r>
      <w:r w:rsidRPr="00335BCE">
        <w:rPr>
          <w:rFonts w:ascii="Arial" w:hAnsi="Arial" w:cs="Arial"/>
          <w:sz w:val="22"/>
          <w:szCs w:val="22"/>
        </w:rPr>
        <w:t>Engineer</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335BCE">
        <w:rPr>
          <w:rFonts w:ascii="Arial" w:hAnsi="Arial" w:cs="Arial"/>
          <w:sz w:val="22"/>
          <w:szCs w:val="22"/>
        </w:rPr>
        <w:t>Approved</w:t>
      </w:r>
      <w:r>
        <w:rPr>
          <w:rFonts w:ascii="Arial" w:hAnsi="Arial" w:cs="Arial"/>
          <w:sz w:val="22"/>
          <w:szCs w:val="22"/>
        </w:rPr>
        <w:t xml:space="preserve"> </w:t>
      </w:r>
      <w:r w:rsidRPr="00335BCE">
        <w:rPr>
          <w:rFonts w:ascii="Arial" w:hAnsi="Arial" w:cs="Arial"/>
          <w:sz w:val="22"/>
          <w:szCs w:val="22"/>
        </w:rPr>
        <w:t>by:</w:t>
      </w:r>
      <w:r>
        <w:rPr>
          <w:rFonts w:ascii="Arial" w:hAnsi="Arial" w:cs="Arial"/>
          <w:sz w:val="22"/>
          <w:szCs w:val="22"/>
        </w:rPr>
        <w:tab/>
      </w:r>
      <w:r w:rsidRPr="00335BCE">
        <w:rPr>
          <w:rFonts w:ascii="Arial" w:hAnsi="Arial" w:cs="Arial"/>
          <w:sz w:val="22"/>
          <w:szCs w:val="22"/>
        </w:rPr>
        <w:t>J</w:t>
      </w:r>
      <w:r>
        <w:rPr>
          <w:rFonts w:ascii="Arial" w:hAnsi="Arial" w:cs="Arial"/>
          <w:sz w:val="22"/>
          <w:szCs w:val="22"/>
        </w:rPr>
        <w:t>ane A</w:t>
      </w:r>
      <w:r w:rsidRPr="00335BCE">
        <w:rPr>
          <w:rFonts w:ascii="Arial" w:hAnsi="Arial" w:cs="Arial"/>
          <w:sz w:val="22"/>
          <w:szCs w:val="22"/>
        </w:rPr>
        <w:t>.</w:t>
      </w:r>
      <w:r>
        <w:rPr>
          <w:rFonts w:ascii="Arial" w:hAnsi="Arial" w:cs="Arial"/>
          <w:sz w:val="22"/>
          <w:szCs w:val="22"/>
        </w:rPr>
        <w:t xml:space="preserve"> Miller</w:t>
      </w:r>
      <w:r w:rsidRPr="00335BCE">
        <w:rPr>
          <w:rFonts w:ascii="Arial" w:hAnsi="Arial" w:cs="Arial"/>
          <w:sz w:val="22"/>
          <w:szCs w:val="22"/>
        </w:rPr>
        <w:t>,</w:t>
      </w:r>
      <w:r>
        <w:rPr>
          <w:rFonts w:ascii="Arial" w:hAnsi="Arial" w:cs="Arial"/>
          <w:sz w:val="22"/>
          <w:szCs w:val="22"/>
        </w:rPr>
        <w:t xml:space="preserve"> </w:t>
      </w:r>
      <w:r w:rsidRPr="00335BCE">
        <w:rPr>
          <w:rFonts w:ascii="Arial" w:hAnsi="Arial" w:cs="Arial"/>
          <w:sz w:val="22"/>
          <w:szCs w:val="22"/>
        </w:rPr>
        <w:t>Chief</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335BCE">
        <w:rPr>
          <w:rFonts w:ascii="Arial" w:hAnsi="Arial" w:cs="Arial"/>
          <w:sz w:val="22"/>
          <w:szCs w:val="22"/>
        </w:rPr>
        <w:t>Reactor</w:t>
      </w:r>
      <w:r>
        <w:rPr>
          <w:rFonts w:ascii="Arial" w:hAnsi="Arial" w:cs="Arial"/>
          <w:sz w:val="22"/>
          <w:szCs w:val="22"/>
        </w:rPr>
        <w:t xml:space="preserve"> </w:t>
      </w:r>
      <w:r w:rsidRPr="00335BCE">
        <w:rPr>
          <w:rFonts w:ascii="Arial" w:hAnsi="Arial" w:cs="Arial"/>
          <w:sz w:val="22"/>
          <w:szCs w:val="22"/>
        </w:rPr>
        <w:t>Projects</w:t>
      </w:r>
      <w:r>
        <w:rPr>
          <w:rFonts w:ascii="Arial" w:hAnsi="Arial" w:cs="Arial"/>
          <w:sz w:val="22"/>
          <w:szCs w:val="22"/>
        </w:rPr>
        <w:t xml:space="preserve"> </w:t>
      </w:r>
      <w:r w:rsidRPr="00335BCE">
        <w:rPr>
          <w:rFonts w:ascii="Arial" w:hAnsi="Arial" w:cs="Arial"/>
          <w:sz w:val="22"/>
          <w:szCs w:val="22"/>
        </w:rPr>
        <w:t>Branch</w:t>
      </w:r>
      <w:r>
        <w:rPr>
          <w:rFonts w:ascii="Arial" w:hAnsi="Arial" w:cs="Arial"/>
          <w:sz w:val="22"/>
          <w:szCs w:val="22"/>
        </w:rPr>
        <w:t xml:space="preserve"> #</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335BCE">
        <w:rPr>
          <w:rFonts w:ascii="Arial" w:hAnsi="Arial" w:cs="Arial"/>
          <w:sz w:val="22"/>
          <w:szCs w:val="22"/>
        </w:rPr>
        <w:t>Division</w:t>
      </w:r>
      <w:r>
        <w:rPr>
          <w:rFonts w:ascii="Arial" w:hAnsi="Arial" w:cs="Arial"/>
          <w:sz w:val="22"/>
          <w:szCs w:val="22"/>
        </w:rPr>
        <w:t xml:space="preserve"> </w:t>
      </w:r>
      <w:r w:rsidRPr="00335BCE">
        <w:rPr>
          <w:rFonts w:ascii="Arial" w:hAnsi="Arial" w:cs="Arial"/>
          <w:sz w:val="22"/>
          <w:szCs w:val="22"/>
        </w:rPr>
        <w:t>of</w:t>
      </w:r>
      <w:r>
        <w:rPr>
          <w:rFonts w:ascii="Arial" w:hAnsi="Arial" w:cs="Arial"/>
          <w:sz w:val="22"/>
          <w:szCs w:val="22"/>
        </w:rPr>
        <w:t xml:space="preserve"> </w:t>
      </w:r>
      <w:r w:rsidRPr="00335BCE">
        <w:rPr>
          <w:rFonts w:ascii="Arial" w:hAnsi="Arial" w:cs="Arial"/>
          <w:sz w:val="22"/>
          <w:szCs w:val="22"/>
        </w:rPr>
        <w:t>Reactor</w:t>
      </w:r>
      <w:r>
        <w:rPr>
          <w:rFonts w:ascii="Arial" w:hAnsi="Arial" w:cs="Arial"/>
          <w:sz w:val="22"/>
          <w:szCs w:val="22"/>
        </w:rPr>
        <w:t xml:space="preserve"> </w:t>
      </w:r>
      <w:r w:rsidRPr="00335BCE">
        <w:rPr>
          <w:rFonts w:ascii="Arial" w:hAnsi="Arial" w:cs="Arial"/>
          <w:sz w:val="22"/>
          <w:szCs w:val="22"/>
        </w:rPr>
        <w:t>Projects</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i/>
          <w:iCs/>
          <w:sz w:val="22"/>
          <w:szCs w:val="22"/>
        </w:rPr>
      </w:pPr>
      <w:r w:rsidRPr="00335BCE">
        <w:rPr>
          <w:rFonts w:ascii="Arial" w:hAnsi="Arial" w:cs="Arial"/>
          <w:b/>
          <w:bCs/>
          <w:i/>
          <w:iCs/>
          <w:sz w:val="22"/>
          <w:szCs w:val="22"/>
        </w:rPr>
        <w:t>(The</w:t>
      </w:r>
      <w:r>
        <w:rPr>
          <w:rFonts w:ascii="Arial" w:hAnsi="Arial" w:cs="Arial"/>
          <w:b/>
          <w:bCs/>
          <w:i/>
          <w:iCs/>
          <w:sz w:val="22"/>
          <w:szCs w:val="22"/>
        </w:rPr>
        <w:t xml:space="preserve"> </w:t>
      </w:r>
      <w:r w:rsidRPr="00335BCE">
        <w:rPr>
          <w:rFonts w:ascii="Arial" w:hAnsi="Arial" w:cs="Arial"/>
          <w:b/>
          <w:bCs/>
          <w:i/>
          <w:iCs/>
          <w:sz w:val="22"/>
          <w:szCs w:val="22"/>
        </w:rPr>
        <w:t>report,</w:t>
      </w:r>
      <w:r>
        <w:rPr>
          <w:rFonts w:ascii="Arial" w:hAnsi="Arial" w:cs="Arial"/>
          <w:b/>
          <w:bCs/>
          <w:i/>
          <w:iCs/>
          <w:sz w:val="22"/>
          <w:szCs w:val="22"/>
        </w:rPr>
        <w:t xml:space="preserve"> </w:t>
      </w:r>
      <w:r w:rsidRPr="00335BCE">
        <w:rPr>
          <w:rFonts w:ascii="Arial" w:hAnsi="Arial" w:cs="Arial"/>
          <w:b/>
          <w:bCs/>
          <w:i/>
          <w:iCs/>
          <w:sz w:val="22"/>
          <w:szCs w:val="22"/>
        </w:rPr>
        <w:t>which</w:t>
      </w:r>
      <w:r>
        <w:rPr>
          <w:rFonts w:ascii="Arial" w:hAnsi="Arial" w:cs="Arial"/>
          <w:b/>
          <w:bCs/>
          <w:i/>
          <w:iCs/>
          <w:sz w:val="22"/>
          <w:szCs w:val="22"/>
        </w:rPr>
        <w:t xml:space="preserve"> </w:t>
      </w:r>
      <w:r w:rsidRPr="00335BCE">
        <w:rPr>
          <w:rFonts w:ascii="Arial" w:hAnsi="Arial" w:cs="Arial"/>
          <w:b/>
          <w:bCs/>
          <w:i/>
          <w:iCs/>
          <w:sz w:val="22"/>
          <w:szCs w:val="22"/>
        </w:rPr>
        <w:t>commences</w:t>
      </w:r>
      <w:r>
        <w:rPr>
          <w:rFonts w:ascii="Arial" w:hAnsi="Arial" w:cs="Arial"/>
          <w:b/>
          <w:bCs/>
          <w:i/>
          <w:iCs/>
          <w:sz w:val="22"/>
          <w:szCs w:val="22"/>
        </w:rPr>
        <w:t xml:space="preserve"> </w:t>
      </w:r>
      <w:r w:rsidRPr="00335BCE">
        <w:rPr>
          <w:rFonts w:ascii="Arial" w:hAnsi="Arial" w:cs="Arial"/>
          <w:b/>
          <w:bCs/>
          <w:i/>
          <w:iCs/>
          <w:sz w:val="22"/>
          <w:szCs w:val="22"/>
        </w:rPr>
        <w:t>with</w:t>
      </w:r>
      <w:r>
        <w:rPr>
          <w:rFonts w:ascii="Arial" w:hAnsi="Arial" w:cs="Arial"/>
          <w:b/>
          <w:bCs/>
          <w:i/>
          <w:iCs/>
          <w:sz w:val="22"/>
          <w:szCs w:val="22"/>
        </w:rPr>
        <w:t xml:space="preserve"> </w:t>
      </w:r>
      <w:r w:rsidRPr="00335BCE">
        <w:rPr>
          <w:rFonts w:ascii="Arial" w:hAnsi="Arial" w:cs="Arial"/>
          <w:b/>
          <w:bCs/>
          <w:i/>
          <w:iCs/>
          <w:sz w:val="22"/>
          <w:szCs w:val="22"/>
        </w:rPr>
        <w:t>this</w:t>
      </w:r>
      <w:r>
        <w:rPr>
          <w:rFonts w:ascii="Arial" w:hAnsi="Arial" w:cs="Arial"/>
          <w:b/>
          <w:bCs/>
          <w:i/>
          <w:iCs/>
          <w:sz w:val="22"/>
          <w:szCs w:val="22"/>
        </w:rPr>
        <w:t xml:space="preserve"> </w:t>
      </w:r>
      <w:r w:rsidRPr="00335BCE">
        <w:rPr>
          <w:rFonts w:ascii="Arial" w:hAnsi="Arial" w:cs="Arial"/>
          <w:b/>
          <w:bCs/>
          <w:i/>
          <w:iCs/>
          <w:sz w:val="22"/>
          <w:szCs w:val="22"/>
        </w:rPr>
        <w:t>page,</w:t>
      </w:r>
      <w:r>
        <w:rPr>
          <w:rFonts w:ascii="Arial" w:hAnsi="Arial" w:cs="Arial"/>
          <w:b/>
          <w:bCs/>
          <w:i/>
          <w:iCs/>
          <w:sz w:val="22"/>
          <w:szCs w:val="22"/>
        </w:rPr>
        <w:t xml:space="preserve"> </w:t>
      </w:r>
      <w:r w:rsidRPr="00335BCE">
        <w:rPr>
          <w:rFonts w:ascii="Arial" w:hAnsi="Arial" w:cs="Arial"/>
          <w:b/>
          <w:bCs/>
          <w:i/>
          <w:iCs/>
          <w:sz w:val="22"/>
          <w:szCs w:val="22"/>
        </w:rPr>
        <w:t>is</w:t>
      </w:r>
      <w:r>
        <w:rPr>
          <w:rFonts w:ascii="Arial" w:hAnsi="Arial" w:cs="Arial"/>
          <w:b/>
          <w:bCs/>
          <w:i/>
          <w:iCs/>
          <w:sz w:val="22"/>
          <w:szCs w:val="22"/>
        </w:rPr>
        <w:t xml:space="preserve"> </w:t>
      </w:r>
      <w:r w:rsidRPr="00335BCE">
        <w:rPr>
          <w:rFonts w:ascii="Arial" w:hAnsi="Arial" w:cs="Arial"/>
          <w:b/>
          <w:bCs/>
          <w:i/>
          <w:iCs/>
          <w:sz w:val="22"/>
          <w:szCs w:val="22"/>
        </w:rPr>
        <w:t>an</w:t>
      </w:r>
      <w:r>
        <w:rPr>
          <w:rFonts w:ascii="Arial" w:hAnsi="Arial" w:cs="Arial"/>
          <w:b/>
          <w:bCs/>
          <w:i/>
          <w:iCs/>
          <w:sz w:val="22"/>
          <w:szCs w:val="22"/>
        </w:rPr>
        <w:t xml:space="preserve"> </w:t>
      </w:r>
      <w:r w:rsidRPr="00335BCE">
        <w:rPr>
          <w:rFonts w:ascii="Arial" w:hAnsi="Arial" w:cs="Arial"/>
          <w:b/>
          <w:bCs/>
          <w:i/>
          <w:iCs/>
          <w:sz w:val="22"/>
          <w:szCs w:val="22"/>
        </w:rPr>
        <w:t>enclosure</w:t>
      </w:r>
      <w:r>
        <w:rPr>
          <w:rFonts w:ascii="Arial" w:hAnsi="Arial" w:cs="Arial"/>
          <w:b/>
          <w:bCs/>
          <w:i/>
          <w:iCs/>
          <w:sz w:val="22"/>
          <w:szCs w:val="22"/>
        </w:rPr>
        <w:t xml:space="preserve"> </w:t>
      </w:r>
      <w:r w:rsidRPr="00335BCE">
        <w:rPr>
          <w:rFonts w:ascii="Arial" w:hAnsi="Arial" w:cs="Arial"/>
          <w:b/>
          <w:bCs/>
          <w:i/>
          <w:iCs/>
          <w:sz w:val="22"/>
          <w:szCs w:val="22"/>
        </w:rPr>
        <w:t>to</w:t>
      </w:r>
      <w:r>
        <w:rPr>
          <w:rFonts w:ascii="Arial" w:hAnsi="Arial" w:cs="Arial"/>
          <w:b/>
          <w:bCs/>
          <w:i/>
          <w:iCs/>
          <w:sz w:val="22"/>
          <w:szCs w:val="22"/>
        </w:rPr>
        <w:t xml:space="preserve"> </w:t>
      </w:r>
      <w:r w:rsidRPr="00335BCE">
        <w:rPr>
          <w:rFonts w:ascii="Arial" w:hAnsi="Arial" w:cs="Arial"/>
          <w:b/>
          <w:bCs/>
          <w:i/>
          <w:iCs/>
          <w:sz w:val="22"/>
          <w:szCs w:val="22"/>
        </w:rPr>
        <w:t>the</w:t>
      </w:r>
      <w:r>
        <w:rPr>
          <w:rFonts w:ascii="Arial" w:hAnsi="Arial" w:cs="Arial"/>
          <w:b/>
          <w:bCs/>
          <w:i/>
          <w:iCs/>
          <w:sz w:val="22"/>
          <w:szCs w:val="22"/>
        </w:rPr>
        <w:t xml:space="preserve"> </w:t>
      </w:r>
      <w:r w:rsidRPr="00335BCE">
        <w:rPr>
          <w:rFonts w:ascii="Arial" w:hAnsi="Arial" w:cs="Arial"/>
          <w:b/>
          <w:bCs/>
          <w:i/>
          <w:iCs/>
          <w:sz w:val="22"/>
          <w:szCs w:val="22"/>
        </w:rPr>
        <w:t>cover</w:t>
      </w:r>
      <w:r>
        <w:rPr>
          <w:rFonts w:ascii="Arial" w:hAnsi="Arial" w:cs="Arial"/>
          <w:b/>
          <w:bCs/>
          <w:i/>
          <w:iCs/>
          <w:sz w:val="22"/>
          <w:szCs w:val="22"/>
        </w:rPr>
        <w:t xml:space="preserve"> letter </w:t>
      </w:r>
      <w:r w:rsidRPr="00335BCE">
        <w:rPr>
          <w:rFonts w:ascii="Arial" w:hAnsi="Arial" w:cs="Arial"/>
          <w:b/>
          <w:bCs/>
          <w:i/>
          <w:iCs/>
          <w:sz w:val="22"/>
          <w:szCs w:val="22"/>
        </w:rPr>
        <w:t>and</w:t>
      </w:r>
      <w:r>
        <w:rPr>
          <w:rFonts w:ascii="Arial" w:hAnsi="Arial" w:cs="Arial"/>
          <w:b/>
          <w:bCs/>
          <w:i/>
          <w:iCs/>
          <w:sz w:val="22"/>
          <w:szCs w:val="22"/>
        </w:rPr>
        <w:t xml:space="preserve"> </w:t>
      </w:r>
      <w:r w:rsidRPr="00335BCE">
        <w:rPr>
          <w:rFonts w:ascii="Arial" w:hAnsi="Arial" w:cs="Arial"/>
          <w:b/>
          <w:bCs/>
          <w:i/>
          <w:iCs/>
          <w:sz w:val="22"/>
          <w:szCs w:val="22"/>
        </w:rPr>
        <w:t>starts</w:t>
      </w:r>
      <w:r>
        <w:rPr>
          <w:rFonts w:ascii="Arial" w:hAnsi="Arial" w:cs="Arial"/>
          <w:b/>
          <w:bCs/>
          <w:i/>
          <w:iCs/>
          <w:sz w:val="22"/>
          <w:szCs w:val="22"/>
        </w:rPr>
        <w:t xml:space="preserve"> </w:t>
      </w:r>
      <w:r w:rsidRPr="00335BCE">
        <w:rPr>
          <w:rFonts w:ascii="Arial" w:hAnsi="Arial" w:cs="Arial"/>
          <w:b/>
          <w:bCs/>
          <w:i/>
          <w:iCs/>
          <w:sz w:val="22"/>
          <w:szCs w:val="22"/>
        </w:rPr>
        <w:t>as</w:t>
      </w:r>
      <w:r>
        <w:rPr>
          <w:rFonts w:ascii="Arial" w:hAnsi="Arial" w:cs="Arial"/>
          <w:b/>
          <w:bCs/>
          <w:i/>
          <w:iCs/>
          <w:sz w:val="22"/>
          <w:szCs w:val="22"/>
        </w:rPr>
        <w:t xml:space="preserve"> </w:t>
      </w:r>
      <w:r w:rsidRPr="00335BCE">
        <w:rPr>
          <w:rFonts w:ascii="Arial" w:hAnsi="Arial" w:cs="Arial"/>
          <w:b/>
          <w:bCs/>
          <w:i/>
          <w:iCs/>
          <w:sz w:val="22"/>
          <w:szCs w:val="22"/>
        </w:rPr>
        <w:t>page</w:t>
      </w:r>
      <w:r>
        <w:rPr>
          <w:rFonts w:ascii="Arial" w:hAnsi="Arial" w:cs="Arial"/>
          <w:b/>
          <w:bCs/>
          <w:i/>
          <w:iCs/>
          <w:sz w:val="22"/>
          <w:szCs w:val="22"/>
        </w:rPr>
        <w:t xml:space="preserve"> </w:t>
      </w:r>
      <w:r w:rsidRPr="00335BCE">
        <w:rPr>
          <w:rFonts w:ascii="Arial" w:hAnsi="Arial" w:cs="Arial"/>
          <w:b/>
          <w:bCs/>
          <w:i/>
          <w:iCs/>
          <w:sz w:val="22"/>
          <w:szCs w:val="22"/>
        </w:rPr>
        <w:t>1.</w:t>
      </w:r>
      <w:r>
        <w:rPr>
          <w:rFonts w:ascii="Arial" w:hAnsi="Arial" w:cs="Arial"/>
          <w:b/>
          <w:bCs/>
          <w:i/>
          <w:iCs/>
          <w:sz w:val="22"/>
          <w:szCs w:val="22"/>
        </w:rPr>
        <w:t xml:space="preserve"> The word </w:t>
      </w:r>
      <w:r w:rsidRPr="00335BCE">
        <w:rPr>
          <w:rFonts w:ascii="Arial" w:hAnsi="Arial" w:cs="Arial"/>
          <w:b/>
          <w:bCs/>
          <w:i/>
          <w:iCs/>
          <w:sz w:val="22"/>
          <w:szCs w:val="22"/>
        </w:rPr>
        <w:t>"Enclosure"</w:t>
      </w:r>
      <w:r>
        <w:rPr>
          <w:rFonts w:ascii="Arial" w:hAnsi="Arial" w:cs="Arial"/>
          <w:b/>
          <w:bCs/>
          <w:i/>
          <w:iCs/>
          <w:sz w:val="22"/>
          <w:szCs w:val="22"/>
        </w:rPr>
        <w:t xml:space="preserve"> </w:t>
      </w:r>
      <w:r w:rsidRPr="00335BCE">
        <w:rPr>
          <w:rFonts w:ascii="Arial" w:hAnsi="Arial" w:cs="Arial"/>
          <w:b/>
          <w:bCs/>
          <w:i/>
          <w:iCs/>
          <w:sz w:val="22"/>
          <w:szCs w:val="22"/>
        </w:rPr>
        <w:t>should</w:t>
      </w:r>
      <w:r>
        <w:rPr>
          <w:rFonts w:ascii="Arial" w:hAnsi="Arial" w:cs="Arial"/>
          <w:b/>
          <w:bCs/>
          <w:i/>
          <w:iCs/>
          <w:sz w:val="22"/>
          <w:szCs w:val="22"/>
        </w:rPr>
        <w:t xml:space="preserve"> </w:t>
      </w:r>
      <w:r w:rsidRPr="00335BCE">
        <w:rPr>
          <w:rFonts w:ascii="Arial" w:hAnsi="Arial" w:cs="Arial"/>
          <w:b/>
          <w:bCs/>
          <w:i/>
          <w:iCs/>
          <w:sz w:val="22"/>
          <w:szCs w:val="22"/>
        </w:rPr>
        <w:t>be</w:t>
      </w:r>
      <w:r>
        <w:rPr>
          <w:rFonts w:ascii="Arial" w:hAnsi="Arial" w:cs="Arial"/>
          <w:b/>
          <w:bCs/>
          <w:i/>
          <w:iCs/>
          <w:sz w:val="22"/>
          <w:szCs w:val="22"/>
        </w:rPr>
        <w:t xml:space="preserve"> </w:t>
      </w:r>
      <w:r w:rsidRPr="00335BCE">
        <w:rPr>
          <w:rFonts w:ascii="Arial" w:hAnsi="Arial" w:cs="Arial"/>
          <w:b/>
          <w:bCs/>
          <w:i/>
          <w:iCs/>
          <w:sz w:val="22"/>
          <w:szCs w:val="22"/>
        </w:rPr>
        <w:t>inserted</w:t>
      </w:r>
      <w:r>
        <w:rPr>
          <w:rFonts w:ascii="Arial" w:hAnsi="Arial" w:cs="Arial"/>
          <w:b/>
          <w:bCs/>
          <w:i/>
          <w:iCs/>
          <w:sz w:val="22"/>
          <w:szCs w:val="22"/>
        </w:rPr>
        <w:t xml:space="preserve"> in the </w:t>
      </w:r>
      <w:r w:rsidRPr="00335BCE">
        <w:rPr>
          <w:rFonts w:ascii="Arial" w:hAnsi="Arial" w:cs="Arial"/>
          <w:b/>
          <w:bCs/>
          <w:i/>
          <w:iCs/>
          <w:sz w:val="22"/>
          <w:szCs w:val="22"/>
        </w:rPr>
        <w:t>footer</w:t>
      </w:r>
      <w:r>
        <w:rPr>
          <w:rFonts w:ascii="Arial" w:hAnsi="Arial" w:cs="Arial"/>
          <w:b/>
          <w:bCs/>
          <w:i/>
          <w:iCs/>
          <w:sz w:val="22"/>
          <w:szCs w:val="22"/>
        </w:rPr>
        <w:t xml:space="preserve"> </w:t>
      </w:r>
      <w:r w:rsidRPr="00335BCE">
        <w:rPr>
          <w:rFonts w:ascii="Arial" w:hAnsi="Arial" w:cs="Arial"/>
          <w:b/>
          <w:bCs/>
          <w:i/>
          <w:iCs/>
          <w:sz w:val="22"/>
          <w:szCs w:val="22"/>
        </w:rPr>
        <w:t>at</w:t>
      </w:r>
      <w:r>
        <w:rPr>
          <w:rFonts w:ascii="Arial" w:hAnsi="Arial" w:cs="Arial"/>
          <w:b/>
          <w:bCs/>
          <w:i/>
          <w:iCs/>
          <w:sz w:val="22"/>
          <w:szCs w:val="22"/>
        </w:rPr>
        <w:t xml:space="preserve"> </w:t>
      </w:r>
      <w:r w:rsidRPr="00335BCE">
        <w:rPr>
          <w:rFonts w:ascii="Arial" w:hAnsi="Arial" w:cs="Arial"/>
          <w:b/>
          <w:bCs/>
          <w:i/>
          <w:iCs/>
          <w:sz w:val="22"/>
          <w:szCs w:val="22"/>
        </w:rPr>
        <w:t>the</w:t>
      </w:r>
      <w:r>
        <w:rPr>
          <w:rFonts w:ascii="Arial" w:hAnsi="Arial" w:cs="Arial"/>
          <w:b/>
          <w:bCs/>
          <w:i/>
          <w:iCs/>
          <w:sz w:val="22"/>
          <w:szCs w:val="22"/>
        </w:rPr>
        <w:t xml:space="preserve"> </w:t>
      </w:r>
      <w:r w:rsidRPr="00335BCE">
        <w:rPr>
          <w:rFonts w:ascii="Arial" w:hAnsi="Arial" w:cs="Arial"/>
          <w:b/>
          <w:bCs/>
          <w:i/>
          <w:iCs/>
          <w:sz w:val="22"/>
          <w:szCs w:val="22"/>
        </w:rPr>
        <w:t>bottom</w:t>
      </w:r>
      <w:r>
        <w:rPr>
          <w:rFonts w:ascii="Arial" w:hAnsi="Arial" w:cs="Arial"/>
          <w:b/>
          <w:bCs/>
          <w:i/>
          <w:iCs/>
          <w:sz w:val="22"/>
          <w:szCs w:val="22"/>
        </w:rPr>
        <w:t xml:space="preserve"> </w:t>
      </w:r>
      <w:r w:rsidRPr="00335BCE">
        <w:rPr>
          <w:rFonts w:ascii="Arial" w:hAnsi="Arial" w:cs="Arial"/>
          <w:b/>
          <w:bCs/>
          <w:i/>
          <w:iCs/>
          <w:sz w:val="22"/>
          <w:szCs w:val="22"/>
        </w:rPr>
        <w:t>of</w:t>
      </w:r>
      <w:r>
        <w:rPr>
          <w:rFonts w:ascii="Arial" w:hAnsi="Arial" w:cs="Arial"/>
          <w:b/>
          <w:bCs/>
          <w:i/>
          <w:iCs/>
          <w:sz w:val="22"/>
          <w:szCs w:val="22"/>
        </w:rPr>
        <w:t xml:space="preserve"> </w:t>
      </w:r>
      <w:r w:rsidRPr="00335BCE">
        <w:rPr>
          <w:rFonts w:ascii="Arial" w:hAnsi="Arial" w:cs="Arial"/>
          <w:b/>
          <w:bCs/>
          <w:i/>
          <w:iCs/>
          <w:sz w:val="22"/>
          <w:szCs w:val="22"/>
        </w:rPr>
        <w:t>each</w:t>
      </w:r>
      <w:r>
        <w:rPr>
          <w:rFonts w:ascii="Arial" w:hAnsi="Arial" w:cs="Arial"/>
          <w:b/>
          <w:bCs/>
          <w:i/>
          <w:iCs/>
          <w:sz w:val="22"/>
          <w:szCs w:val="22"/>
        </w:rPr>
        <w:t xml:space="preserve"> </w:t>
      </w:r>
      <w:r w:rsidRPr="00335BCE">
        <w:rPr>
          <w:rFonts w:ascii="Arial" w:hAnsi="Arial" w:cs="Arial"/>
          <w:b/>
          <w:bCs/>
          <w:i/>
          <w:iCs/>
          <w:sz w:val="22"/>
          <w:szCs w:val="22"/>
        </w:rPr>
        <w:t>page</w:t>
      </w:r>
      <w:r>
        <w:rPr>
          <w:rFonts w:ascii="Arial" w:hAnsi="Arial" w:cs="Arial"/>
          <w:b/>
          <w:bCs/>
          <w:i/>
          <w:iCs/>
          <w:sz w:val="22"/>
          <w:szCs w:val="22"/>
        </w:rPr>
        <w:t xml:space="preserve"> </w:t>
      </w:r>
      <w:r w:rsidRPr="00335BCE">
        <w:rPr>
          <w:rFonts w:ascii="Arial" w:hAnsi="Arial" w:cs="Arial"/>
          <w:b/>
          <w:bCs/>
          <w:i/>
          <w:iCs/>
          <w:sz w:val="22"/>
          <w:szCs w:val="22"/>
        </w:rPr>
        <w:t>and</w:t>
      </w:r>
      <w:r>
        <w:rPr>
          <w:rFonts w:ascii="Arial" w:hAnsi="Arial" w:cs="Arial"/>
          <w:b/>
          <w:bCs/>
          <w:i/>
          <w:iCs/>
          <w:sz w:val="22"/>
          <w:szCs w:val="22"/>
        </w:rPr>
        <w:t xml:space="preserve"> </w:t>
      </w:r>
      <w:r w:rsidRPr="00335BCE">
        <w:rPr>
          <w:rFonts w:ascii="Arial" w:hAnsi="Arial" w:cs="Arial"/>
          <w:b/>
          <w:bCs/>
          <w:i/>
          <w:iCs/>
          <w:sz w:val="22"/>
          <w:szCs w:val="22"/>
        </w:rPr>
        <w:t>flush</w:t>
      </w:r>
      <w:r>
        <w:rPr>
          <w:rFonts w:ascii="Arial" w:hAnsi="Arial" w:cs="Arial"/>
          <w:b/>
          <w:bCs/>
          <w:i/>
          <w:iCs/>
          <w:sz w:val="22"/>
          <w:szCs w:val="22"/>
        </w:rPr>
        <w:t xml:space="preserve"> </w:t>
      </w:r>
      <w:r w:rsidRPr="00335BCE">
        <w:rPr>
          <w:rFonts w:ascii="Arial" w:hAnsi="Arial" w:cs="Arial"/>
          <w:b/>
          <w:bCs/>
          <w:i/>
          <w:iCs/>
          <w:sz w:val="22"/>
          <w:szCs w:val="22"/>
        </w:rPr>
        <w:t>to</w:t>
      </w:r>
      <w:r>
        <w:rPr>
          <w:rFonts w:ascii="Arial" w:hAnsi="Arial" w:cs="Arial"/>
          <w:b/>
          <w:bCs/>
          <w:i/>
          <w:iCs/>
          <w:sz w:val="22"/>
          <w:szCs w:val="22"/>
        </w:rPr>
        <w:t xml:space="preserve"> </w:t>
      </w:r>
      <w:r w:rsidRPr="00335BCE">
        <w:rPr>
          <w:rFonts w:ascii="Arial" w:hAnsi="Arial" w:cs="Arial"/>
          <w:b/>
          <w:bCs/>
          <w:i/>
          <w:iCs/>
          <w:sz w:val="22"/>
          <w:szCs w:val="22"/>
        </w:rPr>
        <w:t>the</w:t>
      </w:r>
      <w:r>
        <w:rPr>
          <w:rFonts w:ascii="Arial" w:hAnsi="Arial" w:cs="Arial"/>
          <w:b/>
          <w:bCs/>
          <w:i/>
          <w:iCs/>
          <w:sz w:val="22"/>
          <w:szCs w:val="22"/>
        </w:rPr>
        <w:t xml:space="preserve"> </w:t>
      </w:r>
      <w:r w:rsidRPr="00335BCE">
        <w:rPr>
          <w:rFonts w:ascii="Arial" w:hAnsi="Arial" w:cs="Arial"/>
          <w:b/>
          <w:bCs/>
          <w:i/>
          <w:iCs/>
          <w:sz w:val="22"/>
          <w:szCs w:val="22"/>
        </w:rPr>
        <w:t>right</w:t>
      </w:r>
      <w:r>
        <w:rPr>
          <w:rFonts w:ascii="Arial" w:hAnsi="Arial" w:cs="Arial"/>
          <w:b/>
          <w:bCs/>
          <w:i/>
          <w:iCs/>
          <w:sz w:val="22"/>
          <w:szCs w:val="22"/>
        </w:rPr>
        <w:t xml:space="preserve"> </w:t>
      </w:r>
      <w:r w:rsidRPr="00335BCE">
        <w:rPr>
          <w:rFonts w:ascii="Arial" w:hAnsi="Arial" w:cs="Arial"/>
          <w:b/>
          <w:bCs/>
          <w:i/>
          <w:iCs/>
          <w:sz w:val="22"/>
          <w:szCs w:val="22"/>
        </w:rPr>
        <w:t>[not</w:t>
      </w:r>
      <w:r>
        <w:rPr>
          <w:rFonts w:ascii="Arial" w:hAnsi="Arial" w:cs="Arial"/>
          <w:b/>
          <w:bCs/>
          <w:i/>
          <w:iCs/>
          <w:sz w:val="22"/>
          <w:szCs w:val="22"/>
        </w:rPr>
        <w:t xml:space="preserve"> </w:t>
      </w:r>
      <w:r w:rsidRPr="00335BCE">
        <w:rPr>
          <w:rFonts w:ascii="Arial" w:hAnsi="Arial" w:cs="Arial"/>
          <w:b/>
          <w:bCs/>
          <w:i/>
          <w:iCs/>
          <w:sz w:val="22"/>
          <w:szCs w:val="22"/>
        </w:rPr>
        <w:t>shown].)</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rPr>
        <w:sectPr w:rsidR="00043DED" w:rsidSect="00542EF2">
          <w:pgSz w:w="12240" w:h="15840"/>
          <w:pgMar w:top="1440" w:right="1440" w:bottom="1440" w:left="1440" w:header="1440" w:footer="1440" w:gutter="0"/>
          <w:cols w:space="720"/>
          <w:noEndnote/>
        </w:sectPr>
      </w:pP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rPr>
        <w:sectPr w:rsidR="00043DED" w:rsidSect="00610D66">
          <w:type w:val="continuous"/>
          <w:pgSz w:w="12240" w:h="15840"/>
          <w:pgMar w:top="1080" w:right="1440" w:bottom="720" w:left="1440" w:header="1008" w:footer="720" w:gutter="0"/>
          <w:cols w:space="720"/>
          <w:noEndnote/>
        </w:sectPr>
      </w:pPr>
    </w:p>
    <w:p w:rsidR="00043DED" w:rsidRPr="005627F7"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5627F7">
        <w:rPr>
          <w:rFonts w:ascii="Arial" w:hAnsi="Arial" w:cs="Arial"/>
          <w:b/>
          <w:sz w:val="22"/>
          <w:szCs w:val="22"/>
        </w:rPr>
        <w:lastRenderedPageBreak/>
        <w:t>TABLE OF CONTENTS</w:t>
      </w:r>
      <w:r>
        <w:rPr>
          <w:rFonts w:ascii="Arial" w:hAnsi="Arial" w:cs="Arial"/>
          <w:b/>
          <w:sz w:val="22"/>
          <w:szCs w:val="22"/>
        </w:rPr>
        <w:t xml:space="preserve"> </w:t>
      </w:r>
      <w:r w:rsidRPr="008C415F">
        <w:rPr>
          <w:rFonts w:ascii="Arial" w:hAnsi="Arial" w:cs="Arial"/>
          <w:b/>
          <w:i/>
          <w:sz w:val="22"/>
          <w:szCs w:val="22"/>
        </w:rPr>
        <w:t>(if necessary)</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CC577B" w:rsidP="00043DED">
      <w:pPr>
        <w:pStyle w:val="TOC1"/>
        <w:rPr>
          <w:rFonts w:ascii="Times New Roman" w:eastAsia="MS Mincho" w:hAnsi="Times New Roman"/>
          <w:noProof/>
          <w:sz w:val="24"/>
          <w:lang w:eastAsia="ja-JP"/>
        </w:rPr>
      </w:pPr>
      <w:r w:rsidRPr="00CC577B">
        <w:rPr>
          <w:szCs w:val="22"/>
        </w:rPr>
        <w:fldChar w:fldCharType="begin"/>
      </w:r>
      <w:r w:rsidR="00043DED" w:rsidRPr="0094124C">
        <w:rPr>
          <w:szCs w:val="22"/>
        </w:rPr>
        <w:instrText xml:space="preserve"> TOC \o "1-3" \u </w:instrText>
      </w:r>
      <w:r w:rsidRPr="00CC577B">
        <w:rPr>
          <w:szCs w:val="22"/>
        </w:rPr>
        <w:fldChar w:fldCharType="separate"/>
      </w:r>
      <w:r w:rsidR="00043DED" w:rsidRPr="005033A5">
        <w:rPr>
          <w:rFonts w:cs="Arial"/>
          <w:bCs/>
          <w:noProof/>
        </w:rPr>
        <w:t>SUMMARY OF FINDINGS</w:t>
      </w:r>
      <w:r w:rsidR="00043DED">
        <w:rPr>
          <w:noProof/>
        </w:rPr>
        <w:tab/>
      </w:r>
      <w:r>
        <w:rPr>
          <w:noProof/>
        </w:rPr>
        <w:fldChar w:fldCharType="begin"/>
      </w:r>
      <w:r w:rsidR="00043DED">
        <w:rPr>
          <w:noProof/>
        </w:rPr>
        <w:instrText xml:space="preserve"> PAGEREF _Toc217441736 \h </w:instrText>
      </w:r>
      <w:r>
        <w:rPr>
          <w:noProof/>
        </w:rPr>
      </w:r>
      <w:r>
        <w:rPr>
          <w:noProof/>
        </w:rPr>
        <w:fldChar w:fldCharType="separate"/>
      </w:r>
      <w:ins w:id="8" w:author="ccc2" w:date="2011-07-07T17:13:00Z">
        <w:r w:rsidR="00D41E00">
          <w:rPr>
            <w:noProof/>
          </w:rPr>
          <w:t>4</w:t>
        </w:r>
      </w:ins>
      <w:r>
        <w:rPr>
          <w:noProof/>
        </w:rPr>
        <w:fldChar w:fldCharType="end"/>
      </w:r>
    </w:p>
    <w:p w:rsidR="00043DED" w:rsidRDefault="00043DED" w:rsidP="00043DED">
      <w:pPr>
        <w:pStyle w:val="TOC1"/>
        <w:rPr>
          <w:rFonts w:cs="Arial"/>
          <w:bCs/>
          <w:noProof/>
        </w:rPr>
      </w:pPr>
    </w:p>
    <w:p w:rsidR="00043DED" w:rsidRDefault="00043DED" w:rsidP="00043DED">
      <w:pPr>
        <w:pStyle w:val="TOC1"/>
        <w:rPr>
          <w:rFonts w:ascii="Times New Roman" w:eastAsia="MS Mincho" w:hAnsi="Times New Roman"/>
          <w:noProof/>
          <w:sz w:val="24"/>
          <w:lang w:eastAsia="ja-JP"/>
        </w:rPr>
      </w:pPr>
      <w:r w:rsidRPr="00EE4CF7">
        <w:rPr>
          <w:rFonts w:cs="Arial"/>
          <w:bCs/>
          <w:noProof/>
        </w:rPr>
        <w:t>REPORT DETAILS</w:t>
      </w:r>
      <w:r>
        <w:rPr>
          <w:noProof/>
        </w:rPr>
        <w:tab/>
      </w:r>
      <w:r w:rsidR="00CC577B">
        <w:rPr>
          <w:noProof/>
        </w:rPr>
        <w:fldChar w:fldCharType="begin"/>
      </w:r>
      <w:r>
        <w:rPr>
          <w:noProof/>
        </w:rPr>
        <w:instrText xml:space="preserve"> PAGEREF _Toc217441737 \h </w:instrText>
      </w:r>
      <w:r w:rsidR="00CC577B">
        <w:rPr>
          <w:noProof/>
        </w:rPr>
      </w:r>
      <w:r w:rsidR="00CC577B">
        <w:rPr>
          <w:noProof/>
        </w:rPr>
        <w:fldChar w:fldCharType="separate"/>
      </w:r>
      <w:ins w:id="9" w:author="ccc2" w:date="2011-07-07T17:13:00Z">
        <w:r w:rsidR="00D41E00">
          <w:rPr>
            <w:noProof/>
          </w:rPr>
          <w:t>6</w:t>
        </w:r>
      </w:ins>
      <w:r w:rsidR="00CC577B">
        <w:rPr>
          <w:noProof/>
        </w:rPr>
        <w:fldChar w:fldCharType="end"/>
      </w:r>
    </w:p>
    <w:p w:rsidR="00043DED" w:rsidRDefault="00043DED" w:rsidP="00043DED">
      <w:pPr>
        <w:pStyle w:val="TOC1"/>
        <w:rPr>
          <w:rFonts w:cs="Arial"/>
          <w:noProof/>
        </w:rPr>
      </w:pPr>
    </w:p>
    <w:p w:rsidR="00043DED" w:rsidRDefault="00043DED" w:rsidP="00043DED">
      <w:pPr>
        <w:pStyle w:val="TOC1"/>
        <w:rPr>
          <w:rFonts w:ascii="Times New Roman" w:eastAsia="MS Mincho" w:hAnsi="Times New Roman"/>
          <w:noProof/>
          <w:sz w:val="24"/>
          <w:lang w:eastAsia="ja-JP"/>
        </w:rPr>
      </w:pPr>
      <w:r w:rsidRPr="005033A5">
        <w:rPr>
          <w:rFonts w:cs="Arial"/>
          <w:noProof/>
        </w:rPr>
        <w:t>4.</w:t>
      </w:r>
      <w:r>
        <w:rPr>
          <w:rFonts w:ascii="Times New Roman" w:eastAsia="MS Mincho" w:hAnsi="Times New Roman"/>
          <w:noProof/>
          <w:sz w:val="24"/>
          <w:lang w:eastAsia="ja-JP"/>
        </w:rPr>
        <w:tab/>
      </w:r>
      <w:r w:rsidRPr="005033A5">
        <w:rPr>
          <w:rFonts w:cs="Arial"/>
          <w:noProof/>
        </w:rPr>
        <w:t>OTHER ACTIVITIES</w:t>
      </w:r>
      <w:r>
        <w:rPr>
          <w:noProof/>
        </w:rPr>
        <w:tab/>
      </w:r>
      <w:r w:rsidR="00CC577B">
        <w:rPr>
          <w:noProof/>
        </w:rPr>
        <w:fldChar w:fldCharType="begin"/>
      </w:r>
      <w:r>
        <w:rPr>
          <w:noProof/>
        </w:rPr>
        <w:instrText xml:space="preserve"> PAGEREF _Toc217441738 \h </w:instrText>
      </w:r>
      <w:r w:rsidR="00CC577B">
        <w:rPr>
          <w:noProof/>
        </w:rPr>
      </w:r>
      <w:r w:rsidR="00CC577B">
        <w:rPr>
          <w:noProof/>
        </w:rPr>
        <w:fldChar w:fldCharType="separate"/>
      </w:r>
      <w:ins w:id="10" w:author="ccc2" w:date="2011-07-07T17:13:00Z">
        <w:r w:rsidR="00D41E00">
          <w:rPr>
            <w:noProof/>
          </w:rPr>
          <w:t>6</w:t>
        </w:r>
      </w:ins>
      <w:r w:rsidR="00CC577B">
        <w:rPr>
          <w:noProof/>
        </w:rPr>
        <w:fldChar w:fldCharType="end"/>
      </w:r>
    </w:p>
    <w:p w:rsidR="00043DED" w:rsidRDefault="00043DED" w:rsidP="00043DED">
      <w:pPr>
        <w:pStyle w:val="TOC1"/>
        <w:rPr>
          <w:rFonts w:cs="Arial"/>
          <w:noProof/>
        </w:rPr>
      </w:pPr>
    </w:p>
    <w:p w:rsidR="00043DED" w:rsidRDefault="00043DED" w:rsidP="00043DED">
      <w:pPr>
        <w:pStyle w:val="TOC1"/>
        <w:rPr>
          <w:rFonts w:ascii="Times New Roman" w:eastAsia="MS Mincho" w:hAnsi="Times New Roman"/>
          <w:noProof/>
          <w:sz w:val="24"/>
          <w:lang w:eastAsia="ja-JP"/>
        </w:rPr>
      </w:pPr>
      <w:r w:rsidRPr="005033A5">
        <w:rPr>
          <w:rFonts w:cs="Arial"/>
          <w:noProof/>
        </w:rPr>
        <w:t>4OA4</w:t>
      </w:r>
      <w:r>
        <w:rPr>
          <w:rFonts w:ascii="Times New Roman" w:eastAsia="MS Mincho" w:hAnsi="Times New Roman"/>
          <w:noProof/>
          <w:sz w:val="24"/>
          <w:lang w:eastAsia="ja-JP"/>
        </w:rPr>
        <w:tab/>
      </w:r>
      <w:r w:rsidRPr="005033A5">
        <w:rPr>
          <w:rFonts w:cs="Arial"/>
          <w:noProof/>
          <w:u w:val="single"/>
        </w:rPr>
        <w:t>Supplemental Inspection</w:t>
      </w:r>
      <w:r w:rsidRPr="005033A5">
        <w:rPr>
          <w:rFonts w:cs="Arial"/>
          <w:noProof/>
        </w:rPr>
        <w:t xml:space="preserve"> (9500X)</w:t>
      </w:r>
      <w:r>
        <w:rPr>
          <w:noProof/>
        </w:rPr>
        <w:tab/>
      </w:r>
      <w:r w:rsidR="00CC577B">
        <w:rPr>
          <w:noProof/>
        </w:rPr>
        <w:fldChar w:fldCharType="begin"/>
      </w:r>
      <w:r>
        <w:rPr>
          <w:noProof/>
        </w:rPr>
        <w:instrText xml:space="preserve"> PAGEREF _Toc217441739 \h </w:instrText>
      </w:r>
      <w:r w:rsidR="00CC577B">
        <w:rPr>
          <w:noProof/>
        </w:rPr>
      </w:r>
      <w:r w:rsidR="00CC577B">
        <w:rPr>
          <w:noProof/>
        </w:rPr>
        <w:fldChar w:fldCharType="separate"/>
      </w:r>
      <w:ins w:id="11" w:author="ccc2" w:date="2011-07-07T17:13:00Z">
        <w:r w:rsidR="00D41E00">
          <w:rPr>
            <w:noProof/>
          </w:rPr>
          <w:t>6</w:t>
        </w:r>
      </w:ins>
      <w:r w:rsidR="00CC577B">
        <w:rPr>
          <w:noProof/>
        </w:rPr>
        <w:fldChar w:fldCharType="end"/>
      </w:r>
    </w:p>
    <w:p w:rsidR="00043DED" w:rsidRDefault="00043DED" w:rsidP="00043DED">
      <w:pPr>
        <w:pStyle w:val="TOC2"/>
        <w:rPr>
          <w:rFonts w:cs="Arial"/>
          <w:noProof/>
        </w:rPr>
      </w:pPr>
    </w:p>
    <w:p w:rsidR="00043DED" w:rsidRDefault="00043DED" w:rsidP="00043DED">
      <w:pPr>
        <w:pStyle w:val="TOC2"/>
        <w:rPr>
          <w:rFonts w:ascii="Times New Roman" w:eastAsia="MS Mincho" w:hAnsi="Times New Roman"/>
          <w:noProof/>
          <w:sz w:val="24"/>
          <w:lang w:eastAsia="ja-JP"/>
        </w:rPr>
      </w:pPr>
      <w:r w:rsidRPr="005033A5">
        <w:rPr>
          <w:rFonts w:cs="Arial"/>
          <w:noProof/>
        </w:rPr>
        <w:t>.01</w:t>
      </w:r>
      <w:r>
        <w:rPr>
          <w:rFonts w:ascii="Times New Roman" w:eastAsia="MS Mincho" w:hAnsi="Times New Roman"/>
          <w:noProof/>
          <w:sz w:val="24"/>
          <w:lang w:eastAsia="ja-JP"/>
        </w:rPr>
        <w:tab/>
      </w:r>
      <w:r w:rsidRPr="005033A5">
        <w:rPr>
          <w:rFonts w:cs="Arial"/>
          <w:noProof/>
          <w:u w:val="single"/>
        </w:rPr>
        <w:t>Inspection Scope</w:t>
      </w:r>
      <w:r>
        <w:rPr>
          <w:noProof/>
        </w:rPr>
        <w:tab/>
      </w:r>
      <w:r w:rsidR="00CC577B">
        <w:rPr>
          <w:noProof/>
        </w:rPr>
        <w:fldChar w:fldCharType="begin"/>
      </w:r>
      <w:r>
        <w:rPr>
          <w:noProof/>
        </w:rPr>
        <w:instrText xml:space="preserve"> PAGEREF _Toc217441740 \h </w:instrText>
      </w:r>
      <w:r w:rsidR="00CC577B">
        <w:rPr>
          <w:noProof/>
        </w:rPr>
      </w:r>
      <w:r w:rsidR="00CC577B">
        <w:rPr>
          <w:noProof/>
        </w:rPr>
        <w:fldChar w:fldCharType="separate"/>
      </w:r>
      <w:ins w:id="12" w:author="ccc2" w:date="2011-07-07T17:13:00Z">
        <w:r w:rsidR="00D41E00">
          <w:rPr>
            <w:noProof/>
          </w:rPr>
          <w:t>6</w:t>
        </w:r>
      </w:ins>
      <w:r w:rsidR="00CC577B">
        <w:rPr>
          <w:noProof/>
        </w:rPr>
        <w:fldChar w:fldCharType="end"/>
      </w:r>
    </w:p>
    <w:p w:rsidR="00043DED" w:rsidRDefault="00043DED" w:rsidP="00043DED">
      <w:pPr>
        <w:pStyle w:val="TOC2"/>
        <w:rPr>
          <w:rFonts w:ascii="Times New Roman" w:eastAsia="MS Mincho" w:hAnsi="Times New Roman"/>
          <w:noProof/>
          <w:sz w:val="24"/>
          <w:lang w:eastAsia="ja-JP"/>
        </w:rPr>
      </w:pPr>
      <w:r w:rsidRPr="005033A5">
        <w:rPr>
          <w:rFonts w:cs="Arial"/>
          <w:noProof/>
        </w:rPr>
        <w:t>.02</w:t>
      </w:r>
      <w:r>
        <w:rPr>
          <w:rFonts w:ascii="Times New Roman" w:eastAsia="MS Mincho" w:hAnsi="Times New Roman"/>
          <w:noProof/>
          <w:sz w:val="24"/>
          <w:lang w:eastAsia="ja-JP"/>
        </w:rPr>
        <w:tab/>
      </w:r>
      <w:r w:rsidRPr="005033A5">
        <w:rPr>
          <w:rFonts w:cs="Arial"/>
          <w:noProof/>
          <w:u w:val="single"/>
        </w:rPr>
        <w:t>Evaluation of the Inspection Requirements</w:t>
      </w:r>
      <w:r>
        <w:rPr>
          <w:noProof/>
        </w:rPr>
        <w:tab/>
      </w:r>
      <w:r w:rsidR="00CC577B">
        <w:rPr>
          <w:noProof/>
        </w:rPr>
        <w:fldChar w:fldCharType="begin"/>
      </w:r>
      <w:r>
        <w:rPr>
          <w:noProof/>
        </w:rPr>
        <w:instrText xml:space="preserve"> PAGEREF _Toc217441741 \h </w:instrText>
      </w:r>
      <w:r w:rsidR="00CC577B">
        <w:rPr>
          <w:noProof/>
        </w:rPr>
      </w:r>
      <w:r w:rsidR="00CC577B">
        <w:rPr>
          <w:noProof/>
        </w:rPr>
        <w:fldChar w:fldCharType="separate"/>
      </w:r>
      <w:ins w:id="13" w:author="ccc2" w:date="2011-07-07T17:13:00Z">
        <w:r w:rsidR="00D41E00">
          <w:rPr>
            <w:noProof/>
          </w:rPr>
          <w:t>7</w:t>
        </w:r>
      </w:ins>
      <w:r w:rsidR="00CC577B">
        <w:rPr>
          <w:noProof/>
        </w:rPr>
        <w:fldChar w:fldCharType="end"/>
      </w:r>
    </w:p>
    <w:p w:rsidR="00043DED" w:rsidRDefault="00043DED" w:rsidP="00043DED">
      <w:pPr>
        <w:pStyle w:val="TOC3"/>
        <w:rPr>
          <w:rFonts w:cs="Arial"/>
          <w:noProof/>
        </w:rPr>
      </w:pPr>
    </w:p>
    <w:p w:rsidR="00043DED" w:rsidRDefault="00043DED" w:rsidP="00043DED">
      <w:pPr>
        <w:pStyle w:val="TOC3"/>
        <w:rPr>
          <w:rFonts w:ascii="Times New Roman" w:eastAsia="MS Mincho" w:hAnsi="Times New Roman"/>
          <w:noProof/>
          <w:sz w:val="24"/>
          <w:lang w:eastAsia="ja-JP"/>
        </w:rPr>
      </w:pPr>
      <w:r w:rsidRPr="005033A5">
        <w:rPr>
          <w:rFonts w:cs="Arial"/>
          <w:noProof/>
        </w:rPr>
        <w:t>02.01</w:t>
      </w:r>
      <w:r>
        <w:rPr>
          <w:rFonts w:ascii="Times New Roman" w:eastAsia="MS Mincho" w:hAnsi="Times New Roman"/>
          <w:noProof/>
          <w:sz w:val="24"/>
          <w:lang w:eastAsia="ja-JP"/>
        </w:rPr>
        <w:tab/>
      </w:r>
      <w:r w:rsidRPr="005033A5">
        <w:rPr>
          <w:rFonts w:cs="Arial"/>
          <w:noProof/>
          <w:u w:val="single"/>
        </w:rPr>
        <w:t>Problem Identification</w:t>
      </w:r>
      <w:r>
        <w:rPr>
          <w:noProof/>
        </w:rPr>
        <w:tab/>
      </w:r>
      <w:r w:rsidR="00CC577B">
        <w:rPr>
          <w:noProof/>
        </w:rPr>
        <w:fldChar w:fldCharType="begin"/>
      </w:r>
      <w:r>
        <w:rPr>
          <w:noProof/>
        </w:rPr>
        <w:instrText xml:space="preserve"> PAGEREF _Toc217441742 \h </w:instrText>
      </w:r>
      <w:r w:rsidR="00CC577B">
        <w:rPr>
          <w:noProof/>
        </w:rPr>
      </w:r>
      <w:r w:rsidR="00CC577B">
        <w:rPr>
          <w:noProof/>
        </w:rPr>
        <w:fldChar w:fldCharType="separate"/>
      </w:r>
      <w:ins w:id="14" w:author="ccc2" w:date="2011-07-07T17:13:00Z">
        <w:r w:rsidR="00D41E00">
          <w:rPr>
            <w:noProof/>
          </w:rPr>
          <w:t>7</w:t>
        </w:r>
      </w:ins>
      <w:r w:rsidR="00CC577B">
        <w:rPr>
          <w:noProof/>
        </w:rPr>
        <w:fldChar w:fldCharType="end"/>
      </w:r>
    </w:p>
    <w:p w:rsidR="00043DED" w:rsidRDefault="00043DED" w:rsidP="00043DED">
      <w:pPr>
        <w:pStyle w:val="TOC3"/>
        <w:rPr>
          <w:rFonts w:ascii="Times New Roman" w:eastAsia="MS Mincho" w:hAnsi="Times New Roman"/>
          <w:noProof/>
          <w:sz w:val="24"/>
          <w:lang w:eastAsia="ja-JP"/>
        </w:rPr>
      </w:pPr>
      <w:r w:rsidRPr="005033A5">
        <w:rPr>
          <w:rFonts w:cs="Arial"/>
          <w:noProof/>
        </w:rPr>
        <w:t>02.02</w:t>
      </w:r>
      <w:r>
        <w:rPr>
          <w:rFonts w:ascii="Times New Roman" w:eastAsia="MS Mincho" w:hAnsi="Times New Roman"/>
          <w:noProof/>
          <w:sz w:val="24"/>
          <w:lang w:eastAsia="ja-JP"/>
        </w:rPr>
        <w:tab/>
      </w:r>
      <w:r w:rsidRPr="005033A5">
        <w:rPr>
          <w:rFonts w:cs="Arial"/>
          <w:noProof/>
          <w:u w:val="single"/>
        </w:rPr>
        <w:t>Root Cause, Extent of Condition, and Extent of Cause Evaluation</w:t>
      </w:r>
      <w:r>
        <w:rPr>
          <w:noProof/>
        </w:rPr>
        <w:tab/>
      </w:r>
      <w:r w:rsidR="00CC577B">
        <w:rPr>
          <w:noProof/>
        </w:rPr>
        <w:fldChar w:fldCharType="begin"/>
      </w:r>
      <w:r>
        <w:rPr>
          <w:noProof/>
        </w:rPr>
        <w:instrText xml:space="preserve"> PAGEREF _Toc217441743 \h </w:instrText>
      </w:r>
      <w:r w:rsidR="00CC577B">
        <w:rPr>
          <w:noProof/>
        </w:rPr>
      </w:r>
      <w:r w:rsidR="00CC577B">
        <w:rPr>
          <w:noProof/>
        </w:rPr>
        <w:fldChar w:fldCharType="separate"/>
      </w:r>
      <w:ins w:id="15" w:author="ccc2" w:date="2011-07-07T17:13:00Z">
        <w:r w:rsidR="00D41E00">
          <w:rPr>
            <w:noProof/>
          </w:rPr>
          <w:t>8</w:t>
        </w:r>
      </w:ins>
      <w:r w:rsidR="00CC577B">
        <w:rPr>
          <w:noProof/>
        </w:rPr>
        <w:fldChar w:fldCharType="end"/>
      </w:r>
    </w:p>
    <w:p w:rsidR="00043DED" w:rsidRDefault="00043DED" w:rsidP="00043DED">
      <w:pPr>
        <w:pStyle w:val="TOC3"/>
        <w:rPr>
          <w:rFonts w:ascii="Times New Roman" w:eastAsia="MS Mincho" w:hAnsi="Times New Roman"/>
          <w:noProof/>
          <w:sz w:val="24"/>
          <w:lang w:eastAsia="ja-JP"/>
        </w:rPr>
      </w:pPr>
      <w:r w:rsidRPr="005033A5">
        <w:rPr>
          <w:rFonts w:cs="Arial"/>
          <w:noProof/>
        </w:rPr>
        <w:t>02.03</w:t>
      </w:r>
      <w:r>
        <w:rPr>
          <w:rFonts w:ascii="Times New Roman" w:eastAsia="MS Mincho" w:hAnsi="Times New Roman"/>
          <w:noProof/>
          <w:sz w:val="24"/>
          <w:lang w:eastAsia="ja-JP"/>
        </w:rPr>
        <w:tab/>
      </w:r>
      <w:r w:rsidRPr="005033A5">
        <w:rPr>
          <w:rFonts w:cs="Arial"/>
          <w:noProof/>
          <w:u w:val="single"/>
        </w:rPr>
        <w:t>Corrective Actions</w:t>
      </w:r>
      <w:r>
        <w:rPr>
          <w:noProof/>
        </w:rPr>
        <w:tab/>
      </w:r>
      <w:r w:rsidR="00CC577B">
        <w:rPr>
          <w:noProof/>
        </w:rPr>
        <w:fldChar w:fldCharType="begin"/>
      </w:r>
      <w:r>
        <w:rPr>
          <w:noProof/>
        </w:rPr>
        <w:instrText xml:space="preserve"> PAGEREF _Toc217441744 \h </w:instrText>
      </w:r>
      <w:r w:rsidR="00CC577B">
        <w:rPr>
          <w:noProof/>
        </w:rPr>
      </w:r>
      <w:r w:rsidR="00CC577B">
        <w:rPr>
          <w:noProof/>
        </w:rPr>
        <w:fldChar w:fldCharType="separate"/>
      </w:r>
      <w:ins w:id="16" w:author="ccc2" w:date="2011-07-07T17:13:00Z">
        <w:r w:rsidR="00D41E00">
          <w:rPr>
            <w:noProof/>
          </w:rPr>
          <w:t>11</w:t>
        </w:r>
      </w:ins>
      <w:r w:rsidR="00CC577B">
        <w:rPr>
          <w:noProof/>
        </w:rPr>
        <w:fldChar w:fldCharType="end"/>
      </w:r>
    </w:p>
    <w:p w:rsidR="00043DED" w:rsidRDefault="00043DED" w:rsidP="00043DED">
      <w:pPr>
        <w:pStyle w:val="TOC3"/>
        <w:ind w:left="1800" w:hanging="900"/>
        <w:rPr>
          <w:rFonts w:cs="Arial"/>
          <w:noProof/>
        </w:rPr>
      </w:pPr>
      <w:r w:rsidRPr="005033A5">
        <w:rPr>
          <w:rFonts w:cs="Arial"/>
          <w:noProof/>
        </w:rPr>
        <w:t>02.04</w:t>
      </w:r>
      <w:r>
        <w:rPr>
          <w:rFonts w:ascii="Times New Roman" w:eastAsia="MS Mincho" w:hAnsi="Times New Roman"/>
          <w:noProof/>
          <w:sz w:val="24"/>
          <w:lang w:eastAsia="ja-JP"/>
        </w:rPr>
        <w:tab/>
      </w:r>
      <w:r w:rsidRPr="005033A5">
        <w:rPr>
          <w:rFonts w:cs="Arial"/>
          <w:noProof/>
          <w:u w:val="single"/>
        </w:rPr>
        <w:t>Independent Assessment of Extent of Condition and Extent of Cause</w:t>
      </w:r>
      <w:r w:rsidRPr="005033A5">
        <w:rPr>
          <w:rFonts w:cs="Arial"/>
          <w:noProof/>
        </w:rPr>
        <w:t xml:space="preserve"> </w:t>
      </w:r>
    </w:p>
    <w:p w:rsidR="00043DED" w:rsidRDefault="00043DED" w:rsidP="00043DED">
      <w:pPr>
        <w:pStyle w:val="TOC3"/>
        <w:ind w:left="1800" w:hanging="900"/>
        <w:rPr>
          <w:rFonts w:ascii="Times New Roman" w:eastAsia="MS Mincho" w:hAnsi="Times New Roman"/>
          <w:noProof/>
          <w:sz w:val="24"/>
          <w:lang w:eastAsia="ja-JP"/>
        </w:rPr>
      </w:pPr>
      <w:r>
        <w:rPr>
          <w:rFonts w:cs="Arial"/>
          <w:noProof/>
        </w:rPr>
        <w:tab/>
      </w:r>
      <w:r w:rsidRPr="005033A5">
        <w:rPr>
          <w:rFonts w:cs="Arial"/>
          <w:b/>
          <w:i/>
          <w:noProof/>
        </w:rPr>
        <w:t>(Note: this section applies only to IP 95002 inspection reports)</w:t>
      </w:r>
      <w:r>
        <w:rPr>
          <w:noProof/>
        </w:rPr>
        <w:tab/>
      </w:r>
      <w:r w:rsidR="00CC577B">
        <w:rPr>
          <w:noProof/>
        </w:rPr>
        <w:fldChar w:fldCharType="begin"/>
      </w:r>
      <w:r>
        <w:rPr>
          <w:noProof/>
        </w:rPr>
        <w:instrText xml:space="preserve"> PAGEREF _Toc217441745 \h </w:instrText>
      </w:r>
      <w:r w:rsidR="00CC577B">
        <w:rPr>
          <w:noProof/>
        </w:rPr>
      </w:r>
      <w:r w:rsidR="00CC577B">
        <w:rPr>
          <w:noProof/>
        </w:rPr>
        <w:fldChar w:fldCharType="separate"/>
      </w:r>
      <w:ins w:id="17" w:author="ccc2" w:date="2011-07-07T17:13:00Z">
        <w:r w:rsidR="00D41E00">
          <w:rPr>
            <w:noProof/>
          </w:rPr>
          <w:t>15</w:t>
        </w:r>
      </w:ins>
      <w:r w:rsidR="00CC577B">
        <w:rPr>
          <w:noProof/>
        </w:rPr>
        <w:fldChar w:fldCharType="end"/>
      </w:r>
    </w:p>
    <w:p w:rsidR="00043DED" w:rsidRDefault="00043DED" w:rsidP="00043DED">
      <w:pPr>
        <w:pStyle w:val="TOC3"/>
        <w:ind w:left="1800" w:hanging="900"/>
        <w:rPr>
          <w:rFonts w:cs="Arial"/>
          <w:noProof/>
        </w:rPr>
      </w:pPr>
      <w:r w:rsidRPr="005033A5">
        <w:rPr>
          <w:rFonts w:cs="Arial"/>
          <w:noProof/>
        </w:rPr>
        <w:t>02.05</w:t>
      </w:r>
      <w:r>
        <w:rPr>
          <w:rFonts w:ascii="Times New Roman" w:eastAsia="MS Mincho" w:hAnsi="Times New Roman"/>
          <w:noProof/>
          <w:sz w:val="24"/>
          <w:lang w:eastAsia="ja-JP"/>
        </w:rPr>
        <w:tab/>
      </w:r>
      <w:r w:rsidRPr="005033A5">
        <w:rPr>
          <w:rFonts w:cs="Arial"/>
          <w:noProof/>
          <w:u w:val="single"/>
        </w:rPr>
        <w:t>Safety Culture Consideration</w:t>
      </w:r>
      <w:r w:rsidRPr="005033A5">
        <w:rPr>
          <w:rFonts w:cs="Arial"/>
          <w:noProof/>
        </w:rPr>
        <w:t xml:space="preserve"> </w:t>
      </w:r>
    </w:p>
    <w:p w:rsidR="00043DED" w:rsidRDefault="00043DED" w:rsidP="00043DED">
      <w:pPr>
        <w:pStyle w:val="TOC3"/>
        <w:ind w:left="1800" w:hanging="900"/>
        <w:rPr>
          <w:rFonts w:ascii="Times New Roman" w:eastAsia="MS Mincho" w:hAnsi="Times New Roman"/>
          <w:noProof/>
          <w:sz w:val="24"/>
          <w:lang w:eastAsia="ja-JP"/>
        </w:rPr>
      </w:pPr>
      <w:r>
        <w:rPr>
          <w:rFonts w:cs="Arial"/>
          <w:noProof/>
        </w:rPr>
        <w:tab/>
      </w:r>
      <w:r w:rsidRPr="005033A5">
        <w:rPr>
          <w:rFonts w:cs="Arial"/>
          <w:b/>
          <w:i/>
          <w:noProof/>
        </w:rPr>
        <w:t>(Note: This section applies only to IP 95002 inspection reports)</w:t>
      </w:r>
      <w:r>
        <w:rPr>
          <w:noProof/>
        </w:rPr>
        <w:tab/>
      </w:r>
      <w:r w:rsidR="00CC577B">
        <w:rPr>
          <w:noProof/>
        </w:rPr>
        <w:fldChar w:fldCharType="begin"/>
      </w:r>
      <w:r>
        <w:rPr>
          <w:noProof/>
        </w:rPr>
        <w:instrText xml:space="preserve"> PAGEREF _Toc217441746 \h </w:instrText>
      </w:r>
      <w:r w:rsidR="00CC577B">
        <w:rPr>
          <w:noProof/>
        </w:rPr>
      </w:r>
      <w:r w:rsidR="00CC577B">
        <w:rPr>
          <w:noProof/>
        </w:rPr>
        <w:fldChar w:fldCharType="separate"/>
      </w:r>
      <w:ins w:id="18" w:author="ccc2" w:date="2011-07-07T17:13:00Z">
        <w:r w:rsidR="00D41E00">
          <w:rPr>
            <w:noProof/>
          </w:rPr>
          <w:t>17</w:t>
        </w:r>
      </w:ins>
      <w:r w:rsidR="00CC577B">
        <w:rPr>
          <w:noProof/>
        </w:rPr>
        <w:fldChar w:fldCharType="end"/>
      </w:r>
    </w:p>
    <w:p w:rsidR="00043DED" w:rsidRDefault="00043DED" w:rsidP="00043DED">
      <w:pPr>
        <w:pStyle w:val="TOC3"/>
        <w:rPr>
          <w:rFonts w:ascii="Times New Roman" w:eastAsia="MS Mincho" w:hAnsi="Times New Roman"/>
          <w:noProof/>
          <w:sz w:val="24"/>
          <w:lang w:eastAsia="ja-JP"/>
        </w:rPr>
      </w:pPr>
      <w:r w:rsidRPr="005033A5">
        <w:rPr>
          <w:rFonts w:cs="Arial"/>
          <w:noProof/>
        </w:rPr>
        <w:t>02.06</w:t>
      </w:r>
      <w:r>
        <w:rPr>
          <w:rFonts w:ascii="Times New Roman" w:eastAsia="MS Mincho" w:hAnsi="Times New Roman"/>
          <w:noProof/>
          <w:sz w:val="24"/>
          <w:lang w:eastAsia="ja-JP"/>
        </w:rPr>
        <w:tab/>
      </w:r>
      <w:r w:rsidRPr="005033A5">
        <w:rPr>
          <w:rFonts w:cs="Arial"/>
          <w:noProof/>
          <w:u w:val="single"/>
        </w:rPr>
        <w:t>Evaluation of IMC 0305 Criteria for Treatment of Old Design Issues</w:t>
      </w:r>
      <w:r>
        <w:rPr>
          <w:noProof/>
        </w:rPr>
        <w:tab/>
      </w:r>
      <w:r w:rsidR="00CC577B">
        <w:rPr>
          <w:noProof/>
        </w:rPr>
        <w:fldChar w:fldCharType="begin"/>
      </w:r>
      <w:r>
        <w:rPr>
          <w:noProof/>
        </w:rPr>
        <w:instrText xml:space="preserve"> PAGEREF _Toc217441747 \h </w:instrText>
      </w:r>
      <w:r w:rsidR="00CC577B">
        <w:rPr>
          <w:noProof/>
        </w:rPr>
      </w:r>
      <w:r w:rsidR="00CC577B">
        <w:rPr>
          <w:noProof/>
        </w:rPr>
        <w:fldChar w:fldCharType="separate"/>
      </w:r>
      <w:ins w:id="19" w:author="ccc2" w:date="2011-07-07T17:13:00Z">
        <w:r w:rsidR="00D41E00">
          <w:rPr>
            <w:noProof/>
          </w:rPr>
          <w:t>18</w:t>
        </w:r>
      </w:ins>
      <w:r w:rsidR="00CC577B">
        <w:rPr>
          <w:noProof/>
        </w:rPr>
        <w:fldChar w:fldCharType="end"/>
      </w:r>
    </w:p>
    <w:p w:rsidR="00043DED" w:rsidRDefault="00043DED" w:rsidP="00043DED">
      <w:pPr>
        <w:pStyle w:val="TOC1"/>
        <w:rPr>
          <w:rFonts w:cs="Arial"/>
          <w:noProof/>
        </w:rPr>
      </w:pPr>
    </w:p>
    <w:p w:rsidR="00043DED" w:rsidRDefault="00043DED" w:rsidP="00043DED">
      <w:pPr>
        <w:pStyle w:val="TOC1"/>
        <w:rPr>
          <w:rFonts w:ascii="Times New Roman" w:eastAsia="MS Mincho" w:hAnsi="Times New Roman"/>
          <w:noProof/>
          <w:sz w:val="24"/>
          <w:lang w:eastAsia="ja-JP"/>
        </w:rPr>
      </w:pPr>
      <w:r w:rsidRPr="005033A5">
        <w:rPr>
          <w:rFonts w:cs="Arial"/>
          <w:noProof/>
        </w:rPr>
        <w:t>4OA6</w:t>
      </w:r>
      <w:r>
        <w:rPr>
          <w:rFonts w:ascii="Times New Roman" w:eastAsia="MS Mincho" w:hAnsi="Times New Roman"/>
          <w:noProof/>
          <w:sz w:val="24"/>
          <w:lang w:eastAsia="ja-JP"/>
        </w:rPr>
        <w:tab/>
      </w:r>
      <w:r w:rsidRPr="005033A5">
        <w:rPr>
          <w:rFonts w:cs="Arial"/>
          <w:noProof/>
          <w:u w:val="single"/>
        </w:rPr>
        <w:t>Exit Meeting</w:t>
      </w:r>
      <w:r>
        <w:rPr>
          <w:noProof/>
        </w:rPr>
        <w:tab/>
      </w:r>
      <w:r w:rsidR="00CC577B">
        <w:rPr>
          <w:noProof/>
        </w:rPr>
        <w:fldChar w:fldCharType="begin"/>
      </w:r>
      <w:r>
        <w:rPr>
          <w:noProof/>
        </w:rPr>
        <w:instrText xml:space="preserve"> PAGEREF _Toc217441748 \h </w:instrText>
      </w:r>
      <w:r w:rsidR="00CC577B">
        <w:rPr>
          <w:noProof/>
        </w:rPr>
      </w:r>
      <w:r w:rsidR="00CC577B">
        <w:rPr>
          <w:noProof/>
        </w:rPr>
        <w:fldChar w:fldCharType="separate"/>
      </w:r>
      <w:ins w:id="20" w:author="ccc2" w:date="2011-07-07T17:13:00Z">
        <w:r w:rsidR="00D41E00">
          <w:rPr>
            <w:noProof/>
          </w:rPr>
          <w:t>18</w:t>
        </w:r>
      </w:ins>
      <w:r w:rsidR="00CC577B">
        <w:rPr>
          <w:noProof/>
        </w:rPr>
        <w:fldChar w:fldCharType="end"/>
      </w:r>
    </w:p>
    <w:p w:rsidR="00043DED" w:rsidRDefault="00043DED" w:rsidP="00043DED">
      <w:pPr>
        <w:pStyle w:val="TOC1"/>
        <w:rPr>
          <w:rFonts w:cs="Arial"/>
          <w:noProof/>
        </w:rPr>
      </w:pPr>
    </w:p>
    <w:p w:rsidR="00043DED" w:rsidRDefault="00043DED" w:rsidP="00043DED">
      <w:pPr>
        <w:pStyle w:val="TOC1"/>
        <w:rPr>
          <w:rFonts w:ascii="Times New Roman" w:eastAsia="MS Mincho" w:hAnsi="Times New Roman"/>
          <w:noProof/>
          <w:sz w:val="24"/>
          <w:lang w:eastAsia="ja-JP"/>
        </w:rPr>
      </w:pPr>
      <w:r w:rsidRPr="005033A5">
        <w:rPr>
          <w:rFonts w:cs="Arial"/>
          <w:noProof/>
        </w:rPr>
        <w:t>ATTACHMENT: SUPPLEMENTAL INFORMATION (</w:t>
      </w:r>
      <w:r w:rsidRPr="005033A5">
        <w:rPr>
          <w:rFonts w:cs="Arial"/>
          <w:b/>
          <w:i/>
          <w:noProof/>
        </w:rPr>
        <w:t>Note: Use IMC 0612, Exhibit 3 for guidance on documenting the following supplemental information: Key Points of Contact; List of Items Opened, Closed, and Discussed; List of Documents Reviewed; and List of Acronyms.)</w:t>
      </w:r>
      <w:r>
        <w:rPr>
          <w:noProof/>
        </w:rPr>
        <w:tab/>
      </w:r>
      <w:r w:rsidR="00CC577B">
        <w:rPr>
          <w:noProof/>
        </w:rPr>
        <w:fldChar w:fldCharType="begin"/>
      </w:r>
      <w:r>
        <w:rPr>
          <w:noProof/>
        </w:rPr>
        <w:instrText xml:space="preserve"> PAGEREF _Toc217441749 \h </w:instrText>
      </w:r>
      <w:r w:rsidR="00CC577B">
        <w:rPr>
          <w:noProof/>
        </w:rPr>
      </w:r>
      <w:r w:rsidR="00CC577B">
        <w:rPr>
          <w:noProof/>
        </w:rPr>
        <w:fldChar w:fldCharType="separate"/>
      </w:r>
      <w:ins w:id="21" w:author="ccc2" w:date="2011-07-07T17:13:00Z">
        <w:r w:rsidR="00D41E00">
          <w:rPr>
            <w:noProof/>
          </w:rPr>
          <w:t>19</w:t>
        </w:r>
      </w:ins>
      <w:r w:rsidR="00CC577B">
        <w:rPr>
          <w:noProof/>
        </w:rPr>
        <w:fldChar w:fldCharType="end"/>
      </w:r>
    </w:p>
    <w:p w:rsidR="00043DED" w:rsidRDefault="00CC577B"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2"/>
        </w:rPr>
      </w:pPr>
      <w:r w:rsidRPr="0094124C">
        <w:rPr>
          <w:rFonts w:ascii="Arial" w:hAnsi="Arial" w:cs="Arial"/>
          <w:sz w:val="22"/>
          <w:szCs w:val="22"/>
        </w:rPr>
        <w:fldChar w:fldCharType="end"/>
      </w:r>
      <w:r w:rsidR="00043DED">
        <w:rPr>
          <w:rFonts w:ascii="Arial" w:hAnsi="Arial" w:cs="Arial"/>
          <w:b/>
          <w:bCs/>
          <w:sz w:val="22"/>
          <w:szCs w:val="22"/>
        </w:rPr>
        <w:br w:type="page"/>
      </w:r>
    </w:p>
    <w:p w:rsidR="00043DED" w:rsidRPr="00EE4CF7"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outlineLvl w:val="0"/>
        <w:rPr>
          <w:rFonts w:ascii="Arial" w:hAnsi="Arial" w:cs="Arial"/>
          <w:b/>
          <w:sz w:val="22"/>
          <w:szCs w:val="22"/>
        </w:rPr>
      </w:pPr>
      <w:bookmarkStart w:id="22" w:name="_Toc217441736"/>
      <w:r w:rsidRPr="00EE4CF7">
        <w:rPr>
          <w:rFonts w:ascii="Arial" w:hAnsi="Arial" w:cs="Arial"/>
          <w:b/>
          <w:bCs/>
          <w:sz w:val="22"/>
          <w:szCs w:val="22"/>
        </w:rPr>
        <w:lastRenderedPageBreak/>
        <w:t>SUMMARY OF FINDINGS</w:t>
      </w:r>
      <w:bookmarkEnd w:id="22"/>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Inspection Report (</w:t>
      </w:r>
      <w:r w:rsidRPr="00335BCE">
        <w:rPr>
          <w:rFonts w:ascii="Arial" w:hAnsi="Arial" w:cs="Arial"/>
          <w:sz w:val="22"/>
          <w:szCs w:val="22"/>
        </w:rPr>
        <w:t>IR</w:t>
      </w:r>
      <w:r>
        <w:rPr>
          <w:rFonts w:ascii="Arial" w:hAnsi="Arial" w:cs="Arial"/>
          <w:sz w:val="22"/>
          <w:szCs w:val="22"/>
        </w:rPr>
        <w:t xml:space="preserve">) </w:t>
      </w:r>
      <w:r w:rsidRPr="00335BCE">
        <w:rPr>
          <w:rFonts w:ascii="Arial" w:hAnsi="Arial" w:cs="Arial"/>
          <w:sz w:val="22"/>
          <w:szCs w:val="22"/>
        </w:rPr>
        <w:t>05000ddd/YYYY###</w:t>
      </w:r>
      <w:r>
        <w:rPr>
          <w:rFonts w:ascii="Arial" w:hAnsi="Arial" w:cs="Arial"/>
          <w:sz w:val="22"/>
          <w:szCs w:val="22"/>
        </w:rPr>
        <w:t xml:space="preserve">; </w:t>
      </w:r>
      <w:r w:rsidRPr="00335BCE">
        <w:rPr>
          <w:rFonts w:ascii="Arial" w:hAnsi="Arial" w:cs="Arial"/>
          <w:sz w:val="22"/>
          <w:szCs w:val="22"/>
        </w:rPr>
        <w:t>MM/DD/YYYY</w:t>
      </w:r>
      <w:r>
        <w:rPr>
          <w:rFonts w:ascii="Arial" w:hAnsi="Arial" w:cs="Arial"/>
          <w:sz w:val="22"/>
          <w:szCs w:val="22"/>
        </w:rPr>
        <w:t xml:space="preserve"> - MM/DD/YYYY</w:t>
      </w:r>
      <w:r w:rsidRPr="00335BCE">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Dirojac</w:t>
      </w:r>
      <w:proofErr w:type="spellEnd"/>
      <w:r>
        <w:rPr>
          <w:rFonts w:ascii="Arial" w:hAnsi="Arial" w:cs="Arial"/>
          <w:sz w:val="22"/>
          <w:szCs w:val="22"/>
        </w:rPr>
        <w:t xml:space="preserve"> Electric Station, Unit 1; Supplemental Inspection - Inspection Procedure (IP) 9500X</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4403C">
        <w:rPr>
          <w:rFonts w:ascii="Arial" w:hAnsi="Arial" w:cs="Arial"/>
          <w:b/>
          <w:i/>
          <w:sz w:val="22"/>
          <w:szCs w:val="22"/>
        </w:rPr>
        <w:t xml:space="preserve">(Note: </w:t>
      </w:r>
      <w:r>
        <w:rPr>
          <w:rFonts w:ascii="Arial" w:hAnsi="Arial" w:cs="Arial"/>
          <w:b/>
          <w:i/>
          <w:sz w:val="22"/>
          <w:szCs w:val="22"/>
        </w:rPr>
        <w:t>T</w:t>
      </w:r>
      <w:r w:rsidRPr="0094403C">
        <w:rPr>
          <w:rFonts w:ascii="Arial" w:hAnsi="Arial" w:cs="Arial"/>
          <w:b/>
          <w:i/>
          <w:sz w:val="22"/>
          <w:szCs w:val="22"/>
        </w:rPr>
        <w:t>his paragraph assumes that a finding with a cross-cutting aspect was identified.)</w:t>
      </w:r>
      <w:r>
        <w:rPr>
          <w:rFonts w:ascii="Arial" w:hAnsi="Arial" w:cs="Arial"/>
          <w:sz w:val="22"/>
          <w:szCs w:val="22"/>
        </w:rPr>
        <w:t xml:space="preserve">  A senior resident inspector, a resident inspector, and two </w:t>
      </w:r>
      <w:r w:rsidRPr="00335BCE">
        <w:rPr>
          <w:rFonts w:ascii="Arial" w:hAnsi="Arial" w:cs="Arial"/>
          <w:sz w:val="22"/>
          <w:szCs w:val="22"/>
        </w:rPr>
        <w:t>regional</w:t>
      </w:r>
      <w:r>
        <w:rPr>
          <w:rFonts w:ascii="Arial" w:hAnsi="Arial" w:cs="Arial"/>
          <w:sz w:val="22"/>
          <w:szCs w:val="22"/>
        </w:rPr>
        <w:t xml:space="preserve"> </w:t>
      </w:r>
      <w:r w:rsidRPr="00335BCE">
        <w:rPr>
          <w:rFonts w:ascii="Arial" w:hAnsi="Arial" w:cs="Arial"/>
          <w:sz w:val="22"/>
          <w:szCs w:val="22"/>
        </w:rPr>
        <w:t>inspectors</w:t>
      </w:r>
      <w:r>
        <w:rPr>
          <w:rFonts w:ascii="Arial" w:hAnsi="Arial" w:cs="Arial"/>
          <w:sz w:val="22"/>
          <w:szCs w:val="22"/>
        </w:rPr>
        <w:t xml:space="preserve"> performed this inspection.  The inspectors identified o</w:t>
      </w:r>
      <w:r w:rsidRPr="00335BCE">
        <w:rPr>
          <w:rFonts w:ascii="Arial" w:hAnsi="Arial" w:cs="Arial"/>
          <w:sz w:val="22"/>
          <w:szCs w:val="22"/>
        </w:rPr>
        <w:t>ne</w:t>
      </w:r>
      <w:r>
        <w:rPr>
          <w:rFonts w:ascii="Arial" w:hAnsi="Arial" w:cs="Arial"/>
          <w:sz w:val="22"/>
          <w:szCs w:val="22"/>
        </w:rPr>
        <w:t xml:space="preserve"> </w:t>
      </w:r>
      <w:r w:rsidRPr="00335BCE">
        <w:rPr>
          <w:rFonts w:ascii="Arial" w:hAnsi="Arial" w:cs="Arial"/>
          <w:sz w:val="22"/>
          <w:szCs w:val="22"/>
        </w:rPr>
        <w:t>finding</w:t>
      </w:r>
      <w:r>
        <w:rPr>
          <w:rFonts w:ascii="Arial" w:hAnsi="Arial" w:cs="Arial"/>
          <w:sz w:val="22"/>
          <w:szCs w:val="22"/>
        </w:rPr>
        <w:t xml:space="preserve"> having very low (green) </w:t>
      </w:r>
      <w:r w:rsidRPr="00335BCE">
        <w:rPr>
          <w:rFonts w:ascii="Arial" w:hAnsi="Arial" w:cs="Arial"/>
          <w:sz w:val="22"/>
          <w:szCs w:val="22"/>
        </w:rPr>
        <w:t>safety</w:t>
      </w:r>
      <w:r>
        <w:rPr>
          <w:rFonts w:ascii="Arial" w:hAnsi="Arial" w:cs="Arial"/>
          <w:sz w:val="22"/>
          <w:szCs w:val="22"/>
        </w:rPr>
        <w:t xml:space="preserve"> </w:t>
      </w:r>
      <w:r w:rsidRPr="00335BCE">
        <w:rPr>
          <w:rFonts w:ascii="Arial" w:hAnsi="Arial" w:cs="Arial"/>
          <w:sz w:val="22"/>
          <w:szCs w:val="22"/>
        </w:rPr>
        <w:t>significance</w:t>
      </w:r>
      <w:r>
        <w:rPr>
          <w:rFonts w:ascii="Arial" w:hAnsi="Arial" w:cs="Arial"/>
          <w:sz w:val="22"/>
          <w:szCs w:val="22"/>
        </w:rPr>
        <w:t>.  The inspectors determined the finding was a non-cited violation (NCV)</w:t>
      </w:r>
      <w:r w:rsidRPr="00335BCE">
        <w:rPr>
          <w:rFonts w:ascii="Arial" w:hAnsi="Arial" w:cs="Arial"/>
          <w:sz w:val="22"/>
          <w:szCs w:val="22"/>
        </w:rPr>
        <w:t>.</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significance</w:t>
      </w:r>
      <w:r>
        <w:rPr>
          <w:rFonts w:ascii="Arial" w:hAnsi="Arial" w:cs="Arial"/>
          <w:sz w:val="22"/>
          <w:szCs w:val="22"/>
        </w:rPr>
        <w:t xml:space="preserve"> </w:t>
      </w:r>
      <w:r w:rsidRPr="00335BCE">
        <w:rPr>
          <w:rFonts w:ascii="Arial" w:hAnsi="Arial" w:cs="Arial"/>
          <w:sz w:val="22"/>
          <w:szCs w:val="22"/>
        </w:rPr>
        <w:t>of</w:t>
      </w:r>
      <w:r>
        <w:rPr>
          <w:rFonts w:ascii="Arial" w:hAnsi="Arial" w:cs="Arial"/>
          <w:sz w:val="22"/>
          <w:szCs w:val="22"/>
        </w:rPr>
        <w:t xml:space="preserve"> </w:t>
      </w:r>
      <w:r w:rsidRPr="00335BCE">
        <w:rPr>
          <w:rFonts w:ascii="Arial" w:hAnsi="Arial" w:cs="Arial"/>
          <w:sz w:val="22"/>
          <w:szCs w:val="22"/>
        </w:rPr>
        <w:t>most</w:t>
      </w:r>
      <w:r>
        <w:rPr>
          <w:rFonts w:ascii="Arial" w:hAnsi="Arial" w:cs="Arial"/>
          <w:sz w:val="22"/>
          <w:szCs w:val="22"/>
        </w:rPr>
        <w:t xml:space="preserve"> </w:t>
      </w:r>
      <w:r w:rsidRPr="00335BCE">
        <w:rPr>
          <w:rFonts w:ascii="Arial" w:hAnsi="Arial" w:cs="Arial"/>
          <w:sz w:val="22"/>
          <w:szCs w:val="22"/>
        </w:rPr>
        <w:t>findings</w:t>
      </w:r>
      <w:r>
        <w:rPr>
          <w:rFonts w:ascii="Arial" w:hAnsi="Arial" w:cs="Arial"/>
          <w:sz w:val="22"/>
          <w:szCs w:val="22"/>
        </w:rPr>
        <w:t xml:space="preserve"> </w:t>
      </w:r>
      <w:r w:rsidRPr="00335BCE">
        <w:rPr>
          <w:rFonts w:ascii="Arial" w:hAnsi="Arial" w:cs="Arial"/>
          <w:sz w:val="22"/>
          <w:szCs w:val="22"/>
        </w:rPr>
        <w:t>is</w:t>
      </w:r>
      <w:r>
        <w:rPr>
          <w:rFonts w:ascii="Arial" w:hAnsi="Arial" w:cs="Arial"/>
          <w:sz w:val="22"/>
          <w:szCs w:val="22"/>
        </w:rPr>
        <w:t xml:space="preserve"> </w:t>
      </w:r>
      <w:r w:rsidRPr="00335BCE">
        <w:rPr>
          <w:rFonts w:ascii="Arial" w:hAnsi="Arial" w:cs="Arial"/>
          <w:sz w:val="22"/>
          <w:szCs w:val="22"/>
        </w:rPr>
        <w:t>indicated</w:t>
      </w:r>
      <w:r>
        <w:rPr>
          <w:rFonts w:ascii="Arial" w:hAnsi="Arial" w:cs="Arial"/>
          <w:sz w:val="22"/>
          <w:szCs w:val="22"/>
        </w:rPr>
        <w:t xml:space="preserve"> </w:t>
      </w:r>
      <w:r w:rsidRPr="00335BCE">
        <w:rPr>
          <w:rFonts w:ascii="Arial" w:hAnsi="Arial" w:cs="Arial"/>
          <w:sz w:val="22"/>
          <w:szCs w:val="22"/>
        </w:rPr>
        <w:t>by</w:t>
      </w:r>
      <w:r>
        <w:rPr>
          <w:rFonts w:ascii="Arial" w:hAnsi="Arial" w:cs="Arial"/>
          <w:sz w:val="22"/>
          <w:szCs w:val="22"/>
        </w:rPr>
        <w:t xml:space="preserve"> </w:t>
      </w:r>
      <w:r w:rsidRPr="00335BCE">
        <w:rPr>
          <w:rFonts w:ascii="Arial" w:hAnsi="Arial" w:cs="Arial"/>
          <w:sz w:val="22"/>
          <w:szCs w:val="22"/>
        </w:rPr>
        <w:t>their</w:t>
      </w:r>
      <w:r>
        <w:rPr>
          <w:rFonts w:ascii="Arial" w:hAnsi="Arial" w:cs="Arial"/>
          <w:sz w:val="22"/>
          <w:szCs w:val="22"/>
        </w:rPr>
        <w:t xml:space="preserve"> </w:t>
      </w:r>
      <w:r w:rsidRPr="00335BCE">
        <w:rPr>
          <w:rFonts w:ascii="Arial" w:hAnsi="Arial" w:cs="Arial"/>
          <w:sz w:val="22"/>
          <w:szCs w:val="22"/>
        </w:rPr>
        <w:t>color</w:t>
      </w:r>
      <w:r>
        <w:rPr>
          <w:rFonts w:ascii="Arial" w:hAnsi="Arial" w:cs="Arial"/>
          <w:sz w:val="22"/>
          <w:szCs w:val="22"/>
        </w:rPr>
        <w:t xml:space="preserve"> </w:t>
      </w:r>
      <w:r w:rsidRPr="00335BCE">
        <w:rPr>
          <w:rFonts w:ascii="Arial" w:hAnsi="Arial" w:cs="Arial"/>
          <w:sz w:val="22"/>
          <w:szCs w:val="22"/>
        </w:rPr>
        <w:t>(</w:t>
      </w:r>
      <w:r>
        <w:rPr>
          <w:rFonts w:ascii="Arial" w:hAnsi="Arial" w:cs="Arial"/>
          <w:sz w:val="22"/>
          <w:szCs w:val="22"/>
        </w:rPr>
        <w:t>i.e., g</w:t>
      </w:r>
      <w:r w:rsidRPr="00335BCE">
        <w:rPr>
          <w:rFonts w:ascii="Arial" w:hAnsi="Arial" w:cs="Arial"/>
          <w:sz w:val="22"/>
          <w:szCs w:val="22"/>
        </w:rPr>
        <w:t>reen,</w:t>
      </w:r>
      <w:r>
        <w:rPr>
          <w:rFonts w:ascii="Arial" w:hAnsi="Arial" w:cs="Arial"/>
          <w:sz w:val="22"/>
          <w:szCs w:val="22"/>
        </w:rPr>
        <w:t xml:space="preserve"> w</w:t>
      </w:r>
      <w:r w:rsidRPr="00335BCE">
        <w:rPr>
          <w:rFonts w:ascii="Arial" w:hAnsi="Arial" w:cs="Arial"/>
          <w:sz w:val="22"/>
          <w:szCs w:val="22"/>
        </w:rPr>
        <w:t>hite,</w:t>
      </w:r>
      <w:r>
        <w:rPr>
          <w:rFonts w:ascii="Arial" w:hAnsi="Arial" w:cs="Arial"/>
          <w:sz w:val="22"/>
          <w:szCs w:val="22"/>
        </w:rPr>
        <w:t xml:space="preserve"> y</w:t>
      </w:r>
      <w:r w:rsidRPr="00335BCE">
        <w:rPr>
          <w:rFonts w:ascii="Arial" w:hAnsi="Arial" w:cs="Arial"/>
          <w:sz w:val="22"/>
          <w:szCs w:val="22"/>
        </w:rPr>
        <w:t>ellow,</w:t>
      </w:r>
      <w:r>
        <w:rPr>
          <w:rFonts w:ascii="Arial" w:hAnsi="Arial" w:cs="Arial"/>
          <w:sz w:val="22"/>
          <w:szCs w:val="22"/>
        </w:rPr>
        <w:t xml:space="preserve"> or r</w:t>
      </w:r>
      <w:r w:rsidRPr="00335BCE">
        <w:rPr>
          <w:rFonts w:ascii="Arial" w:hAnsi="Arial" w:cs="Arial"/>
          <w:sz w:val="22"/>
          <w:szCs w:val="22"/>
        </w:rPr>
        <w:t>ed)</w:t>
      </w:r>
      <w:r>
        <w:rPr>
          <w:rFonts w:ascii="Arial" w:hAnsi="Arial" w:cs="Arial"/>
          <w:sz w:val="22"/>
          <w:szCs w:val="22"/>
        </w:rPr>
        <w:t xml:space="preserve"> </w:t>
      </w:r>
      <w:r w:rsidRPr="00335BCE">
        <w:rPr>
          <w:rFonts w:ascii="Arial" w:hAnsi="Arial" w:cs="Arial"/>
          <w:sz w:val="22"/>
          <w:szCs w:val="22"/>
        </w:rPr>
        <w:t>using</w:t>
      </w:r>
      <w:r>
        <w:rPr>
          <w:rFonts w:ascii="Arial" w:hAnsi="Arial" w:cs="Arial"/>
          <w:sz w:val="22"/>
          <w:szCs w:val="22"/>
        </w:rPr>
        <w:t xml:space="preserve"> the NRC </w:t>
      </w:r>
      <w:r w:rsidRPr="00335BCE">
        <w:rPr>
          <w:rFonts w:ascii="Arial" w:hAnsi="Arial" w:cs="Arial"/>
          <w:sz w:val="22"/>
          <w:szCs w:val="22"/>
        </w:rPr>
        <w:t>Inspection</w:t>
      </w:r>
      <w:r>
        <w:rPr>
          <w:rFonts w:ascii="Arial" w:hAnsi="Arial" w:cs="Arial"/>
          <w:sz w:val="22"/>
          <w:szCs w:val="22"/>
        </w:rPr>
        <w:t xml:space="preserve"> </w:t>
      </w:r>
      <w:r w:rsidRPr="00335BCE">
        <w:rPr>
          <w:rFonts w:ascii="Arial" w:hAnsi="Arial" w:cs="Arial"/>
          <w:sz w:val="22"/>
          <w:szCs w:val="22"/>
        </w:rPr>
        <w:t>Manual</w:t>
      </w:r>
      <w:r>
        <w:rPr>
          <w:rFonts w:ascii="Arial" w:hAnsi="Arial" w:cs="Arial"/>
          <w:sz w:val="22"/>
          <w:szCs w:val="22"/>
        </w:rPr>
        <w:t xml:space="preserve"> </w:t>
      </w:r>
      <w:r w:rsidRPr="00335BCE">
        <w:rPr>
          <w:rFonts w:ascii="Arial" w:hAnsi="Arial" w:cs="Arial"/>
          <w:sz w:val="22"/>
          <w:szCs w:val="22"/>
        </w:rPr>
        <w:t>Chapter</w:t>
      </w:r>
      <w:r>
        <w:rPr>
          <w:rFonts w:ascii="Arial" w:hAnsi="Arial" w:cs="Arial"/>
          <w:sz w:val="22"/>
          <w:szCs w:val="22"/>
        </w:rPr>
        <w:t xml:space="preserve"> </w:t>
      </w:r>
      <w:r w:rsidRPr="00335BCE">
        <w:rPr>
          <w:rFonts w:ascii="Arial" w:hAnsi="Arial" w:cs="Arial"/>
          <w:sz w:val="22"/>
          <w:szCs w:val="22"/>
        </w:rPr>
        <w:t>(IMC)</w:t>
      </w:r>
      <w:r>
        <w:rPr>
          <w:rFonts w:ascii="Arial" w:hAnsi="Arial" w:cs="Arial"/>
          <w:sz w:val="22"/>
          <w:szCs w:val="22"/>
        </w:rPr>
        <w:t xml:space="preserve"> </w:t>
      </w:r>
      <w:r w:rsidRPr="00335BCE">
        <w:rPr>
          <w:rFonts w:ascii="Arial" w:hAnsi="Arial" w:cs="Arial"/>
          <w:sz w:val="22"/>
          <w:szCs w:val="22"/>
        </w:rPr>
        <w:t>0609,</w:t>
      </w:r>
      <w:r>
        <w:rPr>
          <w:rFonts w:ascii="Arial" w:hAnsi="Arial" w:cs="Arial"/>
          <w:sz w:val="22"/>
          <w:szCs w:val="22"/>
        </w:rPr>
        <w:t xml:space="preserve"> </w:t>
      </w:r>
      <w:r w:rsidRPr="00335BCE">
        <w:rPr>
          <w:rFonts w:ascii="Arial" w:hAnsi="Arial" w:cs="Arial"/>
          <w:sz w:val="22"/>
          <w:szCs w:val="22"/>
        </w:rPr>
        <w:t>"Significance</w:t>
      </w:r>
      <w:r>
        <w:rPr>
          <w:rFonts w:ascii="Arial" w:hAnsi="Arial" w:cs="Arial"/>
          <w:sz w:val="22"/>
          <w:szCs w:val="22"/>
        </w:rPr>
        <w:t xml:space="preserve"> </w:t>
      </w:r>
      <w:r w:rsidRPr="00335BCE">
        <w:rPr>
          <w:rFonts w:ascii="Arial" w:hAnsi="Arial" w:cs="Arial"/>
          <w:sz w:val="22"/>
          <w:szCs w:val="22"/>
        </w:rPr>
        <w:t>Determination</w:t>
      </w:r>
      <w:r>
        <w:rPr>
          <w:rFonts w:ascii="Arial" w:hAnsi="Arial" w:cs="Arial"/>
          <w:sz w:val="22"/>
          <w:szCs w:val="22"/>
        </w:rPr>
        <w:t xml:space="preserve"> </w:t>
      </w:r>
      <w:r w:rsidRPr="00335BCE">
        <w:rPr>
          <w:rFonts w:ascii="Arial" w:hAnsi="Arial" w:cs="Arial"/>
          <w:sz w:val="22"/>
          <w:szCs w:val="22"/>
        </w:rPr>
        <w:t>Process"</w:t>
      </w:r>
      <w:r>
        <w:rPr>
          <w:rFonts w:ascii="Arial" w:hAnsi="Arial" w:cs="Arial"/>
          <w:sz w:val="22"/>
          <w:szCs w:val="22"/>
        </w:rPr>
        <w:t xml:space="preserve"> </w:t>
      </w:r>
      <w:r w:rsidRPr="00335BCE">
        <w:rPr>
          <w:rFonts w:ascii="Arial" w:hAnsi="Arial" w:cs="Arial"/>
          <w:sz w:val="22"/>
          <w:szCs w:val="22"/>
        </w:rPr>
        <w:t>(SDP).</w:t>
      </w:r>
      <w:r>
        <w:rPr>
          <w:rFonts w:ascii="Arial" w:hAnsi="Arial" w:cs="Arial"/>
          <w:sz w:val="22"/>
          <w:szCs w:val="22"/>
        </w:rPr>
        <w:t xml:space="preserve">  Cross-cutting aspects are determined using IMC 0305, “Operating Reactor Assessment Program.”  </w:t>
      </w:r>
      <w:r w:rsidRPr="00335BCE">
        <w:rPr>
          <w:rFonts w:ascii="Arial" w:hAnsi="Arial" w:cs="Arial"/>
          <w:sz w:val="22"/>
          <w:szCs w:val="22"/>
        </w:rPr>
        <w:t>Findings</w:t>
      </w:r>
      <w:r>
        <w:rPr>
          <w:rFonts w:ascii="Arial" w:hAnsi="Arial" w:cs="Arial"/>
          <w:sz w:val="22"/>
          <w:szCs w:val="22"/>
        </w:rPr>
        <w:t xml:space="preserve"> </w:t>
      </w:r>
      <w:r w:rsidRPr="00335BCE">
        <w:rPr>
          <w:rFonts w:ascii="Arial" w:hAnsi="Arial" w:cs="Arial"/>
          <w:sz w:val="22"/>
          <w:szCs w:val="22"/>
        </w:rPr>
        <w:t>for</w:t>
      </w:r>
      <w:r>
        <w:rPr>
          <w:rFonts w:ascii="Arial" w:hAnsi="Arial" w:cs="Arial"/>
          <w:sz w:val="22"/>
          <w:szCs w:val="22"/>
        </w:rPr>
        <w:t xml:space="preserve"> </w:t>
      </w:r>
      <w:r w:rsidRPr="00335BCE">
        <w:rPr>
          <w:rFonts w:ascii="Arial" w:hAnsi="Arial" w:cs="Arial"/>
          <w:sz w:val="22"/>
          <w:szCs w:val="22"/>
        </w:rPr>
        <w:t>which</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SDP</w:t>
      </w:r>
      <w:r>
        <w:rPr>
          <w:rFonts w:ascii="Arial" w:hAnsi="Arial" w:cs="Arial"/>
          <w:sz w:val="22"/>
          <w:szCs w:val="22"/>
        </w:rPr>
        <w:t xml:space="preserve"> </w:t>
      </w:r>
      <w:r w:rsidRPr="00335BCE">
        <w:rPr>
          <w:rFonts w:ascii="Arial" w:hAnsi="Arial" w:cs="Arial"/>
          <w:sz w:val="22"/>
          <w:szCs w:val="22"/>
        </w:rPr>
        <w:t>does</w:t>
      </w:r>
      <w:r>
        <w:rPr>
          <w:rFonts w:ascii="Arial" w:hAnsi="Arial" w:cs="Arial"/>
          <w:sz w:val="22"/>
          <w:szCs w:val="22"/>
        </w:rPr>
        <w:t xml:space="preserve"> </w:t>
      </w:r>
      <w:r w:rsidRPr="00335BCE">
        <w:rPr>
          <w:rFonts w:ascii="Arial" w:hAnsi="Arial" w:cs="Arial"/>
          <w:sz w:val="22"/>
          <w:szCs w:val="22"/>
        </w:rPr>
        <w:t>not</w:t>
      </w:r>
      <w:r>
        <w:rPr>
          <w:rFonts w:ascii="Arial" w:hAnsi="Arial" w:cs="Arial"/>
          <w:sz w:val="22"/>
          <w:szCs w:val="22"/>
        </w:rPr>
        <w:t xml:space="preserve"> </w:t>
      </w:r>
      <w:r w:rsidRPr="00335BCE">
        <w:rPr>
          <w:rFonts w:ascii="Arial" w:hAnsi="Arial" w:cs="Arial"/>
          <w:sz w:val="22"/>
          <w:szCs w:val="22"/>
        </w:rPr>
        <w:t>apply</w:t>
      </w:r>
      <w:r>
        <w:rPr>
          <w:rFonts w:ascii="Arial" w:hAnsi="Arial" w:cs="Arial"/>
          <w:sz w:val="22"/>
          <w:szCs w:val="22"/>
        </w:rPr>
        <w:t xml:space="preserve"> </w:t>
      </w:r>
      <w:r w:rsidRPr="00335BCE">
        <w:rPr>
          <w:rFonts w:ascii="Arial" w:hAnsi="Arial" w:cs="Arial"/>
          <w:sz w:val="22"/>
          <w:szCs w:val="22"/>
        </w:rPr>
        <w:t>may</w:t>
      </w:r>
      <w:r>
        <w:rPr>
          <w:rFonts w:ascii="Arial" w:hAnsi="Arial" w:cs="Arial"/>
          <w:sz w:val="22"/>
          <w:szCs w:val="22"/>
        </w:rPr>
        <w:t xml:space="preserve"> </w:t>
      </w:r>
      <w:r w:rsidRPr="00335BCE">
        <w:rPr>
          <w:rFonts w:ascii="Arial" w:hAnsi="Arial" w:cs="Arial"/>
          <w:sz w:val="22"/>
          <w:szCs w:val="22"/>
        </w:rPr>
        <w:t>be</w:t>
      </w:r>
      <w:r>
        <w:rPr>
          <w:rFonts w:ascii="Arial" w:hAnsi="Arial" w:cs="Arial"/>
          <w:sz w:val="22"/>
          <w:szCs w:val="22"/>
        </w:rPr>
        <w:t xml:space="preserve"> g</w:t>
      </w:r>
      <w:r w:rsidRPr="00335BCE">
        <w:rPr>
          <w:rFonts w:ascii="Arial" w:hAnsi="Arial" w:cs="Arial"/>
          <w:sz w:val="22"/>
          <w:szCs w:val="22"/>
        </w:rPr>
        <w:t>reen</w:t>
      </w:r>
      <w:r>
        <w:rPr>
          <w:rFonts w:ascii="Arial" w:hAnsi="Arial" w:cs="Arial"/>
          <w:sz w:val="22"/>
          <w:szCs w:val="22"/>
        </w:rPr>
        <w:t xml:space="preserve"> </w:t>
      </w:r>
      <w:r w:rsidRPr="00335BCE">
        <w:rPr>
          <w:rFonts w:ascii="Arial" w:hAnsi="Arial" w:cs="Arial"/>
          <w:sz w:val="22"/>
          <w:szCs w:val="22"/>
        </w:rPr>
        <w:t>or</w:t>
      </w:r>
      <w:r>
        <w:rPr>
          <w:rFonts w:ascii="Arial" w:hAnsi="Arial" w:cs="Arial"/>
          <w:sz w:val="22"/>
          <w:szCs w:val="22"/>
        </w:rPr>
        <w:t xml:space="preserve"> </w:t>
      </w:r>
      <w:r w:rsidRPr="00335BCE">
        <w:rPr>
          <w:rFonts w:ascii="Arial" w:hAnsi="Arial" w:cs="Arial"/>
          <w:sz w:val="22"/>
          <w:szCs w:val="22"/>
        </w:rPr>
        <w:t>be</w:t>
      </w:r>
      <w:r>
        <w:rPr>
          <w:rFonts w:ascii="Arial" w:hAnsi="Arial" w:cs="Arial"/>
          <w:sz w:val="22"/>
          <w:szCs w:val="22"/>
        </w:rPr>
        <w:t xml:space="preserve"> </w:t>
      </w:r>
      <w:r w:rsidRPr="00335BCE">
        <w:rPr>
          <w:rFonts w:ascii="Arial" w:hAnsi="Arial" w:cs="Arial"/>
          <w:sz w:val="22"/>
          <w:szCs w:val="22"/>
        </w:rPr>
        <w:t>assigned</w:t>
      </w:r>
      <w:r>
        <w:rPr>
          <w:rFonts w:ascii="Arial" w:hAnsi="Arial" w:cs="Arial"/>
          <w:sz w:val="22"/>
          <w:szCs w:val="22"/>
        </w:rPr>
        <w:t xml:space="preserve"> </w:t>
      </w:r>
      <w:r w:rsidRPr="00335BCE">
        <w:rPr>
          <w:rFonts w:ascii="Arial" w:hAnsi="Arial" w:cs="Arial"/>
          <w:sz w:val="22"/>
          <w:szCs w:val="22"/>
        </w:rPr>
        <w:t>a</w:t>
      </w:r>
      <w:r>
        <w:rPr>
          <w:rFonts w:ascii="Arial" w:hAnsi="Arial" w:cs="Arial"/>
          <w:sz w:val="22"/>
          <w:szCs w:val="22"/>
        </w:rPr>
        <w:t xml:space="preserve"> </w:t>
      </w:r>
      <w:r w:rsidRPr="00335BCE">
        <w:rPr>
          <w:rFonts w:ascii="Arial" w:hAnsi="Arial" w:cs="Arial"/>
          <w:sz w:val="22"/>
          <w:szCs w:val="22"/>
        </w:rPr>
        <w:t>severity</w:t>
      </w:r>
      <w:r>
        <w:rPr>
          <w:rFonts w:ascii="Arial" w:hAnsi="Arial" w:cs="Arial"/>
          <w:sz w:val="22"/>
          <w:szCs w:val="22"/>
        </w:rPr>
        <w:t xml:space="preserve"> </w:t>
      </w:r>
      <w:r w:rsidRPr="00335BCE">
        <w:rPr>
          <w:rFonts w:ascii="Arial" w:hAnsi="Arial" w:cs="Arial"/>
          <w:sz w:val="22"/>
          <w:szCs w:val="22"/>
        </w:rPr>
        <w:t>lev</w:t>
      </w:r>
      <w:r>
        <w:rPr>
          <w:rFonts w:ascii="Arial" w:hAnsi="Arial" w:cs="Arial"/>
          <w:sz w:val="22"/>
          <w:szCs w:val="22"/>
        </w:rPr>
        <w:t xml:space="preserve">el after NRC management review.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NRC's</w:t>
      </w:r>
      <w:r>
        <w:rPr>
          <w:rFonts w:ascii="Arial" w:hAnsi="Arial" w:cs="Arial"/>
          <w:sz w:val="22"/>
          <w:szCs w:val="22"/>
        </w:rPr>
        <w:t xml:space="preserve"> </w:t>
      </w:r>
      <w:r w:rsidRPr="00335BCE">
        <w:rPr>
          <w:rFonts w:ascii="Arial" w:hAnsi="Arial" w:cs="Arial"/>
          <w:sz w:val="22"/>
          <w:szCs w:val="22"/>
        </w:rPr>
        <w:t>program</w:t>
      </w:r>
      <w:r>
        <w:rPr>
          <w:rFonts w:ascii="Arial" w:hAnsi="Arial" w:cs="Arial"/>
          <w:sz w:val="22"/>
          <w:szCs w:val="22"/>
        </w:rPr>
        <w:t xml:space="preserve"> </w:t>
      </w:r>
      <w:r w:rsidRPr="00335BCE">
        <w:rPr>
          <w:rFonts w:ascii="Arial" w:hAnsi="Arial" w:cs="Arial"/>
          <w:sz w:val="22"/>
          <w:szCs w:val="22"/>
        </w:rPr>
        <w:t>for</w:t>
      </w:r>
      <w:r>
        <w:rPr>
          <w:rFonts w:ascii="Arial" w:hAnsi="Arial" w:cs="Arial"/>
          <w:sz w:val="22"/>
          <w:szCs w:val="22"/>
        </w:rPr>
        <w:t xml:space="preserve"> </w:t>
      </w:r>
      <w:r w:rsidRPr="00335BCE">
        <w:rPr>
          <w:rFonts w:ascii="Arial" w:hAnsi="Arial" w:cs="Arial"/>
          <w:sz w:val="22"/>
          <w:szCs w:val="22"/>
        </w:rPr>
        <w:t>overseeing</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safe</w:t>
      </w:r>
      <w:r>
        <w:rPr>
          <w:rFonts w:ascii="Arial" w:hAnsi="Arial" w:cs="Arial"/>
          <w:sz w:val="22"/>
          <w:szCs w:val="22"/>
        </w:rPr>
        <w:t xml:space="preserve"> </w:t>
      </w:r>
      <w:r w:rsidRPr="00335BCE">
        <w:rPr>
          <w:rFonts w:ascii="Arial" w:hAnsi="Arial" w:cs="Arial"/>
          <w:sz w:val="22"/>
          <w:szCs w:val="22"/>
        </w:rPr>
        <w:t>operation</w:t>
      </w:r>
      <w:r>
        <w:rPr>
          <w:rFonts w:ascii="Arial" w:hAnsi="Arial" w:cs="Arial"/>
          <w:sz w:val="22"/>
          <w:szCs w:val="22"/>
        </w:rPr>
        <w:t xml:space="preserve"> </w:t>
      </w:r>
      <w:r w:rsidRPr="00335BCE">
        <w:rPr>
          <w:rFonts w:ascii="Arial" w:hAnsi="Arial" w:cs="Arial"/>
          <w:sz w:val="22"/>
          <w:szCs w:val="22"/>
        </w:rPr>
        <w:t>of</w:t>
      </w:r>
      <w:r>
        <w:rPr>
          <w:rFonts w:ascii="Arial" w:hAnsi="Arial" w:cs="Arial"/>
          <w:sz w:val="22"/>
          <w:szCs w:val="22"/>
        </w:rPr>
        <w:t xml:space="preserve"> </w:t>
      </w:r>
      <w:r w:rsidRPr="00335BCE">
        <w:rPr>
          <w:rFonts w:ascii="Arial" w:hAnsi="Arial" w:cs="Arial"/>
          <w:sz w:val="22"/>
          <w:szCs w:val="22"/>
        </w:rPr>
        <w:t>commercial</w:t>
      </w:r>
      <w:r>
        <w:rPr>
          <w:rFonts w:ascii="Arial" w:hAnsi="Arial" w:cs="Arial"/>
          <w:sz w:val="22"/>
          <w:szCs w:val="22"/>
        </w:rPr>
        <w:t xml:space="preserve"> </w:t>
      </w:r>
      <w:r w:rsidRPr="00335BCE">
        <w:rPr>
          <w:rFonts w:ascii="Arial" w:hAnsi="Arial" w:cs="Arial"/>
          <w:sz w:val="22"/>
          <w:szCs w:val="22"/>
        </w:rPr>
        <w:t>nuclear</w:t>
      </w:r>
      <w:r>
        <w:rPr>
          <w:rFonts w:ascii="Arial" w:hAnsi="Arial" w:cs="Arial"/>
          <w:sz w:val="22"/>
          <w:szCs w:val="22"/>
        </w:rPr>
        <w:t xml:space="preserve"> </w:t>
      </w:r>
      <w:r w:rsidRPr="00335BCE">
        <w:rPr>
          <w:rFonts w:ascii="Arial" w:hAnsi="Arial" w:cs="Arial"/>
          <w:sz w:val="22"/>
          <w:szCs w:val="22"/>
        </w:rPr>
        <w:t>power</w:t>
      </w:r>
      <w:r>
        <w:rPr>
          <w:rFonts w:ascii="Arial" w:hAnsi="Arial" w:cs="Arial"/>
          <w:sz w:val="22"/>
          <w:szCs w:val="22"/>
        </w:rPr>
        <w:t xml:space="preserve"> </w:t>
      </w:r>
      <w:r w:rsidRPr="00335BCE">
        <w:rPr>
          <w:rFonts w:ascii="Arial" w:hAnsi="Arial" w:cs="Arial"/>
          <w:sz w:val="22"/>
          <w:szCs w:val="22"/>
        </w:rPr>
        <w:t>reactors</w:t>
      </w:r>
      <w:r>
        <w:rPr>
          <w:rFonts w:ascii="Arial" w:hAnsi="Arial" w:cs="Arial"/>
          <w:sz w:val="22"/>
          <w:szCs w:val="22"/>
        </w:rPr>
        <w:t xml:space="preserve"> </w:t>
      </w:r>
      <w:r w:rsidRPr="00335BCE">
        <w:rPr>
          <w:rFonts w:ascii="Arial" w:hAnsi="Arial" w:cs="Arial"/>
          <w:sz w:val="22"/>
          <w:szCs w:val="22"/>
        </w:rPr>
        <w:t>is</w:t>
      </w:r>
      <w:r>
        <w:rPr>
          <w:rFonts w:ascii="Arial" w:hAnsi="Arial" w:cs="Arial"/>
          <w:sz w:val="22"/>
          <w:szCs w:val="22"/>
        </w:rPr>
        <w:t xml:space="preserve"> </w:t>
      </w:r>
      <w:r w:rsidRPr="00335BCE">
        <w:rPr>
          <w:rFonts w:ascii="Arial" w:hAnsi="Arial" w:cs="Arial"/>
          <w:sz w:val="22"/>
          <w:szCs w:val="22"/>
        </w:rPr>
        <w:t>described</w:t>
      </w:r>
      <w:r>
        <w:rPr>
          <w:rFonts w:ascii="Arial" w:hAnsi="Arial" w:cs="Arial"/>
          <w:sz w:val="22"/>
          <w:szCs w:val="22"/>
        </w:rPr>
        <w:t xml:space="preserve"> </w:t>
      </w:r>
      <w:r w:rsidRPr="00335BCE">
        <w:rPr>
          <w:rFonts w:ascii="Arial" w:hAnsi="Arial" w:cs="Arial"/>
          <w:sz w:val="22"/>
          <w:szCs w:val="22"/>
        </w:rPr>
        <w:t>in</w:t>
      </w:r>
      <w:r>
        <w:rPr>
          <w:rFonts w:ascii="Arial" w:hAnsi="Arial" w:cs="Arial"/>
          <w:sz w:val="22"/>
          <w:szCs w:val="22"/>
        </w:rPr>
        <w:t xml:space="preserve"> </w:t>
      </w:r>
      <w:r w:rsidRPr="00335BCE">
        <w:rPr>
          <w:rFonts w:ascii="Arial" w:hAnsi="Arial" w:cs="Arial"/>
          <w:sz w:val="22"/>
          <w:szCs w:val="22"/>
        </w:rPr>
        <w:t>NUREG</w:t>
      </w:r>
      <w:r w:rsidRPr="00335BCE">
        <w:rPr>
          <w:rFonts w:ascii="Arial" w:hAnsi="Arial" w:cs="Arial"/>
          <w:sz w:val="22"/>
          <w:szCs w:val="22"/>
        </w:rPr>
        <w:noBreakHyphen/>
        <w:t>1649,</w:t>
      </w:r>
      <w:r>
        <w:rPr>
          <w:rFonts w:ascii="Arial" w:hAnsi="Arial" w:cs="Arial"/>
          <w:sz w:val="22"/>
          <w:szCs w:val="22"/>
        </w:rPr>
        <w:t xml:space="preserve"> </w:t>
      </w:r>
      <w:r w:rsidRPr="00335BCE">
        <w:rPr>
          <w:rFonts w:ascii="Arial" w:hAnsi="Arial" w:cs="Arial"/>
          <w:sz w:val="22"/>
          <w:szCs w:val="22"/>
        </w:rPr>
        <w:t>"Reactor</w:t>
      </w:r>
      <w:r>
        <w:rPr>
          <w:rFonts w:ascii="Arial" w:hAnsi="Arial" w:cs="Arial"/>
          <w:sz w:val="22"/>
          <w:szCs w:val="22"/>
        </w:rPr>
        <w:t xml:space="preserve"> </w:t>
      </w:r>
      <w:r w:rsidRPr="00335BCE">
        <w:rPr>
          <w:rFonts w:ascii="Arial" w:hAnsi="Arial" w:cs="Arial"/>
          <w:sz w:val="22"/>
          <w:szCs w:val="22"/>
        </w:rPr>
        <w:t>Oversight</w:t>
      </w:r>
      <w:r>
        <w:rPr>
          <w:rFonts w:ascii="Arial" w:hAnsi="Arial" w:cs="Arial"/>
          <w:sz w:val="22"/>
          <w:szCs w:val="22"/>
        </w:rPr>
        <w:t xml:space="preserve"> </w:t>
      </w:r>
      <w:r w:rsidRPr="00335BCE">
        <w:rPr>
          <w:rFonts w:ascii="Arial" w:hAnsi="Arial" w:cs="Arial"/>
          <w:sz w:val="22"/>
          <w:szCs w:val="22"/>
        </w:rPr>
        <w:t>Process</w:t>
      </w:r>
      <w:r>
        <w:rPr>
          <w:rFonts w:ascii="Arial" w:hAnsi="Arial" w:cs="Arial"/>
          <w:sz w:val="22"/>
          <w:szCs w:val="22"/>
        </w:rPr>
        <w:t>.</w:t>
      </w:r>
      <w:r w:rsidRPr="00335BCE">
        <w:rPr>
          <w:rFonts w:ascii="Arial" w:hAnsi="Arial" w:cs="Arial"/>
          <w:sz w:val="22"/>
          <w:szCs w:val="22"/>
        </w:rPr>
        <w:t>"</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2"/>
          <w:szCs w:val="22"/>
        </w:rPr>
      </w:pPr>
      <w:r w:rsidRPr="00E3385A">
        <w:rPr>
          <w:rFonts w:ascii="Arial" w:hAnsi="Arial" w:cs="Arial"/>
          <w:bCs/>
          <w:sz w:val="22"/>
          <w:szCs w:val="22"/>
          <w:u w:val="single"/>
        </w:rPr>
        <w:t>Cornerstone: Mitigating Systems</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2"/>
          <w:szCs w:val="22"/>
        </w:rPr>
      </w:pPr>
    </w:p>
    <w:p w:rsidR="00043DED" w:rsidRPr="003519F0"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D17D3A">
        <w:rPr>
          <w:rFonts w:ascii="Arial" w:hAnsi="Arial" w:cs="Arial"/>
          <w:b/>
          <w:bCs/>
          <w:i/>
          <w:sz w:val="22"/>
          <w:szCs w:val="22"/>
        </w:rPr>
        <w:t>(Briefly describe the issue</w:t>
      </w:r>
      <w:r>
        <w:rPr>
          <w:rFonts w:ascii="Arial" w:hAnsi="Arial" w:cs="Arial"/>
          <w:b/>
          <w:bCs/>
          <w:i/>
          <w:sz w:val="22"/>
          <w:szCs w:val="22"/>
        </w:rPr>
        <w:t>(</w:t>
      </w:r>
      <w:r w:rsidRPr="00D17D3A">
        <w:rPr>
          <w:rFonts w:ascii="Arial" w:hAnsi="Arial" w:cs="Arial"/>
          <w:b/>
          <w:bCs/>
          <w:i/>
          <w:sz w:val="22"/>
          <w:szCs w:val="22"/>
        </w:rPr>
        <w:t>s</w:t>
      </w:r>
      <w:r>
        <w:rPr>
          <w:rFonts w:ascii="Arial" w:hAnsi="Arial" w:cs="Arial"/>
          <w:b/>
          <w:bCs/>
          <w:i/>
          <w:sz w:val="22"/>
          <w:szCs w:val="22"/>
        </w:rPr>
        <w:t>)</w:t>
      </w:r>
      <w:r w:rsidRPr="00D17D3A">
        <w:rPr>
          <w:rFonts w:ascii="Arial" w:hAnsi="Arial" w:cs="Arial"/>
          <w:b/>
          <w:bCs/>
          <w:i/>
          <w:sz w:val="22"/>
          <w:szCs w:val="22"/>
        </w:rPr>
        <w:t xml:space="preserve"> that prompted the i</w:t>
      </w:r>
      <w:r>
        <w:rPr>
          <w:rFonts w:ascii="Arial" w:hAnsi="Arial" w:cs="Arial"/>
          <w:b/>
          <w:bCs/>
          <w:i/>
          <w:sz w:val="22"/>
          <w:szCs w:val="22"/>
        </w:rPr>
        <w:t xml:space="preserve">nspection, </w:t>
      </w:r>
      <w:r w:rsidRPr="00D17D3A">
        <w:rPr>
          <w:rFonts w:ascii="Arial" w:hAnsi="Arial" w:cs="Arial"/>
          <w:b/>
          <w:bCs/>
          <w:i/>
          <w:sz w:val="22"/>
          <w:szCs w:val="22"/>
        </w:rPr>
        <w:t xml:space="preserve">provide </w:t>
      </w:r>
      <w:r>
        <w:rPr>
          <w:rFonts w:ascii="Arial" w:hAnsi="Arial" w:cs="Arial"/>
          <w:b/>
          <w:bCs/>
          <w:i/>
          <w:sz w:val="22"/>
          <w:szCs w:val="22"/>
        </w:rPr>
        <w:t>the inspectors’</w:t>
      </w:r>
      <w:r w:rsidRPr="00D17D3A">
        <w:rPr>
          <w:rFonts w:ascii="Arial" w:hAnsi="Arial" w:cs="Arial"/>
          <w:b/>
          <w:bCs/>
          <w:i/>
          <w:sz w:val="22"/>
          <w:szCs w:val="22"/>
        </w:rPr>
        <w:t xml:space="preserve"> overall assessment of the licensee’s performance with respect to the inspection requirements</w:t>
      </w:r>
      <w:r>
        <w:rPr>
          <w:rFonts w:ascii="Arial" w:hAnsi="Arial" w:cs="Arial"/>
          <w:b/>
          <w:bCs/>
          <w:i/>
          <w:sz w:val="22"/>
          <w:szCs w:val="22"/>
        </w:rPr>
        <w:t>, and describe where the issue stands in the assessment process, with respect to IMC 0305</w:t>
      </w:r>
      <w:r w:rsidRPr="00D17D3A">
        <w:rPr>
          <w:rFonts w:ascii="Arial" w:hAnsi="Arial" w:cs="Arial"/>
          <w:b/>
          <w:bCs/>
          <w:i/>
          <w:sz w:val="22"/>
          <w:szCs w:val="22"/>
        </w:rPr>
        <w:t>.)</w:t>
      </w:r>
      <w:r w:rsidRPr="00695984">
        <w:rPr>
          <w:rFonts w:ascii="Arial" w:hAnsi="Arial" w:cs="Arial"/>
          <w:bCs/>
          <w:sz w:val="22"/>
          <w:szCs w:val="22"/>
        </w:rPr>
        <w:t xml:space="preserve">  </w:t>
      </w:r>
      <w:r w:rsidRPr="003519F0">
        <w:rPr>
          <w:rFonts w:ascii="Arial" w:hAnsi="Arial" w:cs="Arial"/>
          <w:sz w:val="22"/>
          <w:szCs w:val="22"/>
        </w:rPr>
        <w:t xml:space="preserve">The NRC staff performed this supplemental inspection </w:t>
      </w:r>
      <w:r>
        <w:rPr>
          <w:rFonts w:ascii="Arial" w:hAnsi="Arial" w:cs="Arial"/>
          <w:sz w:val="22"/>
          <w:szCs w:val="22"/>
        </w:rPr>
        <w:t xml:space="preserve">in accordance with </w:t>
      </w:r>
      <w:r w:rsidRPr="00B14185">
        <w:rPr>
          <w:rFonts w:ascii="Arial" w:hAnsi="Arial" w:cs="Arial"/>
          <w:i/>
          <w:sz w:val="22"/>
          <w:szCs w:val="22"/>
        </w:rPr>
        <w:t>(IP 9500X, “Inspection for One or Two White Inputs in a Strategic Performance Area,”</w:t>
      </w:r>
      <w:r w:rsidRPr="00695984">
        <w:rPr>
          <w:rFonts w:ascii="Arial" w:hAnsi="Arial" w:cs="Arial"/>
          <w:sz w:val="22"/>
          <w:szCs w:val="22"/>
        </w:rPr>
        <w:t xml:space="preserve"> </w:t>
      </w:r>
      <w:r w:rsidRPr="00210D2E">
        <w:rPr>
          <w:rFonts w:ascii="Arial" w:hAnsi="Arial" w:cs="Arial"/>
          <w:b/>
          <w:i/>
          <w:sz w:val="22"/>
          <w:szCs w:val="22"/>
        </w:rPr>
        <w:t>or</w:t>
      </w:r>
      <w:r w:rsidRPr="00B14185">
        <w:rPr>
          <w:rFonts w:ascii="Arial" w:hAnsi="Arial" w:cs="Arial"/>
          <w:i/>
          <w:sz w:val="22"/>
          <w:szCs w:val="22"/>
        </w:rPr>
        <w:t xml:space="preserve"> </w:t>
      </w:r>
      <w:r>
        <w:rPr>
          <w:rFonts w:ascii="Arial" w:hAnsi="Arial" w:cs="Arial"/>
          <w:i/>
          <w:sz w:val="22"/>
          <w:szCs w:val="22"/>
        </w:rPr>
        <w:t xml:space="preserve">IP 95002, </w:t>
      </w:r>
      <w:r w:rsidRPr="00B14185">
        <w:rPr>
          <w:rFonts w:ascii="Arial" w:hAnsi="Arial" w:cs="Arial"/>
          <w:i/>
          <w:sz w:val="22"/>
          <w:szCs w:val="22"/>
        </w:rPr>
        <w:t>“Inspection for One Degraded Cornerstone or any Three White Inputs in a Strategic Performance Area,”)</w:t>
      </w:r>
      <w:r>
        <w:rPr>
          <w:rFonts w:ascii="Arial" w:hAnsi="Arial" w:cs="Arial"/>
          <w:sz w:val="22"/>
          <w:szCs w:val="22"/>
        </w:rPr>
        <w:t xml:space="preserve"> </w:t>
      </w:r>
      <w:r w:rsidRPr="003519F0">
        <w:rPr>
          <w:rFonts w:ascii="Arial" w:hAnsi="Arial" w:cs="Arial"/>
          <w:sz w:val="22"/>
          <w:szCs w:val="22"/>
        </w:rPr>
        <w:t>to assess the licensee</w:t>
      </w:r>
      <w:r w:rsidRPr="003519F0">
        <w:rPr>
          <w:rFonts w:ascii="Arial" w:hAnsi="Arial" w:cs="Arial"/>
          <w:sz w:val="22"/>
          <w:szCs w:val="22"/>
        </w:rPr>
        <w:sym w:font="WP TypographicSymbols" w:char="003D"/>
      </w:r>
      <w:r w:rsidRPr="003519F0">
        <w:rPr>
          <w:rFonts w:ascii="Arial" w:hAnsi="Arial" w:cs="Arial"/>
          <w:sz w:val="22"/>
          <w:szCs w:val="22"/>
        </w:rPr>
        <w:t xml:space="preserve">s evaluation associated with the inoperability of the </w:t>
      </w:r>
      <w:r>
        <w:rPr>
          <w:rFonts w:ascii="Arial" w:hAnsi="Arial" w:cs="Arial"/>
          <w:sz w:val="22"/>
          <w:szCs w:val="22"/>
        </w:rPr>
        <w:t>Unit 1 Train A</w:t>
      </w:r>
      <w:r w:rsidRPr="003519F0">
        <w:rPr>
          <w:rFonts w:ascii="Arial" w:hAnsi="Arial" w:cs="Arial"/>
          <w:sz w:val="22"/>
          <w:szCs w:val="22"/>
        </w:rPr>
        <w:t xml:space="preserve"> em</w:t>
      </w:r>
      <w:r>
        <w:rPr>
          <w:rFonts w:ascii="Arial" w:hAnsi="Arial" w:cs="Arial"/>
          <w:sz w:val="22"/>
          <w:szCs w:val="22"/>
        </w:rPr>
        <w:t>ergency diesel generator (EDG), EDG 1A, in December 2007</w:t>
      </w:r>
      <w:r w:rsidRPr="003519F0">
        <w:rPr>
          <w:rFonts w:ascii="Arial" w:hAnsi="Arial" w:cs="Arial"/>
          <w:sz w:val="22"/>
          <w:szCs w:val="22"/>
        </w:rPr>
        <w:t xml:space="preserve">. </w:t>
      </w:r>
      <w:r>
        <w:rPr>
          <w:rFonts w:ascii="Arial" w:hAnsi="Arial" w:cs="Arial"/>
          <w:sz w:val="22"/>
          <w:szCs w:val="22"/>
        </w:rPr>
        <w:t xml:space="preserve"> The NRC staff </w:t>
      </w:r>
      <w:r w:rsidRPr="003519F0">
        <w:rPr>
          <w:rFonts w:ascii="Arial" w:hAnsi="Arial" w:cs="Arial"/>
          <w:sz w:val="22"/>
          <w:szCs w:val="22"/>
        </w:rPr>
        <w:t>previously characterized</w:t>
      </w:r>
      <w:r>
        <w:rPr>
          <w:rFonts w:ascii="Arial" w:hAnsi="Arial" w:cs="Arial"/>
          <w:sz w:val="22"/>
          <w:szCs w:val="22"/>
        </w:rPr>
        <w:t xml:space="preserve"> this issue</w:t>
      </w:r>
      <w:r w:rsidRPr="003519F0">
        <w:rPr>
          <w:rFonts w:ascii="Arial" w:hAnsi="Arial" w:cs="Arial"/>
          <w:sz w:val="22"/>
          <w:szCs w:val="22"/>
        </w:rPr>
        <w:t xml:space="preserve"> as having </w:t>
      </w:r>
      <w:r w:rsidRPr="003519F0">
        <w:rPr>
          <w:rFonts w:ascii="Arial" w:hAnsi="Arial" w:cs="Arial"/>
          <w:i/>
          <w:sz w:val="22"/>
          <w:szCs w:val="22"/>
        </w:rPr>
        <w:t>(low to moderate)</w:t>
      </w:r>
      <w:r w:rsidRPr="003519F0">
        <w:rPr>
          <w:rFonts w:ascii="Arial" w:hAnsi="Arial" w:cs="Arial"/>
          <w:sz w:val="22"/>
          <w:szCs w:val="22"/>
        </w:rPr>
        <w:t xml:space="preserve"> </w:t>
      </w:r>
      <w:r>
        <w:rPr>
          <w:rFonts w:ascii="Arial" w:hAnsi="Arial" w:cs="Arial"/>
          <w:sz w:val="22"/>
          <w:szCs w:val="22"/>
        </w:rPr>
        <w:t>safety</w:t>
      </w:r>
      <w:r w:rsidRPr="003519F0">
        <w:rPr>
          <w:rFonts w:ascii="Arial" w:hAnsi="Arial" w:cs="Arial"/>
          <w:sz w:val="22"/>
          <w:szCs w:val="22"/>
        </w:rPr>
        <w:t xml:space="preserve"> significance </w:t>
      </w:r>
      <w:r w:rsidRPr="003519F0">
        <w:rPr>
          <w:rFonts w:ascii="Arial" w:hAnsi="Arial" w:cs="Arial"/>
          <w:i/>
          <w:sz w:val="22"/>
          <w:szCs w:val="22"/>
        </w:rPr>
        <w:t>(white)</w:t>
      </w:r>
      <w:r w:rsidRPr="009E3FBD">
        <w:rPr>
          <w:rFonts w:ascii="Arial" w:hAnsi="Arial" w:cs="Arial"/>
          <w:sz w:val="22"/>
          <w:szCs w:val="22"/>
        </w:rPr>
        <w:t xml:space="preserve">, as documented </w:t>
      </w:r>
      <w:r w:rsidRPr="003519F0">
        <w:rPr>
          <w:rFonts w:ascii="Arial" w:hAnsi="Arial" w:cs="Arial"/>
          <w:sz w:val="22"/>
          <w:szCs w:val="22"/>
        </w:rPr>
        <w:t>in NRC IR</w:t>
      </w:r>
      <w:r>
        <w:rPr>
          <w:rFonts w:ascii="Arial" w:hAnsi="Arial" w:cs="Arial"/>
          <w:sz w:val="22"/>
          <w:szCs w:val="22"/>
        </w:rPr>
        <w:t xml:space="preserve"> 05000ddd/2008002</w:t>
      </w:r>
      <w:r w:rsidRPr="003519F0">
        <w:rPr>
          <w:rFonts w:ascii="Arial" w:hAnsi="Arial" w:cs="Arial"/>
          <w:sz w:val="22"/>
          <w:szCs w:val="22"/>
        </w:rPr>
        <w:t xml:space="preserve">. </w:t>
      </w:r>
      <w:r>
        <w:rPr>
          <w:rFonts w:ascii="Arial" w:hAnsi="Arial" w:cs="Arial"/>
          <w:sz w:val="22"/>
          <w:szCs w:val="22"/>
        </w:rPr>
        <w:t xml:space="preserve"> </w:t>
      </w:r>
      <w:r w:rsidRPr="003519F0">
        <w:rPr>
          <w:rFonts w:ascii="Arial" w:hAnsi="Arial" w:cs="Arial"/>
          <w:sz w:val="22"/>
          <w:szCs w:val="22"/>
        </w:rPr>
        <w:t>During this supplemental inspection</w:t>
      </w:r>
      <w:r>
        <w:rPr>
          <w:rFonts w:ascii="Arial" w:hAnsi="Arial" w:cs="Arial"/>
          <w:sz w:val="22"/>
          <w:szCs w:val="22"/>
        </w:rPr>
        <w:t>,</w:t>
      </w:r>
      <w:r w:rsidRPr="00695984">
        <w:rPr>
          <w:rFonts w:ascii="Arial" w:hAnsi="Arial" w:cs="Arial"/>
          <w:sz w:val="22"/>
          <w:szCs w:val="22"/>
        </w:rPr>
        <w:t xml:space="preserve"> </w:t>
      </w:r>
      <w:r>
        <w:rPr>
          <w:rFonts w:ascii="Arial" w:hAnsi="Arial" w:cs="Arial"/>
          <w:sz w:val="22"/>
          <w:szCs w:val="22"/>
        </w:rPr>
        <w:t xml:space="preserve">the inspectors determined </w:t>
      </w:r>
      <w:r w:rsidRPr="003519F0">
        <w:rPr>
          <w:rFonts w:ascii="Arial" w:hAnsi="Arial" w:cs="Arial"/>
          <w:sz w:val="22"/>
          <w:szCs w:val="22"/>
        </w:rPr>
        <w:t>that the licensee performed a comprehensive evaluation of the licensee-identified EDG failure</w:t>
      </w:r>
      <w:r>
        <w:rPr>
          <w:rFonts w:ascii="Arial" w:hAnsi="Arial" w:cs="Arial"/>
          <w:sz w:val="22"/>
          <w:szCs w:val="22"/>
        </w:rPr>
        <w:t>, which</w:t>
      </w:r>
      <w:r w:rsidRPr="003519F0">
        <w:rPr>
          <w:rFonts w:ascii="Arial" w:hAnsi="Arial" w:cs="Arial"/>
          <w:sz w:val="22"/>
          <w:szCs w:val="22"/>
        </w:rPr>
        <w:t xml:space="preserve"> occurred during a routine </w:t>
      </w:r>
      <w:r>
        <w:rPr>
          <w:rFonts w:ascii="Arial" w:hAnsi="Arial" w:cs="Arial"/>
          <w:sz w:val="22"/>
          <w:szCs w:val="22"/>
        </w:rPr>
        <w:t xml:space="preserve">technical specification (TS) surveillance requirement (SR) </w:t>
      </w:r>
      <w:r w:rsidRPr="003519F0">
        <w:rPr>
          <w:rFonts w:ascii="Arial" w:hAnsi="Arial" w:cs="Arial"/>
          <w:sz w:val="22"/>
          <w:szCs w:val="22"/>
        </w:rPr>
        <w:t xml:space="preserve">test. </w:t>
      </w:r>
      <w:r>
        <w:rPr>
          <w:rFonts w:ascii="Arial" w:hAnsi="Arial" w:cs="Arial"/>
          <w:sz w:val="22"/>
          <w:szCs w:val="22"/>
        </w:rPr>
        <w:t xml:space="preserve"> </w:t>
      </w:r>
      <w:r w:rsidRPr="003519F0">
        <w:rPr>
          <w:rFonts w:ascii="Arial" w:hAnsi="Arial" w:cs="Arial"/>
          <w:sz w:val="22"/>
          <w:szCs w:val="22"/>
        </w:rPr>
        <w:t xml:space="preserve">The licensee identified the primary root cause of the </w:t>
      </w:r>
      <w:r>
        <w:rPr>
          <w:rFonts w:ascii="Arial" w:hAnsi="Arial" w:cs="Arial"/>
          <w:sz w:val="22"/>
          <w:szCs w:val="22"/>
        </w:rPr>
        <w:t>issue</w:t>
      </w:r>
      <w:r w:rsidRPr="003519F0">
        <w:rPr>
          <w:rFonts w:ascii="Arial" w:hAnsi="Arial" w:cs="Arial"/>
          <w:sz w:val="22"/>
          <w:szCs w:val="22"/>
        </w:rPr>
        <w:t xml:space="preserve"> to be poor control of vendor manuals</w:t>
      </w:r>
      <w:r>
        <w:rPr>
          <w:rFonts w:ascii="Arial" w:hAnsi="Arial" w:cs="Arial"/>
          <w:sz w:val="22"/>
          <w:szCs w:val="22"/>
        </w:rPr>
        <w:t>,</w:t>
      </w:r>
      <w:r w:rsidRPr="003519F0">
        <w:rPr>
          <w:rFonts w:ascii="Arial" w:hAnsi="Arial" w:cs="Arial"/>
          <w:sz w:val="22"/>
          <w:szCs w:val="22"/>
        </w:rPr>
        <w:t xml:space="preserve"> which resulted in maintenance workers improperly calibrating the governor speed control unit. </w:t>
      </w:r>
      <w:r>
        <w:rPr>
          <w:rFonts w:ascii="Arial" w:hAnsi="Arial" w:cs="Arial"/>
          <w:sz w:val="22"/>
          <w:szCs w:val="22"/>
        </w:rPr>
        <w:t xml:space="preserve"> </w:t>
      </w:r>
      <w:r w:rsidRPr="003519F0">
        <w:rPr>
          <w:rFonts w:ascii="Arial" w:hAnsi="Arial" w:cs="Arial"/>
          <w:sz w:val="22"/>
          <w:szCs w:val="22"/>
        </w:rPr>
        <w:t>The vendor manual control issue was not limited to the EDG</w:t>
      </w:r>
      <w:r>
        <w:rPr>
          <w:rFonts w:ascii="Arial" w:hAnsi="Arial" w:cs="Arial"/>
          <w:sz w:val="22"/>
          <w:szCs w:val="22"/>
        </w:rPr>
        <w:t>s</w:t>
      </w:r>
      <w:r w:rsidRPr="003519F0">
        <w:rPr>
          <w:rFonts w:ascii="Arial" w:hAnsi="Arial" w:cs="Arial"/>
          <w:sz w:val="22"/>
          <w:szCs w:val="22"/>
        </w:rPr>
        <w:t>, and the licensee has taken corrective actions to ensure vendor manuals are current for all equipment</w:t>
      </w:r>
      <w:r>
        <w:rPr>
          <w:rFonts w:ascii="Arial" w:hAnsi="Arial" w:cs="Arial"/>
          <w:sz w:val="22"/>
          <w:szCs w:val="22"/>
        </w:rPr>
        <w:t xml:space="preserve"> within the scope of the maintenance rule (title 10 of the </w:t>
      </w:r>
      <w:r w:rsidRPr="00210D2E">
        <w:rPr>
          <w:rFonts w:ascii="Arial" w:hAnsi="Arial" w:cs="Arial"/>
          <w:i/>
          <w:sz w:val="22"/>
          <w:szCs w:val="22"/>
        </w:rPr>
        <w:t>Code of Federal Regulations</w:t>
      </w:r>
      <w:r>
        <w:rPr>
          <w:rFonts w:ascii="Arial" w:hAnsi="Arial" w:cs="Arial"/>
          <w:sz w:val="22"/>
          <w:szCs w:val="22"/>
        </w:rPr>
        <w:t xml:space="preserve"> (CFR), part 50, section 65 (10 CFR 50.65))</w:t>
      </w:r>
      <w:r w:rsidRPr="003519F0">
        <w:rPr>
          <w:rFonts w:ascii="Arial" w:hAnsi="Arial" w:cs="Arial"/>
          <w:sz w:val="22"/>
          <w:szCs w:val="22"/>
        </w:rPr>
        <w:t xml:space="preserve">. </w:t>
      </w:r>
      <w:r>
        <w:rPr>
          <w:rFonts w:ascii="Arial" w:hAnsi="Arial" w:cs="Arial"/>
          <w:sz w:val="22"/>
          <w:szCs w:val="22"/>
        </w:rPr>
        <w:t xml:space="preserve"> T</w:t>
      </w:r>
      <w:r w:rsidRPr="003519F0">
        <w:rPr>
          <w:rFonts w:ascii="Arial" w:hAnsi="Arial" w:cs="Arial"/>
          <w:sz w:val="22"/>
          <w:szCs w:val="22"/>
        </w:rPr>
        <w:t>he licensee</w:t>
      </w:r>
      <w:r>
        <w:rPr>
          <w:rFonts w:ascii="Arial" w:hAnsi="Arial" w:cs="Arial"/>
          <w:sz w:val="22"/>
          <w:szCs w:val="22"/>
        </w:rPr>
        <w:t xml:space="preserve"> also</w:t>
      </w:r>
      <w:r w:rsidRPr="003519F0">
        <w:rPr>
          <w:rFonts w:ascii="Arial" w:hAnsi="Arial" w:cs="Arial"/>
          <w:sz w:val="22"/>
          <w:szCs w:val="22"/>
        </w:rPr>
        <w:t xml:space="preserve"> intends to review the scope of quality assurance (QA) audits to determine </w:t>
      </w:r>
      <w:r>
        <w:rPr>
          <w:rFonts w:ascii="Arial" w:hAnsi="Arial" w:cs="Arial"/>
          <w:sz w:val="22"/>
          <w:szCs w:val="22"/>
        </w:rPr>
        <w:t>if</w:t>
      </w:r>
      <w:r w:rsidRPr="003519F0">
        <w:rPr>
          <w:rFonts w:ascii="Arial" w:hAnsi="Arial" w:cs="Arial"/>
          <w:sz w:val="22"/>
          <w:szCs w:val="22"/>
        </w:rPr>
        <w:t xml:space="preserve"> additional resources need to be provided to the QA department to identify similar programmatic deficiencies.</w:t>
      </w:r>
    </w:p>
    <w:p w:rsidR="00043DED" w:rsidRPr="003519F0"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Pr="003519F0"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19F0">
        <w:rPr>
          <w:rFonts w:ascii="Arial" w:hAnsi="Arial" w:cs="Arial"/>
          <w:sz w:val="22"/>
          <w:szCs w:val="22"/>
        </w:rPr>
        <w:t>Given the licensee</w:t>
      </w:r>
      <w:r w:rsidRPr="003519F0">
        <w:rPr>
          <w:rFonts w:ascii="Arial" w:hAnsi="Arial" w:cs="Arial"/>
          <w:sz w:val="22"/>
          <w:szCs w:val="22"/>
        </w:rPr>
        <w:sym w:font="WP TypographicSymbols" w:char="003D"/>
      </w:r>
      <w:r w:rsidRPr="003519F0">
        <w:rPr>
          <w:rFonts w:ascii="Arial" w:hAnsi="Arial" w:cs="Arial"/>
          <w:sz w:val="22"/>
          <w:szCs w:val="22"/>
        </w:rPr>
        <w:t xml:space="preserve">s acceptable performance in addressing the inoperable EDG, the </w:t>
      </w:r>
      <w:r w:rsidRPr="003519F0">
        <w:rPr>
          <w:rFonts w:ascii="Arial" w:hAnsi="Arial" w:cs="Arial"/>
          <w:i/>
          <w:sz w:val="22"/>
          <w:szCs w:val="22"/>
        </w:rPr>
        <w:t>(white)</w:t>
      </w:r>
      <w:r w:rsidRPr="003519F0">
        <w:rPr>
          <w:rFonts w:ascii="Arial" w:hAnsi="Arial" w:cs="Arial"/>
          <w:sz w:val="22"/>
          <w:szCs w:val="22"/>
        </w:rPr>
        <w:t xml:space="preserve"> finding associated with this issue will only be considered in assessing plant performance for a total of four quarters in accordance with the guidance in IMC 0305, </w:t>
      </w:r>
      <w:r w:rsidRPr="003519F0">
        <w:rPr>
          <w:rFonts w:ascii="Arial" w:hAnsi="Arial" w:cs="Arial"/>
          <w:sz w:val="22"/>
          <w:szCs w:val="22"/>
        </w:rPr>
        <w:sym w:font="WP TypographicSymbols" w:char="0041"/>
      </w:r>
      <w:r w:rsidRPr="003519F0">
        <w:rPr>
          <w:rFonts w:ascii="Arial" w:hAnsi="Arial" w:cs="Arial"/>
          <w:sz w:val="22"/>
          <w:szCs w:val="22"/>
        </w:rPr>
        <w:t>Operating Reactor Assessment Program.</w:t>
      </w:r>
      <w:r w:rsidRPr="003519F0">
        <w:rPr>
          <w:rFonts w:ascii="Arial" w:hAnsi="Arial" w:cs="Arial"/>
          <w:sz w:val="22"/>
          <w:szCs w:val="22"/>
        </w:rPr>
        <w:sym w:font="WP TypographicSymbols" w:char="0040"/>
      </w:r>
      <w:r w:rsidRPr="003519F0">
        <w:rPr>
          <w:rFonts w:ascii="Arial" w:hAnsi="Arial" w:cs="Arial"/>
          <w:sz w:val="22"/>
          <w:szCs w:val="22"/>
        </w:rPr>
        <w:t xml:space="preserve">  </w:t>
      </w:r>
      <w:r>
        <w:rPr>
          <w:rFonts w:ascii="Arial" w:hAnsi="Arial" w:cs="Arial"/>
          <w:sz w:val="22"/>
          <w:szCs w:val="22"/>
        </w:rPr>
        <w:t>Inspectors will review the licensee’s i</w:t>
      </w:r>
      <w:r w:rsidRPr="003519F0">
        <w:rPr>
          <w:rFonts w:ascii="Arial" w:hAnsi="Arial" w:cs="Arial"/>
          <w:sz w:val="22"/>
          <w:szCs w:val="22"/>
        </w:rPr>
        <w:t>mplementation of corrective actions during a future inspection.</w:t>
      </w:r>
    </w:p>
    <w:p w:rsidR="00043DED" w:rsidRPr="003519F0"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Pr="00383517"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i/>
          <w:sz w:val="22"/>
          <w:szCs w:val="22"/>
        </w:rPr>
      </w:pPr>
      <w:r w:rsidRPr="00383517">
        <w:rPr>
          <w:rFonts w:ascii="Arial" w:hAnsi="Arial" w:cs="Arial"/>
          <w:b/>
          <w:bCs/>
          <w:i/>
          <w:sz w:val="22"/>
          <w:szCs w:val="22"/>
        </w:rPr>
        <w:t>OR</w:t>
      </w:r>
    </w:p>
    <w:p w:rsidR="00043DED" w:rsidRPr="003519F0"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Pr="00852B4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19F0">
        <w:rPr>
          <w:rFonts w:ascii="Arial" w:hAnsi="Arial" w:cs="Arial"/>
          <w:sz w:val="22"/>
          <w:szCs w:val="22"/>
        </w:rPr>
        <w:t xml:space="preserve">The NRC staff performed this supplemental inspection </w:t>
      </w:r>
      <w:r>
        <w:rPr>
          <w:rFonts w:ascii="Arial" w:hAnsi="Arial" w:cs="Arial"/>
          <w:sz w:val="22"/>
          <w:szCs w:val="22"/>
        </w:rPr>
        <w:t xml:space="preserve">in accordance with </w:t>
      </w:r>
      <w:r w:rsidRPr="00B14185">
        <w:rPr>
          <w:rFonts w:ascii="Arial" w:hAnsi="Arial" w:cs="Arial"/>
          <w:i/>
          <w:sz w:val="22"/>
          <w:szCs w:val="22"/>
        </w:rPr>
        <w:t xml:space="preserve">(IP 9500X, </w:t>
      </w:r>
      <w:r>
        <w:rPr>
          <w:rFonts w:ascii="Arial" w:hAnsi="Arial" w:cs="Arial"/>
          <w:i/>
          <w:sz w:val="22"/>
          <w:szCs w:val="22"/>
        </w:rPr>
        <w:t>“</w:t>
      </w:r>
      <w:r w:rsidRPr="00B14185">
        <w:rPr>
          <w:rFonts w:ascii="Arial" w:hAnsi="Arial" w:cs="Arial"/>
          <w:i/>
          <w:sz w:val="22"/>
          <w:szCs w:val="22"/>
        </w:rPr>
        <w:t>Inspection for One or Two White Inputs in a Strategic Performance Area,”</w:t>
      </w:r>
      <w:r w:rsidRPr="00610D66">
        <w:rPr>
          <w:rFonts w:ascii="Arial" w:hAnsi="Arial" w:cs="Arial"/>
          <w:sz w:val="22"/>
          <w:szCs w:val="22"/>
        </w:rPr>
        <w:t xml:space="preserve"> </w:t>
      </w:r>
      <w:r w:rsidRPr="00210D2E">
        <w:rPr>
          <w:rFonts w:ascii="Arial" w:hAnsi="Arial" w:cs="Arial"/>
          <w:b/>
          <w:i/>
          <w:sz w:val="22"/>
          <w:szCs w:val="22"/>
        </w:rPr>
        <w:t>or</w:t>
      </w:r>
      <w:r w:rsidRPr="00B14185">
        <w:rPr>
          <w:rFonts w:ascii="Arial" w:hAnsi="Arial" w:cs="Arial"/>
          <w:i/>
          <w:sz w:val="22"/>
          <w:szCs w:val="22"/>
        </w:rPr>
        <w:t xml:space="preserve"> </w:t>
      </w:r>
      <w:r>
        <w:rPr>
          <w:rFonts w:ascii="Arial" w:hAnsi="Arial" w:cs="Arial"/>
          <w:i/>
          <w:sz w:val="22"/>
          <w:szCs w:val="22"/>
        </w:rPr>
        <w:t xml:space="preserve">IP 95002, </w:t>
      </w:r>
      <w:r w:rsidRPr="00B14185">
        <w:rPr>
          <w:rFonts w:ascii="Arial" w:hAnsi="Arial" w:cs="Arial"/>
          <w:i/>
          <w:sz w:val="22"/>
          <w:szCs w:val="22"/>
        </w:rPr>
        <w:t>“Inspection for One Degraded Cornerstone or any Three White Inputs in a Strategic Performance Area,”)</w:t>
      </w:r>
      <w:r>
        <w:rPr>
          <w:rFonts w:ascii="Arial" w:hAnsi="Arial" w:cs="Arial"/>
          <w:sz w:val="22"/>
          <w:szCs w:val="22"/>
        </w:rPr>
        <w:t xml:space="preserve"> </w:t>
      </w:r>
      <w:r w:rsidRPr="003519F0">
        <w:rPr>
          <w:rFonts w:ascii="Arial" w:hAnsi="Arial" w:cs="Arial"/>
          <w:sz w:val="22"/>
          <w:szCs w:val="22"/>
        </w:rPr>
        <w:t>to assess the licensee</w:t>
      </w:r>
      <w:r w:rsidRPr="003519F0">
        <w:rPr>
          <w:rFonts w:ascii="Arial" w:hAnsi="Arial" w:cs="Arial"/>
          <w:sz w:val="22"/>
          <w:szCs w:val="22"/>
        </w:rPr>
        <w:sym w:font="WP TypographicSymbols" w:char="003D"/>
      </w:r>
      <w:r w:rsidRPr="003519F0">
        <w:rPr>
          <w:rFonts w:ascii="Arial" w:hAnsi="Arial" w:cs="Arial"/>
          <w:sz w:val="22"/>
          <w:szCs w:val="22"/>
        </w:rPr>
        <w:t xml:space="preserve">s evaluation associated with the inoperability of the </w:t>
      </w:r>
      <w:r>
        <w:rPr>
          <w:rFonts w:ascii="Arial" w:hAnsi="Arial" w:cs="Arial"/>
          <w:sz w:val="22"/>
          <w:szCs w:val="22"/>
        </w:rPr>
        <w:t>Unit 1 Train A</w:t>
      </w:r>
      <w:r w:rsidRPr="003519F0">
        <w:rPr>
          <w:rFonts w:ascii="Arial" w:hAnsi="Arial" w:cs="Arial"/>
          <w:sz w:val="22"/>
          <w:szCs w:val="22"/>
        </w:rPr>
        <w:t xml:space="preserve"> em</w:t>
      </w:r>
      <w:r>
        <w:rPr>
          <w:rFonts w:ascii="Arial" w:hAnsi="Arial" w:cs="Arial"/>
          <w:sz w:val="22"/>
          <w:szCs w:val="22"/>
        </w:rPr>
        <w:t>ergency diesel generator (EDG), EDG 1A, in December 2007</w:t>
      </w:r>
      <w:r w:rsidRPr="003519F0">
        <w:rPr>
          <w:rFonts w:ascii="Arial" w:hAnsi="Arial" w:cs="Arial"/>
          <w:sz w:val="22"/>
          <w:szCs w:val="22"/>
        </w:rPr>
        <w:t>.</w:t>
      </w:r>
      <w:r>
        <w:rPr>
          <w:rFonts w:ascii="Arial" w:hAnsi="Arial" w:cs="Arial"/>
          <w:sz w:val="22"/>
          <w:szCs w:val="22"/>
        </w:rPr>
        <w:t xml:space="preserve">  The NRC staff </w:t>
      </w:r>
      <w:r w:rsidRPr="003519F0">
        <w:rPr>
          <w:rFonts w:ascii="Arial" w:hAnsi="Arial" w:cs="Arial"/>
          <w:sz w:val="22"/>
          <w:szCs w:val="22"/>
        </w:rPr>
        <w:t>previously characterized</w:t>
      </w:r>
      <w:r>
        <w:rPr>
          <w:rFonts w:ascii="Arial" w:hAnsi="Arial" w:cs="Arial"/>
          <w:sz w:val="22"/>
          <w:szCs w:val="22"/>
        </w:rPr>
        <w:t xml:space="preserve"> this issue</w:t>
      </w:r>
      <w:r w:rsidRPr="003519F0">
        <w:rPr>
          <w:rFonts w:ascii="Arial" w:hAnsi="Arial" w:cs="Arial"/>
          <w:sz w:val="22"/>
          <w:szCs w:val="22"/>
        </w:rPr>
        <w:t xml:space="preserve"> as having </w:t>
      </w:r>
      <w:r w:rsidRPr="003519F0">
        <w:rPr>
          <w:rFonts w:ascii="Arial" w:hAnsi="Arial" w:cs="Arial"/>
          <w:i/>
          <w:sz w:val="22"/>
          <w:szCs w:val="22"/>
        </w:rPr>
        <w:t>(low to moderate)</w:t>
      </w:r>
      <w:r w:rsidRPr="003519F0">
        <w:rPr>
          <w:rFonts w:ascii="Arial" w:hAnsi="Arial" w:cs="Arial"/>
          <w:sz w:val="22"/>
          <w:szCs w:val="22"/>
        </w:rPr>
        <w:t xml:space="preserve"> </w:t>
      </w:r>
      <w:r>
        <w:rPr>
          <w:rFonts w:ascii="Arial" w:hAnsi="Arial" w:cs="Arial"/>
          <w:sz w:val="22"/>
          <w:szCs w:val="22"/>
        </w:rPr>
        <w:t>safety</w:t>
      </w:r>
      <w:r w:rsidRPr="003519F0">
        <w:rPr>
          <w:rFonts w:ascii="Arial" w:hAnsi="Arial" w:cs="Arial"/>
          <w:sz w:val="22"/>
          <w:szCs w:val="22"/>
        </w:rPr>
        <w:t xml:space="preserve"> significance </w:t>
      </w:r>
      <w:r w:rsidRPr="003519F0">
        <w:rPr>
          <w:rFonts w:ascii="Arial" w:hAnsi="Arial" w:cs="Arial"/>
          <w:i/>
          <w:sz w:val="22"/>
          <w:szCs w:val="22"/>
        </w:rPr>
        <w:t>(white)</w:t>
      </w:r>
      <w:r w:rsidRPr="009E3FBD">
        <w:rPr>
          <w:rFonts w:ascii="Arial" w:hAnsi="Arial" w:cs="Arial"/>
          <w:sz w:val="22"/>
          <w:szCs w:val="22"/>
        </w:rPr>
        <w:t xml:space="preserve">, as </w:t>
      </w:r>
      <w:r w:rsidRPr="009E3FBD">
        <w:rPr>
          <w:rFonts w:ascii="Arial" w:hAnsi="Arial" w:cs="Arial"/>
          <w:sz w:val="22"/>
          <w:szCs w:val="22"/>
        </w:rPr>
        <w:lastRenderedPageBreak/>
        <w:t xml:space="preserve">documented </w:t>
      </w:r>
      <w:r w:rsidRPr="003519F0">
        <w:rPr>
          <w:rFonts w:ascii="Arial" w:hAnsi="Arial" w:cs="Arial"/>
          <w:sz w:val="22"/>
          <w:szCs w:val="22"/>
        </w:rPr>
        <w:t>in NRC IR</w:t>
      </w:r>
      <w:r>
        <w:rPr>
          <w:rFonts w:ascii="Arial" w:hAnsi="Arial" w:cs="Arial"/>
          <w:sz w:val="22"/>
          <w:szCs w:val="22"/>
        </w:rPr>
        <w:t xml:space="preserve"> 05000ddd/2008002</w:t>
      </w:r>
      <w:r w:rsidRPr="003519F0">
        <w:rPr>
          <w:rFonts w:ascii="Arial" w:hAnsi="Arial" w:cs="Arial"/>
          <w:sz w:val="22"/>
          <w:szCs w:val="22"/>
        </w:rPr>
        <w:t>.</w:t>
      </w:r>
      <w:r w:rsidRPr="00852B4D">
        <w:rPr>
          <w:rFonts w:ascii="Arial" w:hAnsi="Arial" w:cs="Arial"/>
          <w:sz w:val="22"/>
          <w:szCs w:val="22"/>
        </w:rPr>
        <w:t xml:space="preserve"> </w:t>
      </w:r>
      <w:r>
        <w:rPr>
          <w:rFonts w:ascii="Arial" w:hAnsi="Arial" w:cs="Arial"/>
          <w:sz w:val="22"/>
          <w:szCs w:val="22"/>
        </w:rPr>
        <w:t xml:space="preserve"> </w:t>
      </w:r>
      <w:r w:rsidRPr="00852B4D">
        <w:rPr>
          <w:rFonts w:ascii="Arial" w:hAnsi="Arial" w:cs="Arial"/>
          <w:sz w:val="22"/>
          <w:szCs w:val="22"/>
        </w:rPr>
        <w:t xml:space="preserve">During this supplemental inspection, the inspectors </w:t>
      </w:r>
      <w:r>
        <w:rPr>
          <w:rFonts w:ascii="Arial" w:hAnsi="Arial" w:cs="Arial"/>
          <w:sz w:val="22"/>
          <w:szCs w:val="22"/>
        </w:rPr>
        <w:t>identified</w:t>
      </w:r>
      <w:r w:rsidRPr="00852B4D">
        <w:rPr>
          <w:rFonts w:ascii="Arial" w:hAnsi="Arial" w:cs="Arial"/>
          <w:sz w:val="22"/>
          <w:szCs w:val="22"/>
        </w:rPr>
        <w:t xml:space="preserve"> several significant deficiencies </w:t>
      </w:r>
      <w:r>
        <w:rPr>
          <w:rFonts w:ascii="Arial" w:hAnsi="Arial" w:cs="Arial"/>
          <w:sz w:val="22"/>
          <w:szCs w:val="22"/>
        </w:rPr>
        <w:t>with</w:t>
      </w:r>
      <w:r w:rsidRPr="00852B4D">
        <w:rPr>
          <w:rFonts w:ascii="Arial" w:hAnsi="Arial" w:cs="Arial"/>
          <w:sz w:val="22"/>
          <w:szCs w:val="22"/>
        </w:rPr>
        <w:t xml:space="preserve"> the licensee</w:t>
      </w:r>
      <w:r w:rsidRPr="00852B4D">
        <w:rPr>
          <w:rFonts w:ascii="Arial" w:hAnsi="Arial" w:cs="Arial"/>
          <w:sz w:val="22"/>
          <w:szCs w:val="22"/>
        </w:rPr>
        <w:sym w:font="WP TypographicSymbols" w:char="003D"/>
      </w:r>
      <w:r w:rsidRPr="00852B4D">
        <w:rPr>
          <w:rFonts w:ascii="Arial" w:hAnsi="Arial" w:cs="Arial"/>
          <w:sz w:val="22"/>
          <w:szCs w:val="22"/>
        </w:rPr>
        <w:t>s evaluation of the inoperable EDG.</w:t>
      </w:r>
      <w:r>
        <w:rPr>
          <w:rFonts w:ascii="Arial" w:hAnsi="Arial" w:cs="Arial"/>
          <w:sz w:val="22"/>
          <w:szCs w:val="22"/>
        </w:rPr>
        <w:t xml:space="preserve"> </w:t>
      </w:r>
      <w:r w:rsidRPr="00852B4D">
        <w:rPr>
          <w:rFonts w:ascii="Arial" w:hAnsi="Arial" w:cs="Arial"/>
          <w:sz w:val="22"/>
          <w:szCs w:val="22"/>
        </w:rPr>
        <w:t xml:space="preserve"> While the licensee</w:t>
      </w:r>
      <w:r w:rsidRPr="00852B4D">
        <w:rPr>
          <w:rFonts w:ascii="Arial" w:hAnsi="Arial" w:cs="Arial"/>
          <w:sz w:val="22"/>
          <w:szCs w:val="22"/>
        </w:rPr>
        <w:sym w:font="WP TypographicSymbols" w:char="003D"/>
      </w:r>
      <w:r w:rsidRPr="00852B4D">
        <w:rPr>
          <w:rFonts w:ascii="Arial" w:hAnsi="Arial" w:cs="Arial"/>
          <w:sz w:val="22"/>
          <w:szCs w:val="22"/>
        </w:rPr>
        <w:t xml:space="preserve">s evaluation attributed the root cause of this issue to improper training of maintenance workers, the inspectors identified that the improper maintenance was </w:t>
      </w:r>
      <w:r>
        <w:rPr>
          <w:rFonts w:ascii="Arial" w:hAnsi="Arial" w:cs="Arial"/>
          <w:sz w:val="22"/>
          <w:szCs w:val="22"/>
        </w:rPr>
        <w:t>instead</w:t>
      </w:r>
      <w:r w:rsidRPr="00852B4D">
        <w:rPr>
          <w:rFonts w:ascii="Arial" w:hAnsi="Arial" w:cs="Arial"/>
          <w:sz w:val="22"/>
          <w:szCs w:val="22"/>
        </w:rPr>
        <w:t xml:space="preserve"> the result of vendor manuals </w:t>
      </w:r>
      <w:r>
        <w:rPr>
          <w:rFonts w:ascii="Arial" w:hAnsi="Arial" w:cs="Arial"/>
          <w:sz w:val="22"/>
          <w:szCs w:val="22"/>
        </w:rPr>
        <w:t>containing</w:t>
      </w:r>
      <w:r w:rsidRPr="00852B4D">
        <w:rPr>
          <w:rFonts w:ascii="Arial" w:hAnsi="Arial" w:cs="Arial"/>
          <w:sz w:val="22"/>
          <w:szCs w:val="22"/>
        </w:rPr>
        <w:t xml:space="preserve"> </w:t>
      </w:r>
      <w:r>
        <w:rPr>
          <w:rFonts w:ascii="Arial" w:hAnsi="Arial" w:cs="Arial"/>
          <w:sz w:val="22"/>
          <w:szCs w:val="22"/>
        </w:rPr>
        <w:t>inadequate</w:t>
      </w:r>
      <w:r w:rsidRPr="00852B4D">
        <w:rPr>
          <w:rFonts w:ascii="Arial" w:hAnsi="Arial" w:cs="Arial"/>
          <w:sz w:val="22"/>
          <w:szCs w:val="22"/>
        </w:rPr>
        <w:t xml:space="preserve"> guidance </w:t>
      </w:r>
      <w:r>
        <w:rPr>
          <w:rFonts w:ascii="Arial" w:hAnsi="Arial" w:cs="Arial"/>
          <w:sz w:val="22"/>
          <w:szCs w:val="22"/>
        </w:rPr>
        <w:t>for calibrating</w:t>
      </w:r>
      <w:r w:rsidRPr="00852B4D">
        <w:rPr>
          <w:rFonts w:ascii="Arial" w:hAnsi="Arial" w:cs="Arial"/>
          <w:sz w:val="22"/>
          <w:szCs w:val="22"/>
        </w:rPr>
        <w:t xml:space="preserve"> the EDG governor speed control unit.</w:t>
      </w:r>
      <w:r>
        <w:rPr>
          <w:rFonts w:ascii="Arial" w:hAnsi="Arial" w:cs="Arial"/>
          <w:sz w:val="22"/>
          <w:szCs w:val="22"/>
        </w:rPr>
        <w:t xml:space="preserve"> </w:t>
      </w:r>
      <w:r w:rsidRPr="00852B4D">
        <w:rPr>
          <w:rFonts w:ascii="Arial" w:hAnsi="Arial" w:cs="Arial"/>
          <w:sz w:val="22"/>
          <w:szCs w:val="22"/>
        </w:rPr>
        <w:t xml:space="preserve"> In addition, the inspectors determined that the vendor manual control issue does not appear to be limited to the </w:t>
      </w:r>
      <w:r>
        <w:rPr>
          <w:rFonts w:ascii="Arial" w:hAnsi="Arial" w:cs="Arial"/>
          <w:sz w:val="22"/>
          <w:szCs w:val="22"/>
        </w:rPr>
        <w:t>EDG</w:t>
      </w:r>
      <w:r w:rsidRPr="00852B4D">
        <w:rPr>
          <w:rFonts w:ascii="Arial" w:hAnsi="Arial" w:cs="Arial"/>
          <w:sz w:val="22"/>
          <w:szCs w:val="22"/>
        </w:rPr>
        <w:t>s</w:t>
      </w:r>
      <w:r>
        <w:rPr>
          <w:rFonts w:ascii="Arial" w:hAnsi="Arial" w:cs="Arial"/>
          <w:sz w:val="22"/>
          <w:szCs w:val="22"/>
        </w:rPr>
        <w:t xml:space="preserve"> because NRC staff has previously identified </w:t>
      </w:r>
      <w:r w:rsidRPr="00852B4D">
        <w:rPr>
          <w:rFonts w:ascii="Arial" w:hAnsi="Arial" w:cs="Arial"/>
          <w:sz w:val="22"/>
          <w:szCs w:val="22"/>
        </w:rPr>
        <w:t xml:space="preserve">similar concerns regarding the control of vendor manuals.  </w:t>
      </w:r>
      <w:r>
        <w:rPr>
          <w:rFonts w:ascii="Arial" w:hAnsi="Arial" w:cs="Arial"/>
          <w:sz w:val="22"/>
          <w:szCs w:val="22"/>
        </w:rPr>
        <w:t>T</w:t>
      </w:r>
      <w:r w:rsidRPr="00852B4D">
        <w:rPr>
          <w:rFonts w:ascii="Arial" w:hAnsi="Arial" w:cs="Arial"/>
          <w:sz w:val="22"/>
          <w:szCs w:val="22"/>
        </w:rPr>
        <w:t>he inspectors determined that the licensee</w:t>
      </w:r>
      <w:r w:rsidRPr="00852B4D">
        <w:rPr>
          <w:rFonts w:ascii="Arial" w:hAnsi="Arial" w:cs="Arial"/>
          <w:sz w:val="22"/>
          <w:szCs w:val="22"/>
        </w:rPr>
        <w:sym w:font="WP TypographicSymbols" w:char="003D"/>
      </w:r>
      <w:r w:rsidRPr="00852B4D">
        <w:rPr>
          <w:rFonts w:ascii="Arial" w:hAnsi="Arial" w:cs="Arial"/>
          <w:sz w:val="22"/>
          <w:szCs w:val="22"/>
        </w:rPr>
        <w:t xml:space="preserve">s corrective actions were inadequate </w:t>
      </w:r>
      <w:r>
        <w:rPr>
          <w:rFonts w:ascii="Arial" w:hAnsi="Arial" w:cs="Arial"/>
          <w:sz w:val="22"/>
          <w:szCs w:val="22"/>
        </w:rPr>
        <w:t>because</w:t>
      </w:r>
      <w:r w:rsidRPr="00852B4D">
        <w:rPr>
          <w:rFonts w:ascii="Arial" w:hAnsi="Arial" w:cs="Arial"/>
          <w:sz w:val="22"/>
          <w:szCs w:val="22"/>
        </w:rPr>
        <w:t xml:space="preserve"> they </w:t>
      </w:r>
      <w:r>
        <w:rPr>
          <w:rFonts w:ascii="Arial" w:hAnsi="Arial" w:cs="Arial"/>
          <w:sz w:val="22"/>
          <w:szCs w:val="22"/>
        </w:rPr>
        <w:t>focused on</w:t>
      </w:r>
      <w:r w:rsidRPr="00852B4D">
        <w:rPr>
          <w:rFonts w:ascii="Arial" w:hAnsi="Arial" w:cs="Arial"/>
          <w:sz w:val="22"/>
          <w:szCs w:val="22"/>
        </w:rPr>
        <w:t xml:space="preserve"> retraining the maintenance workers </w:t>
      </w:r>
      <w:r>
        <w:rPr>
          <w:rFonts w:ascii="Arial" w:hAnsi="Arial" w:cs="Arial"/>
          <w:sz w:val="22"/>
          <w:szCs w:val="22"/>
        </w:rPr>
        <w:t>instead of addressing</w:t>
      </w:r>
      <w:r w:rsidRPr="00852B4D">
        <w:rPr>
          <w:rFonts w:ascii="Arial" w:hAnsi="Arial" w:cs="Arial"/>
          <w:sz w:val="22"/>
          <w:szCs w:val="22"/>
        </w:rPr>
        <w:t xml:space="preserve"> the issue of vendor manual control.</w:t>
      </w:r>
    </w:p>
    <w:p w:rsidR="00043DED" w:rsidRPr="00852B4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Pr="001A278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2"/>
          <w:szCs w:val="22"/>
        </w:rPr>
      </w:pPr>
      <w:r w:rsidRPr="00852B4D">
        <w:rPr>
          <w:rFonts w:ascii="Arial" w:hAnsi="Arial" w:cs="Arial"/>
          <w:sz w:val="22"/>
          <w:szCs w:val="22"/>
        </w:rPr>
        <w:t xml:space="preserve">As a result of these concerns, the </w:t>
      </w:r>
      <w:r w:rsidRPr="00852B4D">
        <w:rPr>
          <w:rFonts w:ascii="Arial" w:hAnsi="Arial" w:cs="Arial"/>
          <w:i/>
          <w:sz w:val="22"/>
          <w:szCs w:val="22"/>
        </w:rPr>
        <w:t>(white)</w:t>
      </w:r>
      <w:r w:rsidRPr="00852B4D">
        <w:rPr>
          <w:rFonts w:ascii="Arial" w:hAnsi="Arial" w:cs="Arial"/>
          <w:sz w:val="22"/>
          <w:szCs w:val="22"/>
        </w:rPr>
        <w:t xml:space="preserve"> </w:t>
      </w:r>
      <w:r>
        <w:rPr>
          <w:rFonts w:ascii="Arial" w:hAnsi="Arial" w:cs="Arial"/>
          <w:sz w:val="22"/>
          <w:szCs w:val="22"/>
        </w:rPr>
        <w:t>issue</w:t>
      </w:r>
      <w:r w:rsidRPr="00852B4D">
        <w:rPr>
          <w:rFonts w:ascii="Arial" w:hAnsi="Arial" w:cs="Arial"/>
          <w:sz w:val="22"/>
          <w:szCs w:val="22"/>
        </w:rPr>
        <w:t xml:space="preserve"> associated with the inoperable EDG will not be closed at this time.  In addition, </w:t>
      </w:r>
      <w:r>
        <w:rPr>
          <w:rFonts w:ascii="Arial" w:hAnsi="Arial" w:cs="Arial"/>
          <w:sz w:val="22"/>
          <w:szCs w:val="22"/>
        </w:rPr>
        <w:t>the NRC staff identified an additional performance deficiency</w:t>
      </w:r>
      <w:r w:rsidRPr="00852B4D">
        <w:rPr>
          <w:rFonts w:ascii="Arial" w:hAnsi="Arial" w:cs="Arial"/>
          <w:sz w:val="22"/>
          <w:szCs w:val="22"/>
        </w:rPr>
        <w:t xml:space="preserve"> </w:t>
      </w:r>
      <w:r>
        <w:rPr>
          <w:rFonts w:ascii="Arial" w:hAnsi="Arial" w:cs="Arial"/>
          <w:sz w:val="22"/>
          <w:szCs w:val="22"/>
        </w:rPr>
        <w:t>during</w:t>
      </w:r>
      <w:r w:rsidRPr="00852B4D">
        <w:rPr>
          <w:rFonts w:ascii="Arial" w:hAnsi="Arial" w:cs="Arial"/>
          <w:sz w:val="22"/>
          <w:szCs w:val="22"/>
        </w:rPr>
        <w:t xml:space="preserve"> the </w:t>
      </w:r>
      <w:r>
        <w:rPr>
          <w:rFonts w:ascii="Arial" w:hAnsi="Arial" w:cs="Arial"/>
          <w:sz w:val="22"/>
          <w:szCs w:val="22"/>
        </w:rPr>
        <w:t>inspectors’</w:t>
      </w:r>
      <w:r w:rsidRPr="00852B4D">
        <w:rPr>
          <w:rFonts w:ascii="Arial" w:hAnsi="Arial" w:cs="Arial"/>
          <w:sz w:val="22"/>
          <w:szCs w:val="22"/>
        </w:rPr>
        <w:t xml:space="preserve"> review of the licensee</w:t>
      </w:r>
      <w:r w:rsidRPr="00852B4D">
        <w:rPr>
          <w:rFonts w:ascii="Arial" w:hAnsi="Arial" w:cs="Arial"/>
          <w:sz w:val="22"/>
          <w:szCs w:val="22"/>
        </w:rPr>
        <w:sym w:font="WP TypographicSymbols" w:char="003D"/>
      </w:r>
      <w:r w:rsidRPr="00852B4D">
        <w:rPr>
          <w:rFonts w:ascii="Arial" w:hAnsi="Arial" w:cs="Arial"/>
          <w:sz w:val="22"/>
          <w:szCs w:val="22"/>
        </w:rPr>
        <w:t>s corrective actions.</w:t>
      </w:r>
    </w:p>
    <w:p w:rsidR="00043DED" w:rsidRPr="001A278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2"/>
          <w:szCs w:val="22"/>
        </w:rPr>
      </w:pPr>
    </w:p>
    <w:p w:rsidR="00043DED" w:rsidRPr="007F4D07"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2"/>
          <w:szCs w:val="22"/>
          <w:u w:val="single"/>
        </w:rPr>
      </w:pPr>
      <w:r w:rsidRPr="007F4D07">
        <w:rPr>
          <w:rFonts w:ascii="Arial" w:hAnsi="Arial" w:cs="Arial"/>
          <w:bCs/>
          <w:sz w:val="22"/>
          <w:szCs w:val="22"/>
          <w:u w:val="single"/>
        </w:rPr>
        <w:t>Findings</w:t>
      </w:r>
    </w:p>
    <w:p w:rsidR="00043DED" w:rsidRPr="0013104F"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i/>
          <w:sz w:val="22"/>
          <w:szCs w:val="22"/>
        </w:rPr>
      </w:pPr>
      <w:r w:rsidRPr="0013104F">
        <w:rPr>
          <w:rFonts w:ascii="Arial" w:hAnsi="Arial" w:cs="Arial"/>
          <w:b/>
          <w:i/>
          <w:sz w:val="22"/>
          <w:szCs w:val="22"/>
        </w:rPr>
        <w:t>(Note:</w:t>
      </w:r>
      <w:r>
        <w:rPr>
          <w:rFonts w:ascii="Arial" w:hAnsi="Arial" w:cs="Arial"/>
          <w:b/>
          <w:i/>
          <w:sz w:val="22"/>
          <w:szCs w:val="22"/>
        </w:rPr>
        <w:t xml:space="preserve"> </w:t>
      </w:r>
      <w:r w:rsidRPr="0013104F">
        <w:rPr>
          <w:rFonts w:ascii="Arial" w:hAnsi="Arial" w:cs="Arial"/>
          <w:b/>
          <w:i/>
          <w:sz w:val="22"/>
          <w:szCs w:val="22"/>
        </w:rPr>
        <w:t>Each</w:t>
      </w:r>
      <w:r>
        <w:rPr>
          <w:rFonts w:ascii="Arial" w:hAnsi="Arial" w:cs="Arial"/>
          <w:b/>
          <w:i/>
          <w:sz w:val="22"/>
          <w:szCs w:val="22"/>
        </w:rPr>
        <w:t xml:space="preserve"> </w:t>
      </w:r>
      <w:r w:rsidRPr="0013104F">
        <w:rPr>
          <w:rFonts w:ascii="Arial" w:hAnsi="Arial" w:cs="Arial"/>
          <w:b/>
          <w:i/>
          <w:sz w:val="22"/>
          <w:szCs w:val="22"/>
        </w:rPr>
        <w:t>finding</w:t>
      </w:r>
      <w:r>
        <w:rPr>
          <w:rFonts w:ascii="Arial" w:hAnsi="Arial" w:cs="Arial"/>
          <w:b/>
          <w:i/>
          <w:sz w:val="22"/>
          <w:szCs w:val="22"/>
        </w:rPr>
        <w:t xml:space="preserve"> </w:t>
      </w:r>
      <w:r w:rsidRPr="0013104F">
        <w:rPr>
          <w:rFonts w:ascii="Arial" w:hAnsi="Arial" w:cs="Arial"/>
          <w:b/>
          <w:i/>
          <w:sz w:val="22"/>
          <w:szCs w:val="22"/>
        </w:rPr>
        <w:t>is</w:t>
      </w:r>
      <w:r>
        <w:rPr>
          <w:rFonts w:ascii="Arial" w:hAnsi="Arial" w:cs="Arial"/>
          <w:b/>
          <w:i/>
          <w:sz w:val="22"/>
          <w:szCs w:val="22"/>
        </w:rPr>
        <w:t xml:space="preserve"> </w:t>
      </w:r>
      <w:r w:rsidRPr="0013104F">
        <w:rPr>
          <w:rFonts w:ascii="Arial" w:hAnsi="Arial" w:cs="Arial"/>
          <w:b/>
          <w:i/>
          <w:sz w:val="22"/>
          <w:szCs w:val="22"/>
        </w:rPr>
        <w:t>self-contained</w:t>
      </w:r>
      <w:r>
        <w:rPr>
          <w:rFonts w:ascii="Arial" w:hAnsi="Arial" w:cs="Arial"/>
          <w:b/>
          <w:i/>
          <w:sz w:val="22"/>
          <w:szCs w:val="22"/>
        </w:rPr>
        <w:t xml:space="preserve"> </w:t>
      </w:r>
      <w:r w:rsidRPr="0013104F">
        <w:rPr>
          <w:rFonts w:ascii="Arial" w:hAnsi="Arial" w:cs="Arial"/>
          <w:b/>
          <w:i/>
          <w:sz w:val="22"/>
          <w:szCs w:val="22"/>
        </w:rPr>
        <w:t>for</w:t>
      </w:r>
      <w:r>
        <w:rPr>
          <w:rFonts w:ascii="Arial" w:hAnsi="Arial" w:cs="Arial"/>
          <w:b/>
          <w:i/>
          <w:sz w:val="22"/>
          <w:szCs w:val="22"/>
        </w:rPr>
        <w:t xml:space="preserve"> </w:t>
      </w:r>
      <w:r w:rsidRPr="0013104F">
        <w:rPr>
          <w:rFonts w:ascii="Arial" w:hAnsi="Arial" w:cs="Arial"/>
          <w:b/>
          <w:i/>
          <w:sz w:val="22"/>
          <w:szCs w:val="22"/>
        </w:rPr>
        <w:t>PIM</w:t>
      </w:r>
      <w:r>
        <w:rPr>
          <w:rFonts w:ascii="Arial" w:hAnsi="Arial" w:cs="Arial"/>
          <w:b/>
          <w:i/>
          <w:sz w:val="22"/>
          <w:szCs w:val="22"/>
        </w:rPr>
        <w:t xml:space="preserve"> </w:t>
      </w:r>
      <w:r w:rsidRPr="0013104F">
        <w:rPr>
          <w:rFonts w:ascii="Arial" w:hAnsi="Arial" w:cs="Arial"/>
          <w:b/>
          <w:i/>
          <w:sz w:val="22"/>
          <w:szCs w:val="22"/>
        </w:rPr>
        <w:t>entry</w:t>
      </w:r>
      <w:r>
        <w:rPr>
          <w:rFonts w:ascii="Arial" w:hAnsi="Arial" w:cs="Arial"/>
          <w:b/>
          <w:i/>
          <w:sz w:val="22"/>
          <w:szCs w:val="22"/>
        </w:rPr>
        <w:t xml:space="preserve"> </w:t>
      </w:r>
      <w:r w:rsidRPr="0013104F">
        <w:rPr>
          <w:rFonts w:ascii="Arial" w:hAnsi="Arial" w:cs="Arial"/>
          <w:b/>
          <w:i/>
          <w:sz w:val="22"/>
          <w:szCs w:val="22"/>
        </w:rPr>
        <w:t>with</w:t>
      </w:r>
      <w:r>
        <w:rPr>
          <w:rFonts w:ascii="Arial" w:hAnsi="Arial" w:cs="Arial"/>
          <w:b/>
          <w:i/>
          <w:sz w:val="22"/>
          <w:szCs w:val="22"/>
        </w:rPr>
        <w:t xml:space="preserve"> </w:t>
      </w:r>
      <w:r w:rsidRPr="0013104F">
        <w:rPr>
          <w:rFonts w:ascii="Arial" w:hAnsi="Arial" w:cs="Arial"/>
          <w:b/>
          <w:i/>
          <w:sz w:val="22"/>
          <w:szCs w:val="22"/>
        </w:rPr>
        <w:t>respect</w:t>
      </w:r>
      <w:r>
        <w:rPr>
          <w:rFonts w:ascii="Arial" w:hAnsi="Arial" w:cs="Arial"/>
          <w:b/>
          <w:i/>
          <w:sz w:val="22"/>
          <w:szCs w:val="22"/>
        </w:rPr>
        <w:t xml:space="preserve"> </w:t>
      </w:r>
      <w:r w:rsidRPr="0013104F">
        <w:rPr>
          <w:rFonts w:ascii="Arial" w:hAnsi="Arial" w:cs="Arial"/>
          <w:b/>
          <w:i/>
          <w:sz w:val="22"/>
          <w:szCs w:val="22"/>
        </w:rPr>
        <w:t>to</w:t>
      </w:r>
      <w:r>
        <w:rPr>
          <w:rFonts w:ascii="Arial" w:hAnsi="Arial" w:cs="Arial"/>
          <w:b/>
          <w:i/>
          <w:sz w:val="22"/>
          <w:szCs w:val="22"/>
        </w:rPr>
        <w:t xml:space="preserve"> </w:t>
      </w:r>
      <w:r w:rsidRPr="0013104F">
        <w:rPr>
          <w:rFonts w:ascii="Arial" w:hAnsi="Arial" w:cs="Arial"/>
          <w:b/>
          <w:i/>
          <w:sz w:val="22"/>
          <w:szCs w:val="22"/>
        </w:rPr>
        <w:t>abbreviations</w:t>
      </w:r>
      <w:r>
        <w:rPr>
          <w:rFonts w:ascii="Arial" w:hAnsi="Arial" w:cs="Arial"/>
          <w:b/>
          <w:i/>
          <w:sz w:val="22"/>
          <w:szCs w:val="22"/>
        </w:rPr>
        <w:t>.</w:t>
      </w:r>
      <w:r w:rsidRPr="0013104F">
        <w:rPr>
          <w:rFonts w:ascii="Arial" w:hAnsi="Arial" w:cs="Arial"/>
          <w:b/>
          <w:i/>
          <w:sz w:val="22"/>
          <w:szCs w:val="22"/>
        </w:rPr>
        <w:t>)</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No findings of significance were identified.</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4D2B1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i/>
          <w:sz w:val="22"/>
          <w:szCs w:val="22"/>
        </w:rPr>
      </w:pPr>
      <w:r w:rsidRPr="004D2B1D">
        <w:rPr>
          <w:rFonts w:ascii="Arial" w:hAnsi="Arial" w:cs="Arial"/>
          <w:b/>
          <w:i/>
          <w:sz w:val="22"/>
          <w:szCs w:val="22"/>
        </w:rPr>
        <w:t>OR</w:t>
      </w:r>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AB30C5" w:rsidRDefault="00043DED" w:rsidP="00043DED">
      <w:pPr>
        <w:numPr>
          <w:ilvl w:val="0"/>
          <w:numId w:val="18"/>
        </w:numPr>
        <w:tabs>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AB30C5">
        <w:rPr>
          <w:rFonts w:ascii="Arial" w:hAnsi="Arial" w:cs="Arial"/>
          <w:sz w:val="22"/>
          <w:szCs w:val="22"/>
          <w:u w:val="single"/>
        </w:rPr>
        <w:t>Green</w:t>
      </w:r>
      <w:r w:rsidRPr="00AB30C5">
        <w:rPr>
          <w:rFonts w:ascii="Arial" w:hAnsi="Arial" w:cs="Arial"/>
          <w:sz w:val="22"/>
          <w:szCs w:val="22"/>
        </w:rPr>
        <w:t xml:space="preserve">. </w:t>
      </w:r>
      <w:r>
        <w:rPr>
          <w:rFonts w:ascii="Arial" w:hAnsi="Arial" w:cs="Arial"/>
          <w:sz w:val="22"/>
          <w:szCs w:val="22"/>
        </w:rPr>
        <w:t xml:space="preserve"> </w:t>
      </w:r>
      <w:r w:rsidRPr="00AB30C5">
        <w:rPr>
          <w:rFonts w:ascii="Arial" w:hAnsi="Arial" w:cs="Arial"/>
          <w:sz w:val="22"/>
          <w:szCs w:val="22"/>
        </w:rPr>
        <w:t xml:space="preserve">The </w:t>
      </w:r>
      <w:r>
        <w:rPr>
          <w:rFonts w:ascii="Arial" w:hAnsi="Arial" w:cs="Arial"/>
          <w:sz w:val="22"/>
          <w:szCs w:val="22"/>
        </w:rPr>
        <w:t xml:space="preserve">NRC </w:t>
      </w:r>
      <w:r w:rsidRPr="00AB30C5">
        <w:rPr>
          <w:rFonts w:ascii="Arial" w:hAnsi="Arial" w:cs="Arial"/>
          <w:sz w:val="22"/>
          <w:szCs w:val="22"/>
        </w:rPr>
        <w:t>inspectors identified</w:t>
      </w:r>
      <w:r>
        <w:rPr>
          <w:rFonts w:ascii="Arial" w:hAnsi="Arial" w:cs="Arial"/>
          <w:sz w:val="22"/>
          <w:szCs w:val="22"/>
        </w:rPr>
        <w:t xml:space="preserve"> a violation which met the criteria of a non-cited violation (NCV) of</w:t>
      </w:r>
      <w:r w:rsidRPr="00AB30C5">
        <w:rPr>
          <w:rFonts w:ascii="Arial" w:hAnsi="Arial" w:cs="Arial"/>
          <w:sz w:val="22"/>
          <w:szCs w:val="22"/>
        </w:rPr>
        <w:t xml:space="preserve"> Title 10 of the </w:t>
      </w:r>
      <w:r w:rsidRPr="00AB30C5">
        <w:rPr>
          <w:rFonts w:ascii="Arial" w:hAnsi="Arial" w:cs="Arial"/>
          <w:i/>
          <w:sz w:val="22"/>
          <w:szCs w:val="22"/>
        </w:rPr>
        <w:t>Code of Federal Regulations</w:t>
      </w:r>
      <w:r w:rsidRPr="00AB30C5">
        <w:rPr>
          <w:rFonts w:ascii="Arial" w:hAnsi="Arial" w:cs="Arial"/>
          <w:sz w:val="22"/>
          <w:szCs w:val="22"/>
        </w:rPr>
        <w:t xml:space="preserve"> (CFR), Part 50, Appendix B, Criterion XVI, "Corrective Action," for the licensee’s failure to establish </w:t>
      </w:r>
      <w:r>
        <w:rPr>
          <w:rFonts w:ascii="Arial" w:hAnsi="Arial" w:cs="Arial"/>
          <w:sz w:val="22"/>
          <w:szCs w:val="22"/>
        </w:rPr>
        <w:t>(1) measures</w:t>
      </w:r>
      <w:r w:rsidRPr="00AB30C5">
        <w:rPr>
          <w:rFonts w:ascii="Arial" w:hAnsi="Arial" w:cs="Arial"/>
          <w:sz w:val="22"/>
          <w:szCs w:val="22"/>
        </w:rPr>
        <w:t xml:space="preserve"> that assured that the cause of a significant condition adverse to quality</w:t>
      </w:r>
      <w:r>
        <w:rPr>
          <w:rFonts w:ascii="Arial" w:hAnsi="Arial" w:cs="Arial"/>
          <w:sz w:val="22"/>
          <w:szCs w:val="22"/>
        </w:rPr>
        <w:t xml:space="preserve"> (SCAQ)</w:t>
      </w:r>
      <w:r w:rsidRPr="00AB30C5">
        <w:rPr>
          <w:rFonts w:ascii="Arial" w:hAnsi="Arial" w:cs="Arial"/>
          <w:sz w:val="22"/>
          <w:szCs w:val="22"/>
        </w:rPr>
        <w:t xml:space="preserve"> was determined and </w:t>
      </w:r>
      <w:r>
        <w:rPr>
          <w:rFonts w:ascii="Arial" w:hAnsi="Arial" w:cs="Arial"/>
          <w:sz w:val="22"/>
          <w:szCs w:val="22"/>
        </w:rPr>
        <w:t xml:space="preserve">(2) </w:t>
      </w:r>
      <w:r w:rsidRPr="00AB30C5">
        <w:rPr>
          <w:rFonts w:ascii="Arial" w:hAnsi="Arial" w:cs="Arial"/>
          <w:sz w:val="22"/>
          <w:szCs w:val="22"/>
        </w:rPr>
        <w:t>corrective actions to preclude repetition</w:t>
      </w:r>
      <w:r>
        <w:rPr>
          <w:rFonts w:ascii="Arial" w:hAnsi="Arial" w:cs="Arial"/>
          <w:sz w:val="22"/>
          <w:szCs w:val="22"/>
        </w:rPr>
        <w:t xml:space="preserve"> of the SCAQ</w:t>
      </w:r>
      <w:r w:rsidRPr="00AB30C5">
        <w:rPr>
          <w:rFonts w:ascii="Arial" w:hAnsi="Arial" w:cs="Arial"/>
          <w:sz w:val="22"/>
          <w:szCs w:val="22"/>
        </w:rPr>
        <w:t xml:space="preserve">. </w:t>
      </w:r>
      <w:r>
        <w:rPr>
          <w:rFonts w:ascii="Arial" w:hAnsi="Arial" w:cs="Arial"/>
          <w:sz w:val="22"/>
          <w:szCs w:val="22"/>
        </w:rPr>
        <w:t xml:space="preserve"> </w:t>
      </w:r>
      <w:r w:rsidRPr="00AB30C5">
        <w:rPr>
          <w:rFonts w:ascii="Arial" w:hAnsi="Arial" w:cs="Arial"/>
          <w:sz w:val="22"/>
          <w:szCs w:val="22"/>
        </w:rPr>
        <w:t xml:space="preserve">Specifically, the licensee failed to identify the root cause for the Unit 1 Train </w:t>
      </w:r>
      <w:proofErr w:type="gramStart"/>
      <w:r w:rsidRPr="00AB30C5">
        <w:rPr>
          <w:rFonts w:ascii="Arial" w:hAnsi="Arial" w:cs="Arial"/>
          <w:sz w:val="22"/>
          <w:szCs w:val="22"/>
        </w:rPr>
        <w:t>A</w:t>
      </w:r>
      <w:proofErr w:type="gramEnd"/>
      <w:r w:rsidRPr="00AB30C5">
        <w:rPr>
          <w:rFonts w:ascii="Arial" w:hAnsi="Arial" w:cs="Arial"/>
          <w:sz w:val="22"/>
          <w:szCs w:val="22"/>
        </w:rPr>
        <w:t xml:space="preserve"> emergency diesel generator (EDG 1A) failure and subsequently take corrective actions to preclude re</w:t>
      </w:r>
      <w:r>
        <w:rPr>
          <w:rFonts w:ascii="Arial" w:hAnsi="Arial" w:cs="Arial"/>
          <w:sz w:val="22"/>
          <w:szCs w:val="22"/>
        </w:rPr>
        <w:t>petition</w:t>
      </w:r>
      <w:r w:rsidRPr="00AB30C5">
        <w:rPr>
          <w:rFonts w:ascii="Arial" w:hAnsi="Arial" w:cs="Arial"/>
          <w:sz w:val="22"/>
          <w:szCs w:val="22"/>
        </w:rPr>
        <w:t xml:space="preserve"> of this failure.  The licensee </w:t>
      </w:r>
      <w:r>
        <w:rPr>
          <w:rFonts w:ascii="Arial" w:hAnsi="Arial" w:cs="Arial"/>
          <w:sz w:val="22"/>
          <w:szCs w:val="22"/>
        </w:rPr>
        <w:t>staff entered this issue into their corrective action program as c</w:t>
      </w:r>
      <w:r w:rsidRPr="00AB30C5">
        <w:rPr>
          <w:rFonts w:ascii="Arial" w:hAnsi="Arial" w:cs="Arial"/>
          <w:sz w:val="22"/>
          <w:szCs w:val="22"/>
        </w:rPr>
        <w:t>ondition report CR</w:t>
      </w:r>
      <w:r>
        <w:rPr>
          <w:rFonts w:ascii="Arial" w:hAnsi="Arial" w:cs="Arial"/>
          <w:sz w:val="22"/>
          <w:szCs w:val="22"/>
        </w:rPr>
        <w:t xml:space="preserve"> 2008-1234 and intends</w:t>
      </w:r>
      <w:r w:rsidRPr="00AB30C5">
        <w:rPr>
          <w:rFonts w:ascii="Arial" w:hAnsi="Arial" w:cs="Arial"/>
          <w:sz w:val="22"/>
          <w:szCs w:val="22"/>
        </w:rPr>
        <w:t xml:space="preserve"> to perform </w:t>
      </w:r>
      <w:r>
        <w:rPr>
          <w:rFonts w:ascii="Arial" w:hAnsi="Arial" w:cs="Arial"/>
          <w:sz w:val="22"/>
          <w:szCs w:val="22"/>
        </w:rPr>
        <w:t xml:space="preserve">an </w:t>
      </w:r>
      <w:r w:rsidRPr="00AB30C5">
        <w:rPr>
          <w:rFonts w:ascii="Arial" w:hAnsi="Arial" w:cs="Arial"/>
          <w:sz w:val="22"/>
          <w:szCs w:val="22"/>
        </w:rPr>
        <w:t>additional independent root cause</w:t>
      </w:r>
      <w:r>
        <w:rPr>
          <w:rFonts w:ascii="Arial" w:hAnsi="Arial" w:cs="Arial"/>
          <w:sz w:val="22"/>
          <w:szCs w:val="22"/>
        </w:rPr>
        <w:t xml:space="preserve"> evaluation.  The licensee also established corrective actions to immediately perform</w:t>
      </w:r>
      <w:r w:rsidRPr="00AB30C5">
        <w:rPr>
          <w:rFonts w:ascii="Arial" w:hAnsi="Arial" w:cs="Arial"/>
          <w:sz w:val="22"/>
          <w:szCs w:val="22"/>
        </w:rPr>
        <w:t xml:space="preserve"> extent of condition and extent of cause evaluations to address the issue of poor vendor manual control.</w:t>
      </w:r>
    </w:p>
    <w:p w:rsidR="00043DED" w:rsidRPr="003A6329" w:rsidRDefault="00043DED" w:rsidP="00043DED">
      <w:pPr>
        <w:tabs>
          <w:tab w:val="left" w:pos="0"/>
          <w:tab w:val="left" w:pos="540"/>
          <w:tab w:val="left" w:pos="90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725533" w:rsidRDefault="00043DED" w:rsidP="00043DED">
      <w:pPr>
        <w:tabs>
          <w:tab w:val="left" w:pos="0"/>
          <w:tab w:val="left" w:pos="720"/>
          <w:tab w:val="left" w:pos="90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w:t>
      </w:r>
      <w:r w:rsidRPr="00281110">
        <w:rPr>
          <w:rFonts w:ascii="Arial" w:hAnsi="Arial" w:cs="Arial"/>
          <w:sz w:val="22"/>
          <w:szCs w:val="22"/>
        </w:rPr>
        <w:t>he performance deficiency had more than minor safety significance because if left uncorrected, it would have the potential to lead to a more significant safety concern (i.e., inadequate condensate water availability during an accident).  In addition, the finding correlated to example 3.I of IMC 0612, Appendix E.  Therefore, the performance deficiency was a finding.</w:t>
      </w:r>
      <w:r w:rsidRPr="003A6329">
        <w:rPr>
          <w:rFonts w:ascii="Arial" w:hAnsi="Arial" w:cs="Arial"/>
          <w:sz w:val="22"/>
          <w:szCs w:val="22"/>
        </w:rPr>
        <w:t xml:space="preserve">  Using IMC 0609, Appendix A, the inspectors determined that the finding had very low safety significance because there was no actual loss of safety function.  The finding had a  cross-cutting aspect in the operating experience (OE) component of the area of problem identification and resolution because OE was not implemented and institutionalized through changes to station processes, procedures, equipment, and training programs (P.2(b)). </w:t>
      </w:r>
      <w:r>
        <w:rPr>
          <w:rFonts w:ascii="Arial" w:hAnsi="Arial" w:cs="Arial"/>
          <w:sz w:val="22"/>
          <w:szCs w:val="22"/>
        </w:rPr>
        <w:t xml:space="preserve"> </w:t>
      </w:r>
      <w:r w:rsidRPr="003A6329">
        <w:rPr>
          <w:rFonts w:ascii="Arial" w:hAnsi="Arial" w:cs="Arial"/>
          <w:sz w:val="22"/>
          <w:szCs w:val="22"/>
        </w:rPr>
        <w:t>(Section 02.03.f)</w:t>
      </w:r>
    </w:p>
    <w:p w:rsidR="00043DED" w:rsidRPr="00730483" w:rsidRDefault="00043DED" w:rsidP="00043DED">
      <w:pPr>
        <w:tabs>
          <w:tab w:val="left" w:pos="0"/>
          <w:tab w:val="left" w:pos="720"/>
          <w:tab w:val="left" w:pos="90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center" w:pos="4680"/>
          <w:tab w:val="left" w:pos="5040"/>
          <w:tab w:val="left" w:pos="5760"/>
          <w:tab w:val="left" w:pos="6480"/>
          <w:tab w:val="left" w:pos="7200"/>
          <w:tab w:val="left" w:pos="7920"/>
          <w:tab w:val="left" w:pos="8640"/>
          <w:tab w:val="left" w:pos="9360"/>
        </w:tabs>
        <w:outlineLvl w:val="0"/>
        <w:rPr>
          <w:rFonts w:ascii="Arial" w:hAnsi="Arial" w:cs="Arial"/>
          <w:sz w:val="22"/>
          <w:szCs w:val="22"/>
        </w:rPr>
        <w:sectPr w:rsidR="00043DED" w:rsidSect="00910566">
          <w:pgSz w:w="12240" w:h="15840"/>
          <w:pgMar w:top="1080" w:right="1440" w:bottom="720" w:left="1440" w:header="1008" w:footer="720" w:gutter="0"/>
          <w:cols w:space="720"/>
          <w:noEndnote/>
        </w:sectPr>
      </w:pPr>
    </w:p>
    <w:p w:rsidR="00043DED" w:rsidRPr="009B34D7" w:rsidRDefault="00043DED" w:rsidP="00043DED">
      <w:pPr>
        <w:tabs>
          <w:tab w:val="center" w:pos="4680"/>
          <w:tab w:val="left" w:pos="5040"/>
          <w:tab w:val="left" w:pos="5760"/>
          <w:tab w:val="left" w:pos="6480"/>
          <w:tab w:val="left" w:pos="7200"/>
          <w:tab w:val="left" w:pos="7920"/>
          <w:tab w:val="left" w:pos="8640"/>
          <w:tab w:val="left" w:pos="9360"/>
        </w:tabs>
        <w:jc w:val="center"/>
        <w:outlineLvl w:val="0"/>
        <w:rPr>
          <w:rFonts w:ascii="Arial" w:hAnsi="Arial" w:cs="Arial"/>
          <w:b/>
          <w:sz w:val="22"/>
          <w:szCs w:val="22"/>
        </w:rPr>
      </w:pPr>
      <w:bookmarkStart w:id="23" w:name="_Toc217441737"/>
      <w:r w:rsidRPr="009B34D7">
        <w:rPr>
          <w:rFonts w:ascii="Arial" w:hAnsi="Arial" w:cs="Arial"/>
          <w:b/>
          <w:bCs/>
          <w:sz w:val="22"/>
          <w:szCs w:val="22"/>
        </w:rPr>
        <w:lastRenderedPageBreak/>
        <w:t>REPORT</w:t>
      </w:r>
      <w:r>
        <w:rPr>
          <w:rFonts w:ascii="Arial" w:hAnsi="Arial" w:cs="Arial"/>
          <w:b/>
          <w:bCs/>
          <w:sz w:val="22"/>
          <w:szCs w:val="22"/>
        </w:rPr>
        <w:t xml:space="preserve"> </w:t>
      </w:r>
      <w:r w:rsidRPr="009B34D7">
        <w:rPr>
          <w:rFonts w:ascii="Arial" w:hAnsi="Arial" w:cs="Arial"/>
          <w:b/>
          <w:bCs/>
          <w:sz w:val="22"/>
          <w:szCs w:val="22"/>
        </w:rPr>
        <w:t>DETAILS</w:t>
      </w:r>
      <w:bookmarkEnd w:id="23"/>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 w:val="22"/>
          <w:szCs w:val="22"/>
        </w:rPr>
      </w:pPr>
      <w:bookmarkStart w:id="24" w:name="_Toc217441738"/>
      <w:r>
        <w:rPr>
          <w:rFonts w:ascii="Arial" w:hAnsi="Arial" w:cs="Arial"/>
          <w:sz w:val="22"/>
          <w:szCs w:val="22"/>
        </w:rPr>
        <w:t>4.</w:t>
      </w:r>
      <w:r>
        <w:rPr>
          <w:rFonts w:ascii="Arial" w:hAnsi="Arial" w:cs="Arial"/>
          <w:sz w:val="22"/>
          <w:szCs w:val="22"/>
        </w:rPr>
        <w:tab/>
        <w:t>OTHER ACTIVITIES</w:t>
      </w:r>
      <w:bookmarkEnd w:id="24"/>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EB1C9C"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 w:val="22"/>
          <w:szCs w:val="22"/>
        </w:rPr>
      </w:pPr>
      <w:bookmarkStart w:id="25" w:name="_Toc217441739"/>
      <w:r w:rsidRPr="00054AD7">
        <w:rPr>
          <w:rFonts w:ascii="Arial" w:hAnsi="Arial" w:cs="Arial"/>
          <w:sz w:val="22"/>
          <w:szCs w:val="22"/>
        </w:rPr>
        <w:t>4OA4</w:t>
      </w:r>
      <w:r w:rsidRPr="00054AD7">
        <w:rPr>
          <w:rFonts w:ascii="Arial" w:hAnsi="Arial" w:cs="Arial"/>
          <w:sz w:val="22"/>
          <w:szCs w:val="22"/>
        </w:rPr>
        <w:tab/>
      </w:r>
      <w:r w:rsidRPr="00054AD7">
        <w:rPr>
          <w:rFonts w:ascii="Arial" w:hAnsi="Arial" w:cs="Arial"/>
          <w:sz w:val="22"/>
          <w:szCs w:val="22"/>
          <w:u w:val="single"/>
        </w:rPr>
        <w:t>Supplemental Inspection</w:t>
      </w:r>
      <w:r w:rsidRPr="00054AD7">
        <w:rPr>
          <w:rFonts w:ascii="Arial" w:hAnsi="Arial" w:cs="Arial"/>
          <w:sz w:val="22"/>
          <w:szCs w:val="22"/>
        </w:rPr>
        <w:t xml:space="preserve"> (9500X)</w:t>
      </w:r>
      <w:bookmarkEnd w:id="25"/>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1"/>
        <w:rPr>
          <w:rFonts w:ascii="Arial" w:hAnsi="Arial" w:cs="Arial"/>
          <w:sz w:val="22"/>
          <w:szCs w:val="22"/>
        </w:rPr>
      </w:pPr>
      <w:bookmarkStart w:id="26" w:name="_Toc217441740"/>
      <w:r>
        <w:rPr>
          <w:rFonts w:ascii="Arial" w:hAnsi="Arial" w:cs="Arial"/>
          <w:sz w:val="22"/>
          <w:szCs w:val="22"/>
        </w:rPr>
        <w:t>.01</w:t>
      </w:r>
      <w:r>
        <w:rPr>
          <w:rFonts w:ascii="Arial" w:hAnsi="Arial" w:cs="Arial"/>
          <w:sz w:val="22"/>
          <w:szCs w:val="22"/>
        </w:rPr>
        <w:tab/>
      </w:r>
      <w:r w:rsidRPr="00E45BFD">
        <w:rPr>
          <w:rFonts w:ascii="Arial" w:hAnsi="Arial" w:cs="Arial"/>
          <w:sz w:val="22"/>
          <w:szCs w:val="22"/>
          <w:u w:val="single"/>
        </w:rPr>
        <w:t>Inspection Scope</w:t>
      </w:r>
      <w:bookmarkEnd w:id="26"/>
    </w:p>
    <w:p w:rsidR="00043DED" w:rsidRPr="001A278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521AEB">
        <w:rPr>
          <w:rFonts w:ascii="Arial" w:hAnsi="Arial" w:cs="Arial"/>
          <w:b/>
          <w:i/>
          <w:sz w:val="22"/>
          <w:szCs w:val="22"/>
        </w:rPr>
        <w:t>(Describe the conditions that prompted the inspection and the inspection objectives.)</w:t>
      </w:r>
      <w:r>
        <w:rPr>
          <w:rFonts w:ascii="Arial" w:hAnsi="Arial" w:cs="Arial"/>
          <w:sz w:val="22"/>
          <w:szCs w:val="22"/>
        </w:rPr>
        <w:t xml:space="preserve">  </w:t>
      </w:r>
      <w:r w:rsidRPr="00B81422">
        <w:rPr>
          <w:rFonts w:ascii="Arial" w:hAnsi="Arial" w:cs="Arial"/>
          <w:sz w:val="22"/>
          <w:szCs w:val="22"/>
        </w:rPr>
        <w:t>The NRC staff performed this supplemental inspection in accordance with IP 9500</w:t>
      </w:r>
      <w:r>
        <w:rPr>
          <w:rFonts w:ascii="Arial" w:hAnsi="Arial" w:cs="Arial"/>
          <w:sz w:val="22"/>
          <w:szCs w:val="22"/>
        </w:rPr>
        <w:t xml:space="preserve">X </w:t>
      </w:r>
      <w:r w:rsidRPr="00B81422">
        <w:rPr>
          <w:rFonts w:ascii="Arial" w:hAnsi="Arial" w:cs="Arial"/>
          <w:sz w:val="22"/>
          <w:szCs w:val="22"/>
        </w:rPr>
        <w:t xml:space="preserve">to assess the licensee’s evaluation </w:t>
      </w:r>
      <w:r>
        <w:rPr>
          <w:rFonts w:ascii="Arial" w:hAnsi="Arial" w:cs="Arial"/>
          <w:sz w:val="22"/>
          <w:szCs w:val="22"/>
        </w:rPr>
        <w:t>of</w:t>
      </w:r>
      <w:r w:rsidRPr="00B81422">
        <w:rPr>
          <w:rFonts w:ascii="Arial" w:hAnsi="Arial" w:cs="Arial"/>
          <w:sz w:val="22"/>
          <w:szCs w:val="22"/>
        </w:rPr>
        <w:t xml:space="preserve"> a </w:t>
      </w:r>
      <w:r w:rsidRPr="00852B4D">
        <w:rPr>
          <w:rFonts w:ascii="Arial" w:hAnsi="Arial" w:cs="Arial"/>
          <w:i/>
          <w:sz w:val="22"/>
          <w:szCs w:val="22"/>
        </w:rPr>
        <w:t>(white)</w:t>
      </w:r>
      <w:r w:rsidRPr="00B81422">
        <w:rPr>
          <w:rFonts w:ascii="Arial" w:hAnsi="Arial" w:cs="Arial"/>
          <w:sz w:val="22"/>
          <w:szCs w:val="22"/>
        </w:rPr>
        <w:t xml:space="preserve"> finding</w:t>
      </w:r>
      <w:r>
        <w:rPr>
          <w:rFonts w:ascii="Arial" w:hAnsi="Arial" w:cs="Arial"/>
          <w:sz w:val="22"/>
          <w:szCs w:val="22"/>
        </w:rPr>
        <w:t>, which affected the m</w:t>
      </w:r>
      <w:r w:rsidRPr="00B81422">
        <w:rPr>
          <w:rFonts w:ascii="Arial" w:hAnsi="Arial" w:cs="Arial"/>
          <w:sz w:val="22"/>
          <w:szCs w:val="22"/>
        </w:rPr>
        <w:t xml:space="preserve">itigating </w:t>
      </w:r>
      <w:r>
        <w:rPr>
          <w:rFonts w:ascii="Arial" w:hAnsi="Arial" w:cs="Arial"/>
          <w:sz w:val="22"/>
          <w:szCs w:val="22"/>
        </w:rPr>
        <w:t>systems</w:t>
      </w:r>
      <w:r w:rsidRPr="00B81422">
        <w:rPr>
          <w:rFonts w:ascii="Arial" w:hAnsi="Arial" w:cs="Arial"/>
          <w:sz w:val="22"/>
          <w:szCs w:val="22"/>
        </w:rPr>
        <w:t xml:space="preserve"> </w:t>
      </w:r>
      <w:r>
        <w:rPr>
          <w:rFonts w:ascii="Arial" w:hAnsi="Arial" w:cs="Arial"/>
          <w:sz w:val="22"/>
          <w:szCs w:val="22"/>
        </w:rPr>
        <w:t>c</w:t>
      </w:r>
      <w:r w:rsidRPr="00B81422">
        <w:rPr>
          <w:rFonts w:ascii="Arial" w:hAnsi="Arial" w:cs="Arial"/>
          <w:sz w:val="22"/>
          <w:szCs w:val="22"/>
        </w:rPr>
        <w:t xml:space="preserve">ornerstone in the </w:t>
      </w:r>
      <w:r>
        <w:rPr>
          <w:rFonts w:ascii="Arial" w:hAnsi="Arial" w:cs="Arial"/>
          <w:sz w:val="22"/>
          <w:szCs w:val="22"/>
        </w:rPr>
        <w:t>r</w:t>
      </w:r>
      <w:r w:rsidRPr="00B81422">
        <w:rPr>
          <w:rFonts w:ascii="Arial" w:hAnsi="Arial" w:cs="Arial"/>
          <w:sz w:val="22"/>
          <w:szCs w:val="22"/>
        </w:rPr>
        <w:t xml:space="preserve">eactor </w:t>
      </w:r>
      <w:r>
        <w:rPr>
          <w:rFonts w:ascii="Arial" w:hAnsi="Arial" w:cs="Arial"/>
          <w:sz w:val="22"/>
          <w:szCs w:val="22"/>
        </w:rPr>
        <w:t>s</w:t>
      </w:r>
      <w:r w:rsidRPr="00B81422">
        <w:rPr>
          <w:rFonts w:ascii="Arial" w:hAnsi="Arial" w:cs="Arial"/>
          <w:sz w:val="22"/>
          <w:szCs w:val="22"/>
        </w:rPr>
        <w:t>afety strategic performance area.</w:t>
      </w:r>
      <w:r>
        <w:rPr>
          <w:rFonts w:ascii="Arial" w:hAnsi="Arial" w:cs="Arial"/>
          <w:sz w:val="22"/>
          <w:szCs w:val="22"/>
        </w:rPr>
        <w:t xml:space="preserve">  The inspection objectives were to:</w:t>
      </w:r>
    </w:p>
    <w:p w:rsidR="00043DE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widowControl/>
        <w:numPr>
          <w:ilvl w:val="0"/>
          <w:numId w:val="2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provide assurance that the root and contributing causes of risk-significant issues were understood;</w:t>
      </w:r>
    </w:p>
    <w:p w:rsidR="00043DED" w:rsidRDefault="00043DED" w:rsidP="00043D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widowControl/>
        <w:numPr>
          <w:ilvl w:val="0"/>
          <w:numId w:val="2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provide assurance that the extent of condition and extent of cause of risk-significant issues were identified </w:t>
      </w:r>
      <w:r w:rsidRPr="00BE5C18">
        <w:rPr>
          <w:rFonts w:ascii="Arial" w:hAnsi="Arial" w:cs="Arial"/>
          <w:i/>
          <w:sz w:val="22"/>
          <w:szCs w:val="22"/>
        </w:rPr>
        <w:t>(</w:t>
      </w:r>
      <w:r w:rsidRPr="002A4C62">
        <w:rPr>
          <w:rFonts w:ascii="Arial" w:hAnsi="Arial" w:cs="Arial"/>
          <w:b/>
          <w:i/>
          <w:sz w:val="22"/>
          <w:szCs w:val="22"/>
        </w:rPr>
        <w:t>For 95002 inspections, add:</w:t>
      </w:r>
      <w:r w:rsidRPr="00BE5C18">
        <w:rPr>
          <w:rFonts w:ascii="Arial" w:hAnsi="Arial" w:cs="Arial"/>
          <w:i/>
          <w:sz w:val="22"/>
          <w:szCs w:val="22"/>
        </w:rPr>
        <w:t xml:space="preserve"> </w:t>
      </w:r>
      <w:r>
        <w:rPr>
          <w:rFonts w:ascii="Arial" w:hAnsi="Arial" w:cs="Arial"/>
          <w:i/>
          <w:sz w:val="22"/>
          <w:szCs w:val="22"/>
        </w:rPr>
        <w:t xml:space="preserve">and to </w:t>
      </w:r>
      <w:r w:rsidRPr="00BE5C18">
        <w:rPr>
          <w:rFonts w:ascii="Arial" w:hAnsi="Arial" w:cs="Arial"/>
          <w:i/>
          <w:sz w:val="22"/>
          <w:szCs w:val="22"/>
        </w:rPr>
        <w:t xml:space="preserve">independently assess the extent of condition and extent of cause of individual and collective risk-significant </w:t>
      </w:r>
      <w:r>
        <w:rPr>
          <w:rFonts w:ascii="Arial" w:hAnsi="Arial" w:cs="Arial"/>
          <w:i/>
          <w:sz w:val="22"/>
          <w:szCs w:val="22"/>
        </w:rPr>
        <w:t>issue</w:t>
      </w:r>
      <w:r w:rsidRPr="00BE5C18">
        <w:rPr>
          <w:rFonts w:ascii="Arial" w:hAnsi="Arial" w:cs="Arial"/>
          <w:i/>
          <w:sz w:val="22"/>
          <w:szCs w:val="22"/>
        </w:rPr>
        <w:t>s)</w:t>
      </w:r>
      <w:r>
        <w:rPr>
          <w:rFonts w:ascii="Arial" w:hAnsi="Arial" w:cs="Arial"/>
          <w:sz w:val="22"/>
          <w:szCs w:val="22"/>
        </w:rPr>
        <w:t>;</w:t>
      </w:r>
    </w:p>
    <w:p w:rsidR="00043DED" w:rsidRDefault="00043DED" w:rsidP="00043D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widowControl/>
        <w:numPr>
          <w:ilvl w:val="0"/>
          <w:numId w:val="2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531B">
        <w:rPr>
          <w:rFonts w:ascii="Arial" w:hAnsi="Arial" w:cs="Arial"/>
          <w:b/>
          <w:i/>
          <w:sz w:val="22"/>
          <w:szCs w:val="22"/>
        </w:rPr>
        <w:t>(Insert the following statement only for 95002 inspections.)</w:t>
      </w:r>
      <w:r>
        <w:rPr>
          <w:rFonts w:ascii="Arial" w:hAnsi="Arial" w:cs="Arial"/>
          <w:sz w:val="22"/>
          <w:szCs w:val="22"/>
        </w:rPr>
        <w:t xml:space="preserve"> independently determine if safety culture components caused or significantly contributed to the risk significant issues; and</w:t>
      </w:r>
    </w:p>
    <w:p w:rsidR="00043DED" w:rsidRDefault="00043DED" w:rsidP="00043DED">
      <w:pPr>
        <w:widowControl/>
        <w:tabs>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widowControl/>
        <w:numPr>
          <w:ilvl w:val="0"/>
          <w:numId w:val="2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Pr>
          <w:rFonts w:ascii="Arial" w:hAnsi="Arial" w:cs="Arial"/>
          <w:sz w:val="22"/>
          <w:szCs w:val="22"/>
        </w:rPr>
        <w:t>provide</w:t>
      </w:r>
      <w:proofErr w:type="gramEnd"/>
      <w:r>
        <w:rPr>
          <w:rFonts w:ascii="Arial" w:hAnsi="Arial" w:cs="Arial"/>
          <w:sz w:val="22"/>
          <w:szCs w:val="22"/>
        </w:rPr>
        <w:t xml:space="preserve"> assurance that the licensee’s corrective actions for risk-significant issues were or will be sufficient to address the root and contributing causes and to preclude repetition.</w:t>
      </w:r>
    </w:p>
    <w:p w:rsidR="00043DE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521AEB">
        <w:rPr>
          <w:rFonts w:ascii="Arial" w:hAnsi="Arial" w:cs="Arial"/>
          <w:b/>
          <w:i/>
          <w:sz w:val="22"/>
          <w:szCs w:val="22"/>
        </w:rPr>
        <w:t xml:space="preserve">(Describe the licensee’s performance </w:t>
      </w:r>
      <w:r>
        <w:rPr>
          <w:rFonts w:ascii="Arial" w:hAnsi="Arial" w:cs="Arial"/>
          <w:b/>
          <w:i/>
          <w:sz w:val="22"/>
          <w:szCs w:val="22"/>
        </w:rPr>
        <w:t>with respect to</w:t>
      </w:r>
      <w:r w:rsidRPr="00521AEB">
        <w:rPr>
          <w:rFonts w:ascii="Arial" w:hAnsi="Arial" w:cs="Arial"/>
          <w:b/>
          <w:i/>
          <w:sz w:val="22"/>
          <w:szCs w:val="22"/>
        </w:rPr>
        <w:t xml:space="preserve"> the Action Matrix and the issue(s) that resulted in the change in regulatory response. </w:t>
      </w:r>
      <w:r>
        <w:rPr>
          <w:rFonts w:ascii="Arial" w:hAnsi="Arial" w:cs="Arial"/>
          <w:b/>
          <w:i/>
          <w:sz w:val="22"/>
          <w:szCs w:val="22"/>
        </w:rPr>
        <w:t xml:space="preserve"> </w:t>
      </w:r>
      <w:r w:rsidRPr="00521AEB">
        <w:rPr>
          <w:rFonts w:ascii="Arial" w:hAnsi="Arial" w:cs="Arial"/>
          <w:b/>
          <w:i/>
          <w:sz w:val="22"/>
          <w:szCs w:val="22"/>
        </w:rPr>
        <w:t xml:space="preserve">Provide references to previous IRs </w:t>
      </w:r>
      <w:r>
        <w:rPr>
          <w:rFonts w:ascii="Arial" w:hAnsi="Arial" w:cs="Arial"/>
          <w:b/>
          <w:i/>
          <w:sz w:val="22"/>
          <w:szCs w:val="22"/>
        </w:rPr>
        <w:t>that</w:t>
      </w:r>
      <w:r w:rsidRPr="00521AEB">
        <w:rPr>
          <w:rFonts w:ascii="Arial" w:hAnsi="Arial" w:cs="Arial"/>
          <w:b/>
          <w:i/>
          <w:sz w:val="22"/>
          <w:szCs w:val="22"/>
        </w:rPr>
        <w:t xml:space="preserve"> document the issues.)</w:t>
      </w:r>
      <w:r>
        <w:rPr>
          <w:rFonts w:ascii="Arial" w:hAnsi="Arial" w:cs="Arial"/>
          <w:sz w:val="22"/>
          <w:szCs w:val="22"/>
        </w:rPr>
        <w:t xml:space="preserve">  The licensee entered the Regulatory Response Column of the NRC’s Action Matrix in the first quarter of 2008 as a result of one inspection finding of </w:t>
      </w:r>
      <w:r w:rsidRPr="00BB3921">
        <w:rPr>
          <w:rFonts w:ascii="Arial" w:hAnsi="Arial" w:cs="Arial"/>
          <w:i/>
          <w:sz w:val="22"/>
          <w:szCs w:val="22"/>
        </w:rPr>
        <w:t>(low to moderate)</w:t>
      </w:r>
      <w:r>
        <w:rPr>
          <w:rFonts w:ascii="Arial" w:hAnsi="Arial" w:cs="Arial"/>
          <w:sz w:val="22"/>
          <w:szCs w:val="22"/>
        </w:rPr>
        <w:t xml:space="preserve"> safety significance </w:t>
      </w:r>
      <w:r w:rsidRPr="00BB3921">
        <w:rPr>
          <w:rFonts w:ascii="Arial" w:hAnsi="Arial" w:cs="Arial"/>
          <w:i/>
          <w:sz w:val="22"/>
          <w:szCs w:val="22"/>
        </w:rPr>
        <w:t>(white)</w:t>
      </w:r>
      <w:r>
        <w:rPr>
          <w:rFonts w:ascii="Arial" w:hAnsi="Arial" w:cs="Arial"/>
          <w:sz w:val="22"/>
          <w:szCs w:val="22"/>
        </w:rPr>
        <w:t xml:space="preserve">.  The finding </w:t>
      </w:r>
      <w:r w:rsidRPr="00B81422">
        <w:rPr>
          <w:rFonts w:ascii="Arial" w:hAnsi="Arial" w:cs="Arial"/>
          <w:sz w:val="22"/>
          <w:szCs w:val="22"/>
        </w:rPr>
        <w:t>was associated with the inoperability of EDG</w:t>
      </w:r>
      <w:r>
        <w:rPr>
          <w:rFonts w:ascii="Arial" w:hAnsi="Arial" w:cs="Arial"/>
          <w:sz w:val="22"/>
          <w:szCs w:val="22"/>
        </w:rPr>
        <w:t xml:space="preserve"> 1</w:t>
      </w:r>
      <w:r w:rsidRPr="00B81422">
        <w:rPr>
          <w:rFonts w:ascii="Arial" w:hAnsi="Arial" w:cs="Arial"/>
          <w:sz w:val="22"/>
          <w:szCs w:val="22"/>
        </w:rPr>
        <w:t>A.</w:t>
      </w:r>
      <w:r>
        <w:rPr>
          <w:rFonts w:ascii="Arial" w:hAnsi="Arial" w:cs="Arial"/>
          <w:sz w:val="22"/>
          <w:szCs w:val="22"/>
        </w:rPr>
        <w:t xml:space="preserve"> On December 1, 2007, EDG 1A failed to reach the required speed during a TS SR test.  The finding was characterized as having </w:t>
      </w:r>
      <w:r w:rsidRPr="00852B4D">
        <w:rPr>
          <w:rFonts w:ascii="Arial" w:hAnsi="Arial" w:cs="Arial"/>
          <w:i/>
          <w:sz w:val="22"/>
          <w:szCs w:val="22"/>
        </w:rPr>
        <w:t>(white)</w:t>
      </w:r>
      <w:r w:rsidRPr="00B81422">
        <w:rPr>
          <w:rFonts w:ascii="Arial" w:hAnsi="Arial" w:cs="Arial"/>
          <w:sz w:val="22"/>
          <w:szCs w:val="22"/>
        </w:rPr>
        <w:t xml:space="preserve"> </w:t>
      </w:r>
      <w:r>
        <w:rPr>
          <w:rFonts w:ascii="Arial" w:hAnsi="Arial" w:cs="Arial"/>
          <w:sz w:val="22"/>
          <w:szCs w:val="22"/>
        </w:rPr>
        <w:t>safety significance based on the results of a Phase 3 risk analysis performed by a region-based senior reactor analyst (SRA), as discussed in NRC IR 05000ddd/2008002.  The failure of EDG 1A during the TS SR test was attributed to an improperly calibrated governor speed control unit, which occurred during maintenance performed in January 2006.  Following 10 hours of troubleshooting, the EDG was restored to operable status.</w:t>
      </w:r>
    </w:p>
    <w:p w:rsidR="00043DED" w:rsidRDefault="00043DED" w:rsidP="00043DED">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sidRPr="00521AEB">
        <w:rPr>
          <w:rFonts w:ascii="Arial" w:hAnsi="Arial" w:cs="Arial"/>
          <w:b/>
          <w:i/>
          <w:sz w:val="22"/>
          <w:szCs w:val="22"/>
        </w:rPr>
        <w:t>(</w:t>
      </w:r>
      <w:r>
        <w:rPr>
          <w:rFonts w:ascii="Arial" w:hAnsi="Arial" w:cs="Arial"/>
          <w:b/>
          <w:i/>
          <w:sz w:val="22"/>
          <w:szCs w:val="22"/>
        </w:rPr>
        <w:t>Briefly d</w:t>
      </w:r>
      <w:r w:rsidRPr="00521AEB">
        <w:rPr>
          <w:rFonts w:ascii="Arial" w:hAnsi="Arial" w:cs="Arial"/>
          <w:b/>
          <w:i/>
          <w:sz w:val="22"/>
          <w:szCs w:val="22"/>
        </w:rPr>
        <w:t>escribe the licensee’s actions since the issue was identified, including a description of the licensee’s preparation for the inspection.)</w:t>
      </w:r>
      <w:r w:rsidRPr="00A746B4">
        <w:rPr>
          <w:rFonts w:ascii="Arial" w:hAnsi="Arial" w:cs="Arial"/>
          <w:sz w:val="22"/>
          <w:szCs w:val="22"/>
        </w:rPr>
        <w:t xml:space="preserve"> </w:t>
      </w:r>
      <w:r>
        <w:rPr>
          <w:rFonts w:ascii="Arial" w:hAnsi="Arial" w:cs="Arial"/>
          <w:sz w:val="22"/>
          <w:szCs w:val="22"/>
        </w:rPr>
        <w:t xml:space="preserve"> The licensee staff informed the NRC staff on </w:t>
      </w:r>
      <w:r w:rsidRPr="00D26A1B">
        <w:rPr>
          <w:rFonts w:ascii="Arial" w:hAnsi="Arial" w:cs="Arial"/>
          <w:i/>
          <w:sz w:val="22"/>
          <w:szCs w:val="22"/>
        </w:rPr>
        <w:t>(enter date)</w:t>
      </w:r>
      <w:r>
        <w:rPr>
          <w:rFonts w:ascii="Arial" w:hAnsi="Arial" w:cs="Arial"/>
          <w:i/>
          <w:sz w:val="22"/>
          <w:szCs w:val="22"/>
        </w:rPr>
        <w:t xml:space="preserve"> </w:t>
      </w:r>
      <w:r>
        <w:rPr>
          <w:rFonts w:ascii="Arial" w:hAnsi="Arial" w:cs="Arial"/>
          <w:sz w:val="22"/>
          <w:szCs w:val="22"/>
        </w:rPr>
        <w:t xml:space="preserve">that they were ready for the supplemental inspection.  In preparation for the inspection, the licensee performed a root cause evaluation (RCE), RCE-745, Revision 4, to identify weaknesses that existed in various organizations, which allowed for a risk-significant finding </w:t>
      </w:r>
      <w:r w:rsidRPr="00332014">
        <w:rPr>
          <w:rFonts w:ascii="Arial" w:hAnsi="Arial" w:cs="Arial"/>
          <w:i/>
          <w:sz w:val="22"/>
          <w:szCs w:val="22"/>
        </w:rPr>
        <w:t xml:space="preserve">(or degraded ROP </w:t>
      </w:r>
      <w:r w:rsidRPr="00332014">
        <w:rPr>
          <w:rFonts w:ascii="Arial" w:hAnsi="Arial" w:cs="Arial"/>
          <w:i/>
          <w:sz w:val="22"/>
          <w:szCs w:val="22"/>
        </w:rPr>
        <w:lastRenderedPageBreak/>
        <w:t>cornerstone)</w:t>
      </w:r>
      <w:r>
        <w:rPr>
          <w:rFonts w:ascii="Arial" w:hAnsi="Arial" w:cs="Arial"/>
          <w:i/>
          <w:sz w:val="22"/>
          <w:szCs w:val="22"/>
        </w:rPr>
        <w:t>,</w:t>
      </w:r>
      <w:r>
        <w:rPr>
          <w:rFonts w:ascii="Arial" w:hAnsi="Arial" w:cs="Arial"/>
          <w:sz w:val="22"/>
          <w:szCs w:val="22"/>
        </w:rPr>
        <w:t xml:space="preserve"> and to determine the organizational attributes that resulted in the </w:t>
      </w:r>
      <w:r w:rsidRPr="00852B4D">
        <w:rPr>
          <w:rFonts w:ascii="Arial" w:hAnsi="Arial" w:cs="Arial"/>
          <w:i/>
          <w:sz w:val="22"/>
          <w:szCs w:val="22"/>
        </w:rPr>
        <w:t>(white)</w:t>
      </w:r>
      <w:r w:rsidRPr="00B81422">
        <w:rPr>
          <w:rFonts w:ascii="Arial" w:hAnsi="Arial" w:cs="Arial"/>
          <w:sz w:val="22"/>
          <w:szCs w:val="22"/>
        </w:rPr>
        <w:t xml:space="preserve"> </w:t>
      </w:r>
      <w:r>
        <w:rPr>
          <w:rFonts w:ascii="Arial" w:hAnsi="Arial" w:cs="Arial"/>
          <w:sz w:val="22"/>
          <w:szCs w:val="22"/>
        </w:rPr>
        <w:t>finding.  The licensee also compiled a safety culture self-assessment report (SAR), SAR 08-0001.</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sidRPr="00A746B4">
        <w:rPr>
          <w:rFonts w:ascii="Arial" w:hAnsi="Arial" w:cs="Arial"/>
          <w:b/>
          <w:i/>
          <w:sz w:val="22"/>
          <w:szCs w:val="22"/>
        </w:rPr>
        <w:t>(Briefly describe the inspectors’ activities.)</w:t>
      </w:r>
      <w:r>
        <w:rPr>
          <w:rFonts w:ascii="Arial" w:hAnsi="Arial" w:cs="Arial"/>
          <w:sz w:val="22"/>
          <w:szCs w:val="22"/>
        </w:rPr>
        <w:t xml:space="preserve">  The inspectors reviewed the licensee’s RCE in addition to other evaluations conducted in support and as a result of the RCE.  The inspectors reviewed corrective actions that were taken or planned to address the identified causes.  The inspectors also held discussions with licensee personnel to ensure that the root and contributing causes and the contribution of safety culture components were understood and corrective actions taken or planned were appropriate to address the causes and preclude repetition.  </w:t>
      </w:r>
      <w:r w:rsidRPr="003E1114">
        <w:rPr>
          <w:rFonts w:ascii="Arial" w:hAnsi="Arial" w:cs="Arial"/>
          <w:i/>
          <w:sz w:val="22"/>
          <w:szCs w:val="22"/>
        </w:rPr>
        <w:t>(</w:t>
      </w:r>
      <w:r w:rsidRPr="008A495B">
        <w:rPr>
          <w:rFonts w:ascii="Arial" w:hAnsi="Arial" w:cs="Arial"/>
          <w:b/>
          <w:i/>
          <w:sz w:val="22"/>
          <w:szCs w:val="22"/>
        </w:rPr>
        <w:t>For a 95002 inspection, add:</w:t>
      </w:r>
      <w:r>
        <w:rPr>
          <w:rFonts w:ascii="Arial" w:hAnsi="Arial" w:cs="Arial"/>
          <w:i/>
          <w:sz w:val="22"/>
          <w:szCs w:val="22"/>
        </w:rPr>
        <w:t xml:space="preserve"> </w:t>
      </w:r>
      <w:r w:rsidRPr="003E1114">
        <w:rPr>
          <w:rFonts w:ascii="Arial" w:hAnsi="Arial" w:cs="Arial"/>
          <w:i/>
          <w:sz w:val="22"/>
          <w:szCs w:val="22"/>
        </w:rPr>
        <w:t xml:space="preserve"> The inspectors also independently assessed the extent of condition and extent of cause of the identified issues. </w:t>
      </w:r>
      <w:r>
        <w:rPr>
          <w:rFonts w:ascii="Arial" w:hAnsi="Arial" w:cs="Arial"/>
          <w:i/>
          <w:sz w:val="22"/>
          <w:szCs w:val="22"/>
        </w:rPr>
        <w:t xml:space="preserve"> In addition, the inspectors performed an assessment of whether any safety culture components caused or significantly contributed to the issue(s).</w:t>
      </w:r>
      <w:r w:rsidRPr="003E1114">
        <w:rPr>
          <w:rFonts w:ascii="Arial" w:hAnsi="Arial" w:cs="Arial"/>
          <w:i/>
          <w:sz w:val="22"/>
          <w:szCs w:val="22"/>
        </w:rPr>
        <w:t>)</w:t>
      </w:r>
    </w:p>
    <w:p w:rsidR="00043DED" w:rsidRPr="001A278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1"/>
        <w:rPr>
          <w:rFonts w:ascii="Arial" w:hAnsi="Arial" w:cs="Arial"/>
          <w:sz w:val="22"/>
          <w:szCs w:val="22"/>
        </w:rPr>
      </w:pPr>
      <w:bookmarkStart w:id="27" w:name="_Toc217441741"/>
      <w:r>
        <w:rPr>
          <w:rFonts w:ascii="Arial" w:hAnsi="Arial" w:cs="Arial"/>
          <w:sz w:val="22"/>
          <w:szCs w:val="22"/>
        </w:rPr>
        <w:t>.02</w:t>
      </w:r>
      <w:r>
        <w:rPr>
          <w:rFonts w:ascii="Arial" w:hAnsi="Arial" w:cs="Arial"/>
          <w:sz w:val="22"/>
          <w:szCs w:val="22"/>
        </w:rPr>
        <w:tab/>
      </w:r>
      <w:proofErr w:type="gramStart"/>
      <w:r w:rsidRPr="00EB1C9C">
        <w:rPr>
          <w:rFonts w:ascii="Arial" w:hAnsi="Arial" w:cs="Arial"/>
          <w:sz w:val="22"/>
          <w:szCs w:val="22"/>
          <w:u w:val="single"/>
        </w:rPr>
        <w:t>Evaluation</w:t>
      </w:r>
      <w:proofErr w:type="gramEnd"/>
      <w:r w:rsidRPr="00EB1C9C">
        <w:rPr>
          <w:rFonts w:ascii="Arial" w:hAnsi="Arial" w:cs="Arial"/>
          <w:sz w:val="22"/>
          <w:szCs w:val="22"/>
          <w:u w:val="single"/>
        </w:rPr>
        <w:t xml:space="preserve"> of the Inspection Requirements</w:t>
      </w:r>
      <w:bookmarkEnd w:id="27"/>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2"/>
        <w:rPr>
          <w:rFonts w:ascii="Arial" w:hAnsi="Arial" w:cs="Arial"/>
          <w:sz w:val="22"/>
          <w:szCs w:val="22"/>
        </w:rPr>
      </w:pPr>
      <w:bookmarkStart w:id="28" w:name="_Toc217441742"/>
      <w:r>
        <w:rPr>
          <w:rFonts w:ascii="Arial" w:hAnsi="Arial" w:cs="Arial"/>
          <w:sz w:val="22"/>
          <w:szCs w:val="22"/>
        </w:rPr>
        <w:t>02.01</w:t>
      </w:r>
      <w:r>
        <w:rPr>
          <w:rFonts w:ascii="Arial" w:hAnsi="Arial" w:cs="Arial"/>
          <w:sz w:val="22"/>
          <w:szCs w:val="22"/>
        </w:rPr>
        <w:tab/>
      </w:r>
      <w:r w:rsidRPr="007B188D">
        <w:rPr>
          <w:rFonts w:ascii="Arial" w:hAnsi="Arial" w:cs="Arial"/>
          <w:sz w:val="22"/>
          <w:szCs w:val="22"/>
          <w:u w:val="single"/>
        </w:rPr>
        <w:t>Problem Identification</w:t>
      </w:r>
      <w:bookmarkEnd w:id="28"/>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w:t>
      </w:r>
      <w:r>
        <w:rPr>
          <w:rFonts w:ascii="Arial" w:hAnsi="Arial" w:cs="Arial"/>
          <w:sz w:val="22"/>
          <w:szCs w:val="22"/>
        </w:rPr>
        <w:tab/>
        <w:t>IP 9500X requires that the inspection staff determine that the licensee’s evaluation of the issue documents who identified the issue (i.e., licensee-identified, self-revealing, or NRC-identified) and the conditions under which the issue was identified.</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licensee identified the inoperability of the EDG </w:t>
      </w:r>
      <w:r w:rsidRPr="001741EC">
        <w:rPr>
          <w:rFonts w:ascii="Arial" w:hAnsi="Arial" w:cs="Arial"/>
          <w:sz w:val="22"/>
          <w:szCs w:val="22"/>
        </w:rPr>
        <w:t xml:space="preserve">during a routine </w:t>
      </w:r>
      <w:r>
        <w:rPr>
          <w:rFonts w:ascii="Arial" w:hAnsi="Arial" w:cs="Arial"/>
          <w:sz w:val="22"/>
          <w:szCs w:val="22"/>
        </w:rPr>
        <w:t>TS SR test</w:t>
      </w:r>
      <w:r w:rsidRPr="001741EC">
        <w:rPr>
          <w:rFonts w:ascii="Arial" w:hAnsi="Arial" w:cs="Arial"/>
          <w:sz w:val="22"/>
          <w:szCs w:val="22"/>
        </w:rPr>
        <w:t xml:space="preserve">. During </w:t>
      </w:r>
      <w:r>
        <w:rPr>
          <w:rFonts w:ascii="Arial" w:hAnsi="Arial" w:cs="Arial"/>
          <w:sz w:val="22"/>
          <w:szCs w:val="22"/>
        </w:rPr>
        <w:t xml:space="preserve">the </w:t>
      </w:r>
      <w:r w:rsidRPr="001741EC">
        <w:rPr>
          <w:rFonts w:ascii="Arial" w:hAnsi="Arial" w:cs="Arial"/>
          <w:sz w:val="22"/>
          <w:szCs w:val="22"/>
        </w:rPr>
        <w:t xml:space="preserve">testing of </w:t>
      </w:r>
      <w:r>
        <w:rPr>
          <w:rFonts w:ascii="Arial" w:hAnsi="Arial" w:cs="Arial"/>
          <w:sz w:val="22"/>
          <w:szCs w:val="22"/>
        </w:rPr>
        <w:t>EDG-1</w:t>
      </w:r>
      <w:r w:rsidRPr="001741EC">
        <w:rPr>
          <w:rFonts w:ascii="Arial" w:hAnsi="Arial" w:cs="Arial"/>
          <w:sz w:val="22"/>
          <w:szCs w:val="22"/>
        </w:rPr>
        <w:t>A</w:t>
      </w:r>
      <w:r>
        <w:rPr>
          <w:rFonts w:ascii="Arial" w:hAnsi="Arial" w:cs="Arial"/>
          <w:sz w:val="22"/>
          <w:szCs w:val="22"/>
        </w:rPr>
        <w:t xml:space="preserve"> on December 1, 2007</w:t>
      </w:r>
      <w:r w:rsidRPr="001741EC">
        <w:rPr>
          <w:rFonts w:ascii="Arial" w:hAnsi="Arial" w:cs="Arial"/>
          <w:sz w:val="22"/>
          <w:szCs w:val="22"/>
        </w:rPr>
        <w:t xml:space="preserve">, the </w:t>
      </w:r>
      <w:r>
        <w:rPr>
          <w:rFonts w:ascii="Arial" w:hAnsi="Arial" w:cs="Arial"/>
          <w:sz w:val="22"/>
          <w:szCs w:val="22"/>
        </w:rPr>
        <w:t>EDG</w:t>
      </w:r>
      <w:r w:rsidRPr="001741EC">
        <w:rPr>
          <w:rFonts w:ascii="Arial" w:hAnsi="Arial" w:cs="Arial"/>
          <w:sz w:val="22"/>
          <w:szCs w:val="22"/>
        </w:rPr>
        <w:t xml:space="preserve"> failed to reach the required </w:t>
      </w:r>
      <w:r>
        <w:rPr>
          <w:rFonts w:ascii="Arial" w:hAnsi="Arial" w:cs="Arial"/>
          <w:sz w:val="22"/>
          <w:szCs w:val="22"/>
        </w:rPr>
        <w:t>speed</w:t>
      </w:r>
      <w:r w:rsidRPr="001741EC">
        <w:rPr>
          <w:rFonts w:ascii="Arial" w:hAnsi="Arial" w:cs="Arial"/>
          <w:sz w:val="22"/>
          <w:szCs w:val="22"/>
        </w:rPr>
        <w:t>, at which time the test was stopped</w:t>
      </w:r>
      <w:r>
        <w:rPr>
          <w:rFonts w:ascii="Arial" w:hAnsi="Arial" w:cs="Arial"/>
          <w:sz w:val="22"/>
          <w:szCs w:val="22"/>
        </w:rPr>
        <w:t>,</w:t>
      </w:r>
      <w:r w:rsidRPr="001741EC">
        <w:rPr>
          <w:rFonts w:ascii="Arial" w:hAnsi="Arial" w:cs="Arial"/>
          <w:sz w:val="22"/>
          <w:szCs w:val="22"/>
        </w:rPr>
        <w:t xml:space="preserve"> and the </w:t>
      </w:r>
      <w:r>
        <w:rPr>
          <w:rFonts w:ascii="Arial" w:hAnsi="Arial" w:cs="Arial"/>
          <w:sz w:val="22"/>
          <w:szCs w:val="22"/>
        </w:rPr>
        <w:t>EDG</w:t>
      </w:r>
      <w:r w:rsidRPr="001741EC">
        <w:rPr>
          <w:rFonts w:ascii="Arial" w:hAnsi="Arial" w:cs="Arial"/>
          <w:sz w:val="22"/>
          <w:szCs w:val="22"/>
        </w:rPr>
        <w:t xml:space="preserve"> was declared inoperable.</w:t>
      </w:r>
      <w:r>
        <w:rPr>
          <w:rFonts w:ascii="Arial" w:hAnsi="Arial" w:cs="Arial"/>
          <w:sz w:val="22"/>
          <w:szCs w:val="22"/>
        </w:rPr>
        <w:t xml:space="preserve"> The inspectors verified that this information was documented in the licensee’s RCE.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AA2712"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b/>
          <w:i/>
          <w:sz w:val="22"/>
          <w:szCs w:val="22"/>
        </w:rPr>
      </w:pPr>
      <w:r>
        <w:rPr>
          <w:rFonts w:ascii="Arial" w:hAnsi="Arial" w:cs="Arial"/>
          <w:sz w:val="22"/>
          <w:szCs w:val="22"/>
        </w:rPr>
        <w:tab/>
      </w:r>
      <w:r>
        <w:rPr>
          <w:rFonts w:ascii="Arial" w:hAnsi="Arial" w:cs="Arial"/>
          <w:b/>
          <w:i/>
          <w:sz w:val="22"/>
          <w:szCs w:val="22"/>
        </w:rPr>
        <w:t>(Note: I</w:t>
      </w:r>
      <w:r w:rsidRPr="00AA2712">
        <w:rPr>
          <w:rFonts w:ascii="Arial" w:hAnsi="Arial" w:cs="Arial"/>
          <w:b/>
          <w:i/>
          <w:sz w:val="22"/>
          <w:szCs w:val="22"/>
        </w:rPr>
        <w:t xml:space="preserve">f there was more than one </w:t>
      </w:r>
      <w:r>
        <w:rPr>
          <w:rFonts w:ascii="Arial" w:hAnsi="Arial" w:cs="Arial"/>
          <w:b/>
          <w:i/>
          <w:sz w:val="22"/>
          <w:szCs w:val="22"/>
        </w:rPr>
        <w:t xml:space="preserve">issue, create </w:t>
      </w:r>
      <w:r w:rsidRPr="00AA2712">
        <w:rPr>
          <w:rFonts w:ascii="Arial" w:hAnsi="Arial" w:cs="Arial"/>
          <w:b/>
          <w:i/>
          <w:sz w:val="22"/>
          <w:szCs w:val="22"/>
        </w:rPr>
        <w:t>sections 02.01.a.1 and 02.01.a.2, etc.</w:t>
      </w:r>
      <w:r>
        <w:rPr>
          <w:rFonts w:ascii="Arial" w:hAnsi="Arial" w:cs="Arial"/>
          <w:b/>
          <w:i/>
          <w:sz w:val="22"/>
          <w:szCs w:val="22"/>
        </w:rPr>
        <w:t xml:space="preserve"> for each issue</w:t>
      </w:r>
      <w:r w:rsidRPr="00AA2712">
        <w:rPr>
          <w:rFonts w:ascii="Arial" w:hAnsi="Arial" w:cs="Arial"/>
          <w:b/>
          <w:i/>
          <w:sz w:val="22"/>
          <w:szCs w:val="22"/>
        </w:rPr>
        <w:t>.</w:t>
      </w:r>
      <w:r>
        <w:rPr>
          <w:rFonts w:ascii="Arial" w:hAnsi="Arial" w:cs="Arial"/>
          <w:b/>
          <w:i/>
          <w:sz w:val="22"/>
          <w:szCs w:val="22"/>
        </w:rPr>
        <w:t xml:space="preserve"> This guidance applies for every inspection requirement.</w:t>
      </w:r>
      <w:r w:rsidRPr="00AA2712">
        <w:rPr>
          <w:rFonts w:ascii="Arial" w:hAnsi="Arial" w:cs="Arial"/>
          <w:b/>
          <w:i/>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b.</w:t>
      </w:r>
      <w:r>
        <w:rPr>
          <w:rFonts w:ascii="Arial" w:hAnsi="Arial" w:cs="Arial"/>
          <w:sz w:val="22"/>
          <w:szCs w:val="22"/>
        </w:rPr>
        <w:tab/>
        <w:t>IP 9500X requires that the inspection staff determine that the licensee’s evaluation of the issue documents how long the issue existed and prior opportunities for identification.</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1741EC">
        <w:rPr>
          <w:rFonts w:ascii="Arial" w:hAnsi="Arial" w:cs="Arial"/>
          <w:sz w:val="22"/>
          <w:szCs w:val="22"/>
        </w:rPr>
        <w:t>The licensee</w:t>
      </w:r>
      <w:r>
        <w:rPr>
          <w:rFonts w:ascii="Arial" w:hAnsi="Arial" w:cs="Arial"/>
          <w:sz w:val="22"/>
          <w:szCs w:val="22"/>
        </w:rPr>
        <w:t>’s RCE documented</w:t>
      </w:r>
      <w:r w:rsidRPr="001741EC">
        <w:rPr>
          <w:rFonts w:ascii="Arial" w:hAnsi="Arial" w:cs="Arial"/>
          <w:sz w:val="22"/>
          <w:szCs w:val="22"/>
        </w:rPr>
        <w:t xml:space="preserve"> that the </w:t>
      </w:r>
      <w:r>
        <w:rPr>
          <w:rFonts w:ascii="Arial" w:hAnsi="Arial" w:cs="Arial"/>
          <w:sz w:val="22"/>
          <w:szCs w:val="22"/>
        </w:rPr>
        <w:t>EDG</w:t>
      </w:r>
      <w:r w:rsidRPr="001741EC">
        <w:rPr>
          <w:rFonts w:ascii="Arial" w:hAnsi="Arial" w:cs="Arial"/>
          <w:sz w:val="22"/>
          <w:szCs w:val="22"/>
        </w:rPr>
        <w:t xml:space="preserve"> was likely inoperable since maintenance was last performed on </w:t>
      </w:r>
      <w:r>
        <w:rPr>
          <w:rFonts w:ascii="Arial" w:hAnsi="Arial" w:cs="Arial"/>
          <w:sz w:val="22"/>
          <w:szCs w:val="22"/>
        </w:rPr>
        <w:t xml:space="preserve">the EDG in </w:t>
      </w:r>
      <w:r w:rsidRPr="001741EC">
        <w:rPr>
          <w:rFonts w:ascii="Arial" w:hAnsi="Arial" w:cs="Arial"/>
          <w:sz w:val="22"/>
          <w:szCs w:val="22"/>
        </w:rPr>
        <w:t>January 2006</w:t>
      </w:r>
      <w:r>
        <w:rPr>
          <w:rFonts w:ascii="Arial" w:hAnsi="Arial" w:cs="Arial"/>
          <w:sz w:val="22"/>
          <w:szCs w:val="22"/>
        </w:rPr>
        <w:t>, which was when the governor speed control unit was last calibrated</w:t>
      </w:r>
      <w:r w:rsidRPr="001741EC">
        <w:rPr>
          <w:rFonts w:ascii="Arial" w:hAnsi="Arial" w:cs="Arial"/>
          <w:sz w:val="22"/>
          <w:szCs w:val="22"/>
        </w:rPr>
        <w:t xml:space="preserve">.  </w:t>
      </w:r>
      <w:r>
        <w:rPr>
          <w:rFonts w:ascii="Arial" w:hAnsi="Arial" w:cs="Arial"/>
          <w:sz w:val="22"/>
          <w:szCs w:val="22"/>
        </w:rPr>
        <w:t>The licensee determined that the improper calibration could have been identified prior to the December TS SR test during revisions of the maintenance procedure in September 2005 and May 2007 and when the governor speed control unit vendor updated the maintenance manual in August 2005.  The inspectors determined that the licensee’s evaluation was adequate with respect to identifying how long the issue existed and prior opportunities for identification.</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c.</w:t>
      </w:r>
      <w:r>
        <w:rPr>
          <w:rFonts w:ascii="Arial" w:hAnsi="Arial" w:cs="Arial"/>
          <w:sz w:val="22"/>
          <w:szCs w:val="22"/>
        </w:rPr>
        <w:tab/>
        <w:t xml:space="preserve">IP 9500X requires that the inspection staff determine that the licensee’s evaluation documents the plant specific risk consequences, as applicable, and compliance concerns associated with the issue(s) </w:t>
      </w:r>
      <w:r w:rsidRPr="000735C5">
        <w:rPr>
          <w:rFonts w:ascii="Arial" w:hAnsi="Arial" w:cs="Arial"/>
          <w:i/>
          <w:sz w:val="22"/>
          <w:szCs w:val="22"/>
        </w:rPr>
        <w:t>(</w:t>
      </w:r>
      <w:r>
        <w:rPr>
          <w:rFonts w:ascii="Arial" w:hAnsi="Arial" w:cs="Arial"/>
          <w:b/>
          <w:i/>
          <w:sz w:val="22"/>
          <w:szCs w:val="22"/>
        </w:rPr>
        <w:t>F</w:t>
      </w:r>
      <w:r w:rsidRPr="003D042F">
        <w:rPr>
          <w:rFonts w:ascii="Arial" w:hAnsi="Arial" w:cs="Arial"/>
          <w:b/>
          <w:i/>
          <w:sz w:val="22"/>
          <w:szCs w:val="22"/>
        </w:rPr>
        <w:t>or a 95002 inspection, add:</w:t>
      </w:r>
      <w:r>
        <w:rPr>
          <w:rFonts w:ascii="Arial" w:hAnsi="Arial" w:cs="Arial"/>
          <w:i/>
          <w:sz w:val="22"/>
          <w:szCs w:val="22"/>
        </w:rPr>
        <w:t xml:space="preserve"> “</w:t>
      </w:r>
      <w:r w:rsidRPr="000735C5">
        <w:rPr>
          <w:rFonts w:ascii="Arial" w:hAnsi="Arial" w:cs="Arial"/>
          <w:i/>
          <w:sz w:val="22"/>
          <w:szCs w:val="22"/>
        </w:rPr>
        <w:t>both individually and collectively</w:t>
      </w:r>
      <w:r>
        <w:rPr>
          <w:rFonts w:ascii="Arial" w:hAnsi="Arial" w:cs="Arial"/>
          <w:i/>
          <w:sz w:val="22"/>
          <w:szCs w:val="22"/>
        </w:rPr>
        <w:t>”</w:t>
      </w:r>
      <w:r w:rsidRPr="000735C5">
        <w:rPr>
          <w:rFonts w:ascii="Arial" w:hAnsi="Arial" w:cs="Arial"/>
          <w:i/>
          <w:sz w:val="22"/>
          <w:szCs w:val="22"/>
        </w:rPr>
        <w:t>)</w:t>
      </w:r>
      <w:r>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NRC determined this issue was a </w:t>
      </w:r>
      <w:r w:rsidRPr="00E91A7B">
        <w:rPr>
          <w:rFonts w:ascii="Arial" w:hAnsi="Arial" w:cs="Arial"/>
          <w:i/>
          <w:sz w:val="22"/>
          <w:szCs w:val="22"/>
        </w:rPr>
        <w:t>(white)</w:t>
      </w:r>
      <w:r>
        <w:rPr>
          <w:rFonts w:ascii="Arial" w:hAnsi="Arial" w:cs="Arial"/>
          <w:sz w:val="22"/>
          <w:szCs w:val="22"/>
        </w:rPr>
        <w:t xml:space="preserve"> finding, as documented in IR 05000ddd/2008002, and the licensee’s RCE also documented that the finding associated with this issue had </w:t>
      </w:r>
      <w:r w:rsidRPr="00E91A7B">
        <w:rPr>
          <w:rFonts w:ascii="Arial" w:hAnsi="Arial" w:cs="Arial"/>
          <w:i/>
          <w:sz w:val="22"/>
          <w:szCs w:val="22"/>
        </w:rPr>
        <w:t>(white)</w:t>
      </w:r>
      <w:r>
        <w:rPr>
          <w:rFonts w:ascii="Arial" w:hAnsi="Arial" w:cs="Arial"/>
          <w:sz w:val="22"/>
          <w:szCs w:val="22"/>
        </w:rPr>
        <w:t xml:space="preserve"> safety significance.  In addition, RCE-745 </w:t>
      </w:r>
      <w:r>
        <w:rPr>
          <w:rFonts w:ascii="Arial" w:hAnsi="Arial" w:cs="Arial"/>
          <w:sz w:val="22"/>
          <w:szCs w:val="22"/>
        </w:rPr>
        <w:lastRenderedPageBreak/>
        <w:t>documented the consequences of the issue, which included the following:</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4"/>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unscheduled emergent maintenance;</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4"/>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entry into a TS action statement;</w:t>
      </w:r>
    </w:p>
    <w:p w:rsidR="00043DED" w:rsidRDefault="00043DED" w:rsidP="00043DED">
      <w:pPr>
        <w:numPr>
          <w:ilvl w:val="0"/>
          <w:numId w:val="24"/>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 xml:space="preserve">a </w:t>
      </w:r>
      <w:r w:rsidRPr="005F00F1">
        <w:rPr>
          <w:rFonts w:ascii="Arial" w:hAnsi="Arial" w:cs="Arial"/>
          <w:i/>
          <w:sz w:val="22"/>
          <w:szCs w:val="22"/>
        </w:rPr>
        <w:t>(white)</w:t>
      </w:r>
      <w:r>
        <w:rPr>
          <w:rFonts w:ascii="Arial" w:hAnsi="Arial" w:cs="Arial"/>
          <w:sz w:val="22"/>
          <w:szCs w:val="22"/>
        </w:rPr>
        <w:t xml:space="preserve"> inspection finding from the NRC;</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4"/>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increase in counted “unavailability” time for equipment maintenance rule and performance indicators; and</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4"/>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roofErr w:type="gramStart"/>
      <w:r>
        <w:rPr>
          <w:rFonts w:ascii="Arial" w:hAnsi="Arial" w:cs="Arial"/>
          <w:sz w:val="22"/>
          <w:szCs w:val="22"/>
        </w:rPr>
        <w:t>change</w:t>
      </w:r>
      <w:proofErr w:type="gramEnd"/>
      <w:r>
        <w:rPr>
          <w:rFonts w:ascii="Arial" w:hAnsi="Arial" w:cs="Arial"/>
          <w:sz w:val="22"/>
          <w:szCs w:val="22"/>
        </w:rPr>
        <w:t xml:space="preserve"> in core damage frequency of </w:t>
      </w:r>
      <w:r w:rsidRPr="00E91A7B">
        <w:rPr>
          <w:rFonts w:ascii="Arial" w:hAnsi="Arial" w:cs="Arial"/>
          <w:i/>
          <w:sz w:val="22"/>
          <w:szCs w:val="22"/>
        </w:rPr>
        <w:t>(5x10</w:t>
      </w:r>
      <w:r w:rsidRPr="00E91A7B">
        <w:rPr>
          <w:rFonts w:ascii="Arial" w:hAnsi="Arial" w:cs="Arial"/>
          <w:i/>
          <w:sz w:val="22"/>
          <w:szCs w:val="22"/>
          <w:vertAlign w:val="superscript"/>
        </w:rPr>
        <w:t>-6</w:t>
      </w:r>
      <w:r w:rsidRPr="00E91A7B">
        <w:rPr>
          <w:rFonts w:ascii="Arial" w:hAnsi="Arial" w:cs="Arial"/>
          <w:i/>
          <w:sz w:val="22"/>
          <w:szCs w:val="22"/>
        </w:rPr>
        <w:t>)</w:t>
      </w:r>
      <w:r w:rsidRPr="005F00F1">
        <w:rPr>
          <w:rFonts w:ascii="Arial" w:hAnsi="Arial" w:cs="Arial"/>
          <w:sz w:val="22"/>
          <w:szCs w:val="22"/>
        </w:rPr>
        <w:t>/year.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licensee also documented that the significance of the event was the removal of one of two safety system emergency alternating current power sources, decreased system availability, increase in core damage probability frequency, and additional maintenance rule out-of-service time.  The inspectors concluded that the licensee appropriately documented the risk consequences and compliance concerns associated with the issue.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d.</w:t>
      </w:r>
      <w:r>
        <w:rPr>
          <w:rFonts w:ascii="Arial" w:hAnsi="Arial" w:cs="Arial"/>
          <w:sz w:val="22"/>
          <w:szCs w:val="22"/>
        </w:rPr>
        <w:tab/>
      </w:r>
      <w:r w:rsidRPr="006E53A1">
        <w:rPr>
          <w:rFonts w:ascii="Arial" w:hAnsi="Arial" w:cs="Arial"/>
          <w:sz w:val="22"/>
          <w:szCs w:val="22"/>
          <w:u w:val="single"/>
        </w:rPr>
        <w:t>Findings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No findings of significance were identified.</w:t>
      </w:r>
    </w:p>
    <w:p w:rsidR="00043DED" w:rsidRPr="001A278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5C7235"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2"/>
        <w:rPr>
          <w:rFonts w:ascii="Arial" w:hAnsi="Arial" w:cs="Arial"/>
          <w:sz w:val="22"/>
          <w:szCs w:val="22"/>
        </w:rPr>
      </w:pPr>
      <w:bookmarkStart w:id="29" w:name="_Toc217441743"/>
      <w:r w:rsidRPr="001A278D">
        <w:rPr>
          <w:rFonts w:ascii="Arial" w:hAnsi="Arial" w:cs="Arial"/>
          <w:sz w:val="22"/>
          <w:szCs w:val="22"/>
        </w:rPr>
        <w:t>02.02</w:t>
      </w:r>
      <w:r w:rsidRPr="001A278D">
        <w:rPr>
          <w:rFonts w:ascii="Arial" w:hAnsi="Arial" w:cs="Arial"/>
          <w:sz w:val="22"/>
          <w:szCs w:val="22"/>
        </w:rPr>
        <w:tab/>
      </w:r>
      <w:r w:rsidRPr="001A278D">
        <w:rPr>
          <w:rFonts w:ascii="Arial" w:hAnsi="Arial" w:cs="Arial"/>
          <w:sz w:val="22"/>
          <w:szCs w:val="22"/>
          <w:u w:val="single"/>
        </w:rPr>
        <w:t>Root Cause, Extent</w:t>
      </w:r>
      <w:r>
        <w:rPr>
          <w:rFonts w:ascii="Arial" w:hAnsi="Arial" w:cs="Arial"/>
          <w:sz w:val="22"/>
          <w:szCs w:val="22"/>
          <w:u w:val="single"/>
        </w:rPr>
        <w:t xml:space="preserve"> of Condition, and Extent of </w:t>
      </w:r>
      <w:r w:rsidRPr="001A278D">
        <w:rPr>
          <w:rFonts w:ascii="Arial" w:hAnsi="Arial" w:cs="Arial"/>
          <w:sz w:val="22"/>
          <w:szCs w:val="22"/>
          <w:u w:val="single"/>
        </w:rPr>
        <w:t>Cause Evaluation</w:t>
      </w:r>
      <w:bookmarkEnd w:id="29"/>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w:t>
      </w:r>
      <w:r>
        <w:rPr>
          <w:rFonts w:ascii="Arial" w:hAnsi="Arial" w:cs="Arial"/>
          <w:sz w:val="22"/>
          <w:szCs w:val="22"/>
        </w:rPr>
        <w:tab/>
        <w:t>IP 9500X requires that the inspection staff determine that the licensee evaluated the issue using a systematic methodology to identify the root and contributing causes.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licensee used the following systematic methods to complete RCE-745:</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data gathering through interviews and document review;</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timeline construction;</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events and causal factor charting;</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barrier analysis;</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 xml:space="preserve">causal factors tree; and </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5"/>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roofErr w:type="gramStart"/>
      <w:r>
        <w:rPr>
          <w:rFonts w:ascii="Arial" w:hAnsi="Arial" w:cs="Arial"/>
          <w:sz w:val="22"/>
          <w:szCs w:val="22"/>
        </w:rPr>
        <w:t>fault</w:t>
      </w:r>
      <w:proofErr w:type="gramEnd"/>
      <w:r>
        <w:rPr>
          <w:rFonts w:ascii="Arial" w:hAnsi="Arial" w:cs="Arial"/>
          <w:sz w:val="22"/>
          <w:szCs w:val="22"/>
        </w:rPr>
        <w:t xml:space="preserve"> tree analysis.</w:t>
      </w:r>
    </w:p>
    <w:p w:rsidR="00043DED" w:rsidRDefault="00043DED" w:rsidP="00043DED">
      <w:p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The licensee used both a failure modes analysis and barrier analysis to evaluate human performance issues.  The inspectors determined that the licensee evaluated the issue using a systematic methodology to identify root and contributing causes.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b.</w:t>
      </w:r>
      <w:r>
        <w:rPr>
          <w:rFonts w:ascii="Arial" w:hAnsi="Arial" w:cs="Arial"/>
          <w:sz w:val="22"/>
          <w:szCs w:val="22"/>
        </w:rPr>
        <w:tab/>
        <w:t>IP 9500X requires that the inspection staff determine that the licensee’s RCE was conducted to a level of detail commensurate with the significance of the issue.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3C63CD" w:rsidRDefault="00043DED" w:rsidP="00043DED">
      <w:p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The licensee’s RCE</w:t>
      </w:r>
      <w:r w:rsidRPr="003C63CD">
        <w:rPr>
          <w:rFonts w:ascii="Arial" w:hAnsi="Arial" w:cs="Arial"/>
          <w:sz w:val="22"/>
          <w:szCs w:val="22"/>
        </w:rPr>
        <w:t xml:space="preserve"> included an extensive timeline of events and an event and causal factor tree</w:t>
      </w:r>
      <w:r>
        <w:rPr>
          <w:rFonts w:ascii="Arial" w:hAnsi="Arial" w:cs="Arial"/>
          <w:sz w:val="22"/>
          <w:szCs w:val="22"/>
        </w:rPr>
        <w:t xml:space="preserve"> as discussed in the previous section</w:t>
      </w:r>
      <w:r w:rsidRPr="003C63CD">
        <w:rPr>
          <w:rFonts w:ascii="Arial" w:hAnsi="Arial" w:cs="Arial"/>
          <w:sz w:val="22"/>
          <w:szCs w:val="22"/>
        </w:rPr>
        <w:t xml:space="preserve">.  The licensee also identified that the </w:t>
      </w:r>
      <w:r w:rsidRPr="003C63CD">
        <w:rPr>
          <w:rFonts w:ascii="Arial" w:hAnsi="Arial" w:cs="Arial"/>
          <w:sz w:val="22"/>
          <w:szCs w:val="22"/>
        </w:rPr>
        <w:lastRenderedPageBreak/>
        <w:t xml:space="preserve">vendor manual control issue was not limited to the EDG, and the issue applied to </w:t>
      </w:r>
      <w:r>
        <w:rPr>
          <w:rFonts w:ascii="Arial" w:hAnsi="Arial" w:cs="Arial"/>
          <w:sz w:val="22"/>
          <w:szCs w:val="22"/>
        </w:rPr>
        <w:t>other</w:t>
      </w:r>
      <w:r w:rsidRPr="003C63CD">
        <w:rPr>
          <w:rFonts w:ascii="Arial" w:hAnsi="Arial" w:cs="Arial"/>
          <w:sz w:val="22"/>
          <w:szCs w:val="22"/>
        </w:rPr>
        <w:t xml:space="preserve"> </w:t>
      </w:r>
      <w:r>
        <w:rPr>
          <w:rFonts w:ascii="Arial" w:hAnsi="Arial" w:cs="Arial"/>
          <w:sz w:val="22"/>
          <w:szCs w:val="22"/>
        </w:rPr>
        <w:t>safety-related</w:t>
      </w:r>
      <w:r w:rsidRPr="003C63CD">
        <w:rPr>
          <w:rFonts w:ascii="Arial" w:hAnsi="Arial" w:cs="Arial"/>
          <w:sz w:val="22"/>
          <w:szCs w:val="22"/>
        </w:rPr>
        <w:t xml:space="preserve"> equipment. </w:t>
      </w:r>
      <w:r>
        <w:rPr>
          <w:rFonts w:ascii="Arial" w:hAnsi="Arial" w:cs="Arial"/>
          <w:sz w:val="22"/>
          <w:szCs w:val="22"/>
        </w:rPr>
        <w:t xml:space="preserve"> The licensee’s RCE documented the root cause of the issue to be the station’s processes allowing for poor control of vendor manuals, which resulted in the maintenance workers improperly calibrating the </w:t>
      </w:r>
      <w:r w:rsidRPr="00E425B7">
        <w:rPr>
          <w:rFonts w:ascii="Arial" w:hAnsi="Arial" w:cs="Arial"/>
          <w:sz w:val="22"/>
          <w:szCs w:val="22"/>
        </w:rPr>
        <w:t>governor speed control unit.</w:t>
      </w:r>
      <w:r>
        <w:rPr>
          <w:rFonts w:ascii="Arial" w:hAnsi="Arial" w:cs="Arial"/>
          <w:sz w:val="22"/>
          <w:szCs w:val="22"/>
        </w:rPr>
        <w:t xml:space="preserve">  The licensee determined that the contributing causes included (1) operating experience was not thoroughly evaluated and incorporated into procedures, and (2) management expectations regarding processing OE were not communicated.  Based </w:t>
      </w:r>
      <w:r w:rsidRPr="003C63CD">
        <w:rPr>
          <w:rFonts w:ascii="Arial" w:hAnsi="Arial" w:cs="Arial"/>
          <w:sz w:val="22"/>
          <w:szCs w:val="22"/>
        </w:rPr>
        <w:t>on the extensive work performed for this root cause</w:t>
      </w:r>
      <w:r>
        <w:rPr>
          <w:rFonts w:ascii="Arial" w:hAnsi="Arial" w:cs="Arial"/>
          <w:sz w:val="22"/>
          <w:szCs w:val="22"/>
        </w:rPr>
        <w:t xml:space="preserve"> evaluation</w:t>
      </w:r>
      <w:r w:rsidRPr="003C63CD">
        <w:rPr>
          <w:rFonts w:ascii="Arial" w:hAnsi="Arial" w:cs="Arial"/>
          <w:sz w:val="22"/>
          <w:szCs w:val="22"/>
        </w:rPr>
        <w:t>, the inspectors concluded that the root cause evaluation was conducted to a level of detail commensurate with the significance of the problem.</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Cs/>
          <w:sz w:val="22"/>
          <w:szCs w:val="22"/>
        </w:rPr>
      </w:pPr>
      <w:r w:rsidRPr="00604582">
        <w:rPr>
          <w:rFonts w:ascii="Arial" w:hAnsi="Arial" w:cs="Arial"/>
          <w:b/>
          <w:bCs/>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bCs/>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bCs/>
          <w:sz w:val="22"/>
          <w:szCs w:val="22"/>
        </w:rPr>
        <w:tab/>
      </w:r>
      <w:r w:rsidRPr="00604582">
        <w:rPr>
          <w:rFonts w:ascii="Arial" w:hAnsi="Arial" w:cs="Arial"/>
          <w:bCs/>
          <w:sz w:val="22"/>
          <w:szCs w:val="22"/>
        </w:rPr>
        <w:t xml:space="preserve">The inspectors </w:t>
      </w:r>
      <w:r w:rsidRPr="00604582">
        <w:rPr>
          <w:rFonts w:ascii="Arial" w:hAnsi="Arial" w:cs="Arial"/>
          <w:sz w:val="22"/>
          <w:szCs w:val="22"/>
        </w:rPr>
        <w:t xml:space="preserve">determined that the root cause evaluation was not conducted to a sufficient level of detail.  Although the licensee correctly diagnosed the apparent cause of the </w:t>
      </w:r>
      <w:r>
        <w:rPr>
          <w:rFonts w:ascii="Arial" w:hAnsi="Arial" w:cs="Arial"/>
          <w:sz w:val="22"/>
          <w:szCs w:val="22"/>
        </w:rPr>
        <w:t>EDG</w:t>
      </w:r>
      <w:r w:rsidRPr="00604582">
        <w:rPr>
          <w:rFonts w:ascii="Arial" w:hAnsi="Arial" w:cs="Arial"/>
          <w:sz w:val="22"/>
          <w:szCs w:val="22"/>
        </w:rPr>
        <w:t xml:space="preserve"> failure as being a</w:t>
      </w:r>
      <w:r>
        <w:rPr>
          <w:rFonts w:ascii="Arial" w:hAnsi="Arial" w:cs="Arial"/>
          <w:sz w:val="22"/>
          <w:szCs w:val="22"/>
        </w:rPr>
        <w:t>n</w:t>
      </w:r>
      <w:r w:rsidRPr="00604582">
        <w:rPr>
          <w:rFonts w:ascii="Arial" w:hAnsi="Arial" w:cs="Arial"/>
          <w:sz w:val="22"/>
          <w:szCs w:val="22"/>
        </w:rPr>
        <w:t xml:space="preserve"> </w:t>
      </w:r>
      <w:r>
        <w:rPr>
          <w:rFonts w:ascii="Arial" w:hAnsi="Arial" w:cs="Arial"/>
          <w:sz w:val="22"/>
          <w:szCs w:val="22"/>
        </w:rPr>
        <w:t xml:space="preserve">improperly </w:t>
      </w:r>
      <w:r w:rsidRPr="00604582">
        <w:rPr>
          <w:rFonts w:ascii="Arial" w:hAnsi="Arial" w:cs="Arial"/>
          <w:sz w:val="22"/>
          <w:szCs w:val="22"/>
        </w:rPr>
        <w:t>calibrat</w:t>
      </w:r>
      <w:r>
        <w:rPr>
          <w:rFonts w:ascii="Arial" w:hAnsi="Arial" w:cs="Arial"/>
          <w:sz w:val="22"/>
          <w:szCs w:val="22"/>
        </w:rPr>
        <w:t>ed</w:t>
      </w:r>
      <w:r w:rsidRPr="00604582">
        <w:rPr>
          <w:rFonts w:ascii="Arial" w:hAnsi="Arial" w:cs="Arial"/>
          <w:sz w:val="22"/>
          <w:szCs w:val="22"/>
        </w:rPr>
        <w:t xml:space="preserve"> governor speed control unit, the licensee incorrectly identified the root cause as being </w:t>
      </w:r>
      <w:r>
        <w:rPr>
          <w:rFonts w:ascii="Arial" w:hAnsi="Arial" w:cs="Arial"/>
          <w:sz w:val="22"/>
          <w:szCs w:val="22"/>
        </w:rPr>
        <w:t xml:space="preserve">a </w:t>
      </w:r>
      <w:r w:rsidRPr="00604582">
        <w:rPr>
          <w:rFonts w:ascii="Arial" w:hAnsi="Arial" w:cs="Arial"/>
          <w:sz w:val="22"/>
          <w:szCs w:val="22"/>
        </w:rPr>
        <w:t xml:space="preserve">maintenance worker error.  The inspectors determined that the worker errors were actually caused by out-of-date vendor manuals for the governor speed control units.  The calibration procedure in the vendor manual was for </w:t>
      </w:r>
      <w:r>
        <w:rPr>
          <w:rFonts w:ascii="Arial" w:hAnsi="Arial" w:cs="Arial"/>
          <w:sz w:val="22"/>
          <w:szCs w:val="22"/>
        </w:rPr>
        <w:t xml:space="preserve">a </w:t>
      </w:r>
      <w:r w:rsidRPr="00604582">
        <w:rPr>
          <w:rFonts w:ascii="Arial" w:hAnsi="Arial" w:cs="Arial"/>
          <w:sz w:val="22"/>
          <w:szCs w:val="22"/>
        </w:rPr>
        <w:t xml:space="preserve">speed control unit that had been replaced </w:t>
      </w:r>
      <w:r>
        <w:rPr>
          <w:rFonts w:ascii="Arial" w:hAnsi="Arial" w:cs="Arial"/>
          <w:sz w:val="22"/>
          <w:szCs w:val="22"/>
        </w:rPr>
        <w:t>with a new model two</w:t>
      </w:r>
      <w:r w:rsidRPr="00604582">
        <w:rPr>
          <w:rFonts w:ascii="Arial" w:hAnsi="Arial" w:cs="Arial"/>
          <w:sz w:val="22"/>
          <w:szCs w:val="22"/>
        </w:rPr>
        <w:t xml:space="preserve"> years ago.  In addition, the inspectors noted that problems with control of vendor manuals for other equipment had previously been </w:t>
      </w:r>
      <w:r>
        <w:rPr>
          <w:rFonts w:ascii="Arial" w:hAnsi="Arial" w:cs="Arial"/>
          <w:sz w:val="22"/>
          <w:szCs w:val="22"/>
        </w:rPr>
        <w:t>identified</w:t>
      </w:r>
      <w:r w:rsidRPr="00604582">
        <w:rPr>
          <w:rFonts w:ascii="Arial" w:hAnsi="Arial" w:cs="Arial"/>
          <w:sz w:val="22"/>
          <w:szCs w:val="22"/>
        </w:rPr>
        <w:t xml:space="preserve"> </w:t>
      </w:r>
      <w:r>
        <w:rPr>
          <w:rFonts w:ascii="Arial" w:hAnsi="Arial" w:cs="Arial"/>
          <w:sz w:val="22"/>
          <w:szCs w:val="22"/>
        </w:rPr>
        <w:t>by the NRC as documented in IR 05000ddd/2007004</w:t>
      </w:r>
      <w:r w:rsidRPr="00604582">
        <w:rPr>
          <w:rFonts w:ascii="Arial" w:hAnsi="Arial" w:cs="Arial"/>
          <w:sz w:val="22"/>
          <w:szCs w:val="22"/>
        </w:rPr>
        <w:t>; however, the licensee had failed to enter th</w:t>
      </w:r>
      <w:r>
        <w:rPr>
          <w:rFonts w:ascii="Arial" w:hAnsi="Arial" w:cs="Arial"/>
          <w:sz w:val="22"/>
          <w:szCs w:val="22"/>
        </w:rPr>
        <w:t>is concern</w:t>
      </w:r>
      <w:r w:rsidRPr="00604582">
        <w:rPr>
          <w:rFonts w:ascii="Arial" w:hAnsi="Arial" w:cs="Arial"/>
          <w:sz w:val="22"/>
          <w:szCs w:val="22"/>
        </w:rPr>
        <w:t xml:space="preserve"> into </w:t>
      </w:r>
      <w:r>
        <w:rPr>
          <w:rFonts w:ascii="Arial" w:hAnsi="Arial" w:cs="Arial"/>
          <w:sz w:val="22"/>
          <w:szCs w:val="22"/>
        </w:rPr>
        <w:t>the</w:t>
      </w:r>
      <w:r w:rsidRPr="00604582">
        <w:rPr>
          <w:rFonts w:ascii="Arial" w:hAnsi="Arial" w:cs="Arial"/>
          <w:sz w:val="22"/>
          <w:szCs w:val="22"/>
        </w:rPr>
        <w:t xml:space="preserve"> corrective action program.</w:t>
      </w:r>
      <w:r>
        <w:rPr>
          <w:rFonts w:ascii="Arial" w:hAnsi="Arial" w:cs="Arial"/>
          <w:sz w:val="22"/>
          <w:szCs w:val="22"/>
        </w:rPr>
        <w:t xml:space="preserve"> This issue is further discussed </w:t>
      </w:r>
      <w:r w:rsidRPr="00037F52">
        <w:rPr>
          <w:rFonts w:ascii="Arial" w:hAnsi="Arial" w:cs="Arial"/>
          <w:sz w:val="22"/>
          <w:szCs w:val="22"/>
        </w:rPr>
        <w:t xml:space="preserve">in </w:t>
      </w:r>
      <w:r>
        <w:rPr>
          <w:rFonts w:ascii="Arial" w:hAnsi="Arial" w:cs="Arial"/>
          <w:sz w:val="22"/>
          <w:szCs w:val="22"/>
        </w:rPr>
        <w:t>s</w:t>
      </w:r>
      <w:r w:rsidRPr="00037F52">
        <w:rPr>
          <w:rFonts w:ascii="Arial" w:hAnsi="Arial" w:cs="Arial"/>
          <w:sz w:val="22"/>
          <w:szCs w:val="22"/>
        </w:rPr>
        <w:t>ection 02.03.f of this report.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c.</w:t>
      </w:r>
      <w:r>
        <w:rPr>
          <w:rFonts w:ascii="Arial" w:hAnsi="Arial" w:cs="Arial"/>
          <w:sz w:val="22"/>
          <w:szCs w:val="22"/>
        </w:rPr>
        <w:tab/>
        <w:t>IP 9500X requires that the inspection staff determine that the licensee’s RCE included a consideration of prior occurrences of the issue and knowledge of OE.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604582">
        <w:rPr>
          <w:rFonts w:ascii="Arial" w:hAnsi="Arial" w:cs="Arial"/>
          <w:sz w:val="22"/>
          <w:szCs w:val="22"/>
        </w:rPr>
        <w:tab/>
      </w:r>
      <w:r>
        <w:rPr>
          <w:rFonts w:ascii="Arial" w:hAnsi="Arial" w:cs="Arial"/>
          <w:sz w:val="22"/>
          <w:szCs w:val="22"/>
        </w:rPr>
        <w:t>The licensee’s RCE included an evaluation of internal and external OE.  The licensee considered prior occurrences and OE.  As a result of this review, the licensee determined that OE from vendors was not evaluated thoroughly, and the station’s controls for verifying vendor OE were poor.  The licensee also determined that a large amount of OE was sent out to plant personnel with no action or response required.  The licensee concluded that the lack of a robust OE program allowed for closure of OE applicability reviews without consideration for generic implications and common causes.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Based on this review, the licensee was able to make numerous conclusions regarding weaknesses in its OE program.  Some of the more pertinent conclusions included:</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8"/>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There was no verification process for OE generically sent to plant personnel or for evaluating vendor OE;</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8"/>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OE items failed to be evaluated for generic implications; and</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8"/>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Equipment issues for risk-significant systems were not captured in the corrective action program and therefore could not be further evaluated for future internal OE searches.</w:t>
      </w:r>
    </w:p>
    <w:p w:rsidR="00043DED" w:rsidRDefault="00043DED" w:rsidP="00043DED">
      <w:p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 xml:space="preserve">In addition, the licensee performed a common cause analysis.  This analysis evaluated recent failures of other equipment requiring similar calibration techniques.  Based on the licensee’s detailed evaluation and conclusions, the inspectors determined that the </w:t>
      </w:r>
      <w:r>
        <w:rPr>
          <w:rFonts w:ascii="Arial" w:hAnsi="Arial" w:cs="Arial"/>
          <w:sz w:val="22"/>
          <w:szCs w:val="22"/>
        </w:rPr>
        <w:lastRenderedPageBreak/>
        <w:t>licensee’s RCE included a consideration of prior occurrences of the problem and knowledge of prior OE.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d.</w:t>
      </w:r>
      <w:r>
        <w:rPr>
          <w:rFonts w:ascii="Arial" w:hAnsi="Arial" w:cs="Arial"/>
          <w:sz w:val="22"/>
          <w:szCs w:val="22"/>
        </w:rPr>
        <w:tab/>
        <w:t>IP 9500X requires that the inspection staff determine that the licensee’s RCE addresses the extent of condition and extent of cause of the issue(s).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604582">
        <w:rPr>
          <w:rFonts w:ascii="Arial" w:hAnsi="Arial" w:cs="Arial"/>
          <w:sz w:val="22"/>
          <w:szCs w:val="22"/>
        </w:rPr>
        <w:tab/>
        <w:t>The licensee</w:t>
      </w:r>
      <w:r w:rsidRPr="00604582">
        <w:rPr>
          <w:rFonts w:ascii="Arial" w:hAnsi="Arial" w:cs="Arial"/>
          <w:sz w:val="22"/>
          <w:szCs w:val="22"/>
        </w:rPr>
        <w:sym w:font="WP TypographicSymbols" w:char="003D"/>
      </w:r>
      <w:r w:rsidRPr="00604582">
        <w:rPr>
          <w:rFonts w:ascii="Arial" w:hAnsi="Arial" w:cs="Arial"/>
          <w:sz w:val="22"/>
          <w:szCs w:val="22"/>
        </w:rPr>
        <w:t xml:space="preserve">s evaluation considered the extent of condition associated with the </w:t>
      </w:r>
      <w:r>
        <w:rPr>
          <w:rFonts w:ascii="Arial" w:hAnsi="Arial" w:cs="Arial"/>
          <w:sz w:val="22"/>
          <w:szCs w:val="22"/>
        </w:rPr>
        <w:t xml:space="preserve">lack of vendor manual control.  </w:t>
      </w:r>
      <w:r w:rsidRPr="00604582">
        <w:rPr>
          <w:rFonts w:ascii="Arial" w:hAnsi="Arial" w:cs="Arial"/>
          <w:sz w:val="22"/>
          <w:szCs w:val="22"/>
        </w:rPr>
        <w:t xml:space="preserve">The licensee determined that the issue of vendor manual control was not limited to the </w:t>
      </w:r>
      <w:r>
        <w:rPr>
          <w:rFonts w:ascii="Arial" w:hAnsi="Arial" w:cs="Arial"/>
          <w:sz w:val="22"/>
          <w:szCs w:val="22"/>
        </w:rPr>
        <w:t>EDG</w:t>
      </w:r>
      <w:r w:rsidRPr="00604582">
        <w:rPr>
          <w:rFonts w:ascii="Arial" w:hAnsi="Arial" w:cs="Arial"/>
          <w:sz w:val="22"/>
          <w:szCs w:val="22"/>
        </w:rPr>
        <w:t>s</w:t>
      </w:r>
      <w:r>
        <w:rPr>
          <w:rFonts w:ascii="Arial" w:hAnsi="Arial" w:cs="Arial"/>
          <w:sz w:val="22"/>
          <w:szCs w:val="22"/>
        </w:rPr>
        <w:t>. NRC inspectors</w:t>
      </w:r>
      <w:r w:rsidRPr="00604582">
        <w:rPr>
          <w:rFonts w:ascii="Arial" w:hAnsi="Arial" w:cs="Arial"/>
          <w:sz w:val="22"/>
          <w:szCs w:val="22"/>
        </w:rPr>
        <w:t xml:space="preserve"> had previously identified problems with vendor manual control when reviewing maintenance on</w:t>
      </w:r>
      <w:r>
        <w:rPr>
          <w:rFonts w:ascii="Arial" w:hAnsi="Arial" w:cs="Arial"/>
          <w:sz w:val="22"/>
          <w:szCs w:val="22"/>
        </w:rPr>
        <w:t xml:space="preserve"> the service water pumps.</w:t>
      </w:r>
      <w:r w:rsidRPr="00604582">
        <w:rPr>
          <w:rFonts w:ascii="Arial" w:hAnsi="Arial" w:cs="Arial"/>
          <w:sz w:val="22"/>
          <w:szCs w:val="22"/>
        </w:rPr>
        <w:t xml:space="preserve"> </w:t>
      </w:r>
      <w:r>
        <w:rPr>
          <w:rFonts w:ascii="Arial" w:hAnsi="Arial" w:cs="Arial"/>
          <w:sz w:val="22"/>
          <w:szCs w:val="22"/>
        </w:rPr>
        <w:t xml:space="preserve"> </w:t>
      </w:r>
      <w:r w:rsidRPr="00604582">
        <w:rPr>
          <w:rFonts w:ascii="Arial" w:hAnsi="Arial" w:cs="Arial"/>
          <w:sz w:val="22"/>
          <w:szCs w:val="22"/>
        </w:rPr>
        <w:t>These concerns</w:t>
      </w:r>
      <w:r>
        <w:rPr>
          <w:rFonts w:ascii="Arial" w:hAnsi="Arial" w:cs="Arial"/>
          <w:sz w:val="22"/>
          <w:szCs w:val="22"/>
        </w:rPr>
        <w:t>, which</w:t>
      </w:r>
      <w:r w:rsidRPr="00604582">
        <w:rPr>
          <w:rFonts w:ascii="Arial" w:hAnsi="Arial" w:cs="Arial"/>
          <w:sz w:val="22"/>
          <w:szCs w:val="22"/>
        </w:rPr>
        <w:t xml:space="preserve"> were previously documented in </w:t>
      </w:r>
      <w:r>
        <w:rPr>
          <w:rFonts w:ascii="Arial" w:hAnsi="Arial" w:cs="Arial"/>
          <w:sz w:val="22"/>
          <w:szCs w:val="22"/>
        </w:rPr>
        <w:t>IR</w:t>
      </w:r>
      <w:r w:rsidRPr="00604582">
        <w:rPr>
          <w:rFonts w:ascii="Arial" w:hAnsi="Arial" w:cs="Arial"/>
          <w:sz w:val="22"/>
          <w:szCs w:val="22"/>
        </w:rPr>
        <w:t xml:space="preserve"> </w:t>
      </w:r>
      <w:r>
        <w:rPr>
          <w:rFonts w:ascii="Arial" w:hAnsi="Arial" w:cs="Arial"/>
          <w:sz w:val="22"/>
          <w:szCs w:val="22"/>
        </w:rPr>
        <w:t>05000ddd/2007004, were captured in the licensee’s extent of condition evaluation</w:t>
      </w:r>
      <w:r w:rsidRPr="00604582">
        <w:rPr>
          <w:rFonts w:ascii="Arial" w:hAnsi="Arial" w:cs="Arial"/>
          <w:sz w:val="22"/>
          <w:szCs w:val="22"/>
        </w:rPr>
        <w:t>.</w:t>
      </w:r>
      <w:r>
        <w:rPr>
          <w:rFonts w:ascii="Arial" w:hAnsi="Arial" w:cs="Arial"/>
          <w:sz w:val="22"/>
          <w:szCs w:val="22"/>
        </w:rPr>
        <w:t xml:space="preserve">  In addition, the licensee’s RCE documented a previous maintenance error performed on the residual heat removal pumps due to an updated vendor manual specification not being translated into procedures.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licensee’s evaluation also considered the extent of cause associated with the lack of vendor manual control.  The licensee staff determined that the issue of not incorporating OE into station procedures had the potential to exist in other station departments.  RCE-745 documented the potential for the engineering design department’s modifications to be impacted by incorrect inputs from outdated vendor manuals.  In addition, the RCE documented the licensee’s conclusion that the plant’s fire protection engineering department relies heavily on the fire detection and suppression equipment’s updated vendor manuals for maintaining such equipment.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inspectors concluded that the licensee’s RCE addressed the extent of condition and the extent of cause of the issue.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AB3F6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AB3F6D">
        <w:rPr>
          <w:rFonts w:ascii="Arial" w:hAnsi="Arial" w:cs="Arial"/>
          <w:b/>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267816">
        <w:rPr>
          <w:rFonts w:ascii="Arial" w:hAnsi="Arial" w:cs="Arial"/>
          <w:bCs/>
          <w:sz w:val="22"/>
          <w:szCs w:val="22"/>
        </w:rPr>
        <w:t xml:space="preserve">The inspectors </w:t>
      </w:r>
      <w:r w:rsidRPr="00267816">
        <w:rPr>
          <w:rFonts w:ascii="Arial" w:hAnsi="Arial" w:cs="Arial"/>
          <w:sz w:val="22"/>
          <w:szCs w:val="22"/>
        </w:rPr>
        <w:t xml:space="preserve">determined that the extent of condition and the extent of cause analyses associated with the lack of vendor manual control were inadequate because the licensee failed to recognize the primary root cause of the issue, as discussed in </w:t>
      </w:r>
      <w:r w:rsidRPr="00037F52">
        <w:rPr>
          <w:rFonts w:ascii="Arial" w:hAnsi="Arial" w:cs="Arial"/>
          <w:sz w:val="22"/>
          <w:szCs w:val="22"/>
        </w:rPr>
        <w:t>section 02.02.b.  As a</w:t>
      </w:r>
      <w:r w:rsidRPr="00267816">
        <w:rPr>
          <w:rFonts w:ascii="Arial" w:hAnsi="Arial" w:cs="Arial"/>
          <w:sz w:val="22"/>
          <w:szCs w:val="22"/>
        </w:rPr>
        <w:t xml:space="preserve"> result, the licensee’s extent of condition analysis failed to consider other equipment </w:t>
      </w:r>
      <w:r>
        <w:rPr>
          <w:rFonts w:ascii="Arial" w:hAnsi="Arial" w:cs="Arial"/>
          <w:sz w:val="22"/>
          <w:szCs w:val="22"/>
        </w:rPr>
        <w:t>potentially</w:t>
      </w:r>
      <w:r w:rsidRPr="00267816">
        <w:rPr>
          <w:rFonts w:ascii="Arial" w:hAnsi="Arial" w:cs="Arial"/>
          <w:sz w:val="22"/>
          <w:szCs w:val="22"/>
        </w:rPr>
        <w:t xml:space="preserve"> affected by the issue</w:t>
      </w:r>
      <w:r>
        <w:rPr>
          <w:rFonts w:ascii="Arial" w:hAnsi="Arial" w:cs="Arial"/>
          <w:sz w:val="22"/>
          <w:szCs w:val="22"/>
        </w:rPr>
        <w:t>.  T</w:t>
      </w:r>
      <w:r w:rsidRPr="00267816">
        <w:rPr>
          <w:rFonts w:ascii="Arial" w:hAnsi="Arial" w:cs="Arial"/>
          <w:sz w:val="22"/>
          <w:szCs w:val="22"/>
        </w:rPr>
        <w:t>he licensee’s evaluation focused on work performed by the maintenance worker instead of work affected by out-of-date vendor manuals.</w:t>
      </w:r>
      <w:r>
        <w:rPr>
          <w:rFonts w:ascii="Arial" w:hAnsi="Arial" w:cs="Arial"/>
          <w:sz w:val="22"/>
          <w:szCs w:val="22"/>
        </w:rPr>
        <w:t xml:space="preserve"> </w:t>
      </w:r>
      <w:r w:rsidRPr="00267816">
        <w:rPr>
          <w:rFonts w:ascii="Arial" w:hAnsi="Arial" w:cs="Arial"/>
          <w:sz w:val="22"/>
          <w:szCs w:val="22"/>
        </w:rPr>
        <w:t xml:space="preserve"> </w:t>
      </w:r>
      <w:r>
        <w:rPr>
          <w:rFonts w:ascii="Arial" w:hAnsi="Arial" w:cs="Arial"/>
          <w:sz w:val="22"/>
          <w:szCs w:val="22"/>
        </w:rPr>
        <w:t>NRC inspectors</w:t>
      </w:r>
      <w:r w:rsidRPr="00604582">
        <w:rPr>
          <w:rFonts w:ascii="Arial" w:hAnsi="Arial" w:cs="Arial"/>
          <w:sz w:val="22"/>
          <w:szCs w:val="22"/>
        </w:rPr>
        <w:t xml:space="preserve"> had previously identified problems with vendor manual control when reviewing maintenance on</w:t>
      </w:r>
      <w:r>
        <w:rPr>
          <w:rFonts w:ascii="Arial" w:hAnsi="Arial" w:cs="Arial"/>
          <w:sz w:val="22"/>
          <w:szCs w:val="22"/>
        </w:rPr>
        <w:t xml:space="preserve"> the service water pumps.</w:t>
      </w:r>
      <w:r w:rsidRPr="00604582">
        <w:rPr>
          <w:rFonts w:ascii="Arial" w:hAnsi="Arial" w:cs="Arial"/>
          <w:sz w:val="22"/>
          <w:szCs w:val="22"/>
        </w:rPr>
        <w:t xml:space="preserve"> </w:t>
      </w:r>
      <w:r>
        <w:rPr>
          <w:rFonts w:ascii="Arial" w:hAnsi="Arial" w:cs="Arial"/>
          <w:sz w:val="22"/>
          <w:szCs w:val="22"/>
        </w:rPr>
        <w:t xml:space="preserve"> </w:t>
      </w:r>
      <w:r w:rsidRPr="00604582">
        <w:rPr>
          <w:rFonts w:ascii="Arial" w:hAnsi="Arial" w:cs="Arial"/>
          <w:sz w:val="22"/>
          <w:szCs w:val="22"/>
        </w:rPr>
        <w:t xml:space="preserve">These concerns were previously documented in </w:t>
      </w:r>
      <w:r>
        <w:rPr>
          <w:rFonts w:ascii="Arial" w:hAnsi="Arial" w:cs="Arial"/>
          <w:sz w:val="22"/>
          <w:szCs w:val="22"/>
        </w:rPr>
        <w:t>IR 05000ddd/2007004; however, the licensee failed to capture this observation in their extent of condition evaluation</w:t>
      </w:r>
      <w:r w:rsidRPr="00604582">
        <w:rPr>
          <w:rFonts w:ascii="Arial" w:hAnsi="Arial" w:cs="Arial"/>
          <w:sz w:val="22"/>
          <w:szCs w:val="22"/>
        </w:rPr>
        <w:t>.</w:t>
      </w:r>
      <w:r>
        <w:rPr>
          <w:rFonts w:ascii="Arial" w:hAnsi="Arial" w:cs="Arial"/>
          <w:sz w:val="22"/>
          <w:szCs w:val="22"/>
        </w:rPr>
        <w:t xml:space="preserve">  </w:t>
      </w:r>
      <w:r w:rsidRPr="00267816">
        <w:rPr>
          <w:rFonts w:ascii="Arial" w:hAnsi="Arial" w:cs="Arial"/>
          <w:sz w:val="22"/>
          <w:szCs w:val="22"/>
        </w:rPr>
        <w:t>In addition, the licensee’s extent of cause analysis failed to consider how other departments and processes c</w:t>
      </w:r>
      <w:r>
        <w:rPr>
          <w:rFonts w:ascii="Arial" w:hAnsi="Arial" w:cs="Arial"/>
          <w:sz w:val="22"/>
          <w:szCs w:val="22"/>
        </w:rPr>
        <w:t xml:space="preserve">ould be affected by the issue.  </w:t>
      </w:r>
      <w:r w:rsidRPr="00267816">
        <w:rPr>
          <w:rFonts w:ascii="Arial" w:hAnsi="Arial" w:cs="Arial"/>
          <w:sz w:val="22"/>
          <w:szCs w:val="22"/>
        </w:rPr>
        <w:t>The licensee’s evaluation instead focused on the human performance aspects of the maintenance worker’s calibration error.</w:t>
      </w:r>
      <w:r>
        <w:rPr>
          <w:rFonts w:ascii="Arial" w:hAnsi="Arial" w:cs="Arial"/>
          <w:sz w:val="22"/>
          <w:szCs w:val="22"/>
        </w:rPr>
        <w:t xml:space="preserve">  This issue is further discussed in section 02.03.f of this report.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roofErr w:type="gramStart"/>
      <w:r>
        <w:rPr>
          <w:rFonts w:ascii="Arial" w:hAnsi="Arial" w:cs="Arial"/>
          <w:sz w:val="22"/>
          <w:szCs w:val="22"/>
        </w:rPr>
        <w:t>e.</w:t>
      </w:r>
      <w:r>
        <w:rPr>
          <w:rFonts w:ascii="Arial" w:hAnsi="Arial" w:cs="Arial"/>
          <w:sz w:val="22"/>
          <w:szCs w:val="22"/>
        </w:rPr>
        <w:tab/>
        <w:t>IP</w:t>
      </w:r>
      <w:proofErr w:type="gramEnd"/>
      <w:r>
        <w:rPr>
          <w:rFonts w:ascii="Arial" w:hAnsi="Arial" w:cs="Arial"/>
          <w:sz w:val="22"/>
          <w:szCs w:val="22"/>
        </w:rPr>
        <w:t xml:space="preserve"> 95001 requires that the inspection staff determine that the licensee’s root cause, extent of condition, and extent of cause evaluations appropriately considered the safety culture components as described in IMC 0305.  </w:t>
      </w:r>
      <w:r w:rsidRPr="00E564F1">
        <w:rPr>
          <w:rFonts w:ascii="Arial" w:hAnsi="Arial" w:cs="Arial"/>
          <w:b/>
          <w:i/>
          <w:sz w:val="22"/>
          <w:szCs w:val="22"/>
        </w:rPr>
        <w:t>(Note</w:t>
      </w:r>
      <w:r>
        <w:rPr>
          <w:rFonts w:ascii="Arial" w:hAnsi="Arial" w:cs="Arial"/>
          <w:b/>
          <w:i/>
          <w:sz w:val="22"/>
          <w:szCs w:val="22"/>
        </w:rPr>
        <w:t>:</w:t>
      </w:r>
      <w:r w:rsidRPr="00E564F1">
        <w:rPr>
          <w:rFonts w:ascii="Arial" w:hAnsi="Arial" w:cs="Arial"/>
          <w:b/>
          <w:i/>
          <w:sz w:val="22"/>
          <w:szCs w:val="22"/>
        </w:rPr>
        <w:t xml:space="preserve"> IP 95002 </w:t>
      </w:r>
      <w:r>
        <w:rPr>
          <w:rFonts w:ascii="Arial" w:hAnsi="Arial" w:cs="Arial"/>
          <w:b/>
          <w:i/>
          <w:sz w:val="22"/>
          <w:szCs w:val="22"/>
        </w:rPr>
        <w:t>does not require this step.</w:t>
      </w:r>
      <w:r w:rsidRPr="00E564F1">
        <w:rPr>
          <w:rFonts w:ascii="Arial" w:hAnsi="Arial" w:cs="Arial"/>
          <w:b/>
          <w:i/>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8D70B5"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8D70B5">
        <w:rPr>
          <w:rFonts w:ascii="Arial" w:hAnsi="Arial" w:cs="Arial"/>
          <w:sz w:val="22"/>
          <w:szCs w:val="22"/>
        </w:rPr>
        <w:t xml:space="preserve">The licensee found a weakness in the cross-cutting area of </w:t>
      </w:r>
      <w:r w:rsidRPr="008D70B5">
        <w:rPr>
          <w:rFonts w:ascii="Arial" w:hAnsi="Arial" w:cs="Arial"/>
          <w:i/>
          <w:sz w:val="22"/>
          <w:szCs w:val="22"/>
        </w:rPr>
        <w:t xml:space="preserve">(Problem Identification and </w:t>
      </w:r>
      <w:r w:rsidRPr="008D70B5">
        <w:rPr>
          <w:rFonts w:ascii="Arial" w:hAnsi="Arial" w:cs="Arial"/>
          <w:i/>
          <w:sz w:val="22"/>
          <w:szCs w:val="22"/>
        </w:rPr>
        <w:lastRenderedPageBreak/>
        <w:t>Resolution)</w:t>
      </w:r>
      <w:r w:rsidRPr="008D70B5">
        <w:rPr>
          <w:rFonts w:ascii="Arial" w:hAnsi="Arial" w:cs="Arial"/>
          <w:sz w:val="22"/>
          <w:szCs w:val="22"/>
        </w:rPr>
        <w:t>, specifically in the component of</w:t>
      </w:r>
      <w:r w:rsidRPr="008D70B5">
        <w:rPr>
          <w:rFonts w:ascii="Arial" w:hAnsi="Arial" w:cs="Arial"/>
          <w:i/>
          <w:sz w:val="22"/>
          <w:szCs w:val="22"/>
        </w:rPr>
        <w:t xml:space="preserve"> (Operating Experience).</w:t>
      </w:r>
      <w:r w:rsidRPr="008D70B5">
        <w:rPr>
          <w:rFonts w:ascii="Arial" w:hAnsi="Arial" w:cs="Arial"/>
          <w:sz w:val="22"/>
          <w:szCs w:val="22"/>
        </w:rPr>
        <w:t xml:space="preserve"> </w:t>
      </w:r>
      <w:r>
        <w:rPr>
          <w:rFonts w:ascii="Arial" w:hAnsi="Arial" w:cs="Arial"/>
          <w:sz w:val="22"/>
          <w:szCs w:val="22"/>
        </w:rPr>
        <w:t xml:space="preserve"> </w:t>
      </w:r>
      <w:r w:rsidRPr="008D70B5">
        <w:rPr>
          <w:rFonts w:ascii="Arial" w:hAnsi="Arial" w:cs="Arial"/>
          <w:sz w:val="22"/>
          <w:szCs w:val="22"/>
        </w:rPr>
        <w:t>The licensee found that plant personnel were not adequat</w:t>
      </w:r>
      <w:r>
        <w:rPr>
          <w:rFonts w:ascii="Arial" w:hAnsi="Arial" w:cs="Arial"/>
          <w:sz w:val="22"/>
          <w:szCs w:val="22"/>
        </w:rPr>
        <w:t xml:space="preserve">ely using </w:t>
      </w:r>
      <w:r w:rsidRPr="008D70B5">
        <w:rPr>
          <w:rFonts w:ascii="Arial" w:hAnsi="Arial" w:cs="Arial"/>
          <w:sz w:val="22"/>
          <w:szCs w:val="22"/>
        </w:rPr>
        <w:t xml:space="preserve">OE in the form of vendor recommendations to support plant safety. </w:t>
      </w:r>
      <w:r>
        <w:rPr>
          <w:rFonts w:ascii="Arial" w:hAnsi="Arial" w:cs="Arial"/>
          <w:sz w:val="22"/>
          <w:szCs w:val="22"/>
        </w:rPr>
        <w:t xml:space="preserve"> </w:t>
      </w:r>
      <w:r w:rsidRPr="008D70B5">
        <w:rPr>
          <w:rFonts w:ascii="Arial" w:hAnsi="Arial" w:cs="Arial"/>
          <w:sz w:val="22"/>
          <w:szCs w:val="22"/>
        </w:rPr>
        <w:t xml:space="preserve">Specifically, various departments at the plant were not implementing OE to station procedures and training programs. </w:t>
      </w:r>
      <w:r>
        <w:rPr>
          <w:rFonts w:ascii="Arial" w:hAnsi="Arial" w:cs="Arial"/>
          <w:sz w:val="22"/>
          <w:szCs w:val="22"/>
        </w:rPr>
        <w:t xml:space="preserve"> </w:t>
      </w:r>
      <w:r w:rsidRPr="008D70B5">
        <w:rPr>
          <w:rFonts w:ascii="Arial" w:hAnsi="Arial" w:cs="Arial"/>
          <w:sz w:val="22"/>
          <w:szCs w:val="22"/>
        </w:rPr>
        <w:t>The licensee identified that plant personnel were not implementing and institutionalizing OE through changes to station processes, procedures, e</w:t>
      </w:r>
      <w:r>
        <w:rPr>
          <w:rFonts w:ascii="Arial" w:hAnsi="Arial" w:cs="Arial"/>
          <w:sz w:val="22"/>
          <w:szCs w:val="22"/>
        </w:rPr>
        <w:t xml:space="preserve">quipment, and training programs.  This weakness correlates to the </w:t>
      </w:r>
      <w:r w:rsidRPr="00B41D7C">
        <w:rPr>
          <w:rFonts w:ascii="Arial" w:hAnsi="Arial" w:cs="Arial"/>
          <w:i/>
          <w:sz w:val="22"/>
          <w:szCs w:val="22"/>
        </w:rPr>
        <w:t>(</w:t>
      </w:r>
      <w:proofErr w:type="gramStart"/>
      <w:r w:rsidRPr="00B41D7C">
        <w:rPr>
          <w:rFonts w:ascii="Arial" w:hAnsi="Arial" w:cs="Arial"/>
          <w:i/>
          <w:sz w:val="22"/>
          <w:szCs w:val="22"/>
        </w:rPr>
        <w:t>P.2(</w:t>
      </w:r>
      <w:proofErr w:type="gramEnd"/>
      <w:r w:rsidRPr="00B41D7C">
        <w:rPr>
          <w:rFonts w:ascii="Arial" w:hAnsi="Arial" w:cs="Arial"/>
          <w:i/>
          <w:sz w:val="22"/>
          <w:szCs w:val="22"/>
        </w:rPr>
        <w:t>b))</w:t>
      </w:r>
      <w:r>
        <w:rPr>
          <w:rFonts w:ascii="Arial" w:hAnsi="Arial" w:cs="Arial"/>
          <w:sz w:val="22"/>
          <w:szCs w:val="22"/>
        </w:rPr>
        <w:t xml:space="preserve"> cross-cutting aspect described in IMC 0305, dated (</w:t>
      </w:r>
      <w:r w:rsidRPr="0073690D">
        <w:rPr>
          <w:rFonts w:ascii="Arial" w:hAnsi="Arial" w:cs="Arial"/>
          <w:i/>
          <w:sz w:val="22"/>
          <w:szCs w:val="22"/>
        </w:rPr>
        <w:t>enter revision date</w:t>
      </w:r>
      <w:r>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Because the licensee recognized a safety culture aspect was associated with the issue, the licensee conducted collective reviews of the past two safety culture assessments and the problem identification and resolution self-assessment.  This effort resulted in the licensee creating SAR 08-0001.  This report contained additional corrective actions and effectiveness reviews associated with safety culture issues at </w:t>
      </w:r>
      <w:proofErr w:type="spellStart"/>
      <w:r>
        <w:rPr>
          <w:rFonts w:ascii="Arial" w:hAnsi="Arial" w:cs="Arial"/>
          <w:sz w:val="22"/>
          <w:szCs w:val="22"/>
        </w:rPr>
        <w:t>Dirojac</w:t>
      </w:r>
      <w:proofErr w:type="spellEnd"/>
      <w:r>
        <w:rPr>
          <w:rFonts w:ascii="Arial" w:hAnsi="Arial" w:cs="Arial"/>
          <w:sz w:val="22"/>
          <w:szCs w:val="22"/>
        </w:rPr>
        <w:t>.  The inspectors determined that t</w:t>
      </w:r>
      <w:r w:rsidRPr="008D70B5">
        <w:rPr>
          <w:rFonts w:ascii="Arial" w:hAnsi="Arial" w:cs="Arial"/>
          <w:sz w:val="22"/>
          <w:szCs w:val="22"/>
        </w:rPr>
        <w:t xml:space="preserve">he licensee’s RCE included a proper consideration of whether a weakness in any safety culture component was a root cause or a significant contributing cause of the </w:t>
      </w:r>
      <w:r>
        <w:rPr>
          <w:rFonts w:ascii="Arial" w:hAnsi="Arial" w:cs="Arial"/>
          <w:sz w:val="22"/>
          <w:szCs w:val="22"/>
        </w:rPr>
        <w:t>issue</w:t>
      </w:r>
      <w:r w:rsidRPr="008D70B5">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D2438A"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D2438A">
        <w:rPr>
          <w:rFonts w:ascii="Arial" w:hAnsi="Arial" w:cs="Arial"/>
          <w:b/>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3B7594">
        <w:rPr>
          <w:rFonts w:ascii="Arial" w:hAnsi="Arial" w:cs="Arial"/>
          <w:sz w:val="22"/>
          <w:szCs w:val="22"/>
        </w:rPr>
        <w:t xml:space="preserve">The licensee’s RCE did not have an adequate consideration of safety culture components since the licensee failed to identify the root and contributing causes of the </w:t>
      </w:r>
      <w:r>
        <w:rPr>
          <w:rFonts w:ascii="Arial" w:hAnsi="Arial" w:cs="Arial"/>
          <w:sz w:val="22"/>
          <w:szCs w:val="22"/>
        </w:rPr>
        <w:t>issue</w:t>
      </w:r>
      <w:r w:rsidRPr="003B7594">
        <w:rPr>
          <w:rFonts w:ascii="Arial" w:hAnsi="Arial" w:cs="Arial"/>
          <w:sz w:val="22"/>
          <w:szCs w:val="22"/>
        </w:rPr>
        <w:t xml:space="preserve">. </w:t>
      </w:r>
      <w:r>
        <w:rPr>
          <w:rFonts w:ascii="Arial" w:hAnsi="Arial" w:cs="Arial"/>
          <w:sz w:val="22"/>
          <w:szCs w:val="22"/>
        </w:rPr>
        <w:t xml:space="preserve"> </w:t>
      </w:r>
      <w:r w:rsidRPr="003B7594">
        <w:rPr>
          <w:rFonts w:ascii="Arial" w:hAnsi="Arial" w:cs="Arial"/>
          <w:sz w:val="22"/>
          <w:szCs w:val="22"/>
        </w:rPr>
        <w:t>The licensee’s corrective actions for this issue include re-performing the root cause, extent of condition</w:t>
      </w:r>
      <w:r>
        <w:rPr>
          <w:rFonts w:ascii="Arial" w:hAnsi="Arial" w:cs="Arial"/>
          <w:sz w:val="22"/>
          <w:szCs w:val="22"/>
        </w:rPr>
        <w:t>,</w:t>
      </w:r>
      <w:r w:rsidRPr="003B7594">
        <w:rPr>
          <w:rFonts w:ascii="Arial" w:hAnsi="Arial" w:cs="Arial"/>
          <w:sz w:val="22"/>
          <w:szCs w:val="22"/>
        </w:rPr>
        <w:t xml:space="preserve"> and </w:t>
      </w:r>
      <w:r>
        <w:rPr>
          <w:rFonts w:ascii="Arial" w:hAnsi="Arial" w:cs="Arial"/>
          <w:sz w:val="22"/>
          <w:szCs w:val="22"/>
        </w:rPr>
        <w:t>extent of cause evaluations</w:t>
      </w:r>
      <w:r w:rsidRPr="003B7594">
        <w:rPr>
          <w:rFonts w:ascii="Arial" w:hAnsi="Arial" w:cs="Arial"/>
          <w:sz w:val="22"/>
          <w:szCs w:val="22"/>
        </w:rPr>
        <w:t xml:space="preserve"> and reconsidering the safety culture components based on the revised analys</w:t>
      </w:r>
      <w:r>
        <w:rPr>
          <w:rFonts w:ascii="Arial" w:hAnsi="Arial" w:cs="Arial"/>
          <w:sz w:val="22"/>
          <w:szCs w:val="22"/>
        </w:rPr>
        <w:t>e</w:t>
      </w:r>
      <w:r w:rsidRPr="003B7594">
        <w:rPr>
          <w:rFonts w:ascii="Arial" w:hAnsi="Arial" w:cs="Arial"/>
          <w:sz w:val="22"/>
          <w:szCs w:val="22"/>
        </w:rPr>
        <w:t>s.</w:t>
      </w:r>
      <w:r>
        <w:rPr>
          <w:rFonts w:ascii="Arial" w:hAnsi="Arial" w:cs="Arial"/>
          <w:sz w:val="22"/>
          <w:szCs w:val="22"/>
        </w:rPr>
        <w:t xml:space="preserve"> </w:t>
      </w:r>
      <w:r w:rsidRPr="003B7594">
        <w:rPr>
          <w:rFonts w:ascii="Arial" w:hAnsi="Arial" w:cs="Arial"/>
          <w:sz w:val="22"/>
          <w:szCs w:val="22"/>
        </w:rPr>
        <w:t xml:space="preserve"> This issue is further described in </w:t>
      </w:r>
      <w:r w:rsidRPr="00B41D7C">
        <w:rPr>
          <w:rFonts w:ascii="Arial" w:hAnsi="Arial" w:cs="Arial"/>
          <w:sz w:val="22"/>
          <w:szCs w:val="22"/>
        </w:rPr>
        <w:t>section 02.03.f of</w:t>
      </w:r>
      <w:r>
        <w:rPr>
          <w:rFonts w:ascii="Arial" w:hAnsi="Arial" w:cs="Arial"/>
          <w:sz w:val="22"/>
          <w:szCs w:val="22"/>
        </w:rPr>
        <w:t xml:space="preserve"> this report</w:t>
      </w:r>
      <w:r w:rsidRPr="003B7594">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816FCB"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816FCB">
        <w:rPr>
          <w:rFonts w:ascii="Arial" w:hAnsi="Arial" w:cs="Arial"/>
          <w:sz w:val="22"/>
          <w:szCs w:val="22"/>
        </w:rPr>
        <w:t>f.</w:t>
      </w:r>
      <w:r w:rsidRPr="00816FCB">
        <w:rPr>
          <w:rFonts w:ascii="Arial" w:hAnsi="Arial" w:cs="Arial"/>
          <w:sz w:val="22"/>
          <w:szCs w:val="22"/>
        </w:rPr>
        <w:tab/>
      </w:r>
      <w:r w:rsidRPr="00816FCB">
        <w:rPr>
          <w:rFonts w:ascii="Arial" w:hAnsi="Arial" w:cs="Arial"/>
          <w:sz w:val="22"/>
          <w:szCs w:val="22"/>
          <w:u w:val="single"/>
        </w:rPr>
        <w:t>Findings</w:t>
      </w:r>
    </w:p>
    <w:p w:rsidR="00043DED" w:rsidRPr="00816FCB"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816FCB"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816FCB">
        <w:rPr>
          <w:rFonts w:ascii="Arial" w:hAnsi="Arial" w:cs="Arial"/>
          <w:sz w:val="22"/>
          <w:szCs w:val="22"/>
        </w:rPr>
        <w:tab/>
        <w:t>No findings of significance were identified.</w:t>
      </w:r>
    </w:p>
    <w:p w:rsidR="00043DED" w:rsidRPr="00816FCB"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1A278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2"/>
        <w:rPr>
          <w:rFonts w:ascii="Arial" w:hAnsi="Arial" w:cs="Arial"/>
          <w:sz w:val="22"/>
          <w:szCs w:val="22"/>
        </w:rPr>
      </w:pPr>
      <w:bookmarkStart w:id="30" w:name="_Toc217441744"/>
      <w:r w:rsidRPr="001A278D">
        <w:rPr>
          <w:rFonts w:ascii="Arial" w:hAnsi="Arial" w:cs="Arial"/>
          <w:sz w:val="22"/>
          <w:szCs w:val="22"/>
        </w:rPr>
        <w:t>02.03</w:t>
      </w:r>
      <w:r w:rsidRPr="001A278D">
        <w:rPr>
          <w:rFonts w:ascii="Arial" w:hAnsi="Arial" w:cs="Arial"/>
          <w:sz w:val="22"/>
          <w:szCs w:val="22"/>
        </w:rPr>
        <w:tab/>
      </w:r>
      <w:r w:rsidRPr="001A278D">
        <w:rPr>
          <w:rFonts w:ascii="Arial" w:hAnsi="Arial" w:cs="Arial"/>
          <w:sz w:val="22"/>
          <w:szCs w:val="22"/>
          <w:u w:val="single"/>
        </w:rPr>
        <w:t>Corrective Actions</w:t>
      </w:r>
      <w:bookmarkEnd w:id="30"/>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w:t>
      </w:r>
      <w:r>
        <w:rPr>
          <w:rFonts w:ascii="Arial" w:hAnsi="Arial" w:cs="Arial"/>
          <w:sz w:val="22"/>
          <w:szCs w:val="22"/>
        </w:rPr>
        <w:tab/>
        <w:t xml:space="preserve">IP 9500X requires that the inspection </w:t>
      </w:r>
      <w:proofErr w:type="gramStart"/>
      <w:r>
        <w:rPr>
          <w:rFonts w:ascii="Arial" w:hAnsi="Arial" w:cs="Arial"/>
          <w:sz w:val="22"/>
          <w:szCs w:val="22"/>
        </w:rPr>
        <w:t>staff determine</w:t>
      </w:r>
      <w:proofErr w:type="gramEnd"/>
      <w:r>
        <w:rPr>
          <w:rFonts w:ascii="Arial" w:hAnsi="Arial" w:cs="Arial"/>
          <w:sz w:val="22"/>
          <w:szCs w:val="22"/>
        </w:rPr>
        <w:t xml:space="preserve"> that (1) the licensee specified appropriate corrective actions for each root and/or contributing cause, or (2) an evaluation that states no actions are necessary is adequate.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587B27">
        <w:rPr>
          <w:rFonts w:ascii="Arial" w:hAnsi="Arial" w:cs="Arial"/>
          <w:sz w:val="22"/>
          <w:szCs w:val="22"/>
        </w:rPr>
        <w:t xml:space="preserve">The licensee took immediate corrective actions to </w:t>
      </w:r>
      <w:r>
        <w:rPr>
          <w:rFonts w:ascii="Arial" w:hAnsi="Arial" w:cs="Arial"/>
          <w:sz w:val="22"/>
          <w:szCs w:val="22"/>
        </w:rPr>
        <w:t>restore</w:t>
      </w:r>
      <w:r w:rsidRPr="00587B27">
        <w:rPr>
          <w:rFonts w:ascii="Arial" w:hAnsi="Arial" w:cs="Arial"/>
          <w:sz w:val="22"/>
          <w:szCs w:val="22"/>
        </w:rPr>
        <w:t xml:space="preserve"> the </w:t>
      </w:r>
      <w:r>
        <w:rPr>
          <w:rFonts w:ascii="Arial" w:hAnsi="Arial" w:cs="Arial"/>
          <w:sz w:val="22"/>
          <w:szCs w:val="22"/>
        </w:rPr>
        <w:t>EDG’s</w:t>
      </w:r>
      <w:r w:rsidRPr="00587B27">
        <w:rPr>
          <w:rFonts w:ascii="Arial" w:hAnsi="Arial" w:cs="Arial"/>
          <w:sz w:val="22"/>
          <w:szCs w:val="22"/>
        </w:rPr>
        <w:t xml:space="preserve"> operab</w:t>
      </w:r>
      <w:r>
        <w:rPr>
          <w:rFonts w:ascii="Arial" w:hAnsi="Arial" w:cs="Arial"/>
          <w:sz w:val="22"/>
          <w:szCs w:val="22"/>
        </w:rPr>
        <w:t>ility by recalibrating t</w:t>
      </w:r>
      <w:r w:rsidRPr="00587B27">
        <w:rPr>
          <w:rFonts w:ascii="Arial" w:hAnsi="Arial" w:cs="Arial"/>
          <w:sz w:val="22"/>
          <w:szCs w:val="22"/>
        </w:rPr>
        <w:t xml:space="preserve">he governor </w:t>
      </w:r>
      <w:r>
        <w:rPr>
          <w:rFonts w:ascii="Arial" w:hAnsi="Arial" w:cs="Arial"/>
          <w:sz w:val="22"/>
          <w:szCs w:val="22"/>
        </w:rPr>
        <w:t xml:space="preserve">speed </w:t>
      </w:r>
      <w:r w:rsidRPr="00587B27">
        <w:rPr>
          <w:rFonts w:ascii="Arial" w:hAnsi="Arial" w:cs="Arial"/>
          <w:sz w:val="22"/>
          <w:szCs w:val="22"/>
        </w:rPr>
        <w:t xml:space="preserve">control unit and </w:t>
      </w:r>
      <w:r>
        <w:rPr>
          <w:rFonts w:ascii="Arial" w:hAnsi="Arial" w:cs="Arial"/>
          <w:sz w:val="22"/>
          <w:szCs w:val="22"/>
        </w:rPr>
        <w:t xml:space="preserve">contacted </w:t>
      </w:r>
      <w:r w:rsidRPr="00587B27">
        <w:rPr>
          <w:rFonts w:ascii="Arial" w:hAnsi="Arial" w:cs="Arial"/>
          <w:sz w:val="22"/>
          <w:szCs w:val="22"/>
        </w:rPr>
        <w:t xml:space="preserve">the </w:t>
      </w:r>
      <w:r>
        <w:rPr>
          <w:rFonts w:ascii="Arial" w:hAnsi="Arial" w:cs="Arial"/>
          <w:sz w:val="22"/>
          <w:szCs w:val="22"/>
        </w:rPr>
        <w:t>EDG vendor</w:t>
      </w:r>
      <w:r w:rsidRPr="00587B27">
        <w:rPr>
          <w:rFonts w:ascii="Arial" w:hAnsi="Arial" w:cs="Arial"/>
          <w:sz w:val="22"/>
          <w:szCs w:val="22"/>
        </w:rPr>
        <w:t xml:space="preserve"> to ensure that the latest technical information was available and </w:t>
      </w:r>
      <w:r>
        <w:rPr>
          <w:rFonts w:ascii="Arial" w:hAnsi="Arial" w:cs="Arial"/>
          <w:sz w:val="22"/>
          <w:szCs w:val="22"/>
        </w:rPr>
        <w:t>implemented</w:t>
      </w:r>
      <w:r w:rsidRPr="00587B27">
        <w:rPr>
          <w:rFonts w:ascii="Arial" w:hAnsi="Arial" w:cs="Arial"/>
          <w:sz w:val="22"/>
          <w:szCs w:val="22"/>
        </w:rPr>
        <w:t xml:space="preserve">. </w:t>
      </w:r>
      <w:r>
        <w:rPr>
          <w:rFonts w:ascii="Arial" w:hAnsi="Arial" w:cs="Arial"/>
          <w:sz w:val="22"/>
          <w:szCs w:val="22"/>
        </w:rPr>
        <w:t xml:space="preserve"> The corrective actions for the root and contributing causes listed in RCE-745 appear to be appropriate.  To address the issue of poor vendor manual control, the licensee established </w:t>
      </w:r>
      <w:r w:rsidRPr="00587B27">
        <w:rPr>
          <w:rFonts w:ascii="Arial" w:hAnsi="Arial" w:cs="Arial"/>
          <w:sz w:val="22"/>
          <w:szCs w:val="22"/>
        </w:rPr>
        <w:t>a progra</w:t>
      </w:r>
      <w:r>
        <w:rPr>
          <w:rFonts w:ascii="Arial" w:hAnsi="Arial" w:cs="Arial"/>
          <w:sz w:val="22"/>
          <w:szCs w:val="22"/>
        </w:rPr>
        <w:t>m to re-verify that all safety-</w:t>
      </w:r>
      <w:r w:rsidRPr="00587B27">
        <w:rPr>
          <w:rFonts w:ascii="Arial" w:hAnsi="Arial" w:cs="Arial"/>
          <w:sz w:val="22"/>
          <w:szCs w:val="22"/>
        </w:rPr>
        <w:t>significan</w:t>
      </w:r>
      <w:r>
        <w:rPr>
          <w:rFonts w:ascii="Arial" w:hAnsi="Arial" w:cs="Arial"/>
          <w:sz w:val="22"/>
          <w:szCs w:val="22"/>
        </w:rPr>
        <w:t>t vendor information is current</w:t>
      </w:r>
      <w:r w:rsidRPr="00587B27">
        <w:rPr>
          <w:rFonts w:ascii="Arial" w:hAnsi="Arial" w:cs="Arial"/>
          <w:sz w:val="22"/>
          <w:szCs w:val="22"/>
        </w:rPr>
        <w:t xml:space="preserve"> </w:t>
      </w:r>
      <w:r>
        <w:rPr>
          <w:rFonts w:ascii="Arial" w:hAnsi="Arial" w:cs="Arial"/>
          <w:sz w:val="22"/>
          <w:szCs w:val="22"/>
        </w:rPr>
        <w:t>by contacting</w:t>
      </w:r>
      <w:r w:rsidRPr="00587B27">
        <w:rPr>
          <w:rFonts w:ascii="Arial" w:hAnsi="Arial" w:cs="Arial"/>
          <w:sz w:val="22"/>
          <w:szCs w:val="22"/>
        </w:rPr>
        <w:t xml:space="preserve"> e</w:t>
      </w:r>
      <w:r>
        <w:rPr>
          <w:rFonts w:ascii="Arial" w:hAnsi="Arial" w:cs="Arial"/>
          <w:sz w:val="22"/>
          <w:szCs w:val="22"/>
        </w:rPr>
        <w:t xml:space="preserve">ach of the associated vendors.  To address the contributing causes, the licensee updated the procedure for processing OE to include thorough reviews of vendor communications, accountability measures to ensure that the appropriate staff receives and evaluates OE, and verification processes to ensure that vendor OE is translated into procedures.  </w:t>
      </w:r>
      <w:r w:rsidRPr="00587B27">
        <w:rPr>
          <w:rFonts w:ascii="Arial" w:hAnsi="Arial" w:cs="Arial"/>
          <w:sz w:val="22"/>
          <w:szCs w:val="22"/>
        </w:rPr>
        <w:t>The inspectors determined that the proposed corrective actions are appropriate</w:t>
      </w:r>
      <w:r>
        <w:rPr>
          <w:rFonts w:ascii="Arial" w:hAnsi="Arial" w:cs="Arial"/>
          <w:sz w:val="22"/>
          <w:szCs w:val="22"/>
        </w:rPr>
        <w:t xml:space="preserve"> and addressed each root and contributing cause</w:t>
      </w:r>
      <w:r w:rsidRPr="00587B27">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6A3DF1"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6A3DF1">
        <w:rPr>
          <w:rFonts w:ascii="Arial" w:hAnsi="Arial" w:cs="Arial"/>
          <w:b/>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licensee took immediate corrective actions to restore </w:t>
      </w:r>
      <w:r w:rsidRPr="00587B27">
        <w:rPr>
          <w:rFonts w:ascii="Arial" w:hAnsi="Arial" w:cs="Arial"/>
          <w:sz w:val="22"/>
          <w:szCs w:val="22"/>
        </w:rPr>
        <w:t xml:space="preserve">the </w:t>
      </w:r>
      <w:r>
        <w:rPr>
          <w:rFonts w:ascii="Arial" w:hAnsi="Arial" w:cs="Arial"/>
          <w:sz w:val="22"/>
          <w:szCs w:val="22"/>
        </w:rPr>
        <w:t>EDG’s</w:t>
      </w:r>
      <w:r w:rsidRPr="00587B27">
        <w:rPr>
          <w:rFonts w:ascii="Arial" w:hAnsi="Arial" w:cs="Arial"/>
          <w:sz w:val="22"/>
          <w:szCs w:val="22"/>
        </w:rPr>
        <w:t xml:space="preserve"> operab</w:t>
      </w:r>
      <w:r>
        <w:rPr>
          <w:rFonts w:ascii="Arial" w:hAnsi="Arial" w:cs="Arial"/>
          <w:sz w:val="22"/>
          <w:szCs w:val="22"/>
        </w:rPr>
        <w:t>ility by recalibrating t</w:t>
      </w:r>
      <w:r w:rsidRPr="00587B27">
        <w:rPr>
          <w:rFonts w:ascii="Arial" w:hAnsi="Arial" w:cs="Arial"/>
          <w:sz w:val="22"/>
          <w:szCs w:val="22"/>
        </w:rPr>
        <w:t xml:space="preserve">he governor </w:t>
      </w:r>
      <w:r>
        <w:rPr>
          <w:rFonts w:ascii="Arial" w:hAnsi="Arial" w:cs="Arial"/>
          <w:sz w:val="22"/>
          <w:szCs w:val="22"/>
        </w:rPr>
        <w:t xml:space="preserve">speed </w:t>
      </w:r>
      <w:r w:rsidRPr="00587B27">
        <w:rPr>
          <w:rFonts w:ascii="Arial" w:hAnsi="Arial" w:cs="Arial"/>
          <w:sz w:val="22"/>
          <w:szCs w:val="22"/>
        </w:rPr>
        <w:t xml:space="preserve">control unit. </w:t>
      </w:r>
      <w:r>
        <w:rPr>
          <w:rFonts w:ascii="Arial" w:hAnsi="Arial" w:cs="Arial"/>
          <w:sz w:val="22"/>
          <w:szCs w:val="22"/>
        </w:rPr>
        <w:t xml:space="preserve"> However, because the licensee did not identify the primary root cause for the EDG failure</w:t>
      </w:r>
      <w:r w:rsidRPr="0056282E">
        <w:rPr>
          <w:rFonts w:ascii="Arial" w:hAnsi="Arial" w:cs="Arial"/>
          <w:sz w:val="22"/>
          <w:szCs w:val="22"/>
        </w:rPr>
        <w:t xml:space="preserve">, effective corrective actions to </w:t>
      </w:r>
      <w:r>
        <w:rPr>
          <w:rFonts w:ascii="Arial" w:hAnsi="Arial" w:cs="Arial"/>
          <w:sz w:val="22"/>
          <w:szCs w:val="22"/>
        </w:rPr>
        <w:t>preclude repetition</w:t>
      </w:r>
      <w:r w:rsidRPr="0056282E">
        <w:rPr>
          <w:rFonts w:ascii="Arial" w:hAnsi="Arial" w:cs="Arial"/>
          <w:sz w:val="22"/>
          <w:szCs w:val="22"/>
        </w:rPr>
        <w:t xml:space="preserve"> were not established.</w:t>
      </w:r>
      <w:r>
        <w:rPr>
          <w:rFonts w:ascii="Arial" w:hAnsi="Arial" w:cs="Arial"/>
          <w:sz w:val="22"/>
          <w:szCs w:val="22"/>
        </w:rPr>
        <w:t xml:space="preserve">  The inspectors determined that the failure to determine the root cause of the EDG failure and establish corrective </w:t>
      </w:r>
      <w:r w:rsidRPr="00323F40">
        <w:rPr>
          <w:rFonts w:ascii="Arial" w:hAnsi="Arial" w:cs="Arial"/>
          <w:sz w:val="22"/>
          <w:szCs w:val="22"/>
        </w:rPr>
        <w:t xml:space="preserve">actions to </w:t>
      </w:r>
      <w:r>
        <w:rPr>
          <w:rFonts w:ascii="Arial" w:hAnsi="Arial" w:cs="Arial"/>
          <w:sz w:val="22"/>
          <w:szCs w:val="22"/>
        </w:rPr>
        <w:t>preclude repetition</w:t>
      </w:r>
      <w:r w:rsidRPr="00323F40">
        <w:rPr>
          <w:rFonts w:ascii="Arial" w:hAnsi="Arial" w:cs="Arial"/>
          <w:sz w:val="22"/>
          <w:szCs w:val="22"/>
        </w:rPr>
        <w:t xml:space="preserve"> is a </w:t>
      </w:r>
      <w:r>
        <w:rPr>
          <w:rFonts w:ascii="Arial" w:hAnsi="Arial" w:cs="Arial"/>
          <w:sz w:val="22"/>
          <w:szCs w:val="22"/>
        </w:rPr>
        <w:t>performance deficiency</w:t>
      </w:r>
      <w:r w:rsidRPr="00323F40">
        <w:rPr>
          <w:rFonts w:ascii="Arial" w:hAnsi="Arial" w:cs="Arial"/>
          <w:sz w:val="22"/>
          <w:szCs w:val="22"/>
        </w:rPr>
        <w:t xml:space="preserve"> and is discussed in section 02.03.f of th</w:t>
      </w:r>
      <w:r>
        <w:rPr>
          <w:rFonts w:ascii="Arial" w:hAnsi="Arial" w:cs="Arial"/>
          <w:sz w:val="22"/>
          <w:szCs w:val="22"/>
        </w:rPr>
        <w:t>is report.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b.</w:t>
      </w:r>
      <w:r>
        <w:rPr>
          <w:rFonts w:ascii="Arial" w:hAnsi="Arial" w:cs="Arial"/>
          <w:sz w:val="22"/>
          <w:szCs w:val="22"/>
        </w:rPr>
        <w:tab/>
        <w:t>IP 9500X requires that the inspection staff determine that the licensee prioritized corrective actions with consideration of risk significance and regulatory compliance.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w:t>
      </w:r>
      <w:r w:rsidRPr="00587B27">
        <w:rPr>
          <w:rFonts w:ascii="Arial" w:hAnsi="Arial" w:cs="Arial"/>
          <w:sz w:val="22"/>
          <w:szCs w:val="22"/>
        </w:rPr>
        <w:t>licensee</w:t>
      </w:r>
      <w:r w:rsidRPr="00587B27">
        <w:rPr>
          <w:rFonts w:ascii="Arial" w:hAnsi="Arial" w:cs="Arial"/>
          <w:sz w:val="22"/>
          <w:szCs w:val="22"/>
        </w:rPr>
        <w:sym w:font="WP TypographicSymbols" w:char="003D"/>
      </w:r>
      <w:r w:rsidRPr="00587B27">
        <w:rPr>
          <w:rFonts w:ascii="Arial" w:hAnsi="Arial" w:cs="Arial"/>
          <w:sz w:val="22"/>
          <w:szCs w:val="22"/>
        </w:rPr>
        <w:t xml:space="preserve">s immediate corrective actions restored the </w:t>
      </w:r>
      <w:r>
        <w:rPr>
          <w:rFonts w:ascii="Arial" w:hAnsi="Arial" w:cs="Arial"/>
          <w:sz w:val="22"/>
          <w:szCs w:val="22"/>
        </w:rPr>
        <w:t>EDG</w:t>
      </w:r>
      <w:r w:rsidRPr="00587B27">
        <w:rPr>
          <w:rFonts w:ascii="Arial" w:hAnsi="Arial" w:cs="Arial"/>
          <w:sz w:val="22"/>
          <w:szCs w:val="22"/>
        </w:rPr>
        <w:t xml:space="preserve"> to operab</w:t>
      </w:r>
      <w:r>
        <w:rPr>
          <w:rFonts w:ascii="Arial" w:hAnsi="Arial" w:cs="Arial"/>
          <w:sz w:val="22"/>
          <w:szCs w:val="22"/>
        </w:rPr>
        <w:t>le status</w:t>
      </w:r>
      <w:r w:rsidRPr="00587B27">
        <w:rPr>
          <w:rFonts w:ascii="Arial" w:hAnsi="Arial" w:cs="Arial"/>
          <w:sz w:val="22"/>
          <w:szCs w:val="22"/>
        </w:rPr>
        <w:t xml:space="preserve"> within the </w:t>
      </w:r>
      <w:r>
        <w:rPr>
          <w:rFonts w:ascii="Arial" w:hAnsi="Arial" w:cs="Arial"/>
          <w:sz w:val="22"/>
          <w:szCs w:val="22"/>
        </w:rPr>
        <w:t>TS-</w:t>
      </w:r>
      <w:r w:rsidRPr="00587B27">
        <w:rPr>
          <w:rFonts w:ascii="Arial" w:hAnsi="Arial" w:cs="Arial"/>
          <w:sz w:val="22"/>
          <w:szCs w:val="22"/>
        </w:rPr>
        <w:t>allowed</w:t>
      </w:r>
      <w:r>
        <w:rPr>
          <w:rFonts w:ascii="Arial" w:hAnsi="Arial" w:cs="Arial"/>
          <w:sz w:val="22"/>
          <w:szCs w:val="22"/>
        </w:rPr>
        <w:t xml:space="preserve"> </w:t>
      </w:r>
      <w:r w:rsidRPr="00587B27">
        <w:rPr>
          <w:rFonts w:ascii="Arial" w:hAnsi="Arial" w:cs="Arial"/>
          <w:sz w:val="22"/>
          <w:szCs w:val="22"/>
        </w:rPr>
        <w:t>outage time.</w:t>
      </w:r>
      <w:r>
        <w:rPr>
          <w:rFonts w:ascii="Arial" w:hAnsi="Arial" w:cs="Arial"/>
          <w:sz w:val="22"/>
          <w:szCs w:val="22"/>
        </w:rPr>
        <w:t xml:space="preserve"> </w:t>
      </w:r>
      <w:r w:rsidRPr="00587B27">
        <w:rPr>
          <w:rFonts w:ascii="Arial" w:hAnsi="Arial" w:cs="Arial"/>
          <w:sz w:val="22"/>
          <w:szCs w:val="22"/>
        </w:rPr>
        <w:t xml:space="preserve"> After restoring the affected </w:t>
      </w:r>
      <w:r>
        <w:rPr>
          <w:rFonts w:ascii="Arial" w:hAnsi="Arial" w:cs="Arial"/>
          <w:sz w:val="22"/>
          <w:szCs w:val="22"/>
        </w:rPr>
        <w:t>EDG</w:t>
      </w:r>
      <w:r w:rsidRPr="00587B27">
        <w:rPr>
          <w:rFonts w:ascii="Arial" w:hAnsi="Arial" w:cs="Arial"/>
          <w:sz w:val="22"/>
          <w:szCs w:val="22"/>
        </w:rPr>
        <w:t xml:space="preserve">, the other </w:t>
      </w:r>
      <w:r>
        <w:rPr>
          <w:rFonts w:ascii="Arial" w:hAnsi="Arial" w:cs="Arial"/>
          <w:sz w:val="22"/>
          <w:szCs w:val="22"/>
        </w:rPr>
        <w:t>EDG</w:t>
      </w:r>
      <w:r w:rsidRPr="00587B27">
        <w:rPr>
          <w:rFonts w:ascii="Arial" w:hAnsi="Arial" w:cs="Arial"/>
          <w:sz w:val="22"/>
          <w:szCs w:val="22"/>
        </w:rPr>
        <w:t xml:space="preserve"> was tested to ensure that it would perform its inte</w:t>
      </w:r>
      <w:r>
        <w:rPr>
          <w:rFonts w:ascii="Arial" w:hAnsi="Arial" w:cs="Arial"/>
          <w:sz w:val="22"/>
          <w:szCs w:val="22"/>
        </w:rPr>
        <w:t xml:space="preserve">nded functions when required.  </w:t>
      </w:r>
      <w:r w:rsidRPr="00587B27">
        <w:rPr>
          <w:rFonts w:ascii="Arial" w:hAnsi="Arial" w:cs="Arial"/>
          <w:sz w:val="22"/>
          <w:szCs w:val="22"/>
        </w:rPr>
        <w:t xml:space="preserve">The inspectors witnessed this testing and observed that the </w:t>
      </w:r>
      <w:r>
        <w:rPr>
          <w:rFonts w:ascii="Arial" w:hAnsi="Arial" w:cs="Arial"/>
          <w:sz w:val="22"/>
          <w:szCs w:val="22"/>
        </w:rPr>
        <w:t>EDG</w:t>
      </w:r>
      <w:r w:rsidRPr="00587B27">
        <w:rPr>
          <w:rFonts w:ascii="Arial" w:hAnsi="Arial" w:cs="Arial"/>
          <w:sz w:val="22"/>
          <w:szCs w:val="22"/>
        </w:rPr>
        <w:t xml:space="preserve"> successfully passed the surveillance test.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licensee’s corrective actions to address the root and contributing causes were prioritized in accordance with </w:t>
      </w:r>
      <w:proofErr w:type="spellStart"/>
      <w:r>
        <w:rPr>
          <w:rFonts w:ascii="Arial" w:hAnsi="Arial" w:cs="Arial"/>
          <w:sz w:val="22"/>
          <w:szCs w:val="22"/>
        </w:rPr>
        <w:t>Dirojac</w:t>
      </w:r>
      <w:proofErr w:type="spellEnd"/>
      <w:r>
        <w:rPr>
          <w:rFonts w:ascii="Arial" w:hAnsi="Arial" w:cs="Arial"/>
          <w:sz w:val="22"/>
          <w:szCs w:val="22"/>
        </w:rPr>
        <w:t xml:space="preserve"> procedure DCAP-200, “Corrective Action.”  The corrective actions were either prioritized as high, medium, or low.  In accordance with DCAP-200, this prioritization considered licensing and regulatory performance and nuclear safety.  </w:t>
      </w:r>
      <w:r w:rsidRPr="00587B27">
        <w:rPr>
          <w:rFonts w:ascii="Arial" w:hAnsi="Arial" w:cs="Arial"/>
          <w:sz w:val="22"/>
          <w:szCs w:val="22"/>
        </w:rPr>
        <w:t>The licensee</w:t>
      </w:r>
      <w:r w:rsidRPr="00587B27">
        <w:rPr>
          <w:rFonts w:ascii="Arial" w:hAnsi="Arial" w:cs="Arial"/>
          <w:sz w:val="22"/>
          <w:szCs w:val="22"/>
        </w:rPr>
        <w:sym w:font="WP TypographicSymbols" w:char="003D"/>
      </w:r>
      <w:r>
        <w:rPr>
          <w:rFonts w:ascii="Arial" w:hAnsi="Arial" w:cs="Arial"/>
          <w:sz w:val="22"/>
          <w:szCs w:val="22"/>
        </w:rPr>
        <w:t xml:space="preserve">s plan to </w:t>
      </w:r>
      <w:r w:rsidRPr="00587B27">
        <w:rPr>
          <w:rFonts w:ascii="Arial" w:hAnsi="Arial" w:cs="Arial"/>
          <w:sz w:val="22"/>
          <w:szCs w:val="22"/>
        </w:rPr>
        <w:t xml:space="preserve">verify vendor information </w:t>
      </w:r>
      <w:r>
        <w:rPr>
          <w:rFonts w:ascii="Arial" w:hAnsi="Arial" w:cs="Arial"/>
          <w:sz w:val="22"/>
          <w:szCs w:val="22"/>
        </w:rPr>
        <w:t>was</w:t>
      </w:r>
      <w:r w:rsidRPr="00587B27">
        <w:rPr>
          <w:rFonts w:ascii="Arial" w:hAnsi="Arial" w:cs="Arial"/>
          <w:sz w:val="22"/>
          <w:szCs w:val="22"/>
        </w:rPr>
        <w:t xml:space="preserve"> implemented according to the risk</w:t>
      </w:r>
      <w:r>
        <w:rPr>
          <w:rFonts w:ascii="Arial" w:hAnsi="Arial" w:cs="Arial"/>
          <w:sz w:val="22"/>
          <w:szCs w:val="22"/>
        </w:rPr>
        <w:t xml:space="preserve"> </w:t>
      </w:r>
      <w:r w:rsidRPr="00587B27">
        <w:rPr>
          <w:rFonts w:ascii="Arial" w:hAnsi="Arial" w:cs="Arial"/>
          <w:sz w:val="22"/>
          <w:szCs w:val="22"/>
        </w:rPr>
        <w:t>significance of the equipment.  The inspectors reviewed the licensee</w:t>
      </w:r>
      <w:r w:rsidRPr="00587B27">
        <w:rPr>
          <w:rFonts w:ascii="Arial" w:hAnsi="Arial" w:cs="Arial"/>
          <w:sz w:val="22"/>
          <w:szCs w:val="22"/>
        </w:rPr>
        <w:sym w:font="WP TypographicSymbols" w:char="003D"/>
      </w:r>
      <w:r w:rsidRPr="00587B27">
        <w:rPr>
          <w:rFonts w:ascii="Arial" w:hAnsi="Arial" w:cs="Arial"/>
          <w:sz w:val="22"/>
          <w:szCs w:val="22"/>
        </w:rPr>
        <w:t>s plans for accomplishing this activity and noted that the risk significance of the equipment was being appropriately considered.</w:t>
      </w:r>
      <w:r>
        <w:rPr>
          <w:rFonts w:ascii="Arial" w:hAnsi="Arial" w:cs="Arial"/>
          <w:sz w:val="22"/>
          <w:szCs w:val="22"/>
        </w:rPr>
        <w:t xml:space="preserve">  Based upon the guidance in DCAP-200 and the prioritization of the corrective actions in accordance with this procedure, the inspectors determined that the corrective actions were prioritized with consideration of the risk significance and regulatory compliance.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c.</w:t>
      </w:r>
      <w:r>
        <w:rPr>
          <w:rFonts w:ascii="Arial" w:hAnsi="Arial" w:cs="Arial"/>
          <w:sz w:val="22"/>
          <w:szCs w:val="22"/>
        </w:rPr>
        <w:tab/>
        <w:t>IP 9500X requires that the inspection staff determine that the licensee established a schedule for implementing and completing the corrective actions.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licensee established due dates for the corrective actions in accordance with DCAP-200’s requirements for timeliness.  Some of the due dates were captured in RCE-745 and SAR 08-0001; however, many of the due dates for the action items were contained throughout the licensee’s corrective action program in various condition reports.  As a result of addressing an inspector’s request, the licensee staff compiled and provided a table to the inspectors which showed each corrective action item milestone and its corresponding completion date; however, this table was not captured in RCE-745.  As a result of the inspectors questioning why the table was not in RCE-745, the licensee staff revised the RCE to explicitly contain the schedule as shown in the table.  The inspectors determined that a schedule had been established for implementing and completing the corrective actions.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d.</w:t>
      </w:r>
      <w:r>
        <w:rPr>
          <w:rFonts w:ascii="Arial" w:hAnsi="Arial" w:cs="Arial"/>
          <w:sz w:val="22"/>
          <w:szCs w:val="22"/>
        </w:rPr>
        <w:tab/>
        <w:t>IP 9500X requires that the inspection staff determine that the licensee developed quantitative and/or qualitative measures of success for determining the effectiveness of the corrective actions to preclude repetition.</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As documented in RCE-745, the licensee established measures for determining the effectiveness of the corrective actions.  These measures included the following:</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9"/>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lastRenderedPageBreak/>
        <w:t xml:space="preserve">semi-annual quality assurance audits to </w:t>
      </w:r>
      <w:r w:rsidRPr="00587B27">
        <w:rPr>
          <w:rFonts w:ascii="Arial" w:hAnsi="Arial" w:cs="Arial"/>
          <w:sz w:val="22"/>
          <w:szCs w:val="22"/>
        </w:rPr>
        <w:t xml:space="preserve">assess the adequacy of the corrective actions associated with </w:t>
      </w:r>
      <w:r>
        <w:rPr>
          <w:rFonts w:ascii="Arial" w:hAnsi="Arial" w:cs="Arial"/>
          <w:sz w:val="22"/>
          <w:szCs w:val="22"/>
        </w:rPr>
        <w:t>updating vendor manuals and adjusting equipment as needed;</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9"/>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semi-annual safety culture assessments;</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9"/>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 xml:space="preserve">enhanced </w:t>
      </w:r>
      <w:r w:rsidRPr="00587B27">
        <w:rPr>
          <w:rFonts w:ascii="Arial" w:hAnsi="Arial" w:cs="Arial"/>
          <w:sz w:val="22"/>
          <w:szCs w:val="22"/>
        </w:rPr>
        <w:t xml:space="preserve">monitoring of the </w:t>
      </w:r>
      <w:r>
        <w:rPr>
          <w:rFonts w:ascii="Arial" w:hAnsi="Arial" w:cs="Arial"/>
          <w:sz w:val="22"/>
          <w:szCs w:val="22"/>
        </w:rPr>
        <w:t>EDG</w:t>
      </w:r>
      <w:r w:rsidRPr="00587B27">
        <w:rPr>
          <w:rFonts w:ascii="Arial" w:hAnsi="Arial" w:cs="Arial"/>
          <w:sz w:val="22"/>
          <w:szCs w:val="22"/>
        </w:rPr>
        <w:t>s to ensure that any additional failures are given appropriate management attention</w:t>
      </w:r>
      <w:r>
        <w:rPr>
          <w:rFonts w:ascii="Arial" w:hAnsi="Arial" w:cs="Arial"/>
          <w:sz w:val="22"/>
          <w:szCs w:val="22"/>
        </w:rPr>
        <w:t>; and</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numPr>
          <w:ilvl w:val="0"/>
          <w:numId w:val="29"/>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roofErr w:type="gramStart"/>
      <w:r>
        <w:rPr>
          <w:rFonts w:ascii="Arial" w:hAnsi="Arial" w:cs="Arial"/>
          <w:sz w:val="22"/>
          <w:szCs w:val="22"/>
        </w:rPr>
        <w:t>quarterly</w:t>
      </w:r>
      <w:proofErr w:type="gramEnd"/>
      <w:r>
        <w:rPr>
          <w:rFonts w:ascii="Arial" w:hAnsi="Arial" w:cs="Arial"/>
          <w:sz w:val="22"/>
          <w:szCs w:val="22"/>
        </w:rPr>
        <w:t xml:space="preserve"> QA audits of the OE program to assess the adequacy of the corrective actions associated with evaluating and implementing vendor OE.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7734D8"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licensee staff entered these corrective action items into their corrective action program to ensure that these effectiveness reviews and enhanced monitoring were performed. The inspectors determined that quantitative and qualitative measures of success had been developed for determining the effectiveness of the corrective actions to preclude repetition.</w:t>
      </w:r>
    </w:p>
    <w:p w:rsidR="00043DED" w:rsidRPr="007734D8"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e.</w:t>
      </w:r>
      <w:r>
        <w:rPr>
          <w:rFonts w:ascii="Arial" w:hAnsi="Arial" w:cs="Arial"/>
          <w:sz w:val="22"/>
          <w:szCs w:val="22"/>
        </w:rPr>
        <w:tab/>
        <w:t>IP 9500X requires that the inspection staff determine that the licensee’s planned or taken corrective actions adequately address a Notice of Violation (NOV) that was the basis for the supplemental inspection, if applicable.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w:t>
      </w:r>
      <w:r w:rsidRPr="001A66A9">
        <w:rPr>
          <w:rFonts w:ascii="Arial" w:hAnsi="Arial" w:cs="Arial"/>
          <w:b/>
          <w:i/>
          <w:sz w:val="22"/>
          <w:szCs w:val="22"/>
        </w:rPr>
        <w:t>10 CFR 2.201, “Notice of violation,” states, in part, that a</w:t>
      </w:r>
      <w:r>
        <w:rPr>
          <w:rFonts w:ascii="Arial" w:hAnsi="Arial" w:cs="Arial"/>
          <w:b/>
          <w:i/>
          <w:sz w:val="22"/>
          <w:szCs w:val="22"/>
        </w:rPr>
        <w:t>n</w:t>
      </w:r>
      <w:r w:rsidRPr="001A66A9">
        <w:rPr>
          <w:rFonts w:ascii="Arial" w:hAnsi="Arial" w:cs="Arial"/>
          <w:b/>
          <w:i/>
          <w:sz w:val="22"/>
          <w:szCs w:val="22"/>
        </w:rPr>
        <w:t xml:space="preserve"> </w:t>
      </w:r>
      <w:r>
        <w:rPr>
          <w:rFonts w:ascii="Arial" w:hAnsi="Arial" w:cs="Arial"/>
          <w:b/>
          <w:i/>
          <w:sz w:val="22"/>
          <w:szCs w:val="22"/>
        </w:rPr>
        <w:t>NOV</w:t>
      </w:r>
      <w:r w:rsidRPr="001A66A9">
        <w:rPr>
          <w:rFonts w:ascii="Arial" w:hAnsi="Arial" w:cs="Arial"/>
          <w:b/>
          <w:i/>
          <w:sz w:val="22"/>
          <w:szCs w:val="22"/>
        </w:rPr>
        <w:t xml:space="preserve"> may require that the licensee submit, within 20 days of the date of the notice, a written explanation in reply</w:t>
      </w:r>
      <w:r>
        <w:rPr>
          <w:rFonts w:ascii="Arial" w:hAnsi="Arial" w:cs="Arial"/>
          <w:b/>
          <w:i/>
          <w:sz w:val="22"/>
          <w:szCs w:val="22"/>
        </w:rPr>
        <w:t>,</w:t>
      </w:r>
      <w:r w:rsidRPr="001A66A9">
        <w:rPr>
          <w:rFonts w:ascii="Arial" w:hAnsi="Arial" w:cs="Arial"/>
          <w:b/>
          <w:i/>
          <w:sz w:val="22"/>
          <w:szCs w:val="22"/>
        </w:rPr>
        <w:t xml:space="preserve"> </w:t>
      </w:r>
      <w:r w:rsidRPr="000C1A84">
        <w:rPr>
          <w:rFonts w:ascii="Arial" w:hAnsi="Arial" w:cs="Arial"/>
          <w:b/>
          <w:i/>
          <w:sz w:val="22"/>
          <w:szCs w:val="22"/>
        </w:rPr>
        <w:t xml:space="preserve">if the NRC believes that the licensee has not already addressed all the issues contained in the </w:t>
      </w:r>
      <w:r>
        <w:rPr>
          <w:rFonts w:ascii="Arial" w:hAnsi="Arial" w:cs="Arial"/>
          <w:b/>
          <w:i/>
          <w:sz w:val="22"/>
          <w:szCs w:val="22"/>
        </w:rPr>
        <w:t>NOV</w:t>
      </w:r>
      <w:r w:rsidRPr="001A66A9">
        <w:rPr>
          <w:rFonts w:ascii="Arial" w:hAnsi="Arial" w:cs="Arial"/>
          <w:b/>
          <w:i/>
          <w:sz w:val="22"/>
          <w:szCs w:val="22"/>
        </w:rPr>
        <w:t xml:space="preserve">, including: </w:t>
      </w:r>
      <w:r>
        <w:rPr>
          <w:rFonts w:ascii="Arial" w:hAnsi="Arial" w:cs="Arial"/>
          <w:b/>
          <w:i/>
          <w:sz w:val="22"/>
          <w:szCs w:val="22"/>
        </w:rPr>
        <w:t xml:space="preserve"> </w:t>
      </w:r>
      <w:r w:rsidRPr="001A66A9">
        <w:rPr>
          <w:rFonts w:ascii="Arial" w:hAnsi="Arial" w:cs="Arial"/>
          <w:b/>
          <w:i/>
          <w:sz w:val="22"/>
          <w:szCs w:val="22"/>
        </w:rPr>
        <w:t xml:space="preserve">(1) corrective steps which have been taken by the licensee and the results achieved; (2) corrective steps which will be taken; and (3) the date when full compliance will be achieved. </w:t>
      </w:r>
      <w:r>
        <w:rPr>
          <w:rFonts w:ascii="Arial" w:hAnsi="Arial" w:cs="Arial"/>
          <w:b/>
          <w:i/>
          <w:sz w:val="22"/>
          <w:szCs w:val="22"/>
        </w:rPr>
        <w:t xml:space="preserve"> </w:t>
      </w:r>
      <w:r w:rsidRPr="001A66A9">
        <w:rPr>
          <w:rFonts w:ascii="Arial" w:hAnsi="Arial" w:cs="Arial"/>
          <w:b/>
          <w:i/>
          <w:sz w:val="22"/>
          <w:szCs w:val="22"/>
        </w:rPr>
        <w:t>The notice may also require the licensee to state the reasons for the violation.</w:t>
      </w:r>
      <w:r>
        <w:rPr>
          <w:rFonts w:ascii="Arial" w:hAnsi="Arial" w:cs="Arial"/>
          <w:b/>
          <w:i/>
          <w:sz w:val="22"/>
          <w:szCs w:val="22"/>
        </w:rPr>
        <w:t xml:space="preserve">  If an NOV was issued to the licensee and the licensee provided a written response to the NRC, verify that the licensee’s response addressed the three items mentioned above.</w:t>
      </w:r>
      <w:r>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The NRC staff did not issue an NOV to the licensee; therefore, this inspection requirement was not applicable.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344714"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344714">
        <w:rPr>
          <w:rFonts w:ascii="Arial" w:hAnsi="Arial" w:cs="Arial"/>
          <w:b/>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NRC issued an NOV to the licensee on </w:t>
      </w:r>
      <w:r w:rsidRPr="009B2783">
        <w:rPr>
          <w:rFonts w:ascii="Arial" w:hAnsi="Arial" w:cs="Arial"/>
          <w:i/>
          <w:sz w:val="22"/>
          <w:szCs w:val="22"/>
        </w:rPr>
        <w:t>(enter date)</w:t>
      </w:r>
      <w:r>
        <w:rPr>
          <w:rFonts w:ascii="Arial" w:hAnsi="Arial" w:cs="Arial"/>
          <w:sz w:val="22"/>
          <w:szCs w:val="22"/>
        </w:rPr>
        <w:t xml:space="preserve">.  The licensee provided the NRC a written response to the NOV on </w:t>
      </w:r>
      <w:r w:rsidRPr="009B2783">
        <w:rPr>
          <w:rFonts w:ascii="Arial" w:hAnsi="Arial" w:cs="Arial"/>
          <w:i/>
          <w:sz w:val="22"/>
          <w:szCs w:val="22"/>
        </w:rPr>
        <w:t>(enter date)</w:t>
      </w:r>
      <w:r>
        <w:rPr>
          <w:rFonts w:ascii="Arial" w:hAnsi="Arial" w:cs="Arial"/>
          <w:sz w:val="22"/>
          <w:szCs w:val="22"/>
        </w:rPr>
        <w:t>.  The licensee’s response described</w:t>
      </w:r>
      <w:r w:rsidRPr="009B2783">
        <w:rPr>
          <w:rFonts w:ascii="Arial" w:hAnsi="Arial" w:cs="Arial"/>
          <w:sz w:val="22"/>
          <w:szCs w:val="22"/>
        </w:rPr>
        <w:t>: (1) corrective steps which have been taken and the results achieved; (2) corrective steps which will be taken; (3) the date when full compliance will be achieved</w:t>
      </w:r>
      <w:r>
        <w:rPr>
          <w:rFonts w:ascii="Arial" w:hAnsi="Arial" w:cs="Arial"/>
          <w:sz w:val="22"/>
          <w:szCs w:val="22"/>
        </w:rPr>
        <w:t>; and (4) the reasons for the violation</w:t>
      </w:r>
      <w:r w:rsidRPr="009B2783">
        <w:rPr>
          <w:rFonts w:ascii="Arial" w:hAnsi="Arial" w:cs="Arial"/>
          <w:sz w:val="22"/>
          <w:szCs w:val="22"/>
        </w:rPr>
        <w:t>.</w:t>
      </w:r>
      <w:r>
        <w:rPr>
          <w:rFonts w:ascii="Arial" w:hAnsi="Arial" w:cs="Arial"/>
          <w:sz w:val="22"/>
          <w:szCs w:val="22"/>
        </w:rPr>
        <w:t xml:space="preserve"> </w:t>
      </w:r>
      <w:r w:rsidRPr="008423A0">
        <w:rPr>
          <w:rFonts w:ascii="Arial" w:hAnsi="Arial" w:cs="Arial"/>
          <w:sz w:val="22"/>
          <w:szCs w:val="22"/>
        </w:rPr>
        <w:t xml:space="preserve"> </w:t>
      </w:r>
      <w:r>
        <w:rPr>
          <w:rFonts w:ascii="Arial" w:hAnsi="Arial" w:cs="Arial"/>
          <w:sz w:val="22"/>
          <w:szCs w:val="22"/>
        </w:rPr>
        <w:t xml:space="preserve">During this inspection, the inspectors confirmed that the licensee’s RCE and planned and taken corrective actions addressed the NOV.  The licensee restored </w:t>
      </w:r>
      <w:r w:rsidRPr="000C1A84">
        <w:rPr>
          <w:rFonts w:ascii="Arial" w:hAnsi="Arial" w:cs="Arial"/>
          <w:i/>
          <w:sz w:val="22"/>
          <w:szCs w:val="22"/>
        </w:rPr>
        <w:t xml:space="preserve">(or </w:t>
      </w:r>
      <w:r>
        <w:rPr>
          <w:rFonts w:ascii="Arial" w:hAnsi="Arial" w:cs="Arial"/>
          <w:i/>
          <w:sz w:val="22"/>
          <w:szCs w:val="22"/>
        </w:rPr>
        <w:t>plans to</w:t>
      </w:r>
      <w:r w:rsidRPr="000C1A84">
        <w:rPr>
          <w:rFonts w:ascii="Arial" w:hAnsi="Arial" w:cs="Arial"/>
          <w:i/>
          <w:sz w:val="22"/>
          <w:szCs w:val="22"/>
        </w:rPr>
        <w:t xml:space="preserve"> restore)</w:t>
      </w:r>
      <w:r>
        <w:rPr>
          <w:rFonts w:ascii="Arial" w:hAnsi="Arial" w:cs="Arial"/>
          <w:sz w:val="22"/>
          <w:szCs w:val="22"/>
        </w:rPr>
        <w:t xml:space="preserve"> full compliance on </w:t>
      </w:r>
      <w:r w:rsidRPr="009B2783">
        <w:rPr>
          <w:rFonts w:ascii="Arial" w:hAnsi="Arial" w:cs="Arial"/>
          <w:i/>
          <w:sz w:val="22"/>
          <w:szCs w:val="22"/>
        </w:rPr>
        <w:t>(enter date)</w:t>
      </w:r>
      <w:r>
        <w:rPr>
          <w:rFonts w:ascii="Arial" w:hAnsi="Arial" w:cs="Arial"/>
          <w:sz w:val="22"/>
          <w:szCs w:val="22"/>
        </w:rPr>
        <w:t xml:space="preserve"> by </w:t>
      </w:r>
      <w:r w:rsidRPr="009B2783">
        <w:rPr>
          <w:rFonts w:ascii="Arial" w:hAnsi="Arial" w:cs="Arial"/>
          <w:i/>
          <w:sz w:val="22"/>
          <w:szCs w:val="22"/>
        </w:rPr>
        <w:t>(enter corrective action which restored</w:t>
      </w:r>
      <w:r>
        <w:rPr>
          <w:rFonts w:ascii="Arial" w:hAnsi="Arial" w:cs="Arial"/>
          <w:i/>
          <w:sz w:val="22"/>
          <w:szCs w:val="22"/>
        </w:rPr>
        <w:t xml:space="preserve"> or will restore</w:t>
      </w:r>
      <w:r w:rsidRPr="009B2783">
        <w:rPr>
          <w:rFonts w:ascii="Arial" w:hAnsi="Arial" w:cs="Arial"/>
          <w:i/>
          <w:sz w:val="22"/>
          <w:szCs w:val="22"/>
        </w:rPr>
        <w:t xml:space="preserve"> compliance)</w:t>
      </w:r>
      <w:r>
        <w:rPr>
          <w:rFonts w:ascii="Arial" w:hAnsi="Arial" w:cs="Arial"/>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9B2783"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9B2783">
        <w:rPr>
          <w:rFonts w:ascii="Arial" w:hAnsi="Arial" w:cs="Arial"/>
          <w:b/>
          <w:i/>
          <w:sz w:val="22"/>
          <w:szCs w:val="22"/>
        </w:rPr>
        <w:t>OR</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NRC issued an NOV to the licensee on </w:t>
      </w:r>
      <w:r w:rsidRPr="009B2783">
        <w:rPr>
          <w:rFonts w:ascii="Arial" w:hAnsi="Arial" w:cs="Arial"/>
          <w:i/>
          <w:sz w:val="22"/>
          <w:szCs w:val="22"/>
        </w:rPr>
        <w:t>(enter date)</w:t>
      </w:r>
      <w:r>
        <w:rPr>
          <w:rFonts w:ascii="Arial" w:hAnsi="Arial" w:cs="Arial"/>
          <w:sz w:val="22"/>
          <w:szCs w:val="22"/>
        </w:rPr>
        <w:t xml:space="preserve">.  The licensee provided the NRC a written response to the NOV on </w:t>
      </w:r>
      <w:r w:rsidRPr="009B2783">
        <w:rPr>
          <w:rFonts w:ascii="Arial" w:hAnsi="Arial" w:cs="Arial"/>
          <w:i/>
          <w:sz w:val="22"/>
          <w:szCs w:val="22"/>
        </w:rPr>
        <w:t>(enter date)</w:t>
      </w:r>
      <w:r>
        <w:rPr>
          <w:rFonts w:ascii="Arial" w:hAnsi="Arial" w:cs="Arial"/>
          <w:sz w:val="22"/>
          <w:szCs w:val="22"/>
        </w:rPr>
        <w:t>.  The licensee’s response described</w:t>
      </w:r>
      <w:r w:rsidRPr="009B2783">
        <w:rPr>
          <w:rFonts w:ascii="Arial" w:hAnsi="Arial" w:cs="Arial"/>
          <w:sz w:val="22"/>
          <w:szCs w:val="22"/>
        </w:rPr>
        <w:t xml:space="preserve">: </w:t>
      </w:r>
      <w:r w:rsidRPr="009B2783">
        <w:rPr>
          <w:rFonts w:ascii="Arial" w:hAnsi="Arial" w:cs="Arial"/>
          <w:sz w:val="22"/>
          <w:szCs w:val="22"/>
        </w:rPr>
        <w:lastRenderedPageBreak/>
        <w:t>(1) corrective steps which have been taken and the results achieved; (2) corrective steps which will be taken; (3) the date when full compliance will be achieved</w:t>
      </w:r>
      <w:r>
        <w:rPr>
          <w:rFonts w:ascii="Arial" w:hAnsi="Arial" w:cs="Arial"/>
          <w:sz w:val="22"/>
          <w:szCs w:val="22"/>
        </w:rPr>
        <w:t>; and (4) the reasons for the violation</w:t>
      </w:r>
      <w:r w:rsidRPr="009B2783">
        <w:rPr>
          <w:rFonts w:ascii="Arial" w:hAnsi="Arial" w:cs="Arial"/>
          <w:sz w:val="22"/>
          <w:szCs w:val="22"/>
        </w:rPr>
        <w:t>.</w:t>
      </w:r>
      <w:r w:rsidRPr="008423A0">
        <w:rPr>
          <w:rFonts w:ascii="Arial" w:hAnsi="Arial" w:cs="Arial"/>
          <w:sz w:val="22"/>
          <w:szCs w:val="22"/>
        </w:rPr>
        <w:t xml:space="preserve">  </w:t>
      </w:r>
      <w:r>
        <w:rPr>
          <w:rFonts w:ascii="Arial" w:hAnsi="Arial" w:cs="Arial"/>
          <w:sz w:val="22"/>
          <w:szCs w:val="22"/>
        </w:rPr>
        <w:t xml:space="preserve">During this inspection, the inspectors identified that because the licensee failed to identify the root cause of the violation, the licensee’s RCE and corrective actions were inadequate for addressing the NOV.  Although the EDG was restored to compliance (operable status) in accordance with the TS, the licensee has not addressed the issue of vendor manual control.  The licensee entered this issue into their corrective action program as CR 2008-1234 with a due date of October 5, 2008.  The licensee’s planned corrective actions to address this issue are discussed in </w:t>
      </w:r>
      <w:r w:rsidRPr="00450653">
        <w:rPr>
          <w:rFonts w:ascii="Arial" w:hAnsi="Arial" w:cs="Arial"/>
          <w:sz w:val="22"/>
          <w:szCs w:val="22"/>
        </w:rPr>
        <w:t>section 02.03.f</w:t>
      </w:r>
      <w:r>
        <w:rPr>
          <w:rFonts w:ascii="Arial" w:hAnsi="Arial" w:cs="Arial"/>
          <w:sz w:val="22"/>
          <w:szCs w:val="22"/>
        </w:rPr>
        <w:t xml:space="preserve"> of this report.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f.</w:t>
      </w:r>
      <w:r>
        <w:rPr>
          <w:rFonts w:ascii="Arial" w:hAnsi="Arial" w:cs="Arial"/>
          <w:sz w:val="22"/>
          <w:szCs w:val="22"/>
        </w:rPr>
        <w:tab/>
      </w:r>
      <w:r w:rsidRPr="006E53A1">
        <w:rPr>
          <w:rFonts w:ascii="Arial" w:hAnsi="Arial" w:cs="Arial"/>
          <w:sz w:val="22"/>
          <w:szCs w:val="22"/>
          <w:u w:val="single"/>
        </w:rPr>
        <w:t>Findings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0D2E74"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r>
      <w:r w:rsidRPr="000D2E74">
        <w:rPr>
          <w:rFonts w:ascii="Arial" w:hAnsi="Arial" w:cs="Arial"/>
          <w:sz w:val="22"/>
          <w:szCs w:val="22"/>
        </w:rPr>
        <w:t>No findings of significance were identified.</w:t>
      </w:r>
    </w:p>
    <w:p w:rsidR="00043DED" w:rsidRPr="000D2E74"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0D2E74"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rFonts w:ascii="Arial" w:hAnsi="Arial" w:cs="Arial"/>
          <w:b/>
          <w:i/>
          <w:sz w:val="22"/>
          <w:szCs w:val="22"/>
        </w:rPr>
      </w:pPr>
      <w:r w:rsidRPr="000D2E74">
        <w:rPr>
          <w:rFonts w:ascii="Arial" w:hAnsi="Arial" w:cs="Arial"/>
          <w:b/>
          <w:i/>
          <w:sz w:val="22"/>
          <w:szCs w:val="22"/>
        </w:rPr>
        <w:t>OR</w:t>
      </w:r>
    </w:p>
    <w:p w:rsidR="00043DED" w:rsidRPr="00890984"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890984">
        <w:rPr>
          <w:rFonts w:ascii="Arial" w:hAnsi="Arial" w:cs="Arial"/>
          <w:sz w:val="22"/>
          <w:szCs w:val="22"/>
        </w:rPr>
        <w:tab/>
      </w:r>
      <w:r w:rsidRPr="00F371ED">
        <w:rPr>
          <w:rFonts w:ascii="Arial" w:hAnsi="Arial" w:cs="Arial"/>
          <w:sz w:val="22"/>
          <w:szCs w:val="22"/>
          <w:u w:val="single"/>
        </w:rPr>
        <w:t>Introduction</w:t>
      </w:r>
      <w:r w:rsidRPr="00F371ED">
        <w:rPr>
          <w:rFonts w:ascii="Arial" w:hAnsi="Arial" w:cs="Arial"/>
          <w:sz w:val="22"/>
          <w:szCs w:val="22"/>
        </w:rPr>
        <w:t xml:space="preserve">:  </w:t>
      </w:r>
      <w:r w:rsidRPr="00AB30C5">
        <w:rPr>
          <w:rFonts w:ascii="Arial" w:hAnsi="Arial" w:cs="Arial"/>
          <w:sz w:val="22"/>
          <w:szCs w:val="22"/>
        </w:rPr>
        <w:t>The inspectors identified</w:t>
      </w:r>
      <w:r>
        <w:rPr>
          <w:rFonts w:ascii="Arial" w:hAnsi="Arial" w:cs="Arial"/>
          <w:sz w:val="22"/>
          <w:szCs w:val="22"/>
        </w:rPr>
        <w:t xml:space="preserve"> a violation which met the criteria of</w:t>
      </w:r>
      <w:r w:rsidRPr="00F371ED">
        <w:rPr>
          <w:rFonts w:ascii="Arial" w:hAnsi="Arial" w:cs="Arial"/>
          <w:sz w:val="22"/>
          <w:szCs w:val="22"/>
        </w:rPr>
        <w:t xml:space="preserve"> an NCV of 10 CFR Part 50, Appendix B, Criterion XVI, “Corrective Action,” for the licensee’s failure to </w:t>
      </w:r>
      <w:r>
        <w:rPr>
          <w:rFonts w:ascii="Arial" w:hAnsi="Arial" w:cs="Arial"/>
          <w:sz w:val="22"/>
          <w:szCs w:val="22"/>
        </w:rPr>
        <w:t>establish (1) measures that assured</w:t>
      </w:r>
      <w:r w:rsidRPr="00F371ED">
        <w:rPr>
          <w:rFonts w:ascii="Arial" w:hAnsi="Arial" w:cs="Arial"/>
          <w:sz w:val="22"/>
          <w:szCs w:val="22"/>
        </w:rPr>
        <w:t xml:space="preserve"> the cause of the EDG failure (a </w:t>
      </w:r>
      <w:r>
        <w:rPr>
          <w:rFonts w:ascii="Arial" w:hAnsi="Arial" w:cs="Arial"/>
          <w:sz w:val="22"/>
          <w:szCs w:val="22"/>
        </w:rPr>
        <w:t>SCAQ</w:t>
      </w:r>
      <w:r w:rsidRPr="00F371ED">
        <w:rPr>
          <w:rFonts w:ascii="Arial" w:hAnsi="Arial" w:cs="Arial"/>
          <w:sz w:val="22"/>
          <w:szCs w:val="22"/>
        </w:rPr>
        <w:t xml:space="preserve">) was determined and </w:t>
      </w:r>
      <w:r>
        <w:rPr>
          <w:rFonts w:ascii="Arial" w:hAnsi="Arial" w:cs="Arial"/>
          <w:sz w:val="22"/>
          <w:szCs w:val="22"/>
        </w:rPr>
        <w:t xml:space="preserve">(2) </w:t>
      </w:r>
      <w:r w:rsidRPr="00F371ED">
        <w:rPr>
          <w:rFonts w:ascii="Arial" w:hAnsi="Arial" w:cs="Arial"/>
          <w:sz w:val="22"/>
          <w:szCs w:val="22"/>
        </w:rPr>
        <w:t xml:space="preserve">corrective actions to preclude repetition of the failure. </w:t>
      </w:r>
      <w:r>
        <w:rPr>
          <w:rFonts w:ascii="Arial" w:hAnsi="Arial" w:cs="Arial"/>
          <w:sz w:val="22"/>
          <w:szCs w:val="22"/>
        </w:rPr>
        <w:t xml:space="preserve"> </w:t>
      </w:r>
      <w:r w:rsidRPr="00F371ED">
        <w:rPr>
          <w:rFonts w:ascii="Arial" w:hAnsi="Arial" w:cs="Arial"/>
          <w:sz w:val="22"/>
          <w:szCs w:val="22"/>
        </w:rPr>
        <w:t>As a result of this failure, additional equipment with improper calibration was identified.</w:t>
      </w: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F371ED">
        <w:rPr>
          <w:rFonts w:ascii="Arial" w:hAnsi="Arial" w:cs="Arial"/>
          <w:sz w:val="22"/>
          <w:szCs w:val="22"/>
        </w:rPr>
        <w:tab/>
      </w:r>
      <w:r w:rsidRPr="00F371ED">
        <w:rPr>
          <w:rFonts w:ascii="Arial" w:hAnsi="Arial" w:cs="Arial"/>
          <w:sz w:val="22"/>
          <w:szCs w:val="22"/>
          <w:u w:val="single"/>
        </w:rPr>
        <w:t>Description</w:t>
      </w:r>
      <w:r w:rsidRPr="00F371ED">
        <w:rPr>
          <w:rFonts w:ascii="Arial" w:hAnsi="Arial" w:cs="Arial"/>
          <w:sz w:val="22"/>
          <w:szCs w:val="22"/>
        </w:rPr>
        <w:t>:  During this supplemental inspection, the inspectors assessed the licensee</w:t>
      </w:r>
      <w:r w:rsidRPr="00F371ED">
        <w:rPr>
          <w:rFonts w:ascii="Arial" w:hAnsi="Arial" w:cs="Arial"/>
          <w:sz w:val="22"/>
          <w:szCs w:val="22"/>
        </w:rPr>
        <w:sym w:font="WP TypographicSymbols" w:char="003D"/>
      </w:r>
      <w:r w:rsidRPr="00F371ED">
        <w:rPr>
          <w:rFonts w:ascii="Arial" w:hAnsi="Arial" w:cs="Arial"/>
          <w:sz w:val="22"/>
          <w:szCs w:val="22"/>
        </w:rPr>
        <w:t xml:space="preserve">s evaluation associated with the inoperability of EDG 1A, which occurred on December 1, 2007. EDG 1A failed to reach the required speed during a TS SR test. </w:t>
      </w:r>
      <w:r>
        <w:rPr>
          <w:rFonts w:ascii="Arial" w:hAnsi="Arial" w:cs="Arial"/>
          <w:sz w:val="22"/>
          <w:szCs w:val="22"/>
        </w:rPr>
        <w:t xml:space="preserve"> </w:t>
      </w:r>
      <w:r w:rsidRPr="00F371ED">
        <w:rPr>
          <w:rFonts w:ascii="Arial" w:hAnsi="Arial" w:cs="Arial"/>
          <w:sz w:val="22"/>
          <w:szCs w:val="22"/>
        </w:rPr>
        <w:t xml:space="preserve">The finding was characterized as </w:t>
      </w:r>
      <w:r w:rsidRPr="00F371ED">
        <w:rPr>
          <w:rFonts w:ascii="Arial" w:hAnsi="Arial" w:cs="Arial"/>
          <w:i/>
          <w:sz w:val="22"/>
          <w:szCs w:val="22"/>
        </w:rPr>
        <w:t>(white)</w:t>
      </w:r>
      <w:r w:rsidRPr="00F371ED">
        <w:rPr>
          <w:rFonts w:ascii="Arial" w:hAnsi="Arial" w:cs="Arial"/>
          <w:sz w:val="22"/>
          <w:szCs w:val="22"/>
        </w:rPr>
        <w:t xml:space="preserve"> based on the results of a Phase 3 risk analysis performed by a region-based SRA, as discussed in detail in NRC IR 05000ddd/2008002. </w:t>
      </w:r>
      <w:r>
        <w:rPr>
          <w:rFonts w:ascii="Arial" w:hAnsi="Arial" w:cs="Arial"/>
          <w:sz w:val="22"/>
          <w:szCs w:val="22"/>
        </w:rPr>
        <w:t xml:space="preserve"> </w:t>
      </w:r>
      <w:r w:rsidRPr="00F371ED">
        <w:rPr>
          <w:rFonts w:ascii="Arial" w:hAnsi="Arial" w:cs="Arial"/>
          <w:sz w:val="22"/>
          <w:szCs w:val="22"/>
        </w:rPr>
        <w:t>The failure of EDG 1A during the SR test was attributed to an improperly calibrated governor speed control unit</w:t>
      </w:r>
      <w:r>
        <w:rPr>
          <w:rFonts w:ascii="Arial" w:hAnsi="Arial" w:cs="Arial"/>
          <w:sz w:val="22"/>
          <w:szCs w:val="22"/>
        </w:rPr>
        <w:t>,</w:t>
      </w:r>
      <w:r w:rsidRPr="00F371ED">
        <w:rPr>
          <w:rFonts w:ascii="Arial" w:hAnsi="Arial" w:cs="Arial"/>
          <w:sz w:val="22"/>
          <w:szCs w:val="22"/>
        </w:rPr>
        <w:t xml:space="preserve"> which occurred during mainten</w:t>
      </w:r>
      <w:r>
        <w:rPr>
          <w:rFonts w:ascii="Arial" w:hAnsi="Arial" w:cs="Arial"/>
          <w:sz w:val="22"/>
          <w:szCs w:val="22"/>
        </w:rPr>
        <w:t>ance performed in January 2006.</w:t>
      </w: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F371ED">
        <w:rPr>
          <w:rFonts w:ascii="Arial" w:hAnsi="Arial" w:cs="Arial"/>
          <w:sz w:val="22"/>
          <w:szCs w:val="22"/>
        </w:rPr>
        <w:tab/>
        <w:t xml:space="preserve">Although the licensee correctly diagnosed the apparent cause of the EDG failure as being an improperly calibrated governor speed control unit, the licensee incorrectly identified the root cause as being a maintenance worker error.  The inspectors determined that the worker errors were actually caused by out-of-date vendor manuals for the governor speed control units.  The calibration procedure in the vendor manual was for a speed control unit that had been replaced </w:t>
      </w:r>
      <w:r>
        <w:rPr>
          <w:rFonts w:ascii="Arial" w:hAnsi="Arial" w:cs="Arial"/>
          <w:sz w:val="22"/>
          <w:szCs w:val="22"/>
        </w:rPr>
        <w:t xml:space="preserve">with an updated model </w:t>
      </w:r>
      <w:r w:rsidRPr="00F371ED">
        <w:rPr>
          <w:rFonts w:ascii="Arial" w:hAnsi="Arial" w:cs="Arial"/>
          <w:sz w:val="22"/>
          <w:szCs w:val="22"/>
        </w:rPr>
        <w:t>two years ago.  In addition, the inspectors noted that problems with vendor manual control for other equipment had previously been identified by the NRC as documented in IR 05000ddd/2007004; however, the licensee had failed to enter this concern into the corrective action program.</w:t>
      </w: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F371ED">
        <w:rPr>
          <w:rFonts w:ascii="Arial" w:hAnsi="Arial" w:cs="Arial"/>
          <w:sz w:val="22"/>
          <w:szCs w:val="22"/>
        </w:rPr>
        <w:tab/>
        <w:t xml:space="preserve">The licensee classified the EDG failure as being a </w:t>
      </w:r>
      <w:r>
        <w:rPr>
          <w:rFonts w:ascii="Arial" w:hAnsi="Arial" w:cs="Arial"/>
          <w:sz w:val="22"/>
          <w:szCs w:val="22"/>
        </w:rPr>
        <w:t>SCAQ</w:t>
      </w:r>
      <w:r w:rsidRPr="00F371ED">
        <w:rPr>
          <w:rFonts w:ascii="Arial" w:hAnsi="Arial" w:cs="Arial"/>
          <w:sz w:val="22"/>
          <w:szCs w:val="22"/>
        </w:rPr>
        <w:t xml:space="preserve"> in accordance with Appendix 1 of the station’s corrective action procedure, DCAP-200. </w:t>
      </w:r>
      <w:r>
        <w:rPr>
          <w:rFonts w:ascii="Arial" w:hAnsi="Arial" w:cs="Arial"/>
          <w:sz w:val="22"/>
          <w:szCs w:val="22"/>
        </w:rPr>
        <w:t xml:space="preserve"> </w:t>
      </w:r>
      <w:r w:rsidRPr="00F371ED">
        <w:rPr>
          <w:rFonts w:ascii="Arial" w:hAnsi="Arial" w:cs="Arial"/>
          <w:sz w:val="22"/>
          <w:szCs w:val="22"/>
        </w:rPr>
        <w:t xml:space="preserve">Section 3.1.2 of DCAP-200 requires the licensee to establish </w:t>
      </w:r>
      <w:r>
        <w:rPr>
          <w:rFonts w:ascii="Arial" w:hAnsi="Arial" w:cs="Arial"/>
          <w:sz w:val="22"/>
          <w:szCs w:val="22"/>
        </w:rPr>
        <w:t xml:space="preserve">(1) </w:t>
      </w:r>
      <w:r w:rsidRPr="00F371ED">
        <w:rPr>
          <w:rFonts w:ascii="Arial" w:hAnsi="Arial" w:cs="Arial"/>
          <w:sz w:val="22"/>
          <w:szCs w:val="22"/>
        </w:rPr>
        <w:t xml:space="preserve">measures </w:t>
      </w:r>
      <w:r>
        <w:rPr>
          <w:rFonts w:ascii="Arial" w:hAnsi="Arial" w:cs="Arial"/>
          <w:sz w:val="22"/>
          <w:szCs w:val="22"/>
        </w:rPr>
        <w:t>to assure</w:t>
      </w:r>
      <w:r w:rsidRPr="00F371ED">
        <w:rPr>
          <w:rFonts w:ascii="Arial" w:hAnsi="Arial" w:cs="Arial"/>
          <w:sz w:val="22"/>
          <w:szCs w:val="22"/>
        </w:rPr>
        <w:t xml:space="preserve"> that the cause of a SCAQ was determined and </w:t>
      </w:r>
      <w:r>
        <w:rPr>
          <w:rFonts w:ascii="Arial" w:hAnsi="Arial" w:cs="Arial"/>
          <w:sz w:val="22"/>
          <w:szCs w:val="22"/>
        </w:rPr>
        <w:t xml:space="preserve">(2) </w:t>
      </w:r>
      <w:r w:rsidRPr="00F371ED">
        <w:rPr>
          <w:rFonts w:ascii="Arial" w:hAnsi="Arial" w:cs="Arial"/>
          <w:sz w:val="22"/>
          <w:szCs w:val="22"/>
        </w:rPr>
        <w:t>corrective actions to preclude re</w:t>
      </w:r>
      <w:r>
        <w:rPr>
          <w:rFonts w:ascii="Arial" w:hAnsi="Arial" w:cs="Arial"/>
          <w:sz w:val="22"/>
          <w:szCs w:val="22"/>
        </w:rPr>
        <w:t>petition</w:t>
      </w:r>
      <w:r w:rsidRPr="00F371ED">
        <w:rPr>
          <w:rFonts w:ascii="Arial" w:hAnsi="Arial" w:cs="Arial"/>
          <w:sz w:val="22"/>
          <w:szCs w:val="22"/>
        </w:rPr>
        <w:t xml:space="preserve"> of the SCAQ.  The licensee’s RCE failed to determine the cause of the EDG failure.</w:t>
      </w:r>
      <w:r>
        <w:rPr>
          <w:rFonts w:ascii="Arial" w:hAnsi="Arial" w:cs="Arial"/>
          <w:sz w:val="22"/>
          <w:szCs w:val="22"/>
        </w:rPr>
        <w:t xml:space="preserve"> </w:t>
      </w:r>
      <w:r w:rsidRPr="00F371ED">
        <w:rPr>
          <w:rFonts w:ascii="Arial" w:hAnsi="Arial" w:cs="Arial"/>
          <w:sz w:val="22"/>
          <w:szCs w:val="22"/>
        </w:rPr>
        <w:t xml:space="preserve"> In addition, the licensee’s corrective actions consisted of retraining the maintenance worker and did not address the issue</w:t>
      </w:r>
      <w:r>
        <w:rPr>
          <w:rFonts w:ascii="Arial" w:hAnsi="Arial" w:cs="Arial"/>
          <w:sz w:val="22"/>
          <w:szCs w:val="22"/>
        </w:rPr>
        <w:t xml:space="preserve"> of</w:t>
      </w:r>
      <w:r w:rsidRPr="00F371ED">
        <w:rPr>
          <w:rFonts w:ascii="Arial" w:hAnsi="Arial" w:cs="Arial"/>
          <w:sz w:val="22"/>
          <w:szCs w:val="22"/>
        </w:rPr>
        <w:t xml:space="preserve"> vendor manual control.  Therefore, the licensee failed to adequately implement DCAP-200.</w:t>
      </w: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F371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F371ED">
        <w:rPr>
          <w:rFonts w:ascii="Arial" w:hAnsi="Arial" w:cs="Arial"/>
          <w:sz w:val="22"/>
          <w:szCs w:val="22"/>
        </w:rPr>
        <w:lastRenderedPageBreak/>
        <w:tab/>
        <w:t xml:space="preserve">The inspectors asked the licensee to provide verification that other equipment within the scope of the maintenance rule was also calibrated in accordance with updated vendor manual specifications.  While responding to this request, the licensee found that the </w:t>
      </w:r>
      <w:r>
        <w:rPr>
          <w:rFonts w:ascii="Arial" w:hAnsi="Arial" w:cs="Arial"/>
          <w:sz w:val="22"/>
          <w:szCs w:val="22"/>
        </w:rPr>
        <w:t>condensate storage tank level instrumentation was improperly calibrated.  This error resulted in an inadequate water level to be deemed acceptable by operations staff because the actual water level was below the required limit specified in the licensee’s updated safety analysis report</w:t>
      </w:r>
      <w:r w:rsidRPr="00F371ED">
        <w:rPr>
          <w:rFonts w:ascii="Arial" w:hAnsi="Arial" w:cs="Arial"/>
          <w:sz w:val="22"/>
          <w:szCs w:val="22"/>
        </w:rPr>
        <w:t>.</w:t>
      </w:r>
      <w:r>
        <w:rPr>
          <w:rFonts w:ascii="Arial" w:hAnsi="Arial" w:cs="Arial"/>
          <w:sz w:val="22"/>
          <w:szCs w:val="22"/>
        </w:rPr>
        <w:t xml:space="preserve">  The licensee’s engineering staff performed calculations to demonstrate the reduced water level met, although with significantly less margin, the accident analysis requirements. </w:t>
      </w:r>
      <w:r w:rsidRPr="00F371ED">
        <w:rPr>
          <w:rFonts w:ascii="Arial" w:hAnsi="Arial" w:cs="Arial"/>
          <w:sz w:val="22"/>
          <w:szCs w:val="22"/>
        </w:rPr>
        <w:t xml:space="preserve"> The licensee’s corrective actions for this issue included </w:t>
      </w:r>
      <w:r>
        <w:rPr>
          <w:rFonts w:ascii="Arial" w:hAnsi="Arial" w:cs="Arial"/>
          <w:sz w:val="22"/>
          <w:szCs w:val="22"/>
        </w:rPr>
        <w:t>calibrating the CST level instrumentation</w:t>
      </w:r>
      <w:r w:rsidRPr="00F371ED">
        <w:rPr>
          <w:rFonts w:ascii="Arial" w:hAnsi="Arial" w:cs="Arial"/>
          <w:sz w:val="22"/>
          <w:szCs w:val="22"/>
        </w:rPr>
        <w:t>, generating CR 2008-1234 to document this issue and to re-perform the RCE using an independent contractor, and establishing a program to re-verify that all safety-significant vendor information is current by contacting each of the associated vendors.</w:t>
      </w:r>
    </w:p>
    <w:p w:rsidR="00043DED" w:rsidRPr="00337138"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337138"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337138">
        <w:rPr>
          <w:rFonts w:ascii="Arial" w:hAnsi="Arial" w:cs="Arial"/>
          <w:sz w:val="22"/>
          <w:szCs w:val="22"/>
        </w:rPr>
        <w:tab/>
      </w:r>
      <w:r w:rsidRPr="00337138">
        <w:rPr>
          <w:rFonts w:ascii="Arial" w:hAnsi="Arial" w:cs="Arial"/>
          <w:sz w:val="22"/>
          <w:szCs w:val="22"/>
          <w:u w:val="single"/>
        </w:rPr>
        <w:t>Analysis</w:t>
      </w:r>
      <w:r w:rsidRPr="00337138">
        <w:rPr>
          <w:rFonts w:ascii="Arial" w:hAnsi="Arial" w:cs="Arial"/>
          <w:sz w:val="22"/>
          <w:szCs w:val="22"/>
        </w:rPr>
        <w:t xml:space="preserve">:  </w:t>
      </w:r>
      <w:r w:rsidRPr="00B411FC">
        <w:rPr>
          <w:rFonts w:ascii="Arial" w:hAnsi="Arial" w:cs="Arial"/>
          <w:sz w:val="22"/>
          <w:szCs w:val="22"/>
        </w:rPr>
        <w:t>The licensee</w:t>
      </w:r>
      <w:r>
        <w:rPr>
          <w:rFonts w:ascii="Arial" w:hAnsi="Arial" w:cs="Arial"/>
          <w:sz w:val="22"/>
          <w:szCs w:val="22"/>
        </w:rPr>
        <w:t xml:space="preserve"> fail</w:t>
      </w:r>
      <w:r w:rsidRPr="00B411FC">
        <w:rPr>
          <w:rFonts w:ascii="Arial" w:hAnsi="Arial" w:cs="Arial"/>
          <w:sz w:val="22"/>
          <w:szCs w:val="22"/>
        </w:rPr>
        <w:t>e</w:t>
      </w:r>
      <w:r>
        <w:rPr>
          <w:rFonts w:ascii="Arial" w:hAnsi="Arial" w:cs="Arial"/>
          <w:sz w:val="22"/>
          <w:szCs w:val="22"/>
        </w:rPr>
        <w:t>d</w:t>
      </w:r>
      <w:r w:rsidRPr="00B411FC">
        <w:rPr>
          <w:rFonts w:ascii="Arial" w:hAnsi="Arial" w:cs="Arial"/>
          <w:sz w:val="22"/>
          <w:szCs w:val="22"/>
        </w:rPr>
        <w:t xml:space="preserve"> to establish </w:t>
      </w:r>
      <w:r>
        <w:rPr>
          <w:rFonts w:ascii="Arial" w:hAnsi="Arial" w:cs="Arial"/>
          <w:sz w:val="22"/>
          <w:szCs w:val="22"/>
        </w:rPr>
        <w:t xml:space="preserve">(1) </w:t>
      </w:r>
      <w:r w:rsidRPr="00B411FC">
        <w:rPr>
          <w:rFonts w:ascii="Arial" w:hAnsi="Arial" w:cs="Arial"/>
          <w:sz w:val="22"/>
          <w:szCs w:val="22"/>
        </w:rPr>
        <w:t xml:space="preserve">measures that assured that the cause of the EDG failure (a SCAQ) was determined and </w:t>
      </w:r>
      <w:r>
        <w:rPr>
          <w:rFonts w:ascii="Arial" w:hAnsi="Arial" w:cs="Arial"/>
          <w:sz w:val="22"/>
          <w:szCs w:val="22"/>
        </w:rPr>
        <w:t>(2)</w:t>
      </w:r>
      <w:r w:rsidRPr="00B411FC">
        <w:rPr>
          <w:rFonts w:ascii="Arial" w:hAnsi="Arial" w:cs="Arial"/>
          <w:sz w:val="22"/>
          <w:szCs w:val="22"/>
        </w:rPr>
        <w:t xml:space="preserve"> corrective actions to preclude repetition of the </w:t>
      </w:r>
      <w:r>
        <w:rPr>
          <w:rFonts w:ascii="Arial" w:hAnsi="Arial" w:cs="Arial"/>
          <w:sz w:val="22"/>
          <w:szCs w:val="22"/>
        </w:rPr>
        <w:t xml:space="preserve">EDG </w:t>
      </w:r>
      <w:r w:rsidRPr="00B411FC">
        <w:rPr>
          <w:rFonts w:ascii="Arial" w:hAnsi="Arial" w:cs="Arial"/>
          <w:sz w:val="22"/>
          <w:szCs w:val="22"/>
        </w:rPr>
        <w:t>failure</w:t>
      </w:r>
      <w:r>
        <w:rPr>
          <w:rFonts w:ascii="Arial" w:hAnsi="Arial" w:cs="Arial"/>
          <w:sz w:val="22"/>
          <w:szCs w:val="22"/>
        </w:rPr>
        <w:t>.  The licensee’s failure</w:t>
      </w:r>
      <w:r w:rsidRPr="00B411FC">
        <w:rPr>
          <w:rFonts w:ascii="Arial" w:hAnsi="Arial" w:cs="Arial"/>
          <w:sz w:val="22"/>
          <w:szCs w:val="22"/>
        </w:rPr>
        <w:t xml:space="preserve"> was a performance deficiency</w:t>
      </w:r>
      <w:r>
        <w:rPr>
          <w:rFonts w:ascii="Arial" w:hAnsi="Arial" w:cs="Arial"/>
          <w:sz w:val="22"/>
          <w:szCs w:val="22"/>
          <w:highlight w:val="yellow"/>
        </w:rPr>
        <w:t xml:space="preserve"> </w:t>
      </w:r>
      <w:r w:rsidRPr="00B411FC">
        <w:rPr>
          <w:rFonts w:ascii="Arial" w:hAnsi="Arial" w:cs="Arial"/>
          <w:sz w:val="22"/>
          <w:szCs w:val="22"/>
        </w:rPr>
        <w:t xml:space="preserve">because it resulted in the licensee not meeting a requirement, and the cause was reasonably within the licensee’s ability to foresee, correct, and prevent.  The inspectors reviewed this performance deficiency in accordance with the guidance in IMC 0612, “Power Reactor Inspection Reports,” Appendix B, “Issue Screening,” and Appendix E, “Examples of minor issues,” dated </w:t>
      </w:r>
      <w:r w:rsidRPr="00B411FC">
        <w:rPr>
          <w:rFonts w:ascii="Arial" w:hAnsi="Arial" w:cs="Arial"/>
          <w:i/>
          <w:sz w:val="22"/>
          <w:szCs w:val="22"/>
        </w:rPr>
        <w:t>(enter revision date)</w:t>
      </w:r>
      <w:r w:rsidRPr="00B411FC">
        <w:rPr>
          <w:rFonts w:ascii="Arial" w:hAnsi="Arial" w:cs="Arial"/>
          <w:sz w:val="22"/>
          <w:szCs w:val="22"/>
        </w:rPr>
        <w:t xml:space="preserve">, to determine if it had more than minor safety significance.  </w:t>
      </w:r>
      <w:r w:rsidRPr="00281110">
        <w:rPr>
          <w:rFonts w:ascii="Arial" w:hAnsi="Arial" w:cs="Arial"/>
          <w:sz w:val="22"/>
          <w:szCs w:val="22"/>
        </w:rPr>
        <w:t>The inspectors concluded that the performance deficiency had more than minor safety significance because if left uncorrected, it would have the potential to lead to a more significant safety concern (i.e., inadequate condensate water availability during an accident).  In addition, the finding correlated to example 3.I of IMC 0612, Appendix E.  Therefore, the performance deficiency was a finding.</w:t>
      </w:r>
    </w:p>
    <w:p w:rsidR="00043DED" w:rsidRPr="00337138"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D223BC"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337138">
        <w:rPr>
          <w:rFonts w:ascii="Arial" w:hAnsi="Arial" w:cs="Arial"/>
          <w:sz w:val="22"/>
          <w:szCs w:val="22"/>
        </w:rPr>
        <w:tab/>
        <w:t xml:space="preserve">The inspectors used the Phase 1 worksheet of IMC 0609, Appendix A, “Determining the Significance of Reactor Inspection Findings for At-Power Situations,” to determine the finding’s significance.  The inspectors determined </w:t>
      </w:r>
      <w:r w:rsidRPr="00D223BC">
        <w:rPr>
          <w:rFonts w:ascii="Arial" w:hAnsi="Arial" w:cs="Arial"/>
          <w:sz w:val="22"/>
          <w:szCs w:val="22"/>
        </w:rPr>
        <w:t>that the issue had very low safety significance (green) because the finding did not result in an actual loss of safety function.</w:t>
      </w:r>
      <w:r>
        <w:rPr>
          <w:rFonts w:ascii="Arial" w:hAnsi="Arial" w:cs="Arial"/>
          <w:sz w:val="22"/>
          <w:szCs w:val="22"/>
        </w:rPr>
        <w:t xml:space="preserve">  The inspectors also determined t</w:t>
      </w:r>
      <w:r w:rsidRPr="00D223BC">
        <w:rPr>
          <w:rFonts w:ascii="Arial" w:hAnsi="Arial" w:cs="Arial"/>
          <w:sz w:val="22"/>
          <w:szCs w:val="22"/>
        </w:rPr>
        <w:t xml:space="preserve">he finding </w:t>
      </w:r>
      <w:r>
        <w:rPr>
          <w:rFonts w:ascii="Arial" w:hAnsi="Arial" w:cs="Arial"/>
          <w:sz w:val="22"/>
          <w:szCs w:val="22"/>
        </w:rPr>
        <w:t>had</w:t>
      </w:r>
      <w:r w:rsidRPr="00D223BC">
        <w:rPr>
          <w:rFonts w:ascii="Arial" w:hAnsi="Arial" w:cs="Arial"/>
          <w:sz w:val="22"/>
          <w:szCs w:val="22"/>
        </w:rPr>
        <w:t xml:space="preserve"> a cross-cutting aspect in the OE component of the area of problem identification and resolution because the licensee </w:t>
      </w:r>
      <w:r>
        <w:rPr>
          <w:rFonts w:ascii="Arial" w:hAnsi="Arial" w:cs="Arial"/>
          <w:sz w:val="22"/>
          <w:szCs w:val="22"/>
        </w:rPr>
        <w:t>was</w:t>
      </w:r>
      <w:r w:rsidRPr="00D223BC">
        <w:rPr>
          <w:rFonts w:ascii="Arial" w:hAnsi="Arial" w:cs="Arial"/>
          <w:sz w:val="22"/>
          <w:szCs w:val="22"/>
        </w:rPr>
        <w:t xml:space="preserve"> not implementing and institutionalizing OE</w:t>
      </w:r>
      <w:r>
        <w:rPr>
          <w:rFonts w:ascii="Arial" w:hAnsi="Arial" w:cs="Arial"/>
          <w:sz w:val="22"/>
          <w:szCs w:val="22"/>
        </w:rPr>
        <w:t xml:space="preserve"> (in the form of vendor notifications and manual updates)</w:t>
      </w:r>
      <w:r w:rsidRPr="00D223BC">
        <w:rPr>
          <w:rFonts w:ascii="Arial" w:hAnsi="Arial" w:cs="Arial"/>
          <w:sz w:val="22"/>
          <w:szCs w:val="22"/>
        </w:rPr>
        <w:t xml:space="preserve"> through changes to station processes, procedures, equipment, and training programs (P.2(b)).</w:t>
      </w:r>
    </w:p>
    <w:p w:rsidR="00043DED" w:rsidRPr="00D223BC"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D223BC"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D223BC">
        <w:rPr>
          <w:rFonts w:ascii="Arial" w:hAnsi="Arial" w:cs="Arial"/>
          <w:sz w:val="22"/>
          <w:szCs w:val="22"/>
        </w:rPr>
        <w:tab/>
      </w:r>
      <w:r w:rsidRPr="00D223BC">
        <w:rPr>
          <w:rFonts w:ascii="Arial" w:hAnsi="Arial" w:cs="Arial"/>
          <w:sz w:val="22"/>
          <w:szCs w:val="22"/>
          <w:u w:val="single"/>
        </w:rPr>
        <w:t>Enforcement</w:t>
      </w:r>
      <w:r w:rsidRPr="00D223BC">
        <w:rPr>
          <w:rFonts w:ascii="Arial" w:hAnsi="Arial" w:cs="Arial"/>
          <w:sz w:val="22"/>
          <w:szCs w:val="22"/>
        </w:rPr>
        <w:t>:  10 CFR 50, Appendix B, Criterion XVI, “Corrective Action,” states, in part, that in the case of significant conditions adverse to quality, the measures established to assure that the conditions are promptly identified and corrected shall assure that the cause of the condition is determined and corrective action is taken to preclude repetition.</w:t>
      </w:r>
      <w:r>
        <w:rPr>
          <w:rFonts w:ascii="Arial" w:hAnsi="Arial" w:cs="Arial"/>
          <w:sz w:val="22"/>
          <w:szCs w:val="22"/>
        </w:rPr>
        <w:t xml:space="preserve"> </w:t>
      </w:r>
      <w:r w:rsidRPr="00D223BC">
        <w:rPr>
          <w:rFonts w:ascii="Arial" w:hAnsi="Arial" w:cs="Arial"/>
          <w:sz w:val="22"/>
          <w:szCs w:val="22"/>
        </w:rPr>
        <w:t xml:space="preserve"> Contrary to this regulation, the licensee failed to take measures to assure that the cause of the EDG 1A failure (a SCAQ) was determined and that the corrective actions would preclude repetition.  The licensee captured this finding in their corrective action program as CR 2008-1234.</w:t>
      </w:r>
      <w:r>
        <w:rPr>
          <w:rFonts w:ascii="Arial" w:hAnsi="Arial" w:cs="Arial"/>
          <w:sz w:val="22"/>
          <w:szCs w:val="22"/>
        </w:rPr>
        <w:t xml:space="preserve"> </w:t>
      </w:r>
      <w:r w:rsidRPr="00D223BC">
        <w:rPr>
          <w:rFonts w:ascii="Arial" w:hAnsi="Arial" w:cs="Arial"/>
          <w:sz w:val="22"/>
          <w:szCs w:val="22"/>
        </w:rPr>
        <w:t xml:space="preserve"> Because the finding has very low safety significance and was entered into the licensee’s corrective action program, this violation is being treated as an NCV, consistent with Section VI.A</w:t>
      </w:r>
      <w:r>
        <w:rPr>
          <w:rFonts w:ascii="Arial" w:hAnsi="Arial" w:cs="Arial"/>
          <w:sz w:val="22"/>
          <w:szCs w:val="22"/>
        </w:rPr>
        <w:t xml:space="preserve"> of the NRC Enforcement Policy.</w:t>
      </w:r>
    </w:p>
    <w:p w:rsidR="00043DED" w:rsidRPr="001A278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sidRPr="00D223BC">
        <w:rPr>
          <w:rFonts w:ascii="Arial" w:hAnsi="Arial" w:cs="Arial"/>
          <w:sz w:val="22"/>
          <w:szCs w:val="22"/>
        </w:rPr>
        <w:tab/>
        <w:t>NCV 05000ddd/YYYY###-01, Inadequate Corrective Measures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outlineLvl w:val="2"/>
        <w:rPr>
          <w:rFonts w:ascii="Arial" w:hAnsi="Arial" w:cs="Arial"/>
          <w:sz w:val="22"/>
          <w:szCs w:val="22"/>
        </w:rPr>
      </w:pPr>
      <w:bookmarkStart w:id="31" w:name="_Toc212605709"/>
      <w:bookmarkStart w:id="32" w:name="_Toc217441745"/>
      <w:r>
        <w:rPr>
          <w:rFonts w:ascii="Arial" w:hAnsi="Arial" w:cs="Arial"/>
          <w:sz w:val="22"/>
          <w:szCs w:val="22"/>
        </w:rPr>
        <w:t>02.04</w:t>
      </w:r>
      <w:r>
        <w:rPr>
          <w:rFonts w:ascii="Arial" w:hAnsi="Arial" w:cs="Arial"/>
          <w:sz w:val="22"/>
          <w:szCs w:val="22"/>
        </w:rPr>
        <w:tab/>
      </w:r>
      <w:r w:rsidRPr="007B188D">
        <w:rPr>
          <w:rFonts w:ascii="Arial" w:hAnsi="Arial" w:cs="Arial"/>
          <w:sz w:val="22"/>
          <w:szCs w:val="22"/>
          <w:u w:val="single"/>
        </w:rPr>
        <w:t>Independent Assessment of Extent</w:t>
      </w:r>
      <w:r>
        <w:rPr>
          <w:rFonts w:ascii="Arial" w:hAnsi="Arial" w:cs="Arial"/>
          <w:sz w:val="22"/>
          <w:szCs w:val="22"/>
          <w:u w:val="single"/>
        </w:rPr>
        <w:t xml:space="preserve"> </w:t>
      </w:r>
      <w:r w:rsidRPr="007B188D">
        <w:rPr>
          <w:rFonts w:ascii="Arial" w:hAnsi="Arial" w:cs="Arial"/>
          <w:sz w:val="22"/>
          <w:szCs w:val="22"/>
          <w:u w:val="single"/>
        </w:rPr>
        <w:t>of</w:t>
      </w:r>
      <w:r>
        <w:rPr>
          <w:rFonts w:ascii="Arial" w:hAnsi="Arial" w:cs="Arial"/>
          <w:sz w:val="22"/>
          <w:szCs w:val="22"/>
          <w:u w:val="single"/>
        </w:rPr>
        <w:t xml:space="preserve"> </w:t>
      </w:r>
      <w:r w:rsidRPr="007B188D">
        <w:rPr>
          <w:rFonts w:ascii="Arial" w:hAnsi="Arial" w:cs="Arial"/>
          <w:sz w:val="22"/>
          <w:szCs w:val="22"/>
          <w:u w:val="single"/>
        </w:rPr>
        <w:t>Condition and Extent</w:t>
      </w:r>
      <w:r>
        <w:rPr>
          <w:rFonts w:ascii="Arial" w:hAnsi="Arial" w:cs="Arial"/>
          <w:sz w:val="22"/>
          <w:szCs w:val="22"/>
          <w:u w:val="single"/>
        </w:rPr>
        <w:t xml:space="preserve"> </w:t>
      </w:r>
      <w:r w:rsidRPr="007B188D">
        <w:rPr>
          <w:rFonts w:ascii="Arial" w:hAnsi="Arial" w:cs="Arial"/>
          <w:sz w:val="22"/>
          <w:szCs w:val="22"/>
          <w:u w:val="single"/>
        </w:rPr>
        <w:t>of</w:t>
      </w:r>
      <w:r>
        <w:rPr>
          <w:rFonts w:ascii="Arial" w:hAnsi="Arial" w:cs="Arial"/>
          <w:sz w:val="22"/>
          <w:szCs w:val="22"/>
          <w:u w:val="single"/>
        </w:rPr>
        <w:t xml:space="preserve"> </w:t>
      </w:r>
      <w:r w:rsidRPr="007B188D">
        <w:rPr>
          <w:rFonts w:ascii="Arial" w:hAnsi="Arial" w:cs="Arial"/>
          <w:sz w:val="22"/>
          <w:szCs w:val="22"/>
          <w:u w:val="single"/>
        </w:rPr>
        <w:t>Cause</w:t>
      </w:r>
      <w:r>
        <w:rPr>
          <w:rFonts w:ascii="Arial" w:hAnsi="Arial" w:cs="Arial"/>
          <w:sz w:val="22"/>
          <w:szCs w:val="22"/>
        </w:rPr>
        <w:t xml:space="preserve"> </w:t>
      </w:r>
      <w:bookmarkStart w:id="33" w:name="OLE_LINK1"/>
      <w:bookmarkStart w:id="34" w:name="OLE_LINK2"/>
      <w:r w:rsidRPr="007B188D">
        <w:rPr>
          <w:rFonts w:ascii="Arial" w:hAnsi="Arial" w:cs="Arial"/>
          <w:b/>
          <w:i/>
          <w:sz w:val="22"/>
          <w:szCs w:val="22"/>
        </w:rPr>
        <w:t>(</w:t>
      </w:r>
      <w:r>
        <w:rPr>
          <w:rFonts w:ascii="Arial" w:hAnsi="Arial" w:cs="Arial"/>
          <w:b/>
          <w:i/>
          <w:sz w:val="22"/>
          <w:szCs w:val="22"/>
        </w:rPr>
        <w:t xml:space="preserve">Note: this </w:t>
      </w:r>
      <w:r>
        <w:rPr>
          <w:rFonts w:ascii="Arial" w:hAnsi="Arial" w:cs="Arial"/>
          <w:b/>
          <w:i/>
          <w:sz w:val="22"/>
          <w:szCs w:val="22"/>
        </w:rPr>
        <w:lastRenderedPageBreak/>
        <w:t>section applies only to</w:t>
      </w:r>
      <w:r w:rsidRPr="007B188D">
        <w:rPr>
          <w:rFonts w:ascii="Arial" w:hAnsi="Arial" w:cs="Arial"/>
          <w:b/>
          <w:i/>
          <w:sz w:val="22"/>
          <w:szCs w:val="22"/>
        </w:rPr>
        <w:t xml:space="preserve"> </w:t>
      </w:r>
      <w:bookmarkEnd w:id="33"/>
      <w:bookmarkEnd w:id="34"/>
      <w:r>
        <w:rPr>
          <w:rFonts w:ascii="Arial" w:hAnsi="Arial" w:cs="Arial"/>
          <w:b/>
          <w:i/>
          <w:sz w:val="22"/>
          <w:szCs w:val="22"/>
        </w:rPr>
        <w:t xml:space="preserve">IP </w:t>
      </w:r>
      <w:r w:rsidRPr="007B188D">
        <w:rPr>
          <w:rFonts w:ascii="Arial" w:hAnsi="Arial" w:cs="Arial"/>
          <w:b/>
          <w:i/>
          <w:sz w:val="22"/>
          <w:szCs w:val="22"/>
        </w:rPr>
        <w:t>95002 inspection reports)</w:t>
      </w:r>
      <w:bookmarkEnd w:id="31"/>
      <w:bookmarkEnd w:id="32"/>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w:t>
      </w:r>
      <w:r>
        <w:rPr>
          <w:rFonts w:ascii="Arial" w:hAnsi="Arial" w:cs="Arial"/>
          <w:sz w:val="22"/>
          <w:szCs w:val="22"/>
        </w:rPr>
        <w:tab/>
      </w:r>
      <w:r w:rsidRPr="007046BC">
        <w:rPr>
          <w:rFonts w:ascii="Arial" w:hAnsi="Arial" w:cs="Arial"/>
          <w:sz w:val="22"/>
          <w:szCs w:val="22"/>
          <w:u w:val="single"/>
        </w:rPr>
        <w:t>Inspection Scope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IP 95002 requires that the inspection staff perform a focused inspection to independently assess the validity of the licensee’s conclusions regarding the extent of condition and extent of cause of the issue(s).  The objective of this requirement is to independently sample performance, as necessary, within the key attributes of the cornerstone(s) that are related to the subject issue(s) to ensure that the licensee’s evaluation regarding the extent of condition and extent of cause is sufficiently comprehensive.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inspectors conducted independent extent of condition and </w:t>
      </w:r>
      <w:r w:rsidRPr="00F81F79">
        <w:rPr>
          <w:rFonts w:ascii="Arial" w:hAnsi="Arial" w:cs="Arial"/>
          <w:sz w:val="22"/>
          <w:szCs w:val="22"/>
        </w:rPr>
        <w:t>extent</w:t>
      </w:r>
      <w:r>
        <w:rPr>
          <w:rFonts w:ascii="Arial" w:hAnsi="Arial" w:cs="Arial"/>
          <w:sz w:val="22"/>
          <w:szCs w:val="22"/>
        </w:rPr>
        <w:t xml:space="preserve"> </w:t>
      </w:r>
      <w:r w:rsidRPr="00F81F79">
        <w:rPr>
          <w:rFonts w:ascii="Arial" w:hAnsi="Arial" w:cs="Arial"/>
          <w:sz w:val="22"/>
          <w:szCs w:val="22"/>
        </w:rPr>
        <w:t>of</w:t>
      </w:r>
      <w:r>
        <w:rPr>
          <w:rFonts w:ascii="Arial" w:hAnsi="Arial" w:cs="Arial"/>
          <w:sz w:val="22"/>
          <w:szCs w:val="22"/>
        </w:rPr>
        <w:t xml:space="preserve"> cause reviews of the issues associated with the </w:t>
      </w:r>
      <w:r w:rsidRPr="00344714">
        <w:rPr>
          <w:rFonts w:ascii="Arial" w:hAnsi="Arial" w:cs="Arial"/>
          <w:i/>
          <w:sz w:val="22"/>
          <w:szCs w:val="22"/>
        </w:rPr>
        <w:t>(yellow)</w:t>
      </w:r>
      <w:r>
        <w:rPr>
          <w:rFonts w:ascii="Arial" w:hAnsi="Arial" w:cs="Arial"/>
          <w:sz w:val="22"/>
          <w:szCs w:val="22"/>
        </w:rPr>
        <w:t xml:space="preserve"> finding.  The </w:t>
      </w:r>
      <w:r w:rsidRPr="00344714">
        <w:rPr>
          <w:rFonts w:ascii="Arial" w:hAnsi="Arial" w:cs="Arial"/>
          <w:i/>
          <w:sz w:val="22"/>
          <w:szCs w:val="22"/>
        </w:rPr>
        <w:t>(yellow)</w:t>
      </w:r>
      <w:r>
        <w:rPr>
          <w:rFonts w:ascii="Arial" w:hAnsi="Arial" w:cs="Arial"/>
          <w:sz w:val="22"/>
          <w:szCs w:val="22"/>
        </w:rPr>
        <w:t xml:space="preserve"> finding ultimately revealed significant and broad organizational issues associated with the station’s management, leadership, and performance monitoring of the engineering and maintenance organizations.  The inspection staff’s independent review focused on the primary root causes associated with the yellow finding in addition to the licensee’s identified contributing causes that involved more specific aspects of the broader root causes.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inspection staff assessed whether the licensee’s </w:t>
      </w:r>
      <w:r w:rsidRPr="00D755B1">
        <w:rPr>
          <w:rFonts w:ascii="Arial" w:hAnsi="Arial" w:cs="Arial"/>
          <w:sz w:val="22"/>
          <w:szCs w:val="22"/>
        </w:rPr>
        <w:t>extent</w:t>
      </w:r>
      <w:r>
        <w:rPr>
          <w:rFonts w:ascii="Arial" w:hAnsi="Arial" w:cs="Arial"/>
          <w:sz w:val="22"/>
          <w:szCs w:val="22"/>
        </w:rPr>
        <w:t xml:space="preserve"> </w:t>
      </w:r>
      <w:r w:rsidRPr="00D755B1">
        <w:rPr>
          <w:rFonts w:ascii="Arial" w:hAnsi="Arial" w:cs="Arial"/>
          <w:sz w:val="22"/>
          <w:szCs w:val="22"/>
        </w:rPr>
        <w:t>of</w:t>
      </w:r>
      <w:r>
        <w:rPr>
          <w:rFonts w:ascii="Arial" w:hAnsi="Arial" w:cs="Arial"/>
          <w:sz w:val="22"/>
          <w:szCs w:val="22"/>
        </w:rPr>
        <w:t xml:space="preserve"> condition and </w:t>
      </w:r>
      <w:r w:rsidRPr="00D755B1">
        <w:rPr>
          <w:rFonts w:ascii="Arial" w:hAnsi="Arial" w:cs="Arial"/>
          <w:sz w:val="22"/>
          <w:szCs w:val="22"/>
        </w:rPr>
        <w:t>extent</w:t>
      </w:r>
      <w:r>
        <w:rPr>
          <w:rFonts w:ascii="Arial" w:hAnsi="Arial" w:cs="Arial"/>
          <w:sz w:val="22"/>
          <w:szCs w:val="22"/>
        </w:rPr>
        <w:t xml:space="preserve"> </w:t>
      </w:r>
      <w:r w:rsidRPr="00D755B1">
        <w:rPr>
          <w:rFonts w:ascii="Arial" w:hAnsi="Arial" w:cs="Arial"/>
          <w:sz w:val="22"/>
          <w:szCs w:val="22"/>
        </w:rPr>
        <w:t>of</w:t>
      </w:r>
      <w:r>
        <w:rPr>
          <w:rFonts w:ascii="Arial" w:hAnsi="Arial" w:cs="Arial"/>
          <w:sz w:val="22"/>
          <w:szCs w:val="22"/>
        </w:rPr>
        <w:t xml:space="preserve"> cause evaluations sufficiently identified and bounded all engineering and maintenance organizational issues.  The staff also assessed whether the licensee’s </w:t>
      </w:r>
      <w:r w:rsidRPr="00D755B1">
        <w:rPr>
          <w:rFonts w:ascii="Arial" w:hAnsi="Arial" w:cs="Arial"/>
          <w:sz w:val="22"/>
          <w:szCs w:val="22"/>
        </w:rPr>
        <w:t>extent</w:t>
      </w:r>
      <w:r>
        <w:rPr>
          <w:rFonts w:ascii="Arial" w:hAnsi="Arial" w:cs="Arial"/>
          <w:sz w:val="22"/>
          <w:szCs w:val="22"/>
        </w:rPr>
        <w:t xml:space="preserve"> </w:t>
      </w:r>
      <w:r w:rsidRPr="00D755B1">
        <w:rPr>
          <w:rFonts w:ascii="Arial" w:hAnsi="Arial" w:cs="Arial"/>
          <w:sz w:val="22"/>
          <w:szCs w:val="22"/>
        </w:rPr>
        <w:t>of</w:t>
      </w:r>
      <w:r>
        <w:rPr>
          <w:rFonts w:ascii="Arial" w:hAnsi="Arial" w:cs="Arial"/>
          <w:sz w:val="22"/>
          <w:szCs w:val="22"/>
        </w:rPr>
        <w:t xml:space="preserve"> condition and </w:t>
      </w:r>
      <w:r w:rsidRPr="00D755B1">
        <w:rPr>
          <w:rFonts w:ascii="Arial" w:hAnsi="Arial" w:cs="Arial"/>
          <w:sz w:val="22"/>
          <w:szCs w:val="22"/>
        </w:rPr>
        <w:t>extent</w:t>
      </w:r>
      <w:r>
        <w:rPr>
          <w:rFonts w:ascii="Arial" w:hAnsi="Arial" w:cs="Arial"/>
          <w:sz w:val="22"/>
          <w:szCs w:val="22"/>
        </w:rPr>
        <w:t xml:space="preserve"> </w:t>
      </w:r>
      <w:r w:rsidRPr="00D755B1">
        <w:rPr>
          <w:rFonts w:ascii="Arial" w:hAnsi="Arial" w:cs="Arial"/>
          <w:sz w:val="22"/>
          <w:szCs w:val="22"/>
        </w:rPr>
        <w:t>of</w:t>
      </w:r>
      <w:r>
        <w:rPr>
          <w:rFonts w:ascii="Arial" w:hAnsi="Arial" w:cs="Arial"/>
          <w:sz w:val="22"/>
          <w:szCs w:val="22"/>
        </w:rPr>
        <w:t xml:space="preserve"> cause evaluations sufficiently determined the actual extent of similar organizational issues that potentially existed in other station departments, programs, and processes.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In conducting this independent review, the inspection staff interviewed station management and personnel, reviewed program and process documentation, and reviewed existing station program monitoring and improvement efforts, including review of corrective action documents.  Based on the root and contributing causes identified by the licensee, the inspection staff focused the review on the following attributes of the programs and processes: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2"/>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program and process expectations that clearly delineated station management and personnel roles and responsibilities;</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numPr>
          <w:ilvl w:val="0"/>
          <w:numId w:val="22"/>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program and process performance monitoring efforts, which included performance gap analyses;</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numPr>
          <w:ilvl w:val="0"/>
          <w:numId w:val="22"/>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program and process improvement efforts, which included effective use of the OE and existing station improvement plans; and</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numPr>
          <w:ilvl w:val="0"/>
          <w:numId w:val="22"/>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roofErr w:type="gramStart"/>
      <w:r>
        <w:rPr>
          <w:rFonts w:ascii="Arial" w:hAnsi="Arial" w:cs="Arial"/>
          <w:sz w:val="22"/>
          <w:szCs w:val="22"/>
        </w:rPr>
        <w:t>change-management</w:t>
      </w:r>
      <w:proofErr w:type="gramEnd"/>
      <w:r>
        <w:rPr>
          <w:rFonts w:ascii="Arial" w:hAnsi="Arial" w:cs="Arial"/>
          <w:sz w:val="22"/>
          <w:szCs w:val="22"/>
        </w:rPr>
        <w:t xml:space="preserve"> implementation for past programs and processes, including organizational and staffing restructuring completed at the station.</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b.</w:t>
      </w:r>
      <w:r>
        <w:rPr>
          <w:rFonts w:ascii="Arial" w:hAnsi="Arial" w:cs="Arial"/>
          <w:sz w:val="22"/>
          <w:szCs w:val="22"/>
        </w:rPr>
        <w:tab/>
      </w:r>
      <w:r w:rsidRPr="00F81F79">
        <w:rPr>
          <w:rFonts w:ascii="Arial" w:hAnsi="Arial" w:cs="Arial"/>
          <w:sz w:val="22"/>
          <w:szCs w:val="22"/>
          <w:u w:val="single"/>
        </w:rPr>
        <w:t>Assessment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inspection staff determined that the licensee conducted a comprehensive extent of condition and extent of cause review that sufficiently identified most relevant areas.  The </w:t>
      </w:r>
      <w:r>
        <w:rPr>
          <w:rFonts w:ascii="Arial" w:hAnsi="Arial" w:cs="Arial"/>
          <w:sz w:val="22"/>
          <w:szCs w:val="22"/>
        </w:rPr>
        <w:lastRenderedPageBreak/>
        <w:t xml:space="preserve">staff did not identify any substantive </w:t>
      </w:r>
      <w:r w:rsidRPr="001136ED">
        <w:rPr>
          <w:rFonts w:ascii="Arial" w:hAnsi="Arial" w:cs="Arial"/>
          <w:sz w:val="22"/>
          <w:szCs w:val="22"/>
        </w:rPr>
        <w:t>extent</w:t>
      </w:r>
      <w:r>
        <w:rPr>
          <w:rFonts w:ascii="Arial" w:hAnsi="Arial" w:cs="Arial"/>
          <w:sz w:val="22"/>
          <w:szCs w:val="22"/>
        </w:rPr>
        <w:t xml:space="preserve"> </w:t>
      </w:r>
      <w:r w:rsidRPr="001136ED">
        <w:rPr>
          <w:rFonts w:ascii="Arial" w:hAnsi="Arial" w:cs="Arial"/>
          <w:sz w:val="22"/>
          <w:szCs w:val="22"/>
        </w:rPr>
        <w:t>of</w:t>
      </w:r>
      <w:r>
        <w:rPr>
          <w:rFonts w:ascii="Arial" w:hAnsi="Arial" w:cs="Arial"/>
          <w:sz w:val="22"/>
          <w:szCs w:val="22"/>
        </w:rPr>
        <w:t xml:space="preserve"> condition and </w:t>
      </w:r>
      <w:r w:rsidRPr="001136ED">
        <w:rPr>
          <w:rFonts w:ascii="Arial" w:hAnsi="Arial" w:cs="Arial"/>
          <w:sz w:val="22"/>
          <w:szCs w:val="22"/>
        </w:rPr>
        <w:t>extent</w:t>
      </w:r>
      <w:r>
        <w:rPr>
          <w:rFonts w:ascii="Arial" w:hAnsi="Arial" w:cs="Arial"/>
          <w:sz w:val="22"/>
          <w:szCs w:val="22"/>
        </w:rPr>
        <w:t xml:space="preserve"> </w:t>
      </w:r>
      <w:r w:rsidRPr="001136ED">
        <w:rPr>
          <w:rFonts w:ascii="Arial" w:hAnsi="Arial" w:cs="Arial"/>
          <w:sz w:val="22"/>
          <w:szCs w:val="22"/>
        </w:rPr>
        <w:t>of</w:t>
      </w:r>
      <w:r>
        <w:rPr>
          <w:rFonts w:ascii="Arial" w:hAnsi="Arial" w:cs="Arial"/>
          <w:sz w:val="22"/>
          <w:szCs w:val="22"/>
        </w:rPr>
        <w:t xml:space="preserve"> cause issues that the licensee was not aware of and had not already identified with corrective action plans in place.  However, the team’s independent </w:t>
      </w:r>
      <w:r w:rsidRPr="001136ED">
        <w:rPr>
          <w:rFonts w:ascii="Arial" w:hAnsi="Arial" w:cs="Arial"/>
          <w:sz w:val="22"/>
          <w:szCs w:val="22"/>
        </w:rPr>
        <w:t>extent</w:t>
      </w:r>
      <w:r>
        <w:rPr>
          <w:rFonts w:ascii="Arial" w:hAnsi="Arial" w:cs="Arial"/>
          <w:sz w:val="22"/>
          <w:szCs w:val="22"/>
        </w:rPr>
        <w:t xml:space="preserve"> </w:t>
      </w:r>
      <w:r w:rsidRPr="001136ED">
        <w:rPr>
          <w:rFonts w:ascii="Arial" w:hAnsi="Arial" w:cs="Arial"/>
          <w:sz w:val="22"/>
          <w:szCs w:val="22"/>
        </w:rPr>
        <w:t>of</w:t>
      </w:r>
      <w:r>
        <w:rPr>
          <w:rFonts w:ascii="Arial" w:hAnsi="Arial" w:cs="Arial"/>
          <w:sz w:val="22"/>
          <w:szCs w:val="22"/>
        </w:rPr>
        <w:t xml:space="preserve"> </w:t>
      </w:r>
      <w:r w:rsidRPr="001136ED">
        <w:rPr>
          <w:rFonts w:ascii="Arial" w:hAnsi="Arial" w:cs="Arial"/>
          <w:sz w:val="22"/>
          <w:szCs w:val="22"/>
        </w:rPr>
        <w:t>c</w:t>
      </w:r>
      <w:r>
        <w:rPr>
          <w:rFonts w:ascii="Arial" w:hAnsi="Arial" w:cs="Arial"/>
          <w:sz w:val="22"/>
          <w:szCs w:val="22"/>
        </w:rPr>
        <w:t xml:space="preserve">ondition and </w:t>
      </w:r>
      <w:r w:rsidRPr="001136ED">
        <w:rPr>
          <w:rFonts w:ascii="Arial" w:hAnsi="Arial" w:cs="Arial"/>
          <w:sz w:val="22"/>
          <w:szCs w:val="22"/>
        </w:rPr>
        <w:t>extent</w:t>
      </w:r>
      <w:r>
        <w:rPr>
          <w:rFonts w:ascii="Arial" w:hAnsi="Arial" w:cs="Arial"/>
          <w:sz w:val="22"/>
          <w:szCs w:val="22"/>
        </w:rPr>
        <w:t xml:space="preserve"> </w:t>
      </w:r>
      <w:r w:rsidRPr="001136ED">
        <w:rPr>
          <w:rFonts w:ascii="Arial" w:hAnsi="Arial" w:cs="Arial"/>
          <w:sz w:val="22"/>
          <w:szCs w:val="22"/>
        </w:rPr>
        <w:t>of</w:t>
      </w:r>
      <w:r>
        <w:rPr>
          <w:rFonts w:ascii="Arial" w:hAnsi="Arial" w:cs="Arial"/>
          <w:sz w:val="22"/>
          <w:szCs w:val="22"/>
        </w:rPr>
        <w:t xml:space="preserve"> cause review did determine existing organizational weaknesses that extended beyond engineering and maintenance issues and should have been captured in the station’s </w:t>
      </w:r>
      <w:r w:rsidRPr="001136ED">
        <w:rPr>
          <w:rFonts w:ascii="Arial" w:hAnsi="Arial" w:cs="Arial"/>
          <w:sz w:val="22"/>
          <w:szCs w:val="22"/>
        </w:rPr>
        <w:t>extent</w:t>
      </w:r>
      <w:r>
        <w:rPr>
          <w:rFonts w:ascii="Arial" w:hAnsi="Arial" w:cs="Arial"/>
          <w:sz w:val="22"/>
          <w:szCs w:val="22"/>
        </w:rPr>
        <w:t xml:space="preserve"> </w:t>
      </w:r>
      <w:r w:rsidRPr="001136ED">
        <w:rPr>
          <w:rFonts w:ascii="Arial" w:hAnsi="Arial" w:cs="Arial"/>
          <w:sz w:val="22"/>
          <w:szCs w:val="22"/>
        </w:rPr>
        <w:t>of</w:t>
      </w:r>
      <w:r>
        <w:rPr>
          <w:rFonts w:ascii="Arial" w:hAnsi="Arial" w:cs="Arial"/>
          <w:sz w:val="22"/>
          <w:szCs w:val="22"/>
        </w:rPr>
        <w:t xml:space="preserve"> condition and extent of cause reviews for the </w:t>
      </w:r>
      <w:r w:rsidRPr="00DC743C">
        <w:rPr>
          <w:rFonts w:ascii="Arial" w:hAnsi="Arial" w:cs="Arial"/>
          <w:i/>
          <w:sz w:val="22"/>
          <w:szCs w:val="22"/>
        </w:rPr>
        <w:t>(yellow finding)</w:t>
      </w:r>
      <w:r>
        <w:rPr>
          <w:rFonts w:ascii="Arial" w:hAnsi="Arial" w:cs="Arial"/>
          <w:sz w:val="22"/>
          <w:szCs w:val="22"/>
        </w:rPr>
        <w:t>.  Based on the weaknesses identified by the team, the scope of the team’s independent review was expanded to provide further assurance that the station had adequately identified the extent of organizational issues that potentially were present in existing station programs and processes.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 xml:space="preserve">The team’s review and assessment of the extent of organizational issues determined that the following station programs and processes exhibited organizational and change management weaknesses similar to those identified by the station in the root cause analysis for the </w:t>
      </w:r>
      <w:r w:rsidRPr="00DC743C">
        <w:rPr>
          <w:rFonts w:ascii="Arial" w:hAnsi="Arial" w:cs="Arial"/>
          <w:i/>
          <w:sz w:val="22"/>
          <w:szCs w:val="22"/>
        </w:rPr>
        <w:t>(yellow finding)</w:t>
      </w:r>
      <w:r>
        <w:rPr>
          <w:rFonts w:ascii="Arial" w:hAnsi="Arial" w:cs="Arial"/>
          <w:sz w:val="22"/>
          <w:szCs w:val="22"/>
        </w:rPr>
        <w:t xml:space="preserve"> and degraded </w:t>
      </w:r>
      <w:r w:rsidRPr="00DC743C">
        <w:rPr>
          <w:rFonts w:ascii="Arial" w:hAnsi="Arial" w:cs="Arial"/>
          <w:i/>
          <w:sz w:val="22"/>
          <w:szCs w:val="22"/>
        </w:rPr>
        <w:t>(Mitigating Systems)</w:t>
      </w:r>
      <w:r>
        <w:rPr>
          <w:rFonts w:ascii="Arial" w:hAnsi="Arial" w:cs="Arial"/>
          <w:sz w:val="22"/>
          <w:szCs w:val="22"/>
        </w:rPr>
        <w:t xml:space="preserve"> cornerstone: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numPr>
          <w:ilvl w:val="0"/>
          <w:numId w:val="21"/>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The inspectors determined that the operations department had had similar organizational challenges since 2004 with respect to management oversight and establishing program expectations and standards.  The operations department has not effectively resolved abnormal operating procedure usage issues, which have existed at the site since early 2001 and program improvement efforts have not been fully effective in resolving the issues.  The inspectors confirmed that the licensee had sufficient existing corrective actions planned or implemented to address these issues.</w:t>
      </w:r>
    </w:p>
    <w:p w:rsidR="00043DED" w:rsidRDefault="00043DED" w:rsidP="00043DED">
      <w:pPr>
        <w:tabs>
          <w:tab w:val="left" w:pos="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Pr="00DB0BA6" w:rsidRDefault="00043DED" w:rsidP="00043DED">
      <w:pPr>
        <w:numPr>
          <w:ilvl w:val="0"/>
          <w:numId w:val="21"/>
        </w:numPr>
        <w:tabs>
          <w:tab w:val="left" w:pos="0"/>
          <w:tab w:val="left" w:pos="72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 xml:space="preserve">The inspectors determined that the OE program had weaknesses related to procedural guidance and performance improvement monitoring tools.  Specifically, the OE procedural guidance contained vulnerabilities in that potentially significant and valuable OE items relied on one individual to determine station applicability.  Additionally, the OE program did not have sufficient performance monitoring tools to clearly monitor the effectiveness of program implementation.  While the station’s </w:t>
      </w:r>
      <w:r w:rsidRPr="00C91444">
        <w:rPr>
          <w:rFonts w:ascii="Arial" w:hAnsi="Arial" w:cs="Arial"/>
          <w:sz w:val="22"/>
          <w:szCs w:val="22"/>
        </w:rPr>
        <w:t>extent</w:t>
      </w:r>
      <w:r>
        <w:rPr>
          <w:rFonts w:ascii="Arial" w:hAnsi="Arial" w:cs="Arial"/>
          <w:sz w:val="22"/>
          <w:szCs w:val="22"/>
        </w:rPr>
        <w:t xml:space="preserve"> </w:t>
      </w:r>
      <w:r w:rsidRPr="00C91444">
        <w:rPr>
          <w:rFonts w:ascii="Arial" w:hAnsi="Arial" w:cs="Arial"/>
          <w:sz w:val="22"/>
          <w:szCs w:val="22"/>
        </w:rPr>
        <w:t>of</w:t>
      </w:r>
      <w:r>
        <w:rPr>
          <w:rFonts w:ascii="Arial" w:hAnsi="Arial" w:cs="Arial"/>
          <w:sz w:val="22"/>
          <w:szCs w:val="22"/>
        </w:rPr>
        <w:t xml:space="preserve"> condition and </w:t>
      </w:r>
      <w:r w:rsidRPr="00C91444">
        <w:rPr>
          <w:rFonts w:ascii="Arial" w:hAnsi="Arial" w:cs="Arial"/>
          <w:sz w:val="22"/>
          <w:szCs w:val="22"/>
        </w:rPr>
        <w:t>extent</w:t>
      </w:r>
      <w:r>
        <w:rPr>
          <w:rFonts w:ascii="Arial" w:hAnsi="Arial" w:cs="Arial"/>
          <w:sz w:val="22"/>
          <w:szCs w:val="22"/>
        </w:rPr>
        <w:t xml:space="preserve"> </w:t>
      </w:r>
      <w:r w:rsidRPr="00C91444">
        <w:rPr>
          <w:rFonts w:ascii="Arial" w:hAnsi="Arial" w:cs="Arial"/>
          <w:sz w:val="22"/>
          <w:szCs w:val="22"/>
        </w:rPr>
        <w:t>of</w:t>
      </w:r>
      <w:r>
        <w:rPr>
          <w:rFonts w:ascii="Arial" w:hAnsi="Arial" w:cs="Arial"/>
          <w:sz w:val="22"/>
          <w:szCs w:val="22"/>
        </w:rPr>
        <w:t xml:space="preserve"> cause review did not evaluate or capture this issue, inspectors determined that existing condition reports had identified corrective actions to address the concerns.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c.</w:t>
      </w:r>
      <w:r>
        <w:rPr>
          <w:rFonts w:ascii="Arial" w:hAnsi="Arial" w:cs="Arial"/>
          <w:sz w:val="22"/>
          <w:szCs w:val="22"/>
        </w:rPr>
        <w:tab/>
      </w:r>
      <w:r w:rsidRPr="00E31100">
        <w:rPr>
          <w:rFonts w:ascii="Arial" w:hAnsi="Arial" w:cs="Arial"/>
          <w:sz w:val="22"/>
          <w:szCs w:val="22"/>
          <w:u w:val="single"/>
        </w:rPr>
        <w:t>Findings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No findings of significance were identified.</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Pr="00DB0BA6"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outlineLvl w:val="2"/>
        <w:rPr>
          <w:rFonts w:ascii="Arial" w:hAnsi="Arial" w:cs="Arial"/>
          <w:sz w:val="22"/>
          <w:szCs w:val="22"/>
        </w:rPr>
      </w:pPr>
      <w:bookmarkStart w:id="35" w:name="_Toc212605710"/>
      <w:bookmarkStart w:id="36" w:name="_Toc217441746"/>
      <w:r>
        <w:rPr>
          <w:rFonts w:ascii="Arial" w:hAnsi="Arial" w:cs="Arial"/>
          <w:sz w:val="22"/>
          <w:szCs w:val="22"/>
        </w:rPr>
        <w:t>02.05</w:t>
      </w:r>
      <w:r>
        <w:rPr>
          <w:rFonts w:ascii="Arial" w:hAnsi="Arial" w:cs="Arial"/>
          <w:sz w:val="22"/>
          <w:szCs w:val="22"/>
        </w:rPr>
        <w:tab/>
      </w:r>
      <w:r w:rsidRPr="007B188D">
        <w:rPr>
          <w:rFonts w:ascii="Arial" w:hAnsi="Arial" w:cs="Arial"/>
          <w:sz w:val="22"/>
          <w:szCs w:val="22"/>
          <w:u w:val="single"/>
        </w:rPr>
        <w:t>Safety Culture Consideration</w:t>
      </w:r>
      <w:r>
        <w:rPr>
          <w:rFonts w:ascii="Arial" w:hAnsi="Arial" w:cs="Arial"/>
          <w:sz w:val="22"/>
          <w:szCs w:val="22"/>
        </w:rPr>
        <w:t xml:space="preserve"> </w:t>
      </w:r>
      <w:r w:rsidRPr="007B188D">
        <w:rPr>
          <w:rFonts w:ascii="Arial" w:hAnsi="Arial" w:cs="Arial"/>
          <w:b/>
          <w:i/>
          <w:sz w:val="22"/>
          <w:szCs w:val="22"/>
        </w:rPr>
        <w:t>(</w:t>
      </w:r>
      <w:r>
        <w:rPr>
          <w:rFonts w:ascii="Arial" w:hAnsi="Arial" w:cs="Arial"/>
          <w:b/>
          <w:i/>
          <w:sz w:val="22"/>
          <w:szCs w:val="22"/>
        </w:rPr>
        <w:t>Note: This section applies only to</w:t>
      </w:r>
      <w:r w:rsidRPr="007B188D">
        <w:rPr>
          <w:rFonts w:ascii="Arial" w:hAnsi="Arial" w:cs="Arial"/>
          <w:b/>
          <w:i/>
          <w:sz w:val="22"/>
          <w:szCs w:val="22"/>
        </w:rPr>
        <w:t xml:space="preserve"> </w:t>
      </w:r>
      <w:r>
        <w:rPr>
          <w:rFonts w:ascii="Arial" w:hAnsi="Arial" w:cs="Arial"/>
          <w:b/>
          <w:i/>
          <w:sz w:val="22"/>
          <w:szCs w:val="22"/>
        </w:rPr>
        <w:t xml:space="preserve">IP </w:t>
      </w:r>
      <w:r w:rsidRPr="007B188D">
        <w:rPr>
          <w:rFonts w:ascii="Arial" w:hAnsi="Arial" w:cs="Arial"/>
          <w:b/>
          <w:i/>
          <w:sz w:val="22"/>
          <w:szCs w:val="22"/>
        </w:rPr>
        <w:t>95002 inspection reports)</w:t>
      </w:r>
      <w:bookmarkEnd w:id="35"/>
      <w:bookmarkEnd w:id="36"/>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w:t>
      </w:r>
      <w:r>
        <w:rPr>
          <w:rFonts w:ascii="Arial" w:hAnsi="Arial" w:cs="Arial"/>
          <w:sz w:val="22"/>
          <w:szCs w:val="22"/>
        </w:rPr>
        <w:tab/>
      </w:r>
      <w:r w:rsidRPr="007046BC">
        <w:rPr>
          <w:rFonts w:ascii="Arial" w:hAnsi="Arial" w:cs="Arial"/>
          <w:sz w:val="22"/>
          <w:szCs w:val="22"/>
          <w:u w:val="single"/>
        </w:rPr>
        <w:t>Inspection Scope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IP 95002 requires that the inspection staff perform a focused inspection to independently determine that the licensee’s RCE appropriately considered whether any safety culture component caused or significantly contributed to any risk significant issue.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The inspection staff reviewed condition reports and procedures and conducted interviews with licensee personnel to determine if the licensee properly considered whether any safety culture component caused or contributed to the issue(s).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b.</w:t>
      </w:r>
      <w:r>
        <w:rPr>
          <w:rFonts w:ascii="Arial" w:hAnsi="Arial" w:cs="Arial"/>
          <w:sz w:val="22"/>
          <w:szCs w:val="22"/>
        </w:rPr>
        <w:tab/>
      </w:r>
      <w:r w:rsidRPr="007046BC">
        <w:rPr>
          <w:rFonts w:ascii="Arial" w:hAnsi="Arial" w:cs="Arial"/>
          <w:sz w:val="22"/>
          <w:szCs w:val="22"/>
          <w:u w:val="single"/>
        </w:rPr>
        <w:t>Assessment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 xml:space="preserve">As part of the root cause evaluation for the issue, the licensee evaluated the identified root and contributing causes against the safety culture components that could have contributed to the issues.  The licensee’s root cause evaluation included a discussion of the 13 safety culture components descried in Regulatory Issue Summary 2006-013, “Information on the Changes Made to the Reactor Oversight Process to More Fully Address Safety Culture,” (ADAMS Accession No. ML061880341) as they applied to the </w:t>
      </w:r>
      <w:r w:rsidRPr="00FA3F3E">
        <w:rPr>
          <w:rFonts w:ascii="Arial" w:hAnsi="Arial" w:cs="Arial"/>
          <w:i/>
          <w:sz w:val="22"/>
          <w:szCs w:val="22"/>
        </w:rPr>
        <w:t>(</w:t>
      </w:r>
      <w:r>
        <w:rPr>
          <w:rFonts w:ascii="Arial" w:hAnsi="Arial" w:cs="Arial"/>
          <w:i/>
          <w:sz w:val="22"/>
          <w:szCs w:val="22"/>
        </w:rPr>
        <w:t>y</w:t>
      </w:r>
      <w:r w:rsidRPr="00FA3F3E">
        <w:rPr>
          <w:rFonts w:ascii="Arial" w:hAnsi="Arial" w:cs="Arial"/>
          <w:i/>
          <w:sz w:val="22"/>
          <w:szCs w:val="22"/>
        </w:rPr>
        <w:t xml:space="preserve">ellow </w:t>
      </w:r>
      <w:r>
        <w:rPr>
          <w:rFonts w:ascii="Arial" w:hAnsi="Arial" w:cs="Arial"/>
          <w:i/>
          <w:sz w:val="22"/>
          <w:szCs w:val="22"/>
        </w:rPr>
        <w:t>finding/</w:t>
      </w:r>
      <w:r w:rsidRPr="00FA3F3E">
        <w:rPr>
          <w:rFonts w:ascii="Arial" w:hAnsi="Arial" w:cs="Arial"/>
          <w:i/>
          <w:sz w:val="22"/>
          <w:szCs w:val="22"/>
        </w:rPr>
        <w:t>PI)</w:t>
      </w:r>
      <w:r>
        <w:rPr>
          <w:rFonts w:ascii="Arial" w:hAnsi="Arial" w:cs="Arial"/>
          <w:sz w:val="22"/>
          <w:szCs w:val="22"/>
        </w:rPr>
        <w:t xml:space="preserve"> affecting the </w:t>
      </w:r>
      <w:r w:rsidRPr="00FA3F3E">
        <w:rPr>
          <w:rFonts w:ascii="Arial" w:hAnsi="Arial" w:cs="Arial"/>
          <w:i/>
          <w:sz w:val="22"/>
          <w:szCs w:val="22"/>
        </w:rPr>
        <w:t>(Mitigating Systems)</w:t>
      </w:r>
      <w:r>
        <w:rPr>
          <w:rFonts w:ascii="Arial" w:hAnsi="Arial" w:cs="Arial"/>
          <w:sz w:val="22"/>
          <w:szCs w:val="22"/>
        </w:rPr>
        <w:t xml:space="preserve"> cornerstone.  The licensee determined that weaknesses in decision making and organizational change management were the most prevalent safety culture attributes.  The licensee also considered the results of a safety culture assessment and safety conscious work environment (SCWE) survey, which were conducted in 2007, in the consideration of safety culture components.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The inspection staff independently confirmed that a number of other safety culture components that contributed to the issue(s) were also identified in the RCE.  These additional safety culture components included weaknesses in the corrective action program and accountability.  For each of the identified prevalent and contributing safety culture components, the inspection staff confirmed that the licensee established corrective actions to address the issues.  During the course of interviews with licensee personnel, the inspectors asked interviewees questions related to SCWE to determine if licensee staff were reluctant to raise safety concerns or if retaliation existed for raising safety concerns.  The inspectors did not identify concerns related to SCWE.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c.</w:t>
      </w:r>
      <w:r>
        <w:rPr>
          <w:rFonts w:ascii="Arial" w:hAnsi="Arial" w:cs="Arial"/>
          <w:sz w:val="22"/>
          <w:szCs w:val="22"/>
        </w:rPr>
        <w:tab/>
      </w:r>
      <w:r w:rsidRPr="007046BC">
        <w:rPr>
          <w:rFonts w:ascii="Arial" w:hAnsi="Arial" w:cs="Arial"/>
          <w:sz w:val="22"/>
          <w:szCs w:val="22"/>
          <w:u w:val="single"/>
        </w:rPr>
        <w:t>Findings</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r>
        <w:rPr>
          <w:rFonts w:ascii="Arial" w:hAnsi="Arial" w:cs="Arial"/>
          <w:sz w:val="22"/>
          <w:szCs w:val="22"/>
        </w:rPr>
        <w:tab/>
        <w:t>No findings of significance were identified.</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2"/>
        <w:rPr>
          <w:rFonts w:ascii="Arial" w:hAnsi="Arial" w:cs="Arial"/>
          <w:sz w:val="22"/>
          <w:szCs w:val="22"/>
        </w:rPr>
      </w:pPr>
      <w:bookmarkStart w:id="37" w:name="_Toc217441747"/>
      <w:r w:rsidRPr="00D94BA3">
        <w:rPr>
          <w:rFonts w:ascii="Arial" w:hAnsi="Arial" w:cs="Arial"/>
          <w:sz w:val="22"/>
          <w:szCs w:val="22"/>
        </w:rPr>
        <w:t>02.06</w:t>
      </w:r>
      <w:r w:rsidRPr="00D94BA3">
        <w:rPr>
          <w:rFonts w:ascii="Arial" w:hAnsi="Arial" w:cs="Arial"/>
          <w:sz w:val="22"/>
          <w:szCs w:val="22"/>
        </w:rPr>
        <w:tab/>
      </w:r>
      <w:r w:rsidRPr="007B188D">
        <w:rPr>
          <w:rFonts w:ascii="Arial" w:hAnsi="Arial" w:cs="Arial"/>
          <w:sz w:val="22"/>
          <w:szCs w:val="22"/>
          <w:u w:val="single"/>
        </w:rPr>
        <w:t xml:space="preserve">Evaluation </w:t>
      </w:r>
      <w:r>
        <w:rPr>
          <w:rFonts w:ascii="Arial" w:hAnsi="Arial" w:cs="Arial"/>
          <w:sz w:val="22"/>
          <w:szCs w:val="22"/>
          <w:u w:val="single"/>
        </w:rPr>
        <w:t>of</w:t>
      </w:r>
      <w:r w:rsidRPr="007B188D">
        <w:rPr>
          <w:rFonts w:ascii="Arial" w:hAnsi="Arial" w:cs="Arial"/>
          <w:sz w:val="22"/>
          <w:szCs w:val="22"/>
          <w:u w:val="single"/>
        </w:rPr>
        <w:t xml:space="preserve"> IMC 0305 Criteria for Treatment of Old Design Issues</w:t>
      </w:r>
      <w:bookmarkEnd w:id="37"/>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826BCF"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b/>
          <w:i/>
          <w:sz w:val="22"/>
          <w:szCs w:val="22"/>
        </w:rPr>
      </w:pPr>
      <w:r w:rsidRPr="00826BCF">
        <w:rPr>
          <w:rFonts w:ascii="Arial" w:hAnsi="Arial" w:cs="Arial"/>
          <w:b/>
          <w:i/>
          <w:sz w:val="22"/>
          <w:szCs w:val="22"/>
        </w:rPr>
        <w:t xml:space="preserve">(Note: </w:t>
      </w:r>
      <w:r>
        <w:rPr>
          <w:rFonts w:ascii="Arial" w:hAnsi="Arial" w:cs="Arial"/>
          <w:b/>
          <w:i/>
          <w:sz w:val="22"/>
          <w:szCs w:val="22"/>
        </w:rPr>
        <w:t>T</w:t>
      </w:r>
      <w:r w:rsidRPr="00826BCF">
        <w:rPr>
          <w:rFonts w:ascii="Arial" w:hAnsi="Arial" w:cs="Arial"/>
          <w:b/>
          <w:i/>
          <w:sz w:val="22"/>
          <w:szCs w:val="22"/>
        </w:rPr>
        <w:t>his part of the inspection is to be implemented when the licensee has requested credit for self identification and when insufficient information was previously available to allow an NRC staff determination of the issue.</w:t>
      </w:r>
      <w:r>
        <w:rPr>
          <w:rFonts w:ascii="Arial" w:hAnsi="Arial" w:cs="Arial"/>
          <w:b/>
          <w:i/>
          <w:sz w:val="22"/>
          <w:szCs w:val="22"/>
        </w:rPr>
        <w:t xml:space="preserve"> See IP 95001/95002 and IMC 0305 for additional guidance. For IP 95001 inspection reports, this section would be numbered 02.04.</w:t>
      </w:r>
      <w:r w:rsidRPr="00826BCF">
        <w:rPr>
          <w:rFonts w:ascii="Arial" w:hAnsi="Arial" w:cs="Arial"/>
          <w:b/>
          <w:i/>
          <w:sz w:val="22"/>
          <w:szCs w:val="22"/>
        </w:rPr>
        <w:t>)</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Pr>
          <w:rFonts w:ascii="Arial" w:hAnsi="Arial" w:cs="Arial"/>
          <w:sz w:val="22"/>
          <w:szCs w:val="22"/>
        </w:rPr>
        <w:t>The licensee did not request credit for self-identification of an old design issue; therefore, the risk-significant issue was not evaluated against the IMC 0305 criteria for treatment of an old design issue.</w:t>
      </w: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sz w:val="22"/>
          <w:szCs w:val="22"/>
        </w:rPr>
      </w:pPr>
    </w:p>
    <w:p w:rsidR="00043DED"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6E53A1" w:rsidRDefault="00043DED" w:rsidP="00043DED">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 w:val="22"/>
          <w:szCs w:val="22"/>
        </w:rPr>
      </w:pPr>
      <w:bookmarkStart w:id="38" w:name="_Toc217441748"/>
      <w:r>
        <w:rPr>
          <w:rFonts w:ascii="Arial" w:hAnsi="Arial" w:cs="Arial"/>
          <w:sz w:val="22"/>
          <w:szCs w:val="22"/>
        </w:rPr>
        <w:t>4OA6</w:t>
      </w:r>
      <w:r>
        <w:rPr>
          <w:rFonts w:ascii="Arial" w:hAnsi="Arial" w:cs="Arial"/>
          <w:sz w:val="22"/>
          <w:szCs w:val="22"/>
        </w:rPr>
        <w:tab/>
      </w:r>
      <w:r w:rsidRPr="00F4701A">
        <w:rPr>
          <w:rFonts w:ascii="Arial" w:hAnsi="Arial" w:cs="Arial"/>
          <w:sz w:val="22"/>
          <w:szCs w:val="22"/>
          <w:u w:val="single"/>
        </w:rPr>
        <w:t xml:space="preserve">Exit </w:t>
      </w:r>
      <w:r w:rsidRPr="006E53A1">
        <w:rPr>
          <w:rFonts w:ascii="Arial" w:hAnsi="Arial" w:cs="Arial"/>
          <w:sz w:val="22"/>
          <w:szCs w:val="22"/>
          <w:u w:val="single"/>
        </w:rPr>
        <w:t>Meeting</w:t>
      </w:r>
      <w:bookmarkEnd w:id="38"/>
    </w:p>
    <w:p w:rsidR="00043DED"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720"/>
          <w:tab w:val="left" w:pos="16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r w:rsidRPr="00335BCE">
        <w:rPr>
          <w:rFonts w:ascii="Arial" w:hAnsi="Arial" w:cs="Arial"/>
          <w:sz w:val="22"/>
          <w:szCs w:val="22"/>
        </w:rPr>
        <w:t>On</w:t>
      </w:r>
      <w:r>
        <w:rPr>
          <w:rFonts w:ascii="Arial" w:hAnsi="Arial" w:cs="Arial"/>
          <w:sz w:val="22"/>
          <w:szCs w:val="22"/>
        </w:rPr>
        <w:t xml:space="preserve"> </w:t>
      </w:r>
      <w:r w:rsidRPr="003C002E">
        <w:rPr>
          <w:rFonts w:ascii="Arial" w:hAnsi="Arial" w:cs="Arial"/>
          <w:i/>
          <w:sz w:val="22"/>
          <w:szCs w:val="22"/>
        </w:rPr>
        <w:t>(date</w:t>
      </w:r>
      <w:r>
        <w:rPr>
          <w:rFonts w:ascii="Arial" w:hAnsi="Arial" w:cs="Arial"/>
          <w:i/>
          <w:sz w:val="22"/>
          <w:szCs w:val="22"/>
        </w:rPr>
        <w:t xml:space="preserve"> </w:t>
      </w:r>
      <w:r w:rsidRPr="003C002E">
        <w:rPr>
          <w:rFonts w:ascii="Arial" w:hAnsi="Arial" w:cs="Arial"/>
          <w:i/>
          <w:sz w:val="22"/>
          <w:szCs w:val="22"/>
        </w:rPr>
        <w:t>of</w:t>
      </w:r>
      <w:r>
        <w:rPr>
          <w:rFonts w:ascii="Arial" w:hAnsi="Arial" w:cs="Arial"/>
          <w:i/>
          <w:sz w:val="22"/>
          <w:szCs w:val="22"/>
        </w:rPr>
        <w:t xml:space="preserve"> </w:t>
      </w:r>
      <w:r w:rsidRPr="003C002E">
        <w:rPr>
          <w:rFonts w:ascii="Arial" w:hAnsi="Arial" w:cs="Arial"/>
          <w:i/>
          <w:sz w:val="22"/>
          <w:szCs w:val="22"/>
        </w:rPr>
        <w:t>exit</w:t>
      </w:r>
      <w:r>
        <w:rPr>
          <w:rFonts w:ascii="Arial" w:hAnsi="Arial" w:cs="Arial"/>
          <w:i/>
          <w:sz w:val="22"/>
          <w:szCs w:val="22"/>
        </w:rPr>
        <w:t xml:space="preserve"> </w:t>
      </w:r>
      <w:r w:rsidRPr="003C002E">
        <w:rPr>
          <w:rFonts w:ascii="Arial" w:hAnsi="Arial" w:cs="Arial"/>
          <w:i/>
          <w:sz w:val="22"/>
          <w:szCs w:val="22"/>
        </w:rPr>
        <w:t>meeting)</w:t>
      </w:r>
      <w:r w:rsidRPr="00335BCE">
        <w:rPr>
          <w:rFonts w:ascii="Arial" w:hAnsi="Arial" w:cs="Arial"/>
          <w:sz w:val="22"/>
          <w:szCs w:val="22"/>
        </w:rPr>
        <w:t>,</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inspector(s) </w:t>
      </w:r>
      <w:r w:rsidRPr="00335BCE">
        <w:rPr>
          <w:rFonts w:ascii="Arial" w:hAnsi="Arial" w:cs="Arial"/>
          <w:sz w:val="22"/>
          <w:szCs w:val="22"/>
        </w:rPr>
        <w:t>presented</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inspection</w:t>
      </w:r>
      <w:r>
        <w:rPr>
          <w:rFonts w:ascii="Arial" w:hAnsi="Arial" w:cs="Arial"/>
          <w:sz w:val="22"/>
          <w:szCs w:val="22"/>
        </w:rPr>
        <w:t xml:space="preserve"> </w:t>
      </w:r>
      <w:r w:rsidRPr="00335BCE">
        <w:rPr>
          <w:rFonts w:ascii="Arial" w:hAnsi="Arial" w:cs="Arial"/>
          <w:sz w:val="22"/>
          <w:szCs w:val="22"/>
        </w:rPr>
        <w:t>results</w:t>
      </w:r>
      <w:r>
        <w:rPr>
          <w:rFonts w:ascii="Arial" w:hAnsi="Arial" w:cs="Arial"/>
          <w:sz w:val="22"/>
          <w:szCs w:val="22"/>
        </w:rPr>
        <w:t xml:space="preserve"> </w:t>
      </w:r>
      <w:r w:rsidRPr="00335BCE">
        <w:rPr>
          <w:rFonts w:ascii="Arial" w:hAnsi="Arial" w:cs="Arial"/>
          <w:sz w:val="22"/>
          <w:szCs w:val="22"/>
        </w:rPr>
        <w:t>to</w:t>
      </w:r>
      <w:r>
        <w:rPr>
          <w:rFonts w:ascii="Arial" w:hAnsi="Arial" w:cs="Arial"/>
          <w:sz w:val="22"/>
          <w:szCs w:val="22"/>
        </w:rPr>
        <w:t xml:space="preserve"> </w:t>
      </w:r>
      <w:r w:rsidRPr="003C002E">
        <w:rPr>
          <w:rFonts w:ascii="Arial" w:hAnsi="Arial" w:cs="Arial"/>
          <w:i/>
          <w:sz w:val="22"/>
          <w:szCs w:val="22"/>
        </w:rPr>
        <w:t>(name,</w:t>
      </w:r>
      <w:r>
        <w:rPr>
          <w:rFonts w:ascii="Arial" w:hAnsi="Arial" w:cs="Arial"/>
          <w:i/>
          <w:sz w:val="22"/>
          <w:szCs w:val="22"/>
        </w:rPr>
        <w:t xml:space="preserve"> </w:t>
      </w:r>
      <w:r w:rsidRPr="003C002E">
        <w:rPr>
          <w:rFonts w:ascii="Arial" w:hAnsi="Arial" w:cs="Arial"/>
          <w:i/>
          <w:sz w:val="22"/>
          <w:szCs w:val="22"/>
        </w:rPr>
        <w:t>and</w:t>
      </w:r>
      <w:r>
        <w:rPr>
          <w:rFonts w:ascii="Arial" w:hAnsi="Arial" w:cs="Arial"/>
          <w:i/>
          <w:sz w:val="22"/>
          <w:szCs w:val="22"/>
        </w:rPr>
        <w:t xml:space="preserve"> </w:t>
      </w:r>
      <w:r w:rsidRPr="003C002E">
        <w:rPr>
          <w:rFonts w:ascii="Arial" w:hAnsi="Arial" w:cs="Arial"/>
          <w:i/>
          <w:sz w:val="22"/>
          <w:szCs w:val="22"/>
        </w:rPr>
        <w:t>title,</w:t>
      </w:r>
      <w:r>
        <w:rPr>
          <w:rFonts w:ascii="Arial" w:hAnsi="Arial" w:cs="Arial"/>
          <w:i/>
          <w:sz w:val="22"/>
          <w:szCs w:val="22"/>
        </w:rPr>
        <w:t xml:space="preserve"> </w:t>
      </w:r>
      <w:r w:rsidRPr="005865A8">
        <w:rPr>
          <w:rFonts w:ascii="Arial" w:hAnsi="Arial" w:cs="Arial"/>
          <w:i/>
          <w:sz w:val="22"/>
          <w:szCs w:val="22"/>
        </w:rPr>
        <w:t>of principal manager who attended the final exit meeting</w:t>
      </w:r>
      <w:r w:rsidRPr="003C002E">
        <w:rPr>
          <w:rFonts w:ascii="Arial" w:hAnsi="Arial" w:cs="Arial"/>
          <w:i/>
          <w:sz w:val="22"/>
          <w:szCs w:val="22"/>
        </w:rPr>
        <w:t>)</w:t>
      </w:r>
      <w:r>
        <w:rPr>
          <w:rFonts w:ascii="Arial" w:hAnsi="Arial" w:cs="Arial"/>
          <w:sz w:val="22"/>
          <w:szCs w:val="22"/>
        </w:rPr>
        <w:t xml:space="preserve"> </w:t>
      </w:r>
      <w:r w:rsidRPr="00335BCE">
        <w:rPr>
          <w:rFonts w:ascii="Arial" w:hAnsi="Arial" w:cs="Arial"/>
          <w:sz w:val="22"/>
          <w:szCs w:val="22"/>
        </w:rPr>
        <w:t>and</w:t>
      </w:r>
      <w:r>
        <w:rPr>
          <w:rFonts w:ascii="Arial" w:hAnsi="Arial" w:cs="Arial"/>
          <w:sz w:val="22"/>
          <w:szCs w:val="22"/>
        </w:rPr>
        <w:t xml:space="preserve"> </w:t>
      </w:r>
      <w:r w:rsidRPr="00335BCE">
        <w:rPr>
          <w:rFonts w:ascii="Arial" w:hAnsi="Arial" w:cs="Arial"/>
          <w:sz w:val="22"/>
          <w:szCs w:val="22"/>
        </w:rPr>
        <w:t>other</w:t>
      </w:r>
      <w:r>
        <w:rPr>
          <w:rFonts w:ascii="Arial" w:hAnsi="Arial" w:cs="Arial"/>
          <w:sz w:val="22"/>
          <w:szCs w:val="22"/>
        </w:rPr>
        <w:t xml:space="preserve"> </w:t>
      </w:r>
      <w:r w:rsidRPr="00335BCE">
        <w:rPr>
          <w:rFonts w:ascii="Arial" w:hAnsi="Arial" w:cs="Arial"/>
          <w:sz w:val="22"/>
          <w:szCs w:val="22"/>
        </w:rPr>
        <w:t>members</w:t>
      </w:r>
      <w:r>
        <w:rPr>
          <w:rFonts w:ascii="Arial" w:hAnsi="Arial" w:cs="Arial"/>
          <w:sz w:val="22"/>
          <w:szCs w:val="22"/>
        </w:rPr>
        <w:t xml:space="preserve"> </w:t>
      </w:r>
      <w:r w:rsidRPr="00335BCE">
        <w:rPr>
          <w:rFonts w:ascii="Arial" w:hAnsi="Arial" w:cs="Arial"/>
          <w:sz w:val="22"/>
          <w:szCs w:val="22"/>
        </w:rPr>
        <w:t>of</w:t>
      </w:r>
      <w:r>
        <w:rPr>
          <w:rFonts w:ascii="Arial" w:hAnsi="Arial" w:cs="Arial"/>
          <w:sz w:val="22"/>
          <w:szCs w:val="22"/>
        </w:rPr>
        <w:t xml:space="preserve"> his/her </w:t>
      </w:r>
      <w:r w:rsidRPr="00335BCE">
        <w:rPr>
          <w:rFonts w:ascii="Arial" w:hAnsi="Arial" w:cs="Arial"/>
          <w:sz w:val="22"/>
          <w:szCs w:val="22"/>
        </w:rPr>
        <w:t>staff,</w:t>
      </w:r>
      <w:r>
        <w:rPr>
          <w:rFonts w:ascii="Arial" w:hAnsi="Arial" w:cs="Arial"/>
          <w:sz w:val="22"/>
          <w:szCs w:val="22"/>
        </w:rPr>
        <w:t xml:space="preserve"> </w:t>
      </w:r>
      <w:r w:rsidRPr="00335BCE">
        <w:rPr>
          <w:rFonts w:ascii="Arial" w:hAnsi="Arial" w:cs="Arial"/>
          <w:sz w:val="22"/>
          <w:szCs w:val="22"/>
        </w:rPr>
        <w:t>who</w:t>
      </w:r>
      <w:r>
        <w:rPr>
          <w:rFonts w:ascii="Arial" w:hAnsi="Arial" w:cs="Arial"/>
          <w:sz w:val="22"/>
          <w:szCs w:val="22"/>
        </w:rPr>
        <w:t xml:space="preserve"> </w:t>
      </w:r>
      <w:r w:rsidRPr="00335BCE">
        <w:rPr>
          <w:rFonts w:ascii="Arial" w:hAnsi="Arial" w:cs="Arial"/>
          <w:sz w:val="22"/>
          <w:szCs w:val="22"/>
        </w:rPr>
        <w:t>acknowledged</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findings.</w:t>
      </w:r>
      <w:r>
        <w:rPr>
          <w:rFonts w:ascii="Arial" w:hAnsi="Arial" w:cs="Arial"/>
          <w:sz w:val="22"/>
          <w:szCs w:val="22"/>
        </w:rPr>
        <w:t xml:space="preserve">  </w:t>
      </w:r>
      <w:r w:rsidRPr="00335BCE">
        <w:rPr>
          <w:rFonts w:ascii="Arial" w:hAnsi="Arial" w:cs="Arial"/>
          <w:sz w:val="22"/>
          <w:szCs w:val="22"/>
        </w:rPr>
        <w:t>The</w:t>
      </w:r>
      <w:r>
        <w:rPr>
          <w:rFonts w:ascii="Arial" w:hAnsi="Arial" w:cs="Arial"/>
          <w:sz w:val="22"/>
          <w:szCs w:val="22"/>
        </w:rPr>
        <w:t xml:space="preserve"> </w:t>
      </w:r>
      <w:r w:rsidRPr="00335BCE">
        <w:rPr>
          <w:rFonts w:ascii="Arial" w:hAnsi="Arial" w:cs="Arial"/>
          <w:sz w:val="22"/>
          <w:szCs w:val="22"/>
        </w:rPr>
        <w:t>inspectors</w:t>
      </w:r>
      <w:r>
        <w:rPr>
          <w:rFonts w:ascii="Arial" w:hAnsi="Arial" w:cs="Arial"/>
          <w:sz w:val="22"/>
          <w:szCs w:val="22"/>
        </w:rPr>
        <w:t xml:space="preserve"> asked the licensee if any of the material examined during the inspection should be considered proprietary.  The licensee did not identify any proprietary information.</w:t>
      </w: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Pr="00335BCE" w:rsidRDefault="00043DED" w:rsidP="00043DED">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43DED" w:rsidRDefault="00043DED" w:rsidP="00043D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b/>
          <w:i/>
          <w:sz w:val="22"/>
          <w:szCs w:val="22"/>
        </w:rPr>
      </w:pPr>
      <w:bookmarkStart w:id="39" w:name="_Toc212605712"/>
      <w:bookmarkStart w:id="40" w:name="_Toc217283063"/>
      <w:bookmarkStart w:id="41" w:name="_Toc217441749"/>
      <w:r>
        <w:rPr>
          <w:rFonts w:ascii="Arial" w:hAnsi="Arial" w:cs="Arial"/>
          <w:sz w:val="22"/>
          <w:szCs w:val="22"/>
        </w:rPr>
        <w:t>ATTACHMENT: SUPPLEMENTAL INFORMATION (</w:t>
      </w:r>
      <w:r w:rsidRPr="00567F84">
        <w:rPr>
          <w:rFonts w:ascii="Arial" w:hAnsi="Arial" w:cs="Arial"/>
          <w:b/>
          <w:i/>
          <w:sz w:val="22"/>
          <w:szCs w:val="22"/>
        </w:rPr>
        <w:t>Note:</w:t>
      </w:r>
      <w:r>
        <w:rPr>
          <w:rFonts w:ascii="Arial" w:hAnsi="Arial" w:cs="Arial"/>
          <w:b/>
          <w:i/>
          <w:sz w:val="22"/>
          <w:szCs w:val="22"/>
        </w:rPr>
        <w:t xml:space="preserve"> </w:t>
      </w:r>
      <w:r w:rsidRPr="00567F84">
        <w:rPr>
          <w:rFonts w:ascii="Arial" w:hAnsi="Arial" w:cs="Arial"/>
          <w:b/>
          <w:i/>
          <w:sz w:val="22"/>
          <w:szCs w:val="22"/>
        </w:rPr>
        <w:t>Use</w:t>
      </w:r>
      <w:r>
        <w:rPr>
          <w:rFonts w:ascii="Arial" w:hAnsi="Arial" w:cs="Arial"/>
          <w:b/>
          <w:i/>
          <w:sz w:val="22"/>
          <w:szCs w:val="22"/>
        </w:rPr>
        <w:t xml:space="preserve"> </w:t>
      </w:r>
      <w:r w:rsidRPr="00567F84">
        <w:rPr>
          <w:rFonts w:ascii="Arial" w:hAnsi="Arial" w:cs="Arial"/>
          <w:b/>
          <w:i/>
          <w:sz w:val="22"/>
          <w:szCs w:val="22"/>
        </w:rPr>
        <w:t>IMC</w:t>
      </w:r>
      <w:r>
        <w:rPr>
          <w:rFonts w:ascii="Arial" w:hAnsi="Arial" w:cs="Arial"/>
          <w:b/>
          <w:i/>
          <w:sz w:val="22"/>
          <w:szCs w:val="22"/>
        </w:rPr>
        <w:t xml:space="preserve"> </w:t>
      </w:r>
      <w:r w:rsidRPr="00567F84">
        <w:rPr>
          <w:rFonts w:ascii="Arial" w:hAnsi="Arial" w:cs="Arial"/>
          <w:b/>
          <w:i/>
          <w:sz w:val="22"/>
          <w:szCs w:val="22"/>
        </w:rPr>
        <w:t>0612,</w:t>
      </w:r>
      <w:r>
        <w:rPr>
          <w:rFonts w:ascii="Arial" w:hAnsi="Arial" w:cs="Arial"/>
          <w:b/>
          <w:i/>
          <w:sz w:val="22"/>
          <w:szCs w:val="22"/>
        </w:rPr>
        <w:t xml:space="preserve"> </w:t>
      </w:r>
      <w:r w:rsidRPr="00567F84">
        <w:rPr>
          <w:rFonts w:ascii="Arial" w:hAnsi="Arial" w:cs="Arial"/>
          <w:b/>
          <w:i/>
          <w:sz w:val="22"/>
          <w:szCs w:val="22"/>
        </w:rPr>
        <w:t>Exhibit</w:t>
      </w:r>
      <w:r>
        <w:rPr>
          <w:rFonts w:ascii="Arial" w:hAnsi="Arial" w:cs="Arial"/>
          <w:b/>
          <w:i/>
          <w:sz w:val="22"/>
          <w:szCs w:val="22"/>
        </w:rPr>
        <w:t xml:space="preserve"> </w:t>
      </w:r>
      <w:r w:rsidRPr="00567F84">
        <w:rPr>
          <w:rFonts w:ascii="Arial" w:hAnsi="Arial" w:cs="Arial"/>
          <w:b/>
          <w:i/>
          <w:sz w:val="22"/>
          <w:szCs w:val="22"/>
        </w:rPr>
        <w:t>3</w:t>
      </w:r>
      <w:r>
        <w:rPr>
          <w:rFonts w:ascii="Arial" w:hAnsi="Arial" w:cs="Arial"/>
          <w:b/>
          <w:i/>
          <w:sz w:val="22"/>
          <w:szCs w:val="22"/>
        </w:rPr>
        <w:t xml:space="preserve"> </w:t>
      </w:r>
      <w:r w:rsidRPr="00567F84">
        <w:rPr>
          <w:rFonts w:ascii="Arial" w:hAnsi="Arial" w:cs="Arial"/>
          <w:b/>
          <w:i/>
          <w:sz w:val="22"/>
          <w:szCs w:val="22"/>
        </w:rPr>
        <w:t>for</w:t>
      </w:r>
      <w:r>
        <w:rPr>
          <w:rFonts w:ascii="Arial" w:hAnsi="Arial" w:cs="Arial"/>
          <w:b/>
          <w:i/>
          <w:sz w:val="22"/>
          <w:szCs w:val="22"/>
        </w:rPr>
        <w:t xml:space="preserve"> guidance on </w:t>
      </w:r>
      <w:r w:rsidRPr="00567F84">
        <w:rPr>
          <w:rFonts w:ascii="Arial" w:hAnsi="Arial" w:cs="Arial"/>
          <w:b/>
          <w:i/>
          <w:sz w:val="22"/>
          <w:szCs w:val="22"/>
        </w:rPr>
        <w:t>documenting</w:t>
      </w:r>
      <w:r>
        <w:rPr>
          <w:rFonts w:ascii="Arial" w:hAnsi="Arial" w:cs="Arial"/>
          <w:b/>
          <w:i/>
          <w:sz w:val="22"/>
          <w:szCs w:val="22"/>
        </w:rPr>
        <w:t xml:space="preserve"> </w:t>
      </w:r>
      <w:r w:rsidRPr="00567F84">
        <w:rPr>
          <w:rFonts w:ascii="Arial" w:hAnsi="Arial" w:cs="Arial"/>
          <w:b/>
          <w:i/>
          <w:sz w:val="22"/>
          <w:szCs w:val="22"/>
        </w:rPr>
        <w:t>the</w:t>
      </w:r>
      <w:r>
        <w:rPr>
          <w:rFonts w:ascii="Arial" w:hAnsi="Arial" w:cs="Arial"/>
          <w:b/>
          <w:i/>
          <w:sz w:val="22"/>
          <w:szCs w:val="22"/>
        </w:rPr>
        <w:t xml:space="preserve"> following </w:t>
      </w:r>
      <w:r w:rsidRPr="00567F84">
        <w:rPr>
          <w:rFonts w:ascii="Arial" w:hAnsi="Arial" w:cs="Arial"/>
          <w:b/>
          <w:i/>
          <w:sz w:val="22"/>
          <w:szCs w:val="22"/>
        </w:rPr>
        <w:t>supplemental</w:t>
      </w:r>
      <w:r>
        <w:rPr>
          <w:rFonts w:ascii="Arial" w:hAnsi="Arial" w:cs="Arial"/>
          <w:b/>
          <w:i/>
          <w:sz w:val="22"/>
          <w:szCs w:val="22"/>
        </w:rPr>
        <w:t xml:space="preserve"> </w:t>
      </w:r>
      <w:r w:rsidRPr="00567F84">
        <w:rPr>
          <w:rFonts w:ascii="Arial" w:hAnsi="Arial" w:cs="Arial"/>
          <w:b/>
          <w:i/>
          <w:sz w:val="22"/>
          <w:szCs w:val="22"/>
        </w:rPr>
        <w:t>information:</w:t>
      </w:r>
      <w:r>
        <w:rPr>
          <w:rFonts w:ascii="Arial" w:hAnsi="Arial" w:cs="Arial"/>
          <w:b/>
          <w:i/>
          <w:sz w:val="22"/>
          <w:szCs w:val="22"/>
        </w:rPr>
        <w:t xml:space="preserve"> </w:t>
      </w:r>
      <w:r w:rsidRPr="00567F84">
        <w:rPr>
          <w:rFonts w:ascii="Arial" w:hAnsi="Arial" w:cs="Arial"/>
          <w:b/>
          <w:i/>
          <w:sz w:val="22"/>
          <w:szCs w:val="22"/>
        </w:rPr>
        <w:t>Key</w:t>
      </w:r>
      <w:r>
        <w:rPr>
          <w:rFonts w:ascii="Arial" w:hAnsi="Arial" w:cs="Arial"/>
          <w:b/>
          <w:i/>
          <w:sz w:val="22"/>
          <w:szCs w:val="22"/>
        </w:rPr>
        <w:t xml:space="preserve"> </w:t>
      </w:r>
      <w:r w:rsidRPr="00567F84">
        <w:rPr>
          <w:rFonts w:ascii="Arial" w:hAnsi="Arial" w:cs="Arial"/>
          <w:b/>
          <w:i/>
          <w:sz w:val="22"/>
          <w:szCs w:val="22"/>
        </w:rPr>
        <w:t>Points</w:t>
      </w:r>
      <w:r>
        <w:rPr>
          <w:rFonts w:ascii="Arial" w:hAnsi="Arial" w:cs="Arial"/>
          <w:b/>
          <w:i/>
          <w:sz w:val="22"/>
          <w:szCs w:val="22"/>
        </w:rPr>
        <w:t xml:space="preserve"> </w:t>
      </w:r>
      <w:r w:rsidRPr="00567F84">
        <w:rPr>
          <w:rFonts w:ascii="Arial" w:hAnsi="Arial" w:cs="Arial"/>
          <w:b/>
          <w:i/>
          <w:sz w:val="22"/>
          <w:szCs w:val="22"/>
        </w:rPr>
        <w:t>of</w:t>
      </w:r>
      <w:r>
        <w:rPr>
          <w:rFonts w:ascii="Arial" w:hAnsi="Arial" w:cs="Arial"/>
          <w:b/>
          <w:i/>
          <w:sz w:val="22"/>
          <w:szCs w:val="22"/>
        </w:rPr>
        <w:t xml:space="preserve"> </w:t>
      </w:r>
      <w:r w:rsidRPr="00567F84">
        <w:rPr>
          <w:rFonts w:ascii="Arial" w:hAnsi="Arial" w:cs="Arial"/>
          <w:b/>
          <w:i/>
          <w:sz w:val="22"/>
          <w:szCs w:val="22"/>
        </w:rPr>
        <w:t>Contact;</w:t>
      </w:r>
      <w:r>
        <w:rPr>
          <w:rFonts w:ascii="Arial" w:hAnsi="Arial" w:cs="Arial"/>
          <w:b/>
          <w:i/>
          <w:sz w:val="22"/>
          <w:szCs w:val="22"/>
        </w:rPr>
        <w:t xml:space="preserve"> </w:t>
      </w:r>
      <w:r w:rsidRPr="00567F84">
        <w:rPr>
          <w:rFonts w:ascii="Arial" w:hAnsi="Arial" w:cs="Arial"/>
          <w:b/>
          <w:i/>
          <w:sz w:val="22"/>
          <w:szCs w:val="22"/>
        </w:rPr>
        <w:t>List</w:t>
      </w:r>
      <w:r>
        <w:rPr>
          <w:rFonts w:ascii="Arial" w:hAnsi="Arial" w:cs="Arial"/>
          <w:b/>
          <w:i/>
          <w:sz w:val="22"/>
          <w:szCs w:val="22"/>
        </w:rPr>
        <w:t xml:space="preserve"> </w:t>
      </w:r>
      <w:r w:rsidRPr="00567F84">
        <w:rPr>
          <w:rFonts w:ascii="Arial" w:hAnsi="Arial" w:cs="Arial"/>
          <w:b/>
          <w:i/>
          <w:sz w:val="22"/>
          <w:szCs w:val="22"/>
        </w:rPr>
        <w:t>of</w:t>
      </w:r>
      <w:r>
        <w:rPr>
          <w:rFonts w:ascii="Arial" w:hAnsi="Arial" w:cs="Arial"/>
          <w:b/>
          <w:i/>
          <w:sz w:val="22"/>
          <w:szCs w:val="22"/>
        </w:rPr>
        <w:t xml:space="preserve"> </w:t>
      </w:r>
      <w:r w:rsidRPr="00567F84">
        <w:rPr>
          <w:rFonts w:ascii="Arial" w:hAnsi="Arial" w:cs="Arial"/>
          <w:b/>
          <w:i/>
          <w:sz w:val="22"/>
          <w:szCs w:val="22"/>
        </w:rPr>
        <w:t>Items</w:t>
      </w:r>
      <w:r>
        <w:rPr>
          <w:rFonts w:ascii="Arial" w:hAnsi="Arial" w:cs="Arial"/>
          <w:b/>
          <w:i/>
          <w:sz w:val="22"/>
          <w:szCs w:val="22"/>
        </w:rPr>
        <w:t xml:space="preserve"> </w:t>
      </w:r>
      <w:r w:rsidRPr="00567F84">
        <w:rPr>
          <w:rFonts w:ascii="Arial" w:hAnsi="Arial" w:cs="Arial"/>
          <w:b/>
          <w:i/>
          <w:sz w:val="22"/>
          <w:szCs w:val="22"/>
        </w:rPr>
        <w:t>Opened,</w:t>
      </w:r>
      <w:r>
        <w:rPr>
          <w:rFonts w:ascii="Arial" w:hAnsi="Arial" w:cs="Arial"/>
          <w:b/>
          <w:i/>
          <w:sz w:val="22"/>
          <w:szCs w:val="22"/>
        </w:rPr>
        <w:t xml:space="preserve"> </w:t>
      </w:r>
      <w:r w:rsidRPr="00567F84">
        <w:rPr>
          <w:rFonts w:ascii="Arial" w:hAnsi="Arial" w:cs="Arial"/>
          <w:b/>
          <w:i/>
          <w:sz w:val="22"/>
          <w:szCs w:val="22"/>
        </w:rPr>
        <w:t>Closed,</w:t>
      </w:r>
      <w:r>
        <w:rPr>
          <w:rFonts w:ascii="Arial" w:hAnsi="Arial" w:cs="Arial"/>
          <w:b/>
          <w:i/>
          <w:sz w:val="22"/>
          <w:szCs w:val="22"/>
        </w:rPr>
        <w:t xml:space="preserve"> </w:t>
      </w:r>
      <w:r w:rsidRPr="00567F84">
        <w:rPr>
          <w:rFonts w:ascii="Arial" w:hAnsi="Arial" w:cs="Arial"/>
          <w:b/>
          <w:i/>
          <w:sz w:val="22"/>
          <w:szCs w:val="22"/>
        </w:rPr>
        <w:t>and</w:t>
      </w:r>
      <w:r>
        <w:rPr>
          <w:rFonts w:ascii="Arial" w:hAnsi="Arial" w:cs="Arial"/>
          <w:b/>
          <w:i/>
          <w:sz w:val="22"/>
          <w:szCs w:val="22"/>
        </w:rPr>
        <w:t xml:space="preserve"> </w:t>
      </w:r>
      <w:r w:rsidRPr="00567F84">
        <w:rPr>
          <w:rFonts w:ascii="Arial" w:hAnsi="Arial" w:cs="Arial"/>
          <w:b/>
          <w:i/>
          <w:sz w:val="22"/>
          <w:szCs w:val="22"/>
        </w:rPr>
        <w:t>Discussed;</w:t>
      </w:r>
      <w:r>
        <w:rPr>
          <w:rFonts w:ascii="Arial" w:hAnsi="Arial" w:cs="Arial"/>
          <w:b/>
          <w:i/>
          <w:sz w:val="22"/>
          <w:szCs w:val="22"/>
        </w:rPr>
        <w:t xml:space="preserve"> </w:t>
      </w:r>
      <w:r w:rsidRPr="00567F84">
        <w:rPr>
          <w:rFonts w:ascii="Arial" w:hAnsi="Arial" w:cs="Arial"/>
          <w:b/>
          <w:i/>
          <w:sz w:val="22"/>
          <w:szCs w:val="22"/>
        </w:rPr>
        <w:t>List</w:t>
      </w:r>
      <w:r>
        <w:rPr>
          <w:rFonts w:ascii="Arial" w:hAnsi="Arial" w:cs="Arial"/>
          <w:b/>
          <w:i/>
          <w:sz w:val="22"/>
          <w:szCs w:val="22"/>
        </w:rPr>
        <w:t xml:space="preserve"> </w:t>
      </w:r>
      <w:r w:rsidRPr="00567F84">
        <w:rPr>
          <w:rFonts w:ascii="Arial" w:hAnsi="Arial" w:cs="Arial"/>
          <w:b/>
          <w:i/>
          <w:sz w:val="22"/>
          <w:szCs w:val="22"/>
        </w:rPr>
        <w:t>of</w:t>
      </w:r>
      <w:r>
        <w:rPr>
          <w:rFonts w:ascii="Arial" w:hAnsi="Arial" w:cs="Arial"/>
          <w:b/>
          <w:i/>
          <w:sz w:val="22"/>
          <w:szCs w:val="22"/>
        </w:rPr>
        <w:t xml:space="preserve"> </w:t>
      </w:r>
      <w:r w:rsidRPr="00567F84">
        <w:rPr>
          <w:rFonts w:ascii="Arial" w:hAnsi="Arial" w:cs="Arial"/>
          <w:b/>
          <w:i/>
          <w:sz w:val="22"/>
          <w:szCs w:val="22"/>
        </w:rPr>
        <w:t>Documents</w:t>
      </w:r>
      <w:r>
        <w:rPr>
          <w:rFonts w:ascii="Arial" w:hAnsi="Arial" w:cs="Arial"/>
          <w:b/>
          <w:i/>
          <w:sz w:val="22"/>
          <w:szCs w:val="22"/>
        </w:rPr>
        <w:t xml:space="preserve"> </w:t>
      </w:r>
      <w:r w:rsidRPr="00567F84">
        <w:rPr>
          <w:rFonts w:ascii="Arial" w:hAnsi="Arial" w:cs="Arial"/>
          <w:b/>
          <w:i/>
          <w:sz w:val="22"/>
          <w:szCs w:val="22"/>
        </w:rPr>
        <w:t>Reviewed;</w:t>
      </w:r>
      <w:r>
        <w:rPr>
          <w:rFonts w:ascii="Arial" w:hAnsi="Arial" w:cs="Arial"/>
          <w:b/>
          <w:i/>
          <w:sz w:val="22"/>
          <w:szCs w:val="22"/>
        </w:rPr>
        <w:t xml:space="preserve"> </w:t>
      </w:r>
      <w:r w:rsidRPr="00567F84">
        <w:rPr>
          <w:rFonts w:ascii="Arial" w:hAnsi="Arial" w:cs="Arial"/>
          <w:b/>
          <w:i/>
          <w:sz w:val="22"/>
          <w:szCs w:val="22"/>
        </w:rPr>
        <w:t>and</w:t>
      </w:r>
      <w:r>
        <w:rPr>
          <w:rFonts w:ascii="Arial" w:hAnsi="Arial" w:cs="Arial"/>
          <w:b/>
          <w:i/>
          <w:sz w:val="22"/>
          <w:szCs w:val="22"/>
        </w:rPr>
        <w:t xml:space="preserve"> </w:t>
      </w:r>
      <w:r w:rsidRPr="00567F84">
        <w:rPr>
          <w:rFonts w:ascii="Arial" w:hAnsi="Arial" w:cs="Arial"/>
          <w:b/>
          <w:i/>
          <w:sz w:val="22"/>
          <w:szCs w:val="22"/>
        </w:rPr>
        <w:t>List</w:t>
      </w:r>
      <w:r>
        <w:rPr>
          <w:rFonts w:ascii="Arial" w:hAnsi="Arial" w:cs="Arial"/>
          <w:b/>
          <w:i/>
          <w:sz w:val="22"/>
          <w:szCs w:val="22"/>
        </w:rPr>
        <w:t xml:space="preserve"> </w:t>
      </w:r>
      <w:r w:rsidRPr="00567F84">
        <w:rPr>
          <w:rFonts w:ascii="Arial" w:hAnsi="Arial" w:cs="Arial"/>
          <w:b/>
          <w:i/>
          <w:sz w:val="22"/>
          <w:szCs w:val="22"/>
        </w:rPr>
        <w:t>of</w:t>
      </w:r>
      <w:r>
        <w:rPr>
          <w:rFonts w:ascii="Arial" w:hAnsi="Arial" w:cs="Arial"/>
          <w:b/>
          <w:i/>
          <w:sz w:val="22"/>
          <w:szCs w:val="22"/>
        </w:rPr>
        <w:t xml:space="preserve"> </w:t>
      </w:r>
      <w:r w:rsidRPr="00567F84">
        <w:rPr>
          <w:rFonts w:ascii="Arial" w:hAnsi="Arial" w:cs="Arial"/>
          <w:b/>
          <w:i/>
          <w:sz w:val="22"/>
          <w:szCs w:val="22"/>
        </w:rPr>
        <w:t>Acronyms</w:t>
      </w:r>
      <w:r>
        <w:rPr>
          <w:rFonts w:ascii="Arial" w:hAnsi="Arial" w:cs="Arial"/>
          <w:b/>
          <w:i/>
          <w:sz w:val="22"/>
          <w:szCs w:val="22"/>
        </w:rPr>
        <w:t>.</w:t>
      </w:r>
      <w:r w:rsidRPr="00567F84">
        <w:rPr>
          <w:rFonts w:ascii="Arial" w:hAnsi="Arial" w:cs="Arial"/>
          <w:b/>
          <w:i/>
          <w:sz w:val="22"/>
          <w:szCs w:val="22"/>
        </w:rPr>
        <w:t>)</w:t>
      </w:r>
      <w:bookmarkEnd w:id="39"/>
      <w:bookmarkEnd w:id="40"/>
      <w:bookmarkEnd w:id="41"/>
    </w:p>
    <w:p w:rsidR="002C3568" w:rsidRDefault="002C3568" w:rsidP="00043DED">
      <w:pPr>
        <w:rPr>
          <w:ins w:id="42" w:author="CCC2" w:date="2010-08-05T13:30:00Z"/>
        </w:rPr>
        <w:sectPr w:rsidR="002C3568" w:rsidSect="004A3F84">
          <w:pgSz w:w="12240" w:h="15840"/>
          <w:pgMar w:top="1440" w:right="1440" w:bottom="1440" w:left="1440" w:header="720" w:footer="720" w:gutter="0"/>
          <w:cols w:space="720"/>
          <w:docGrid w:linePitch="360"/>
        </w:sectPr>
      </w:pPr>
    </w:p>
    <w:p w:rsidR="002C3568" w:rsidRPr="00047505" w:rsidRDefault="002C3568" w:rsidP="002C356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47505">
        <w:rPr>
          <w:rFonts w:ascii="Arial" w:hAnsi="Arial" w:cs="Arial"/>
        </w:rPr>
        <w:lastRenderedPageBreak/>
        <w:t>A</w:t>
      </w:r>
      <w:r>
        <w:rPr>
          <w:rFonts w:ascii="Arial" w:hAnsi="Arial" w:cs="Arial"/>
        </w:rPr>
        <w:t>ttachment</w:t>
      </w:r>
      <w:r w:rsidRPr="00047505">
        <w:rPr>
          <w:rFonts w:ascii="Arial" w:hAnsi="Arial" w:cs="Arial"/>
        </w:rPr>
        <w:t xml:space="preserve"> 1 – Revision History for IMC 0612 Appendix </w:t>
      </w:r>
      <w:r>
        <w:rPr>
          <w:rFonts w:ascii="Arial" w:hAnsi="Arial" w:cs="Arial"/>
        </w:rPr>
        <w:t>C Exhibit 1</w:t>
      </w:r>
    </w:p>
    <w:p w:rsidR="002C3568" w:rsidRPr="00BA7085" w:rsidRDefault="002C3568" w:rsidP="002C356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rPr>
          <w:rFonts w:ascii="Shruti" w:hAnsi="Shruti" w:cs="Shrut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tblPr>
      <w:tblGrid>
        <w:gridCol w:w="1617"/>
        <w:gridCol w:w="1765"/>
        <w:gridCol w:w="4320"/>
        <w:gridCol w:w="1170"/>
        <w:gridCol w:w="1772"/>
        <w:gridCol w:w="2545"/>
      </w:tblGrid>
      <w:tr w:rsidR="002C3568" w:rsidRPr="000541CC" w:rsidTr="002574BF">
        <w:trPr>
          <w:trHeight w:val="562"/>
          <w:tblHeader/>
          <w:jc w:val="center"/>
        </w:trPr>
        <w:tc>
          <w:tcPr>
            <w:tcW w:w="1617"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Commitment Tracking Number</w:t>
            </w:r>
          </w:p>
        </w:tc>
        <w:tc>
          <w:tcPr>
            <w:tcW w:w="1530"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Issue Date</w:t>
            </w:r>
          </w:p>
        </w:tc>
        <w:tc>
          <w:tcPr>
            <w:tcW w:w="4320"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Description of Change</w:t>
            </w:r>
          </w:p>
        </w:tc>
        <w:tc>
          <w:tcPr>
            <w:tcW w:w="1170"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Training Needed</w:t>
            </w:r>
          </w:p>
        </w:tc>
        <w:tc>
          <w:tcPr>
            <w:tcW w:w="1772"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Training Completion Date</w:t>
            </w:r>
          </w:p>
        </w:tc>
        <w:tc>
          <w:tcPr>
            <w:tcW w:w="2545"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Comment Resolution Accession Number</w:t>
            </w:r>
          </w:p>
        </w:tc>
      </w:tr>
      <w:tr w:rsidR="002C3568" w:rsidRPr="000541CC" w:rsidTr="002574BF">
        <w:trPr>
          <w:trHeight w:val="268"/>
          <w:tblHeader/>
          <w:jc w:val="center"/>
        </w:trPr>
        <w:tc>
          <w:tcPr>
            <w:tcW w:w="1617" w:type="dxa"/>
          </w:tcPr>
          <w:p w:rsidR="002C3568" w:rsidRPr="000541CC" w:rsidRDefault="005822E3"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ins w:id="43" w:author="btc1" w:date="2011-11-02T15:47:00Z">
              <w:r>
                <w:rPr>
                  <w:rFonts w:ascii="Arial" w:hAnsi="Arial" w:cs="Arial"/>
                </w:rPr>
                <w:t>N/A</w:t>
              </w:r>
            </w:ins>
          </w:p>
        </w:tc>
        <w:tc>
          <w:tcPr>
            <w:tcW w:w="1530" w:type="dxa"/>
          </w:tcPr>
          <w:p w:rsidR="002C3568" w:rsidRDefault="005822E3" w:rsidP="002C356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ins w:id="44" w:author="btc1" w:date="2011-11-02T15:46:00Z"/>
                <w:rFonts w:ascii="Arial" w:hAnsi="Arial" w:cs="Arial"/>
              </w:rPr>
            </w:pPr>
            <w:ins w:id="45" w:author="btc1" w:date="2011-11-02T15:46:00Z">
              <w:r>
                <w:rPr>
                  <w:rFonts w:ascii="Arial" w:hAnsi="Arial" w:cs="Arial"/>
                </w:rPr>
                <w:t>10/28/11</w:t>
              </w:r>
            </w:ins>
          </w:p>
          <w:p w:rsidR="005822E3" w:rsidRDefault="005822E3" w:rsidP="002C356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ins w:id="46" w:author="btc1" w:date="2011-11-02T15:46:00Z"/>
                <w:rFonts w:ascii="Arial" w:hAnsi="Arial" w:cs="Arial"/>
              </w:rPr>
            </w:pPr>
            <w:ins w:id="47" w:author="btc1" w:date="2011-11-02T15:46:00Z">
              <w:r>
                <w:rPr>
                  <w:rFonts w:ascii="Arial" w:hAnsi="Arial" w:cs="Arial"/>
                </w:rPr>
                <w:t>CN 11-024</w:t>
              </w:r>
            </w:ins>
          </w:p>
          <w:p w:rsidR="005822E3" w:rsidRPr="000541CC" w:rsidRDefault="005822E3" w:rsidP="002C356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ins w:id="48" w:author="btc1" w:date="2011-11-02T15:46:00Z">
              <w:r>
                <w:rPr>
                  <w:rFonts w:ascii="Arial" w:hAnsi="Arial" w:cs="Arial"/>
                </w:rPr>
                <w:t>ML102170093</w:t>
              </w:r>
            </w:ins>
          </w:p>
        </w:tc>
        <w:tc>
          <w:tcPr>
            <w:tcW w:w="4320" w:type="dxa"/>
          </w:tcPr>
          <w:p w:rsidR="002C3568" w:rsidRPr="000541CC" w:rsidRDefault="002C3568" w:rsidP="00BC0E9E">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 xml:space="preserve">Relocated </w:t>
            </w:r>
            <w:r w:rsidR="009D251F">
              <w:rPr>
                <w:rFonts w:ascii="Arial" w:hAnsi="Arial" w:cs="Arial"/>
              </w:rPr>
              <w:t xml:space="preserve">sample </w:t>
            </w:r>
            <w:r>
              <w:rPr>
                <w:rFonts w:ascii="Arial" w:hAnsi="Arial" w:cs="Arial"/>
              </w:rPr>
              <w:t xml:space="preserve">inspection report </w:t>
            </w:r>
            <w:r w:rsidR="00CF387D">
              <w:rPr>
                <w:rFonts w:ascii="Arial" w:hAnsi="Arial" w:cs="Arial"/>
              </w:rPr>
              <w:t>from</w:t>
            </w:r>
            <w:r>
              <w:rPr>
                <w:rFonts w:ascii="Arial" w:hAnsi="Arial" w:cs="Arial"/>
              </w:rPr>
              <w:t xml:space="preserve"> IMC 0612 Appendix C </w:t>
            </w:r>
            <w:r w:rsidR="00CF387D">
              <w:rPr>
                <w:rFonts w:ascii="Arial" w:hAnsi="Arial" w:cs="Arial"/>
              </w:rPr>
              <w:t xml:space="preserve">to </w:t>
            </w:r>
            <w:r w:rsidR="00732778">
              <w:rPr>
                <w:rFonts w:ascii="Arial" w:hAnsi="Arial" w:cs="Arial"/>
              </w:rPr>
              <w:t>IMC 0612 Appendix C</w:t>
            </w:r>
            <w:r w:rsidR="00CF387D">
              <w:rPr>
                <w:rFonts w:ascii="Arial" w:hAnsi="Arial" w:cs="Arial"/>
              </w:rPr>
              <w:t xml:space="preserve"> Exhibit 1</w:t>
            </w:r>
            <w:r w:rsidR="00BC0E9E">
              <w:rPr>
                <w:rFonts w:ascii="Arial" w:hAnsi="Arial" w:cs="Arial"/>
              </w:rPr>
              <w:t xml:space="preserve"> and relocated the cover letter guidance to IMC 0612 Exhibit 4.</w:t>
            </w:r>
          </w:p>
        </w:tc>
        <w:tc>
          <w:tcPr>
            <w:tcW w:w="1170"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Pr>
                <w:rFonts w:ascii="Arial" w:hAnsi="Arial" w:cs="Arial"/>
              </w:rPr>
              <w:t>No</w:t>
            </w:r>
          </w:p>
        </w:tc>
        <w:tc>
          <w:tcPr>
            <w:tcW w:w="1772" w:type="dxa"/>
          </w:tcPr>
          <w:p w:rsidR="002C3568" w:rsidRPr="000541CC" w:rsidRDefault="002C3568"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Pr>
                <w:rFonts w:ascii="Arial" w:hAnsi="Arial" w:cs="Arial"/>
              </w:rPr>
              <w:t>N/A</w:t>
            </w:r>
          </w:p>
        </w:tc>
        <w:tc>
          <w:tcPr>
            <w:tcW w:w="2545" w:type="dxa"/>
          </w:tcPr>
          <w:p w:rsidR="002C3568" w:rsidRPr="000541CC" w:rsidRDefault="005822E3" w:rsidP="002574BF">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ins w:id="49" w:author="btc1" w:date="2011-11-02T15:47:00Z">
              <w:r>
                <w:rPr>
                  <w:rFonts w:ascii="Arial" w:hAnsi="Arial" w:cs="Arial"/>
                </w:rPr>
                <w:t>N/A</w:t>
              </w:r>
            </w:ins>
          </w:p>
        </w:tc>
      </w:tr>
    </w:tbl>
    <w:p w:rsidR="004A3F84" w:rsidRPr="00342C1C" w:rsidRDefault="004A3F84" w:rsidP="00342C1C">
      <w:pPr>
        <w:rPr>
          <w:rFonts w:ascii="Arial" w:hAnsi="Arial" w:cs="Arial"/>
        </w:rPr>
      </w:pPr>
    </w:p>
    <w:sectPr w:rsidR="004A3F84" w:rsidRPr="00342C1C" w:rsidSect="00E771B3">
      <w:footerReference w:type="even" r:id="rId11"/>
      <w:footerReference w:type="default" r:id="rId12"/>
      <w:pgSz w:w="15840" w:h="12240" w:orient="landscape"/>
      <w:pgMar w:top="990" w:right="1440" w:bottom="720" w:left="1440" w:header="99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EA5" w:rsidRDefault="00F07EA5" w:rsidP="00D079CE">
      <w:r>
        <w:separator/>
      </w:r>
    </w:p>
  </w:endnote>
  <w:endnote w:type="continuationSeparator" w:id="0">
    <w:p w:rsidR="00F07EA5" w:rsidRDefault="00F07EA5" w:rsidP="00D079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P TypographicSymbols">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720" w:rsidRDefault="00F07EA5">
    <w:pPr>
      <w:spacing w:line="240" w:lineRule="exact"/>
    </w:pPr>
  </w:p>
  <w:p w:rsidR="00CD5720" w:rsidRDefault="00F406EA">
    <w:pPr>
      <w:tabs>
        <w:tab w:val="center" w:pos="4680"/>
        <w:tab w:val="right" w:pos="9360"/>
      </w:tabs>
      <w:rPr>
        <w:rFonts w:ascii="Arial" w:hAnsi="Arial" w:cs="Arial"/>
        <w:sz w:val="22"/>
        <w:szCs w:val="22"/>
      </w:rPr>
    </w:pPr>
    <w:r>
      <w:rPr>
        <w:rFonts w:ascii="Arial" w:hAnsi="Arial" w:cs="Arial"/>
      </w:rPr>
      <w:t xml:space="preserve">Issue Date: </w:t>
    </w:r>
    <w:ins w:id="7" w:author="btc1" w:date="2011-11-02T15:44:00Z">
      <w:r w:rsidR="005822E3">
        <w:rPr>
          <w:rFonts w:ascii="Arial" w:hAnsi="Arial" w:cs="Arial"/>
        </w:rPr>
        <w:t>10/28/11</w:t>
      </w:r>
    </w:ins>
    <w:r>
      <w:rPr>
        <w:rFonts w:ascii="Arial" w:hAnsi="Arial" w:cs="Arial"/>
      </w:rPr>
      <w:tab/>
      <w:t>Ex1-</w:t>
    </w:r>
    <w:r w:rsidR="00CC577B">
      <w:rPr>
        <w:rFonts w:ascii="Arial" w:hAnsi="Arial" w:cs="Arial"/>
      </w:rPr>
      <w:fldChar w:fldCharType="begin"/>
    </w:r>
    <w:r>
      <w:rPr>
        <w:rFonts w:ascii="Arial" w:hAnsi="Arial" w:cs="Arial"/>
      </w:rPr>
      <w:instrText xml:space="preserve">PAGE </w:instrText>
    </w:r>
    <w:r w:rsidR="00CC577B">
      <w:rPr>
        <w:rFonts w:ascii="Arial" w:hAnsi="Arial" w:cs="Arial"/>
      </w:rPr>
      <w:fldChar w:fldCharType="separate"/>
    </w:r>
    <w:r w:rsidR="005822E3">
      <w:rPr>
        <w:rFonts w:ascii="Arial" w:hAnsi="Arial" w:cs="Arial"/>
        <w:noProof/>
      </w:rPr>
      <w:t>1</w:t>
    </w:r>
    <w:r w:rsidR="00CC577B">
      <w:rPr>
        <w:rFonts w:ascii="Arial" w:hAnsi="Arial" w:cs="Arial"/>
      </w:rPr>
      <w:fldChar w:fldCharType="end"/>
    </w:r>
    <w:r>
      <w:rPr>
        <w:rFonts w:ascii="Arial" w:hAnsi="Arial" w:cs="Arial"/>
      </w:rPr>
      <w:tab/>
      <w:t>0612 Appendix C</w:t>
    </w:r>
    <w:r w:rsidR="00537293">
      <w:rPr>
        <w:rFonts w:ascii="Arial" w:hAnsi="Arial" w:cs="Arial"/>
      </w:rPr>
      <w:t xml:space="preserve"> Exhibit 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A5D" w:rsidRDefault="00F07EA5">
    <w:pPr>
      <w:spacing w:line="256" w:lineRule="exact"/>
    </w:pPr>
  </w:p>
  <w:p w:rsidR="00B24A5D" w:rsidRDefault="007B21E4">
    <w:pPr>
      <w:framePr w:w="12961" w:wrap="notBeside" w:vAnchor="text" w:hAnchor="text" w:x="1" w:y="1"/>
      <w:jc w:val="center"/>
      <w:rPr>
        <w:rFonts w:ascii="Arial" w:hAnsi="Arial" w:cs="Arial"/>
      </w:rPr>
    </w:pPr>
    <w:r>
      <w:rPr>
        <w:rFonts w:ascii="Arial" w:hAnsi="Arial" w:cs="Arial"/>
      </w:rPr>
      <w:t>A</w:t>
    </w:r>
  </w:p>
  <w:p w:rsidR="00B24A5D" w:rsidRDefault="007B21E4">
    <w:pPr>
      <w:tabs>
        <w:tab w:val="right" w:pos="12960"/>
      </w:tabs>
      <w:rPr>
        <w:rFonts w:ascii="Arial" w:hAnsi="Arial" w:cs="Arial"/>
      </w:rPr>
    </w:pPr>
    <w:r>
      <w:rPr>
        <w:rFonts w:ascii="Arial" w:hAnsi="Arial" w:cs="Arial"/>
      </w:rPr>
      <w:t>Issue Date: 06/22/06</w:t>
    </w:r>
    <w:r>
      <w:rPr>
        <w:rFonts w:ascii="Arial" w:hAnsi="Arial" w:cs="Arial"/>
      </w:rPr>
      <w:tab/>
      <w:t>0612: Appendix 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A5D" w:rsidRDefault="00F07EA5">
    <w:pPr>
      <w:spacing w:line="256" w:lineRule="exact"/>
    </w:pPr>
  </w:p>
  <w:p w:rsidR="00B24A5D" w:rsidRDefault="007B21E4" w:rsidP="00047505">
    <w:pPr>
      <w:tabs>
        <w:tab w:val="center" w:pos="6480"/>
        <w:tab w:val="right" w:pos="12960"/>
      </w:tabs>
      <w:rPr>
        <w:rFonts w:ascii="Arial" w:hAnsi="Arial" w:cs="Arial"/>
      </w:rPr>
    </w:pPr>
    <w:r>
      <w:rPr>
        <w:rFonts w:ascii="Arial" w:hAnsi="Arial" w:cs="Arial"/>
      </w:rPr>
      <w:t xml:space="preserve">Issue Date: </w:t>
    </w:r>
    <w:ins w:id="50" w:author="btc1" w:date="2011-11-02T15:45:00Z">
      <w:r w:rsidR="005822E3">
        <w:rPr>
          <w:rFonts w:ascii="Arial" w:hAnsi="Arial" w:cs="Arial"/>
        </w:rPr>
        <w:t>10/28/11</w:t>
      </w:r>
    </w:ins>
    <w:r>
      <w:rPr>
        <w:rFonts w:ascii="Arial" w:hAnsi="Arial" w:cs="Arial"/>
      </w:rPr>
      <w:tab/>
      <w:t>Att1-</w:t>
    </w:r>
    <w:r w:rsidR="00CC577B" w:rsidRPr="00EB1591">
      <w:rPr>
        <w:rFonts w:ascii="Arial" w:hAnsi="Arial" w:cs="Arial"/>
      </w:rPr>
      <w:fldChar w:fldCharType="begin"/>
    </w:r>
    <w:r w:rsidRPr="00EB1591">
      <w:rPr>
        <w:rFonts w:ascii="Arial" w:hAnsi="Arial" w:cs="Arial"/>
      </w:rPr>
      <w:instrText xml:space="preserve"> PAGE   \* MERGEFORMAT </w:instrText>
    </w:r>
    <w:r w:rsidR="00CC577B" w:rsidRPr="00EB1591">
      <w:rPr>
        <w:rFonts w:ascii="Arial" w:hAnsi="Arial" w:cs="Arial"/>
      </w:rPr>
      <w:fldChar w:fldCharType="separate"/>
    </w:r>
    <w:r w:rsidR="005822E3">
      <w:rPr>
        <w:rFonts w:ascii="Arial" w:hAnsi="Arial" w:cs="Arial"/>
        <w:noProof/>
      </w:rPr>
      <w:t>1</w:t>
    </w:r>
    <w:r w:rsidR="00CC577B" w:rsidRPr="00EB1591">
      <w:rPr>
        <w:rFonts w:ascii="Arial" w:hAnsi="Arial" w:cs="Arial"/>
      </w:rPr>
      <w:fldChar w:fldCharType="end"/>
    </w:r>
    <w:r>
      <w:rPr>
        <w:rFonts w:ascii="Arial" w:hAnsi="Arial" w:cs="Arial"/>
      </w:rPr>
      <w:tab/>
      <w:t xml:space="preserve">0612 Appendix </w:t>
    </w:r>
    <w:r w:rsidR="002C3568">
      <w:rPr>
        <w:rFonts w:ascii="Arial" w:hAnsi="Arial" w:cs="Arial"/>
      </w:rPr>
      <w:t>C</w:t>
    </w:r>
    <w:r w:rsidR="00537293">
      <w:rPr>
        <w:rFonts w:ascii="Arial" w:hAnsi="Arial" w:cs="Arial"/>
      </w:rPr>
      <w:t xml:space="preserve"> Exhibit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EA5" w:rsidRDefault="00F07EA5" w:rsidP="00D079CE">
      <w:r>
        <w:separator/>
      </w:r>
    </w:p>
  </w:footnote>
  <w:footnote w:type="continuationSeparator" w:id="0">
    <w:p w:rsidR="00F07EA5" w:rsidRDefault="00F07EA5" w:rsidP="00D07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D8DF84"/>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66B69FF"/>
    <w:multiLevelType w:val="hybridMultilevel"/>
    <w:tmpl w:val="51966E18"/>
    <w:lvl w:ilvl="0" w:tplc="EA44DC2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882A21"/>
    <w:multiLevelType w:val="hybridMultilevel"/>
    <w:tmpl w:val="B8900B5C"/>
    <w:lvl w:ilvl="0" w:tplc="34F89236">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A20F23"/>
    <w:multiLevelType w:val="multilevel"/>
    <w:tmpl w:val="DA740DB0"/>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bullet"/>
      <w:lvlText w:val=""/>
      <w:lvlJc w:val="left"/>
      <w:pPr>
        <w:tabs>
          <w:tab w:val="num" w:pos="2074"/>
        </w:tabs>
        <w:ind w:left="2074" w:hanging="634"/>
      </w:pPr>
      <w:rPr>
        <w:rFonts w:ascii="Symbol" w:hAnsi="Symbol" w:hint="default"/>
        <w:b w:val="0"/>
        <w:i w:val="0"/>
        <w:color w:val="auto"/>
        <w:sz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
    <w:nsid w:val="21782A71"/>
    <w:multiLevelType w:val="multilevel"/>
    <w:tmpl w:val="DE2824EE"/>
    <w:lvl w:ilvl="0">
      <w:start w:val="1"/>
      <w:numFmt w:val="decimal"/>
      <w:lvlText w:val="%1."/>
      <w:lvlJc w:val="left"/>
      <w:pPr>
        <w:tabs>
          <w:tab w:val="num" w:pos="806"/>
        </w:tabs>
        <w:ind w:left="806" w:hanging="806"/>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bullet"/>
      <w:lvlText w:val=""/>
      <w:lvlJc w:val="left"/>
      <w:pPr>
        <w:tabs>
          <w:tab w:val="num" w:pos="2074"/>
        </w:tabs>
        <w:ind w:left="2074" w:hanging="634"/>
      </w:pPr>
      <w:rPr>
        <w:rFonts w:ascii="Symbol" w:hAnsi="Symbol" w:hint="default"/>
        <w:b w:val="0"/>
        <w:i w:val="0"/>
        <w:color w:val="auto"/>
        <w:sz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
    <w:nsid w:val="25887F6E"/>
    <w:multiLevelType w:val="multilevel"/>
    <w:tmpl w:val="EA0C8034"/>
    <w:lvl w:ilvl="0">
      <w:start w:val="1"/>
      <w:numFmt w:val="lowerLetter"/>
      <w:lvlText w:val="%1."/>
      <w:lvlJc w:val="left"/>
      <w:pPr>
        <w:tabs>
          <w:tab w:val="num" w:pos="806"/>
        </w:tabs>
        <w:ind w:left="806" w:hanging="532"/>
      </w:pPr>
      <w:rPr>
        <w:rFonts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bullet"/>
      <w:lvlText w:val=""/>
      <w:lvlJc w:val="left"/>
      <w:pPr>
        <w:tabs>
          <w:tab w:val="num" w:pos="2074"/>
        </w:tabs>
        <w:ind w:left="2074" w:hanging="634"/>
      </w:pPr>
      <w:rPr>
        <w:rFonts w:ascii="Symbol" w:hAnsi="Symbol" w:hint="default"/>
        <w:b w:val="0"/>
        <w:i w:val="0"/>
        <w:color w:val="auto"/>
        <w:sz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8">
    <w:nsid w:val="25F154AC"/>
    <w:multiLevelType w:val="hybridMultilevel"/>
    <w:tmpl w:val="4A3EA9CA"/>
    <w:lvl w:ilvl="0" w:tplc="7494EAE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B0461EA"/>
    <w:multiLevelType w:val="hybridMultilevel"/>
    <w:tmpl w:val="2294CF98"/>
    <w:lvl w:ilvl="0" w:tplc="F228710C">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CF1D31"/>
    <w:multiLevelType w:val="hybridMultilevel"/>
    <w:tmpl w:val="426CB8D0"/>
    <w:lvl w:ilvl="0" w:tplc="AE324426">
      <w:start w:val="1"/>
      <w:numFmt w:val="bullet"/>
      <w:lvlText w:val=""/>
      <w:lvlJc w:val="left"/>
      <w:pPr>
        <w:tabs>
          <w:tab w:val="num" w:pos="360"/>
        </w:tabs>
        <w:ind w:left="432" w:hanging="432"/>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28137FB"/>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36051C31"/>
    <w:multiLevelType w:val="hybridMultilevel"/>
    <w:tmpl w:val="C9066776"/>
    <w:lvl w:ilvl="0" w:tplc="ACBA082C">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DDB45F9"/>
    <w:multiLevelType w:val="multilevel"/>
    <w:tmpl w:val="5CD865C4"/>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bullet"/>
      <w:lvlText w:val=""/>
      <w:lvlJc w:val="left"/>
      <w:pPr>
        <w:tabs>
          <w:tab w:val="num" w:pos="2088"/>
        </w:tabs>
        <w:ind w:left="2088" w:hanging="648"/>
      </w:pPr>
      <w:rPr>
        <w:rFonts w:ascii="Symbol" w:hAnsi="Symbol"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14">
    <w:nsid w:val="4BEA10DE"/>
    <w:multiLevelType w:val="multilevel"/>
    <w:tmpl w:val="BA2E2490"/>
    <w:name w:val="Bullet List2"/>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15">
    <w:nsid w:val="51A327BF"/>
    <w:multiLevelType w:val="multilevel"/>
    <w:tmpl w:val="CAD4AAAE"/>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6">
    <w:nsid w:val="51EC0C1F"/>
    <w:multiLevelType w:val="hybridMultilevel"/>
    <w:tmpl w:val="4FE8CDAE"/>
    <w:lvl w:ilvl="0" w:tplc="34F89236">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1FF60BC"/>
    <w:multiLevelType w:val="hybridMultilevel"/>
    <w:tmpl w:val="8BA26C7A"/>
    <w:lvl w:ilvl="0" w:tplc="34F89236">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9042DE6"/>
    <w:multiLevelType w:val="hybridMultilevel"/>
    <w:tmpl w:val="0038BE44"/>
    <w:lvl w:ilvl="0" w:tplc="C83A0964">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4C0B49"/>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66E11614"/>
    <w:multiLevelType w:val="multilevel"/>
    <w:tmpl w:val="00000000"/>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nsid w:val="670C7EED"/>
    <w:multiLevelType w:val="hybridMultilevel"/>
    <w:tmpl w:val="6032BE50"/>
    <w:lvl w:ilvl="0" w:tplc="34F89236">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8C3415A"/>
    <w:multiLevelType w:val="hybridMultilevel"/>
    <w:tmpl w:val="00029AC2"/>
    <w:lvl w:ilvl="0" w:tplc="CAC8D20C">
      <w:start w:val="1"/>
      <w:numFmt w:val="bullet"/>
      <w:lvlText w:val=""/>
      <w:lvlJc w:val="left"/>
      <w:pPr>
        <w:tabs>
          <w:tab w:val="num" w:pos="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D4E2AE3"/>
    <w:multiLevelType w:val="hybridMultilevel"/>
    <w:tmpl w:val="DD0A695A"/>
    <w:lvl w:ilvl="0" w:tplc="28744808">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4110D0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76544B70"/>
    <w:multiLevelType w:val="hybridMultilevel"/>
    <w:tmpl w:val="8746F280"/>
    <w:lvl w:ilvl="0" w:tplc="34F89236">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7D7D1D"/>
    <w:multiLevelType w:val="hybridMultilevel"/>
    <w:tmpl w:val="27B24496"/>
    <w:lvl w:ilvl="0" w:tplc="AE324426">
      <w:start w:val="1"/>
      <w:numFmt w:val="bullet"/>
      <w:lvlText w:val=""/>
      <w:lvlJc w:val="left"/>
      <w:pPr>
        <w:tabs>
          <w:tab w:val="num" w:pos="1080"/>
        </w:tabs>
        <w:ind w:left="115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F58295C"/>
    <w:multiLevelType w:val="hybridMultilevel"/>
    <w:tmpl w:val="CAD4AAAE"/>
    <w:lvl w:ilvl="0" w:tplc="EA44DC2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decimal"/>
        <w:lvlText w:val="%1."/>
        <w:lvlJc w:val="left"/>
        <w:pPr>
          <w:tabs>
            <w:tab w:val="num" w:pos="274"/>
          </w:tabs>
          <w:ind w:left="274" w:hanging="274"/>
        </w:pPr>
        <w:rPr>
          <w:rFonts w:ascii="Arial" w:hAnsi="Arial" w:hint="default"/>
          <w:b w:val="0"/>
          <w:i w:val="0"/>
          <w:sz w:val="24"/>
          <w:szCs w:val="24"/>
        </w:rPr>
      </w:lvl>
    </w:lvlOverride>
    <w:lvlOverride w:ilvl="1">
      <w:lvl w:ilvl="1">
        <w:start w:val="1"/>
        <w:numFmt w:val="none"/>
        <w:lvlText w:val="a."/>
        <w:lvlJc w:val="left"/>
        <w:pPr>
          <w:tabs>
            <w:tab w:val="num" w:pos="806"/>
          </w:tabs>
          <w:ind w:left="806" w:hanging="532"/>
        </w:pPr>
        <w:rPr>
          <w:rFonts w:ascii="Arial" w:hAnsi="Arial" w:hint="default"/>
          <w:b w:val="0"/>
          <w:i w:val="0"/>
          <w:sz w:val="24"/>
          <w:szCs w:val="24"/>
        </w:rPr>
      </w:lvl>
    </w:lvlOverride>
    <w:lvlOverride w:ilvl="2">
      <w:lvl w:ilvl="2">
        <w:start w:val="1"/>
        <w:numFmt w:val="bullet"/>
        <w:lvlText w:val=""/>
        <w:lvlJc w:val="left"/>
        <w:pPr>
          <w:tabs>
            <w:tab w:val="num" w:pos="0"/>
          </w:tabs>
          <w:ind w:left="0" w:firstLine="0"/>
        </w:pPr>
        <w:rPr>
          <w:rFonts w:ascii="Symbol" w:hAnsi="Symbol" w:hint="default"/>
          <w:b w:val="0"/>
          <w:i w:val="0"/>
          <w:color w:val="auto"/>
          <w:sz w:val="24"/>
          <w:szCs w:val="24"/>
        </w:rPr>
      </w:lvl>
    </w:lvlOverride>
    <w:lvlOverride w:ilvl="3">
      <w:lvl w:ilvl="3">
        <w:start w:val="1"/>
        <w:numFmt w:val="decimal"/>
        <w:lvlText w:val="$"/>
        <w:lvlJc w:val="left"/>
        <w:pPr>
          <w:tabs>
            <w:tab w:val="num" w:pos="0"/>
          </w:tabs>
          <w:ind w:left="0" w:firstLine="0"/>
        </w:pPr>
        <w:rPr>
          <w:rFonts w:hint="default"/>
        </w:rPr>
      </w:lvl>
    </w:lvlOverride>
    <w:lvlOverride w:ilvl="4">
      <w:lvl w:ilvl="4">
        <w:start w:val="1"/>
        <w:numFmt w:val="decimal"/>
        <w:lvlText w:val="$"/>
        <w:lvlJc w:val="left"/>
        <w:pPr>
          <w:tabs>
            <w:tab w:val="num" w:pos="0"/>
          </w:tabs>
          <w:ind w:left="0" w:firstLine="0"/>
        </w:pPr>
        <w:rPr>
          <w:rFonts w:hint="default"/>
        </w:rPr>
      </w:lvl>
    </w:lvlOverride>
    <w:lvlOverride w:ilvl="5">
      <w:lvl w:ilvl="5">
        <w:start w:val="1"/>
        <w:numFmt w:val="decimal"/>
        <w:lvlText w:val="$"/>
        <w:lvlJc w:val="left"/>
        <w:pPr>
          <w:tabs>
            <w:tab w:val="num" w:pos="0"/>
          </w:tabs>
          <w:ind w:left="0" w:firstLine="0"/>
        </w:pPr>
        <w:rPr>
          <w:rFonts w:hint="default"/>
        </w:rPr>
      </w:lvl>
    </w:lvlOverride>
    <w:lvlOverride w:ilvl="6">
      <w:lvl w:ilvl="6">
        <w:start w:val="1"/>
        <w:numFmt w:val="decimal"/>
        <w:lvlText w:val="$"/>
        <w:lvlJc w:val="left"/>
        <w:pPr>
          <w:tabs>
            <w:tab w:val="num" w:pos="0"/>
          </w:tabs>
          <w:ind w:left="0" w:firstLine="0"/>
        </w:pPr>
        <w:rPr>
          <w:rFonts w:hint="default"/>
        </w:rPr>
      </w:lvl>
    </w:lvlOverride>
    <w:lvlOverride w:ilvl="7">
      <w:lvl w:ilvl="7">
        <w:start w:val="1"/>
        <w:numFmt w:val="decimal"/>
        <w:lvlText w:val="$"/>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2">
    <w:abstractNumId w:val="0"/>
    <w:lvlOverride w:ilvl="0">
      <w:lvl w:ilvl="0">
        <w:numFmt w:val="bullet"/>
        <w:lvlText w:val="$"/>
        <w:legacy w:legacy="1" w:legacySpace="0" w:legacyIndent="720"/>
        <w:lvlJc w:val="left"/>
        <w:pPr>
          <w:ind w:left="2160" w:hanging="720"/>
        </w:pPr>
        <w:rPr>
          <w:rFonts w:ascii="WP TypographicSymbols" w:hAnsi="WP TypographicSymbols" w:hint="default"/>
        </w:rPr>
      </w:lvl>
    </w:lvlOverride>
  </w:num>
  <w:num w:numId="3">
    <w:abstractNumId w:val="20"/>
  </w:num>
  <w:num w:numId="4">
    <w:abstractNumId w:val="14"/>
  </w:num>
  <w:num w:numId="5">
    <w:abstractNumId w:val="11"/>
  </w:num>
  <w:num w:numId="6">
    <w:abstractNumId w:val="24"/>
  </w:num>
  <w:num w:numId="7">
    <w:abstractNumId w:val="19"/>
  </w:num>
  <w:num w:numId="8">
    <w:abstractNumId w:val="6"/>
  </w:num>
  <w:num w:numId="9">
    <w:abstractNumId w:val="7"/>
  </w:num>
  <w:num w:numId="10">
    <w:abstractNumId w:val="5"/>
  </w:num>
  <w:num w:numId="11">
    <w:abstractNumId w:val="13"/>
  </w:num>
  <w:num w:numId="12">
    <w:abstractNumId w:val="1"/>
    <w:lvlOverride w:ilvl="0">
      <w:startOverride w:val="1"/>
      <w:lvl w:ilvl="0">
        <w:start w:val="1"/>
        <w:numFmt w:val="decimal"/>
        <w:lvlText w:val="%1."/>
        <w:lvlJc w:val="left"/>
      </w:lvl>
    </w:lvlOverride>
    <w:lvlOverride w:ilvl="1">
      <w:startOverride w:val="1"/>
      <w:lvl w:ilvl="1">
        <w:start w:val="1"/>
        <w:numFmt w:val="lowerLetter"/>
        <w:lvlText w:val="%2."/>
        <w:lvlJc w:val="left"/>
        <w:rPr>
          <w:color w:val="auto"/>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2"/>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27"/>
  </w:num>
  <w:num w:numId="16">
    <w:abstractNumId w:val="15"/>
  </w:num>
  <w:num w:numId="17">
    <w:abstractNumId w:val="3"/>
  </w:num>
  <w:num w:numId="18">
    <w:abstractNumId w:val="22"/>
  </w:num>
  <w:num w:numId="19">
    <w:abstractNumId w:val="26"/>
  </w:num>
  <w:num w:numId="20">
    <w:abstractNumId w:val="10"/>
  </w:num>
  <w:num w:numId="21">
    <w:abstractNumId w:val="9"/>
  </w:num>
  <w:num w:numId="22">
    <w:abstractNumId w:val="18"/>
  </w:num>
  <w:num w:numId="23">
    <w:abstractNumId w:val="8"/>
  </w:num>
  <w:num w:numId="24">
    <w:abstractNumId w:val="21"/>
  </w:num>
  <w:num w:numId="25">
    <w:abstractNumId w:val="4"/>
  </w:num>
  <w:num w:numId="26">
    <w:abstractNumId w:val="25"/>
  </w:num>
  <w:num w:numId="27">
    <w:abstractNumId w:val="16"/>
  </w:num>
  <w:num w:numId="28">
    <w:abstractNumId w:val="17"/>
  </w:num>
  <w:num w:numId="29">
    <w:abstractNumId w:val="2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D7ED5"/>
    <w:rsid w:val="0000362C"/>
    <w:rsid w:val="00017270"/>
    <w:rsid w:val="00043DED"/>
    <w:rsid w:val="00054F02"/>
    <w:rsid w:val="000567AD"/>
    <w:rsid w:val="0006524B"/>
    <w:rsid w:val="000705B4"/>
    <w:rsid w:val="000A12F8"/>
    <w:rsid w:val="000A7F2A"/>
    <w:rsid w:val="000B2416"/>
    <w:rsid w:val="000B33E4"/>
    <w:rsid w:val="000C259B"/>
    <w:rsid w:val="000C451F"/>
    <w:rsid w:val="000E4F1A"/>
    <w:rsid w:val="000F3908"/>
    <w:rsid w:val="000F3CB5"/>
    <w:rsid w:val="0012265D"/>
    <w:rsid w:val="00134D96"/>
    <w:rsid w:val="0013723C"/>
    <w:rsid w:val="00145497"/>
    <w:rsid w:val="00163CF4"/>
    <w:rsid w:val="00177A78"/>
    <w:rsid w:val="001855BD"/>
    <w:rsid w:val="00193A02"/>
    <w:rsid w:val="001A470F"/>
    <w:rsid w:val="001B1A7D"/>
    <w:rsid w:val="001C00A1"/>
    <w:rsid w:val="001C36C8"/>
    <w:rsid w:val="001D156B"/>
    <w:rsid w:val="001E0EC8"/>
    <w:rsid w:val="00212391"/>
    <w:rsid w:val="002234DE"/>
    <w:rsid w:val="00224203"/>
    <w:rsid w:val="002257D7"/>
    <w:rsid w:val="0022587F"/>
    <w:rsid w:val="0023105A"/>
    <w:rsid w:val="00231A5A"/>
    <w:rsid w:val="00234A3E"/>
    <w:rsid w:val="002424C2"/>
    <w:rsid w:val="0024369B"/>
    <w:rsid w:val="00247037"/>
    <w:rsid w:val="002531FF"/>
    <w:rsid w:val="00254723"/>
    <w:rsid w:val="00271879"/>
    <w:rsid w:val="00274944"/>
    <w:rsid w:val="00293BDA"/>
    <w:rsid w:val="002969AA"/>
    <w:rsid w:val="002B274D"/>
    <w:rsid w:val="002C3568"/>
    <w:rsid w:val="002C7966"/>
    <w:rsid w:val="002D5A01"/>
    <w:rsid w:val="002D67FE"/>
    <w:rsid w:val="002D69C4"/>
    <w:rsid w:val="002E0E5C"/>
    <w:rsid w:val="002F464A"/>
    <w:rsid w:val="0030082C"/>
    <w:rsid w:val="003019C6"/>
    <w:rsid w:val="00305AC7"/>
    <w:rsid w:val="00306630"/>
    <w:rsid w:val="00322A80"/>
    <w:rsid w:val="00327F44"/>
    <w:rsid w:val="00342C1C"/>
    <w:rsid w:val="003559C5"/>
    <w:rsid w:val="00370DAB"/>
    <w:rsid w:val="00373F0A"/>
    <w:rsid w:val="00380767"/>
    <w:rsid w:val="003809C2"/>
    <w:rsid w:val="0039382D"/>
    <w:rsid w:val="003C050D"/>
    <w:rsid w:val="003C589F"/>
    <w:rsid w:val="003F3462"/>
    <w:rsid w:val="00400259"/>
    <w:rsid w:val="00405043"/>
    <w:rsid w:val="0041316B"/>
    <w:rsid w:val="00416F1F"/>
    <w:rsid w:val="00423A77"/>
    <w:rsid w:val="00433C0D"/>
    <w:rsid w:val="00436B3F"/>
    <w:rsid w:val="0045200D"/>
    <w:rsid w:val="00455B0F"/>
    <w:rsid w:val="00462F3A"/>
    <w:rsid w:val="004834CE"/>
    <w:rsid w:val="00495A24"/>
    <w:rsid w:val="004A3992"/>
    <w:rsid w:val="004A3F84"/>
    <w:rsid w:val="004A51DD"/>
    <w:rsid w:val="004B6EB1"/>
    <w:rsid w:val="004C0187"/>
    <w:rsid w:val="004C59E0"/>
    <w:rsid w:val="004D0573"/>
    <w:rsid w:val="004E5756"/>
    <w:rsid w:val="004F40BF"/>
    <w:rsid w:val="00501A22"/>
    <w:rsid w:val="005035AA"/>
    <w:rsid w:val="00507851"/>
    <w:rsid w:val="00511EFA"/>
    <w:rsid w:val="005223AC"/>
    <w:rsid w:val="0052596D"/>
    <w:rsid w:val="00537293"/>
    <w:rsid w:val="00540EE2"/>
    <w:rsid w:val="00547A2F"/>
    <w:rsid w:val="00552DA0"/>
    <w:rsid w:val="005550FA"/>
    <w:rsid w:val="00557C05"/>
    <w:rsid w:val="00562274"/>
    <w:rsid w:val="00563DF2"/>
    <w:rsid w:val="00564934"/>
    <w:rsid w:val="0056608D"/>
    <w:rsid w:val="00574FFE"/>
    <w:rsid w:val="005819A1"/>
    <w:rsid w:val="005822E3"/>
    <w:rsid w:val="00585E73"/>
    <w:rsid w:val="005A0385"/>
    <w:rsid w:val="005A583B"/>
    <w:rsid w:val="005A6E9E"/>
    <w:rsid w:val="005B0A95"/>
    <w:rsid w:val="005B342D"/>
    <w:rsid w:val="005C2327"/>
    <w:rsid w:val="005C2A74"/>
    <w:rsid w:val="005C74A4"/>
    <w:rsid w:val="005D3F6F"/>
    <w:rsid w:val="005E014A"/>
    <w:rsid w:val="005E3CF5"/>
    <w:rsid w:val="005F7539"/>
    <w:rsid w:val="00606DC0"/>
    <w:rsid w:val="0061173F"/>
    <w:rsid w:val="006125C4"/>
    <w:rsid w:val="0061764B"/>
    <w:rsid w:val="006255C8"/>
    <w:rsid w:val="00631DD0"/>
    <w:rsid w:val="00633C66"/>
    <w:rsid w:val="00640FD4"/>
    <w:rsid w:val="00641D0D"/>
    <w:rsid w:val="006536D7"/>
    <w:rsid w:val="00653C8F"/>
    <w:rsid w:val="006557AD"/>
    <w:rsid w:val="00656784"/>
    <w:rsid w:val="00662989"/>
    <w:rsid w:val="00672823"/>
    <w:rsid w:val="006949FB"/>
    <w:rsid w:val="006A0257"/>
    <w:rsid w:val="006A2FC8"/>
    <w:rsid w:val="006B31A4"/>
    <w:rsid w:val="006D7576"/>
    <w:rsid w:val="006E4228"/>
    <w:rsid w:val="006E7DA6"/>
    <w:rsid w:val="00702196"/>
    <w:rsid w:val="007050B8"/>
    <w:rsid w:val="00705F5F"/>
    <w:rsid w:val="007274FC"/>
    <w:rsid w:val="00730A73"/>
    <w:rsid w:val="00731796"/>
    <w:rsid w:val="00732778"/>
    <w:rsid w:val="00743CE8"/>
    <w:rsid w:val="00745A1E"/>
    <w:rsid w:val="007522B1"/>
    <w:rsid w:val="0076498D"/>
    <w:rsid w:val="00775418"/>
    <w:rsid w:val="00781127"/>
    <w:rsid w:val="007B21E4"/>
    <w:rsid w:val="007B7684"/>
    <w:rsid w:val="007C14FE"/>
    <w:rsid w:val="007C2A4C"/>
    <w:rsid w:val="007D6D12"/>
    <w:rsid w:val="007E15F4"/>
    <w:rsid w:val="007E2D77"/>
    <w:rsid w:val="007E32C3"/>
    <w:rsid w:val="007E677A"/>
    <w:rsid w:val="008100EC"/>
    <w:rsid w:val="008109BA"/>
    <w:rsid w:val="008330DE"/>
    <w:rsid w:val="00851EBA"/>
    <w:rsid w:val="00853BB5"/>
    <w:rsid w:val="00856C5E"/>
    <w:rsid w:val="00856CCF"/>
    <w:rsid w:val="0086424C"/>
    <w:rsid w:val="008713D1"/>
    <w:rsid w:val="008805D7"/>
    <w:rsid w:val="00887F44"/>
    <w:rsid w:val="008932BB"/>
    <w:rsid w:val="008A1F33"/>
    <w:rsid w:val="008A2E59"/>
    <w:rsid w:val="008B6364"/>
    <w:rsid w:val="008C48D0"/>
    <w:rsid w:val="008C5BB9"/>
    <w:rsid w:val="008C6086"/>
    <w:rsid w:val="008D0BC3"/>
    <w:rsid w:val="008F388A"/>
    <w:rsid w:val="009112A1"/>
    <w:rsid w:val="00912216"/>
    <w:rsid w:val="00913ADD"/>
    <w:rsid w:val="009165EB"/>
    <w:rsid w:val="0091734C"/>
    <w:rsid w:val="00935447"/>
    <w:rsid w:val="009410CF"/>
    <w:rsid w:val="00964D2B"/>
    <w:rsid w:val="00965869"/>
    <w:rsid w:val="009761E6"/>
    <w:rsid w:val="00986BC4"/>
    <w:rsid w:val="0099184F"/>
    <w:rsid w:val="0099574F"/>
    <w:rsid w:val="009A3B59"/>
    <w:rsid w:val="009B3234"/>
    <w:rsid w:val="009B7877"/>
    <w:rsid w:val="009C732E"/>
    <w:rsid w:val="009D251F"/>
    <w:rsid w:val="009E0F9F"/>
    <w:rsid w:val="009E2E5A"/>
    <w:rsid w:val="009E73EE"/>
    <w:rsid w:val="009F2476"/>
    <w:rsid w:val="00A07CB4"/>
    <w:rsid w:val="00A17759"/>
    <w:rsid w:val="00A25255"/>
    <w:rsid w:val="00A3158A"/>
    <w:rsid w:val="00A36DB5"/>
    <w:rsid w:val="00A4332B"/>
    <w:rsid w:val="00A44A72"/>
    <w:rsid w:val="00A474BA"/>
    <w:rsid w:val="00A64E4D"/>
    <w:rsid w:val="00A6787A"/>
    <w:rsid w:val="00A67BB9"/>
    <w:rsid w:val="00A70026"/>
    <w:rsid w:val="00A80C6B"/>
    <w:rsid w:val="00A80F26"/>
    <w:rsid w:val="00A824E0"/>
    <w:rsid w:val="00A955E9"/>
    <w:rsid w:val="00AA2180"/>
    <w:rsid w:val="00AB556A"/>
    <w:rsid w:val="00AB6FDE"/>
    <w:rsid w:val="00AB7343"/>
    <w:rsid w:val="00AC7528"/>
    <w:rsid w:val="00AD3B7A"/>
    <w:rsid w:val="00AD6E6D"/>
    <w:rsid w:val="00AD7ED5"/>
    <w:rsid w:val="00AE5914"/>
    <w:rsid w:val="00AF017E"/>
    <w:rsid w:val="00AF2327"/>
    <w:rsid w:val="00AF39CA"/>
    <w:rsid w:val="00B04E93"/>
    <w:rsid w:val="00B1381C"/>
    <w:rsid w:val="00B309D7"/>
    <w:rsid w:val="00B3204E"/>
    <w:rsid w:val="00B447FA"/>
    <w:rsid w:val="00B54907"/>
    <w:rsid w:val="00B64C50"/>
    <w:rsid w:val="00B73C43"/>
    <w:rsid w:val="00B7474F"/>
    <w:rsid w:val="00B8205B"/>
    <w:rsid w:val="00B9654E"/>
    <w:rsid w:val="00B97E20"/>
    <w:rsid w:val="00BA4E14"/>
    <w:rsid w:val="00BA7D1A"/>
    <w:rsid w:val="00BB2BC5"/>
    <w:rsid w:val="00BB36F6"/>
    <w:rsid w:val="00BB42D8"/>
    <w:rsid w:val="00BC0E9E"/>
    <w:rsid w:val="00BE0905"/>
    <w:rsid w:val="00C20B63"/>
    <w:rsid w:val="00C34C79"/>
    <w:rsid w:val="00C372BF"/>
    <w:rsid w:val="00C413A1"/>
    <w:rsid w:val="00C63ED0"/>
    <w:rsid w:val="00C652C6"/>
    <w:rsid w:val="00C70271"/>
    <w:rsid w:val="00C84430"/>
    <w:rsid w:val="00C906F7"/>
    <w:rsid w:val="00C94F81"/>
    <w:rsid w:val="00C9514A"/>
    <w:rsid w:val="00CC4781"/>
    <w:rsid w:val="00CC577B"/>
    <w:rsid w:val="00CD1904"/>
    <w:rsid w:val="00CD2FB2"/>
    <w:rsid w:val="00CD5220"/>
    <w:rsid w:val="00CD557E"/>
    <w:rsid w:val="00CE1344"/>
    <w:rsid w:val="00CF387D"/>
    <w:rsid w:val="00D079CE"/>
    <w:rsid w:val="00D241D9"/>
    <w:rsid w:val="00D30FE7"/>
    <w:rsid w:val="00D36BF7"/>
    <w:rsid w:val="00D41E00"/>
    <w:rsid w:val="00D4614B"/>
    <w:rsid w:val="00D64B99"/>
    <w:rsid w:val="00D67E57"/>
    <w:rsid w:val="00D7423B"/>
    <w:rsid w:val="00D74F92"/>
    <w:rsid w:val="00D818D6"/>
    <w:rsid w:val="00D91234"/>
    <w:rsid w:val="00DA3ED3"/>
    <w:rsid w:val="00DA4B0D"/>
    <w:rsid w:val="00DA55DE"/>
    <w:rsid w:val="00DA6957"/>
    <w:rsid w:val="00DB0450"/>
    <w:rsid w:val="00DB1F34"/>
    <w:rsid w:val="00DC0796"/>
    <w:rsid w:val="00DD63CF"/>
    <w:rsid w:val="00DD7976"/>
    <w:rsid w:val="00DE05CB"/>
    <w:rsid w:val="00DE2CA2"/>
    <w:rsid w:val="00DE4E1E"/>
    <w:rsid w:val="00DF3CCA"/>
    <w:rsid w:val="00E00076"/>
    <w:rsid w:val="00E015DE"/>
    <w:rsid w:val="00E0381E"/>
    <w:rsid w:val="00E14AE7"/>
    <w:rsid w:val="00E163E8"/>
    <w:rsid w:val="00E27427"/>
    <w:rsid w:val="00E3010D"/>
    <w:rsid w:val="00E318B2"/>
    <w:rsid w:val="00E34A21"/>
    <w:rsid w:val="00E40A9A"/>
    <w:rsid w:val="00E63B94"/>
    <w:rsid w:val="00E74769"/>
    <w:rsid w:val="00E83BE8"/>
    <w:rsid w:val="00E84237"/>
    <w:rsid w:val="00EA0813"/>
    <w:rsid w:val="00EB3BC0"/>
    <w:rsid w:val="00EB501B"/>
    <w:rsid w:val="00EC7A35"/>
    <w:rsid w:val="00ED5D4A"/>
    <w:rsid w:val="00EE10EB"/>
    <w:rsid w:val="00EE2E79"/>
    <w:rsid w:val="00EF35FE"/>
    <w:rsid w:val="00EF4AB6"/>
    <w:rsid w:val="00F07B5B"/>
    <w:rsid w:val="00F07EA5"/>
    <w:rsid w:val="00F102A4"/>
    <w:rsid w:val="00F174D6"/>
    <w:rsid w:val="00F25101"/>
    <w:rsid w:val="00F272F2"/>
    <w:rsid w:val="00F27B42"/>
    <w:rsid w:val="00F31091"/>
    <w:rsid w:val="00F406EA"/>
    <w:rsid w:val="00F4595D"/>
    <w:rsid w:val="00F54766"/>
    <w:rsid w:val="00F62929"/>
    <w:rsid w:val="00F642B8"/>
    <w:rsid w:val="00F77F81"/>
    <w:rsid w:val="00F801EA"/>
    <w:rsid w:val="00F8159F"/>
    <w:rsid w:val="00F85370"/>
    <w:rsid w:val="00F86178"/>
    <w:rsid w:val="00F92D33"/>
    <w:rsid w:val="00F93688"/>
    <w:rsid w:val="00F94F94"/>
    <w:rsid w:val="00F97CE2"/>
    <w:rsid w:val="00FA1513"/>
    <w:rsid w:val="00FA5D51"/>
    <w:rsid w:val="00FB6E45"/>
    <w:rsid w:val="00FC43FA"/>
    <w:rsid w:val="00FE0105"/>
    <w:rsid w:val="00FF4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DED"/>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43DED"/>
  </w:style>
  <w:style w:type="paragraph" w:customStyle="1" w:styleId="Level2">
    <w:name w:val="Level 2"/>
    <w:basedOn w:val="Normal"/>
    <w:rsid w:val="00043DED"/>
    <w:pPr>
      <w:tabs>
        <w:tab w:val="num" w:pos="806"/>
      </w:tabs>
      <w:ind w:left="1440" w:hanging="720"/>
      <w:outlineLvl w:val="1"/>
    </w:pPr>
  </w:style>
  <w:style w:type="paragraph" w:customStyle="1" w:styleId="Level3">
    <w:name w:val="Level 3"/>
    <w:basedOn w:val="Normal"/>
    <w:rsid w:val="00043DED"/>
    <w:pPr>
      <w:ind w:left="2160" w:hanging="720"/>
    </w:pPr>
  </w:style>
  <w:style w:type="paragraph" w:styleId="BalloonText">
    <w:name w:val="Balloon Text"/>
    <w:basedOn w:val="Normal"/>
    <w:link w:val="BalloonTextChar"/>
    <w:semiHidden/>
    <w:rsid w:val="00043DED"/>
    <w:rPr>
      <w:rFonts w:ascii="Tahoma" w:hAnsi="Tahoma" w:cs="Tahoma"/>
      <w:sz w:val="16"/>
      <w:szCs w:val="16"/>
    </w:rPr>
  </w:style>
  <w:style w:type="character" w:customStyle="1" w:styleId="BalloonTextChar">
    <w:name w:val="Balloon Text Char"/>
    <w:basedOn w:val="DefaultParagraphFont"/>
    <w:link w:val="BalloonText"/>
    <w:semiHidden/>
    <w:rsid w:val="00043DED"/>
    <w:rPr>
      <w:rFonts w:ascii="Tahoma" w:eastAsia="Times New Roman" w:hAnsi="Tahoma" w:cs="Tahoma"/>
      <w:sz w:val="16"/>
      <w:szCs w:val="16"/>
    </w:rPr>
  </w:style>
  <w:style w:type="character" w:styleId="Hyperlink">
    <w:name w:val="Hyperlink"/>
    <w:basedOn w:val="DefaultParagraphFont"/>
    <w:rsid w:val="00043DED"/>
    <w:rPr>
      <w:color w:val="0000FF"/>
      <w:u w:val="single"/>
    </w:rPr>
  </w:style>
  <w:style w:type="paragraph" w:styleId="Header">
    <w:name w:val="header"/>
    <w:basedOn w:val="Normal"/>
    <w:link w:val="HeaderChar"/>
    <w:rsid w:val="00043DED"/>
    <w:pPr>
      <w:tabs>
        <w:tab w:val="center" w:pos="4320"/>
        <w:tab w:val="right" w:pos="8640"/>
      </w:tabs>
    </w:pPr>
  </w:style>
  <w:style w:type="character" w:customStyle="1" w:styleId="HeaderChar">
    <w:name w:val="Header Char"/>
    <w:basedOn w:val="DefaultParagraphFont"/>
    <w:link w:val="Header"/>
    <w:rsid w:val="00043DED"/>
    <w:rPr>
      <w:rFonts w:ascii="Times New Roman" w:eastAsia="Times New Roman" w:hAnsi="Times New Roman" w:cs="Times New Roman"/>
      <w:sz w:val="24"/>
      <w:szCs w:val="24"/>
    </w:rPr>
  </w:style>
  <w:style w:type="paragraph" w:styleId="Footer">
    <w:name w:val="footer"/>
    <w:basedOn w:val="Normal"/>
    <w:link w:val="FooterChar"/>
    <w:uiPriority w:val="99"/>
    <w:rsid w:val="00043DED"/>
    <w:pPr>
      <w:tabs>
        <w:tab w:val="center" w:pos="4320"/>
        <w:tab w:val="right" w:pos="8640"/>
      </w:tabs>
    </w:pPr>
  </w:style>
  <w:style w:type="character" w:customStyle="1" w:styleId="FooterChar">
    <w:name w:val="Footer Char"/>
    <w:basedOn w:val="DefaultParagraphFont"/>
    <w:link w:val="Footer"/>
    <w:uiPriority w:val="99"/>
    <w:rsid w:val="00043DED"/>
    <w:rPr>
      <w:rFonts w:ascii="Times New Roman" w:eastAsia="Times New Roman" w:hAnsi="Times New Roman" w:cs="Times New Roman"/>
      <w:sz w:val="24"/>
      <w:szCs w:val="24"/>
    </w:rPr>
  </w:style>
  <w:style w:type="paragraph" w:customStyle="1" w:styleId="Level1">
    <w:name w:val="Level 1"/>
    <w:basedOn w:val="Normal"/>
    <w:rsid w:val="00043DED"/>
    <w:pPr>
      <w:ind w:left="540" w:hanging="540"/>
      <w:outlineLvl w:val="0"/>
    </w:pPr>
  </w:style>
  <w:style w:type="character" w:customStyle="1" w:styleId="Hypertext">
    <w:name w:val="Hypertext"/>
    <w:rsid w:val="00043DED"/>
    <w:rPr>
      <w:color w:val="0000FF"/>
      <w:u w:val="single"/>
    </w:rPr>
  </w:style>
  <w:style w:type="character" w:styleId="PageNumber">
    <w:name w:val="page number"/>
    <w:basedOn w:val="DefaultParagraphFont"/>
    <w:rsid w:val="00043DED"/>
  </w:style>
  <w:style w:type="paragraph" w:styleId="CommentText">
    <w:name w:val="annotation text"/>
    <w:basedOn w:val="Normal"/>
    <w:link w:val="CommentTextChar"/>
    <w:semiHidden/>
    <w:rsid w:val="00043DED"/>
    <w:rPr>
      <w:sz w:val="20"/>
      <w:szCs w:val="20"/>
    </w:rPr>
  </w:style>
  <w:style w:type="character" w:customStyle="1" w:styleId="CommentTextChar">
    <w:name w:val="Comment Text Char"/>
    <w:basedOn w:val="DefaultParagraphFont"/>
    <w:link w:val="CommentText"/>
    <w:semiHidden/>
    <w:rsid w:val="00043DED"/>
    <w:rPr>
      <w:rFonts w:ascii="Times New Roman" w:eastAsia="Times New Roman" w:hAnsi="Times New Roman" w:cs="Times New Roman"/>
      <w:sz w:val="20"/>
      <w:szCs w:val="20"/>
    </w:rPr>
  </w:style>
  <w:style w:type="paragraph" w:styleId="TOC1">
    <w:name w:val="toc 1"/>
    <w:basedOn w:val="Normal"/>
    <w:next w:val="Normal"/>
    <w:autoRedefine/>
    <w:semiHidden/>
    <w:rsid w:val="00043DED"/>
    <w:pPr>
      <w:tabs>
        <w:tab w:val="left" w:pos="900"/>
        <w:tab w:val="left" w:pos="960"/>
        <w:tab w:val="right" w:leader="dot" w:pos="9350"/>
      </w:tabs>
      <w:outlineLvl w:val="1"/>
    </w:pPr>
    <w:rPr>
      <w:rFonts w:ascii="Arial" w:hAnsi="Arial"/>
      <w:sz w:val="22"/>
    </w:rPr>
  </w:style>
  <w:style w:type="paragraph" w:styleId="TOC2">
    <w:name w:val="toc 2"/>
    <w:basedOn w:val="Normal"/>
    <w:next w:val="Normal"/>
    <w:autoRedefine/>
    <w:semiHidden/>
    <w:rsid w:val="00043DED"/>
    <w:pPr>
      <w:tabs>
        <w:tab w:val="left" w:pos="900"/>
        <w:tab w:val="right" w:leader="dot" w:pos="9350"/>
      </w:tabs>
      <w:ind w:firstLine="180"/>
      <w:outlineLvl w:val="1"/>
    </w:pPr>
    <w:rPr>
      <w:rFonts w:ascii="Arial" w:hAnsi="Arial"/>
      <w:sz w:val="22"/>
    </w:rPr>
  </w:style>
  <w:style w:type="paragraph" w:styleId="TOC3">
    <w:name w:val="toc 3"/>
    <w:basedOn w:val="Normal"/>
    <w:next w:val="Normal"/>
    <w:autoRedefine/>
    <w:semiHidden/>
    <w:rsid w:val="00043DED"/>
    <w:pPr>
      <w:tabs>
        <w:tab w:val="left" w:pos="1800"/>
        <w:tab w:val="right" w:leader="dot" w:pos="9350"/>
      </w:tabs>
      <w:ind w:left="900"/>
    </w:pPr>
    <w:rPr>
      <w:rFonts w:ascii="Arial" w:hAnsi="Arial"/>
      <w:sz w:val="22"/>
    </w:rPr>
  </w:style>
  <w:style w:type="table" w:styleId="TableGrid">
    <w:name w:val="Table Grid"/>
    <w:basedOn w:val="TableNormal"/>
    <w:rsid w:val="00043DED"/>
    <w:pPr>
      <w:widowControl w:val="0"/>
      <w:autoSpaceDE w:val="0"/>
      <w:autoSpaceDN w:val="0"/>
      <w:adjustRightInd w:val="0"/>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043DE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043DED"/>
    <w:rPr>
      <w:rFonts w:ascii="Tahoma" w:eastAsia="Times New Roman" w:hAnsi="Tahoma" w:cs="Tahoma"/>
      <w:sz w:val="20"/>
      <w:szCs w:val="20"/>
      <w:shd w:val="clear" w:color="auto" w:fill="000080"/>
    </w:rPr>
  </w:style>
  <w:style w:type="character" w:styleId="FollowedHyperlink">
    <w:name w:val="FollowedHyperlink"/>
    <w:basedOn w:val="DefaultParagraphFont"/>
    <w:rsid w:val="00043DE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3F2991E923F5459398EB4521973FDC" ma:contentTypeVersion="0" ma:contentTypeDescription="Create a new document." ma:contentTypeScope="" ma:versionID="4be419af49a847f95f1ce03853aa189a">
  <xsd:schema xmlns:xsd="http://www.w3.org/2001/XMLSchema" xmlns:p="http://schemas.microsoft.com/office/2006/metadata/properties" targetNamespace="http://schemas.microsoft.com/office/2006/metadata/properties" ma:root="true" ma:fieldsID="0df528c0722cfd98fb0312117f4213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3D4F102-1741-4980-9E2B-7AD4AA4070DD}">
  <ds:schemaRefs>
    <ds:schemaRef ds:uri="http://schemas.microsoft.com/office/2006/metadata/properties"/>
  </ds:schemaRefs>
</ds:datastoreItem>
</file>

<file path=customXml/itemProps2.xml><?xml version="1.0" encoding="utf-8"?>
<ds:datastoreItem xmlns:ds="http://schemas.openxmlformats.org/officeDocument/2006/customXml" ds:itemID="{1D67EE4C-72B1-4184-B74E-089C0BA5BB8A}">
  <ds:schemaRefs>
    <ds:schemaRef ds:uri="http://schemas.microsoft.com/sharepoint/v3/contenttype/forms"/>
  </ds:schemaRefs>
</ds:datastoreItem>
</file>

<file path=customXml/itemProps3.xml><?xml version="1.0" encoding="utf-8"?>
<ds:datastoreItem xmlns:ds="http://schemas.openxmlformats.org/officeDocument/2006/customXml" ds:itemID="{20B33E09-5967-49F2-B10B-619C26652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7513</Words>
  <Characters>42827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CCC2</dc:creator>
  <cp:keywords/>
  <dc:description/>
  <cp:lastModifiedBy>btc1</cp:lastModifiedBy>
  <cp:revision>2</cp:revision>
  <cp:lastPrinted>2011-07-07T21:13:00Z</cp:lastPrinted>
  <dcterms:created xsi:type="dcterms:W3CDTF">2011-11-02T19:47:00Z</dcterms:created>
  <dcterms:modified xsi:type="dcterms:W3CDTF">2011-11-02T19:47:00Z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0x0101004D3F2991E923F5459398EB4521973FDC</vt:lpwstr>
  </property>
</Properties>
</file>